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bookmarkStart w:id="0" w:name="_GoBack"/>
      <w:bookmarkEnd w:id="0"/>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1A4FFA" w:rsidRPr="002D4CDB" w:rsidRDefault="001A4FFA"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A4FFA" w:rsidRPr="002D4CDB" w:rsidRDefault="001A4FFA"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3322EE">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lastRenderedPageBreak/>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3322EE">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3322EE">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8C67BB">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3322EE" w:rsidRDefault="006F4B96" w:rsidP="003322EE">
            <w:pPr>
              <w:pStyle w:val="Odsekzoznamu"/>
              <w:numPr>
                <w:ilvl w:val="0"/>
                <w:numId w:val="6"/>
              </w:numPr>
              <w:ind w:left="313" w:hanging="284"/>
              <w:rPr>
                <w:rFonts w:ascii="Calibri" w:hAnsi="Calibri" w:cs="Calibri"/>
                <w:i/>
                <w:color w:val="0000FF"/>
                <w:sz w:val="18"/>
                <w:szCs w:val="18"/>
              </w:rPr>
            </w:pPr>
            <w:r w:rsidRPr="003322EE">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3322EE">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3322EE">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3322EE">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3322EE">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3322EE">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3322EE">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3322EE">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3322EE">
            <w:pPr>
              <w:spacing w:after="60"/>
              <w:rPr>
                <w:rFonts w:asciiTheme="minorHAnsi" w:hAnsiTheme="minorHAnsi" w:cstheme="minorHAnsi"/>
                <w:sz w:val="18"/>
                <w:szCs w:val="18"/>
              </w:rPr>
            </w:pPr>
            <w:r w:rsidRPr="003322EE">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3322EE">
              <w:rPr>
                <w:rFonts w:asciiTheme="minorHAnsi" w:hAnsiTheme="minorHAnsi" w:cstheme="minorHAnsi"/>
                <w:i/>
                <w:sz w:val="18"/>
                <w:szCs w:val="18"/>
              </w:rPr>
              <w:t>(</w:t>
            </w:r>
            <w:r w:rsidRPr="003322EE">
              <w:rPr>
                <w:rFonts w:asciiTheme="minorHAnsi" w:hAnsiTheme="minorHAnsi" w:cstheme="minorHAnsi"/>
                <w:i/>
                <w:color w:val="0000FF"/>
                <w:sz w:val="18"/>
                <w:szCs w:val="18"/>
              </w:rPr>
              <w:t>výber z</w:t>
            </w:r>
            <w:r w:rsidR="0086757D" w:rsidRPr="003322EE">
              <w:rPr>
                <w:rFonts w:asciiTheme="minorHAnsi" w:hAnsiTheme="minorHAnsi" w:cstheme="minorHAnsi"/>
                <w:i/>
                <w:color w:val="0000FF"/>
                <w:sz w:val="18"/>
                <w:szCs w:val="18"/>
              </w:rPr>
              <w:t> </w:t>
            </w:r>
            <w:r w:rsidRPr="003322EE">
              <w:rPr>
                <w:rFonts w:asciiTheme="minorHAnsi" w:hAnsiTheme="minorHAnsi" w:cstheme="minorHAnsi"/>
                <w:i/>
                <w:color w:val="0000FF"/>
                <w:sz w:val="18"/>
                <w:szCs w:val="18"/>
              </w:rPr>
              <w:t>číselníka</w:t>
            </w:r>
            <w:r w:rsidR="0086757D" w:rsidRPr="003322EE">
              <w:rPr>
                <w:rFonts w:asciiTheme="minorHAnsi" w:hAnsiTheme="minorHAnsi" w:cstheme="minorHAnsi"/>
                <w:i/>
                <w:color w:val="0000FF"/>
                <w:sz w:val="18"/>
                <w:szCs w:val="18"/>
              </w:rPr>
              <w:t xml:space="preserve"> z Prí</w:t>
            </w:r>
            <w:r w:rsidR="004A5D72" w:rsidRPr="003322EE">
              <w:rPr>
                <w:rFonts w:asciiTheme="minorHAnsi" w:hAnsiTheme="minorHAnsi" w:cstheme="minorHAnsi"/>
                <w:i/>
                <w:color w:val="0000FF"/>
                <w:sz w:val="18"/>
                <w:szCs w:val="18"/>
              </w:rPr>
              <w:t>ru</w:t>
            </w:r>
            <w:r w:rsidR="0086757D" w:rsidRPr="003322EE">
              <w:rPr>
                <w:rFonts w:asciiTheme="minorHAnsi" w:hAnsiTheme="minorHAnsi" w:cstheme="minorHAnsi"/>
                <w:i/>
                <w:color w:val="0000FF"/>
                <w:sz w:val="18"/>
                <w:szCs w:val="18"/>
              </w:rPr>
              <w:t>čk</w:t>
            </w:r>
            <w:r w:rsidR="004A5D72" w:rsidRPr="003322EE">
              <w:rPr>
                <w:rFonts w:asciiTheme="minorHAnsi" w:hAnsiTheme="minorHAnsi" w:cstheme="minorHAnsi"/>
                <w:i/>
                <w:color w:val="0000FF"/>
                <w:sz w:val="18"/>
                <w:szCs w:val="18"/>
              </w:rPr>
              <w:t>y</w:t>
            </w:r>
            <w:r w:rsidR="0086757D" w:rsidRPr="003322EE">
              <w:rPr>
                <w:rFonts w:asciiTheme="minorHAnsi" w:hAnsiTheme="minorHAnsi" w:cstheme="minorHAnsi"/>
                <w:i/>
                <w:color w:val="0000FF"/>
                <w:sz w:val="18"/>
                <w:szCs w:val="18"/>
              </w:rPr>
              <w:t xml:space="preserve"> pre žiadateľov o poskytnutie NFP</w:t>
            </w:r>
            <w:r w:rsidRPr="003322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3322EE">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3322EE">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7E285C" w:rsidRPr="002D4CDB" w:rsidRDefault="007E285C">
      <w:pPr>
        <w:rPr>
          <w:rFonts w:asciiTheme="minorHAnsi" w:hAnsiTheme="minorHAnsi" w:cstheme="minorHAnsi"/>
        </w:rPr>
        <w:sectPr w:rsidR="007E285C" w:rsidRPr="002D4CDB" w:rsidSect="008F79F5">
          <w:headerReference w:type="default" r:id="rId12"/>
          <w:footerReference w:type="default" r:id="rId13"/>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3322EE">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1F37EC">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1F37EC">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1A4FFA"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1A4FFA" w:rsidRPr="002D4CDB" w:rsidRDefault="001A4FFA"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1A4FFA">
              <w:rPr>
                <w:rFonts w:asciiTheme="minorHAnsi" w:hAnsiTheme="minorHAnsi" w:cstheme="minorHAnsi"/>
                <w:sz w:val="18"/>
                <w:szCs w:val="18"/>
              </w:rPr>
              <w:t> </w:t>
            </w:r>
            <w:r w:rsidRPr="002D4CDB">
              <w:rPr>
                <w:rFonts w:asciiTheme="minorHAnsi" w:hAnsiTheme="minorHAnsi" w:cstheme="minorHAnsi"/>
                <w:sz w:val="18"/>
                <w:szCs w:val="18"/>
              </w:rPr>
              <w:t>ŠR</w:t>
            </w:r>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w:t>
            </w:r>
            <w:r w:rsidR="001A4FFA">
              <w:rPr>
                <w:rFonts w:asciiTheme="minorHAnsi" w:hAnsiTheme="minorHAnsi" w:cstheme="minorHAnsi"/>
                <w:color w:val="0000FF"/>
                <w:sz w:val="18"/>
                <w:szCs w:val="18"/>
              </w:rPr>
              <w:t xml:space="preserve"> </w:t>
            </w:r>
            <w:r w:rsidR="001A4FFA"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1A4FFA" w:rsidRDefault="009D314B" w:rsidP="001A4FFA">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1A4FFA">
              <w:rPr>
                <w:rFonts w:asciiTheme="minorHAnsi" w:hAnsiTheme="minorHAnsi" w:cstheme="minorHAnsi"/>
                <w:sz w:val="18"/>
                <w:szCs w:val="18"/>
              </w:rPr>
              <w:t xml:space="preserve"> </w:t>
            </w:r>
            <w:r w:rsidR="001A4FFA" w:rsidRPr="002D4739">
              <w:rPr>
                <w:rFonts w:asciiTheme="minorHAnsi" w:hAnsiTheme="minorHAnsi" w:cstheme="minorHAnsi"/>
                <w:color w:val="0000FF"/>
                <w:sz w:val="18"/>
                <w:szCs w:val="18"/>
              </w:rPr>
              <w:t>% spolufinancovania žiadateľ uvedie podľa bodu 1.4 Vyzvania.</w:t>
            </w:r>
          </w:p>
          <w:p w:rsidR="00B10209" w:rsidRPr="002D4CDB" w:rsidRDefault="001A4FFA" w:rsidP="001A4FFA">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1A4FFA" w:rsidRPr="00C676FB" w:rsidRDefault="001A4FFA" w:rsidP="001A4FFA">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1A4FFA" w:rsidRPr="00C676FB" w:rsidRDefault="001A4FFA" w:rsidP="001A4FFA">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1A4FFA" w:rsidRPr="00D675BA" w:rsidRDefault="001A4FFA" w:rsidP="001A4FFA">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1A4FFA" w:rsidRPr="00C76654" w:rsidRDefault="001A4FFA" w:rsidP="001A4FFA">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1A4FFA" w:rsidRPr="00964D4E" w:rsidRDefault="001A4FFA" w:rsidP="001A4FFA">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1A4FFA" w:rsidRPr="00D675BA" w:rsidRDefault="001A4FFA" w:rsidP="001A4FFA">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1A4FFA" w:rsidRPr="00D675BA" w:rsidRDefault="001A4FFA" w:rsidP="001A4FFA">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1A4FFA" w:rsidRPr="00D675BA" w:rsidRDefault="001A4FFA" w:rsidP="001A4FFA">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1A4FFA" w:rsidRDefault="001A4FFA" w:rsidP="00F00752">
      <w:pPr>
        <w:rPr>
          <w:rFonts w:asciiTheme="minorHAnsi" w:hAnsiTheme="minorHAnsi" w:cstheme="minorHAnsi"/>
        </w:rPr>
      </w:pPr>
    </w:p>
    <w:p w:rsidR="001A4FFA" w:rsidRPr="002D4CDB" w:rsidRDefault="001A4FFA"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6F536A">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3322EE">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3322EE" w:rsidRPr="002D4CDB" w:rsidRDefault="003322EE" w:rsidP="00231C62">
            <w:pPr>
              <w:rPr>
                <w:rFonts w:asciiTheme="minorHAnsi" w:hAnsiTheme="minorHAnsi" w:cstheme="minorHAnsi"/>
                <w:b/>
                <w:bCs/>
                <w:color w:val="FFFFFF" w:themeColor="background1"/>
              </w:rPr>
            </w:pPr>
            <w:r w:rsidRPr="003322EE">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3322EE">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3322EE">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3322EE">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3322EE">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3322EE">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F51E83" w:rsidRPr="002D4CDB" w:rsidTr="003322EE">
        <w:trPr>
          <w:gridAfter w:val="1"/>
          <w:wAfter w:w="12" w:type="dxa"/>
          <w:trHeight w:val="330"/>
        </w:trPr>
        <w:tc>
          <w:tcPr>
            <w:tcW w:w="421" w:type="dxa"/>
            <w:vMerge w:val="restart"/>
          </w:tcPr>
          <w:p w:rsidR="00F51E83" w:rsidRPr="002D4CDB" w:rsidRDefault="00F51E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F51E83" w:rsidRPr="002D4CDB" w:rsidRDefault="00F51E83" w:rsidP="004F3115">
            <w:pPr>
              <w:rPr>
                <w:rFonts w:asciiTheme="minorHAnsi" w:hAnsiTheme="minorHAnsi" w:cstheme="minorHAnsi"/>
                <w:sz w:val="18"/>
                <w:szCs w:val="18"/>
              </w:rPr>
            </w:pPr>
            <w:ins w:id="3" w:author="21" w:date="2016-08-23T11:20:00Z">
              <w:r>
                <w:rPr>
                  <w:rFonts w:asciiTheme="minorHAnsi" w:hAnsiTheme="minorHAnsi" w:cs="Times New Roman"/>
                  <w:sz w:val="20"/>
                  <w:szCs w:val="20"/>
                </w:rPr>
                <w:t xml:space="preserve">A. </w:t>
              </w:r>
            </w:ins>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Pr="00780E5A">
              <w:rPr>
                <w:rFonts w:asciiTheme="minorHAnsi" w:hAnsiTheme="minorHAnsi" w:cs="Times New Roman"/>
                <w:sz w:val="20"/>
                <w:szCs w:val="20"/>
              </w:rPr>
              <w:t>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F51E83" w:rsidRPr="002D4739" w:rsidRDefault="00F51E83"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ins w:id="4" w:author="21" w:date="2016-08-23T11:20:00Z">
              <w:r>
                <w:rPr>
                  <w:rFonts w:asciiTheme="minorHAnsi" w:hAnsiTheme="minorHAnsi" w:cs="Times New Roman"/>
                  <w:b/>
                  <w:sz w:val="20"/>
                  <w:szCs w:val="20"/>
                  <w:u w:val="single"/>
                </w:rPr>
                <w:t>A</w:t>
              </w:r>
            </w:ins>
          </w:p>
          <w:p w:rsidR="00F51E83" w:rsidRDefault="00F51E83"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F51E83" w:rsidRDefault="00F51E83" w:rsidP="00E00461">
            <w:pPr>
              <w:pStyle w:val="Default"/>
              <w:ind w:left="46"/>
              <w:jc w:val="both"/>
              <w:rPr>
                <w:rFonts w:asciiTheme="minorHAnsi" w:hAnsiTheme="minorHAnsi"/>
                <w:color w:val="auto"/>
                <w:sz w:val="20"/>
                <w:szCs w:val="20"/>
              </w:rPr>
            </w:pPr>
          </w:p>
          <w:p w:rsidR="00F51E83" w:rsidRPr="00A05B1C" w:rsidRDefault="00F51E83"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F51E83" w:rsidRPr="002D4CDB" w:rsidRDefault="00F51E83"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F51E83" w:rsidRPr="002D4CDB" w:rsidTr="003322EE">
        <w:trPr>
          <w:gridAfter w:val="1"/>
          <w:wAfter w:w="12" w:type="dxa"/>
          <w:trHeight w:val="330"/>
        </w:trPr>
        <w:tc>
          <w:tcPr>
            <w:tcW w:w="421" w:type="dxa"/>
            <w:vMerge/>
          </w:tcPr>
          <w:p w:rsidR="00F51E83" w:rsidRDefault="00F51E83" w:rsidP="004F3115">
            <w:pPr>
              <w:rPr>
                <w:rFonts w:asciiTheme="minorHAnsi" w:hAnsiTheme="minorHAnsi" w:cstheme="minorHAnsi"/>
                <w:sz w:val="18"/>
                <w:szCs w:val="18"/>
              </w:rPr>
            </w:pPr>
          </w:p>
        </w:tc>
        <w:tc>
          <w:tcPr>
            <w:tcW w:w="6378" w:type="dxa"/>
          </w:tcPr>
          <w:p w:rsidR="00F51E83" w:rsidRPr="002D4739" w:rsidRDefault="00F51E83" w:rsidP="004F3115">
            <w:pPr>
              <w:rPr>
                <w:rFonts w:asciiTheme="minorHAnsi" w:hAnsiTheme="minorHAnsi" w:cs="Times New Roman"/>
                <w:sz w:val="20"/>
                <w:szCs w:val="20"/>
              </w:rPr>
            </w:pPr>
            <w:ins w:id="5" w:author="21" w:date="2016-08-23T11:20:00Z">
              <w:r w:rsidRPr="00F51E83">
                <w:rPr>
                  <w:rFonts w:asciiTheme="minorHAnsi" w:hAnsiTheme="minorHAnsi" w:cs="Times New Roman"/>
                  <w:sz w:val="20"/>
                  <w:szCs w:val="20"/>
                </w:rPr>
                <w:t>B. 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ins>
          </w:p>
        </w:tc>
        <w:tc>
          <w:tcPr>
            <w:tcW w:w="7229" w:type="dxa"/>
          </w:tcPr>
          <w:p w:rsidR="00F51E83" w:rsidRPr="002D4739" w:rsidRDefault="00F51E83" w:rsidP="00F51E83">
            <w:pPr>
              <w:rPr>
                <w:ins w:id="6" w:author="21" w:date="2016-08-23T11:20:00Z"/>
                <w:rFonts w:asciiTheme="minorHAnsi" w:hAnsiTheme="minorHAnsi" w:cs="Times New Roman"/>
                <w:b/>
                <w:sz w:val="20"/>
                <w:szCs w:val="20"/>
                <w:u w:val="single"/>
              </w:rPr>
            </w:pPr>
            <w:ins w:id="7" w:author="21" w:date="2016-08-23T11:20:00Z">
              <w:r w:rsidRPr="002D4739">
                <w:rPr>
                  <w:rFonts w:asciiTheme="minorHAnsi" w:hAnsiTheme="minorHAnsi" w:cs="Times New Roman"/>
                  <w:b/>
                  <w:sz w:val="20"/>
                  <w:szCs w:val="20"/>
                  <w:u w:val="single"/>
                </w:rPr>
                <w:t xml:space="preserve">Príloha č. 7 </w:t>
              </w:r>
              <w:r>
                <w:rPr>
                  <w:rFonts w:asciiTheme="minorHAnsi" w:hAnsiTheme="minorHAnsi" w:cs="Times New Roman"/>
                  <w:b/>
                  <w:sz w:val="20"/>
                  <w:szCs w:val="20"/>
                  <w:u w:val="single"/>
                </w:rPr>
                <w:t>B</w:t>
              </w:r>
            </w:ins>
          </w:p>
          <w:p w:rsidR="00F51E83" w:rsidRDefault="00F51E83" w:rsidP="00F51E83">
            <w:pPr>
              <w:pStyle w:val="Default"/>
              <w:ind w:left="5"/>
              <w:jc w:val="both"/>
              <w:rPr>
                <w:ins w:id="8" w:author="21" w:date="2016-08-23T11:21:00Z"/>
                <w:rFonts w:asciiTheme="minorHAnsi" w:hAnsiTheme="minorHAnsi"/>
                <w:color w:val="auto"/>
                <w:sz w:val="20"/>
                <w:szCs w:val="20"/>
              </w:rPr>
            </w:pPr>
            <w:ins w:id="9" w:author="21" w:date="2016-08-23T11:21:00Z">
              <w:r w:rsidRPr="002D4739">
                <w:rPr>
                  <w:rFonts w:asciiTheme="minorHAnsi" w:hAnsiTheme="minorHAnsi"/>
                  <w:b/>
                  <w:color w:val="auto"/>
                  <w:sz w:val="20"/>
                  <w:szCs w:val="20"/>
                </w:rPr>
                <w:t>Výpis z registra trestov</w:t>
              </w:r>
              <w:r>
                <w:rPr>
                  <w:rFonts w:asciiTheme="minorHAnsi" w:hAnsiTheme="minorHAnsi"/>
                  <w:b/>
                  <w:color w:val="auto"/>
                  <w:sz w:val="20"/>
                  <w:szCs w:val="20"/>
                </w:rPr>
                <w:t xml:space="preserve"> pre právnickú osobu</w:t>
              </w:r>
              <w:r w:rsidRPr="002D4739">
                <w:rPr>
                  <w:rFonts w:asciiTheme="minorHAnsi" w:hAnsiTheme="minorHAnsi"/>
                  <w:color w:val="auto"/>
                  <w:sz w:val="20"/>
                  <w:szCs w:val="20"/>
                </w:rPr>
                <w:t xml:space="preserve">, nie starší ako 3 mesiace ku dňu predloženia ŽoNFP, </w:t>
              </w:r>
            </w:ins>
          </w:p>
          <w:p w:rsidR="00F51E83" w:rsidRDefault="00F51E83" w:rsidP="00E00461">
            <w:pPr>
              <w:rPr>
                <w:ins w:id="10" w:author="21" w:date="2016-08-23T11:21:00Z"/>
                <w:rFonts w:asciiTheme="minorHAnsi" w:hAnsiTheme="minorHAnsi" w:cs="Times New Roman"/>
                <w:b/>
                <w:sz w:val="20"/>
                <w:szCs w:val="20"/>
                <w:u w:val="single"/>
              </w:rPr>
            </w:pPr>
          </w:p>
          <w:p w:rsidR="00F51E83" w:rsidRPr="00A05B1C" w:rsidRDefault="00F51E83" w:rsidP="00F51E83">
            <w:pPr>
              <w:rPr>
                <w:ins w:id="11" w:author="21" w:date="2016-08-23T11:21:00Z"/>
                <w:rFonts w:asciiTheme="minorHAnsi" w:hAnsiTheme="minorHAnsi" w:cstheme="minorHAnsi"/>
                <w:caps/>
                <w:sz w:val="20"/>
                <w:szCs w:val="20"/>
              </w:rPr>
            </w:pPr>
            <w:ins w:id="12" w:author="21" w:date="2016-08-23T11:21:00Z">
              <w:r w:rsidRPr="00A05B1C">
                <w:rPr>
                  <w:rFonts w:asciiTheme="minorHAnsi" w:hAnsiTheme="minorHAnsi" w:cstheme="minorHAnsi"/>
                  <w:caps/>
                  <w:sz w:val="20"/>
                  <w:szCs w:val="20"/>
                </w:rPr>
                <w:t>alebo</w:t>
              </w:r>
            </w:ins>
          </w:p>
          <w:p w:rsidR="00F51E83" w:rsidRPr="002D4739" w:rsidRDefault="00F51E83" w:rsidP="00F51E83">
            <w:pPr>
              <w:rPr>
                <w:rFonts w:asciiTheme="minorHAnsi" w:hAnsiTheme="minorHAnsi" w:cs="Times New Roman"/>
                <w:b/>
                <w:sz w:val="20"/>
                <w:szCs w:val="20"/>
                <w:u w:val="single"/>
              </w:rPr>
            </w:pPr>
            <w:ins w:id="13" w:author="21" w:date="2016-08-23T11:21:00Z">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ins>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780E5A">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3322EE">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780E5A">
              <w:rPr>
                <w:rFonts w:asciiTheme="minorHAnsi" w:hAnsiTheme="minorHAnsi" w:cs="Times New Roman"/>
                <w:sz w:val="20"/>
                <w:szCs w:val="20"/>
              </w:rPr>
              <w:t xml:space="preserve"> </w:t>
            </w:r>
            <w:r w:rsidR="00780E5A" w:rsidRPr="00780E5A">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3322EE">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r w:rsidR="00780E5A">
              <w:rPr>
                <w:rFonts w:asciiTheme="minorHAnsi" w:hAnsiTheme="minorHAnsi" w:cs="Times New Roman"/>
                <w:sz w:val="20"/>
                <w:szCs w:val="20"/>
              </w:rPr>
              <w:t xml:space="preserve">relevantného </w:t>
            </w:r>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780E5A">
            <w:pPr>
              <w:rPr>
                <w:rFonts w:asciiTheme="minorHAnsi" w:hAnsiTheme="minorHAnsi" w:cstheme="minorHAnsi"/>
                <w:sz w:val="18"/>
                <w:szCs w:val="18"/>
              </w:rPr>
            </w:pPr>
            <w:r w:rsidRPr="002D4739">
              <w:rPr>
                <w:rFonts w:asciiTheme="minorHAnsi" w:hAnsiTheme="minorHAnsi" w:cs="Times New Roman"/>
                <w:sz w:val="20"/>
                <w:szCs w:val="20"/>
              </w:rPr>
              <w:t>Podmienka neporuš</w:t>
            </w:r>
            <w:r w:rsidR="00780E5A">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780E5A">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3322EE">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3322EE">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3322EE">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3322EE">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087DA1" w:rsidRPr="002D4CDB" w:rsidTr="003322EE">
        <w:trPr>
          <w:gridAfter w:val="1"/>
          <w:wAfter w:w="12" w:type="dxa"/>
          <w:trHeight w:val="330"/>
        </w:trPr>
        <w:tc>
          <w:tcPr>
            <w:tcW w:w="421" w:type="dxa"/>
          </w:tcPr>
          <w:p w:rsidR="00087DA1" w:rsidRDefault="00087DA1" w:rsidP="004F3115">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087DA1" w:rsidRPr="002D4739" w:rsidRDefault="00087DA1"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087DA1" w:rsidRPr="003A3A06" w:rsidRDefault="00087DA1" w:rsidP="00087DA1">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B51C77">
              <w:rPr>
                <w:rStyle w:val="Odkaznapoznmkupodiarou"/>
                <w:rFonts w:asciiTheme="minorHAnsi" w:hAnsiTheme="minorHAnsi" w:cs="Times New Roman"/>
                <w:b/>
                <w:sz w:val="20"/>
                <w:szCs w:val="20"/>
                <w:u w:val="single"/>
              </w:rPr>
              <w:footnoteReference w:id="3"/>
            </w:r>
          </w:p>
          <w:p w:rsidR="00087DA1" w:rsidRPr="002D4739" w:rsidRDefault="00087DA1" w:rsidP="00087DA1">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C20B07" w:rsidRPr="002D4CDB" w:rsidTr="00C20B07">
        <w:trPr>
          <w:gridAfter w:val="1"/>
          <w:wAfter w:w="12" w:type="dxa"/>
          <w:trHeight w:val="165"/>
        </w:trPr>
        <w:tc>
          <w:tcPr>
            <w:tcW w:w="421" w:type="dxa"/>
          </w:tcPr>
          <w:p w:rsidR="00C20B07" w:rsidRPr="002D4CDB" w:rsidRDefault="00087DA1" w:rsidP="00087DA1">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C20B07" w:rsidRPr="00B768E6" w:rsidRDefault="00C20B07" w:rsidP="00C20B0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20B07" w:rsidRPr="00E07F7F" w:rsidRDefault="00087DA1" w:rsidP="00C20B07">
            <w:pPr>
              <w:rPr>
                <w:rFonts w:cs="Times New Roman"/>
                <w:color w:val="000000" w:themeColor="text1"/>
                <w:sz w:val="18"/>
                <w:szCs w:val="18"/>
              </w:rPr>
            </w:pPr>
            <w:r w:rsidRPr="002D4739">
              <w:rPr>
                <w:rFonts w:asciiTheme="minorHAnsi" w:hAnsiTheme="minorHAnsi"/>
                <w:sz w:val="20"/>
                <w:szCs w:val="20"/>
              </w:rPr>
              <w:t>Bez osobitnej prílohy</w:t>
            </w:r>
            <w:r w:rsidRPr="003A3A06" w:rsidDel="00087DA1">
              <w:rPr>
                <w:rFonts w:asciiTheme="minorHAnsi" w:hAnsiTheme="minorHAnsi" w:cs="Times New Roman"/>
                <w:b/>
                <w:sz w:val="20"/>
                <w:szCs w:val="20"/>
                <w:u w:val="single"/>
              </w:rPr>
              <w:t xml:space="preserve"> </w:t>
            </w:r>
          </w:p>
        </w:tc>
      </w:tr>
      <w:tr w:rsidR="00E00461" w:rsidRPr="002D4CDB" w:rsidTr="00D853A1">
        <w:trPr>
          <w:gridAfter w:val="1"/>
          <w:wAfter w:w="12" w:type="dxa"/>
          <w:trHeight w:val="330"/>
        </w:trPr>
        <w:tc>
          <w:tcPr>
            <w:tcW w:w="421" w:type="dxa"/>
          </w:tcPr>
          <w:p w:rsidR="00E00461" w:rsidRPr="002D4CDB" w:rsidRDefault="00087DA1" w:rsidP="00087DA1">
            <w:pPr>
              <w:rPr>
                <w:rFonts w:asciiTheme="minorHAnsi" w:hAnsiTheme="minorHAnsi" w:cstheme="minorHAnsi"/>
                <w:sz w:val="18"/>
                <w:szCs w:val="18"/>
              </w:rPr>
            </w:pPr>
            <w:r>
              <w:rPr>
                <w:rFonts w:asciiTheme="minorHAnsi" w:hAnsiTheme="minorHAnsi" w:cstheme="minorHAnsi"/>
                <w:sz w:val="20"/>
                <w:szCs w:val="20"/>
              </w:rPr>
              <w:t>23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087DA1" w:rsidP="00087DA1">
            <w:pPr>
              <w:rPr>
                <w:rFonts w:asciiTheme="minorHAnsi" w:hAnsiTheme="minorHAnsi" w:cstheme="minorHAnsi"/>
                <w:sz w:val="18"/>
                <w:szCs w:val="18"/>
              </w:rPr>
            </w:pPr>
            <w:r>
              <w:rPr>
                <w:rFonts w:asciiTheme="minorHAnsi" w:hAnsiTheme="minorHAnsi" w:cstheme="minorHAnsi"/>
                <w:sz w:val="20"/>
                <w:szCs w:val="20"/>
              </w:rPr>
              <w:t>24</w:t>
            </w:r>
          </w:p>
        </w:tc>
        <w:tc>
          <w:tcPr>
            <w:tcW w:w="6378" w:type="dxa"/>
          </w:tcPr>
          <w:p w:rsidR="00E00461" w:rsidRPr="00B768E6" w:rsidDel="00E00461" w:rsidRDefault="00FC1DF2" w:rsidP="00FC1DF2">
            <w:pPr>
              <w:rPr>
                <w:rFonts w:cs="Times New Roman"/>
                <w:color w:val="000000" w:themeColor="text1"/>
                <w:sz w:val="18"/>
                <w:szCs w:val="18"/>
              </w:rPr>
            </w:pPr>
            <w:r w:rsidRPr="002D4739">
              <w:rPr>
                <w:rFonts w:asciiTheme="minorHAnsi" w:hAnsiTheme="minorHAnsi" w:cs="Times New Roman"/>
                <w:sz w:val="20"/>
                <w:szCs w:val="20"/>
              </w:rPr>
              <w:t>Podmienk</w:t>
            </w:r>
            <w:r>
              <w:rPr>
                <w:rFonts w:asciiTheme="minorHAnsi" w:hAnsiTheme="minorHAnsi" w:cs="Times New Roman"/>
                <w:sz w:val="20"/>
                <w:szCs w:val="20"/>
              </w:rPr>
              <w:t>y</w:t>
            </w:r>
            <w:r w:rsidRPr="002D4739">
              <w:rPr>
                <w:rFonts w:asciiTheme="minorHAnsi" w:hAnsiTheme="minorHAnsi" w:cs="Times New Roman"/>
                <w:sz w:val="20"/>
                <w:szCs w:val="20"/>
              </w:rPr>
              <w:t xml:space="preserve"> </w:t>
            </w:r>
            <w:r w:rsidRPr="00FC1DF2">
              <w:rPr>
                <w:rFonts w:asciiTheme="minorHAnsi" w:hAnsiTheme="minorHAnsi" w:cs="Times New Roman"/>
                <w:sz w:val="20"/>
                <w:szCs w:val="20"/>
              </w:rPr>
              <w:t xml:space="preserve">poskytnutia príspevku z hľadiska </w:t>
            </w:r>
            <w:r w:rsidR="00E00461"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087DA1" w:rsidP="00087DA1">
            <w:pPr>
              <w:rPr>
                <w:rFonts w:asciiTheme="minorHAnsi" w:hAnsiTheme="minorHAnsi" w:cstheme="minorHAnsi"/>
                <w:sz w:val="18"/>
                <w:szCs w:val="18"/>
              </w:rPr>
            </w:pPr>
            <w:r w:rsidRPr="00165426">
              <w:rPr>
                <w:rFonts w:asciiTheme="minorHAnsi" w:hAnsiTheme="minorHAnsi" w:cstheme="minorHAnsi"/>
                <w:sz w:val="20"/>
                <w:szCs w:val="20"/>
              </w:rPr>
              <w:t>2</w:t>
            </w:r>
            <w:r>
              <w:rPr>
                <w:rFonts w:asciiTheme="minorHAnsi" w:hAnsiTheme="minorHAnsi" w:cstheme="minorHAnsi"/>
                <w:sz w:val="20"/>
                <w:szCs w:val="20"/>
              </w:rPr>
              <w:t>5</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0D7615">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3322EE" w:rsidRDefault="00087DA1" w:rsidP="00087DA1">
            <w:pPr>
              <w:rPr>
                <w:rFonts w:asciiTheme="minorHAnsi" w:hAnsiTheme="minorHAnsi" w:cstheme="minorHAnsi"/>
                <w:sz w:val="18"/>
                <w:szCs w:val="18"/>
                <w:highlight w:val="yellow"/>
              </w:rPr>
            </w:pPr>
            <w:r w:rsidRPr="00165426">
              <w:rPr>
                <w:rFonts w:asciiTheme="minorHAnsi" w:hAnsiTheme="minorHAnsi" w:cstheme="minorHAnsi"/>
                <w:sz w:val="18"/>
                <w:szCs w:val="18"/>
              </w:rPr>
              <w:t>2</w:t>
            </w:r>
            <w:r>
              <w:rPr>
                <w:rFonts w:asciiTheme="minorHAnsi" w:hAnsiTheme="minorHAnsi" w:cstheme="minorHAnsi"/>
                <w:sz w:val="18"/>
                <w:szCs w:val="18"/>
              </w:rPr>
              <w:t>6</w:t>
            </w:r>
          </w:p>
        </w:tc>
        <w:tc>
          <w:tcPr>
            <w:tcW w:w="6378" w:type="dxa"/>
          </w:tcPr>
          <w:p w:rsidR="00E00461" w:rsidRPr="003322EE" w:rsidDel="00E00461" w:rsidRDefault="00E00461" w:rsidP="00B93A33">
            <w:pPr>
              <w:rPr>
                <w:rFonts w:cs="Times New Roman"/>
                <w:color w:val="000000" w:themeColor="text1"/>
                <w:sz w:val="18"/>
                <w:szCs w:val="18"/>
                <w:highlight w:val="yellow"/>
              </w:rPr>
            </w:pPr>
            <w:r w:rsidRPr="00196767">
              <w:rPr>
                <w:rFonts w:asciiTheme="minorHAnsi" w:hAnsiTheme="minorHAnsi" w:cs="Times New Roman"/>
                <w:sz w:val="20"/>
                <w:szCs w:val="20"/>
              </w:rPr>
              <w:t>Podmienka, že žiadateľ má vypracovanú štúdiu realizovateľnosti</w:t>
            </w:r>
          </w:p>
        </w:tc>
        <w:tc>
          <w:tcPr>
            <w:tcW w:w="7229" w:type="dxa"/>
          </w:tcPr>
          <w:p w:rsidR="00E00461" w:rsidRPr="009360DF" w:rsidRDefault="00E00461" w:rsidP="00E00461">
            <w:pPr>
              <w:rPr>
                <w:rFonts w:asciiTheme="minorHAnsi" w:hAnsiTheme="minorHAnsi" w:cs="Times New Roman"/>
                <w:b/>
                <w:sz w:val="20"/>
                <w:szCs w:val="20"/>
                <w:u w:val="single"/>
              </w:rPr>
            </w:pPr>
            <w:r w:rsidRPr="009360DF">
              <w:rPr>
                <w:rFonts w:asciiTheme="minorHAnsi" w:hAnsiTheme="minorHAnsi" w:cs="Times New Roman"/>
                <w:b/>
                <w:sz w:val="20"/>
                <w:szCs w:val="20"/>
                <w:u w:val="single"/>
              </w:rPr>
              <w:t xml:space="preserve">Príloha </w:t>
            </w:r>
            <w:r w:rsidR="005D204C" w:rsidRPr="009360DF">
              <w:rPr>
                <w:rFonts w:asciiTheme="minorHAnsi" w:hAnsiTheme="minorHAnsi" w:cs="Times New Roman"/>
                <w:b/>
                <w:sz w:val="20"/>
                <w:szCs w:val="20"/>
                <w:u w:val="single"/>
              </w:rPr>
              <w:t>č.</w:t>
            </w:r>
            <w:r w:rsidR="005D204C" w:rsidRPr="00087DA1">
              <w:rPr>
                <w:rFonts w:asciiTheme="minorHAnsi" w:hAnsiTheme="minorHAnsi" w:cs="Times New Roman"/>
                <w:b/>
                <w:sz w:val="20"/>
                <w:szCs w:val="20"/>
                <w:u w:val="single"/>
              </w:rPr>
              <w:t>1</w:t>
            </w:r>
            <w:r w:rsidR="000D7615" w:rsidRPr="009360DF">
              <w:rPr>
                <w:rFonts w:asciiTheme="minorHAnsi" w:hAnsiTheme="minorHAnsi" w:cs="Times New Roman"/>
                <w:b/>
                <w:sz w:val="20"/>
                <w:szCs w:val="20"/>
                <w:u w:val="single"/>
              </w:rPr>
              <w:t>7</w:t>
            </w:r>
          </w:p>
          <w:p w:rsidR="00E00461" w:rsidRPr="009360DF" w:rsidDel="00E00461" w:rsidRDefault="00E00461" w:rsidP="00B93A33">
            <w:pPr>
              <w:rPr>
                <w:rFonts w:ascii="Arial Narrow" w:hAnsi="Arial Narrow"/>
                <w:b/>
                <w:color w:val="FF0000"/>
                <w:sz w:val="20"/>
                <w:szCs w:val="20"/>
              </w:rPr>
            </w:pPr>
            <w:r w:rsidRPr="009360DF">
              <w:rPr>
                <w:rFonts w:asciiTheme="minorHAnsi" w:hAnsiTheme="minorHAnsi"/>
                <w:b/>
                <w:sz w:val="20"/>
                <w:szCs w:val="20"/>
              </w:rPr>
              <w:t>Štúdia realizovateľnosti projektu</w:t>
            </w:r>
          </w:p>
        </w:tc>
      </w:tr>
      <w:tr w:rsidR="002F7D7C" w:rsidRPr="002D4CDB" w:rsidTr="002F7D7C">
        <w:trPr>
          <w:gridAfter w:val="1"/>
          <w:wAfter w:w="12" w:type="dxa"/>
          <w:trHeight w:val="368"/>
        </w:trPr>
        <w:tc>
          <w:tcPr>
            <w:tcW w:w="421" w:type="dxa"/>
            <w:vMerge w:val="restart"/>
          </w:tcPr>
          <w:p w:rsidR="002F7D7C" w:rsidRPr="00165426" w:rsidRDefault="00087DA1" w:rsidP="00087DA1">
            <w:pPr>
              <w:rPr>
                <w:rFonts w:asciiTheme="minorHAnsi" w:hAnsiTheme="minorHAnsi" w:cstheme="minorHAnsi"/>
                <w:sz w:val="18"/>
                <w:szCs w:val="18"/>
              </w:rPr>
            </w:pPr>
            <w:r>
              <w:rPr>
                <w:rFonts w:asciiTheme="minorHAnsi" w:hAnsiTheme="minorHAnsi" w:cstheme="minorHAnsi"/>
                <w:sz w:val="18"/>
                <w:szCs w:val="18"/>
              </w:rPr>
              <w:t>27</w:t>
            </w:r>
          </w:p>
        </w:tc>
        <w:tc>
          <w:tcPr>
            <w:tcW w:w="6378" w:type="dxa"/>
            <w:vMerge w:val="restart"/>
          </w:tcPr>
          <w:p w:rsidR="002F7D7C" w:rsidRPr="0066419D" w:rsidRDefault="002F7D7C" w:rsidP="00196767">
            <w:pPr>
              <w:rPr>
                <w:rFonts w:asciiTheme="minorHAnsi" w:hAnsiTheme="minorHAnsi" w:cs="Times New Roman"/>
                <w:sz w:val="20"/>
                <w:szCs w:val="20"/>
                <w:highlight w:val="yellow"/>
              </w:rPr>
            </w:pPr>
            <w:r w:rsidRPr="003322EE">
              <w:rPr>
                <w:rFonts w:asciiTheme="minorHAnsi" w:hAnsiTheme="minorHAnsi" w:cs="Times New Roman"/>
                <w:sz w:val="20"/>
                <w:szCs w:val="20"/>
              </w:rPr>
              <w:t>Podmienka podpory obnovy vozidiel v MHD</w:t>
            </w:r>
          </w:p>
        </w:tc>
        <w:tc>
          <w:tcPr>
            <w:tcW w:w="7229" w:type="dxa"/>
          </w:tcPr>
          <w:p w:rsidR="002F7D7C" w:rsidRPr="00087DA1" w:rsidRDefault="002F7D7C" w:rsidP="00196767">
            <w:pPr>
              <w:rPr>
                <w:rFonts w:asciiTheme="minorHAnsi" w:hAnsiTheme="minorHAnsi" w:cs="Times New Roman"/>
                <w:b/>
                <w:sz w:val="20"/>
                <w:szCs w:val="20"/>
                <w:u w:val="single"/>
              </w:rPr>
            </w:pPr>
            <w:r w:rsidRPr="00087DA1">
              <w:rPr>
                <w:rFonts w:asciiTheme="minorHAnsi" w:hAnsiTheme="minorHAnsi" w:cs="Times New Roman"/>
                <w:b/>
                <w:sz w:val="20"/>
                <w:szCs w:val="20"/>
                <w:u w:val="single"/>
              </w:rPr>
              <w:t>Príloha č. 18</w:t>
            </w:r>
          </w:p>
          <w:p w:rsidR="002F7D7C" w:rsidRPr="008C67BB" w:rsidRDefault="002F7D7C" w:rsidP="002F7D7C">
            <w:pPr>
              <w:rPr>
                <w:rFonts w:asciiTheme="minorHAnsi" w:hAnsiTheme="minorHAnsi" w:cs="Times New Roman"/>
                <w:b/>
                <w:sz w:val="20"/>
                <w:szCs w:val="20"/>
                <w:u w:val="single"/>
              </w:rPr>
            </w:pPr>
            <w:r w:rsidRPr="00087DA1">
              <w:rPr>
                <w:rFonts w:asciiTheme="minorHAnsi" w:hAnsiTheme="minorHAnsi" w:cs="Times New Roman"/>
                <w:b/>
                <w:sz w:val="20"/>
                <w:szCs w:val="20"/>
              </w:rPr>
              <w:t>Komplexný strategický plán udržateľného rozvoja dopravy</w:t>
            </w:r>
            <w:r w:rsidRPr="00087DA1">
              <w:rPr>
                <w:rFonts w:asciiTheme="minorHAnsi" w:hAnsiTheme="minorHAnsi" w:cs="Times New Roman"/>
                <w:b/>
                <w:sz w:val="20"/>
                <w:szCs w:val="20"/>
                <w:u w:val="single"/>
              </w:rPr>
              <w:t xml:space="preserve"> </w:t>
            </w:r>
            <w:r w:rsidRPr="00087DA1">
              <w:rPr>
                <w:rFonts w:asciiTheme="minorHAnsi" w:hAnsiTheme="minorHAnsi" w:cs="Times New Roman"/>
                <w:sz w:val="20"/>
                <w:szCs w:val="20"/>
              </w:rPr>
              <w:t>- preukázaný cez PUMM, Generel dopravy alebo Stanovisko JASPERS k nerelevantnosti predmetnej prílohy.</w:t>
            </w:r>
            <w:r w:rsidRPr="00087DA1">
              <w:rPr>
                <w:rFonts w:asciiTheme="minorHAnsi" w:hAnsiTheme="minorHAnsi" w:cs="Times New Roman"/>
                <w:b/>
                <w:sz w:val="20"/>
                <w:szCs w:val="20"/>
                <w:u w:val="single"/>
              </w:rPr>
              <w:t xml:space="preserve"> </w:t>
            </w:r>
          </w:p>
        </w:tc>
      </w:tr>
      <w:tr w:rsidR="002F7D7C" w:rsidRPr="002D4CDB" w:rsidTr="00D853A1">
        <w:trPr>
          <w:gridAfter w:val="1"/>
          <w:wAfter w:w="12" w:type="dxa"/>
          <w:trHeight w:val="367"/>
        </w:trPr>
        <w:tc>
          <w:tcPr>
            <w:tcW w:w="421" w:type="dxa"/>
            <w:vMerge/>
          </w:tcPr>
          <w:p w:rsidR="002F7D7C" w:rsidRDefault="002F7D7C" w:rsidP="004B2305">
            <w:pPr>
              <w:rPr>
                <w:rFonts w:asciiTheme="minorHAnsi" w:hAnsiTheme="minorHAnsi" w:cstheme="minorHAnsi"/>
                <w:sz w:val="18"/>
                <w:szCs w:val="18"/>
              </w:rPr>
            </w:pPr>
          </w:p>
        </w:tc>
        <w:tc>
          <w:tcPr>
            <w:tcW w:w="6378" w:type="dxa"/>
            <w:vMerge/>
          </w:tcPr>
          <w:p w:rsidR="002F7D7C" w:rsidRPr="00421038" w:rsidRDefault="002F7D7C" w:rsidP="00196767">
            <w:pPr>
              <w:rPr>
                <w:rFonts w:asciiTheme="minorHAnsi" w:hAnsiTheme="minorHAnsi" w:cs="Times New Roman"/>
                <w:sz w:val="20"/>
                <w:szCs w:val="20"/>
              </w:rPr>
            </w:pPr>
          </w:p>
        </w:tc>
        <w:tc>
          <w:tcPr>
            <w:tcW w:w="7229" w:type="dxa"/>
          </w:tcPr>
          <w:p w:rsidR="002F7D7C" w:rsidRPr="00087DA1" w:rsidRDefault="002F7D7C" w:rsidP="00196767">
            <w:pPr>
              <w:rPr>
                <w:rFonts w:asciiTheme="minorHAnsi" w:hAnsiTheme="minorHAnsi" w:cs="Times New Roman"/>
                <w:b/>
                <w:sz w:val="20"/>
                <w:szCs w:val="20"/>
                <w:u w:val="single"/>
              </w:rPr>
            </w:pPr>
            <w:r w:rsidRPr="00087DA1">
              <w:rPr>
                <w:rFonts w:asciiTheme="minorHAnsi" w:hAnsiTheme="minorHAnsi" w:cs="Times New Roman"/>
                <w:b/>
                <w:sz w:val="20"/>
                <w:szCs w:val="20"/>
                <w:u w:val="single"/>
              </w:rPr>
              <w:t>Príloha č.19</w:t>
            </w:r>
          </w:p>
          <w:p w:rsidR="002F7D7C" w:rsidRPr="00087DA1" w:rsidRDefault="002F7D7C" w:rsidP="00196767">
            <w:pPr>
              <w:rPr>
                <w:rFonts w:asciiTheme="minorHAnsi" w:hAnsiTheme="minorHAnsi" w:cs="Times New Roman"/>
                <w:b/>
                <w:sz w:val="20"/>
                <w:szCs w:val="20"/>
                <w:u w:val="single"/>
              </w:rPr>
            </w:pPr>
            <w:r w:rsidRPr="00087DA1">
              <w:rPr>
                <w:rFonts w:asciiTheme="minorHAnsi" w:hAnsiTheme="minorHAnsi" w:cs="Times New Roman"/>
                <w:b/>
                <w:sz w:val="20"/>
                <w:szCs w:val="20"/>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 xml:space="preserve">voči žiadateľovi nie je vedený výkon rozhodnutia, </w:t>
            </w:r>
          </w:p>
          <w:p w:rsidR="005206F0" w:rsidRPr="003322EE"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E5A" w:rsidRDefault="00780E5A" w:rsidP="00297396">
      <w:pPr>
        <w:spacing w:after="0" w:line="240" w:lineRule="auto"/>
      </w:pPr>
      <w:r>
        <w:separator/>
      </w:r>
    </w:p>
  </w:endnote>
  <w:endnote w:type="continuationSeparator" w:id="0">
    <w:p w:rsidR="00780E5A" w:rsidRDefault="00780E5A"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Pr="00016F1C" w:rsidRDefault="00780E5A"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Pr="00016F1C" w:rsidRDefault="00780E5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80E5A" w:rsidRDefault="00780E5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2A4FC5">
      <w:rPr>
        <w:rFonts w:eastAsia="Times New Roman" w:cs="Times New Roman"/>
        <w:noProof/>
        <w:szCs w:val="24"/>
        <w:lang w:eastAsia="sk-SK"/>
      </w:rPr>
      <w:t>11</w:t>
    </w:r>
    <w:r w:rsidRPr="00016F1C">
      <w:rPr>
        <w:rFonts w:eastAsia="Times New Roman" w:cs="Times New Roman"/>
        <w:szCs w:val="24"/>
        <w:lang w:eastAsia="sk-SK"/>
      </w:rPr>
      <w:fldChar w:fldCharType="end"/>
    </w:r>
  </w:p>
  <w:p w:rsidR="00780E5A" w:rsidRPr="00016F1C" w:rsidRDefault="00780E5A"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Pr="00016F1C" w:rsidRDefault="00780E5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80E5A" w:rsidRPr="00570367" w:rsidRDefault="00780E5A"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E5A" w:rsidRDefault="00780E5A" w:rsidP="00297396">
      <w:pPr>
        <w:spacing w:after="0" w:line="240" w:lineRule="auto"/>
      </w:pPr>
      <w:r>
        <w:separator/>
      </w:r>
    </w:p>
  </w:footnote>
  <w:footnote w:type="continuationSeparator" w:id="0">
    <w:p w:rsidR="00780E5A" w:rsidRDefault="00780E5A" w:rsidP="00297396">
      <w:pPr>
        <w:spacing w:after="0" w:line="240" w:lineRule="auto"/>
      </w:pPr>
      <w:r>
        <w:continuationSeparator/>
      </w:r>
    </w:p>
  </w:footnote>
  <w:footnote w:id="1">
    <w:p w:rsidR="00780E5A" w:rsidRDefault="00780E5A">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780E5A" w:rsidRDefault="00780E5A">
      <w:pPr>
        <w:pStyle w:val="Textpoznmkypodiarou"/>
      </w:pPr>
      <w:r>
        <w:rPr>
          <w:rStyle w:val="Odkaznapoznmkupodiarou"/>
        </w:rPr>
        <w:footnoteRef/>
      </w:r>
      <w:r>
        <w:t xml:space="preserve"> Odkaz na automatické vyplnenie sa vzťahuje na prípad vyplnenia formulára prostredníctvom ITMS2014+</w:t>
      </w:r>
    </w:p>
  </w:footnote>
  <w:footnote w:id="3">
    <w:p w:rsidR="00B51C77" w:rsidRDefault="00B51C77">
      <w:pPr>
        <w:pStyle w:val="Textpoznmkypodiarou"/>
      </w:pPr>
      <w:r>
        <w:rPr>
          <w:rStyle w:val="Odkaznapoznmkupodiarou"/>
        </w:rPr>
        <w:footnoteRef/>
      </w:r>
      <w:r>
        <w:t xml:space="preserve"> Pre účely predkladania cez ITMS2014+ sa predmetná príloha prikladá v rámci podmienky poskytnutia príspevku: „Podmienky definované RO vo výzve na základe špecifík jednotlivých OP a nedefinovaných v rámci ostatných kategórií podmienok poskytnutia príspevku“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2A4FC5" w:rsidP="002D4CDB">
    <w:ins w:id="1" w:author="21" w:date="2016-09-20T16:41:00Z">
      <w:r>
        <w:rPr>
          <w:noProof/>
          <w:lang w:eastAsia="sk-SK"/>
        </w:rPr>
        <w:drawing>
          <wp:anchor distT="0" distB="0" distL="114300" distR="114300" simplePos="0" relativeHeight="251661312" behindDoc="0" locked="0" layoutInCell="1" allowOverlap="1" wp14:anchorId="1205A097" wp14:editId="7CEE7DB2">
            <wp:simplePos x="0" y="0"/>
            <wp:positionH relativeFrom="column">
              <wp:posOffset>3837940</wp:posOffset>
            </wp:positionH>
            <wp:positionV relativeFrom="paragraph">
              <wp:posOffset>-92710</wp:posOffset>
            </wp:positionV>
            <wp:extent cx="2019300" cy="581025"/>
            <wp:effectExtent l="0" t="0" r="0" b="9525"/>
            <wp:wrapSquare wrapText="bothSides"/>
            <wp:docPr id="1" name="Obrázok 1" descr="cid:image001.jpg@01D1CDFD.35F873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1CDFD.35F873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19300" cy="581025"/>
                    </a:xfrm>
                    <a:prstGeom prst="rect">
                      <a:avLst/>
                    </a:prstGeom>
                    <a:noFill/>
                    <a:ln>
                      <a:noFill/>
                    </a:ln>
                  </pic:spPr>
                </pic:pic>
              </a:graphicData>
            </a:graphic>
            <wp14:sizeRelH relativeFrom="page">
              <wp14:pctWidth>0</wp14:pctWidth>
            </wp14:sizeRelH>
            <wp14:sizeRelV relativeFrom="page">
              <wp14:pctHeight>0</wp14:pctHeight>
            </wp14:sizeRelV>
          </wp:anchor>
        </w:drawing>
      </w:r>
    </w:ins>
    <w:del w:id="2" w:author="21" w:date="2016-09-20T16:41:00Z">
      <w:r w:rsidR="00780E5A" w:rsidDel="002A4FC5">
        <w:rPr>
          <w:noProof/>
          <w:lang w:eastAsia="sk-SK"/>
        </w:rPr>
        <w:drawing>
          <wp:anchor distT="0" distB="0" distL="114300" distR="114300" simplePos="0" relativeHeight="251656192" behindDoc="0" locked="0" layoutInCell="1" allowOverlap="1" wp14:anchorId="1A1F819C" wp14:editId="45BC029B">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del>
    <w:r w:rsidR="00780E5A">
      <w:rPr>
        <w:noProof/>
        <w:lang w:eastAsia="sk-SK"/>
      </w:rPr>
      <w:drawing>
        <wp:anchor distT="0" distB="0" distL="114300" distR="114300" simplePos="0" relativeHeight="251660288" behindDoc="1" locked="0" layoutInCell="1" allowOverlap="1" wp14:anchorId="58BCD258" wp14:editId="5EDE523C">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780E5A">
      <w:t xml:space="preserve">                  </w:t>
    </w:r>
  </w:p>
  <w:p w:rsidR="00780E5A" w:rsidRDefault="00780E5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780E5A"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5A" w:rsidRDefault="00780E5A"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markup="0"/>
  <w:trackRevisions/>
  <w:defaultTabStop w:val="708"/>
  <w:hyphenationZone w:val="425"/>
  <w:drawingGridHorizontalSpacing w:val="120"/>
  <w:displayHorizontalDrawingGridEvery w:val="2"/>
  <w:characterSpacingControl w:val="doNotCompress"/>
  <w:hdrShapeDefaults>
    <o:shapedefaults v:ext="edit" spidmax="7373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28ED"/>
    <w:rsid w:val="00053993"/>
    <w:rsid w:val="00054CDE"/>
    <w:rsid w:val="00061D73"/>
    <w:rsid w:val="00061E5E"/>
    <w:rsid w:val="00062B88"/>
    <w:rsid w:val="00076FC2"/>
    <w:rsid w:val="000806BF"/>
    <w:rsid w:val="00087DA1"/>
    <w:rsid w:val="000B674B"/>
    <w:rsid w:val="000C0D6B"/>
    <w:rsid w:val="000C3731"/>
    <w:rsid w:val="000D7615"/>
    <w:rsid w:val="000E4433"/>
    <w:rsid w:val="000F396A"/>
    <w:rsid w:val="0010412D"/>
    <w:rsid w:val="00111594"/>
    <w:rsid w:val="00113371"/>
    <w:rsid w:val="001407E8"/>
    <w:rsid w:val="00165426"/>
    <w:rsid w:val="0016773B"/>
    <w:rsid w:val="00170403"/>
    <w:rsid w:val="00187776"/>
    <w:rsid w:val="00196767"/>
    <w:rsid w:val="001A3CF3"/>
    <w:rsid w:val="001A4FFA"/>
    <w:rsid w:val="001A5526"/>
    <w:rsid w:val="001A69BA"/>
    <w:rsid w:val="001B15BC"/>
    <w:rsid w:val="001C645B"/>
    <w:rsid w:val="001D1BC2"/>
    <w:rsid w:val="001E48E5"/>
    <w:rsid w:val="001F0635"/>
    <w:rsid w:val="001F37EC"/>
    <w:rsid w:val="00204701"/>
    <w:rsid w:val="00215499"/>
    <w:rsid w:val="002279C7"/>
    <w:rsid w:val="00231C62"/>
    <w:rsid w:val="00240C5A"/>
    <w:rsid w:val="00243F58"/>
    <w:rsid w:val="002454DD"/>
    <w:rsid w:val="0025567F"/>
    <w:rsid w:val="00273057"/>
    <w:rsid w:val="00277E0F"/>
    <w:rsid w:val="00280F96"/>
    <w:rsid w:val="00285FFB"/>
    <w:rsid w:val="00297396"/>
    <w:rsid w:val="002A4FC5"/>
    <w:rsid w:val="002A6EF9"/>
    <w:rsid w:val="002C4DEF"/>
    <w:rsid w:val="002D2503"/>
    <w:rsid w:val="002D4CDB"/>
    <w:rsid w:val="002E5EB4"/>
    <w:rsid w:val="002F393A"/>
    <w:rsid w:val="002F7D7C"/>
    <w:rsid w:val="003007BA"/>
    <w:rsid w:val="003256B5"/>
    <w:rsid w:val="003322EE"/>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038"/>
    <w:rsid w:val="0042131C"/>
    <w:rsid w:val="00426502"/>
    <w:rsid w:val="004336D9"/>
    <w:rsid w:val="004402E0"/>
    <w:rsid w:val="004404DE"/>
    <w:rsid w:val="00442D1E"/>
    <w:rsid w:val="00445389"/>
    <w:rsid w:val="004660ED"/>
    <w:rsid w:val="00473F9B"/>
    <w:rsid w:val="004813F2"/>
    <w:rsid w:val="00484EC7"/>
    <w:rsid w:val="004A5D72"/>
    <w:rsid w:val="004A6D1F"/>
    <w:rsid w:val="004B2305"/>
    <w:rsid w:val="004B2EDF"/>
    <w:rsid w:val="004C1117"/>
    <w:rsid w:val="004D05FD"/>
    <w:rsid w:val="004D25E1"/>
    <w:rsid w:val="004D393A"/>
    <w:rsid w:val="004D426D"/>
    <w:rsid w:val="004D4EDC"/>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419D"/>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536A"/>
    <w:rsid w:val="006F6E13"/>
    <w:rsid w:val="00701C95"/>
    <w:rsid w:val="00713950"/>
    <w:rsid w:val="00726E6E"/>
    <w:rsid w:val="007314FF"/>
    <w:rsid w:val="00732A40"/>
    <w:rsid w:val="00736C40"/>
    <w:rsid w:val="00760313"/>
    <w:rsid w:val="00760DE9"/>
    <w:rsid w:val="00780E5A"/>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C67BB"/>
    <w:rsid w:val="008D6D59"/>
    <w:rsid w:val="008F0949"/>
    <w:rsid w:val="008F3D66"/>
    <w:rsid w:val="008F79F5"/>
    <w:rsid w:val="00900594"/>
    <w:rsid w:val="0091485F"/>
    <w:rsid w:val="0091542F"/>
    <w:rsid w:val="0093580E"/>
    <w:rsid w:val="009360DF"/>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1C77"/>
    <w:rsid w:val="00B52C02"/>
    <w:rsid w:val="00B747B7"/>
    <w:rsid w:val="00B84FFC"/>
    <w:rsid w:val="00B9021E"/>
    <w:rsid w:val="00B93A33"/>
    <w:rsid w:val="00BB5079"/>
    <w:rsid w:val="00BB58B3"/>
    <w:rsid w:val="00BB6CC4"/>
    <w:rsid w:val="00BD2500"/>
    <w:rsid w:val="00C052FF"/>
    <w:rsid w:val="00C10E17"/>
    <w:rsid w:val="00C11A6E"/>
    <w:rsid w:val="00C20B07"/>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51E83"/>
    <w:rsid w:val="00F646FB"/>
    <w:rsid w:val="00F74B96"/>
    <w:rsid w:val="00F9643B"/>
    <w:rsid w:val="00FA31EC"/>
    <w:rsid w:val="00FB28C1"/>
    <w:rsid w:val="00FC1DF2"/>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15:docId w15:val="{ADD64381-4BBF-4969-9A7C-9837FEDB9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1CDFD.35F873B0" TargetMode="External"/><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8454F-6B93-4DDC-AF4B-4B5B66AC5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17</Pages>
  <Words>5474</Words>
  <Characters>31202</Characters>
  <Application>Microsoft Office Word</Application>
  <DocSecurity>0</DocSecurity>
  <Lines>260</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26</cp:revision>
  <cp:lastPrinted>2016-09-20T14:41:00Z</cp:lastPrinted>
  <dcterms:created xsi:type="dcterms:W3CDTF">2016-01-24T19:04:00Z</dcterms:created>
  <dcterms:modified xsi:type="dcterms:W3CDTF">2016-09-20T14:41:00Z</dcterms:modified>
</cp:coreProperties>
</file>