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1526E0" w:rsidRPr="001526E0">
        <w:t>OPII-2016/3.1_3.2/DPB-8-NP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1526E0" w:rsidRDefault="001526E0" w:rsidP="001526E0">
            <w:pPr>
              <w:jc w:val="both"/>
            </w:pPr>
            <w:r>
              <w:t>3.1 Zvýšenie atraktivity verejnej osobnej dopravy prostredníctvom modernizácie a rekonštrukcie infraštruktúry pre IDS a mestskú dráhovú dopravu</w:t>
            </w:r>
          </w:p>
          <w:p w:rsidR="00D5741E" w:rsidRPr="00D5741E" w:rsidRDefault="001526E0" w:rsidP="001526E0">
            <w:pPr>
              <w:jc w:val="both"/>
            </w:pPr>
            <w:r>
              <w:t>3.2 Zvýšenie atraktivity a prístupnosti verejnej osobnej dopravy prostredníctvom obnovy mobilných prostriedkov dráhovej MHD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9C2892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9C2892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lastRenderedPageBreak/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9C2892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9C2892" w:rsidRDefault="009C2892" w:rsidP="009C2892">
            <w:pPr>
              <w:spacing w:after="120"/>
              <w:rPr>
                <w:color w:val="000000"/>
              </w:rPr>
            </w:pPr>
            <w:hyperlink r:id="rId11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9C2892" w:rsidRPr="00DB1AD9" w:rsidRDefault="009C2892" w:rsidP="009C2892">
            <w:pPr>
              <w:spacing w:after="120"/>
            </w:pPr>
            <w:hyperlink r:id="rId12" w:history="1">
              <w:r>
                <w:rPr>
                  <w:rStyle w:val="Hypertextovprepojenie"/>
                </w:rPr>
                <w:t>http://www.danube2014.gov.sk/</w:t>
              </w:r>
            </w:hyperlink>
            <w:bookmarkStart w:id="0" w:name="_GoBack"/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</w:p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8190D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3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9C2892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0BEB"/>
    <w:rsid w:val="0013479E"/>
    <w:rsid w:val="0014641E"/>
    <w:rsid w:val="0015233E"/>
    <w:rsid w:val="001526E0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2892"/>
    <w:rsid w:val="009C3B11"/>
    <w:rsid w:val="00A144AE"/>
    <w:rsid w:val="00A34B34"/>
    <w:rsid w:val="00A44ECA"/>
    <w:rsid w:val="00A75E91"/>
    <w:rsid w:val="00A8190D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ube2014.gov.s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eg-danube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31101-C501-45CF-B18A-8A25D974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13</cp:revision>
  <cp:lastPrinted>2014-06-27T08:05:00Z</cp:lastPrinted>
  <dcterms:created xsi:type="dcterms:W3CDTF">2016-03-03T10:13:00Z</dcterms:created>
  <dcterms:modified xsi:type="dcterms:W3CDTF">2016-05-19T08:06:00Z</dcterms:modified>
</cp:coreProperties>
</file>