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Uvedené vo vyzvaní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ins w:id="0" w:author="Pečová, Renáta" w:date="2016-02-17T12:50:00Z"/>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1A4FFA" w:rsidRPr="002D4CDB" w:rsidRDefault="001A4FFA" w:rsidP="00B4260D">
            <w:pPr>
              <w:rPr>
                <w:rFonts w:asciiTheme="minorHAnsi" w:hAnsiTheme="minorHAnsi" w:cstheme="minorHAnsi"/>
                <w:i/>
                <w:color w:val="0000FF"/>
                <w:sz w:val="18"/>
                <w:szCs w:val="18"/>
              </w:rPr>
            </w:pPr>
            <w:ins w:id="1" w:author="Pečová, Renáta" w:date="2016-02-17T12:50: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2" w:author="Pečová, Renáta" w:date="2016-02-17T12:50:00Z"/>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Uvádza sa v zmysle vyzvania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resp. príslušnej časti OPII.</w:t>
            </w:r>
          </w:p>
          <w:p w:rsidR="001A4FFA" w:rsidRPr="002D4CDB" w:rsidRDefault="001A4FFA" w:rsidP="00DA7335">
            <w:pPr>
              <w:rPr>
                <w:rFonts w:asciiTheme="minorHAnsi" w:hAnsiTheme="minorHAnsi" w:cstheme="minorHAnsi"/>
                <w:i/>
                <w:color w:val="0000FF"/>
                <w:sz w:val="18"/>
                <w:szCs w:val="18"/>
              </w:rPr>
            </w:pPr>
            <w:ins w:id="3" w:author="Pečová, Renáta" w:date="2016-02-17T12:50: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Vypĺňa sa pri registrácií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Presný názov žiadateľa, ktorý bude vo všetkých relevantných častiach </w:t>
            </w:r>
            <w:proofErr w:type="spellStart"/>
            <w:r w:rsidR="001A5526" w:rsidRPr="00C507E9">
              <w:rPr>
                <w:rFonts w:asciiTheme="minorHAnsi" w:hAnsiTheme="minorHAnsi" w:cstheme="minorHAnsi"/>
                <w:i/>
                <w:sz w:val="18"/>
                <w:szCs w:val="18"/>
              </w:rPr>
              <w:t>ŽoNFP</w:t>
            </w:r>
            <w:proofErr w:type="spellEnd"/>
            <w:r w:rsidR="001A5526" w:rsidRPr="00C507E9">
              <w:rPr>
                <w:rFonts w:asciiTheme="minorHAnsi" w:hAnsiTheme="minorHAnsi" w:cstheme="minorHAnsi"/>
                <w:i/>
                <w:sz w:val="18"/>
                <w:szCs w:val="18"/>
              </w:rPr>
              <w:t xml:space="preserve">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3322EE">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 xml:space="preserve">hodujúci sa s názvom projektu uvedeným v zozname projektov, ktorý vyjadruje zámer projektu a ktorý bude vo všetkých relevantných častiach </w:t>
            </w:r>
            <w:proofErr w:type="spellStart"/>
            <w:r w:rsidR="001A5526" w:rsidRPr="002D4CDB">
              <w:rPr>
                <w:rFonts w:asciiTheme="minorHAnsi" w:hAnsiTheme="minorHAnsi" w:cstheme="minorHAnsi"/>
                <w:i/>
                <w:color w:val="0000FF"/>
                <w:sz w:val="18"/>
                <w:szCs w:val="18"/>
              </w:rPr>
              <w:t>ŽoNFP</w:t>
            </w:r>
            <w:proofErr w:type="spellEnd"/>
            <w:r w:rsidR="001A5526" w:rsidRPr="002D4CDB">
              <w:rPr>
                <w:rFonts w:asciiTheme="minorHAnsi" w:hAnsiTheme="minorHAnsi" w:cstheme="minorHAnsi"/>
                <w:i/>
                <w:color w:val="0000FF"/>
                <w:sz w:val="18"/>
                <w:szCs w:val="18"/>
              </w:rPr>
              <w:t xml:space="preserve">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 xml:space="preserve">Kód </w:t>
            </w:r>
            <w:proofErr w:type="spellStart"/>
            <w:r w:rsidRPr="002D4CDB">
              <w:rPr>
                <w:rFonts w:asciiTheme="minorHAnsi" w:hAnsiTheme="minorHAnsi" w:cstheme="minorHAnsi"/>
                <w:b/>
                <w:bCs/>
              </w:rPr>
              <w:t>ŽoNFP</w:t>
            </w:r>
            <w:proofErr w:type="spellEnd"/>
            <w:r w:rsidRPr="002D4CDB">
              <w:rPr>
                <w:rFonts w:asciiTheme="minorHAnsi" w:hAnsiTheme="minorHAnsi" w:cstheme="minorHAnsi"/>
                <w:b/>
                <w:bCs/>
              </w:rPr>
              <w:t>:</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proofErr w:type="spellStart"/>
            <w:r>
              <w:rPr>
                <w:rFonts w:asciiTheme="minorHAnsi" w:hAnsiTheme="minorHAnsi" w:cstheme="minorHAnsi"/>
                <w:i/>
                <w:color w:val="0000FF"/>
                <w:sz w:val="18"/>
                <w:szCs w:val="18"/>
              </w:rPr>
              <w:t>ŽoNFP</w:t>
            </w:r>
            <w:proofErr w:type="spellEnd"/>
            <w:r>
              <w:rPr>
                <w:rFonts w:asciiTheme="minorHAnsi" w:hAnsiTheme="minorHAnsi" w:cstheme="minorHAnsi"/>
                <w:i/>
                <w:color w:val="0000FF"/>
                <w:sz w:val="18"/>
                <w:szCs w:val="18"/>
              </w:rPr>
              <w:t xml:space="preserve">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 xml:space="preserve">Automaticky vypĺňané relevantné ciele horizontálneho princípu udržateľný rozvoj v nadväznosti na vybrané typy aktivít v </w:t>
            </w:r>
            <w:proofErr w:type="spellStart"/>
            <w:r w:rsidRPr="002D4CDB">
              <w:rPr>
                <w:rFonts w:asciiTheme="minorHAnsi" w:hAnsiTheme="minorHAnsi" w:cstheme="minorHAnsi"/>
                <w:sz w:val="18"/>
                <w:szCs w:val="18"/>
              </w:rPr>
              <w:t>ŽoNFP</w:t>
            </w:r>
            <w:proofErr w:type="spellEnd"/>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3322EE">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3322EE">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 xml:space="preserve">V prípade ak si žiadateľ nárokuje v rámci </w:t>
            </w:r>
            <w:proofErr w:type="spellStart"/>
            <w:r w:rsidRPr="003050BC">
              <w:rPr>
                <w:rFonts w:ascii="Calibri" w:hAnsi="Calibri" w:cs="Calibri"/>
                <w:i/>
                <w:color w:val="0000FF"/>
                <w:sz w:val="18"/>
                <w:szCs w:val="18"/>
              </w:rPr>
              <w:t>ŽoNFP</w:t>
            </w:r>
            <w:proofErr w:type="spellEnd"/>
            <w:r w:rsidRPr="003050BC">
              <w:rPr>
                <w:rFonts w:ascii="Calibri" w:hAnsi="Calibri" w:cs="Calibri"/>
                <w:i/>
                <w:color w:val="0000FF"/>
                <w:sz w:val="18"/>
                <w:szCs w:val="18"/>
              </w:rPr>
              <w:t xml:space="preserve"> výdavky na externé riadenie projektu, je povinný uviesť konkrétne odôvodnenie potreby externého riadenia.</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3322EE" w:rsidRDefault="006F4B96" w:rsidP="003322EE">
            <w:pPr>
              <w:pStyle w:val="Odsekzoznamu"/>
              <w:numPr>
                <w:ilvl w:val="0"/>
                <w:numId w:val="6"/>
              </w:numPr>
              <w:ind w:left="313" w:hanging="284"/>
              <w:rPr>
                <w:rFonts w:ascii="Calibri" w:hAnsi="Calibri" w:cs="Calibri"/>
                <w:i/>
                <w:color w:val="0000FF"/>
                <w:sz w:val="18"/>
                <w:szCs w:val="18"/>
              </w:rPr>
            </w:pPr>
            <w:r w:rsidRPr="003322EE">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3322EE">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3322EE">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3322EE">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3322EE">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3322EE">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3322EE">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3322EE">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3322EE">
            <w:pPr>
              <w:spacing w:after="60"/>
              <w:rPr>
                <w:rFonts w:asciiTheme="minorHAnsi" w:hAnsiTheme="minorHAnsi" w:cstheme="minorHAnsi"/>
                <w:sz w:val="18"/>
                <w:szCs w:val="18"/>
              </w:rPr>
            </w:pPr>
            <w:r w:rsidRPr="003322EE">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3322EE">
              <w:rPr>
                <w:rFonts w:asciiTheme="minorHAnsi" w:hAnsiTheme="minorHAnsi" w:cstheme="minorHAnsi"/>
                <w:i/>
                <w:color w:val="0000FF"/>
                <w:sz w:val="18"/>
                <w:szCs w:val="18"/>
              </w:rPr>
              <w:t>podaktivity</w:t>
            </w:r>
            <w:proofErr w:type="spellEnd"/>
            <w:r w:rsidRPr="003322EE">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3322EE">
              <w:rPr>
                <w:rFonts w:asciiTheme="minorHAnsi" w:hAnsiTheme="minorHAnsi" w:cstheme="minorHAnsi"/>
                <w:i/>
                <w:color w:val="0000FF"/>
                <w:sz w:val="18"/>
                <w:szCs w:val="18"/>
              </w:rPr>
              <w:t>podaktivity</w:t>
            </w:r>
            <w:proofErr w:type="spellEnd"/>
            <w:r w:rsidRPr="003322EE">
              <w:rPr>
                <w:rFonts w:asciiTheme="minorHAnsi" w:hAnsiTheme="minorHAnsi" w:cstheme="minorHAnsi"/>
                <w:i/>
                <w:color w:val="0000FF"/>
                <w:sz w:val="18"/>
                <w:szCs w:val="18"/>
              </w:rPr>
              <w:t xml:space="preserve"> ako začiatok realizácie hlavnej aktivity t.j. celého projektu a ukončenie poslednej </w:t>
            </w:r>
            <w:proofErr w:type="spellStart"/>
            <w:r w:rsidRPr="003322EE">
              <w:rPr>
                <w:rFonts w:asciiTheme="minorHAnsi" w:hAnsiTheme="minorHAnsi" w:cstheme="minorHAnsi"/>
                <w:i/>
                <w:color w:val="0000FF"/>
                <w:sz w:val="18"/>
                <w:szCs w:val="18"/>
              </w:rPr>
              <w:t>podaktivity</w:t>
            </w:r>
            <w:proofErr w:type="spellEnd"/>
            <w:r w:rsidRPr="003322EE">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3322EE">
              <w:rPr>
                <w:rFonts w:asciiTheme="minorHAnsi" w:hAnsiTheme="minorHAnsi" w:cstheme="minorHAnsi"/>
                <w:i/>
                <w:sz w:val="18"/>
                <w:szCs w:val="18"/>
              </w:rPr>
              <w:t>(</w:t>
            </w:r>
            <w:r w:rsidRPr="003322EE">
              <w:rPr>
                <w:rFonts w:asciiTheme="minorHAnsi" w:hAnsiTheme="minorHAnsi" w:cstheme="minorHAnsi"/>
                <w:i/>
                <w:color w:val="0000FF"/>
                <w:sz w:val="18"/>
                <w:szCs w:val="18"/>
              </w:rPr>
              <w:t>výber z</w:t>
            </w:r>
            <w:r w:rsidR="0086757D" w:rsidRPr="003322EE">
              <w:rPr>
                <w:rFonts w:asciiTheme="minorHAnsi" w:hAnsiTheme="minorHAnsi" w:cstheme="minorHAnsi"/>
                <w:i/>
                <w:color w:val="0000FF"/>
                <w:sz w:val="18"/>
                <w:szCs w:val="18"/>
              </w:rPr>
              <w:t> </w:t>
            </w:r>
            <w:r w:rsidRPr="003322EE">
              <w:rPr>
                <w:rFonts w:asciiTheme="minorHAnsi" w:hAnsiTheme="minorHAnsi" w:cstheme="minorHAnsi"/>
                <w:i/>
                <w:color w:val="0000FF"/>
                <w:sz w:val="18"/>
                <w:szCs w:val="18"/>
              </w:rPr>
              <w:t>číselníka</w:t>
            </w:r>
            <w:r w:rsidR="0086757D" w:rsidRPr="003322EE">
              <w:rPr>
                <w:rFonts w:asciiTheme="minorHAnsi" w:hAnsiTheme="minorHAnsi" w:cstheme="minorHAnsi"/>
                <w:i/>
                <w:color w:val="0000FF"/>
                <w:sz w:val="18"/>
                <w:szCs w:val="18"/>
              </w:rPr>
              <w:t xml:space="preserve"> z Prí</w:t>
            </w:r>
            <w:r w:rsidR="004A5D72" w:rsidRPr="003322EE">
              <w:rPr>
                <w:rFonts w:asciiTheme="minorHAnsi" w:hAnsiTheme="minorHAnsi" w:cstheme="minorHAnsi"/>
                <w:i/>
                <w:color w:val="0000FF"/>
                <w:sz w:val="18"/>
                <w:szCs w:val="18"/>
              </w:rPr>
              <w:t>ru</w:t>
            </w:r>
            <w:r w:rsidR="0086757D" w:rsidRPr="003322EE">
              <w:rPr>
                <w:rFonts w:asciiTheme="minorHAnsi" w:hAnsiTheme="minorHAnsi" w:cstheme="minorHAnsi"/>
                <w:i/>
                <w:color w:val="0000FF"/>
                <w:sz w:val="18"/>
                <w:szCs w:val="18"/>
              </w:rPr>
              <w:t>čk</w:t>
            </w:r>
            <w:r w:rsidR="004A5D72" w:rsidRPr="003322EE">
              <w:rPr>
                <w:rFonts w:asciiTheme="minorHAnsi" w:hAnsiTheme="minorHAnsi" w:cstheme="minorHAnsi"/>
                <w:i/>
                <w:color w:val="0000FF"/>
                <w:sz w:val="18"/>
                <w:szCs w:val="18"/>
              </w:rPr>
              <w:t>y</w:t>
            </w:r>
            <w:r w:rsidR="0086757D" w:rsidRPr="003322EE">
              <w:rPr>
                <w:rFonts w:asciiTheme="minorHAnsi" w:hAnsiTheme="minorHAnsi" w:cstheme="minorHAnsi"/>
                <w:i/>
                <w:color w:val="0000FF"/>
                <w:sz w:val="18"/>
                <w:szCs w:val="18"/>
              </w:rPr>
              <w:t xml:space="preserve"> pre žiadateľov o poskytnutie NFP</w:t>
            </w:r>
            <w:r w:rsidRPr="003322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3322EE">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3322EE">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3322EE">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4" w:author="Pečová, Renáta" w:date="2016-02-17T12:51:00Z">
              <w:r w:rsidR="001A4FFA" w:rsidRPr="0020735A">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5" w:author="Pečová, Renáta" w:date="2016-02-17T12:51:00Z"/>
                <w:rFonts w:asciiTheme="minorHAnsi" w:hAnsiTheme="minorHAnsi" w:cstheme="minorHAnsi"/>
                <w:sz w:val="18"/>
                <w:szCs w:val="18"/>
              </w:rPr>
            </w:pPr>
            <w:r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ins w:id="6" w:author="Pečová, Renáta" w:date="2016-02-17T12:52: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7" w:author="Pečová, Renáta" w:date="2016-02-17T12:51:00Z">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xml:space="preserve">– COVPGP  </w:t>
              </w:r>
            </w:ins>
            <w:del w:id="8" w:author="Pečová, Renáta" w:date="2016-02-17T12:51:00Z">
              <w:r w:rsidR="00D4101E" w:rsidRPr="002D4CDB" w:rsidDel="001A4FFA">
                <w:rPr>
                  <w:rFonts w:asciiTheme="minorHAnsi" w:hAnsiTheme="minorHAnsi" w:cstheme="minorHAnsi"/>
                  <w:sz w:val="18"/>
                  <w:szCs w:val="18"/>
                </w:rPr>
                <w:delText xml:space="preserve"> </w:delText>
              </w:r>
            </w:del>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9" w:author="Pečová, Renáta" w:date="2016-02-17T12:52: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1A4FFA" w:rsidRPr="002D4CDB" w:rsidRDefault="001A4FFA" w:rsidP="00D4101E">
            <w:pPr>
              <w:rPr>
                <w:rFonts w:asciiTheme="minorHAnsi" w:hAnsiTheme="minorHAnsi" w:cstheme="minorHAnsi"/>
                <w:sz w:val="18"/>
                <w:szCs w:val="18"/>
              </w:rPr>
            </w:pPr>
            <w:ins w:id="10" w:author="Pečová, Renáta" w:date="2016-02-17T12:52: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del w:id="11" w:author="Pečová, Renáta" w:date="2016-02-17T12:51:00Z">
              <w:r w:rsidR="00C47274" w:rsidRPr="002D4CDB" w:rsidDel="001A4FFA">
                <w:rPr>
                  <w:rFonts w:asciiTheme="minorHAnsi" w:hAnsiTheme="minorHAnsi" w:cstheme="minorHAnsi"/>
                  <w:sz w:val="18"/>
                  <w:szCs w:val="18"/>
                </w:rPr>
                <w:delText> </w:delText>
              </w:r>
            </w:del>
            <w:ins w:id="12" w:author="Pečová, Renáta" w:date="2016-02-17T12:51:00Z">
              <w:r w:rsidR="001A4FFA">
                <w:rPr>
                  <w:rFonts w:asciiTheme="minorHAnsi" w:hAnsiTheme="minorHAnsi" w:cstheme="minorHAnsi"/>
                  <w:sz w:val="18"/>
                  <w:szCs w:val="18"/>
                </w:rPr>
                <w:t> </w:t>
              </w:r>
            </w:ins>
            <w:r w:rsidRPr="002D4CDB">
              <w:rPr>
                <w:rFonts w:asciiTheme="minorHAnsi" w:hAnsiTheme="minorHAnsi" w:cstheme="minorHAnsi"/>
                <w:sz w:val="18"/>
                <w:szCs w:val="18"/>
              </w:rPr>
              <w:t>ŠR</w:t>
            </w:r>
            <w:ins w:id="13" w:author="Pečová, Renáta" w:date="2016-02-17T12:51:00Z">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w:t>
              </w:r>
              <w:r w:rsidR="001A4FFA">
                <w:rPr>
                  <w:rFonts w:asciiTheme="minorHAnsi" w:hAnsiTheme="minorHAnsi" w:cstheme="minorHAnsi"/>
                  <w:color w:val="0000FF"/>
                  <w:sz w:val="18"/>
                  <w:szCs w:val="18"/>
                </w:rPr>
                <w:t xml:space="preserve"> </w:t>
              </w:r>
              <w:r w:rsidR="001A4FFA" w:rsidRPr="0020735A">
                <w:rPr>
                  <w:rFonts w:asciiTheme="minorHAnsi" w:hAnsiTheme="minorHAnsi" w:cstheme="minorHAnsi"/>
                  <w:color w:val="0000FF"/>
                  <w:sz w:val="18"/>
                  <w:szCs w:val="18"/>
                </w:rPr>
                <w:t>NFP</w:t>
              </w:r>
            </w:ins>
            <w:r w:rsidR="00C47274" w:rsidRPr="002D4CDB">
              <w:rPr>
                <w:rFonts w:asciiTheme="minorHAnsi" w:hAnsiTheme="minorHAnsi" w:cstheme="minorHAnsi"/>
                <w:sz w:val="18"/>
                <w:szCs w:val="18"/>
              </w:rPr>
              <w:t xml:space="preserve"> (%)</w:t>
            </w:r>
          </w:p>
        </w:tc>
        <w:tc>
          <w:tcPr>
            <w:tcW w:w="10040" w:type="dxa"/>
          </w:tcPr>
          <w:p w:rsidR="001A4FFA" w:rsidRDefault="009D314B" w:rsidP="001A4FFA">
            <w:pPr>
              <w:rPr>
                <w:ins w:id="14" w:author="Pečová, Renáta" w:date="2016-02-17T12:52: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5" w:author="Pečová, Renáta" w:date="2016-02-17T12:52:00Z">
              <w:r w:rsidR="001A4FFA">
                <w:rPr>
                  <w:rFonts w:asciiTheme="minorHAnsi" w:hAnsiTheme="minorHAnsi" w:cstheme="minorHAnsi"/>
                  <w:sz w:val="18"/>
                  <w:szCs w:val="18"/>
                </w:rPr>
                <w:t xml:space="preserve"> </w:t>
              </w:r>
              <w:r w:rsidR="001A4FFA" w:rsidRPr="002D4739">
                <w:rPr>
                  <w:rFonts w:asciiTheme="minorHAnsi" w:hAnsiTheme="minorHAnsi" w:cstheme="minorHAnsi"/>
                  <w:color w:val="0000FF"/>
                  <w:sz w:val="18"/>
                  <w:szCs w:val="18"/>
                </w:rPr>
                <w:t>% spolufinancovania žiadateľ uvedie podľa bodu 1.4 Vyzvania.</w:t>
              </w:r>
            </w:ins>
          </w:p>
          <w:p w:rsidR="00B10209" w:rsidRPr="002D4CDB" w:rsidRDefault="001A4FFA" w:rsidP="001A4FFA">
            <w:pPr>
              <w:rPr>
                <w:rFonts w:asciiTheme="minorHAnsi" w:hAnsiTheme="minorHAnsi" w:cstheme="minorHAnsi"/>
                <w:sz w:val="18"/>
                <w:szCs w:val="18"/>
              </w:rPr>
            </w:pPr>
            <w:ins w:id="16" w:author="Pečová, Renáta" w:date="2016-02-17T12:52: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7" w:author="Pečová, Renáta" w:date="2016-02-17T12:5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ins w:id="18" w:author="Pečová, Renáta" w:date="2016-02-17T12:52: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9" w:author="Pečová, Renáta" w:date="2016-02-17T12:51:00Z">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xml:space="preserve">–VZ  </w:t>
              </w:r>
            </w:ins>
            <w:del w:id="20" w:author="Pečová, Renáta" w:date="2016-02-17T12:51:00Z">
              <w:r w:rsidR="00C47274" w:rsidRPr="002D4CDB" w:rsidDel="001A4FFA">
                <w:rPr>
                  <w:rFonts w:asciiTheme="minorHAnsi" w:hAnsiTheme="minorHAnsi" w:cstheme="minorHAnsi"/>
                  <w:sz w:val="18"/>
                  <w:szCs w:val="18"/>
                </w:rPr>
                <w:delText xml:space="preserve"> </w:delText>
              </w:r>
            </w:del>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21" w:author="Pečová, Renáta" w:date="2016-02-17T12:5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ins w:id="22" w:author="Pečová, Renáta" w:date="2016-02-17T12:52:00Z">
              <w:r>
                <w:rPr>
                  <w:rFonts w:asciiTheme="minorHAnsi" w:hAnsiTheme="minorHAnsi" w:cstheme="minorHAnsi"/>
                  <w:sz w:val="18"/>
                  <w:szCs w:val="18"/>
                </w:rPr>
                <w:t>Príklad: 50 €</w:t>
              </w:r>
            </w:ins>
          </w:p>
        </w:tc>
      </w:tr>
    </w:tbl>
    <w:p w:rsidR="00484EC7" w:rsidRDefault="00484EC7" w:rsidP="00F00752">
      <w:pPr>
        <w:rPr>
          <w:ins w:id="23" w:author="Pečová, Renáta" w:date="2016-02-17T12:52:00Z"/>
          <w:rFonts w:asciiTheme="minorHAnsi" w:hAnsiTheme="minorHAnsi" w:cstheme="minorHAnsi"/>
        </w:rPr>
      </w:pPr>
    </w:p>
    <w:p w:rsidR="001A4FFA" w:rsidRPr="00C676FB" w:rsidRDefault="001A4FFA" w:rsidP="001A4FFA">
      <w:pPr>
        <w:rPr>
          <w:ins w:id="24" w:author="Pečová, Renáta" w:date="2016-02-17T12:52:00Z"/>
          <w:rFonts w:cs="Times New Roman"/>
          <w:i/>
          <w:color w:val="0000FF"/>
          <w:sz w:val="18"/>
          <w:szCs w:val="18"/>
          <w:u w:val="single"/>
        </w:rPr>
      </w:pPr>
      <w:ins w:id="25" w:author="Pečová, Renáta" w:date="2016-02-17T12:52:00Z">
        <w:r w:rsidRPr="00C676FB">
          <w:rPr>
            <w:rFonts w:cs="Times New Roman"/>
            <w:i/>
            <w:color w:val="0000FF"/>
            <w:sz w:val="18"/>
            <w:szCs w:val="18"/>
            <w:u w:val="single"/>
          </w:rPr>
          <w:t>V OPII sa  používajú nasledovné výrazy a skratky:</w:t>
        </w:r>
      </w:ins>
    </w:p>
    <w:p w:rsidR="001A4FFA" w:rsidRPr="00C676FB" w:rsidRDefault="001A4FFA" w:rsidP="001A4FFA">
      <w:pPr>
        <w:spacing w:before="120"/>
        <w:rPr>
          <w:ins w:id="26" w:author="Pečová, Renáta" w:date="2016-02-17T12:52:00Z"/>
          <w:rFonts w:cs="Times New Roman"/>
          <w:i/>
          <w:color w:val="0000FF"/>
          <w:sz w:val="18"/>
          <w:szCs w:val="18"/>
        </w:rPr>
      </w:pPr>
      <w:ins w:id="27" w:author="Pečová, Renáta" w:date="2016-02-17T12:52: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1A4FFA" w:rsidRPr="00D675BA" w:rsidRDefault="001A4FFA" w:rsidP="001A4FFA">
      <w:pPr>
        <w:spacing w:before="120"/>
        <w:rPr>
          <w:ins w:id="28" w:author="Pečová, Renáta" w:date="2016-02-17T12:52:00Z"/>
          <w:rFonts w:cs="Times New Roman"/>
          <w:i/>
          <w:color w:val="0000FF"/>
          <w:sz w:val="18"/>
          <w:szCs w:val="18"/>
        </w:rPr>
      </w:pPr>
      <w:ins w:id="29" w:author="Pečová, Renáta" w:date="2016-02-17T12:52: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1A4FFA" w:rsidRPr="00C76654" w:rsidRDefault="001A4FFA" w:rsidP="001A4FFA">
      <w:pPr>
        <w:spacing w:before="120"/>
        <w:rPr>
          <w:ins w:id="30" w:author="Pečová, Renáta" w:date="2016-02-17T12:52:00Z"/>
          <w:rFonts w:cs="Times New Roman"/>
          <w:i/>
          <w:color w:val="0000FF"/>
          <w:sz w:val="18"/>
          <w:szCs w:val="18"/>
        </w:rPr>
      </w:pPr>
      <w:ins w:id="31" w:author="Pečová, Renáta" w:date="2016-02-17T12:52: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1A4FFA" w:rsidRPr="00964D4E" w:rsidRDefault="001A4FFA" w:rsidP="001A4FFA">
      <w:pPr>
        <w:spacing w:before="120"/>
        <w:rPr>
          <w:ins w:id="32" w:author="Pečová, Renáta" w:date="2016-02-17T12:52:00Z"/>
          <w:rFonts w:cs="Times New Roman"/>
          <w:i/>
          <w:color w:val="0000FF"/>
          <w:sz w:val="18"/>
          <w:szCs w:val="18"/>
        </w:rPr>
      </w:pPr>
      <w:ins w:id="33" w:author="Pečová, Renáta" w:date="2016-02-17T12:52: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1A4FFA" w:rsidRPr="00D675BA" w:rsidRDefault="001A4FFA" w:rsidP="001A4FFA">
      <w:pPr>
        <w:spacing w:before="120"/>
        <w:rPr>
          <w:ins w:id="34" w:author="Pečová, Renáta" w:date="2016-02-17T12:52:00Z"/>
          <w:rFonts w:cs="Times New Roman"/>
          <w:i/>
          <w:color w:val="0000FF"/>
          <w:sz w:val="18"/>
          <w:szCs w:val="18"/>
        </w:rPr>
      </w:pPr>
      <w:ins w:id="35" w:author="Pečová, Renáta" w:date="2016-02-17T12:52: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1A4FFA" w:rsidRPr="00D675BA" w:rsidRDefault="001A4FFA" w:rsidP="001A4FFA">
      <w:pPr>
        <w:spacing w:before="120"/>
        <w:rPr>
          <w:ins w:id="36" w:author="Pečová, Renáta" w:date="2016-02-17T12:52:00Z"/>
          <w:rFonts w:cs="Times New Roman"/>
          <w:i/>
          <w:color w:val="0000FF"/>
          <w:sz w:val="18"/>
          <w:szCs w:val="18"/>
        </w:rPr>
      </w:pPr>
      <w:ins w:id="37" w:author="Pečová, Renáta" w:date="2016-02-17T12:52: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1A4FFA" w:rsidRPr="00D675BA" w:rsidRDefault="001A4FFA" w:rsidP="001A4FFA">
      <w:pPr>
        <w:spacing w:before="120"/>
        <w:rPr>
          <w:ins w:id="38" w:author="Pečová, Renáta" w:date="2016-02-17T12:52:00Z"/>
          <w:rFonts w:cs="Times New Roman"/>
          <w:i/>
          <w:color w:val="0000FF"/>
          <w:sz w:val="18"/>
          <w:szCs w:val="18"/>
        </w:rPr>
      </w:pPr>
      <w:ins w:id="39" w:author="Pečová, Renáta" w:date="2016-02-17T12:52: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1A4FFA" w:rsidRDefault="001A4FFA" w:rsidP="00F00752">
      <w:pPr>
        <w:rPr>
          <w:ins w:id="40" w:author="Pečová, Renáta" w:date="2016-02-17T12:52:00Z"/>
          <w:rFonts w:asciiTheme="minorHAnsi" w:hAnsiTheme="minorHAnsi" w:cstheme="minorHAnsi"/>
        </w:rPr>
      </w:pPr>
    </w:p>
    <w:p w:rsidR="001A4FFA" w:rsidRPr="002D4CDB" w:rsidRDefault="001A4FFA" w:rsidP="00F00752">
      <w:pPr>
        <w:rPr>
          <w:rFonts w:asciiTheme="minorHAnsi" w:hAnsiTheme="minorHAnsi" w:cstheme="minorHAnsi"/>
        </w:rPr>
      </w:pPr>
      <w:bookmarkStart w:id="41" w:name="_GoBack"/>
      <w:bookmarkEnd w:id="41"/>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uviesť (napr. VO od podlimitných zákaziek vyššie). V prípade, ak je podmienkou poskytnutia príspevku podmienka mať zrealizované VO, ktoré je overované v procese konania o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proofErr w:type="spellStart"/>
            <w:r w:rsidR="00E43825" w:rsidRPr="002D4CDB">
              <w:rPr>
                <w:rFonts w:asciiTheme="minorHAnsi" w:hAnsiTheme="minorHAnsi" w:cstheme="minorHAnsi"/>
                <w:sz w:val="18"/>
                <w:szCs w:val="18"/>
              </w:rPr>
              <w:t>ŽoNFP</w:t>
            </w:r>
            <w:proofErr w:type="spellEnd"/>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3322EE">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w:t>
            </w:r>
            <w:proofErr w:type="spellStart"/>
            <w:r w:rsidR="00344F28" w:rsidRPr="002D4CDB">
              <w:rPr>
                <w:rFonts w:asciiTheme="minorHAnsi" w:hAnsiTheme="minorHAnsi" w:cstheme="minorHAnsi"/>
                <w:color w:val="FFFFFF" w:themeColor="background1"/>
                <w:sz w:val="18"/>
                <w:szCs w:val="18"/>
              </w:rPr>
              <w:t>ŽoNFP</w:t>
            </w:r>
            <w:proofErr w:type="spellEnd"/>
            <w:r w:rsidR="00344F28" w:rsidRPr="002D4CDB">
              <w:rPr>
                <w:rFonts w:asciiTheme="minorHAnsi" w:hAnsiTheme="minorHAnsi" w:cstheme="minorHAnsi"/>
                <w:color w:val="FFFFFF" w:themeColor="background1"/>
                <w:sz w:val="18"/>
                <w:szCs w:val="18"/>
              </w:rPr>
              <w:t>, pričom k jednej podmienke môže prislúchať viacero príloh a naopak. Definovanie možných príloh vykoná RO pri zadávaní výzvy do ITMS2014+</w:t>
            </w:r>
          </w:p>
          <w:p w:rsidR="003322EE" w:rsidRPr="002D4CDB" w:rsidRDefault="003322EE" w:rsidP="00231C62">
            <w:pPr>
              <w:rPr>
                <w:rFonts w:asciiTheme="minorHAnsi" w:hAnsiTheme="minorHAnsi" w:cstheme="minorHAnsi"/>
                <w:b/>
                <w:bCs/>
                <w:color w:val="FFFFFF" w:themeColor="background1"/>
              </w:rPr>
            </w:pPr>
            <w:r w:rsidRPr="003322EE">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3322EE">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 xml:space="preserve">preukazujúceho právnu formu a štatutárny </w:t>
            </w:r>
            <w:r w:rsidRPr="002D4739">
              <w:rPr>
                <w:rFonts w:asciiTheme="minorHAnsi" w:hAnsiTheme="minorHAnsi"/>
                <w:sz w:val="20"/>
                <w:szCs w:val="20"/>
              </w:rPr>
              <w:lastRenderedPageBreak/>
              <w:t>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výpis z obchodného alebo iného registra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miestne príslušného správcu dane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zdravotnom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3322EE">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3322EE">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sociálnom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3322EE">
            <w:pPr>
              <w:rPr>
                <w:rFonts w:cs="Times New Roman"/>
                <w:color w:val="000000" w:themeColor="text1"/>
                <w:sz w:val="18"/>
                <w:szCs w:val="18"/>
              </w:rPr>
            </w:pPr>
            <w:r w:rsidRPr="00BC019B">
              <w:rPr>
                <w:rFonts w:asciiTheme="minorHAnsi" w:hAnsiTheme="minorHAnsi" w:cs="Times New Roman"/>
                <w:sz w:val="20"/>
                <w:szCs w:val="20"/>
              </w:rPr>
              <w:t xml:space="preserve">Podmienka, že voči žiadateľovi nie je vedené konkurzné konanie, </w:t>
            </w:r>
            <w:r w:rsidRPr="00BC019B">
              <w:rPr>
                <w:rFonts w:asciiTheme="minorHAnsi" w:hAnsiTheme="minorHAnsi" w:cs="Times New Roman"/>
                <w:sz w:val="20"/>
                <w:szCs w:val="20"/>
              </w:rPr>
              <w:lastRenderedPageBreak/>
              <w:t>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lastRenderedPageBreak/>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3322EE">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w:t>
            </w:r>
            <w:proofErr w:type="spellStart"/>
            <w:r w:rsidRPr="002D4739">
              <w:rPr>
                <w:rFonts w:asciiTheme="minorHAnsi" w:hAnsiTheme="minorHAnsi"/>
                <w:bCs/>
                <w:sz w:val="20"/>
                <w:szCs w:val="20"/>
              </w:rPr>
              <w:t>ŽoNFP</w:t>
            </w:r>
            <w:proofErr w:type="spellEnd"/>
            <w:r w:rsidRPr="002D4739">
              <w:rPr>
                <w:rFonts w:asciiTheme="minorHAnsi" w:hAnsiTheme="minorHAnsi"/>
                <w:bCs/>
                <w:sz w:val="20"/>
                <w:szCs w:val="20"/>
              </w:rPr>
              <w:t>,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w:t>
            </w:r>
            <w:proofErr w:type="spellStart"/>
            <w:r w:rsidRPr="002D4739">
              <w:rPr>
                <w:rFonts w:asciiTheme="minorHAnsi" w:hAnsiTheme="minorHAnsi"/>
                <w:bCs/>
                <w:sz w:val="20"/>
                <w:szCs w:val="20"/>
              </w:rPr>
              <w:t>ŽoNFP</w:t>
            </w:r>
            <w:proofErr w:type="spellEnd"/>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w:t>
            </w:r>
            <w:proofErr w:type="spellStart"/>
            <w:r w:rsidRPr="002D4739">
              <w:rPr>
                <w:rFonts w:asciiTheme="minorHAnsi" w:hAnsiTheme="minorHAnsi" w:cs="Times New Roman"/>
                <w:color w:val="auto"/>
                <w:sz w:val="20"/>
                <w:szCs w:val="20"/>
              </w:rPr>
              <w:t>ŽoNFP</w:t>
            </w:r>
            <w:proofErr w:type="spellEnd"/>
            <w:r w:rsidRPr="002D4739">
              <w:rPr>
                <w:rFonts w:asciiTheme="minorHAnsi" w:hAnsiTheme="minorHAnsi" w:cs="Times New Roman"/>
                <w:color w:val="auto"/>
                <w:sz w:val="20"/>
                <w:szCs w:val="20"/>
              </w:rPr>
              <w:t xml:space="preserve">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výpis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neuplynula lehota platnosti výpisu z registra trestov v zmysle vyššie uvedeného bodu.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aktivít projektu pred predložením </w:t>
            </w:r>
            <w:proofErr w:type="spellStart"/>
            <w:r w:rsidRPr="002D4739">
              <w:rPr>
                <w:rFonts w:asciiTheme="minorHAnsi" w:hAnsiTheme="minorHAnsi" w:cs="Times New Roman"/>
                <w:sz w:val="20"/>
                <w:szCs w:val="20"/>
              </w:rPr>
              <w:t>ŽoNFP</w:t>
            </w:r>
            <w:proofErr w:type="spellEnd"/>
          </w:p>
        </w:tc>
        <w:tc>
          <w:tcPr>
            <w:tcW w:w="7229" w:type="dxa"/>
          </w:tcPr>
          <w:p w:rsidR="00E00461" w:rsidRPr="002D4CDB" w:rsidRDefault="00E00461" w:rsidP="003322EE">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3322EE">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 xml:space="preserve">Doplňujúce údaje </w:t>
            </w:r>
            <w:proofErr w:type="spellStart"/>
            <w:r>
              <w:rPr>
                <w:rFonts w:asciiTheme="minorHAnsi" w:hAnsiTheme="minorHAnsi"/>
                <w:b/>
                <w:sz w:val="20"/>
                <w:szCs w:val="20"/>
              </w:rPr>
              <w:t>ŽoNFP</w:t>
            </w:r>
            <w:proofErr w:type="spellEnd"/>
            <w:r w:rsidR="00E00461" w:rsidRPr="002D4739">
              <w:rPr>
                <w:rFonts w:asciiTheme="minorHAnsi" w:hAnsiTheme="minorHAnsi"/>
                <w:b/>
                <w:sz w:val="20"/>
                <w:szCs w:val="20"/>
              </w:rPr>
              <w:t xml:space="preserve">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nie staršie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potvrdenia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potvrdenie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v rámci OPII</w:t>
            </w:r>
          </w:p>
        </w:tc>
      </w:tr>
      <w:tr w:rsidR="00E00461" w:rsidRPr="002D4CDB" w:rsidTr="003322EE">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má </w:t>
            </w:r>
            <w:proofErr w:type="spellStart"/>
            <w:r w:rsidRPr="002D4739">
              <w:rPr>
                <w:rFonts w:asciiTheme="minorHAnsi" w:hAnsiTheme="minorHAnsi" w:cs="Times New Roman"/>
                <w:sz w:val="20"/>
                <w:szCs w:val="20"/>
              </w:rPr>
              <w:t>vysporiadané</w:t>
            </w:r>
            <w:proofErr w:type="spellEnd"/>
            <w:r w:rsidRPr="002D4739">
              <w:rPr>
                <w:rFonts w:asciiTheme="minorHAnsi" w:hAnsiTheme="minorHAnsi" w:cs="Times New Roman"/>
                <w:sz w:val="20"/>
                <w:szCs w:val="20"/>
              </w:rPr>
              <w:t xml:space="preserve">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3322EE">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3322EE">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3322EE">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C20B07" w:rsidRPr="002D4CDB" w:rsidTr="00C20B07">
        <w:trPr>
          <w:gridAfter w:val="1"/>
          <w:wAfter w:w="12" w:type="dxa"/>
          <w:trHeight w:val="165"/>
        </w:trPr>
        <w:tc>
          <w:tcPr>
            <w:tcW w:w="421" w:type="dxa"/>
          </w:tcPr>
          <w:p w:rsidR="00C20B07" w:rsidRPr="002D4CDB" w:rsidRDefault="00C20B07" w:rsidP="00C20B0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C20B07" w:rsidRPr="00B768E6" w:rsidRDefault="00C20B07" w:rsidP="00C20B0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20B07" w:rsidRPr="003A3A06" w:rsidRDefault="00C20B07" w:rsidP="00C20B0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C20B07" w:rsidRPr="00E07F7F" w:rsidRDefault="00C20B07" w:rsidP="00C20B0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lastRenderedPageBreak/>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0D7615">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3322EE" w:rsidRDefault="005D204C" w:rsidP="004B2305">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4B2305">
              <w:rPr>
                <w:rFonts w:asciiTheme="minorHAnsi" w:hAnsiTheme="minorHAnsi" w:cstheme="minorHAnsi"/>
                <w:sz w:val="18"/>
                <w:szCs w:val="18"/>
              </w:rPr>
              <w:t>5</w:t>
            </w:r>
          </w:p>
        </w:tc>
        <w:tc>
          <w:tcPr>
            <w:tcW w:w="6378" w:type="dxa"/>
          </w:tcPr>
          <w:p w:rsidR="00E00461" w:rsidRPr="003322EE" w:rsidDel="00E00461" w:rsidRDefault="00E00461" w:rsidP="00B93A33">
            <w:pPr>
              <w:rPr>
                <w:rFonts w:cs="Times New Roman"/>
                <w:color w:val="000000" w:themeColor="text1"/>
                <w:sz w:val="18"/>
                <w:szCs w:val="18"/>
                <w:highlight w:val="yellow"/>
              </w:rPr>
            </w:pPr>
            <w:r w:rsidRPr="00196767">
              <w:rPr>
                <w:rFonts w:asciiTheme="minorHAnsi" w:hAnsiTheme="minorHAnsi" w:cs="Times New Roman"/>
                <w:sz w:val="20"/>
                <w:szCs w:val="20"/>
              </w:rPr>
              <w:t>Podmienka, že žiadateľ má vypracovanú štúdiu realizovateľnosti</w:t>
            </w:r>
          </w:p>
        </w:tc>
        <w:tc>
          <w:tcPr>
            <w:tcW w:w="7229" w:type="dxa"/>
          </w:tcPr>
          <w:p w:rsidR="00E00461" w:rsidRPr="009360DF" w:rsidRDefault="00E00461" w:rsidP="00E00461">
            <w:pPr>
              <w:rPr>
                <w:rFonts w:asciiTheme="minorHAnsi" w:hAnsiTheme="minorHAnsi" w:cs="Times New Roman"/>
                <w:b/>
                <w:sz w:val="20"/>
                <w:szCs w:val="20"/>
                <w:u w:val="single"/>
              </w:rPr>
            </w:pPr>
            <w:r w:rsidRPr="009360DF">
              <w:rPr>
                <w:rFonts w:asciiTheme="minorHAnsi" w:hAnsiTheme="minorHAnsi" w:cs="Times New Roman"/>
                <w:b/>
                <w:sz w:val="20"/>
                <w:szCs w:val="20"/>
                <w:u w:val="single"/>
              </w:rPr>
              <w:t xml:space="preserve">Príloha </w:t>
            </w:r>
            <w:r w:rsidR="005D204C" w:rsidRPr="009360DF">
              <w:rPr>
                <w:rFonts w:asciiTheme="minorHAnsi" w:hAnsiTheme="minorHAnsi" w:cs="Times New Roman"/>
                <w:b/>
                <w:sz w:val="20"/>
                <w:szCs w:val="20"/>
                <w:u w:val="single"/>
              </w:rPr>
              <w:t>č.</w:t>
            </w:r>
            <w:r w:rsidR="005D204C" w:rsidRPr="009360DF">
              <w:rPr>
                <w:rFonts w:asciiTheme="minorHAnsi" w:hAnsiTheme="minorHAnsi" w:cs="Times New Roman"/>
                <w:b/>
                <w:sz w:val="20"/>
                <w:szCs w:val="20"/>
                <w:u w:val="single"/>
                <w:rPrChange w:id="42" w:author="Bažík, Juraj" w:date="2016-02-04T18:04:00Z">
                  <w:rPr>
                    <w:rFonts w:asciiTheme="minorHAnsi" w:hAnsiTheme="minorHAnsi" w:cs="Times New Roman"/>
                    <w:b/>
                    <w:sz w:val="20"/>
                    <w:szCs w:val="20"/>
                    <w:highlight w:val="yellow"/>
                    <w:u w:val="single"/>
                  </w:rPr>
                </w:rPrChange>
              </w:rPr>
              <w:t>1</w:t>
            </w:r>
            <w:r w:rsidR="000D7615" w:rsidRPr="009360DF">
              <w:rPr>
                <w:rFonts w:asciiTheme="minorHAnsi" w:hAnsiTheme="minorHAnsi" w:cs="Times New Roman"/>
                <w:b/>
                <w:sz w:val="20"/>
                <w:szCs w:val="20"/>
                <w:u w:val="single"/>
              </w:rPr>
              <w:t>7</w:t>
            </w:r>
          </w:p>
          <w:p w:rsidR="00E00461" w:rsidRPr="009360DF" w:rsidDel="00E00461" w:rsidRDefault="00E00461" w:rsidP="00B93A33">
            <w:pPr>
              <w:rPr>
                <w:rFonts w:ascii="Arial Narrow" w:hAnsi="Arial Narrow"/>
                <w:b/>
                <w:color w:val="FF0000"/>
                <w:sz w:val="20"/>
                <w:szCs w:val="20"/>
              </w:rPr>
            </w:pPr>
            <w:r w:rsidRPr="009360DF">
              <w:rPr>
                <w:rFonts w:asciiTheme="minorHAnsi" w:hAnsiTheme="minorHAnsi"/>
                <w:b/>
                <w:sz w:val="20"/>
                <w:szCs w:val="20"/>
              </w:rPr>
              <w:t>Štúdia realizovateľnosti projektu</w:t>
            </w:r>
          </w:p>
        </w:tc>
      </w:tr>
      <w:tr w:rsidR="002F7D7C" w:rsidRPr="002D4CDB" w:rsidTr="002F7D7C">
        <w:trPr>
          <w:gridAfter w:val="1"/>
          <w:wAfter w:w="12" w:type="dxa"/>
          <w:trHeight w:val="368"/>
        </w:trPr>
        <w:tc>
          <w:tcPr>
            <w:tcW w:w="421" w:type="dxa"/>
            <w:vMerge w:val="restart"/>
          </w:tcPr>
          <w:p w:rsidR="002F7D7C" w:rsidRPr="00165426" w:rsidRDefault="002F7D7C" w:rsidP="004B2305">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tcPr>
          <w:p w:rsidR="002F7D7C" w:rsidRPr="0066419D" w:rsidRDefault="002F7D7C" w:rsidP="00196767">
            <w:pPr>
              <w:rPr>
                <w:rFonts w:asciiTheme="minorHAnsi" w:hAnsiTheme="minorHAnsi" w:cs="Times New Roman"/>
                <w:sz w:val="20"/>
                <w:szCs w:val="20"/>
                <w:highlight w:val="yellow"/>
              </w:rPr>
            </w:pPr>
            <w:r w:rsidRPr="003322EE">
              <w:rPr>
                <w:rFonts w:asciiTheme="minorHAnsi" w:hAnsiTheme="minorHAnsi" w:cs="Times New Roman"/>
                <w:sz w:val="20"/>
                <w:szCs w:val="20"/>
              </w:rPr>
              <w:t>Podmienka podpory obnovy vozidiel v MHD</w:t>
            </w:r>
          </w:p>
        </w:tc>
        <w:tc>
          <w:tcPr>
            <w:tcW w:w="7229" w:type="dxa"/>
          </w:tcPr>
          <w:p w:rsidR="002F7D7C" w:rsidRPr="009360DF" w:rsidRDefault="002F7D7C" w:rsidP="00196767">
            <w:pPr>
              <w:rPr>
                <w:rFonts w:asciiTheme="minorHAnsi" w:hAnsiTheme="minorHAnsi" w:cs="Times New Roman"/>
                <w:b/>
                <w:sz w:val="20"/>
                <w:szCs w:val="20"/>
                <w:u w:val="single"/>
                <w:rPrChange w:id="43"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u w:val="single"/>
                <w:rPrChange w:id="44" w:author="Bažík, Juraj" w:date="2016-02-04T18:04:00Z">
                  <w:rPr>
                    <w:rFonts w:asciiTheme="minorHAnsi" w:hAnsiTheme="minorHAnsi" w:cs="Times New Roman"/>
                    <w:b/>
                    <w:sz w:val="20"/>
                    <w:szCs w:val="20"/>
                    <w:highlight w:val="yellow"/>
                    <w:u w:val="single"/>
                  </w:rPr>
                </w:rPrChange>
              </w:rPr>
              <w:t>Príloha č. 18</w:t>
            </w:r>
          </w:p>
          <w:p w:rsidR="002F7D7C" w:rsidRPr="009360DF" w:rsidRDefault="002F7D7C" w:rsidP="002F7D7C">
            <w:pPr>
              <w:rPr>
                <w:rFonts w:asciiTheme="minorHAnsi" w:hAnsiTheme="minorHAnsi" w:cs="Times New Roman"/>
                <w:b/>
                <w:sz w:val="20"/>
                <w:szCs w:val="20"/>
                <w:u w:val="single"/>
                <w:rPrChange w:id="45"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rPrChange w:id="46" w:author="Bažík, Juraj" w:date="2016-02-04T18:04:00Z">
                  <w:rPr>
                    <w:rFonts w:asciiTheme="minorHAnsi" w:hAnsiTheme="minorHAnsi" w:cs="Times New Roman"/>
                    <w:b/>
                    <w:sz w:val="20"/>
                    <w:szCs w:val="20"/>
                    <w:highlight w:val="yellow"/>
                  </w:rPr>
                </w:rPrChange>
              </w:rPr>
              <w:t>Komplexný strategický plán udržateľného rozvoja dopravy</w:t>
            </w:r>
            <w:r w:rsidRPr="009360DF">
              <w:rPr>
                <w:rFonts w:asciiTheme="minorHAnsi" w:hAnsiTheme="minorHAnsi" w:cs="Times New Roman"/>
                <w:b/>
                <w:sz w:val="20"/>
                <w:szCs w:val="20"/>
                <w:u w:val="single"/>
                <w:rPrChange w:id="47" w:author="Bažík, Juraj" w:date="2016-02-04T18:04:00Z">
                  <w:rPr>
                    <w:rFonts w:asciiTheme="minorHAnsi" w:hAnsiTheme="minorHAnsi" w:cs="Times New Roman"/>
                    <w:b/>
                    <w:sz w:val="20"/>
                    <w:szCs w:val="20"/>
                    <w:highlight w:val="yellow"/>
                    <w:u w:val="single"/>
                  </w:rPr>
                </w:rPrChange>
              </w:rPr>
              <w:t xml:space="preserve"> </w:t>
            </w:r>
            <w:r w:rsidRPr="009360DF">
              <w:rPr>
                <w:rFonts w:asciiTheme="minorHAnsi" w:hAnsiTheme="minorHAnsi" w:cs="Times New Roman"/>
                <w:sz w:val="20"/>
                <w:szCs w:val="20"/>
                <w:rPrChange w:id="48" w:author="Bažík, Juraj" w:date="2016-02-04T18:04:00Z">
                  <w:rPr>
                    <w:rFonts w:asciiTheme="minorHAnsi" w:hAnsiTheme="minorHAnsi" w:cs="Times New Roman"/>
                    <w:sz w:val="20"/>
                    <w:szCs w:val="20"/>
                    <w:highlight w:val="yellow"/>
                  </w:rPr>
                </w:rPrChange>
              </w:rPr>
              <w:t xml:space="preserve">- preukázaný cez PUMM, </w:t>
            </w:r>
            <w:proofErr w:type="spellStart"/>
            <w:r w:rsidRPr="009360DF">
              <w:rPr>
                <w:rFonts w:asciiTheme="minorHAnsi" w:hAnsiTheme="minorHAnsi" w:cs="Times New Roman"/>
                <w:sz w:val="20"/>
                <w:szCs w:val="20"/>
                <w:rPrChange w:id="49" w:author="Bažík, Juraj" w:date="2016-02-04T18:04:00Z">
                  <w:rPr>
                    <w:rFonts w:asciiTheme="minorHAnsi" w:hAnsiTheme="minorHAnsi" w:cs="Times New Roman"/>
                    <w:sz w:val="20"/>
                    <w:szCs w:val="20"/>
                    <w:highlight w:val="yellow"/>
                  </w:rPr>
                </w:rPrChange>
              </w:rPr>
              <w:t>Generel</w:t>
            </w:r>
            <w:proofErr w:type="spellEnd"/>
            <w:r w:rsidRPr="009360DF">
              <w:rPr>
                <w:rFonts w:asciiTheme="minorHAnsi" w:hAnsiTheme="minorHAnsi" w:cs="Times New Roman"/>
                <w:sz w:val="20"/>
                <w:szCs w:val="20"/>
                <w:rPrChange w:id="50" w:author="Bažík, Juraj" w:date="2016-02-04T18:04:00Z">
                  <w:rPr>
                    <w:rFonts w:asciiTheme="minorHAnsi" w:hAnsiTheme="minorHAnsi" w:cs="Times New Roman"/>
                    <w:sz w:val="20"/>
                    <w:szCs w:val="20"/>
                    <w:highlight w:val="yellow"/>
                  </w:rPr>
                </w:rPrChange>
              </w:rPr>
              <w:t xml:space="preserve"> dopravy alebo Stanovisko JASPERS k </w:t>
            </w:r>
            <w:proofErr w:type="spellStart"/>
            <w:r w:rsidRPr="009360DF">
              <w:rPr>
                <w:rFonts w:asciiTheme="minorHAnsi" w:hAnsiTheme="minorHAnsi" w:cs="Times New Roman"/>
                <w:sz w:val="20"/>
                <w:szCs w:val="20"/>
                <w:rPrChange w:id="51" w:author="Bažík, Juraj" w:date="2016-02-04T18:04:00Z">
                  <w:rPr>
                    <w:rFonts w:asciiTheme="minorHAnsi" w:hAnsiTheme="minorHAnsi" w:cs="Times New Roman"/>
                    <w:sz w:val="20"/>
                    <w:szCs w:val="20"/>
                    <w:highlight w:val="yellow"/>
                  </w:rPr>
                </w:rPrChange>
              </w:rPr>
              <w:t>nerelevantnosti</w:t>
            </w:r>
            <w:proofErr w:type="spellEnd"/>
            <w:r w:rsidRPr="009360DF">
              <w:rPr>
                <w:rFonts w:asciiTheme="minorHAnsi" w:hAnsiTheme="minorHAnsi" w:cs="Times New Roman"/>
                <w:sz w:val="20"/>
                <w:szCs w:val="20"/>
                <w:rPrChange w:id="52" w:author="Bažík, Juraj" w:date="2016-02-04T18:04:00Z">
                  <w:rPr>
                    <w:rFonts w:asciiTheme="minorHAnsi" w:hAnsiTheme="minorHAnsi" w:cs="Times New Roman"/>
                    <w:sz w:val="20"/>
                    <w:szCs w:val="20"/>
                    <w:highlight w:val="yellow"/>
                  </w:rPr>
                </w:rPrChange>
              </w:rPr>
              <w:t xml:space="preserve"> predmetnej prílohy.</w:t>
            </w:r>
            <w:r w:rsidRPr="009360DF">
              <w:rPr>
                <w:rFonts w:asciiTheme="minorHAnsi" w:hAnsiTheme="minorHAnsi" w:cs="Times New Roman"/>
                <w:b/>
                <w:sz w:val="20"/>
                <w:szCs w:val="20"/>
                <w:u w:val="single"/>
                <w:rPrChange w:id="53" w:author="Bažík, Juraj" w:date="2016-02-04T18:04:00Z">
                  <w:rPr>
                    <w:rFonts w:asciiTheme="minorHAnsi" w:hAnsiTheme="minorHAnsi" w:cs="Times New Roman"/>
                    <w:b/>
                    <w:sz w:val="20"/>
                    <w:szCs w:val="20"/>
                    <w:highlight w:val="yellow"/>
                    <w:u w:val="single"/>
                  </w:rPr>
                </w:rPrChange>
              </w:rPr>
              <w:t xml:space="preserve"> </w:t>
            </w:r>
          </w:p>
        </w:tc>
      </w:tr>
      <w:tr w:rsidR="002F7D7C" w:rsidRPr="002D4CDB" w:rsidTr="00D853A1">
        <w:trPr>
          <w:gridAfter w:val="1"/>
          <w:wAfter w:w="12" w:type="dxa"/>
          <w:trHeight w:val="367"/>
        </w:trPr>
        <w:tc>
          <w:tcPr>
            <w:tcW w:w="421" w:type="dxa"/>
            <w:vMerge/>
          </w:tcPr>
          <w:p w:rsidR="002F7D7C" w:rsidRDefault="002F7D7C" w:rsidP="004B2305">
            <w:pPr>
              <w:rPr>
                <w:rFonts w:asciiTheme="minorHAnsi" w:hAnsiTheme="minorHAnsi" w:cstheme="minorHAnsi"/>
                <w:sz w:val="18"/>
                <w:szCs w:val="18"/>
              </w:rPr>
            </w:pPr>
          </w:p>
        </w:tc>
        <w:tc>
          <w:tcPr>
            <w:tcW w:w="6378" w:type="dxa"/>
            <w:vMerge/>
          </w:tcPr>
          <w:p w:rsidR="002F7D7C" w:rsidRPr="00421038" w:rsidRDefault="002F7D7C" w:rsidP="00196767">
            <w:pPr>
              <w:rPr>
                <w:rFonts w:asciiTheme="minorHAnsi" w:hAnsiTheme="minorHAnsi" w:cs="Times New Roman"/>
                <w:sz w:val="20"/>
                <w:szCs w:val="20"/>
              </w:rPr>
            </w:pPr>
          </w:p>
        </w:tc>
        <w:tc>
          <w:tcPr>
            <w:tcW w:w="7229" w:type="dxa"/>
          </w:tcPr>
          <w:p w:rsidR="002F7D7C" w:rsidRPr="009360DF" w:rsidRDefault="002F7D7C" w:rsidP="00196767">
            <w:pPr>
              <w:rPr>
                <w:rFonts w:asciiTheme="minorHAnsi" w:hAnsiTheme="minorHAnsi" w:cs="Times New Roman"/>
                <w:b/>
                <w:sz w:val="20"/>
                <w:szCs w:val="20"/>
                <w:u w:val="single"/>
                <w:rPrChange w:id="54"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u w:val="single"/>
                <w:rPrChange w:id="55" w:author="Bažík, Juraj" w:date="2016-02-04T18:04:00Z">
                  <w:rPr>
                    <w:rFonts w:asciiTheme="minorHAnsi" w:hAnsiTheme="minorHAnsi" w:cs="Times New Roman"/>
                    <w:b/>
                    <w:sz w:val="20"/>
                    <w:szCs w:val="20"/>
                    <w:highlight w:val="yellow"/>
                    <w:u w:val="single"/>
                  </w:rPr>
                </w:rPrChange>
              </w:rPr>
              <w:t>Príloha č.19</w:t>
            </w:r>
          </w:p>
          <w:p w:rsidR="002F7D7C" w:rsidRPr="009360DF" w:rsidRDefault="002F7D7C" w:rsidP="00196767">
            <w:pPr>
              <w:rPr>
                <w:rFonts w:asciiTheme="minorHAnsi" w:hAnsiTheme="minorHAnsi" w:cs="Times New Roman"/>
                <w:b/>
                <w:sz w:val="20"/>
                <w:szCs w:val="20"/>
                <w:u w:val="single"/>
                <w:rPrChange w:id="56"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rPrChange w:id="57" w:author="Bažík, Juraj" w:date="2016-02-04T18:04:00Z">
                  <w:rPr>
                    <w:rFonts w:asciiTheme="minorHAnsi" w:hAnsiTheme="minorHAnsi" w:cs="Times New Roman"/>
                    <w:b/>
                    <w:sz w:val="20"/>
                    <w:szCs w:val="20"/>
                    <w:highlight w:val="yellow"/>
                  </w:rPr>
                </w:rPrChange>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 xml:space="preserve">(Pozn. druhá časť sekcie je editovateľná zo strany RO vITMS2014 a znenie vyhlásení na preukázanie podmienok poskytnutia príspevku môže RO upravovať pri zadávaní výzvy. Jednotlivé ustanovenia v tejto časti si pri zadávaní </w:t>
            </w:r>
            <w:proofErr w:type="spellStart"/>
            <w:r w:rsidRPr="002D4CDB">
              <w:rPr>
                <w:rFonts w:asciiTheme="minorHAnsi" w:hAnsiTheme="minorHAnsi" w:cstheme="minorHAnsi"/>
                <w:color w:val="FF0000"/>
                <w:sz w:val="18"/>
                <w:szCs w:val="18"/>
              </w:rPr>
              <w:t>ŽoNFP</w:t>
            </w:r>
            <w:proofErr w:type="spellEnd"/>
            <w:r w:rsidRPr="002D4CDB">
              <w:rPr>
                <w:rFonts w:asciiTheme="minorHAnsi" w:hAnsiTheme="minorHAnsi" w:cstheme="minorHAnsi"/>
                <w:color w:val="FF0000"/>
                <w:sz w:val="18"/>
                <w:szCs w:val="18"/>
              </w:rPr>
              <w:t xml:space="preserve"> žiadateľ môže vybrať a zvoliť v závislosti od toho, ktoré vyhlásenie je preňho relevantné)</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 xml:space="preserve">voči žiadateľovi nie je vedený výkon rozhodnutia, </w:t>
            </w:r>
          </w:p>
          <w:p w:rsidR="005206F0" w:rsidRPr="003322EE"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D7C" w:rsidRDefault="002F7D7C" w:rsidP="00297396">
      <w:pPr>
        <w:spacing w:after="0" w:line="240" w:lineRule="auto"/>
      </w:pPr>
      <w:r>
        <w:separator/>
      </w:r>
    </w:p>
  </w:endnote>
  <w:endnote w:type="continuationSeparator" w:id="0">
    <w:p w:rsidR="002F7D7C" w:rsidRDefault="002F7D7C"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2F7D7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1A4FFA">
      <w:rPr>
        <w:rFonts w:eastAsia="Times New Roman" w:cs="Times New Roman"/>
        <w:noProof/>
        <w:szCs w:val="24"/>
        <w:lang w:eastAsia="sk-SK"/>
      </w:rPr>
      <w:t>15</w:t>
    </w:r>
    <w:r w:rsidRPr="00016F1C">
      <w:rPr>
        <w:rFonts w:eastAsia="Times New Roman" w:cs="Times New Roman"/>
        <w:szCs w:val="24"/>
        <w:lang w:eastAsia="sk-SK"/>
      </w:rPr>
      <w:fldChar w:fldCharType="end"/>
    </w:r>
  </w:p>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2F7D7C" w:rsidRPr="00570367" w:rsidRDefault="002F7D7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D7C" w:rsidRDefault="002F7D7C" w:rsidP="00297396">
      <w:pPr>
        <w:spacing w:after="0" w:line="240" w:lineRule="auto"/>
      </w:pPr>
      <w:r>
        <w:separator/>
      </w:r>
    </w:p>
  </w:footnote>
  <w:footnote w:type="continuationSeparator" w:id="0">
    <w:p w:rsidR="002F7D7C" w:rsidRDefault="002F7D7C" w:rsidP="00297396">
      <w:pPr>
        <w:spacing w:after="0" w:line="240" w:lineRule="auto"/>
      </w:pPr>
      <w:r>
        <w:continuationSeparator/>
      </w:r>
    </w:p>
  </w:footnote>
  <w:footnote w:id="1">
    <w:p w:rsidR="002F7D7C" w:rsidRDefault="002F7D7C">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2F7D7C" w:rsidRDefault="002F7D7C">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rsidP="002D4CDB">
    <w:r>
      <w:rPr>
        <w:noProof/>
        <w:lang w:eastAsia="sk-SK"/>
      </w:rPr>
      <w:drawing>
        <wp:anchor distT="0" distB="0" distL="114300" distR="114300" simplePos="0" relativeHeight="251660288" behindDoc="0" locked="0" layoutInCell="1" allowOverlap="1" wp14:anchorId="7590ABB8" wp14:editId="4A18ADC6">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FCF6F67" wp14:editId="43F1A087">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2F7D7C" w:rsidRDefault="002F7D7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1E5E"/>
    <w:rsid w:val="00062B88"/>
    <w:rsid w:val="00076FC2"/>
    <w:rsid w:val="000806BF"/>
    <w:rsid w:val="000B674B"/>
    <w:rsid w:val="000C0D6B"/>
    <w:rsid w:val="000C3731"/>
    <w:rsid w:val="000D7615"/>
    <w:rsid w:val="000E4433"/>
    <w:rsid w:val="000F396A"/>
    <w:rsid w:val="0010412D"/>
    <w:rsid w:val="00111594"/>
    <w:rsid w:val="00113371"/>
    <w:rsid w:val="001407E8"/>
    <w:rsid w:val="00165426"/>
    <w:rsid w:val="0016773B"/>
    <w:rsid w:val="00170403"/>
    <w:rsid w:val="00187776"/>
    <w:rsid w:val="00196767"/>
    <w:rsid w:val="001A3CF3"/>
    <w:rsid w:val="001A4FFA"/>
    <w:rsid w:val="001A5526"/>
    <w:rsid w:val="001A69BA"/>
    <w:rsid w:val="001B15BC"/>
    <w:rsid w:val="001C645B"/>
    <w:rsid w:val="001D1BC2"/>
    <w:rsid w:val="001E48E5"/>
    <w:rsid w:val="001F0635"/>
    <w:rsid w:val="00204701"/>
    <w:rsid w:val="00215499"/>
    <w:rsid w:val="002279C7"/>
    <w:rsid w:val="00231C62"/>
    <w:rsid w:val="00240C5A"/>
    <w:rsid w:val="00243F58"/>
    <w:rsid w:val="002454DD"/>
    <w:rsid w:val="0025567F"/>
    <w:rsid w:val="00273057"/>
    <w:rsid w:val="00277E0F"/>
    <w:rsid w:val="00280F96"/>
    <w:rsid w:val="00285FFB"/>
    <w:rsid w:val="00297396"/>
    <w:rsid w:val="002A6EF9"/>
    <w:rsid w:val="002C4DEF"/>
    <w:rsid w:val="002D2503"/>
    <w:rsid w:val="002D4CDB"/>
    <w:rsid w:val="002E5EB4"/>
    <w:rsid w:val="002F393A"/>
    <w:rsid w:val="002F7D7C"/>
    <w:rsid w:val="003007BA"/>
    <w:rsid w:val="003256B5"/>
    <w:rsid w:val="003322EE"/>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038"/>
    <w:rsid w:val="0042131C"/>
    <w:rsid w:val="00426502"/>
    <w:rsid w:val="004336D9"/>
    <w:rsid w:val="004402E0"/>
    <w:rsid w:val="004404DE"/>
    <w:rsid w:val="00442D1E"/>
    <w:rsid w:val="00445389"/>
    <w:rsid w:val="004660ED"/>
    <w:rsid w:val="00473F9B"/>
    <w:rsid w:val="004813F2"/>
    <w:rsid w:val="00484EC7"/>
    <w:rsid w:val="004A5D72"/>
    <w:rsid w:val="004A6D1F"/>
    <w:rsid w:val="004B2305"/>
    <w:rsid w:val="004B2EDF"/>
    <w:rsid w:val="004C1117"/>
    <w:rsid w:val="004D05FD"/>
    <w:rsid w:val="004D25E1"/>
    <w:rsid w:val="004D393A"/>
    <w:rsid w:val="004D426D"/>
    <w:rsid w:val="004D4EDC"/>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419D"/>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360DF"/>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0B07"/>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FBCD7-5BA8-47D1-9F3C-88E34AC5A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17</Pages>
  <Words>5374</Words>
  <Characters>30632</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16</cp:revision>
  <cp:lastPrinted>2014-11-06T07:47:00Z</cp:lastPrinted>
  <dcterms:created xsi:type="dcterms:W3CDTF">2016-01-24T19:04:00Z</dcterms:created>
  <dcterms:modified xsi:type="dcterms:W3CDTF">2016-02-17T11:53:00Z</dcterms:modified>
</cp:coreProperties>
</file>