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9E0F62" w14:textId="77777777"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14:paraId="36C101FC" w14:textId="77777777" w:rsidR="00297396" w:rsidRPr="002D4CDB" w:rsidRDefault="00297396" w:rsidP="00231C62">
      <w:pPr>
        <w:rPr>
          <w:rFonts w:asciiTheme="minorHAnsi" w:hAnsiTheme="minorHAnsi" w:cstheme="minorHAnsi"/>
          <w:sz w:val="28"/>
          <w:szCs w:val="28"/>
        </w:rPr>
      </w:pPr>
    </w:p>
    <w:p w14:paraId="25760328" w14:textId="77777777"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14:paraId="3B63CA82" w14:textId="77777777" w:rsidR="00B4260D" w:rsidRPr="002D4CDB" w:rsidRDefault="00B4260D" w:rsidP="00F272A7">
      <w:pPr>
        <w:jc w:val="center"/>
        <w:rPr>
          <w:rFonts w:asciiTheme="minorHAnsi" w:hAnsiTheme="minorHAnsi" w:cstheme="minorHAnsi"/>
        </w:rPr>
      </w:pPr>
    </w:p>
    <w:p w14:paraId="7E5CA0CF" w14:textId="77777777"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14:paraId="42921F42" w14:textId="77777777" w:rsidR="00B4260D" w:rsidRPr="002D4CDB" w:rsidRDefault="00B4260D" w:rsidP="00231C62">
      <w:pPr>
        <w:jc w:val="center"/>
        <w:rPr>
          <w:rFonts w:asciiTheme="minorHAnsi" w:hAnsiTheme="minorHAnsi" w:cstheme="minorHAnsi"/>
        </w:rPr>
      </w:pPr>
    </w:p>
    <w:p w14:paraId="7AC5FCC4" w14:textId="77777777"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14:paraId="187EEA95" w14:textId="77777777"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14:paraId="3B01A267" w14:textId="77777777" w:rsidTr="002D4CDB">
        <w:trPr>
          <w:trHeight w:val="567"/>
        </w:trPr>
        <w:tc>
          <w:tcPr>
            <w:tcW w:w="4606" w:type="dxa"/>
            <w:shd w:val="clear" w:color="auto" w:fill="0070C0"/>
          </w:tcPr>
          <w:p w14:paraId="57FA27E0" w14:textId="77777777"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14:paraId="32D89CBC" w14:textId="77777777"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14:paraId="12A043B5" w14:textId="77777777" w:rsidTr="002D4CDB">
        <w:trPr>
          <w:trHeight w:val="567"/>
        </w:trPr>
        <w:tc>
          <w:tcPr>
            <w:tcW w:w="4606" w:type="dxa"/>
            <w:shd w:val="clear" w:color="auto" w:fill="0070C0"/>
          </w:tcPr>
          <w:p w14:paraId="48C0158B" w14:textId="77777777"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14:paraId="0C076452" w14:textId="77777777"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14:paraId="48E33D3A" w14:textId="77777777" w:rsidTr="002D4CDB">
        <w:trPr>
          <w:trHeight w:val="567"/>
        </w:trPr>
        <w:tc>
          <w:tcPr>
            <w:tcW w:w="4606" w:type="dxa"/>
            <w:shd w:val="clear" w:color="auto" w:fill="0070C0"/>
          </w:tcPr>
          <w:p w14:paraId="295226C9" w14:textId="77777777"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14:paraId="4FA6B10E" w14:textId="77777777" w:rsidR="002D2503" w:rsidRPr="002D4CDB" w:rsidRDefault="002D2503" w:rsidP="001C2F38">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14:paraId="222A5BEE" w14:textId="77777777" w:rsidTr="002D4CDB">
        <w:trPr>
          <w:trHeight w:val="567"/>
        </w:trPr>
        <w:tc>
          <w:tcPr>
            <w:tcW w:w="4606" w:type="dxa"/>
            <w:shd w:val="clear" w:color="auto" w:fill="0070C0"/>
          </w:tcPr>
          <w:p w14:paraId="50B0BD6D" w14:textId="77777777"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14:paraId="275FD2E5" w14:textId="77777777"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14:paraId="312AD0D5" w14:textId="77777777" w:rsidTr="002D4CDB">
        <w:trPr>
          <w:trHeight w:val="567"/>
        </w:trPr>
        <w:tc>
          <w:tcPr>
            <w:tcW w:w="4606" w:type="dxa"/>
            <w:shd w:val="clear" w:color="auto" w:fill="0070C0"/>
          </w:tcPr>
          <w:p w14:paraId="4E1590E7" w14:textId="77777777"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14:paraId="2C64C6C9" w14:textId="77777777"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14:paraId="5405F5D3" w14:textId="77777777" w:rsidTr="002D4CDB">
        <w:trPr>
          <w:trHeight w:val="567"/>
        </w:trPr>
        <w:tc>
          <w:tcPr>
            <w:tcW w:w="4606" w:type="dxa"/>
            <w:shd w:val="clear" w:color="auto" w:fill="0070C0"/>
          </w:tcPr>
          <w:p w14:paraId="529A3D9D" w14:textId="77777777"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14:paraId="023A9FC2" w14:textId="77777777"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14:paraId="1E0F8249" w14:textId="77777777" w:rsidR="0099423E" w:rsidRPr="002D4CDB" w:rsidRDefault="0099423E"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 xml:space="preserve">Príklad: 1 000 €  </w:t>
            </w:r>
          </w:p>
        </w:tc>
      </w:tr>
      <w:tr w:rsidR="002D2503" w:rsidRPr="002D4CDB" w14:paraId="6D1FDA78" w14:textId="77777777" w:rsidTr="002D4CDB">
        <w:trPr>
          <w:trHeight w:val="567"/>
        </w:trPr>
        <w:tc>
          <w:tcPr>
            <w:tcW w:w="4606" w:type="dxa"/>
            <w:shd w:val="clear" w:color="auto" w:fill="0070C0"/>
          </w:tcPr>
          <w:p w14:paraId="03B47F31" w14:textId="77777777"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14:paraId="3E801E9E" w14:textId="77777777"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14:paraId="5423667E" w14:textId="77777777" w:rsidR="0099423E" w:rsidRPr="002D4CDB" w:rsidRDefault="0099423E"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14:paraId="3BCB313C" w14:textId="77777777" w:rsidTr="002D4CDB">
        <w:trPr>
          <w:trHeight w:val="567"/>
        </w:trPr>
        <w:tc>
          <w:tcPr>
            <w:tcW w:w="4606" w:type="dxa"/>
            <w:shd w:val="clear" w:color="auto" w:fill="0070C0"/>
          </w:tcPr>
          <w:p w14:paraId="7A0D209B" w14:textId="77777777"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14:paraId="64A8D39E" w14:textId="77777777"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14:paraId="7D2CA6A8" w14:textId="77777777" w:rsidR="00FD6ABB" w:rsidRPr="002D4CDB" w:rsidRDefault="00FD6ABB" w:rsidP="00231C62">
      <w:pPr>
        <w:rPr>
          <w:rFonts w:asciiTheme="minorHAnsi" w:hAnsiTheme="minorHAnsi" w:cstheme="minorHAnsi"/>
        </w:rPr>
      </w:pPr>
    </w:p>
    <w:p w14:paraId="35026F65" w14:textId="77777777" w:rsidR="00FD6ABB" w:rsidRPr="002D4CDB" w:rsidRDefault="00FD6ABB" w:rsidP="00231C62">
      <w:pPr>
        <w:rPr>
          <w:rFonts w:asciiTheme="minorHAnsi" w:hAnsiTheme="minorHAnsi" w:cstheme="minorHAnsi"/>
        </w:rPr>
      </w:pPr>
    </w:p>
    <w:p w14:paraId="397852FA" w14:textId="77777777" w:rsidR="00FD6ABB" w:rsidRPr="002D4CDB" w:rsidRDefault="00FD6ABB" w:rsidP="00231C62">
      <w:pPr>
        <w:rPr>
          <w:rFonts w:asciiTheme="minorHAnsi" w:hAnsiTheme="minorHAnsi" w:cstheme="minorHAnsi"/>
        </w:rPr>
      </w:pPr>
    </w:p>
    <w:p w14:paraId="58142021" w14:textId="77777777" w:rsidR="00FD6ABB" w:rsidRPr="002D4CDB" w:rsidRDefault="00FD6ABB" w:rsidP="00231C62">
      <w:pPr>
        <w:rPr>
          <w:rFonts w:asciiTheme="minorHAnsi" w:hAnsiTheme="minorHAnsi" w:cstheme="minorHAnsi"/>
        </w:rPr>
      </w:pPr>
    </w:p>
    <w:p w14:paraId="17216DA1" w14:textId="77777777" w:rsidR="00FD6ABB" w:rsidRPr="002D4CDB" w:rsidRDefault="00FD6ABB" w:rsidP="00231C62">
      <w:pPr>
        <w:rPr>
          <w:rFonts w:asciiTheme="minorHAnsi" w:hAnsiTheme="minorHAnsi" w:cstheme="minorHAnsi"/>
        </w:rPr>
      </w:pPr>
    </w:p>
    <w:p w14:paraId="78777295" w14:textId="77777777"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14:paraId="1973A7B5" w14:textId="77777777"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14:paraId="5896B380" w14:textId="77777777" w:rsidTr="002D4CDB">
        <w:trPr>
          <w:trHeight w:val="330"/>
        </w:trPr>
        <w:tc>
          <w:tcPr>
            <w:tcW w:w="9288" w:type="dxa"/>
            <w:gridSpan w:val="4"/>
            <w:shd w:val="clear" w:color="auto" w:fill="0070C0"/>
            <w:hideMark/>
          </w:tcPr>
          <w:p w14:paraId="04F57BB0" w14:textId="77777777"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14:paraId="181523DC" w14:textId="77777777" w:rsidTr="00DE377F">
        <w:trPr>
          <w:trHeight w:val="330"/>
        </w:trPr>
        <w:tc>
          <w:tcPr>
            <w:tcW w:w="9288" w:type="dxa"/>
            <w:gridSpan w:val="4"/>
            <w:hideMark/>
          </w:tcPr>
          <w:p w14:paraId="287127EB" w14:textId="77777777" w:rsidR="00DE377F" w:rsidRPr="002D4CDB" w:rsidRDefault="00DE377F" w:rsidP="001C2F38">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14:paraId="66DA42CE" w14:textId="77777777" w:rsidTr="00DE377F">
        <w:trPr>
          <w:trHeight w:val="330"/>
        </w:trPr>
        <w:tc>
          <w:tcPr>
            <w:tcW w:w="9288" w:type="dxa"/>
            <w:gridSpan w:val="4"/>
            <w:hideMark/>
          </w:tcPr>
          <w:p w14:paraId="7E0D7F51" w14:textId="77777777"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14:paraId="1C72C5DD" w14:textId="77777777" w:rsidTr="00DE377F">
        <w:trPr>
          <w:trHeight w:val="330"/>
        </w:trPr>
        <w:tc>
          <w:tcPr>
            <w:tcW w:w="9288" w:type="dxa"/>
            <w:gridSpan w:val="4"/>
          </w:tcPr>
          <w:p w14:paraId="5E41C6C1" w14:textId="77777777"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14:paraId="5587D752" w14:textId="77777777" w:rsidTr="00DE377F">
        <w:trPr>
          <w:trHeight w:val="330"/>
        </w:trPr>
        <w:tc>
          <w:tcPr>
            <w:tcW w:w="9288" w:type="dxa"/>
            <w:gridSpan w:val="4"/>
            <w:hideMark/>
          </w:tcPr>
          <w:p w14:paraId="7A1D6A66"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14:paraId="09097618" w14:textId="77777777" w:rsidTr="00DE377F">
        <w:trPr>
          <w:trHeight w:val="330"/>
        </w:trPr>
        <w:tc>
          <w:tcPr>
            <w:tcW w:w="9288" w:type="dxa"/>
            <w:gridSpan w:val="4"/>
            <w:hideMark/>
          </w:tcPr>
          <w:p w14:paraId="575C3FD3"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14:paraId="7B603FFC" w14:textId="77777777" w:rsidTr="00DE377F">
        <w:trPr>
          <w:trHeight w:val="750"/>
        </w:trPr>
        <w:tc>
          <w:tcPr>
            <w:tcW w:w="9288" w:type="dxa"/>
            <w:gridSpan w:val="4"/>
            <w:hideMark/>
          </w:tcPr>
          <w:p w14:paraId="4B043489"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14:paraId="2DABD850" w14:textId="77777777" w:rsidTr="00B4260D">
        <w:trPr>
          <w:trHeight w:val="480"/>
        </w:trPr>
        <w:tc>
          <w:tcPr>
            <w:tcW w:w="5162" w:type="dxa"/>
            <w:gridSpan w:val="2"/>
            <w:hideMark/>
          </w:tcPr>
          <w:p w14:paraId="3683AD0B" w14:textId="77777777"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14:paraId="74925AA1"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14:paraId="01FF6C64" w14:textId="77777777" w:rsidTr="00DE377F">
        <w:trPr>
          <w:trHeight w:val="330"/>
        </w:trPr>
        <w:tc>
          <w:tcPr>
            <w:tcW w:w="9288" w:type="dxa"/>
            <w:gridSpan w:val="4"/>
            <w:hideMark/>
          </w:tcPr>
          <w:p w14:paraId="3496386D" w14:textId="77777777"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r w:rsidR="00CA0936">
              <w:fldChar w:fldCharType="begin"/>
            </w:r>
            <w:r w:rsidR="00CA0936">
              <w:instrText xml:space="preserve"> HYPERLINK "http://portal.statistics.sk/showdoc.do?docid=1923" </w:instrText>
            </w:r>
            <w:r w:rsidR="00CA0936">
              <w:fldChar w:fldCharType="separate"/>
            </w:r>
            <w:r w:rsidR="001A5526" w:rsidRPr="00C507E9">
              <w:rPr>
                <w:rStyle w:val="Hypertextovprepojenie"/>
                <w:rFonts w:asciiTheme="minorHAnsi" w:hAnsiTheme="minorHAnsi" w:cstheme="minorHAnsi"/>
                <w:i/>
                <w:color w:val="auto"/>
                <w:sz w:val="18"/>
                <w:szCs w:val="18"/>
              </w:rPr>
              <w:t>http://portal.statistics.sk/showdoc.do?docid=1923</w:t>
            </w:r>
            <w:r w:rsidR="00CA0936">
              <w:rPr>
                <w:rStyle w:val="Hypertextovprepojenie"/>
                <w:rFonts w:asciiTheme="minorHAnsi" w:hAnsiTheme="minorHAnsi" w:cstheme="minorHAnsi"/>
                <w:i/>
                <w:color w:val="auto"/>
                <w:sz w:val="18"/>
                <w:szCs w:val="18"/>
              </w:rPr>
              <w:fldChar w:fldCharType="end"/>
            </w:r>
            <w:r w:rsidR="001A5526" w:rsidRPr="002D4CDB">
              <w:rPr>
                <w:rFonts w:asciiTheme="minorHAnsi" w:hAnsiTheme="minorHAnsi" w:cstheme="minorHAnsi"/>
                <w:i/>
                <w:color w:val="0000FF"/>
                <w:sz w:val="18"/>
                <w:szCs w:val="18"/>
              </w:rPr>
              <w:t>.</w:t>
            </w:r>
          </w:p>
        </w:tc>
      </w:tr>
      <w:tr w:rsidR="00DE377F" w:rsidRPr="002D4CDB" w14:paraId="49B84149" w14:textId="77777777" w:rsidTr="004D25E1">
        <w:trPr>
          <w:trHeight w:val="775"/>
        </w:trPr>
        <w:tc>
          <w:tcPr>
            <w:tcW w:w="9288" w:type="dxa"/>
            <w:gridSpan w:val="4"/>
            <w:hideMark/>
          </w:tcPr>
          <w:p w14:paraId="3EEDF40C"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14:paraId="207946A4" w14:textId="77777777" w:rsidTr="00DE377F">
        <w:trPr>
          <w:trHeight w:val="330"/>
        </w:trPr>
        <w:tc>
          <w:tcPr>
            <w:tcW w:w="2577" w:type="dxa"/>
            <w:hideMark/>
          </w:tcPr>
          <w:p w14:paraId="3CAD5E98"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14:paraId="6212B539"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14:paraId="02BF3AE8"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14:paraId="7D4378AC"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14:paraId="4C2B16A0" w14:textId="77777777" w:rsidTr="00DE377F">
        <w:trPr>
          <w:trHeight w:val="330"/>
        </w:trPr>
        <w:tc>
          <w:tcPr>
            <w:tcW w:w="2577" w:type="dxa"/>
            <w:hideMark/>
          </w:tcPr>
          <w:p w14:paraId="6797B833"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14:paraId="42826654"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14:paraId="1F9C6A47"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14:paraId="4EA5DD64"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14:paraId="68E15838" w14:textId="77777777" w:rsidTr="00DE377F">
        <w:trPr>
          <w:trHeight w:val="330"/>
        </w:trPr>
        <w:tc>
          <w:tcPr>
            <w:tcW w:w="2577" w:type="dxa"/>
            <w:hideMark/>
          </w:tcPr>
          <w:p w14:paraId="2C0FD50A" w14:textId="77777777" w:rsidR="00DE377F" w:rsidRPr="002D4CDB" w:rsidRDefault="00DE377F">
            <w:pPr>
              <w:rPr>
                <w:rFonts w:asciiTheme="minorHAnsi" w:hAnsiTheme="minorHAnsi" w:cstheme="minorHAnsi"/>
                <w:b/>
                <w:bCs/>
              </w:rPr>
            </w:pPr>
          </w:p>
        </w:tc>
        <w:tc>
          <w:tcPr>
            <w:tcW w:w="2585" w:type="dxa"/>
            <w:hideMark/>
          </w:tcPr>
          <w:p w14:paraId="766C9D19" w14:textId="77777777" w:rsidR="00DE377F" w:rsidRPr="002D4CDB" w:rsidRDefault="00DE377F">
            <w:pPr>
              <w:rPr>
                <w:rFonts w:asciiTheme="minorHAnsi" w:hAnsiTheme="minorHAnsi" w:cstheme="minorHAnsi"/>
                <w:b/>
                <w:bCs/>
              </w:rPr>
            </w:pPr>
          </w:p>
        </w:tc>
        <w:tc>
          <w:tcPr>
            <w:tcW w:w="1487" w:type="dxa"/>
            <w:hideMark/>
          </w:tcPr>
          <w:p w14:paraId="3FD3B853" w14:textId="77777777" w:rsidR="00DE377F" w:rsidRPr="002D4CDB" w:rsidRDefault="00DE377F">
            <w:pPr>
              <w:rPr>
                <w:rFonts w:asciiTheme="minorHAnsi" w:hAnsiTheme="minorHAnsi" w:cstheme="minorHAnsi"/>
                <w:b/>
                <w:bCs/>
              </w:rPr>
            </w:pPr>
          </w:p>
        </w:tc>
        <w:tc>
          <w:tcPr>
            <w:tcW w:w="2639" w:type="dxa"/>
            <w:hideMark/>
          </w:tcPr>
          <w:p w14:paraId="385325E3" w14:textId="77777777" w:rsidR="00DE377F" w:rsidRPr="002D4CDB" w:rsidRDefault="00DE377F">
            <w:pPr>
              <w:rPr>
                <w:rFonts w:asciiTheme="minorHAnsi" w:hAnsiTheme="minorHAnsi" w:cstheme="minorHAnsi"/>
                <w:b/>
                <w:bCs/>
              </w:rPr>
            </w:pPr>
          </w:p>
        </w:tc>
      </w:tr>
    </w:tbl>
    <w:p w14:paraId="2802459F" w14:textId="77777777"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14:paraId="764C0040" w14:textId="77777777" w:rsidTr="002D4CDB">
        <w:trPr>
          <w:trHeight w:val="330"/>
        </w:trPr>
        <w:tc>
          <w:tcPr>
            <w:tcW w:w="9288" w:type="dxa"/>
            <w:gridSpan w:val="4"/>
            <w:shd w:val="clear" w:color="auto" w:fill="0070C0"/>
            <w:hideMark/>
          </w:tcPr>
          <w:p w14:paraId="7A35A01A" w14:textId="77777777"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14:paraId="48BFA207" w14:textId="77777777" w:rsidTr="00187776">
        <w:trPr>
          <w:trHeight w:val="330"/>
        </w:trPr>
        <w:tc>
          <w:tcPr>
            <w:tcW w:w="9288" w:type="dxa"/>
            <w:gridSpan w:val="4"/>
            <w:hideMark/>
          </w:tcPr>
          <w:p w14:paraId="5CB28C5D" w14:textId="77777777"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F87952">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14:paraId="76C0DCBE" w14:textId="77777777" w:rsidTr="00187776">
        <w:trPr>
          <w:trHeight w:val="330"/>
        </w:trPr>
        <w:tc>
          <w:tcPr>
            <w:tcW w:w="9288" w:type="dxa"/>
            <w:gridSpan w:val="4"/>
            <w:hideMark/>
          </w:tcPr>
          <w:p w14:paraId="7AB7C300" w14:textId="77777777"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14:paraId="6648648E" w14:textId="77777777" w:rsidTr="00187776">
        <w:trPr>
          <w:trHeight w:val="330"/>
        </w:trPr>
        <w:tc>
          <w:tcPr>
            <w:tcW w:w="9288" w:type="dxa"/>
            <w:gridSpan w:val="4"/>
            <w:hideMark/>
          </w:tcPr>
          <w:p w14:paraId="5FE16E11" w14:textId="77777777"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14:paraId="01A05858" w14:textId="77777777" w:rsidTr="00187776">
        <w:trPr>
          <w:trHeight w:val="330"/>
        </w:trPr>
        <w:tc>
          <w:tcPr>
            <w:tcW w:w="2577" w:type="dxa"/>
            <w:hideMark/>
          </w:tcPr>
          <w:p w14:paraId="02468863" w14:textId="77777777"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14:paraId="66EAE78C" w14:textId="77777777"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14:paraId="5CC1DECB" w14:textId="77777777"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14:paraId="148D0909" w14:textId="77777777"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14:paraId="516B03A6" w14:textId="77777777" w:rsidTr="00187776">
        <w:trPr>
          <w:trHeight w:val="330"/>
        </w:trPr>
        <w:tc>
          <w:tcPr>
            <w:tcW w:w="2577" w:type="dxa"/>
            <w:hideMark/>
          </w:tcPr>
          <w:p w14:paraId="7F69D2AD" w14:textId="77777777"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14:paraId="19C42539" w14:textId="77777777"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14:paraId="14D4A9CA" w14:textId="77777777"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14:paraId="3D82790F" w14:textId="77777777"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14:paraId="1177D0EC" w14:textId="77777777"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14:paraId="7B17D640" w14:textId="77777777" w:rsidTr="002D4CDB">
        <w:trPr>
          <w:trHeight w:val="328"/>
        </w:trPr>
        <w:tc>
          <w:tcPr>
            <w:tcW w:w="9288" w:type="dxa"/>
            <w:gridSpan w:val="5"/>
            <w:shd w:val="clear" w:color="auto" w:fill="0070C0"/>
            <w:hideMark/>
          </w:tcPr>
          <w:p w14:paraId="3C96AA80" w14:textId="77777777"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14:paraId="33896AE0" w14:textId="77777777" w:rsidTr="00B4260D">
        <w:trPr>
          <w:trHeight w:val="330"/>
        </w:trPr>
        <w:tc>
          <w:tcPr>
            <w:tcW w:w="9288" w:type="dxa"/>
            <w:gridSpan w:val="5"/>
            <w:hideMark/>
          </w:tcPr>
          <w:p w14:paraId="5C8348B7"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14:paraId="5BB5AE49" w14:textId="77777777" w:rsidTr="00B4260D">
        <w:trPr>
          <w:trHeight w:val="330"/>
        </w:trPr>
        <w:tc>
          <w:tcPr>
            <w:tcW w:w="9288" w:type="dxa"/>
            <w:gridSpan w:val="5"/>
            <w:hideMark/>
          </w:tcPr>
          <w:p w14:paraId="39D5D769"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14:paraId="345F0B4C" w14:textId="77777777" w:rsidTr="00CD6015">
        <w:trPr>
          <w:trHeight w:val="330"/>
        </w:trPr>
        <w:tc>
          <w:tcPr>
            <w:tcW w:w="2470" w:type="dxa"/>
            <w:hideMark/>
          </w:tcPr>
          <w:p w14:paraId="63EC09DF"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14:paraId="7143AAAB"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14:paraId="4BF74939"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14:paraId="68C0E725"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14:paraId="4B7075AB"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14:paraId="2E7B0BF1" w14:textId="77777777" w:rsidTr="00CD6015">
        <w:trPr>
          <w:trHeight w:val="330"/>
        </w:trPr>
        <w:tc>
          <w:tcPr>
            <w:tcW w:w="2470" w:type="dxa"/>
            <w:hideMark/>
          </w:tcPr>
          <w:p w14:paraId="3D4124D9"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14:paraId="072F6231"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14:paraId="3FD69E9C"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14:paraId="278F91FA"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14:paraId="49DFEC5A" w14:textId="77777777"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14:paraId="4A27D910" w14:textId="77777777" w:rsidTr="00B4260D">
        <w:trPr>
          <w:trHeight w:val="330"/>
        </w:trPr>
        <w:tc>
          <w:tcPr>
            <w:tcW w:w="9288" w:type="dxa"/>
            <w:gridSpan w:val="5"/>
            <w:hideMark/>
          </w:tcPr>
          <w:p w14:paraId="4185EED3"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14:paraId="45DFBA25" w14:textId="77777777" w:rsidTr="00CD6015">
        <w:trPr>
          <w:trHeight w:val="330"/>
        </w:trPr>
        <w:tc>
          <w:tcPr>
            <w:tcW w:w="5000" w:type="dxa"/>
            <w:gridSpan w:val="2"/>
            <w:hideMark/>
          </w:tcPr>
          <w:p w14:paraId="75BF0E6E"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14:paraId="3D998713"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14:paraId="32F4F9E7" w14:textId="77777777" w:rsidR="00CD6015" w:rsidRDefault="00CD6015">
      <w:pPr>
        <w:rPr>
          <w:rFonts w:asciiTheme="minorHAnsi" w:hAnsiTheme="minorHAnsi" w:cstheme="minorHAnsi"/>
        </w:rPr>
      </w:pPr>
    </w:p>
    <w:p w14:paraId="7B23F24C" w14:textId="77777777"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14:paraId="59ED471A" w14:textId="77777777" w:rsidTr="002D4CDB">
        <w:trPr>
          <w:trHeight w:val="330"/>
        </w:trPr>
        <w:tc>
          <w:tcPr>
            <w:tcW w:w="9288" w:type="dxa"/>
            <w:gridSpan w:val="4"/>
            <w:shd w:val="clear" w:color="auto" w:fill="0070C0"/>
            <w:hideMark/>
          </w:tcPr>
          <w:p w14:paraId="2D135694" w14:textId="77777777"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14:paraId="30A8E863" w14:textId="77777777" w:rsidTr="00F13119">
        <w:trPr>
          <w:trHeight w:val="330"/>
        </w:trPr>
        <w:tc>
          <w:tcPr>
            <w:tcW w:w="9288" w:type="dxa"/>
            <w:gridSpan w:val="4"/>
            <w:hideMark/>
          </w:tcPr>
          <w:p w14:paraId="7ECD9A64" w14:textId="77777777"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14:paraId="0F7F327F" w14:textId="77777777" w:rsidTr="00F13119">
        <w:trPr>
          <w:trHeight w:val="330"/>
        </w:trPr>
        <w:tc>
          <w:tcPr>
            <w:tcW w:w="9288" w:type="dxa"/>
            <w:gridSpan w:val="4"/>
            <w:hideMark/>
          </w:tcPr>
          <w:p w14:paraId="5AE7F3C2"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14:paraId="0AFF17AE" w14:textId="77777777" w:rsidTr="00F13119">
        <w:trPr>
          <w:trHeight w:val="330"/>
        </w:trPr>
        <w:tc>
          <w:tcPr>
            <w:tcW w:w="9288" w:type="dxa"/>
            <w:gridSpan w:val="4"/>
          </w:tcPr>
          <w:p w14:paraId="1DC0DD86"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14:paraId="568989C4" w14:textId="77777777" w:rsidTr="00F13119">
        <w:trPr>
          <w:trHeight w:val="330"/>
        </w:trPr>
        <w:tc>
          <w:tcPr>
            <w:tcW w:w="9288" w:type="dxa"/>
            <w:gridSpan w:val="4"/>
            <w:hideMark/>
          </w:tcPr>
          <w:p w14:paraId="773C11F3"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14:paraId="74219974" w14:textId="77777777" w:rsidTr="00F13119">
        <w:trPr>
          <w:trHeight w:val="330"/>
        </w:trPr>
        <w:tc>
          <w:tcPr>
            <w:tcW w:w="9288" w:type="dxa"/>
            <w:gridSpan w:val="4"/>
            <w:hideMark/>
          </w:tcPr>
          <w:p w14:paraId="75771305"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14:paraId="1A874269" w14:textId="77777777" w:rsidTr="00F13119">
        <w:trPr>
          <w:trHeight w:val="750"/>
        </w:trPr>
        <w:tc>
          <w:tcPr>
            <w:tcW w:w="9288" w:type="dxa"/>
            <w:gridSpan w:val="4"/>
            <w:hideMark/>
          </w:tcPr>
          <w:p w14:paraId="4808F40C"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14:paraId="41D1F182" w14:textId="77777777" w:rsidTr="00F13119">
        <w:trPr>
          <w:trHeight w:val="597"/>
        </w:trPr>
        <w:tc>
          <w:tcPr>
            <w:tcW w:w="5162" w:type="dxa"/>
            <w:gridSpan w:val="2"/>
            <w:hideMark/>
          </w:tcPr>
          <w:p w14:paraId="520B65A6"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14:paraId="1A47714A"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14:paraId="3F37EBF3" w14:textId="77777777" w:rsidTr="00F13119">
        <w:trPr>
          <w:trHeight w:val="330"/>
        </w:trPr>
        <w:tc>
          <w:tcPr>
            <w:tcW w:w="9288" w:type="dxa"/>
            <w:gridSpan w:val="4"/>
            <w:hideMark/>
          </w:tcPr>
          <w:p w14:paraId="2E2AE8F6"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14:paraId="0D10C097" w14:textId="77777777" w:rsidTr="00F13119">
        <w:trPr>
          <w:trHeight w:val="945"/>
        </w:trPr>
        <w:tc>
          <w:tcPr>
            <w:tcW w:w="9288" w:type="dxa"/>
            <w:gridSpan w:val="4"/>
            <w:hideMark/>
          </w:tcPr>
          <w:p w14:paraId="5F63A729"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14:paraId="0E0CDE85" w14:textId="77777777" w:rsidTr="00F13119">
        <w:trPr>
          <w:trHeight w:val="330"/>
        </w:trPr>
        <w:tc>
          <w:tcPr>
            <w:tcW w:w="2577" w:type="dxa"/>
            <w:hideMark/>
          </w:tcPr>
          <w:p w14:paraId="56B91B86"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14:paraId="1661C623"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14:paraId="3FFAFA1E"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14:paraId="1A5A1CBA"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14:paraId="696367D2" w14:textId="77777777" w:rsidTr="00F13119">
        <w:trPr>
          <w:trHeight w:val="330"/>
        </w:trPr>
        <w:tc>
          <w:tcPr>
            <w:tcW w:w="2577" w:type="dxa"/>
            <w:hideMark/>
          </w:tcPr>
          <w:p w14:paraId="1EC14AB7"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14:paraId="785C235F"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14:paraId="01C5EC00"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14:paraId="20FB727A"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14:paraId="7F76579E" w14:textId="77777777" w:rsidTr="00F13119">
        <w:trPr>
          <w:trHeight w:val="330"/>
        </w:trPr>
        <w:tc>
          <w:tcPr>
            <w:tcW w:w="2577" w:type="dxa"/>
            <w:hideMark/>
          </w:tcPr>
          <w:p w14:paraId="2592C84B" w14:textId="77777777" w:rsidR="00F13119" w:rsidRPr="002D4CDB" w:rsidRDefault="00F13119" w:rsidP="00F13119">
            <w:pPr>
              <w:rPr>
                <w:rFonts w:asciiTheme="minorHAnsi" w:hAnsiTheme="minorHAnsi" w:cstheme="minorHAnsi"/>
                <w:b/>
                <w:bCs/>
              </w:rPr>
            </w:pPr>
          </w:p>
        </w:tc>
        <w:tc>
          <w:tcPr>
            <w:tcW w:w="2585" w:type="dxa"/>
            <w:hideMark/>
          </w:tcPr>
          <w:p w14:paraId="0B1AB965" w14:textId="77777777" w:rsidR="00F13119" w:rsidRPr="002D4CDB" w:rsidRDefault="00F13119" w:rsidP="00F13119">
            <w:pPr>
              <w:rPr>
                <w:rFonts w:asciiTheme="minorHAnsi" w:hAnsiTheme="minorHAnsi" w:cstheme="minorHAnsi"/>
                <w:b/>
                <w:bCs/>
              </w:rPr>
            </w:pPr>
          </w:p>
        </w:tc>
        <w:tc>
          <w:tcPr>
            <w:tcW w:w="1487" w:type="dxa"/>
            <w:hideMark/>
          </w:tcPr>
          <w:p w14:paraId="1B470A7F" w14:textId="77777777" w:rsidR="00F13119" w:rsidRPr="002D4CDB" w:rsidRDefault="00F13119" w:rsidP="00F13119">
            <w:pPr>
              <w:rPr>
                <w:rFonts w:asciiTheme="minorHAnsi" w:hAnsiTheme="minorHAnsi" w:cstheme="minorHAnsi"/>
                <w:b/>
                <w:bCs/>
              </w:rPr>
            </w:pPr>
          </w:p>
        </w:tc>
        <w:tc>
          <w:tcPr>
            <w:tcW w:w="2639" w:type="dxa"/>
            <w:hideMark/>
          </w:tcPr>
          <w:p w14:paraId="0F6A6376" w14:textId="77777777" w:rsidR="00F13119" w:rsidRPr="002D4CDB" w:rsidRDefault="00F13119" w:rsidP="00F13119">
            <w:pPr>
              <w:rPr>
                <w:rFonts w:asciiTheme="minorHAnsi" w:hAnsiTheme="minorHAnsi" w:cstheme="minorHAnsi"/>
                <w:b/>
                <w:bCs/>
              </w:rPr>
            </w:pPr>
          </w:p>
        </w:tc>
      </w:tr>
    </w:tbl>
    <w:p w14:paraId="7A0C399D" w14:textId="77777777"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14:paraId="40F9659A" w14:textId="77777777" w:rsidTr="002D4CDB">
        <w:trPr>
          <w:trHeight w:val="330"/>
        </w:trPr>
        <w:tc>
          <w:tcPr>
            <w:tcW w:w="9288" w:type="dxa"/>
            <w:shd w:val="clear" w:color="auto" w:fill="0070C0"/>
            <w:hideMark/>
          </w:tcPr>
          <w:p w14:paraId="420B278F" w14:textId="77777777"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14:paraId="49BC02B8" w14:textId="77777777" w:rsidTr="002A6EF9">
        <w:trPr>
          <w:trHeight w:val="315"/>
        </w:trPr>
        <w:tc>
          <w:tcPr>
            <w:tcW w:w="9288" w:type="dxa"/>
          </w:tcPr>
          <w:p w14:paraId="3ABB97D1" w14:textId="77777777"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14:paraId="3D95927B" w14:textId="77777777" w:rsidTr="002A6EF9">
        <w:trPr>
          <w:trHeight w:val="315"/>
        </w:trPr>
        <w:tc>
          <w:tcPr>
            <w:tcW w:w="9288" w:type="dxa"/>
          </w:tcPr>
          <w:p w14:paraId="4CC125DC" w14:textId="77777777"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14:paraId="28D63AAC" w14:textId="77777777" w:rsidR="001A5526" w:rsidRPr="002D4CDB" w:rsidRDefault="00C507E9" w:rsidP="001C2F38">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14:paraId="4D0C0B82" w14:textId="77777777" w:rsidTr="002A6EF9">
        <w:trPr>
          <w:trHeight w:val="315"/>
        </w:trPr>
        <w:tc>
          <w:tcPr>
            <w:tcW w:w="9288" w:type="dxa"/>
          </w:tcPr>
          <w:p w14:paraId="2E2142CA" w14:textId="77777777"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14:paraId="5D24BDA3" w14:textId="77777777" w:rsidTr="002A6EF9">
        <w:trPr>
          <w:trHeight w:val="315"/>
        </w:trPr>
        <w:tc>
          <w:tcPr>
            <w:tcW w:w="9288" w:type="dxa"/>
          </w:tcPr>
          <w:p w14:paraId="6222690B" w14:textId="77777777"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14:paraId="4400E0B5" w14:textId="77777777" w:rsidTr="002A6EF9">
        <w:trPr>
          <w:trHeight w:val="315"/>
        </w:trPr>
        <w:tc>
          <w:tcPr>
            <w:tcW w:w="9288" w:type="dxa"/>
          </w:tcPr>
          <w:p w14:paraId="658BEC9B" w14:textId="77777777"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14:paraId="1147728D" w14:textId="77777777" w:rsidTr="002A6EF9">
        <w:trPr>
          <w:trHeight w:val="315"/>
        </w:trPr>
        <w:tc>
          <w:tcPr>
            <w:tcW w:w="9288" w:type="dxa"/>
          </w:tcPr>
          <w:p w14:paraId="70B956E5" w14:textId="77777777"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14:paraId="595D3402" w14:textId="77777777" w:rsidTr="00231C62">
        <w:trPr>
          <w:trHeight w:val="315"/>
        </w:trPr>
        <w:tc>
          <w:tcPr>
            <w:tcW w:w="9288" w:type="dxa"/>
          </w:tcPr>
          <w:p w14:paraId="7D02394D" w14:textId="77777777"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14:paraId="2C4C7E3D" w14:textId="77777777" w:rsidTr="00231C62">
        <w:trPr>
          <w:trHeight w:val="315"/>
        </w:trPr>
        <w:tc>
          <w:tcPr>
            <w:tcW w:w="9288" w:type="dxa"/>
          </w:tcPr>
          <w:p w14:paraId="67A12670" w14:textId="77777777"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14:paraId="78FB43DC" w14:textId="77777777" w:rsidTr="002A6EF9">
        <w:trPr>
          <w:trHeight w:val="315"/>
        </w:trPr>
        <w:tc>
          <w:tcPr>
            <w:tcW w:w="9288" w:type="dxa"/>
          </w:tcPr>
          <w:p w14:paraId="0D93C50D" w14:textId="77777777"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14:paraId="455C7284" w14:textId="77777777" w:rsidTr="002A6EF9">
        <w:trPr>
          <w:trHeight w:val="315"/>
        </w:trPr>
        <w:tc>
          <w:tcPr>
            <w:tcW w:w="9288" w:type="dxa"/>
          </w:tcPr>
          <w:p w14:paraId="5A673B58" w14:textId="77777777"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14:paraId="0EF67B97" w14:textId="77777777" w:rsidTr="002A6EF9">
        <w:trPr>
          <w:trHeight w:val="315"/>
        </w:trPr>
        <w:tc>
          <w:tcPr>
            <w:tcW w:w="9288" w:type="dxa"/>
          </w:tcPr>
          <w:p w14:paraId="06A1F9BD" w14:textId="77777777"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14:paraId="32078DB3" w14:textId="77777777" w:rsidTr="002A6EF9">
        <w:trPr>
          <w:trHeight w:val="315"/>
        </w:trPr>
        <w:tc>
          <w:tcPr>
            <w:tcW w:w="9288" w:type="dxa"/>
          </w:tcPr>
          <w:p w14:paraId="20EFFE9D" w14:textId="77777777"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14:paraId="68BEF77C" w14:textId="77777777" w:rsidTr="00231C62">
        <w:trPr>
          <w:trHeight w:val="315"/>
        </w:trPr>
        <w:tc>
          <w:tcPr>
            <w:tcW w:w="9288" w:type="dxa"/>
            <w:hideMark/>
          </w:tcPr>
          <w:p w14:paraId="66D3DC80"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14:paraId="259CFF98" w14:textId="77777777" w:rsidTr="00231C62">
        <w:trPr>
          <w:trHeight w:val="330"/>
        </w:trPr>
        <w:tc>
          <w:tcPr>
            <w:tcW w:w="9288" w:type="dxa"/>
            <w:hideMark/>
          </w:tcPr>
          <w:p w14:paraId="012939DA" w14:textId="77777777"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14:paraId="6D4C2BB9" w14:textId="77777777" w:rsidTr="00231C62">
        <w:trPr>
          <w:trHeight w:val="315"/>
        </w:trPr>
        <w:tc>
          <w:tcPr>
            <w:tcW w:w="9288" w:type="dxa"/>
            <w:hideMark/>
          </w:tcPr>
          <w:p w14:paraId="130621D2" w14:textId="77777777"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14:paraId="22D2997C" w14:textId="77777777" w:rsidTr="00231C62">
        <w:trPr>
          <w:trHeight w:val="330"/>
        </w:trPr>
        <w:tc>
          <w:tcPr>
            <w:tcW w:w="9288" w:type="dxa"/>
            <w:hideMark/>
          </w:tcPr>
          <w:p w14:paraId="1E3643C5" w14:textId="77777777"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6279F2">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r w:rsidR="00CA0936">
              <w:fldChar w:fldCharType="begin"/>
            </w:r>
            <w:r w:rsidR="00CA0936">
              <w:instrText xml:space="preserve"> HYPERLINK "http://eur-lex.europa.eu/legal-content/SK/TXT/?uri=uriserv:OJ.L_.2014.069.01.0065.01.SLK" </w:instrText>
            </w:r>
            <w:r w:rsidR="00CA0936">
              <w:fldChar w:fldCharType="separate"/>
            </w:r>
            <w:r w:rsidR="00F646FB" w:rsidRPr="002D4CDB">
              <w:rPr>
                <w:rStyle w:val="Hypertextovprepojenie"/>
                <w:rFonts w:asciiTheme="minorHAnsi" w:hAnsiTheme="minorHAnsi" w:cstheme="minorHAnsi"/>
                <w:i/>
                <w:sz w:val="18"/>
                <w:szCs w:val="18"/>
              </w:rPr>
              <w:t>http://eur-lex.europa.eu/legal-content/SK/TXT/?uri=uriserv:OJ.L_.2014.069.01.0065.01.SLK</w:t>
            </w:r>
            <w:r w:rsidR="00CA0936">
              <w:rPr>
                <w:rStyle w:val="Hypertextovprepojenie"/>
                <w:rFonts w:asciiTheme="minorHAnsi" w:hAnsiTheme="minorHAnsi" w:cstheme="minorHAnsi"/>
                <w:i/>
                <w:sz w:val="18"/>
                <w:szCs w:val="18"/>
              </w:rPr>
              <w:fldChar w:fldCharType="end"/>
            </w:r>
            <w:r w:rsidR="00277E0F">
              <w:rPr>
                <w:rStyle w:val="Hypertextovprepojenie"/>
                <w:rFonts w:asciiTheme="minorHAnsi" w:hAnsiTheme="minorHAnsi" w:cstheme="minorHAnsi"/>
                <w:i/>
                <w:sz w:val="18"/>
                <w:szCs w:val="18"/>
              </w:rPr>
              <w:t>)</w:t>
            </w:r>
          </w:p>
        </w:tc>
      </w:tr>
      <w:tr w:rsidR="00DE377F" w:rsidRPr="002D4CDB" w14:paraId="175CE2BD" w14:textId="77777777" w:rsidTr="00231C62">
        <w:trPr>
          <w:trHeight w:val="315"/>
        </w:trPr>
        <w:tc>
          <w:tcPr>
            <w:tcW w:w="9288" w:type="dxa"/>
            <w:hideMark/>
          </w:tcPr>
          <w:p w14:paraId="0456F760"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14:paraId="183A552D" w14:textId="77777777" w:rsidTr="00231C62">
        <w:trPr>
          <w:trHeight w:val="330"/>
        </w:trPr>
        <w:tc>
          <w:tcPr>
            <w:tcW w:w="9288" w:type="dxa"/>
            <w:hideMark/>
          </w:tcPr>
          <w:p w14:paraId="61731D5D" w14:textId="77777777"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14:paraId="55599CC8" w14:textId="77777777" w:rsidTr="00231C62">
        <w:trPr>
          <w:trHeight w:val="315"/>
        </w:trPr>
        <w:tc>
          <w:tcPr>
            <w:tcW w:w="9288" w:type="dxa"/>
            <w:hideMark/>
          </w:tcPr>
          <w:p w14:paraId="10E25167"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14:paraId="648CBDDE" w14:textId="77777777" w:rsidTr="00231C62">
        <w:trPr>
          <w:trHeight w:val="330"/>
        </w:trPr>
        <w:tc>
          <w:tcPr>
            <w:tcW w:w="9288" w:type="dxa"/>
            <w:hideMark/>
          </w:tcPr>
          <w:p w14:paraId="69E07F9E" w14:textId="77777777"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r w:rsidR="00CA0936">
              <w:fldChar w:fldCharType="begin"/>
            </w:r>
            <w:r w:rsidR="00CA0936">
              <w:instrText xml:space="preserve"> HYPERLINK "http://eur-lex.europa.eu/legal-content/SK/TXT/?uri=uriserv:OJ.L_.2014.069.01.0065.01.SLK" </w:instrText>
            </w:r>
            <w:r w:rsidR="00CA0936">
              <w:fldChar w:fldCharType="separate"/>
            </w:r>
            <w:r w:rsidR="00F14B70" w:rsidRPr="002D4CDB">
              <w:rPr>
                <w:rStyle w:val="Hypertextovprepojenie"/>
                <w:rFonts w:asciiTheme="minorHAnsi" w:hAnsiTheme="minorHAnsi" w:cstheme="minorHAnsi"/>
                <w:i/>
                <w:sz w:val="18"/>
                <w:szCs w:val="18"/>
              </w:rPr>
              <w:t>http://eur-lex.europa.eu/legal-content/SK/TXT/?uri=uriserv:OJ.L_.2014.069.01.0065.01.SLK</w:t>
            </w:r>
            <w:r w:rsidR="00CA0936">
              <w:rPr>
                <w:rStyle w:val="Hypertextovprepojenie"/>
                <w:rFonts w:asciiTheme="minorHAnsi" w:hAnsiTheme="minorHAnsi" w:cstheme="minorHAnsi"/>
                <w:i/>
                <w:sz w:val="18"/>
                <w:szCs w:val="18"/>
              </w:rPr>
              <w:fldChar w:fldCharType="end"/>
            </w:r>
            <w:r w:rsidR="00C507E9">
              <w:rPr>
                <w:rStyle w:val="Hypertextovprepojenie"/>
                <w:rFonts w:asciiTheme="minorHAnsi" w:hAnsiTheme="minorHAnsi" w:cstheme="minorHAnsi"/>
                <w:i/>
                <w:sz w:val="18"/>
                <w:szCs w:val="18"/>
              </w:rPr>
              <w:t xml:space="preserve"> )</w:t>
            </w:r>
          </w:p>
        </w:tc>
      </w:tr>
      <w:tr w:rsidR="008D6D59" w:rsidRPr="002D4CDB" w14:paraId="32889F20" w14:textId="77777777" w:rsidTr="00231C62">
        <w:trPr>
          <w:trHeight w:val="330"/>
        </w:trPr>
        <w:tc>
          <w:tcPr>
            <w:tcW w:w="9288" w:type="dxa"/>
          </w:tcPr>
          <w:p w14:paraId="065CD5F4" w14:textId="77777777"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14:paraId="0BB8D4F8" w14:textId="77777777" w:rsidTr="00231C62">
        <w:trPr>
          <w:trHeight w:val="330"/>
        </w:trPr>
        <w:tc>
          <w:tcPr>
            <w:tcW w:w="9288" w:type="dxa"/>
          </w:tcPr>
          <w:p w14:paraId="3E4D4BEB" w14:textId="77777777"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14:paraId="3666402D" w14:textId="77777777"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r w:rsidR="00CA0936">
              <w:fldChar w:fldCharType="begin"/>
            </w:r>
            <w:r w:rsidR="00CA0936">
              <w:instrText xml:space="preserve"> HYPERLINK "http://eur-lex.europa.eu/legal-content/SK/TXT/?uri=uriserv:OJ.L_.2014.069.01.0065.01.SLK" </w:instrText>
            </w:r>
            <w:r w:rsidR="00CA0936">
              <w:fldChar w:fldCharType="separate"/>
            </w:r>
            <w:r w:rsidRPr="002D4CDB">
              <w:rPr>
                <w:rStyle w:val="Hypertextovprepojenie"/>
                <w:rFonts w:asciiTheme="minorHAnsi" w:hAnsiTheme="minorHAnsi" w:cstheme="minorHAnsi"/>
                <w:i/>
                <w:sz w:val="18"/>
                <w:szCs w:val="18"/>
              </w:rPr>
              <w:t>http://eur-lex.europa.eu/legal-content/SK/TXT/?uri=uriserv:OJ.L_.2014.069.01.0065.01.SLK</w:t>
            </w:r>
            <w:r w:rsidR="00CA0936">
              <w:rPr>
                <w:rStyle w:val="Hypertextovprepojenie"/>
                <w:rFonts w:asciiTheme="minorHAnsi" w:hAnsiTheme="minorHAnsi" w:cstheme="minorHAnsi"/>
                <w:i/>
                <w:sz w:val="18"/>
                <w:szCs w:val="18"/>
              </w:rPr>
              <w:fldChar w:fldCharType="end"/>
            </w:r>
            <w:r w:rsidR="00277E0F">
              <w:rPr>
                <w:rStyle w:val="Hypertextovprepojenie"/>
                <w:rFonts w:asciiTheme="minorHAnsi" w:hAnsiTheme="minorHAnsi" w:cstheme="minorHAnsi"/>
                <w:i/>
                <w:sz w:val="18"/>
                <w:szCs w:val="18"/>
              </w:rPr>
              <w:t>)</w:t>
            </w:r>
          </w:p>
        </w:tc>
      </w:tr>
      <w:tr w:rsidR="002A6EF9" w:rsidRPr="002D4CDB" w14:paraId="378DF143" w14:textId="77777777" w:rsidTr="00231C62">
        <w:trPr>
          <w:trHeight w:val="330"/>
        </w:trPr>
        <w:tc>
          <w:tcPr>
            <w:tcW w:w="9288" w:type="dxa"/>
          </w:tcPr>
          <w:p w14:paraId="4CCEE0AB" w14:textId="77777777"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14:paraId="1233F106" w14:textId="77777777" w:rsidTr="00231C62">
        <w:trPr>
          <w:trHeight w:val="330"/>
        </w:trPr>
        <w:tc>
          <w:tcPr>
            <w:tcW w:w="9288" w:type="dxa"/>
          </w:tcPr>
          <w:p w14:paraId="5B6D7BD1" w14:textId="77777777"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14:paraId="64FADE4A" w14:textId="77777777" w:rsidTr="002A6EF9">
        <w:trPr>
          <w:trHeight w:val="330"/>
        </w:trPr>
        <w:tc>
          <w:tcPr>
            <w:tcW w:w="9288" w:type="dxa"/>
          </w:tcPr>
          <w:p w14:paraId="6DB21C76" w14:textId="77777777"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14:paraId="24CE610C" w14:textId="77777777" w:rsidTr="002A6EF9">
        <w:trPr>
          <w:trHeight w:val="330"/>
        </w:trPr>
        <w:tc>
          <w:tcPr>
            <w:tcW w:w="9288" w:type="dxa"/>
          </w:tcPr>
          <w:p w14:paraId="072EADCE" w14:textId="77777777"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14:paraId="3E2233AA" w14:textId="77777777" w:rsidTr="002A6EF9">
        <w:trPr>
          <w:trHeight w:val="330"/>
        </w:trPr>
        <w:tc>
          <w:tcPr>
            <w:tcW w:w="9288" w:type="dxa"/>
          </w:tcPr>
          <w:p w14:paraId="1C6DDF74" w14:textId="77777777"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14:paraId="3380C76F" w14:textId="77777777" w:rsidTr="002A6EF9">
        <w:trPr>
          <w:trHeight w:val="330"/>
        </w:trPr>
        <w:tc>
          <w:tcPr>
            <w:tcW w:w="9288" w:type="dxa"/>
          </w:tcPr>
          <w:p w14:paraId="4124E862" w14:textId="77777777"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14:paraId="3FF3D975" w14:textId="77777777"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14:paraId="08EA3FE3" w14:textId="77777777" w:rsidR="00393BEF" w:rsidRPr="002D4CDB" w:rsidRDefault="00393BEF" w:rsidP="00393BEF">
            <w:pPr>
              <w:rPr>
                <w:rFonts w:asciiTheme="minorHAnsi" w:hAnsiTheme="minorHAnsi" w:cstheme="minorHAnsi"/>
                <w:sz w:val="18"/>
                <w:szCs w:val="18"/>
              </w:rPr>
            </w:pPr>
          </w:p>
          <w:p w14:paraId="1DA1ADE6" w14:textId="77777777"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14:paraId="5E992080" w14:textId="77777777"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14:paraId="6E6FCD9B" w14:textId="77777777"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14:paraId="0D35E0DD" w14:textId="77777777" w:rsidTr="002D4CDB">
        <w:trPr>
          <w:trHeight w:val="1890"/>
        </w:trPr>
        <w:tc>
          <w:tcPr>
            <w:tcW w:w="9301" w:type="dxa"/>
            <w:gridSpan w:val="5"/>
            <w:shd w:val="clear" w:color="auto" w:fill="0070C0"/>
            <w:hideMark/>
          </w:tcPr>
          <w:p w14:paraId="522F9CCF" w14:textId="77777777"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14:paraId="079F8174" w14:textId="77777777"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14:paraId="4D183525" w14:textId="77777777" w:rsidTr="00231C62">
        <w:trPr>
          <w:trHeight w:val="425"/>
        </w:trPr>
        <w:tc>
          <w:tcPr>
            <w:tcW w:w="630" w:type="dxa"/>
            <w:hideMark/>
          </w:tcPr>
          <w:p w14:paraId="670027B8" w14:textId="77777777"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14:paraId="0C00A8D8" w14:textId="77777777"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14:paraId="105A28A2" w14:textId="77777777"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14:paraId="6DD5913C" w14:textId="77777777"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14:paraId="3531A874" w14:textId="77777777"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14:paraId="0DC7FD2E" w14:textId="77777777" w:rsidTr="00C24A69">
        <w:trPr>
          <w:trHeight w:val="330"/>
        </w:trPr>
        <w:tc>
          <w:tcPr>
            <w:tcW w:w="630" w:type="dxa"/>
            <w:vAlign w:val="center"/>
            <w:hideMark/>
          </w:tcPr>
          <w:p w14:paraId="34BB9F77" w14:textId="77777777"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14:paraId="1CE15599" w14:textId="77777777"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14:paraId="0B9D9F5C" w14:textId="77777777"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14:paraId="38F7388E" w14:textId="77777777"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14:paraId="7F4178E6" w14:textId="77777777" w:rsidR="003A67A8" w:rsidRPr="002D4CDB" w:rsidRDefault="003A67A8" w:rsidP="00C24A69">
            <w:pPr>
              <w:rPr>
                <w:rFonts w:asciiTheme="minorHAnsi" w:hAnsiTheme="minorHAnsi" w:cstheme="minorHAnsi"/>
                <w:b/>
                <w:bCs/>
              </w:rPr>
            </w:pPr>
          </w:p>
        </w:tc>
      </w:tr>
    </w:tbl>
    <w:p w14:paraId="4C48774C" w14:textId="77777777"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14:paraId="38A3D1FF" w14:textId="77777777" w:rsidTr="002D4CDB">
        <w:trPr>
          <w:trHeight w:val="330"/>
        </w:trPr>
        <w:tc>
          <w:tcPr>
            <w:tcW w:w="9288" w:type="dxa"/>
            <w:tcBorders>
              <w:bottom w:val="single" w:sz="4" w:space="0" w:color="auto"/>
            </w:tcBorders>
            <w:shd w:val="clear" w:color="auto" w:fill="0070C0"/>
            <w:hideMark/>
          </w:tcPr>
          <w:p w14:paraId="1315712F" w14:textId="77777777"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14:paraId="66910A2D" w14:textId="77777777" w:rsidTr="004D25E1">
        <w:trPr>
          <w:trHeight w:val="330"/>
        </w:trPr>
        <w:tc>
          <w:tcPr>
            <w:tcW w:w="9288" w:type="dxa"/>
            <w:shd w:val="clear" w:color="auto" w:fill="E5DFEC" w:themeFill="accent4" w:themeFillTint="33"/>
          </w:tcPr>
          <w:p w14:paraId="7FBBE6C5" w14:textId="77777777"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14:paraId="6F1E716A" w14:textId="77777777" w:rsidTr="00346F2F">
        <w:trPr>
          <w:trHeight w:val="330"/>
        </w:trPr>
        <w:tc>
          <w:tcPr>
            <w:tcW w:w="9288" w:type="dxa"/>
            <w:shd w:val="clear" w:color="auto" w:fill="auto"/>
          </w:tcPr>
          <w:p w14:paraId="65404EDD" w14:textId="77777777"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14:paraId="41BA5694" w14:textId="77777777" w:rsidTr="004D25E1">
        <w:trPr>
          <w:trHeight w:val="330"/>
        </w:trPr>
        <w:tc>
          <w:tcPr>
            <w:tcW w:w="9288" w:type="dxa"/>
            <w:shd w:val="clear" w:color="auto" w:fill="E5DFEC" w:themeFill="accent4" w:themeFillTint="33"/>
            <w:hideMark/>
          </w:tcPr>
          <w:p w14:paraId="7DF1D662" w14:textId="77777777"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14:paraId="7DB67F61" w14:textId="77777777" w:rsidTr="00DE377F">
        <w:trPr>
          <w:trHeight w:val="330"/>
        </w:trPr>
        <w:tc>
          <w:tcPr>
            <w:tcW w:w="9288" w:type="dxa"/>
            <w:hideMark/>
          </w:tcPr>
          <w:p w14:paraId="249831AD" w14:textId="77777777"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14:paraId="38FD59C4" w14:textId="77777777" w:rsidTr="004D25E1">
        <w:trPr>
          <w:trHeight w:val="414"/>
        </w:trPr>
        <w:tc>
          <w:tcPr>
            <w:tcW w:w="9288" w:type="dxa"/>
            <w:shd w:val="clear" w:color="auto" w:fill="E5DFEC" w:themeFill="accent4" w:themeFillTint="33"/>
            <w:hideMark/>
          </w:tcPr>
          <w:p w14:paraId="5D419BA8" w14:textId="77777777"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14:paraId="47C0478F" w14:textId="77777777" w:rsidTr="00DE377F">
        <w:trPr>
          <w:trHeight w:val="330"/>
        </w:trPr>
        <w:tc>
          <w:tcPr>
            <w:tcW w:w="9288" w:type="dxa"/>
            <w:hideMark/>
          </w:tcPr>
          <w:p w14:paraId="6A6996F5" w14:textId="77777777"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14:paraId="6FD11E47" w14:textId="77777777" w:rsidR="004B2EDF" w:rsidRDefault="004B2EDF" w:rsidP="00A23BE3">
            <w:pPr>
              <w:rPr>
                <w:rFonts w:asciiTheme="minorHAnsi" w:hAnsiTheme="minorHAnsi" w:cstheme="minorHAnsi"/>
                <w:sz w:val="18"/>
                <w:szCs w:val="18"/>
              </w:rPr>
            </w:pPr>
          </w:p>
          <w:p w14:paraId="44836B80" w14:textId="77777777"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14:paraId="00BFE1F3" w14:textId="77777777"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(podaktivity)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 xml:space="preserve">rozdelenie aktivít (podaktivít)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14:paraId="5C4BCF96" w14:textId="77777777" w:rsidR="00273057" w:rsidRDefault="00273057">
            <w:pPr>
              <w:rPr>
                <w:rFonts w:ascii="Calibri" w:hAnsi="Calibri" w:cs="Calibri"/>
                <w:i/>
                <w:color w:val="0000FF"/>
                <w:sz w:val="18"/>
                <w:szCs w:val="18"/>
              </w:rPr>
            </w:pPr>
          </w:p>
          <w:p w14:paraId="6367A30E" w14:textId="77777777"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14:paraId="19E7352B" w14:textId="77777777" w:rsidR="004B2EDF" w:rsidRDefault="004B2EDF" w:rsidP="00F87952">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(podaktivite)</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14:paraId="55EF675F" w14:textId="77777777" w:rsidR="00273057" w:rsidRDefault="00273057" w:rsidP="004B2EDF">
            <w:pPr>
              <w:rPr>
                <w:rFonts w:asciiTheme="minorHAnsi" w:hAnsiTheme="minorHAnsi" w:cstheme="minorHAnsi"/>
                <w:sz w:val="18"/>
                <w:szCs w:val="18"/>
              </w:rPr>
            </w:pPr>
          </w:p>
          <w:p w14:paraId="5C5D7C8E" w14:textId="77777777" w:rsidR="003C3E5D" w:rsidRPr="003050BC" w:rsidRDefault="003C3E5D" w:rsidP="003C3E5D">
            <w:pPr>
              <w:rPr>
                <w:rFonts w:ascii="Calibri" w:hAnsi="Calibri" w:cs="Calibri"/>
                <w:i/>
                <w:color w:val="0000FF"/>
                <w:sz w:val="18"/>
                <w:szCs w:val="18"/>
              </w:rPr>
            </w:pPr>
            <w:r w:rsidRPr="00F87952">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14:paraId="098033A6" w14:textId="77777777" w:rsidR="003C3E5D" w:rsidRPr="003050BC" w:rsidRDefault="003C3E5D" w:rsidP="00F87952">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14:paraId="164A158A" w14:textId="121F3F4C" w:rsidR="003C3E5D" w:rsidRPr="003050BC" w:rsidRDefault="003C3E5D" w:rsidP="00F87952">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r w:rsidR="00810ABC">
              <w:rPr>
                <w:rFonts w:ascii="Calibri" w:hAnsi="Calibri" w:cs="Calibri"/>
                <w:i/>
                <w:color w:val="0000FF"/>
                <w:sz w:val="18"/>
                <w:szCs w:val="18"/>
              </w:rPr>
              <w:t xml:space="preserve">a iných podporných aktivít </w:t>
            </w:r>
            <w:r w:rsidRPr="003050BC">
              <w:rPr>
                <w:rFonts w:ascii="Calibri" w:hAnsi="Calibri" w:cs="Calibri"/>
                <w:i/>
                <w:color w:val="0000FF"/>
                <w:sz w:val="18"/>
                <w:szCs w:val="18"/>
              </w:rPr>
              <w:t>– aké opatrenia sa príjmu, popis výstupov, množstvo, predpokladaná hodnota výšky nákladov, časový harmonogram atď.</w:t>
            </w:r>
          </w:p>
          <w:p w14:paraId="33290562" w14:textId="77777777" w:rsidR="003C3E5D" w:rsidRPr="002D4CDB" w:rsidRDefault="003C3E5D" w:rsidP="00A23BE3">
            <w:pPr>
              <w:rPr>
                <w:rFonts w:asciiTheme="minorHAnsi" w:hAnsiTheme="minorHAnsi" w:cstheme="minorHAnsi"/>
                <w:sz w:val="18"/>
                <w:szCs w:val="18"/>
              </w:rPr>
            </w:pPr>
          </w:p>
        </w:tc>
      </w:tr>
      <w:tr w:rsidR="00DE377F" w:rsidRPr="002D4CDB" w14:paraId="509FC026" w14:textId="77777777" w:rsidTr="004D25E1">
        <w:trPr>
          <w:trHeight w:val="330"/>
        </w:trPr>
        <w:tc>
          <w:tcPr>
            <w:tcW w:w="9288" w:type="dxa"/>
            <w:shd w:val="clear" w:color="auto" w:fill="E5DFEC" w:themeFill="accent4" w:themeFillTint="33"/>
            <w:hideMark/>
          </w:tcPr>
          <w:p w14:paraId="36861350" w14:textId="77777777"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14:paraId="3D4146C3" w14:textId="77777777" w:rsidTr="00DE377F">
        <w:trPr>
          <w:trHeight w:val="330"/>
        </w:trPr>
        <w:tc>
          <w:tcPr>
            <w:tcW w:w="9288" w:type="dxa"/>
            <w:hideMark/>
          </w:tcPr>
          <w:p w14:paraId="1B9B54B6" w14:textId="77777777"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14:paraId="310D9AF7" w14:textId="77777777" w:rsidR="006F4B96" w:rsidRPr="00F87952" w:rsidRDefault="006F4B96" w:rsidP="00F87952">
            <w:pPr>
              <w:pStyle w:val="Odsekzoznamu"/>
              <w:numPr>
                <w:ilvl w:val="0"/>
                <w:numId w:val="6"/>
              </w:numPr>
              <w:ind w:left="313" w:hanging="284"/>
              <w:rPr>
                <w:rFonts w:ascii="Calibri" w:hAnsi="Calibri" w:cs="Calibri"/>
                <w:i/>
                <w:color w:val="0000FF"/>
                <w:sz w:val="18"/>
                <w:szCs w:val="18"/>
              </w:rPr>
            </w:pPr>
            <w:r w:rsidRPr="00F87952">
              <w:rPr>
                <w:rFonts w:ascii="Calibri" w:hAnsi="Calibri" w:cs="Calibri"/>
                <w:i/>
                <w:color w:val="0000FF"/>
                <w:sz w:val="18"/>
                <w:szCs w:val="18"/>
              </w:rPr>
              <w:t>Pri neinvestičných projektoch – uviesť použitie výstupov projektu.</w:t>
            </w:r>
          </w:p>
          <w:p w14:paraId="71FECF31" w14:textId="77777777"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14:paraId="575F865B" w14:textId="77777777"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socio - ekonomické a iné prínosy projektu po jeho realizácii); </w:t>
            </w:r>
          </w:p>
          <w:p w14:paraId="06B23F22" w14:textId="77777777"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14:paraId="7F2CA84E" w14:textId="77777777"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14:paraId="6F41B7F0" w14:textId="77777777"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14:paraId="473A58EA" w14:textId="77777777"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14:paraId="2471E40C" w14:textId="77777777"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14:paraId="40466E6F" w14:textId="77777777"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14:paraId="69077C80" w14:textId="77777777"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Zhodnotenie na základe záverov Štúdie dopadov na životné prostredie, Výsledkov EIA a Natura 2000.</w:t>
            </w:r>
          </w:p>
          <w:p w14:paraId="5F403515" w14:textId="77777777" w:rsidR="00DE377F" w:rsidRPr="002D4CDB" w:rsidRDefault="00DE377F" w:rsidP="00050586">
            <w:pPr>
              <w:rPr>
                <w:rFonts w:asciiTheme="minorHAnsi" w:hAnsiTheme="minorHAnsi" w:cstheme="minorHAnsi"/>
                <w:sz w:val="18"/>
                <w:szCs w:val="18"/>
              </w:rPr>
            </w:pPr>
          </w:p>
        </w:tc>
      </w:tr>
      <w:tr w:rsidR="00520771" w:rsidRPr="002D4CDB" w14:paraId="3B4B81E9" w14:textId="77777777" w:rsidTr="004D25E1">
        <w:trPr>
          <w:trHeight w:val="330"/>
        </w:trPr>
        <w:tc>
          <w:tcPr>
            <w:tcW w:w="9288" w:type="dxa"/>
            <w:shd w:val="clear" w:color="auto" w:fill="E5DFEC" w:themeFill="accent4" w:themeFillTint="33"/>
          </w:tcPr>
          <w:p w14:paraId="0C448268" w14:textId="77777777"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14:paraId="72ACF6E8" w14:textId="77777777" w:rsidTr="00DE377F">
        <w:trPr>
          <w:trHeight w:val="330"/>
        </w:trPr>
        <w:tc>
          <w:tcPr>
            <w:tcW w:w="9288" w:type="dxa"/>
          </w:tcPr>
          <w:p w14:paraId="5AC38EFA" w14:textId="77777777"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14:paraId="1B50E3AA" w14:textId="77777777"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14:paraId="093AB83E" w14:textId="77777777"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14:paraId="2CBAE0F1" w14:textId="77777777"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14:paraId="18543CCB" w14:textId="77777777"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14:paraId="70892734" w14:textId="77777777" w:rsidR="004D25E1" w:rsidRPr="002D4CDB" w:rsidRDefault="004D25E1">
      <w:pPr>
        <w:rPr>
          <w:rFonts w:asciiTheme="minorHAnsi" w:hAnsiTheme="minorHAnsi" w:cstheme="minorHAnsi"/>
        </w:rPr>
      </w:pPr>
    </w:p>
    <w:p w14:paraId="58B1D8B8" w14:textId="77777777" w:rsidR="008A293F" w:rsidRPr="002D4CDB" w:rsidRDefault="008A293F">
      <w:pPr>
        <w:rPr>
          <w:rFonts w:asciiTheme="minorHAnsi" w:hAnsiTheme="minorHAnsi" w:cstheme="minorHAnsi"/>
        </w:rPr>
      </w:pPr>
    </w:p>
    <w:p w14:paraId="39D3FB29" w14:textId="77777777"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14:paraId="0FA467DA" w14:textId="77777777" w:rsidTr="002D4CDB">
        <w:trPr>
          <w:trHeight w:val="330"/>
        </w:trPr>
        <w:tc>
          <w:tcPr>
            <w:tcW w:w="14620" w:type="dxa"/>
            <w:shd w:val="clear" w:color="auto" w:fill="0070C0"/>
            <w:hideMark/>
          </w:tcPr>
          <w:p w14:paraId="14573874" w14:textId="77777777"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14:paraId="711D6479" w14:textId="77777777"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14:paraId="383F96F3" w14:textId="77777777" w:rsidTr="00F87952">
        <w:trPr>
          <w:trHeight w:val="364"/>
        </w:trPr>
        <w:tc>
          <w:tcPr>
            <w:tcW w:w="14620" w:type="dxa"/>
            <w:hideMark/>
          </w:tcPr>
          <w:p w14:paraId="3130CD45" w14:textId="77777777"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14:paraId="7A8EBBAB" w14:textId="77777777" w:rsidR="007E285C" w:rsidRPr="002D4CDB" w:rsidRDefault="007E285C" w:rsidP="00F87952">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14:paraId="53F589D5" w14:textId="77777777" w:rsidTr="00F87952">
        <w:trPr>
          <w:trHeight w:val="630"/>
        </w:trPr>
        <w:tc>
          <w:tcPr>
            <w:tcW w:w="9288" w:type="dxa"/>
            <w:gridSpan w:val="5"/>
            <w:shd w:val="clear" w:color="auto" w:fill="0070C0"/>
            <w:hideMark/>
          </w:tcPr>
          <w:p w14:paraId="50C295B1" w14:textId="77777777"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14:paraId="661D38D2" w14:textId="77777777" w:rsidTr="00F87952">
        <w:trPr>
          <w:trHeight w:val="630"/>
        </w:trPr>
        <w:tc>
          <w:tcPr>
            <w:tcW w:w="4644" w:type="dxa"/>
            <w:gridSpan w:val="2"/>
            <w:shd w:val="clear" w:color="auto" w:fill="0070C0"/>
          </w:tcPr>
          <w:p w14:paraId="0DB584C0" w14:textId="77777777"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14:paraId="07B28176" w14:textId="77777777"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14:paraId="64D4F6AD" w14:textId="77777777" w:rsidTr="00F87952">
        <w:trPr>
          <w:trHeight w:val="630"/>
        </w:trPr>
        <w:tc>
          <w:tcPr>
            <w:tcW w:w="9288" w:type="dxa"/>
            <w:gridSpan w:val="5"/>
            <w:shd w:val="clear" w:color="auto" w:fill="E5DFEC" w:themeFill="accent4" w:themeFillTint="33"/>
          </w:tcPr>
          <w:p w14:paraId="0A19CFE5" w14:textId="77777777"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14:paraId="1B49447C" w14:textId="77777777"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14:paraId="39E7C25C" w14:textId="77777777" w:rsidTr="00F87952">
        <w:trPr>
          <w:trHeight w:val="618"/>
        </w:trPr>
        <w:tc>
          <w:tcPr>
            <w:tcW w:w="3369" w:type="dxa"/>
            <w:shd w:val="clear" w:color="auto" w:fill="E5DFEC" w:themeFill="accent4" w:themeFillTint="33"/>
            <w:hideMark/>
          </w:tcPr>
          <w:p w14:paraId="59083C70" w14:textId="77777777"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14:paraId="2C037C9D" w14:textId="77777777"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14:paraId="1CD06A67" w14:textId="77777777"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14:paraId="028EC352" w14:textId="77777777"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14:paraId="6C006C29" w14:textId="77777777" w:rsidTr="00F87952">
        <w:trPr>
          <w:trHeight w:val="712"/>
        </w:trPr>
        <w:tc>
          <w:tcPr>
            <w:tcW w:w="3369" w:type="dxa"/>
            <w:hideMark/>
          </w:tcPr>
          <w:p w14:paraId="0B18054A" w14:textId="77777777"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14:paraId="338FA566" w14:textId="77777777" w:rsidR="00570367" w:rsidRPr="002D4CDB" w:rsidRDefault="00570367" w:rsidP="002D4CDB">
            <w:pPr>
              <w:rPr>
                <w:rFonts w:asciiTheme="minorHAnsi" w:hAnsiTheme="minorHAnsi" w:cstheme="minorHAnsi"/>
                <w:sz w:val="18"/>
                <w:szCs w:val="18"/>
              </w:rPr>
            </w:pPr>
          </w:p>
          <w:p w14:paraId="28C918C4" w14:textId="77777777"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14:paraId="45C7E175" w14:textId="77777777" w:rsidR="00C42090" w:rsidRDefault="00C42090" w:rsidP="002D4CDB">
            <w:pPr>
              <w:rPr>
                <w:rFonts w:asciiTheme="minorHAnsi" w:hAnsiTheme="minorHAnsi" w:cstheme="minorHAnsi"/>
                <w:i/>
                <w:color w:val="0000FF"/>
                <w:sz w:val="18"/>
                <w:szCs w:val="18"/>
              </w:rPr>
            </w:pPr>
          </w:p>
          <w:p w14:paraId="20211F92" w14:textId="77777777" w:rsidR="00C42090" w:rsidRPr="002D4CDB" w:rsidRDefault="00C42090" w:rsidP="00F87952">
            <w:pPr>
              <w:spacing w:after="60"/>
              <w:rPr>
                <w:rFonts w:asciiTheme="minorHAnsi" w:hAnsiTheme="minorHAnsi" w:cstheme="minorHAnsi"/>
                <w:sz w:val="18"/>
                <w:szCs w:val="18"/>
              </w:rPr>
            </w:pPr>
            <w:r w:rsidRPr="00F87952">
              <w:rPr>
                <w:rFonts w:asciiTheme="minorHAnsi" w:hAnsiTheme="minorHAnsi"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c>
          <w:tcPr>
            <w:tcW w:w="1559" w:type="dxa"/>
            <w:gridSpan w:val="2"/>
          </w:tcPr>
          <w:p w14:paraId="31C4E441" w14:textId="77777777"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F87952">
              <w:rPr>
                <w:rFonts w:asciiTheme="minorHAnsi" w:hAnsiTheme="minorHAnsi" w:cstheme="minorHAnsi"/>
                <w:i/>
                <w:sz w:val="18"/>
                <w:szCs w:val="18"/>
              </w:rPr>
              <w:t>(</w:t>
            </w:r>
            <w:r w:rsidRPr="00F87952">
              <w:rPr>
                <w:rFonts w:asciiTheme="minorHAnsi" w:hAnsiTheme="minorHAnsi" w:cstheme="minorHAnsi"/>
                <w:i/>
                <w:color w:val="0000FF"/>
                <w:sz w:val="18"/>
                <w:szCs w:val="18"/>
              </w:rPr>
              <w:t>výber z</w:t>
            </w:r>
            <w:r w:rsidR="0086757D" w:rsidRPr="00F87952">
              <w:rPr>
                <w:rFonts w:asciiTheme="minorHAnsi" w:hAnsiTheme="minorHAnsi" w:cstheme="minorHAnsi"/>
                <w:i/>
                <w:color w:val="0000FF"/>
                <w:sz w:val="18"/>
                <w:szCs w:val="18"/>
              </w:rPr>
              <w:t> </w:t>
            </w:r>
            <w:r w:rsidRPr="00F87952">
              <w:rPr>
                <w:rFonts w:asciiTheme="minorHAnsi" w:hAnsiTheme="minorHAnsi" w:cstheme="minorHAnsi"/>
                <w:i/>
                <w:color w:val="0000FF"/>
                <w:sz w:val="18"/>
                <w:szCs w:val="18"/>
              </w:rPr>
              <w:t>číselníka</w:t>
            </w:r>
            <w:r w:rsidR="0086757D" w:rsidRPr="00F87952">
              <w:rPr>
                <w:rFonts w:asciiTheme="minorHAnsi" w:hAnsiTheme="minorHAnsi" w:cstheme="minorHAnsi"/>
                <w:i/>
                <w:color w:val="0000FF"/>
                <w:sz w:val="18"/>
                <w:szCs w:val="18"/>
              </w:rPr>
              <w:t xml:space="preserve"> z Prí</w:t>
            </w:r>
            <w:r w:rsidR="004A5D72" w:rsidRPr="00F87952">
              <w:rPr>
                <w:rFonts w:asciiTheme="minorHAnsi" w:hAnsiTheme="minorHAnsi" w:cstheme="minorHAnsi"/>
                <w:i/>
                <w:color w:val="0000FF"/>
                <w:sz w:val="18"/>
                <w:szCs w:val="18"/>
              </w:rPr>
              <w:t>ru</w:t>
            </w:r>
            <w:r w:rsidR="0086757D" w:rsidRPr="00F87952">
              <w:rPr>
                <w:rFonts w:asciiTheme="minorHAnsi" w:hAnsiTheme="minorHAnsi" w:cstheme="minorHAnsi"/>
                <w:i/>
                <w:color w:val="0000FF"/>
                <w:sz w:val="18"/>
                <w:szCs w:val="18"/>
              </w:rPr>
              <w:t>čk</w:t>
            </w:r>
            <w:r w:rsidR="004A5D72" w:rsidRPr="00F87952">
              <w:rPr>
                <w:rFonts w:asciiTheme="minorHAnsi" w:hAnsiTheme="minorHAnsi" w:cstheme="minorHAnsi"/>
                <w:i/>
                <w:color w:val="0000FF"/>
                <w:sz w:val="18"/>
                <w:szCs w:val="18"/>
              </w:rPr>
              <w:t>y</w:t>
            </w:r>
            <w:r w:rsidR="0086757D" w:rsidRPr="00F87952">
              <w:rPr>
                <w:rFonts w:asciiTheme="minorHAnsi" w:hAnsiTheme="minorHAnsi" w:cstheme="minorHAnsi"/>
                <w:i/>
                <w:color w:val="0000FF"/>
                <w:sz w:val="18"/>
                <w:szCs w:val="18"/>
              </w:rPr>
              <w:t xml:space="preserve"> pre žiadateľov o poskytnutie NFP</w:t>
            </w:r>
            <w:r w:rsidRPr="00F87952">
              <w:rPr>
                <w:rFonts w:asciiTheme="minorHAnsi" w:hAnsiTheme="minorHAnsi" w:cstheme="minorHAnsi"/>
                <w:i/>
                <w:color w:val="0000FF"/>
                <w:sz w:val="18"/>
                <w:szCs w:val="18"/>
              </w:rPr>
              <w:t>).</w:t>
            </w:r>
          </w:p>
        </w:tc>
        <w:tc>
          <w:tcPr>
            <w:tcW w:w="2126" w:type="dxa"/>
            <w:hideMark/>
          </w:tcPr>
          <w:p w14:paraId="69755EA3" w14:textId="77777777"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14:paraId="56BC88ED" w14:textId="77777777" w:rsidR="00C42090" w:rsidRDefault="00C42090" w:rsidP="002D4CDB">
            <w:pPr>
              <w:rPr>
                <w:rFonts w:asciiTheme="minorHAnsi" w:hAnsiTheme="minorHAnsi" w:cstheme="minorHAnsi"/>
                <w:i/>
                <w:color w:val="0000FF"/>
                <w:sz w:val="18"/>
                <w:szCs w:val="18"/>
              </w:rPr>
            </w:pPr>
          </w:p>
          <w:p w14:paraId="19DDD3A7" w14:textId="77777777" w:rsidR="00C42090" w:rsidRPr="002D4CDB" w:rsidRDefault="00C42090" w:rsidP="002D4CDB">
            <w:pPr>
              <w:rPr>
                <w:rFonts w:asciiTheme="minorHAnsi" w:hAnsiTheme="minorHAnsi" w:cstheme="minorHAnsi"/>
                <w:sz w:val="18"/>
                <w:szCs w:val="18"/>
              </w:rPr>
            </w:pPr>
          </w:p>
        </w:tc>
        <w:tc>
          <w:tcPr>
            <w:tcW w:w="2234" w:type="dxa"/>
            <w:hideMark/>
          </w:tcPr>
          <w:p w14:paraId="6E0D6231" w14:textId="77777777"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14:paraId="127CD84E" w14:textId="77777777" w:rsidR="00C42090" w:rsidRDefault="00C42090" w:rsidP="002D4CDB">
            <w:pPr>
              <w:rPr>
                <w:rFonts w:asciiTheme="minorHAnsi" w:hAnsiTheme="minorHAnsi" w:cstheme="minorHAnsi"/>
                <w:sz w:val="18"/>
                <w:szCs w:val="18"/>
              </w:rPr>
            </w:pPr>
          </w:p>
          <w:p w14:paraId="5A82EE65" w14:textId="77777777" w:rsidR="00C42090" w:rsidRPr="002D4CDB" w:rsidRDefault="00C42090" w:rsidP="002D4CDB">
            <w:pPr>
              <w:rPr>
                <w:rFonts w:asciiTheme="minorHAnsi" w:hAnsiTheme="minorHAnsi" w:cstheme="minorHAnsi"/>
                <w:sz w:val="18"/>
                <w:szCs w:val="18"/>
              </w:rPr>
            </w:pPr>
          </w:p>
        </w:tc>
      </w:tr>
      <w:tr w:rsidR="00570367" w:rsidRPr="002D4CDB" w14:paraId="0AA56F42" w14:textId="77777777" w:rsidTr="00F87952">
        <w:trPr>
          <w:trHeight w:val="328"/>
        </w:trPr>
        <w:tc>
          <w:tcPr>
            <w:tcW w:w="4928" w:type="dxa"/>
            <w:gridSpan w:val="3"/>
            <w:shd w:val="clear" w:color="auto" w:fill="E5DFEC" w:themeFill="accent4" w:themeFillTint="33"/>
          </w:tcPr>
          <w:p w14:paraId="67424812" w14:textId="77777777"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14:paraId="74D3B905" w14:textId="77777777"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14:paraId="796DF6E4" w14:textId="77777777" w:rsidR="00570367" w:rsidRPr="002D4CDB" w:rsidRDefault="00570367" w:rsidP="002D4CDB">
            <w:pPr>
              <w:rPr>
                <w:rFonts w:asciiTheme="minorHAnsi" w:hAnsiTheme="minorHAnsi" w:cstheme="minorHAnsi"/>
              </w:rPr>
            </w:pPr>
          </w:p>
        </w:tc>
      </w:tr>
      <w:tr w:rsidR="00570367" w:rsidRPr="002D4CDB" w14:paraId="2AFFF7E0" w14:textId="77777777" w:rsidTr="00F87952">
        <w:trPr>
          <w:trHeight w:val="712"/>
        </w:trPr>
        <w:tc>
          <w:tcPr>
            <w:tcW w:w="4928" w:type="dxa"/>
            <w:gridSpan w:val="3"/>
          </w:tcPr>
          <w:p w14:paraId="07A9F625" w14:textId="77777777" w:rsidR="00570367" w:rsidRPr="002D4CDB" w:rsidRDefault="00570367" w:rsidP="002D4CDB">
            <w:pPr>
              <w:rPr>
                <w:rFonts w:asciiTheme="minorHAnsi" w:hAnsiTheme="minorHAnsi" w:cstheme="minorHAnsi"/>
                <w:color w:val="000000"/>
                <w:sz w:val="18"/>
                <w:szCs w:val="18"/>
              </w:rPr>
            </w:pPr>
            <w:r w:rsidRPr="002D4CDB">
              <w:rPr>
                <w:rFonts w:asciiTheme="minorHAnsi" w:hAnsiTheme="minorHAnsi" w:cstheme="minorHAnsi"/>
                <w:color w:val="000000"/>
                <w:sz w:val="18"/>
                <w:szCs w:val="18"/>
              </w:rPr>
              <w:t xml:space="preserve">Predvyplnená len 1 Aktivita - "Podporné aktivity" </w:t>
            </w:r>
          </w:p>
          <w:p w14:paraId="1E54A1A4" w14:textId="77777777"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14:paraId="2FC9CCE6" w14:textId="77777777"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14:paraId="6BC64F7F" w14:textId="77777777"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14:paraId="31E4A0F7" w14:textId="77777777"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14:paraId="38D5258A" w14:textId="77777777" w:rsidR="00570367" w:rsidRPr="002D4CDB" w:rsidRDefault="00570367">
      <w:pPr>
        <w:rPr>
          <w:rFonts w:asciiTheme="minorHAnsi" w:hAnsiTheme="minorHAnsi" w:cstheme="minorHAnsi"/>
        </w:rPr>
      </w:pPr>
    </w:p>
    <w:p w14:paraId="640DFED0" w14:textId="77777777" w:rsidR="00570367" w:rsidRPr="002D4CDB" w:rsidRDefault="00570367">
      <w:pPr>
        <w:rPr>
          <w:rFonts w:asciiTheme="minorHAnsi" w:hAnsiTheme="minorHAnsi" w:cstheme="minorHAnsi"/>
        </w:rPr>
      </w:pPr>
    </w:p>
    <w:p w14:paraId="07F5700C" w14:textId="77777777" w:rsidR="007E285C" w:rsidRPr="002D4CDB" w:rsidRDefault="007E285C">
      <w:pPr>
        <w:rPr>
          <w:rFonts w:asciiTheme="minorHAnsi" w:hAnsiTheme="minorHAnsi" w:cstheme="minorHAnsi"/>
        </w:rPr>
        <w:sectPr w:rsidR="007E285C" w:rsidRPr="002D4CDB" w:rsidSect="00CA0936">
          <w:headerReference w:type="even" r:id="rId8"/>
          <w:headerReference w:type="default" r:id="rId9"/>
          <w:footerReference w:type="even" r:id="rId10"/>
          <w:footerReference w:type="default" r:id="rId11"/>
          <w:headerReference w:type="first" r:id="rId12"/>
          <w:footerReference w:type="first" r:id="rId13"/>
          <w:pgSz w:w="11906" w:h="16838"/>
          <w:pgMar w:top="1985" w:right="1417" w:bottom="1417" w:left="1417" w:header="708" w:footer="708" w:gutter="0"/>
          <w:cols w:space="708"/>
          <w:docGrid w:linePitch="360"/>
          <w:sectPrChange w:id="0" w:author="21" w:date="2016-05-13T13:29:00Z">
            <w:sectPr w:rsidR="007E285C" w:rsidRPr="002D4CDB" w:rsidSect="00CA0936">
              <w:pgMar w:top="1417" w:right="1417" w:bottom="1417" w:left="1417" w:header="708" w:footer="708" w:gutter="0"/>
            </w:sectPr>
          </w:sectPrChange>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14:paraId="17711048" w14:textId="77777777" w:rsidTr="002D4CDB">
        <w:trPr>
          <w:trHeight w:val="146"/>
        </w:trPr>
        <w:tc>
          <w:tcPr>
            <w:tcW w:w="13729" w:type="dxa"/>
            <w:gridSpan w:val="6"/>
            <w:shd w:val="clear" w:color="auto" w:fill="0070C0"/>
          </w:tcPr>
          <w:p w14:paraId="6DD820D9" w14:textId="77777777"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14:paraId="6DB70863" w14:textId="77777777" w:rsidTr="003F1257">
        <w:trPr>
          <w:trHeight w:val="630"/>
        </w:trPr>
        <w:tc>
          <w:tcPr>
            <w:tcW w:w="13729" w:type="dxa"/>
            <w:gridSpan w:val="6"/>
          </w:tcPr>
          <w:p w14:paraId="678A5FEA" w14:textId="77777777"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14:paraId="428E71F8" w14:textId="77777777"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14:paraId="540723FD" w14:textId="77777777" w:rsidTr="00187776">
        <w:trPr>
          <w:trHeight w:val="76"/>
        </w:trPr>
        <w:tc>
          <w:tcPr>
            <w:tcW w:w="13729" w:type="dxa"/>
            <w:gridSpan w:val="6"/>
            <w:shd w:val="clear" w:color="auto" w:fill="FFFFFF" w:themeFill="background1"/>
          </w:tcPr>
          <w:p w14:paraId="21C9C13E" w14:textId="77777777" w:rsidR="00B10209" w:rsidRPr="002D4CDB" w:rsidRDefault="00B10209" w:rsidP="00F87952">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14:paraId="645962C0" w14:textId="77777777" w:rsidTr="00187776">
        <w:trPr>
          <w:trHeight w:val="76"/>
        </w:trPr>
        <w:tc>
          <w:tcPr>
            <w:tcW w:w="13729" w:type="dxa"/>
            <w:gridSpan w:val="6"/>
            <w:shd w:val="clear" w:color="auto" w:fill="FFFFFF" w:themeFill="background1"/>
            <w:hideMark/>
          </w:tcPr>
          <w:p w14:paraId="30FC9127" w14:textId="77777777"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14:paraId="11634DFB" w14:textId="77777777" w:rsidTr="00187776">
        <w:trPr>
          <w:trHeight w:val="76"/>
        </w:trPr>
        <w:tc>
          <w:tcPr>
            <w:tcW w:w="13729" w:type="dxa"/>
            <w:gridSpan w:val="6"/>
            <w:hideMark/>
          </w:tcPr>
          <w:p w14:paraId="542E5AEE" w14:textId="77777777"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14:paraId="25A65CBA" w14:textId="77777777" w:rsidTr="00187776">
        <w:trPr>
          <w:trHeight w:val="76"/>
        </w:trPr>
        <w:tc>
          <w:tcPr>
            <w:tcW w:w="13729" w:type="dxa"/>
            <w:gridSpan w:val="6"/>
            <w:hideMark/>
          </w:tcPr>
          <w:p w14:paraId="29B350C7" w14:textId="0811DC49"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w:t>
            </w:r>
            <w:r w:rsidR="001D099A">
              <w:rPr>
                <w:rFonts w:asciiTheme="minorHAnsi" w:hAnsiTheme="minorHAnsi" w:cstheme="minorHAnsi"/>
                <w:i/>
                <w:color w:val="0000FF"/>
                <w:sz w:val="18"/>
                <w:szCs w:val="18"/>
              </w:rPr>
              <w:t> </w:t>
            </w:r>
            <w:r w:rsidR="00C26618" w:rsidRPr="00687DEE">
              <w:rPr>
                <w:rFonts w:asciiTheme="minorHAnsi" w:hAnsiTheme="minorHAnsi" w:cstheme="minorHAnsi"/>
                <w:i/>
                <w:color w:val="0000FF"/>
                <w:sz w:val="18"/>
                <w:szCs w:val="18"/>
              </w:rPr>
              <w:t>č.</w:t>
            </w:r>
            <w:r w:rsidR="001D099A">
              <w:rPr>
                <w:rFonts w:asciiTheme="minorHAnsi" w:hAnsiTheme="minorHAnsi" w:cstheme="minorHAnsi"/>
                <w:i/>
                <w:color w:val="0000FF"/>
                <w:sz w:val="18"/>
                <w:szCs w:val="18"/>
              </w:rPr>
              <w:t> </w:t>
            </w:r>
            <w:r w:rsidR="00833AB6">
              <w:rPr>
                <w:rFonts w:asciiTheme="minorHAnsi" w:hAnsiTheme="minorHAnsi" w:cstheme="minorHAnsi"/>
                <w:i/>
                <w:color w:val="0000FF"/>
                <w:sz w:val="18"/>
                <w:szCs w:val="18"/>
              </w:rPr>
              <w:t>2</w:t>
            </w:r>
            <w:r w:rsidR="00833AB6" w:rsidRPr="00687DEE">
              <w:rPr>
                <w:rFonts w:asciiTheme="minorHAnsi" w:hAnsiTheme="minorHAnsi" w:cstheme="minorHAnsi"/>
                <w:i/>
                <w:color w:val="0000FF"/>
                <w:sz w:val="18"/>
                <w:szCs w:val="18"/>
              </w:rPr>
              <w:t xml:space="preserve"> </w:t>
            </w:r>
            <w:r w:rsidR="00C26618" w:rsidRPr="00687DEE">
              <w:rPr>
                <w:rFonts w:asciiTheme="minorHAnsi" w:hAnsiTheme="minorHAnsi" w:cstheme="minorHAnsi"/>
                <w:i/>
                <w:color w:val="0000FF"/>
                <w:sz w:val="18"/>
                <w:szCs w:val="18"/>
              </w:rPr>
              <w:t>Príručky pre žiadateľa.</w:t>
            </w:r>
            <w:r w:rsidR="00687DEE">
              <w:rPr>
                <w:rFonts w:asciiTheme="minorHAnsi" w:hAnsiTheme="minorHAnsi" w:cstheme="minorHAnsi"/>
                <w:i/>
                <w:color w:val="0000FF"/>
                <w:sz w:val="18"/>
                <w:szCs w:val="18"/>
              </w:rPr>
              <w:t>)</w:t>
            </w:r>
          </w:p>
          <w:p w14:paraId="5F2EBDC7" w14:textId="77777777" w:rsidR="00687DEE" w:rsidRDefault="00687DEE" w:rsidP="00687DEE">
            <w:pPr>
              <w:rPr>
                <w:rFonts w:asciiTheme="minorHAnsi" w:hAnsiTheme="minorHAnsi" w:cstheme="minorHAnsi"/>
                <w:i/>
                <w:color w:val="0000FF"/>
                <w:sz w:val="18"/>
                <w:szCs w:val="18"/>
              </w:rPr>
            </w:pPr>
          </w:p>
          <w:p w14:paraId="1F33732E" w14:textId="77777777" w:rsidR="00687DEE" w:rsidRDefault="00687DEE" w:rsidP="00687DEE">
            <w:pPr>
              <w:rPr>
                <w:rFonts w:asciiTheme="minorHAnsi" w:hAnsiTheme="minorHAnsi" w:cstheme="minorHAnsi"/>
                <w:i/>
                <w:color w:val="0000FF"/>
                <w:sz w:val="18"/>
                <w:szCs w:val="18"/>
              </w:rPr>
            </w:pPr>
          </w:p>
          <w:p w14:paraId="13D6772B" w14:textId="77777777" w:rsidR="00687DEE" w:rsidRPr="002D4CDB" w:rsidRDefault="00687DEE" w:rsidP="00687DEE">
            <w:pPr>
              <w:rPr>
                <w:rFonts w:asciiTheme="minorHAnsi" w:hAnsiTheme="minorHAnsi" w:cstheme="minorHAnsi"/>
                <w:bCs/>
              </w:rPr>
            </w:pPr>
          </w:p>
        </w:tc>
      </w:tr>
      <w:tr w:rsidR="007E285C" w:rsidRPr="002D4CDB" w14:paraId="07AED86D" w14:textId="77777777" w:rsidTr="00187776">
        <w:trPr>
          <w:trHeight w:val="76"/>
        </w:trPr>
        <w:tc>
          <w:tcPr>
            <w:tcW w:w="13729" w:type="dxa"/>
            <w:gridSpan w:val="6"/>
            <w:hideMark/>
          </w:tcPr>
          <w:p w14:paraId="7A401692" w14:textId="77777777"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14:paraId="0B2CF682" w14:textId="77777777" w:rsidTr="00187776">
        <w:trPr>
          <w:trHeight w:val="76"/>
        </w:trPr>
        <w:tc>
          <w:tcPr>
            <w:tcW w:w="13729" w:type="dxa"/>
            <w:gridSpan w:val="6"/>
            <w:hideMark/>
          </w:tcPr>
          <w:p w14:paraId="59B18AF6" w14:textId="77777777"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14:paraId="3D7DF3BD" w14:textId="77777777" w:rsidTr="00187776">
        <w:trPr>
          <w:trHeight w:val="76"/>
        </w:trPr>
        <w:tc>
          <w:tcPr>
            <w:tcW w:w="13729" w:type="dxa"/>
            <w:gridSpan w:val="6"/>
            <w:hideMark/>
          </w:tcPr>
          <w:p w14:paraId="56F9855C" w14:textId="77777777"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14:paraId="241EE73F" w14:textId="77777777" w:rsidTr="00187776">
        <w:trPr>
          <w:trHeight w:val="76"/>
        </w:trPr>
        <w:tc>
          <w:tcPr>
            <w:tcW w:w="13729" w:type="dxa"/>
            <w:gridSpan w:val="6"/>
          </w:tcPr>
          <w:p w14:paraId="23FC60EB" w14:textId="77777777" w:rsidR="00187776" w:rsidRPr="002D4CDB" w:rsidDel="00187776" w:rsidRDefault="00187776" w:rsidP="00187776">
            <w:pPr>
              <w:rPr>
                <w:rFonts w:asciiTheme="minorHAnsi" w:hAnsiTheme="minorHAnsi" w:cstheme="minorHAnsi"/>
                <w:b/>
                <w:bCs/>
              </w:rPr>
            </w:pPr>
          </w:p>
        </w:tc>
      </w:tr>
      <w:tr w:rsidR="002D4CDB" w:rsidRPr="002D4CDB" w14:paraId="44E9CAD0" w14:textId="77777777" w:rsidTr="002D4CDB">
        <w:trPr>
          <w:trHeight w:val="76"/>
        </w:trPr>
        <w:tc>
          <w:tcPr>
            <w:tcW w:w="13729" w:type="dxa"/>
            <w:gridSpan w:val="6"/>
            <w:shd w:val="clear" w:color="auto" w:fill="0070C0"/>
          </w:tcPr>
          <w:p w14:paraId="509A277D" w14:textId="77777777"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14:paraId="5E5F4104" w14:textId="77777777" w:rsidTr="00F13119">
        <w:trPr>
          <w:trHeight w:val="76"/>
        </w:trPr>
        <w:tc>
          <w:tcPr>
            <w:tcW w:w="1240" w:type="dxa"/>
          </w:tcPr>
          <w:p w14:paraId="581676B0" w14:textId="77777777"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14:paraId="70D411B4" w14:textId="77777777"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14:paraId="12B82971" w14:textId="77777777"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14:paraId="3E1AA20D" w14:textId="77777777"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14:paraId="1EC7A9F0" w14:textId="77777777"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14:paraId="6CCF0E2A" w14:textId="77777777"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14:paraId="287C9AB1" w14:textId="77777777" w:rsidTr="00F13119">
        <w:trPr>
          <w:trHeight w:val="76"/>
        </w:trPr>
        <w:tc>
          <w:tcPr>
            <w:tcW w:w="1240" w:type="dxa"/>
          </w:tcPr>
          <w:p w14:paraId="074E15B1" w14:textId="77777777"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14:paraId="59A2D59B" w14:textId="77777777"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14:paraId="56E97EE3" w14:textId="77777777"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14:paraId="56B5B3AA" w14:textId="77777777"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14:paraId="13BA5B80" w14:textId="77777777"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14:paraId="6F54EFB3" w14:textId="77777777"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14:paraId="4F474B19" w14:textId="77777777" w:rsidR="00B10209" w:rsidRPr="002D4CDB" w:rsidRDefault="00B10209" w:rsidP="00D03613">
      <w:pPr>
        <w:tabs>
          <w:tab w:val="left" w:pos="180"/>
        </w:tabs>
        <w:rPr>
          <w:rFonts w:asciiTheme="minorHAnsi" w:hAnsiTheme="minorHAnsi" w:cstheme="minorHAnsi"/>
        </w:rPr>
      </w:pPr>
    </w:p>
    <w:p w14:paraId="7D18CCE7" w14:textId="77777777" w:rsidR="00D36A28" w:rsidRPr="002D4CDB" w:rsidRDefault="00D36A28" w:rsidP="00D03613">
      <w:pPr>
        <w:tabs>
          <w:tab w:val="left" w:pos="180"/>
        </w:tabs>
        <w:rPr>
          <w:rFonts w:asciiTheme="minorHAnsi" w:hAnsiTheme="minorHAnsi" w:cstheme="minorHAnsi"/>
        </w:rPr>
      </w:pPr>
    </w:p>
    <w:p w14:paraId="3B79BD6B" w14:textId="77777777" w:rsidR="00D36A28" w:rsidRPr="002D4CDB" w:rsidRDefault="00D36A28" w:rsidP="00D03613">
      <w:pPr>
        <w:tabs>
          <w:tab w:val="left" w:pos="180"/>
        </w:tabs>
        <w:rPr>
          <w:rFonts w:asciiTheme="minorHAnsi" w:hAnsiTheme="minorHAnsi" w:cstheme="minorHAnsi"/>
        </w:rPr>
      </w:pPr>
    </w:p>
    <w:p w14:paraId="48648351" w14:textId="77777777" w:rsidR="00D36A28" w:rsidRPr="002D4CDB" w:rsidRDefault="00D36A28" w:rsidP="00D03613">
      <w:pPr>
        <w:tabs>
          <w:tab w:val="left" w:pos="180"/>
        </w:tabs>
        <w:rPr>
          <w:rFonts w:asciiTheme="minorHAnsi" w:hAnsiTheme="minorHAnsi" w:cstheme="minorHAnsi"/>
        </w:rPr>
      </w:pPr>
    </w:p>
    <w:p w14:paraId="530EA546" w14:textId="77777777"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14:paraId="0AE90F73" w14:textId="77777777" w:rsidTr="002D4CDB">
        <w:trPr>
          <w:trHeight w:val="330"/>
        </w:trPr>
        <w:tc>
          <w:tcPr>
            <w:tcW w:w="14142" w:type="dxa"/>
            <w:gridSpan w:val="2"/>
            <w:shd w:val="clear" w:color="auto" w:fill="0070C0"/>
            <w:hideMark/>
          </w:tcPr>
          <w:p w14:paraId="73E74904" w14:textId="77777777"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14:paraId="33A27BB9" w14:textId="77777777" w:rsidTr="008A293F">
        <w:trPr>
          <w:trHeight w:val="630"/>
        </w:trPr>
        <w:tc>
          <w:tcPr>
            <w:tcW w:w="14142" w:type="dxa"/>
            <w:gridSpan w:val="2"/>
          </w:tcPr>
          <w:p w14:paraId="2A025EF5" w14:textId="77777777"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14:paraId="3801AEFA" w14:textId="77777777"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14:paraId="3EC9A887" w14:textId="77777777" w:rsidTr="008A293F">
        <w:trPr>
          <w:trHeight w:val="330"/>
        </w:trPr>
        <w:tc>
          <w:tcPr>
            <w:tcW w:w="14142" w:type="dxa"/>
            <w:gridSpan w:val="2"/>
            <w:shd w:val="clear" w:color="auto" w:fill="CCC0D9" w:themeFill="accent4" w:themeFillTint="66"/>
            <w:hideMark/>
          </w:tcPr>
          <w:p w14:paraId="7B7125F2" w14:textId="77777777"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14:paraId="661A49AA" w14:textId="77777777" w:rsidTr="008A293F">
        <w:trPr>
          <w:trHeight w:val="304"/>
        </w:trPr>
        <w:tc>
          <w:tcPr>
            <w:tcW w:w="14142" w:type="dxa"/>
            <w:gridSpan w:val="2"/>
            <w:shd w:val="clear" w:color="auto" w:fill="E5DFEC" w:themeFill="accent4" w:themeFillTint="33"/>
            <w:hideMark/>
          </w:tcPr>
          <w:p w14:paraId="5953275F" w14:textId="77777777"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14:paraId="375F3867" w14:textId="77777777" w:rsidTr="008A293F">
        <w:trPr>
          <w:trHeight w:val="304"/>
        </w:trPr>
        <w:tc>
          <w:tcPr>
            <w:tcW w:w="14142" w:type="dxa"/>
            <w:gridSpan w:val="2"/>
            <w:shd w:val="clear" w:color="auto" w:fill="FFFFFF" w:themeFill="background1"/>
          </w:tcPr>
          <w:p w14:paraId="1988FD04" w14:textId="77777777" w:rsidR="00484EC7" w:rsidRPr="002D4CDB" w:rsidRDefault="00484EC7" w:rsidP="009D08D3">
            <w:pPr>
              <w:tabs>
                <w:tab w:val="left" w:pos="2893"/>
              </w:tabs>
              <w:rPr>
                <w:rFonts w:asciiTheme="minorHAnsi" w:hAnsiTheme="minorHAnsi" w:cstheme="minorHAnsi"/>
                <w:b/>
                <w:bCs/>
              </w:rPr>
            </w:pPr>
          </w:p>
        </w:tc>
      </w:tr>
      <w:tr w:rsidR="00D36A28" w:rsidRPr="002D4CDB" w14:paraId="552B8FF0" w14:textId="77777777" w:rsidTr="008A293F">
        <w:trPr>
          <w:trHeight w:val="277"/>
        </w:trPr>
        <w:tc>
          <w:tcPr>
            <w:tcW w:w="4102" w:type="dxa"/>
            <w:shd w:val="clear" w:color="auto" w:fill="E5DFEC" w:themeFill="accent4" w:themeFillTint="33"/>
          </w:tcPr>
          <w:p w14:paraId="5B0398DD" w14:textId="77777777"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14:paraId="340C4122" w14:textId="77777777"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14:paraId="7A437195" w14:textId="77777777" w:rsidTr="008A293F">
        <w:trPr>
          <w:trHeight w:val="326"/>
        </w:trPr>
        <w:tc>
          <w:tcPr>
            <w:tcW w:w="4102" w:type="dxa"/>
            <w:shd w:val="clear" w:color="auto" w:fill="FFFFFF" w:themeFill="background1"/>
          </w:tcPr>
          <w:p w14:paraId="033DDB2F" w14:textId="77777777" w:rsidR="008B46A9" w:rsidRPr="002D4CDB" w:rsidRDefault="008B46A9" w:rsidP="009D08D3">
            <w:pPr>
              <w:rPr>
                <w:rFonts w:asciiTheme="minorHAnsi" w:hAnsiTheme="minorHAnsi" w:cstheme="minorHAnsi"/>
                <w:b/>
                <w:bCs/>
              </w:rPr>
            </w:pPr>
          </w:p>
        </w:tc>
        <w:tc>
          <w:tcPr>
            <w:tcW w:w="10040" w:type="dxa"/>
            <w:shd w:val="clear" w:color="auto" w:fill="FFFFFF" w:themeFill="background1"/>
          </w:tcPr>
          <w:p w14:paraId="770E4A40" w14:textId="77777777" w:rsidR="008B46A9" w:rsidRPr="002D4CDB" w:rsidRDefault="008B46A9" w:rsidP="00187776">
            <w:pPr>
              <w:jc w:val="left"/>
              <w:rPr>
                <w:rFonts w:asciiTheme="minorHAnsi" w:hAnsiTheme="minorHAnsi" w:cstheme="minorHAnsi"/>
                <w:b/>
                <w:bCs/>
              </w:rPr>
            </w:pPr>
          </w:p>
        </w:tc>
      </w:tr>
      <w:tr w:rsidR="00D36A28" w:rsidRPr="002D4CDB" w14:paraId="4D6A9BC5" w14:textId="77777777" w:rsidTr="008A293F">
        <w:trPr>
          <w:trHeight w:val="254"/>
        </w:trPr>
        <w:tc>
          <w:tcPr>
            <w:tcW w:w="4102" w:type="dxa"/>
            <w:shd w:val="clear" w:color="auto" w:fill="E5DFEC" w:themeFill="accent4" w:themeFillTint="33"/>
          </w:tcPr>
          <w:p w14:paraId="08696D79" w14:textId="77777777"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14:paraId="4F9976AD" w14:textId="77777777"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14:paraId="79D6CB0D" w14:textId="77777777" w:rsidTr="008A293F">
        <w:trPr>
          <w:trHeight w:val="1065"/>
        </w:trPr>
        <w:tc>
          <w:tcPr>
            <w:tcW w:w="4102" w:type="dxa"/>
            <w:shd w:val="clear" w:color="auto" w:fill="FFFFFF" w:themeFill="background1"/>
          </w:tcPr>
          <w:p w14:paraId="0DE6B501" w14:textId="77777777"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14:paraId="66BA9212" w14:textId="77777777"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14:paraId="1E82AAE9" w14:textId="77777777"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14:paraId="15E3757A" w14:textId="77777777"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14:paraId="521E9213" w14:textId="77777777" w:rsidR="008B46A9" w:rsidRPr="002D4CDB" w:rsidRDefault="008B46A9" w:rsidP="00D36A28">
            <w:pPr>
              <w:jc w:val="left"/>
              <w:rPr>
                <w:rFonts w:asciiTheme="minorHAnsi" w:hAnsiTheme="minorHAnsi" w:cstheme="minorHAnsi"/>
                <w:b/>
                <w:bCs/>
              </w:rPr>
            </w:pPr>
          </w:p>
        </w:tc>
      </w:tr>
      <w:tr w:rsidR="00B10209" w:rsidRPr="002D4CDB" w14:paraId="5712053E" w14:textId="77777777" w:rsidTr="008A293F">
        <w:trPr>
          <w:trHeight w:val="330"/>
        </w:trPr>
        <w:tc>
          <w:tcPr>
            <w:tcW w:w="14142" w:type="dxa"/>
            <w:gridSpan w:val="2"/>
            <w:shd w:val="clear" w:color="auto" w:fill="CCC0D9" w:themeFill="accent4" w:themeFillTint="66"/>
            <w:hideMark/>
          </w:tcPr>
          <w:p w14:paraId="40389DFF" w14:textId="77777777"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14:paraId="6A80743C" w14:textId="77777777" w:rsidTr="008A293F">
        <w:trPr>
          <w:trHeight w:val="340"/>
        </w:trPr>
        <w:tc>
          <w:tcPr>
            <w:tcW w:w="4102" w:type="dxa"/>
            <w:shd w:val="clear" w:color="auto" w:fill="E5DFEC" w:themeFill="accent4" w:themeFillTint="33"/>
            <w:hideMark/>
          </w:tcPr>
          <w:p w14:paraId="696011E8" w14:textId="77777777"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14:paraId="259BF130" w14:textId="77777777"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14:paraId="05C9FB76" w14:textId="77777777" w:rsidTr="008A293F">
        <w:trPr>
          <w:trHeight w:val="340"/>
        </w:trPr>
        <w:tc>
          <w:tcPr>
            <w:tcW w:w="4102" w:type="dxa"/>
            <w:shd w:val="clear" w:color="auto" w:fill="FFFFFF" w:themeFill="background1"/>
          </w:tcPr>
          <w:p w14:paraId="5CF80BAB" w14:textId="77777777" w:rsidR="006A1986" w:rsidRPr="002D4CDB" w:rsidRDefault="006A1986" w:rsidP="006A61FE">
            <w:pPr>
              <w:rPr>
                <w:rFonts w:asciiTheme="minorHAnsi" w:hAnsiTheme="minorHAnsi" w:cstheme="minorHAnsi"/>
                <w:b/>
                <w:bCs/>
              </w:rPr>
            </w:pPr>
          </w:p>
        </w:tc>
        <w:tc>
          <w:tcPr>
            <w:tcW w:w="10040" w:type="dxa"/>
            <w:shd w:val="clear" w:color="auto" w:fill="FFFFFF" w:themeFill="background1"/>
          </w:tcPr>
          <w:p w14:paraId="32E49236" w14:textId="77777777" w:rsidR="006A1986" w:rsidRPr="002D4CDB" w:rsidRDefault="006A1986" w:rsidP="006A61FE">
            <w:pPr>
              <w:jc w:val="left"/>
              <w:rPr>
                <w:rFonts w:asciiTheme="minorHAnsi" w:hAnsiTheme="minorHAnsi" w:cstheme="minorHAnsi"/>
                <w:b/>
                <w:bCs/>
              </w:rPr>
            </w:pPr>
          </w:p>
        </w:tc>
      </w:tr>
      <w:tr w:rsidR="00D36A28" w:rsidRPr="002D4CDB" w14:paraId="7D018CE2" w14:textId="77777777" w:rsidTr="008A293F">
        <w:trPr>
          <w:trHeight w:val="266"/>
        </w:trPr>
        <w:tc>
          <w:tcPr>
            <w:tcW w:w="4102" w:type="dxa"/>
            <w:shd w:val="clear" w:color="auto" w:fill="E5DFEC" w:themeFill="accent4" w:themeFillTint="33"/>
          </w:tcPr>
          <w:p w14:paraId="30C0892D" w14:textId="77777777"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14:paraId="655B5CBC" w14:textId="77777777"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14:paraId="2F09BFBC" w14:textId="77777777" w:rsidTr="008A293F">
        <w:trPr>
          <w:trHeight w:val="1102"/>
        </w:trPr>
        <w:tc>
          <w:tcPr>
            <w:tcW w:w="4102" w:type="dxa"/>
            <w:shd w:val="clear" w:color="auto" w:fill="FFFFFF" w:themeFill="background1"/>
          </w:tcPr>
          <w:p w14:paraId="3F86AC38" w14:textId="77777777"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14:paraId="2C89AC66" w14:textId="77777777"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14:paraId="38A7868B" w14:textId="77777777"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14:paraId="0DE152E6" w14:textId="77777777"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14:paraId="1835F136" w14:textId="77777777" w:rsidR="008B46A9" w:rsidRPr="002D4CDB" w:rsidRDefault="008B46A9" w:rsidP="009B1846">
            <w:pPr>
              <w:rPr>
                <w:rFonts w:asciiTheme="minorHAnsi" w:hAnsiTheme="minorHAnsi" w:cstheme="minorHAnsi"/>
                <w:b/>
                <w:bCs/>
              </w:rPr>
            </w:pPr>
          </w:p>
        </w:tc>
        <w:tc>
          <w:tcPr>
            <w:tcW w:w="10040" w:type="dxa"/>
            <w:shd w:val="clear" w:color="auto" w:fill="FFFFFF" w:themeFill="background1"/>
          </w:tcPr>
          <w:p w14:paraId="68736C2C" w14:textId="77777777" w:rsidR="008B46A9" w:rsidRPr="002D4CDB" w:rsidRDefault="008B46A9" w:rsidP="00187776">
            <w:pPr>
              <w:rPr>
                <w:rFonts w:asciiTheme="minorHAnsi" w:hAnsiTheme="minorHAnsi" w:cstheme="minorHAnsi"/>
                <w:b/>
                <w:bCs/>
              </w:rPr>
            </w:pPr>
          </w:p>
        </w:tc>
      </w:tr>
      <w:tr w:rsidR="00B10209" w:rsidRPr="002D4CDB" w14:paraId="2CECAA69" w14:textId="77777777" w:rsidTr="008A293F">
        <w:trPr>
          <w:trHeight w:val="330"/>
        </w:trPr>
        <w:tc>
          <w:tcPr>
            <w:tcW w:w="14142" w:type="dxa"/>
            <w:gridSpan w:val="2"/>
            <w:shd w:val="clear" w:color="auto" w:fill="CCC0D9" w:themeFill="accent4" w:themeFillTint="66"/>
            <w:hideMark/>
          </w:tcPr>
          <w:p w14:paraId="240D4A6B" w14:textId="77777777"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14:paraId="7BFED6C3" w14:textId="77777777" w:rsidTr="008A293F">
        <w:trPr>
          <w:trHeight w:val="354"/>
        </w:trPr>
        <w:tc>
          <w:tcPr>
            <w:tcW w:w="4102" w:type="dxa"/>
            <w:shd w:val="clear" w:color="auto" w:fill="E5DFEC" w:themeFill="accent4" w:themeFillTint="33"/>
            <w:hideMark/>
          </w:tcPr>
          <w:p w14:paraId="0E525930" w14:textId="77777777"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Celková výška oprávnených výdavkov</w:t>
            </w:r>
            <w:r w:rsidR="0099423E">
              <w:rPr>
                <w:rFonts w:asciiTheme="minorHAnsi" w:hAnsiTheme="minorHAnsi" w:cstheme="minorHAnsi"/>
                <w:sz w:val="18"/>
                <w:szCs w:val="18"/>
              </w:rPr>
              <w:t xml:space="preserve"> </w:t>
            </w:r>
            <w:r w:rsidR="0099423E" w:rsidRPr="0020735A">
              <w:rPr>
                <w:rFonts w:asciiTheme="minorHAnsi" w:hAnsiTheme="minorHAnsi" w:cstheme="minorHAnsi"/>
                <w:color w:val="0000FF"/>
                <w:sz w:val="18"/>
                <w:szCs w:val="18"/>
              </w:rPr>
              <w:t>– COV</w:t>
            </w:r>
            <w:r w:rsidRPr="002D4CDB">
              <w:rPr>
                <w:rFonts w:asciiTheme="minorHAnsi" w:hAnsiTheme="minorHAnsi" w:cstheme="minorHAnsi"/>
                <w:sz w:val="18"/>
                <w:szCs w:val="18"/>
              </w:rPr>
              <w:t xml:space="preserve"> </w:t>
            </w:r>
            <w:r w:rsidR="00C47274" w:rsidRPr="002D4CDB">
              <w:rPr>
                <w:rFonts w:asciiTheme="minorHAnsi" w:hAnsiTheme="minorHAnsi" w:cstheme="minorHAnsi"/>
                <w:sz w:val="18"/>
                <w:szCs w:val="18"/>
              </w:rPr>
              <w:t>(EUR)</w:t>
            </w:r>
          </w:p>
        </w:tc>
        <w:tc>
          <w:tcPr>
            <w:tcW w:w="10040" w:type="dxa"/>
            <w:hideMark/>
          </w:tcPr>
          <w:p w14:paraId="08342E27" w14:textId="77777777" w:rsidR="00B10209" w:rsidRDefault="00340992" w:rsidP="00187776">
            <w:pPr>
              <w:rPr>
                <w:rFonts w:asciiTheme="minorHAnsi" w:hAnsiTheme="minorHAnsi" w:cstheme="minorHAnsi"/>
                <w:sz w:val="18"/>
                <w:szCs w:val="18"/>
              </w:rPr>
            </w:pPr>
            <w:r w:rsidRPr="002D4CDB">
              <w:rPr>
                <w:rFonts w:asciiTheme="minorHAnsi" w:hAnsiTheme="minorHAnsi" w:cstheme="minorHAnsi"/>
                <w:sz w:val="18"/>
                <w:szCs w:val="18"/>
              </w:rPr>
              <w:t>Automaticky vyplnené</w:t>
            </w:r>
          </w:p>
          <w:p w14:paraId="54DB4BFC" w14:textId="77777777" w:rsidR="0099423E" w:rsidRPr="002D4CDB" w:rsidRDefault="0099423E" w:rsidP="00187776">
            <w:pPr>
              <w:rPr>
                <w:rFonts w:asciiTheme="minorHAnsi" w:hAnsiTheme="minorHAnsi" w:cstheme="minorHAnsi"/>
              </w:rPr>
            </w:pPr>
            <w:r>
              <w:rPr>
                <w:rFonts w:asciiTheme="minorHAnsi" w:hAnsiTheme="minorHAnsi"/>
                <w:i/>
                <w:color w:val="0000FF"/>
                <w:sz w:val="18"/>
                <w:szCs w:val="18"/>
              </w:rPr>
              <w:t>Príklad: 1 000 €</w:t>
            </w:r>
          </w:p>
        </w:tc>
      </w:tr>
      <w:tr w:rsidR="00CD6015" w:rsidRPr="002D4CDB" w14:paraId="691C419B" w14:textId="77777777" w:rsidTr="008A293F">
        <w:trPr>
          <w:trHeight w:val="645"/>
        </w:trPr>
        <w:tc>
          <w:tcPr>
            <w:tcW w:w="4102" w:type="dxa"/>
            <w:shd w:val="clear" w:color="auto" w:fill="E5DFEC" w:themeFill="accent4" w:themeFillTint="33"/>
          </w:tcPr>
          <w:p w14:paraId="7A81FD55" w14:textId="77777777"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pre projekty generujúce príjem</w:t>
            </w:r>
            <w:r w:rsidR="0099423E">
              <w:rPr>
                <w:rFonts w:asciiTheme="minorHAnsi" w:hAnsiTheme="minorHAnsi" w:cstheme="minorHAnsi"/>
                <w:sz w:val="18"/>
                <w:szCs w:val="18"/>
              </w:rPr>
              <w:t xml:space="preserve"> </w:t>
            </w:r>
            <w:r w:rsidR="0099423E" w:rsidRPr="0020735A">
              <w:rPr>
                <w:rFonts w:asciiTheme="minorHAnsi" w:hAnsiTheme="minorHAnsi" w:cstheme="minorHAnsi"/>
                <w:color w:val="0000FF"/>
                <w:sz w:val="18"/>
                <w:szCs w:val="18"/>
              </w:rPr>
              <w:t xml:space="preserve">– COVPGP  </w:t>
            </w:r>
            <w:r w:rsidRPr="002D4CDB">
              <w:rPr>
                <w:rFonts w:asciiTheme="minorHAnsi" w:hAnsiTheme="minorHAnsi" w:cstheme="minorHAnsi"/>
                <w:sz w:val="18"/>
                <w:szCs w:val="18"/>
              </w:rPr>
              <w:t>(EUR)</w:t>
            </w:r>
          </w:p>
        </w:tc>
        <w:tc>
          <w:tcPr>
            <w:tcW w:w="10040" w:type="dxa"/>
            <w:shd w:val="clear" w:color="auto" w:fill="FFFFFF" w:themeFill="background1"/>
          </w:tcPr>
          <w:p w14:paraId="67E0A7E1" w14:textId="77777777" w:rsidR="00CD6015"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14:paraId="30954246" w14:textId="77777777" w:rsidR="0099423E" w:rsidRPr="002D4CDB" w:rsidRDefault="0099423E" w:rsidP="00D4101E">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p>
        </w:tc>
      </w:tr>
      <w:tr w:rsidR="00B10209" w:rsidRPr="002D4CDB" w14:paraId="2EF596E9" w14:textId="77777777" w:rsidTr="008A293F">
        <w:trPr>
          <w:trHeight w:val="645"/>
        </w:trPr>
        <w:tc>
          <w:tcPr>
            <w:tcW w:w="4102" w:type="dxa"/>
            <w:shd w:val="clear" w:color="auto" w:fill="E5DFEC" w:themeFill="accent4" w:themeFillTint="33"/>
          </w:tcPr>
          <w:p w14:paraId="7C0DD0C4" w14:textId="77777777"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C47274" w:rsidRPr="002D4CDB">
              <w:rPr>
                <w:rFonts w:asciiTheme="minorHAnsi" w:hAnsiTheme="minorHAnsi" w:cstheme="minorHAnsi"/>
                <w:sz w:val="18"/>
                <w:szCs w:val="18"/>
              </w:rPr>
              <w:t> </w:t>
            </w:r>
            <w:r w:rsidRPr="002D4CDB">
              <w:rPr>
                <w:rFonts w:asciiTheme="minorHAnsi" w:hAnsiTheme="minorHAnsi" w:cstheme="minorHAnsi"/>
                <w:sz w:val="18"/>
                <w:szCs w:val="18"/>
              </w:rPr>
              <w:t>ŠR</w:t>
            </w:r>
            <w:r w:rsidR="0099423E" w:rsidRPr="0020735A">
              <w:rPr>
                <w:rFonts w:asciiTheme="minorHAnsi" w:hAnsiTheme="minorHAnsi" w:cstheme="minorHAnsi"/>
                <w:color w:val="0000FF"/>
                <w:sz w:val="18"/>
                <w:szCs w:val="18"/>
              </w:rPr>
              <w:t>- %</w:t>
            </w:r>
            <w:r w:rsidR="0099423E">
              <w:rPr>
                <w:rFonts w:asciiTheme="minorHAnsi" w:hAnsiTheme="minorHAnsi" w:cstheme="minorHAnsi"/>
                <w:color w:val="0000FF"/>
                <w:sz w:val="18"/>
                <w:szCs w:val="18"/>
              </w:rPr>
              <w:t xml:space="preserve"> </w:t>
            </w:r>
            <w:r w:rsidR="0099423E" w:rsidRPr="0020735A">
              <w:rPr>
                <w:rFonts w:asciiTheme="minorHAnsi" w:hAnsiTheme="minorHAnsi" w:cstheme="minorHAnsi"/>
                <w:color w:val="0000FF"/>
                <w:sz w:val="18"/>
                <w:szCs w:val="18"/>
              </w:rPr>
              <w:t>NFP</w:t>
            </w:r>
            <w:r w:rsidR="0099423E">
              <w:rPr>
                <w:rFonts w:asciiTheme="minorHAnsi" w:hAnsiTheme="minorHAnsi" w:cstheme="minorHAnsi"/>
                <w:sz w:val="18"/>
                <w:szCs w:val="18"/>
              </w:rPr>
              <w:t xml:space="preserve"> </w:t>
            </w:r>
            <w:r w:rsidR="0099423E" w:rsidRPr="002D4CDB">
              <w:rPr>
                <w:rFonts w:asciiTheme="minorHAnsi" w:hAnsiTheme="minorHAnsi" w:cstheme="minorHAnsi"/>
                <w:sz w:val="18"/>
                <w:szCs w:val="18"/>
              </w:rPr>
              <w:t>(</w:t>
            </w:r>
            <w:r w:rsidR="00C47274" w:rsidRPr="002D4CDB">
              <w:rPr>
                <w:rFonts w:asciiTheme="minorHAnsi" w:hAnsiTheme="minorHAnsi" w:cstheme="minorHAnsi"/>
                <w:sz w:val="18"/>
                <w:szCs w:val="18"/>
              </w:rPr>
              <w:t xml:space="preserve"> (%)</w:t>
            </w:r>
          </w:p>
        </w:tc>
        <w:tc>
          <w:tcPr>
            <w:tcW w:w="10040" w:type="dxa"/>
          </w:tcPr>
          <w:p w14:paraId="390ED9E7" w14:textId="77777777" w:rsidR="0099423E" w:rsidRDefault="009D314B" w:rsidP="0099423E">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99423E">
              <w:rPr>
                <w:rFonts w:asciiTheme="minorHAnsi" w:hAnsiTheme="minorHAnsi" w:cstheme="minorHAnsi"/>
                <w:sz w:val="18"/>
                <w:szCs w:val="18"/>
              </w:rPr>
              <w:t xml:space="preserve"> </w:t>
            </w:r>
            <w:r w:rsidR="0099423E" w:rsidRPr="002D4739">
              <w:rPr>
                <w:rFonts w:asciiTheme="minorHAnsi" w:hAnsiTheme="minorHAnsi" w:cstheme="minorHAnsi"/>
                <w:color w:val="0000FF"/>
                <w:sz w:val="18"/>
                <w:szCs w:val="18"/>
              </w:rPr>
              <w:t>% spolufinancovania žiadateľ uvedie podľa bodu 1.4 Vyzvania.</w:t>
            </w:r>
          </w:p>
          <w:p w14:paraId="09CA3F93" w14:textId="77777777" w:rsidR="0099423E" w:rsidRPr="002D4CDB" w:rsidRDefault="0099423E" w:rsidP="00A65F9C">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14:paraId="25917D13" w14:textId="77777777" w:rsidTr="008A293F">
        <w:trPr>
          <w:trHeight w:val="645"/>
        </w:trPr>
        <w:tc>
          <w:tcPr>
            <w:tcW w:w="4102" w:type="dxa"/>
            <w:shd w:val="clear" w:color="auto" w:fill="E5DFEC" w:themeFill="accent4" w:themeFillTint="33"/>
            <w:hideMark/>
          </w:tcPr>
          <w:p w14:paraId="1EAB3E71" w14:textId="77777777"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14:paraId="2A8727B4" w14:textId="77777777"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14:paraId="1E0AF624" w14:textId="77777777" w:rsidR="0099423E" w:rsidRPr="002D4CDB" w:rsidRDefault="0099423E"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14:paraId="7C326BCD" w14:textId="77777777" w:rsidTr="008A293F">
        <w:trPr>
          <w:trHeight w:val="645"/>
        </w:trPr>
        <w:tc>
          <w:tcPr>
            <w:tcW w:w="4102" w:type="dxa"/>
            <w:shd w:val="clear" w:color="auto" w:fill="E5DFEC" w:themeFill="accent4" w:themeFillTint="33"/>
            <w:hideMark/>
          </w:tcPr>
          <w:p w14:paraId="59780C01" w14:textId="77777777"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99423E">
              <w:rPr>
                <w:rFonts w:asciiTheme="minorHAnsi" w:hAnsiTheme="minorHAnsi" w:cstheme="minorHAnsi"/>
                <w:sz w:val="18"/>
                <w:szCs w:val="18"/>
              </w:rPr>
              <w:t xml:space="preserve"> </w:t>
            </w:r>
            <w:r w:rsidR="0099423E" w:rsidRPr="0020735A">
              <w:rPr>
                <w:rFonts w:asciiTheme="minorHAnsi" w:hAnsiTheme="minorHAnsi" w:cstheme="minorHAnsi"/>
                <w:color w:val="0000FF"/>
                <w:sz w:val="18"/>
                <w:szCs w:val="18"/>
              </w:rPr>
              <w:t xml:space="preserve">–VZ  </w:t>
            </w:r>
            <w:r w:rsidR="00C47274" w:rsidRPr="002D4CDB">
              <w:rPr>
                <w:rFonts w:asciiTheme="minorHAnsi" w:hAnsiTheme="minorHAnsi" w:cstheme="minorHAnsi"/>
                <w:sz w:val="18"/>
                <w:szCs w:val="18"/>
              </w:rPr>
              <w:t>(EUR)</w:t>
            </w:r>
          </w:p>
        </w:tc>
        <w:tc>
          <w:tcPr>
            <w:tcW w:w="10040" w:type="dxa"/>
            <w:hideMark/>
          </w:tcPr>
          <w:p w14:paraId="6D7174DA" w14:textId="77777777"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14:paraId="349CBE04" w14:textId="77777777" w:rsidR="0099423E" w:rsidRPr="002D4CDB" w:rsidRDefault="0099423E" w:rsidP="00187776">
            <w:pPr>
              <w:rPr>
                <w:rFonts w:asciiTheme="minorHAnsi" w:hAnsiTheme="minorHAnsi" w:cstheme="minorHAnsi"/>
              </w:rPr>
            </w:pPr>
            <w:r>
              <w:rPr>
                <w:rFonts w:asciiTheme="minorHAnsi" w:hAnsiTheme="minorHAnsi" w:cstheme="minorHAnsi"/>
                <w:sz w:val="18"/>
                <w:szCs w:val="18"/>
              </w:rPr>
              <w:t>Príklad: 50 €</w:t>
            </w:r>
          </w:p>
        </w:tc>
      </w:tr>
    </w:tbl>
    <w:p w14:paraId="355E9B33" w14:textId="77777777" w:rsidR="00484EC7" w:rsidRDefault="00484EC7" w:rsidP="00F00752">
      <w:pPr>
        <w:rPr>
          <w:rFonts w:asciiTheme="minorHAnsi" w:hAnsiTheme="minorHAnsi" w:cstheme="minorHAnsi"/>
        </w:rPr>
      </w:pPr>
    </w:p>
    <w:p w14:paraId="0974B398" w14:textId="77777777" w:rsidR="0099423E" w:rsidRPr="00C676FB" w:rsidRDefault="0099423E" w:rsidP="0099423E">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14:paraId="5D1A8D4F" w14:textId="77777777" w:rsidR="0099423E" w:rsidRPr="00C676FB" w:rsidRDefault="0099423E" w:rsidP="0099423E">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4"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15"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14:paraId="5EABE74A" w14:textId="77777777" w:rsidR="0099423E" w:rsidRPr="00D675BA" w:rsidRDefault="0099423E" w:rsidP="0099423E">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16"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14:paraId="03D4E8B0" w14:textId="77777777" w:rsidR="0099423E" w:rsidRPr="00C76654" w:rsidRDefault="0099423E" w:rsidP="0099423E">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17"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14:paraId="19EF6382" w14:textId="77777777" w:rsidR="0099423E" w:rsidRPr="00964D4E" w:rsidRDefault="0099423E" w:rsidP="0099423E">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14:paraId="0FC93537" w14:textId="77777777" w:rsidR="0099423E" w:rsidRPr="00D675BA" w:rsidRDefault="0099423E" w:rsidP="0099423E">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14:paraId="350B414B" w14:textId="77777777" w:rsidR="0099423E" w:rsidRPr="00D675BA" w:rsidRDefault="0099423E" w:rsidP="0099423E">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14:paraId="0BD4AA93" w14:textId="77777777" w:rsidR="0099423E" w:rsidRPr="00D675BA" w:rsidRDefault="0099423E" w:rsidP="0099423E">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p w14:paraId="78A07216" w14:textId="77777777" w:rsidR="0099423E" w:rsidRPr="002D4CDB" w:rsidRDefault="0099423E"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14:paraId="114C266E" w14:textId="77777777" w:rsidTr="002D4CDB">
        <w:trPr>
          <w:trHeight w:val="330"/>
        </w:trPr>
        <w:tc>
          <w:tcPr>
            <w:tcW w:w="0" w:type="auto"/>
            <w:gridSpan w:val="9"/>
            <w:shd w:val="clear" w:color="auto" w:fill="0070C0"/>
          </w:tcPr>
          <w:p w14:paraId="3E45A809" w14:textId="77777777"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14:paraId="744C7808" w14:textId="77777777" w:rsidTr="000806BF">
        <w:trPr>
          <w:trHeight w:val="330"/>
        </w:trPr>
        <w:tc>
          <w:tcPr>
            <w:tcW w:w="0" w:type="auto"/>
            <w:gridSpan w:val="9"/>
            <w:shd w:val="clear" w:color="auto" w:fill="E5DFEC" w:themeFill="accent4" w:themeFillTint="33"/>
          </w:tcPr>
          <w:p w14:paraId="316B168A" w14:textId="77777777"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14:paraId="171F1BC0" w14:textId="77777777" w:rsidTr="00F00752">
        <w:trPr>
          <w:trHeight w:val="330"/>
        </w:trPr>
        <w:tc>
          <w:tcPr>
            <w:tcW w:w="0" w:type="auto"/>
            <w:gridSpan w:val="9"/>
            <w:shd w:val="clear" w:color="auto" w:fill="FFFFFF" w:themeFill="background1"/>
          </w:tcPr>
          <w:p w14:paraId="34A5CB2F" w14:textId="77777777"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14:paraId="5770A2B7" w14:textId="77777777" w:rsidR="008F3D66" w:rsidRPr="002D4CDB" w:rsidRDefault="008F3D66" w:rsidP="00187776">
            <w:pPr>
              <w:rPr>
                <w:rFonts w:asciiTheme="minorHAnsi" w:hAnsiTheme="minorHAnsi" w:cstheme="minorHAnsi"/>
                <w:b/>
                <w:sz w:val="18"/>
                <w:szCs w:val="18"/>
              </w:rPr>
            </w:pPr>
          </w:p>
        </w:tc>
      </w:tr>
      <w:tr w:rsidR="00B107D1" w:rsidRPr="002D4CDB" w14:paraId="68883BED" w14:textId="77777777" w:rsidTr="000806BF">
        <w:trPr>
          <w:trHeight w:val="330"/>
        </w:trPr>
        <w:tc>
          <w:tcPr>
            <w:tcW w:w="0" w:type="auto"/>
            <w:gridSpan w:val="9"/>
            <w:shd w:val="clear" w:color="auto" w:fill="E5DFEC" w:themeFill="accent4" w:themeFillTint="33"/>
          </w:tcPr>
          <w:p w14:paraId="1F78635A" w14:textId="77777777"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14:paraId="55AB5E22" w14:textId="77777777" w:rsidTr="00F00752">
        <w:trPr>
          <w:trHeight w:val="330"/>
        </w:trPr>
        <w:tc>
          <w:tcPr>
            <w:tcW w:w="0" w:type="auto"/>
            <w:gridSpan w:val="9"/>
            <w:shd w:val="clear" w:color="auto" w:fill="FFFFFF" w:themeFill="background1"/>
          </w:tcPr>
          <w:p w14:paraId="4D6FD0D5" w14:textId="77777777"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14:paraId="3893D4DA" w14:textId="77777777" w:rsidTr="000806BF">
        <w:trPr>
          <w:trHeight w:val="330"/>
        </w:trPr>
        <w:tc>
          <w:tcPr>
            <w:tcW w:w="0" w:type="auto"/>
            <w:shd w:val="clear" w:color="auto" w:fill="E5DFEC" w:themeFill="accent4" w:themeFillTint="33"/>
          </w:tcPr>
          <w:p w14:paraId="2A4727A1" w14:textId="77777777"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14:paraId="06C806D6" w14:textId="77777777"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14:paraId="42BAEDD3" w14:textId="77777777"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14:paraId="18428654" w14:textId="77777777"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14:paraId="4B2813B7" w14:textId="77777777"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14:paraId="5B892D18" w14:textId="77777777"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14:paraId="76D30893" w14:textId="77777777" w:rsidTr="00F00752">
        <w:trPr>
          <w:trHeight w:val="330"/>
        </w:trPr>
        <w:tc>
          <w:tcPr>
            <w:tcW w:w="0" w:type="auto"/>
            <w:shd w:val="clear" w:color="auto" w:fill="FFFFFF" w:themeFill="background1"/>
          </w:tcPr>
          <w:p w14:paraId="1A596E96" w14:textId="77777777"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r w:rsidR="00E26D11" w:rsidRPr="002D4CDB">
              <w:rPr>
                <w:rFonts w:asciiTheme="minorHAnsi" w:hAnsiTheme="minorHAnsi" w:cstheme="minorHAnsi"/>
                <w:sz w:val="18"/>
                <w:szCs w:val="18"/>
              </w:rPr>
              <w:t xml:space="preserve">zazmluvnenú </w:t>
            </w:r>
            <w:r w:rsidRPr="002D4CDB">
              <w:rPr>
                <w:rFonts w:asciiTheme="minorHAnsi" w:hAnsiTheme="minorHAnsi" w:cstheme="minorHAnsi"/>
                <w:sz w:val="18"/>
                <w:szCs w:val="18"/>
              </w:rPr>
              <w:t>cenu.</w:t>
            </w:r>
          </w:p>
          <w:p w14:paraId="73F43D97" w14:textId="77777777"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14:paraId="7BEBC688" w14:textId="77777777" w:rsidR="008F3D66" w:rsidRPr="002D4CDB" w:rsidRDefault="008F3D66" w:rsidP="004A6D1F">
            <w:pPr>
              <w:rPr>
                <w:rFonts w:asciiTheme="minorHAnsi" w:hAnsiTheme="minorHAnsi" w:cstheme="minorHAnsi"/>
                <w:sz w:val="18"/>
                <w:szCs w:val="18"/>
              </w:rPr>
            </w:pPr>
          </w:p>
          <w:p w14:paraId="1F2C5934" w14:textId="77777777"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14:paraId="0366D4DE" w14:textId="77777777"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14:paraId="1B010C3D" w14:textId="77777777"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14:paraId="123F2D7F" w14:textId="77777777"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14:paraId="1CC1107E" w14:textId="77777777" w:rsidR="008F3D66" w:rsidRPr="002D4CDB" w:rsidRDefault="008F3D66" w:rsidP="00187776">
            <w:pPr>
              <w:rPr>
                <w:rFonts w:asciiTheme="minorHAnsi" w:hAnsiTheme="minorHAnsi" w:cstheme="minorHAnsi"/>
                <w:sz w:val="18"/>
                <w:szCs w:val="18"/>
              </w:rPr>
            </w:pPr>
          </w:p>
          <w:p w14:paraId="35A283D2" w14:textId="77777777"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14:paraId="36A7E528" w14:textId="77777777"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14:paraId="620F0F83" w14:textId="77777777"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14:paraId="3B895328" w14:textId="77777777" w:rsidTr="000806BF">
        <w:trPr>
          <w:trHeight w:val="330"/>
        </w:trPr>
        <w:tc>
          <w:tcPr>
            <w:tcW w:w="0" w:type="auto"/>
            <w:gridSpan w:val="9"/>
            <w:shd w:val="clear" w:color="auto" w:fill="E5DFEC" w:themeFill="accent4" w:themeFillTint="33"/>
          </w:tcPr>
          <w:p w14:paraId="18FCF680" w14:textId="77777777"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14:paraId="7934FF63" w14:textId="77777777" w:rsidTr="000806BF">
        <w:trPr>
          <w:trHeight w:val="330"/>
        </w:trPr>
        <w:tc>
          <w:tcPr>
            <w:tcW w:w="0" w:type="auto"/>
            <w:gridSpan w:val="6"/>
            <w:shd w:val="clear" w:color="auto" w:fill="E5DFEC" w:themeFill="accent4" w:themeFillTint="33"/>
          </w:tcPr>
          <w:p w14:paraId="1E480A63" w14:textId="77777777"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14:paraId="4CC33E2C" w14:textId="77777777"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14:paraId="09DA6F13" w14:textId="77777777" w:rsidTr="000806BF">
        <w:trPr>
          <w:trHeight w:val="330"/>
        </w:trPr>
        <w:tc>
          <w:tcPr>
            <w:tcW w:w="0" w:type="auto"/>
            <w:gridSpan w:val="6"/>
            <w:shd w:val="clear" w:color="auto" w:fill="FFFFFF" w:themeFill="background1"/>
          </w:tcPr>
          <w:p w14:paraId="01367E44" w14:textId="77777777"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14:paraId="2296AF93" w14:textId="29981CCB"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w:t>
            </w:r>
            <w:ins w:id="1" w:author="21" w:date="2016-05-24T17:06:00Z">
              <w:r w:rsidR="001F1E83">
                <w:rPr>
                  <w:rFonts w:asciiTheme="minorHAnsi" w:hAnsiTheme="minorHAnsi" w:cstheme="minorHAnsi"/>
                  <w:sz w:val="18"/>
                  <w:szCs w:val="18"/>
                </w:rPr>
                <w:t>u</w:t>
              </w:r>
            </w:ins>
            <w:r w:rsidRPr="002D4CDB">
              <w:rPr>
                <w:rFonts w:asciiTheme="minorHAnsi" w:hAnsiTheme="minorHAnsi" w:cstheme="minorHAnsi"/>
                <w:sz w:val="18"/>
                <w:szCs w:val="18"/>
              </w:rPr>
              <w:t>žívané verejné obstarávanie len z časti, uvádza sa relevantná časť hodnoty zákazky.</w:t>
            </w:r>
          </w:p>
        </w:tc>
      </w:tr>
      <w:tr w:rsidR="008F0949" w:rsidRPr="002D4CDB" w14:paraId="132C4940" w14:textId="77777777" w:rsidTr="000806BF">
        <w:trPr>
          <w:trHeight w:val="330"/>
        </w:trPr>
        <w:tc>
          <w:tcPr>
            <w:tcW w:w="0" w:type="auto"/>
            <w:gridSpan w:val="9"/>
            <w:shd w:val="clear" w:color="auto" w:fill="E5DFEC" w:themeFill="accent4" w:themeFillTint="33"/>
          </w:tcPr>
          <w:p w14:paraId="1BE3F49F" w14:textId="77777777"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14:paraId="781A31FA" w14:textId="77777777" w:rsidTr="000806BF">
        <w:trPr>
          <w:trHeight w:val="330"/>
        </w:trPr>
        <w:tc>
          <w:tcPr>
            <w:tcW w:w="0" w:type="auto"/>
            <w:gridSpan w:val="9"/>
            <w:shd w:val="clear" w:color="auto" w:fill="FFFFFF" w:themeFill="background1"/>
          </w:tcPr>
          <w:p w14:paraId="2502D10A" w14:textId="77777777"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VO, resp. zeleného VO. </w:t>
            </w:r>
          </w:p>
        </w:tc>
      </w:tr>
      <w:tr w:rsidR="004A6D1F" w:rsidRPr="002D4CDB" w14:paraId="3176C450" w14:textId="77777777" w:rsidTr="000806BF">
        <w:trPr>
          <w:trHeight w:val="425"/>
        </w:trPr>
        <w:tc>
          <w:tcPr>
            <w:tcW w:w="0" w:type="auto"/>
            <w:gridSpan w:val="9"/>
            <w:shd w:val="clear" w:color="auto" w:fill="CCC0D9" w:themeFill="accent4" w:themeFillTint="66"/>
          </w:tcPr>
          <w:p w14:paraId="1FFC3500" w14:textId="77777777"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14:paraId="298A15E5" w14:textId="77777777"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14:paraId="64600C6A" w14:textId="77777777" w:rsidTr="000806BF">
        <w:trPr>
          <w:trHeight w:val="261"/>
        </w:trPr>
        <w:tc>
          <w:tcPr>
            <w:tcW w:w="0" w:type="auto"/>
            <w:gridSpan w:val="9"/>
            <w:shd w:val="clear" w:color="auto" w:fill="E5DFEC" w:themeFill="accent4" w:themeFillTint="33"/>
          </w:tcPr>
          <w:p w14:paraId="34560DE6" w14:textId="77777777"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14:paraId="7A77CD0B" w14:textId="77777777" w:rsidTr="000806BF">
        <w:trPr>
          <w:trHeight w:val="261"/>
        </w:trPr>
        <w:tc>
          <w:tcPr>
            <w:tcW w:w="0" w:type="auto"/>
            <w:gridSpan w:val="5"/>
            <w:shd w:val="clear" w:color="auto" w:fill="E5DFEC" w:themeFill="accent4" w:themeFillTint="33"/>
          </w:tcPr>
          <w:p w14:paraId="53C932DF" w14:textId="77777777"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14:paraId="68B17238" w14:textId="77777777"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14:paraId="5F552005" w14:textId="77777777" w:rsidTr="005F30B4">
        <w:trPr>
          <w:trHeight w:val="261"/>
        </w:trPr>
        <w:tc>
          <w:tcPr>
            <w:tcW w:w="0" w:type="auto"/>
            <w:gridSpan w:val="5"/>
          </w:tcPr>
          <w:p w14:paraId="6102251E" w14:textId="77777777"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14:paraId="2A56CF22" w14:textId="77777777"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14:paraId="07B862E5" w14:textId="77777777" w:rsidTr="000806BF">
        <w:trPr>
          <w:trHeight w:val="265"/>
        </w:trPr>
        <w:tc>
          <w:tcPr>
            <w:tcW w:w="0" w:type="auto"/>
            <w:gridSpan w:val="9"/>
            <w:shd w:val="clear" w:color="auto" w:fill="E5DFEC" w:themeFill="accent4" w:themeFillTint="33"/>
          </w:tcPr>
          <w:p w14:paraId="5FBA4365" w14:textId="77777777"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14:paraId="5B3D56D2" w14:textId="77777777" w:rsidTr="000806BF">
        <w:trPr>
          <w:trHeight w:val="265"/>
        </w:trPr>
        <w:tc>
          <w:tcPr>
            <w:tcW w:w="0" w:type="auto"/>
            <w:gridSpan w:val="4"/>
            <w:shd w:val="clear" w:color="auto" w:fill="E5DFEC" w:themeFill="accent4" w:themeFillTint="33"/>
          </w:tcPr>
          <w:p w14:paraId="47B69F91" w14:textId="77777777"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14:paraId="4414563E" w14:textId="77777777"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14:paraId="05F79032" w14:textId="77777777" w:rsidTr="000806BF">
        <w:trPr>
          <w:trHeight w:val="265"/>
        </w:trPr>
        <w:tc>
          <w:tcPr>
            <w:tcW w:w="0" w:type="auto"/>
            <w:gridSpan w:val="4"/>
            <w:shd w:val="clear" w:color="auto" w:fill="FFFFFF" w:themeFill="background1"/>
          </w:tcPr>
          <w:p w14:paraId="5B38AF5F" w14:textId="77777777"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14:paraId="28ACBDBC" w14:textId="77777777"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14:paraId="056378CD" w14:textId="77777777"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14:paraId="20929B8B" w14:textId="77777777" w:rsidTr="002D4CDB">
        <w:trPr>
          <w:trHeight w:val="413"/>
        </w:trPr>
        <w:tc>
          <w:tcPr>
            <w:tcW w:w="0" w:type="auto"/>
            <w:gridSpan w:val="2"/>
            <w:shd w:val="clear" w:color="auto" w:fill="0070C0"/>
          </w:tcPr>
          <w:p w14:paraId="541E1182" w14:textId="77777777"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14:paraId="500492DF" w14:textId="77777777" w:rsidTr="000806BF">
        <w:trPr>
          <w:trHeight w:val="330"/>
        </w:trPr>
        <w:tc>
          <w:tcPr>
            <w:tcW w:w="0" w:type="auto"/>
            <w:shd w:val="clear" w:color="auto" w:fill="E5DFEC" w:themeFill="accent4" w:themeFillTint="33"/>
            <w:hideMark/>
          </w:tcPr>
          <w:p w14:paraId="3365EBE1" w14:textId="77777777"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14:paraId="6816DC0B" w14:textId="77777777" w:rsidR="00D12146" w:rsidRPr="002D4CDB" w:rsidRDefault="00D12146" w:rsidP="00187776">
            <w:pPr>
              <w:jc w:val="center"/>
              <w:rPr>
                <w:rFonts w:asciiTheme="minorHAnsi" w:hAnsiTheme="minorHAnsi" w:cstheme="minorHAnsi"/>
                <w:b/>
              </w:rPr>
            </w:pPr>
          </w:p>
        </w:tc>
      </w:tr>
      <w:tr w:rsidR="00D12146" w:rsidRPr="002D4CDB" w14:paraId="7A33C06B" w14:textId="77777777" w:rsidTr="000806BF">
        <w:trPr>
          <w:trHeight w:val="450"/>
        </w:trPr>
        <w:tc>
          <w:tcPr>
            <w:tcW w:w="0" w:type="auto"/>
            <w:shd w:val="clear" w:color="auto" w:fill="E5DFEC" w:themeFill="accent4" w:themeFillTint="33"/>
          </w:tcPr>
          <w:p w14:paraId="5A835F09" w14:textId="77777777"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14:paraId="7CE1B6EE" w14:textId="77777777"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w:t>
            </w:r>
          </w:p>
        </w:tc>
      </w:tr>
      <w:tr w:rsidR="00D12146" w:rsidRPr="002D4CDB" w14:paraId="0D91CA62" w14:textId="77777777" w:rsidTr="000806BF">
        <w:trPr>
          <w:trHeight w:val="444"/>
        </w:trPr>
        <w:tc>
          <w:tcPr>
            <w:tcW w:w="0" w:type="auto"/>
            <w:shd w:val="clear" w:color="auto" w:fill="E5DFEC" w:themeFill="accent4" w:themeFillTint="33"/>
            <w:hideMark/>
          </w:tcPr>
          <w:p w14:paraId="2E69C1BB" w14:textId="77777777"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14:paraId="2A39FC53" w14:textId="77777777"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14:paraId="6CDACEDF" w14:textId="77777777" w:rsidTr="000806BF">
        <w:trPr>
          <w:trHeight w:val="425"/>
        </w:trPr>
        <w:tc>
          <w:tcPr>
            <w:tcW w:w="0" w:type="auto"/>
            <w:shd w:val="clear" w:color="auto" w:fill="E5DFEC" w:themeFill="accent4" w:themeFillTint="33"/>
          </w:tcPr>
          <w:p w14:paraId="2D0DB6FE" w14:textId="77777777"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14:paraId="0231FA41" w14:textId="77777777" w:rsidR="00C26618" w:rsidRDefault="00C26618" w:rsidP="00187776">
            <w:pPr>
              <w:rPr>
                <w:rFonts w:asciiTheme="minorHAnsi" w:hAnsiTheme="minorHAnsi" w:cstheme="minorHAnsi"/>
                <w:sz w:val="18"/>
                <w:szCs w:val="18"/>
              </w:rPr>
            </w:pPr>
          </w:p>
          <w:p w14:paraId="525A4A22" w14:textId="77777777"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14:paraId="213F2DA9" w14:textId="77777777"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14:paraId="6732BAC5" w14:textId="77777777" w:rsidTr="00F87952">
        <w:trPr>
          <w:gridAfter w:val="1"/>
          <w:wAfter w:w="12" w:type="dxa"/>
          <w:trHeight w:val="354"/>
        </w:trPr>
        <w:tc>
          <w:tcPr>
            <w:tcW w:w="14028" w:type="dxa"/>
            <w:gridSpan w:val="3"/>
            <w:shd w:val="clear" w:color="auto" w:fill="0070C0"/>
            <w:hideMark/>
          </w:tcPr>
          <w:p w14:paraId="0FC76E8F" w14:textId="77777777"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14:paraId="70E92655" w14:textId="77777777"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14:paraId="3B708889" w14:textId="77777777" w:rsidR="00F87952" w:rsidRPr="002D4CDB" w:rsidRDefault="00F87952" w:rsidP="00231C62">
            <w:pPr>
              <w:rPr>
                <w:rFonts w:asciiTheme="minorHAnsi" w:hAnsiTheme="minorHAnsi" w:cstheme="minorHAnsi"/>
                <w:b/>
                <w:bCs/>
                <w:color w:val="FFFFFF" w:themeColor="background1"/>
              </w:rPr>
            </w:pPr>
            <w:r w:rsidRPr="00F87952">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14:paraId="763B037F" w14:textId="77777777" w:rsidTr="00F87952">
        <w:trPr>
          <w:trHeight w:val="330"/>
        </w:trPr>
        <w:tc>
          <w:tcPr>
            <w:tcW w:w="6799" w:type="dxa"/>
            <w:gridSpan w:val="2"/>
            <w:shd w:val="clear" w:color="auto" w:fill="E5DFEC" w:themeFill="accent4" w:themeFillTint="33"/>
          </w:tcPr>
          <w:p w14:paraId="203410F4" w14:textId="77777777"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14:paraId="087B1E03" w14:textId="77777777"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F919EC" w:rsidRPr="002D4CDB" w14:paraId="1EF41716" w14:textId="77777777" w:rsidTr="00F87952">
        <w:trPr>
          <w:gridAfter w:val="1"/>
          <w:wAfter w:w="12" w:type="dxa"/>
          <w:trHeight w:val="597"/>
        </w:trPr>
        <w:tc>
          <w:tcPr>
            <w:tcW w:w="421" w:type="dxa"/>
            <w:hideMark/>
          </w:tcPr>
          <w:p w14:paraId="510217FF" w14:textId="77777777" w:rsidR="00F919EC" w:rsidRPr="002D4CDB" w:rsidRDefault="00F919EC"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tcPr>
          <w:p w14:paraId="585F6B06" w14:textId="77777777" w:rsidR="00F919EC" w:rsidRPr="002D4CDB" w:rsidRDefault="00F919EC"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14:paraId="5F99B9C4" w14:textId="77777777" w:rsidR="00F919EC" w:rsidRPr="002D4CDB" w:rsidRDefault="00F919EC" w:rsidP="004F3115">
            <w:pPr>
              <w:rPr>
                <w:rFonts w:asciiTheme="minorHAnsi" w:hAnsiTheme="minorHAnsi" w:cstheme="minorHAnsi"/>
                <w:sz w:val="18"/>
                <w:szCs w:val="18"/>
              </w:rPr>
            </w:pPr>
          </w:p>
        </w:tc>
        <w:tc>
          <w:tcPr>
            <w:tcW w:w="7229" w:type="dxa"/>
          </w:tcPr>
          <w:p w14:paraId="27788652" w14:textId="77777777" w:rsidR="00F919EC" w:rsidRPr="002D4739" w:rsidRDefault="00F919EC"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w:t>
            </w:r>
            <w:r>
              <w:rPr>
                <w:rFonts w:asciiTheme="minorHAnsi" w:eastAsia="Calibri" w:hAnsiTheme="minorHAnsi" w:cs="Times New Roman"/>
                <w:b/>
                <w:sz w:val="20"/>
                <w:szCs w:val="20"/>
                <w:u w:val="single"/>
              </w:rPr>
              <w:t>1</w:t>
            </w:r>
            <w:r w:rsidRPr="002D4739">
              <w:rPr>
                <w:rFonts w:asciiTheme="minorHAnsi" w:eastAsia="Calibri" w:hAnsiTheme="minorHAnsi" w:cs="Times New Roman"/>
                <w:b/>
                <w:sz w:val="20"/>
                <w:szCs w:val="20"/>
                <w:u w:val="single"/>
              </w:rPr>
              <w:t xml:space="preserve">  </w:t>
            </w:r>
          </w:p>
          <w:p w14:paraId="55C5C3C4" w14:textId="77777777" w:rsidR="00F919EC" w:rsidRPr="002D4CDB" w:rsidRDefault="00F919EC"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14:paraId="066A973E" w14:textId="77777777" w:rsidTr="00F87952">
        <w:trPr>
          <w:gridAfter w:val="1"/>
          <w:wAfter w:w="12" w:type="dxa"/>
          <w:trHeight w:val="330"/>
        </w:trPr>
        <w:tc>
          <w:tcPr>
            <w:tcW w:w="421" w:type="dxa"/>
          </w:tcPr>
          <w:p w14:paraId="15267B84" w14:textId="77777777"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14:paraId="005D263D" w14:textId="77777777"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14:paraId="109096E1" w14:textId="77777777"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w:t>
            </w:r>
            <w:r w:rsidR="008C48F3">
              <w:rPr>
                <w:rFonts w:asciiTheme="minorHAnsi" w:eastAsia="Calibri" w:hAnsiTheme="minorHAnsi" w:cs="Times New Roman"/>
                <w:b/>
                <w:sz w:val="20"/>
                <w:szCs w:val="20"/>
                <w:u w:val="single"/>
              </w:rPr>
              <w:t>2</w:t>
            </w:r>
            <w:r w:rsidRPr="002D4739">
              <w:rPr>
                <w:rFonts w:asciiTheme="minorHAnsi" w:eastAsia="Calibri" w:hAnsiTheme="minorHAnsi" w:cs="Times New Roman"/>
                <w:b/>
                <w:sz w:val="20"/>
                <w:szCs w:val="20"/>
                <w:u w:val="single"/>
              </w:rPr>
              <w:t xml:space="preserve"> </w:t>
            </w:r>
          </w:p>
          <w:p w14:paraId="15F8E95E" w14:textId="77777777"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14:paraId="091D82C4" w14:textId="77777777" w:rsidR="00E00461" w:rsidRDefault="00E00461" w:rsidP="00E00461">
            <w:pPr>
              <w:rPr>
                <w:rFonts w:asciiTheme="minorHAnsi" w:hAnsiTheme="minorHAnsi"/>
                <w:sz w:val="20"/>
                <w:szCs w:val="20"/>
              </w:rPr>
            </w:pPr>
          </w:p>
          <w:p w14:paraId="4C2E470A" w14:textId="77777777"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14:paraId="2668329E" w14:textId="77777777"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14:paraId="77FEF7AE" w14:textId="77777777" w:rsidTr="00F87952">
        <w:trPr>
          <w:gridAfter w:val="1"/>
          <w:wAfter w:w="12" w:type="dxa"/>
          <w:trHeight w:val="330"/>
        </w:trPr>
        <w:tc>
          <w:tcPr>
            <w:tcW w:w="421" w:type="dxa"/>
          </w:tcPr>
          <w:p w14:paraId="4238CFB5" w14:textId="77777777"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14:paraId="188536B6" w14:textId="77777777"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14:paraId="4990A36E" w14:textId="77777777"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8C48F3">
              <w:rPr>
                <w:rFonts w:asciiTheme="minorHAnsi" w:hAnsiTheme="minorHAnsi" w:cs="Times New Roman"/>
                <w:b/>
                <w:sz w:val="20"/>
                <w:szCs w:val="20"/>
                <w:u w:val="single"/>
              </w:rPr>
              <w:t>3</w:t>
            </w:r>
            <w:r w:rsidRPr="002D4739">
              <w:rPr>
                <w:rFonts w:asciiTheme="minorHAnsi" w:hAnsiTheme="minorHAnsi" w:cs="Times New Roman"/>
                <w:b/>
                <w:sz w:val="20"/>
                <w:szCs w:val="20"/>
                <w:u w:val="single"/>
              </w:rPr>
              <w:t xml:space="preserve"> </w:t>
            </w:r>
          </w:p>
          <w:p w14:paraId="4CDA9F75" w14:textId="77777777"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14:paraId="7A2425F0" w14:textId="77777777" w:rsidR="00E00461" w:rsidRDefault="00E00461" w:rsidP="00E00461">
            <w:pPr>
              <w:rPr>
                <w:rFonts w:asciiTheme="minorHAnsi" w:hAnsiTheme="minorHAnsi" w:cs="Times New Roman"/>
                <w:sz w:val="20"/>
                <w:szCs w:val="20"/>
              </w:rPr>
            </w:pPr>
          </w:p>
          <w:p w14:paraId="57D0719B" w14:textId="77777777"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14:paraId="72A3263D" w14:textId="77777777"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14:paraId="676E2D4C" w14:textId="77777777" w:rsidTr="00F87952">
        <w:trPr>
          <w:gridAfter w:val="1"/>
          <w:wAfter w:w="12" w:type="dxa"/>
          <w:trHeight w:val="520"/>
        </w:trPr>
        <w:tc>
          <w:tcPr>
            <w:tcW w:w="421" w:type="dxa"/>
          </w:tcPr>
          <w:p w14:paraId="0B70C26E" w14:textId="77777777"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14:paraId="7FDF9EF1" w14:textId="77777777" w:rsidR="00E00461" w:rsidRPr="00E07F7F" w:rsidRDefault="00E00461" w:rsidP="00F87952">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14:paraId="40E19177" w14:textId="77777777"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8C48F3">
              <w:rPr>
                <w:rFonts w:asciiTheme="minorHAnsi" w:hAnsiTheme="minorHAnsi" w:cs="Times New Roman"/>
                <w:b/>
                <w:sz w:val="20"/>
                <w:szCs w:val="20"/>
                <w:u w:val="single"/>
              </w:rPr>
              <w:t>4</w:t>
            </w:r>
          </w:p>
          <w:p w14:paraId="28965D45" w14:textId="77777777"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14:paraId="2B84EE25" w14:textId="77777777" w:rsidR="00E00461" w:rsidRDefault="00E00461" w:rsidP="00E00461">
            <w:pPr>
              <w:rPr>
                <w:rFonts w:asciiTheme="minorHAnsi" w:hAnsiTheme="minorHAnsi" w:cs="Times New Roman"/>
                <w:sz w:val="20"/>
                <w:szCs w:val="20"/>
              </w:rPr>
            </w:pPr>
          </w:p>
          <w:p w14:paraId="25B0BF42" w14:textId="77777777"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14:paraId="08A61B33" w14:textId="77777777"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14:paraId="0836C113" w14:textId="77777777" w:rsidTr="00F87952">
        <w:trPr>
          <w:gridAfter w:val="1"/>
          <w:wAfter w:w="12" w:type="dxa"/>
          <w:trHeight w:val="330"/>
        </w:trPr>
        <w:tc>
          <w:tcPr>
            <w:tcW w:w="421" w:type="dxa"/>
          </w:tcPr>
          <w:p w14:paraId="08CC982D" w14:textId="77777777"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5</w:t>
            </w:r>
          </w:p>
        </w:tc>
        <w:tc>
          <w:tcPr>
            <w:tcW w:w="6378" w:type="dxa"/>
          </w:tcPr>
          <w:p w14:paraId="2BF6A87A" w14:textId="77777777"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14:paraId="30AA17A7" w14:textId="77777777"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14:paraId="085A3883" w14:textId="77777777"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14:paraId="5EF9DC52" w14:textId="77777777" w:rsidTr="00F87952">
        <w:trPr>
          <w:gridAfter w:val="1"/>
          <w:wAfter w:w="12" w:type="dxa"/>
          <w:trHeight w:val="330"/>
        </w:trPr>
        <w:tc>
          <w:tcPr>
            <w:tcW w:w="421" w:type="dxa"/>
          </w:tcPr>
          <w:p w14:paraId="3799B452" w14:textId="77777777"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6</w:t>
            </w:r>
          </w:p>
        </w:tc>
        <w:tc>
          <w:tcPr>
            <w:tcW w:w="6378" w:type="dxa"/>
          </w:tcPr>
          <w:p w14:paraId="1EA76D08" w14:textId="77777777"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14:paraId="180E8B13" w14:textId="77777777" w:rsidR="00E00461" w:rsidRPr="00E07F7F" w:rsidRDefault="00E00461" w:rsidP="00F87952">
            <w:pPr>
              <w:rPr>
                <w:rFonts w:cs="Times New Roman"/>
                <w:color w:val="000000" w:themeColor="text1"/>
                <w:sz w:val="18"/>
                <w:szCs w:val="18"/>
              </w:rPr>
            </w:pPr>
          </w:p>
        </w:tc>
        <w:tc>
          <w:tcPr>
            <w:tcW w:w="7229" w:type="dxa"/>
          </w:tcPr>
          <w:p w14:paraId="00FA101A" w14:textId="77777777"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8C48F3">
              <w:rPr>
                <w:rFonts w:asciiTheme="minorHAnsi" w:hAnsiTheme="minorHAnsi" w:cs="Times New Roman"/>
                <w:b/>
                <w:sz w:val="20"/>
                <w:szCs w:val="20"/>
                <w:u w:val="single"/>
              </w:rPr>
              <w:t>5</w:t>
            </w:r>
          </w:p>
          <w:p w14:paraId="144871C4" w14:textId="77777777"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14:paraId="3A412826" w14:textId="77777777"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14:paraId="70AE04C5" w14:textId="77777777"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14:paraId="0F5FD4E5" w14:textId="77777777" w:rsidTr="00F87952">
        <w:trPr>
          <w:gridAfter w:val="1"/>
          <w:wAfter w:w="12" w:type="dxa"/>
          <w:trHeight w:val="330"/>
        </w:trPr>
        <w:tc>
          <w:tcPr>
            <w:tcW w:w="421" w:type="dxa"/>
          </w:tcPr>
          <w:p w14:paraId="32861F37" w14:textId="77777777"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7</w:t>
            </w:r>
          </w:p>
        </w:tc>
        <w:tc>
          <w:tcPr>
            <w:tcW w:w="6378" w:type="dxa"/>
          </w:tcPr>
          <w:p w14:paraId="5E684A42" w14:textId="77777777" w:rsidR="00E00461" w:rsidRPr="002D4CDB" w:rsidRDefault="00E00461" w:rsidP="004F3115">
            <w:pPr>
              <w:rPr>
                <w:rFonts w:asciiTheme="minorHAnsi" w:hAnsiTheme="minorHAnsi" w:cstheme="minorHAnsi"/>
                <w:sz w:val="18"/>
                <w:szCs w:val="18"/>
              </w:rPr>
            </w:pPr>
            <w:r w:rsidRPr="00BC019B">
              <w:rPr>
                <w:rFonts w:asciiTheme="minorHAnsi" w:hAnsiTheme="minorHAnsi" w:cs="Times New Roman"/>
                <w:sz w:val="20"/>
                <w:szCs w:val="20"/>
              </w:rPr>
              <w:t>Podmienka, že žiadateľ má schválený program rozvoja a príslušnú územnoplánovaciu dokumentáciu v súlade s ustanovením § 8 ods. 6 zákona o podpore regionálneho rozvoja</w:t>
            </w:r>
          </w:p>
        </w:tc>
        <w:tc>
          <w:tcPr>
            <w:tcW w:w="7229" w:type="dxa"/>
          </w:tcPr>
          <w:p w14:paraId="61F5B88A" w14:textId="77777777"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234583">
              <w:rPr>
                <w:rFonts w:asciiTheme="minorHAnsi" w:hAnsiTheme="minorHAnsi" w:cs="Times New Roman"/>
                <w:b/>
                <w:sz w:val="20"/>
                <w:szCs w:val="20"/>
                <w:u w:val="single"/>
              </w:rPr>
              <w:t>č.</w:t>
            </w:r>
            <w:r w:rsidR="008C48F3">
              <w:rPr>
                <w:rFonts w:asciiTheme="minorHAnsi" w:hAnsiTheme="minorHAnsi" w:cs="Times New Roman"/>
                <w:b/>
                <w:sz w:val="20"/>
                <w:szCs w:val="20"/>
                <w:u w:val="single"/>
              </w:rPr>
              <w:t>6</w:t>
            </w:r>
            <w:r w:rsidRPr="00BC019B">
              <w:rPr>
                <w:rFonts w:asciiTheme="minorHAnsi" w:hAnsiTheme="minorHAnsi" w:cs="Times New Roman"/>
                <w:b/>
                <w:sz w:val="20"/>
                <w:szCs w:val="20"/>
                <w:u w:val="single"/>
              </w:rPr>
              <w:t xml:space="preserve"> </w:t>
            </w:r>
          </w:p>
          <w:p w14:paraId="2AB57BEC" w14:textId="77777777" w:rsidR="00E00461" w:rsidRPr="002D4CDB" w:rsidRDefault="00E00461" w:rsidP="00591EBD">
            <w:pPr>
              <w:rPr>
                <w:rFonts w:asciiTheme="minorHAnsi" w:hAnsiTheme="minorHAnsi" w:cstheme="minorHAnsi"/>
              </w:rPr>
            </w:pPr>
            <w:r w:rsidRPr="00BC019B">
              <w:rPr>
                <w:rFonts w:asciiTheme="minorHAnsi" w:hAnsiTheme="minorHAnsi"/>
                <w:b/>
                <w:sz w:val="20"/>
                <w:szCs w:val="20"/>
              </w:rPr>
              <w:t>Uznesenie (výpis z uznesenia) zastupiteľstva subjektu územnej samosprávy</w:t>
            </w:r>
            <w:r w:rsidRPr="00BC019B">
              <w:rPr>
                <w:rFonts w:asciiTheme="minorHAnsi" w:hAnsiTheme="minorHAnsi"/>
                <w:sz w:val="20"/>
                <w:szCs w:val="20"/>
              </w:rPr>
              <w:t xml:space="preserve"> o schválení programu rozvoja obce a príslušnej územnoplánovacej dokumentácie podľa  § 8 ods. 6 zákona č. 539/2008 Z.z. o podpore regionálneho rozvoja.</w:t>
            </w:r>
          </w:p>
        </w:tc>
      </w:tr>
      <w:tr w:rsidR="00E00461" w:rsidRPr="002D4CDB" w14:paraId="7D9B2785" w14:textId="77777777" w:rsidTr="00F87952">
        <w:trPr>
          <w:gridAfter w:val="1"/>
          <w:wAfter w:w="12" w:type="dxa"/>
          <w:trHeight w:val="330"/>
        </w:trPr>
        <w:tc>
          <w:tcPr>
            <w:tcW w:w="421" w:type="dxa"/>
          </w:tcPr>
          <w:p w14:paraId="6A770598" w14:textId="77777777"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14:paraId="731E7F18" w14:textId="1E6DD2DB" w:rsidR="00E00461" w:rsidRPr="002D4739" w:rsidDel="00113769" w:rsidRDefault="00E00461" w:rsidP="00E00461">
            <w:pPr>
              <w:pStyle w:val="Default"/>
              <w:jc w:val="both"/>
              <w:rPr>
                <w:del w:id="2" w:author="21" w:date="2016-05-11T15:58:00Z"/>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w:t>
            </w:r>
            <w:ins w:id="3" w:author="21" w:date="2016-05-11T15:58:00Z">
              <w:r w:rsidR="00113769" w:rsidRPr="00113769">
                <w:rPr>
                  <w:rFonts w:asciiTheme="minorHAnsi" w:hAnsiTheme="minorHAnsi" w:cs="Times New Roman"/>
                  <w:sz w:val="20"/>
                  <w:szCs w:val="20"/>
                </w:rPr>
                <w:t>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ins>
            <w:del w:id="4" w:author="21" w:date="2016-05-11T15:58:00Z">
              <w:r w:rsidRPr="002D4739" w:rsidDel="00113769">
                <w:rPr>
                  <w:rFonts w:asciiTheme="minorHAnsi" w:hAnsiTheme="minorHAnsi" w:cs="Times New Roman"/>
                  <w:color w:val="auto"/>
                  <w:sz w:val="20"/>
                  <w:szCs w:val="20"/>
                </w:rPr>
                <w:delText xml:space="preserve">niektorý z nasledujúcich trestných činov: </w:delText>
              </w:r>
            </w:del>
          </w:p>
          <w:p w14:paraId="73FEA49E" w14:textId="4F34401D" w:rsidR="00E00461" w:rsidRPr="002D4739" w:rsidDel="00113769" w:rsidRDefault="00E00461" w:rsidP="00E00461">
            <w:pPr>
              <w:pStyle w:val="Default"/>
              <w:jc w:val="both"/>
              <w:rPr>
                <w:del w:id="5" w:author="21" w:date="2016-05-11T15:58:00Z"/>
                <w:rFonts w:asciiTheme="minorHAnsi" w:hAnsiTheme="minorHAnsi" w:cs="Times New Roman"/>
                <w:color w:val="auto"/>
                <w:sz w:val="20"/>
                <w:szCs w:val="20"/>
              </w:rPr>
            </w:pPr>
            <w:del w:id="6" w:author="21" w:date="2016-05-11T15:58:00Z">
              <w:r w:rsidRPr="002D4739" w:rsidDel="00113769">
                <w:rPr>
                  <w:rFonts w:asciiTheme="minorHAnsi" w:hAnsiTheme="minorHAnsi" w:cs="Times New Roman"/>
                  <w:color w:val="auto"/>
                  <w:sz w:val="20"/>
                  <w:szCs w:val="20"/>
                </w:rPr>
                <w:delText xml:space="preserve">a) trestný čin poškodzovania finančných záujmov ES (§261-§263 Trestného zákona) </w:delText>
              </w:r>
            </w:del>
          </w:p>
          <w:p w14:paraId="0AFE26A1" w14:textId="684F4145" w:rsidR="00E00461" w:rsidRPr="002D4739" w:rsidDel="00113769" w:rsidRDefault="00E00461" w:rsidP="00E00461">
            <w:pPr>
              <w:pStyle w:val="Default"/>
              <w:jc w:val="both"/>
              <w:rPr>
                <w:del w:id="7" w:author="21" w:date="2016-05-11T15:58:00Z"/>
                <w:rFonts w:asciiTheme="minorHAnsi" w:hAnsiTheme="minorHAnsi" w:cs="Times New Roman"/>
                <w:color w:val="auto"/>
                <w:sz w:val="20"/>
                <w:szCs w:val="20"/>
              </w:rPr>
            </w:pPr>
            <w:del w:id="8" w:author="21" w:date="2016-05-11T15:58:00Z">
              <w:r w:rsidRPr="002D4739" w:rsidDel="00113769">
                <w:rPr>
                  <w:rFonts w:asciiTheme="minorHAnsi" w:hAnsiTheme="minorHAnsi" w:cs="Times New Roman"/>
                  <w:color w:val="auto"/>
                  <w:sz w:val="20"/>
                  <w:szCs w:val="20"/>
                </w:rPr>
                <w:delText xml:space="preserve">b) niektorý z trestných činov korupcie (§328 - §336 Trestného zákona) </w:delText>
              </w:r>
            </w:del>
          </w:p>
          <w:p w14:paraId="531CB140" w14:textId="51B2CCBD" w:rsidR="00E00461" w:rsidRPr="002D4739" w:rsidDel="00113769" w:rsidRDefault="00E00461" w:rsidP="00E00461">
            <w:pPr>
              <w:pStyle w:val="Default"/>
              <w:jc w:val="both"/>
              <w:rPr>
                <w:del w:id="9" w:author="21" w:date="2016-05-11T15:58:00Z"/>
                <w:rFonts w:asciiTheme="minorHAnsi" w:hAnsiTheme="minorHAnsi" w:cs="Times New Roman"/>
                <w:color w:val="auto"/>
                <w:sz w:val="20"/>
                <w:szCs w:val="20"/>
              </w:rPr>
            </w:pPr>
            <w:del w:id="10" w:author="21" w:date="2016-05-11T15:58:00Z">
              <w:r w:rsidRPr="002D4739" w:rsidDel="00113769">
                <w:rPr>
                  <w:rFonts w:asciiTheme="minorHAnsi" w:hAnsiTheme="minorHAnsi" w:cs="Times New Roman"/>
                  <w:color w:val="auto"/>
                  <w:sz w:val="20"/>
                  <w:szCs w:val="20"/>
                </w:rPr>
                <w:delText xml:space="preserve">c) trestný čin legalizácie príjmu z trestnej činnosti (§233 - §234 Trestného zákona) </w:delText>
              </w:r>
            </w:del>
          </w:p>
          <w:p w14:paraId="0EC8B806" w14:textId="6F89E8F2" w:rsidR="00E00461" w:rsidRPr="002D4739" w:rsidDel="00113769" w:rsidRDefault="00E00461" w:rsidP="00E00461">
            <w:pPr>
              <w:pStyle w:val="Default"/>
              <w:jc w:val="both"/>
              <w:rPr>
                <w:del w:id="11" w:author="21" w:date="2016-05-11T15:58:00Z"/>
                <w:rFonts w:asciiTheme="minorHAnsi" w:hAnsiTheme="minorHAnsi" w:cs="Times New Roman"/>
                <w:color w:val="auto"/>
                <w:sz w:val="20"/>
                <w:szCs w:val="20"/>
              </w:rPr>
            </w:pPr>
            <w:del w:id="12" w:author="21" w:date="2016-05-11T15:58:00Z">
              <w:r w:rsidRPr="002D4739" w:rsidDel="00113769">
                <w:rPr>
                  <w:rFonts w:asciiTheme="minorHAnsi" w:hAnsiTheme="minorHAnsi" w:cs="Times New Roman"/>
                  <w:color w:val="auto"/>
                  <w:sz w:val="20"/>
                  <w:szCs w:val="20"/>
                </w:rPr>
                <w:delText xml:space="preserve">d) trestný čin založenia, zosnovania a podporovania zločineckej skupiny (§296 Trestného zákona) </w:delText>
              </w:r>
            </w:del>
          </w:p>
          <w:p w14:paraId="45487481" w14:textId="4581C4F5" w:rsidR="00E00461" w:rsidRPr="002D4CDB" w:rsidRDefault="00E00461" w:rsidP="004F3115">
            <w:pPr>
              <w:rPr>
                <w:rFonts w:asciiTheme="minorHAnsi" w:hAnsiTheme="minorHAnsi" w:cstheme="minorHAnsi"/>
                <w:sz w:val="18"/>
                <w:szCs w:val="18"/>
              </w:rPr>
            </w:pPr>
            <w:del w:id="13" w:author="21" w:date="2016-05-11T15:58:00Z">
              <w:r w:rsidRPr="002D4739" w:rsidDel="00113769">
                <w:rPr>
                  <w:rFonts w:asciiTheme="minorHAnsi" w:hAnsiTheme="minorHAnsi" w:cs="Times New Roman"/>
                  <w:sz w:val="20"/>
                  <w:szCs w:val="20"/>
                </w:rPr>
                <w:delText>e) machinácie pri verejnom obstarávaní a verejnej dražbe (§266 až §268 Trestného zákona)</w:delText>
              </w:r>
            </w:del>
          </w:p>
        </w:tc>
        <w:tc>
          <w:tcPr>
            <w:tcW w:w="7229" w:type="dxa"/>
          </w:tcPr>
          <w:p w14:paraId="07AA46CB" w14:textId="77777777"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8C48F3">
              <w:rPr>
                <w:rFonts w:asciiTheme="minorHAnsi" w:hAnsiTheme="minorHAnsi" w:cs="Times New Roman"/>
                <w:b/>
                <w:sz w:val="20"/>
                <w:szCs w:val="20"/>
                <w:u w:val="single"/>
              </w:rPr>
              <w:t>7</w:t>
            </w:r>
            <w:r w:rsidRPr="002D4739">
              <w:rPr>
                <w:rFonts w:asciiTheme="minorHAnsi" w:hAnsiTheme="minorHAnsi" w:cs="Times New Roman"/>
                <w:b/>
                <w:sz w:val="20"/>
                <w:szCs w:val="20"/>
                <w:u w:val="single"/>
              </w:rPr>
              <w:t xml:space="preserve"> </w:t>
            </w:r>
          </w:p>
          <w:p w14:paraId="2A6A89A0" w14:textId="77777777"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14:paraId="542E9B96" w14:textId="77777777" w:rsidR="00E00461" w:rsidRDefault="00E00461" w:rsidP="00E00461">
            <w:pPr>
              <w:pStyle w:val="Default"/>
              <w:ind w:left="46"/>
              <w:jc w:val="both"/>
              <w:rPr>
                <w:rFonts w:asciiTheme="minorHAnsi" w:hAnsiTheme="minorHAnsi"/>
                <w:color w:val="auto"/>
                <w:sz w:val="20"/>
                <w:szCs w:val="20"/>
              </w:rPr>
            </w:pPr>
          </w:p>
          <w:p w14:paraId="1B13A8E1" w14:textId="77777777"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14:paraId="5C427BFB" w14:textId="77777777"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14:paraId="4D286AC2" w14:textId="77777777" w:rsidTr="00F87952">
        <w:trPr>
          <w:gridAfter w:val="1"/>
          <w:wAfter w:w="12" w:type="dxa"/>
          <w:trHeight w:val="330"/>
        </w:trPr>
        <w:tc>
          <w:tcPr>
            <w:tcW w:w="421" w:type="dxa"/>
          </w:tcPr>
          <w:p w14:paraId="44480344" w14:textId="77777777"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9</w:t>
            </w:r>
          </w:p>
        </w:tc>
        <w:tc>
          <w:tcPr>
            <w:tcW w:w="6378" w:type="dxa"/>
          </w:tcPr>
          <w:p w14:paraId="19B21B8D" w14:textId="77777777"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14:paraId="60D7AD83" w14:textId="77777777"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14:paraId="24343277" w14:textId="77777777" w:rsidTr="00F87952">
        <w:trPr>
          <w:gridAfter w:val="1"/>
          <w:wAfter w:w="12" w:type="dxa"/>
          <w:trHeight w:val="330"/>
        </w:trPr>
        <w:tc>
          <w:tcPr>
            <w:tcW w:w="421" w:type="dxa"/>
          </w:tcPr>
          <w:p w14:paraId="22946B19" w14:textId="77777777" w:rsidR="00E00461" w:rsidRPr="002D4CDB" w:rsidRDefault="00AB0A70" w:rsidP="00234583">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0</w:t>
            </w:r>
          </w:p>
        </w:tc>
        <w:tc>
          <w:tcPr>
            <w:tcW w:w="6378" w:type="dxa"/>
          </w:tcPr>
          <w:p w14:paraId="32DD50A9" w14:textId="763EEBF4"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neukončil fyzickú realizáciu všetkých oprávnených </w:t>
            </w:r>
            <w:ins w:id="14" w:author="21" w:date="2016-05-11T15:59:00Z">
              <w:r w:rsidR="00113769">
                <w:rPr>
                  <w:rFonts w:asciiTheme="minorHAnsi" w:hAnsiTheme="minorHAnsi" w:cs="Times New Roman"/>
                  <w:sz w:val="20"/>
                  <w:szCs w:val="20"/>
                </w:rPr>
                <w:t xml:space="preserve">hlavných </w:t>
              </w:r>
            </w:ins>
            <w:r w:rsidRPr="002D4739">
              <w:rPr>
                <w:rFonts w:asciiTheme="minorHAnsi" w:hAnsiTheme="minorHAnsi" w:cs="Times New Roman"/>
                <w:sz w:val="20"/>
                <w:szCs w:val="20"/>
              </w:rPr>
              <w:t>aktivít projektu pred predložením ŽoNFP</w:t>
            </w:r>
          </w:p>
        </w:tc>
        <w:tc>
          <w:tcPr>
            <w:tcW w:w="7229" w:type="dxa"/>
          </w:tcPr>
          <w:p w14:paraId="6F6C2E2C" w14:textId="77777777" w:rsidR="00E00461" w:rsidRPr="002D4CDB" w:rsidRDefault="00E00461" w:rsidP="00F87952">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14:paraId="045F87A5" w14:textId="77777777" w:rsidTr="00F87952">
        <w:trPr>
          <w:gridAfter w:val="1"/>
          <w:wAfter w:w="12" w:type="dxa"/>
          <w:trHeight w:val="330"/>
        </w:trPr>
        <w:tc>
          <w:tcPr>
            <w:tcW w:w="421" w:type="dxa"/>
          </w:tcPr>
          <w:p w14:paraId="0180C90A" w14:textId="77777777"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234583">
              <w:rPr>
                <w:rFonts w:asciiTheme="minorHAnsi" w:hAnsiTheme="minorHAnsi" w:cstheme="minorHAnsi"/>
                <w:sz w:val="20"/>
                <w:szCs w:val="20"/>
              </w:rPr>
              <w:t>1</w:t>
            </w:r>
          </w:p>
        </w:tc>
        <w:tc>
          <w:tcPr>
            <w:tcW w:w="6378" w:type="dxa"/>
          </w:tcPr>
          <w:p w14:paraId="44AD34E3" w14:textId="77777777"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14:paraId="43D2C168" w14:textId="77777777"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8C48F3">
              <w:rPr>
                <w:rFonts w:asciiTheme="minorHAnsi" w:hAnsiTheme="minorHAnsi" w:cs="Times New Roman"/>
                <w:b/>
                <w:sz w:val="20"/>
                <w:szCs w:val="20"/>
                <w:u w:val="single"/>
              </w:rPr>
              <w:t>8</w:t>
            </w:r>
          </w:p>
          <w:p w14:paraId="07528907" w14:textId="77777777"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14:paraId="42774620" w14:textId="77777777" w:rsidTr="00F87952">
        <w:trPr>
          <w:gridAfter w:val="1"/>
          <w:wAfter w:w="12" w:type="dxa"/>
          <w:trHeight w:val="330"/>
        </w:trPr>
        <w:tc>
          <w:tcPr>
            <w:tcW w:w="421" w:type="dxa"/>
          </w:tcPr>
          <w:p w14:paraId="5FE37DF6" w14:textId="77777777"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234583">
              <w:rPr>
                <w:rFonts w:asciiTheme="minorHAnsi" w:hAnsiTheme="minorHAnsi" w:cstheme="minorHAnsi"/>
                <w:sz w:val="20"/>
                <w:szCs w:val="20"/>
              </w:rPr>
              <w:t>2</w:t>
            </w:r>
          </w:p>
        </w:tc>
        <w:tc>
          <w:tcPr>
            <w:tcW w:w="6378" w:type="dxa"/>
          </w:tcPr>
          <w:p w14:paraId="356428F9" w14:textId="1B52A44A"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ins w:id="15" w:author="21" w:date="2016-05-11T15:59:00Z">
              <w:r w:rsidR="00113769">
                <w:rPr>
                  <w:rFonts w:asciiTheme="minorHAnsi" w:hAnsiTheme="minorHAnsi" w:cs="Times New Roman"/>
                  <w:sz w:val="20"/>
                  <w:szCs w:val="20"/>
                </w:rPr>
                <w:t xml:space="preserve"> </w:t>
              </w:r>
              <w:r w:rsidR="00113769" w:rsidRPr="00113769">
                <w:rPr>
                  <w:rFonts w:asciiTheme="minorHAnsi" w:hAnsiTheme="minorHAnsi" w:cs="Times New Roman"/>
                  <w:sz w:val="20"/>
                  <w:szCs w:val="20"/>
                </w:rPr>
                <w:t>/negenerujúce príjem v prípade štrukturálne významných investícií</w:t>
              </w:r>
            </w:ins>
          </w:p>
          <w:p w14:paraId="5E84B3CB" w14:textId="77777777" w:rsidR="00E00461" w:rsidRPr="002D4CDB" w:rsidRDefault="00E00461" w:rsidP="004F3115">
            <w:pPr>
              <w:rPr>
                <w:rFonts w:asciiTheme="minorHAnsi" w:hAnsiTheme="minorHAnsi" w:cstheme="minorHAnsi"/>
                <w:sz w:val="18"/>
                <w:szCs w:val="18"/>
              </w:rPr>
            </w:pPr>
          </w:p>
        </w:tc>
        <w:tc>
          <w:tcPr>
            <w:tcW w:w="7229" w:type="dxa"/>
          </w:tcPr>
          <w:p w14:paraId="23F25CB2" w14:textId="77777777"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8C48F3">
              <w:rPr>
                <w:rFonts w:asciiTheme="minorHAnsi" w:hAnsiTheme="minorHAnsi" w:cs="Times New Roman"/>
                <w:b/>
                <w:sz w:val="20"/>
                <w:szCs w:val="20"/>
                <w:u w:val="single"/>
              </w:rPr>
              <w:t>9</w:t>
            </w:r>
            <w:r w:rsidRPr="002D4739">
              <w:rPr>
                <w:rFonts w:asciiTheme="minorHAnsi" w:hAnsiTheme="minorHAnsi" w:cs="Times New Roman"/>
                <w:b/>
                <w:sz w:val="20"/>
                <w:szCs w:val="20"/>
                <w:u w:val="single"/>
              </w:rPr>
              <w:t xml:space="preserve"> </w:t>
            </w:r>
          </w:p>
          <w:p w14:paraId="23DAEC5C" w14:textId="77777777"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14:paraId="20AA5B24" w14:textId="77777777" w:rsidR="00E00461" w:rsidRPr="002D4CDB" w:rsidRDefault="00E00461" w:rsidP="00F87952">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 xml:space="preserve">(Cost Benefit Analysis - CBA) (ak relevantné) </w:t>
            </w:r>
          </w:p>
        </w:tc>
      </w:tr>
      <w:tr w:rsidR="00E00461" w:rsidRPr="002D4CDB" w14:paraId="6D9FDA0C" w14:textId="77777777" w:rsidTr="00F87952">
        <w:trPr>
          <w:gridAfter w:val="1"/>
          <w:wAfter w:w="12" w:type="dxa"/>
          <w:trHeight w:val="330"/>
        </w:trPr>
        <w:tc>
          <w:tcPr>
            <w:tcW w:w="421" w:type="dxa"/>
          </w:tcPr>
          <w:p w14:paraId="74CA0F7D" w14:textId="77777777"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3</w:t>
            </w:r>
          </w:p>
        </w:tc>
        <w:tc>
          <w:tcPr>
            <w:tcW w:w="6378" w:type="dxa"/>
          </w:tcPr>
          <w:p w14:paraId="06C134C3" w14:textId="77777777"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14:paraId="3D11C42D" w14:textId="77777777"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14:paraId="03E4ACE1" w14:textId="77777777" w:rsidTr="00F87952">
        <w:trPr>
          <w:gridAfter w:val="1"/>
          <w:wAfter w:w="12" w:type="dxa"/>
          <w:trHeight w:val="330"/>
        </w:trPr>
        <w:tc>
          <w:tcPr>
            <w:tcW w:w="421" w:type="dxa"/>
          </w:tcPr>
          <w:p w14:paraId="287CE730" w14:textId="77777777"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4</w:t>
            </w:r>
          </w:p>
        </w:tc>
        <w:tc>
          <w:tcPr>
            <w:tcW w:w="6378" w:type="dxa"/>
          </w:tcPr>
          <w:p w14:paraId="5ABDD468" w14:textId="77777777"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14:paraId="3F8A8DEC" w14:textId="77777777"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8C48F3">
              <w:rPr>
                <w:rFonts w:asciiTheme="minorHAnsi" w:hAnsiTheme="minorHAnsi" w:cs="Times New Roman"/>
                <w:b/>
                <w:sz w:val="20"/>
                <w:szCs w:val="20"/>
                <w:u w:val="single"/>
              </w:rPr>
              <w:t>0</w:t>
            </w:r>
            <w:r w:rsidRPr="002D4739">
              <w:rPr>
                <w:rFonts w:asciiTheme="minorHAnsi" w:hAnsiTheme="minorHAnsi" w:cs="Times New Roman"/>
                <w:b/>
                <w:sz w:val="20"/>
                <w:szCs w:val="20"/>
                <w:u w:val="single"/>
              </w:rPr>
              <w:t xml:space="preserve"> </w:t>
            </w:r>
          </w:p>
          <w:p w14:paraId="41735F0A" w14:textId="77777777" w:rsidR="00E00461" w:rsidRPr="002D4739" w:rsidRDefault="001C2F38" w:rsidP="00E00461">
            <w:pPr>
              <w:rPr>
                <w:rFonts w:asciiTheme="minorHAnsi" w:hAnsiTheme="minorHAnsi"/>
                <w:b/>
                <w:sz w:val="20"/>
                <w:szCs w:val="20"/>
              </w:rPr>
            </w:pPr>
            <w:r>
              <w:rPr>
                <w:rFonts w:asciiTheme="minorHAnsi" w:hAnsiTheme="minorHAnsi"/>
                <w:b/>
                <w:sz w:val="20"/>
                <w:szCs w:val="20"/>
              </w:rPr>
              <w:t>Doplňujúce údaje</w:t>
            </w:r>
            <w:r w:rsidR="00E00461" w:rsidRPr="002D4739">
              <w:rPr>
                <w:rFonts w:asciiTheme="minorHAnsi" w:hAnsiTheme="minorHAnsi"/>
                <w:b/>
                <w:sz w:val="20"/>
                <w:szCs w:val="20"/>
              </w:rPr>
              <w:t xml:space="preserve"> </w:t>
            </w:r>
            <w:r w:rsidR="00CE4DCA">
              <w:rPr>
                <w:rFonts w:asciiTheme="minorHAnsi" w:hAnsiTheme="minorHAnsi"/>
                <w:b/>
                <w:sz w:val="20"/>
                <w:szCs w:val="20"/>
              </w:rPr>
              <w:t>ŽoNFP</w:t>
            </w:r>
          </w:p>
          <w:p w14:paraId="0211E757" w14:textId="77777777" w:rsidR="00E00461" w:rsidRPr="002D4CDB" w:rsidRDefault="00E00461" w:rsidP="004F3115">
            <w:pPr>
              <w:rPr>
                <w:rFonts w:asciiTheme="minorHAnsi" w:hAnsiTheme="minorHAnsi" w:cstheme="minorHAnsi"/>
              </w:rPr>
            </w:pPr>
          </w:p>
        </w:tc>
      </w:tr>
      <w:tr w:rsidR="00E00461" w:rsidRPr="002D4CDB" w14:paraId="2BA4AD72" w14:textId="77777777" w:rsidTr="00F87952">
        <w:trPr>
          <w:gridAfter w:val="1"/>
          <w:wAfter w:w="12" w:type="dxa"/>
          <w:trHeight w:val="330"/>
        </w:trPr>
        <w:tc>
          <w:tcPr>
            <w:tcW w:w="421" w:type="dxa"/>
          </w:tcPr>
          <w:p w14:paraId="76C8F706" w14:textId="77777777"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5</w:t>
            </w:r>
          </w:p>
        </w:tc>
        <w:tc>
          <w:tcPr>
            <w:tcW w:w="6378" w:type="dxa"/>
          </w:tcPr>
          <w:p w14:paraId="16B9965C" w14:textId="4C75695F"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w:t>
            </w:r>
            <w:ins w:id="16" w:author="21" w:date="2016-05-11T15:59:00Z">
              <w:r w:rsidR="00113769">
                <w:rPr>
                  <w:rFonts w:asciiTheme="minorHAnsi" w:hAnsiTheme="minorHAnsi" w:cs="Times New Roman"/>
                  <w:sz w:val="20"/>
                  <w:szCs w:val="20"/>
                </w:rPr>
                <w:t xml:space="preserve">relevantného </w:t>
              </w:r>
            </w:ins>
            <w:r w:rsidRPr="002D4739">
              <w:rPr>
                <w:rFonts w:asciiTheme="minorHAnsi" w:hAnsiTheme="minorHAnsi" w:cs="Times New Roman"/>
                <w:sz w:val="20"/>
                <w:szCs w:val="20"/>
              </w:rPr>
              <w:t>spôsobu financovania</w:t>
            </w:r>
          </w:p>
        </w:tc>
        <w:tc>
          <w:tcPr>
            <w:tcW w:w="7229" w:type="dxa"/>
          </w:tcPr>
          <w:p w14:paraId="68CA156C" w14:textId="77777777"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14:paraId="4056A8D1" w14:textId="77777777" w:rsidTr="00F87952">
        <w:trPr>
          <w:gridAfter w:val="1"/>
          <w:wAfter w:w="12" w:type="dxa"/>
          <w:trHeight w:val="330"/>
        </w:trPr>
        <w:tc>
          <w:tcPr>
            <w:tcW w:w="421" w:type="dxa"/>
          </w:tcPr>
          <w:p w14:paraId="679EC6C1" w14:textId="77777777"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6</w:t>
            </w:r>
          </w:p>
        </w:tc>
        <w:tc>
          <w:tcPr>
            <w:tcW w:w="6378" w:type="dxa"/>
          </w:tcPr>
          <w:p w14:paraId="513BB9DF" w14:textId="77777777"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14:paraId="7B567F18" w14:textId="77777777"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14:paraId="37A92D67" w14:textId="77777777" w:rsidTr="00F87952">
        <w:trPr>
          <w:gridAfter w:val="1"/>
          <w:wAfter w:w="12" w:type="dxa"/>
          <w:trHeight w:val="330"/>
        </w:trPr>
        <w:tc>
          <w:tcPr>
            <w:tcW w:w="421" w:type="dxa"/>
          </w:tcPr>
          <w:p w14:paraId="57971F62" w14:textId="77777777"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7</w:t>
            </w:r>
          </w:p>
        </w:tc>
        <w:tc>
          <w:tcPr>
            <w:tcW w:w="6378" w:type="dxa"/>
          </w:tcPr>
          <w:p w14:paraId="5B9BDB0D" w14:textId="1139F24C" w:rsidR="00E00461" w:rsidRPr="002D4CDB" w:rsidRDefault="00E00461" w:rsidP="00493022">
            <w:pPr>
              <w:rPr>
                <w:rFonts w:asciiTheme="minorHAnsi" w:hAnsiTheme="minorHAnsi" w:cstheme="minorHAnsi"/>
                <w:sz w:val="18"/>
                <w:szCs w:val="18"/>
              </w:rPr>
            </w:pPr>
            <w:r w:rsidRPr="002D4739">
              <w:rPr>
                <w:rFonts w:asciiTheme="minorHAnsi" w:hAnsiTheme="minorHAnsi" w:cs="Times New Roman"/>
                <w:sz w:val="20"/>
                <w:szCs w:val="20"/>
              </w:rPr>
              <w:t>Podmienka</w:t>
            </w:r>
            <w:del w:id="17" w:author="21" w:date="2016-05-11T16:46:00Z">
              <w:r w:rsidRPr="002D4739" w:rsidDel="00493022">
                <w:rPr>
                  <w:rFonts w:asciiTheme="minorHAnsi" w:hAnsiTheme="minorHAnsi" w:cs="Times New Roman"/>
                  <w:sz w:val="20"/>
                  <w:szCs w:val="20"/>
                </w:rPr>
                <w:delText>,</w:delText>
              </w:r>
            </w:del>
            <w:r w:rsidRPr="002D4739">
              <w:rPr>
                <w:rFonts w:asciiTheme="minorHAnsi" w:hAnsiTheme="minorHAnsi" w:cs="Times New Roman"/>
                <w:sz w:val="20"/>
                <w:szCs w:val="20"/>
              </w:rPr>
              <w:t xml:space="preserve"> </w:t>
            </w:r>
            <w:del w:id="18" w:author="21" w:date="2016-05-11T16:46:00Z">
              <w:r w:rsidRPr="002D4739" w:rsidDel="00493022">
                <w:rPr>
                  <w:rFonts w:asciiTheme="minorHAnsi" w:hAnsiTheme="minorHAnsi" w:cs="Times New Roman"/>
                  <w:sz w:val="20"/>
                  <w:szCs w:val="20"/>
                </w:rPr>
                <w:delText xml:space="preserve">že žiadateľ </w:delText>
              </w:r>
            </w:del>
            <w:r w:rsidRPr="002D4739">
              <w:rPr>
                <w:rFonts w:asciiTheme="minorHAnsi" w:hAnsiTheme="minorHAnsi" w:cs="Times New Roman"/>
                <w:sz w:val="20"/>
                <w:szCs w:val="20"/>
              </w:rPr>
              <w:t>neporuš</w:t>
            </w:r>
            <w:del w:id="19" w:author="21" w:date="2016-05-11T16:46:00Z">
              <w:r w:rsidRPr="002D4739" w:rsidDel="00493022">
                <w:rPr>
                  <w:rFonts w:asciiTheme="minorHAnsi" w:hAnsiTheme="minorHAnsi" w:cs="Times New Roman"/>
                  <w:sz w:val="20"/>
                  <w:szCs w:val="20"/>
                </w:rPr>
                <w:delText>il</w:delText>
              </w:r>
            </w:del>
            <w:ins w:id="20" w:author="21" w:date="2016-05-11T16:46:00Z">
              <w:r w:rsidR="00493022">
                <w:rPr>
                  <w:rFonts w:asciiTheme="minorHAnsi" w:hAnsiTheme="minorHAnsi" w:cs="Times New Roman"/>
                  <w:sz w:val="20"/>
                  <w:szCs w:val="20"/>
                </w:rPr>
                <w:t>enia</w:t>
              </w:r>
            </w:ins>
            <w:r w:rsidRPr="002D4739">
              <w:rPr>
                <w:rFonts w:asciiTheme="minorHAnsi" w:hAnsiTheme="minorHAnsi" w:cs="Times New Roman"/>
                <w:sz w:val="20"/>
                <w:szCs w:val="20"/>
              </w:rPr>
              <w:t xml:space="preserve"> zákaz</w:t>
            </w:r>
            <w:ins w:id="21" w:author="21" w:date="2016-05-11T16:46:00Z">
              <w:r w:rsidR="00493022">
                <w:rPr>
                  <w:rFonts w:asciiTheme="minorHAnsi" w:hAnsiTheme="minorHAnsi" w:cs="Times New Roman"/>
                  <w:sz w:val="20"/>
                  <w:szCs w:val="20"/>
                </w:rPr>
                <w:t>u</w:t>
              </w:r>
            </w:ins>
            <w:r w:rsidRPr="002D4739">
              <w:rPr>
                <w:rFonts w:asciiTheme="minorHAnsi" w:hAnsiTheme="minorHAnsi" w:cs="Times New Roman"/>
                <w:sz w:val="20"/>
                <w:szCs w:val="20"/>
              </w:rPr>
              <w:t xml:space="preserve"> nelegálnej práce a nelegálneho zamestnávania</w:t>
            </w:r>
          </w:p>
        </w:tc>
        <w:tc>
          <w:tcPr>
            <w:tcW w:w="7229" w:type="dxa"/>
          </w:tcPr>
          <w:p w14:paraId="052F6382" w14:textId="77777777"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8C48F3">
              <w:rPr>
                <w:rFonts w:asciiTheme="minorHAnsi" w:hAnsiTheme="minorHAnsi" w:cs="Times New Roman"/>
                <w:b/>
                <w:sz w:val="20"/>
                <w:szCs w:val="20"/>
                <w:u w:val="single"/>
              </w:rPr>
              <w:t>1</w:t>
            </w:r>
          </w:p>
          <w:p w14:paraId="06092748" w14:textId="77777777"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14:paraId="28349959" w14:textId="77777777" w:rsidR="00E00461" w:rsidRDefault="00E00461" w:rsidP="00E00461">
            <w:pPr>
              <w:pStyle w:val="Default"/>
              <w:ind w:left="5"/>
              <w:jc w:val="both"/>
              <w:rPr>
                <w:rFonts w:asciiTheme="minorHAnsi" w:hAnsiTheme="minorHAnsi"/>
                <w:color w:val="auto"/>
                <w:sz w:val="20"/>
                <w:szCs w:val="20"/>
              </w:rPr>
            </w:pPr>
          </w:p>
          <w:p w14:paraId="04EBBAE9" w14:textId="77777777"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14:paraId="626E2C5F" w14:textId="77777777"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14:paraId="51DC96AA" w14:textId="77777777" w:rsidTr="00F87952">
        <w:trPr>
          <w:gridAfter w:val="1"/>
          <w:wAfter w:w="12" w:type="dxa"/>
          <w:trHeight w:val="330"/>
        </w:trPr>
        <w:tc>
          <w:tcPr>
            <w:tcW w:w="421" w:type="dxa"/>
          </w:tcPr>
          <w:p w14:paraId="703F89AE" w14:textId="77777777"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8</w:t>
            </w:r>
          </w:p>
        </w:tc>
        <w:tc>
          <w:tcPr>
            <w:tcW w:w="6378" w:type="dxa"/>
            <w:shd w:val="clear" w:color="auto" w:fill="auto"/>
          </w:tcPr>
          <w:p w14:paraId="5091BA11" w14:textId="77777777" w:rsidR="00E00461" w:rsidRPr="00DF09C2" w:rsidRDefault="00E00461" w:rsidP="004F3115">
            <w:pPr>
              <w:rPr>
                <w:rFonts w:asciiTheme="minorHAnsi" w:hAnsiTheme="minorHAnsi" w:cstheme="minorHAnsi"/>
                <w:sz w:val="18"/>
                <w:szCs w:val="18"/>
              </w:rPr>
            </w:pPr>
            <w:r w:rsidRPr="00DF09C2">
              <w:rPr>
                <w:rFonts w:asciiTheme="minorHAnsi" w:hAnsiTheme="minorHAnsi" w:cs="Times New Roman"/>
                <w:sz w:val="20"/>
                <w:szCs w:val="20"/>
              </w:rPr>
              <w:t>Podmienka, že žiadateľ má vysporiadané majetkovo-právne vzťahy a povolenia na realizáciu aktivít projektu</w:t>
            </w:r>
          </w:p>
        </w:tc>
        <w:tc>
          <w:tcPr>
            <w:tcW w:w="7229" w:type="dxa"/>
            <w:shd w:val="clear" w:color="auto" w:fill="auto"/>
          </w:tcPr>
          <w:p w14:paraId="019C00B6" w14:textId="77777777" w:rsidR="00E00461" w:rsidRPr="00DF09C2" w:rsidRDefault="00E00461" w:rsidP="00E00461">
            <w:pPr>
              <w:rPr>
                <w:rFonts w:asciiTheme="minorHAnsi" w:hAnsiTheme="minorHAnsi" w:cstheme="minorHAnsi"/>
                <w:b/>
                <w:sz w:val="20"/>
                <w:szCs w:val="20"/>
                <w:u w:val="single"/>
              </w:rPr>
            </w:pPr>
            <w:r w:rsidRPr="00DF09C2">
              <w:rPr>
                <w:rFonts w:asciiTheme="minorHAnsi" w:hAnsiTheme="minorHAnsi" w:cs="Times New Roman"/>
                <w:b/>
                <w:sz w:val="20"/>
                <w:szCs w:val="20"/>
                <w:u w:val="single"/>
              </w:rPr>
              <w:t>Príloha č. 1</w:t>
            </w:r>
            <w:r w:rsidR="008C48F3">
              <w:rPr>
                <w:rFonts w:asciiTheme="minorHAnsi" w:hAnsiTheme="minorHAnsi" w:cs="Times New Roman"/>
                <w:b/>
                <w:sz w:val="20"/>
                <w:szCs w:val="20"/>
                <w:u w:val="single"/>
              </w:rPr>
              <w:t>2</w:t>
            </w:r>
          </w:p>
          <w:p w14:paraId="58D3F41F" w14:textId="77777777" w:rsidR="00E00461" w:rsidRPr="00DF09C2" w:rsidRDefault="00E00461" w:rsidP="00E00461">
            <w:pPr>
              <w:pStyle w:val="Default"/>
              <w:rPr>
                <w:rFonts w:asciiTheme="minorHAnsi" w:hAnsiTheme="minorHAnsi"/>
                <w:color w:val="auto"/>
                <w:sz w:val="20"/>
                <w:szCs w:val="20"/>
              </w:rPr>
            </w:pPr>
            <w:r w:rsidRPr="00DF09C2">
              <w:rPr>
                <w:rFonts w:asciiTheme="minorHAnsi" w:hAnsiTheme="minorHAnsi"/>
                <w:b/>
                <w:color w:val="auto"/>
                <w:sz w:val="20"/>
                <w:szCs w:val="20"/>
              </w:rPr>
              <w:t>Právoplatné stavebné povolenie alebo iné povolenie</w:t>
            </w:r>
            <w:r w:rsidRPr="00DF09C2">
              <w:rPr>
                <w:rFonts w:asciiTheme="minorHAnsi" w:hAnsiTheme="minorHAnsi"/>
                <w:color w:val="auto"/>
                <w:sz w:val="20"/>
                <w:szCs w:val="20"/>
              </w:rPr>
              <w:t xml:space="preserve"> na realizáciu stavby a </w:t>
            </w:r>
          </w:p>
          <w:p w14:paraId="56493755" w14:textId="77777777" w:rsidR="00E00461" w:rsidRPr="00DF09C2" w:rsidRDefault="00E00461" w:rsidP="00F87952">
            <w:pPr>
              <w:pStyle w:val="Default"/>
              <w:jc w:val="both"/>
              <w:rPr>
                <w:rFonts w:asciiTheme="minorHAnsi" w:hAnsiTheme="minorHAnsi" w:cstheme="minorHAnsi"/>
              </w:rPr>
            </w:pPr>
            <w:r w:rsidRPr="00DF09C2">
              <w:rPr>
                <w:rFonts w:asciiTheme="minorHAnsi" w:hAnsiTheme="minorHAnsi"/>
                <w:b/>
                <w:sz w:val="20"/>
                <w:szCs w:val="20"/>
              </w:rPr>
              <w:t>Projektová dokumentácia stavby</w:t>
            </w:r>
            <w:r w:rsidRPr="00DF09C2">
              <w:rPr>
                <w:rFonts w:asciiTheme="minorHAnsi" w:hAnsiTheme="minorHAnsi"/>
                <w:sz w:val="20"/>
                <w:szCs w:val="20"/>
              </w:rPr>
              <w:t xml:space="preserve"> </w:t>
            </w:r>
            <w:r w:rsidRPr="00DF09C2">
              <w:rPr>
                <w:rFonts w:asciiTheme="minorHAnsi" w:hAnsiTheme="minorHAnsi"/>
                <w:b/>
                <w:sz w:val="20"/>
                <w:szCs w:val="20"/>
              </w:rPr>
              <w:t xml:space="preserve">vrátane výkazu výmer </w:t>
            </w:r>
          </w:p>
        </w:tc>
      </w:tr>
      <w:tr w:rsidR="00E00461" w:rsidRPr="002D4CDB" w14:paraId="3DA0E7F3" w14:textId="77777777" w:rsidTr="00F87952">
        <w:trPr>
          <w:gridAfter w:val="1"/>
          <w:wAfter w:w="12" w:type="dxa"/>
          <w:trHeight w:val="330"/>
        </w:trPr>
        <w:tc>
          <w:tcPr>
            <w:tcW w:w="421" w:type="dxa"/>
          </w:tcPr>
          <w:p w14:paraId="168CC8FC" w14:textId="77777777" w:rsidR="00E00461" w:rsidRPr="002D4CDB" w:rsidRDefault="00234583"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14:paraId="32071B21" w14:textId="77777777"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14:paraId="55A88193" w14:textId="77777777"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w:t>
            </w:r>
            <w:r w:rsidR="008C48F3">
              <w:rPr>
                <w:rFonts w:asciiTheme="minorHAnsi" w:hAnsiTheme="minorHAnsi" w:cs="Times New Roman"/>
                <w:b/>
                <w:sz w:val="20"/>
                <w:szCs w:val="20"/>
                <w:u w:val="single"/>
              </w:rPr>
              <w:t>3</w:t>
            </w:r>
          </w:p>
          <w:p w14:paraId="3C7FD445" w14:textId="77777777"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14:paraId="0EFF3C2D" w14:textId="77777777"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14:paraId="70B44D68" w14:textId="77777777"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14:paraId="500A7E6C" w14:textId="77777777" w:rsidR="00E00461" w:rsidRPr="002D4CDB" w:rsidRDefault="00E00461" w:rsidP="00F87952">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14:paraId="308EE488" w14:textId="77777777" w:rsidTr="00F87952">
        <w:trPr>
          <w:gridAfter w:val="1"/>
          <w:wAfter w:w="12" w:type="dxa"/>
          <w:trHeight w:val="330"/>
        </w:trPr>
        <w:tc>
          <w:tcPr>
            <w:tcW w:w="421" w:type="dxa"/>
          </w:tcPr>
          <w:p w14:paraId="60EF32A3" w14:textId="77777777" w:rsidR="00E00461" w:rsidRPr="002D4CDB" w:rsidRDefault="00AB0A70" w:rsidP="00234583">
            <w:pPr>
              <w:rPr>
                <w:rFonts w:asciiTheme="minorHAnsi" w:hAnsiTheme="minorHAnsi" w:cstheme="minorHAnsi"/>
                <w:sz w:val="18"/>
                <w:szCs w:val="18"/>
              </w:rPr>
            </w:pPr>
            <w:r>
              <w:rPr>
                <w:rFonts w:asciiTheme="minorHAnsi" w:hAnsiTheme="minorHAnsi" w:cstheme="minorHAnsi"/>
                <w:sz w:val="20"/>
                <w:szCs w:val="20"/>
              </w:rPr>
              <w:t>2</w:t>
            </w:r>
            <w:r w:rsidR="00234583">
              <w:rPr>
                <w:rFonts w:asciiTheme="minorHAnsi" w:hAnsiTheme="minorHAnsi" w:cstheme="minorHAnsi"/>
                <w:sz w:val="20"/>
                <w:szCs w:val="20"/>
              </w:rPr>
              <w:t>0</w:t>
            </w:r>
          </w:p>
        </w:tc>
        <w:tc>
          <w:tcPr>
            <w:tcW w:w="6378" w:type="dxa"/>
          </w:tcPr>
          <w:p w14:paraId="53767D7E" w14:textId="77777777"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14:paraId="03B9224B" w14:textId="77777777" w:rsidR="00E00461" w:rsidRPr="002D4CDB" w:rsidRDefault="00E00461" w:rsidP="004F3115">
            <w:pPr>
              <w:rPr>
                <w:rFonts w:asciiTheme="minorHAnsi" w:hAnsiTheme="minorHAnsi" w:cstheme="minorHAnsi"/>
                <w:sz w:val="18"/>
                <w:szCs w:val="18"/>
              </w:rPr>
            </w:pPr>
          </w:p>
        </w:tc>
        <w:tc>
          <w:tcPr>
            <w:tcW w:w="7229" w:type="dxa"/>
          </w:tcPr>
          <w:p w14:paraId="706550B7" w14:textId="77777777"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w:t>
            </w:r>
            <w:r w:rsidR="008C48F3">
              <w:rPr>
                <w:rFonts w:asciiTheme="minorHAnsi" w:hAnsiTheme="minorHAnsi" w:cs="Times New Roman"/>
                <w:b/>
                <w:sz w:val="20"/>
                <w:szCs w:val="20"/>
                <w:u w:val="single"/>
              </w:rPr>
              <w:t>4</w:t>
            </w:r>
          </w:p>
          <w:p w14:paraId="79D66288" w14:textId="77777777" w:rsidR="00E00461" w:rsidRPr="002D4CDB" w:rsidRDefault="00E00461" w:rsidP="00F87952">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924A97" w:rsidRPr="002D4CDB" w14:paraId="0C2579C7" w14:textId="77777777" w:rsidTr="00F87952">
        <w:trPr>
          <w:gridAfter w:val="1"/>
          <w:wAfter w:w="12" w:type="dxa"/>
          <w:trHeight w:val="330"/>
          <w:ins w:id="22" w:author="21" w:date="2016-04-28T14:56:00Z"/>
        </w:trPr>
        <w:tc>
          <w:tcPr>
            <w:tcW w:w="421" w:type="dxa"/>
          </w:tcPr>
          <w:p w14:paraId="798576C1" w14:textId="27AE44A8" w:rsidR="00924A97" w:rsidRDefault="00924A97" w:rsidP="00234583">
            <w:pPr>
              <w:rPr>
                <w:ins w:id="23" w:author="21" w:date="2016-04-28T14:56:00Z"/>
                <w:rFonts w:asciiTheme="minorHAnsi" w:hAnsiTheme="minorHAnsi" w:cstheme="minorHAnsi"/>
                <w:sz w:val="20"/>
                <w:szCs w:val="20"/>
              </w:rPr>
            </w:pPr>
            <w:ins w:id="24" w:author="21" w:date="2016-04-28T14:56:00Z">
              <w:r>
                <w:rPr>
                  <w:rFonts w:asciiTheme="minorHAnsi" w:hAnsiTheme="minorHAnsi" w:cstheme="minorHAnsi"/>
                  <w:sz w:val="20"/>
                  <w:szCs w:val="20"/>
                </w:rPr>
                <w:t>21</w:t>
              </w:r>
            </w:ins>
          </w:p>
        </w:tc>
        <w:tc>
          <w:tcPr>
            <w:tcW w:w="6378" w:type="dxa"/>
          </w:tcPr>
          <w:p w14:paraId="1029C06E" w14:textId="18A25BF3" w:rsidR="00924A97" w:rsidRPr="002D4739" w:rsidRDefault="00924A97" w:rsidP="00E00461">
            <w:pPr>
              <w:rPr>
                <w:ins w:id="25" w:author="21" w:date="2016-04-28T14:56:00Z"/>
                <w:rFonts w:asciiTheme="minorHAnsi" w:hAnsiTheme="minorHAnsi" w:cs="Times New Roman"/>
                <w:sz w:val="20"/>
                <w:szCs w:val="20"/>
              </w:rPr>
            </w:pPr>
            <w:ins w:id="26" w:author="21" w:date="2016-04-28T14:56:00Z">
              <w:r w:rsidRPr="000477CE">
                <w:rPr>
                  <w:rFonts w:asciiTheme="minorHAnsi" w:hAnsiTheme="minorHAnsi" w:cs="Times New Roman"/>
                  <w:sz w:val="20"/>
                  <w:szCs w:val="20"/>
                </w:rPr>
                <w:t>Podmienka oprávnenosti z hľadiska súladu s princípom „znečisťovateľ platí“</w:t>
              </w:r>
            </w:ins>
          </w:p>
        </w:tc>
        <w:tc>
          <w:tcPr>
            <w:tcW w:w="7229" w:type="dxa"/>
          </w:tcPr>
          <w:p w14:paraId="059686BF" w14:textId="56988631" w:rsidR="00924A97" w:rsidRPr="003A3A06" w:rsidRDefault="00924A97" w:rsidP="00924A97">
            <w:pPr>
              <w:rPr>
                <w:ins w:id="27" w:author="21" w:date="2016-04-28T14:56:00Z"/>
                <w:rFonts w:asciiTheme="minorHAnsi" w:hAnsiTheme="minorHAnsi" w:cs="Times New Roman"/>
                <w:b/>
                <w:sz w:val="20"/>
                <w:szCs w:val="20"/>
                <w:u w:val="single"/>
              </w:rPr>
            </w:pPr>
            <w:ins w:id="28" w:author="21" w:date="2016-04-28T14:56:00Z">
              <w:r w:rsidRPr="003A3A06">
                <w:rPr>
                  <w:rFonts w:asciiTheme="minorHAnsi" w:hAnsiTheme="minorHAnsi" w:cs="Times New Roman"/>
                  <w:b/>
                  <w:sz w:val="20"/>
                  <w:szCs w:val="20"/>
                  <w:u w:val="single"/>
                </w:rPr>
                <w:t>Príloha č. 1</w:t>
              </w:r>
              <w:r>
                <w:rPr>
                  <w:rFonts w:asciiTheme="minorHAnsi" w:hAnsiTheme="minorHAnsi" w:cs="Times New Roman"/>
                  <w:b/>
                  <w:sz w:val="20"/>
                  <w:szCs w:val="20"/>
                  <w:u w:val="single"/>
                </w:rPr>
                <w:t>5</w:t>
              </w:r>
            </w:ins>
            <w:ins w:id="29" w:author="21" w:date="2016-05-31T13:28:00Z">
              <w:r w:rsidR="00254155">
                <w:rPr>
                  <w:rStyle w:val="Odkaznapoznmkupodiarou"/>
                  <w:rFonts w:asciiTheme="minorHAnsi" w:hAnsiTheme="minorHAnsi" w:cs="Times New Roman"/>
                  <w:b/>
                  <w:sz w:val="20"/>
                  <w:szCs w:val="20"/>
                  <w:u w:val="single"/>
                </w:rPr>
                <w:footnoteReference w:id="3"/>
              </w:r>
            </w:ins>
          </w:p>
          <w:p w14:paraId="2CC7E83F" w14:textId="7ABC008F" w:rsidR="00924A97" w:rsidRPr="002D4739" w:rsidRDefault="00924A97" w:rsidP="00924A97">
            <w:pPr>
              <w:rPr>
                <w:ins w:id="32" w:author="21" w:date="2016-04-28T14:56:00Z"/>
                <w:rFonts w:asciiTheme="minorHAnsi" w:hAnsiTheme="minorHAnsi" w:cs="Times New Roman"/>
                <w:b/>
                <w:sz w:val="20"/>
                <w:szCs w:val="20"/>
                <w:u w:val="single"/>
              </w:rPr>
            </w:pPr>
            <w:ins w:id="33" w:author="21" w:date="2016-04-28T14:56:00Z">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ins>
          </w:p>
        </w:tc>
      </w:tr>
      <w:tr w:rsidR="008108A8" w:rsidRPr="002D4CDB" w14:paraId="3AAEA065" w14:textId="77777777" w:rsidTr="008108A8">
        <w:trPr>
          <w:gridAfter w:val="1"/>
          <w:wAfter w:w="12" w:type="dxa"/>
          <w:trHeight w:val="165"/>
        </w:trPr>
        <w:tc>
          <w:tcPr>
            <w:tcW w:w="421" w:type="dxa"/>
          </w:tcPr>
          <w:p w14:paraId="74E20940" w14:textId="20F7E2C6" w:rsidR="008108A8" w:rsidRPr="002D4CDB" w:rsidRDefault="008108A8" w:rsidP="00924A97">
            <w:pPr>
              <w:rPr>
                <w:rFonts w:asciiTheme="minorHAnsi" w:hAnsiTheme="minorHAnsi" w:cstheme="minorHAnsi"/>
                <w:sz w:val="18"/>
                <w:szCs w:val="18"/>
              </w:rPr>
            </w:pPr>
            <w:del w:id="34" w:author="21" w:date="2016-04-28T14:56:00Z">
              <w:r w:rsidDel="00924A97">
                <w:rPr>
                  <w:rFonts w:asciiTheme="minorHAnsi" w:hAnsiTheme="minorHAnsi" w:cstheme="minorHAnsi"/>
                  <w:sz w:val="20"/>
                  <w:szCs w:val="20"/>
                </w:rPr>
                <w:delText>21</w:delText>
              </w:r>
            </w:del>
            <w:ins w:id="35" w:author="21" w:date="2016-04-28T14:56:00Z">
              <w:r w:rsidR="00924A97">
                <w:rPr>
                  <w:rFonts w:asciiTheme="minorHAnsi" w:hAnsiTheme="minorHAnsi" w:cstheme="minorHAnsi"/>
                  <w:sz w:val="20"/>
                  <w:szCs w:val="20"/>
                </w:rPr>
                <w:t>22</w:t>
              </w:r>
            </w:ins>
          </w:p>
        </w:tc>
        <w:tc>
          <w:tcPr>
            <w:tcW w:w="6378" w:type="dxa"/>
          </w:tcPr>
          <w:p w14:paraId="1E89BFE8" w14:textId="77777777" w:rsidR="008108A8" w:rsidRPr="00B768E6" w:rsidRDefault="008108A8" w:rsidP="008108A8">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14:paraId="2593F13D" w14:textId="218166D9" w:rsidR="008108A8" w:rsidRPr="003A3A06" w:rsidDel="00924A97" w:rsidRDefault="00924A97" w:rsidP="008108A8">
            <w:pPr>
              <w:rPr>
                <w:del w:id="36" w:author="21" w:date="2016-04-28T14:56:00Z"/>
                <w:rFonts w:asciiTheme="minorHAnsi" w:hAnsiTheme="minorHAnsi" w:cs="Times New Roman"/>
                <w:b/>
                <w:sz w:val="20"/>
                <w:szCs w:val="20"/>
                <w:u w:val="single"/>
              </w:rPr>
            </w:pPr>
            <w:ins w:id="37" w:author="21" w:date="2016-04-28T14:56:00Z">
              <w:r w:rsidRPr="002D4739">
                <w:rPr>
                  <w:rFonts w:asciiTheme="minorHAnsi" w:hAnsiTheme="minorHAnsi"/>
                  <w:sz w:val="20"/>
                  <w:szCs w:val="20"/>
                </w:rPr>
                <w:t>Bez osobitnej prílohy</w:t>
              </w:r>
              <w:r w:rsidRPr="003A3A06" w:rsidDel="00924A97">
                <w:rPr>
                  <w:rFonts w:asciiTheme="minorHAnsi" w:hAnsiTheme="minorHAnsi" w:cs="Times New Roman"/>
                  <w:b/>
                  <w:sz w:val="20"/>
                  <w:szCs w:val="20"/>
                  <w:u w:val="single"/>
                </w:rPr>
                <w:t xml:space="preserve"> </w:t>
              </w:r>
            </w:ins>
            <w:del w:id="38" w:author="21" w:date="2016-04-28T14:56:00Z">
              <w:r w:rsidR="008108A8" w:rsidRPr="003A3A06" w:rsidDel="00924A97">
                <w:rPr>
                  <w:rFonts w:asciiTheme="minorHAnsi" w:hAnsiTheme="minorHAnsi" w:cs="Times New Roman"/>
                  <w:b/>
                  <w:sz w:val="20"/>
                  <w:szCs w:val="20"/>
                  <w:u w:val="single"/>
                </w:rPr>
                <w:delText>Príloha č. 1</w:delText>
              </w:r>
              <w:r w:rsidR="008C48F3" w:rsidDel="00924A97">
                <w:rPr>
                  <w:rFonts w:asciiTheme="minorHAnsi" w:hAnsiTheme="minorHAnsi" w:cs="Times New Roman"/>
                  <w:b/>
                  <w:sz w:val="20"/>
                  <w:szCs w:val="20"/>
                  <w:u w:val="single"/>
                </w:rPr>
                <w:delText>5</w:delText>
              </w:r>
            </w:del>
          </w:p>
          <w:p w14:paraId="379A6F5A" w14:textId="1840B618" w:rsidR="008108A8" w:rsidRPr="00E07F7F" w:rsidRDefault="008108A8" w:rsidP="008108A8">
            <w:pPr>
              <w:rPr>
                <w:rFonts w:cs="Times New Roman"/>
                <w:color w:val="000000" w:themeColor="text1"/>
                <w:sz w:val="18"/>
                <w:szCs w:val="18"/>
              </w:rPr>
            </w:pPr>
            <w:del w:id="39" w:author="21" w:date="2016-04-28T14:56:00Z">
              <w:r w:rsidRPr="009E0CF3" w:rsidDel="00924A97">
                <w:rPr>
                  <w:rFonts w:asciiTheme="minorHAnsi" w:hAnsiTheme="minorHAnsi"/>
                  <w:b/>
                  <w:sz w:val="20"/>
                  <w:szCs w:val="20"/>
                </w:rPr>
                <w:delText xml:space="preserve">Čestné vyhlásenie žiadateľa </w:delText>
              </w:r>
              <w:r w:rsidRPr="009E0CF3" w:rsidDel="00924A97">
                <w:rPr>
                  <w:rFonts w:asciiTheme="minorHAnsi" w:hAnsiTheme="minorHAnsi"/>
                  <w:sz w:val="20"/>
                  <w:szCs w:val="20"/>
                </w:rPr>
                <w:delText>k uplatňovaniu zásady „znečisťovateľ platí“.</w:delText>
              </w:r>
            </w:del>
          </w:p>
        </w:tc>
      </w:tr>
      <w:tr w:rsidR="00E00461" w:rsidRPr="002D4CDB" w14:paraId="741C33AD" w14:textId="77777777" w:rsidTr="00D853A1">
        <w:trPr>
          <w:gridAfter w:val="1"/>
          <w:wAfter w:w="12" w:type="dxa"/>
          <w:trHeight w:val="330"/>
        </w:trPr>
        <w:tc>
          <w:tcPr>
            <w:tcW w:w="421" w:type="dxa"/>
          </w:tcPr>
          <w:p w14:paraId="584C0E38" w14:textId="16E09EFC" w:rsidR="00E00461" w:rsidRPr="002D4CDB" w:rsidRDefault="00E00461" w:rsidP="00924A97">
            <w:pPr>
              <w:rPr>
                <w:rFonts w:asciiTheme="minorHAnsi" w:hAnsiTheme="minorHAnsi" w:cstheme="minorHAnsi"/>
                <w:sz w:val="18"/>
                <w:szCs w:val="18"/>
              </w:rPr>
            </w:pPr>
            <w:del w:id="40" w:author="21" w:date="2016-04-28T14:56:00Z">
              <w:r w:rsidDel="00924A97">
                <w:rPr>
                  <w:rFonts w:asciiTheme="minorHAnsi" w:hAnsiTheme="minorHAnsi" w:cstheme="minorHAnsi"/>
                  <w:sz w:val="20"/>
                  <w:szCs w:val="20"/>
                </w:rPr>
                <w:delText>2</w:delText>
              </w:r>
              <w:r w:rsidR="00234583" w:rsidDel="00924A97">
                <w:rPr>
                  <w:rFonts w:asciiTheme="minorHAnsi" w:hAnsiTheme="minorHAnsi" w:cstheme="minorHAnsi"/>
                  <w:sz w:val="20"/>
                  <w:szCs w:val="20"/>
                </w:rPr>
                <w:delText>2</w:delText>
              </w:r>
            </w:del>
            <w:ins w:id="41" w:author="21" w:date="2016-04-28T14:56:00Z">
              <w:r w:rsidR="00924A97">
                <w:rPr>
                  <w:rFonts w:asciiTheme="minorHAnsi" w:hAnsiTheme="minorHAnsi" w:cstheme="minorHAnsi"/>
                  <w:sz w:val="20"/>
                  <w:szCs w:val="20"/>
                </w:rPr>
                <w:t>23</w:t>
              </w:r>
            </w:ins>
          </w:p>
        </w:tc>
        <w:tc>
          <w:tcPr>
            <w:tcW w:w="6378" w:type="dxa"/>
          </w:tcPr>
          <w:p w14:paraId="78CA57C7" w14:textId="77777777"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14:paraId="05965A8B" w14:textId="77777777"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14:paraId="0A1BDAA5" w14:textId="77777777" w:rsidTr="00D853A1">
        <w:trPr>
          <w:gridAfter w:val="1"/>
          <w:wAfter w:w="12" w:type="dxa"/>
          <w:trHeight w:val="330"/>
        </w:trPr>
        <w:tc>
          <w:tcPr>
            <w:tcW w:w="421" w:type="dxa"/>
          </w:tcPr>
          <w:p w14:paraId="78F761FD" w14:textId="5B2201B7" w:rsidR="00E00461" w:rsidRPr="002D4CDB" w:rsidRDefault="00AB0A70" w:rsidP="00924A97">
            <w:pPr>
              <w:rPr>
                <w:rFonts w:asciiTheme="minorHAnsi" w:hAnsiTheme="minorHAnsi" w:cstheme="minorHAnsi"/>
                <w:sz w:val="18"/>
                <w:szCs w:val="18"/>
              </w:rPr>
            </w:pPr>
            <w:del w:id="42" w:author="21" w:date="2016-04-28T14:56:00Z">
              <w:r w:rsidDel="00924A97">
                <w:rPr>
                  <w:rFonts w:asciiTheme="minorHAnsi" w:hAnsiTheme="minorHAnsi" w:cstheme="minorHAnsi"/>
                  <w:sz w:val="20"/>
                  <w:szCs w:val="20"/>
                </w:rPr>
                <w:delText>2</w:delText>
              </w:r>
              <w:r w:rsidR="00234583" w:rsidDel="00924A97">
                <w:rPr>
                  <w:rFonts w:asciiTheme="minorHAnsi" w:hAnsiTheme="minorHAnsi" w:cstheme="minorHAnsi"/>
                  <w:sz w:val="20"/>
                  <w:szCs w:val="20"/>
                </w:rPr>
                <w:delText>3</w:delText>
              </w:r>
            </w:del>
            <w:ins w:id="43" w:author="21" w:date="2016-04-28T14:56:00Z">
              <w:r w:rsidR="00924A97">
                <w:rPr>
                  <w:rFonts w:asciiTheme="minorHAnsi" w:hAnsiTheme="minorHAnsi" w:cstheme="minorHAnsi"/>
                  <w:sz w:val="20"/>
                  <w:szCs w:val="20"/>
                </w:rPr>
                <w:t>24</w:t>
              </w:r>
            </w:ins>
          </w:p>
        </w:tc>
        <w:tc>
          <w:tcPr>
            <w:tcW w:w="6378" w:type="dxa"/>
          </w:tcPr>
          <w:p w14:paraId="457727B6" w14:textId="7D4F07BD" w:rsidR="00E00461" w:rsidRPr="00B768E6" w:rsidDel="00E00461" w:rsidRDefault="00E00461" w:rsidP="00113769">
            <w:pPr>
              <w:rPr>
                <w:rFonts w:cs="Times New Roman"/>
                <w:color w:val="000000" w:themeColor="text1"/>
                <w:sz w:val="18"/>
                <w:szCs w:val="18"/>
              </w:rPr>
            </w:pPr>
            <w:del w:id="44" w:author="21" w:date="2016-05-11T16:00:00Z">
              <w:r w:rsidRPr="002D4739" w:rsidDel="00113769">
                <w:rPr>
                  <w:rFonts w:asciiTheme="minorHAnsi" w:hAnsiTheme="minorHAnsi" w:cs="Times New Roman"/>
                  <w:sz w:val="20"/>
                  <w:szCs w:val="20"/>
                </w:rPr>
                <w:delText xml:space="preserve">Podmienka </w:delText>
              </w:r>
            </w:del>
            <w:ins w:id="45" w:author="21" w:date="2016-05-11T16:00:00Z">
              <w:r w:rsidR="00113769" w:rsidRPr="002D4739">
                <w:rPr>
                  <w:rFonts w:asciiTheme="minorHAnsi" w:hAnsiTheme="minorHAnsi" w:cs="Times New Roman"/>
                  <w:sz w:val="20"/>
                  <w:szCs w:val="20"/>
                </w:rPr>
                <w:t>Podmienk</w:t>
              </w:r>
              <w:r w:rsidR="00113769">
                <w:rPr>
                  <w:rFonts w:asciiTheme="minorHAnsi" w:hAnsiTheme="minorHAnsi" w:cs="Times New Roman"/>
                  <w:sz w:val="20"/>
                  <w:szCs w:val="20"/>
                </w:rPr>
                <w:t>y</w:t>
              </w:r>
              <w:r w:rsidR="00113769" w:rsidRPr="002D4739">
                <w:rPr>
                  <w:rFonts w:asciiTheme="minorHAnsi" w:hAnsiTheme="minorHAnsi" w:cs="Times New Roman"/>
                  <w:sz w:val="20"/>
                  <w:szCs w:val="20"/>
                </w:rPr>
                <w:t xml:space="preserve"> </w:t>
              </w:r>
              <w:r w:rsidR="00113769" w:rsidRPr="00113769">
                <w:rPr>
                  <w:rFonts w:asciiTheme="minorHAnsi" w:hAnsiTheme="minorHAnsi" w:cs="Times New Roman"/>
                  <w:sz w:val="20"/>
                  <w:szCs w:val="20"/>
                </w:rPr>
                <w:t xml:space="preserve">poskytnutia príspevku z hľadiska </w:t>
              </w:r>
            </w:ins>
            <w:del w:id="46" w:author="21" w:date="2016-05-11T16:00:00Z">
              <w:r w:rsidRPr="002D4739" w:rsidDel="00113769">
                <w:rPr>
                  <w:rFonts w:asciiTheme="minorHAnsi" w:hAnsiTheme="minorHAnsi" w:cs="Times New Roman"/>
                  <w:sz w:val="20"/>
                  <w:szCs w:val="20"/>
                </w:rPr>
                <w:delText xml:space="preserve">povinného </w:delText>
              </w:r>
            </w:del>
            <w:r w:rsidRPr="002D4739">
              <w:rPr>
                <w:rFonts w:asciiTheme="minorHAnsi" w:hAnsiTheme="minorHAnsi" w:cs="Times New Roman"/>
                <w:sz w:val="20"/>
                <w:szCs w:val="20"/>
              </w:rPr>
              <w:t xml:space="preserve">definovania merateľných ukazovateľov projektu </w:t>
            </w:r>
          </w:p>
        </w:tc>
        <w:tc>
          <w:tcPr>
            <w:tcW w:w="7229" w:type="dxa"/>
          </w:tcPr>
          <w:p w14:paraId="073B5440" w14:textId="77777777"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14:paraId="69ED6578" w14:textId="77777777" w:rsidTr="00E00461">
        <w:trPr>
          <w:gridAfter w:val="1"/>
          <w:wAfter w:w="12" w:type="dxa"/>
          <w:trHeight w:val="330"/>
        </w:trPr>
        <w:tc>
          <w:tcPr>
            <w:tcW w:w="6799" w:type="dxa"/>
            <w:gridSpan w:val="2"/>
          </w:tcPr>
          <w:p w14:paraId="699F92AD" w14:textId="77777777"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14:paraId="29CAF388" w14:textId="77777777" w:rsidR="00E00461" w:rsidRPr="00E8523D" w:rsidDel="00E00461" w:rsidRDefault="00E00461" w:rsidP="00B93A33">
            <w:pPr>
              <w:rPr>
                <w:rFonts w:ascii="Arial Narrow" w:hAnsi="Arial Narrow"/>
                <w:b/>
                <w:color w:val="FF0000"/>
                <w:sz w:val="20"/>
                <w:szCs w:val="20"/>
              </w:rPr>
            </w:pPr>
          </w:p>
        </w:tc>
      </w:tr>
      <w:tr w:rsidR="00E00461" w:rsidRPr="002D4CDB" w14:paraId="3D72B516" w14:textId="77777777" w:rsidTr="00D853A1">
        <w:trPr>
          <w:gridAfter w:val="1"/>
          <w:wAfter w:w="12" w:type="dxa"/>
          <w:trHeight w:val="330"/>
        </w:trPr>
        <w:tc>
          <w:tcPr>
            <w:tcW w:w="421" w:type="dxa"/>
          </w:tcPr>
          <w:p w14:paraId="535AAE38" w14:textId="30675C91" w:rsidR="00E00461" w:rsidRPr="002D4CDB" w:rsidRDefault="00AB0A70" w:rsidP="00924A97">
            <w:pPr>
              <w:rPr>
                <w:rFonts w:asciiTheme="minorHAnsi" w:hAnsiTheme="minorHAnsi" w:cstheme="minorHAnsi"/>
                <w:sz w:val="18"/>
                <w:szCs w:val="18"/>
              </w:rPr>
            </w:pPr>
            <w:del w:id="47" w:author="21" w:date="2016-04-28T14:56:00Z">
              <w:r w:rsidDel="00924A97">
                <w:rPr>
                  <w:rFonts w:asciiTheme="minorHAnsi" w:hAnsiTheme="minorHAnsi" w:cstheme="minorHAnsi"/>
                  <w:sz w:val="20"/>
                  <w:szCs w:val="20"/>
                </w:rPr>
                <w:delText>2</w:delText>
              </w:r>
              <w:r w:rsidR="00234583" w:rsidDel="00924A97">
                <w:rPr>
                  <w:rFonts w:asciiTheme="minorHAnsi" w:hAnsiTheme="minorHAnsi" w:cstheme="minorHAnsi"/>
                  <w:sz w:val="20"/>
                  <w:szCs w:val="20"/>
                </w:rPr>
                <w:delText>4</w:delText>
              </w:r>
            </w:del>
            <w:ins w:id="48" w:author="21" w:date="2016-04-28T14:56:00Z">
              <w:r w:rsidR="00924A97">
                <w:rPr>
                  <w:rFonts w:asciiTheme="minorHAnsi" w:hAnsiTheme="minorHAnsi" w:cstheme="minorHAnsi"/>
                  <w:sz w:val="20"/>
                  <w:szCs w:val="20"/>
                </w:rPr>
                <w:t>25</w:t>
              </w:r>
            </w:ins>
          </w:p>
        </w:tc>
        <w:tc>
          <w:tcPr>
            <w:tcW w:w="6378" w:type="dxa"/>
          </w:tcPr>
          <w:p w14:paraId="58DA7D53" w14:textId="77777777" w:rsidR="00E00461" w:rsidRPr="00DF09C2" w:rsidDel="00E00461" w:rsidRDefault="00E00461" w:rsidP="00B93A33">
            <w:pPr>
              <w:rPr>
                <w:rFonts w:cs="Times New Roman"/>
                <w:color w:val="000000" w:themeColor="text1"/>
                <w:sz w:val="18"/>
                <w:szCs w:val="18"/>
              </w:rPr>
            </w:pPr>
            <w:r w:rsidRPr="00DF09C2">
              <w:rPr>
                <w:rFonts w:asciiTheme="minorHAnsi" w:hAnsiTheme="minorHAnsi" w:cs="Times New Roman"/>
                <w:sz w:val="20"/>
                <w:szCs w:val="20"/>
              </w:rPr>
              <w:t>Podmienka, že na verejné práce je vykonaná štátna expertíza</w:t>
            </w:r>
          </w:p>
        </w:tc>
        <w:tc>
          <w:tcPr>
            <w:tcW w:w="7229" w:type="dxa"/>
          </w:tcPr>
          <w:p w14:paraId="5106B0F8" w14:textId="77777777" w:rsidR="00E00461" w:rsidRPr="008700E8" w:rsidRDefault="00E00461" w:rsidP="00E00461">
            <w:pPr>
              <w:rPr>
                <w:rFonts w:asciiTheme="minorHAnsi" w:hAnsiTheme="minorHAnsi" w:cs="Times New Roman"/>
                <w:b/>
                <w:sz w:val="20"/>
                <w:szCs w:val="20"/>
                <w:u w:val="single"/>
              </w:rPr>
            </w:pPr>
            <w:r w:rsidRPr="008700E8">
              <w:rPr>
                <w:rFonts w:asciiTheme="minorHAnsi" w:hAnsiTheme="minorHAnsi" w:cs="Times New Roman"/>
                <w:b/>
                <w:sz w:val="20"/>
                <w:szCs w:val="20"/>
                <w:u w:val="single"/>
              </w:rPr>
              <w:t>Príloha č. 1</w:t>
            </w:r>
            <w:r w:rsidR="008C48F3">
              <w:rPr>
                <w:rFonts w:asciiTheme="minorHAnsi" w:hAnsiTheme="minorHAnsi" w:cs="Times New Roman"/>
                <w:b/>
                <w:sz w:val="20"/>
                <w:szCs w:val="20"/>
                <w:u w:val="single"/>
              </w:rPr>
              <w:t>6</w:t>
            </w:r>
            <w:r w:rsidRPr="008700E8">
              <w:rPr>
                <w:rFonts w:asciiTheme="minorHAnsi" w:hAnsiTheme="minorHAnsi" w:cs="Times New Roman"/>
                <w:b/>
                <w:sz w:val="20"/>
                <w:szCs w:val="20"/>
                <w:u w:val="single"/>
              </w:rPr>
              <w:t xml:space="preserve"> </w:t>
            </w:r>
          </w:p>
          <w:p w14:paraId="08BFEF71" w14:textId="77777777" w:rsidR="00E00461" w:rsidRPr="008700E8" w:rsidRDefault="00E00461" w:rsidP="00E00461">
            <w:pPr>
              <w:rPr>
                <w:rFonts w:asciiTheme="minorHAnsi" w:hAnsiTheme="minorHAnsi"/>
                <w:b/>
                <w:sz w:val="20"/>
                <w:szCs w:val="20"/>
              </w:rPr>
            </w:pPr>
            <w:r w:rsidRPr="008700E8">
              <w:rPr>
                <w:rFonts w:asciiTheme="minorHAnsi" w:hAnsiTheme="minorHAnsi"/>
                <w:b/>
                <w:sz w:val="20"/>
                <w:szCs w:val="20"/>
              </w:rPr>
              <w:t>Protokol o vykonaní štátnej expertízy</w:t>
            </w:r>
          </w:p>
          <w:p w14:paraId="46517141" w14:textId="1DDD41C7" w:rsidR="00E00461" w:rsidRPr="008700E8" w:rsidDel="00E00461" w:rsidRDefault="00E00461" w:rsidP="00AB0A70">
            <w:pPr>
              <w:rPr>
                <w:rFonts w:ascii="Arial Narrow" w:hAnsi="Arial Narrow"/>
                <w:b/>
                <w:color w:val="FF0000"/>
                <w:sz w:val="20"/>
                <w:szCs w:val="20"/>
              </w:rPr>
            </w:pPr>
          </w:p>
        </w:tc>
      </w:tr>
      <w:tr w:rsidR="00E00461" w:rsidRPr="002D4CDB" w14:paraId="630FD3AA" w14:textId="77777777" w:rsidTr="00D853A1">
        <w:trPr>
          <w:gridAfter w:val="1"/>
          <w:wAfter w:w="12" w:type="dxa"/>
          <w:trHeight w:val="330"/>
        </w:trPr>
        <w:tc>
          <w:tcPr>
            <w:tcW w:w="421" w:type="dxa"/>
          </w:tcPr>
          <w:p w14:paraId="7499EB19" w14:textId="5B81354B" w:rsidR="00E00461" w:rsidRPr="002D4CDB" w:rsidRDefault="00234583" w:rsidP="00924A97">
            <w:pPr>
              <w:rPr>
                <w:rFonts w:asciiTheme="minorHAnsi" w:hAnsiTheme="minorHAnsi" w:cstheme="minorHAnsi"/>
                <w:sz w:val="18"/>
                <w:szCs w:val="18"/>
              </w:rPr>
            </w:pPr>
            <w:del w:id="49" w:author="21" w:date="2016-04-28T14:56:00Z">
              <w:r w:rsidDel="00924A97">
                <w:rPr>
                  <w:rFonts w:asciiTheme="minorHAnsi" w:hAnsiTheme="minorHAnsi" w:cstheme="minorHAnsi"/>
                  <w:sz w:val="18"/>
                  <w:szCs w:val="18"/>
                </w:rPr>
                <w:delText>2</w:delText>
              </w:r>
              <w:r w:rsidR="00340671" w:rsidDel="00924A97">
                <w:rPr>
                  <w:rFonts w:asciiTheme="minorHAnsi" w:hAnsiTheme="minorHAnsi" w:cstheme="minorHAnsi"/>
                  <w:sz w:val="18"/>
                  <w:szCs w:val="18"/>
                </w:rPr>
                <w:delText>5</w:delText>
              </w:r>
            </w:del>
            <w:ins w:id="50" w:author="21" w:date="2016-04-28T14:56:00Z">
              <w:r w:rsidR="00924A97">
                <w:rPr>
                  <w:rFonts w:asciiTheme="minorHAnsi" w:hAnsiTheme="minorHAnsi" w:cstheme="minorHAnsi"/>
                  <w:sz w:val="18"/>
                  <w:szCs w:val="18"/>
                </w:rPr>
                <w:t>26</w:t>
              </w:r>
            </w:ins>
          </w:p>
        </w:tc>
        <w:tc>
          <w:tcPr>
            <w:tcW w:w="6378" w:type="dxa"/>
          </w:tcPr>
          <w:p w14:paraId="4FDD23AE" w14:textId="77777777" w:rsidR="00E00461" w:rsidRPr="00F87952" w:rsidDel="00E00461" w:rsidRDefault="00E00461" w:rsidP="00B93A33">
            <w:pPr>
              <w:rPr>
                <w:rFonts w:asciiTheme="minorHAnsi" w:hAnsiTheme="minorHAnsi" w:cs="Times New Roman"/>
                <w:sz w:val="20"/>
                <w:szCs w:val="20"/>
              </w:rPr>
            </w:pPr>
            <w:r w:rsidRPr="00AB3351">
              <w:rPr>
                <w:rFonts w:asciiTheme="minorHAnsi" w:hAnsiTheme="minorHAnsi" w:cs="Times New Roman"/>
                <w:sz w:val="20"/>
                <w:szCs w:val="20"/>
              </w:rPr>
              <w:t>Podmienka, že žiadateľ má vypracovanú štúdiu realizovateľnosti</w:t>
            </w:r>
          </w:p>
        </w:tc>
        <w:tc>
          <w:tcPr>
            <w:tcW w:w="7229" w:type="dxa"/>
          </w:tcPr>
          <w:p w14:paraId="71AE9EF4" w14:textId="77777777" w:rsidR="00E00461" w:rsidRPr="008700E8" w:rsidRDefault="00E00461" w:rsidP="00E00461">
            <w:pPr>
              <w:rPr>
                <w:rFonts w:asciiTheme="minorHAnsi" w:hAnsiTheme="minorHAnsi" w:cs="Times New Roman"/>
                <w:b/>
                <w:sz w:val="20"/>
                <w:szCs w:val="20"/>
                <w:u w:val="single"/>
              </w:rPr>
            </w:pPr>
            <w:r w:rsidRPr="008700E8">
              <w:rPr>
                <w:rFonts w:asciiTheme="minorHAnsi" w:hAnsiTheme="minorHAnsi" w:cs="Times New Roman"/>
                <w:b/>
                <w:sz w:val="20"/>
                <w:szCs w:val="20"/>
                <w:u w:val="single"/>
              </w:rPr>
              <w:t xml:space="preserve">Príloha </w:t>
            </w:r>
            <w:r w:rsidR="00234583" w:rsidRPr="008700E8">
              <w:rPr>
                <w:rFonts w:asciiTheme="minorHAnsi" w:hAnsiTheme="minorHAnsi" w:cs="Times New Roman"/>
                <w:b/>
                <w:sz w:val="20"/>
                <w:szCs w:val="20"/>
                <w:u w:val="single"/>
              </w:rPr>
              <w:t>č.1</w:t>
            </w:r>
            <w:r w:rsidR="008C48F3">
              <w:rPr>
                <w:rFonts w:asciiTheme="minorHAnsi" w:hAnsiTheme="minorHAnsi" w:cs="Times New Roman"/>
                <w:b/>
                <w:sz w:val="20"/>
                <w:szCs w:val="20"/>
                <w:u w:val="single"/>
              </w:rPr>
              <w:t>7</w:t>
            </w:r>
          </w:p>
          <w:p w14:paraId="5314E130" w14:textId="77777777" w:rsidR="00E00461" w:rsidRPr="008700E8" w:rsidDel="00E00461" w:rsidRDefault="00E00461" w:rsidP="00B93A33">
            <w:pPr>
              <w:rPr>
                <w:rFonts w:ascii="Arial Narrow" w:hAnsi="Arial Narrow"/>
                <w:b/>
                <w:color w:val="FF0000"/>
                <w:sz w:val="20"/>
                <w:szCs w:val="20"/>
              </w:rPr>
            </w:pPr>
            <w:r w:rsidRPr="008700E8">
              <w:rPr>
                <w:rFonts w:asciiTheme="minorHAnsi" w:hAnsiTheme="minorHAnsi"/>
                <w:b/>
                <w:sz w:val="20"/>
                <w:szCs w:val="20"/>
              </w:rPr>
              <w:t>Štúdia realizovateľnosti projektu</w:t>
            </w:r>
          </w:p>
        </w:tc>
      </w:tr>
      <w:tr w:rsidR="009307EC" w:rsidRPr="002D4CDB" w14:paraId="3C4CA668" w14:textId="77777777" w:rsidTr="00D853A1">
        <w:trPr>
          <w:gridAfter w:val="1"/>
          <w:wAfter w:w="12" w:type="dxa"/>
          <w:trHeight w:val="330"/>
        </w:trPr>
        <w:tc>
          <w:tcPr>
            <w:tcW w:w="421" w:type="dxa"/>
          </w:tcPr>
          <w:p w14:paraId="713809CE" w14:textId="264A3953" w:rsidR="009307EC" w:rsidRDefault="009307EC" w:rsidP="00924A97">
            <w:pPr>
              <w:rPr>
                <w:rFonts w:asciiTheme="minorHAnsi" w:hAnsiTheme="minorHAnsi" w:cstheme="minorHAnsi"/>
                <w:sz w:val="18"/>
                <w:szCs w:val="18"/>
              </w:rPr>
            </w:pPr>
            <w:del w:id="51" w:author="21" w:date="2016-04-28T14:56:00Z">
              <w:r w:rsidDel="00924A97">
                <w:rPr>
                  <w:rFonts w:asciiTheme="minorHAnsi" w:hAnsiTheme="minorHAnsi" w:cstheme="minorHAnsi"/>
                  <w:sz w:val="18"/>
                  <w:szCs w:val="18"/>
                </w:rPr>
                <w:delText>26</w:delText>
              </w:r>
            </w:del>
            <w:ins w:id="52" w:author="21" w:date="2016-04-28T14:56:00Z">
              <w:r w:rsidR="00924A97">
                <w:rPr>
                  <w:rFonts w:asciiTheme="minorHAnsi" w:hAnsiTheme="minorHAnsi" w:cstheme="minorHAnsi"/>
                  <w:sz w:val="18"/>
                  <w:szCs w:val="18"/>
                </w:rPr>
                <w:t>27</w:t>
              </w:r>
            </w:ins>
          </w:p>
        </w:tc>
        <w:tc>
          <w:tcPr>
            <w:tcW w:w="6378" w:type="dxa"/>
          </w:tcPr>
          <w:p w14:paraId="0DDD1701" w14:textId="77777777" w:rsidR="009307EC" w:rsidRPr="00AB3351" w:rsidRDefault="009307EC" w:rsidP="009307EC">
            <w:pPr>
              <w:rPr>
                <w:rFonts w:asciiTheme="minorHAnsi" w:hAnsiTheme="minorHAnsi" w:cs="Times New Roman"/>
                <w:sz w:val="20"/>
                <w:szCs w:val="20"/>
              </w:rPr>
            </w:pPr>
            <w:r w:rsidRPr="00BF011F">
              <w:rPr>
                <w:rFonts w:asciiTheme="minorHAnsi" w:hAnsiTheme="minorHAnsi" w:cs="Times New Roman"/>
                <w:sz w:val="20"/>
                <w:szCs w:val="20"/>
              </w:rPr>
              <w:t>Podmienka podpory obnovy vozidiel v MHD</w:t>
            </w:r>
          </w:p>
        </w:tc>
        <w:tc>
          <w:tcPr>
            <w:tcW w:w="7229" w:type="dxa"/>
          </w:tcPr>
          <w:p w14:paraId="75C83BE1" w14:textId="77777777" w:rsidR="009307EC" w:rsidRPr="007358BE" w:rsidRDefault="009307EC" w:rsidP="009307EC">
            <w:pPr>
              <w:rPr>
                <w:rFonts w:asciiTheme="minorHAnsi" w:hAnsiTheme="minorHAnsi" w:cs="Times New Roman"/>
                <w:b/>
                <w:sz w:val="20"/>
                <w:szCs w:val="20"/>
                <w:u w:val="single"/>
              </w:rPr>
            </w:pPr>
            <w:r w:rsidRPr="007358BE">
              <w:rPr>
                <w:rFonts w:asciiTheme="minorHAnsi" w:hAnsiTheme="minorHAnsi" w:cs="Times New Roman"/>
                <w:b/>
                <w:sz w:val="20"/>
                <w:szCs w:val="20"/>
                <w:u w:val="single"/>
              </w:rPr>
              <w:t>Príloha č. 1</w:t>
            </w:r>
            <w:r w:rsidR="008C48F3" w:rsidRPr="007358BE">
              <w:rPr>
                <w:rFonts w:asciiTheme="minorHAnsi" w:hAnsiTheme="minorHAnsi" w:cs="Times New Roman"/>
                <w:b/>
                <w:sz w:val="20"/>
                <w:szCs w:val="20"/>
                <w:u w:val="single"/>
              </w:rPr>
              <w:t>8</w:t>
            </w:r>
          </w:p>
          <w:p w14:paraId="1DAE21A0" w14:textId="77777777" w:rsidR="009307EC" w:rsidRPr="008700E8" w:rsidRDefault="005D2679" w:rsidP="009307EC">
            <w:pPr>
              <w:rPr>
                <w:rFonts w:asciiTheme="minorHAnsi" w:hAnsiTheme="minorHAnsi" w:cs="Times New Roman"/>
                <w:b/>
                <w:sz w:val="20"/>
                <w:szCs w:val="20"/>
                <w:u w:val="single"/>
              </w:rPr>
            </w:pPr>
            <w:r w:rsidRPr="007358BE">
              <w:rPr>
                <w:rFonts w:asciiTheme="minorHAnsi" w:hAnsiTheme="minorHAnsi" w:cs="Times New Roman"/>
                <w:b/>
                <w:sz w:val="20"/>
                <w:szCs w:val="20"/>
              </w:rPr>
              <w:t>Komplexný strategický plán udržateľného rozvoja dopravy</w:t>
            </w:r>
            <w:r w:rsidRPr="007358BE">
              <w:rPr>
                <w:rFonts w:asciiTheme="minorHAnsi" w:hAnsiTheme="minorHAnsi" w:cs="Times New Roman"/>
                <w:b/>
                <w:sz w:val="20"/>
                <w:szCs w:val="20"/>
                <w:u w:val="single"/>
              </w:rPr>
              <w:t xml:space="preserve"> </w:t>
            </w:r>
            <w:r w:rsidRPr="007358BE">
              <w:rPr>
                <w:rFonts w:asciiTheme="minorHAnsi" w:hAnsiTheme="minorHAnsi" w:cs="Times New Roman"/>
                <w:sz w:val="20"/>
                <w:szCs w:val="20"/>
              </w:rPr>
              <w:t>- preukázaný cez PUMM, Generel dopravy alebo Stanovisko JASPERS k nerelevantnosti predmetnej prílohy</w:t>
            </w:r>
            <w:r w:rsidR="009307EC" w:rsidRPr="007358BE">
              <w:rPr>
                <w:rFonts w:asciiTheme="minorHAnsi" w:hAnsiTheme="minorHAnsi" w:cs="Times New Roman"/>
                <w:sz w:val="20"/>
                <w:szCs w:val="20"/>
              </w:rPr>
              <w:t>.</w:t>
            </w:r>
            <w:r w:rsidR="009307EC" w:rsidRPr="007358BE">
              <w:rPr>
                <w:rFonts w:asciiTheme="minorHAnsi" w:hAnsiTheme="minorHAnsi" w:cs="Times New Roman"/>
                <w:b/>
                <w:sz w:val="20"/>
                <w:szCs w:val="20"/>
                <w:u w:val="single"/>
              </w:rPr>
              <w:t xml:space="preserve"> </w:t>
            </w:r>
          </w:p>
        </w:tc>
      </w:tr>
    </w:tbl>
    <w:p w14:paraId="6398AEDC" w14:textId="77777777" w:rsidR="00E71849" w:rsidRPr="002D4CDB" w:rsidRDefault="00E71849">
      <w:pPr>
        <w:rPr>
          <w:rFonts w:asciiTheme="minorHAnsi" w:hAnsiTheme="minorHAnsi" w:cstheme="minorHAnsi"/>
        </w:rPr>
        <w:sectPr w:rsidR="00E71849" w:rsidRPr="002D4CDB" w:rsidSect="00F74B96">
          <w:headerReference w:type="default" r:id="rId18"/>
          <w:footerReference w:type="default" r:id="rId19"/>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14:paraId="35EC5AD1" w14:textId="77777777"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14:paraId="737907E8" w14:textId="77777777"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14:paraId="05315542" w14:textId="77777777"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14:paraId="50A06FC3" w14:textId="77777777"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14:paraId="309D293C" w14:textId="77777777"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14:paraId="4764C8A3" w14:textId="77777777"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14:paraId="0071DE59" w14:textId="77777777"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w:t>
            </w:r>
            <w:r w:rsidRPr="002D4CDB">
              <w:rPr>
                <w:rFonts w:asciiTheme="minorHAnsi" w:hAnsiTheme="minorHAnsi" w:cstheme="minorHAnsi"/>
                <w:color w:val="000000"/>
                <w:sz w:val="14"/>
                <w:szCs w:val="14"/>
              </w:rPr>
              <w:t xml:space="preserve">  </w:t>
            </w: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14:paraId="2B6BBA99" w14:textId="77777777" w:rsidR="005206F0" w:rsidRPr="002D4CDB" w:rsidRDefault="005206F0" w:rsidP="00F8795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14:paraId="5EE2573F" w14:textId="77777777" w:rsidR="005206F0" w:rsidRPr="002D4CDB" w:rsidRDefault="005206F0" w:rsidP="00F8795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14:paraId="2C3A0529" w14:textId="77777777" w:rsidR="005206F0" w:rsidRPr="002D4CDB" w:rsidRDefault="005206F0" w:rsidP="00F8795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14:paraId="48E4BC07" w14:textId="77777777" w:rsidR="005206F0" w:rsidRPr="002D4CDB" w:rsidRDefault="005206F0" w:rsidP="00F8795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14:paraId="0A0E32FC" w14:textId="77777777" w:rsidR="005206F0" w:rsidRPr="002D4CDB" w:rsidRDefault="005206F0" w:rsidP="00F8795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14:paraId="5DC6AA3D" w14:textId="77777777" w:rsidR="005206F0" w:rsidRPr="002D4CDB" w:rsidRDefault="005206F0" w:rsidP="00F8795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14:paraId="297DC4F2" w14:textId="77777777"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14:paraId="58F94923" w14:textId="77777777"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14:paraId="6E7799A8" w14:textId="77777777"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14:paraId="7D4EA8FB" w14:textId="77777777"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14:paraId="4DB59533" w14:textId="77777777" w:rsidR="005206F0" w:rsidRPr="002D4CDB" w:rsidRDefault="005206F0" w:rsidP="00F8795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F87952">
              <w:rPr>
                <w:rFonts w:asciiTheme="minorHAnsi" w:hAnsiTheme="minorHAnsi" w:cstheme="minorHAnsi"/>
                <w:color w:val="000000"/>
                <w:szCs w:val="24"/>
              </w:rPr>
              <w:t xml:space="preserve">voči žiadateľovi nie je vedený výkon rozhodnutia, </w:t>
            </w:r>
          </w:p>
          <w:p w14:paraId="4A29B4A5" w14:textId="77777777" w:rsidR="005206F0" w:rsidRPr="00F87952" w:rsidRDefault="005206F0" w:rsidP="00F8795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F87952">
              <w:rPr>
                <w:rFonts w:asciiTheme="minorHAnsi" w:hAnsiTheme="minorHAnsi" w:cstheme="minorHAnsi"/>
                <w:color w:val="000000"/>
                <w:szCs w:val="24"/>
              </w:rPr>
              <w:t>žiadateľ nie je podnikom v ťažkostiach,</w:t>
            </w:r>
          </w:p>
          <w:p w14:paraId="3D040618" w14:textId="77777777"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14:paraId="5E6A8CA0" w14:textId="77777777"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14:paraId="38A1C206" w14:textId="77777777" w:rsidR="005206F0" w:rsidRPr="002D4CDB" w:rsidRDefault="005206F0" w:rsidP="005206F0">
            <w:pPr>
              <w:spacing w:after="0" w:line="240" w:lineRule="auto"/>
              <w:rPr>
                <w:rFonts w:asciiTheme="minorHAnsi" w:hAnsiTheme="minorHAnsi" w:cstheme="minorHAnsi"/>
                <w:b/>
                <w:bCs/>
              </w:rPr>
            </w:pPr>
          </w:p>
        </w:tc>
      </w:tr>
      <w:tr w:rsidR="005206F0" w:rsidRPr="002D4CDB" w14:paraId="3071CC98" w14:textId="77777777"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1843C076" w14:textId="77777777"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A3B244A" w14:textId="77777777"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14:paraId="49EC1847" w14:textId="77777777"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14:paraId="016C3D21" w14:textId="77777777"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14:paraId="7E835B70" w14:textId="77777777"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18C2A024" w14:textId="77777777"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7D86378A" w14:textId="77777777"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14:paraId="210DA302" w14:textId="77777777"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14:paraId="233334F5" w14:textId="77777777"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14:paraId="1057DFFC" w14:textId="77777777"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3CF3CA" w14:textId="77777777" w:rsidR="00340671" w:rsidRDefault="00340671" w:rsidP="00297396">
      <w:pPr>
        <w:spacing w:after="0" w:line="240" w:lineRule="auto"/>
      </w:pPr>
      <w:r>
        <w:separator/>
      </w:r>
    </w:p>
  </w:endnote>
  <w:endnote w:type="continuationSeparator" w:id="0">
    <w:p w14:paraId="521E73DC" w14:textId="77777777" w:rsidR="00340671" w:rsidRDefault="0034067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28463" w14:textId="77777777" w:rsidR="00340671" w:rsidRDefault="0034067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BAAC7B" w14:textId="77777777" w:rsidR="00340671" w:rsidRPr="00016F1C" w:rsidRDefault="0034067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D8822A" w14:textId="77777777" w:rsidR="00340671" w:rsidRDefault="0034067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E58F9F" w14:textId="77777777" w:rsidR="00340671" w:rsidRPr="00016F1C" w:rsidRDefault="0034067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14:paraId="29C3AE9D" w14:textId="77777777" w:rsidR="00340671" w:rsidRDefault="0034067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254155">
      <w:rPr>
        <w:rFonts w:eastAsia="Times New Roman" w:cs="Times New Roman"/>
        <w:noProof/>
        <w:szCs w:val="24"/>
        <w:lang w:eastAsia="sk-SK"/>
      </w:rPr>
      <w:t>14</w:t>
    </w:r>
    <w:r w:rsidRPr="00016F1C">
      <w:rPr>
        <w:rFonts w:eastAsia="Times New Roman" w:cs="Times New Roman"/>
        <w:szCs w:val="24"/>
        <w:lang w:eastAsia="sk-SK"/>
      </w:rPr>
      <w:fldChar w:fldCharType="end"/>
    </w:r>
  </w:p>
  <w:p w14:paraId="530E8D6F" w14:textId="77777777" w:rsidR="00340671" w:rsidRPr="00016F1C" w:rsidRDefault="0034067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CA7B06" w14:textId="77777777" w:rsidR="00340671" w:rsidRPr="00016F1C" w:rsidRDefault="0034067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14:paraId="30DE7DEE" w14:textId="77777777" w:rsidR="00340671" w:rsidRPr="00570367" w:rsidRDefault="0034067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8F77E4" w14:textId="77777777" w:rsidR="00340671" w:rsidRDefault="00340671" w:rsidP="00297396">
      <w:pPr>
        <w:spacing w:after="0" w:line="240" w:lineRule="auto"/>
      </w:pPr>
      <w:r>
        <w:separator/>
      </w:r>
    </w:p>
  </w:footnote>
  <w:footnote w:type="continuationSeparator" w:id="0">
    <w:p w14:paraId="326BB12D" w14:textId="77777777" w:rsidR="00340671" w:rsidRDefault="00340671" w:rsidP="00297396">
      <w:pPr>
        <w:spacing w:after="0" w:line="240" w:lineRule="auto"/>
      </w:pPr>
      <w:r>
        <w:continuationSeparator/>
      </w:r>
    </w:p>
  </w:footnote>
  <w:footnote w:id="1">
    <w:p w14:paraId="29213F84" w14:textId="77777777" w:rsidR="00340671" w:rsidRDefault="0034067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14:paraId="7B8E7056" w14:textId="77777777" w:rsidR="00340671" w:rsidRDefault="00340671">
      <w:pPr>
        <w:pStyle w:val="Textpoznmkypodiarou"/>
      </w:pPr>
      <w:r>
        <w:rPr>
          <w:rStyle w:val="Odkaznapoznmkupodiarou"/>
        </w:rPr>
        <w:footnoteRef/>
      </w:r>
      <w:r>
        <w:t xml:space="preserve"> Odkaz na automatické vyplnenie sa vzťahuje na prípad vyplnenia formulára prostredníctvom ITMS2014+</w:t>
      </w:r>
    </w:p>
  </w:footnote>
  <w:footnote w:id="3">
    <w:p w14:paraId="3460DA2C" w14:textId="6EEE4A37" w:rsidR="00254155" w:rsidRDefault="00254155">
      <w:pPr>
        <w:pStyle w:val="Textpoznmkypodiarou"/>
      </w:pPr>
      <w:ins w:id="30" w:author="21" w:date="2016-05-31T13:28:00Z">
        <w:r>
          <w:rPr>
            <w:rStyle w:val="Odkaznapoznmkupodiarou"/>
          </w:rPr>
          <w:footnoteRef/>
        </w:r>
        <w:r>
          <w:t xml:space="preserve"> </w:t>
        </w:r>
        <w:r>
          <w:t>Pre účely predkladania cez ITMS2014+ sa predmetná príloha prikladá v rámci podmienky poskytnutia príspevku: „Podmienky definované RO vo výzve na základe špecifík jednotlivých OP a nedefinovaných v rámci ostatných kategórií podmienok poskytnutia príspevku“</w:t>
        </w:r>
      </w:ins>
      <w:bookmarkStart w:id="31" w:name="_GoBack"/>
      <w:bookmarkEnd w:id="3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95A5E" w14:textId="77777777" w:rsidR="00340671" w:rsidRDefault="0034067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72C0E" w14:textId="77777777" w:rsidR="00340671" w:rsidRDefault="00340671" w:rsidP="002D4CDB">
    <w:r>
      <w:rPr>
        <w:noProof/>
        <w:lang w:eastAsia="sk-SK"/>
      </w:rPr>
      <w:drawing>
        <wp:anchor distT="0" distB="0" distL="114300" distR="114300" simplePos="0" relativeHeight="251660288" behindDoc="0" locked="0" layoutInCell="1" allowOverlap="1" wp14:anchorId="5EB2A70C" wp14:editId="06BF5F37">
          <wp:simplePos x="0" y="0"/>
          <wp:positionH relativeFrom="column">
            <wp:posOffset>3804285</wp:posOffset>
          </wp:positionH>
          <wp:positionV relativeFrom="paragraph">
            <wp:posOffset>-161925</wp:posOffset>
          </wp:positionV>
          <wp:extent cx="1907540" cy="655320"/>
          <wp:effectExtent l="0" t="0" r="0" b="0"/>
          <wp:wrapSquare wrapText="right"/>
          <wp:docPr id="11"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76B46B03" wp14:editId="027A4E7A">
          <wp:simplePos x="0" y="0"/>
          <wp:positionH relativeFrom="column">
            <wp:posOffset>157480</wp:posOffset>
          </wp:positionH>
          <wp:positionV relativeFrom="paragraph">
            <wp:posOffset>-87630</wp:posOffset>
          </wp:positionV>
          <wp:extent cx="1039688" cy="790575"/>
          <wp:effectExtent l="0" t="0" r="8255" b="0"/>
          <wp:wrapNone/>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14:paraId="3E81E509" w14:textId="77777777" w:rsidR="00340671" w:rsidRDefault="0034067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11D900" w14:textId="77777777" w:rsidR="00340671" w:rsidRDefault="0034067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75C3B" w14:textId="77777777" w:rsidR="00340671" w:rsidRDefault="0034067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244486" w14:textId="77777777" w:rsidR="00340671" w:rsidRDefault="0034067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1">
    <w15:presenceInfo w15:providerId="None" w15:userId="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drawingGridHorizontalSpacing w:val="120"/>
  <w:displayHorizontalDrawingGridEvery w:val="2"/>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13769"/>
    <w:rsid w:val="001407E8"/>
    <w:rsid w:val="0016773B"/>
    <w:rsid w:val="00170403"/>
    <w:rsid w:val="00187776"/>
    <w:rsid w:val="001976D1"/>
    <w:rsid w:val="001A3CF3"/>
    <w:rsid w:val="001A5526"/>
    <w:rsid w:val="001A69BA"/>
    <w:rsid w:val="001B15BC"/>
    <w:rsid w:val="001C2F38"/>
    <w:rsid w:val="001C645B"/>
    <w:rsid w:val="001D099A"/>
    <w:rsid w:val="001D1BC2"/>
    <w:rsid w:val="001F0635"/>
    <w:rsid w:val="001F1E83"/>
    <w:rsid w:val="00204701"/>
    <w:rsid w:val="00215499"/>
    <w:rsid w:val="002279C7"/>
    <w:rsid w:val="00231C62"/>
    <w:rsid w:val="00234583"/>
    <w:rsid w:val="00240C5A"/>
    <w:rsid w:val="002454DD"/>
    <w:rsid w:val="00254155"/>
    <w:rsid w:val="00255037"/>
    <w:rsid w:val="0025567F"/>
    <w:rsid w:val="00273057"/>
    <w:rsid w:val="00277E0F"/>
    <w:rsid w:val="00280F96"/>
    <w:rsid w:val="00285FFB"/>
    <w:rsid w:val="00297396"/>
    <w:rsid w:val="002A6EF9"/>
    <w:rsid w:val="002C4DEF"/>
    <w:rsid w:val="002D2503"/>
    <w:rsid w:val="002D4CDB"/>
    <w:rsid w:val="002E5EB4"/>
    <w:rsid w:val="002F393A"/>
    <w:rsid w:val="003007BA"/>
    <w:rsid w:val="003256B5"/>
    <w:rsid w:val="0033719C"/>
    <w:rsid w:val="00340671"/>
    <w:rsid w:val="00340992"/>
    <w:rsid w:val="00340D3A"/>
    <w:rsid w:val="00343F2B"/>
    <w:rsid w:val="00344F28"/>
    <w:rsid w:val="00346F2F"/>
    <w:rsid w:val="00353687"/>
    <w:rsid w:val="00362BF7"/>
    <w:rsid w:val="0036489F"/>
    <w:rsid w:val="00373060"/>
    <w:rsid w:val="00383C8E"/>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336D9"/>
    <w:rsid w:val="004404DE"/>
    <w:rsid w:val="00442D1E"/>
    <w:rsid w:val="00445389"/>
    <w:rsid w:val="004660ED"/>
    <w:rsid w:val="00473F9B"/>
    <w:rsid w:val="004813F2"/>
    <w:rsid w:val="00484EC7"/>
    <w:rsid w:val="00493022"/>
    <w:rsid w:val="004A5D72"/>
    <w:rsid w:val="004A6D1F"/>
    <w:rsid w:val="004B12EE"/>
    <w:rsid w:val="004B2EDF"/>
    <w:rsid w:val="004C1117"/>
    <w:rsid w:val="004D05FD"/>
    <w:rsid w:val="004D25E1"/>
    <w:rsid w:val="004D393A"/>
    <w:rsid w:val="004D426D"/>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D2679"/>
    <w:rsid w:val="005E1820"/>
    <w:rsid w:val="005E4C1B"/>
    <w:rsid w:val="005F30B4"/>
    <w:rsid w:val="005F3DBD"/>
    <w:rsid w:val="006076D9"/>
    <w:rsid w:val="006118BF"/>
    <w:rsid w:val="006135CB"/>
    <w:rsid w:val="00616F2A"/>
    <w:rsid w:val="00622C4C"/>
    <w:rsid w:val="006236C8"/>
    <w:rsid w:val="006279F2"/>
    <w:rsid w:val="006500F5"/>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58BE"/>
    <w:rsid w:val="00736C40"/>
    <w:rsid w:val="00760313"/>
    <w:rsid w:val="00760DE9"/>
    <w:rsid w:val="007946AE"/>
    <w:rsid w:val="007B3E5C"/>
    <w:rsid w:val="007C0688"/>
    <w:rsid w:val="007C2E4A"/>
    <w:rsid w:val="007E2824"/>
    <w:rsid w:val="007E285C"/>
    <w:rsid w:val="008108A8"/>
    <w:rsid w:val="00810ABC"/>
    <w:rsid w:val="00821D98"/>
    <w:rsid w:val="00827C6D"/>
    <w:rsid w:val="00833AB6"/>
    <w:rsid w:val="00833BAC"/>
    <w:rsid w:val="0085134E"/>
    <w:rsid w:val="0086757D"/>
    <w:rsid w:val="008700E8"/>
    <w:rsid w:val="008719EE"/>
    <w:rsid w:val="00871B13"/>
    <w:rsid w:val="00874F37"/>
    <w:rsid w:val="00876FE0"/>
    <w:rsid w:val="00884808"/>
    <w:rsid w:val="008A293F"/>
    <w:rsid w:val="008B2658"/>
    <w:rsid w:val="008B46A9"/>
    <w:rsid w:val="008C48F3"/>
    <w:rsid w:val="008D6D59"/>
    <w:rsid w:val="008F0949"/>
    <w:rsid w:val="008F3D66"/>
    <w:rsid w:val="00900594"/>
    <w:rsid w:val="0091485F"/>
    <w:rsid w:val="0091542F"/>
    <w:rsid w:val="00924A97"/>
    <w:rsid w:val="009307EC"/>
    <w:rsid w:val="0093580E"/>
    <w:rsid w:val="00951DEF"/>
    <w:rsid w:val="00980020"/>
    <w:rsid w:val="0099423E"/>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B3351"/>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0936"/>
    <w:rsid w:val="00CA6C90"/>
    <w:rsid w:val="00CD6015"/>
    <w:rsid w:val="00CE28B6"/>
    <w:rsid w:val="00CE4DCA"/>
    <w:rsid w:val="00CF6442"/>
    <w:rsid w:val="00CF7260"/>
    <w:rsid w:val="00D03613"/>
    <w:rsid w:val="00D12146"/>
    <w:rsid w:val="00D133CE"/>
    <w:rsid w:val="00D26C37"/>
    <w:rsid w:val="00D36A28"/>
    <w:rsid w:val="00D4101E"/>
    <w:rsid w:val="00D63959"/>
    <w:rsid w:val="00D70B62"/>
    <w:rsid w:val="00D7416D"/>
    <w:rsid w:val="00D853A1"/>
    <w:rsid w:val="00D8579F"/>
    <w:rsid w:val="00DA7335"/>
    <w:rsid w:val="00DB2737"/>
    <w:rsid w:val="00DB7CD8"/>
    <w:rsid w:val="00DC216A"/>
    <w:rsid w:val="00DD6852"/>
    <w:rsid w:val="00DE1611"/>
    <w:rsid w:val="00DE377F"/>
    <w:rsid w:val="00DF09C2"/>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87952"/>
    <w:rsid w:val="00F919EC"/>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4914E0A5"/>
  <w15:docId w15:val="{73B3E59B-1E8C-408F-B204-67C3EE44E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finance.gov.sk" TargetMode="External"/><Relationship Id="rId2" Type="http://schemas.openxmlformats.org/officeDocument/2006/relationships/numbering" Target="numbering.xml"/><Relationship Id="rId16" Type="http://schemas.openxmlformats.org/officeDocument/2006/relationships/hyperlink" Target="http://www.finance.gov.sk"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finance.gov.sk" TargetMode="External"/><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finance.gov.sk"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BD3CB-7C57-460E-AC8A-044F0D12D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18</Pages>
  <Words>5420</Words>
  <Characters>30897</Characters>
  <Application>Microsoft Office Word</Application>
  <DocSecurity>0</DocSecurity>
  <Lines>257</Lines>
  <Paragraphs>72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36245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21</cp:lastModifiedBy>
  <cp:revision>31</cp:revision>
  <cp:lastPrinted>2016-01-28T12:02:00Z</cp:lastPrinted>
  <dcterms:created xsi:type="dcterms:W3CDTF">2016-01-24T18:58:00Z</dcterms:created>
  <dcterms:modified xsi:type="dcterms:W3CDTF">2016-05-31T11:28:00Z</dcterms:modified>
</cp:coreProperties>
</file>