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9E0F62" w14:textId="77777777" w:rsidR="006236C8" w:rsidRPr="002D4CDB" w:rsidRDefault="00111594" w:rsidP="00231C62">
      <w:pPr>
        <w:rPr>
          <w:rFonts w:asciiTheme="minorHAnsi" w:hAnsiTheme="minorHAnsi" w:cstheme="minorHAnsi"/>
        </w:rPr>
      </w:pPr>
      <w:r w:rsidRPr="002D4CDB">
        <w:rPr>
          <w:rFonts w:asciiTheme="minorHAnsi" w:hAnsiTheme="minorHAnsi" w:cstheme="minorHAnsi"/>
        </w:rPr>
        <w:t xml:space="preserve">                  </w:t>
      </w:r>
    </w:p>
    <w:p w14:paraId="36C101FC" w14:textId="77777777" w:rsidR="00297396" w:rsidRPr="002D4CDB" w:rsidRDefault="00297396" w:rsidP="00231C62">
      <w:pPr>
        <w:rPr>
          <w:rFonts w:asciiTheme="minorHAnsi" w:hAnsiTheme="minorHAnsi" w:cstheme="minorHAnsi"/>
          <w:sz w:val="28"/>
          <w:szCs w:val="28"/>
        </w:rPr>
      </w:pPr>
    </w:p>
    <w:p w14:paraId="25760328" w14:textId="77777777" w:rsidR="00297396" w:rsidRPr="002D4CDB" w:rsidRDefault="00297396" w:rsidP="00F272A7">
      <w:pPr>
        <w:jc w:val="center"/>
        <w:rPr>
          <w:rFonts w:asciiTheme="minorHAnsi" w:hAnsiTheme="minorHAnsi" w:cstheme="minorHAnsi"/>
          <w:sz w:val="28"/>
          <w:szCs w:val="28"/>
        </w:rPr>
      </w:pPr>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14:paraId="3B63CA82" w14:textId="77777777" w:rsidR="00B4260D" w:rsidRPr="002D4CDB" w:rsidRDefault="00B4260D" w:rsidP="00F272A7">
      <w:pPr>
        <w:jc w:val="center"/>
        <w:rPr>
          <w:rFonts w:asciiTheme="minorHAnsi" w:hAnsiTheme="minorHAnsi" w:cstheme="minorHAnsi"/>
        </w:rPr>
      </w:pPr>
    </w:p>
    <w:p w14:paraId="7E5CA0CF" w14:textId="77777777"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14:paraId="42921F42" w14:textId="77777777" w:rsidR="00B4260D" w:rsidRPr="002D4CDB" w:rsidRDefault="00B4260D" w:rsidP="00231C62">
      <w:pPr>
        <w:jc w:val="center"/>
        <w:rPr>
          <w:rFonts w:asciiTheme="minorHAnsi" w:hAnsiTheme="minorHAnsi" w:cstheme="minorHAnsi"/>
        </w:rPr>
      </w:pPr>
    </w:p>
    <w:p w14:paraId="7AC5FCC4" w14:textId="77777777"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14:paraId="187EEA95" w14:textId="77777777"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14:paraId="3B01A267" w14:textId="77777777" w:rsidTr="002D4CDB">
        <w:trPr>
          <w:trHeight w:val="567"/>
        </w:trPr>
        <w:tc>
          <w:tcPr>
            <w:tcW w:w="4606" w:type="dxa"/>
            <w:shd w:val="clear" w:color="auto" w:fill="0070C0"/>
          </w:tcPr>
          <w:p w14:paraId="57FA27E0" w14:textId="77777777"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14:paraId="32D89CBC" w14:textId="77777777"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14:paraId="12A043B5" w14:textId="77777777" w:rsidTr="002D4CDB">
        <w:trPr>
          <w:trHeight w:val="567"/>
        </w:trPr>
        <w:tc>
          <w:tcPr>
            <w:tcW w:w="4606" w:type="dxa"/>
            <w:shd w:val="clear" w:color="auto" w:fill="0070C0"/>
          </w:tcPr>
          <w:p w14:paraId="48C0158B" w14:textId="77777777"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14:paraId="0C076452" w14:textId="77777777"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14:paraId="48E33D3A" w14:textId="77777777" w:rsidTr="002D4CDB">
        <w:trPr>
          <w:trHeight w:val="567"/>
        </w:trPr>
        <w:tc>
          <w:tcPr>
            <w:tcW w:w="4606" w:type="dxa"/>
            <w:shd w:val="clear" w:color="auto" w:fill="0070C0"/>
          </w:tcPr>
          <w:p w14:paraId="295226C9" w14:textId="77777777"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14:paraId="4FA6B10E" w14:textId="77777777" w:rsidR="002D2503" w:rsidRPr="002D4CDB" w:rsidRDefault="002D2503" w:rsidP="001C2F38">
            <w:pPr>
              <w:rPr>
                <w:rFonts w:asciiTheme="minorHAnsi" w:hAnsiTheme="minorHAnsi" w:cstheme="minorHAnsi"/>
                <w:b/>
                <w:bCs/>
                <w:i/>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„ŽoNFP“) vrátane všetkých príloh uvádzaný rovnako.</w:t>
            </w:r>
          </w:p>
        </w:tc>
      </w:tr>
      <w:tr w:rsidR="002D2503" w:rsidRPr="002D4CDB" w14:paraId="222A5BEE" w14:textId="77777777" w:rsidTr="002D4CDB">
        <w:trPr>
          <w:trHeight w:val="567"/>
        </w:trPr>
        <w:tc>
          <w:tcPr>
            <w:tcW w:w="4606" w:type="dxa"/>
            <w:shd w:val="clear" w:color="auto" w:fill="0070C0"/>
          </w:tcPr>
          <w:p w14:paraId="50B0BD6D" w14:textId="77777777"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14:paraId="275FD2E5" w14:textId="77777777" w:rsidR="002D2503" w:rsidRPr="002D4CDB" w:rsidRDefault="00373060" w:rsidP="00373060">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Uvedené vo vyzvaní na predkladanie ŽoNFP.</w:t>
            </w:r>
          </w:p>
        </w:tc>
      </w:tr>
      <w:tr w:rsidR="002D2503" w:rsidRPr="002D4CDB" w14:paraId="312AD0D5" w14:textId="77777777" w:rsidTr="002D4CDB">
        <w:trPr>
          <w:trHeight w:val="567"/>
        </w:trPr>
        <w:tc>
          <w:tcPr>
            <w:tcW w:w="4606" w:type="dxa"/>
            <w:shd w:val="clear" w:color="auto" w:fill="0070C0"/>
          </w:tcPr>
          <w:p w14:paraId="4E1590E7" w14:textId="77777777"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14:paraId="2C64C6C9" w14:textId="77777777"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 - zadáva žiadateľ.</w:t>
            </w:r>
          </w:p>
        </w:tc>
      </w:tr>
      <w:tr w:rsidR="002D2503" w:rsidRPr="002D4CDB" w14:paraId="5405F5D3" w14:textId="77777777" w:rsidTr="002D4CDB">
        <w:trPr>
          <w:trHeight w:val="567"/>
        </w:trPr>
        <w:tc>
          <w:tcPr>
            <w:tcW w:w="4606" w:type="dxa"/>
            <w:shd w:val="clear" w:color="auto" w:fill="0070C0"/>
          </w:tcPr>
          <w:p w14:paraId="529A3D9D" w14:textId="77777777"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14:paraId="023A9FC2" w14:textId="77777777" w:rsidR="002D2503" w:rsidRDefault="00DA7335" w:rsidP="00B4260D">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Výška celkových výdavkov na projekt t.j. celkové výdavky = oprávnené výdavky + neoprávnené výdavky (môže byť zhodné s výškou celkových oprávnený výdavkov na projekt).</w:t>
            </w:r>
          </w:p>
          <w:p w14:paraId="1E0F8249" w14:textId="77777777" w:rsidR="0099423E" w:rsidRPr="002D4CDB" w:rsidRDefault="0099423E" w:rsidP="00B4260D">
            <w:pPr>
              <w:rPr>
                <w:rFonts w:asciiTheme="minorHAnsi" w:hAnsiTheme="minorHAnsi" w:cstheme="minorHAnsi"/>
                <w:i/>
                <w:color w:val="0000FF"/>
                <w:sz w:val="18"/>
                <w:szCs w:val="18"/>
              </w:rPr>
            </w:pPr>
            <w:r>
              <w:rPr>
                <w:rFonts w:asciiTheme="minorHAnsi" w:hAnsiTheme="minorHAnsi" w:cstheme="minorHAnsi"/>
                <w:i/>
                <w:color w:val="FF0000"/>
                <w:sz w:val="18"/>
                <w:szCs w:val="18"/>
              </w:rPr>
              <w:t xml:space="preserve">Príklad: 1 000 €  </w:t>
            </w:r>
          </w:p>
        </w:tc>
      </w:tr>
      <w:tr w:rsidR="002D2503" w:rsidRPr="002D4CDB" w14:paraId="6D1FDA78" w14:textId="77777777" w:rsidTr="002D4CDB">
        <w:trPr>
          <w:trHeight w:val="567"/>
        </w:trPr>
        <w:tc>
          <w:tcPr>
            <w:tcW w:w="4606" w:type="dxa"/>
            <w:shd w:val="clear" w:color="auto" w:fill="0070C0"/>
          </w:tcPr>
          <w:p w14:paraId="03B47F31" w14:textId="77777777"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14:paraId="3E801E9E" w14:textId="77777777" w:rsidR="002D2503" w:rsidRDefault="00DA7335" w:rsidP="00DA7335">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Uvádza sa v zmysle vyzvania na predkladanie ŽoNFP resp. príslušnej časti OPII.</w:t>
            </w:r>
          </w:p>
          <w:p w14:paraId="5423667E" w14:textId="77777777" w:rsidR="0099423E" w:rsidRPr="002D4CDB" w:rsidRDefault="0099423E" w:rsidP="00DA7335">
            <w:pPr>
              <w:rPr>
                <w:rFonts w:asciiTheme="minorHAnsi" w:hAnsiTheme="minorHAnsi" w:cstheme="minorHAnsi"/>
                <w:i/>
                <w:color w:val="0000FF"/>
                <w:sz w:val="18"/>
                <w:szCs w:val="18"/>
              </w:rPr>
            </w:pPr>
            <w:r>
              <w:rPr>
                <w:rFonts w:asciiTheme="minorHAnsi" w:hAnsiTheme="minorHAnsi" w:cstheme="minorHAnsi"/>
                <w:i/>
                <w:color w:val="FF0000"/>
                <w:sz w:val="18"/>
                <w:szCs w:val="18"/>
              </w:rPr>
              <w:t>Príklad: 950 €</w:t>
            </w:r>
          </w:p>
        </w:tc>
      </w:tr>
      <w:tr w:rsidR="002D2503" w:rsidRPr="002D4CDB" w14:paraId="3BCB313C" w14:textId="77777777" w:rsidTr="002D4CDB">
        <w:trPr>
          <w:trHeight w:val="567"/>
        </w:trPr>
        <w:tc>
          <w:tcPr>
            <w:tcW w:w="4606" w:type="dxa"/>
            <w:shd w:val="clear" w:color="auto" w:fill="0070C0"/>
          </w:tcPr>
          <w:p w14:paraId="7A0D209B" w14:textId="77777777"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14:paraId="64A8D39E" w14:textId="77777777"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Vypĺňa sa pri registrácií ŽoNFP do neverejnej časti ITMS – nezadáva žiadateľ.</w:t>
            </w:r>
          </w:p>
        </w:tc>
      </w:tr>
    </w:tbl>
    <w:p w14:paraId="7D2CA6A8" w14:textId="77777777" w:rsidR="00FD6ABB" w:rsidRPr="002D4CDB" w:rsidRDefault="00FD6ABB" w:rsidP="00231C62">
      <w:pPr>
        <w:rPr>
          <w:rFonts w:asciiTheme="minorHAnsi" w:hAnsiTheme="minorHAnsi" w:cstheme="minorHAnsi"/>
        </w:rPr>
      </w:pPr>
    </w:p>
    <w:p w14:paraId="35026F65" w14:textId="77777777" w:rsidR="00FD6ABB" w:rsidRPr="002D4CDB" w:rsidRDefault="00FD6ABB" w:rsidP="00231C62">
      <w:pPr>
        <w:rPr>
          <w:rFonts w:asciiTheme="minorHAnsi" w:hAnsiTheme="minorHAnsi" w:cstheme="minorHAnsi"/>
        </w:rPr>
      </w:pPr>
    </w:p>
    <w:p w14:paraId="397852FA" w14:textId="77777777" w:rsidR="00FD6ABB" w:rsidRPr="002D4CDB" w:rsidRDefault="00FD6ABB" w:rsidP="00231C62">
      <w:pPr>
        <w:rPr>
          <w:rFonts w:asciiTheme="minorHAnsi" w:hAnsiTheme="minorHAnsi" w:cstheme="minorHAnsi"/>
        </w:rPr>
      </w:pPr>
    </w:p>
    <w:p w14:paraId="58142021" w14:textId="77777777" w:rsidR="00FD6ABB" w:rsidRPr="002D4CDB" w:rsidRDefault="00FD6ABB" w:rsidP="00231C62">
      <w:pPr>
        <w:rPr>
          <w:rFonts w:asciiTheme="minorHAnsi" w:hAnsiTheme="minorHAnsi" w:cstheme="minorHAnsi"/>
        </w:rPr>
      </w:pPr>
    </w:p>
    <w:p w14:paraId="17216DA1" w14:textId="77777777" w:rsidR="00FD6ABB" w:rsidRPr="002D4CDB" w:rsidRDefault="00FD6ABB" w:rsidP="00231C62">
      <w:pPr>
        <w:rPr>
          <w:rFonts w:asciiTheme="minorHAnsi" w:hAnsiTheme="minorHAnsi" w:cstheme="minorHAnsi"/>
        </w:rPr>
      </w:pPr>
    </w:p>
    <w:p w14:paraId="78777295" w14:textId="77777777" w:rsidR="006976DD" w:rsidRPr="002D4CDB" w:rsidRDefault="006976DD">
      <w:pPr>
        <w:jc w:val="left"/>
        <w:rPr>
          <w:rFonts w:asciiTheme="minorHAnsi" w:hAnsiTheme="minorHAnsi" w:cstheme="minorHAnsi"/>
        </w:rPr>
      </w:pPr>
      <w:r w:rsidRPr="002D4CDB">
        <w:rPr>
          <w:rFonts w:asciiTheme="minorHAnsi" w:hAnsiTheme="minorHAnsi" w:cstheme="minorHAnsi"/>
        </w:rPr>
        <w:br w:type="page"/>
      </w:r>
    </w:p>
    <w:p w14:paraId="1973A7B5" w14:textId="77777777"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14:paraId="5896B380" w14:textId="77777777" w:rsidTr="002D4CDB">
        <w:trPr>
          <w:trHeight w:val="330"/>
        </w:trPr>
        <w:tc>
          <w:tcPr>
            <w:tcW w:w="9288" w:type="dxa"/>
            <w:gridSpan w:val="4"/>
            <w:shd w:val="clear" w:color="auto" w:fill="0070C0"/>
            <w:hideMark/>
          </w:tcPr>
          <w:p w14:paraId="04F57BB0" w14:textId="77777777"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      Identifikácia žiadateľa:</w:t>
            </w:r>
          </w:p>
        </w:tc>
      </w:tr>
      <w:tr w:rsidR="00DE377F" w:rsidRPr="002D4CDB" w14:paraId="181523DC" w14:textId="77777777" w:rsidTr="00DE377F">
        <w:trPr>
          <w:trHeight w:val="330"/>
        </w:trPr>
        <w:tc>
          <w:tcPr>
            <w:tcW w:w="9288" w:type="dxa"/>
            <w:gridSpan w:val="4"/>
            <w:hideMark/>
          </w:tcPr>
          <w:p w14:paraId="287127EB" w14:textId="77777777" w:rsidR="00DE377F" w:rsidRPr="002D4CDB" w:rsidRDefault="00DE377F" w:rsidP="001C2F38">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C507E9">
              <w:rPr>
                <w:rFonts w:asciiTheme="minorHAnsi" w:hAnsiTheme="minorHAnsi" w:cstheme="minorHAnsi"/>
                <w:i/>
                <w:sz w:val="18"/>
                <w:szCs w:val="18"/>
              </w:rPr>
              <w:t>Presný názov žiadateľa, ktorý bude vo všetkých relevantných častiach ŽoNFP vrátane všetkých príloh uvádzaný rovnako</w:t>
            </w:r>
            <w:r w:rsidR="001A5526" w:rsidRPr="00C507E9">
              <w:rPr>
                <w:rFonts w:asciiTheme="minorHAnsi" w:hAnsiTheme="minorHAnsi" w:cstheme="minorHAnsi"/>
                <w:sz w:val="18"/>
                <w:szCs w:val="18"/>
              </w:rPr>
              <w:t>.</w:t>
            </w:r>
          </w:p>
        </w:tc>
      </w:tr>
      <w:tr w:rsidR="00DE377F" w:rsidRPr="002D4CDB" w14:paraId="66DA42CE" w14:textId="77777777" w:rsidTr="00DE377F">
        <w:trPr>
          <w:trHeight w:val="330"/>
        </w:trPr>
        <w:tc>
          <w:tcPr>
            <w:tcW w:w="9288" w:type="dxa"/>
            <w:gridSpan w:val="4"/>
            <w:hideMark/>
          </w:tcPr>
          <w:p w14:paraId="7E0D7F51" w14:textId="77777777"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14:paraId="1C72C5DD" w14:textId="77777777" w:rsidTr="00DE377F">
        <w:trPr>
          <w:trHeight w:val="330"/>
        </w:trPr>
        <w:tc>
          <w:tcPr>
            <w:tcW w:w="9288" w:type="dxa"/>
            <w:gridSpan w:val="4"/>
          </w:tcPr>
          <w:p w14:paraId="5E41C6C1" w14:textId="77777777"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14:paraId="5587D752" w14:textId="77777777" w:rsidTr="00DE377F">
        <w:trPr>
          <w:trHeight w:val="330"/>
        </w:trPr>
        <w:tc>
          <w:tcPr>
            <w:tcW w:w="9288" w:type="dxa"/>
            <w:gridSpan w:val="4"/>
            <w:hideMark/>
          </w:tcPr>
          <w:p w14:paraId="7A1D6A66"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14:paraId="09097618" w14:textId="77777777" w:rsidTr="00DE377F">
        <w:trPr>
          <w:trHeight w:val="330"/>
        </w:trPr>
        <w:tc>
          <w:tcPr>
            <w:tcW w:w="9288" w:type="dxa"/>
            <w:gridSpan w:val="4"/>
            <w:hideMark/>
          </w:tcPr>
          <w:p w14:paraId="575C3FD3"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14:paraId="7B603FFC" w14:textId="77777777" w:rsidTr="00DE377F">
        <w:trPr>
          <w:trHeight w:val="750"/>
        </w:trPr>
        <w:tc>
          <w:tcPr>
            <w:tcW w:w="9288" w:type="dxa"/>
            <w:gridSpan w:val="4"/>
            <w:hideMark/>
          </w:tcPr>
          <w:p w14:paraId="4B043489"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14:paraId="2DABD850" w14:textId="77777777" w:rsidTr="00B4260D">
        <w:trPr>
          <w:trHeight w:val="480"/>
        </w:trPr>
        <w:tc>
          <w:tcPr>
            <w:tcW w:w="5162" w:type="dxa"/>
            <w:gridSpan w:val="2"/>
            <w:hideMark/>
          </w:tcPr>
          <w:p w14:paraId="3683AD0B" w14:textId="77777777"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14:paraId="74925AA1"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14:paraId="01FF6C64" w14:textId="77777777" w:rsidTr="00DE377F">
        <w:trPr>
          <w:trHeight w:val="330"/>
        </w:trPr>
        <w:tc>
          <w:tcPr>
            <w:tcW w:w="9288" w:type="dxa"/>
            <w:gridSpan w:val="4"/>
            <w:hideMark/>
          </w:tcPr>
          <w:p w14:paraId="3496386D" w14:textId="77777777"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C507E9">
              <w:rPr>
                <w:rFonts w:asciiTheme="minorHAnsi" w:hAnsiTheme="minorHAnsi" w:cstheme="minorHAnsi"/>
                <w:i/>
                <w:sz w:val="18"/>
                <w:szCs w:val="18"/>
              </w:rPr>
              <w:t xml:space="preserve">Uviesť kód podľa číselníka dostupného na </w:t>
            </w:r>
            <w:hyperlink r:id="rId9" w:history="1">
              <w:r w:rsidR="001A5526" w:rsidRPr="00C507E9">
                <w:rPr>
                  <w:rStyle w:val="Hypertextovprepojenie"/>
                  <w:rFonts w:asciiTheme="minorHAnsi" w:hAnsiTheme="minorHAnsi" w:cstheme="minorHAnsi"/>
                  <w:i/>
                  <w:color w:val="auto"/>
                  <w:sz w:val="18"/>
                  <w:szCs w:val="18"/>
                </w:rPr>
                <w:t>http://portal.statistics.sk/showdoc.do?docid=1923</w:t>
              </w:r>
            </w:hyperlink>
            <w:r w:rsidR="001A5526" w:rsidRPr="002D4CDB">
              <w:rPr>
                <w:rFonts w:asciiTheme="minorHAnsi" w:hAnsiTheme="minorHAnsi" w:cstheme="minorHAnsi"/>
                <w:i/>
                <w:color w:val="0000FF"/>
                <w:sz w:val="18"/>
                <w:szCs w:val="18"/>
              </w:rPr>
              <w:t>.</w:t>
            </w:r>
          </w:p>
        </w:tc>
      </w:tr>
      <w:tr w:rsidR="00DE377F" w:rsidRPr="002D4CDB" w14:paraId="49B84149" w14:textId="77777777" w:rsidTr="004D25E1">
        <w:trPr>
          <w:trHeight w:val="775"/>
        </w:trPr>
        <w:tc>
          <w:tcPr>
            <w:tcW w:w="9288" w:type="dxa"/>
            <w:gridSpan w:val="4"/>
            <w:hideMark/>
          </w:tcPr>
          <w:p w14:paraId="3EEDF40C"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14:paraId="207946A4" w14:textId="77777777" w:rsidTr="00DE377F">
        <w:trPr>
          <w:trHeight w:val="330"/>
        </w:trPr>
        <w:tc>
          <w:tcPr>
            <w:tcW w:w="2577" w:type="dxa"/>
            <w:hideMark/>
          </w:tcPr>
          <w:p w14:paraId="3CAD5E98"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14:paraId="6212B539"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14:paraId="02BF3AE8"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14:paraId="7D4378AC"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14:paraId="4C2B16A0" w14:textId="77777777" w:rsidTr="00DE377F">
        <w:trPr>
          <w:trHeight w:val="330"/>
        </w:trPr>
        <w:tc>
          <w:tcPr>
            <w:tcW w:w="2577" w:type="dxa"/>
            <w:hideMark/>
          </w:tcPr>
          <w:p w14:paraId="6797B833"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14:paraId="42826654"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14:paraId="1F9C6A47"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14:paraId="4EA5DD64"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14:paraId="68E15838" w14:textId="77777777" w:rsidTr="00DE377F">
        <w:trPr>
          <w:trHeight w:val="330"/>
        </w:trPr>
        <w:tc>
          <w:tcPr>
            <w:tcW w:w="2577" w:type="dxa"/>
            <w:hideMark/>
          </w:tcPr>
          <w:p w14:paraId="2C0FD50A" w14:textId="77777777" w:rsidR="00DE377F" w:rsidRPr="002D4CDB" w:rsidRDefault="00DE377F">
            <w:pPr>
              <w:rPr>
                <w:rFonts w:asciiTheme="minorHAnsi" w:hAnsiTheme="minorHAnsi" w:cstheme="minorHAnsi"/>
                <w:b/>
                <w:bCs/>
              </w:rPr>
            </w:pPr>
          </w:p>
        </w:tc>
        <w:tc>
          <w:tcPr>
            <w:tcW w:w="2585" w:type="dxa"/>
            <w:hideMark/>
          </w:tcPr>
          <w:p w14:paraId="766C9D19" w14:textId="77777777" w:rsidR="00DE377F" w:rsidRPr="002D4CDB" w:rsidRDefault="00DE377F">
            <w:pPr>
              <w:rPr>
                <w:rFonts w:asciiTheme="minorHAnsi" w:hAnsiTheme="minorHAnsi" w:cstheme="minorHAnsi"/>
                <w:b/>
                <w:bCs/>
              </w:rPr>
            </w:pPr>
          </w:p>
        </w:tc>
        <w:tc>
          <w:tcPr>
            <w:tcW w:w="1487" w:type="dxa"/>
            <w:hideMark/>
          </w:tcPr>
          <w:p w14:paraId="3FD3B853" w14:textId="77777777" w:rsidR="00DE377F" w:rsidRPr="002D4CDB" w:rsidRDefault="00DE377F">
            <w:pPr>
              <w:rPr>
                <w:rFonts w:asciiTheme="minorHAnsi" w:hAnsiTheme="minorHAnsi" w:cstheme="minorHAnsi"/>
                <w:b/>
                <w:bCs/>
              </w:rPr>
            </w:pPr>
          </w:p>
        </w:tc>
        <w:tc>
          <w:tcPr>
            <w:tcW w:w="2639" w:type="dxa"/>
            <w:hideMark/>
          </w:tcPr>
          <w:p w14:paraId="385325E3" w14:textId="77777777" w:rsidR="00DE377F" w:rsidRPr="002D4CDB" w:rsidRDefault="00DE377F">
            <w:pPr>
              <w:rPr>
                <w:rFonts w:asciiTheme="minorHAnsi" w:hAnsiTheme="minorHAnsi" w:cstheme="minorHAnsi"/>
                <w:b/>
                <w:bCs/>
              </w:rPr>
            </w:pPr>
          </w:p>
        </w:tc>
      </w:tr>
    </w:tbl>
    <w:p w14:paraId="2802459F" w14:textId="77777777"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14:paraId="764C0040" w14:textId="77777777" w:rsidTr="002D4CDB">
        <w:trPr>
          <w:trHeight w:val="330"/>
        </w:trPr>
        <w:tc>
          <w:tcPr>
            <w:tcW w:w="9288" w:type="dxa"/>
            <w:gridSpan w:val="4"/>
            <w:shd w:val="clear" w:color="auto" w:fill="0070C0"/>
            <w:hideMark/>
          </w:tcPr>
          <w:p w14:paraId="7A35A01A" w14:textId="77777777"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14:paraId="48BFA207" w14:textId="77777777" w:rsidTr="00187776">
        <w:trPr>
          <w:trHeight w:val="330"/>
        </w:trPr>
        <w:tc>
          <w:tcPr>
            <w:tcW w:w="9288" w:type="dxa"/>
            <w:gridSpan w:val="4"/>
            <w:hideMark/>
          </w:tcPr>
          <w:p w14:paraId="5CB28C5D" w14:textId="77777777"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sa  </w:t>
            </w:r>
            <w:r w:rsidR="00F87952">
              <w:rPr>
                <w:rFonts w:asciiTheme="minorHAnsi" w:hAnsiTheme="minorHAnsi" w:cstheme="minorHAnsi"/>
                <w:bCs/>
                <w:sz w:val="18"/>
                <w:szCs w:val="18"/>
              </w:rPr>
              <w:t xml:space="preserve">v </w:t>
            </w:r>
            <w:r w:rsidRPr="002D4CDB">
              <w:rPr>
                <w:rFonts w:asciiTheme="minorHAnsi" w:hAnsiTheme="minorHAnsi" w:cstheme="minorHAnsi"/>
                <w:bCs/>
                <w:sz w:val="18"/>
                <w:szCs w:val="18"/>
              </w:rPr>
              <w:t xml:space="preserve">prípade,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14:paraId="76C0DCBE" w14:textId="77777777" w:rsidTr="00187776">
        <w:trPr>
          <w:trHeight w:val="330"/>
        </w:trPr>
        <w:tc>
          <w:tcPr>
            <w:tcW w:w="9288" w:type="dxa"/>
            <w:gridSpan w:val="4"/>
            <w:hideMark/>
          </w:tcPr>
          <w:p w14:paraId="7AB7C300" w14:textId="77777777"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14:paraId="6648648E" w14:textId="77777777" w:rsidTr="00187776">
        <w:trPr>
          <w:trHeight w:val="330"/>
        </w:trPr>
        <w:tc>
          <w:tcPr>
            <w:tcW w:w="9288" w:type="dxa"/>
            <w:gridSpan w:val="4"/>
            <w:hideMark/>
          </w:tcPr>
          <w:p w14:paraId="5FE16E11" w14:textId="77777777"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14:paraId="01A05858" w14:textId="77777777" w:rsidTr="00187776">
        <w:trPr>
          <w:trHeight w:val="330"/>
        </w:trPr>
        <w:tc>
          <w:tcPr>
            <w:tcW w:w="2577" w:type="dxa"/>
            <w:hideMark/>
          </w:tcPr>
          <w:p w14:paraId="02468863" w14:textId="77777777"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14:paraId="66EAE78C" w14:textId="77777777"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14:paraId="5CC1DECB" w14:textId="77777777"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14:paraId="148D0909" w14:textId="77777777"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14:paraId="516B03A6" w14:textId="77777777" w:rsidTr="00187776">
        <w:trPr>
          <w:trHeight w:val="330"/>
        </w:trPr>
        <w:tc>
          <w:tcPr>
            <w:tcW w:w="2577" w:type="dxa"/>
            <w:hideMark/>
          </w:tcPr>
          <w:p w14:paraId="7F69D2AD" w14:textId="77777777"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14:paraId="19C42539" w14:textId="77777777"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14:paraId="14D4A9CA" w14:textId="77777777"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14:paraId="3D82790F" w14:textId="77777777"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14:paraId="1177D0EC" w14:textId="77777777"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14:paraId="7B17D640" w14:textId="77777777" w:rsidTr="002D4CDB">
        <w:trPr>
          <w:trHeight w:val="328"/>
        </w:trPr>
        <w:tc>
          <w:tcPr>
            <w:tcW w:w="9288" w:type="dxa"/>
            <w:gridSpan w:val="5"/>
            <w:shd w:val="clear" w:color="auto" w:fill="0070C0"/>
            <w:hideMark/>
          </w:tcPr>
          <w:p w14:paraId="3C96AA80" w14:textId="77777777"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14:paraId="33896AE0" w14:textId="77777777" w:rsidTr="00B4260D">
        <w:trPr>
          <w:trHeight w:val="330"/>
        </w:trPr>
        <w:tc>
          <w:tcPr>
            <w:tcW w:w="9288" w:type="dxa"/>
            <w:gridSpan w:val="5"/>
            <w:hideMark/>
          </w:tcPr>
          <w:p w14:paraId="5C8348B7" w14:textId="77777777"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tc>
      </w:tr>
      <w:tr w:rsidR="00CD6015" w:rsidRPr="002D4CDB" w14:paraId="5BB5AE49" w14:textId="77777777" w:rsidTr="00B4260D">
        <w:trPr>
          <w:trHeight w:val="330"/>
        </w:trPr>
        <w:tc>
          <w:tcPr>
            <w:tcW w:w="9288" w:type="dxa"/>
            <w:gridSpan w:val="5"/>
            <w:hideMark/>
          </w:tcPr>
          <w:p w14:paraId="39D5D769" w14:textId="77777777"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14:paraId="345F0B4C" w14:textId="77777777" w:rsidTr="00CD6015">
        <w:trPr>
          <w:trHeight w:val="330"/>
        </w:trPr>
        <w:tc>
          <w:tcPr>
            <w:tcW w:w="2470" w:type="dxa"/>
            <w:hideMark/>
          </w:tcPr>
          <w:p w14:paraId="63EC09DF" w14:textId="77777777"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14:paraId="7143AAAB" w14:textId="77777777"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14:paraId="4BF74939" w14:textId="77777777"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14:paraId="68C0E725" w14:textId="77777777"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14:paraId="4B7075AB" w14:textId="77777777"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14:paraId="2E7B0BF1" w14:textId="77777777" w:rsidTr="00CD6015">
        <w:trPr>
          <w:trHeight w:val="330"/>
        </w:trPr>
        <w:tc>
          <w:tcPr>
            <w:tcW w:w="2470" w:type="dxa"/>
            <w:hideMark/>
          </w:tcPr>
          <w:p w14:paraId="3D4124D9" w14:textId="77777777"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14:paraId="072F6231" w14:textId="77777777"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14:paraId="3FD69E9C" w14:textId="77777777"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14:paraId="278F91FA" w14:textId="77777777"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14:paraId="49DFEC5A" w14:textId="77777777"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14:paraId="4A27D910" w14:textId="77777777" w:rsidTr="00B4260D">
        <w:trPr>
          <w:trHeight w:val="330"/>
        </w:trPr>
        <w:tc>
          <w:tcPr>
            <w:tcW w:w="9288" w:type="dxa"/>
            <w:gridSpan w:val="5"/>
            <w:hideMark/>
          </w:tcPr>
          <w:p w14:paraId="4185EED3" w14:textId="77777777"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14:paraId="45DFBA25" w14:textId="77777777" w:rsidTr="00CD6015">
        <w:trPr>
          <w:trHeight w:val="330"/>
        </w:trPr>
        <w:tc>
          <w:tcPr>
            <w:tcW w:w="5000" w:type="dxa"/>
            <w:gridSpan w:val="2"/>
            <w:hideMark/>
          </w:tcPr>
          <w:p w14:paraId="75BF0E6E" w14:textId="77777777"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e-mail:</w:t>
            </w:r>
          </w:p>
        </w:tc>
        <w:tc>
          <w:tcPr>
            <w:tcW w:w="4288" w:type="dxa"/>
            <w:gridSpan w:val="3"/>
            <w:hideMark/>
          </w:tcPr>
          <w:p w14:paraId="3D998713" w14:textId="77777777"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14:paraId="32F4F9E7" w14:textId="77777777" w:rsidR="00CD6015" w:rsidRDefault="00CD6015">
      <w:pPr>
        <w:rPr>
          <w:rFonts w:asciiTheme="minorHAnsi" w:hAnsiTheme="minorHAnsi" w:cstheme="minorHAnsi"/>
        </w:rPr>
      </w:pPr>
    </w:p>
    <w:p w14:paraId="7B23F24C" w14:textId="77777777"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14:paraId="59ED471A" w14:textId="77777777" w:rsidTr="002D4CDB">
        <w:trPr>
          <w:trHeight w:val="330"/>
        </w:trPr>
        <w:tc>
          <w:tcPr>
            <w:tcW w:w="9288" w:type="dxa"/>
            <w:gridSpan w:val="4"/>
            <w:shd w:val="clear" w:color="auto" w:fill="0070C0"/>
            <w:hideMark/>
          </w:tcPr>
          <w:p w14:paraId="2D135694" w14:textId="77777777"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14:paraId="30A8E863" w14:textId="77777777" w:rsidTr="00F13119">
        <w:trPr>
          <w:trHeight w:val="330"/>
        </w:trPr>
        <w:tc>
          <w:tcPr>
            <w:tcW w:w="9288" w:type="dxa"/>
            <w:gridSpan w:val="4"/>
            <w:hideMark/>
          </w:tcPr>
          <w:p w14:paraId="7ECD9A64" w14:textId="77777777"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14:paraId="0F7F327F" w14:textId="77777777" w:rsidTr="00F13119">
        <w:trPr>
          <w:trHeight w:val="330"/>
        </w:trPr>
        <w:tc>
          <w:tcPr>
            <w:tcW w:w="9288" w:type="dxa"/>
            <w:gridSpan w:val="4"/>
            <w:hideMark/>
          </w:tcPr>
          <w:p w14:paraId="5AE7F3C2"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14:paraId="0AFF17AE" w14:textId="77777777" w:rsidTr="00F13119">
        <w:trPr>
          <w:trHeight w:val="330"/>
        </w:trPr>
        <w:tc>
          <w:tcPr>
            <w:tcW w:w="9288" w:type="dxa"/>
            <w:gridSpan w:val="4"/>
          </w:tcPr>
          <w:p w14:paraId="1DC0DD86"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14:paraId="568989C4" w14:textId="77777777" w:rsidTr="00F13119">
        <w:trPr>
          <w:trHeight w:val="330"/>
        </w:trPr>
        <w:tc>
          <w:tcPr>
            <w:tcW w:w="9288" w:type="dxa"/>
            <w:gridSpan w:val="4"/>
            <w:hideMark/>
          </w:tcPr>
          <w:p w14:paraId="773C11F3"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14:paraId="74219974" w14:textId="77777777" w:rsidTr="00F13119">
        <w:trPr>
          <w:trHeight w:val="330"/>
        </w:trPr>
        <w:tc>
          <w:tcPr>
            <w:tcW w:w="9288" w:type="dxa"/>
            <w:gridSpan w:val="4"/>
            <w:hideMark/>
          </w:tcPr>
          <w:p w14:paraId="75771305"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14:paraId="1A874269" w14:textId="77777777" w:rsidTr="00F13119">
        <w:trPr>
          <w:trHeight w:val="750"/>
        </w:trPr>
        <w:tc>
          <w:tcPr>
            <w:tcW w:w="9288" w:type="dxa"/>
            <w:gridSpan w:val="4"/>
            <w:hideMark/>
          </w:tcPr>
          <w:p w14:paraId="4808F40C"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14:paraId="41D1F182" w14:textId="77777777" w:rsidTr="00F13119">
        <w:trPr>
          <w:trHeight w:val="597"/>
        </w:trPr>
        <w:tc>
          <w:tcPr>
            <w:tcW w:w="5162" w:type="dxa"/>
            <w:gridSpan w:val="2"/>
            <w:hideMark/>
          </w:tcPr>
          <w:p w14:paraId="520B65A6"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14:paraId="1A47714A"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14:paraId="3F37EBF3" w14:textId="77777777" w:rsidTr="00F13119">
        <w:trPr>
          <w:trHeight w:val="330"/>
        </w:trPr>
        <w:tc>
          <w:tcPr>
            <w:tcW w:w="9288" w:type="dxa"/>
            <w:gridSpan w:val="4"/>
            <w:hideMark/>
          </w:tcPr>
          <w:p w14:paraId="2E2AE8F6"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14:paraId="0D10C097" w14:textId="77777777" w:rsidTr="00F13119">
        <w:trPr>
          <w:trHeight w:val="945"/>
        </w:trPr>
        <w:tc>
          <w:tcPr>
            <w:tcW w:w="9288" w:type="dxa"/>
            <w:gridSpan w:val="4"/>
            <w:hideMark/>
          </w:tcPr>
          <w:p w14:paraId="5F63A729"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14:paraId="0E0CDE85" w14:textId="77777777" w:rsidTr="00F13119">
        <w:trPr>
          <w:trHeight w:val="330"/>
        </w:trPr>
        <w:tc>
          <w:tcPr>
            <w:tcW w:w="2577" w:type="dxa"/>
            <w:hideMark/>
          </w:tcPr>
          <w:p w14:paraId="56B91B86"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14:paraId="1661C623"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14:paraId="3FFAFA1E"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14:paraId="1A5A1CBA"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14:paraId="696367D2" w14:textId="77777777" w:rsidTr="00F13119">
        <w:trPr>
          <w:trHeight w:val="330"/>
        </w:trPr>
        <w:tc>
          <w:tcPr>
            <w:tcW w:w="2577" w:type="dxa"/>
            <w:hideMark/>
          </w:tcPr>
          <w:p w14:paraId="1EC14AB7"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14:paraId="785C235F"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14:paraId="01C5EC00"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14:paraId="20FB727A"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14:paraId="7F76579E" w14:textId="77777777" w:rsidTr="00F13119">
        <w:trPr>
          <w:trHeight w:val="330"/>
        </w:trPr>
        <w:tc>
          <w:tcPr>
            <w:tcW w:w="2577" w:type="dxa"/>
            <w:hideMark/>
          </w:tcPr>
          <w:p w14:paraId="2592C84B" w14:textId="77777777" w:rsidR="00F13119" w:rsidRPr="002D4CDB" w:rsidRDefault="00F13119" w:rsidP="00F13119">
            <w:pPr>
              <w:rPr>
                <w:rFonts w:asciiTheme="minorHAnsi" w:hAnsiTheme="minorHAnsi" w:cstheme="minorHAnsi"/>
                <w:b/>
                <w:bCs/>
              </w:rPr>
            </w:pPr>
          </w:p>
        </w:tc>
        <w:tc>
          <w:tcPr>
            <w:tcW w:w="2585" w:type="dxa"/>
            <w:hideMark/>
          </w:tcPr>
          <w:p w14:paraId="0B1AB965" w14:textId="77777777" w:rsidR="00F13119" w:rsidRPr="002D4CDB" w:rsidRDefault="00F13119" w:rsidP="00F13119">
            <w:pPr>
              <w:rPr>
                <w:rFonts w:asciiTheme="minorHAnsi" w:hAnsiTheme="minorHAnsi" w:cstheme="minorHAnsi"/>
                <w:b/>
                <w:bCs/>
              </w:rPr>
            </w:pPr>
          </w:p>
        </w:tc>
        <w:tc>
          <w:tcPr>
            <w:tcW w:w="1487" w:type="dxa"/>
            <w:hideMark/>
          </w:tcPr>
          <w:p w14:paraId="1B470A7F" w14:textId="77777777" w:rsidR="00F13119" w:rsidRPr="002D4CDB" w:rsidRDefault="00F13119" w:rsidP="00F13119">
            <w:pPr>
              <w:rPr>
                <w:rFonts w:asciiTheme="minorHAnsi" w:hAnsiTheme="minorHAnsi" w:cstheme="minorHAnsi"/>
                <w:b/>
                <w:bCs/>
              </w:rPr>
            </w:pPr>
          </w:p>
        </w:tc>
        <w:tc>
          <w:tcPr>
            <w:tcW w:w="2639" w:type="dxa"/>
            <w:hideMark/>
          </w:tcPr>
          <w:p w14:paraId="0F6A6376" w14:textId="77777777" w:rsidR="00F13119" w:rsidRPr="002D4CDB" w:rsidRDefault="00F13119" w:rsidP="00F13119">
            <w:pPr>
              <w:rPr>
                <w:rFonts w:asciiTheme="minorHAnsi" w:hAnsiTheme="minorHAnsi" w:cstheme="minorHAnsi"/>
                <w:b/>
                <w:bCs/>
              </w:rPr>
            </w:pPr>
          </w:p>
        </w:tc>
      </w:tr>
    </w:tbl>
    <w:p w14:paraId="7A0C399D" w14:textId="77777777"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14:paraId="40F9659A" w14:textId="77777777" w:rsidTr="002D4CDB">
        <w:trPr>
          <w:trHeight w:val="330"/>
        </w:trPr>
        <w:tc>
          <w:tcPr>
            <w:tcW w:w="9288" w:type="dxa"/>
            <w:shd w:val="clear" w:color="auto" w:fill="0070C0"/>
            <w:hideMark/>
          </w:tcPr>
          <w:p w14:paraId="420B278F" w14:textId="77777777"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14:paraId="49BC02B8" w14:textId="77777777" w:rsidTr="002A6EF9">
        <w:trPr>
          <w:trHeight w:val="315"/>
        </w:trPr>
        <w:tc>
          <w:tcPr>
            <w:tcW w:w="9288" w:type="dxa"/>
          </w:tcPr>
          <w:p w14:paraId="3ABB97D1" w14:textId="77777777"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14:paraId="3D95927B" w14:textId="77777777" w:rsidTr="002A6EF9">
        <w:trPr>
          <w:trHeight w:val="315"/>
        </w:trPr>
        <w:tc>
          <w:tcPr>
            <w:tcW w:w="9288" w:type="dxa"/>
          </w:tcPr>
          <w:p w14:paraId="4CC125DC" w14:textId="77777777"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14:paraId="28D63AAC" w14:textId="77777777" w:rsidR="001A5526" w:rsidRPr="002D4CDB" w:rsidRDefault="00C507E9" w:rsidP="001C2F38">
            <w:pPr>
              <w:rPr>
                <w:rFonts w:asciiTheme="minorHAnsi" w:hAnsiTheme="minorHAnsi" w:cstheme="minorHAnsi"/>
                <w:b/>
                <w:bCs/>
                <w:sz w:val="18"/>
                <w:szCs w:val="18"/>
              </w:rPr>
            </w:pPr>
            <w:r>
              <w:rPr>
                <w:rFonts w:asciiTheme="minorHAnsi" w:hAnsiTheme="minorHAnsi" w:cstheme="minorHAnsi"/>
                <w:i/>
                <w:color w:val="0000FF"/>
                <w:sz w:val="18"/>
                <w:szCs w:val="18"/>
              </w:rPr>
              <w:t>(</w:t>
            </w:r>
            <w:r w:rsidR="001A5526" w:rsidRPr="002D4CDB">
              <w:rPr>
                <w:rFonts w:asciiTheme="minorHAnsi" w:hAnsiTheme="minorHAnsi" w:cstheme="minorHAnsi"/>
                <w:i/>
                <w:color w:val="0000FF"/>
                <w:sz w:val="18"/>
                <w:szCs w:val="18"/>
              </w:rPr>
              <w:t xml:space="preserve">Presný názov projektu </w:t>
            </w:r>
            <w:r w:rsidR="00701C95">
              <w:rPr>
                <w:rFonts w:asciiTheme="minorHAnsi" w:hAnsiTheme="minorHAnsi" w:cstheme="minorHAnsi"/>
                <w:i/>
                <w:color w:val="0000FF"/>
                <w:sz w:val="18"/>
                <w:szCs w:val="18"/>
              </w:rPr>
              <w:t>z</w:t>
            </w:r>
            <w:r w:rsidR="001A5526" w:rsidRPr="002D4CDB">
              <w:rPr>
                <w:rFonts w:asciiTheme="minorHAnsi" w:hAnsiTheme="minorHAnsi" w:cstheme="minorHAnsi"/>
                <w:i/>
                <w:color w:val="0000FF"/>
                <w:sz w:val="18"/>
                <w:szCs w:val="18"/>
              </w:rPr>
              <w:t>hodujúci sa s názvom projektu uvedeným v zozname projektov, ktorý vyjadruje zámer projektu a ktorý bude vo všetkých relevantných častiach ŽoNFP vrátane všetkých príloh uvádzaný rovnako.</w:t>
            </w:r>
            <w:r>
              <w:rPr>
                <w:rFonts w:asciiTheme="minorHAnsi" w:hAnsiTheme="minorHAnsi" w:cstheme="minorHAnsi"/>
                <w:i/>
                <w:color w:val="0000FF"/>
                <w:sz w:val="18"/>
                <w:szCs w:val="18"/>
              </w:rPr>
              <w:t>)</w:t>
            </w:r>
          </w:p>
        </w:tc>
      </w:tr>
      <w:tr w:rsidR="006A1AFD" w:rsidRPr="002D4CDB" w14:paraId="4D0C0B82" w14:textId="77777777" w:rsidTr="002A6EF9">
        <w:trPr>
          <w:trHeight w:val="315"/>
        </w:trPr>
        <w:tc>
          <w:tcPr>
            <w:tcW w:w="9288" w:type="dxa"/>
          </w:tcPr>
          <w:p w14:paraId="2E2142CA" w14:textId="77777777" w:rsidR="006A1AFD" w:rsidRPr="002D4CDB" w:rsidRDefault="006A1AFD">
            <w:pPr>
              <w:rPr>
                <w:rFonts w:asciiTheme="minorHAnsi" w:hAnsiTheme="minorHAnsi" w:cstheme="minorHAnsi"/>
                <w:b/>
                <w:bCs/>
              </w:rPr>
            </w:pPr>
            <w:r w:rsidRPr="002D4CDB">
              <w:rPr>
                <w:rFonts w:asciiTheme="minorHAnsi" w:hAnsiTheme="minorHAnsi" w:cstheme="minorHAnsi"/>
                <w:b/>
                <w:bCs/>
              </w:rPr>
              <w:t>Kód ŽoNFP:</w:t>
            </w:r>
          </w:p>
        </w:tc>
      </w:tr>
      <w:tr w:rsidR="006A1AFD" w:rsidRPr="002D4CDB" w14:paraId="5D24BDA3" w14:textId="77777777" w:rsidTr="002A6EF9">
        <w:trPr>
          <w:trHeight w:val="315"/>
        </w:trPr>
        <w:tc>
          <w:tcPr>
            <w:tcW w:w="9288" w:type="dxa"/>
          </w:tcPr>
          <w:p w14:paraId="6222690B" w14:textId="77777777" w:rsidR="006A1AFD" w:rsidRPr="002D4CDB" w:rsidRDefault="009D0983">
            <w:pPr>
              <w:rPr>
                <w:rFonts w:asciiTheme="minorHAnsi" w:hAnsiTheme="minorHAnsi" w:cstheme="minorHAnsi"/>
                <w:b/>
                <w:bCs/>
              </w:rPr>
            </w:pPr>
            <w:r>
              <w:rPr>
                <w:rFonts w:asciiTheme="minorHAnsi" w:hAnsiTheme="minorHAnsi" w:cstheme="minorHAnsi"/>
                <w:b/>
                <w:i/>
                <w:color w:val="0000FF"/>
                <w:sz w:val="18"/>
                <w:szCs w:val="18"/>
              </w:rPr>
              <w:t>N</w:t>
            </w:r>
            <w:r w:rsidR="00C4317E" w:rsidRPr="00C507E9">
              <w:rPr>
                <w:rFonts w:asciiTheme="minorHAnsi" w:hAnsiTheme="minorHAnsi" w:cstheme="minorHAnsi"/>
                <w:b/>
                <w:i/>
                <w:color w:val="0000FF"/>
                <w:sz w:val="18"/>
                <w:szCs w:val="18"/>
              </w:rPr>
              <w:t>ezadáva žiadateľ</w:t>
            </w:r>
            <w:r>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Vypĺňa sa pri registrácií </w:t>
            </w:r>
            <w:r>
              <w:rPr>
                <w:rFonts w:asciiTheme="minorHAnsi" w:hAnsiTheme="minorHAnsi" w:cstheme="minorHAnsi"/>
                <w:i/>
                <w:color w:val="0000FF"/>
                <w:sz w:val="18"/>
                <w:szCs w:val="18"/>
              </w:rPr>
              <w:t>ŽoNFP do neverejnej časti ITMS )</w:t>
            </w:r>
          </w:p>
        </w:tc>
      </w:tr>
      <w:tr w:rsidR="006A1AFD" w:rsidRPr="002D4CDB" w14:paraId="4400E0B5" w14:textId="77777777" w:rsidTr="002A6EF9">
        <w:trPr>
          <w:trHeight w:val="315"/>
        </w:trPr>
        <w:tc>
          <w:tcPr>
            <w:tcW w:w="9288" w:type="dxa"/>
          </w:tcPr>
          <w:p w14:paraId="658BEC9B" w14:textId="77777777"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14:paraId="1147728D" w14:textId="77777777" w:rsidTr="002A6EF9">
        <w:trPr>
          <w:trHeight w:val="315"/>
        </w:trPr>
        <w:tc>
          <w:tcPr>
            <w:tcW w:w="9288" w:type="dxa"/>
          </w:tcPr>
          <w:p w14:paraId="70B956E5" w14:textId="77777777" w:rsidR="006A1AFD" w:rsidRPr="002D4CDB" w:rsidRDefault="006A1AFD">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výzvy</w:t>
            </w:r>
          </w:p>
        </w:tc>
      </w:tr>
      <w:tr w:rsidR="00B45824" w:rsidRPr="002D4CDB" w14:paraId="595D3402" w14:textId="77777777" w:rsidTr="00231C62">
        <w:trPr>
          <w:trHeight w:val="315"/>
        </w:trPr>
        <w:tc>
          <w:tcPr>
            <w:tcW w:w="9288" w:type="dxa"/>
          </w:tcPr>
          <w:p w14:paraId="7D02394D" w14:textId="77777777"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14:paraId="2C4C7E3D" w14:textId="77777777" w:rsidTr="00231C62">
        <w:trPr>
          <w:trHeight w:val="315"/>
        </w:trPr>
        <w:tc>
          <w:tcPr>
            <w:tcW w:w="9288" w:type="dxa"/>
          </w:tcPr>
          <w:p w14:paraId="67A12670" w14:textId="77777777"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14:paraId="78FB43DC" w14:textId="77777777" w:rsidTr="002A6EF9">
        <w:trPr>
          <w:trHeight w:val="315"/>
        </w:trPr>
        <w:tc>
          <w:tcPr>
            <w:tcW w:w="9288" w:type="dxa"/>
          </w:tcPr>
          <w:p w14:paraId="0D93C50D" w14:textId="77777777"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14:paraId="455C7284" w14:textId="77777777" w:rsidTr="002A6EF9">
        <w:trPr>
          <w:trHeight w:val="315"/>
        </w:trPr>
        <w:tc>
          <w:tcPr>
            <w:tcW w:w="9288" w:type="dxa"/>
          </w:tcPr>
          <w:p w14:paraId="5A673B58" w14:textId="77777777"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14:paraId="0EF67B97" w14:textId="77777777" w:rsidTr="002A6EF9">
        <w:trPr>
          <w:trHeight w:val="315"/>
        </w:trPr>
        <w:tc>
          <w:tcPr>
            <w:tcW w:w="9288" w:type="dxa"/>
          </w:tcPr>
          <w:p w14:paraId="06A1F9BD" w14:textId="77777777"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14:paraId="32078DB3" w14:textId="77777777" w:rsidTr="002A6EF9">
        <w:trPr>
          <w:trHeight w:val="315"/>
        </w:trPr>
        <w:tc>
          <w:tcPr>
            <w:tcW w:w="9288" w:type="dxa"/>
          </w:tcPr>
          <w:p w14:paraId="20EFFE9D" w14:textId="77777777"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ŽoNFP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14:paraId="68BEF77C" w14:textId="77777777" w:rsidTr="00231C62">
        <w:trPr>
          <w:trHeight w:val="315"/>
        </w:trPr>
        <w:tc>
          <w:tcPr>
            <w:tcW w:w="9288" w:type="dxa"/>
            <w:hideMark/>
          </w:tcPr>
          <w:p w14:paraId="66D3DC80"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14:paraId="259CFF98" w14:textId="77777777" w:rsidTr="00231C62">
        <w:trPr>
          <w:trHeight w:val="330"/>
        </w:trPr>
        <w:tc>
          <w:tcPr>
            <w:tcW w:w="9288" w:type="dxa"/>
            <w:hideMark/>
          </w:tcPr>
          <w:p w14:paraId="012939DA" w14:textId="77777777" w:rsidR="00DE377F" w:rsidRPr="002D4CDB" w:rsidRDefault="00DE377F" w:rsidP="00442D1E">
            <w:pPr>
              <w:rPr>
                <w:rFonts w:asciiTheme="minorHAnsi" w:hAnsiTheme="minorHAnsi" w:cstheme="minorHAnsi"/>
              </w:rPr>
            </w:pPr>
            <w:r w:rsidRPr="002D4CDB">
              <w:rPr>
                <w:rFonts w:asciiTheme="minorHAnsi" w:hAnsiTheme="minorHAnsi" w:cstheme="minorHAnsi"/>
                <w:sz w:val="18"/>
                <w:szCs w:val="18"/>
              </w:rPr>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relevantné pre ERDF</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p>
        </w:tc>
      </w:tr>
      <w:tr w:rsidR="00DE377F" w:rsidRPr="002D4CDB" w14:paraId="6D4C2BB9" w14:textId="77777777" w:rsidTr="00231C62">
        <w:trPr>
          <w:trHeight w:val="315"/>
        </w:trPr>
        <w:tc>
          <w:tcPr>
            <w:tcW w:w="9288" w:type="dxa"/>
            <w:hideMark/>
          </w:tcPr>
          <w:p w14:paraId="130621D2" w14:textId="77777777"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14:paraId="22D2997C" w14:textId="77777777" w:rsidTr="00231C62">
        <w:trPr>
          <w:trHeight w:val="330"/>
        </w:trPr>
        <w:tc>
          <w:tcPr>
            <w:tcW w:w="9288" w:type="dxa"/>
            <w:hideMark/>
          </w:tcPr>
          <w:p w14:paraId="1E3643C5" w14:textId="77777777" w:rsidR="00F646FB" w:rsidRPr="002D4CDB" w:rsidRDefault="00E85BD8" w:rsidP="00C507E9">
            <w:pPr>
              <w:rPr>
                <w:rFonts w:asciiTheme="minorHAnsi" w:hAnsiTheme="minorHAnsi" w:cstheme="minorHAnsi"/>
                <w:sz w:val="18"/>
                <w:szCs w:val="18"/>
              </w:rPr>
            </w:pPr>
            <w:r w:rsidRPr="00E85BD8">
              <w:rPr>
                <w:rFonts w:asciiTheme="minorHAnsi" w:hAnsiTheme="minorHAnsi" w:cstheme="minorHAnsi"/>
                <w:sz w:val="18"/>
                <w:szCs w:val="18"/>
              </w:rPr>
              <w:t xml:space="preserve">Žiadateľ vyberá z ponúkaného číselníka </w:t>
            </w:r>
            <w:r w:rsidR="00C507E9">
              <w:rPr>
                <w:rFonts w:asciiTheme="minorHAnsi" w:hAnsiTheme="minorHAnsi" w:cstheme="minorHAnsi"/>
                <w:sz w:val="18"/>
                <w:szCs w:val="18"/>
              </w:rPr>
              <w:t>(</w:t>
            </w:r>
            <w:r w:rsidR="00F646FB" w:rsidRPr="002D4CDB">
              <w:rPr>
                <w:rFonts w:asciiTheme="minorHAnsi" w:hAnsiTheme="minorHAnsi" w:cstheme="minorHAnsi"/>
                <w:i/>
                <w:color w:val="0000FF"/>
                <w:sz w:val="18"/>
                <w:szCs w:val="18"/>
              </w:rPr>
              <w:t>Žiadateľ vyberá v súlade s OPII a NARIADENÍM KOMISIE (EÚ) č. 215/2014, PRÍLOHA I</w:t>
            </w:r>
            <w:r w:rsidR="006279F2">
              <w:rPr>
                <w:rFonts w:asciiTheme="minorHAnsi" w:hAnsiTheme="minorHAnsi" w:cstheme="minorHAnsi"/>
                <w:i/>
                <w:color w:val="0000FF"/>
                <w:sz w:val="18"/>
                <w:szCs w:val="18"/>
              </w:rPr>
              <w:t xml:space="preserve"> </w:t>
            </w:r>
            <w:r w:rsidR="00F646FB"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0" w:history="1">
              <w:r w:rsidR="00F646FB"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DE377F" w:rsidRPr="002D4CDB" w14:paraId="175CE2BD" w14:textId="77777777" w:rsidTr="00231C62">
        <w:trPr>
          <w:trHeight w:val="315"/>
        </w:trPr>
        <w:tc>
          <w:tcPr>
            <w:tcW w:w="9288" w:type="dxa"/>
            <w:hideMark/>
          </w:tcPr>
          <w:p w14:paraId="0456F760"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Hospodárska činnosť:</w:t>
            </w:r>
          </w:p>
        </w:tc>
      </w:tr>
      <w:tr w:rsidR="00DE377F" w:rsidRPr="002D4CDB" w14:paraId="183A552D" w14:textId="77777777" w:rsidTr="00231C62">
        <w:trPr>
          <w:trHeight w:val="330"/>
        </w:trPr>
        <w:tc>
          <w:tcPr>
            <w:tcW w:w="9288" w:type="dxa"/>
            <w:hideMark/>
          </w:tcPr>
          <w:p w14:paraId="61731D5D" w14:textId="77777777" w:rsidR="00DE377F" w:rsidRPr="002D4CDB" w:rsidRDefault="002F393A" w:rsidP="00C507E9">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w:t>
            </w:r>
            <w:r w:rsidR="00C507E9">
              <w:rPr>
                <w:rFonts w:asciiTheme="minorHAnsi" w:hAnsiTheme="minorHAnsi" w:cstheme="minorHAnsi"/>
                <w:sz w:val="18"/>
                <w:szCs w:val="18"/>
              </w:rPr>
              <w:t>e</w:t>
            </w:r>
            <w:r w:rsidR="00277E0F">
              <w:rPr>
                <w:rFonts w:asciiTheme="minorHAnsi" w:hAnsiTheme="minorHAnsi" w:cstheme="minorHAnsi"/>
                <w:sz w:val="18"/>
                <w:szCs w:val="18"/>
              </w:rPr>
              <w:t>ddefinovaného</w:t>
            </w:r>
            <w:r w:rsidR="00DE377F" w:rsidRPr="002D4CDB">
              <w:rPr>
                <w:rFonts w:asciiTheme="minorHAnsi" w:hAnsiTheme="minorHAnsi" w:cstheme="minorHAnsi"/>
                <w:sz w:val="18"/>
                <w:szCs w:val="18"/>
              </w:rPr>
              <w:t xml:space="preserve"> číselníka Hospodárskych činností</w:t>
            </w:r>
            <w:r w:rsidR="00442D1E" w:rsidRPr="002D4CDB">
              <w:rPr>
                <w:rFonts w:asciiTheme="minorHAnsi" w:hAnsiTheme="minorHAnsi" w:cstheme="minorHAnsi"/>
                <w:sz w:val="18"/>
                <w:szCs w:val="18"/>
              </w:rPr>
              <w:t xml:space="preserve">. </w:t>
            </w:r>
          </w:p>
        </w:tc>
      </w:tr>
      <w:tr w:rsidR="00DE377F" w:rsidRPr="002D4CDB" w14:paraId="55599CC8" w14:textId="77777777" w:rsidTr="00231C62">
        <w:trPr>
          <w:trHeight w:val="315"/>
        </w:trPr>
        <w:tc>
          <w:tcPr>
            <w:tcW w:w="9288" w:type="dxa"/>
            <w:hideMark/>
          </w:tcPr>
          <w:p w14:paraId="10E25167"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14:paraId="648CBDDE" w14:textId="77777777" w:rsidTr="00231C62">
        <w:trPr>
          <w:trHeight w:val="330"/>
        </w:trPr>
        <w:tc>
          <w:tcPr>
            <w:tcW w:w="9288" w:type="dxa"/>
            <w:hideMark/>
          </w:tcPr>
          <w:p w14:paraId="69E07F9E" w14:textId="77777777" w:rsidR="00DE377F" w:rsidRPr="002D4CDB" w:rsidRDefault="002F393A" w:rsidP="00F14B70">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preddefinovaného </w:t>
            </w:r>
            <w:r w:rsidR="00DE377F" w:rsidRPr="002D4CDB">
              <w:rPr>
                <w:rFonts w:asciiTheme="minorHAnsi" w:hAnsiTheme="minorHAnsi" w:cstheme="minorHAnsi"/>
                <w:sz w:val="18"/>
                <w:szCs w:val="18"/>
              </w:rPr>
              <w:t>číselníka Území (mestská, horská...)</w:t>
            </w:r>
            <w:r w:rsidR="00876FE0" w:rsidRPr="002D4CDB">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(1) v rámci cieľa „Investovanie do rastu a zamestnanosti“ a iniciatívy na podporu zamestnanosti mladých ľudí, </w:t>
            </w:r>
            <w:hyperlink r:id="rId11" w:history="1">
              <w:r w:rsidR="00F14B70" w:rsidRPr="002D4CDB">
                <w:rPr>
                  <w:rStyle w:val="Hypertextovprepojenie"/>
                  <w:rFonts w:asciiTheme="minorHAnsi" w:hAnsiTheme="minorHAnsi" w:cstheme="minorHAnsi"/>
                  <w:i/>
                  <w:sz w:val="18"/>
                  <w:szCs w:val="18"/>
                </w:rPr>
                <w:t>http://eur-lex.europa.eu/legal-content/SK/TXT/?uri=uriserv:OJ.L_.2014.069.01.0065.01.SLK</w:t>
              </w:r>
            </w:hyperlink>
            <w:r w:rsidR="00C507E9">
              <w:rPr>
                <w:rStyle w:val="Hypertextovprepojenie"/>
                <w:rFonts w:asciiTheme="minorHAnsi" w:hAnsiTheme="minorHAnsi" w:cstheme="minorHAnsi"/>
                <w:i/>
                <w:sz w:val="18"/>
                <w:szCs w:val="18"/>
              </w:rPr>
              <w:t xml:space="preserve"> )</w:t>
            </w:r>
          </w:p>
        </w:tc>
      </w:tr>
      <w:tr w:rsidR="008D6D59" w:rsidRPr="002D4CDB" w14:paraId="32889F20" w14:textId="77777777" w:rsidTr="00231C62">
        <w:trPr>
          <w:trHeight w:val="330"/>
        </w:trPr>
        <w:tc>
          <w:tcPr>
            <w:tcW w:w="9288" w:type="dxa"/>
          </w:tcPr>
          <w:p w14:paraId="065CD5F4" w14:textId="77777777"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14:paraId="0BB8D4F8" w14:textId="77777777" w:rsidTr="00231C62">
        <w:trPr>
          <w:trHeight w:val="330"/>
        </w:trPr>
        <w:tc>
          <w:tcPr>
            <w:tcW w:w="9288" w:type="dxa"/>
          </w:tcPr>
          <w:p w14:paraId="3E4D4BEB" w14:textId="77777777" w:rsidR="00F14B70" w:rsidRPr="002D4CDB" w:rsidRDefault="00C213B4" w:rsidP="00F14B70">
            <w:pPr>
              <w:rPr>
                <w:rFonts w:asciiTheme="minorHAnsi" w:hAnsiTheme="minorHAnsi" w:cstheme="minorHAnsi"/>
                <w:i/>
                <w:color w:val="0000FF"/>
                <w:sz w:val="18"/>
                <w:szCs w:val="18"/>
              </w:rPr>
            </w:pPr>
            <w:r w:rsidRPr="002D4CDB">
              <w:rPr>
                <w:rFonts w:asciiTheme="minorHAnsi" w:hAnsiTheme="minorHAnsi" w:cstheme="minorHAnsi"/>
                <w:sz w:val="18"/>
                <w:szCs w:val="18"/>
              </w:rPr>
              <w:t>Výber z</w:t>
            </w:r>
            <w:r w:rsidR="00277E0F">
              <w:rPr>
                <w:rFonts w:asciiTheme="minorHAnsi" w:hAnsiTheme="minorHAnsi" w:cstheme="minorHAnsi"/>
                <w:sz w:val="18"/>
                <w:szCs w:val="18"/>
              </w:rPr>
              <w:t xml:space="preserve"> preddefinovaného</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r w:rsidR="00277E0F">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Žiadateľ vyberá v súlade s OPII a NARIADENÍM KOMISIE (EÚ) č. 215/2014, PRÍLOHA I</w:t>
            </w:r>
          </w:p>
          <w:p w14:paraId="3666402D" w14:textId="77777777" w:rsidR="008D6D59" w:rsidRPr="002D4CDB" w:rsidRDefault="00F14B70" w:rsidP="00F14B70">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2" w:history="1">
              <w:r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2A6EF9" w:rsidRPr="002D4CDB" w14:paraId="378DF143" w14:textId="77777777" w:rsidTr="00231C62">
        <w:trPr>
          <w:trHeight w:val="330"/>
        </w:trPr>
        <w:tc>
          <w:tcPr>
            <w:tcW w:w="9288" w:type="dxa"/>
          </w:tcPr>
          <w:p w14:paraId="4CCEE0AB" w14:textId="77777777"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14:paraId="1233F106" w14:textId="77777777" w:rsidTr="00231C62">
        <w:trPr>
          <w:trHeight w:val="330"/>
        </w:trPr>
        <w:tc>
          <w:tcPr>
            <w:tcW w:w="9288" w:type="dxa"/>
          </w:tcPr>
          <w:p w14:paraId="5B6D7BD1" w14:textId="77777777" w:rsidR="002A6EF9" w:rsidRPr="002D4CDB" w:rsidRDefault="002A6EF9" w:rsidP="00E85BD8">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 xml:space="preserve">V zmysle OPII časť 4.2 </w:t>
            </w:r>
            <w:r w:rsidR="00E85BD8">
              <w:rPr>
                <w:rFonts w:asciiTheme="minorHAnsi" w:hAnsiTheme="minorHAnsi" w:cstheme="minorHAnsi"/>
                <w:i/>
                <w:color w:val="0000FF"/>
                <w:sz w:val="18"/>
                <w:szCs w:val="18"/>
              </w:rPr>
              <w:t>i</w:t>
            </w:r>
            <w:r w:rsidR="00FE4469" w:rsidRPr="002D4CDB">
              <w:rPr>
                <w:rFonts w:asciiTheme="minorHAnsi" w:hAnsiTheme="minorHAnsi" w:cstheme="minorHAnsi"/>
                <w:i/>
                <w:color w:val="0000FF"/>
                <w:sz w:val="18"/>
                <w:szCs w:val="18"/>
              </w:rPr>
              <w:t>relevantné.</w:t>
            </w:r>
          </w:p>
        </w:tc>
      </w:tr>
      <w:tr w:rsidR="00393BEF" w:rsidRPr="002D4CDB" w14:paraId="64FADE4A" w14:textId="77777777" w:rsidTr="002A6EF9">
        <w:trPr>
          <w:trHeight w:val="330"/>
        </w:trPr>
        <w:tc>
          <w:tcPr>
            <w:tcW w:w="9288" w:type="dxa"/>
          </w:tcPr>
          <w:p w14:paraId="6DB21C76" w14:textId="77777777"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14:paraId="24CE610C" w14:textId="77777777" w:rsidTr="002A6EF9">
        <w:trPr>
          <w:trHeight w:val="330"/>
        </w:trPr>
        <w:tc>
          <w:tcPr>
            <w:tcW w:w="9288" w:type="dxa"/>
          </w:tcPr>
          <w:p w14:paraId="072EADCE" w14:textId="77777777" w:rsidR="00393BEF" w:rsidRPr="002D4CDB" w:rsidRDefault="00393BEF">
            <w:pPr>
              <w:rPr>
                <w:rFonts w:asciiTheme="minorHAnsi" w:hAnsiTheme="minorHAnsi" w:cstheme="minorHAnsi"/>
                <w:b/>
              </w:rPr>
            </w:pPr>
            <w:r w:rsidRPr="002D4CDB">
              <w:rPr>
                <w:rFonts w:asciiTheme="minorHAnsi" w:hAnsiTheme="minorHAnsi" w:cstheme="minorHAnsi"/>
                <w:sz w:val="18"/>
                <w:szCs w:val="18"/>
              </w:rPr>
              <w:t>Automaticky vypĺňané relevantné ciele horizontálneho princípu udržateľný rozvoj v nadväznosti na vybrané typy aktivít v ŽoNFP</w:t>
            </w:r>
          </w:p>
        </w:tc>
      </w:tr>
      <w:tr w:rsidR="00393BEF" w:rsidRPr="002D4CDB" w14:paraId="3E2233AA" w14:textId="77777777" w:rsidTr="002A6EF9">
        <w:trPr>
          <w:trHeight w:val="330"/>
        </w:trPr>
        <w:tc>
          <w:tcPr>
            <w:tcW w:w="9288" w:type="dxa"/>
          </w:tcPr>
          <w:p w14:paraId="1C6DDF74" w14:textId="77777777"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podpory rovnosti mužov a žien a nediskriminácia:</w:t>
            </w:r>
          </w:p>
        </w:tc>
      </w:tr>
      <w:tr w:rsidR="00393BEF" w:rsidRPr="002D4CDB" w14:paraId="3380C76F" w14:textId="77777777" w:rsidTr="002A6EF9">
        <w:trPr>
          <w:trHeight w:val="330"/>
        </w:trPr>
        <w:tc>
          <w:tcPr>
            <w:tcW w:w="9288" w:type="dxa"/>
          </w:tcPr>
          <w:p w14:paraId="4124E862" w14:textId="77777777"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 xml:space="preserve">V prípade, ak ide o projekt zameraný na podporu konkrétnej cieľovej skupiny vyberanej z číselníka v tabuľke č. 8 (popis cieľovej skupiny), automaticky je vyplnený nasledovný text: </w:t>
            </w:r>
          </w:p>
          <w:p w14:paraId="3FF3D975" w14:textId="77777777" w:rsidR="00393BEF" w:rsidRPr="002D4CDB" w:rsidRDefault="00393BEF" w:rsidP="00393BEF">
            <w:pPr>
              <w:rPr>
                <w:rFonts w:asciiTheme="minorHAnsi" w:hAnsiTheme="minorHAnsi" w:cstheme="minorHAnsi"/>
                <w:i/>
                <w:iCs/>
                <w:sz w:val="18"/>
                <w:szCs w:val="18"/>
              </w:rPr>
            </w:pPr>
            <w:r w:rsidRPr="002D4CDB">
              <w:rPr>
                <w:rFonts w:asciiTheme="minorHAnsi" w:hAnsiTheme="minorHAnsi" w:cstheme="minorHAnsi"/>
                <w:i/>
                <w:iCs/>
                <w:sz w:val="18"/>
                <w:szCs w:val="18"/>
              </w:rPr>
              <w:t>Projekt je priamo zameraný na znevýhodnené skupiny.</w:t>
            </w:r>
          </w:p>
          <w:p w14:paraId="08EA3FE3" w14:textId="77777777" w:rsidR="00393BEF" w:rsidRPr="002D4CDB" w:rsidRDefault="00393BEF" w:rsidP="00393BEF">
            <w:pPr>
              <w:rPr>
                <w:rFonts w:asciiTheme="minorHAnsi" w:hAnsiTheme="minorHAnsi" w:cstheme="minorHAnsi"/>
                <w:sz w:val="18"/>
                <w:szCs w:val="18"/>
              </w:rPr>
            </w:pPr>
          </w:p>
          <w:p w14:paraId="1DA1ADE6" w14:textId="77777777"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V prípade, ak ide o projekt, ktorý nie je priamo zameraný na podporu znevýhodnených skupín, automaticky je vyplnený nasledovný text:</w:t>
            </w:r>
          </w:p>
          <w:p w14:paraId="5E992080" w14:textId="77777777" w:rsidR="00393BEF" w:rsidRPr="002D4CDB" w:rsidRDefault="00393BEF" w:rsidP="00393BEF">
            <w:pPr>
              <w:rPr>
                <w:rFonts w:asciiTheme="minorHAnsi" w:hAnsiTheme="minorHAnsi" w:cstheme="minorHAnsi"/>
                <w:b/>
              </w:rPr>
            </w:pPr>
            <w:r w:rsidRPr="002D4CDB">
              <w:rPr>
                <w:rFonts w:asciiTheme="minorHAnsi" w:hAnsiTheme="minorHAnsi" w:cstheme="minorHAnsi"/>
                <w:i/>
                <w:iCs/>
                <w:sz w:val="18"/>
                <w:szCs w:val="18"/>
              </w:rPr>
              <w:t>Projekt je v súlade s princípom podpory rovnosti mužov a žien a nediskriminácia.</w:t>
            </w:r>
          </w:p>
        </w:tc>
      </w:tr>
    </w:tbl>
    <w:p w14:paraId="6E6FCD9B" w14:textId="77777777"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14:paraId="0D35E0DD" w14:textId="77777777" w:rsidTr="002D4CDB">
        <w:trPr>
          <w:trHeight w:val="1890"/>
        </w:trPr>
        <w:tc>
          <w:tcPr>
            <w:tcW w:w="9301" w:type="dxa"/>
            <w:gridSpan w:val="5"/>
            <w:shd w:val="clear" w:color="auto" w:fill="0070C0"/>
            <w:hideMark/>
          </w:tcPr>
          <w:p w14:paraId="522F9CCF" w14:textId="77777777"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14:paraId="079F8174" w14:textId="77777777"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14:paraId="4D183525" w14:textId="77777777" w:rsidTr="00231C62">
        <w:trPr>
          <w:trHeight w:val="425"/>
        </w:trPr>
        <w:tc>
          <w:tcPr>
            <w:tcW w:w="630" w:type="dxa"/>
            <w:hideMark/>
          </w:tcPr>
          <w:p w14:paraId="670027B8" w14:textId="77777777"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14:paraId="0C00A8D8" w14:textId="77777777"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14:paraId="105A28A2" w14:textId="77777777"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14:paraId="6DD5913C" w14:textId="77777777"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14:paraId="3531A874" w14:textId="77777777"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14:paraId="0DC7FD2E" w14:textId="77777777" w:rsidTr="00C24A69">
        <w:trPr>
          <w:trHeight w:val="330"/>
        </w:trPr>
        <w:tc>
          <w:tcPr>
            <w:tcW w:w="630" w:type="dxa"/>
            <w:vAlign w:val="center"/>
            <w:hideMark/>
          </w:tcPr>
          <w:p w14:paraId="34BB9F77" w14:textId="77777777" w:rsidR="003A67A8" w:rsidRPr="002D4CDB" w:rsidRDefault="00FE4469" w:rsidP="00FE4469">
            <w:pPr>
              <w:rPr>
                <w:rFonts w:asciiTheme="minorHAnsi" w:hAnsiTheme="minorHAnsi" w:cstheme="minorHAnsi"/>
                <w:b/>
                <w:bCs/>
              </w:rPr>
            </w:pPr>
            <w:r w:rsidRPr="002D4CDB">
              <w:rPr>
                <w:rFonts w:asciiTheme="minorHAnsi" w:hAnsiTheme="minorHAnsi" w:cstheme="minorHAnsi"/>
                <w:b/>
                <w:bCs/>
              </w:rPr>
              <w:t>SR</w:t>
            </w:r>
          </w:p>
        </w:tc>
        <w:tc>
          <w:tcPr>
            <w:tcW w:w="2158" w:type="dxa"/>
            <w:vAlign w:val="center"/>
          </w:tcPr>
          <w:p w14:paraId="1CE15599" w14:textId="77777777"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135" w:type="dxa"/>
            <w:vAlign w:val="center"/>
          </w:tcPr>
          <w:p w14:paraId="0B9D9F5C" w14:textId="77777777"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566" w:type="dxa"/>
            <w:vAlign w:val="center"/>
            <w:hideMark/>
          </w:tcPr>
          <w:p w14:paraId="38F7388E" w14:textId="77777777" w:rsidR="003A67A8" w:rsidRPr="002D4CDB" w:rsidRDefault="00C24A69" w:rsidP="00C24A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r w:rsidR="003A67A8" w:rsidRPr="002D4CDB">
              <w:rPr>
                <w:rFonts w:asciiTheme="minorHAnsi" w:hAnsiTheme="minorHAnsi" w:cstheme="minorHAnsi"/>
                <w:i/>
                <w:color w:val="0000FF"/>
                <w:sz w:val="18"/>
                <w:szCs w:val="18"/>
              </w:rPr>
              <w:t> </w:t>
            </w:r>
          </w:p>
        </w:tc>
        <w:tc>
          <w:tcPr>
            <w:tcW w:w="1812" w:type="dxa"/>
            <w:vAlign w:val="center"/>
          </w:tcPr>
          <w:p w14:paraId="7F4178E6" w14:textId="77777777" w:rsidR="003A67A8" w:rsidRPr="002D4CDB" w:rsidRDefault="003A67A8" w:rsidP="00C24A69">
            <w:pPr>
              <w:rPr>
                <w:rFonts w:asciiTheme="minorHAnsi" w:hAnsiTheme="minorHAnsi" w:cstheme="minorHAnsi"/>
                <w:b/>
                <w:bCs/>
              </w:rPr>
            </w:pPr>
          </w:p>
        </w:tc>
      </w:tr>
    </w:tbl>
    <w:p w14:paraId="4C48774C" w14:textId="77777777"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14:paraId="38A3D1FF" w14:textId="77777777" w:rsidTr="002D4CDB">
        <w:trPr>
          <w:trHeight w:val="330"/>
        </w:trPr>
        <w:tc>
          <w:tcPr>
            <w:tcW w:w="9288" w:type="dxa"/>
            <w:tcBorders>
              <w:bottom w:val="single" w:sz="4" w:space="0" w:color="auto"/>
            </w:tcBorders>
            <w:shd w:val="clear" w:color="auto" w:fill="0070C0"/>
            <w:hideMark/>
          </w:tcPr>
          <w:p w14:paraId="1315712F" w14:textId="77777777"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14:paraId="66910A2D" w14:textId="77777777" w:rsidTr="004D25E1">
        <w:trPr>
          <w:trHeight w:val="330"/>
        </w:trPr>
        <w:tc>
          <w:tcPr>
            <w:tcW w:w="9288" w:type="dxa"/>
            <w:shd w:val="clear" w:color="auto" w:fill="E5DFEC" w:themeFill="accent4" w:themeFillTint="33"/>
          </w:tcPr>
          <w:p w14:paraId="7FBBE6C5" w14:textId="77777777"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14:paraId="6F1E716A" w14:textId="77777777" w:rsidTr="00346F2F">
        <w:trPr>
          <w:trHeight w:val="330"/>
        </w:trPr>
        <w:tc>
          <w:tcPr>
            <w:tcW w:w="9288" w:type="dxa"/>
            <w:shd w:val="clear" w:color="auto" w:fill="auto"/>
          </w:tcPr>
          <w:p w14:paraId="65404EDD" w14:textId="77777777" w:rsidR="00346F2F" w:rsidRPr="002D4CDB" w:rsidRDefault="00346F2F" w:rsidP="000C0D6B">
            <w:pPr>
              <w:rPr>
                <w:rFonts w:asciiTheme="minorHAnsi" w:hAnsiTheme="minorHAnsi" w:cstheme="minorHAnsi"/>
                <w:b/>
                <w:bCs/>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w:t>
            </w:r>
            <w:proofErr w:type="spellStart"/>
            <w:r w:rsidR="002F393A" w:rsidRPr="002D4CDB">
              <w:rPr>
                <w:rFonts w:asciiTheme="minorHAnsi" w:hAnsiTheme="minorHAnsi" w:cstheme="minorHAnsi"/>
                <w:sz w:val="18"/>
                <w:szCs w:val="18"/>
              </w:rPr>
              <w:t>Z.z</w:t>
            </w:r>
            <w:proofErr w:type="spellEnd"/>
            <w:r w:rsidR="002F393A" w:rsidRPr="002D4CDB">
              <w:rPr>
                <w:rFonts w:asciiTheme="minorHAnsi" w:hAnsiTheme="minorHAnsi" w:cstheme="minorHAnsi"/>
                <w:sz w:val="18"/>
                <w:szCs w:val="18"/>
              </w:rPr>
              <w:t>.)</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tc>
      </w:tr>
      <w:tr w:rsidR="00DE377F" w:rsidRPr="002D4CDB" w14:paraId="41BA5694" w14:textId="77777777" w:rsidTr="004D25E1">
        <w:trPr>
          <w:trHeight w:val="330"/>
        </w:trPr>
        <w:tc>
          <w:tcPr>
            <w:tcW w:w="9288" w:type="dxa"/>
            <w:shd w:val="clear" w:color="auto" w:fill="E5DFEC" w:themeFill="accent4" w:themeFillTint="33"/>
            <w:hideMark/>
          </w:tcPr>
          <w:p w14:paraId="7DF1D662" w14:textId="77777777"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14:paraId="7DB67F61" w14:textId="77777777" w:rsidTr="00DE377F">
        <w:trPr>
          <w:trHeight w:val="330"/>
        </w:trPr>
        <w:tc>
          <w:tcPr>
            <w:tcW w:w="9288" w:type="dxa"/>
            <w:hideMark/>
          </w:tcPr>
          <w:p w14:paraId="249831AD" w14:textId="77777777" w:rsidR="00DE377F" w:rsidRPr="002D4CDB" w:rsidRDefault="00DE377F" w:rsidP="002C4DEF">
            <w:pPr>
              <w:rPr>
                <w:rFonts w:asciiTheme="minorHAnsi" w:hAnsiTheme="minorHAnsi" w:cstheme="minorHAnsi"/>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p>
        </w:tc>
      </w:tr>
      <w:tr w:rsidR="00DE377F" w:rsidRPr="002D4CDB" w14:paraId="38FD59C4" w14:textId="77777777" w:rsidTr="004D25E1">
        <w:trPr>
          <w:trHeight w:val="414"/>
        </w:trPr>
        <w:tc>
          <w:tcPr>
            <w:tcW w:w="9288" w:type="dxa"/>
            <w:shd w:val="clear" w:color="auto" w:fill="E5DFEC" w:themeFill="accent4" w:themeFillTint="33"/>
            <w:hideMark/>
          </w:tcPr>
          <w:p w14:paraId="5D419BA8" w14:textId="77777777"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14:paraId="47C0478F" w14:textId="77777777" w:rsidTr="00DE377F">
        <w:trPr>
          <w:trHeight w:val="330"/>
        </w:trPr>
        <w:tc>
          <w:tcPr>
            <w:tcW w:w="9288" w:type="dxa"/>
            <w:hideMark/>
          </w:tcPr>
          <w:p w14:paraId="6A6996F5" w14:textId="77777777"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3C3E5D">
              <w:rPr>
                <w:rFonts w:asciiTheme="minorHAnsi" w:hAnsiTheme="minorHAnsi" w:cstheme="minorHAnsi"/>
                <w:sz w:val="18"/>
                <w:szCs w:val="18"/>
              </w:rPr>
              <w:t xml:space="preserve">aktivity a </w:t>
            </w:r>
            <w:r w:rsidRPr="002D4CDB">
              <w:rPr>
                <w:rFonts w:asciiTheme="minorHAnsi" w:hAnsiTheme="minorHAnsi" w:cstheme="minorHAnsi"/>
                <w:sz w:val="18"/>
                <w:szCs w:val="18"/>
              </w:rPr>
              <w:t xml:space="preserve">spôsob </w:t>
            </w:r>
            <w:r w:rsidR="003C3E5D">
              <w:rPr>
                <w:rFonts w:asciiTheme="minorHAnsi" w:hAnsiTheme="minorHAnsi" w:cstheme="minorHAnsi"/>
                <w:sz w:val="18"/>
                <w:szCs w:val="18"/>
              </w:rPr>
              <w:t xml:space="preserve">ich </w:t>
            </w:r>
            <w:r w:rsidRPr="002D4CDB">
              <w:rPr>
                <w:rFonts w:asciiTheme="minorHAnsi" w:hAnsiTheme="minorHAnsi" w:cstheme="minorHAnsi"/>
                <w:sz w:val="18"/>
                <w:szCs w:val="18"/>
              </w:rPr>
              <w:t>realizácie , vrátane vhodnosti navrhovaných aktivít s ohľadom na očakávané výsledky</w:t>
            </w:r>
            <w:r w:rsidR="00A23BE3" w:rsidRPr="002D4CDB">
              <w:rPr>
                <w:rFonts w:asciiTheme="minorHAnsi" w:hAnsiTheme="minorHAnsi" w:cstheme="minorHAnsi"/>
                <w:sz w:val="18"/>
                <w:szCs w:val="18"/>
              </w:rPr>
              <w:t>. V prípade relevantnosti, žiadateľ zahrnie do predmetnej časti aj popis súladu realizácie projektu s regionálnymi stratégiami a koncepciami</w:t>
            </w:r>
            <w:r w:rsidRPr="002D4CDB" w:rsidDel="00EE27A6">
              <w:rPr>
                <w:rFonts w:asciiTheme="minorHAnsi" w:hAnsiTheme="minorHAnsi" w:cstheme="minorHAnsi"/>
                <w:sz w:val="18"/>
                <w:szCs w:val="18"/>
              </w:rPr>
              <w:t xml:space="preserve"> </w:t>
            </w:r>
          </w:p>
          <w:p w14:paraId="6FD11E47" w14:textId="77777777" w:rsidR="004B2EDF" w:rsidRDefault="004B2EDF" w:rsidP="00A23BE3">
            <w:pPr>
              <w:rPr>
                <w:rFonts w:asciiTheme="minorHAnsi" w:hAnsiTheme="minorHAnsi" w:cstheme="minorHAnsi"/>
                <w:sz w:val="18"/>
                <w:szCs w:val="18"/>
              </w:rPr>
            </w:pPr>
          </w:p>
          <w:p w14:paraId="44836B80" w14:textId="77777777" w:rsidR="0036489F" w:rsidRPr="00305C65" w:rsidRDefault="0036489F" w:rsidP="0036489F">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w:t>
            </w:r>
            <w:proofErr w:type="spellStart"/>
            <w:r>
              <w:rPr>
                <w:rFonts w:ascii="Calibri" w:hAnsi="Calibri" w:cs="Calibri"/>
                <w:i/>
                <w:color w:val="0000FF"/>
                <w:sz w:val="18"/>
                <w:szCs w:val="18"/>
                <w:u w:val="single"/>
              </w:rPr>
              <w:t>podaktivít</w:t>
            </w:r>
            <w:proofErr w:type="spellEnd"/>
          </w:p>
          <w:p w14:paraId="00BFE1F3" w14:textId="77777777" w:rsidR="0036489F" w:rsidRDefault="0036489F" w:rsidP="0036489F">
            <w:pPr>
              <w:spacing w:before="120"/>
              <w:rPr>
                <w:rFonts w:ascii="Calibri" w:hAnsi="Calibri" w:cs="Calibri"/>
                <w:i/>
                <w:color w:val="0000FF"/>
                <w:sz w:val="18"/>
                <w:szCs w:val="18"/>
              </w:rPr>
            </w:pPr>
            <w:r>
              <w:rPr>
                <w:rFonts w:ascii="Calibri" w:hAnsi="Calibri" w:cs="Calibri"/>
                <w:i/>
                <w:color w:val="0000FF"/>
                <w:sz w:val="18"/>
                <w:szCs w:val="18"/>
              </w:rPr>
              <w:t xml:space="preserve">V prípade, že bude </w:t>
            </w:r>
            <w:r w:rsidR="00273057">
              <w:rPr>
                <w:rFonts w:ascii="Calibri" w:hAnsi="Calibri" w:cs="Calibri"/>
                <w:i/>
                <w:color w:val="0000FF"/>
                <w:sz w:val="18"/>
                <w:szCs w:val="18"/>
              </w:rPr>
              <w:t xml:space="preserve">pre </w:t>
            </w:r>
            <w:r>
              <w:rPr>
                <w:rFonts w:ascii="Calibri" w:hAnsi="Calibri" w:cs="Calibri"/>
                <w:i/>
                <w:color w:val="0000FF"/>
                <w:sz w:val="18"/>
                <w:szCs w:val="18"/>
              </w:rPr>
              <w:t xml:space="preserve">sledovanie merateľných ukazovateľov projektu </w:t>
            </w:r>
            <w:r w:rsidR="00273057">
              <w:rPr>
                <w:rFonts w:ascii="Calibri" w:hAnsi="Calibri" w:cs="Calibri"/>
                <w:i/>
                <w:color w:val="0000FF"/>
                <w:sz w:val="18"/>
                <w:szCs w:val="18"/>
              </w:rPr>
              <w:t xml:space="preserve">potrebné </w:t>
            </w:r>
            <w:r>
              <w:rPr>
                <w:rFonts w:ascii="Calibri" w:hAnsi="Calibri" w:cs="Calibri"/>
                <w:i/>
                <w:color w:val="0000FF"/>
                <w:sz w:val="18"/>
                <w:szCs w:val="18"/>
              </w:rPr>
              <w:t>zahrnúť v harmonograme realizácie aktivít viaceré aktivity</w:t>
            </w:r>
            <w:r w:rsidR="00C42090">
              <w:rPr>
                <w:rFonts w:ascii="Calibri" w:hAnsi="Calibri" w:cs="Calibri"/>
                <w:i/>
                <w:color w:val="0000FF"/>
                <w:sz w:val="18"/>
                <w:szCs w:val="18"/>
              </w:rPr>
              <w:t xml:space="preserve"> </w:t>
            </w:r>
            <w:r>
              <w:rPr>
                <w:rFonts w:ascii="Calibri" w:hAnsi="Calibri" w:cs="Calibri"/>
                <w:i/>
                <w:color w:val="0000FF"/>
                <w:sz w:val="18"/>
                <w:szCs w:val="18"/>
              </w:rPr>
              <w:t>(</w:t>
            </w:r>
            <w:proofErr w:type="spellStart"/>
            <w:r>
              <w:rPr>
                <w:rFonts w:ascii="Calibri" w:hAnsi="Calibri" w:cs="Calibri"/>
                <w:i/>
                <w:color w:val="0000FF"/>
                <w:sz w:val="18"/>
                <w:szCs w:val="18"/>
              </w:rPr>
              <w:t>podaktivity</w:t>
            </w:r>
            <w:proofErr w:type="spellEnd"/>
            <w:r>
              <w:rPr>
                <w:rFonts w:ascii="Calibri" w:hAnsi="Calibri" w:cs="Calibri"/>
                <w:i/>
                <w:color w:val="0000FF"/>
                <w:sz w:val="18"/>
                <w:szCs w:val="18"/>
              </w:rPr>
              <w:t>) pod jednu hlavnú aktivitu (napr. výkup pozemkov, stavebný dozor a realizácia stavb</w:t>
            </w:r>
            <w:r w:rsidR="00C42090">
              <w:rPr>
                <w:rFonts w:ascii="Calibri" w:hAnsi="Calibri" w:cs="Calibri"/>
                <w:i/>
                <w:color w:val="0000FF"/>
                <w:sz w:val="18"/>
                <w:szCs w:val="18"/>
              </w:rPr>
              <w:t>y</w:t>
            </w:r>
            <w:r>
              <w:rPr>
                <w:rFonts w:ascii="Calibri" w:hAnsi="Calibri" w:cs="Calibri"/>
                <w:i/>
                <w:color w:val="0000FF"/>
                <w:sz w:val="18"/>
                <w:szCs w:val="18"/>
              </w:rPr>
              <w:t xml:space="preserve">  = realizácia projektu</w:t>
            </w:r>
            <w:r w:rsidR="00C42090">
              <w:rPr>
                <w:rFonts w:ascii="Calibri" w:hAnsi="Calibri" w:cs="Calibri"/>
                <w:i/>
                <w:color w:val="0000FF"/>
                <w:sz w:val="18"/>
                <w:szCs w:val="18"/>
              </w:rPr>
              <w:t>)</w:t>
            </w:r>
            <w:r>
              <w:rPr>
                <w:rFonts w:ascii="Calibri" w:hAnsi="Calibri" w:cs="Calibri"/>
                <w:i/>
                <w:color w:val="0000FF"/>
                <w:sz w:val="18"/>
                <w:szCs w:val="18"/>
              </w:rPr>
              <w:t xml:space="preserve">, žiadateľ uvedie </w:t>
            </w:r>
            <w:r w:rsidR="005A4DB9">
              <w:rPr>
                <w:rFonts w:ascii="Calibri" w:hAnsi="Calibri" w:cs="Calibri"/>
                <w:i/>
                <w:color w:val="0000FF"/>
                <w:sz w:val="18"/>
                <w:szCs w:val="18"/>
              </w:rPr>
              <w:t>rozdelenie aktivít (</w:t>
            </w:r>
            <w:proofErr w:type="spellStart"/>
            <w:r w:rsidR="005A4DB9">
              <w:rPr>
                <w:rFonts w:ascii="Calibri" w:hAnsi="Calibri" w:cs="Calibri"/>
                <w:i/>
                <w:color w:val="0000FF"/>
                <w:sz w:val="18"/>
                <w:szCs w:val="18"/>
              </w:rPr>
              <w:t>podaktivít</w:t>
            </w:r>
            <w:proofErr w:type="spellEnd"/>
            <w:r w:rsidR="005A4DB9">
              <w:rPr>
                <w:rFonts w:ascii="Calibri" w:hAnsi="Calibri" w:cs="Calibri"/>
                <w:i/>
                <w:color w:val="0000FF"/>
                <w:sz w:val="18"/>
                <w:szCs w:val="18"/>
              </w:rPr>
              <w:t xml:space="preserve">) pod príslušné </w:t>
            </w:r>
            <w:r w:rsidR="00273057">
              <w:rPr>
                <w:rFonts w:ascii="Calibri" w:hAnsi="Calibri" w:cs="Calibri"/>
                <w:i/>
                <w:color w:val="0000FF"/>
                <w:sz w:val="18"/>
                <w:szCs w:val="18"/>
              </w:rPr>
              <w:t>hlavn</w:t>
            </w:r>
            <w:r w:rsidR="005A4DB9">
              <w:rPr>
                <w:rFonts w:ascii="Calibri" w:hAnsi="Calibri" w:cs="Calibri"/>
                <w:i/>
                <w:color w:val="0000FF"/>
                <w:sz w:val="18"/>
                <w:szCs w:val="18"/>
              </w:rPr>
              <w:t>é</w:t>
            </w:r>
            <w:r w:rsidR="00273057">
              <w:rPr>
                <w:rFonts w:ascii="Calibri" w:hAnsi="Calibri" w:cs="Calibri"/>
                <w:i/>
                <w:color w:val="0000FF"/>
                <w:sz w:val="18"/>
                <w:szCs w:val="18"/>
              </w:rPr>
              <w:t xml:space="preserve"> aktivit</w:t>
            </w:r>
            <w:r w:rsidR="005A4DB9">
              <w:rPr>
                <w:rFonts w:ascii="Calibri" w:hAnsi="Calibri" w:cs="Calibri"/>
                <w:i/>
                <w:color w:val="0000FF"/>
                <w:sz w:val="18"/>
                <w:szCs w:val="18"/>
              </w:rPr>
              <w:t xml:space="preserve">y, </w:t>
            </w:r>
            <w:r w:rsidR="00273057">
              <w:rPr>
                <w:rFonts w:ascii="Calibri" w:hAnsi="Calibri" w:cs="Calibri"/>
                <w:i/>
                <w:color w:val="0000FF"/>
                <w:sz w:val="18"/>
                <w:szCs w:val="18"/>
              </w:rPr>
              <w:t>ktoré</w:t>
            </w:r>
            <w:r w:rsidR="005A4DB9">
              <w:rPr>
                <w:rFonts w:ascii="Calibri" w:hAnsi="Calibri" w:cs="Calibri"/>
                <w:i/>
                <w:color w:val="0000FF"/>
                <w:sz w:val="18"/>
                <w:szCs w:val="18"/>
              </w:rPr>
              <w:t xml:space="preserve"> budú k naplneniu prispievať</w:t>
            </w:r>
            <w:r>
              <w:rPr>
                <w:rFonts w:ascii="Calibri" w:hAnsi="Calibri" w:cs="Calibri"/>
                <w:i/>
                <w:color w:val="0000FF"/>
                <w:sz w:val="18"/>
                <w:szCs w:val="18"/>
              </w:rPr>
              <w:t>.</w:t>
            </w:r>
          </w:p>
          <w:p w14:paraId="5C4BCF96" w14:textId="77777777" w:rsidR="00273057" w:rsidRDefault="00273057">
            <w:pPr>
              <w:rPr>
                <w:rFonts w:ascii="Calibri" w:hAnsi="Calibri" w:cs="Calibri"/>
                <w:i/>
                <w:color w:val="0000FF"/>
                <w:sz w:val="18"/>
                <w:szCs w:val="18"/>
              </w:rPr>
            </w:pPr>
          </w:p>
          <w:p w14:paraId="6367A30E" w14:textId="77777777" w:rsidR="004B2EDF" w:rsidRPr="003050BC" w:rsidRDefault="004B2EDF">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sidR="00273057">
              <w:rPr>
                <w:rFonts w:ascii="Calibri" w:hAnsi="Calibri" w:cs="Calibri"/>
                <w:i/>
                <w:color w:val="0000FF"/>
                <w:sz w:val="18"/>
                <w:szCs w:val="18"/>
              </w:rPr>
              <w:t>(</w:t>
            </w:r>
            <w:proofErr w:type="spellStart"/>
            <w:r w:rsidR="00273057">
              <w:rPr>
                <w:rFonts w:ascii="Calibri" w:hAnsi="Calibri" w:cs="Calibri"/>
                <w:i/>
                <w:color w:val="0000FF"/>
                <w:sz w:val="18"/>
                <w:szCs w:val="18"/>
              </w:rPr>
              <w:t>podaktivitu</w:t>
            </w:r>
            <w:proofErr w:type="spellEnd"/>
            <w:r w:rsidR="00273057">
              <w:rPr>
                <w:rFonts w:ascii="Calibri" w:hAnsi="Calibri" w:cs="Calibri"/>
                <w:i/>
                <w:color w:val="0000FF"/>
                <w:sz w:val="18"/>
                <w:szCs w:val="18"/>
              </w:rPr>
              <w:t xml:space="preserve">)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14:paraId="19E7352B" w14:textId="77777777" w:rsidR="004B2EDF" w:rsidRDefault="004B2EDF" w:rsidP="00F87952">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sidR="00273057">
              <w:rPr>
                <w:rFonts w:ascii="Calibri" w:hAnsi="Calibri" w:cs="Calibri"/>
                <w:i/>
                <w:color w:val="0000FF"/>
                <w:sz w:val="18"/>
                <w:szCs w:val="18"/>
              </w:rPr>
              <w:t>(</w:t>
            </w:r>
            <w:proofErr w:type="spellStart"/>
            <w:r w:rsidR="00273057">
              <w:rPr>
                <w:rFonts w:ascii="Calibri" w:hAnsi="Calibri" w:cs="Calibri"/>
                <w:i/>
                <w:color w:val="0000FF"/>
                <w:sz w:val="18"/>
                <w:szCs w:val="18"/>
              </w:rPr>
              <w:t>podaktivite</w:t>
            </w:r>
            <w:proofErr w:type="spellEnd"/>
            <w:r w:rsidR="00273057">
              <w:rPr>
                <w:rFonts w:ascii="Calibri" w:hAnsi="Calibri" w:cs="Calibri"/>
                <w:i/>
                <w:color w:val="0000FF"/>
                <w:sz w:val="18"/>
                <w:szCs w:val="18"/>
              </w:rPr>
              <w:t>)</w:t>
            </w:r>
            <w:r w:rsidR="005A4DB9">
              <w:rPr>
                <w:rFonts w:ascii="Calibri" w:hAnsi="Calibri" w:cs="Calibri"/>
                <w:i/>
                <w:color w:val="0000FF"/>
                <w:sz w:val="18"/>
                <w:szCs w:val="18"/>
              </w:rPr>
              <w:t xml:space="preserv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14:paraId="55EF675F" w14:textId="77777777" w:rsidR="00273057" w:rsidRDefault="00273057" w:rsidP="004B2EDF">
            <w:pPr>
              <w:rPr>
                <w:rFonts w:asciiTheme="minorHAnsi" w:hAnsiTheme="minorHAnsi" w:cstheme="minorHAnsi"/>
                <w:sz w:val="18"/>
                <w:szCs w:val="18"/>
              </w:rPr>
            </w:pPr>
          </w:p>
          <w:p w14:paraId="5C5D7C8E" w14:textId="77777777" w:rsidR="003C3E5D" w:rsidRPr="003050BC" w:rsidRDefault="003C3E5D" w:rsidP="003C3E5D">
            <w:pPr>
              <w:rPr>
                <w:rFonts w:ascii="Calibri" w:hAnsi="Calibri" w:cs="Calibri"/>
                <w:i/>
                <w:color w:val="0000FF"/>
                <w:sz w:val="18"/>
                <w:szCs w:val="18"/>
              </w:rPr>
            </w:pPr>
            <w:r w:rsidRPr="00F87952">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14:paraId="098033A6" w14:textId="77777777" w:rsidR="003C3E5D" w:rsidRPr="003050BC" w:rsidRDefault="003C3E5D" w:rsidP="00F87952">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V prípade ak si žiadateľ nárokuje v rámci ŽoNFP výdavky na externé riadenie projektu, je povinný uviesť konkrétne odôvodnenie potreby externého riadenia.</w:t>
            </w:r>
          </w:p>
          <w:p w14:paraId="164A158A" w14:textId="121F3F4C" w:rsidR="003C3E5D" w:rsidRPr="003050BC" w:rsidRDefault="003C3E5D" w:rsidP="00F87952">
            <w:pPr>
              <w:spacing w:before="120"/>
              <w:rPr>
                <w:rFonts w:ascii="Calibri" w:hAnsi="Calibri" w:cs="Calibri"/>
                <w:i/>
                <w:color w:val="0000FF"/>
                <w:sz w:val="18"/>
                <w:szCs w:val="18"/>
              </w:rPr>
            </w:pPr>
            <w:r w:rsidRPr="003050BC">
              <w:rPr>
                <w:rFonts w:ascii="Calibri" w:hAnsi="Calibri" w:cs="Calibri"/>
                <w:i/>
                <w:color w:val="0000FF"/>
                <w:sz w:val="18"/>
                <w:szCs w:val="18"/>
              </w:rPr>
              <w:t xml:space="preserve">Popis zabezpečenia Publicity a informovanosti </w:t>
            </w:r>
            <w:ins w:id="0" w:author="MDVRR SR" w:date="2016-03-22T14:55:00Z">
              <w:r w:rsidR="00810ABC">
                <w:rPr>
                  <w:rFonts w:ascii="Calibri" w:hAnsi="Calibri" w:cs="Calibri"/>
                  <w:i/>
                  <w:color w:val="0000FF"/>
                  <w:sz w:val="18"/>
                  <w:szCs w:val="18"/>
                </w:rPr>
                <w:t xml:space="preserve">a iných podporných aktivít </w:t>
              </w:r>
            </w:ins>
            <w:r w:rsidRPr="003050BC">
              <w:rPr>
                <w:rFonts w:ascii="Calibri" w:hAnsi="Calibri" w:cs="Calibri"/>
                <w:i/>
                <w:color w:val="0000FF"/>
                <w:sz w:val="18"/>
                <w:szCs w:val="18"/>
              </w:rPr>
              <w:t>– aké opatrenia sa príjmu, popis výstupov, množstvo, predpokladaná hodnota výšky nákladov, časový harmonogram atď.</w:t>
            </w:r>
          </w:p>
          <w:p w14:paraId="33290562" w14:textId="77777777" w:rsidR="003C3E5D" w:rsidRPr="002D4CDB" w:rsidRDefault="003C3E5D" w:rsidP="00A23BE3">
            <w:pPr>
              <w:rPr>
                <w:rFonts w:asciiTheme="minorHAnsi" w:hAnsiTheme="minorHAnsi" w:cstheme="minorHAnsi"/>
                <w:sz w:val="18"/>
                <w:szCs w:val="18"/>
              </w:rPr>
            </w:pPr>
          </w:p>
        </w:tc>
      </w:tr>
      <w:tr w:rsidR="00DE377F" w:rsidRPr="002D4CDB" w14:paraId="509FC026" w14:textId="77777777" w:rsidTr="004D25E1">
        <w:trPr>
          <w:trHeight w:val="330"/>
        </w:trPr>
        <w:tc>
          <w:tcPr>
            <w:tcW w:w="9288" w:type="dxa"/>
            <w:shd w:val="clear" w:color="auto" w:fill="E5DFEC" w:themeFill="accent4" w:themeFillTint="33"/>
            <w:hideMark/>
          </w:tcPr>
          <w:p w14:paraId="36861350" w14:textId="77777777"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14:paraId="3D4146C3" w14:textId="77777777" w:rsidTr="00DE377F">
        <w:trPr>
          <w:trHeight w:val="330"/>
        </w:trPr>
        <w:tc>
          <w:tcPr>
            <w:tcW w:w="9288" w:type="dxa"/>
            <w:hideMark/>
          </w:tcPr>
          <w:p w14:paraId="1B9B54B6" w14:textId="77777777" w:rsidR="00701C95" w:rsidRDefault="00DE377F" w:rsidP="00701C95">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 projektu a </w:t>
            </w:r>
            <w:r w:rsidR="00726E6E">
              <w:rPr>
                <w:rFonts w:asciiTheme="minorHAnsi" w:hAnsiTheme="minorHAnsi" w:cstheme="minorHAnsi"/>
                <w:sz w:val="18"/>
                <w:szCs w:val="18"/>
              </w:rPr>
              <w:t>o</w:t>
            </w:r>
            <w:r w:rsidR="00050586" w:rsidRPr="002D4CDB">
              <w:rPr>
                <w:rFonts w:asciiTheme="minorHAnsi" w:hAnsiTheme="minorHAnsi" w:cstheme="minorHAnsi"/>
                <w:sz w:val="18"/>
                <w:szCs w:val="18"/>
              </w:rPr>
              <w:t>čakávané výsledky</w:t>
            </w:r>
            <w:r w:rsidR="00726E6E">
              <w:rPr>
                <w:rFonts w:asciiTheme="minorHAnsi" w:hAnsiTheme="minorHAnsi" w:cstheme="minorHAnsi"/>
                <w:sz w:val="18"/>
                <w:szCs w:val="18"/>
              </w:rPr>
              <w:t xml:space="preserve"> a prínosy</w:t>
            </w:r>
            <w:r w:rsidR="009E3396">
              <w:rPr>
                <w:rFonts w:asciiTheme="minorHAnsi" w:hAnsiTheme="minorHAnsi" w:cstheme="minorHAnsi"/>
                <w:sz w:val="18"/>
                <w:szCs w:val="18"/>
              </w:rPr>
              <w:t xml:space="preserve">, </w:t>
            </w:r>
            <w:r w:rsidR="009E3396" w:rsidRPr="009E3396">
              <w:rPr>
                <w:rFonts w:ascii="Calibri" w:hAnsi="Calibri" w:cs="Calibri"/>
                <w:sz w:val="18"/>
                <w:szCs w:val="18"/>
              </w:rPr>
              <w:t xml:space="preserve"> udržateľnosť projektu z finančného, prevádzkového a environmentálneho hľadiska. </w:t>
            </w:r>
            <w:r w:rsidR="00701C95" w:rsidRPr="00687DEE">
              <w:rPr>
                <w:rFonts w:asciiTheme="minorHAnsi" w:hAnsiTheme="minorHAnsi" w:cstheme="minorHAnsi"/>
                <w:i/>
                <w:color w:val="0000FF"/>
                <w:sz w:val="18"/>
                <w:szCs w:val="18"/>
              </w:rPr>
              <w:t>Žiadateľ v tejto časti uvedie:</w:t>
            </w:r>
          </w:p>
          <w:p w14:paraId="310D9AF7" w14:textId="77777777" w:rsidR="006F4B96" w:rsidRPr="00F87952" w:rsidRDefault="006F4B96" w:rsidP="00F87952">
            <w:pPr>
              <w:pStyle w:val="Odsekzoznamu"/>
              <w:numPr>
                <w:ilvl w:val="0"/>
                <w:numId w:val="6"/>
              </w:numPr>
              <w:ind w:left="313" w:hanging="284"/>
              <w:rPr>
                <w:rFonts w:ascii="Calibri" w:hAnsi="Calibri" w:cs="Calibri"/>
                <w:i/>
                <w:color w:val="0000FF"/>
                <w:sz w:val="18"/>
                <w:szCs w:val="18"/>
              </w:rPr>
            </w:pPr>
            <w:r w:rsidRPr="00F87952">
              <w:rPr>
                <w:rFonts w:ascii="Calibri" w:hAnsi="Calibri" w:cs="Calibri"/>
                <w:i/>
                <w:color w:val="0000FF"/>
                <w:sz w:val="18"/>
                <w:szCs w:val="18"/>
              </w:rPr>
              <w:t>Pri neinvestičných projektoch – uviesť použitie výstupov projektu.</w:t>
            </w:r>
          </w:p>
          <w:p w14:paraId="71FECF31" w14:textId="77777777" w:rsidR="006F4B96" w:rsidRPr="00687DEE" w:rsidRDefault="006F4B96" w:rsidP="00701C95">
            <w:pPr>
              <w:rPr>
                <w:rFonts w:asciiTheme="minorHAnsi" w:hAnsiTheme="minorHAnsi"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projektov</w:t>
            </w:r>
          </w:p>
          <w:p w14:paraId="575F865B" w14:textId="77777777"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 xml:space="preserve">popis toho, ako a do akej miery projekt prispeje k riešeniu situácie v riešenej oblasti (environmentálne, </w:t>
            </w:r>
            <w:proofErr w:type="spellStart"/>
            <w:r w:rsidRPr="00687DEE">
              <w:rPr>
                <w:rFonts w:asciiTheme="minorHAnsi" w:hAnsiTheme="minorHAnsi" w:cstheme="minorHAnsi"/>
                <w:i/>
                <w:color w:val="0000FF"/>
                <w:sz w:val="18"/>
                <w:szCs w:val="18"/>
              </w:rPr>
              <w:t>socio</w:t>
            </w:r>
            <w:proofErr w:type="spellEnd"/>
            <w:r w:rsidRPr="00687DEE">
              <w:rPr>
                <w:rFonts w:asciiTheme="minorHAnsi" w:hAnsiTheme="minorHAnsi" w:cstheme="minorHAnsi"/>
                <w:i/>
                <w:color w:val="0000FF"/>
                <w:sz w:val="18"/>
                <w:szCs w:val="18"/>
              </w:rPr>
              <w:t xml:space="preserve"> - ekonomické a iné prínosy projektu po jeho realizácii); </w:t>
            </w:r>
          </w:p>
          <w:p w14:paraId="06B23F22" w14:textId="77777777"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toho, ako sa realizáciou navrhovaných hlavných aktivít projektu dosiahnu deklarované cieľové hodnoty merateľných ukazovateľov projektu;</w:t>
            </w:r>
          </w:p>
          <w:p w14:paraId="7F2CA84E" w14:textId="77777777"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3.    </w:t>
            </w:r>
            <w:r w:rsidR="009E3396" w:rsidRPr="00687DEE">
              <w:rPr>
                <w:rFonts w:asciiTheme="minorHAnsi" w:hAnsiTheme="minorHAnsi" w:cstheme="minorHAnsi"/>
                <w:i/>
                <w:color w:val="0000FF"/>
                <w:sz w:val="18"/>
                <w:szCs w:val="18"/>
              </w:rPr>
              <w:t>Finančná udržateľnosť</w:t>
            </w:r>
          </w:p>
          <w:p w14:paraId="6F41B7F0" w14:textId="77777777"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Uviesť príjmy a výdavky za celé referenčné obdobie, kumulovaný </w:t>
            </w:r>
            <w:proofErr w:type="spellStart"/>
            <w:r w:rsidRPr="00687DEE">
              <w:rPr>
                <w:rFonts w:asciiTheme="minorHAnsi" w:hAnsiTheme="minorHAnsi" w:cstheme="minorHAnsi"/>
                <w:i/>
                <w:color w:val="0000FF"/>
                <w:sz w:val="18"/>
                <w:szCs w:val="18"/>
              </w:rPr>
              <w:t>cash</w:t>
            </w:r>
            <w:proofErr w:type="spellEnd"/>
            <w:r w:rsidRPr="00687DEE">
              <w:rPr>
                <w:rFonts w:asciiTheme="minorHAnsi" w:hAnsiTheme="minorHAnsi" w:cstheme="minorHAnsi"/>
                <w:i/>
                <w:color w:val="0000FF"/>
                <w:sz w:val="18"/>
                <w:szCs w:val="18"/>
              </w:rPr>
              <w:t xml:space="preserve"> </w:t>
            </w:r>
            <w:proofErr w:type="spellStart"/>
            <w:r w:rsidRPr="00687DEE">
              <w:rPr>
                <w:rFonts w:asciiTheme="minorHAnsi" w:hAnsiTheme="minorHAnsi" w:cstheme="minorHAnsi"/>
                <w:i/>
                <w:color w:val="0000FF"/>
                <w:sz w:val="18"/>
                <w:szCs w:val="18"/>
              </w:rPr>
              <w:t>flow</w:t>
            </w:r>
            <w:proofErr w:type="spellEnd"/>
            <w:r w:rsidRPr="00687DEE">
              <w:rPr>
                <w:rFonts w:asciiTheme="minorHAnsi" w:hAnsiTheme="minorHAnsi" w:cstheme="minorHAnsi"/>
                <w:i/>
                <w:color w:val="0000FF"/>
                <w:sz w:val="18"/>
                <w:szCs w:val="18"/>
              </w:rPr>
              <w:t xml:space="preserve">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14:paraId="473A58EA" w14:textId="77777777"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4.    </w:t>
            </w:r>
            <w:r w:rsidR="009E3396" w:rsidRPr="00687DEE">
              <w:rPr>
                <w:rFonts w:asciiTheme="minorHAnsi" w:hAnsiTheme="minorHAnsi" w:cstheme="minorHAnsi"/>
                <w:i/>
                <w:color w:val="0000FF"/>
                <w:sz w:val="18"/>
                <w:szCs w:val="18"/>
              </w:rPr>
              <w:t>Prevádzková udržateľnosť</w:t>
            </w:r>
          </w:p>
          <w:p w14:paraId="2471E40C" w14:textId="77777777"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Opis spôsobu zabezpečenia prevádzky projektu. </w:t>
            </w:r>
            <w:r w:rsidR="00701C95" w:rsidRPr="00687DEE">
              <w:rPr>
                <w:rFonts w:asciiTheme="minorHAnsi" w:hAnsiTheme="minorHAnsi" w:cstheme="minorHAnsi"/>
                <w:i/>
                <w:color w:val="0000FF"/>
                <w:sz w:val="18"/>
                <w:szCs w:val="18"/>
              </w:rPr>
              <w:t xml:space="preserve"> </w:t>
            </w:r>
            <w:r w:rsidRPr="00687DEE">
              <w:rPr>
                <w:rFonts w:asciiTheme="minorHAnsi" w:hAnsiTheme="minorHAnsi" w:cstheme="minorHAnsi"/>
                <w:i/>
                <w:color w:val="0000FF"/>
                <w:sz w:val="18"/>
                <w:szCs w:val="18"/>
              </w:rPr>
              <w:t>Kto bude zabezpečovať prevádzku projektu? Bude zabezpečená vlastnými kapacitami žiadateľa alebo dodávateľským spôsobom?</w:t>
            </w:r>
          </w:p>
          <w:p w14:paraId="40466E6F" w14:textId="77777777"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5.    </w:t>
            </w:r>
            <w:r w:rsidR="009E3396" w:rsidRPr="00687DEE">
              <w:rPr>
                <w:rFonts w:asciiTheme="minorHAnsi" w:hAnsiTheme="minorHAnsi" w:cstheme="minorHAnsi"/>
                <w:i/>
                <w:color w:val="0000FF"/>
                <w:sz w:val="18"/>
                <w:szCs w:val="18"/>
              </w:rPr>
              <w:t>Environmentálna udržateľnosť</w:t>
            </w:r>
          </w:p>
          <w:p w14:paraId="69077C80" w14:textId="77777777"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Zhodnotenie na základe záverov Štúdie dopadov na životné prostredie, Výsledkov EIA a </w:t>
            </w:r>
            <w:proofErr w:type="spellStart"/>
            <w:r w:rsidRPr="00687DEE">
              <w:rPr>
                <w:rFonts w:asciiTheme="minorHAnsi" w:hAnsiTheme="minorHAnsi" w:cstheme="minorHAnsi"/>
                <w:i/>
                <w:color w:val="0000FF"/>
                <w:sz w:val="18"/>
                <w:szCs w:val="18"/>
              </w:rPr>
              <w:t>Natura</w:t>
            </w:r>
            <w:proofErr w:type="spellEnd"/>
            <w:r w:rsidRPr="00687DEE">
              <w:rPr>
                <w:rFonts w:asciiTheme="minorHAnsi" w:hAnsiTheme="minorHAnsi" w:cstheme="minorHAnsi"/>
                <w:i/>
                <w:color w:val="0000FF"/>
                <w:sz w:val="18"/>
                <w:szCs w:val="18"/>
              </w:rPr>
              <w:t xml:space="preserve"> 2000.</w:t>
            </w:r>
          </w:p>
          <w:p w14:paraId="5F403515" w14:textId="77777777" w:rsidR="00DE377F" w:rsidRPr="002D4CDB" w:rsidRDefault="00DE377F" w:rsidP="00050586">
            <w:pPr>
              <w:rPr>
                <w:rFonts w:asciiTheme="minorHAnsi" w:hAnsiTheme="minorHAnsi" w:cstheme="minorHAnsi"/>
                <w:sz w:val="18"/>
                <w:szCs w:val="18"/>
              </w:rPr>
            </w:pPr>
          </w:p>
        </w:tc>
      </w:tr>
      <w:tr w:rsidR="00520771" w:rsidRPr="002D4CDB" w14:paraId="3B4B81E9" w14:textId="77777777" w:rsidTr="004D25E1">
        <w:trPr>
          <w:trHeight w:val="330"/>
        </w:trPr>
        <w:tc>
          <w:tcPr>
            <w:tcW w:w="9288" w:type="dxa"/>
            <w:shd w:val="clear" w:color="auto" w:fill="E5DFEC" w:themeFill="accent4" w:themeFillTint="33"/>
          </w:tcPr>
          <w:p w14:paraId="0C448268" w14:textId="77777777"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t xml:space="preserve">7.4 </w:t>
            </w:r>
            <w:r w:rsidR="00050586" w:rsidRPr="002D4CDB">
              <w:rPr>
                <w:rFonts w:asciiTheme="minorHAnsi" w:hAnsiTheme="minorHAnsi" w:cstheme="minorHAnsi"/>
                <w:b/>
                <w:bCs/>
              </w:rPr>
              <w:t>Administratívna a prevádzková kapacita žiadateľa</w:t>
            </w:r>
          </w:p>
        </w:tc>
      </w:tr>
      <w:tr w:rsidR="002C4DEF" w:rsidRPr="002D4CDB" w14:paraId="72ACF6E8" w14:textId="77777777" w:rsidTr="00DE377F">
        <w:trPr>
          <w:trHeight w:val="330"/>
        </w:trPr>
        <w:tc>
          <w:tcPr>
            <w:tcW w:w="9288" w:type="dxa"/>
          </w:tcPr>
          <w:p w14:paraId="5AC38EFA" w14:textId="77777777" w:rsidR="00687DEE" w:rsidRDefault="00050586" w:rsidP="00C26618">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C26618">
              <w:rPr>
                <w:rFonts w:asciiTheme="minorHAnsi" w:hAnsiTheme="minorHAnsi" w:cstheme="minorHAnsi"/>
                <w:sz w:val="18"/>
                <w:szCs w:val="18"/>
              </w:rPr>
              <w:t xml:space="preserve">. </w:t>
            </w:r>
          </w:p>
          <w:p w14:paraId="1B50E3AA" w14:textId="77777777"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14:paraId="093AB83E" w14:textId="77777777"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popis administratívnej kapacity žiadateľa na riadenie projektu, t.j. organizačné, personálne a technické zabezpečenie riadenia projektu;</w:t>
            </w:r>
          </w:p>
          <w:p w14:paraId="2CBAE0F1" w14:textId="77777777"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 xml:space="preserve">popis kapacity žiadateľa, na realizáciu projektu z hľadiska vecného zamerania projektu. Ide najmä o popis administratívnych kapacít s potrebnou odbornou spôsobilosťou definovanou v Príručke pre žiadateľa, </w:t>
            </w:r>
            <w:proofErr w:type="spellStart"/>
            <w:r w:rsidRPr="00687DEE">
              <w:rPr>
                <w:rFonts w:asciiTheme="minorHAnsi" w:hAnsiTheme="minorHAnsi" w:cstheme="minorHAnsi"/>
                <w:i/>
                <w:color w:val="0000FF"/>
                <w:sz w:val="18"/>
                <w:szCs w:val="18"/>
              </w:rPr>
              <w:t>know-how</w:t>
            </w:r>
            <w:proofErr w:type="spellEnd"/>
            <w:r w:rsidRPr="00687DEE">
              <w:rPr>
                <w:rFonts w:asciiTheme="minorHAnsi" w:hAnsiTheme="minorHAnsi" w:cstheme="minorHAnsi"/>
                <w:i/>
                <w:color w:val="0000FF"/>
                <w:sz w:val="18"/>
                <w:szCs w:val="18"/>
              </w:rPr>
              <w:t xml:space="preserve">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14:paraId="18543CCB" w14:textId="77777777" w:rsidR="002C4DEF" w:rsidRPr="002D4CDB" w:rsidRDefault="00C26618" w:rsidP="00C26618">
            <w:pPr>
              <w:rPr>
                <w:rFonts w:asciiTheme="minorHAnsi" w:hAnsiTheme="minorHAnsi" w:cstheme="minorHAnsi"/>
                <w:sz w:val="18"/>
                <w:szCs w:val="18"/>
              </w:rPr>
            </w:pPr>
            <w:r w:rsidRPr="00687DEE">
              <w:rPr>
                <w:rFonts w:asciiTheme="minorHAnsi" w:hAnsiTheme="minorHAnsi" w:cstheme="minorHAnsi"/>
                <w:i/>
                <w:color w:val="0000FF"/>
                <w:sz w:val="18"/>
                <w:szCs w:val="18"/>
              </w:rPr>
              <w:t>3.</w:t>
            </w:r>
            <w:r w:rsidRPr="00687DEE">
              <w:rPr>
                <w:rFonts w:asciiTheme="minorHAnsi" w:hAnsiTheme="minorHAnsi" w:cstheme="minorHAnsi"/>
                <w:i/>
                <w:color w:val="0000FF"/>
                <w:sz w:val="18"/>
                <w:szCs w:val="18"/>
              </w:rPr>
              <w:tab/>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14:paraId="70892734" w14:textId="77777777" w:rsidR="004D25E1" w:rsidRPr="002D4CDB" w:rsidRDefault="004D25E1">
      <w:pPr>
        <w:rPr>
          <w:rFonts w:asciiTheme="minorHAnsi" w:hAnsiTheme="minorHAnsi" w:cstheme="minorHAnsi"/>
        </w:rPr>
      </w:pPr>
    </w:p>
    <w:p w14:paraId="58B1D8B8" w14:textId="77777777" w:rsidR="008A293F" w:rsidRPr="002D4CDB" w:rsidRDefault="008A293F">
      <w:pPr>
        <w:rPr>
          <w:rFonts w:asciiTheme="minorHAnsi" w:hAnsiTheme="minorHAnsi" w:cstheme="minorHAnsi"/>
        </w:rPr>
      </w:pPr>
    </w:p>
    <w:p w14:paraId="39D3FB29" w14:textId="77777777"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14:paraId="0FA467DA" w14:textId="77777777" w:rsidTr="002D4CDB">
        <w:trPr>
          <w:trHeight w:val="330"/>
        </w:trPr>
        <w:tc>
          <w:tcPr>
            <w:tcW w:w="14620" w:type="dxa"/>
            <w:shd w:val="clear" w:color="auto" w:fill="0070C0"/>
            <w:hideMark/>
          </w:tcPr>
          <w:p w14:paraId="14573874" w14:textId="77777777"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14:paraId="711D6479" w14:textId="77777777"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14:paraId="383F96F3" w14:textId="77777777" w:rsidTr="00F87952">
        <w:trPr>
          <w:trHeight w:val="364"/>
        </w:trPr>
        <w:tc>
          <w:tcPr>
            <w:tcW w:w="14620" w:type="dxa"/>
            <w:hideMark/>
          </w:tcPr>
          <w:p w14:paraId="3130CD45" w14:textId="77777777" w:rsidR="00EA6606" w:rsidRPr="00687DEE" w:rsidRDefault="00277E0F" w:rsidP="005E1820">
            <w:pPr>
              <w:rPr>
                <w:rFonts w:asciiTheme="minorHAnsi" w:hAnsiTheme="minorHAnsi" w:cstheme="minorHAnsi"/>
                <w:i/>
                <w:sz w:val="18"/>
                <w:szCs w:val="18"/>
              </w:rPr>
            </w:pPr>
            <w:r w:rsidRPr="00687DEE">
              <w:rPr>
                <w:rFonts w:asciiTheme="minorHAnsi" w:hAnsiTheme="minorHAnsi" w:cstheme="minorHAnsi"/>
                <w:i/>
                <w:color w:val="0000FF"/>
                <w:sz w:val="18"/>
                <w:szCs w:val="18"/>
              </w:rPr>
              <w:t>Irelevantné pre projekty spolufinancované z KF a EFRR</w:t>
            </w:r>
          </w:p>
        </w:tc>
      </w:tr>
    </w:tbl>
    <w:p w14:paraId="7A8EBBAB" w14:textId="77777777" w:rsidR="007E285C" w:rsidRPr="002D4CDB" w:rsidRDefault="007E285C" w:rsidP="00F87952">
      <w:pPr>
        <w:spacing w:after="0" w:line="240" w:lineRule="auto"/>
        <w:rPr>
          <w:rFonts w:asciiTheme="minorHAnsi" w:hAnsiTheme="minorHAnsi" w:cstheme="minorHAnsi"/>
        </w:rPr>
      </w:pPr>
    </w:p>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14:paraId="53F589D5" w14:textId="77777777" w:rsidTr="00F87952">
        <w:trPr>
          <w:trHeight w:val="630"/>
        </w:trPr>
        <w:tc>
          <w:tcPr>
            <w:tcW w:w="9288" w:type="dxa"/>
            <w:gridSpan w:val="5"/>
            <w:shd w:val="clear" w:color="auto" w:fill="0070C0"/>
            <w:hideMark/>
          </w:tcPr>
          <w:p w14:paraId="50C295B1" w14:textId="77777777"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14:paraId="661D38D2" w14:textId="77777777" w:rsidTr="00F87952">
        <w:trPr>
          <w:trHeight w:val="630"/>
        </w:trPr>
        <w:tc>
          <w:tcPr>
            <w:tcW w:w="4644" w:type="dxa"/>
            <w:gridSpan w:val="2"/>
            <w:shd w:val="clear" w:color="auto" w:fill="0070C0"/>
          </w:tcPr>
          <w:p w14:paraId="0DB584C0" w14:textId="77777777" w:rsidR="00570367" w:rsidRPr="002D4CDB" w:rsidRDefault="00570367" w:rsidP="002D4CD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14:paraId="07B28176" w14:textId="77777777" w:rsidR="00570367" w:rsidRPr="002D4CDB" w:rsidRDefault="00570367" w:rsidP="002D4CDB">
            <w:pPr>
              <w:jc w:val="left"/>
              <w:rPr>
                <w:rFonts w:asciiTheme="minorHAnsi" w:hAnsiTheme="minorHAnsi" w:cstheme="minorHAnsi"/>
                <w:b/>
                <w:bCs/>
              </w:rPr>
            </w:pPr>
            <w:r w:rsidRPr="002D4CDB">
              <w:rPr>
                <w:rFonts w:asciiTheme="minorHAnsi" w:hAnsiTheme="minorHAnsi" w:cstheme="minorHAnsi"/>
                <w:sz w:val="18"/>
                <w:szCs w:val="18"/>
              </w:rPr>
              <w:t xml:space="preserve">Automaticky vyplnené </w:t>
            </w:r>
          </w:p>
        </w:tc>
      </w:tr>
      <w:tr w:rsidR="00570367" w:rsidRPr="002D4CDB" w14:paraId="64D4F6AD" w14:textId="77777777" w:rsidTr="00F87952">
        <w:trPr>
          <w:trHeight w:val="630"/>
        </w:trPr>
        <w:tc>
          <w:tcPr>
            <w:tcW w:w="9288" w:type="dxa"/>
            <w:gridSpan w:val="5"/>
            <w:shd w:val="clear" w:color="auto" w:fill="E5DFEC" w:themeFill="accent4" w:themeFillTint="33"/>
          </w:tcPr>
          <w:p w14:paraId="0A19CFE5" w14:textId="77777777"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14:paraId="1B49447C" w14:textId="77777777"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14:paraId="39E7C25C" w14:textId="77777777" w:rsidTr="00F87952">
        <w:trPr>
          <w:trHeight w:val="618"/>
        </w:trPr>
        <w:tc>
          <w:tcPr>
            <w:tcW w:w="3369" w:type="dxa"/>
            <w:shd w:val="clear" w:color="auto" w:fill="E5DFEC" w:themeFill="accent4" w:themeFillTint="33"/>
            <w:hideMark/>
          </w:tcPr>
          <w:p w14:paraId="59083C70" w14:textId="77777777"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14:paraId="2C037C9D" w14:textId="77777777"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14:paraId="1CD06A67" w14:textId="77777777"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14:paraId="028EC352" w14:textId="77777777"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14:paraId="6C006C29" w14:textId="77777777" w:rsidTr="00F87952">
        <w:trPr>
          <w:trHeight w:val="712"/>
        </w:trPr>
        <w:tc>
          <w:tcPr>
            <w:tcW w:w="3369" w:type="dxa"/>
            <w:hideMark/>
          </w:tcPr>
          <w:p w14:paraId="0B18054A" w14:textId="77777777"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14:paraId="338FA566" w14:textId="77777777" w:rsidR="00570367" w:rsidRPr="002D4CDB" w:rsidRDefault="00570367" w:rsidP="002D4CDB">
            <w:pPr>
              <w:rPr>
                <w:rFonts w:asciiTheme="minorHAnsi" w:hAnsiTheme="minorHAnsi" w:cstheme="minorHAnsi"/>
                <w:sz w:val="18"/>
                <w:szCs w:val="18"/>
              </w:rPr>
            </w:pPr>
          </w:p>
          <w:p w14:paraId="28C918C4" w14:textId="77777777"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14:paraId="45C7E175" w14:textId="77777777" w:rsidR="00C42090" w:rsidRDefault="00C42090" w:rsidP="002D4CDB">
            <w:pPr>
              <w:rPr>
                <w:rFonts w:asciiTheme="minorHAnsi" w:hAnsiTheme="minorHAnsi" w:cstheme="minorHAnsi"/>
                <w:i/>
                <w:color w:val="0000FF"/>
                <w:sz w:val="18"/>
                <w:szCs w:val="18"/>
              </w:rPr>
            </w:pPr>
          </w:p>
          <w:p w14:paraId="20211F92" w14:textId="77777777" w:rsidR="00C42090" w:rsidRPr="002D4CDB" w:rsidRDefault="00C42090" w:rsidP="00F87952">
            <w:pPr>
              <w:spacing w:after="60"/>
              <w:rPr>
                <w:rFonts w:asciiTheme="minorHAnsi" w:hAnsiTheme="minorHAnsi" w:cstheme="minorHAnsi"/>
                <w:sz w:val="18"/>
                <w:szCs w:val="18"/>
              </w:rPr>
            </w:pPr>
            <w:r w:rsidRPr="00F87952">
              <w:rPr>
                <w:rFonts w:asciiTheme="minorHAnsi" w:hAnsiTheme="minorHAnsi" w:cstheme="minorHAnsi"/>
                <w:i/>
                <w:color w:val="0000FF"/>
                <w:sz w:val="18"/>
                <w:szCs w:val="18"/>
              </w:rPr>
              <w:t>V prípade, že pre sledovanie merateľných ukazovateľov projektu  bude potrebné zahrnúť v harmonograme realizácie aktivít viaceré aktivity (</w:t>
            </w:r>
            <w:proofErr w:type="spellStart"/>
            <w:r w:rsidRPr="00F87952">
              <w:rPr>
                <w:rFonts w:asciiTheme="minorHAnsi" w:hAnsiTheme="minorHAnsi" w:cstheme="minorHAnsi"/>
                <w:i/>
                <w:color w:val="0000FF"/>
                <w:sz w:val="18"/>
                <w:szCs w:val="18"/>
              </w:rPr>
              <w:t>podaktivity</w:t>
            </w:r>
            <w:proofErr w:type="spellEnd"/>
            <w:r w:rsidRPr="00F87952">
              <w:rPr>
                <w:rFonts w:asciiTheme="minorHAnsi" w:hAnsiTheme="minorHAnsi" w:cstheme="minorHAnsi"/>
                <w:i/>
                <w:color w:val="0000FF"/>
                <w:sz w:val="18"/>
                <w:szCs w:val="18"/>
              </w:rPr>
              <w:t xml:space="preserve">) pod jednu hlavnú aktivitu (napr. výkup pozemkov, stavebný dozor a realizácia stavby  = realizácia projektu), žiadateľ uvedie do harmonogramu začatie prvej </w:t>
            </w:r>
            <w:proofErr w:type="spellStart"/>
            <w:r w:rsidRPr="00F87952">
              <w:rPr>
                <w:rFonts w:asciiTheme="minorHAnsi" w:hAnsiTheme="minorHAnsi" w:cstheme="minorHAnsi"/>
                <w:i/>
                <w:color w:val="0000FF"/>
                <w:sz w:val="18"/>
                <w:szCs w:val="18"/>
              </w:rPr>
              <w:t>podaktivity</w:t>
            </w:r>
            <w:proofErr w:type="spellEnd"/>
            <w:r w:rsidRPr="00F87952">
              <w:rPr>
                <w:rFonts w:asciiTheme="minorHAnsi" w:hAnsiTheme="minorHAnsi" w:cstheme="minorHAnsi"/>
                <w:i/>
                <w:color w:val="0000FF"/>
                <w:sz w:val="18"/>
                <w:szCs w:val="18"/>
              </w:rPr>
              <w:t xml:space="preserve"> ako začiatok realizácie hlavnej aktivity t.j. celého projektu a ukončenie poslednej </w:t>
            </w:r>
            <w:proofErr w:type="spellStart"/>
            <w:r w:rsidRPr="00F87952">
              <w:rPr>
                <w:rFonts w:asciiTheme="minorHAnsi" w:hAnsiTheme="minorHAnsi" w:cstheme="minorHAnsi"/>
                <w:i/>
                <w:color w:val="0000FF"/>
                <w:sz w:val="18"/>
                <w:szCs w:val="18"/>
              </w:rPr>
              <w:t>podaktivity</w:t>
            </w:r>
            <w:proofErr w:type="spellEnd"/>
            <w:r w:rsidRPr="00F87952">
              <w:rPr>
                <w:rFonts w:asciiTheme="minorHAnsi" w:hAnsiTheme="minorHAnsi" w:cstheme="minorHAnsi"/>
                <w:i/>
                <w:color w:val="0000FF"/>
                <w:sz w:val="18"/>
                <w:szCs w:val="18"/>
              </w:rPr>
              <w:t xml:space="preserve"> sa považuje za ukončenie hlavnej aktivity.</w:t>
            </w:r>
          </w:p>
        </w:tc>
        <w:tc>
          <w:tcPr>
            <w:tcW w:w="1559" w:type="dxa"/>
            <w:gridSpan w:val="2"/>
          </w:tcPr>
          <w:p w14:paraId="31C4E441" w14:textId="77777777"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F87952">
              <w:rPr>
                <w:rFonts w:asciiTheme="minorHAnsi" w:hAnsiTheme="minorHAnsi" w:cstheme="minorHAnsi"/>
                <w:i/>
                <w:sz w:val="18"/>
                <w:szCs w:val="18"/>
              </w:rPr>
              <w:t>(</w:t>
            </w:r>
            <w:r w:rsidRPr="00F87952">
              <w:rPr>
                <w:rFonts w:asciiTheme="minorHAnsi" w:hAnsiTheme="minorHAnsi" w:cstheme="minorHAnsi"/>
                <w:i/>
                <w:color w:val="0000FF"/>
                <w:sz w:val="18"/>
                <w:szCs w:val="18"/>
              </w:rPr>
              <w:t>výber z</w:t>
            </w:r>
            <w:r w:rsidR="0086757D" w:rsidRPr="00F87952">
              <w:rPr>
                <w:rFonts w:asciiTheme="minorHAnsi" w:hAnsiTheme="minorHAnsi" w:cstheme="minorHAnsi"/>
                <w:i/>
                <w:color w:val="0000FF"/>
                <w:sz w:val="18"/>
                <w:szCs w:val="18"/>
              </w:rPr>
              <w:t> </w:t>
            </w:r>
            <w:r w:rsidRPr="00F87952">
              <w:rPr>
                <w:rFonts w:asciiTheme="minorHAnsi" w:hAnsiTheme="minorHAnsi" w:cstheme="minorHAnsi"/>
                <w:i/>
                <w:color w:val="0000FF"/>
                <w:sz w:val="18"/>
                <w:szCs w:val="18"/>
              </w:rPr>
              <w:t>číselníka</w:t>
            </w:r>
            <w:r w:rsidR="0086757D" w:rsidRPr="00F87952">
              <w:rPr>
                <w:rFonts w:asciiTheme="minorHAnsi" w:hAnsiTheme="minorHAnsi" w:cstheme="minorHAnsi"/>
                <w:i/>
                <w:color w:val="0000FF"/>
                <w:sz w:val="18"/>
                <w:szCs w:val="18"/>
              </w:rPr>
              <w:t xml:space="preserve"> z Prí</w:t>
            </w:r>
            <w:r w:rsidR="004A5D72" w:rsidRPr="00F87952">
              <w:rPr>
                <w:rFonts w:asciiTheme="minorHAnsi" w:hAnsiTheme="minorHAnsi" w:cstheme="minorHAnsi"/>
                <w:i/>
                <w:color w:val="0000FF"/>
                <w:sz w:val="18"/>
                <w:szCs w:val="18"/>
              </w:rPr>
              <w:t>ru</w:t>
            </w:r>
            <w:r w:rsidR="0086757D" w:rsidRPr="00F87952">
              <w:rPr>
                <w:rFonts w:asciiTheme="minorHAnsi" w:hAnsiTheme="minorHAnsi" w:cstheme="minorHAnsi"/>
                <w:i/>
                <w:color w:val="0000FF"/>
                <w:sz w:val="18"/>
                <w:szCs w:val="18"/>
              </w:rPr>
              <w:t>čk</w:t>
            </w:r>
            <w:r w:rsidR="004A5D72" w:rsidRPr="00F87952">
              <w:rPr>
                <w:rFonts w:asciiTheme="minorHAnsi" w:hAnsiTheme="minorHAnsi" w:cstheme="minorHAnsi"/>
                <w:i/>
                <w:color w:val="0000FF"/>
                <w:sz w:val="18"/>
                <w:szCs w:val="18"/>
              </w:rPr>
              <w:t>y</w:t>
            </w:r>
            <w:r w:rsidR="0086757D" w:rsidRPr="00F87952">
              <w:rPr>
                <w:rFonts w:asciiTheme="minorHAnsi" w:hAnsiTheme="minorHAnsi" w:cstheme="minorHAnsi"/>
                <w:i/>
                <w:color w:val="0000FF"/>
                <w:sz w:val="18"/>
                <w:szCs w:val="18"/>
              </w:rPr>
              <w:t xml:space="preserve"> pre žiadateľov o poskytnutie NFP</w:t>
            </w:r>
            <w:r w:rsidRPr="00F87952">
              <w:rPr>
                <w:rFonts w:asciiTheme="minorHAnsi" w:hAnsiTheme="minorHAnsi" w:cstheme="minorHAnsi"/>
                <w:i/>
                <w:color w:val="0000FF"/>
                <w:sz w:val="18"/>
                <w:szCs w:val="18"/>
              </w:rPr>
              <w:t>).</w:t>
            </w:r>
          </w:p>
        </w:tc>
        <w:tc>
          <w:tcPr>
            <w:tcW w:w="2126" w:type="dxa"/>
            <w:hideMark/>
          </w:tcPr>
          <w:p w14:paraId="69755EA3" w14:textId="77777777"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výdavku 1.1.2014 až 31.12.2023.</w:t>
            </w:r>
          </w:p>
          <w:p w14:paraId="56BC88ED" w14:textId="77777777" w:rsidR="00C42090" w:rsidRDefault="00C42090" w:rsidP="002D4CDB">
            <w:pPr>
              <w:rPr>
                <w:rFonts w:asciiTheme="minorHAnsi" w:hAnsiTheme="minorHAnsi" w:cstheme="minorHAnsi"/>
                <w:i/>
                <w:color w:val="0000FF"/>
                <w:sz w:val="18"/>
                <w:szCs w:val="18"/>
              </w:rPr>
            </w:pPr>
          </w:p>
          <w:p w14:paraId="19DDD3A7" w14:textId="77777777" w:rsidR="00C42090" w:rsidRPr="002D4CDB" w:rsidRDefault="00C42090" w:rsidP="002D4CDB">
            <w:pPr>
              <w:rPr>
                <w:rFonts w:asciiTheme="minorHAnsi" w:hAnsiTheme="minorHAnsi" w:cstheme="minorHAnsi"/>
                <w:sz w:val="18"/>
                <w:szCs w:val="18"/>
              </w:rPr>
            </w:pPr>
          </w:p>
        </w:tc>
        <w:tc>
          <w:tcPr>
            <w:tcW w:w="2234" w:type="dxa"/>
            <w:hideMark/>
          </w:tcPr>
          <w:p w14:paraId="6E0D6231" w14:textId="77777777" w:rsidR="00570367"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 xml:space="preserve">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p>
          <w:p w14:paraId="127CD84E" w14:textId="77777777" w:rsidR="00C42090" w:rsidRDefault="00C42090" w:rsidP="002D4CDB">
            <w:pPr>
              <w:rPr>
                <w:rFonts w:asciiTheme="minorHAnsi" w:hAnsiTheme="minorHAnsi" w:cstheme="minorHAnsi"/>
                <w:sz w:val="18"/>
                <w:szCs w:val="18"/>
              </w:rPr>
            </w:pPr>
          </w:p>
          <w:p w14:paraId="5A82EE65" w14:textId="77777777" w:rsidR="00C42090" w:rsidRPr="002D4CDB" w:rsidRDefault="00C42090" w:rsidP="002D4CDB">
            <w:pPr>
              <w:rPr>
                <w:rFonts w:asciiTheme="minorHAnsi" w:hAnsiTheme="minorHAnsi" w:cstheme="minorHAnsi"/>
                <w:sz w:val="18"/>
                <w:szCs w:val="18"/>
              </w:rPr>
            </w:pPr>
          </w:p>
        </w:tc>
      </w:tr>
      <w:tr w:rsidR="00570367" w:rsidRPr="002D4CDB" w14:paraId="0AA56F42" w14:textId="77777777" w:rsidTr="00F87952">
        <w:trPr>
          <w:trHeight w:val="328"/>
        </w:trPr>
        <w:tc>
          <w:tcPr>
            <w:tcW w:w="4928" w:type="dxa"/>
            <w:gridSpan w:val="3"/>
            <w:shd w:val="clear" w:color="auto" w:fill="E5DFEC" w:themeFill="accent4" w:themeFillTint="33"/>
          </w:tcPr>
          <w:p w14:paraId="67424812" w14:textId="77777777"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14:paraId="74D3B905" w14:textId="77777777"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14:paraId="796DF6E4" w14:textId="77777777" w:rsidR="00570367" w:rsidRPr="002D4CDB" w:rsidRDefault="00570367" w:rsidP="002D4CDB">
            <w:pPr>
              <w:rPr>
                <w:rFonts w:asciiTheme="minorHAnsi" w:hAnsiTheme="minorHAnsi" w:cstheme="minorHAnsi"/>
              </w:rPr>
            </w:pPr>
          </w:p>
        </w:tc>
      </w:tr>
      <w:tr w:rsidR="00570367" w:rsidRPr="002D4CDB" w14:paraId="2AFFF7E0" w14:textId="77777777" w:rsidTr="00F87952">
        <w:trPr>
          <w:trHeight w:val="712"/>
        </w:trPr>
        <w:tc>
          <w:tcPr>
            <w:tcW w:w="4928" w:type="dxa"/>
            <w:gridSpan w:val="3"/>
          </w:tcPr>
          <w:p w14:paraId="07A9F625" w14:textId="77777777" w:rsidR="00570367" w:rsidRPr="002D4CDB" w:rsidRDefault="00570367" w:rsidP="002D4CDB">
            <w:pPr>
              <w:rPr>
                <w:rFonts w:asciiTheme="minorHAnsi" w:hAnsiTheme="minorHAnsi" w:cstheme="minorHAnsi"/>
                <w:color w:val="000000"/>
                <w:sz w:val="18"/>
                <w:szCs w:val="18"/>
              </w:rPr>
            </w:pPr>
            <w:proofErr w:type="spellStart"/>
            <w:r w:rsidRPr="002D4CDB">
              <w:rPr>
                <w:rFonts w:asciiTheme="minorHAnsi" w:hAnsiTheme="minorHAnsi" w:cstheme="minorHAnsi"/>
                <w:color w:val="000000"/>
                <w:sz w:val="18"/>
                <w:szCs w:val="18"/>
              </w:rPr>
              <w:t>Predvyplnená</w:t>
            </w:r>
            <w:proofErr w:type="spellEnd"/>
            <w:r w:rsidRPr="002D4CDB">
              <w:rPr>
                <w:rFonts w:asciiTheme="minorHAnsi" w:hAnsiTheme="minorHAnsi" w:cstheme="minorHAnsi"/>
                <w:color w:val="000000"/>
                <w:sz w:val="18"/>
                <w:szCs w:val="18"/>
              </w:rPr>
              <w:t xml:space="preserve"> len 1 Aktivita - "Podporné aktivity" </w:t>
            </w:r>
          </w:p>
          <w:p w14:paraId="1E54A1A4" w14:textId="77777777"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14:paraId="2FC9CCE6" w14:textId="77777777" w:rsidR="00D7416D" w:rsidRPr="002D4CDB" w:rsidRDefault="00D7416D" w:rsidP="00687DE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827C6D">
              <w:rPr>
                <w:rFonts w:asciiTheme="minorHAnsi" w:hAnsiTheme="minorHAnsi" w:cstheme="minorHAnsi"/>
                <w:i/>
                <w:color w:val="0000FF"/>
                <w:sz w:val="18"/>
                <w:szCs w:val="18"/>
              </w:rPr>
              <w:t xml:space="preserve">patria- </w:t>
            </w:r>
            <w:r w:rsidRPr="002D4CDB">
              <w:rPr>
                <w:rFonts w:asciiTheme="minorHAnsi" w:hAnsiTheme="minorHAnsi" w:cstheme="minorHAnsi"/>
                <w:i/>
                <w:color w:val="0000FF"/>
                <w:sz w:val="18"/>
                <w:szCs w:val="18"/>
              </w:rPr>
              <w:t xml:space="preserve"> riadenie projektu, publicita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informačné a pamätná tabuľa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a pod.</w:t>
            </w:r>
          </w:p>
        </w:tc>
        <w:tc>
          <w:tcPr>
            <w:tcW w:w="2126" w:type="dxa"/>
          </w:tcPr>
          <w:p w14:paraId="6BC64F7F" w14:textId="77777777"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14:paraId="31E4A0F7" w14:textId="77777777"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14:paraId="38D5258A" w14:textId="77777777" w:rsidR="00570367" w:rsidRPr="002D4CDB" w:rsidRDefault="00570367">
      <w:pPr>
        <w:rPr>
          <w:rFonts w:asciiTheme="minorHAnsi" w:hAnsiTheme="minorHAnsi" w:cstheme="minorHAnsi"/>
        </w:rPr>
      </w:pPr>
    </w:p>
    <w:p w14:paraId="640DFED0" w14:textId="77777777" w:rsidR="00570367" w:rsidRPr="002D4CDB" w:rsidRDefault="00570367">
      <w:pPr>
        <w:rPr>
          <w:rFonts w:asciiTheme="minorHAnsi" w:hAnsiTheme="minorHAnsi" w:cstheme="minorHAnsi"/>
        </w:rPr>
      </w:pPr>
    </w:p>
    <w:p w14:paraId="07F5700C" w14:textId="77777777" w:rsidR="007E285C" w:rsidRPr="002D4CDB" w:rsidRDefault="007E285C">
      <w:pPr>
        <w:rPr>
          <w:rFonts w:asciiTheme="minorHAnsi" w:hAnsiTheme="minorHAnsi" w:cstheme="minorHAnsi"/>
        </w:rPr>
        <w:sectPr w:rsidR="007E285C" w:rsidRPr="002D4CDB" w:rsidSect="005E4C1B">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pPr>
    </w:p>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14:paraId="17711048" w14:textId="77777777" w:rsidTr="002D4CDB">
        <w:trPr>
          <w:trHeight w:val="146"/>
        </w:trPr>
        <w:tc>
          <w:tcPr>
            <w:tcW w:w="13729" w:type="dxa"/>
            <w:gridSpan w:val="6"/>
            <w:shd w:val="clear" w:color="auto" w:fill="0070C0"/>
          </w:tcPr>
          <w:p w14:paraId="6DD820D9" w14:textId="77777777" w:rsidR="007E285C" w:rsidRPr="002D4CDB" w:rsidRDefault="007E285C" w:rsidP="00545797">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tc>
      </w:tr>
      <w:tr w:rsidR="003F1257" w:rsidRPr="002D4CDB" w14:paraId="6DB70863" w14:textId="77777777" w:rsidTr="003F1257">
        <w:trPr>
          <w:trHeight w:val="630"/>
        </w:trPr>
        <w:tc>
          <w:tcPr>
            <w:tcW w:w="13729" w:type="dxa"/>
            <w:gridSpan w:val="6"/>
          </w:tcPr>
          <w:p w14:paraId="678A5FEA" w14:textId="77777777"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14:paraId="428E71F8" w14:textId="77777777"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14:paraId="540723FD" w14:textId="77777777" w:rsidTr="00187776">
        <w:trPr>
          <w:trHeight w:val="76"/>
        </w:trPr>
        <w:tc>
          <w:tcPr>
            <w:tcW w:w="13729" w:type="dxa"/>
            <w:gridSpan w:val="6"/>
            <w:shd w:val="clear" w:color="auto" w:fill="FFFFFF" w:themeFill="background1"/>
          </w:tcPr>
          <w:p w14:paraId="21C9C13E" w14:textId="77777777" w:rsidR="00B10209" w:rsidRPr="002D4CDB" w:rsidRDefault="00B10209" w:rsidP="00F87952">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687DEE">
              <w:rPr>
                <w:rFonts w:asciiTheme="minorHAnsi" w:hAnsiTheme="minorHAnsi" w:cstheme="minorHAnsi"/>
                <w:sz w:val="18"/>
                <w:szCs w:val="18"/>
              </w:rPr>
              <w:t xml:space="preserve"> a </w:t>
            </w:r>
            <w:r w:rsidR="00687DEE" w:rsidRPr="002D4CDB">
              <w:rPr>
                <w:rFonts w:asciiTheme="minorHAnsi" w:hAnsiTheme="minorHAnsi" w:cstheme="minorHAnsi"/>
                <w:i/>
                <w:color w:val="0000FF"/>
                <w:sz w:val="18"/>
                <w:szCs w:val="18"/>
              </w:rPr>
              <w:t>Príručk</w:t>
            </w:r>
            <w:r w:rsidR="00687DEE">
              <w:rPr>
                <w:rFonts w:asciiTheme="minorHAnsi" w:hAnsiTheme="minorHAnsi" w:cstheme="minorHAnsi"/>
                <w:i/>
                <w:color w:val="0000FF"/>
                <w:sz w:val="18"/>
                <w:szCs w:val="18"/>
              </w:rPr>
              <w:t>ou</w:t>
            </w:r>
            <w:r w:rsidR="00687DEE" w:rsidRPr="002D4CDB">
              <w:rPr>
                <w:rFonts w:asciiTheme="minorHAnsi" w:hAnsiTheme="minorHAnsi" w:cstheme="minorHAnsi"/>
                <w:i/>
                <w:color w:val="0000FF"/>
                <w:sz w:val="18"/>
                <w:szCs w:val="18"/>
              </w:rPr>
              <w:t xml:space="preserve"> pre žiadateľov o poskytnutie NFP</w:t>
            </w:r>
            <w:r w:rsidR="00687DEE" w:rsidRPr="002D4CDB">
              <w:rPr>
                <w:rFonts w:asciiTheme="minorHAnsi" w:hAnsiTheme="minorHAnsi" w:cstheme="minorHAnsi"/>
                <w:sz w:val="18"/>
                <w:szCs w:val="18"/>
              </w:rPr>
              <w:t xml:space="preserve"> </w:t>
            </w:r>
            <w:r w:rsidR="005E1820" w:rsidRPr="002D4CDB">
              <w:rPr>
                <w:rFonts w:asciiTheme="minorHAnsi" w:hAnsiTheme="minorHAnsi" w:cstheme="minorHAnsi"/>
                <w:sz w:val="18"/>
                <w:szCs w:val="18"/>
              </w:rPr>
              <w:t>(</w:t>
            </w:r>
            <w:r w:rsidR="005E1820" w:rsidRPr="00687DEE">
              <w:rPr>
                <w:rFonts w:asciiTheme="minorHAnsi" w:hAnsiTheme="minorHAnsi" w:cstheme="minorHAnsi"/>
                <w:b/>
                <w:sz w:val="18"/>
                <w:szCs w:val="18"/>
              </w:rPr>
              <w:t xml:space="preserve">automaticky </w:t>
            </w:r>
            <w:r w:rsidR="00CE28B6" w:rsidRPr="00687DEE">
              <w:rPr>
                <w:rFonts w:asciiTheme="minorHAnsi" w:hAnsiTheme="minorHAnsi" w:cstheme="minorHAnsi"/>
                <w:b/>
                <w:sz w:val="18"/>
                <w:szCs w:val="18"/>
              </w:rPr>
              <w:t xml:space="preserve">vyplnené </w:t>
            </w:r>
            <w:r w:rsidR="005E1820" w:rsidRPr="00687DEE">
              <w:rPr>
                <w:rFonts w:asciiTheme="minorHAnsi" w:hAnsiTheme="minorHAnsi" w:cstheme="minorHAnsi"/>
                <w:b/>
                <w:sz w:val="18"/>
                <w:szCs w:val="18"/>
              </w:rPr>
              <w:t>podľa údajov zadaných v tab. č. 9</w:t>
            </w:r>
            <w:r w:rsidR="00687DEE">
              <w:rPr>
                <w:rFonts w:asciiTheme="minorHAnsi" w:hAnsiTheme="minorHAnsi" w:cstheme="minorHAnsi"/>
                <w:b/>
                <w:sz w:val="18"/>
                <w:szCs w:val="18"/>
              </w:rPr>
              <w:t>)</w:t>
            </w:r>
          </w:p>
        </w:tc>
      </w:tr>
      <w:tr w:rsidR="007E285C" w:rsidRPr="002D4CDB" w14:paraId="645962C0" w14:textId="77777777" w:rsidTr="00187776">
        <w:trPr>
          <w:trHeight w:val="76"/>
        </w:trPr>
        <w:tc>
          <w:tcPr>
            <w:tcW w:w="13729" w:type="dxa"/>
            <w:gridSpan w:val="6"/>
            <w:shd w:val="clear" w:color="auto" w:fill="FFFFFF" w:themeFill="background1"/>
            <w:hideMark/>
          </w:tcPr>
          <w:p w14:paraId="30FC9127" w14:textId="77777777" w:rsidR="007E285C" w:rsidRPr="002D4CDB" w:rsidRDefault="007E285C" w:rsidP="00C507E9">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827C6D" w:rsidRPr="002D4CDB">
              <w:rPr>
                <w:rFonts w:asciiTheme="minorHAnsi" w:hAnsiTheme="minorHAnsi" w:cstheme="minorHAnsi"/>
                <w:sz w:val="18"/>
                <w:szCs w:val="18"/>
              </w:rPr>
              <w:t>automaticky vyplnené podľa údajov zadaných v tab. č. 9</w:t>
            </w:r>
            <w:r w:rsidR="00827C6D">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F01634" w:rsidRPr="002D4CDB">
              <w:rPr>
                <w:rFonts w:asciiTheme="minorHAnsi" w:hAnsiTheme="minorHAnsi" w:cstheme="minorHAnsi"/>
                <w:sz w:val="18"/>
                <w:szCs w:val="18"/>
              </w:rPr>
              <w:t xml:space="preserve"> </w:t>
            </w:r>
            <w:r w:rsidR="00C507E9">
              <w:rPr>
                <w:rFonts w:asciiTheme="minorHAnsi" w:hAnsiTheme="minorHAnsi" w:cstheme="minorHAnsi"/>
                <w:sz w:val="18"/>
                <w:szCs w:val="18"/>
              </w:rPr>
              <w:t>)</w:t>
            </w:r>
          </w:p>
        </w:tc>
      </w:tr>
      <w:tr w:rsidR="007E285C" w:rsidRPr="002D4CDB" w14:paraId="11634DFB" w14:textId="77777777" w:rsidTr="00187776">
        <w:trPr>
          <w:trHeight w:val="76"/>
        </w:trPr>
        <w:tc>
          <w:tcPr>
            <w:tcW w:w="13729" w:type="dxa"/>
            <w:gridSpan w:val="6"/>
            <w:hideMark/>
          </w:tcPr>
          <w:p w14:paraId="542E5AEE" w14:textId="77777777"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14:paraId="25A65CBA" w14:textId="77777777" w:rsidTr="00187776">
        <w:trPr>
          <w:trHeight w:val="76"/>
        </w:trPr>
        <w:tc>
          <w:tcPr>
            <w:tcW w:w="13729" w:type="dxa"/>
            <w:gridSpan w:val="6"/>
            <w:hideMark/>
          </w:tcPr>
          <w:p w14:paraId="29B350C7" w14:textId="29169412" w:rsidR="00B34CEF" w:rsidRDefault="00545797" w:rsidP="00687DEE">
            <w:pPr>
              <w:rPr>
                <w:rFonts w:asciiTheme="minorHAnsi" w:hAnsiTheme="minorHAnsi" w:cstheme="minorHAnsi"/>
                <w:i/>
                <w:color w:val="0000FF"/>
                <w:sz w:val="18"/>
                <w:szCs w:val="18"/>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7E285C" w:rsidRPr="002D4CDB">
              <w:rPr>
                <w:rFonts w:asciiTheme="minorHAnsi" w:hAnsiTheme="minorHAnsi" w:cstheme="minorHAnsi"/>
              </w:rPr>
              <w:t> </w:t>
            </w:r>
            <w:r w:rsidR="00687DEE" w:rsidRPr="00687DEE">
              <w:rPr>
                <w:rFonts w:asciiTheme="minorHAnsi" w:hAnsiTheme="minorHAnsi" w:cstheme="minorHAnsi"/>
                <w:i/>
                <w:color w:val="0000FF"/>
              </w:rPr>
              <w:t>(</w:t>
            </w:r>
            <w:r w:rsidR="00C26618"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w:t>
            </w:r>
            <w:r w:rsidR="001D099A">
              <w:rPr>
                <w:rFonts w:asciiTheme="minorHAnsi" w:hAnsiTheme="minorHAnsi" w:cstheme="minorHAnsi"/>
                <w:i/>
                <w:color w:val="0000FF"/>
                <w:sz w:val="18"/>
                <w:szCs w:val="18"/>
              </w:rPr>
              <w:t> </w:t>
            </w:r>
            <w:r w:rsidR="00C26618" w:rsidRPr="00687DEE">
              <w:rPr>
                <w:rFonts w:asciiTheme="minorHAnsi" w:hAnsiTheme="minorHAnsi" w:cstheme="minorHAnsi"/>
                <w:i/>
                <w:color w:val="0000FF"/>
                <w:sz w:val="18"/>
                <w:szCs w:val="18"/>
              </w:rPr>
              <w:t>č.</w:t>
            </w:r>
            <w:r w:rsidR="001D099A">
              <w:rPr>
                <w:rFonts w:asciiTheme="minorHAnsi" w:hAnsiTheme="minorHAnsi" w:cstheme="minorHAnsi"/>
                <w:i/>
                <w:color w:val="0000FF"/>
                <w:sz w:val="18"/>
                <w:szCs w:val="18"/>
              </w:rPr>
              <w:t> </w:t>
            </w:r>
            <w:del w:id="1" w:author="21" w:date="2016-03-10T14:44:00Z">
              <w:r w:rsidR="00C26618" w:rsidRPr="00687DEE" w:rsidDel="00833AB6">
                <w:rPr>
                  <w:rFonts w:asciiTheme="minorHAnsi" w:hAnsiTheme="minorHAnsi" w:cstheme="minorHAnsi"/>
                  <w:i/>
                  <w:color w:val="0000FF"/>
                  <w:sz w:val="18"/>
                  <w:szCs w:val="18"/>
                </w:rPr>
                <w:delText xml:space="preserve">6 </w:delText>
              </w:r>
            </w:del>
            <w:ins w:id="2" w:author="21" w:date="2016-03-10T14:44:00Z">
              <w:r w:rsidR="00833AB6">
                <w:rPr>
                  <w:rFonts w:asciiTheme="minorHAnsi" w:hAnsiTheme="minorHAnsi" w:cstheme="minorHAnsi"/>
                  <w:i/>
                  <w:color w:val="0000FF"/>
                  <w:sz w:val="18"/>
                  <w:szCs w:val="18"/>
                </w:rPr>
                <w:t>2</w:t>
              </w:r>
              <w:r w:rsidR="00833AB6" w:rsidRPr="00687DEE">
                <w:rPr>
                  <w:rFonts w:asciiTheme="minorHAnsi" w:hAnsiTheme="minorHAnsi" w:cstheme="minorHAnsi"/>
                  <w:i/>
                  <w:color w:val="0000FF"/>
                  <w:sz w:val="18"/>
                  <w:szCs w:val="18"/>
                </w:rPr>
                <w:t xml:space="preserve"> </w:t>
              </w:r>
            </w:ins>
            <w:r w:rsidR="00C26618" w:rsidRPr="00687DEE">
              <w:rPr>
                <w:rFonts w:asciiTheme="minorHAnsi" w:hAnsiTheme="minorHAnsi" w:cstheme="minorHAnsi"/>
                <w:i/>
                <w:color w:val="0000FF"/>
                <w:sz w:val="18"/>
                <w:szCs w:val="18"/>
              </w:rPr>
              <w:t>Príručky pre žiadateľa.</w:t>
            </w:r>
            <w:r w:rsidR="00687DEE">
              <w:rPr>
                <w:rFonts w:asciiTheme="minorHAnsi" w:hAnsiTheme="minorHAnsi" w:cstheme="minorHAnsi"/>
                <w:i/>
                <w:color w:val="0000FF"/>
                <w:sz w:val="18"/>
                <w:szCs w:val="18"/>
              </w:rPr>
              <w:t>)</w:t>
            </w:r>
          </w:p>
          <w:p w14:paraId="5F2EBDC7" w14:textId="77777777" w:rsidR="00687DEE" w:rsidRDefault="00687DEE" w:rsidP="00687DEE">
            <w:pPr>
              <w:rPr>
                <w:rFonts w:asciiTheme="minorHAnsi" w:hAnsiTheme="minorHAnsi" w:cstheme="minorHAnsi"/>
                <w:i/>
                <w:color w:val="0000FF"/>
                <w:sz w:val="18"/>
                <w:szCs w:val="18"/>
              </w:rPr>
            </w:pPr>
          </w:p>
          <w:p w14:paraId="1F33732E" w14:textId="77777777" w:rsidR="00687DEE" w:rsidRDefault="00687DEE" w:rsidP="00687DEE">
            <w:pPr>
              <w:rPr>
                <w:rFonts w:asciiTheme="minorHAnsi" w:hAnsiTheme="minorHAnsi" w:cstheme="minorHAnsi"/>
                <w:i/>
                <w:color w:val="0000FF"/>
                <w:sz w:val="18"/>
                <w:szCs w:val="18"/>
              </w:rPr>
            </w:pPr>
          </w:p>
          <w:p w14:paraId="13D6772B" w14:textId="77777777" w:rsidR="00687DEE" w:rsidRPr="002D4CDB" w:rsidRDefault="00687DEE" w:rsidP="00687DEE">
            <w:pPr>
              <w:rPr>
                <w:rFonts w:asciiTheme="minorHAnsi" w:hAnsiTheme="minorHAnsi" w:cstheme="minorHAnsi"/>
                <w:bCs/>
              </w:rPr>
            </w:pPr>
          </w:p>
        </w:tc>
      </w:tr>
      <w:tr w:rsidR="007E285C" w:rsidRPr="002D4CDB" w14:paraId="07AED86D" w14:textId="77777777" w:rsidTr="00187776">
        <w:trPr>
          <w:trHeight w:val="76"/>
        </w:trPr>
        <w:tc>
          <w:tcPr>
            <w:tcW w:w="13729" w:type="dxa"/>
            <w:gridSpan w:val="6"/>
            <w:hideMark/>
          </w:tcPr>
          <w:p w14:paraId="7A401692" w14:textId="77777777"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14:paraId="0B2CF682" w14:textId="77777777" w:rsidTr="00187776">
        <w:trPr>
          <w:trHeight w:val="76"/>
        </w:trPr>
        <w:tc>
          <w:tcPr>
            <w:tcW w:w="13729" w:type="dxa"/>
            <w:gridSpan w:val="6"/>
            <w:hideMark/>
          </w:tcPr>
          <w:p w14:paraId="59B18AF6" w14:textId="77777777"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14:paraId="3D7DF3BD" w14:textId="77777777" w:rsidTr="00187776">
        <w:trPr>
          <w:trHeight w:val="76"/>
        </w:trPr>
        <w:tc>
          <w:tcPr>
            <w:tcW w:w="13729" w:type="dxa"/>
            <w:gridSpan w:val="6"/>
            <w:hideMark/>
          </w:tcPr>
          <w:p w14:paraId="56F9855C" w14:textId="77777777"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14:paraId="241EE73F" w14:textId="77777777" w:rsidTr="00187776">
        <w:trPr>
          <w:trHeight w:val="76"/>
        </w:trPr>
        <w:tc>
          <w:tcPr>
            <w:tcW w:w="13729" w:type="dxa"/>
            <w:gridSpan w:val="6"/>
          </w:tcPr>
          <w:p w14:paraId="23FC60EB" w14:textId="77777777" w:rsidR="00187776" w:rsidRPr="002D4CDB" w:rsidDel="00187776" w:rsidRDefault="00187776" w:rsidP="00187776">
            <w:pPr>
              <w:rPr>
                <w:rFonts w:asciiTheme="minorHAnsi" w:hAnsiTheme="minorHAnsi" w:cstheme="minorHAnsi"/>
                <w:b/>
                <w:bCs/>
              </w:rPr>
            </w:pPr>
          </w:p>
        </w:tc>
      </w:tr>
      <w:tr w:rsidR="002D4CDB" w:rsidRPr="002D4CDB" w14:paraId="44E9CAD0" w14:textId="77777777" w:rsidTr="002D4CDB">
        <w:trPr>
          <w:trHeight w:val="76"/>
        </w:trPr>
        <w:tc>
          <w:tcPr>
            <w:tcW w:w="13729" w:type="dxa"/>
            <w:gridSpan w:val="6"/>
            <w:shd w:val="clear" w:color="auto" w:fill="0070C0"/>
          </w:tcPr>
          <w:p w14:paraId="509A277D" w14:textId="77777777" w:rsidR="00187776" w:rsidRPr="002D4CDB" w:rsidDel="00187776" w:rsidRDefault="00A154A6" w:rsidP="0018777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p>
        </w:tc>
      </w:tr>
      <w:tr w:rsidR="00F13119" w:rsidRPr="002D4CDB" w14:paraId="5E5F4104" w14:textId="77777777" w:rsidTr="00F13119">
        <w:trPr>
          <w:trHeight w:val="76"/>
        </w:trPr>
        <w:tc>
          <w:tcPr>
            <w:tcW w:w="1240" w:type="dxa"/>
          </w:tcPr>
          <w:p w14:paraId="581676B0" w14:textId="77777777"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14:paraId="70D411B4" w14:textId="77777777"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14:paraId="12B82971" w14:textId="77777777"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14:paraId="3E1AA20D" w14:textId="77777777"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14:paraId="1EC7A9F0" w14:textId="77777777"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14:paraId="6CCF0E2A" w14:textId="77777777"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14:paraId="287C9AB1" w14:textId="77777777" w:rsidTr="00F13119">
        <w:trPr>
          <w:trHeight w:val="76"/>
        </w:trPr>
        <w:tc>
          <w:tcPr>
            <w:tcW w:w="1240" w:type="dxa"/>
          </w:tcPr>
          <w:p w14:paraId="074E15B1" w14:textId="77777777"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14:paraId="59A2D59B" w14:textId="77777777"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14:paraId="56E97EE3" w14:textId="77777777"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14:paraId="56B5B3AA" w14:textId="77777777"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14:paraId="13BA5B80" w14:textId="77777777"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14:paraId="6F54EFB3" w14:textId="77777777"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14:paraId="4F474B19" w14:textId="77777777" w:rsidR="00B10209" w:rsidRPr="002D4CDB" w:rsidRDefault="00B10209" w:rsidP="00D03613">
      <w:pPr>
        <w:tabs>
          <w:tab w:val="left" w:pos="180"/>
        </w:tabs>
        <w:rPr>
          <w:rFonts w:asciiTheme="minorHAnsi" w:hAnsiTheme="minorHAnsi" w:cstheme="minorHAnsi"/>
        </w:rPr>
      </w:pPr>
    </w:p>
    <w:p w14:paraId="7D18CCE7" w14:textId="77777777" w:rsidR="00D36A28" w:rsidRPr="002D4CDB" w:rsidRDefault="00D36A28" w:rsidP="00D03613">
      <w:pPr>
        <w:tabs>
          <w:tab w:val="left" w:pos="180"/>
        </w:tabs>
        <w:rPr>
          <w:rFonts w:asciiTheme="minorHAnsi" w:hAnsiTheme="minorHAnsi" w:cstheme="minorHAnsi"/>
        </w:rPr>
      </w:pPr>
    </w:p>
    <w:p w14:paraId="3B79BD6B" w14:textId="77777777" w:rsidR="00D36A28" w:rsidRPr="002D4CDB" w:rsidRDefault="00D36A28" w:rsidP="00D03613">
      <w:pPr>
        <w:tabs>
          <w:tab w:val="left" w:pos="180"/>
        </w:tabs>
        <w:rPr>
          <w:rFonts w:asciiTheme="minorHAnsi" w:hAnsiTheme="minorHAnsi" w:cstheme="minorHAnsi"/>
        </w:rPr>
      </w:pPr>
    </w:p>
    <w:p w14:paraId="48648351" w14:textId="77777777" w:rsidR="00D36A28" w:rsidRPr="002D4CDB" w:rsidRDefault="00D36A28" w:rsidP="00D03613">
      <w:pPr>
        <w:tabs>
          <w:tab w:val="left" w:pos="180"/>
        </w:tabs>
        <w:rPr>
          <w:rFonts w:asciiTheme="minorHAnsi" w:hAnsiTheme="minorHAnsi" w:cstheme="minorHAnsi"/>
        </w:rPr>
      </w:pPr>
    </w:p>
    <w:p w14:paraId="530EA546" w14:textId="77777777"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14:paraId="0AE90F73" w14:textId="77777777" w:rsidTr="002D4CDB">
        <w:trPr>
          <w:trHeight w:val="330"/>
        </w:trPr>
        <w:tc>
          <w:tcPr>
            <w:tcW w:w="14142" w:type="dxa"/>
            <w:gridSpan w:val="2"/>
            <w:shd w:val="clear" w:color="auto" w:fill="0070C0"/>
            <w:hideMark/>
          </w:tcPr>
          <w:p w14:paraId="73E74904" w14:textId="77777777" w:rsidR="00B10209" w:rsidRPr="002D4CDB" w:rsidRDefault="00B10209"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11.  Rozpočet projektu:</w:t>
            </w:r>
          </w:p>
        </w:tc>
      </w:tr>
      <w:tr w:rsidR="00760313" w:rsidRPr="002D4CDB" w14:paraId="33A27BB9" w14:textId="77777777" w:rsidTr="008A293F">
        <w:trPr>
          <w:trHeight w:val="630"/>
        </w:trPr>
        <w:tc>
          <w:tcPr>
            <w:tcW w:w="14142" w:type="dxa"/>
            <w:gridSpan w:val="2"/>
          </w:tcPr>
          <w:p w14:paraId="2A025EF5" w14:textId="77777777"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14:paraId="3801AEFA" w14:textId="77777777" w:rsidR="00760313" w:rsidRPr="002D4CDB" w:rsidRDefault="00760313"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14:paraId="3EC9A887" w14:textId="77777777" w:rsidTr="008A293F">
        <w:trPr>
          <w:trHeight w:val="330"/>
        </w:trPr>
        <w:tc>
          <w:tcPr>
            <w:tcW w:w="14142" w:type="dxa"/>
            <w:gridSpan w:val="2"/>
            <w:shd w:val="clear" w:color="auto" w:fill="CCC0D9" w:themeFill="accent4" w:themeFillTint="66"/>
            <w:hideMark/>
          </w:tcPr>
          <w:p w14:paraId="7B7125F2" w14:textId="77777777"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14:paraId="661A49AA" w14:textId="77777777" w:rsidTr="008A293F">
        <w:trPr>
          <w:trHeight w:val="304"/>
        </w:trPr>
        <w:tc>
          <w:tcPr>
            <w:tcW w:w="14142" w:type="dxa"/>
            <w:gridSpan w:val="2"/>
            <w:shd w:val="clear" w:color="auto" w:fill="E5DFEC" w:themeFill="accent4" w:themeFillTint="33"/>
            <w:hideMark/>
          </w:tcPr>
          <w:p w14:paraId="5953275F" w14:textId="77777777"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14:paraId="375F3867" w14:textId="77777777" w:rsidTr="008A293F">
        <w:trPr>
          <w:trHeight w:val="304"/>
        </w:trPr>
        <w:tc>
          <w:tcPr>
            <w:tcW w:w="14142" w:type="dxa"/>
            <w:gridSpan w:val="2"/>
            <w:shd w:val="clear" w:color="auto" w:fill="FFFFFF" w:themeFill="background1"/>
          </w:tcPr>
          <w:p w14:paraId="1988FD04" w14:textId="77777777" w:rsidR="00484EC7" w:rsidRPr="002D4CDB" w:rsidRDefault="00484EC7" w:rsidP="009D08D3">
            <w:pPr>
              <w:tabs>
                <w:tab w:val="left" w:pos="2893"/>
              </w:tabs>
              <w:rPr>
                <w:rFonts w:asciiTheme="minorHAnsi" w:hAnsiTheme="minorHAnsi" w:cstheme="minorHAnsi"/>
                <w:b/>
                <w:bCs/>
              </w:rPr>
            </w:pPr>
          </w:p>
        </w:tc>
      </w:tr>
      <w:tr w:rsidR="00D36A28" w:rsidRPr="002D4CDB" w14:paraId="552B8FF0" w14:textId="77777777" w:rsidTr="008A293F">
        <w:trPr>
          <w:trHeight w:val="277"/>
        </w:trPr>
        <w:tc>
          <w:tcPr>
            <w:tcW w:w="4102" w:type="dxa"/>
            <w:shd w:val="clear" w:color="auto" w:fill="E5DFEC" w:themeFill="accent4" w:themeFillTint="33"/>
          </w:tcPr>
          <w:p w14:paraId="5B0398DD" w14:textId="77777777"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14:paraId="340C4122" w14:textId="77777777"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14:paraId="7A437195" w14:textId="77777777" w:rsidTr="008A293F">
        <w:trPr>
          <w:trHeight w:val="326"/>
        </w:trPr>
        <w:tc>
          <w:tcPr>
            <w:tcW w:w="4102" w:type="dxa"/>
            <w:shd w:val="clear" w:color="auto" w:fill="FFFFFF" w:themeFill="background1"/>
          </w:tcPr>
          <w:p w14:paraId="033DDB2F" w14:textId="77777777" w:rsidR="008B46A9" w:rsidRPr="002D4CDB" w:rsidRDefault="008B46A9" w:rsidP="009D08D3">
            <w:pPr>
              <w:rPr>
                <w:rFonts w:asciiTheme="minorHAnsi" w:hAnsiTheme="minorHAnsi" w:cstheme="minorHAnsi"/>
                <w:b/>
                <w:bCs/>
              </w:rPr>
            </w:pPr>
          </w:p>
        </w:tc>
        <w:tc>
          <w:tcPr>
            <w:tcW w:w="10040" w:type="dxa"/>
            <w:shd w:val="clear" w:color="auto" w:fill="FFFFFF" w:themeFill="background1"/>
          </w:tcPr>
          <w:p w14:paraId="770E4A40" w14:textId="77777777" w:rsidR="008B46A9" w:rsidRPr="002D4CDB" w:rsidRDefault="008B46A9" w:rsidP="00187776">
            <w:pPr>
              <w:jc w:val="left"/>
              <w:rPr>
                <w:rFonts w:asciiTheme="minorHAnsi" w:hAnsiTheme="minorHAnsi" w:cstheme="minorHAnsi"/>
                <w:b/>
                <w:bCs/>
              </w:rPr>
            </w:pPr>
          </w:p>
        </w:tc>
      </w:tr>
      <w:tr w:rsidR="00D36A28" w:rsidRPr="002D4CDB" w14:paraId="4D6A9BC5" w14:textId="77777777" w:rsidTr="008A293F">
        <w:trPr>
          <w:trHeight w:val="254"/>
        </w:trPr>
        <w:tc>
          <w:tcPr>
            <w:tcW w:w="4102" w:type="dxa"/>
            <w:shd w:val="clear" w:color="auto" w:fill="E5DFEC" w:themeFill="accent4" w:themeFillTint="33"/>
          </w:tcPr>
          <w:p w14:paraId="08696D79" w14:textId="77777777"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14:paraId="4F9976AD" w14:textId="77777777"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14:paraId="79D6CB0D" w14:textId="77777777" w:rsidTr="008A293F">
        <w:trPr>
          <w:trHeight w:val="1065"/>
        </w:trPr>
        <w:tc>
          <w:tcPr>
            <w:tcW w:w="4102" w:type="dxa"/>
            <w:shd w:val="clear" w:color="auto" w:fill="FFFFFF" w:themeFill="background1"/>
          </w:tcPr>
          <w:p w14:paraId="0DE6B501" w14:textId="77777777"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14:paraId="66BA9212" w14:textId="77777777"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14:paraId="1E82AAE9" w14:textId="77777777"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14:paraId="15E3757A" w14:textId="77777777"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14:paraId="521E9213" w14:textId="77777777" w:rsidR="008B46A9" w:rsidRPr="002D4CDB" w:rsidRDefault="008B46A9" w:rsidP="00D36A28">
            <w:pPr>
              <w:jc w:val="left"/>
              <w:rPr>
                <w:rFonts w:asciiTheme="minorHAnsi" w:hAnsiTheme="minorHAnsi" w:cstheme="minorHAnsi"/>
                <w:b/>
                <w:bCs/>
              </w:rPr>
            </w:pPr>
          </w:p>
        </w:tc>
      </w:tr>
      <w:tr w:rsidR="00B10209" w:rsidRPr="002D4CDB" w14:paraId="5712053E" w14:textId="77777777" w:rsidTr="008A293F">
        <w:trPr>
          <w:trHeight w:val="330"/>
        </w:trPr>
        <w:tc>
          <w:tcPr>
            <w:tcW w:w="14142" w:type="dxa"/>
            <w:gridSpan w:val="2"/>
            <w:shd w:val="clear" w:color="auto" w:fill="CCC0D9" w:themeFill="accent4" w:themeFillTint="66"/>
            <w:hideMark/>
          </w:tcPr>
          <w:p w14:paraId="40389DFF" w14:textId="77777777"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14:paraId="6A80743C" w14:textId="77777777" w:rsidTr="008A293F">
        <w:trPr>
          <w:trHeight w:val="340"/>
        </w:trPr>
        <w:tc>
          <w:tcPr>
            <w:tcW w:w="4102" w:type="dxa"/>
            <w:shd w:val="clear" w:color="auto" w:fill="E5DFEC" w:themeFill="accent4" w:themeFillTint="33"/>
            <w:hideMark/>
          </w:tcPr>
          <w:p w14:paraId="696011E8" w14:textId="77777777"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14:paraId="259BF130" w14:textId="77777777"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14:paraId="05C9FB76" w14:textId="77777777" w:rsidTr="008A293F">
        <w:trPr>
          <w:trHeight w:val="340"/>
        </w:trPr>
        <w:tc>
          <w:tcPr>
            <w:tcW w:w="4102" w:type="dxa"/>
            <w:shd w:val="clear" w:color="auto" w:fill="FFFFFF" w:themeFill="background1"/>
          </w:tcPr>
          <w:p w14:paraId="5CF80BAB" w14:textId="77777777" w:rsidR="006A1986" w:rsidRPr="002D4CDB" w:rsidRDefault="006A1986" w:rsidP="006A61FE">
            <w:pPr>
              <w:rPr>
                <w:rFonts w:asciiTheme="minorHAnsi" w:hAnsiTheme="minorHAnsi" w:cstheme="minorHAnsi"/>
                <w:b/>
                <w:bCs/>
              </w:rPr>
            </w:pPr>
          </w:p>
        </w:tc>
        <w:tc>
          <w:tcPr>
            <w:tcW w:w="10040" w:type="dxa"/>
            <w:shd w:val="clear" w:color="auto" w:fill="FFFFFF" w:themeFill="background1"/>
          </w:tcPr>
          <w:p w14:paraId="32E49236" w14:textId="77777777" w:rsidR="006A1986" w:rsidRPr="002D4CDB" w:rsidRDefault="006A1986" w:rsidP="006A61FE">
            <w:pPr>
              <w:jc w:val="left"/>
              <w:rPr>
                <w:rFonts w:asciiTheme="minorHAnsi" w:hAnsiTheme="minorHAnsi" w:cstheme="minorHAnsi"/>
                <w:b/>
                <w:bCs/>
              </w:rPr>
            </w:pPr>
          </w:p>
        </w:tc>
      </w:tr>
      <w:tr w:rsidR="00D36A28" w:rsidRPr="002D4CDB" w14:paraId="7D018CE2" w14:textId="77777777" w:rsidTr="008A293F">
        <w:trPr>
          <w:trHeight w:val="266"/>
        </w:trPr>
        <w:tc>
          <w:tcPr>
            <w:tcW w:w="4102" w:type="dxa"/>
            <w:shd w:val="clear" w:color="auto" w:fill="E5DFEC" w:themeFill="accent4" w:themeFillTint="33"/>
          </w:tcPr>
          <w:p w14:paraId="30C0892D" w14:textId="77777777"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14:paraId="655B5CBC" w14:textId="77777777"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14:paraId="2F09BFBC" w14:textId="77777777" w:rsidTr="008A293F">
        <w:trPr>
          <w:trHeight w:val="1102"/>
        </w:trPr>
        <w:tc>
          <w:tcPr>
            <w:tcW w:w="4102" w:type="dxa"/>
            <w:shd w:val="clear" w:color="auto" w:fill="FFFFFF" w:themeFill="background1"/>
          </w:tcPr>
          <w:p w14:paraId="3F86AC38" w14:textId="77777777"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14:paraId="2C89AC66" w14:textId="77777777"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14:paraId="38A7868B" w14:textId="77777777"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14:paraId="0DE152E6" w14:textId="77777777"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14:paraId="1835F136" w14:textId="77777777" w:rsidR="008B46A9" w:rsidRPr="002D4CDB" w:rsidRDefault="008B46A9" w:rsidP="009B1846">
            <w:pPr>
              <w:rPr>
                <w:rFonts w:asciiTheme="minorHAnsi" w:hAnsiTheme="minorHAnsi" w:cstheme="minorHAnsi"/>
                <w:b/>
                <w:bCs/>
              </w:rPr>
            </w:pPr>
          </w:p>
        </w:tc>
        <w:tc>
          <w:tcPr>
            <w:tcW w:w="10040" w:type="dxa"/>
            <w:shd w:val="clear" w:color="auto" w:fill="FFFFFF" w:themeFill="background1"/>
          </w:tcPr>
          <w:p w14:paraId="68736C2C" w14:textId="77777777" w:rsidR="008B46A9" w:rsidRPr="002D4CDB" w:rsidRDefault="008B46A9" w:rsidP="00187776">
            <w:pPr>
              <w:rPr>
                <w:rFonts w:asciiTheme="minorHAnsi" w:hAnsiTheme="minorHAnsi" w:cstheme="minorHAnsi"/>
                <w:b/>
                <w:bCs/>
              </w:rPr>
            </w:pPr>
          </w:p>
        </w:tc>
      </w:tr>
      <w:tr w:rsidR="00B10209" w:rsidRPr="002D4CDB" w14:paraId="2CECAA69" w14:textId="77777777" w:rsidTr="008A293F">
        <w:trPr>
          <w:trHeight w:val="330"/>
        </w:trPr>
        <w:tc>
          <w:tcPr>
            <w:tcW w:w="14142" w:type="dxa"/>
            <w:gridSpan w:val="2"/>
            <w:shd w:val="clear" w:color="auto" w:fill="CCC0D9" w:themeFill="accent4" w:themeFillTint="66"/>
            <w:hideMark/>
          </w:tcPr>
          <w:p w14:paraId="240D4A6B" w14:textId="77777777"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14:paraId="7BFED6C3" w14:textId="77777777" w:rsidTr="008A293F">
        <w:trPr>
          <w:trHeight w:val="354"/>
        </w:trPr>
        <w:tc>
          <w:tcPr>
            <w:tcW w:w="4102" w:type="dxa"/>
            <w:shd w:val="clear" w:color="auto" w:fill="E5DFEC" w:themeFill="accent4" w:themeFillTint="33"/>
            <w:hideMark/>
          </w:tcPr>
          <w:p w14:paraId="0E525930" w14:textId="77777777"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Celková výška oprávnených výdavkov</w:t>
            </w:r>
            <w:r w:rsidR="0099423E">
              <w:rPr>
                <w:rFonts w:asciiTheme="minorHAnsi" w:hAnsiTheme="minorHAnsi" w:cstheme="minorHAnsi"/>
                <w:sz w:val="18"/>
                <w:szCs w:val="18"/>
              </w:rPr>
              <w:t xml:space="preserve"> </w:t>
            </w:r>
            <w:r w:rsidR="0099423E" w:rsidRPr="0020735A">
              <w:rPr>
                <w:rFonts w:asciiTheme="minorHAnsi" w:hAnsiTheme="minorHAnsi" w:cstheme="minorHAnsi"/>
                <w:color w:val="0000FF"/>
                <w:sz w:val="18"/>
                <w:szCs w:val="18"/>
              </w:rPr>
              <w:t>– COV</w:t>
            </w:r>
            <w:r w:rsidRPr="002D4CDB">
              <w:rPr>
                <w:rFonts w:asciiTheme="minorHAnsi" w:hAnsiTheme="minorHAnsi" w:cstheme="minorHAnsi"/>
                <w:sz w:val="18"/>
                <w:szCs w:val="18"/>
              </w:rPr>
              <w:t xml:space="preserve"> </w:t>
            </w:r>
            <w:r w:rsidR="00C47274" w:rsidRPr="002D4CDB">
              <w:rPr>
                <w:rFonts w:asciiTheme="minorHAnsi" w:hAnsiTheme="minorHAnsi" w:cstheme="minorHAnsi"/>
                <w:sz w:val="18"/>
                <w:szCs w:val="18"/>
              </w:rPr>
              <w:t>(EUR)</w:t>
            </w:r>
          </w:p>
        </w:tc>
        <w:tc>
          <w:tcPr>
            <w:tcW w:w="10040" w:type="dxa"/>
            <w:hideMark/>
          </w:tcPr>
          <w:p w14:paraId="08342E27" w14:textId="77777777" w:rsidR="00B10209" w:rsidRDefault="00340992" w:rsidP="00187776">
            <w:pPr>
              <w:rPr>
                <w:rFonts w:asciiTheme="minorHAnsi" w:hAnsiTheme="minorHAnsi" w:cstheme="minorHAnsi"/>
                <w:sz w:val="18"/>
                <w:szCs w:val="18"/>
              </w:rPr>
            </w:pPr>
            <w:r w:rsidRPr="002D4CDB">
              <w:rPr>
                <w:rFonts w:asciiTheme="minorHAnsi" w:hAnsiTheme="minorHAnsi" w:cstheme="minorHAnsi"/>
                <w:sz w:val="18"/>
                <w:szCs w:val="18"/>
              </w:rPr>
              <w:t>Automaticky vyplnené</w:t>
            </w:r>
          </w:p>
          <w:p w14:paraId="54DB4BFC" w14:textId="77777777" w:rsidR="0099423E" w:rsidRPr="002D4CDB" w:rsidRDefault="0099423E" w:rsidP="00187776">
            <w:pPr>
              <w:rPr>
                <w:rFonts w:asciiTheme="minorHAnsi" w:hAnsiTheme="minorHAnsi" w:cstheme="minorHAnsi"/>
              </w:rPr>
            </w:pPr>
            <w:r>
              <w:rPr>
                <w:rFonts w:asciiTheme="minorHAnsi" w:hAnsiTheme="minorHAnsi"/>
                <w:i/>
                <w:color w:val="0000FF"/>
                <w:sz w:val="18"/>
                <w:szCs w:val="18"/>
              </w:rPr>
              <w:t>Príklad: 1 000 €</w:t>
            </w:r>
          </w:p>
        </w:tc>
      </w:tr>
      <w:tr w:rsidR="00CD6015" w:rsidRPr="002D4CDB" w14:paraId="691C419B" w14:textId="77777777" w:rsidTr="008A293F">
        <w:trPr>
          <w:trHeight w:val="645"/>
        </w:trPr>
        <w:tc>
          <w:tcPr>
            <w:tcW w:w="4102" w:type="dxa"/>
            <w:shd w:val="clear" w:color="auto" w:fill="E5DFEC" w:themeFill="accent4" w:themeFillTint="33"/>
          </w:tcPr>
          <w:p w14:paraId="7A81FD55" w14:textId="77777777"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pre projekty generujúce príjem</w:t>
            </w:r>
            <w:r w:rsidR="0099423E">
              <w:rPr>
                <w:rFonts w:asciiTheme="minorHAnsi" w:hAnsiTheme="minorHAnsi" w:cstheme="minorHAnsi"/>
                <w:sz w:val="18"/>
                <w:szCs w:val="18"/>
              </w:rPr>
              <w:t xml:space="preserve"> </w:t>
            </w:r>
            <w:r w:rsidR="0099423E" w:rsidRPr="0020735A">
              <w:rPr>
                <w:rFonts w:asciiTheme="minorHAnsi" w:hAnsiTheme="minorHAnsi" w:cstheme="minorHAnsi"/>
                <w:color w:val="0000FF"/>
                <w:sz w:val="18"/>
                <w:szCs w:val="18"/>
              </w:rPr>
              <w:t xml:space="preserve">– COVPGP  </w:t>
            </w:r>
            <w:r w:rsidRPr="002D4CDB">
              <w:rPr>
                <w:rFonts w:asciiTheme="minorHAnsi" w:hAnsiTheme="minorHAnsi" w:cstheme="minorHAnsi"/>
                <w:sz w:val="18"/>
                <w:szCs w:val="18"/>
              </w:rPr>
              <w:t>(EUR)</w:t>
            </w:r>
          </w:p>
        </w:tc>
        <w:tc>
          <w:tcPr>
            <w:tcW w:w="10040" w:type="dxa"/>
            <w:shd w:val="clear" w:color="auto" w:fill="FFFFFF" w:themeFill="background1"/>
          </w:tcPr>
          <w:p w14:paraId="67E0A7E1" w14:textId="77777777" w:rsidR="00CD6015" w:rsidRDefault="00D4101E" w:rsidP="00D4101E">
            <w:pPr>
              <w:rPr>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 </w:t>
            </w:r>
          </w:p>
          <w:p w14:paraId="30954246" w14:textId="77777777" w:rsidR="0099423E" w:rsidRPr="002D4CDB" w:rsidRDefault="0099423E" w:rsidP="00D4101E">
            <w:pPr>
              <w:rPr>
                <w:rFonts w:asciiTheme="minorHAnsi" w:hAnsiTheme="minorHAnsi" w:cstheme="minorHAnsi"/>
                <w:sz w:val="18"/>
                <w:szCs w:val="18"/>
              </w:rPr>
            </w:pPr>
            <w:r w:rsidRPr="00C76654">
              <w:rPr>
                <w:rFonts w:asciiTheme="minorHAnsi" w:hAnsiTheme="minorHAnsi" w:cstheme="minorHAnsi"/>
                <w:color w:val="0000FF"/>
                <w:sz w:val="18"/>
                <w:szCs w:val="18"/>
              </w:rPr>
              <w:t>Príklad: 1 </w:t>
            </w:r>
            <w:r>
              <w:rPr>
                <w:rFonts w:asciiTheme="minorHAnsi" w:hAnsiTheme="minorHAnsi" w:cstheme="minorHAnsi"/>
                <w:color w:val="0000FF"/>
                <w:sz w:val="18"/>
                <w:szCs w:val="18"/>
              </w:rPr>
              <w:t>1</w:t>
            </w:r>
            <w:r w:rsidRPr="00C76654">
              <w:rPr>
                <w:rFonts w:asciiTheme="minorHAnsi" w:hAnsiTheme="minorHAnsi" w:cstheme="minorHAnsi"/>
                <w:color w:val="0000FF"/>
                <w:sz w:val="18"/>
                <w:szCs w:val="18"/>
              </w:rPr>
              <w:t>50 €</w:t>
            </w:r>
            <w:r>
              <w:rPr>
                <w:rFonts w:asciiTheme="minorHAnsi" w:hAnsiTheme="minorHAnsi" w:cstheme="minorHAnsi"/>
                <w:color w:val="0000FF"/>
                <w:sz w:val="18"/>
                <w:szCs w:val="18"/>
              </w:rPr>
              <w:t xml:space="preserve"> (suma vyplýva z výsledkov CBA, nevyplýva zo žiadnych údajov z formulára ŽoNFP. 1 150 €– 1 000 € = výdavky nad rámec finančnej medzery, t.j. 150 €)</w:t>
            </w:r>
          </w:p>
        </w:tc>
      </w:tr>
      <w:tr w:rsidR="00B10209" w:rsidRPr="002D4CDB" w14:paraId="2EF596E9" w14:textId="77777777" w:rsidTr="008A293F">
        <w:trPr>
          <w:trHeight w:val="645"/>
        </w:trPr>
        <w:tc>
          <w:tcPr>
            <w:tcW w:w="4102" w:type="dxa"/>
            <w:shd w:val="clear" w:color="auto" w:fill="E5DFEC" w:themeFill="accent4" w:themeFillTint="33"/>
          </w:tcPr>
          <w:p w14:paraId="7C0DD0C4" w14:textId="77777777"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Percento spolufinancovania zo zdrojov EU a</w:t>
            </w:r>
            <w:r w:rsidR="00C47274" w:rsidRPr="002D4CDB">
              <w:rPr>
                <w:rFonts w:asciiTheme="minorHAnsi" w:hAnsiTheme="minorHAnsi" w:cstheme="minorHAnsi"/>
                <w:sz w:val="18"/>
                <w:szCs w:val="18"/>
              </w:rPr>
              <w:t> </w:t>
            </w:r>
            <w:r w:rsidRPr="002D4CDB">
              <w:rPr>
                <w:rFonts w:asciiTheme="minorHAnsi" w:hAnsiTheme="minorHAnsi" w:cstheme="minorHAnsi"/>
                <w:sz w:val="18"/>
                <w:szCs w:val="18"/>
              </w:rPr>
              <w:t>ŠR</w:t>
            </w:r>
            <w:r w:rsidR="0099423E" w:rsidRPr="0020735A">
              <w:rPr>
                <w:rFonts w:asciiTheme="minorHAnsi" w:hAnsiTheme="minorHAnsi" w:cstheme="minorHAnsi"/>
                <w:color w:val="0000FF"/>
                <w:sz w:val="18"/>
                <w:szCs w:val="18"/>
              </w:rPr>
              <w:t>- %</w:t>
            </w:r>
            <w:r w:rsidR="0099423E">
              <w:rPr>
                <w:rFonts w:asciiTheme="minorHAnsi" w:hAnsiTheme="minorHAnsi" w:cstheme="minorHAnsi"/>
                <w:color w:val="0000FF"/>
                <w:sz w:val="18"/>
                <w:szCs w:val="18"/>
              </w:rPr>
              <w:t xml:space="preserve"> </w:t>
            </w:r>
            <w:r w:rsidR="0099423E" w:rsidRPr="0020735A">
              <w:rPr>
                <w:rFonts w:asciiTheme="minorHAnsi" w:hAnsiTheme="minorHAnsi" w:cstheme="minorHAnsi"/>
                <w:color w:val="0000FF"/>
                <w:sz w:val="18"/>
                <w:szCs w:val="18"/>
              </w:rPr>
              <w:t>NFP</w:t>
            </w:r>
            <w:r w:rsidR="0099423E">
              <w:rPr>
                <w:rFonts w:asciiTheme="minorHAnsi" w:hAnsiTheme="minorHAnsi" w:cstheme="minorHAnsi"/>
                <w:sz w:val="18"/>
                <w:szCs w:val="18"/>
              </w:rPr>
              <w:t xml:space="preserve"> </w:t>
            </w:r>
            <w:r w:rsidR="0099423E" w:rsidRPr="002D4CDB">
              <w:rPr>
                <w:rFonts w:asciiTheme="minorHAnsi" w:hAnsiTheme="minorHAnsi" w:cstheme="minorHAnsi"/>
                <w:sz w:val="18"/>
                <w:szCs w:val="18"/>
              </w:rPr>
              <w:t>(</w:t>
            </w:r>
            <w:r w:rsidR="00C47274" w:rsidRPr="002D4CDB">
              <w:rPr>
                <w:rFonts w:asciiTheme="minorHAnsi" w:hAnsiTheme="minorHAnsi" w:cstheme="minorHAnsi"/>
                <w:sz w:val="18"/>
                <w:szCs w:val="18"/>
              </w:rPr>
              <w:t xml:space="preserve"> (%)</w:t>
            </w:r>
          </w:p>
        </w:tc>
        <w:tc>
          <w:tcPr>
            <w:tcW w:w="10040" w:type="dxa"/>
          </w:tcPr>
          <w:p w14:paraId="390ED9E7" w14:textId="77777777" w:rsidR="0099423E" w:rsidRDefault="009D314B" w:rsidP="0099423E">
            <w:pPr>
              <w:rPr>
                <w:rFonts w:asciiTheme="minorHAnsi" w:hAnsiTheme="minorHAnsi" w:cstheme="minorHAnsi"/>
                <w:color w:val="0000FF"/>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r w:rsidR="0099423E">
              <w:rPr>
                <w:rFonts w:asciiTheme="minorHAnsi" w:hAnsiTheme="minorHAnsi" w:cstheme="minorHAnsi"/>
                <w:sz w:val="18"/>
                <w:szCs w:val="18"/>
              </w:rPr>
              <w:t xml:space="preserve"> </w:t>
            </w:r>
            <w:r w:rsidR="0099423E" w:rsidRPr="002D4739">
              <w:rPr>
                <w:rFonts w:asciiTheme="minorHAnsi" w:hAnsiTheme="minorHAnsi" w:cstheme="minorHAnsi"/>
                <w:color w:val="0000FF"/>
                <w:sz w:val="18"/>
                <w:szCs w:val="18"/>
              </w:rPr>
              <w:t>% spolufinancovania žiadateľ uvedie podľa bodu 1.4 Vyzvania.</w:t>
            </w:r>
          </w:p>
          <w:p w14:paraId="09CA3F93" w14:textId="77777777" w:rsidR="0099423E" w:rsidRPr="002D4CDB" w:rsidRDefault="0099423E" w:rsidP="00A65F9C">
            <w:pPr>
              <w:rPr>
                <w:rFonts w:asciiTheme="minorHAnsi" w:hAnsiTheme="minorHAnsi" w:cstheme="minorHAnsi"/>
                <w:sz w:val="18"/>
                <w:szCs w:val="18"/>
              </w:rPr>
            </w:pPr>
            <w:r>
              <w:rPr>
                <w:rFonts w:asciiTheme="minorHAnsi" w:hAnsiTheme="minorHAnsi" w:cstheme="minorHAnsi"/>
                <w:color w:val="0000FF"/>
                <w:sz w:val="18"/>
                <w:szCs w:val="18"/>
              </w:rPr>
              <w:t>Príklad: 95%</w:t>
            </w:r>
          </w:p>
        </w:tc>
      </w:tr>
      <w:tr w:rsidR="00B10209" w:rsidRPr="002D4CDB" w14:paraId="25917D13" w14:textId="77777777" w:rsidTr="008A293F">
        <w:trPr>
          <w:trHeight w:val="645"/>
        </w:trPr>
        <w:tc>
          <w:tcPr>
            <w:tcW w:w="4102" w:type="dxa"/>
            <w:shd w:val="clear" w:color="auto" w:fill="E5DFEC" w:themeFill="accent4" w:themeFillTint="33"/>
            <w:hideMark/>
          </w:tcPr>
          <w:p w14:paraId="1EAB3E71" w14:textId="77777777"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14:paraId="2A8727B4" w14:textId="77777777"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14:paraId="1E0AF624" w14:textId="77777777" w:rsidR="0099423E" w:rsidRPr="002D4CDB" w:rsidRDefault="0099423E" w:rsidP="00187776">
            <w:pPr>
              <w:rPr>
                <w:rFonts w:asciiTheme="minorHAnsi" w:hAnsiTheme="minorHAnsi" w:cstheme="minorHAnsi"/>
              </w:rPr>
            </w:pPr>
            <w:r>
              <w:rPr>
                <w:rFonts w:asciiTheme="minorHAnsi" w:hAnsiTheme="minorHAnsi" w:cstheme="minorHAnsi"/>
                <w:sz w:val="18"/>
                <w:szCs w:val="18"/>
              </w:rPr>
              <w:t>Príklad: 950 €</w:t>
            </w:r>
          </w:p>
        </w:tc>
      </w:tr>
      <w:tr w:rsidR="00B10209" w:rsidRPr="002D4CDB" w14:paraId="7C326BCD" w14:textId="77777777" w:rsidTr="008A293F">
        <w:trPr>
          <w:trHeight w:val="645"/>
        </w:trPr>
        <w:tc>
          <w:tcPr>
            <w:tcW w:w="4102" w:type="dxa"/>
            <w:shd w:val="clear" w:color="auto" w:fill="E5DFEC" w:themeFill="accent4" w:themeFillTint="33"/>
            <w:hideMark/>
          </w:tcPr>
          <w:p w14:paraId="59780C01" w14:textId="77777777"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r w:rsidR="0099423E">
              <w:rPr>
                <w:rFonts w:asciiTheme="minorHAnsi" w:hAnsiTheme="minorHAnsi" w:cstheme="minorHAnsi"/>
                <w:sz w:val="18"/>
                <w:szCs w:val="18"/>
              </w:rPr>
              <w:t xml:space="preserve"> </w:t>
            </w:r>
            <w:r w:rsidR="0099423E" w:rsidRPr="0020735A">
              <w:rPr>
                <w:rFonts w:asciiTheme="minorHAnsi" w:hAnsiTheme="minorHAnsi" w:cstheme="minorHAnsi"/>
                <w:color w:val="0000FF"/>
                <w:sz w:val="18"/>
                <w:szCs w:val="18"/>
              </w:rPr>
              <w:t xml:space="preserve">–VZ  </w:t>
            </w:r>
            <w:r w:rsidR="00C47274" w:rsidRPr="002D4CDB">
              <w:rPr>
                <w:rFonts w:asciiTheme="minorHAnsi" w:hAnsiTheme="minorHAnsi" w:cstheme="minorHAnsi"/>
                <w:sz w:val="18"/>
                <w:szCs w:val="18"/>
              </w:rPr>
              <w:t>(EUR)</w:t>
            </w:r>
          </w:p>
        </w:tc>
        <w:tc>
          <w:tcPr>
            <w:tcW w:w="10040" w:type="dxa"/>
            <w:hideMark/>
          </w:tcPr>
          <w:p w14:paraId="6D7174DA" w14:textId="77777777"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14:paraId="349CBE04" w14:textId="77777777" w:rsidR="0099423E" w:rsidRPr="002D4CDB" w:rsidRDefault="0099423E" w:rsidP="00187776">
            <w:pPr>
              <w:rPr>
                <w:rFonts w:asciiTheme="minorHAnsi" w:hAnsiTheme="minorHAnsi" w:cstheme="minorHAnsi"/>
              </w:rPr>
            </w:pPr>
            <w:r>
              <w:rPr>
                <w:rFonts w:asciiTheme="minorHAnsi" w:hAnsiTheme="minorHAnsi" w:cstheme="minorHAnsi"/>
                <w:sz w:val="18"/>
                <w:szCs w:val="18"/>
              </w:rPr>
              <w:t>Príklad: 50 €</w:t>
            </w:r>
          </w:p>
        </w:tc>
      </w:tr>
    </w:tbl>
    <w:p w14:paraId="355E9B33" w14:textId="77777777" w:rsidR="00484EC7" w:rsidRDefault="00484EC7" w:rsidP="00F00752">
      <w:pPr>
        <w:rPr>
          <w:rFonts w:asciiTheme="minorHAnsi" w:hAnsiTheme="minorHAnsi" w:cstheme="minorHAnsi"/>
        </w:rPr>
      </w:pPr>
    </w:p>
    <w:p w14:paraId="0974B398" w14:textId="77777777" w:rsidR="0099423E" w:rsidRPr="00C676FB" w:rsidRDefault="0099423E" w:rsidP="0099423E">
      <w:pPr>
        <w:rPr>
          <w:rFonts w:cs="Times New Roman"/>
          <w:i/>
          <w:color w:val="0000FF"/>
          <w:sz w:val="18"/>
          <w:szCs w:val="18"/>
          <w:u w:val="single"/>
        </w:rPr>
      </w:pPr>
      <w:r w:rsidRPr="00C676FB">
        <w:rPr>
          <w:rFonts w:cs="Times New Roman"/>
          <w:i/>
          <w:color w:val="0000FF"/>
          <w:sz w:val="18"/>
          <w:szCs w:val="18"/>
          <w:u w:val="single"/>
        </w:rPr>
        <w:t>V OPII sa  používajú nasledovné výrazy a skratky:</w:t>
      </w:r>
    </w:p>
    <w:p w14:paraId="5D1A8D4F" w14:textId="77777777" w:rsidR="0099423E" w:rsidRPr="00C676FB" w:rsidRDefault="0099423E" w:rsidP="0099423E">
      <w:pPr>
        <w:spacing w:before="120"/>
        <w:rPr>
          <w:rFonts w:cs="Times New Roman"/>
          <w:i/>
          <w:color w:val="0000FF"/>
          <w:sz w:val="18"/>
          <w:szCs w:val="18"/>
        </w:rPr>
      </w:pPr>
      <w:r w:rsidRPr="00C676FB">
        <w:rPr>
          <w:rFonts w:cs="Times New Roman"/>
          <w:b/>
          <w:i/>
          <w:color w:val="0000FF"/>
          <w:sz w:val="18"/>
          <w:szCs w:val="18"/>
        </w:rPr>
        <w:t>COV</w:t>
      </w:r>
      <w:r w:rsidRPr="00C676FB">
        <w:rPr>
          <w:rFonts w:cs="Times New Roman"/>
          <w:i/>
          <w:color w:val="0000FF"/>
          <w:sz w:val="18"/>
          <w:szCs w:val="18"/>
        </w:rPr>
        <w:t xml:space="preserve"> – celkové oprávnené výdavky na realizáciu aktivít projektu v s</w:t>
      </w:r>
      <w:r w:rsidRPr="00C76654">
        <w:rPr>
          <w:rFonts w:cs="Times New Roman"/>
          <w:i/>
          <w:color w:val="0000FF"/>
          <w:sz w:val="18"/>
          <w:szCs w:val="18"/>
        </w:rPr>
        <w:t xml:space="preserve">úlade s pravidlami Stratégie financovania EŠIF pre programové obdobie 2014 - 2020 zverejnenej na </w:t>
      </w:r>
      <w:hyperlink r:id="rId19"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COV =  NFP + vlastné zdroje prijímateľa v zmysle </w:t>
      </w:r>
      <w:r w:rsidRPr="00C676FB">
        <w:rPr>
          <w:rFonts w:cs="Times New Roman"/>
          <w:i/>
          <w:color w:val="0000FF"/>
          <w:sz w:val="18"/>
          <w:szCs w:val="18"/>
        </w:rPr>
        <w:t xml:space="preserve">Stratégie financovania EŠIF pre programové obdobie 2014 - 2020 zverejnenej na </w:t>
      </w:r>
      <w:hyperlink r:id="rId20" w:history="1">
        <w:r w:rsidRPr="00C676FB">
          <w:rPr>
            <w:rStyle w:val="Hypertextovprepojenie"/>
            <w:i/>
            <w:sz w:val="18"/>
            <w:szCs w:val="18"/>
          </w:rPr>
          <w:t>www.finance.gov.sk</w:t>
        </w:r>
      </w:hyperlink>
      <w:r w:rsidRPr="00C676FB">
        <w:rPr>
          <w:rFonts w:cs="Times New Roman"/>
          <w:i/>
          <w:color w:val="0000FF"/>
          <w:sz w:val="18"/>
          <w:szCs w:val="18"/>
        </w:rPr>
        <w:t xml:space="preserve">Pomer zdrojov financovania COV je uvedený v kapitole 1.4 konkrétneho vyzvania na predkladanie ŽoNFP. </w:t>
      </w:r>
    </w:p>
    <w:p w14:paraId="5EABE74A" w14:textId="77777777" w:rsidR="0099423E" w:rsidRPr="00D675BA" w:rsidRDefault="0099423E" w:rsidP="0099423E">
      <w:pPr>
        <w:spacing w:before="120"/>
        <w:rPr>
          <w:rFonts w:cs="Times New Roman"/>
          <w:i/>
          <w:color w:val="0000FF"/>
          <w:sz w:val="18"/>
          <w:szCs w:val="18"/>
        </w:rPr>
      </w:pPr>
      <w:r w:rsidRPr="00C676FB">
        <w:rPr>
          <w:rFonts w:cs="Times New Roman"/>
          <w:b/>
          <w:i/>
          <w:color w:val="0000FF"/>
          <w:sz w:val="18"/>
          <w:szCs w:val="18"/>
        </w:rPr>
        <w:t>NFP</w:t>
      </w:r>
      <w:r w:rsidRPr="00C676FB">
        <w:rPr>
          <w:rFonts w:cs="Times New Roman"/>
          <w:i/>
          <w:color w:val="0000FF"/>
          <w:sz w:val="18"/>
          <w:szCs w:val="18"/>
        </w:rPr>
        <w:t xml:space="preserve"> – nenávratný finančný príspevok v súlade s pravidlami Stratégie financovania EŠIF pre programové obdobie 2014 - 2020 zverejnenej na </w:t>
      </w:r>
      <w:hyperlink r:id="rId21" w:history="1">
        <w:r w:rsidRPr="00C676FB">
          <w:rPr>
            <w:rStyle w:val="Hypertextovprepojenie"/>
            <w:i/>
            <w:sz w:val="18"/>
            <w:szCs w:val="18"/>
          </w:rPr>
          <w:t>www.finance.gov.sk</w:t>
        </w:r>
      </w:hyperlink>
      <w:r w:rsidRPr="00C676FB">
        <w:rPr>
          <w:rFonts w:cs="Times New Roman"/>
          <w:i/>
          <w:color w:val="0000FF"/>
          <w:sz w:val="18"/>
          <w:szCs w:val="18"/>
        </w:rPr>
        <w:t>. Zdroje NFP tvorí príspevok EÚ (KF/ERDF) a zodpovedajúce spolufinancovanie zo štátneho rozpočtu. Pomer zdrojov financovania EÚ a ŠR na</w:t>
      </w:r>
      <w:r w:rsidRPr="00964D4E">
        <w:rPr>
          <w:rFonts w:cs="Times New Roman"/>
          <w:i/>
          <w:color w:val="0000FF"/>
          <w:sz w:val="18"/>
          <w:szCs w:val="18"/>
        </w:rPr>
        <w:t xml:space="preserve"> celkovom objeme NFP je uvedený v kapitole 1.4 konkrétneho vyzvania na predkladanie ŽoNFP. </w:t>
      </w:r>
    </w:p>
    <w:p w14:paraId="03D4E8B0" w14:textId="77777777" w:rsidR="0099423E" w:rsidRPr="00C76654" w:rsidRDefault="0099423E" w:rsidP="0099423E">
      <w:pPr>
        <w:spacing w:before="120"/>
        <w:rPr>
          <w:rFonts w:cs="Times New Roman"/>
          <w:i/>
          <w:color w:val="0000FF"/>
          <w:sz w:val="18"/>
          <w:szCs w:val="18"/>
        </w:rPr>
      </w:pPr>
      <w:r w:rsidRPr="00C676FB">
        <w:rPr>
          <w:rFonts w:cs="Times New Roman"/>
          <w:b/>
          <w:i/>
          <w:color w:val="0000FF"/>
          <w:sz w:val="18"/>
          <w:szCs w:val="18"/>
        </w:rPr>
        <w:t>VZ</w:t>
      </w:r>
      <w:r w:rsidRPr="00C676FB">
        <w:rPr>
          <w:rFonts w:cs="Times New Roman"/>
          <w:i/>
          <w:color w:val="0000FF"/>
          <w:sz w:val="18"/>
          <w:szCs w:val="18"/>
        </w:rPr>
        <w:t xml:space="preserve"> – vlastné zdroje žiadateľa/prijímateľa na realizáciu aktivít projektu v súlade s pravidlami Stratégie financovania EŠIF pre programové obdobie 2014 - 2020 zverejnenej na </w:t>
      </w:r>
      <w:hyperlink r:id="rId22"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VZ = COV - NFP . </w:t>
      </w:r>
      <w:r w:rsidRPr="00C676FB">
        <w:rPr>
          <w:rFonts w:cs="Times New Roman"/>
          <w:i/>
          <w:color w:val="0000FF"/>
          <w:sz w:val="18"/>
          <w:szCs w:val="18"/>
        </w:rPr>
        <w:t>Pomer zdrojov financovania VZ je uvedený v kapitole 1.4 konkrétneho vyzvania na predkladanie ŽoNFP v stĺpci označenom „P“..</w:t>
      </w:r>
    </w:p>
    <w:p w14:paraId="19EF6382" w14:textId="77777777" w:rsidR="0099423E" w:rsidRPr="00964D4E" w:rsidRDefault="0099423E" w:rsidP="0099423E">
      <w:pPr>
        <w:spacing w:before="120"/>
        <w:rPr>
          <w:rFonts w:cs="Times New Roman"/>
          <w:i/>
          <w:color w:val="0000FF"/>
          <w:sz w:val="18"/>
          <w:szCs w:val="18"/>
        </w:rPr>
      </w:pPr>
      <w:r w:rsidRPr="00964D4E">
        <w:rPr>
          <w:rFonts w:cs="Times New Roman"/>
          <w:b/>
          <w:i/>
          <w:color w:val="0000FF"/>
          <w:sz w:val="18"/>
          <w:szCs w:val="18"/>
        </w:rPr>
        <w:t>COVPGP</w:t>
      </w:r>
      <w:r w:rsidRPr="00964D4E">
        <w:rPr>
          <w:rFonts w:cs="Times New Roman"/>
          <w:i/>
          <w:color w:val="0000FF"/>
          <w:sz w:val="18"/>
          <w:szCs w:val="18"/>
        </w:rPr>
        <w:t xml:space="preserve"> - celkové oprávnené výdavky pre projekt generujúci príjem vypočítané na základe výsledkov CBA. COVPGP = COV + oprávnené výdavky nad rámec finančnej medzery.</w:t>
      </w:r>
    </w:p>
    <w:p w14:paraId="0FC93537" w14:textId="77777777" w:rsidR="0099423E" w:rsidRPr="00D675BA" w:rsidRDefault="0099423E" w:rsidP="0099423E">
      <w:pPr>
        <w:spacing w:before="120"/>
        <w:rPr>
          <w:rFonts w:cs="Times New Roman"/>
          <w:i/>
          <w:color w:val="0000FF"/>
          <w:sz w:val="18"/>
          <w:szCs w:val="18"/>
        </w:rPr>
      </w:pPr>
      <w:r w:rsidRPr="00D675BA">
        <w:rPr>
          <w:rFonts w:cs="Times New Roman"/>
          <w:b/>
          <w:i/>
          <w:color w:val="0000FF"/>
          <w:sz w:val="18"/>
          <w:szCs w:val="18"/>
        </w:rPr>
        <w:t>OV</w:t>
      </w:r>
      <w:r w:rsidRPr="00D675BA">
        <w:rPr>
          <w:rFonts w:cs="Times New Roman"/>
          <w:i/>
          <w:color w:val="0000FF"/>
          <w:sz w:val="18"/>
          <w:szCs w:val="18"/>
        </w:rPr>
        <w:t>- oprávnené výdavky. Časť oprávnených výdavkov prislúchajúcich na realizáciu aktivity alebo skupiny výdavkov z COV.</w:t>
      </w:r>
    </w:p>
    <w:p w14:paraId="350B414B" w14:textId="77777777" w:rsidR="0099423E" w:rsidRPr="00D675BA" w:rsidRDefault="0099423E" w:rsidP="0099423E">
      <w:pPr>
        <w:spacing w:before="120"/>
        <w:rPr>
          <w:rFonts w:cs="Times New Roman"/>
          <w:i/>
          <w:color w:val="0000FF"/>
          <w:sz w:val="18"/>
          <w:szCs w:val="18"/>
        </w:rPr>
      </w:pPr>
      <w:r w:rsidRPr="00D675BA">
        <w:rPr>
          <w:rFonts w:cs="Times New Roman"/>
          <w:b/>
          <w:i/>
          <w:color w:val="0000FF"/>
          <w:sz w:val="18"/>
          <w:szCs w:val="18"/>
        </w:rPr>
        <w:t xml:space="preserve">NV </w:t>
      </w:r>
      <w:r w:rsidRPr="00D675BA">
        <w:rPr>
          <w:rFonts w:cs="Times New Roman"/>
          <w:i/>
          <w:color w:val="0000FF"/>
          <w:sz w:val="18"/>
          <w:szCs w:val="18"/>
        </w:rPr>
        <w:t>– neoprávnené výdavky, napr. DPH ak nie je oprávneným výdavkom.</w:t>
      </w:r>
    </w:p>
    <w:p w14:paraId="0BD4AA93" w14:textId="77777777" w:rsidR="0099423E" w:rsidRPr="00D675BA" w:rsidRDefault="0099423E" w:rsidP="0099423E">
      <w:pPr>
        <w:spacing w:before="120"/>
        <w:rPr>
          <w:rFonts w:cs="Times New Roman"/>
          <w:i/>
          <w:color w:val="0000FF"/>
          <w:sz w:val="18"/>
          <w:szCs w:val="18"/>
        </w:rPr>
      </w:pPr>
      <w:r w:rsidRPr="00D675BA">
        <w:rPr>
          <w:rFonts w:cs="Times New Roman"/>
          <w:b/>
          <w:i/>
          <w:color w:val="0000FF"/>
          <w:sz w:val="18"/>
          <w:szCs w:val="18"/>
        </w:rPr>
        <w:t>CV</w:t>
      </w:r>
      <w:r w:rsidRPr="00D675BA">
        <w:rPr>
          <w:rFonts w:cs="Times New Roman"/>
          <w:i/>
          <w:color w:val="0000FF"/>
          <w:sz w:val="18"/>
          <w:szCs w:val="18"/>
        </w:rPr>
        <w:t xml:space="preserve"> – celkové výdavky. CV = COV + NV (ak projekt negeneruje príjem) alebo CV = COVPGP + NV (ak projekt generuje príjem).</w:t>
      </w:r>
    </w:p>
    <w:p w14:paraId="78A07216" w14:textId="77777777" w:rsidR="0099423E" w:rsidRPr="002D4CDB" w:rsidRDefault="0099423E"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299"/>
        <w:gridCol w:w="1575"/>
        <w:gridCol w:w="1599"/>
        <w:gridCol w:w="865"/>
        <w:gridCol w:w="861"/>
        <w:gridCol w:w="861"/>
        <w:gridCol w:w="861"/>
        <w:gridCol w:w="1984"/>
        <w:gridCol w:w="2315"/>
      </w:tblGrid>
      <w:tr w:rsidR="002D4CDB" w:rsidRPr="002D4CDB" w14:paraId="114C266E" w14:textId="77777777" w:rsidTr="002D4CDB">
        <w:trPr>
          <w:trHeight w:val="330"/>
        </w:trPr>
        <w:tc>
          <w:tcPr>
            <w:tcW w:w="0" w:type="auto"/>
            <w:gridSpan w:val="9"/>
            <w:shd w:val="clear" w:color="auto" w:fill="0070C0"/>
          </w:tcPr>
          <w:p w14:paraId="3E45A809" w14:textId="77777777" w:rsidR="005F30B4" w:rsidRPr="002D4CDB" w:rsidRDefault="005F30B4" w:rsidP="006236C8">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p>
        </w:tc>
      </w:tr>
      <w:tr w:rsidR="004A6D1F" w:rsidRPr="002D4CDB" w14:paraId="744C7808" w14:textId="77777777" w:rsidTr="000806BF">
        <w:trPr>
          <w:trHeight w:val="330"/>
        </w:trPr>
        <w:tc>
          <w:tcPr>
            <w:tcW w:w="0" w:type="auto"/>
            <w:gridSpan w:val="9"/>
            <w:shd w:val="clear" w:color="auto" w:fill="E5DFEC" w:themeFill="accent4" w:themeFillTint="33"/>
          </w:tcPr>
          <w:p w14:paraId="316B168A" w14:textId="77777777"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14:paraId="171F1BC0" w14:textId="77777777" w:rsidTr="00F00752">
        <w:trPr>
          <w:trHeight w:val="330"/>
        </w:trPr>
        <w:tc>
          <w:tcPr>
            <w:tcW w:w="0" w:type="auto"/>
            <w:gridSpan w:val="9"/>
            <w:shd w:val="clear" w:color="auto" w:fill="FFFFFF" w:themeFill="background1"/>
          </w:tcPr>
          <w:p w14:paraId="34A5CB2F" w14:textId="77777777"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r w:rsidR="00E43825" w:rsidRPr="002D4CDB">
              <w:rPr>
                <w:rFonts w:asciiTheme="minorHAnsi" w:hAnsiTheme="minorHAnsi" w:cstheme="minorHAnsi"/>
                <w:sz w:val="18"/>
                <w:szCs w:val="18"/>
              </w:rPr>
              <w:t>ŽoNFP</w:t>
            </w:r>
          </w:p>
          <w:p w14:paraId="5770A2B7" w14:textId="77777777" w:rsidR="008F3D66" w:rsidRPr="002D4CDB" w:rsidRDefault="008F3D66" w:rsidP="00187776">
            <w:pPr>
              <w:rPr>
                <w:rFonts w:asciiTheme="minorHAnsi" w:hAnsiTheme="minorHAnsi" w:cstheme="minorHAnsi"/>
                <w:b/>
                <w:sz w:val="18"/>
                <w:szCs w:val="18"/>
              </w:rPr>
            </w:pPr>
          </w:p>
        </w:tc>
      </w:tr>
      <w:tr w:rsidR="00B107D1" w:rsidRPr="002D4CDB" w14:paraId="68883BED" w14:textId="77777777" w:rsidTr="000806BF">
        <w:trPr>
          <w:trHeight w:val="330"/>
        </w:trPr>
        <w:tc>
          <w:tcPr>
            <w:tcW w:w="0" w:type="auto"/>
            <w:gridSpan w:val="9"/>
            <w:shd w:val="clear" w:color="auto" w:fill="E5DFEC" w:themeFill="accent4" w:themeFillTint="33"/>
          </w:tcPr>
          <w:p w14:paraId="1F78635A" w14:textId="77777777"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14:paraId="55AB5E22" w14:textId="77777777" w:rsidTr="00F00752">
        <w:trPr>
          <w:trHeight w:val="330"/>
        </w:trPr>
        <w:tc>
          <w:tcPr>
            <w:tcW w:w="0" w:type="auto"/>
            <w:gridSpan w:val="9"/>
            <w:shd w:val="clear" w:color="auto" w:fill="FFFFFF" w:themeFill="background1"/>
          </w:tcPr>
          <w:p w14:paraId="4D6FD0D5" w14:textId="77777777"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14:paraId="3893D4DA" w14:textId="77777777" w:rsidTr="000806BF">
        <w:trPr>
          <w:trHeight w:val="330"/>
        </w:trPr>
        <w:tc>
          <w:tcPr>
            <w:tcW w:w="0" w:type="auto"/>
            <w:shd w:val="clear" w:color="auto" w:fill="E5DFEC" w:themeFill="accent4" w:themeFillTint="33"/>
          </w:tcPr>
          <w:p w14:paraId="2A4727A1" w14:textId="77777777"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14:paraId="06C806D6" w14:textId="77777777"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14:paraId="42BAEDD3" w14:textId="77777777"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4"/>
            <w:shd w:val="clear" w:color="auto" w:fill="E5DFEC" w:themeFill="accent4" w:themeFillTint="33"/>
          </w:tcPr>
          <w:p w14:paraId="18428654" w14:textId="77777777"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14:paraId="4B2813B7" w14:textId="77777777"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14:paraId="5B892D18" w14:textId="77777777"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14:paraId="76D30893" w14:textId="77777777" w:rsidTr="00F00752">
        <w:trPr>
          <w:trHeight w:val="330"/>
        </w:trPr>
        <w:tc>
          <w:tcPr>
            <w:tcW w:w="0" w:type="auto"/>
            <w:shd w:val="clear" w:color="auto" w:fill="FFFFFF" w:themeFill="background1"/>
          </w:tcPr>
          <w:p w14:paraId="1A596E96" w14:textId="77777777"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proofErr w:type="spellStart"/>
            <w:r w:rsidR="00E26D11" w:rsidRPr="002D4CDB">
              <w:rPr>
                <w:rFonts w:asciiTheme="minorHAnsi" w:hAnsiTheme="minorHAnsi" w:cstheme="minorHAnsi"/>
                <w:sz w:val="18"/>
                <w:szCs w:val="18"/>
              </w:rPr>
              <w:t>zazmluvnenú</w:t>
            </w:r>
            <w:proofErr w:type="spellEnd"/>
            <w:r w:rsidR="00E26D11" w:rsidRPr="002D4CDB">
              <w:rPr>
                <w:rFonts w:asciiTheme="minorHAnsi" w:hAnsiTheme="minorHAnsi" w:cstheme="minorHAnsi"/>
                <w:sz w:val="18"/>
                <w:szCs w:val="18"/>
              </w:rPr>
              <w:t xml:space="preserve"> </w:t>
            </w:r>
            <w:r w:rsidRPr="002D4CDB">
              <w:rPr>
                <w:rFonts w:asciiTheme="minorHAnsi" w:hAnsiTheme="minorHAnsi" w:cstheme="minorHAnsi"/>
                <w:sz w:val="18"/>
                <w:szCs w:val="18"/>
              </w:rPr>
              <w:t>cenu.</w:t>
            </w:r>
          </w:p>
          <w:p w14:paraId="73F43D97" w14:textId="77777777"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Hodnota sa uvádza za celé verejné obstarávania bez ohľadu na skutočnosť, či bolo vykonané celé výlučne len pre účely projektu.</w:t>
            </w:r>
          </w:p>
          <w:p w14:paraId="7BEBC688" w14:textId="77777777" w:rsidR="008F3D66" w:rsidRPr="002D4CDB" w:rsidRDefault="008F3D66" w:rsidP="004A6D1F">
            <w:pPr>
              <w:rPr>
                <w:rFonts w:asciiTheme="minorHAnsi" w:hAnsiTheme="minorHAnsi" w:cstheme="minorHAnsi"/>
                <w:sz w:val="18"/>
                <w:szCs w:val="18"/>
              </w:rPr>
            </w:pPr>
          </w:p>
          <w:p w14:paraId="1F2C5934" w14:textId="77777777"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14:paraId="0366D4DE" w14:textId="77777777"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shd w:val="clear" w:color="auto" w:fill="FFFFFF" w:themeFill="background1"/>
          </w:tcPr>
          <w:p w14:paraId="1B010C3D" w14:textId="77777777"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4"/>
            <w:shd w:val="clear" w:color="auto" w:fill="FFFFFF" w:themeFill="background1"/>
          </w:tcPr>
          <w:p w14:paraId="123F2D7F" w14:textId="77777777"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r w:rsidRPr="002D4CDB">
              <w:rPr>
                <w:rFonts w:asciiTheme="minorHAnsi" w:hAnsiTheme="minorHAnsi" w:cstheme="minorHAnsi"/>
                <w:sz w:val="18"/>
                <w:szCs w:val="18"/>
              </w:rPr>
              <w:t>ŽoNFP (proces VO nezačatý, VO v príprave, VO vyhlásené, VO po predložení ponúk pred podpisom zmluvy s úspešným uchádzačom, VO po podpise zmluvy s úspešným uchádzačom)</w:t>
            </w:r>
          </w:p>
          <w:p w14:paraId="1CC1107E" w14:textId="77777777" w:rsidR="008F3D66" w:rsidRPr="002D4CDB" w:rsidRDefault="008F3D66" w:rsidP="00187776">
            <w:pPr>
              <w:rPr>
                <w:rFonts w:asciiTheme="minorHAnsi" w:hAnsiTheme="minorHAnsi" w:cstheme="minorHAnsi"/>
                <w:sz w:val="18"/>
                <w:szCs w:val="18"/>
              </w:rPr>
            </w:pPr>
          </w:p>
          <w:p w14:paraId="35A283D2" w14:textId="77777777"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14:paraId="36A7E528" w14:textId="77777777"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14:paraId="620F0F83" w14:textId="77777777"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14:paraId="3B895328" w14:textId="77777777" w:rsidTr="000806BF">
        <w:trPr>
          <w:trHeight w:val="330"/>
        </w:trPr>
        <w:tc>
          <w:tcPr>
            <w:tcW w:w="0" w:type="auto"/>
            <w:gridSpan w:val="9"/>
            <w:shd w:val="clear" w:color="auto" w:fill="E5DFEC" w:themeFill="accent4" w:themeFillTint="33"/>
          </w:tcPr>
          <w:p w14:paraId="18FCF680" w14:textId="77777777" w:rsidR="004A6D1F" w:rsidRPr="002D4CDB" w:rsidRDefault="008F0949" w:rsidP="00187776">
            <w:pPr>
              <w:rPr>
                <w:rFonts w:asciiTheme="minorHAnsi" w:hAnsiTheme="minorHAnsi" w:cstheme="minorHAnsi"/>
                <w:b/>
              </w:rPr>
            </w:pPr>
            <w:r w:rsidRPr="002D4CDB">
              <w:rPr>
                <w:rFonts w:asciiTheme="minorHAnsi" w:hAnsiTheme="minorHAnsi" w:cstheme="minorHAnsi"/>
                <w:b/>
              </w:rPr>
              <w:t>Zoznam aktivít</w:t>
            </w:r>
          </w:p>
        </w:tc>
      </w:tr>
      <w:tr w:rsidR="008F0949" w:rsidRPr="002D4CDB" w14:paraId="7934FF63" w14:textId="77777777" w:rsidTr="000806BF">
        <w:trPr>
          <w:trHeight w:val="330"/>
        </w:trPr>
        <w:tc>
          <w:tcPr>
            <w:tcW w:w="0" w:type="auto"/>
            <w:gridSpan w:val="6"/>
            <w:shd w:val="clear" w:color="auto" w:fill="E5DFEC" w:themeFill="accent4" w:themeFillTint="33"/>
          </w:tcPr>
          <w:p w14:paraId="1E480A63" w14:textId="77777777"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14:paraId="4CC33E2C" w14:textId="77777777"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14:paraId="09DA6F13" w14:textId="77777777" w:rsidTr="000806BF">
        <w:trPr>
          <w:trHeight w:val="330"/>
        </w:trPr>
        <w:tc>
          <w:tcPr>
            <w:tcW w:w="0" w:type="auto"/>
            <w:gridSpan w:val="6"/>
            <w:shd w:val="clear" w:color="auto" w:fill="FFFFFF" w:themeFill="background1"/>
          </w:tcPr>
          <w:p w14:paraId="01367E44" w14:textId="77777777"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14:paraId="2296AF93" w14:textId="77777777"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r w:rsidR="008F0949" w:rsidRPr="002D4CDB" w14:paraId="132C4940" w14:textId="77777777" w:rsidTr="000806BF">
        <w:trPr>
          <w:trHeight w:val="330"/>
        </w:trPr>
        <w:tc>
          <w:tcPr>
            <w:tcW w:w="0" w:type="auto"/>
            <w:gridSpan w:val="9"/>
            <w:shd w:val="clear" w:color="auto" w:fill="E5DFEC" w:themeFill="accent4" w:themeFillTint="33"/>
          </w:tcPr>
          <w:p w14:paraId="1BE3F49F" w14:textId="77777777" w:rsidR="008F0949" w:rsidRPr="002D4CDB" w:rsidRDefault="008F0949" w:rsidP="00187776">
            <w:pPr>
              <w:rPr>
                <w:rFonts w:asciiTheme="minorHAnsi" w:hAnsiTheme="minorHAnsi" w:cstheme="minorHAnsi"/>
              </w:rPr>
            </w:pPr>
            <w:r w:rsidRPr="002D4CDB">
              <w:rPr>
                <w:rFonts w:asciiTheme="minorHAnsi" w:hAnsiTheme="minorHAnsi" w:cstheme="minorHAnsi"/>
                <w:b/>
              </w:rPr>
              <w:t>Poznámka</w:t>
            </w:r>
          </w:p>
        </w:tc>
      </w:tr>
      <w:tr w:rsidR="008F0949" w:rsidRPr="002D4CDB" w14:paraId="781A31FA" w14:textId="77777777" w:rsidTr="000806BF">
        <w:trPr>
          <w:trHeight w:val="330"/>
        </w:trPr>
        <w:tc>
          <w:tcPr>
            <w:tcW w:w="0" w:type="auto"/>
            <w:gridSpan w:val="9"/>
            <w:shd w:val="clear" w:color="auto" w:fill="FFFFFF" w:themeFill="background1"/>
          </w:tcPr>
          <w:p w14:paraId="2502D10A" w14:textId="77777777" w:rsidR="008F0949" w:rsidRPr="002D4CDB" w:rsidRDefault="000806BF" w:rsidP="00204701">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Na základe požiadavky RO môže byť v poznámke informácia o uplatňovaní sociálneho aspektu vo </w:t>
            </w:r>
            <w:proofErr w:type="spellStart"/>
            <w:r w:rsidR="00204701" w:rsidRPr="002D4CDB">
              <w:rPr>
                <w:rFonts w:asciiTheme="minorHAnsi" w:hAnsiTheme="minorHAnsi" w:cstheme="minorHAnsi"/>
                <w:sz w:val="18"/>
                <w:szCs w:val="18"/>
              </w:rPr>
              <w:t>VO</w:t>
            </w:r>
            <w:proofErr w:type="spellEnd"/>
            <w:r w:rsidR="00204701" w:rsidRPr="002D4CDB">
              <w:rPr>
                <w:rFonts w:asciiTheme="minorHAnsi" w:hAnsiTheme="minorHAnsi" w:cstheme="minorHAnsi"/>
                <w:sz w:val="18"/>
                <w:szCs w:val="18"/>
              </w:rPr>
              <w:t xml:space="preserve">, resp. zeleného VO. </w:t>
            </w:r>
          </w:p>
        </w:tc>
      </w:tr>
      <w:tr w:rsidR="004A6D1F" w:rsidRPr="002D4CDB" w14:paraId="3176C450" w14:textId="77777777" w:rsidTr="000806BF">
        <w:trPr>
          <w:trHeight w:val="425"/>
        </w:trPr>
        <w:tc>
          <w:tcPr>
            <w:tcW w:w="0" w:type="auto"/>
            <w:gridSpan w:val="9"/>
            <w:shd w:val="clear" w:color="auto" w:fill="CCC0D9" w:themeFill="accent4" w:themeFillTint="66"/>
          </w:tcPr>
          <w:p w14:paraId="1FFC3500" w14:textId="77777777"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14:paraId="298A15E5" w14:textId="77777777"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14:paraId="64600C6A" w14:textId="77777777" w:rsidTr="000806BF">
        <w:trPr>
          <w:trHeight w:val="261"/>
        </w:trPr>
        <w:tc>
          <w:tcPr>
            <w:tcW w:w="0" w:type="auto"/>
            <w:gridSpan w:val="9"/>
            <w:shd w:val="clear" w:color="auto" w:fill="E5DFEC" w:themeFill="accent4" w:themeFillTint="33"/>
          </w:tcPr>
          <w:p w14:paraId="34560DE6" w14:textId="77777777"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14:paraId="7A77CD0B" w14:textId="77777777" w:rsidTr="000806BF">
        <w:trPr>
          <w:trHeight w:val="261"/>
        </w:trPr>
        <w:tc>
          <w:tcPr>
            <w:tcW w:w="0" w:type="auto"/>
            <w:gridSpan w:val="5"/>
            <w:shd w:val="clear" w:color="auto" w:fill="E5DFEC" w:themeFill="accent4" w:themeFillTint="33"/>
          </w:tcPr>
          <w:p w14:paraId="53C932DF" w14:textId="77777777"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14:paraId="68B17238" w14:textId="77777777"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14:paraId="5F552005" w14:textId="77777777" w:rsidTr="005F30B4">
        <w:trPr>
          <w:trHeight w:val="261"/>
        </w:trPr>
        <w:tc>
          <w:tcPr>
            <w:tcW w:w="0" w:type="auto"/>
            <w:gridSpan w:val="5"/>
          </w:tcPr>
          <w:p w14:paraId="6102251E" w14:textId="77777777"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tcPr>
          <w:p w14:paraId="2A56CF22" w14:textId="77777777"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14:paraId="07B862E5" w14:textId="77777777" w:rsidTr="000806BF">
        <w:trPr>
          <w:trHeight w:val="265"/>
        </w:trPr>
        <w:tc>
          <w:tcPr>
            <w:tcW w:w="0" w:type="auto"/>
            <w:gridSpan w:val="9"/>
            <w:shd w:val="clear" w:color="auto" w:fill="E5DFEC" w:themeFill="accent4" w:themeFillTint="33"/>
          </w:tcPr>
          <w:p w14:paraId="5FBA4365" w14:textId="77777777"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14:paraId="5B3D56D2" w14:textId="77777777" w:rsidTr="000806BF">
        <w:trPr>
          <w:trHeight w:val="265"/>
        </w:trPr>
        <w:tc>
          <w:tcPr>
            <w:tcW w:w="0" w:type="auto"/>
            <w:gridSpan w:val="4"/>
            <w:shd w:val="clear" w:color="auto" w:fill="E5DFEC" w:themeFill="accent4" w:themeFillTint="33"/>
          </w:tcPr>
          <w:p w14:paraId="47B69F91" w14:textId="77777777"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5"/>
            <w:shd w:val="clear" w:color="auto" w:fill="E5DFEC" w:themeFill="accent4" w:themeFillTint="33"/>
          </w:tcPr>
          <w:p w14:paraId="4414563E" w14:textId="77777777"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14:paraId="05F79032" w14:textId="77777777" w:rsidTr="000806BF">
        <w:trPr>
          <w:trHeight w:val="265"/>
        </w:trPr>
        <w:tc>
          <w:tcPr>
            <w:tcW w:w="0" w:type="auto"/>
            <w:gridSpan w:val="4"/>
            <w:shd w:val="clear" w:color="auto" w:fill="FFFFFF" w:themeFill="background1"/>
          </w:tcPr>
          <w:p w14:paraId="5B38AF5F" w14:textId="77777777"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5"/>
            <w:shd w:val="clear" w:color="auto" w:fill="FFFFFF" w:themeFill="background1"/>
          </w:tcPr>
          <w:p w14:paraId="28ACBDBC" w14:textId="77777777"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14:paraId="056378CD" w14:textId="77777777"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78"/>
        <w:gridCol w:w="12142"/>
      </w:tblGrid>
      <w:tr w:rsidR="002D4CDB" w:rsidRPr="002D4CDB" w14:paraId="20929B8B" w14:textId="77777777" w:rsidTr="002D4CDB">
        <w:trPr>
          <w:trHeight w:val="413"/>
        </w:trPr>
        <w:tc>
          <w:tcPr>
            <w:tcW w:w="0" w:type="auto"/>
            <w:gridSpan w:val="2"/>
            <w:shd w:val="clear" w:color="auto" w:fill="0070C0"/>
          </w:tcPr>
          <w:p w14:paraId="541E1182" w14:textId="77777777"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14:paraId="500492DF" w14:textId="77777777" w:rsidTr="000806BF">
        <w:trPr>
          <w:trHeight w:val="330"/>
        </w:trPr>
        <w:tc>
          <w:tcPr>
            <w:tcW w:w="0" w:type="auto"/>
            <w:shd w:val="clear" w:color="auto" w:fill="E5DFEC" w:themeFill="accent4" w:themeFillTint="33"/>
            <w:hideMark/>
          </w:tcPr>
          <w:p w14:paraId="3365EBE1" w14:textId="77777777"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14:paraId="6816DC0B" w14:textId="77777777" w:rsidR="00D12146" w:rsidRPr="002D4CDB" w:rsidRDefault="00D12146" w:rsidP="00187776">
            <w:pPr>
              <w:jc w:val="center"/>
              <w:rPr>
                <w:rFonts w:asciiTheme="minorHAnsi" w:hAnsiTheme="minorHAnsi" w:cstheme="minorHAnsi"/>
                <w:b/>
              </w:rPr>
            </w:pPr>
          </w:p>
        </w:tc>
      </w:tr>
      <w:tr w:rsidR="00D12146" w:rsidRPr="002D4CDB" w14:paraId="7A33C06B" w14:textId="77777777" w:rsidTr="000806BF">
        <w:trPr>
          <w:trHeight w:val="450"/>
        </w:trPr>
        <w:tc>
          <w:tcPr>
            <w:tcW w:w="0" w:type="auto"/>
            <w:shd w:val="clear" w:color="auto" w:fill="E5DFEC" w:themeFill="accent4" w:themeFillTint="33"/>
          </w:tcPr>
          <w:p w14:paraId="5A835F09" w14:textId="77777777"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14:paraId="7CE1B6EE" w14:textId="77777777"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r w:rsidR="003007BA" w:rsidRPr="002D4CDB">
              <w:rPr>
                <w:rFonts w:asciiTheme="minorHAnsi" w:hAnsiTheme="minorHAnsi" w:cstheme="minorHAnsi"/>
                <w:sz w:val="18"/>
                <w:szCs w:val="18"/>
              </w:rPr>
              <w:t>, ktorý/é bol/i na úrovni výzvy označený/é zo strany RO príznakom  s možnosťou identifikácie faktov (preukázania skutočností) objektívne neovplyvniteľnými žiadateľom, v prípade nenaplnenia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p>
        </w:tc>
      </w:tr>
      <w:tr w:rsidR="00D12146" w:rsidRPr="002D4CDB" w14:paraId="0D91CA62" w14:textId="77777777" w:rsidTr="000806BF">
        <w:trPr>
          <w:trHeight w:val="444"/>
        </w:trPr>
        <w:tc>
          <w:tcPr>
            <w:tcW w:w="0" w:type="auto"/>
            <w:shd w:val="clear" w:color="auto" w:fill="E5DFEC" w:themeFill="accent4" w:themeFillTint="33"/>
            <w:hideMark/>
          </w:tcPr>
          <w:p w14:paraId="2E69C1BB" w14:textId="77777777"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14:paraId="2A39FC53" w14:textId="77777777" w:rsidR="00D12146" w:rsidRPr="009C4EEE" w:rsidRDefault="00C26618" w:rsidP="00F446A5">
            <w:pPr>
              <w:tabs>
                <w:tab w:val="left" w:pos="2404"/>
              </w:tabs>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r w:rsidR="00D12146" w:rsidRPr="002D4CDB" w14:paraId="6CDACEDF" w14:textId="77777777" w:rsidTr="000806BF">
        <w:trPr>
          <w:trHeight w:val="425"/>
        </w:trPr>
        <w:tc>
          <w:tcPr>
            <w:tcW w:w="0" w:type="auto"/>
            <w:shd w:val="clear" w:color="auto" w:fill="E5DFEC" w:themeFill="accent4" w:themeFillTint="33"/>
          </w:tcPr>
          <w:p w14:paraId="2D0DB6FE" w14:textId="77777777"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14:paraId="0231FA41" w14:textId="77777777" w:rsidR="00C26618" w:rsidRDefault="00C26618" w:rsidP="00187776">
            <w:pPr>
              <w:rPr>
                <w:rFonts w:asciiTheme="minorHAnsi" w:hAnsiTheme="minorHAnsi" w:cstheme="minorHAnsi"/>
                <w:sz w:val="18"/>
                <w:szCs w:val="18"/>
              </w:rPr>
            </w:pPr>
          </w:p>
          <w:p w14:paraId="525A4A22" w14:textId="77777777" w:rsidR="00D12146" w:rsidRPr="009C4EEE" w:rsidRDefault="00C26618" w:rsidP="00F446A5">
            <w:pPr>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bl>
    <w:p w14:paraId="213F2DA9" w14:textId="77777777" w:rsidR="00D12146" w:rsidRPr="002D4CDB" w:rsidRDefault="00D12146">
      <w:pPr>
        <w:rPr>
          <w:rFonts w:asciiTheme="minorHAnsi" w:hAnsiTheme="minorHAnsi" w:cstheme="minorHAnsi"/>
        </w:rPr>
      </w:pPr>
    </w:p>
    <w:tbl>
      <w:tblPr>
        <w:tblStyle w:val="Mriekatabuky"/>
        <w:tblW w:w="14040" w:type="dxa"/>
        <w:tblLayout w:type="fixed"/>
        <w:tblLook w:val="04A0" w:firstRow="1" w:lastRow="0" w:firstColumn="1" w:lastColumn="0" w:noHBand="0" w:noVBand="1"/>
      </w:tblPr>
      <w:tblGrid>
        <w:gridCol w:w="421"/>
        <w:gridCol w:w="6378"/>
        <w:gridCol w:w="7229"/>
        <w:gridCol w:w="12"/>
      </w:tblGrid>
      <w:tr w:rsidR="002D4CDB" w:rsidRPr="002D4CDB" w14:paraId="6732BAC5" w14:textId="77777777" w:rsidTr="00F87952">
        <w:trPr>
          <w:gridAfter w:val="1"/>
          <w:wAfter w:w="12" w:type="dxa"/>
          <w:trHeight w:val="354"/>
        </w:trPr>
        <w:tc>
          <w:tcPr>
            <w:tcW w:w="14028" w:type="dxa"/>
            <w:gridSpan w:val="3"/>
            <w:shd w:val="clear" w:color="auto" w:fill="0070C0"/>
            <w:hideMark/>
          </w:tcPr>
          <w:p w14:paraId="0FC76E8F" w14:textId="77777777" w:rsidR="00E71849" w:rsidRPr="002D4CDB" w:rsidRDefault="00E43825" w:rsidP="00E71849">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4</w:t>
            </w:r>
            <w:r w:rsidR="00E71849" w:rsidRPr="002D4CDB">
              <w:rPr>
                <w:rFonts w:asciiTheme="minorHAnsi" w:hAnsiTheme="minorHAnsi" w:cstheme="minorHAnsi"/>
                <w:b/>
                <w:bCs/>
                <w:color w:val="FFFFFF" w:themeColor="background1"/>
              </w:rPr>
              <w:t>.  Zoznam povinných príloh žiadosti o NFP:</w:t>
            </w:r>
          </w:p>
          <w:p w14:paraId="70E92655" w14:textId="77777777" w:rsidR="00344F28" w:rsidRDefault="000806BF" w:rsidP="00231C62">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w:t>
            </w:r>
            <w:r w:rsidR="00344F28" w:rsidRPr="002D4CDB">
              <w:rPr>
                <w:rFonts w:asciiTheme="minorHAnsi" w:hAnsiTheme="minorHAnsi" w:cstheme="minorHAnsi"/>
                <w:color w:val="FFFFFF" w:themeColor="background1"/>
                <w:sz w:val="18"/>
                <w:szCs w:val="18"/>
              </w:rPr>
              <w:t>dané prílohy k ŽoNFP, pričom k jednej podmienke môže prislúchať viacero príloh a naopak. Definovanie možných príloh vykoná RO pri zadávaní výzvy do ITMS2014+</w:t>
            </w:r>
          </w:p>
          <w:p w14:paraId="3B708889" w14:textId="77777777" w:rsidR="00F87952" w:rsidRPr="002D4CDB" w:rsidRDefault="00F87952" w:rsidP="00231C62">
            <w:pPr>
              <w:rPr>
                <w:rFonts w:asciiTheme="minorHAnsi" w:hAnsiTheme="minorHAnsi" w:cstheme="minorHAnsi"/>
                <w:b/>
                <w:bCs/>
                <w:color w:val="FFFFFF" w:themeColor="background1"/>
              </w:rPr>
            </w:pPr>
            <w:r w:rsidRPr="00F87952">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C11A6E" w:rsidRPr="002D4CDB" w14:paraId="763B037F" w14:textId="77777777" w:rsidTr="00F87952">
        <w:trPr>
          <w:trHeight w:val="330"/>
        </w:trPr>
        <w:tc>
          <w:tcPr>
            <w:tcW w:w="6799" w:type="dxa"/>
            <w:gridSpan w:val="2"/>
            <w:shd w:val="clear" w:color="auto" w:fill="E5DFEC" w:themeFill="accent4" w:themeFillTint="33"/>
          </w:tcPr>
          <w:p w14:paraId="203410F4" w14:textId="77777777" w:rsidR="00C11A6E" w:rsidRPr="002D4CDB" w:rsidRDefault="00C11A6E">
            <w:pPr>
              <w:rPr>
                <w:rFonts w:asciiTheme="minorHAnsi" w:hAnsiTheme="minorHAnsi" w:cstheme="minorHAnsi"/>
              </w:rPr>
            </w:pPr>
            <w:r w:rsidRPr="002D4CDB">
              <w:rPr>
                <w:rFonts w:asciiTheme="minorHAnsi" w:hAnsiTheme="minorHAnsi" w:cstheme="minorHAnsi"/>
              </w:rPr>
              <w:t>Podmienka poskytnutia príspevku</w:t>
            </w:r>
            <w:r w:rsidR="00344F28" w:rsidRPr="002D4CDB">
              <w:rPr>
                <w:rFonts w:asciiTheme="minorHAnsi" w:hAnsiTheme="minorHAnsi" w:cstheme="minorHAnsi"/>
              </w:rPr>
              <w:t>:</w:t>
            </w:r>
          </w:p>
        </w:tc>
        <w:tc>
          <w:tcPr>
            <w:tcW w:w="7241" w:type="dxa"/>
            <w:gridSpan w:val="2"/>
            <w:shd w:val="clear" w:color="auto" w:fill="E5DFEC" w:themeFill="accent4" w:themeFillTint="33"/>
          </w:tcPr>
          <w:p w14:paraId="087B1E03" w14:textId="77777777" w:rsidR="00C11A6E" w:rsidRPr="002D4CDB" w:rsidRDefault="00C11A6E" w:rsidP="00E71849">
            <w:pPr>
              <w:rPr>
                <w:rFonts w:asciiTheme="minorHAnsi" w:hAnsiTheme="minorHAnsi" w:cstheme="minorHAnsi"/>
              </w:rPr>
            </w:pPr>
            <w:r w:rsidRPr="002D4CDB">
              <w:rPr>
                <w:rFonts w:asciiTheme="minorHAnsi" w:hAnsiTheme="minorHAnsi" w:cstheme="minorHAnsi"/>
              </w:rPr>
              <w:t>Príloha</w:t>
            </w:r>
            <w:r w:rsidR="00344F28" w:rsidRPr="002D4CDB">
              <w:rPr>
                <w:rFonts w:asciiTheme="minorHAnsi" w:hAnsiTheme="minorHAnsi" w:cstheme="minorHAnsi"/>
              </w:rPr>
              <w:t>:</w:t>
            </w:r>
          </w:p>
        </w:tc>
      </w:tr>
      <w:tr w:rsidR="00F919EC" w:rsidRPr="002D4CDB" w14:paraId="1EF41716" w14:textId="77777777" w:rsidTr="00F87952">
        <w:trPr>
          <w:gridAfter w:val="1"/>
          <w:wAfter w:w="12" w:type="dxa"/>
          <w:trHeight w:val="597"/>
        </w:trPr>
        <w:tc>
          <w:tcPr>
            <w:tcW w:w="421" w:type="dxa"/>
            <w:hideMark/>
          </w:tcPr>
          <w:p w14:paraId="510217FF" w14:textId="77777777" w:rsidR="00F919EC" w:rsidRPr="002D4CDB" w:rsidRDefault="00F919EC" w:rsidP="004F3115">
            <w:pPr>
              <w:rPr>
                <w:rFonts w:asciiTheme="minorHAnsi" w:hAnsiTheme="minorHAnsi" w:cstheme="minorHAnsi"/>
                <w:sz w:val="18"/>
                <w:szCs w:val="18"/>
              </w:rPr>
            </w:pPr>
            <w:r w:rsidRPr="001A25E0">
              <w:rPr>
                <w:rFonts w:asciiTheme="minorHAnsi" w:hAnsiTheme="minorHAnsi" w:cstheme="minorHAnsi"/>
                <w:sz w:val="20"/>
                <w:szCs w:val="20"/>
              </w:rPr>
              <w:t>1</w:t>
            </w:r>
          </w:p>
        </w:tc>
        <w:tc>
          <w:tcPr>
            <w:tcW w:w="6378" w:type="dxa"/>
          </w:tcPr>
          <w:p w14:paraId="585F6B06" w14:textId="77777777" w:rsidR="00F919EC" w:rsidRPr="002D4CDB" w:rsidRDefault="00F919EC" w:rsidP="004F3115">
            <w:pPr>
              <w:rPr>
                <w:rFonts w:asciiTheme="minorHAnsi" w:hAnsiTheme="minorHAnsi" w:cstheme="minorHAnsi"/>
                <w:sz w:val="18"/>
                <w:szCs w:val="18"/>
              </w:rPr>
            </w:pPr>
            <w:r w:rsidRPr="002D4739">
              <w:rPr>
                <w:rFonts w:asciiTheme="minorHAnsi" w:eastAsia="Calibri" w:hAnsiTheme="minorHAnsi" w:cs="Times New Roman"/>
                <w:sz w:val="20"/>
                <w:szCs w:val="20"/>
              </w:rPr>
              <w:t>Konkrétny oprávnený žiadateľ</w:t>
            </w:r>
          </w:p>
          <w:p w14:paraId="5F99B9C4" w14:textId="77777777" w:rsidR="00F919EC" w:rsidRPr="002D4CDB" w:rsidRDefault="00F919EC" w:rsidP="004F3115">
            <w:pPr>
              <w:rPr>
                <w:rFonts w:asciiTheme="minorHAnsi" w:hAnsiTheme="minorHAnsi" w:cstheme="minorHAnsi"/>
                <w:sz w:val="18"/>
                <w:szCs w:val="18"/>
              </w:rPr>
            </w:pPr>
          </w:p>
        </w:tc>
        <w:tc>
          <w:tcPr>
            <w:tcW w:w="7229" w:type="dxa"/>
          </w:tcPr>
          <w:p w14:paraId="27788652" w14:textId="77777777" w:rsidR="00F919EC" w:rsidRPr="002D4739" w:rsidRDefault="00F919EC"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w:t>
            </w:r>
            <w:r>
              <w:rPr>
                <w:rFonts w:asciiTheme="minorHAnsi" w:eastAsia="Calibri" w:hAnsiTheme="minorHAnsi" w:cs="Times New Roman"/>
                <w:b/>
                <w:sz w:val="20"/>
                <w:szCs w:val="20"/>
                <w:u w:val="single"/>
              </w:rPr>
              <w:t>1</w:t>
            </w:r>
            <w:r w:rsidRPr="002D4739">
              <w:rPr>
                <w:rFonts w:asciiTheme="minorHAnsi" w:eastAsia="Calibri" w:hAnsiTheme="minorHAnsi" w:cs="Times New Roman"/>
                <w:b/>
                <w:sz w:val="20"/>
                <w:szCs w:val="20"/>
                <w:u w:val="single"/>
              </w:rPr>
              <w:t xml:space="preserve">  </w:t>
            </w:r>
          </w:p>
          <w:p w14:paraId="55C5C3C4" w14:textId="77777777" w:rsidR="00F919EC" w:rsidRPr="002D4CDB" w:rsidRDefault="00F919EC" w:rsidP="004F3115">
            <w:pPr>
              <w:rPr>
                <w:rFonts w:asciiTheme="minorHAnsi" w:hAnsiTheme="minorHAnsi" w:cstheme="minorHAnsi"/>
                <w:sz w:val="18"/>
                <w:szCs w:val="18"/>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E00461" w:rsidRPr="002D4CDB" w14:paraId="066A973E" w14:textId="77777777" w:rsidTr="00F87952">
        <w:trPr>
          <w:gridAfter w:val="1"/>
          <w:wAfter w:w="12" w:type="dxa"/>
          <w:trHeight w:val="330"/>
        </w:trPr>
        <w:tc>
          <w:tcPr>
            <w:tcW w:w="421" w:type="dxa"/>
          </w:tcPr>
          <w:p w14:paraId="15267B84" w14:textId="77777777" w:rsidR="00E00461" w:rsidRPr="002D4CDB" w:rsidRDefault="00E00461" w:rsidP="004F3115">
            <w:pPr>
              <w:rPr>
                <w:rFonts w:asciiTheme="minorHAnsi" w:hAnsiTheme="minorHAnsi" w:cstheme="minorHAnsi"/>
              </w:rPr>
            </w:pPr>
            <w:r w:rsidRPr="001A25E0">
              <w:rPr>
                <w:rFonts w:asciiTheme="minorHAnsi" w:hAnsiTheme="minorHAnsi" w:cstheme="minorHAnsi"/>
                <w:sz w:val="20"/>
                <w:szCs w:val="20"/>
              </w:rPr>
              <w:t>2</w:t>
            </w:r>
          </w:p>
        </w:tc>
        <w:tc>
          <w:tcPr>
            <w:tcW w:w="6378" w:type="dxa"/>
          </w:tcPr>
          <w:p w14:paraId="005D263D" w14:textId="77777777" w:rsidR="00E00461" w:rsidRPr="002D4CDB" w:rsidRDefault="00E00461" w:rsidP="004F3115">
            <w:pPr>
              <w:rPr>
                <w:rFonts w:asciiTheme="minorHAnsi" w:hAnsiTheme="minorHAnsi" w:cstheme="minorHAnsi"/>
              </w:rPr>
            </w:pPr>
            <w:r w:rsidRPr="002D4739">
              <w:rPr>
                <w:rFonts w:asciiTheme="minorHAnsi" w:eastAsia="Calibri" w:hAnsiTheme="minorHAnsi" w:cs="Times New Roman"/>
                <w:sz w:val="20"/>
                <w:szCs w:val="20"/>
              </w:rPr>
              <w:t>Podmienka nebyť dlžníkom na daniach</w:t>
            </w:r>
          </w:p>
        </w:tc>
        <w:tc>
          <w:tcPr>
            <w:tcW w:w="7229" w:type="dxa"/>
          </w:tcPr>
          <w:p w14:paraId="109096E1" w14:textId="77777777"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w:t>
            </w:r>
            <w:r w:rsidR="008C48F3">
              <w:rPr>
                <w:rFonts w:asciiTheme="minorHAnsi" w:eastAsia="Calibri" w:hAnsiTheme="minorHAnsi" w:cs="Times New Roman"/>
                <w:b/>
                <w:sz w:val="20"/>
                <w:szCs w:val="20"/>
                <w:u w:val="single"/>
              </w:rPr>
              <w:t>2</w:t>
            </w:r>
            <w:r w:rsidRPr="002D4739">
              <w:rPr>
                <w:rFonts w:asciiTheme="minorHAnsi" w:eastAsia="Calibri" w:hAnsiTheme="minorHAnsi" w:cs="Times New Roman"/>
                <w:b/>
                <w:sz w:val="20"/>
                <w:szCs w:val="20"/>
                <w:u w:val="single"/>
              </w:rPr>
              <w:t xml:space="preserve"> </w:t>
            </w:r>
          </w:p>
          <w:p w14:paraId="15F8E95E" w14:textId="77777777" w:rsidR="00E00461" w:rsidRPr="002D4739" w:rsidRDefault="00E00461" w:rsidP="00E00461">
            <w:pPr>
              <w:rPr>
                <w:rFonts w:asciiTheme="minorHAnsi" w:hAnsiTheme="minorHAnsi"/>
                <w:sz w:val="20"/>
                <w:szCs w:val="20"/>
              </w:rPr>
            </w:pPr>
            <w:r w:rsidRPr="002D4739">
              <w:rPr>
                <w:rFonts w:asciiTheme="minorHAnsi" w:hAnsiTheme="minorHAnsi"/>
                <w:b/>
                <w:sz w:val="20"/>
                <w:szCs w:val="20"/>
              </w:rPr>
              <w:t>Potvrdenie miestne príslušného správcu dane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daniach, nie staršie ako 3 mesiace ku dňu predloženia ŽoNFP </w:t>
            </w:r>
          </w:p>
          <w:p w14:paraId="091D82C4" w14:textId="77777777" w:rsidR="00E00461" w:rsidRDefault="00E00461" w:rsidP="00E00461">
            <w:pPr>
              <w:rPr>
                <w:rFonts w:asciiTheme="minorHAnsi" w:hAnsiTheme="minorHAnsi"/>
                <w:sz w:val="20"/>
                <w:szCs w:val="20"/>
              </w:rPr>
            </w:pPr>
          </w:p>
          <w:p w14:paraId="4C2E470A" w14:textId="77777777"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14:paraId="2668329E" w14:textId="77777777"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ŽoNFP predkladaných v rámci vyzvaní OPII – platí iba v prípade, ak žiadateľ už predložil potvrdenie miestne príslušného správcu dane v niektorej zo skorších ŽoNFP v rámci OPII</w:t>
            </w:r>
          </w:p>
        </w:tc>
      </w:tr>
      <w:tr w:rsidR="00E00461" w:rsidRPr="002D4CDB" w14:paraId="77FEF7AE" w14:textId="77777777" w:rsidTr="00F87952">
        <w:trPr>
          <w:gridAfter w:val="1"/>
          <w:wAfter w:w="12" w:type="dxa"/>
          <w:trHeight w:val="330"/>
        </w:trPr>
        <w:tc>
          <w:tcPr>
            <w:tcW w:w="421" w:type="dxa"/>
          </w:tcPr>
          <w:p w14:paraId="4238CFB5" w14:textId="77777777"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3</w:t>
            </w:r>
          </w:p>
        </w:tc>
        <w:tc>
          <w:tcPr>
            <w:tcW w:w="6378" w:type="dxa"/>
          </w:tcPr>
          <w:p w14:paraId="188536B6" w14:textId="77777777"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nebyť dlžníkom poistného na zdravotnom poistení </w:t>
            </w:r>
          </w:p>
        </w:tc>
        <w:tc>
          <w:tcPr>
            <w:tcW w:w="7229" w:type="dxa"/>
          </w:tcPr>
          <w:p w14:paraId="4990A36E" w14:textId="77777777"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8C48F3">
              <w:rPr>
                <w:rFonts w:asciiTheme="minorHAnsi" w:hAnsiTheme="minorHAnsi" w:cs="Times New Roman"/>
                <w:b/>
                <w:sz w:val="20"/>
                <w:szCs w:val="20"/>
                <w:u w:val="single"/>
              </w:rPr>
              <w:t>3</w:t>
            </w:r>
            <w:r w:rsidRPr="002D4739">
              <w:rPr>
                <w:rFonts w:asciiTheme="minorHAnsi" w:hAnsiTheme="minorHAnsi" w:cs="Times New Roman"/>
                <w:b/>
                <w:sz w:val="20"/>
                <w:szCs w:val="20"/>
                <w:u w:val="single"/>
              </w:rPr>
              <w:t xml:space="preserve"> </w:t>
            </w:r>
          </w:p>
          <w:p w14:paraId="4CDA9F75" w14:textId="77777777"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zdravotnej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zdravotnom poistení, nie staršie ako 3 mesiace ku dňu predloženia ŽoNFP</w:t>
            </w:r>
            <w:r w:rsidRPr="002D4739">
              <w:rPr>
                <w:rFonts w:asciiTheme="minorHAnsi" w:hAnsiTheme="minorHAnsi" w:cs="Times New Roman"/>
                <w:sz w:val="20"/>
                <w:szCs w:val="20"/>
              </w:rPr>
              <w:t xml:space="preserve"> </w:t>
            </w:r>
          </w:p>
          <w:p w14:paraId="7A2425F0" w14:textId="77777777" w:rsidR="00E00461" w:rsidRDefault="00E00461" w:rsidP="00E00461">
            <w:pPr>
              <w:rPr>
                <w:rFonts w:asciiTheme="minorHAnsi" w:hAnsiTheme="minorHAnsi" w:cs="Times New Roman"/>
                <w:sz w:val="20"/>
                <w:szCs w:val="20"/>
              </w:rPr>
            </w:pPr>
          </w:p>
          <w:p w14:paraId="57D0719B" w14:textId="77777777"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14:paraId="72A3263D" w14:textId="77777777"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ŽoNFP predkladaných v rámci vyzvaní OPII  – platí iba v prípade, ak žiadateľ už predložil potvrdenie každej zdravotnej poisťovne v niektorej zo skorších ŽoNFP v rámci OPII</w:t>
            </w:r>
          </w:p>
        </w:tc>
      </w:tr>
      <w:tr w:rsidR="00E00461" w:rsidRPr="002D4CDB" w14:paraId="676E2D4C" w14:textId="77777777" w:rsidTr="00F87952">
        <w:trPr>
          <w:gridAfter w:val="1"/>
          <w:wAfter w:w="12" w:type="dxa"/>
          <w:trHeight w:val="520"/>
        </w:trPr>
        <w:tc>
          <w:tcPr>
            <w:tcW w:w="421" w:type="dxa"/>
          </w:tcPr>
          <w:p w14:paraId="0B70C26E" w14:textId="77777777"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4</w:t>
            </w:r>
          </w:p>
        </w:tc>
        <w:tc>
          <w:tcPr>
            <w:tcW w:w="6378" w:type="dxa"/>
          </w:tcPr>
          <w:p w14:paraId="7FDF9EF1" w14:textId="77777777" w:rsidR="00E00461" w:rsidRPr="00E07F7F" w:rsidRDefault="00E00461" w:rsidP="00F87952">
            <w:pPr>
              <w:rPr>
                <w:rFonts w:cs="Times New Roman"/>
                <w:color w:val="000000" w:themeColor="text1"/>
                <w:sz w:val="18"/>
                <w:szCs w:val="18"/>
              </w:rPr>
            </w:pPr>
            <w:r w:rsidRPr="002D4739">
              <w:rPr>
                <w:rFonts w:asciiTheme="minorHAnsi" w:hAnsiTheme="minorHAnsi" w:cs="Times New Roman"/>
                <w:sz w:val="20"/>
                <w:szCs w:val="20"/>
              </w:rPr>
              <w:t xml:space="preserve">Podmienka nebyť dlžníkom na sociálnom poistení </w:t>
            </w:r>
          </w:p>
        </w:tc>
        <w:tc>
          <w:tcPr>
            <w:tcW w:w="7229" w:type="dxa"/>
          </w:tcPr>
          <w:p w14:paraId="40E19177" w14:textId="77777777"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8C48F3">
              <w:rPr>
                <w:rFonts w:asciiTheme="minorHAnsi" w:hAnsiTheme="minorHAnsi" w:cs="Times New Roman"/>
                <w:b/>
                <w:sz w:val="20"/>
                <w:szCs w:val="20"/>
                <w:u w:val="single"/>
              </w:rPr>
              <w:t>4</w:t>
            </w:r>
          </w:p>
          <w:p w14:paraId="28965D45" w14:textId="77777777"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Sociálnej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sociálnom poistení, nie staršie ako 3 mesiace ku dňu predloženia ŽoNFP</w:t>
            </w:r>
            <w:r w:rsidRPr="002D4739">
              <w:rPr>
                <w:rFonts w:asciiTheme="minorHAnsi" w:hAnsiTheme="minorHAnsi" w:cs="Times New Roman"/>
                <w:sz w:val="20"/>
                <w:szCs w:val="20"/>
              </w:rPr>
              <w:t xml:space="preserve"> </w:t>
            </w:r>
          </w:p>
          <w:p w14:paraId="2B84EE25" w14:textId="77777777" w:rsidR="00E00461" w:rsidRDefault="00E00461" w:rsidP="00E00461">
            <w:pPr>
              <w:rPr>
                <w:rFonts w:asciiTheme="minorHAnsi" w:hAnsiTheme="minorHAnsi" w:cs="Times New Roman"/>
                <w:sz w:val="20"/>
                <w:szCs w:val="20"/>
              </w:rPr>
            </w:pPr>
          </w:p>
          <w:p w14:paraId="25B0BF42" w14:textId="77777777"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14:paraId="08A61B33" w14:textId="77777777" w:rsidR="00E00461" w:rsidRPr="00E07F7F" w:rsidRDefault="00E00461" w:rsidP="004F3115">
            <w:pPr>
              <w:rPr>
                <w:rFonts w:cs="Times New Roman"/>
                <w:color w:val="000000" w:themeColor="text1"/>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o predložení potvrdenia Sociálnej poisťovne v niektorej zo skorších ŽoNFP predkladaných v rámci vyzvaní OPII – platí iba v prípade, ak žiadateľ už predložil potvrdenie Sociálnej poisťovne v niektorej zo skorších ŽoNFP v rámci OPII</w:t>
            </w:r>
          </w:p>
        </w:tc>
      </w:tr>
      <w:tr w:rsidR="00E00461" w:rsidRPr="002D4CDB" w14:paraId="0836C113" w14:textId="77777777" w:rsidTr="00F87952">
        <w:trPr>
          <w:gridAfter w:val="1"/>
          <w:wAfter w:w="12" w:type="dxa"/>
          <w:trHeight w:val="330"/>
        </w:trPr>
        <w:tc>
          <w:tcPr>
            <w:tcW w:w="421" w:type="dxa"/>
          </w:tcPr>
          <w:p w14:paraId="08CC982D" w14:textId="77777777" w:rsidR="00E00461" w:rsidRPr="002D4CDB" w:rsidRDefault="00234583" w:rsidP="004F3115">
            <w:pPr>
              <w:rPr>
                <w:rFonts w:asciiTheme="minorHAnsi" w:hAnsiTheme="minorHAnsi" w:cstheme="minorHAnsi"/>
                <w:sz w:val="18"/>
                <w:szCs w:val="18"/>
              </w:rPr>
            </w:pPr>
            <w:r>
              <w:rPr>
                <w:rFonts w:asciiTheme="minorHAnsi" w:hAnsiTheme="minorHAnsi" w:cstheme="minorHAnsi"/>
                <w:sz w:val="18"/>
                <w:szCs w:val="18"/>
              </w:rPr>
              <w:t>5</w:t>
            </w:r>
          </w:p>
        </w:tc>
        <w:tc>
          <w:tcPr>
            <w:tcW w:w="6378" w:type="dxa"/>
          </w:tcPr>
          <w:p w14:paraId="2BF6A87A" w14:textId="77777777"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zákazu vedenia  výkonu rozhodnutia voči žiadateľovi</w:t>
            </w:r>
          </w:p>
          <w:p w14:paraId="30AA17A7" w14:textId="77777777" w:rsidR="00E00461" w:rsidRPr="00E07F7F" w:rsidRDefault="00E00461" w:rsidP="004F3115">
            <w:pPr>
              <w:pStyle w:val="Default"/>
              <w:jc w:val="both"/>
              <w:rPr>
                <w:rFonts w:ascii="Times New Roman" w:hAnsi="Times New Roman" w:cs="Times New Roman"/>
                <w:color w:val="000000" w:themeColor="text1"/>
                <w:sz w:val="18"/>
                <w:szCs w:val="18"/>
              </w:rPr>
            </w:pPr>
          </w:p>
        </w:tc>
        <w:tc>
          <w:tcPr>
            <w:tcW w:w="7229" w:type="dxa"/>
          </w:tcPr>
          <w:p w14:paraId="085A3883" w14:textId="77777777" w:rsidR="00E00461" w:rsidRPr="00E07F7F" w:rsidRDefault="00E00461" w:rsidP="00591EBD">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14:paraId="5EF9DC52" w14:textId="77777777" w:rsidTr="00F87952">
        <w:trPr>
          <w:gridAfter w:val="1"/>
          <w:wAfter w:w="12" w:type="dxa"/>
          <w:trHeight w:val="330"/>
        </w:trPr>
        <w:tc>
          <w:tcPr>
            <w:tcW w:w="421" w:type="dxa"/>
          </w:tcPr>
          <w:p w14:paraId="3799B452" w14:textId="77777777" w:rsidR="00E00461" w:rsidRPr="002D4CDB" w:rsidRDefault="00234583" w:rsidP="004F3115">
            <w:pPr>
              <w:rPr>
                <w:rFonts w:asciiTheme="minorHAnsi" w:hAnsiTheme="minorHAnsi" w:cstheme="minorHAnsi"/>
                <w:sz w:val="18"/>
                <w:szCs w:val="18"/>
              </w:rPr>
            </w:pPr>
            <w:r>
              <w:rPr>
                <w:rFonts w:asciiTheme="minorHAnsi" w:hAnsiTheme="minorHAnsi" w:cstheme="minorHAnsi"/>
                <w:sz w:val="18"/>
                <w:szCs w:val="18"/>
              </w:rPr>
              <w:t>6</w:t>
            </w:r>
          </w:p>
        </w:tc>
        <w:tc>
          <w:tcPr>
            <w:tcW w:w="6378" w:type="dxa"/>
          </w:tcPr>
          <w:p w14:paraId="1EA76D08" w14:textId="77777777"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14:paraId="180E8B13" w14:textId="77777777" w:rsidR="00E00461" w:rsidRPr="00E07F7F" w:rsidRDefault="00E00461" w:rsidP="00F87952">
            <w:pPr>
              <w:rPr>
                <w:rFonts w:cs="Times New Roman"/>
                <w:color w:val="000000" w:themeColor="text1"/>
                <w:sz w:val="18"/>
                <w:szCs w:val="18"/>
              </w:rPr>
            </w:pPr>
          </w:p>
        </w:tc>
        <w:tc>
          <w:tcPr>
            <w:tcW w:w="7229" w:type="dxa"/>
          </w:tcPr>
          <w:p w14:paraId="00FA101A" w14:textId="77777777"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8C48F3">
              <w:rPr>
                <w:rFonts w:asciiTheme="minorHAnsi" w:hAnsiTheme="minorHAnsi" w:cs="Times New Roman"/>
                <w:b/>
                <w:sz w:val="20"/>
                <w:szCs w:val="20"/>
                <w:u w:val="single"/>
              </w:rPr>
              <w:t>5</w:t>
            </w:r>
          </w:p>
          <w:p w14:paraId="144871C4" w14:textId="77777777" w:rsidR="00E00461" w:rsidRPr="002D4739" w:rsidRDefault="00E00461" w:rsidP="00E00461">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 že žiadateľ disponuje požadovanou výškou finančných prostriedkov, nie starš</w:t>
            </w:r>
            <w:r>
              <w:rPr>
                <w:rFonts w:asciiTheme="minorHAnsi" w:hAnsiTheme="minorHAnsi"/>
                <w:bCs/>
                <w:sz w:val="20"/>
                <w:szCs w:val="20"/>
              </w:rPr>
              <w:t>í</w:t>
            </w:r>
            <w:r w:rsidRPr="002D4739">
              <w:rPr>
                <w:rFonts w:asciiTheme="minorHAnsi" w:hAnsiTheme="minorHAnsi"/>
                <w:bCs/>
                <w:sz w:val="20"/>
                <w:szCs w:val="20"/>
              </w:rPr>
              <w:t xml:space="preserve"> ako </w:t>
            </w:r>
            <w:r>
              <w:rPr>
                <w:rFonts w:asciiTheme="minorHAnsi" w:hAnsiTheme="minorHAnsi"/>
                <w:bCs/>
                <w:sz w:val="20"/>
                <w:szCs w:val="20"/>
              </w:rPr>
              <w:t>3</w:t>
            </w:r>
            <w:r w:rsidRPr="002D4739">
              <w:rPr>
                <w:rFonts w:asciiTheme="minorHAnsi" w:hAnsiTheme="minorHAnsi"/>
                <w:bCs/>
                <w:sz w:val="20"/>
                <w:szCs w:val="20"/>
              </w:rPr>
              <w:t xml:space="preserve"> mesiac</w:t>
            </w:r>
            <w:r>
              <w:rPr>
                <w:rFonts w:asciiTheme="minorHAnsi" w:hAnsiTheme="minorHAnsi"/>
                <w:bCs/>
                <w:sz w:val="20"/>
                <w:szCs w:val="20"/>
              </w:rPr>
              <w:t>e</w:t>
            </w:r>
            <w:r w:rsidRPr="002D4739">
              <w:rPr>
                <w:rFonts w:asciiTheme="minorHAnsi" w:hAnsiTheme="minorHAnsi"/>
                <w:bCs/>
                <w:sz w:val="20"/>
                <w:szCs w:val="20"/>
              </w:rPr>
              <w:t xml:space="preserve"> ku dňu predloženia ŽoNFP, alebo</w:t>
            </w:r>
          </w:p>
          <w:p w14:paraId="3A412826" w14:textId="77777777" w:rsidR="00E00461" w:rsidRPr="002D4739" w:rsidRDefault="00E00461" w:rsidP="00E00461">
            <w:pPr>
              <w:rPr>
                <w:rFonts w:asciiTheme="minorHAnsi" w:hAnsiTheme="minorHAnsi"/>
                <w:b/>
                <w:bCs/>
                <w:sz w:val="20"/>
                <w:szCs w:val="20"/>
              </w:rPr>
            </w:pPr>
            <w:r w:rsidRPr="002D4739">
              <w:rPr>
                <w:rFonts w:asciiTheme="minorHAnsi" w:hAnsiTheme="minorHAnsi"/>
                <w:b/>
                <w:bCs/>
                <w:sz w:val="20"/>
                <w:szCs w:val="20"/>
              </w:rPr>
              <w:t xml:space="preserve">Úverová zmluva, </w:t>
            </w:r>
            <w:r w:rsidRPr="002D4739">
              <w:rPr>
                <w:rFonts w:asciiTheme="minorHAnsi" w:hAnsiTheme="minorHAnsi"/>
                <w:bCs/>
                <w:sz w:val="20"/>
                <w:szCs w:val="20"/>
              </w:rPr>
              <w:t>alebo</w:t>
            </w:r>
          </w:p>
          <w:p w14:paraId="70AE04C5" w14:textId="77777777" w:rsidR="00E00461" w:rsidRPr="00E07F7F" w:rsidRDefault="00E00461" w:rsidP="004F3115">
            <w:pPr>
              <w:rPr>
                <w:rFonts w:cs="Times New Roman"/>
                <w:color w:val="000000" w:themeColor="text1"/>
                <w:sz w:val="18"/>
                <w:szCs w:val="18"/>
              </w:rPr>
            </w:pPr>
            <w:r w:rsidRPr="002D4739">
              <w:rPr>
                <w:rFonts w:asciiTheme="minorHAnsi" w:hAnsiTheme="minorHAnsi"/>
                <w:b/>
                <w:bCs/>
                <w:sz w:val="20"/>
                <w:szCs w:val="20"/>
              </w:rPr>
              <w:t>Záväzný úverový prísľub</w:t>
            </w:r>
            <w:r w:rsidRPr="002D4739">
              <w:rPr>
                <w:rFonts w:asciiTheme="minorHAnsi" w:hAnsiTheme="minorHAnsi"/>
                <w:bCs/>
                <w:sz w:val="20"/>
                <w:szCs w:val="20"/>
              </w:rPr>
              <w:t xml:space="preserve"> nie starší ako 3 mesiace ku dňu predloženia ŽoNFP</w:t>
            </w:r>
          </w:p>
        </w:tc>
      </w:tr>
      <w:tr w:rsidR="00E00461" w:rsidRPr="002D4CDB" w14:paraId="0F5FD4E5" w14:textId="77777777" w:rsidTr="00F87952">
        <w:trPr>
          <w:gridAfter w:val="1"/>
          <w:wAfter w:w="12" w:type="dxa"/>
          <w:trHeight w:val="330"/>
        </w:trPr>
        <w:tc>
          <w:tcPr>
            <w:tcW w:w="421" w:type="dxa"/>
          </w:tcPr>
          <w:p w14:paraId="32861F37" w14:textId="77777777" w:rsidR="00E00461" w:rsidRPr="002D4CDB" w:rsidRDefault="00234583" w:rsidP="004F3115">
            <w:pPr>
              <w:rPr>
                <w:rFonts w:asciiTheme="minorHAnsi" w:hAnsiTheme="minorHAnsi" w:cstheme="minorHAnsi"/>
                <w:sz w:val="18"/>
                <w:szCs w:val="18"/>
              </w:rPr>
            </w:pPr>
            <w:r>
              <w:rPr>
                <w:rFonts w:asciiTheme="minorHAnsi" w:hAnsiTheme="minorHAnsi" w:cstheme="minorHAnsi"/>
                <w:sz w:val="18"/>
                <w:szCs w:val="18"/>
              </w:rPr>
              <w:t>7</w:t>
            </w:r>
          </w:p>
        </w:tc>
        <w:tc>
          <w:tcPr>
            <w:tcW w:w="6378" w:type="dxa"/>
          </w:tcPr>
          <w:p w14:paraId="5E684A42" w14:textId="77777777" w:rsidR="00E00461" w:rsidRPr="002D4CDB" w:rsidRDefault="00E00461" w:rsidP="004F3115">
            <w:pPr>
              <w:rPr>
                <w:rFonts w:asciiTheme="minorHAnsi" w:hAnsiTheme="minorHAnsi" w:cstheme="minorHAnsi"/>
                <w:sz w:val="18"/>
                <w:szCs w:val="18"/>
              </w:rPr>
            </w:pPr>
            <w:r w:rsidRPr="00BC019B">
              <w:rPr>
                <w:rFonts w:asciiTheme="minorHAnsi" w:hAnsiTheme="minorHAnsi" w:cs="Times New Roman"/>
                <w:sz w:val="20"/>
                <w:szCs w:val="20"/>
              </w:rPr>
              <w:t>Podmienka, že žiadateľ má schválený program rozvoja a príslušnú územnoplánovaciu dokumentáciu v súlade s ustanovením § 8 ods. 6 zákona o podpore regionálneho rozvoja</w:t>
            </w:r>
          </w:p>
        </w:tc>
        <w:tc>
          <w:tcPr>
            <w:tcW w:w="7229" w:type="dxa"/>
          </w:tcPr>
          <w:p w14:paraId="61F5B88A" w14:textId="77777777" w:rsidR="00E00461" w:rsidRPr="00BC019B" w:rsidRDefault="00E00461" w:rsidP="00E00461">
            <w:pPr>
              <w:rPr>
                <w:rFonts w:asciiTheme="minorHAnsi" w:hAnsiTheme="minorHAnsi" w:cs="Times New Roman"/>
                <w:b/>
                <w:sz w:val="20"/>
                <w:szCs w:val="20"/>
                <w:u w:val="single"/>
              </w:rPr>
            </w:pPr>
            <w:r w:rsidRPr="00BC019B">
              <w:rPr>
                <w:rFonts w:asciiTheme="minorHAnsi" w:hAnsiTheme="minorHAnsi" w:cs="Times New Roman"/>
                <w:b/>
                <w:sz w:val="20"/>
                <w:szCs w:val="20"/>
                <w:u w:val="single"/>
              </w:rPr>
              <w:t xml:space="preserve">Príloha </w:t>
            </w:r>
            <w:r w:rsidR="00234583">
              <w:rPr>
                <w:rFonts w:asciiTheme="minorHAnsi" w:hAnsiTheme="minorHAnsi" w:cs="Times New Roman"/>
                <w:b/>
                <w:sz w:val="20"/>
                <w:szCs w:val="20"/>
                <w:u w:val="single"/>
              </w:rPr>
              <w:t>č.</w:t>
            </w:r>
            <w:r w:rsidR="008C48F3">
              <w:rPr>
                <w:rFonts w:asciiTheme="minorHAnsi" w:hAnsiTheme="minorHAnsi" w:cs="Times New Roman"/>
                <w:b/>
                <w:sz w:val="20"/>
                <w:szCs w:val="20"/>
                <w:u w:val="single"/>
              </w:rPr>
              <w:t>6</w:t>
            </w:r>
            <w:r w:rsidRPr="00BC019B">
              <w:rPr>
                <w:rFonts w:asciiTheme="minorHAnsi" w:hAnsiTheme="minorHAnsi" w:cs="Times New Roman"/>
                <w:b/>
                <w:sz w:val="20"/>
                <w:szCs w:val="20"/>
                <w:u w:val="single"/>
              </w:rPr>
              <w:t xml:space="preserve"> </w:t>
            </w:r>
          </w:p>
          <w:p w14:paraId="2AB57BEC" w14:textId="77777777" w:rsidR="00E00461" w:rsidRPr="002D4CDB" w:rsidRDefault="00E00461" w:rsidP="00591EBD">
            <w:pPr>
              <w:rPr>
                <w:rFonts w:asciiTheme="minorHAnsi" w:hAnsiTheme="minorHAnsi" w:cstheme="minorHAnsi"/>
              </w:rPr>
            </w:pPr>
            <w:r w:rsidRPr="00BC019B">
              <w:rPr>
                <w:rFonts w:asciiTheme="minorHAnsi" w:hAnsiTheme="minorHAnsi"/>
                <w:b/>
                <w:sz w:val="20"/>
                <w:szCs w:val="20"/>
              </w:rPr>
              <w:t>Uznesenie (výpis z uznesenia) zastupiteľstva subjektu územnej samosprávy</w:t>
            </w:r>
            <w:r w:rsidRPr="00BC019B">
              <w:rPr>
                <w:rFonts w:asciiTheme="minorHAnsi" w:hAnsiTheme="minorHAnsi"/>
                <w:sz w:val="20"/>
                <w:szCs w:val="20"/>
              </w:rPr>
              <w:t xml:space="preserve"> o schválení programu rozvoja obce a príslušnej územnoplánovacej dokumentácie podľa  § 8 ods. 6 zákona č. 539/2008 </w:t>
            </w:r>
            <w:proofErr w:type="spellStart"/>
            <w:r w:rsidRPr="00BC019B">
              <w:rPr>
                <w:rFonts w:asciiTheme="minorHAnsi" w:hAnsiTheme="minorHAnsi"/>
                <w:sz w:val="20"/>
                <w:szCs w:val="20"/>
              </w:rPr>
              <w:t>Z.z</w:t>
            </w:r>
            <w:proofErr w:type="spellEnd"/>
            <w:r w:rsidRPr="00BC019B">
              <w:rPr>
                <w:rFonts w:asciiTheme="minorHAnsi" w:hAnsiTheme="minorHAnsi"/>
                <w:sz w:val="20"/>
                <w:szCs w:val="20"/>
              </w:rPr>
              <w:t>. o podpore regionálneho rozvoja.</w:t>
            </w:r>
          </w:p>
        </w:tc>
      </w:tr>
      <w:tr w:rsidR="00E00461" w:rsidRPr="002D4CDB" w14:paraId="7D9B2785" w14:textId="77777777" w:rsidTr="00F87952">
        <w:trPr>
          <w:gridAfter w:val="1"/>
          <w:wAfter w:w="12" w:type="dxa"/>
          <w:trHeight w:val="330"/>
        </w:trPr>
        <w:tc>
          <w:tcPr>
            <w:tcW w:w="421" w:type="dxa"/>
          </w:tcPr>
          <w:p w14:paraId="6A770598" w14:textId="77777777" w:rsidR="00E00461" w:rsidRPr="002D4CDB" w:rsidRDefault="00234583" w:rsidP="004F3115">
            <w:pPr>
              <w:rPr>
                <w:rFonts w:asciiTheme="minorHAnsi" w:hAnsiTheme="minorHAnsi" w:cstheme="minorHAnsi"/>
                <w:sz w:val="18"/>
                <w:szCs w:val="18"/>
              </w:rPr>
            </w:pPr>
            <w:r>
              <w:rPr>
                <w:rFonts w:asciiTheme="minorHAnsi" w:hAnsiTheme="minorHAnsi" w:cstheme="minorHAnsi"/>
                <w:sz w:val="18"/>
                <w:szCs w:val="18"/>
              </w:rPr>
              <w:t>8</w:t>
            </w:r>
          </w:p>
        </w:tc>
        <w:tc>
          <w:tcPr>
            <w:tcW w:w="6378" w:type="dxa"/>
          </w:tcPr>
          <w:p w14:paraId="731E7F18" w14:textId="77777777"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Podmienka, že žiadateľ ani jeho štatutárny orgán, ani žiadny člen štatutárneho orgánu, ani prokurista/i, ani osoba splnomocnená zastupovať žiadateľa v konaní o ŽoNFP neboli právoplatne odsúdení za niektorý z nasledujúcich trestných činov: </w:t>
            </w:r>
          </w:p>
          <w:p w14:paraId="73FEA49E" w14:textId="77777777"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a) trestný čin poškodzovania finančných záujmov ES (§261-§263 Trestného zákona) </w:t>
            </w:r>
          </w:p>
          <w:p w14:paraId="0AFE26A1" w14:textId="77777777"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b) niektorý z trestných činov korupcie (§328 - §336 Trestného zákona) </w:t>
            </w:r>
          </w:p>
          <w:p w14:paraId="531CB140" w14:textId="77777777"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c) trestný čin legalizácie príjmu z trestnej činnosti (§233 - §234 Trestného zákona) </w:t>
            </w:r>
          </w:p>
          <w:p w14:paraId="0EC8B806" w14:textId="77777777"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d) trestný čin založenia, zosnovania a podporovania zločineckej skupiny (§296 Trestného zákona) </w:t>
            </w:r>
          </w:p>
          <w:p w14:paraId="45487481" w14:textId="77777777"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e) machinácie pri verejnom obstarávaní a verejnej dražbe (§266 až §268 Trestného zákona)</w:t>
            </w:r>
          </w:p>
        </w:tc>
        <w:tc>
          <w:tcPr>
            <w:tcW w:w="7229" w:type="dxa"/>
          </w:tcPr>
          <w:p w14:paraId="07AA46CB" w14:textId="77777777"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8C48F3">
              <w:rPr>
                <w:rFonts w:asciiTheme="minorHAnsi" w:hAnsiTheme="minorHAnsi" w:cs="Times New Roman"/>
                <w:b/>
                <w:sz w:val="20"/>
                <w:szCs w:val="20"/>
                <w:u w:val="single"/>
              </w:rPr>
              <w:t>7</w:t>
            </w:r>
            <w:r w:rsidRPr="002D4739">
              <w:rPr>
                <w:rFonts w:asciiTheme="minorHAnsi" w:hAnsiTheme="minorHAnsi" w:cs="Times New Roman"/>
                <w:b/>
                <w:sz w:val="20"/>
                <w:szCs w:val="20"/>
                <w:u w:val="single"/>
              </w:rPr>
              <w:t xml:space="preserve"> </w:t>
            </w:r>
          </w:p>
          <w:p w14:paraId="2A6A89A0" w14:textId="77777777"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ŽoNFP, </w:t>
            </w:r>
          </w:p>
          <w:p w14:paraId="542E9B96" w14:textId="77777777" w:rsidR="00E00461" w:rsidRDefault="00E00461" w:rsidP="00E00461">
            <w:pPr>
              <w:pStyle w:val="Default"/>
              <w:ind w:left="46"/>
              <w:jc w:val="both"/>
              <w:rPr>
                <w:rFonts w:asciiTheme="minorHAnsi" w:hAnsiTheme="minorHAnsi"/>
                <w:color w:val="auto"/>
                <w:sz w:val="20"/>
                <w:szCs w:val="20"/>
              </w:rPr>
            </w:pPr>
          </w:p>
          <w:p w14:paraId="1B13A8E1" w14:textId="77777777"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14:paraId="5C427BFB" w14:textId="77777777" w:rsidR="00E00461" w:rsidRPr="002D4CDB" w:rsidRDefault="00E00461" w:rsidP="004F3115">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Pr="001A25E0">
              <w:rPr>
                <w:rFonts w:asciiTheme="minorHAnsi" w:hAnsiTheme="minorHAnsi"/>
                <w:sz w:val="20"/>
                <w:szCs w:val="20"/>
              </w:rPr>
              <w:t>v rámci OPII</w:t>
            </w:r>
            <w:r w:rsidRPr="002D4739">
              <w:rPr>
                <w:rFonts w:asciiTheme="minorHAnsi" w:hAnsiTheme="minorHAnsi"/>
                <w:sz w:val="20"/>
                <w:szCs w:val="20"/>
              </w:rPr>
              <w:t xml:space="preserve"> a k dátumu predloženia ŽoNFP neuplynula lehota platnosti výpisu z registra trestov v zmysle vyššie uvedeného bodu.  </w:t>
            </w:r>
          </w:p>
        </w:tc>
      </w:tr>
      <w:tr w:rsidR="00E00461" w:rsidRPr="002D4CDB" w14:paraId="4D286AC2" w14:textId="77777777" w:rsidTr="00F87952">
        <w:trPr>
          <w:gridAfter w:val="1"/>
          <w:wAfter w:w="12" w:type="dxa"/>
          <w:trHeight w:val="330"/>
        </w:trPr>
        <w:tc>
          <w:tcPr>
            <w:tcW w:w="421" w:type="dxa"/>
          </w:tcPr>
          <w:p w14:paraId="44480344" w14:textId="77777777" w:rsidR="00E00461" w:rsidRPr="002D4CDB" w:rsidRDefault="00234583" w:rsidP="004F3115">
            <w:pPr>
              <w:rPr>
                <w:rFonts w:asciiTheme="minorHAnsi" w:hAnsiTheme="minorHAnsi" w:cstheme="minorHAnsi"/>
                <w:sz w:val="18"/>
                <w:szCs w:val="18"/>
              </w:rPr>
            </w:pPr>
            <w:r>
              <w:rPr>
                <w:rFonts w:asciiTheme="minorHAnsi" w:hAnsiTheme="minorHAnsi" w:cstheme="minorHAnsi"/>
                <w:sz w:val="18"/>
                <w:szCs w:val="18"/>
              </w:rPr>
              <w:t>9</w:t>
            </w:r>
          </w:p>
        </w:tc>
        <w:tc>
          <w:tcPr>
            <w:tcW w:w="6378" w:type="dxa"/>
          </w:tcPr>
          <w:p w14:paraId="19B21B8D" w14:textId="77777777"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aktivít projektu</w:t>
            </w:r>
          </w:p>
        </w:tc>
        <w:tc>
          <w:tcPr>
            <w:tcW w:w="7229" w:type="dxa"/>
          </w:tcPr>
          <w:p w14:paraId="60D7AD83" w14:textId="77777777"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14:paraId="24343277" w14:textId="77777777" w:rsidTr="00F87952">
        <w:trPr>
          <w:gridAfter w:val="1"/>
          <w:wAfter w:w="12" w:type="dxa"/>
          <w:trHeight w:val="330"/>
        </w:trPr>
        <w:tc>
          <w:tcPr>
            <w:tcW w:w="421" w:type="dxa"/>
          </w:tcPr>
          <w:p w14:paraId="22946B19" w14:textId="77777777" w:rsidR="00E00461" w:rsidRPr="002D4CDB" w:rsidRDefault="00AB0A70" w:rsidP="00234583">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0</w:t>
            </w:r>
          </w:p>
        </w:tc>
        <w:tc>
          <w:tcPr>
            <w:tcW w:w="6378" w:type="dxa"/>
          </w:tcPr>
          <w:p w14:paraId="32DD50A9" w14:textId="77777777"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neukončil fyzickú realizáciu všetkých oprávnených aktivít projektu pred predložením ŽoNFP</w:t>
            </w:r>
          </w:p>
        </w:tc>
        <w:tc>
          <w:tcPr>
            <w:tcW w:w="7229" w:type="dxa"/>
          </w:tcPr>
          <w:p w14:paraId="6F6C2E2C" w14:textId="77777777" w:rsidR="00E00461" w:rsidRPr="002D4CDB" w:rsidRDefault="00E00461" w:rsidP="00F87952">
            <w:pPr>
              <w:autoSpaceDE w:val="0"/>
              <w:autoSpaceDN w:val="0"/>
              <w:adjustRightInd w:val="0"/>
              <w:rPr>
                <w:rFonts w:asciiTheme="minorHAnsi" w:hAnsiTheme="minorHAnsi" w:cstheme="minorHAnsi"/>
              </w:rPr>
            </w:pPr>
            <w:r w:rsidRPr="002D4739">
              <w:rPr>
                <w:rFonts w:asciiTheme="minorHAnsi" w:hAnsiTheme="minorHAnsi"/>
                <w:sz w:val="20"/>
                <w:szCs w:val="20"/>
              </w:rPr>
              <w:t>Bez osobitnej prílohy</w:t>
            </w:r>
          </w:p>
        </w:tc>
      </w:tr>
      <w:tr w:rsidR="00E00461" w:rsidRPr="002D4CDB" w14:paraId="045F87A5" w14:textId="77777777" w:rsidTr="00F87952">
        <w:trPr>
          <w:gridAfter w:val="1"/>
          <w:wAfter w:w="12" w:type="dxa"/>
          <w:trHeight w:val="330"/>
        </w:trPr>
        <w:tc>
          <w:tcPr>
            <w:tcW w:w="421" w:type="dxa"/>
          </w:tcPr>
          <w:p w14:paraId="0180C90A" w14:textId="77777777"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234583">
              <w:rPr>
                <w:rFonts w:asciiTheme="minorHAnsi" w:hAnsiTheme="minorHAnsi" w:cstheme="minorHAnsi"/>
                <w:sz w:val="20"/>
                <w:szCs w:val="20"/>
              </w:rPr>
              <w:t>1</w:t>
            </w:r>
          </w:p>
        </w:tc>
        <w:tc>
          <w:tcPr>
            <w:tcW w:w="6378" w:type="dxa"/>
          </w:tcPr>
          <w:p w14:paraId="44AD34E3" w14:textId="77777777" w:rsidR="00E00461" w:rsidRPr="00B768E6" w:rsidRDefault="00E00461" w:rsidP="004F3115">
            <w:pPr>
              <w:rPr>
                <w:rFonts w:cs="Times New Roman"/>
                <w:color w:val="000000" w:themeColor="text1"/>
                <w:sz w:val="18"/>
                <w:szCs w:val="18"/>
              </w:rPr>
            </w:pPr>
            <w:r w:rsidRPr="002D4739">
              <w:rPr>
                <w:rFonts w:asciiTheme="minorHAnsi" w:hAnsiTheme="minorHAnsi" w:cs="Times New Roman"/>
                <w:sz w:val="20"/>
                <w:szCs w:val="20"/>
              </w:rPr>
              <w:t>Podmienka, že výdavky projektu sú oprávnené</w:t>
            </w:r>
          </w:p>
        </w:tc>
        <w:tc>
          <w:tcPr>
            <w:tcW w:w="7229" w:type="dxa"/>
          </w:tcPr>
          <w:p w14:paraId="43D2C168" w14:textId="77777777"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8C48F3">
              <w:rPr>
                <w:rFonts w:asciiTheme="minorHAnsi" w:hAnsiTheme="minorHAnsi" w:cs="Times New Roman"/>
                <w:b/>
                <w:sz w:val="20"/>
                <w:szCs w:val="20"/>
                <w:u w:val="single"/>
              </w:rPr>
              <w:t>8</w:t>
            </w:r>
          </w:p>
          <w:p w14:paraId="07528907" w14:textId="77777777" w:rsidR="00E00461" w:rsidRPr="00E07F7F" w:rsidRDefault="00E00461" w:rsidP="004F2563">
            <w:pPr>
              <w:rPr>
                <w:rFonts w:cs="Times New Roman"/>
                <w:color w:val="000000" w:themeColor="text1"/>
                <w:sz w:val="18"/>
                <w:szCs w:val="18"/>
              </w:rPr>
            </w:pPr>
            <w:r w:rsidRPr="002D4739">
              <w:rPr>
                <w:rFonts w:asciiTheme="minorHAnsi" w:hAnsiTheme="minorHAnsi"/>
                <w:b/>
                <w:sz w:val="20"/>
                <w:szCs w:val="20"/>
              </w:rPr>
              <w:t xml:space="preserve">Podporná dokumentácia k oprávnenosti výdavkov </w:t>
            </w:r>
          </w:p>
        </w:tc>
      </w:tr>
      <w:tr w:rsidR="00E00461" w:rsidRPr="002D4CDB" w14:paraId="42774620" w14:textId="77777777" w:rsidTr="00F87952">
        <w:trPr>
          <w:gridAfter w:val="1"/>
          <w:wAfter w:w="12" w:type="dxa"/>
          <w:trHeight w:val="330"/>
        </w:trPr>
        <w:tc>
          <w:tcPr>
            <w:tcW w:w="421" w:type="dxa"/>
          </w:tcPr>
          <w:p w14:paraId="5FE37DF6" w14:textId="77777777"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234583">
              <w:rPr>
                <w:rFonts w:asciiTheme="minorHAnsi" w:hAnsiTheme="minorHAnsi" w:cstheme="minorHAnsi"/>
                <w:sz w:val="20"/>
                <w:szCs w:val="20"/>
              </w:rPr>
              <w:t>2</w:t>
            </w:r>
          </w:p>
        </w:tc>
        <w:tc>
          <w:tcPr>
            <w:tcW w:w="6378" w:type="dxa"/>
          </w:tcPr>
          <w:p w14:paraId="356428F9" w14:textId="77777777"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p>
          <w:p w14:paraId="5E84B3CB" w14:textId="77777777" w:rsidR="00E00461" w:rsidRPr="002D4CDB" w:rsidRDefault="00E00461" w:rsidP="004F3115">
            <w:pPr>
              <w:rPr>
                <w:rFonts w:asciiTheme="minorHAnsi" w:hAnsiTheme="minorHAnsi" w:cstheme="minorHAnsi"/>
                <w:sz w:val="18"/>
                <w:szCs w:val="18"/>
              </w:rPr>
            </w:pPr>
          </w:p>
        </w:tc>
        <w:tc>
          <w:tcPr>
            <w:tcW w:w="7229" w:type="dxa"/>
          </w:tcPr>
          <w:p w14:paraId="23F25CB2" w14:textId="77777777"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8C48F3">
              <w:rPr>
                <w:rFonts w:asciiTheme="minorHAnsi" w:hAnsiTheme="minorHAnsi" w:cs="Times New Roman"/>
                <w:b/>
                <w:sz w:val="20"/>
                <w:szCs w:val="20"/>
                <w:u w:val="single"/>
              </w:rPr>
              <w:t>9</w:t>
            </w:r>
            <w:r w:rsidRPr="002D4739">
              <w:rPr>
                <w:rFonts w:asciiTheme="minorHAnsi" w:hAnsiTheme="minorHAnsi" w:cs="Times New Roman"/>
                <w:b/>
                <w:sz w:val="20"/>
                <w:szCs w:val="20"/>
                <w:u w:val="single"/>
              </w:rPr>
              <w:t xml:space="preserve"> </w:t>
            </w:r>
          </w:p>
          <w:p w14:paraId="23DAEC5C" w14:textId="77777777" w:rsidR="00E00461" w:rsidRPr="002D4739" w:rsidRDefault="00E00461" w:rsidP="00E00461">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a</w:t>
            </w:r>
          </w:p>
          <w:p w14:paraId="20AA5B24" w14:textId="77777777" w:rsidR="00E00461" w:rsidRPr="002D4CDB" w:rsidRDefault="00E00461" w:rsidP="00F87952">
            <w:pPr>
              <w:ind w:left="5"/>
              <w:rPr>
                <w:rFonts w:asciiTheme="minorHAnsi" w:hAnsiTheme="minorHAnsi" w:cstheme="minorHAnsi"/>
              </w:rPr>
            </w:pPr>
            <w:r w:rsidRPr="002D4739">
              <w:rPr>
                <w:rFonts w:asciiTheme="minorHAnsi" w:hAnsiTheme="minorHAnsi"/>
                <w:b/>
                <w:sz w:val="20"/>
                <w:szCs w:val="20"/>
              </w:rPr>
              <w:t xml:space="preserve">Analýza nákladov a prínosov </w:t>
            </w:r>
            <w:r w:rsidRPr="002D4739">
              <w:rPr>
                <w:rFonts w:asciiTheme="minorHAnsi" w:hAnsiTheme="minorHAnsi"/>
                <w:sz w:val="20"/>
                <w:szCs w:val="20"/>
              </w:rPr>
              <w:t>(</w:t>
            </w:r>
            <w:proofErr w:type="spellStart"/>
            <w:r w:rsidRPr="002D4739">
              <w:rPr>
                <w:rFonts w:asciiTheme="minorHAnsi" w:hAnsiTheme="minorHAnsi"/>
                <w:sz w:val="20"/>
                <w:szCs w:val="20"/>
              </w:rPr>
              <w:t>Cost</w:t>
            </w:r>
            <w:proofErr w:type="spellEnd"/>
            <w:r w:rsidRPr="002D4739">
              <w:rPr>
                <w:rFonts w:asciiTheme="minorHAnsi" w:hAnsiTheme="minorHAnsi"/>
                <w:sz w:val="20"/>
                <w:szCs w:val="20"/>
              </w:rPr>
              <w:t xml:space="preserve"> </w:t>
            </w:r>
            <w:proofErr w:type="spellStart"/>
            <w:r w:rsidRPr="002D4739">
              <w:rPr>
                <w:rFonts w:asciiTheme="minorHAnsi" w:hAnsiTheme="minorHAnsi"/>
                <w:sz w:val="20"/>
                <w:szCs w:val="20"/>
              </w:rPr>
              <w:t>Benefit</w:t>
            </w:r>
            <w:proofErr w:type="spellEnd"/>
            <w:r w:rsidRPr="002D4739">
              <w:rPr>
                <w:rFonts w:asciiTheme="minorHAnsi" w:hAnsiTheme="minorHAnsi"/>
                <w:sz w:val="20"/>
                <w:szCs w:val="20"/>
              </w:rPr>
              <w:t xml:space="preserve"> </w:t>
            </w:r>
            <w:proofErr w:type="spellStart"/>
            <w:r w:rsidRPr="002D4739">
              <w:rPr>
                <w:rFonts w:asciiTheme="minorHAnsi" w:hAnsiTheme="minorHAnsi"/>
                <w:sz w:val="20"/>
                <w:szCs w:val="20"/>
              </w:rPr>
              <w:t>Analysis</w:t>
            </w:r>
            <w:proofErr w:type="spellEnd"/>
            <w:r w:rsidRPr="002D4739">
              <w:rPr>
                <w:rFonts w:asciiTheme="minorHAnsi" w:hAnsiTheme="minorHAnsi"/>
                <w:sz w:val="20"/>
                <w:szCs w:val="20"/>
              </w:rPr>
              <w:t xml:space="preserve"> - CBA) (ak relevantné) </w:t>
            </w:r>
          </w:p>
        </w:tc>
      </w:tr>
      <w:tr w:rsidR="00E00461" w:rsidRPr="002D4CDB" w14:paraId="6D9FDA0C" w14:textId="77777777" w:rsidTr="00F87952">
        <w:trPr>
          <w:gridAfter w:val="1"/>
          <w:wAfter w:w="12" w:type="dxa"/>
          <w:trHeight w:val="330"/>
        </w:trPr>
        <w:tc>
          <w:tcPr>
            <w:tcW w:w="421" w:type="dxa"/>
          </w:tcPr>
          <w:p w14:paraId="74CA0F7D" w14:textId="77777777"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3</w:t>
            </w:r>
          </w:p>
        </w:tc>
        <w:tc>
          <w:tcPr>
            <w:tcW w:w="6378" w:type="dxa"/>
          </w:tcPr>
          <w:p w14:paraId="06C134C3" w14:textId="77777777"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projekt je realizovaný na oprávnenom území</w:t>
            </w:r>
          </w:p>
        </w:tc>
        <w:tc>
          <w:tcPr>
            <w:tcW w:w="7229" w:type="dxa"/>
          </w:tcPr>
          <w:p w14:paraId="3D11C42D" w14:textId="77777777" w:rsidR="00E00461" w:rsidRPr="002D4CDB" w:rsidRDefault="00E00461" w:rsidP="004F2563">
            <w:pPr>
              <w:rPr>
                <w:rFonts w:asciiTheme="minorHAnsi" w:hAnsiTheme="minorHAnsi" w:cstheme="minorHAnsi"/>
              </w:rPr>
            </w:pPr>
            <w:r w:rsidRPr="002D4739">
              <w:rPr>
                <w:rFonts w:asciiTheme="minorHAnsi" w:hAnsiTheme="minorHAnsi"/>
                <w:sz w:val="20"/>
                <w:szCs w:val="20"/>
              </w:rPr>
              <w:t>Bez osobitnej prílohy</w:t>
            </w:r>
          </w:p>
        </w:tc>
      </w:tr>
      <w:tr w:rsidR="00E00461" w:rsidRPr="002D4CDB" w14:paraId="03E4ACE1" w14:textId="77777777" w:rsidTr="00F87952">
        <w:trPr>
          <w:gridAfter w:val="1"/>
          <w:wAfter w:w="12" w:type="dxa"/>
          <w:trHeight w:val="330"/>
        </w:trPr>
        <w:tc>
          <w:tcPr>
            <w:tcW w:w="421" w:type="dxa"/>
          </w:tcPr>
          <w:p w14:paraId="287CE730" w14:textId="77777777"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4</w:t>
            </w:r>
          </w:p>
        </w:tc>
        <w:tc>
          <w:tcPr>
            <w:tcW w:w="6378" w:type="dxa"/>
          </w:tcPr>
          <w:p w14:paraId="5ABDD468" w14:textId="77777777"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splnenia hodnotiacich kritérií</w:t>
            </w:r>
          </w:p>
        </w:tc>
        <w:tc>
          <w:tcPr>
            <w:tcW w:w="7229" w:type="dxa"/>
          </w:tcPr>
          <w:p w14:paraId="3F8A8DEC" w14:textId="77777777"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8C48F3">
              <w:rPr>
                <w:rFonts w:asciiTheme="minorHAnsi" w:hAnsiTheme="minorHAnsi" w:cs="Times New Roman"/>
                <w:b/>
                <w:sz w:val="20"/>
                <w:szCs w:val="20"/>
                <w:u w:val="single"/>
              </w:rPr>
              <w:t>0</w:t>
            </w:r>
            <w:r w:rsidRPr="002D4739">
              <w:rPr>
                <w:rFonts w:asciiTheme="minorHAnsi" w:hAnsiTheme="minorHAnsi" w:cs="Times New Roman"/>
                <w:b/>
                <w:sz w:val="20"/>
                <w:szCs w:val="20"/>
                <w:u w:val="single"/>
              </w:rPr>
              <w:t xml:space="preserve"> </w:t>
            </w:r>
          </w:p>
          <w:p w14:paraId="41735F0A" w14:textId="77777777" w:rsidR="00E00461" w:rsidRPr="002D4739" w:rsidRDefault="001C2F38" w:rsidP="00E00461">
            <w:pPr>
              <w:rPr>
                <w:rFonts w:asciiTheme="minorHAnsi" w:hAnsiTheme="minorHAnsi"/>
                <w:b/>
                <w:sz w:val="20"/>
                <w:szCs w:val="20"/>
              </w:rPr>
            </w:pPr>
            <w:r>
              <w:rPr>
                <w:rFonts w:asciiTheme="minorHAnsi" w:hAnsiTheme="minorHAnsi"/>
                <w:b/>
                <w:sz w:val="20"/>
                <w:szCs w:val="20"/>
              </w:rPr>
              <w:t>Doplňujúce údaje</w:t>
            </w:r>
            <w:r w:rsidR="00E00461" w:rsidRPr="002D4739">
              <w:rPr>
                <w:rFonts w:asciiTheme="minorHAnsi" w:hAnsiTheme="minorHAnsi"/>
                <w:b/>
                <w:sz w:val="20"/>
                <w:szCs w:val="20"/>
              </w:rPr>
              <w:t xml:space="preserve"> </w:t>
            </w:r>
            <w:r w:rsidR="00CE4DCA">
              <w:rPr>
                <w:rFonts w:asciiTheme="minorHAnsi" w:hAnsiTheme="minorHAnsi"/>
                <w:b/>
                <w:sz w:val="20"/>
                <w:szCs w:val="20"/>
              </w:rPr>
              <w:t>ŽoNFP</w:t>
            </w:r>
          </w:p>
          <w:p w14:paraId="0211E757" w14:textId="77777777" w:rsidR="00E00461" w:rsidRPr="002D4CDB" w:rsidRDefault="00E00461" w:rsidP="004F3115">
            <w:pPr>
              <w:rPr>
                <w:rFonts w:asciiTheme="minorHAnsi" w:hAnsiTheme="minorHAnsi" w:cstheme="minorHAnsi"/>
              </w:rPr>
            </w:pPr>
          </w:p>
        </w:tc>
      </w:tr>
      <w:tr w:rsidR="00E00461" w:rsidRPr="002D4CDB" w14:paraId="2BA4AD72" w14:textId="77777777" w:rsidTr="00F87952">
        <w:trPr>
          <w:gridAfter w:val="1"/>
          <w:wAfter w:w="12" w:type="dxa"/>
          <w:trHeight w:val="330"/>
        </w:trPr>
        <w:tc>
          <w:tcPr>
            <w:tcW w:w="421" w:type="dxa"/>
          </w:tcPr>
          <w:p w14:paraId="76C8F706" w14:textId="77777777"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5</w:t>
            </w:r>
          </w:p>
        </w:tc>
        <w:tc>
          <w:tcPr>
            <w:tcW w:w="6378" w:type="dxa"/>
          </w:tcPr>
          <w:p w14:paraId="16B9965C" w14:textId="77777777"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spôsobu financovania</w:t>
            </w:r>
          </w:p>
        </w:tc>
        <w:tc>
          <w:tcPr>
            <w:tcW w:w="7229" w:type="dxa"/>
          </w:tcPr>
          <w:p w14:paraId="68CA156C" w14:textId="77777777"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14:paraId="4056A8D1" w14:textId="77777777" w:rsidTr="00F87952">
        <w:trPr>
          <w:gridAfter w:val="1"/>
          <w:wAfter w:w="12" w:type="dxa"/>
          <w:trHeight w:val="330"/>
        </w:trPr>
        <w:tc>
          <w:tcPr>
            <w:tcW w:w="421" w:type="dxa"/>
          </w:tcPr>
          <w:p w14:paraId="679EC6C1" w14:textId="77777777"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6</w:t>
            </w:r>
          </w:p>
        </w:tc>
        <w:tc>
          <w:tcPr>
            <w:tcW w:w="6378" w:type="dxa"/>
          </w:tcPr>
          <w:p w14:paraId="513BB9DF" w14:textId="77777777" w:rsidR="00E00461" w:rsidRPr="00B768E6" w:rsidRDefault="00E00461" w:rsidP="004F3115">
            <w:pPr>
              <w:rPr>
                <w:rFonts w:cs="Times New Roman"/>
                <w:color w:val="000000" w:themeColor="text1"/>
                <w:sz w:val="18"/>
                <w:szCs w:val="18"/>
              </w:rPr>
            </w:pPr>
            <w:r w:rsidRPr="00263E65">
              <w:rPr>
                <w:rFonts w:asciiTheme="minorHAnsi" w:hAnsiTheme="minorHAnsi" w:cs="Times New Roman"/>
                <w:sz w:val="20"/>
                <w:szCs w:val="20"/>
              </w:rPr>
              <w:t xml:space="preserve">Podmienky týkajúce sa štátnej pomoci a vyplývajúce zo schém štátnej pomoci/pomoci </w:t>
            </w:r>
            <w:proofErr w:type="spellStart"/>
            <w:r w:rsidRPr="00263E65">
              <w:rPr>
                <w:rFonts w:asciiTheme="minorHAnsi" w:hAnsiTheme="minorHAnsi" w:cs="Times New Roman"/>
                <w:sz w:val="20"/>
                <w:szCs w:val="20"/>
              </w:rPr>
              <w:t>de</w:t>
            </w:r>
            <w:proofErr w:type="spellEnd"/>
            <w:r w:rsidRPr="00263E65">
              <w:rPr>
                <w:rFonts w:asciiTheme="minorHAnsi" w:hAnsiTheme="minorHAnsi" w:cs="Times New Roman"/>
                <w:sz w:val="20"/>
                <w:szCs w:val="20"/>
              </w:rPr>
              <w:t xml:space="preserve"> </w:t>
            </w:r>
            <w:proofErr w:type="spellStart"/>
            <w:r w:rsidRPr="00263E65">
              <w:rPr>
                <w:rFonts w:asciiTheme="minorHAnsi" w:hAnsiTheme="minorHAnsi" w:cs="Times New Roman"/>
                <w:sz w:val="20"/>
                <w:szCs w:val="20"/>
              </w:rPr>
              <w:t>minimis</w:t>
            </w:r>
            <w:proofErr w:type="spellEnd"/>
            <w:r w:rsidRPr="00263E65">
              <w:rPr>
                <w:rFonts w:asciiTheme="minorHAnsi" w:hAnsiTheme="minorHAnsi" w:cs="Times New Roman"/>
                <w:sz w:val="20"/>
                <w:szCs w:val="20"/>
              </w:rPr>
              <w:t xml:space="preserve"> </w:t>
            </w:r>
          </w:p>
        </w:tc>
        <w:tc>
          <w:tcPr>
            <w:tcW w:w="7229" w:type="dxa"/>
          </w:tcPr>
          <w:p w14:paraId="7B567F18" w14:textId="77777777" w:rsidR="00E00461" w:rsidRPr="00E07F7F" w:rsidRDefault="00E00461" w:rsidP="008B2658">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14:paraId="37A92D67" w14:textId="77777777" w:rsidTr="00F87952">
        <w:trPr>
          <w:gridAfter w:val="1"/>
          <w:wAfter w:w="12" w:type="dxa"/>
          <w:trHeight w:val="330"/>
        </w:trPr>
        <w:tc>
          <w:tcPr>
            <w:tcW w:w="421" w:type="dxa"/>
          </w:tcPr>
          <w:p w14:paraId="57971F62" w14:textId="77777777"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7</w:t>
            </w:r>
          </w:p>
        </w:tc>
        <w:tc>
          <w:tcPr>
            <w:tcW w:w="6378" w:type="dxa"/>
          </w:tcPr>
          <w:p w14:paraId="5B9BDB0D" w14:textId="77777777"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neporušil zákaz nelegálnej práce a nelegálneho zamestnávania</w:t>
            </w:r>
          </w:p>
        </w:tc>
        <w:tc>
          <w:tcPr>
            <w:tcW w:w="7229" w:type="dxa"/>
          </w:tcPr>
          <w:p w14:paraId="052F6382" w14:textId="77777777"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8C48F3">
              <w:rPr>
                <w:rFonts w:asciiTheme="minorHAnsi" w:hAnsiTheme="minorHAnsi" w:cs="Times New Roman"/>
                <w:b/>
                <w:sz w:val="20"/>
                <w:szCs w:val="20"/>
                <w:u w:val="single"/>
              </w:rPr>
              <w:t>1</w:t>
            </w:r>
          </w:p>
          <w:p w14:paraId="06092748" w14:textId="77777777"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ŽoNFP, nie staršie ako 3 mesiace ku dňu predloženia ŽoNFP </w:t>
            </w:r>
          </w:p>
          <w:p w14:paraId="28349959" w14:textId="77777777" w:rsidR="00E00461" w:rsidRDefault="00E00461" w:rsidP="00E00461">
            <w:pPr>
              <w:pStyle w:val="Default"/>
              <w:ind w:left="5"/>
              <w:jc w:val="both"/>
              <w:rPr>
                <w:rFonts w:asciiTheme="minorHAnsi" w:hAnsiTheme="minorHAnsi"/>
                <w:color w:val="auto"/>
                <w:sz w:val="20"/>
                <w:szCs w:val="20"/>
              </w:rPr>
            </w:pPr>
          </w:p>
          <w:p w14:paraId="04EBBAE9" w14:textId="77777777"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14:paraId="626E2C5F" w14:textId="77777777" w:rsidR="00E00461" w:rsidRPr="002D4CDB" w:rsidRDefault="00E00461" w:rsidP="008B2658">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o predložení potvrdenia miestne príslušného inšpektorátu práce v niektorej zo skorších ŽoNFP predkladaných v rámci vyzvaní OPII – platí iba v prípade, ak žiadateľ už predložil potvrdenie miestne príslušného inšpektorátu práce v niektorej zo skorších ŽoNFP v rámci OPII</w:t>
            </w:r>
          </w:p>
        </w:tc>
      </w:tr>
      <w:tr w:rsidR="00E00461" w:rsidRPr="002D4CDB" w14:paraId="51DC96AA" w14:textId="77777777" w:rsidTr="00F87952">
        <w:trPr>
          <w:gridAfter w:val="1"/>
          <w:wAfter w:w="12" w:type="dxa"/>
          <w:trHeight w:val="330"/>
        </w:trPr>
        <w:tc>
          <w:tcPr>
            <w:tcW w:w="421" w:type="dxa"/>
          </w:tcPr>
          <w:p w14:paraId="703F89AE" w14:textId="77777777"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8</w:t>
            </w:r>
          </w:p>
        </w:tc>
        <w:tc>
          <w:tcPr>
            <w:tcW w:w="6378" w:type="dxa"/>
            <w:shd w:val="clear" w:color="auto" w:fill="auto"/>
          </w:tcPr>
          <w:p w14:paraId="5091BA11" w14:textId="77777777" w:rsidR="00E00461" w:rsidRPr="00DF09C2" w:rsidRDefault="00E00461" w:rsidP="004F3115">
            <w:pPr>
              <w:rPr>
                <w:rFonts w:asciiTheme="minorHAnsi" w:hAnsiTheme="minorHAnsi" w:cstheme="minorHAnsi"/>
                <w:sz w:val="18"/>
                <w:szCs w:val="18"/>
              </w:rPr>
            </w:pPr>
            <w:r w:rsidRPr="00DF09C2">
              <w:rPr>
                <w:rFonts w:asciiTheme="minorHAnsi" w:hAnsiTheme="minorHAnsi" w:cs="Times New Roman"/>
                <w:sz w:val="20"/>
                <w:szCs w:val="20"/>
              </w:rPr>
              <w:t xml:space="preserve">Podmienka, že žiadateľ má </w:t>
            </w:r>
            <w:proofErr w:type="spellStart"/>
            <w:r w:rsidRPr="00DF09C2">
              <w:rPr>
                <w:rFonts w:asciiTheme="minorHAnsi" w:hAnsiTheme="minorHAnsi" w:cs="Times New Roman"/>
                <w:sz w:val="20"/>
                <w:szCs w:val="20"/>
              </w:rPr>
              <w:t>vysporiadané</w:t>
            </w:r>
            <w:proofErr w:type="spellEnd"/>
            <w:r w:rsidRPr="00DF09C2">
              <w:rPr>
                <w:rFonts w:asciiTheme="minorHAnsi" w:hAnsiTheme="minorHAnsi" w:cs="Times New Roman"/>
                <w:sz w:val="20"/>
                <w:szCs w:val="20"/>
              </w:rPr>
              <w:t xml:space="preserve"> majetkovo-právne vzťahy a povolenia na realizáciu aktivít projektu</w:t>
            </w:r>
          </w:p>
        </w:tc>
        <w:tc>
          <w:tcPr>
            <w:tcW w:w="7229" w:type="dxa"/>
            <w:shd w:val="clear" w:color="auto" w:fill="auto"/>
          </w:tcPr>
          <w:p w14:paraId="019C00B6" w14:textId="77777777" w:rsidR="00E00461" w:rsidRPr="00DF09C2" w:rsidRDefault="00E00461" w:rsidP="00E00461">
            <w:pPr>
              <w:rPr>
                <w:rFonts w:asciiTheme="minorHAnsi" w:hAnsiTheme="minorHAnsi" w:cstheme="minorHAnsi"/>
                <w:b/>
                <w:sz w:val="20"/>
                <w:szCs w:val="20"/>
                <w:u w:val="single"/>
              </w:rPr>
            </w:pPr>
            <w:r w:rsidRPr="00DF09C2">
              <w:rPr>
                <w:rFonts w:asciiTheme="minorHAnsi" w:hAnsiTheme="minorHAnsi" w:cs="Times New Roman"/>
                <w:b/>
                <w:sz w:val="20"/>
                <w:szCs w:val="20"/>
                <w:u w:val="single"/>
              </w:rPr>
              <w:t>Príloha č. 1</w:t>
            </w:r>
            <w:r w:rsidR="008C48F3">
              <w:rPr>
                <w:rFonts w:asciiTheme="minorHAnsi" w:hAnsiTheme="minorHAnsi" w:cs="Times New Roman"/>
                <w:b/>
                <w:sz w:val="20"/>
                <w:szCs w:val="20"/>
                <w:u w:val="single"/>
              </w:rPr>
              <w:t>2</w:t>
            </w:r>
          </w:p>
          <w:p w14:paraId="58D3F41F" w14:textId="77777777" w:rsidR="00E00461" w:rsidRPr="00DF09C2" w:rsidRDefault="00E00461" w:rsidP="00E00461">
            <w:pPr>
              <w:pStyle w:val="Default"/>
              <w:rPr>
                <w:rFonts w:asciiTheme="minorHAnsi" w:hAnsiTheme="minorHAnsi"/>
                <w:color w:val="auto"/>
                <w:sz w:val="20"/>
                <w:szCs w:val="20"/>
              </w:rPr>
            </w:pPr>
            <w:r w:rsidRPr="00DF09C2">
              <w:rPr>
                <w:rFonts w:asciiTheme="minorHAnsi" w:hAnsiTheme="minorHAnsi"/>
                <w:b/>
                <w:color w:val="auto"/>
                <w:sz w:val="20"/>
                <w:szCs w:val="20"/>
              </w:rPr>
              <w:t>Právoplatné stavebné povolenie alebo iné povolenie</w:t>
            </w:r>
            <w:r w:rsidRPr="00DF09C2">
              <w:rPr>
                <w:rFonts w:asciiTheme="minorHAnsi" w:hAnsiTheme="minorHAnsi"/>
                <w:color w:val="auto"/>
                <w:sz w:val="20"/>
                <w:szCs w:val="20"/>
              </w:rPr>
              <w:t xml:space="preserve"> na realizáciu stavby a </w:t>
            </w:r>
          </w:p>
          <w:p w14:paraId="56493755" w14:textId="77777777" w:rsidR="00E00461" w:rsidRPr="00DF09C2" w:rsidRDefault="00E00461" w:rsidP="00F87952">
            <w:pPr>
              <w:pStyle w:val="Default"/>
              <w:jc w:val="both"/>
              <w:rPr>
                <w:rFonts w:asciiTheme="minorHAnsi" w:hAnsiTheme="minorHAnsi" w:cstheme="minorHAnsi"/>
              </w:rPr>
            </w:pPr>
            <w:r w:rsidRPr="00DF09C2">
              <w:rPr>
                <w:rFonts w:asciiTheme="minorHAnsi" w:hAnsiTheme="minorHAnsi"/>
                <w:b/>
                <w:sz w:val="20"/>
                <w:szCs w:val="20"/>
              </w:rPr>
              <w:t>Projektová dokumentácia stavby</w:t>
            </w:r>
            <w:r w:rsidRPr="00DF09C2">
              <w:rPr>
                <w:rFonts w:asciiTheme="minorHAnsi" w:hAnsiTheme="minorHAnsi"/>
                <w:sz w:val="20"/>
                <w:szCs w:val="20"/>
              </w:rPr>
              <w:t xml:space="preserve"> </w:t>
            </w:r>
            <w:r w:rsidRPr="00DF09C2">
              <w:rPr>
                <w:rFonts w:asciiTheme="minorHAnsi" w:hAnsiTheme="minorHAnsi"/>
                <w:b/>
                <w:sz w:val="20"/>
                <w:szCs w:val="20"/>
              </w:rPr>
              <w:t xml:space="preserve">vrátane výkazu výmer </w:t>
            </w:r>
          </w:p>
        </w:tc>
      </w:tr>
      <w:tr w:rsidR="00E00461" w:rsidRPr="002D4CDB" w14:paraId="3DA0E7F3" w14:textId="77777777" w:rsidTr="00F87952">
        <w:trPr>
          <w:gridAfter w:val="1"/>
          <w:wAfter w:w="12" w:type="dxa"/>
          <w:trHeight w:val="330"/>
        </w:trPr>
        <w:tc>
          <w:tcPr>
            <w:tcW w:w="421" w:type="dxa"/>
          </w:tcPr>
          <w:p w14:paraId="168CC8FC" w14:textId="77777777" w:rsidR="00E00461" w:rsidRPr="002D4CDB" w:rsidRDefault="00234583" w:rsidP="004F3115">
            <w:pPr>
              <w:rPr>
                <w:rFonts w:asciiTheme="minorHAnsi" w:hAnsiTheme="minorHAnsi" w:cstheme="minorHAnsi"/>
                <w:sz w:val="18"/>
                <w:szCs w:val="18"/>
              </w:rPr>
            </w:pPr>
            <w:r>
              <w:rPr>
                <w:rFonts w:asciiTheme="minorHAnsi" w:hAnsiTheme="minorHAnsi" w:cstheme="minorHAnsi"/>
                <w:sz w:val="20"/>
                <w:szCs w:val="20"/>
              </w:rPr>
              <w:t>19</w:t>
            </w:r>
          </w:p>
        </w:tc>
        <w:tc>
          <w:tcPr>
            <w:tcW w:w="6378" w:type="dxa"/>
          </w:tcPr>
          <w:p w14:paraId="32071B21" w14:textId="77777777"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z hľadiska plnenia požiadaviek v oblasti posudzovania vplyvov na životné prostredie</w:t>
            </w:r>
          </w:p>
        </w:tc>
        <w:tc>
          <w:tcPr>
            <w:tcW w:w="7229" w:type="dxa"/>
          </w:tcPr>
          <w:p w14:paraId="55A88193" w14:textId="77777777"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w:t>
            </w:r>
            <w:r w:rsidR="008C48F3">
              <w:rPr>
                <w:rFonts w:asciiTheme="minorHAnsi" w:hAnsiTheme="minorHAnsi" w:cs="Times New Roman"/>
                <w:b/>
                <w:sz w:val="20"/>
                <w:szCs w:val="20"/>
                <w:u w:val="single"/>
              </w:rPr>
              <w:t>3</w:t>
            </w:r>
          </w:p>
          <w:p w14:paraId="3C7FD445" w14:textId="77777777" w:rsidR="00E00461" w:rsidRPr="002D4739" w:rsidRDefault="00E00461" w:rsidP="00E00461">
            <w:pPr>
              <w:pStyle w:val="Odsekzoznamu"/>
              <w:ind w:left="0"/>
              <w:rPr>
                <w:rFonts w:asciiTheme="minorHAnsi" w:hAnsiTheme="minorHAnsi"/>
                <w:sz w:val="20"/>
                <w:szCs w:val="20"/>
              </w:rPr>
            </w:pPr>
            <w:r w:rsidRPr="002D4739">
              <w:rPr>
                <w:rFonts w:asciiTheme="minorHAnsi" w:hAnsiTheme="minorHAnsi"/>
                <w:sz w:val="20"/>
                <w:szCs w:val="20"/>
              </w:rPr>
              <w:t xml:space="preserve">Platné </w:t>
            </w:r>
            <w:r w:rsidRPr="002D4739">
              <w:rPr>
                <w:rFonts w:asciiTheme="minorHAnsi" w:hAnsiTheme="minorHAnsi"/>
                <w:b/>
                <w:sz w:val="20"/>
                <w:szCs w:val="20"/>
              </w:rPr>
              <w:t>záverečné stanovisko z posúdenia vplyvov</w:t>
            </w:r>
            <w:r w:rsidRPr="002D4739">
              <w:rPr>
                <w:rFonts w:asciiTheme="minorHAnsi" w:hAnsiTheme="minorHAnsi"/>
                <w:sz w:val="20"/>
                <w:szCs w:val="20"/>
              </w:rPr>
              <w:t xml:space="preserve"> navrhovanej činnosti, resp. jej zmeny na životné prostredie podľa zákona o posudzovaní vplyvov, alebo</w:t>
            </w:r>
          </w:p>
          <w:p w14:paraId="0EFF3C2D" w14:textId="77777777"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zo zisťovacieho konania</w:t>
            </w:r>
            <w:r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14:paraId="70B44D68" w14:textId="77777777"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príslušného orgánu</w:t>
            </w:r>
            <w:r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14:paraId="500A7E6C" w14:textId="77777777" w:rsidR="00E00461" w:rsidRPr="002D4CDB" w:rsidRDefault="00E00461" w:rsidP="00F87952">
            <w:pPr>
              <w:pStyle w:val="Default"/>
              <w:rPr>
                <w:rFonts w:asciiTheme="minorHAnsi" w:hAnsiTheme="minorHAnsi" w:cstheme="minorHAnsi"/>
              </w:rPr>
            </w:pPr>
            <w:r>
              <w:rPr>
                <w:rFonts w:asciiTheme="minorHAnsi" w:hAnsiTheme="minorHAnsi"/>
                <w:b/>
                <w:color w:val="auto"/>
                <w:sz w:val="20"/>
                <w:szCs w:val="20"/>
              </w:rPr>
              <w:t>S</w:t>
            </w:r>
            <w:r w:rsidRPr="002D4739">
              <w:rPr>
                <w:rFonts w:asciiTheme="minorHAnsi" w:hAnsiTheme="minorHAnsi"/>
                <w:b/>
                <w:color w:val="auto"/>
                <w:sz w:val="20"/>
                <w:szCs w:val="20"/>
              </w:rPr>
              <w:t>tanovisko (vyjadrenie) príslušného orgánu</w:t>
            </w:r>
            <w:r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Pr>
                <w:rFonts w:asciiTheme="minorHAnsi" w:hAnsiTheme="minorHAnsi"/>
                <w:color w:val="auto"/>
                <w:sz w:val="20"/>
                <w:szCs w:val="20"/>
              </w:rPr>
              <w:t>v.</w:t>
            </w:r>
          </w:p>
        </w:tc>
      </w:tr>
      <w:tr w:rsidR="00E00461" w:rsidRPr="002D4CDB" w14:paraId="308EE488" w14:textId="77777777" w:rsidTr="00F87952">
        <w:trPr>
          <w:gridAfter w:val="1"/>
          <w:wAfter w:w="12" w:type="dxa"/>
          <w:trHeight w:val="330"/>
        </w:trPr>
        <w:tc>
          <w:tcPr>
            <w:tcW w:w="421" w:type="dxa"/>
          </w:tcPr>
          <w:p w14:paraId="60EF32A3" w14:textId="77777777" w:rsidR="00E00461" w:rsidRPr="002D4CDB" w:rsidRDefault="00AB0A70" w:rsidP="00234583">
            <w:pPr>
              <w:rPr>
                <w:rFonts w:asciiTheme="minorHAnsi" w:hAnsiTheme="minorHAnsi" w:cstheme="minorHAnsi"/>
                <w:sz w:val="18"/>
                <w:szCs w:val="18"/>
              </w:rPr>
            </w:pPr>
            <w:r>
              <w:rPr>
                <w:rFonts w:asciiTheme="minorHAnsi" w:hAnsiTheme="minorHAnsi" w:cstheme="minorHAnsi"/>
                <w:sz w:val="20"/>
                <w:szCs w:val="20"/>
              </w:rPr>
              <w:t>2</w:t>
            </w:r>
            <w:r w:rsidR="00234583">
              <w:rPr>
                <w:rFonts w:asciiTheme="minorHAnsi" w:hAnsiTheme="minorHAnsi" w:cstheme="minorHAnsi"/>
                <w:sz w:val="20"/>
                <w:szCs w:val="20"/>
              </w:rPr>
              <w:t>0</w:t>
            </w:r>
          </w:p>
        </w:tc>
        <w:tc>
          <w:tcPr>
            <w:tcW w:w="6378" w:type="dxa"/>
          </w:tcPr>
          <w:p w14:paraId="53767D7E" w14:textId="77777777"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14:paraId="03B9224B" w14:textId="77777777" w:rsidR="00E00461" w:rsidRPr="002D4CDB" w:rsidRDefault="00E00461" w:rsidP="004F3115">
            <w:pPr>
              <w:rPr>
                <w:rFonts w:asciiTheme="minorHAnsi" w:hAnsiTheme="minorHAnsi" w:cstheme="minorHAnsi"/>
                <w:sz w:val="18"/>
                <w:szCs w:val="18"/>
              </w:rPr>
            </w:pPr>
          </w:p>
        </w:tc>
        <w:tc>
          <w:tcPr>
            <w:tcW w:w="7229" w:type="dxa"/>
          </w:tcPr>
          <w:p w14:paraId="706550B7" w14:textId="77777777"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w:t>
            </w:r>
            <w:r w:rsidR="008C48F3">
              <w:rPr>
                <w:rFonts w:asciiTheme="minorHAnsi" w:hAnsiTheme="minorHAnsi" w:cs="Times New Roman"/>
                <w:b/>
                <w:sz w:val="20"/>
                <w:szCs w:val="20"/>
                <w:u w:val="single"/>
              </w:rPr>
              <w:t>4</w:t>
            </w:r>
          </w:p>
          <w:p w14:paraId="79D66288" w14:textId="77777777" w:rsidR="00E00461" w:rsidRPr="002D4CDB" w:rsidRDefault="00E00461" w:rsidP="00F87952">
            <w:pPr>
              <w:pStyle w:val="Default"/>
              <w:rPr>
                <w:rFonts w:asciiTheme="minorHAnsi" w:hAnsiTheme="minorHAnsi" w:cstheme="minorHAnsi"/>
              </w:rPr>
            </w:pPr>
            <w:r w:rsidRPr="002D4739">
              <w:rPr>
                <w:rFonts w:asciiTheme="minorHAnsi" w:hAnsiTheme="minorHAnsi"/>
                <w:b/>
                <w:color w:val="auto"/>
                <w:sz w:val="20"/>
                <w:szCs w:val="20"/>
              </w:rPr>
              <w:t xml:space="preserve">Potvrdenie Štátnej ochrany prírody </w:t>
            </w:r>
            <w:r w:rsidRPr="002D4739">
              <w:rPr>
                <w:rFonts w:asciiTheme="minorHAnsi" w:hAnsiTheme="minorHAnsi"/>
                <w:color w:val="auto"/>
                <w:sz w:val="20"/>
                <w:szCs w:val="20"/>
              </w:rPr>
              <w:t xml:space="preserve">o tom, že projekt pravdepodobne nebude mať významný nepriaznivý vplyv na územia sústavy NATURA 2000 </w:t>
            </w:r>
          </w:p>
        </w:tc>
      </w:tr>
      <w:tr w:rsidR="008108A8" w:rsidRPr="002D4CDB" w14:paraId="3AAEA065" w14:textId="77777777" w:rsidTr="008108A8">
        <w:trPr>
          <w:gridAfter w:val="1"/>
          <w:wAfter w:w="12" w:type="dxa"/>
          <w:trHeight w:val="165"/>
        </w:trPr>
        <w:tc>
          <w:tcPr>
            <w:tcW w:w="421" w:type="dxa"/>
          </w:tcPr>
          <w:p w14:paraId="74E20940" w14:textId="77777777" w:rsidR="008108A8" w:rsidRPr="002D4CDB" w:rsidRDefault="008108A8" w:rsidP="008108A8">
            <w:pPr>
              <w:rPr>
                <w:rFonts w:asciiTheme="minorHAnsi" w:hAnsiTheme="minorHAnsi" w:cstheme="minorHAnsi"/>
                <w:sz w:val="18"/>
                <w:szCs w:val="18"/>
              </w:rPr>
            </w:pPr>
            <w:r>
              <w:rPr>
                <w:rFonts w:asciiTheme="minorHAnsi" w:hAnsiTheme="minorHAnsi" w:cstheme="minorHAnsi"/>
                <w:sz w:val="20"/>
                <w:szCs w:val="20"/>
              </w:rPr>
              <w:t>21</w:t>
            </w:r>
          </w:p>
        </w:tc>
        <w:tc>
          <w:tcPr>
            <w:tcW w:w="6378" w:type="dxa"/>
          </w:tcPr>
          <w:p w14:paraId="1E89BFE8" w14:textId="77777777" w:rsidR="008108A8" w:rsidRPr="00B768E6" w:rsidRDefault="008108A8" w:rsidP="008108A8">
            <w:pPr>
              <w:rPr>
                <w:rFonts w:cs="Times New Roman"/>
                <w:color w:val="000000" w:themeColor="text1"/>
                <w:sz w:val="18"/>
                <w:szCs w:val="18"/>
              </w:rPr>
            </w:pPr>
            <w:r w:rsidRPr="002D4739">
              <w:rPr>
                <w:rFonts w:asciiTheme="minorHAnsi" w:hAnsiTheme="minorHAnsi" w:cs="Times New Roman"/>
                <w:sz w:val="20"/>
                <w:szCs w:val="20"/>
              </w:rPr>
              <w:t xml:space="preserve">Podmienka oprávnenosti z hľadiska súladu s horizontálnymi princípmi </w:t>
            </w:r>
          </w:p>
        </w:tc>
        <w:tc>
          <w:tcPr>
            <w:tcW w:w="7229" w:type="dxa"/>
          </w:tcPr>
          <w:p w14:paraId="2593F13D" w14:textId="77777777" w:rsidR="008108A8" w:rsidRPr="003A3A06" w:rsidRDefault="008108A8" w:rsidP="008108A8">
            <w:pPr>
              <w:rPr>
                <w:rFonts w:asciiTheme="minorHAnsi" w:hAnsiTheme="minorHAnsi" w:cs="Times New Roman"/>
                <w:b/>
                <w:sz w:val="20"/>
                <w:szCs w:val="20"/>
                <w:u w:val="single"/>
              </w:rPr>
            </w:pPr>
            <w:r w:rsidRPr="003A3A06">
              <w:rPr>
                <w:rFonts w:asciiTheme="minorHAnsi" w:hAnsiTheme="minorHAnsi" w:cs="Times New Roman"/>
                <w:b/>
                <w:sz w:val="20"/>
                <w:szCs w:val="20"/>
                <w:u w:val="single"/>
              </w:rPr>
              <w:t>Príloha č. 1</w:t>
            </w:r>
            <w:r w:rsidR="008C48F3">
              <w:rPr>
                <w:rFonts w:asciiTheme="minorHAnsi" w:hAnsiTheme="minorHAnsi" w:cs="Times New Roman"/>
                <w:b/>
                <w:sz w:val="20"/>
                <w:szCs w:val="20"/>
                <w:u w:val="single"/>
              </w:rPr>
              <w:t>5</w:t>
            </w:r>
          </w:p>
          <w:p w14:paraId="379A6F5A" w14:textId="77777777" w:rsidR="008108A8" w:rsidRPr="00E07F7F" w:rsidRDefault="008108A8" w:rsidP="008108A8">
            <w:pPr>
              <w:rPr>
                <w:rFonts w:cs="Times New Roman"/>
                <w:color w:val="000000" w:themeColor="text1"/>
                <w:sz w:val="18"/>
                <w:szCs w:val="18"/>
              </w:rPr>
            </w:pPr>
            <w:r w:rsidRPr="009E0CF3">
              <w:rPr>
                <w:rFonts w:asciiTheme="minorHAnsi" w:hAnsiTheme="minorHAnsi"/>
                <w:b/>
                <w:sz w:val="20"/>
                <w:szCs w:val="20"/>
              </w:rPr>
              <w:t xml:space="preserve">Čestné vyhlásenie žiadateľa </w:t>
            </w:r>
            <w:r w:rsidRPr="009E0CF3">
              <w:rPr>
                <w:rFonts w:asciiTheme="minorHAnsi" w:hAnsiTheme="minorHAnsi"/>
                <w:sz w:val="20"/>
                <w:szCs w:val="20"/>
              </w:rPr>
              <w:t>k uplatňovaniu zásady „znečisťovateľ platí“.</w:t>
            </w:r>
          </w:p>
        </w:tc>
      </w:tr>
      <w:tr w:rsidR="00E00461" w:rsidRPr="002D4CDB" w14:paraId="741C33AD" w14:textId="77777777" w:rsidTr="00D853A1">
        <w:trPr>
          <w:gridAfter w:val="1"/>
          <w:wAfter w:w="12" w:type="dxa"/>
          <w:trHeight w:val="330"/>
        </w:trPr>
        <w:tc>
          <w:tcPr>
            <w:tcW w:w="421" w:type="dxa"/>
          </w:tcPr>
          <w:p w14:paraId="584C0E38" w14:textId="77777777" w:rsidR="00E00461" w:rsidRPr="002D4CDB" w:rsidRDefault="00E00461" w:rsidP="00AB0A70">
            <w:pPr>
              <w:rPr>
                <w:rFonts w:asciiTheme="minorHAnsi" w:hAnsiTheme="minorHAnsi" w:cstheme="minorHAnsi"/>
                <w:sz w:val="18"/>
                <w:szCs w:val="18"/>
              </w:rPr>
            </w:pPr>
            <w:r>
              <w:rPr>
                <w:rFonts w:asciiTheme="minorHAnsi" w:hAnsiTheme="minorHAnsi" w:cstheme="minorHAnsi"/>
                <w:sz w:val="20"/>
                <w:szCs w:val="20"/>
              </w:rPr>
              <w:t>2</w:t>
            </w:r>
            <w:r w:rsidR="00234583">
              <w:rPr>
                <w:rFonts w:asciiTheme="minorHAnsi" w:hAnsiTheme="minorHAnsi" w:cstheme="minorHAnsi"/>
                <w:sz w:val="20"/>
                <w:szCs w:val="20"/>
              </w:rPr>
              <w:t>2</w:t>
            </w:r>
          </w:p>
        </w:tc>
        <w:tc>
          <w:tcPr>
            <w:tcW w:w="6378" w:type="dxa"/>
          </w:tcPr>
          <w:p w14:paraId="78CA57C7" w14:textId="77777777"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Časová oprávnenosť realizácie projektu</w:t>
            </w:r>
          </w:p>
        </w:tc>
        <w:tc>
          <w:tcPr>
            <w:tcW w:w="7229" w:type="dxa"/>
          </w:tcPr>
          <w:p w14:paraId="05965A8B" w14:textId="77777777"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14:paraId="0A1BDAA5" w14:textId="77777777" w:rsidTr="00D853A1">
        <w:trPr>
          <w:gridAfter w:val="1"/>
          <w:wAfter w:w="12" w:type="dxa"/>
          <w:trHeight w:val="330"/>
        </w:trPr>
        <w:tc>
          <w:tcPr>
            <w:tcW w:w="421" w:type="dxa"/>
          </w:tcPr>
          <w:p w14:paraId="78F761FD" w14:textId="77777777" w:rsidR="00E00461" w:rsidRPr="002D4CDB" w:rsidRDefault="00AB0A70" w:rsidP="00B93A33">
            <w:pPr>
              <w:rPr>
                <w:rFonts w:asciiTheme="minorHAnsi" w:hAnsiTheme="minorHAnsi" w:cstheme="minorHAnsi"/>
                <w:sz w:val="18"/>
                <w:szCs w:val="18"/>
              </w:rPr>
            </w:pPr>
            <w:r>
              <w:rPr>
                <w:rFonts w:asciiTheme="minorHAnsi" w:hAnsiTheme="minorHAnsi" w:cstheme="minorHAnsi"/>
                <w:sz w:val="20"/>
                <w:szCs w:val="20"/>
              </w:rPr>
              <w:t>2</w:t>
            </w:r>
            <w:r w:rsidR="00234583">
              <w:rPr>
                <w:rFonts w:asciiTheme="minorHAnsi" w:hAnsiTheme="minorHAnsi" w:cstheme="minorHAnsi"/>
                <w:sz w:val="20"/>
                <w:szCs w:val="20"/>
              </w:rPr>
              <w:t>3</w:t>
            </w:r>
          </w:p>
        </w:tc>
        <w:tc>
          <w:tcPr>
            <w:tcW w:w="6378" w:type="dxa"/>
          </w:tcPr>
          <w:p w14:paraId="457727B6" w14:textId="77777777"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 xml:space="preserve">Podmienka povinného definovania merateľných ukazovateľov projektu </w:t>
            </w:r>
          </w:p>
        </w:tc>
        <w:tc>
          <w:tcPr>
            <w:tcW w:w="7229" w:type="dxa"/>
          </w:tcPr>
          <w:p w14:paraId="073B5440" w14:textId="77777777"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14:paraId="69ED6578" w14:textId="77777777" w:rsidTr="00E00461">
        <w:trPr>
          <w:gridAfter w:val="1"/>
          <w:wAfter w:w="12" w:type="dxa"/>
          <w:trHeight w:val="330"/>
        </w:trPr>
        <w:tc>
          <w:tcPr>
            <w:tcW w:w="6799" w:type="dxa"/>
            <w:gridSpan w:val="2"/>
          </w:tcPr>
          <w:p w14:paraId="699F92AD" w14:textId="77777777"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b/>
                <w:sz w:val="20"/>
                <w:szCs w:val="20"/>
              </w:rPr>
              <w:t>Podmienky definované RO vo výzve na základe špecifík jednotlivých OP a nedefinovaných v rámci ostatných kategórií podmienok poskytnutia príspevku</w:t>
            </w:r>
          </w:p>
        </w:tc>
        <w:tc>
          <w:tcPr>
            <w:tcW w:w="7229" w:type="dxa"/>
          </w:tcPr>
          <w:p w14:paraId="29CAF388" w14:textId="77777777" w:rsidR="00E00461" w:rsidRPr="00E8523D" w:rsidDel="00E00461" w:rsidRDefault="00E00461" w:rsidP="00B93A33">
            <w:pPr>
              <w:rPr>
                <w:rFonts w:ascii="Arial Narrow" w:hAnsi="Arial Narrow"/>
                <w:b/>
                <w:color w:val="FF0000"/>
                <w:sz w:val="20"/>
                <w:szCs w:val="20"/>
              </w:rPr>
            </w:pPr>
          </w:p>
        </w:tc>
      </w:tr>
      <w:tr w:rsidR="00E00461" w:rsidRPr="002D4CDB" w14:paraId="3D72B516" w14:textId="77777777" w:rsidTr="00D853A1">
        <w:trPr>
          <w:gridAfter w:val="1"/>
          <w:wAfter w:w="12" w:type="dxa"/>
          <w:trHeight w:val="330"/>
        </w:trPr>
        <w:tc>
          <w:tcPr>
            <w:tcW w:w="421" w:type="dxa"/>
          </w:tcPr>
          <w:p w14:paraId="535AAE38" w14:textId="77777777" w:rsidR="00E00461" w:rsidRPr="002D4CDB" w:rsidRDefault="00AB0A70" w:rsidP="00B93A33">
            <w:pPr>
              <w:rPr>
                <w:rFonts w:asciiTheme="minorHAnsi" w:hAnsiTheme="minorHAnsi" w:cstheme="minorHAnsi"/>
                <w:sz w:val="18"/>
                <w:szCs w:val="18"/>
              </w:rPr>
            </w:pPr>
            <w:r>
              <w:rPr>
                <w:rFonts w:asciiTheme="minorHAnsi" w:hAnsiTheme="minorHAnsi" w:cstheme="minorHAnsi"/>
                <w:sz w:val="20"/>
                <w:szCs w:val="20"/>
              </w:rPr>
              <w:t>2</w:t>
            </w:r>
            <w:r w:rsidR="00234583">
              <w:rPr>
                <w:rFonts w:asciiTheme="minorHAnsi" w:hAnsiTheme="minorHAnsi" w:cstheme="minorHAnsi"/>
                <w:sz w:val="20"/>
                <w:szCs w:val="20"/>
              </w:rPr>
              <w:t>4</w:t>
            </w:r>
          </w:p>
        </w:tc>
        <w:tc>
          <w:tcPr>
            <w:tcW w:w="6378" w:type="dxa"/>
          </w:tcPr>
          <w:p w14:paraId="58DA7D53" w14:textId="77777777" w:rsidR="00E00461" w:rsidRPr="00DF09C2" w:rsidDel="00E00461" w:rsidRDefault="00E00461" w:rsidP="00B93A33">
            <w:pPr>
              <w:rPr>
                <w:rFonts w:cs="Times New Roman"/>
                <w:color w:val="000000" w:themeColor="text1"/>
                <w:sz w:val="18"/>
                <w:szCs w:val="18"/>
              </w:rPr>
            </w:pPr>
            <w:r w:rsidRPr="00DF09C2">
              <w:rPr>
                <w:rFonts w:asciiTheme="minorHAnsi" w:hAnsiTheme="minorHAnsi" w:cs="Times New Roman"/>
                <w:sz w:val="20"/>
                <w:szCs w:val="20"/>
              </w:rPr>
              <w:t>Podmienka, že na verejné práce je vykonaná štátna expertíza</w:t>
            </w:r>
          </w:p>
        </w:tc>
        <w:tc>
          <w:tcPr>
            <w:tcW w:w="7229" w:type="dxa"/>
          </w:tcPr>
          <w:p w14:paraId="5106B0F8" w14:textId="77777777" w:rsidR="00E00461" w:rsidRPr="008700E8" w:rsidRDefault="00E00461" w:rsidP="00E00461">
            <w:pPr>
              <w:rPr>
                <w:rFonts w:asciiTheme="minorHAnsi" w:hAnsiTheme="minorHAnsi" w:cs="Times New Roman"/>
                <w:b/>
                <w:sz w:val="20"/>
                <w:szCs w:val="20"/>
                <w:u w:val="single"/>
              </w:rPr>
            </w:pPr>
            <w:r w:rsidRPr="008700E8">
              <w:rPr>
                <w:rFonts w:asciiTheme="minorHAnsi" w:hAnsiTheme="minorHAnsi" w:cs="Times New Roman"/>
                <w:b/>
                <w:sz w:val="20"/>
                <w:szCs w:val="20"/>
                <w:u w:val="single"/>
              </w:rPr>
              <w:t>Príloha č. 1</w:t>
            </w:r>
            <w:r w:rsidR="008C48F3">
              <w:rPr>
                <w:rFonts w:asciiTheme="minorHAnsi" w:hAnsiTheme="minorHAnsi" w:cs="Times New Roman"/>
                <w:b/>
                <w:sz w:val="20"/>
                <w:szCs w:val="20"/>
                <w:u w:val="single"/>
              </w:rPr>
              <w:t>6</w:t>
            </w:r>
            <w:r w:rsidRPr="008700E8">
              <w:rPr>
                <w:rFonts w:asciiTheme="minorHAnsi" w:hAnsiTheme="minorHAnsi" w:cs="Times New Roman"/>
                <w:b/>
                <w:sz w:val="20"/>
                <w:szCs w:val="20"/>
                <w:u w:val="single"/>
              </w:rPr>
              <w:t xml:space="preserve"> </w:t>
            </w:r>
          </w:p>
          <w:p w14:paraId="08BFEF71" w14:textId="77777777" w:rsidR="00E00461" w:rsidRPr="008700E8" w:rsidRDefault="00E00461" w:rsidP="00E00461">
            <w:pPr>
              <w:rPr>
                <w:rFonts w:asciiTheme="minorHAnsi" w:hAnsiTheme="minorHAnsi"/>
                <w:b/>
                <w:sz w:val="20"/>
                <w:szCs w:val="20"/>
              </w:rPr>
            </w:pPr>
            <w:r w:rsidRPr="008700E8">
              <w:rPr>
                <w:rFonts w:asciiTheme="minorHAnsi" w:hAnsiTheme="minorHAnsi"/>
                <w:b/>
                <w:sz w:val="20"/>
                <w:szCs w:val="20"/>
              </w:rPr>
              <w:t>Protokol o vykonaní štátnej expertízy</w:t>
            </w:r>
          </w:p>
          <w:p w14:paraId="46517141" w14:textId="3A669371" w:rsidR="00E00461" w:rsidRPr="008700E8" w:rsidDel="00E00461" w:rsidRDefault="00E00461" w:rsidP="00AB0A70">
            <w:pPr>
              <w:rPr>
                <w:rFonts w:ascii="Arial Narrow" w:hAnsi="Arial Narrow"/>
                <w:b/>
                <w:color w:val="FF0000"/>
                <w:sz w:val="20"/>
                <w:szCs w:val="20"/>
              </w:rPr>
            </w:pPr>
            <w:del w:id="3" w:author="MDVRR SR" w:date="2016-03-22T14:55:00Z">
              <w:r w:rsidRPr="008700E8" w:rsidDel="00810ABC">
                <w:rPr>
                  <w:rFonts w:asciiTheme="minorHAnsi" w:hAnsiTheme="minorHAnsi"/>
                  <w:b/>
                  <w:sz w:val="20"/>
                  <w:szCs w:val="20"/>
                </w:rPr>
                <w:delText>Čestné vyhlásenie žiadateľa,</w:delText>
              </w:r>
              <w:r w:rsidRPr="008700E8" w:rsidDel="00810ABC">
                <w:rPr>
                  <w:rFonts w:asciiTheme="minorHAnsi" w:hAnsiTheme="minorHAnsi" w:cs="Calibri"/>
                  <w:bCs/>
                  <w:sz w:val="20"/>
                  <w:szCs w:val="20"/>
                </w:rPr>
                <w:delText xml:space="preserve"> že predložená príloha je kópiou originálu Protokolu zo štátnej expertízy – ak žiadateľ predkladá ním overenú kópiu</w:delText>
              </w:r>
            </w:del>
            <w:bookmarkStart w:id="4" w:name="_GoBack"/>
            <w:bookmarkEnd w:id="4"/>
          </w:p>
        </w:tc>
      </w:tr>
      <w:tr w:rsidR="00E00461" w:rsidRPr="002D4CDB" w14:paraId="630FD3AA" w14:textId="77777777" w:rsidTr="00D853A1">
        <w:trPr>
          <w:gridAfter w:val="1"/>
          <w:wAfter w:w="12" w:type="dxa"/>
          <w:trHeight w:val="330"/>
        </w:trPr>
        <w:tc>
          <w:tcPr>
            <w:tcW w:w="421" w:type="dxa"/>
          </w:tcPr>
          <w:p w14:paraId="7499EB19" w14:textId="77777777" w:rsidR="00E00461" w:rsidRPr="002D4CDB" w:rsidRDefault="00234583" w:rsidP="00340671">
            <w:pPr>
              <w:rPr>
                <w:rFonts w:asciiTheme="minorHAnsi" w:hAnsiTheme="minorHAnsi" w:cstheme="minorHAnsi"/>
                <w:sz w:val="18"/>
                <w:szCs w:val="18"/>
              </w:rPr>
            </w:pPr>
            <w:r>
              <w:rPr>
                <w:rFonts w:asciiTheme="minorHAnsi" w:hAnsiTheme="minorHAnsi" w:cstheme="minorHAnsi"/>
                <w:sz w:val="18"/>
                <w:szCs w:val="18"/>
              </w:rPr>
              <w:t>2</w:t>
            </w:r>
            <w:r w:rsidR="00340671">
              <w:rPr>
                <w:rFonts w:asciiTheme="minorHAnsi" w:hAnsiTheme="minorHAnsi" w:cstheme="minorHAnsi"/>
                <w:sz w:val="18"/>
                <w:szCs w:val="18"/>
              </w:rPr>
              <w:t>5</w:t>
            </w:r>
          </w:p>
        </w:tc>
        <w:tc>
          <w:tcPr>
            <w:tcW w:w="6378" w:type="dxa"/>
          </w:tcPr>
          <w:p w14:paraId="4FDD23AE" w14:textId="77777777" w:rsidR="00E00461" w:rsidRPr="00F87952" w:rsidDel="00E00461" w:rsidRDefault="00E00461" w:rsidP="00B93A33">
            <w:pPr>
              <w:rPr>
                <w:rFonts w:asciiTheme="minorHAnsi" w:hAnsiTheme="minorHAnsi" w:cs="Times New Roman"/>
                <w:sz w:val="20"/>
                <w:szCs w:val="20"/>
              </w:rPr>
            </w:pPr>
            <w:r w:rsidRPr="00AB3351">
              <w:rPr>
                <w:rFonts w:asciiTheme="minorHAnsi" w:hAnsiTheme="minorHAnsi" w:cs="Times New Roman"/>
                <w:sz w:val="20"/>
                <w:szCs w:val="20"/>
              </w:rPr>
              <w:t>Podmienka, že žiadateľ má vypracovanú štúdiu realizovateľnosti</w:t>
            </w:r>
          </w:p>
        </w:tc>
        <w:tc>
          <w:tcPr>
            <w:tcW w:w="7229" w:type="dxa"/>
          </w:tcPr>
          <w:p w14:paraId="71AE9EF4" w14:textId="77777777" w:rsidR="00E00461" w:rsidRPr="008700E8" w:rsidRDefault="00E00461" w:rsidP="00E00461">
            <w:pPr>
              <w:rPr>
                <w:rFonts w:asciiTheme="minorHAnsi" w:hAnsiTheme="minorHAnsi" w:cs="Times New Roman"/>
                <w:b/>
                <w:sz w:val="20"/>
                <w:szCs w:val="20"/>
                <w:u w:val="single"/>
              </w:rPr>
            </w:pPr>
            <w:r w:rsidRPr="008700E8">
              <w:rPr>
                <w:rFonts w:asciiTheme="minorHAnsi" w:hAnsiTheme="minorHAnsi" w:cs="Times New Roman"/>
                <w:b/>
                <w:sz w:val="20"/>
                <w:szCs w:val="20"/>
                <w:u w:val="single"/>
              </w:rPr>
              <w:t xml:space="preserve">Príloha </w:t>
            </w:r>
            <w:r w:rsidR="00234583" w:rsidRPr="008700E8">
              <w:rPr>
                <w:rFonts w:asciiTheme="minorHAnsi" w:hAnsiTheme="minorHAnsi" w:cs="Times New Roman"/>
                <w:b/>
                <w:sz w:val="20"/>
                <w:szCs w:val="20"/>
                <w:u w:val="single"/>
              </w:rPr>
              <w:t>č.1</w:t>
            </w:r>
            <w:r w:rsidR="008C48F3">
              <w:rPr>
                <w:rFonts w:asciiTheme="minorHAnsi" w:hAnsiTheme="minorHAnsi" w:cs="Times New Roman"/>
                <w:b/>
                <w:sz w:val="20"/>
                <w:szCs w:val="20"/>
                <w:u w:val="single"/>
              </w:rPr>
              <w:t>7</w:t>
            </w:r>
          </w:p>
          <w:p w14:paraId="5314E130" w14:textId="77777777" w:rsidR="00E00461" w:rsidRPr="008700E8" w:rsidDel="00E00461" w:rsidRDefault="00E00461" w:rsidP="00B93A33">
            <w:pPr>
              <w:rPr>
                <w:rFonts w:ascii="Arial Narrow" w:hAnsi="Arial Narrow"/>
                <w:b/>
                <w:color w:val="FF0000"/>
                <w:sz w:val="20"/>
                <w:szCs w:val="20"/>
              </w:rPr>
            </w:pPr>
            <w:r w:rsidRPr="008700E8">
              <w:rPr>
                <w:rFonts w:asciiTheme="minorHAnsi" w:hAnsiTheme="minorHAnsi"/>
                <w:b/>
                <w:sz w:val="20"/>
                <w:szCs w:val="20"/>
              </w:rPr>
              <w:t>Štúdia realizovateľnosti projektu</w:t>
            </w:r>
          </w:p>
        </w:tc>
      </w:tr>
      <w:tr w:rsidR="009307EC" w:rsidRPr="002D4CDB" w14:paraId="3C4CA668" w14:textId="77777777" w:rsidTr="00D853A1">
        <w:trPr>
          <w:gridAfter w:val="1"/>
          <w:wAfter w:w="12" w:type="dxa"/>
          <w:trHeight w:val="330"/>
        </w:trPr>
        <w:tc>
          <w:tcPr>
            <w:tcW w:w="421" w:type="dxa"/>
          </w:tcPr>
          <w:p w14:paraId="713809CE" w14:textId="77777777" w:rsidR="009307EC" w:rsidRDefault="009307EC" w:rsidP="009307EC">
            <w:pPr>
              <w:rPr>
                <w:rFonts w:asciiTheme="minorHAnsi" w:hAnsiTheme="minorHAnsi" w:cstheme="minorHAnsi"/>
                <w:sz w:val="18"/>
                <w:szCs w:val="18"/>
              </w:rPr>
            </w:pPr>
            <w:r>
              <w:rPr>
                <w:rFonts w:asciiTheme="minorHAnsi" w:hAnsiTheme="minorHAnsi" w:cstheme="minorHAnsi"/>
                <w:sz w:val="18"/>
                <w:szCs w:val="18"/>
              </w:rPr>
              <w:t>26</w:t>
            </w:r>
          </w:p>
        </w:tc>
        <w:tc>
          <w:tcPr>
            <w:tcW w:w="6378" w:type="dxa"/>
          </w:tcPr>
          <w:p w14:paraId="0DDD1701" w14:textId="77777777" w:rsidR="009307EC" w:rsidRPr="00AB3351" w:rsidRDefault="009307EC" w:rsidP="009307EC">
            <w:pPr>
              <w:rPr>
                <w:rFonts w:asciiTheme="minorHAnsi" w:hAnsiTheme="minorHAnsi" w:cs="Times New Roman"/>
                <w:sz w:val="20"/>
                <w:szCs w:val="20"/>
              </w:rPr>
            </w:pPr>
            <w:r w:rsidRPr="00BF011F">
              <w:rPr>
                <w:rFonts w:asciiTheme="minorHAnsi" w:hAnsiTheme="minorHAnsi" w:cs="Times New Roman"/>
                <w:sz w:val="20"/>
                <w:szCs w:val="20"/>
              </w:rPr>
              <w:t>Podmienka podpory obnovy vozidiel v MHD</w:t>
            </w:r>
          </w:p>
        </w:tc>
        <w:tc>
          <w:tcPr>
            <w:tcW w:w="7229" w:type="dxa"/>
          </w:tcPr>
          <w:p w14:paraId="75C83BE1" w14:textId="77777777" w:rsidR="009307EC" w:rsidRPr="007358BE" w:rsidRDefault="009307EC" w:rsidP="009307EC">
            <w:pPr>
              <w:rPr>
                <w:rFonts w:asciiTheme="minorHAnsi" w:hAnsiTheme="minorHAnsi" w:cs="Times New Roman"/>
                <w:b/>
                <w:sz w:val="20"/>
                <w:szCs w:val="20"/>
                <w:u w:val="single"/>
              </w:rPr>
            </w:pPr>
            <w:r w:rsidRPr="007358BE">
              <w:rPr>
                <w:rFonts w:asciiTheme="minorHAnsi" w:hAnsiTheme="minorHAnsi" w:cs="Times New Roman"/>
                <w:b/>
                <w:sz w:val="20"/>
                <w:szCs w:val="20"/>
                <w:u w:val="single"/>
              </w:rPr>
              <w:t>Príloha č. 1</w:t>
            </w:r>
            <w:r w:rsidR="008C48F3" w:rsidRPr="007358BE">
              <w:rPr>
                <w:rFonts w:asciiTheme="minorHAnsi" w:hAnsiTheme="minorHAnsi" w:cs="Times New Roman"/>
                <w:b/>
                <w:sz w:val="20"/>
                <w:szCs w:val="20"/>
                <w:u w:val="single"/>
              </w:rPr>
              <w:t>8</w:t>
            </w:r>
          </w:p>
          <w:p w14:paraId="1DAE21A0" w14:textId="77777777" w:rsidR="009307EC" w:rsidRPr="008700E8" w:rsidRDefault="005D2679" w:rsidP="009307EC">
            <w:pPr>
              <w:rPr>
                <w:rFonts w:asciiTheme="minorHAnsi" w:hAnsiTheme="minorHAnsi" w:cs="Times New Roman"/>
                <w:b/>
                <w:sz w:val="20"/>
                <w:szCs w:val="20"/>
                <w:u w:val="single"/>
              </w:rPr>
            </w:pPr>
            <w:r w:rsidRPr="007358BE">
              <w:rPr>
                <w:rFonts w:asciiTheme="minorHAnsi" w:hAnsiTheme="minorHAnsi" w:cs="Times New Roman"/>
                <w:b/>
                <w:sz w:val="20"/>
                <w:szCs w:val="20"/>
              </w:rPr>
              <w:t>Komplexný strategický plán udržateľného rozvoja dopravy</w:t>
            </w:r>
            <w:r w:rsidRPr="007358BE">
              <w:rPr>
                <w:rFonts w:asciiTheme="minorHAnsi" w:hAnsiTheme="minorHAnsi" w:cs="Times New Roman"/>
                <w:b/>
                <w:sz w:val="20"/>
                <w:szCs w:val="20"/>
                <w:u w:val="single"/>
              </w:rPr>
              <w:t xml:space="preserve"> </w:t>
            </w:r>
            <w:r w:rsidRPr="007358BE">
              <w:rPr>
                <w:rFonts w:asciiTheme="minorHAnsi" w:hAnsiTheme="minorHAnsi" w:cs="Times New Roman"/>
                <w:sz w:val="20"/>
                <w:szCs w:val="20"/>
              </w:rPr>
              <w:t xml:space="preserve">- preukázaný cez PUMM, </w:t>
            </w:r>
            <w:proofErr w:type="spellStart"/>
            <w:r w:rsidRPr="007358BE">
              <w:rPr>
                <w:rFonts w:asciiTheme="minorHAnsi" w:hAnsiTheme="minorHAnsi" w:cs="Times New Roman"/>
                <w:sz w:val="20"/>
                <w:szCs w:val="20"/>
              </w:rPr>
              <w:t>Generel</w:t>
            </w:r>
            <w:proofErr w:type="spellEnd"/>
            <w:r w:rsidRPr="007358BE">
              <w:rPr>
                <w:rFonts w:asciiTheme="minorHAnsi" w:hAnsiTheme="minorHAnsi" w:cs="Times New Roman"/>
                <w:sz w:val="20"/>
                <w:szCs w:val="20"/>
              </w:rPr>
              <w:t xml:space="preserve"> dopravy alebo Stanovisko JASPERS k </w:t>
            </w:r>
            <w:proofErr w:type="spellStart"/>
            <w:r w:rsidRPr="007358BE">
              <w:rPr>
                <w:rFonts w:asciiTheme="minorHAnsi" w:hAnsiTheme="minorHAnsi" w:cs="Times New Roman"/>
                <w:sz w:val="20"/>
                <w:szCs w:val="20"/>
              </w:rPr>
              <w:t>nerelevantnosti</w:t>
            </w:r>
            <w:proofErr w:type="spellEnd"/>
            <w:r w:rsidRPr="007358BE">
              <w:rPr>
                <w:rFonts w:asciiTheme="minorHAnsi" w:hAnsiTheme="minorHAnsi" w:cs="Times New Roman"/>
                <w:sz w:val="20"/>
                <w:szCs w:val="20"/>
              </w:rPr>
              <w:t xml:space="preserve"> predmetnej prílohy</w:t>
            </w:r>
            <w:r w:rsidR="009307EC" w:rsidRPr="007358BE">
              <w:rPr>
                <w:rFonts w:asciiTheme="minorHAnsi" w:hAnsiTheme="minorHAnsi" w:cs="Times New Roman"/>
                <w:sz w:val="20"/>
                <w:szCs w:val="20"/>
              </w:rPr>
              <w:t>.</w:t>
            </w:r>
            <w:r w:rsidR="009307EC" w:rsidRPr="007358BE">
              <w:rPr>
                <w:rFonts w:asciiTheme="minorHAnsi" w:hAnsiTheme="minorHAnsi" w:cs="Times New Roman"/>
                <w:b/>
                <w:sz w:val="20"/>
                <w:szCs w:val="20"/>
                <w:u w:val="single"/>
              </w:rPr>
              <w:t xml:space="preserve"> </w:t>
            </w:r>
          </w:p>
        </w:tc>
      </w:tr>
    </w:tbl>
    <w:p w14:paraId="6398AEDC" w14:textId="77777777" w:rsidR="00E71849" w:rsidRPr="002D4CDB" w:rsidRDefault="00E71849">
      <w:pPr>
        <w:rPr>
          <w:rFonts w:asciiTheme="minorHAnsi" w:hAnsiTheme="minorHAnsi" w:cstheme="minorHAnsi"/>
        </w:rPr>
        <w:sectPr w:rsidR="00E71849" w:rsidRPr="002D4CDB" w:rsidSect="00F74B96">
          <w:headerReference w:type="default" r:id="rId23"/>
          <w:footerReference w:type="default" r:id="rId24"/>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14:paraId="35EC5AD1" w14:textId="77777777"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14:paraId="737907E8" w14:textId="77777777"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14:paraId="05315542" w14:textId="77777777"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14:paraId="50A06FC3" w14:textId="77777777"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14:paraId="309D293C" w14:textId="77777777"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14:paraId="4764C8A3" w14:textId="77777777"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w:t>
            </w:r>
            <w:proofErr w:type="spellStart"/>
            <w:r w:rsidRPr="002D4CDB">
              <w:rPr>
                <w:rFonts w:asciiTheme="minorHAnsi" w:hAnsiTheme="minorHAnsi" w:cstheme="minorHAnsi"/>
                <w:color w:val="000000"/>
                <w:szCs w:val="24"/>
              </w:rPr>
              <w:t>dolupodpísaný</w:t>
            </w:r>
            <w:proofErr w:type="spellEnd"/>
            <w:r w:rsidRPr="002D4CDB">
              <w:rPr>
                <w:rFonts w:asciiTheme="minorHAnsi" w:hAnsiTheme="minorHAnsi" w:cstheme="minorHAnsi"/>
                <w:color w:val="000000"/>
                <w:szCs w:val="24"/>
              </w:rPr>
              <w:t xml:space="preserve"> žiadateľ (štatutárny orgán žiadateľa) čestne vyhlasujem, že: </w:t>
            </w:r>
            <w:r w:rsidRPr="002D4CDB">
              <w:rPr>
                <w:rFonts w:asciiTheme="minorHAnsi" w:hAnsiTheme="minorHAnsi" w:cstheme="minorHAnsi"/>
                <w:color w:val="FF0000"/>
                <w:sz w:val="18"/>
                <w:szCs w:val="18"/>
              </w:rPr>
              <w:t>(pozn. prvá časť sekcie je preddefinovaný text)</w:t>
            </w:r>
          </w:p>
          <w:p w14:paraId="0071DE59" w14:textId="77777777"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w:t>
            </w:r>
            <w:r w:rsidRPr="002D4CDB">
              <w:rPr>
                <w:rFonts w:asciiTheme="minorHAnsi" w:hAnsiTheme="minorHAnsi" w:cstheme="minorHAnsi"/>
                <w:color w:val="000000"/>
                <w:sz w:val="14"/>
                <w:szCs w:val="14"/>
              </w:rPr>
              <w:t xml:space="preserve">  </w:t>
            </w: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14:paraId="2B6BBA99" w14:textId="77777777" w:rsidR="005206F0" w:rsidRPr="002D4CDB" w:rsidRDefault="005206F0" w:rsidP="00F8795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14:paraId="5EE2573F" w14:textId="77777777" w:rsidR="005206F0" w:rsidRPr="002D4CDB" w:rsidRDefault="005206F0" w:rsidP="00F8795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14:paraId="2C3A0529" w14:textId="77777777" w:rsidR="005206F0" w:rsidRPr="002D4CDB" w:rsidRDefault="005206F0" w:rsidP="00F8795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14:paraId="48E4BC07" w14:textId="77777777" w:rsidR="005206F0" w:rsidRPr="002D4CDB" w:rsidRDefault="005206F0" w:rsidP="00F8795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 príslušnej výzve,</w:t>
            </w:r>
          </w:p>
          <w:p w14:paraId="0A0E32FC" w14:textId="77777777" w:rsidR="005206F0" w:rsidRPr="002D4CDB" w:rsidRDefault="005206F0" w:rsidP="00F8795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14:paraId="5DC6AA3D" w14:textId="77777777" w:rsidR="005206F0" w:rsidRPr="002D4CDB" w:rsidRDefault="005206F0" w:rsidP="00F8795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14:paraId="297DC4F2" w14:textId="77777777"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14:paraId="58F94923" w14:textId="77777777"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14:paraId="6E7799A8" w14:textId="77777777"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14:paraId="7D4EA8FB" w14:textId="77777777"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(Pozn. druhá časť sekcie je editovateľná zo strany RO vITMS2014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14:paraId="4DB59533" w14:textId="77777777" w:rsidR="005206F0" w:rsidRPr="002D4CDB" w:rsidRDefault="005206F0" w:rsidP="00F8795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F87952">
              <w:rPr>
                <w:rFonts w:asciiTheme="minorHAnsi" w:hAnsiTheme="minorHAnsi" w:cstheme="minorHAnsi"/>
                <w:color w:val="000000"/>
                <w:szCs w:val="24"/>
              </w:rPr>
              <w:t xml:space="preserve">voči žiadateľovi nie je vedený výkon rozhodnutia, </w:t>
            </w:r>
          </w:p>
          <w:p w14:paraId="4A29B4A5" w14:textId="77777777" w:rsidR="005206F0" w:rsidRPr="00F87952" w:rsidRDefault="005206F0" w:rsidP="00F8795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F87952">
              <w:rPr>
                <w:rFonts w:asciiTheme="minorHAnsi" w:hAnsiTheme="minorHAnsi" w:cstheme="minorHAnsi"/>
                <w:color w:val="000000"/>
                <w:szCs w:val="24"/>
              </w:rPr>
              <w:t>žiadateľ nie je podnikom v ťažkostiach,</w:t>
            </w:r>
          </w:p>
          <w:p w14:paraId="3D040618" w14:textId="77777777"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relevantné pre daný typ výzvy a okruh oprávnených žiadateľov),</w:t>
            </w:r>
          </w:p>
          <w:p w14:paraId="5E6A8CA0" w14:textId="77777777"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14:paraId="38A1C206" w14:textId="77777777" w:rsidR="005206F0" w:rsidRPr="002D4CDB" w:rsidRDefault="005206F0" w:rsidP="005206F0">
            <w:pPr>
              <w:spacing w:after="0" w:line="240" w:lineRule="auto"/>
              <w:rPr>
                <w:rFonts w:asciiTheme="minorHAnsi" w:hAnsiTheme="minorHAnsi" w:cstheme="minorHAnsi"/>
                <w:b/>
                <w:bCs/>
              </w:rPr>
            </w:pPr>
          </w:p>
        </w:tc>
      </w:tr>
      <w:tr w:rsidR="005206F0" w:rsidRPr="002D4CDB" w14:paraId="3071CC98" w14:textId="77777777"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1843C076" w14:textId="77777777"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A3B244A" w14:textId="77777777"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14:paraId="49EC1847" w14:textId="77777777"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14:paraId="016C3D21" w14:textId="77777777"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14:paraId="7E835B70" w14:textId="77777777"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18C2A024" w14:textId="77777777"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7D86378A" w14:textId="77777777"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14:paraId="210DA302" w14:textId="77777777"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14:paraId="233334F5" w14:textId="77777777"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14:paraId="1057DFFC" w14:textId="77777777"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25"/>
      <w:footerReference w:type="default" r:id="rId2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3CF3CA" w14:textId="77777777" w:rsidR="00340671" w:rsidRDefault="00340671" w:rsidP="00297396">
      <w:pPr>
        <w:spacing w:after="0" w:line="240" w:lineRule="auto"/>
      </w:pPr>
      <w:r>
        <w:separator/>
      </w:r>
    </w:p>
  </w:endnote>
  <w:endnote w:type="continuationSeparator" w:id="0">
    <w:p w14:paraId="521E73DC" w14:textId="77777777" w:rsidR="00340671" w:rsidRDefault="00340671"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C28463" w14:textId="77777777" w:rsidR="00340671" w:rsidRDefault="0034067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BAAC7B" w14:textId="77777777" w:rsidR="00340671" w:rsidRPr="00016F1C" w:rsidRDefault="00340671"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D8822A" w14:textId="77777777" w:rsidR="00340671" w:rsidRDefault="00340671">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E58F9F" w14:textId="77777777" w:rsidR="00340671" w:rsidRPr="00016F1C" w:rsidRDefault="0034067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14:paraId="29C3AE9D" w14:textId="77777777" w:rsidR="00340671" w:rsidRDefault="0034067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810ABC">
      <w:rPr>
        <w:rFonts w:eastAsia="Times New Roman" w:cs="Times New Roman"/>
        <w:noProof/>
        <w:szCs w:val="24"/>
        <w:lang w:eastAsia="sk-SK"/>
      </w:rPr>
      <w:t>7</w:t>
    </w:r>
    <w:r w:rsidRPr="00016F1C">
      <w:rPr>
        <w:rFonts w:eastAsia="Times New Roman" w:cs="Times New Roman"/>
        <w:szCs w:val="24"/>
        <w:lang w:eastAsia="sk-SK"/>
      </w:rPr>
      <w:fldChar w:fldCharType="end"/>
    </w:r>
  </w:p>
  <w:p w14:paraId="530E8D6F" w14:textId="77777777" w:rsidR="00340671" w:rsidRPr="00016F1C" w:rsidRDefault="00340671" w:rsidP="00016F1C">
    <w:pPr>
      <w:tabs>
        <w:tab w:val="center" w:pos="4536"/>
        <w:tab w:val="right" w:pos="9072"/>
      </w:tabs>
      <w:spacing w:after="0" w:line="240" w:lineRule="auto"/>
      <w:jc w:val="right"/>
      <w:rPr>
        <w:rFonts w:eastAsia="Times New Roman" w:cs="Times New Roman"/>
        <w:szCs w:val="24"/>
        <w:lang w:eastAsia="sk-SK"/>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CA7B06" w14:textId="77777777" w:rsidR="00340671" w:rsidRPr="00016F1C" w:rsidRDefault="0034067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14:paraId="30DE7DEE" w14:textId="77777777" w:rsidR="00340671" w:rsidRPr="00570367" w:rsidRDefault="00340671"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8F77E4" w14:textId="77777777" w:rsidR="00340671" w:rsidRDefault="00340671" w:rsidP="00297396">
      <w:pPr>
        <w:spacing w:after="0" w:line="240" w:lineRule="auto"/>
      </w:pPr>
      <w:r>
        <w:separator/>
      </w:r>
    </w:p>
  </w:footnote>
  <w:footnote w:type="continuationSeparator" w:id="0">
    <w:p w14:paraId="326BB12D" w14:textId="77777777" w:rsidR="00340671" w:rsidRDefault="00340671" w:rsidP="00297396">
      <w:pPr>
        <w:spacing w:after="0" w:line="240" w:lineRule="auto"/>
      </w:pPr>
      <w:r>
        <w:continuationSeparator/>
      </w:r>
    </w:p>
  </w:footnote>
  <w:footnote w:id="1">
    <w:p w14:paraId="29213F84" w14:textId="77777777" w:rsidR="00340671" w:rsidRDefault="00340671">
      <w:pPr>
        <w:pStyle w:val="Textpoznmkypodiarou"/>
      </w:pPr>
      <w:r>
        <w:rPr>
          <w:rStyle w:val="Odkaznapoznmkupodiarou"/>
        </w:rPr>
        <w:footnoteRef/>
      </w:r>
      <w:r>
        <w:t xml:space="preserve"> V</w:t>
      </w:r>
      <w:r w:rsidRPr="005206F0">
        <w:t>ypĺňa sa v prípade, ak je účasť partnera v súlade s podmienkami výzvy a v rámci relevantného projektu sa partner zúčastňuje na realizácii projektu. Možnosť viacnásobného výberu podľa počtu partnerov</w:t>
      </w:r>
      <w:r>
        <w:t>.</w:t>
      </w:r>
    </w:p>
  </w:footnote>
  <w:footnote w:id="2">
    <w:p w14:paraId="7B8E7056" w14:textId="77777777" w:rsidR="00340671" w:rsidRDefault="00340671">
      <w:pPr>
        <w:pStyle w:val="Textpoznmkypodiarou"/>
      </w:pPr>
      <w:r>
        <w:rPr>
          <w:rStyle w:val="Odkaznapoznmkupodiarou"/>
        </w:rPr>
        <w:footnoteRef/>
      </w:r>
      <w:r>
        <w:t xml:space="preserve"> </w:t>
      </w:r>
      <w:r>
        <w:t>Odkaz na automatické vyplnenie sa vzťahuje na prípad vyplnenia formulára prostredníctvom ITMS2014+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595A5E" w14:textId="77777777" w:rsidR="00340671" w:rsidRDefault="0034067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72C0E" w14:textId="77777777" w:rsidR="00340671" w:rsidRDefault="00340671" w:rsidP="002D4CDB">
    <w:r>
      <w:rPr>
        <w:noProof/>
        <w:lang w:eastAsia="sk-SK"/>
      </w:rPr>
      <w:drawing>
        <wp:anchor distT="0" distB="0" distL="114300" distR="114300" simplePos="0" relativeHeight="251660288" behindDoc="0" locked="0" layoutInCell="1" allowOverlap="1" wp14:anchorId="5EB2A70C" wp14:editId="06BF5F37">
          <wp:simplePos x="0" y="0"/>
          <wp:positionH relativeFrom="column">
            <wp:posOffset>3804285</wp:posOffset>
          </wp:positionH>
          <wp:positionV relativeFrom="paragraph">
            <wp:posOffset>-161925</wp:posOffset>
          </wp:positionV>
          <wp:extent cx="1907540" cy="655320"/>
          <wp:effectExtent l="0" t="0" r="0" b="0"/>
          <wp:wrapSquare wrapText="right"/>
          <wp:docPr id="3"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76B46B03" wp14:editId="027A4E7A">
          <wp:simplePos x="0" y="0"/>
          <wp:positionH relativeFrom="column">
            <wp:posOffset>157480</wp:posOffset>
          </wp:positionH>
          <wp:positionV relativeFrom="paragraph">
            <wp:posOffset>-87630</wp:posOffset>
          </wp:positionV>
          <wp:extent cx="1039688" cy="790575"/>
          <wp:effectExtent l="0" t="0" r="8255"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14:paraId="3E81E509" w14:textId="77777777" w:rsidR="00340671" w:rsidRDefault="00340671">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11D900" w14:textId="77777777" w:rsidR="00340671" w:rsidRDefault="00340671">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F75C3B" w14:textId="77777777" w:rsidR="00340671" w:rsidRDefault="00340671" w:rsidP="00F272A7">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244486" w14:textId="77777777" w:rsidR="00340671" w:rsidRDefault="00340671"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D79D2"/>
    <w:multiLevelType w:val="hybridMultilevel"/>
    <w:tmpl w:val="6292D080"/>
    <w:lvl w:ilvl="0" w:tplc="041B0019">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1">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5E26270B"/>
    <w:multiLevelType w:val="hybridMultilevel"/>
    <w:tmpl w:val="EFF4147E"/>
    <w:lvl w:ilvl="0" w:tplc="041B0019">
      <w:start w:val="1"/>
      <w:numFmt w:val="lowerLetter"/>
      <w:lvlText w:val="%1."/>
      <w:lvlJc w:val="left"/>
      <w:pPr>
        <w:ind w:left="720" w:hanging="360"/>
      </w:pPr>
      <w:rPr>
        <w:rFonts w:hint="default"/>
        <w:b w:val="0"/>
      </w:rPr>
    </w:lvl>
    <w:lvl w:ilvl="1" w:tplc="F4E6BCD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7"/>
  </w:num>
  <w:num w:numId="5">
    <w:abstractNumId w:val="1"/>
  </w:num>
  <w:num w:numId="6">
    <w:abstractNumId w:val="3"/>
  </w:num>
  <w:num w:numId="7">
    <w:abstractNumId w:val="4"/>
  </w:num>
  <w:num w:numId="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1">
    <w15:presenceInfo w15:providerId="None" w15:userId="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hyphenationZone w:val="425"/>
  <w:drawingGridHorizontalSpacing w:val="120"/>
  <w:displayHorizontalDrawingGridEvery w:val="2"/>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7732"/>
    <w:rsid w:val="00016F1C"/>
    <w:rsid w:val="00020955"/>
    <w:rsid w:val="00050586"/>
    <w:rsid w:val="00053993"/>
    <w:rsid w:val="00054CDE"/>
    <w:rsid w:val="00061D73"/>
    <w:rsid w:val="00062B88"/>
    <w:rsid w:val="00076FC2"/>
    <w:rsid w:val="000806BF"/>
    <w:rsid w:val="000B674B"/>
    <w:rsid w:val="000C0D6B"/>
    <w:rsid w:val="000C3731"/>
    <w:rsid w:val="000E4433"/>
    <w:rsid w:val="000F396A"/>
    <w:rsid w:val="0010412D"/>
    <w:rsid w:val="00111594"/>
    <w:rsid w:val="00113371"/>
    <w:rsid w:val="001407E8"/>
    <w:rsid w:val="0016773B"/>
    <w:rsid w:val="00170403"/>
    <w:rsid w:val="00187776"/>
    <w:rsid w:val="001976D1"/>
    <w:rsid w:val="001A3CF3"/>
    <w:rsid w:val="001A5526"/>
    <w:rsid w:val="001A69BA"/>
    <w:rsid w:val="001B15BC"/>
    <w:rsid w:val="001C2F38"/>
    <w:rsid w:val="001C645B"/>
    <w:rsid w:val="001D099A"/>
    <w:rsid w:val="001D1BC2"/>
    <w:rsid w:val="001F0635"/>
    <w:rsid w:val="00204701"/>
    <w:rsid w:val="00215499"/>
    <w:rsid w:val="002279C7"/>
    <w:rsid w:val="00231C62"/>
    <w:rsid w:val="00234583"/>
    <w:rsid w:val="00240C5A"/>
    <w:rsid w:val="002454DD"/>
    <w:rsid w:val="00255037"/>
    <w:rsid w:val="0025567F"/>
    <w:rsid w:val="00273057"/>
    <w:rsid w:val="00277E0F"/>
    <w:rsid w:val="00280F96"/>
    <w:rsid w:val="00285FFB"/>
    <w:rsid w:val="00297396"/>
    <w:rsid w:val="002A6EF9"/>
    <w:rsid w:val="002C4DEF"/>
    <w:rsid w:val="002D2503"/>
    <w:rsid w:val="002D4CDB"/>
    <w:rsid w:val="002E5EB4"/>
    <w:rsid w:val="002F393A"/>
    <w:rsid w:val="003007BA"/>
    <w:rsid w:val="003256B5"/>
    <w:rsid w:val="0033719C"/>
    <w:rsid w:val="00340671"/>
    <w:rsid w:val="00340992"/>
    <w:rsid w:val="00340D3A"/>
    <w:rsid w:val="00343F2B"/>
    <w:rsid w:val="00344F28"/>
    <w:rsid w:val="00346F2F"/>
    <w:rsid w:val="00353687"/>
    <w:rsid w:val="00362BF7"/>
    <w:rsid w:val="0036489F"/>
    <w:rsid w:val="00373060"/>
    <w:rsid w:val="00383C8E"/>
    <w:rsid w:val="00387DF4"/>
    <w:rsid w:val="00393BEF"/>
    <w:rsid w:val="0039409A"/>
    <w:rsid w:val="003A67A8"/>
    <w:rsid w:val="003A6D6C"/>
    <w:rsid w:val="003B15F0"/>
    <w:rsid w:val="003B3437"/>
    <w:rsid w:val="003C3E5D"/>
    <w:rsid w:val="003E623A"/>
    <w:rsid w:val="003F1257"/>
    <w:rsid w:val="00401CA0"/>
    <w:rsid w:val="00412E0F"/>
    <w:rsid w:val="0042131C"/>
    <w:rsid w:val="00426502"/>
    <w:rsid w:val="004336D9"/>
    <w:rsid w:val="004404DE"/>
    <w:rsid w:val="00442D1E"/>
    <w:rsid w:val="00445389"/>
    <w:rsid w:val="004660ED"/>
    <w:rsid w:val="00473F9B"/>
    <w:rsid w:val="004813F2"/>
    <w:rsid w:val="00484EC7"/>
    <w:rsid w:val="004A5D72"/>
    <w:rsid w:val="004A6D1F"/>
    <w:rsid w:val="004B12EE"/>
    <w:rsid w:val="004B2EDF"/>
    <w:rsid w:val="004C1117"/>
    <w:rsid w:val="004D05FD"/>
    <w:rsid w:val="004D25E1"/>
    <w:rsid w:val="004D393A"/>
    <w:rsid w:val="004D426D"/>
    <w:rsid w:val="004E60E8"/>
    <w:rsid w:val="004F2563"/>
    <w:rsid w:val="004F3115"/>
    <w:rsid w:val="00510642"/>
    <w:rsid w:val="005206F0"/>
    <w:rsid w:val="00520771"/>
    <w:rsid w:val="0052269D"/>
    <w:rsid w:val="00527A99"/>
    <w:rsid w:val="00545797"/>
    <w:rsid w:val="00547497"/>
    <w:rsid w:val="00554C3B"/>
    <w:rsid w:val="00563B37"/>
    <w:rsid w:val="00570367"/>
    <w:rsid w:val="00584D11"/>
    <w:rsid w:val="00591EBD"/>
    <w:rsid w:val="005A0719"/>
    <w:rsid w:val="005A4DB9"/>
    <w:rsid w:val="005D2679"/>
    <w:rsid w:val="005E1820"/>
    <w:rsid w:val="005E4C1B"/>
    <w:rsid w:val="005F30B4"/>
    <w:rsid w:val="005F3DBD"/>
    <w:rsid w:val="006076D9"/>
    <w:rsid w:val="006118BF"/>
    <w:rsid w:val="006135CB"/>
    <w:rsid w:val="00616F2A"/>
    <w:rsid w:val="00622C4C"/>
    <w:rsid w:val="006236C8"/>
    <w:rsid w:val="006279F2"/>
    <w:rsid w:val="006500F5"/>
    <w:rsid w:val="006670FF"/>
    <w:rsid w:val="00671E70"/>
    <w:rsid w:val="00676A06"/>
    <w:rsid w:val="00680469"/>
    <w:rsid w:val="00687DEE"/>
    <w:rsid w:val="006976DD"/>
    <w:rsid w:val="006A02F1"/>
    <w:rsid w:val="006A1986"/>
    <w:rsid w:val="006A1AFD"/>
    <w:rsid w:val="006A61FE"/>
    <w:rsid w:val="006E066B"/>
    <w:rsid w:val="006E1F75"/>
    <w:rsid w:val="006E3561"/>
    <w:rsid w:val="006F4B96"/>
    <w:rsid w:val="006F6E13"/>
    <w:rsid w:val="00701C95"/>
    <w:rsid w:val="00713950"/>
    <w:rsid w:val="00726E6E"/>
    <w:rsid w:val="007314FF"/>
    <w:rsid w:val="00732A40"/>
    <w:rsid w:val="007358BE"/>
    <w:rsid w:val="00736C40"/>
    <w:rsid w:val="00760313"/>
    <w:rsid w:val="00760DE9"/>
    <w:rsid w:val="007946AE"/>
    <w:rsid w:val="007B3E5C"/>
    <w:rsid w:val="007C0688"/>
    <w:rsid w:val="007C2E4A"/>
    <w:rsid w:val="007E2824"/>
    <w:rsid w:val="007E285C"/>
    <w:rsid w:val="008108A8"/>
    <w:rsid w:val="00810ABC"/>
    <w:rsid w:val="00821D98"/>
    <w:rsid w:val="00827C6D"/>
    <w:rsid w:val="00833AB6"/>
    <w:rsid w:val="00833BAC"/>
    <w:rsid w:val="0085134E"/>
    <w:rsid w:val="0086757D"/>
    <w:rsid w:val="008700E8"/>
    <w:rsid w:val="008719EE"/>
    <w:rsid w:val="00871B13"/>
    <w:rsid w:val="00874F37"/>
    <w:rsid w:val="00876FE0"/>
    <w:rsid w:val="00884808"/>
    <w:rsid w:val="008A293F"/>
    <w:rsid w:val="008B2658"/>
    <w:rsid w:val="008B46A9"/>
    <w:rsid w:val="008C48F3"/>
    <w:rsid w:val="008D6D59"/>
    <w:rsid w:val="008F0949"/>
    <w:rsid w:val="008F3D66"/>
    <w:rsid w:val="00900594"/>
    <w:rsid w:val="0091485F"/>
    <w:rsid w:val="0091542F"/>
    <w:rsid w:val="009307EC"/>
    <w:rsid w:val="0093580E"/>
    <w:rsid w:val="00951DEF"/>
    <w:rsid w:val="00980020"/>
    <w:rsid w:val="0099423E"/>
    <w:rsid w:val="009B1846"/>
    <w:rsid w:val="009C4340"/>
    <w:rsid w:val="009C4EEE"/>
    <w:rsid w:val="009D08D3"/>
    <w:rsid w:val="009D0983"/>
    <w:rsid w:val="009D314B"/>
    <w:rsid w:val="009D5A45"/>
    <w:rsid w:val="009E017D"/>
    <w:rsid w:val="009E220F"/>
    <w:rsid w:val="009E3396"/>
    <w:rsid w:val="009E4297"/>
    <w:rsid w:val="009F0914"/>
    <w:rsid w:val="009F15FF"/>
    <w:rsid w:val="00A154A6"/>
    <w:rsid w:val="00A209BB"/>
    <w:rsid w:val="00A21F40"/>
    <w:rsid w:val="00A23BE3"/>
    <w:rsid w:val="00A2689E"/>
    <w:rsid w:val="00A363C4"/>
    <w:rsid w:val="00A572C3"/>
    <w:rsid w:val="00A6173A"/>
    <w:rsid w:val="00A650D9"/>
    <w:rsid w:val="00A65F9C"/>
    <w:rsid w:val="00A71082"/>
    <w:rsid w:val="00AA0615"/>
    <w:rsid w:val="00AA646F"/>
    <w:rsid w:val="00AB0A70"/>
    <w:rsid w:val="00AB1411"/>
    <w:rsid w:val="00AB3351"/>
    <w:rsid w:val="00AE353F"/>
    <w:rsid w:val="00AF404A"/>
    <w:rsid w:val="00AF6D51"/>
    <w:rsid w:val="00B10209"/>
    <w:rsid w:val="00B107D1"/>
    <w:rsid w:val="00B34CEF"/>
    <w:rsid w:val="00B4260D"/>
    <w:rsid w:val="00B426E1"/>
    <w:rsid w:val="00B4365A"/>
    <w:rsid w:val="00B4401E"/>
    <w:rsid w:val="00B45824"/>
    <w:rsid w:val="00B52C02"/>
    <w:rsid w:val="00B747B7"/>
    <w:rsid w:val="00B84FFC"/>
    <w:rsid w:val="00B9021E"/>
    <w:rsid w:val="00B93A33"/>
    <w:rsid w:val="00BB5079"/>
    <w:rsid w:val="00BB58B3"/>
    <w:rsid w:val="00BB6CC4"/>
    <w:rsid w:val="00BD2500"/>
    <w:rsid w:val="00C052FF"/>
    <w:rsid w:val="00C10E17"/>
    <w:rsid w:val="00C11A6E"/>
    <w:rsid w:val="00C213B4"/>
    <w:rsid w:val="00C21A03"/>
    <w:rsid w:val="00C24A69"/>
    <w:rsid w:val="00C26618"/>
    <w:rsid w:val="00C2697A"/>
    <w:rsid w:val="00C31B6B"/>
    <w:rsid w:val="00C36149"/>
    <w:rsid w:val="00C42090"/>
    <w:rsid w:val="00C4317E"/>
    <w:rsid w:val="00C47274"/>
    <w:rsid w:val="00C507E9"/>
    <w:rsid w:val="00C575C8"/>
    <w:rsid w:val="00C62B07"/>
    <w:rsid w:val="00C843F7"/>
    <w:rsid w:val="00C845A8"/>
    <w:rsid w:val="00C97150"/>
    <w:rsid w:val="00CA6C90"/>
    <w:rsid w:val="00CD6015"/>
    <w:rsid w:val="00CE28B6"/>
    <w:rsid w:val="00CE4DCA"/>
    <w:rsid w:val="00CF6442"/>
    <w:rsid w:val="00CF7260"/>
    <w:rsid w:val="00D03613"/>
    <w:rsid w:val="00D12146"/>
    <w:rsid w:val="00D133CE"/>
    <w:rsid w:val="00D26C37"/>
    <w:rsid w:val="00D36A28"/>
    <w:rsid w:val="00D4101E"/>
    <w:rsid w:val="00D63959"/>
    <w:rsid w:val="00D70B62"/>
    <w:rsid w:val="00D7416D"/>
    <w:rsid w:val="00D853A1"/>
    <w:rsid w:val="00D8579F"/>
    <w:rsid w:val="00DA7335"/>
    <w:rsid w:val="00DB2737"/>
    <w:rsid w:val="00DB7CD8"/>
    <w:rsid w:val="00DC216A"/>
    <w:rsid w:val="00DD6852"/>
    <w:rsid w:val="00DE1611"/>
    <w:rsid w:val="00DE377F"/>
    <w:rsid w:val="00DF09C2"/>
    <w:rsid w:val="00DF3057"/>
    <w:rsid w:val="00E00461"/>
    <w:rsid w:val="00E020C7"/>
    <w:rsid w:val="00E04D19"/>
    <w:rsid w:val="00E17B5C"/>
    <w:rsid w:val="00E26D11"/>
    <w:rsid w:val="00E43825"/>
    <w:rsid w:val="00E5731E"/>
    <w:rsid w:val="00E644CD"/>
    <w:rsid w:val="00E70BF1"/>
    <w:rsid w:val="00E71849"/>
    <w:rsid w:val="00E71B09"/>
    <w:rsid w:val="00E85BD8"/>
    <w:rsid w:val="00E9010D"/>
    <w:rsid w:val="00E97860"/>
    <w:rsid w:val="00EA6606"/>
    <w:rsid w:val="00EB2874"/>
    <w:rsid w:val="00EB336E"/>
    <w:rsid w:val="00EC11C1"/>
    <w:rsid w:val="00ED1CFC"/>
    <w:rsid w:val="00ED7543"/>
    <w:rsid w:val="00EE1815"/>
    <w:rsid w:val="00EE27A6"/>
    <w:rsid w:val="00EF1965"/>
    <w:rsid w:val="00EF1C07"/>
    <w:rsid w:val="00F00752"/>
    <w:rsid w:val="00F01634"/>
    <w:rsid w:val="00F13119"/>
    <w:rsid w:val="00F14B70"/>
    <w:rsid w:val="00F272A7"/>
    <w:rsid w:val="00F446A5"/>
    <w:rsid w:val="00F646FB"/>
    <w:rsid w:val="00F74B96"/>
    <w:rsid w:val="00F87952"/>
    <w:rsid w:val="00F919EC"/>
    <w:rsid w:val="00F9643B"/>
    <w:rsid w:val="00FA31EC"/>
    <w:rsid w:val="00FB28C1"/>
    <w:rsid w:val="00FD6ABB"/>
    <w:rsid w:val="00FE44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4914E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www.finance.gov.sk" TargetMode="External"/><Relationship Id="rId7" Type="http://schemas.openxmlformats.org/officeDocument/2006/relationships/footnotes" Target="footnotes.xml"/><Relationship Id="rId12" Type="http://schemas.openxmlformats.org/officeDocument/2006/relationships/hyperlink" Target="http://eur-lex.europa.eu/legal-content/SK/TXT/?uri=uriserv:OJ.L_.2014.069.01.0065.01.SLK" TargetMode="External"/><Relationship Id="rId17" Type="http://schemas.openxmlformats.org/officeDocument/2006/relationships/header" Target="header3.xm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www.finance.gov.sk"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lex.europa.eu/legal-content/SK/TXT/?uri=uriserv:OJ.L_.2014.069.01.0065.01.SLK"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hyperlink" Target="http://eur-lex.europa.eu/legal-content/SK/TXT/?uri=uriserv:OJ.L_.2014.069.01.0065.01.SLK" TargetMode="External"/><Relationship Id="rId19" Type="http://schemas.openxmlformats.org/officeDocument/2006/relationships/hyperlink" Target="http://www.finance.gov.sk" TargetMode="External"/><Relationship Id="rId4" Type="http://schemas.microsoft.com/office/2007/relationships/stylesWithEffects" Target="stylesWithEffects.xml"/><Relationship Id="rId9" Type="http://schemas.openxmlformats.org/officeDocument/2006/relationships/hyperlink" Target="http://portal.statistics.sk/showdoc.do?docid=1923" TargetMode="External"/><Relationship Id="rId14" Type="http://schemas.openxmlformats.org/officeDocument/2006/relationships/header" Target="header2.xml"/><Relationship Id="rId22" Type="http://schemas.openxmlformats.org/officeDocument/2006/relationships/hyperlink" Target="http://www.finance.gov.sk"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06CEE2-4006-4C0E-91DA-9B40EE435D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17</Pages>
  <Words>5347</Words>
  <Characters>30479</Characters>
  <Application>Microsoft Office Word</Application>
  <DocSecurity>0</DocSecurity>
  <Lines>253</Lines>
  <Paragraphs>71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35755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MDVRR SR</cp:lastModifiedBy>
  <cp:revision>25</cp:revision>
  <cp:lastPrinted>2016-01-28T12:02:00Z</cp:lastPrinted>
  <dcterms:created xsi:type="dcterms:W3CDTF">2016-01-24T18:58:00Z</dcterms:created>
  <dcterms:modified xsi:type="dcterms:W3CDTF">2016-03-22T13:56:00Z</dcterms:modified>
</cp:coreProperties>
</file>