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4C02BB" w:rsidRPr="004C02BB">
        <w:t>OPII-2016/1.1_1.2/ŽSR-6-NP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207AEE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5931B0" w:rsidRDefault="004F2175" w:rsidP="00DB1AD9">
                <w:pPr>
                  <w:jc w:val="both"/>
                </w:pPr>
                <w:r w:rsidRPr="005931B0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5931B0" w:rsidRDefault="000E3F64" w:rsidP="00DB1AD9">
            <w:pPr>
              <w:jc w:val="both"/>
            </w:pPr>
            <w:r w:rsidRPr="005931B0">
              <w:t>1 - Železničná infraštruktúra (TEN-T CORE) a obnova mobilných prostriedkov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5931B0" w:rsidRDefault="00D5741E" w:rsidP="00DB1AD9">
            <w:pPr>
              <w:jc w:val="both"/>
            </w:pPr>
            <w:r w:rsidRPr="005931B0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5931B0" w:rsidRDefault="000E3F64" w:rsidP="00D23E0C">
            <w:r w:rsidRPr="005931B0">
              <w:t>7i):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4C02BB" w:rsidRPr="005931B0" w:rsidRDefault="004C02BB" w:rsidP="004C02BB">
            <w:pPr>
              <w:jc w:val="both"/>
            </w:pPr>
            <w:r w:rsidRPr="005931B0">
              <w:t>1.1  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  <w:p w:rsidR="00D5741E" w:rsidRPr="005931B0" w:rsidRDefault="004C02BB" w:rsidP="004C02BB">
            <w:pPr>
              <w:jc w:val="both"/>
            </w:pPr>
            <w:r w:rsidRPr="005931B0">
              <w:t>1.2 Zlepšenie technických podmienok pre prevádzku medzinárodnej železničnej dopravy prostredníctvom implementácie vybraných prvkov TSI na najdôležitejších tratiach pre medzinárodnú dopravu (TEN-T CORE)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  <w:bookmarkStart w:id="0" w:name="_GoBack"/>
            <w:bookmarkEnd w:id="0"/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  <w:r w:rsidR="00D23E0C">
              <w:t>; 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  <w:r w:rsidR="00D23E0C">
              <w:t>; 4.2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5931B0" w:rsidP="003D6188">
            <w:pPr>
              <w:spacing w:after="120"/>
            </w:pPr>
            <w:hyperlink r:id="rId8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A57CAF" w:rsidRPr="00DB1AD9" w:rsidTr="00755DE7">
        <w:tc>
          <w:tcPr>
            <w:tcW w:w="5000" w:type="pct"/>
            <w:gridSpan w:val="2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A57CAF" w:rsidRPr="00DB1AD9" w:rsidTr="00755DE7">
        <w:tc>
          <w:tcPr>
            <w:tcW w:w="5000" w:type="pct"/>
            <w:gridSpan w:val="2"/>
            <w:shd w:val="clear" w:color="auto" w:fill="auto"/>
          </w:tcPr>
          <w:p w:rsidR="00A57CAF" w:rsidRPr="00BD438C" w:rsidRDefault="00A57CAF" w:rsidP="00755DE7">
            <w:pPr>
              <w:jc w:val="both"/>
              <w:rPr>
                <w:b/>
              </w:rPr>
            </w:pPr>
          </w:p>
        </w:tc>
      </w:tr>
      <w:tr w:rsidR="00A57CAF" w:rsidRPr="00DB1AD9" w:rsidTr="00755DE7">
        <w:tc>
          <w:tcPr>
            <w:tcW w:w="1328" w:type="pct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A57CAF" w:rsidRPr="00DB1AD9" w:rsidRDefault="00A57CAF" w:rsidP="00755DE7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A57CAF" w:rsidRPr="00DB1AD9" w:rsidTr="00755DE7">
        <w:tc>
          <w:tcPr>
            <w:tcW w:w="1328" w:type="pct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A57CAF" w:rsidRPr="00DB1AD9" w:rsidRDefault="005931B0" w:rsidP="00755DE7">
            <w:pPr>
              <w:spacing w:after="120"/>
            </w:pPr>
            <w:hyperlink r:id="rId9" w:history="1">
              <w:r w:rsidR="00A57CAF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A57CAF" w:rsidRPr="00DB1AD9" w:rsidTr="00755DE7">
        <w:tc>
          <w:tcPr>
            <w:tcW w:w="1328" w:type="pct"/>
            <w:shd w:val="clear" w:color="auto" w:fill="FFFFFF" w:themeFill="background1"/>
          </w:tcPr>
          <w:p w:rsidR="00A57CAF" w:rsidRPr="00DB1AD9" w:rsidRDefault="00A57CAF" w:rsidP="00755DE7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A57CAF" w:rsidRPr="00DB1AD9" w:rsidRDefault="00A57CAF" w:rsidP="00755DE7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57CAF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0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5931B0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E3F6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07AEE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02BB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931B0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57CAF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23E0C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23E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2014.gov.sk/hlavna-stranka-central-201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nea.ec.europa.eu/en/cef/cef.ht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0C666-5AD3-4D73-8EC9-8A50E75A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13</cp:revision>
  <cp:lastPrinted>2014-06-27T08:05:00Z</cp:lastPrinted>
  <dcterms:created xsi:type="dcterms:W3CDTF">2016-03-03T10:13:00Z</dcterms:created>
  <dcterms:modified xsi:type="dcterms:W3CDTF">2016-05-19T08:06:00Z</dcterms:modified>
</cp:coreProperties>
</file>