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957AFF">
            <w:r w:rsidRPr="00EC764D">
              <w:t>Program:</w:t>
            </w:r>
            <w:r w:rsidR="005117CC"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957AFF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Prioritná os: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Prioritná os: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Tematický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Tematický cieľ: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Investičná priorita: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Investičná priorita: </w:t>
            </w:r>
          </w:p>
        </w:tc>
      </w:tr>
      <w:tr w:rsidR="006C7305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6C7305" w:rsidRPr="00B65FA8" w:rsidRDefault="006C7305" w:rsidP="00957AFF">
            <w:r w:rsidRPr="00B65FA8">
              <w:t xml:space="preserve">Špecifický cieľ: 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C572DE" w:rsidRDefault="006C7305" w:rsidP="00957AFF">
            <w:pPr>
              <w:jc w:val="both"/>
            </w:pPr>
            <w:r w:rsidRPr="00C572DE">
              <w:t xml:space="preserve">Špecifický cieľ: 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Prioritná os:</w:t>
            </w:r>
            <w:r>
              <w:t xml:space="preserve"> 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  <w:rPr>
                <w:color w:val="808080"/>
              </w:rPr>
            </w:pPr>
            <w:r w:rsidRPr="00EC764D">
              <w:t>Prioritná os:</w:t>
            </w:r>
            <w:r>
              <w:t xml:space="preserve"> 4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Tematický cieľ:</w:t>
            </w:r>
            <w:r>
              <w:t xml:space="preserve">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Tematický cieľ:</w:t>
            </w:r>
            <w:r>
              <w:t xml:space="preserve"> 7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Investičná priorita:</w:t>
            </w:r>
            <w:r>
              <w:t xml:space="preserve"> 7i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Investičná priorita:</w:t>
            </w:r>
            <w:r>
              <w:t xml:space="preserve"> 7b; 7c</w:t>
            </w:r>
          </w:p>
        </w:tc>
      </w:tr>
      <w:tr w:rsidR="00957AFF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r w:rsidRPr="00EC764D">
              <w:t>Špecifický cieľ:</w:t>
            </w:r>
            <w:r>
              <w:t xml:space="preserve"> 1.1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57AFF" w:rsidRPr="00EC764D" w:rsidRDefault="00957AFF" w:rsidP="00957AFF">
            <w:pPr>
              <w:jc w:val="both"/>
            </w:pPr>
            <w:r w:rsidRPr="00EC764D">
              <w:t>Špecifický cieľ:</w:t>
            </w:r>
            <w:r>
              <w:t xml:space="preserve"> 4.1; 4.2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9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6C7305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r w:rsidRPr="00EC764D">
              <w:t>Špecifický cieľ:</w:t>
            </w:r>
            <w:r>
              <w:t xml:space="preserve"> </w:t>
            </w:r>
            <w:r w:rsidR="00957AFF">
              <w:t>1</w:t>
            </w:r>
            <w:r>
              <w:t>.1</w:t>
            </w:r>
            <w:r w:rsidR="004552D0">
              <w:t xml:space="preserve">; </w:t>
            </w:r>
            <w:bookmarkStart w:id="0" w:name="_GoBack"/>
            <w:r w:rsidR="004552D0" w:rsidRPr="004552D0">
              <w:rPr>
                <w:color w:val="FF0000"/>
              </w:rPr>
              <w:t>1.2</w:t>
            </w:r>
            <w:bookmarkEnd w:id="0"/>
          </w:p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Default="004552D0" w:rsidP="006C7305">
            <w:pPr>
              <w:jc w:val="both"/>
              <w:rPr>
                <w:color w:val="808080"/>
              </w:rPr>
            </w:pPr>
            <w:hyperlink r:id="rId10" w:history="1">
              <w:r w:rsidR="006C7305"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6C7305" w:rsidRDefault="006C7305" w:rsidP="006C7305">
            <w:pPr>
              <w:jc w:val="both"/>
              <w:rPr>
                <w:color w:val="808080"/>
              </w:rPr>
            </w:pPr>
          </w:p>
          <w:p w:rsidR="006C7305" w:rsidRPr="00EC764D" w:rsidRDefault="004552D0" w:rsidP="006C7305">
            <w:pPr>
              <w:jc w:val="both"/>
              <w:rPr>
                <w:color w:val="808080"/>
              </w:rPr>
            </w:pPr>
            <w:hyperlink r:id="rId11" w:history="1">
              <w:r w:rsidR="006C7305"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644"/>
        <w:gridCol w:w="4644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552D0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16E2D"/>
    <w:rsid w:val="0042262C"/>
    <w:rsid w:val="00432DF1"/>
    <w:rsid w:val="004445A9"/>
    <w:rsid w:val="004533AB"/>
    <w:rsid w:val="004552D0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57AFF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inea/en/connecting-europe-facility/cef-transport/projects-by-country/slovaki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inea/connecting-europe-facility/cef-transport/apply-funding/2014-cef-transport-calls-proposa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terreg-central.eu/other-pages/application-packag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344FB-BA13-4188-8EB3-BA4183B9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uzivatel</cp:lastModifiedBy>
  <cp:revision>5</cp:revision>
  <cp:lastPrinted>2014-06-27T08:05:00Z</cp:lastPrinted>
  <dcterms:created xsi:type="dcterms:W3CDTF">2016-01-21T06:38:00Z</dcterms:created>
  <dcterms:modified xsi:type="dcterms:W3CDTF">2016-01-30T23:51:00Z</dcterms:modified>
</cp:coreProperties>
</file>