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6D58FD0"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5105C" w:rsidRPr="0075105C">
        <w:rPr>
          <w:rFonts w:ascii="Arial Narrow" w:hAnsi="Arial Narrow" w:cstheme="minorHAnsi"/>
          <w:color w:val="auto"/>
          <w:sz w:val="28"/>
          <w:szCs w:val="28"/>
        </w:rPr>
        <w:t>OPII-141-3.1-DPMZ-UZ</w:t>
      </w:r>
    </w:p>
    <w:p w14:paraId="4881E0E8" w14:textId="51D0E5E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ins w:id="0" w:author="MDSR" w:date="2023-07-13T14:03:00Z">
        <w:r w:rsidR="00CC020E" w:rsidRPr="00CC020E">
          <w:rPr>
            <w:rFonts w:ascii="Arial Narrow" w:hAnsi="Arial Narrow"/>
            <w:b/>
            <w:lang w:eastAsia="sk-SK"/>
          </w:rPr>
          <w:t xml:space="preserve"> </w:t>
        </w:r>
        <w:r w:rsidR="00CC020E" w:rsidRPr="00F96CD6">
          <w:rPr>
            <w:rFonts w:ascii="Arial Narrow" w:hAnsi="Arial Narrow"/>
            <w:b/>
            <w:lang w:eastAsia="sk-SK"/>
          </w:rPr>
          <w:t xml:space="preserve">v znení zmeny č. </w:t>
        </w:r>
        <w:r w:rsidR="00CC020E">
          <w:rPr>
            <w:rFonts w:ascii="Arial Narrow" w:hAnsi="Arial Narrow"/>
            <w:b/>
            <w:lang w:eastAsia="sk-SK"/>
          </w:rPr>
          <w:t>1</w:t>
        </w:r>
        <w:r w:rsidR="00CC020E" w:rsidRPr="00F96CD6">
          <w:rPr>
            <w:rFonts w:ascii="Arial Narrow" w:hAnsi="Arial Narrow"/>
            <w:b/>
            <w:lang w:eastAsia="sk-SK"/>
          </w:rPr>
          <w:t xml:space="preserve"> (konsolidovaná verzia)</w:t>
        </w:r>
      </w:ins>
      <w:bookmarkStart w:id="1" w:name="_GoBack"/>
      <w:bookmarkEnd w:id="1"/>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4325BE3"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 xml:space="preserve">Dopravný </w:t>
            </w:r>
            <w:r w:rsidR="0075105C" w:rsidRPr="00EC3024">
              <w:rPr>
                <w:rFonts w:ascii="Arial Narrow" w:hAnsi="Arial Narrow" w:cstheme="minorHAnsi"/>
              </w:rPr>
              <w:t>podnik mesta Žilin</w:t>
            </w:r>
            <w:r w:rsidR="0075105C">
              <w:rPr>
                <w:rFonts w:ascii="Arial Narrow" w:hAnsi="Arial Narrow" w:cstheme="minorHAnsi"/>
              </w:rPr>
              <w:t>y</w:t>
            </w:r>
            <w:r w:rsidR="0075105C" w:rsidRPr="00EC3024">
              <w:rPr>
                <w:rFonts w:ascii="Arial Narrow" w:hAnsi="Arial Narrow" w:cstheme="minorHAnsi"/>
              </w:rPr>
              <w:t xml:space="preserve"> s. r. o.</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3FCDA752" w:rsidR="005A2101" w:rsidRPr="00360174" w:rsidRDefault="0075105C" w:rsidP="0052719E">
            <w:pPr>
              <w:spacing w:before="120" w:after="120" w:line="240" w:lineRule="auto"/>
              <w:rPr>
                <w:rFonts w:ascii="Arial Narrow" w:hAnsi="Arial Narrow" w:cstheme="minorHAnsi"/>
                <w:b/>
              </w:rPr>
            </w:pPr>
            <w:r w:rsidRPr="0075105C">
              <w:rPr>
                <w:rFonts w:ascii="Arial Narrow" w:hAnsi="Arial Narrow" w:cstheme="minorHAnsi"/>
                <w:b/>
              </w:rPr>
              <w:t>Výstavba a modernizácia údržbovej základne trolejbusov v Žiline - realizácia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23742823"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1170DC1" w:rsidR="00B574AD" w:rsidRPr="003D389F" w:rsidRDefault="00802222" w:rsidP="00C75101">
            <w:pPr>
              <w:spacing w:before="120" w:after="120" w:line="240" w:lineRule="auto"/>
              <w:rPr>
                <w:rFonts w:ascii="Arial Narrow" w:hAnsi="Arial Narrow" w:cstheme="minorHAnsi"/>
              </w:rPr>
            </w:pPr>
            <w:r>
              <w:rPr>
                <w:rFonts w:ascii="Arial Narrow" w:hAnsi="Arial Narrow" w:cstheme="minorHAnsi"/>
              </w:rPr>
              <w:t>12</w:t>
            </w:r>
            <w:r w:rsidR="00536047">
              <w:rPr>
                <w:rFonts w:ascii="Arial Narrow" w:hAnsi="Arial Narrow" w:cstheme="minorHAnsi"/>
              </w:rPr>
              <w:t>. mája</w:t>
            </w:r>
            <w:r w:rsidR="00C75101">
              <w:rPr>
                <w:rFonts w:ascii="Arial Narrow" w:hAnsi="Arial Narrow" w:cstheme="minorHAnsi"/>
              </w:rPr>
              <w:t xml:space="preserve"> </w:t>
            </w:r>
            <w:r w:rsidR="00464AA0" w:rsidRPr="00CE5BDE">
              <w:rPr>
                <w:rFonts w:ascii="Arial Narrow" w:hAnsi="Arial Narrow" w:cstheme="minorHAnsi"/>
              </w:rPr>
              <w:t>202</w:t>
            </w:r>
            <w:r w:rsidR="00C75101">
              <w:rPr>
                <w:rFonts w:ascii="Arial Narrow" w:hAnsi="Arial Narrow" w:cstheme="minorHAnsi"/>
              </w:rPr>
              <w:t>3</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689D9E6"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B37AC8">
              <w:rPr>
                <w:rFonts w:ascii="Arial Narrow" w:hAnsi="Arial Narrow" w:cstheme="minorHAnsi"/>
                <w:b/>
              </w:rPr>
              <w:t xml:space="preserve">je </w:t>
            </w:r>
            <w:r w:rsidR="00B37AC8" w:rsidRPr="00B37AC8">
              <w:rPr>
                <w:rFonts w:ascii="Arial Narrow" w:hAnsi="Arial Narrow"/>
                <w:b/>
                <w:bCs/>
              </w:rPr>
              <w:t>28 957 933,38</w:t>
            </w:r>
            <w:r w:rsidR="00B37AC8" w:rsidRPr="00B37AC8">
              <w:rPr>
                <w:b/>
                <w:bCs/>
              </w:rPr>
              <w:t xml:space="preserve"> </w:t>
            </w:r>
            <w:r w:rsidR="00417932" w:rsidRPr="00B37AC8">
              <w:rPr>
                <w:rFonts w:ascii="Arial Narrow" w:hAnsi="Arial Narrow" w:cstheme="minorHAnsi"/>
                <w:b/>
              </w:rPr>
              <w:t>EUR.</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0473166" w14:textId="77777777" w:rsidR="0075105C" w:rsidRDefault="0075105C" w:rsidP="0075105C">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mesta Žilin</w:t>
                  </w:r>
                  <w:r>
                    <w:rPr>
                      <w:rFonts w:ascii="Arial Narrow" w:eastAsia="Times New Roman" w:hAnsi="Arial Narrow"/>
                      <w:color w:val="000000"/>
                      <w:lang w:eastAsia="sk-SK"/>
                    </w:rPr>
                    <w:t>y</w:t>
                  </w:r>
                  <w:r w:rsidRPr="00F1589B">
                    <w:rPr>
                      <w:rFonts w:ascii="Arial Narrow" w:eastAsia="Times New Roman" w:hAnsi="Arial Narrow"/>
                      <w:color w:val="000000"/>
                      <w:lang w:eastAsia="sk-SK"/>
                    </w:rPr>
                    <w:t xml:space="preserve"> s. r. o. (DPMZ)</w:t>
                  </w:r>
                </w:p>
                <w:p w14:paraId="5A4CD2BD" w14:textId="77777777" w:rsidR="00AD1B3A" w:rsidRDefault="0075105C" w:rsidP="0075105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spoločnosť s ručením obmedzeným</w:t>
                  </w:r>
                </w:p>
                <w:p w14:paraId="554A9011" w14:textId="297D5538" w:rsidR="00DC1087" w:rsidRPr="00F1589B" w:rsidRDefault="00DC1087" w:rsidP="0075105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Kategória prijímateľa</w:t>
                  </w:r>
                  <w:r w:rsidR="00384A07">
                    <w:rPr>
                      <w:rStyle w:val="Odkaznapoznmkupodiarou"/>
                      <w:rFonts w:ascii="Arial Narrow" w:eastAsia="Times New Roman" w:hAnsi="Arial Narrow"/>
                      <w:color w:val="000000"/>
                      <w:lang w:eastAsia="sk-SK"/>
                    </w:rPr>
                    <w:footnoteReference w:id="1"/>
                  </w:r>
                  <w:r>
                    <w:rPr>
                      <w:rFonts w:ascii="Arial Narrow" w:eastAsia="Times New Roman" w:hAnsi="Arial Narrow"/>
                      <w:color w:val="000000"/>
                      <w:lang w:eastAsia="sk-SK"/>
                    </w:rPr>
                    <w:t xml:space="preserve">: </w:t>
                  </w:r>
                  <w:r w:rsidRPr="00DC1087">
                    <w:rPr>
                      <w:rFonts w:ascii="Arial Narrow" w:eastAsia="Times New Roman" w:hAnsi="Arial Narrow"/>
                      <w:color w:val="000000"/>
                      <w:lang w:eastAsia="sk-SK"/>
                    </w:rPr>
                    <w:t>d)</w:t>
                  </w:r>
                  <w:r w:rsidRPr="00DC1087">
                    <w:rPr>
                      <w:rFonts w:ascii="Arial Narrow" w:eastAsia="Times New Roman" w:hAnsi="Arial Narrow"/>
                      <w:color w:val="000000"/>
                      <w:lang w:eastAsia="sk-SK"/>
                    </w:rPr>
                    <w:tab/>
                    <w:t>obce a rozpočtové a príspevkové organizácie zriadené obcou</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198FDEF5"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prípade, ak z objektívnych dôvodov nebude môcť byť ukončené konanie o ŽoNFP vo vyššie u</w:t>
            </w:r>
            <w:r w:rsidR="00596E11">
              <w:rPr>
                <w:rFonts w:ascii="Arial Narrow" w:hAnsi="Arial Narrow"/>
                <w:color w:val="auto"/>
                <w:sz w:val="22"/>
                <w:szCs w:val="22"/>
              </w:rPr>
              <w:t xml:space="preserve">vedenom termíne, je RO OPII </w:t>
            </w:r>
            <w:r w:rsidRPr="00830F33">
              <w:rPr>
                <w:rFonts w:ascii="Arial Narrow" w:hAnsi="Arial Narrow"/>
                <w:color w:val="auto"/>
                <w:sz w:val="22"/>
                <w:szCs w:val="22"/>
              </w:rPr>
              <w:t xml:space="preserve">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174580E" w:rsidR="004212C8" w:rsidRPr="00450B6F" w:rsidRDefault="00A678E2" w:rsidP="00A218D0">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A218D0">
              <w:rPr>
                <w:rFonts w:ascii="Arial Narrow" w:hAnsi="Arial Narrow"/>
                <w:b/>
              </w:rPr>
              <w:t>20</w:t>
            </w:r>
            <w:r>
              <w:rPr>
                <w:rFonts w:ascii="Arial Narrow" w:hAnsi="Arial Narrow"/>
                <w:b/>
              </w:rPr>
              <w:t xml:space="preserve"> ods. </w:t>
            </w:r>
            <w:r w:rsidR="00A218D0">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40645E8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5CE9D394"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6A414713" w:rsidR="00662017" w:rsidRDefault="00AD1B3A" w:rsidP="00D45093">
            <w:pPr>
              <w:spacing w:before="120" w:after="0" w:line="240" w:lineRule="auto"/>
              <w:jc w:val="both"/>
              <w:rPr>
                <w:rFonts w:ascii="Arial Narrow" w:hAnsi="Arial Narrow"/>
                <w:b/>
              </w:rPr>
            </w:pPr>
            <w:r w:rsidRPr="00AD1B3A">
              <w:rPr>
                <w:rFonts w:ascii="Arial Narrow" w:hAnsi="Arial Narrow"/>
                <w:b/>
              </w:rPr>
              <w:t xml:space="preserve">Dopravný </w:t>
            </w:r>
            <w:r w:rsidR="0075105C" w:rsidRPr="0075105C">
              <w:rPr>
                <w:rFonts w:ascii="Arial Narrow" w:hAnsi="Arial Narrow"/>
                <w:b/>
              </w:rPr>
              <w:t>podnik mesta Žiliny s. r. o.</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F3E8F" w:rsidRPr="00954355" w14:paraId="2166A4CE" w14:textId="77777777" w:rsidTr="00F863CD">
        <w:trPr>
          <w:trHeight w:val="20"/>
        </w:trPr>
        <w:tc>
          <w:tcPr>
            <w:tcW w:w="674" w:type="dxa"/>
            <w:shd w:val="clear" w:color="auto" w:fill="D9D9D9" w:themeFill="background1" w:themeFillShade="D9"/>
          </w:tcPr>
          <w:p w14:paraId="3882F752" w14:textId="77777777" w:rsidR="00AF3E8F" w:rsidRPr="00D45093" w:rsidRDefault="00AF3E8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56E680" w14:textId="6CC5E0B1" w:rsidR="00AF3E8F" w:rsidRDefault="00AF3E8F" w:rsidP="0047453E">
            <w:pPr>
              <w:pStyle w:val="Default"/>
              <w:spacing w:before="120"/>
              <w:rPr>
                <w:rFonts w:ascii="Arial Narrow" w:hAnsi="Arial Narrow"/>
                <w:b/>
                <w:bCs/>
                <w:sz w:val="22"/>
                <w:szCs w:val="22"/>
              </w:rPr>
            </w:pPr>
            <w:r w:rsidRPr="00AF3E8F">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2"/>
            <w:shd w:val="clear" w:color="auto" w:fill="auto"/>
          </w:tcPr>
          <w:p w14:paraId="07D56A96" w14:textId="6A68CEAB" w:rsidR="00AF3E8F" w:rsidRPr="00761E7E" w:rsidRDefault="00AF3E8F" w:rsidP="00F82DB4">
            <w:pPr>
              <w:spacing w:before="120" w:after="0" w:line="240" w:lineRule="auto"/>
              <w:jc w:val="both"/>
              <w:rPr>
                <w:rFonts w:ascii="Arial Narrow" w:hAnsi="Arial Narrow"/>
              </w:rPr>
            </w:pPr>
            <w:r w:rsidRPr="00AF3E8F">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AF3E8F">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561021">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5F645BF6" w:rsidR="004115E4" w:rsidRPr="00AD1021"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2B0B953F" w:rsidR="004115E4" w:rsidRDefault="00A218D0" w:rsidP="004115E4">
            <w:pPr>
              <w:spacing w:before="120" w:after="0" w:line="240" w:lineRule="auto"/>
              <w:jc w:val="both"/>
              <w:rPr>
                <w:rFonts w:ascii="Arial Narrow" w:hAnsi="Arial Narrow" w:cs="Arial"/>
                <w:b/>
                <w:lang w:eastAsia="sk-SK"/>
              </w:rPr>
            </w:pPr>
            <w:r>
              <w:rPr>
                <w:rFonts w:ascii="Arial Narrow" w:hAnsi="Arial Narrow" w:cs="Arial"/>
                <w:b/>
                <w:lang w:eastAsia="sk-SK"/>
              </w:rPr>
              <w:t>D</w:t>
            </w:r>
            <w:r w:rsidR="004115E4" w:rsidRPr="002C57BD">
              <w:rPr>
                <w:rFonts w:ascii="Arial Narrow" w:hAnsi="Arial Narrow" w:cs="Arial"/>
                <w:b/>
                <w:lang w:eastAsia="sk-SK"/>
              </w:rPr>
              <w:t xml:space="preserve">. </w:t>
            </w:r>
            <w:r w:rsidRPr="00A218D0">
              <w:rPr>
                <w:rFonts w:ascii="Arial Narrow" w:hAnsi="Arial Narrow" w:cs="Arial"/>
                <w:b/>
                <w:lang w:eastAsia="sk-SK"/>
              </w:rPr>
              <w:t>Vybudovanie a modernizácia technickej základne na opravu a údržbu vozového parku dráhovej MHD</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344267B" w:rsidR="004115E4" w:rsidRPr="008F26C8" w:rsidRDefault="00FD013A" w:rsidP="004115E4">
            <w:pPr>
              <w:spacing w:after="0" w:line="240" w:lineRule="auto"/>
              <w:jc w:val="both"/>
              <w:rPr>
                <w:rFonts w:ascii="Arial Narrow" w:hAnsi="Arial Narrow"/>
                <w:color w:val="FF0000"/>
              </w:rPr>
            </w:pPr>
            <w:r>
              <w:rPr>
                <w:rFonts w:ascii="Arial Narrow" w:hAnsi="Arial Narrow"/>
                <w:b/>
              </w:rPr>
              <w:t>Žilinský</w:t>
            </w:r>
            <w:r w:rsidR="004115E4">
              <w:rPr>
                <w:rFonts w:ascii="Arial Narrow" w:hAnsi="Arial Narrow"/>
                <w:b/>
              </w:rPr>
              <w:t xml:space="preserve">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58A02735" w:rsidR="004115E4" w:rsidRPr="0083299A" w:rsidRDefault="00FD013A" w:rsidP="004115E4">
            <w:pPr>
              <w:pStyle w:val="Default"/>
              <w:spacing w:before="120"/>
              <w:rPr>
                <w:rFonts w:ascii="Arial Narrow" w:hAnsi="Arial Narrow"/>
                <w:b/>
                <w:bCs/>
                <w:color w:val="auto"/>
                <w:sz w:val="22"/>
                <w:szCs w:val="22"/>
              </w:rPr>
            </w:pPr>
            <w:r w:rsidRPr="00561021">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76A77B7C" w14:textId="77777777" w:rsidR="00FD013A" w:rsidRPr="00FD013A" w:rsidRDefault="00FD013A" w:rsidP="00FD013A">
            <w:pPr>
              <w:pStyle w:val="Default"/>
              <w:jc w:val="both"/>
              <w:rPr>
                <w:rFonts w:ascii="Arial Narrow" w:hAnsi="Arial Narrow"/>
                <w:sz w:val="22"/>
                <w:szCs w:val="22"/>
              </w:rPr>
            </w:pPr>
            <w:r w:rsidRPr="00FD013A">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5D7D867D" w:rsidR="004115E4" w:rsidRPr="00FD013A" w:rsidRDefault="00FD013A" w:rsidP="00FD013A">
            <w:pPr>
              <w:autoSpaceDE w:val="0"/>
              <w:autoSpaceDN w:val="0"/>
              <w:adjustRightInd w:val="0"/>
              <w:spacing w:before="120" w:after="0" w:line="240" w:lineRule="auto"/>
              <w:jc w:val="both"/>
              <w:rPr>
                <w:rFonts w:ascii="Arial Narrow" w:hAnsi="Arial Narrow"/>
              </w:rPr>
            </w:pPr>
            <w:r w:rsidRPr="00FD013A">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D013A" w:rsidRPr="00954355" w14:paraId="5FBBD020" w14:textId="77777777" w:rsidTr="00F863CD">
        <w:trPr>
          <w:trHeight w:val="20"/>
        </w:trPr>
        <w:tc>
          <w:tcPr>
            <w:tcW w:w="674" w:type="dxa"/>
            <w:shd w:val="clear" w:color="auto" w:fill="D9D9D9" w:themeFill="background1" w:themeFillShade="D9"/>
          </w:tcPr>
          <w:p w14:paraId="5A2673AA" w14:textId="77777777" w:rsidR="00FD013A" w:rsidRPr="00F61671" w:rsidRDefault="00FD013A"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030374C" w14:textId="712B7AC0" w:rsidR="00FD013A" w:rsidRPr="0083299A" w:rsidRDefault="00FD013A" w:rsidP="004115E4">
            <w:pPr>
              <w:pStyle w:val="Default"/>
              <w:spacing w:before="120"/>
              <w:rPr>
                <w:rFonts w:ascii="Arial Narrow" w:hAnsi="Arial Narrow"/>
                <w:b/>
                <w:bCs/>
                <w:color w:val="auto"/>
                <w:sz w:val="22"/>
                <w:szCs w:val="22"/>
              </w:rPr>
            </w:pPr>
            <w:r w:rsidRPr="00FD013A">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054EB807" w14:textId="77777777" w:rsidR="00FD013A" w:rsidRPr="00FD013A" w:rsidRDefault="00FD013A" w:rsidP="00FD013A">
            <w:pPr>
              <w:autoSpaceDE w:val="0"/>
              <w:autoSpaceDN w:val="0"/>
              <w:adjustRightInd w:val="0"/>
              <w:spacing w:before="120" w:after="0" w:line="240" w:lineRule="auto"/>
              <w:jc w:val="both"/>
              <w:rPr>
                <w:rFonts w:ascii="Arial Narrow" w:hAnsi="Arial Narrow" w:cs="Arial"/>
                <w:lang w:eastAsia="sk-SK"/>
              </w:rPr>
            </w:pPr>
            <w:r w:rsidRPr="00FD013A">
              <w:rPr>
                <w:rFonts w:ascii="Arial Narrow" w:hAnsi="Arial Narrow" w:cs="Arial"/>
                <w:lang w:eastAsia="sk-SK"/>
              </w:rPr>
              <w:t>Projekt, ktorý je predmetom ŽoNFP, musí byť v súlade s požiadavkami v oblasti posudzovania vplyvov navrhovanej činnosti, najmä so zákonom o posudzovaní vplyvov</w:t>
            </w:r>
            <w:r w:rsidRPr="00FD013A">
              <w:rPr>
                <w:rFonts w:ascii="Arial Narrow" w:hAnsi="Arial Narrow" w:cs="Arial"/>
                <w:vertAlign w:val="superscript"/>
                <w:lang w:eastAsia="sk-SK"/>
              </w:rPr>
              <w:footnoteReference w:id="2"/>
            </w:r>
            <w:r w:rsidRPr="00FD013A">
              <w:rPr>
                <w:rFonts w:ascii="Arial Narrow" w:hAnsi="Arial Narrow" w:cs="Arial"/>
                <w:lang w:eastAsia="sk-SK"/>
              </w:rPr>
              <w:t xml:space="preserve">. </w:t>
            </w:r>
          </w:p>
          <w:p w14:paraId="37F6934D" w14:textId="77777777" w:rsidR="00FD013A" w:rsidRPr="00FD013A" w:rsidRDefault="00FD013A" w:rsidP="00FD013A">
            <w:pPr>
              <w:autoSpaceDE w:val="0"/>
              <w:autoSpaceDN w:val="0"/>
              <w:adjustRightInd w:val="0"/>
              <w:spacing w:before="120" w:after="0" w:line="240" w:lineRule="auto"/>
              <w:jc w:val="both"/>
              <w:rPr>
                <w:rFonts w:ascii="Arial Narrow" w:hAnsi="Arial Narrow" w:cs="Arial"/>
                <w:lang w:eastAsia="sk-SK"/>
              </w:rPr>
            </w:pPr>
            <w:r w:rsidRPr="00FD013A">
              <w:rPr>
                <w:rFonts w:ascii="Arial Narrow" w:hAnsi="Arial Narrow" w:cs="Arial"/>
                <w:lang w:eastAsia="sk-SK"/>
              </w:rPr>
              <w:t xml:space="preserve">V prípade, ak v rámci navrhovanej činnosti došlo k zmene, zmena navrhovanej činnosti musí byť rovnako v súlade s požiadavkami v oblasti posudzovania vplyvu navrhovanej činnosti v súlade so zákonom o posudzovaní vplyvov. </w:t>
            </w:r>
          </w:p>
          <w:p w14:paraId="24C61FB9" w14:textId="097DB1A4" w:rsidR="00FD013A" w:rsidRPr="00FD013A" w:rsidRDefault="00FD013A" w:rsidP="00FD013A">
            <w:pPr>
              <w:autoSpaceDE w:val="0"/>
              <w:autoSpaceDN w:val="0"/>
              <w:adjustRightInd w:val="0"/>
              <w:spacing w:before="120" w:after="0" w:line="240" w:lineRule="auto"/>
              <w:jc w:val="both"/>
              <w:rPr>
                <w:rFonts w:ascii="Arial Narrow" w:hAnsi="Arial Narrow"/>
              </w:rPr>
            </w:pPr>
            <w:r w:rsidRPr="00FD013A">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D013A" w:rsidRPr="00954355" w14:paraId="442C0941" w14:textId="77777777" w:rsidTr="00F863CD">
        <w:trPr>
          <w:trHeight w:val="20"/>
        </w:trPr>
        <w:tc>
          <w:tcPr>
            <w:tcW w:w="674" w:type="dxa"/>
            <w:shd w:val="clear" w:color="auto" w:fill="D9D9D9" w:themeFill="background1" w:themeFillShade="D9"/>
          </w:tcPr>
          <w:p w14:paraId="0142ACBD" w14:textId="77777777" w:rsidR="00FD013A" w:rsidRPr="00F61671" w:rsidRDefault="00FD013A"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5E96D61" w14:textId="0ECAEE0D" w:rsidR="00FD013A" w:rsidRPr="0083299A" w:rsidRDefault="00C771ED" w:rsidP="004115E4">
            <w:pPr>
              <w:pStyle w:val="Default"/>
              <w:spacing w:before="120"/>
              <w:rPr>
                <w:rFonts w:ascii="Arial Narrow" w:hAnsi="Arial Narrow"/>
                <w:b/>
                <w:bCs/>
                <w:color w:val="auto"/>
                <w:sz w:val="22"/>
                <w:szCs w:val="22"/>
              </w:rPr>
            </w:pPr>
            <w:r w:rsidRPr="00561021">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shd w:val="clear" w:color="auto" w:fill="auto"/>
          </w:tcPr>
          <w:p w14:paraId="17160E37" w14:textId="50D6DD85" w:rsidR="00FD013A" w:rsidRPr="00C771ED" w:rsidRDefault="00C771ED" w:rsidP="004115E4">
            <w:pPr>
              <w:pStyle w:val="Default"/>
              <w:jc w:val="both"/>
              <w:rPr>
                <w:rFonts w:ascii="Arial Narrow" w:hAnsi="Arial Narrow"/>
                <w:sz w:val="22"/>
                <w:szCs w:val="22"/>
              </w:rPr>
            </w:pPr>
            <w:r w:rsidRPr="00C771ED">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D013A" w:rsidRPr="00954355" w14:paraId="5BEA9ADC" w14:textId="77777777" w:rsidTr="00F863CD">
        <w:trPr>
          <w:trHeight w:val="20"/>
        </w:trPr>
        <w:tc>
          <w:tcPr>
            <w:tcW w:w="674" w:type="dxa"/>
            <w:shd w:val="clear" w:color="auto" w:fill="D9D9D9" w:themeFill="background1" w:themeFillShade="D9"/>
          </w:tcPr>
          <w:p w14:paraId="59438B7B" w14:textId="77777777" w:rsidR="00FD013A" w:rsidRPr="00F61671" w:rsidRDefault="00FD013A"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F4ADEFA" w14:textId="0105A9CC" w:rsidR="00FD013A" w:rsidRPr="0083299A" w:rsidRDefault="00FD013A" w:rsidP="00FD013A">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47C6FCDE" w14:textId="77777777" w:rsidR="00C771ED" w:rsidRPr="00C771ED" w:rsidRDefault="00C771ED" w:rsidP="00C771ED">
            <w:pPr>
              <w:pStyle w:val="Default"/>
              <w:jc w:val="both"/>
              <w:rPr>
                <w:rFonts w:ascii="Arial Narrow" w:hAnsi="Arial Narrow"/>
                <w:sz w:val="22"/>
                <w:szCs w:val="22"/>
              </w:rPr>
            </w:pPr>
            <w:r w:rsidRPr="00C771ED">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37DFA911" w14:textId="77777777"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V rámci verejného obstarávania odporúčame uplatňovať zelené verejné obstarávanie pre skupiny produktov relevantné pre projekt .</w:t>
            </w:r>
          </w:p>
          <w:p w14:paraId="4658E8DF" w14:textId="1A65B18B" w:rsidR="00FD013A" w:rsidRPr="0083299A"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Relevancia merateľných ukazovateľov k horizontálnym princípom je uvedená v prílohe č. 2 Merateľné ukazovatele Príručky pre žiadateľa.</w:t>
            </w:r>
          </w:p>
        </w:tc>
      </w:tr>
      <w:tr w:rsidR="00C771ED" w:rsidRPr="00954355" w14:paraId="2D87B2BD" w14:textId="77777777" w:rsidTr="00F863CD">
        <w:trPr>
          <w:trHeight w:val="20"/>
        </w:trPr>
        <w:tc>
          <w:tcPr>
            <w:tcW w:w="674" w:type="dxa"/>
            <w:shd w:val="clear" w:color="auto" w:fill="D9D9D9" w:themeFill="background1" w:themeFillShade="D9"/>
          </w:tcPr>
          <w:p w14:paraId="0C13DE91" w14:textId="77777777" w:rsidR="00C771ED" w:rsidRPr="00F61671" w:rsidRDefault="00C771ED"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14E0D2E" w14:textId="369E4EBF" w:rsidR="00C771ED" w:rsidRPr="0083299A" w:rsidRDefault="00C771ED" w:rsidP="00FD013A">
            <w:pPr>
              <w:pStyle w:val="Default"/>
              <w:spacing w:before="120"/>
              <w:rPr>
                <w:rFonts w:ascii="Arial Narrow" w:hAnsi="Arial Narrow"/>
                <w:b/>
                <w:bCs/>
                <w:color w:val="auto"/>
                <w:sz w:val="22"/>
                <w:szCs w:val="22"/>
              </w:rPr>
            </w:pPr>
            <w:r w:rsidRPr="00561021">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661016D1" w14:textId="5BD2DB05" w:rsidR="00C771ED" w:rsidRPr="00C771ED" w:rsidRDefault="00C771ED" w:rsidP="00C771ED">
            <w:pPr>
              <w:pStyle w:val="Default"/>
              <w:jc w:val="both"/>
              <w:rPr>
                <w:rFonts w:ascii="Arial Narrow" w:hAnsi="Arial Narrow"/>
                <w:sz w:val="22"/>
                <w:szCs w:val="22"/>
              </w:rPr>
            </w:pPr>
            <w:r w:rsidRPr="00C771ED">
              <w:rPr>
                <w:rFonts w:ascii="Arial Narrow" w:hAnsi="Arial Narrow"/>
                <w:sz w:val="22"/>
                <w:szCs w:val="22"/>
              </w:rPr>
              <w:t>K stavbám dopravnej infraštruktúry v pôsobnosti MD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24832AF" w14:textId="77777777"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5A5C99DE" w14:textId="76CD267B"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Štátna expertíza sa vykonáva podľa § 10 zákona č. 254/1998 Z. z. o verejných prácach v.z.n.p. posúdením stavebného zámeru v zmysle § 9 zákona č. 254/1998 Z. z. o verejných prácach v.z.n.p.</w:t>
            </w:r>
          </w:p>
        </w:tc>
      </w:tr>
      <w:tr w:rsidR="00C771ED" w:rsidRPr="00954355" w14:paraId="2135DB3B" w14:textId="77777777" w:rsidTr="00F863CD">
        <w:trPr>
          <w:trHeight w:val="20"/>
        </w:trPr>
        <w:tc>
          <w:tcPr>
            <w:tcW w:w="674" w:type="dxa"/>
            <w:shd w:val="clear" w:color="auto" w:fill="D9D9D9" w:themeFill="background1" w:themeFillShade="D9"/>
          </w:tcPr>
          <w:p w14:paraId="119A2FA5" w14:textId="77777777" w:rsidR="00C771ED" w:rsidRPr="00F61671" w:rsidRDefault="00C771ED"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32280DD" w14:textId="65ECF461" w:rsidR="00C771ED" w:rsidRPr="00C771ED" w:rsidRDefault="00C771ED" w:rsidP="00FD013A">
            <w:pPr>
              <w:pStyle w:val="Default"/>
              <w:spacing w:before="120"/>
              <w:rPr>
                <w:rFonts w:ascii="Arial Narrow" w:hAnsi="Arial Narrow"/>
                <w:b/>
                <w:bCs/>
                <w:color w:val="auto"/>
                <w:sz w:val="22"/>
                <w:szCs w:val="22"/>
                <w:highlight w:val="yellow"/>
              </w:rPr>
            </w:pPr>
            <w:r w:rsidRPr="00561021">
              <w:rPr>
                <w:rFonts w:ascii="Arial Narrow" w:hAnsi="Arial Narrow"/>
                <w:b/>
                <w:bCs/>
                <w:color w:val="auto"/>
                <w:sz w:val="22"/>
                <w:szCs w:val="22"/>
              </w:rPr>
              <w:t>Podmienka, že žiadateľ má vypracovanú štúdiu realizovateľnosti</w:t>
            </w:r>
          </w:p>
        </w:tc>
        <w:tc>
          <w:tcPr>
            <w:tcW w:w="6339" w:type="dxa"/>
            <w:shd w:val="clear" w:color="auto" w:fill="auto"/>
          </w:tcPr>
          <w:p w14:paraId="01D0459B" w14:textId="77777777" w:rsidR="00C771ED" w:rsidRPr="00C771ED" w:rsidRDefault="00C771ED" w:rsidP="00C771ED">
            <w:pPr>
              <w:pStyle w:val="Default"/>
              <w:jc w:val="both"/>
              <w:rPr>
                <w:rFonts w:ascii="Arial Narrow" w:hAnsi="Arial Narrow"/>
                <w:sz w:val="22"/>
                <w:szCs w:val="22"/>
              </w:rPr>
            </w:pPr>
            <w:r w:rsidRPr="00C771ED">
              <w:rPr>
                <w:rFonts w:ascii="Arial Narrow" w:hAnsi="Arial Narrow"/>
                <w:sz w:val="22"/>
                <w:szCs w:val="22"/>
              </w:rPr>
              <w:t>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3DB699C4" w14:textId="64216336"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Žiadateľ pri spracovaní štúdie realizovateľnosti postupuje podľa príslušných ustanovení Metodického rámca pre vypracovanie štúdie uskutočniteľnosti, ktorá je zverejnená na webovom sídle OPII https://www.opii.gov.sk/metodicke-dokumenty/prirucka-cba. Uvedené platí v prípade, že žiadateľ začal s prípravou a realizáciou štúdie realizovateľnosti po nadobudnu</w:t>
            </w:r>
            <w:r>
              <w:rPr>
                <w:rFonts w:ascii="Arial Narrow" w:hAnsi="Arial Narrow"/>
              </w:rPr>
              <w:t>tí platnosti metodického rámca.</w:t>
            </w:r>
          </w:p>
        </w:tc>
      </w:tr>
      <w:tr w:rsidR="00FD013A" w:rsidRPr="00954355" w14:paraId="3C47941A" w14:textId="77777777" w:rsidTr="00CE0FE4">
        <w:trPr>
          <w:trHeight w:val="1177"/>
        </w:trPr>
        <w:tc>
          <w:tcPr>
            <w:tcW w:w="674" w:type="dxa"/>
            <w:shd w:val="clear" w:color="auto" w:fill="D9D9D9" w:themeFill="background1" w:themeFillShade="D9"/>
          </w:tcPr>
          <w:p w14:paraId="5758759A" w14:textId="77777777" w:rsidR="00FD013A" w:rsidRPr="00F61671" w:rsidRDefault="00FD013A"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FD013A" w:rsidRPr="009B63D9" w:rsidRDefault="00FD013A" w:rsidP="00FD013A">
            <w:pPr>
              <w:pStyle w:val="Default"/>
              <w:spacing w:before="120"/>
              <w:rPr>
                <w:rFonts w:ascii="Arial Narrow" w:hAnsi="Arial Narrow"/>
                <w:b/>
                <w:bCs/>
                <w:color w:val="auto"/>
                <w:sz w:val="22"/>
                <w:szCs w:val="22"/>
              </w:rPr>
            </w:pPr>
            <w:r w:rsidRPr="00561021">
              <w:rPr>
                <w:rFonts w:ascii="Arial Narrow" w:hAnsi="Arial Narrow"/>
                <w:b/>
                <w:bCs/>
                <w:sz w:val="22"/>
                <w:szCs w:val="22"/>
              </w:rPr>
              <w:t>Podmienka podpory obnovy vozidiel v MHD</w:t>
            </w:r>
          </w:p>
        </w:tc>
        <w:tc>
          <w:tcPr>
            <w:tcW w:w="6339" w:type="dxa"/>
            <w:shd w:val="clear" w:color="auto" w:fill="auto"/>
          </w:tcPr>
          <w:p w14:paraId="7D1225F8" w14:textId="0581037A" w:rsidR="00FD013A" w:rsidRPr="0083299A" w:rsidRDefault="00FD013A" w:rsidP="00FD013A">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C771ED" w:rsidRPr="00954355" w14:paraId="27802EB5" w14:textId="77777777" w:rsidTr="00CE0FE4">
        <w:trPr>
          <w:trHeight w:val="1177"/>
        </w:trPr>
        <w:tc>
          <w:tcPr>
            <w:tcW w:w="674" w:type="dxa"/>
            <w:shd w:val="clear" w:color="auto" w:fill="D9D9D9" w:themeFill="background1" w:themeFillShade="D9"/>
          </w:tcPr>
          <w:p w14:paraId="2DB2B0EA" w14:textId="77777777" w:rsidR="00C771ED" w:rsidRPr="00F61671" w:rsidRDefault="00C771ED"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B39D66D" w14:textId="7CDB487B" w:rsidR="00C771ED" w:rsidRPr="00C771ED" w:rsidRDefault="00C771ED" w:rsidP="00FD013A">
            <w:pPr>
              <w:pStyle w:val="Default"/>
              <w:spacing w:before="120"/>
              <w:rPr>
                <w:rFonts w:ascii="Arial Narrow" w:hAnsi="Arial Narrow"/>
                <w:b/>
                <w:bCs/>
                <w:sz w:val="22"/>
                <w:szCs w:val="22"/>
                <w:highlight w:val="yellow"/>
              </w:rPr>
            </w:pPr>
            <w:r w:rsidRPr="00C771ED">
              <w:rPr>
                <w:rFonts w:ascii="Arial Narrow" w:hAnsi="Arial Narrow"/>
                <w:b/>
                <w:bCs/>
                <w:sz w:val="22"/>
                <w:szCs w:val="22"/>
              </w:rPr>
              <w:t>Podmienka oprávnenosti výdavkov pre projekty generujúce príjem</w:t>
            </w:r>
          </w:p>
        </w:tc>
        <w:tc>
          <w:tcPr>
            <w:tcW w:w="6339" w:type="dxa"/>
            <w:shd w:val="clear" w:color="auto" w:fill="auto"/>
          </w:tcPr>
          <w:p w14:paraId="6C952030" w14:textId="77777777" w:rsidR="00C771ED" w:rsidRPr="00C771ED" w:rsidRDefault="00C771ED" w:rsidP="00C771ED">
            <w:pPr>
              <w:pStyle w:val="Default"/>
              <w:rPr>
                <w:rFonts w:ascii="Arial Narrow" w:hAnsi="Arial Narrow"/>
              </w:rPr>
            </w:pPr>
            <w:r w:rsidRPr="00C771ED">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3000BE03" w14:textId="77777777"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34E3F023" w14:textId="27863436" w:rsidR="00C771ED" w:rsidRPr="0009456B"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23D5F34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1"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105AA7C"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341FBCFC" w:rsidR="00596E11" w:rsidRPr="00596E11" w:rsidRDefault="00A27CAB" w:rsidP="00A27CAB">
            <w:pPr>
              <w:spacing w:before="120" w:after="120" w:line="240" w:lineRule="auto"/>
              <w:jc w:val="both"/>
              <w:rPr>
                <w:rFonts w:ascii="Arial Narrow" w:hAnsi="Arial Narrow" w:cstheme="minorHAnsi"/>
                <w:b/>
                <w:u w:val="single"/>
              </w:rPr>
            </w:pPr>
            <w:r w:rsidRPr="00596E11">
              <w:rPr>
                <w:rFonts w:ascii="Arial Narrow" w:hAnsi="Arial Narrow" w:cstheme="minorHAnsi"/>
                <w:b/>
              </w:rPr>
              <w:t>Žiadateľ predlo</w:t>
            </w:r>
            <w:r>
              <w:rPr>
                <w:rFonts w:ascii="Arial Narrow" w:hAnsi="Arial Narrow" w:cstheme="minorHAnsi"/>
                <w:b/>
              </w:rPr>
              <w:t>ží</w:t>
            </w:r>
            <w:r w:rsidR="00596E11" w:rsidRPr="00596E11">
              <w:rPr>
                <w:rFonts w:ascii="Arial Narrow" w:hAnsi="Arial Narrow" w:cstheme="minorHAnsi"/>
                <w:b/>
              </w:rPr>
              <w:t xml:space="preserve">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2" w:history="1">
              <w:r w:rsidR="00596E11" w:rsidRPr="00596E11">
                <w:rPr>
                  <w:rStyle w:val="Hypertextovprepojenie"/>
                  <w:rFonts w:ascii="Arial Narrow" w:hAnsi="Arial Narrow" w:cstheme="minorHAnsi"/>
                </w:rPr>
                <w:t>https://www.opii.gov.sk/metodicke-dokumenty/metodika-fazovania-projektov-opd-opii</w:t>
              </w:r>
            </w:hyperlink>
            <w:r w:rsidR="00596E11" w:rsidRPr="00596E11">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0EE73537" w:rsidR="007658DB" w:rsidRPr="0042226F" w:rsidRDefault="0042226F" w:rsidP="0042226F">
            <w:pPr>
              <w:spacing w:after="0"/>
              <w:rPr>
                <w:color w:val="1F497D"/>
              </w:rPr>
            </w:pPr>
            <w:r>
              <w:rPr>
                <w:rFonts w:ascii="Arial Narrow" w:hAnsi="Arial Narrow"/>
                <w:color w:val="000000"/>
                <w:lang w:eastAsia="sk-SK"/>
              </w:rPr>
              <w:t xml:space="preserve">V prípade tohto písomného vyzvania </w:t>
            </w:r>
            <w:r>
              <w:rPr>
                <w:rFonts w:ascii="Arial Narrow" w:hAnsi="Arial Narrow"/>
                <w:b/>
                <w:bCs/>
                <w:color w:val="000000"/>
                <w:lang w:eastAsia="sk-SK"/>
              </w:rPr>
              <w:t>neboli</w:t>
            </w:r>
            <w:r>
              <w:rPr>
                <w:rFonts w:ascii="Arial Narrow" w:hAnsi="Arial Narrow"/>
                <w:color w:val="000000"/>
                <w:lang w:eastAsia="sk-SK"/>
              </w:rPr>
              <w:t xml:space="preserve"> v rámci schváleného </w:t>
            </w:r>
            <w:r>
              <w:rPr>
                <w:rFonts w:ascii="Arial Narrow" w:hAnsi="Arial Narrow"/>
                <w:b/>
                <w:bCs/>
                <w:color w:val="000000"/>
                <w:lang w:eastAsia="sk-SK"/>
              </w:rPr>
              <w:t>Plánu vyzvaní OPII pre veľké projekty, národné projekty a projekty technickej pomoci na rok 2023</w:t>
            </w:r>
            <w:r>
              <w:rPr>
                <w:rFonts w:ascii="Arial Narrow" w:hAnsi="Arial Narrow"/>
                <w:color w:val="00000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7D00126" w14:textId="77777777" w:rsidR="00DE6467" w:rsidRDefault="00DE6467" w:rsidP="00A5235F">
            <w:pPr>
              <w:autoSpaceDE w:val="0"/>
              <w:autoSpaceDN w:val="0"/>
              <w:adjustRightInd w:val="0"/>
              <w:spacing w:before="120" w:after="0" w:line="240" w:lineRule="auto"/>
              <w:jc w:val="both"/>
              <w:rPr>
                <w:rFonts w:ascii="Arial Narrow" w:hAnsi="Arial Narrow" w:cs="Arial"/>
                <w:color w:val="000000"/>
                <w:lang w:eastAsia="sk-SK"/>
              </w:rPr>
            </w:pPr>
            <w:r w:rsidRPr="00DE6467">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6A9456BA"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0E39BB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CC020E">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483B209B" w14:textId="68B30366" w:rsidR="00384A07" w:rsidRDefault="00384A07" w:rsidP="00384A07">
      <w:pPr>
        <w:pStyle w:val="Textpoznmkypodiarou"/>
      </w:pPr>
      <w:r>
        <w:rPr>
          <w:rStyle w:val="Odkaznapoznmkupodiarou"/>
        </w:rPr>
        <w:footnoteRef/>
      </w:r>
      <w:r>
        <w:t xml:space="preserve"> </w:t>
      </w:r>
      <w:r w:rsidRPr="00384A07">
        <w:rPr>
          <w:rFonts w:ascii="Arial Narrow" w:hAnsi="Arial Narrow"/>
          <w:sz w:val="16"/>
          <w:szCs w:val="16"/>
        </w:rPr>
        <w:t>V zmysle kapitoly 2.1. Stratégie financovania Európskych štrukturálnych a investičných fondov na programové obdobie 2014 – 2020, verzia 1.11</w:t>
      </w:r>
    </w:p>
  </w:footnote>
  <w:footnote w:id="2">
    <w:p w14:paraId="36148AB0" w14:textId="77777777" w:rsidR="00FD013A" w:rsidRPr="007F2030" w:rsidRDefault="00FD013A" w:rsidP="00FD013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3BB5F914" w:rsidR="00760121" w:rsidRDefault="001504F7" w:rsidP="00F863CD">
    <w:pPr>
      <w:pStyle w:val="Hlavika"/>
      <w:jc w:val="center"/>
    </w:pPr>
    <w:r>
      <w:rPr>
        <w:noProof/>
      </w:rPr>
      <w:drawing>
        <wp:inline distT="0" distB="0" distL="0" distR="0" wp14:anchorId="4F2151B3" wp14:editId="4C482D46">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DSR">
    <w15:presenceInfo w15:providerId="None" w15:userId="MD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04F7"/>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4A07"/>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226F"/>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2E0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6047"/>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1021"/>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6E11"/>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4859"/>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05C"/>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222"/>
    <w:rsid w:val="008027AF"/>
    <w:rsid w:val="00802BD5"/>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D6CE1"/>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18D0"/>
    <w:rsid w:val="00A22D38"/>
    <w:rsid w:val="00A250D1"/>
    <w:rsid w:val="00A25699"/>
    <w:rsid w:val="00A25B01"/>
    <w:rsid w:val="00A27517"/>
    <w:rsid w:val="00A27CAB"/>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3E8F"/>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37AC8"/>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101"/>
    <w:rsid w:val="00C7538E"/>
    <w:rsid w:val="00C770D0"/>
    <w:rsid w:val="00C771ED"/>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020E"/>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1087"/>
    <w:rsid w:val="00DC27A1"/>
    <w:rsid w:val="00DC3474"/>
    <w:rsid w:val="00DC34F1"/>
    <w:rsid w:val="00DC4A06"/>
    <w:rsid w:val="00DC4F9E"/>
    <w:rsid w:val="00DD34CD"/>
    <w:rsid w:val="00DD350F"/>
    <w:rsid w:val="00DD6D4C"/>
    <w:rsid w:val="00DD6FD8"/>
    <w:rsid w:val="00DE0937"/>
    <w:rsid w:val="00DE3E3C"/>
    <w:rsid w:val="00DE6467"/>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11C6"/>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013A"/>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649598665">
      <w:bodyDiv w:val="1"/>
      <w:marLeft w:val="0"/>
      <w:marRight w:val="0"/>
      <w:marTop w:val="0"/>
      <w:marBottom w:val="0"/>
      <w:divBdr>
        <w:top w:val="none" w:sz="0" w:space="0" w:color="auto"/>
        <w:left w:val="none" w:sz="0" w:space="0" w:color="auto"/>
        <w:bottom w:val="none" w:sz="0" w:space="0" w:color="auto"/>
        <w:right w:val="none" w:sz="0" w:space="0" w:color="auto"/>
      </w:divBdr>
    </w:div>
    <w:div w:id="1126580509">
      <w:bodyDiv w:val="1"/>
      <w:marLeft w:val="0"/>
      <w:marRight w:val="0"/>
      <w:marTop w:val="0"/>
      <w:marBottom w:val="0"/>
      <w:divBdr>
        <w:top w:val="none" w:sz="0" w:space="0" w:color="auto"/>
        <w:left w:val="none" w:sz="0" w:space="0" w:color="auto"/>
        <w:bottom w:val="none" w:sz="0" w:space="0" w:color="auto"/>
        <w:right w:val="none" w:sz="0" w:space="0" w:color="auto"/>
      </w:divBdr>
    </w:div>
    <w:div w:id="1169439997">
      <w:bodyDiv w:val="1"/>
      <w:marLeft w:val="0"/>
      <w:marRight w:val="0"/>
      <w:marTop w:val="0"/>
      <w:marBottom w:val="0"/>
      <w:divBdr>
        <w:top w:val="none" w:sz="0" w:space="0" w:color="auto"/>
        <w:left w:val="none" w:sz="0" w:space="0" w:color="auto"/>
        <w:bottom w:val="none" w:sz="0" w:space="0" w:color="auto"/>
        <w:right w:val="none" w:sz="0" w:space="0" w:color="auto"/>
      </w:divBdr>
    </w:div>
    <w:div w:id="1334265157">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metodika-fazovania-projektov-opd-opi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161C1-F0CD-4108-BEDF-3CCD4005D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3257</TotalTime>
  <Pages>11</Pages>
  <Words>4474</Words>
  <Characters>25503</Characters>
  <Application>Microsoft Office Word</Application>
  <DocSecurity>0</DocSecurity>
  <Lines>212</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MDSR</cp:lastModifiedBy>
  <cp:revision>285</cp:revision>
  <cp:lastPrinted>2016-01-20T15:57:00Z</cp:lastPrinted>
  <dcterms:created xsi:type="dcterms:W3CDTF">2016-01-22T06:28:00Z</dcterms:created>
  <dcterms:modified xsi:type="dcterms:W3CDTF">2023-07-13T12:03:00Z</dcterms:modified>
</cp:coreProperties>
</file>