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407FBA7B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0CF81FCB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90214A" w:rsidRPr="0090214A">
        <w:rPr>
          <w:rFonts w:ascii="Arial Narrow" w:hAnsi="Arial Narrow" w:cstheme="minorHAnsi"/>
          <w:b/>
          <w:color w:val="auto"/>
          <w:sz w:val="28"/>
          <w:szCs w:val="28"/>
        </w:rPr>
        <w:t>OPII-141-3.1-DPMZ-UZ</w:t>
      </w:r>
    </w:p>
    <w:p w14:paraId="78F1B575" w14:textId="0343E29E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E36CC3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E36CC3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414E195E" w:rsidR="00E36CC3" w:rsidRPr="00E36CC3" w:rsidRDefault="00E36CC3" w:rsidP="00E36CC3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>3 - Verejná osobná doprava</w:t>
            </w:r>
          </w:p>
        </w:tc>
      </w:tr>
      <w:tr w:rsidR="00E36CC3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B27C4EF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7ii): Vývoj a zlepšovanie ekologicky priaznivých, vrátane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nízkohlukových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, a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nízkouhlíkových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E36CC3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B9E983B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E36CC3">
              <w:rPr>
                <w:rFonts w:ascii="Arial Narrow" w:hAnsi="Arial Narrow"/>
                <w:sz w:val="22"/>
                <w:szCs w:val="22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1C779A" w:rsidRPr="00B500C8" w14:paraId="04B017F1" w14:textId="77777777" w:rsidTr="00C22C4D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13241ADE" w:rsidR="00553F30" w:rsidRPr="00553F30" w:rsidRDefault="00E36CC3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36CC3">
              <w:rPr>
                <w:rFonts w:ascii="Arial Narrow" w:hAnsi="Arial Narrow" w:cs="Calibri"/>
                <w:sz w:val="22"/>
                <w:szCs w:val="22"/>
              </w:rPr>
              <w:t xml:space="preserve">Dopravný podnik </w:t>
            </w:r>
            <w:r w:rsidR="0090214A" w:rsidRPr="0090214A">
              <w:rPr>
                <w:rFonts w:ascii="Arial Narrow" w:hAnsi="Arial Narrow" w:cs="Calibri"/>
                <w:sz w:val="22"/>
                <w:szCs w:val="22"/>
              </w:rPr>
              <w:t>mesta Žiliny s. r. o.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438B7294" w:rsidR="00553F30" w:rsidRPr="00553F30" w:rsidRDefault="0090214A" w:rsidP="00A2030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0214A">
              <w:rPr>
                <w:rFonts w:ascii="Arial Narrow" w:hAnsi="Arial Narrow" w:cstheme="minorHAnsi"/>
                <w:b/>
                <w:sz w:val="22"/>
                <w:szCs w:val="22"/>
              </w:rPr>
              <w:t>Výstavba a modernizácia údržbovej základne trolejbusov v Žiline - realizácia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4FB94637" w14:textId="05319ACB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B0C07EE" w14:textId="7799196A" w:rsidR="00E36CC3" w:rsidRDefault="00E36CC3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67CE1D77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E73A7A">
        <w:rPr>
          <w:rFonts w:ascii="Arial Narrow" w:hAnsi="Arial Narrow" w:cstheme="minorHAnsi"/>
          <w:b/>
          <w:lang w:eastAsia="sk-SK"/>
        </w:rPr>
        <w:t>13.7</w:t>
      </w:r>
      <w:r w:rsidR="00D82EA6">
        <w:rPr>
          <w:rFonts w:ascii="Arial Narrow" w:hAnsi="Arial Narrow" w:cstheme="minorHAnsi"/>
          <w:b/>
          <w:lang w:eastAsia="sk-SK"/>
        </w:rPr>
        <w:t>.</w:t>
      </w:r>
      <w:r w:rsidR="00C22C4D">
        <w:rPr>
          <w:rFonts w:ascii="Arial Narrow" w:hAnsi="Arial Narrow" w:cstheme="minorHAnsi"/>
          <w:b/>
          <w:lang w:eastAsia="sk-SK"/>
        </w:rPr>
        <w:t>2023</w:t>
      </w:r>
    </w:p>
    <w:p w14:paraId="30F1DC03" w14:textId="53FEA9B9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E73A7A">
        <w:rPr>
          <w:rFonts w:ascii="Arial Narrow" w:hAnsi="Arial Narrow" w:cstheme="minorHAnsi"/>
          <w:b/>
          <w:lang w:eastAsia="sk-SK"/>
        </w:rPr>
        <w:t>14.7</w:t>
      </w:r>
      <w:r w:rsidR="00D82EA6">
        <w:rPr>
          <w:rFonts w:ascii="Arial Narrow" w:hAnsi="Arial Narrow" w:cstheme="minorHAnsi"/>
          <w:b/>
          <w:lang w:eastAsia="sk-SK"/>
        </w:rPr>
        <w:t>.</w:t>
      </w:r>
      <w:r w:rsidR="00C22C4D">
        <w:rPr>
          <w:rFonts w:ascii="Arial Narrow" w:hAnsi="Arial Narrow" w:cstheme="minorHAnsi"/>
          <w:b/>
          <w:lang w:eastAsia="sk-SK"/>
        </w:rPr>
        <w:t>2023</w:t>
      </w:r>
      <w:bookmarkStart w:id="0" w:name="_GoBack"/>
      <w:bookmarkEnd w:id="0"/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3FE5D065" w14:textId="6108BEA2" w:rsidR="00C22C4D" w:rsidRPr="00F07438" w:rsidRDefault="00C22C4D" w:rsidP="00C22C4D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90214A">
        <w:rPr>
          <w:rFonts w:ascii="Arial Narrow" w:hAnsi="Arial Narrow" w:cstheme="minorHAnsi"/>
          <w:lang w:eastAsia="sk-SK"/>
        </w:rPr>
        <w:t>formálna úprava merateľného ukazovateľa pre I. fázu projektu</w:t>
      </w:r>
      <w:r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6504F23E" w14:textId="1E0E46DC" w:rsidR="0090214A" w:rsidRPr="00392A92" w:rsidRDefault="0090214A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0137E">
        <w:rPr>
          <w:rFonts w:ascii="Arial Narrow" w:hAnsi="Arial Narrow" w:cstheme="minorHAnsi"/>
          <w:bCs/>
          <w:iCs/>
        </w:rPr>
        <w:t>Príručka pre žiadateľa OPII</w:t>
      </w:r>
      <w:r>
        <w:rPr>
          <w:rFonts w:ascii="Arial Narrow" w:hAnsi="Arial Narrow" w:cstheme="minorHAnsi"/>
          <w:bCs/>
          <w:iCs/>
        </w:rPr>
        <w:t xml:space="preserve"> - </w:t>
      </w:r>
      <w:r w:rsidRPr="00F1589B">
        <w:rPr>
          <w:rFonts w:ascii="Arial Narrow" w:hAnsi="Arial Narrow" w:cstheme="minorHAnsi"/>
          <w:bCs/>
          <w:iCs/>
          <w:sz w:val="22"/>
          <w:szCs w:val="22"/>
        </w:rPr>
        <w:t>zoznam merateľných ukazovateľov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AB3D83" w:rsidR="000D3FC9" w:rsidRPr="0090214A" w:rsidRDefault="0090214A" w:rsidP="005642ED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0214A">
        <w:rPr>
          <w:rFonts w:ascii="Arial Narrow" w:hAnsi="Arial Narrow" w:cstheme="minorHAnsi"/>
          <w:bCs/>
          <w:iCs/>
        </w:rPr>
        <w:t xml:space="preserve">Príručka pre žiadateľa OPII - </w:t>
      </w:r>
      <w:r w:rsidRPr="0090214A">
        <w:rPr>
          <w:rFonts w:ascii="Arial Narrow" w:hAnsi="Arial Narrow" w:cstheme="minorHAnsi"/>
          <w:bCs/>
          <w:iCs/>
          <w:sz w:val="22"/>
          <w:szCs w:val="22"/>
        </w:rPr>
        <w:t>zoznam merateľných ukazovateľov</w:t>
      </w:r>
      <w:r w:rsidR="000D3FC9" w:rsidRPr="0090214A">
        <w:rPr>
          <w:rFonts w:ascii="Arial Narrow" w:hAnsi="Arial Narrow" w:cstheme="minorHAnsi"/>
          <w:sz w:val="22"/>
          <w:szCs w:val="22"/>
        </w:rPr>
        <w:t>:</w:t>
      </w:r>
    </w:p>
    <w:p w14:paraId="023A4ABB" w14:textId="5D79DF27" w:rsidR="0090214A" w:rsidRPr="0090214A" w:rsidRDefault="0090214A" w:rsidP="009747B3">
      <w:pPr>
        <w:pStyle w:val="Odsekzoznamu"/>
        <w:numPr>
          <w:ilvl w:val="0"/>
          <w:numId w:val="7"/>
        </w:numPr>
        <w:jc w:val="both"/>
        <w:rPr>
          <w:rFonts w:ascii="Arial Narrow" w:hAnsi="Arial Narrow" w:cstheme="minorHAnsi"/>
          <w:sz w:val="22"/>
          <w:szCs w:val="22"/>
        </w:rPr>
      </w:pPr>
      <w:r w:rsidRPr="0090214A">
        <w:rPr>
          <w:rFonts w:ascii="Arial Narrow" w:hAnsi="Arial Narrow" w:cstheme="minorHAnsi"/>
          <w:sz w:val="22"/>
          <w:szCs w:val="22"/>
        </w:rPr>
        <w:t>do prílohy PpŽ č. 2 Zoznam MU bol doplnený MU „P0111 Percento fyzického pokroku z celkovej dĺžky novej a/alebo technicky zhodnotenej infraštruktúry“ v ŠC 3.1 aktivita D. Vybudovanie a modernizácia technickej základne na opravu a údržbu vozového parku dráhovej MHD.</w:t>
      </w:r>
      <w:r>
        <w:rPr>
          <w:rFonts w:ascii="Arial Narrow" w:hAnsi="Arial Narrow" w:cstheme="minorHAnsi"/>
          <w:sz w:val="22"/>
          <w:szCs w:val="22"/>
        </w:rPr>
        <w:t xml:space="preserve"> V ITMS2014+ </w:t>
      </w:r>
      <w:r w:rsidR="002A181A">
        <w:rPr>
          <w:rFonts w:ascii="Arial Narrow" w:hAnsi="Arial Narrow" w:cstheme="minorHAnsi"/>
          <w:sz w:val="22"/>
          <w:szCs w:val="22"/>
        </w:rPr>
        <w:t>bol nastavený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="002A181A" w:rsidRPr="0090214A">
        <w:rPr>
          <w:rFonts w:ascii="Arial Narrow" w:hAnsi="Arial Narrow" w:cstheme="minorHAnsi"/>
          <w:sz w:val="22"/>
          <w:szCs w:val="22"/>
        </w:rPr>
        <w:t>MU P0111</w:t>
      </w:r>
      <w:r w:rsidR="002A181A">
        <w:rPr>
          <w:rFonts w:ascii="Arial Narrow" w:hAnsi="Arial Narrow" w:cstheme="minorHAnsi"/>
          <w:sz w:val="22"/>
          <w:szCs w:val="22"/>
        </w:rPr>
        <w:t xml:space="preserve"> ako jediný relevantný MU pre I. fázu projektu</w:t>
      </w:r>
      <w:r w:rsidR="009747B3">
        <w:rPr>
          <w:rFonts w:ascii="Arial Narrow" w:hAnsi="Arial Narrow" w:cstheme="minorHAnsi"/>
          <w:sz w:val="22"/>
          <w:szCs w:val="22"/>
        </w:rPr>
        <w:t xml:space="preserve"> podľa </w:t>
      </w:r>
      <w:r w:rsidR="009747B3" w:rsidRPr="009747B3">
        <w:rPr>
          <w:rFonts w:ascii="Arial Narrow" w:hAnsi="Arial Narrow" w:cstheme="minorHAnsi"/>
          <w:sz w:val="22"/>
          <w:szCs w:val="22"/>
        </w:rPr>
        <w:t>Usmerneni</w:t>
      </w:r>
      <w:r w:rsidR="009747B3">
        <w:rPr>
          <w:rFonts w:ascii="Arial Narrow" w:hAnsi="Arial Narrow" w:cstheme="minorHAnsi"/>
          <w:sz w:val="22"/>
          <w:szCs w:val="22"/>
        </w:rPr>
        <w:t>a k fázovaniu projektov OPII/PSK</w:t>
      </w:r>
      <w:r w:rsidR="002A181A">
        <w:rPr>
          <w:rFonts w:ascii="Arial Narrow" w:hAnsi="Arial Narrow" w:cstheme="minorHAnsi"/>
          <w:sz w:val="22"/>
          <w:szCs w:val="22"/>
        </w:rPr>
        <w:t>.</w:t>
      </w:r>
    </w:p>
    <w:p w14:paraId="4DD74D0B" w14:textId="297AD515" w:rsidR="00127C9D" w:rsidRPr="001849BB" w:rsidRDefault="00127C9D" w:rsidP="0090214A">
      <w:pPr>
        <w:pStyle w:val="Odsekzoznamu"/>
        <w:spacing w:before="120" w:after="120"/>
        <w:ind w:left="1080"/>
        <w:jc w:val="both"/>
        <w:rPr>
          <w:rFonts w:ascii="Arial Narrow" w:hAnsi="Arial Narrow" w:cstheme="minorHAnsi"/>
          <w:sz w:val="22"/>
          <w:szCs w:val="22"/>
        </w:rPr>
      </w:pP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7BA397C9" w:rsidR="00D9320F" w:rsidRPr="00D9320F" w:rsidRDefault="00C22C4D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94112">
        <w:rPr>
          <w:rFonts w:ascii="Arial Narrow" w:hAnsi="Arial Narrow"/>
        </w:rPr>
        <w:t xml:space="preserve">Zmena vyzvania </w:t>
      </w:r>
      <w:r w:rsidRPr="00B94112">
        <w:rPr>
          <w:rFonts w:ascii="Arial Narrow" w:hAnsi="Arial Narrow"/>
          <w:b/>
        </w:rPr>
        <w:t>sa vzťahuje na žiadosť o NFP predloženú pred dátumom zverejnenia tejto zmeny vyzvania</w:t>
      </w:r>
      <w:r w:rsidRPr="00B94112">
        <w:rPr>
          <w:rFonts w:ascii="Arial Narrow" w:hAnsi="Arial Narrow"/>
        </w:rPr>
        <w:t xml:space="preserve"> na</w:t>
      </w:r>
      <w:r>
        <w:rPr>
          <w:rFonts w:ascii="Arial Narrow" w:hAnsi="Arial Narrow"/>
        </w:rPr>
        <w:t xml:space="preserve"> RO OPII. RO OPII umožní v prípade potreby doplniť, resp. upraviť ŽoNFP v nadväznosti na túto zmenu vyzvania (ak relevantné).</w:t>
      </w: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1B0007C9" w:rsidR="002E1A04" w:rsidRDefault="00C22C4D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B375EB1" wp14:editId="4638A0BD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A55A3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A181A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214A"/>
    <w:rsid w:val="009043ED"/>
    <w:rsid w:val="0090526B"/>
    <w:rsid w:val="009747B3"/>
    <w:rsid w:val="0098567A"/>
    <w:rsid w:val="009A1C81"/>
    <w:rsid w:val="009D5005"/>
    <w:rsid w:val="00A055B9"/>
    <w:rsid w:val="00A10CA1"/>
    <w:rsid w:val="00A20303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1572B"/>
    <w:rsid w:val="00C22C4D"/>
    <w:rsid w:val="00C85C87"/>
    <w:rsid w:val="00C86A25"/>
    <w:rsid w:val="00CF2E3C"/>
    <w:rsid w:val="00D63A6D"/>
    <w:rsid w:val="00D82EA6"/>
    <w:rsid w:val="00D9320F"/>
    <w:rsid w:val="00D939EA"/>
    <w:rsid w:val="00D97CE3"/>
    <w:rsid w:val="00DA76DE"/>
    <w:rsid w:val="00DD2558"/>
    <w:rsid w:val="00E03A9A"/>
    <w:rsid w:val="00E11779"/>
    <w:rsid w:val="00E36CC3"/>
    <w:rsid w:val="00E553C8"/>
    <w:rsid w:val="00E573DE"/>
    <w:rsid w:val="00E73A7A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MDSR</cp:lastModifiedBy>
  <cp:revision>25</cp:revision>
  <cp:lastPrinted>2020-08-12T10:18:00Z</cp:lastPrinted>
  <dcterms:created xsi:type="dcterms:W3CDTF">2021-05-17T12:11:00Z</dcterms:created>
  <dcterms:modified xsi:type="dcterms:W3CDTF">2023-07-13T09:40:00Z</dcterms:modified>
</cp:coreProperties>
</file>