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23E1E4D0"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870DE0" w:rsidRPr="00870DE0">
        <w:rPr>
          <w:rFonts w:ascii="Arial Narrow" w:hAnsi="Arial Narrow" w:cstheme="minorHAnsi"/>
          <w:color w:val="auto"/>
          <w:sz w:val="28"/>
          <w:szCs w:val="28"/>
        </w:rPr>
        <w:t>OPII-129-6.2-SSC-MODBB2</w:t>
      </w:r>
    </w:p>
    <w:p w14:paraId="4881E0E8" w14:textId="507CADDD"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ins w:id="0" w:author="MDSR" w:date="2023-06-07T09:04:00Z">
        <w:r w:rsidR="00036D5E" w:rsidRPr="00036D5E">
          <w:rPr>
            <w:rFonts w:ascii="Arial Narrow" w:hAnsi="Arial Narrow"/>
            <w:b/>
            <w:lang w:eastAsia="sk-SK"/>
          </w:rPr>
          <w:t xml:space="preserve"> </w:t>
        </w:r>
        <w:r w:rsidR="00036D5E" w:rsidRPr="00F96CD6">
          <w:rPr>
            <w:rFonts w:ascii="Arial Narrow" w:hAnsi="Arial Narrow"/>
            <w:b/>
            <w:lang w:eastAsia="sk-SK"/>
          </w:rPr>
          <w:t xml:space="preserve">v znení zmeny č. </w:t>
        </w:r>
        <w:r w:rsidR="00036D5E">
          <w:rPr>
            <w:rFonts w:ascii="Arial Narrow" w:hAnsi="Arial Narrow"/>
            <w:b/>
            <w:lang w:eastAsia="sk-SK"/>
          </w:rPr>
          <w:t>1</w:t>
        </w:r>
        <w:r w:rsidR="00036D5E" w:rsidRPr="00F96CD6">
          <w:rPr>
            <w:rFonts w:ascii="Arial Narrow" w:hAnsi="Arial Narrow"/>
            <w:b/>
            <w:lang w:eastAsia="sk-SK"/>
          </w:rPr>
          <w:t xml:space="preserve">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870DE0"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10FE68F" w:rsidR="00870DE0" w:rsidRPr="00472A05" w:rsidRDefault="00870DE0" w:rsidP="00870DE0">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870DE0"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9FF51B8" w:rsidR="00870DE0" w:rsidRPr="00472A05" w:rsidRDefault="00870DE0" w:rsidP="00870DE0">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EB332C1" w:rsidR="00D9505D" w:rsidRPr="00472A05" w:rsidRDefault="00870DE0"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11B537A7" w:rsidR="00D9505D" w:rsidRPr="00F27A7D" w:rsidRDefault="00870DE0" w:rsidP="00691B4B">
            <w:pPr>
              <w:spacing w:before="120" w:after="120" w:line="240" w:lineRule="auto"/>
              <w:rPr>
                <w:rFonts w:ascii="Arial Narrow" w:hAnsi="Arial Narrow" w:cstheme="minorHAnsi"/>
                <w:b/>
              </w:rPr>
            </w:pPr>
            <w:r w:rsidRPr="00870DE0">
              <w:rPr>
                <w:rFonts w:ascii="Arial Narrow" w:hAnsi="Arial Narrow" w:cstheme="minorHAnsi"/>
                <w:b/>
              </w:rPr>
              <w:t>Modernizácia vybraných úsekov na cestách I. triedy v BB kraji – 2. etapa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2D458D42"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w:t>
            </w:r>
            <w:del w:id="1" w:author="MDSR" w:date="2023-06-07T10:12:00Z">
              <w:r w:rsidR="0005497E" w:rsidDel="000B710F">
                <w:rPr>
                  <w:rFonts w:ascii="Arial Narrow" w:hAnsi="Arial Narrow" w:cstheme="minorHAnsi"/>
                </w:rPr>
                <w:delText>a</w:delText>
              </w:r>
              <w:r w:rsidRPr="00F1589B" w:rsidDel="000B710F">
                <w:rPr>
                  <w:rFonts w:ascii="Arial Narrow" w:hAnsi="Arial Narrow" w:cstheme="minorHAnsi"/>
                </w:rPr>
                <w:delText xml:space="preserve"> výstavby </w:delText>
              </w:r>
            </w:del>
            <w:r w:rsidRPr="00F1589B">
              <w:rPr>
                <w:rFonts w:ascii="Arial Narrow" w:hAnsi="Arial Narrow" w:cstheme="minorHAnsi"/>
              </w:rPr>
              <w:t xml:space="preserve">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0531B576" w:rsidR="00B574AD" w:rsidRPr="00D01084" w:rsidRDefault="00EE04FA" w:rsidP="00870DE0">
            <w:pPr>
              <w:spacing w:before="120" w:after="120" w:line="240" w:lineRule="auto"/>
              <w:rPr>
                <w:rFonts w:ascii="Arial Narrow" w:hAnsi="Arial Narrow" w:cstheme="minorHAnsi"/>
              </w:rPr>
            </w:pPr>
            <w:r>
              <w:rPr>
                <w:rFonts w:ascii="Arial Narrow" w:hAnsi="Arial Narrow" w:cstheme="minorHAnsi"/>
              </w:rPr>
              <w:t>25. marca</w:t>
            </w:r>
            <w:r w:rsidR="00755E02" w:rsidRPr="00D01084">
              <w:rPr>
                <w:rFonts w:ascii="Arial Narrow" w:hAnsi="Arial Narrow" w:cstheme="minorHAnsi"/>
              </w:rPr>
              <w:t xml:space="preserve"> 202</w:t>
            </w:r>
            <w:r w:rsidR="00870DE0">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0BB1BEE"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ins w:id="2" w:author="MDSR" w:date="2023-06-07T10:37:00Z">
              <w:r w:rsidR="00A472FF" w:rsidRPr="00A472FF">
                <w:rPr>
                  <w:rFonts w:ascii="Arial Narrow" w:hAnsi="Arial Narrow" w:cstheme="minorHAnsi"/>
                  <w:b/>
                </w:rPr>
                <w:t>16 958 974</w:t>
              </w:r>
            </w:ins>
            <w:del w:id="3" w:author="MDSR" w:date="2023-06-07T10:37:00Z">
              <w:r w:rsidR="00870DE0" w:rsidRPr="00870DE0" w:rsidDel="00A472FF">
                <w:rPr>
                  <w:rFonts w:ascii="Arial Narrow" w:hAnsi="Arial Narrow" w:cstheme="minorHAnsi"/>
                  <w:b/>
                </w:rPr>
                <w:delText>13 749 229</w:delText>
              </w:r>
            </w:del>
            <w:bookmarkStart w:id="4" w:name="_GoBack"/>
            <w:bookmarkEnd w:id="4"/>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w:t>
            </w:r>
            <w:r w:rsidRPr="008946B8">
              <w:rPr>
                <w:rFonts w:ascii="Arial Narrow" w:hAnsi="Arial Narrow"/>
                <w:color w:val="auto"/>
                <w:sz w:val="22"/>
                <w:szCs w:val="22"/>
              </w:rPr>
              <w:lastRenderedPageBreak/>
              <w:t xml:space="preserve">(ďalej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651724B" w14:textId="77777777" w:rsidR="00870DE0" w:rsidRDefault="00870DE0" w:rsidP="00870DE0">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7D9A5313" w:rsidR="00420DF5" w:rsidRPr="00F1589B" w:rsidRDefault="00870DE0" w:rsidP="00870DE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C54D3C8" w:rsidR="004212C8" w:rsidRPr="00450B6F" w:rsidRDefault="001B509D" w:rsidP="001B509D">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3BA38CD3"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w:t>
            </w:r>
            <w:del w:id="5" w:author="MDSR" w:date="2023-06-07T10:12:00Z">
              <w:r w:rsidR="0005497E" w:rsidDel="000B710F">
                <w:rPr>
                  <w:rFonts w:ascii="Arial Narrow" w:eastAsia="Times New Roman" w:hAnsi="Arial Narrow" w:cs="Calibri"/>
                  <w:bCs/>
                  <w:i/>
                  <w:lang w:eastAsia="cs-CZ"/>
                </w:rPr>
                <w:delText>a</w:delText>
              </w:r>
              <w:r w:rsidRPr="00164511" w:rsidDel="000B710F">
                <w:rPr>
                  <w:rFonts w:ascii="Arial Narrow" w:eastAsia="Times New Roman" w:hAnsi="Arial Narrow" w:cs="Calibri"/>
                  <w:bCs/>
                  <w:i/>
                  <w:lang w:eastAsia="cs-CZ"/>
                </w:rPr>
                <w:delText xml:space="preserve"> výstavby </w:delText>
              </w:r>
            </w:del>
            <w:r w:rsidRPr="00164511">
              <w:rPr>
                <w:rFonts w:ascii="Arial Narrow" w:eastAsia="Times New Roman" w:hAnsi="Arial Narrow" w:cs="Calibri"/>
                <w:bCs/>
                <w:i/>
                <w:lang w:eastAsia="cs-CZ"/>
              </w:rPr>
              <w:t>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0885B0D" w14:textId="77777777" w:rsidR="00870DE0" w:rsidRDefault="00870DE0" w:rsidP="00D45093">
            <w:pPr>
              <w:spacing w:before="120" w:after="0" w:line="240" w:lineRule="auto"/>
              <w:jc w:val="both"/>
              <w:rPr>
                <w:rFonts w:ascii="Arial Narrow" w:hAnsi="Arial Narrow"/>
                <w:b/>
              </w:rPr>
            </w:pPr>
            <w:r w:rsidRPr="00870DE0">
              <w:rPr>
                <w:rFonts w:ascii="Arial Narrow" w:hAnsi="Arial Narrow"/>
                <w:b/>
              </w:rPr>
              <w:t xml:space="preserve">Slovenská správa ciest </w:t>
            </w:r>
          </w:p>
          <w:p w14:paraId="19CAA97B" w14:textId="2AE078D5"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25A51152" w:rsidR="00021341" w:rsidRDefault="009B7DC5"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AE458F" w:rsidRPr="00AE458F">
              <w:rPr>
                <w:rFonts w:ascii="Arial Narrow" w:hAnsi="Arial Narrow"/>
                <w:b/>
                <w:color w:val="auto"/>
                <w:sz w:val="22"/>
                <w:szCs w:val="22"/>
              </w:rPr>
              <w:t>6.2 Zlepšenie bezpečnosti a dostupnosti cestnej infraštruktúry TEN-T a regionálnej mobility prostredníctvom výstavby a modernizácie ciest I. triedy</w:t>
            </w:r>
            <w:r>
              <w:rPr>
                <w:rFonts w:ascii="Arial Narrow" w:hAnsi="Arial Narrow"/>
                <w:b/>
                <w:color w:val="auto"/>
                <w:sz w:val="22"/>
                <w:szCs w:val="22"/>
              </w:rPr>
              <w:t xml:space="preserve"> 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03D4F87B" w:rsidR="00021341" w:rsidRPr="00D44DB6" w:rsidRDefault="00AE458F" w:rsidP="00021341">
            <w:pPr>
              <w:pStyle w:val="Default"/>
              <w:spacing w:before="120"/>
              <w:jc w:val="both"/>
              <w:rPr>
                <w:rFonts w:ascii="Arial Narrow" w:hAnsi="Arial Narrow"/>
                <w:b/>
                <w:color w:val="auto"/>
                <w:sz w:val="22"/>
                <w:szCs w:val="22"/>
              </w:rPr>
            </w:pPr>
            <w:r w:rsidRPr="00AE458F">
              <w:rPr>
                <w:rFonts w:ascii="Arial Narrow" w:hAnsi="Arial Narrow"/>
                <w:b/>
                <w:color w:val="auto"/>
                <w:sz w:val="22"/>
                <w:szCs w:val="22"/>
              </w:rPr>
              <w:t>A. Výstavba a modernizácia ciest I. triedy s cieľom zvýšenia bezpečnosti a plynulosti dopravy (mimo TEN-T CORE, mimo TEN-T)</w:t>
            </w:r>
            <w:r w:rsidR="00021341" w:rsidRPr="004A0630">
              <w:rPr>
                <w:rFonts w:ascii="Arial Narrow" w:hAnsi="Arial Narrow"/>
                <w:b/>
                <w:color w:val="auto"/>
                <w:sz w:val="22"/>
                <w:szCs w:val="22"/>
              </w:rPr>
              <w:t>.</w:t>
            </w:r>
          </w:p>
          <w:p w14:paraId="2EFE1B6D" w14:textId="4426F536" w:rsidR="005A015D" w:rsidRPr="00A64B23" w:rsidRDefault="00021341" w:rsidP="00021341">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0AAC01A1" w:rsidR="005A015D" w:rsidRPr="008F26C8" w:rsidRDefault="00AE458F" w:rsidP="00E22720">
            <w:pPr>
              <w:spacing w:after="0" w:line="240" w:lineRule="auto"/>
              <w:jc w:val="both"/>
              <w:rPr>
                <w:rFonts w:ascii="Arial Narrow" w:hAnsi="Arial Narrow"/>
                <w:color w:val="FF0000"/>
              </w:rPr>
            </w:pPr>
            <w:r w:rsidRPr="00AE458F">
              <w:rPr>
                <w:rFonts w:ascii="Arial Narrow" w:hAnsi="Arial Narrow"/>
                <w:b/>
              </w:rPr>
              <w:t xml:space="preserve">Banskobystrický </w:t>
            </w:r>
            <w:r w:rsidR="009B7DC5">
              <w:rPr>
                <w:rFonts w:ascii="Arial Narrow" w:hAnsi="Arial Narrow"/>
                <w:b/>
              </w:rPr>
              <w:t>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5A015D" w:rsidRPr="008F26C8" w:rsidRDefault="005A015D" w:rsidP="00344457">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344457">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433BFFED" w:rsidR="00E14405" w:rsidRPr="00B45D0C" w:rsidRDefault="004E63BF" w:rsidP="00A31398">
            <w:pPr>
              <w:pStyle w:val="Default"/>
              <w:spacing w:before="120"/>
              <w:rPr>
                <w:rFonts w:ascii="Arial Narrow" w:hAnsi="Arial Narrow"/>
                <w:b/>
                <w:bCs/>
                <w:color w:val="auto"/>
                <w:sz w:val="22"/>
                <w:szCs w:val="22"/>
              </w:rPr>
            </w:pPr>
            <w:r w:rsidRPr="00B45D0C">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32BC7007" w14:textId="77777777" w:rsidR="004E63BF" w:rsidRPr="004E63BF" w:rsidRDefault="004E63BF" w:rsidP="004E63BF">
            <w:pPr>
              <w:pStyle w:val="Default"/>
              <w:jc w:val="both"/>
              <w:rPr>
                <w:rFonts w:ascii="Arial Narrow" w:hAnsi="Arial Narrow"/>
              </w:rPr>
            </w:pPr>
            <w:r w:rsidRPr="004E63BF">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5A779240" w:rsidR="00E14405" w:rsidRPr="0083299A" w:rsidRDefault="004E63BF" w:rsidP="00EC6650">
            <w:pPr>
              <w:pStyle w:val="Default"/>
              <w:jc w:val="both"/>
              <w:rPr>
                <w:rFonts w:ascii="Arial Narrow" w:hAnsi="Arial Narrow"/>
              </w:rPr>
            </w:pPr>
            <w:r w:rsidRPr="004E63BF">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EC6650" w:rsidRPr="00954355" w14:paraId="29C28A63" w14:textId="77777777" w:rsidTr="00F863CD">
        <w:trPr>
          <w:trHeight w:val="20"/>
        </w:trPr>
        <w:tc>
          <w:tcPr>
            <w:tcW w:w="674" w:type="dxa"/>
            <w:shd w:val="clear" w:color="auto" w:fill="D9D9D9" w:themeFill="background1" w:themeFillShade="D9"/>
          </w:tcPr>
          <w:p w14:paraId="7DAEB0EF" w14:textId="77777777" w:rsidR="00EC6650" w:rsidRPr="00F61671" w:rsidRDefault="00EC6650"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6AB00" w14:textId="2BBCDFCE" w:rsidR="00EC6650" w:rsidRPr="00EC6650" w:rsidRDefault="00EC6650" w:rsidP="00A31398">
            <w:pPr>
              <w:pStyle w:val="Default"/>
              <w:spacing w:before="120"/>
              <w:rPr>
                <w:rFonts w:ascii="Arial Narrow" w:hAnsi="Arial Narrow"/>
                <w:b/>
                <w:bCs/>
                <w:color w:val="auto"/>
                <w:sz w:val="22"/>
                <w:szCs w:val="22"/>
                <w:highlight w:val="yellow"/>
              </w:rPr>
            </w:pPr>
            <w:r w:rsidRPr="00EC6650">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5576103C"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Projekt, ktorý je predmetom ŽoNFP, musí byť v súlade s požiadavkami v oblasti posudzovania vplyvov navrhovanej činnosti, najmä so zákonom o posudzovaní vplyvov . </w:t>
            </w:r>
          </w:p>
          <w:p w14:paraId="2D59A996"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2D9AE150" w14:textId="63CBA686" w:rsidR="00EC6650" w:rsidRPr="004E63BF" w:rsidRDefault="00EC6650" w:rsidP="00EC6650">
            <w:pPr>
              <w:pStyle w:val="Default"/>
              <w:jc w:val="both"/>
              <w:rPr>
                <w:rFonts w:ascii="Arial Narrow" w:hAnsi="Arial Narrow"/>
              </w:rPr>
            </w:pPr>
            <w:r w:rsidRPr="00EC6650">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C6650" w:rsidRPr="00954355" w14:paraId="51216EAF" w14:textId="77777777" w:rsidTr="00F863CD">
        <w:trPr>
          <w:trHeight w:val="20"/>
        </w:trPr>
        <w:tc>
          <w:tcPr>
            <w:tcW w:w="674" w:type="dxa"/>
            <w:shd w:val="clear" w:color="auto" w:fill="D9D9D9" w:themeFill="background1" w:themeFillShade="D9"/>
          </w:tcPr>
          <w:p w14:paraId="02C205CF" w14:textId="77777777" w:rsidR="00EC6650" w:rsidRPr="00F61671" w:rsidRDefault="00EC6650"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6596B6" w14:textId="47F193D7" w:rsidR="00EC6650" w:rsidRPr="00B45D0C" w:rsidRDefault="00EC6650" w:rsidP="00A31398">
            <w:pPr>
              <w:pStyle w:val="Default"/>
              <w:spacing w:before="120"/>
              <w:rPr>
                <w:rFonts w:ascii="Arial Narrow" w:hAnsi="Arial Narrow"/>
                <w:b/>
                <w:bCs/>
                <w:color w:val="auto"/>
                <w:sz w:val="22"/>
                <w:szCs w:val="22"/>
              </w:rPr>
            </w:pPr>
            <w:r w:rsidRPr="00B45D0C">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C53AD06" w14:textId="570F2491" w:rsidR="00EC6650" w:rsidRPr="00EC6650" w:rsidRDefault="00EC6650" w:rsidP="00EC6650">
            <w:pPr>
              <w:pStyle w:val="Default"/>
              <w:jc w:val="both"/>
              <w:rPr>
                <w:rFonts w:ascii="Arial Narrow" w:hAnsi="Arial Narrow"/>
              </w:rPr>
            </w:pPr>
            <w:r w:rsidRPr="00EC6650">
              <w:rPr>
                <w:rFonts w:ascii="Arial Narrow" w:hAnsi="Arial Narrow"/>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E63BF" w:rsidRPr="00954355" w14:paraId="29787D3B" w14:textId="77777777" w:rsidTr="00F863CD">
        <w:trPr>
          <w:trHeight w:val="20"/>
        </w:trPr>
        <w:tc>
          <w:tcPr>
            <w:tcW w:w="674" w:type="dxa"/>
            <w:shd w:val="clear" w:color="auto" w:fill="D9D9D9" w:themeFill="background1" w:themeFillShade="D9"/>
          </w:tcPr>
          <w:p w14:paraId="02A663A5" w14:textId="77777777" w:rsidR="004E63BF" w:rsidRPr="00F61671" w:rsidRDefault="004E63BF"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4496012" w14:textId="0E4526A5" w:rsidR="004E63BF" w:rsidRPr="0083299A" w:rsidRDefault="004E63BF" w:rsidP="004E63BF">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CE8B2F0" w14:textId="77777777" w:rsidR="004E63BF" w:rsidRPr="0083299A" w:rsidRDefault="004E63BF" w:rsidP="004E63BF">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DF7760C" w14:textId="76255F13" w:rsidR="004E63BF" w:rsidRPr="0083299A" w:rsidRDefault="004E63BF" w:rsidP="004E63BF">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C6650" w:rsidRPr="00954355" w14:paraId="0E362811" w14:textId="77777777" w:rsidTr="00F863CD">
        <w:trPr>
          <w:trHeight w:val="20"/>
        </w:trPr>
        <w:tc>
          <w:tcPr>
            <w:tcW w:w="674" w:type="dxa"/>
            <w:shd w:val="clear" w:color="auto" w:fill="D9D9D9" w:themeFill="background1" w:themeFillShade="D9"/>
          </w:tcPr>
          <w:p w14:paraId="48C71939" w14:textId="77777777" w:rsidR="00EC6650" w:rsidRPr="00F61671" w:rsidRDefault="00EC6650"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1F8038" w14:textId="31299256" w:rsidR="00EC6650" w:rsidRPr="00B45D0C" w:rsidRDefault="00EC6650" w:rsidP="004E63BF">
            <w:pPr>
              <w:pStyle w:val="Default"/>
              <w:spacing w:before="120"/>
              <w:rPr>
                <w:rFonts w:ascii="Arial Narrow" w:hAnsi="Arial Narrow"/>
                <w:b/>
                <w:bCs/>
                <w:color w:val="auto"/>
                <w:sz w:val="22"/>
                <w:szCs w:val="22"/>
              </w:rPr>
            </w:pPr>
            <w:r w:rsidRPr="00B45D0C">
              <w:rPr>
                <w:rFonts w:ascii="Arial Narrow" w:hAnsi="Arial Narrow"/>
                <w:b/>
                <w:bCs/>
                <w:color w:val="auto"/>
                <w:sz w:val="22"/>
                <w:szCs w:val="22"/>
              </w:rPr>
              <w:t>Podmienky poskytnutia príspevku z hľadiska definovania merateľných ukazovateľov projektu</w:t>
            </w:r>
          </w:p>
        </w:tc>
        <w:tc>
          <w:tcPr>
            <w:tcW w:w="6339" w:type="dxa"/>
            <w:gridSpan w:val="2"/>
            <w:shd w:val="clear" w:color="auto" w:fill="auto"/>
          </w:tcPr>
          <w:p w14:paraId="68869605" w14:textId="5F73CB8B" w:rsidR="00EC6650" w:rsidRPr="0083299A" w:rsidRDefault="00EC6650" w:rsidP="00EC6650">
            <w:pPr>
              <w:pStyle w:val="Default"/>
              <w:jc w:val="both"/>
              <w:rPr>
                <w:rFonts w:ascii="Arial Narrow" w:hAnsi="Arial Narrow"/>
              </w:rPr>
            </w:pPr>
            <w:r w:rsidRPr="00EC6650">
              <w:rPr>
                <w:rFonts w:ascii="Arial Narrow" w:hAnsi="Arial Narrow"/>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EC6650">
                <w:rPr>
                  <w:rStyle w:val="Hypertextovprepojenie"/>
                  <w:rFonts w:ascii="Arial Narrow" w:hAnsi="Arial Narrow"/>
                </w:rPr>
                <w:t>https://www.opii.gov.sk/metodicke-dokumenty/prehlad-ukazovatelov-opii</w:t>
              </w:r>
            </w:hyperlink>
            <w:r w:rsidRPr="00EC6650">
              <w:rPr>
                <w:rFonts w:ascii="Arial Narrow" w:hAnsi="Arial Narrow"/>
              </w:rPr>
              <w:t>.</w:t>
            </w:r>
          </w:p>
        </w:tc>
      </w:tr>
      <w:tr w:rsidR="00EC6650" w:rsidRPr="00954355" w14:paraId="70447C1A" w14:textId="77777777" w:rsidTr="00F863CD">
        <w:trPr>
          <w:trHeight w:val="20"/>
        </w:trPr>
        <w:tc>
          <w:tcPr>
            <w:tcW w:w="674" w:type="dxa"/>
            <w:shd w:val="clear" w:color="auto" w:fill="D9D9D9" w:themeFill="background1" w:themeFillShade="D9"/>
          </w:tcPr>
          <w:p w14:paraId="08AEA44D" w14:textId="77777777" w:rsidR="00EC6650" w:rsidRPr="00F61671" w:rsidRDefault="00EC6650"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EE1D38C" w14:textId="795D729B" w:rsidR="00EC6650" w:rsidRPr="001315CE" w:rsidRDefault="00EC6650" w:rsidP="004E63BF">
            <w:pPr>
              <w:pStyle w:val="Default"/>
              <w:spacing w:before="120"/>
              <w:rPr>
                <w:rFonts w:ascii="Arial Narrow" w:hAnsi="Arial Narrow"/>
                <w:b/>
                <w:bCs/>
                <w:color w:val="auto"/>
                <w:sz w:val="22"/>
                <w:szCs w:val="22"/>
              </w:rPr>
            </w:pPr>
            <w:r w:rsidRPr="001315CE">
              <w:rPr>
                <w:rFonts w:ascii="Arial Narrow" w:hAnsi="Arial Narrow"/>
                <w:b/>
                <w:bCs/>
                <w:color w:val="auto"/>
                <w:sz w:val="22"/>
                <w:szCs w:val="22"/>
              </w:rPr>
              <w:t>Podmienka, že pre stavby dopravnej infraštruktúry je vykonaná rezortná alebo štátna expertíza</w:t>
            </w:r>
          </w:p>
        </w:tc>
        <w:tc>
          <w:tcPr>
            <w:tcW w:w="6339" w:type="dxa"/>
            <w:gridSpan w:val="2"/>
            <w:shd w:val="clear" w:color="auto" w:fill="auto"/>
          </w:tcPr>
          <w:p w14:paraId="7F597157" w14:textId="2442CDCB" w:rsidR="00EC6650" w:rsidRPr="00EC6650" w:rsidRDefault="00EC6650" w:rsidP="00EC6650">
            <w:pPr>
              <w:pStyle w:val="Default"/>
              <w:jc w:val="both"/>
              <w:rPr>
                <w:rFonts w:ascii="Arial Narrow" w:hAnsi="Arial Narrow"/>
              </w:rPr>
            </w:pPr>
            <w:r w:rsidRPr="00EC6650">
              <w:rPr>
                <w:rFonts w:ascii="Arial Narrow" w:hAnsi="Arial Narrow"/>
              </w:rPr>
              <w:t>K stavbám dopravnej infraštruktúry v pôsobnosti MD</w:t>
            </w:r>
            <w:del w:id="6" w:author="MDSR" w:date="2023-06-07T10:14:00Z">
              <w:r w:rsidRPr="00EC6650" w:rsidDel="000B710F">
                <w:rPr>
                  <w:rFonts w:ascii="Arial Narrow" w:hAnsi="Arial Narrow"/>
                </w:rPr>
                <w:delText>V</w:delText>
              </w:r>
            </w:del>
            <w:r w:rsidRPr="00EC6650">
              <w:rPr>
                <w:rFonts w:ascii="Arial Narrow" w:hAnsi="Arial Narrow"/>
              </w:rPr>
              <w:t xml:space="preserve">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255E0E7E"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87D76D4" w14:textId="245EC33A" w:rsidR="00EC6650" w:rsidRPr="00EC6650" w:rsidRDefault="00EC6650" w:rsidP="00EC6650">
            <w:pPr>
              <w:pStyle w:val="Default"/>
              <w:jc w:val="both"/>
              <w:rPr>
                <w:rFonts w:ascii="Arial Narrow" w:hAnsi="Arial Narrow"/>
              </w:rPr>
            </w:pPr>
            <w:r w:rsidRPr="00EC6650">
              <w:rPr>
                <w:rFonts w:ascii="Arial Narrow" w:hAnsi="Arial Narrow"/>
              </w:rPr>
              <w:t>Štátna expertíza sa vykonáva podľa § 10 zákona č. 254/1998 Z. z. o verejných prácach v.z.n.p. posúdením stavebného zámeru v zmysle § 9 zákona č. 254/1998 Z. z. o verejných prácach v.z.n.p.</w:t>
            </w:r>
          </w:p>
        </w:tc>
      </w:tr>
      <w:tr w:rsidR="004E63BF" w:rsidRPr="00954355" w14:paraId="381777CE" w14:textId="77777777" w:rsidTr="00F863CD">
        <w:trPr>
          <w:trHeight w:val="20"/>
        </w:trPr>
        <w:tc>
          <w:tcPr>
            <w:tcW w:w="674" w:type="dxa"/>
            <w:shd w:val="clear" w:color="auto" w:fill="D9D9D9" w:themeFill="background1" w:themeFillShade="D9"/>
          </w:tcPr>
          <w:p w14:paraId="7615B33E" w14:textId="77777777" w:rsidR="004E63BF" w:rsidRPr="00F61671" w:rsidRDefault="004E63BF"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4E63BF" w:rsidRPr="001315CE" w:rsidRDefault="004E63BF" w:rsidP="004E63BF">
            <w:pPr>
              <w:pStyle w:val="Default"/>
              <w:spacing w:before="120"/>
              <w:rPr>
                <w:rFonts w:ascii="Arial Narrow" w:hAnsi="Arial Narrow"/>
                <w:b/>
                <w:bCs/>
                <w:sz w:val="22"/>
                <w:szCs w:val="22"/>
              </w:rPr>
            </w:pPr>
            <w:r w:rsidRPr="001315CE">
              <w:rPr>
                <w:rFonts w:ascii="Arial Narrow" w:hAnsi="Arial Narrow"/>
                <w:b/>
                <w:bCs/>
                <w:sz w:val="22"/>
                <w:szCs w:val="22"/>
              </w:rPr>
              <w:t xml:space="preserve">Podmienka, že výdavky projektu sú oprávnené </w:t>
            </w:r>
          </w:p>
        </w:tc>
        <w:tc>
          <w:tcPr>
            <w:tcW w:w="6339" w:type="dxa"/>
            <w:gridSpan w:val="2"/>
            <w:shd w:val="clear" w:color="auto" w:fill="auto"/>
          </w:tcPr>
          <w:p w14:paraId="07C1FD1A" w14:textId="73707832" w:rsidR="004E63BF" w:rsidRPr="00E14405" w:rsidRDefault="004E63BF" w:rsidP="004E63BF">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7E02A6" w:rsidRPr="00954355" w14:paraId="7DCD2652" w14:textId="77777777" w:rsidTr="00F863CD">
        <w:trPr>
          <w:trHeight w:val="20"/>
        </w:trPr>
        <w:tc>
          <w:tcPr>
            <w:tcW w:w="674" w:type="dxa"/>
            <w:shd w:val="clear" w:color="auto" w:fill="D9D9D9" w:themeFill="background1" w:themeFillShade="D9"/>
          </w:tcPr>
          <w:p w14:paraId="1B39ABD3" w14:textId="77777777" w:rsidR="007E02A6" w:rsidRPr="00F61671" w:rsidRDefault="007E02A6"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816ECF" w14:textId="1CB990D3" w:rsidR="007E02A6" w:rsidRPr="007E02A6" w:rsidRDefault="007E02A6" w:rsidP="004E63BF">
            <w:pPr>
              <w:pStyle w:val="Default"/>
              <w:spacing w:before="120"/>
              <w:rPr>
                <w:rFonts w:ascii="Arial Narrow" w:hAnsi="Arial Narrow"/>
                <w:b/>
                <w:bCs/>
                <w:sz w:val="22"/>
                <w:szCs w:val="22"/>
                <w:highlight w:val="yellow"/>
              </w:rPr>
            </w:pPr>
            <w:r w:rsidRPr="007E02A6">
              <w:rPr>
                <w:rFonts w:ascii="Arial Narrow" w:hAnsi="Arial Narrow"/>
                <w:b/>
                <w:bCs/>
                <w:sz w:val="22"/>
                <w:szCs w:val="22"/>
              </w:rPr>
              <w:t>Podmienka oprávnenosti výdavkov pre projekty generujúce príjem</w:t>
            </w:r>
          </w:p>
        </w:tc>
        <w:tc>
          <w:tcPr>
            <w:tcW w:w="6339" w:type="dxa"/>
            <w:gridSpan w:val="2"/>
            <w:shd w:val="clear" w:color="auto" w:fill="auto"/>
          </w:tcPr>
          <w:p w14:paraId="49D59F80" w14:textId="77777777" w:rsidR="007E02A6" w:rsidRPr="007E02A6" w:rsidRDefault="007E02A6" w:rsidP="007E02A6">
            <w:pPr>
              <w:spacing w:before="120" w:after="0" w:line="240" w:lineRule="auto"/>
              <w:jc w:val="both"/>
              <w:rPr>
                <w:rFonts w:ascii="Arial Narrow" w:hAnsi="Arial Narrow"/>
              </w:rPr>
            </w:pPr>
            <w:r w:rsidRPr="007E02A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684C02C" w14:textId="2354CDAA" w:rsidR="007E02A6" w:rsidRPr="008F26C8" w:rsidRDefault="007E02A6" w:rsidP="007E02A6">
            <w:pPr>
              <w:spacing w:before="120" w:after="0" w:line="240" w:lineRule="auto"/>
              <w:jc w:val="both"/>
              <w:rPr>
                <w:rFonts w:ascii="Arial Narrow" w:hAnsi="Arial Narrow"/>
              </w:rPr>
            </w:pPr>
            <w:r w:rsidRPr="007E02A6">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8C093D4"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2C0107">
              <w:rPr>
                <w:rFonts w:ascii="Arial Narrow" w:hAnsi="Arial Narrow" w:cs="Arial"/>
                <w:lang w:eastAsia="sk-SK"/>
              </w:rPr>
              <w:t>OPII-</w:t>
            </w:r>
            <w:r>
              <w:rPr>
                <w:rFonts w:ascii="Arial Narrow" w:hAnsi="Arial Narrow" w:cs="Arial"/>
                <w:lang w:eastAsia="sk-SK"/>
              </w:rPr>
              <w:t>129</w:t>
            </w:r>
            <w:r w:rsidRPr="002C0107">
              <w:rPr>
                <w:rFonts w:ascii="Arial Narrow" w:hAnsi="Arial Narrow" w:cs="Arial"/>
                <w:lang w:eastAsia="sk-SK"/>
              </w:rPr>
              <w:t>-6.2-SSC-</w:t>
            </w:r>
            <w:r>
              <w:t xml:space="preserve"> </w:t>
            </w:r>
            <w:r w:rsidRPr="00C617F3">
              <w:rPr>
                <w:rFonts w:ascii="Arial Narrow" w:hAnsi="Arial Narrow"/>
              </w:rPr>
              <w:t>MODBB2</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22</w:t>
            </w:r>
            <w:r w:rsidRPr="004A4948">
              <w:rPr>
                <w:rFonts w:ascii="Arial Narrow" w:hAnsi="Arial Narrow" w:cs="Arial"/>
                <w:lang w:eastAsia="sk-SK"/>
              </w:rPr>
              <w:t xml:space="preserve"> identifikované synergické a komplementárne účinky medzi nasledovnými špecifickými cieľmi:</w:t>
            </w:r>
          </w:p>
          <w:p w14:paraId="2EF3D933"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5BE0414F"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Šp</w:t>
            </w:r>
            <w:r>
              <w:rPr>
                <w:rFonts w:ascii="Arial Narrow" w:hAnsi="Arial Narrow" w:cs="Arial"/>
                <w:lang w:eastAsia="sk-SK"/>
              </w:rPr>
              <w:t xml:space="preserve">ecifický cieľ:               </w:t>
            </w:r>
            <w:r w:rsidRPr="004A4948">
              <w:rPr>
                <w:rFonts w:ascii="Arial Narrow" w:hAnsi="Arial Narrow" w:cs="Arial"/>
                <w:lang w:eastAsia="sk-SK"/>
              </w:rPr>
              <w:t xml:space="preserve">1.1: Zlepšenie dostupnosti k cestnej infraštruktúre TEN-T a cestám I. triedy s dôrazom                                                      </w:t>
            </w:r>
          </w:p>
          <w:p w14:paraId="45364DFD"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                                           </w:t>
            </w:r>
            <w:r>
              <w:rPr>
                <w:rFonts w:ascii="Arial Narrow" w:hAnsi="Arial Narrow" w:cs="Arial"/>
                <w:lang w:eastAsia="sk-SK"/>
              </w:rPr>
              <w:t xml:space="preserve">   </w:t>
            </w:r>
            <w:r w:rsidRPr="004A4948">
              <w:rPr>
                <w:rFonts w:ascii="Arial Narrow" w:hAnsi="Arial Narrow" w:cs="Arial"/>
                <w:lang w:eastAsia="sk-SK"/>
              </w:rPr>
              <w:t xml:space="preserve">na rozvoj multimodálneho dopravného systému </w:t>
            </w:r>
          </w:p>
          <w:p w14:paraId="4F5AB807" w14:textId="77777777" w:rsidR="002428FC" w:rsidRPr="004A4948" w:rsidRDefault="002428FC" w:rsidP="002428FC">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6652CB91" w14:textId="77777777" w:rsidR="002428FC" w:rsidRDefault="00ED74C2" w:rsidP="002428FC">
            <w:pPr>
              <w:autoSpaceDE w:val="0"/>
              <w:autoSpaceDN w:val="0"/>
              <w:adjustRightInd w:val="0"/>
              <w:spacing w:before="120" w:after="0" w:line="240" w:lineRule="auto"/>
              <w:jc w:val="both"/>
              <w:rPr>
                <w:rFonts w:ascii="Arial Narrow" w:hAnsi="Arial Narrow" w:cs="Arial"/>
                <w:color w:val="0000FF"/>
                <w:u w:val="single"/>
                <w:lang w:eastAsia="sk-SK"/>
              </w:rPr>
            </w:pPr>
            <w:hyperlink r:id="rId13" w:history="1">
              <w:r w:rsidR="002428FC" w:rsidRPr="00765FBA">
                <w:rPr>
                  <w:rStyle w:val="Hypertextovprepojenie"/>
                  <w:rFonts w:ascii="Arial Narrow" w:hAnsi="Arial Narrow" w:cs="Arial"/>
                  <w:lang w:eastAsia="sk-SK"/>
                </w:rPr>
                <w:t>https://www.mpsr.sk/vyzva-na-predkladanie-zonfp-na-zlepsenie-dostupnosti-k-infrastrukture-ten-t-a-cestam-i-triedy-s-dorazom-na-rozvoj-multimodalneho-dopravneho-systemu-kod-vyzvy-irop-po1-sc11-2021-76/1124-67-1124-17180/</w:t>
              </w:r>
            </w:hyperlink>
          </w:p>
          <w:p w14:paraId="11587084" w14:textId="77777777" w:rsidR="002428FC" w:rsidRPr="004A4948" w:rsidRDefault="002428FC" w:rsidP="002428FC">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08E12E94"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w:t>
            </w:r>
            <w:r w:rsidRPr="004A4948">
              <w:rPr>
                <w:rFonts w:ascii="Arial Narrow" w:hAnsi="Arial Narrow" w:cs="Arial"/>
                <w:lang w:eastAsia="sk-SK"/>
              </w:rPr>
              <w:t xml:space="preserve"> IROP </w:t>
            </w:r>
            <w:r>
              <w:rPr>
                <w:rFonts w:ascii="Arial Narrow" w:hAnsi="Arial Narrow" w:cs="Arial"/>
                <w:lang w:eastAsia="sk-SK"/>
              </w:rPr>
              <w:t>bola vyhlásená v októbri 2021.</w:t>
            </w:r>
          </w:p>
          <w:p w14:paraId="41C4A734"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304F3BA6" w:rsidR="007658DB" w:rsidRPr="00E30C7E" w:rsidRDefault="002428FC" w:rsidP="002428FC">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D5078" w14:textId="77777777" w:rsidR="00BD24F3" w:rsidRDefault="00BD24F3" w:rsidP="00784ECE">
      <w:pPr>
        <w:spacing w:after="0" w:line="240" w:lineRule="auto"/>
      </w:pPr>
      <w:r>
        <w:separator/>
      </w:r>
    </w:p>
  </w:endnote>
  <w:endnote w:type="continuationSeparator" w:id="0">
    <w:p w14:paraId="0261598C" w14:textId="77777777" w:rsidR="00BD24F3" w:rsidRDefault="00BD24F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6B1F383E"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ED74C2">
          <w:rPr>
            <w:rFonts w:asciiTheme="minorHAnsi" w:hAnsiTheme="minorHAnsi"/>
            <w:noProof/>
            <w:sz w:val="20"/>
            <w:szCs w:val="20"/>
          </w:rPr>
          <w:t>2</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63BA" w14:textId="77777777" w:rsidR="00BD24F3" w:rsidRDefault="00BD24F3" w:rsidP="00784ECE">
      <w:pPr>
        <w:spacing w:after="0" w:line="240" w:lineRule="auto"/>
      </w:pPr>
      <w:r>
        <w:separator/>
      </w:r>
    </w:p>
  </w:footnote>
  <w:footnote w:type="continuationSeparator" w:id="0">
    <w:p w14:paraId="6D9E7FD4" w14:textId="77777777" w:rsidR="00BD24F3" w:rsidRDefault="00BD24F3" w:rsidP="00784ECE">
      <w:pPr>
        <w:spacing w:after="0" w:line="240" w:lineRule="auto"/>
      </w:pPr>
      <w:r>
        <w:continuationSeparator/>
      </w:r>
    </w:p>
  </w:footnote>
  <w:footnote w:id="1">
    <w:p w14:paraId="12BD5D75" w14:textId="77777777" w:rsidR="004E63BF" w:rsidRPr="00792BD1" w:rsidRDefault="004E63BF"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05B7073B" w14:textId="77777777" w:rsidR="004E63BF" w:rsidRPr="00792BD1" w:rsidRDefault="004E63BF"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599D1EF9" w14:textId="77777777" w:rsidR="004E63BF" w:rsidRPr="00792BD1" w:rsidRDefault="004E63BF"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BBA2DAA" w14:textId="77777777" w:rsidR="004E63BF" w:rsidRPr="00792BD1" w:rsidRDefault="004E63BF"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3076D296"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597999D6"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290F7C50"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220CD2C" w14:textId="77777777" w:rsidR="004E63BF" w:rsidRPr="00792BD1" w:rsidRDefault="004E63BF"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4F6BEF18" w14:textId="77777777" w:rsidR="004E63BF" w:rsidRPr="007F2030" w:rsidRDefault="004E63BF"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441F39">
          <w:rPr>
            <w:rStyle w:val="Hypertextovprepojenie"/>
            <w:rFonts w:ascii="Arial Narrow" w:hAnsi="Arial Narrow"/>
            <w:sz w:val="18"/>
            <w:szCs w:val="18"/>
          </w:rPr>
          <w:t>http://www.mirri.gov.sk</w:t>
        </w:r>
      </w:hyperlink>
      <w:r>
        <w:rPr>
          <w:rStyle w:val="Hypertextovprepojenie"/>
          <w:rFonts w:ascii="Arial Narrow" w:hAnsi="Arial Narrow"/>
          <w:sz w:val="18"/>
          <w:szCs w:val="18"/>
        </w:rPr>
        <w:t xml:space="preserve"> </w:t>
      </w:r>
      <w:r w:rsidRPr="00811649">
        <w:rPr>
          <w:rFonts w:ascii="Arial Narrow" w:hAnsi="Arial Narrow"/>
          <w:sz w:val="18"/>
          <w:szCs w:val="18"/>
        </w:rPr>
        <w:t>(sekcie – CKO/HP UR 2014 - 2020)</w:t>
      </w:r>
      <w:r w:rsidRPr="00311ABE">
        <w:rPr>
          <w:rFonts w:ascii="Arial Narrow" w:hAnsi="Arial Narrow"/>
          <w:sz w:val="18"/>
          <w:szCs w:val="18"/>
        </w:rPr>
        <w:t>. Systém implementácie HP RMŽaN na webovom sídle</w:t>
      </w:r>
      <w:r>
        <w:rPr>
          <w:rFonts w:ascii="Arial Narrow" w:hAnsi="Arial Narrow"/>
          <w:sz w:val="18"/>
          <w:szCs w:val="18"/>
        </w:rPr>
        <w:t xml:space="preserve"> </w:t>
      </w:r>
      <w:hyperlink r:id="rId3" w:history="1">
        <w:r w:rsidRPr="00137B50">
          <w:rPr>
            <w:rStyle w:val="Hypertextovprepojenie"/>
            <w:rFonts w:ascii="Arial Narrow" w:hAnsi="Arial Narrow"/>
            <w:sz w:val="18"/>
            <w:szCs w:val="18"/>
          </w:rPr>
          <w:t>www.gender.gov.sk</w:t>
        </w:r>
      </w:hyperlink>
      <w:r>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3EBEC2EE" w:rsidR="00760121" w:rsidRDefault="00036D5E" w:rsidP="00F863CD">
    <w:pPr>
      <w:pStyle w:val="Hlavika"/>
      <w:jc w:val="center"/>
    </w:pPr>
    <w:r>
      <w:rPr>
        <w:noProof/>
      </w:rPr>
      <w:drawing>
        <wp:inline distT="0" distB="0" distL="0" distR="0" wp14:anchorId="3748ECFE" wp14:editId="03B89F86">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DSR">
    <w15:presenceInfo w15:providerId="None" w15:userId="MDS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176E5"/>
    <w:rsid w:val="00020171"/>
    <w:rsid w:val="00021341"/>
    <w:rsid w:val="00022F0D"/>
    <w:rsid w:val="00023623"/>
    <w:rsid w:val="00025BA7"/>
    <w:rsid w:val="000301D5"/>
    <w:rsid w:val="0003139F"/>
    <w:rsid w:val="000339AF"/>
    <w:rsid w:val="00036D5E"/>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B710F"/>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15CE"/>
    <w:rsid w:val="00133AC6"/>
    <w:rsid w:val="0013632E"/>
    <w:rsid w:val="00136E09"/>
    <w:rsid w:val="00137C64"/>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756"/>
    <w:rsid w:val="001A283D"/>
    <w:rsid w:val="001A30F9"/>
    <w:rsid w:val="001A3ACB"/>
    <w:rsid w:val="001A469B"/>
    <w:rsid w:val="001A5898"/>
    <w:rsid w:val="001B28E4"/>
    <w:rsid w:val="001B4BF0"/>
    <w:rsid w:val="001B509D"/>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28FC"/>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2F6168"/>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0F84"/>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D3C"/>
    <w:rsid w:val="004B6EAA"/>
    <w:rsid w:val="004C09E1"/>
    <w:rsid w:val="004C17CE"/>
    <w:rsid w:val="004D045D"/>
    <w:rsid w:val="004D1614"/>
    <w:rsid w:val="004D2E23"/>
    <w:rsid w:val="004D4FE0"/>
    <w:rsid w:val="004D5C58"/>
    <w:rsid w:val="004D7487"/>
    <w:rsid w:val="004D7F23"/>
    <w:rsid w:val="004E08AB"/>
    <w:rsid w:val="004E11D6"/>
    <w:rsid w:val="004E26F2"/>
    <w:rsid w:val="004E313A"/>
    <w:rsid w:val="004E39CC"/>
    <w:rsid w:val="004E5EBB"/>
    <w:rsid w:val="004E63BF"/>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3E2"/>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27A76"/>
    <w:rsid w:val="006317CB"/>
    <w:rsid w:val="00633404"/>
    <w:rsid w:val="006343F9"/>
    <w:rsid w:val="0063617B"/>
    <w:rsid w:val="0064247B"/>
    <w:rsid w:val="00662770"/>
    <w:rsid w:val="00666322"/>
    <w:rsid w:val="00667164"/>
    <w:rsid w:val="006748F5"/>
    <w:rsid w:val="00675032"/>
    <w:rsid w:val="00675F94"/>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B68E9"/>
    <w:rsid w:val="006C0249"/>
    <w:rsid w:val="006C0886"/>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55E02"/>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2A6"/>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649"/>
    <w:rsid w:val="00811E7C"/>
    <w:rsid w:val="0081284D"/>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0DE0"/>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6E0D"/>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472FF"/>
    <w:rsid w:val="00A5235F"/>
    <w:rsid w:val="00A53374"/>
    <w:rsid w:val="00A54F52"/>
    <w:rsid w:val="00A56C94"/>
    <w:rsid w:val="00A634A9"/>
    <w:rsid w:val="00A642A6"/>
    <w:rsid w:val="00A643B4"/>
    <w:rsid w:val="00A64B23"/>
    <w:rsid w:val="00A72CC4"/>
    <w:rsid w:val="00A7443C"/>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0496"/>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58F"/>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5D0C"/>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4F3"/>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A17"/>
    <w:rsid w:val="00CD6E84"/>
    <w:rsid w:val="00CE04F8"/>
    <w:rsid w:val="00CE274F"/>
    <w:rsid w:val="00CE2A87"/>
    <w:rsid w:val="00CE4372"/>
    <w:rsid w:val="00CE4914"/>
    <w:rsid w:val="00CE52EF"/>
    <w:rsid w:val="00CE6027"/>
    <w:rsid w:val="00CE71F6"/>
    <w:rsid w:val="00CE7F47"/>
    <w:rsid w:val="00CF1C77"/>
    <w:rsid w:val="00CF428C"/>
    <w:rsid w:val="00CF4D42"/>
    <w:rsid w:val="00CF7385"/>
    <w:rsid w:val="00CF7836"/>
    <w:rsid w:val="00CF7A76"/>
    <w:rsid w:val="00D0048E"/>
    <w:rsid w:val="00D01084"/>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6B4"/>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09F"/>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650"/>
    <w:rsid w:val="00EC6B4E"/>
    <w:rsid w:val="00ED0962"/>
    <w:rsid w:val="00ED43FA"/>
    <w:rsid w:val="00ED4440"/>
    <w:rsid w:val="00ED52A8"/>
    <w:rsid w:val="00ED5FCE"/>
    <w:rsid w:val="00ED6858"/>
    <w:rsid w:val="00ED74C2"/>
    <w:rsid w:val="00EE04FA"/>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E0C79"/>
    <w:rsid w:val="00FF215D"/>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9806914">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mpsr.sk/vyzva-na-predkladanie-zonfp-na-zlepsenie-dostupnosti-k-infrastrukture-ten-t-a-cestam-i-triedy-s-dorazom-na-rozvoj-multimodalneho-dopravneho-systemu-kod-vyzvy-irop-po1-sc11-2021-76/1124-67-1124-1718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CA1EC-0C9B-4082-BBA5-66A640AC5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2475</TotalTime>
  <Pages>10</Pages>
  <Words>4160</Words>
  <Characters>23718</Characters>
  <Application>Microsoft Office Word</Application>
  <DocSecurity>0</DocSecurity>
  <Lines>197</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MDSR</cp:lastModifiedBy>
  <cp:revision>242</cp:revision>
  <cp:lastPrinted>2016-01-20T15:57:00Z</cp:lastPrinted>
  <dcterms:created xsi:type="dcterms:W3CDTF">2016-01-22T06:28:00Z</dcterms:created>
  <dcterms:modified xsi:type="dcterms:W3CDTF">2023-06-07T09:55:00Z</dcterms:modified>
</cp:coreProperties>
</file>