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32527" w14:textId="77777777" w:rsidR="00FE28FD" w:rsidRDefault="00FE28FD" w:rsidP="00F26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8F3912" w14:textId="77777777" w:rsidR="00717102" w:rsidRDefault="00717102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14:paraId="2214FD78" w14:textId="6197DA77" w:rsidR="007204B7" w:rsidRPr="00B01C4C" w:rsidRDefault="003E4583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3E4583">
        <w:rPr>
          <w:rFonts w:ascii="Times New Roman" w:hAnsi="Times New Roman" w:cs="Times New Roman"/>
          <w:b/>
          <w:smallCaps/>
          <w:sz w:val="28"/>
          <w:szCs w:val="28"/>
        </w:rPr>
        <w:t xml:space="preserve">údaje nevyhnutné na získanie 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>výpis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>u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Default="00845569" w:rsidP="00F26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5569">
        <w:rPr>
          <w:rFonts w:ascii="Times New Roman" w:hAnsi="Times New Roman" w:cs="Times New Roman"/>
          <w:sz w:val="20"/>
          <w:szCs w:val="20"/>
        </w:rPr>
        <w:t xml:space="preserve">na </w:t>
      </w:r>
      <w:r>
        <w:rPr>
          <w:rFonts w:ascii="Times New Roman" w:hAnsi="Times New Roman" w:cs="Times New Roman"/>
          <w:sz w:val="20"/>
          <w:szCs w:val="20"/>
        </w:rPr>
        <w:t xml:space="preserve">základe §10 </w:t>
      </w:r>
      <w:r w:rsidR="003D285B">
        <w:rPr>
          <w:rFonts w:ascii="Times New Roman" w:hAnsi="Times New Roman" w:cs="Times New Roman"/>
          <w:sz w:val="20"/>
          <w:szCs w:val="20"/>
        </w:rPr>
        <w:t>a nasledujúcich z</w:t>
      </w:r>
      <w:r w:rsidRPr="00845569">
        <w:rPr>
          <w:rFonts w:ascii="Times New Roman" w:hAnsi="Times New Roman" w:cs="Times New Roman"/>
          <w:sz w:val="20"/>
          <w:szCs w:val="20"/>
        </w:rPr>
        <w:t>ákon</w:t>
      </w:r>
      <w:r w:rsidR="00982F35">
        <w:rPr>
          <w:rFonts w:ascii="Times New Roman" w:hAnsi="Times New Roman" w:cs="Times New Roman"/>
          <w:sz w:val="20"/>
          <w:szCs w:val="20"/>
        </w:rPr>
        <w:t>a</w:t>
      </w:r>
      <w:r w:rsidRPr="00845569">
        <w:rPr>
          <w:rFonts w:ascii="Times New Roman" w:hAnsi="Times New Roman" w:cs="Times New Roman"/>
          <w:sz w:val="20"/>
          <w:szCs w:val="20"/>
        </w:rPr>
        <w:t xml:space="preserve"> č. 330/2007 Z.</w:t>
      </w:r>
      <w:r w:rsidR="001C7C20">
        <w:rPr>
          <w:rFonts w:ascii="Times New Roman" w:hAnsi="Times New Roman" w:cs="Times New Roman"/>
          <w:sz w:val="20"/>
          <w:szCs w:val="20"/>
        </w:rPr>
        <w:t xml:space="preserve"> </w:t>
      </w:r>
      <w:r w:rsidRPr="00845569">
        <w:rPr>
          <w:rFonts w:ascii="Times New Roman" w:hAnsi="Times New Roman" w:cs="Times New Roman"/>
          <w:sz w:val="20"/>
          <w:szCs w:val="20"/>
        </w:rPr>
        <w:t>z. o registri trestov a o zmene a doplnení niektorých zákonov</w:t>
      </w:r>
    </w:p>
    <w:p w14:paraId="0BF6483A" w14:textId="77777777" w:rsidR="003F194D" w:rsidRPr="00C65CE3" w:rsidRDefault="003F194D" w:rsidP="00F2641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23D850F" w14:textId="77777777" w:rsidR="003F194D" w:rsidRPr="00C65CE3" w:rsidRDefault="003F194D" w:rsidP="003F19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D263578" w14:textId="171D4048" w:rsidR="00FF6403" w:rsidRPr="00C65CE3" w:rsidRDefault="00FF6403" w:rsidP="00FF6403">
      <w:pPr>
        <w:jc w:val="both"/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</w:rPr>
        <w:t>Podpísaním</w:t>
      </w:r>
      <w:r w:rsidR="00C761A6" w:rsidRPr="00C65CE3">
        <w:rPr>
          <w:rFonts w:ascii="Times New Roman" w:hAnsi="Times New Roman" w:cs="Times New Roman"/>
        </w:rPr>
        <w:t xml:space="preserve"> </w:t>
      </w:r>
      <w:r w:rsidR="003C2C0A" w:rsidRPr="00C65CE3">
        <w:rPr>
          <w:rFonts w:ascii="Times New Roman" w:hAnsi="Times New Roman" w:cs="Times New Roman"/>
        </w:rPr>
        <w:t xml:space="preserve">ja </w:t>
      </w:r>
      <w:r w:rsidR="00CC052E" w:rsidRPr="00C65CE3">
        <w:rPr>
          <w:rFonts w:ascii="Times New Roman" w:hAnsi="Times New Roman" w:cs="Times New Roman"/>
          <w:b/>
        </w:rPr>
        <w:t>Meno Priezvisko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ako štatutárny zástupca</w:t>
      </w:r>
      <w:r w:rsidR="00235565">
        <w:rPr>
          <w:rFonts w:ascii="Times New Roman" w:hAnsi="Times New Roman" w:cs="Times New Roman"/>
        </w:rPr>
        <w:t xml:space="preserve"> (</w:t>
      </w:r>
      <w:r w:rsidR="00235565" w:rsidRPr="00235565">
        <w:rPr>
          <w:rFonts w:ascii="Times New Roman" w:hAnsi="Times New Roman" w:cs="Times New Roman"/>
        </w:rPr>
        <w:t>prokurista/splnomocnená osoba</w:t>
      </w:r>
      <w:r w:rsidR="00235565">
        <w:rPr>
          <w:rFonts w:ascii="Times New Roman" w:hAnsi="Times New Roman" w:cs="Times New Roman"/>
        </w:rPr>
        <w:t>)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žiadateľa</w:t>
      </w:r>
      <w:r w:rsidR="00235565">
        <w:rPr>
          <w:rFonts w:ascii="Times New Roman" w:hAnsi="Times New Roman" w:cs="Times New Roman"/>
        </w:rPr>
        <w:t xml:space="preserve">/partnera </w:t>
      </w:r>
      <w:r w:rsidR="00E07980">
        <w:rPr>
          <w:rFonts w:ascii="Times New Roman" w:hAnsi="Times New Roman" w:cs="Times New Roman"/>
        </w:rPr>
        <w:t xml:space="preserve">žiadateľa </w:t>
      </w:r>
      <w:r w:rsidRPr="00C65CE3">
        <w:rPr>
          <w:rFonts w:ascii="Times New Roman" w:hAnsi="Times New Roman" w:cs="Times New Roman"/>
        </w:rPr>
        <w:t>o nenávratný finančný príspevok</w:t>
      </w:r>
      <w:r w:rsidR="003C2C0A" w:rsidRPr="00C65CE3">
        <w:rPr>
          <w:rFonts w:ascii="Times New Roman" w:hAnsi="Times New Roman" w:cs="Times New Roman"/>
        </w:rPr>
        <w:t xml:space="preserve"> </w:t>
      </w:r>
      <w:r w:rsidR="003E4583">
        <w:rPr>
          <w:rFonts w:ascii="Times New Roman" w:hAnsi="Times New Roman" w:cs="Times New Roman"/>
          <w:b/>
        </w:rPr>
        <w:t>poskytujem údaje</w:t>
      </w:r>
      <w:r w:rsidR="0043382B"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 xml:space="preserve">na </w:t>
      </w:r>
      <w:r w:rsidR="00AA01BE">
        <w:rPr>
          <w:rFonts w:ascii="Times New Roman" w:hAnsi="Times New Roman" w:cs="Times New Roman"/>
          <w:b/>
        </w:rPr>
        <w:t>vy</w:t>
      </w:r>
      <w:r w:rsidRPr="00C65CE3">
        <w:rPr>
          <w:rFonts w:ascii="Times New Roman" w:hAnsi="Times New Roman" w:cs="Times New Roman"/>
          <w:b/>
        </w:rPr>
        <w:t>žiadanie výpisu z registra trestov</w:t>
      </w:r>
      <w:r w:rsidRPr="00C65CE3">
        <w:rPr>
          <w:rFonts w:ascii="Times New Roman" w:hAnsi="Times New Roman" w:cs="Times New Roman"/>
        </w:rPr>
        <w:t xml:space="preserve"> podľa § 47a zákona č. 292/2014</w:t>
      </w:r>
      <w:r w:rsidR="000F4757">
        <w:rPr>
          <w:rFonts w:ascii="Times New Roman" w:hAnsi="Times New Roman" w:cs="Times New Roman"/>
        </w:rPr>
        <w:t xml:space="preserve"> Z. z.</w:t>
      </w:r>
      <w:r w:rsidRPr="00C65CE3">
        <w:rPr>
          <w:rFonts w:ascii="Times New Roman" w:hAnsi="Times New Roman" w:cs="Times New Roman"/>
        </w:rPr>
        <w:t xml:space="preserve"> o príspevku poskytovanom z európskych štrukturálnych a investičných fondov a o zmene a doplnení niektorých zákonov</w:t>
      </w:r>
      <w:r w:rsidR="00BE7F8D" w:rsidRPr="00BE7F8D">
        <w:t xml:space="preserve"> </w:t>
      </w:r>
      <w:r w:rsidR="00BE7F8D">
        <w:rPr>
          <w:rFonts w:ascii="Times New Roman" w:hAnsi="Times New Roman" w:cs="Times New Roman"/>
        </w:rPr>
        <w:t>v znení neskorších predpisov</w:t>
      </w:r>
      <w:r w:rsidRPr="00C65CE3">
        <w:rPr>
          <w:rFonts w:ascii="Times New Roman" w:hAnsi="Times New Roman" w:cs="Times New Roman"/>
        </w:rPr>
        <w:t xml:space="preserve"> </w:t>
      </w:r>
      <w:r w:rsidR="00A77A73" w:rsidRPr="00D56C07">
        <w:rPr>
          <w:rFonts w:ascii="Times New Roman" w:hAnsi="Times New Roman" w:cs="Times New Roman"/>
        </w:rPr>
        <w:t xml:space="preserve">(ďalej </w:t>
      </w:r>
      <w:r w:rsidR="00A77A73">
        <w:rPr>
          <w:rFonts w:ascii="Times New Roman" w:hAnsi="Times New Roman" w:cs="Times New Roman"/>
        </w:rPr>
        <w:t>aj</w:t>
      </w:r>
      <w:r w:rsidR="00A77A73" w:rsidRPr="00D56C07">
        <w:rPr>
          <w:rFonts w:ascii="Times New Roman" w:hAnsi="Times New Roman" w:cs="Times New Roman"/>
        </w:rPr>
        <w:t xml:space="preserve"> „zákon“)</w:t>
      </w:r>
      <w:r w:rsidR="00BE7F8D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</w:rPr>
        <w:t>prostredníctvom informačného systému ITMS2014+</w:t>
      </w:r>
      <w:r w:rsidR="00A77A73">
        <w:rPr>
          <w:rFonts w:ascii="Times New Roman" w:hAnsi="Times New Roman" w:cs="Times New Roman"/>
        </w:rPr>
        <w:t>.</w:t>
      </w:r>
      <w:r w:rsidR="003C2C0A" w:rsidRPr="00C65CE3">
        <w:rPr>
          <w:rFonts w:ascii="Times New Roman" w:hAnsi="Times New Roman" w:cs="Times New Roman"/>
        </w:rPr>
        <w:t xml:space="preserve"> </w:t>
      </w:r>
    </w:p>
    <w:p w14:paraId="134FC41A" w14:textId="77777777" w:rsidR="003C2C0A" w:rsidRDefault="003C2C0A" w:rsidP="00CC052E">
      <w:pPr>
        <w:rPr>
          <w:rFonts w:ascii="Times New Roman" w:hAnsi="Times New Roman" w:cs="Times New Roman"/>
          <w:b/>
        </w:rPr>
      </w:pPr>
    </w:p>
    <w:p w14:paraId="0DDDE5BC" w14:textId="1C7DD0E4" w:rsidR="00CC052E" w:rsidRPr="003C2C0A" w:rsidRDefault="00CC052E" w:rsidP="00CC052E">
      <w:pPr>
        <w:rPr>
          <w:rFonts w:ascii="Times New Roman" w:hAnsi="Times New Roman" w:cs="Times New Roman"/>
          <w:b/>
        </w:rPr>
      </w:pPr>
      <w:r w:rsidRPr="003C2C0A">
        <w:rPr>
          <w:rFonts w:ascii="Times New Roman" w:hAnsi="Times New Roman" w:cs="Times New Roman"/>
          <w:b/>
        </w:rPr>
        <w:t>Údaje</w:t>
      </w:r>
      <w:r w:rsidR="003C2C0A" w:rsidRPr="003C2C0A">
        <w:rPr>
          <w:rFonts w:ascii="Times New Roman" w:hAnsi="Times New Roman" w:cs="Times New Roman"/>
          <w:b/>
        </w:rPr>
        <w:t xml:space="preserve"> o </w:t>
      </w:r>
      <w:r w:rsidRPr="003C2C0A">
        <w:rPr>
          <w:rFonts w:ascii="Times New Roman" w:hAnsi="Times New Roman" w:cs="Times New Roman"/>
          <w:b/>
        </w:rPr>
        <w:t xml:space="preserve"> fyzickej osob</w:t>
      </w:r>
      <w:r w:rsidR="003C2C0A" w:rsidRPr="003C2C0A">
        <w:rPr>
          <w:rFonts w:ascii="Times New Roman" w:hAnsi="Times New Roman" w:cs="Times New Roman"/>
          <w:b/>
        </w:rPr>
        <w:t>e udeľujúcej súhlas</w:t>
      </w:r>
      <w:r w:rsidRPr="003C2C0A">
        <w:rPr>
          <w:rFonts w:ascii="Times New Roman" w:hAnsi="Times New Roman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3C2C0A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Dátum narodenia*:</w:t>
            </w:r>
          </w:p>
        </w:tc>
      </w:tr>
      <w:tr w:rsidR="00CC052E" w:rsidRPr="003C2C0A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číslo*:</w:t>
            </w:r>
          </w:p>
        </w:tc>
      </w:tr>
      <w:tr w:rsidR="00CC052E" w:rsidRPr="003C2C0A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Prezývka:</w:t>
            </w:r>
          </w:p>
        </w:tc>
      </w:tr>
      <w:tr w:rsidR="00CC052E" w:rsidRPr="003C2C0A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Číslo občianskeho preukazu:</w:t>
            </w:r>
          </w:p>
        </w:tc>
      </w:tr>
      <w:tr w:rsidR="00CC052E" w:rsidRPr="003C2C0A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 narodenia*:</w:t>
            </w:r>
            <w:r w:rsidRPr="00C65CE3">
              <w:rPr>
                <w:rFonts w:ascii="Times New Roman" w:hAnsi="Times New Roman" w:cs="Times New Roman"/>
              </w:rPr>
              <w:tab/>
            </w:r>
          </w:p>
        </w:tc>
      </w:tr>
      <w:tr w:rsidR="00CC052E" w:rsidRPr="003C2C0A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Okres narodenia*:</w:t>
            </w:r>
          </w:p>
        </w:tc>
      </w:tr>
      <w:tr w:rsidR="00CC052E" w:rsidRPr="003C2C0A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Obec narodenia*:</w:t>
            </w:r>
          </w:p>
        </w:tc>
      </w:tr>
      <w:tr w:rsidR="00CC052E" w:rsidRPr="003C2C0A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C2C0A">
              <w:rPr>
                <w:rFonts w:ascii="Times New Roman" w:hAnsi="Times New Roman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Štátne občianstvo*:</w:t>
            </w:r>
          </w:p>
        </w:tc>
      </w:tr>
    </w:tbl>
    <w:p w14:paraId="40B54A9A" w14:textId="77777777" w:rsidR="00CC052E" w:rsidRPr="003C2C0A" w:rsidRDefault="00CC052E" w:rsidP="00CC052E">
      <w:pPr>
        <w:spacing w:before="120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  <w:b/>
        </w:rPr>
        <w:t>Údaje matky žiadateľa:</w:t>
      </w:r>
      <w:r w:rsidRPr="003C2C0A">
        <w:rPr>
          <w:rFonts w:ascii="Times New Roman" w:hAnsi="Times New Roman" w:cs="Times New Roman"/>
          <w:b/>
        </w:rPr>
        <w:tab/>
      </w:r>
      <w:r w:rsidRPr="003C2C0A">
        <w:rPr>
          <w:rFonts w:ascii="Times New Roman" w:hAnsi="Times New Roman" w:cs="Times New Roman"/>
        </w:rPr>
        <w:tab/>
      </w:r>
      <w:r w:rsidRPr="003C2C0A">
        <w:rPr>
          <w:rFonts w:ascii="Times New Roman" w:hAnsi="Times New Roman" w:cs="Times New Roman"/>
        </w:rPr>
        <w:tab/>
        <w:t xml:space="preserve">        </w:t>
      </w:r>
      <w:r w:rsidRPr="003C2C0A">
        <w:rPr>
          <w:rFonts w:ascii="Times New Roman" w:hAnsi="Times New Roman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3C2C0A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</w:tr>
      <w:tr w:rsidR="00CC052E" w:rsidRPr="003C2C0A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</w:tr>
      <w:tr w:rsidR="00CC052E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Default="00CC052E" w:rsidP="00AE228D">
            <w:pPr>
              <w:rPr>
                <w:rFonts w:ascii="Times New Roman" w:hAnsi="Times New Roman" w:cs="Times New Roman"/>
              </w:rPr>
            </w:pPr>
          </w:p>
        </w:tc>
      </w:tr>
    </w:tbl>
    <w:p w14:paraId="3ADA3D69" w14:textId="613D7A13" w:rsidR="00CC052E" w:rsidRPr="00EF7CD8" w:rsidRDefault="00CC052E" w:rsidP="00CC052E">
      <w:pPr>
        <w:rPr>
          <w:rFonts w:ascii="Times New Roman" w:hAnsi="Times New Roman" w:cs="Times New Roman"/>
          <w:sz w:val="20"/>
          <w:szCs w:val="20"/>
        </w:rPr>
      </w:pPr>
      <w:r w:rsidRPr="00EF7CD8">
        <w:rPr>
          <w:rFonts w:ascii="Times New Roman" w:hAnsi="Times New Roman" w:cs="Times New Roman"/>
          <w:sz w:val="20"/>
          <w:szCs w:val="20"/>
        </w:rPr>
        <w:t xml:space="preserve">* </w:t>
      </w:r>
      <w:r>
        <w:rPr>
          <w:rFonts w:ascii="Times New Roman" w:hAnsi="Times New Roman" w:cs="Times New Roman"/>
          <w:sz w:val="20"/>
          <w:szCs w:val="20"/>
        </w:rPr>
        <w:t xml:space="preserve">Údaje </w:t>
      </w:r>
      <w:r w:rsidR="00C761A6">
        <w:rPr>
          <w:rFonts w:ascii="Times New Roman" w:hAnsi="Times New Roman" w:cs="Times New Roman"/>
          <w:sz w:val="20"/>
          <w:szCs w:val="20"/>
        </w:rPr>
        <w:t xml:space="preserve">označené symbolom (*) sú nevyhnutne </w:t>
      </w:r>
      <w:r>
        <w:rPr>
          <w:rFonts w:ascii="Times New Roman" w:hAnsi="Times New Roman" w:cs="Times New Roman"/>
          <w:sz w:val="20"/>
          <w:szCs w:val="20"/>
        </w:rPr>
        <w:t>potrebné na</w:t>
      </w:r>
      <w:r w:rsidR="00C761A6">
        <w:rPr>
          <w:rFonts w:ascii="Times New Roman" w:hAnsi="Times New Roman" w:cs="Times New Roman"/>
          <w:sz w:val="20"/>
          <w:szCs w:val="20"/>
        </w:rPr>
        <w:t xml:space="preserve"> vyžiadanie výpisu z registra trestov prostredníctvom</w:t>
      </w:r>
      <w:r>
        <w:rPr>
          <w:rFonts w:ascii="Times New Roman" w:hAnsi="Times New Roman" w:cs="Times New Roman"/>
          <w:sz w:val="20"/>
          <w:szCs w:val="20"/>
        </w:rPr>
        <w:t xml:space="preserve"> systém</w:t>
      </w:r>
      <w:r w:rsidR="00C761A6">
        <w:rPr>
          <w:rFonts w:ascii="Times New Roman" w:hAnsi="Times New Roman" w:cs="Times New Roman"/>
          <w:sz w:val="20"/>
          <w:szCs w:val="20"/>
        </w:rPr>
        <w:t>u</w:t>
      </w:r>
      <w:r>
        <w:rPr>
          <w:rFonts w:ascii="Times New Roman" w:hAnsi="Times New Roman" w:cs="Times New Roman"/>
          <w:sz w:val="20"/>
          <w:szCs w:val="20"/>
        </w:rPr>
        <w:t xml:space="preserve"> I</w:t>
      </w:r>
      <w:r w:rsidRPr="00EF7CD8">
        <w:rPr>
          <w:rFonts w:ascii="Times New Roman" w:hAnsi="Times New Roman" w:cs="Times New Roman"/>
          <w:sz w:val="20"/>
          <w:szCs w:val="20"/>
        </w:rPr>
        <w:t>TMS2014+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08227FD8" w14:textId="77777777" w:rsidR="00717102" w:rsidRDefault="0071710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04E47609" w14:textId="02E4371A" w:rsidR="003C2C0A" w:rsidRPr="00C65CE3" w:rsidRDefault="003C2C0A" w:rsidP="003C2C0A">
      <w:p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Poučenie:</w:t>
      </w:r>
    </w:p>
    <w:p w14:paraId="4B90F9E1" w14:textId="7524D142" w:rsidR="003C2C0A" w:rsidRP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Osobné údaje sú spracovávané v zmysle § 47 zákona č. 292/2014</w:t>
      </w:r>
      <w:r w:rsidR="00A77A73">
        <w:rPr>
          <w:rFonts w:ascii="Times New Roman" w:hAnsi="Times New Roman" w:cs="Times New Roman"/>
        </w:rPr>
        <w:t xml:space="preserve">  Z.</w:t>
      </w:r>
      <w:r w:rsidR="00BE7F8D">
        <w:rPr>
          <w:rFonts w:ascii="Times New Roman" w:hAnsi="Times New Roman" w:cs="Times New Roman"/>
        </w:rPr>
        <w:t xml:space="preserve"> </w:t>
      </w:r>
      <w:r w:rsidR="00A77A73">
        <w:rPr>
          <w:rFonts w:ascii="Times New Roman" w:hAnsi="Times New Roman" w:cs="Times New Roman"/>
        </w:rPr>
        <w:t>z.</w:t>
      </w:r>
      <w:r w:rsidRPr="003C2C0A">
        <w:rPr>
          <w:rFonts w:ascii="Times New Roman" w:hAnsi="Times New Roman" w:cs="Times New Roman"/>
        </w:rPr>
        <w:t xml:space="preserve"> o príspevku poskytovanom z európskych štrukturálnych a investičných fondov a o zmene a doplnení niektorých zákonov</w:t>
      </w:r>
      <w:r w:rsidR="00BE7F8D">
        <w:rPr>
          <w:rFonts w:ascii="Times New Roman" w:hAnsi="Times New Roman" w:cs="Times New Roman"/>
        </w:rPr>
        <w:t xml:space="preserve"> v znení neskorších predpisov</w:t>
      </w:r>
      <w:r w:rsidRPr="003C2C0A">
        <w:rPr>
          <w:rFonts w:ascii="Times New Roman" w:hAnsi="Times New Roman" w:cs="Times New Roman"/>
        </w:rPr>
        <w:t>.</w:t>
      </w:r>
    </w:p>
    <w:p w14:paraId="13CF18F0" w14:textId="5A1198CF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3C2C0A">
        <w:rPr>
          <w:rFonts w:ascii="Times New Roman" w:hAnsi="Times New Roman" w:cs="Times New Roman"/>
        </w:rPr>
        <w:t xml:space="preserve"> z registra trestov</w:t>
      </w:r>
      <w:r>
        <w:rPr>
          <w:rFonts w:ascii="Times New Roman" w:hAnsi="Times New Roman" w:cs="Times New Roman"/>
        </w:rPr>
        <w:t xml:space="preserve"> za účelom overenia splnenia podmienky poskytnutia</w:t>
      </w:r>
      <w:r w:rsidRPr="008C474B">
        <w:t xml:space="preserve"> </w:t>
      </w:r>
      <w:r w:rsidRPr="008C474B">
        <w:rPr>
          <w:rFonts w:ascii="Times New Roman" w:hAnsi="Times New Roman" w:cs="Times New Roman"/>
        </w:rPr>
        <w:t>nenávratného finančného  príspevku z európskych štrukturálnych a investičných fondov v programovom období 2014-2020</w:t>
      </w:r>
      <w:r>
        <w:rPr>
          <w:rFonts w:ascii="Times New Roman" w:hAnsi="Times New Roman" w:cs="Times New Roman"/>
        </w:rPr>
        <w:t xml:space="preserve"> prostredníctvom informačného systému.</w:t>
      </w:r>
      <w:r w:rsidR="003C2C0A" w:rsidRPr="003C2C0A">
        <w:rPr>
          <w:rFonts w:ascii="Times New Roman" w:hAnsi="Times New Roman" w:cs="Times New Roman"/>
        </w:rPr>
        <w:t xml:space="preserve"> </w:t>
      </w:r>
    </w:p>
    <w:p w14:paraId="0AFC6DC2" w14:textId="01DA1AA0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Osoba </w:t>
      </w:r>
      <w:r w:rsidR="00AA01BE">
        <w:rPr>
          <w:rFonts w:ascii="Times New Roman" w:hAnsi="Times New Roman" w:cs="Times New Roman"/>
        </w:rPr>
        <w:t xml:space="preserve">poskytujúca </w:t>
      </w:r>
      <w:r w:rsidR="00717102">
        <w:rPr>
          <w:rFonts w:ascii="Times New Roman" w:hAnsi="Times New Roman" w:cs="Times New Roman"/>
        </w:rPr>
        <w:t>údaje</w:t>
      </w:r>
      <w:bookmarkStart w:id="0" w:name="_GoBack"/>
      <w:bookmarkEnd w:id="0"/>
      <w:r w:rsidR="003C2C0A" w:rsidRPr="003C2C0A">
        <w:rPr>
          <w:rFonts w:ascii="Times New Roman" w:hAnsi="Times New Roman" w:cs="Times New Roman"/>
        </w:rPr>
        <w:t xml:space="preserve"> berie na v</w:t>
      </w:r>
      <w:r>
        <w:rPr>
          <w:rFonts w:ascii="Times New Roman" w:hAnsi="Times New Roman" w:cs="Times New Roman"/>
        </w:rPr>
        <w:t xml:space="preserve">edomie, že pokiaľ </w:t>
      </w:r>
      <w:r w:rsidR="00AA01BE">
        <w:rPr>
          <w:rFonts w:ascii="Times New Roman" w:hAnsi="Times New Roman" w:cs="Times New Roman"/>
        </w:rPr>
        <w:t>údaje nebudú</w:t>
      </w:r>
      <w:r>
        <w:rPr>
          <w:rFonts w:ascii="Times New Roman" w:hAnsi="Times New Roman" w:cs="Times New Roman"/>
        </w:rPr>
        <w:t xml:space="preserve"> vyplnené úplne a správne</w:t>
      </w:r>
      <w:r w:rsidR="003C2C0A" w:rsidRPr="003C2C0A">
        <w:rPr>
          <w:rFonts w:ascii="Times New Roman" w:hAnsi="Times New Roman" w:cs="Times New Roman"/>
        </w:rPr>
        <w:t xml:space="preserve"> nebude možné získať výpis z registra trestov integračnou akciou, čo môže mať dopad na splnenie podmienky poskytnutia príspevku.</w:t>
      </w:r>
    </w:p>
    <w:p w14:paraId="3C15A816" w14:textId="77777777" w:rsidR="003E4583" w:rsidRDefault="003E4583" w:rsidP="00BE7F8D">
      <w:pPr>
        <w:rPr>
          <w:rFonts w:ascii="Times New Roman" w:hAnsi="Times New Roman" w:cs="Times New Roman"/>
          <w:b/>
        </w:rPr>
      </w:pPr>
    </w:p>
    <w:p w14:paraId="3590C324" w14:textId="77777777" w:rsidR="00BE7F8D" w:rsidRDefault="00BE7F8D" w:rsidP="00BE7F8D">
      <w:pPr>
        <w:rPr>
          <w:rFonts w:ascii="Times New Roman" w:hAnsi="Times New Roman" w:cs="Times New Roman"/>
        </w:rPr>
      </w:pPr>
      <w:r w:rsidRPr="00D56C07">
        <w:rPr>
          <w:rFonts w:ascii="Times New Roman" w:hAnsi="Times New Roman" w:cs="Times New Roman"/>
          <w:b/>
        </w:rPr>
        <w:t>Meno Priezvisko</w:t>
      </w:r>
      <w:r>
        <w:rPr>
          <w:rFonts w:ascii="Times New Roman" w:hAnsi="Times New Roman" w:cs="Times New Roman"/>
          <w:b/>
        </w:rPr>
        <w:t xml:space="preserve"> , </w:t>
      </w:r>
      <w:r>
        <w:rPr>
          <w:rFonts w:ascii="Times New Roman" w:hAnsi="Times New Roman" w:cs="Times New Roman"/>
        </w:rPr>
        <w:t>Dátum:</w:t>
      </w:r>
    </w:p>
    <w:p w14:paraId="02F942AC" w14:textId="4EA4FD50" w:rsidR="00C01504" w:rsidRPr="007204B7" w:rsidRDefault="00BE7F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4740C3" w:rsidRPr="007204B7">
        <w:rPr>
          <w:rFonts w:ascii="Times New Roman" w:hAnsi="Times New Roman" w:cs="Times New Roman"/>
        </w:rPr>
        <w:t xml:space="preserve">odpis </w:t>
      </w:r>
      <w:r w:rsidR="003C2C0A">
        <w:rPr>
          <w:rFonts w:ascii="Times New Roman" w:hAnsi="Times New Roman" w:cs="Times New Roman"/>
        </w:rPr>
        <w:t>fyzickej osoby udeľujúcej súhlas</w:t>
      </w:r>
      <w:r w:rsidR="004740C3" w:rsidRPr="007204B7">
        <w:rPr>
          <w:rFonts w:ascii="Times New Roman" w:hAnsi="Times New Roman" w:cs="Times New Roman"/>
        </w:rPr>
        <w:t>:</w:t>
      </w:r>
    </w:p>
    <w:sectPr w:rsidR="00C01504" w:rsidRPr="007204B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ADEDA4" w14:textId="77777777" w:rsidR="008438B7" w:rsidRDefault="008438B7" w:rsidP="00BE7F8D">
      <w:pPr>
        <w:spacing w:after="0" w:line="240" w:lineRule="auto"/>
      </w:pPr>
      <w:r>
        <w:separator/>
      </w:r>
    </w:p>
  </w:endnote>
  <w:endnote w:type="continuationSeparator" w:id="0">
    <w:p w14:paraId="56C4D00B" w14:textId="77777777" w:rsidR="008438B7" w:rsidRDefault="008438B7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22CC72D6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7102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E98296" w14:textId="77777777" w:rsidR="008438B7" w:rsidRDefault="008438B7" w:rsidP="00BE7F8D">
      <w:pPr>
        <w:spacing w:after="0" w:line="240" w:lineRule="auto"/>
      </w:pPr>
      <w:r>
        <w:separator/>
      </w:r>
    </w:p>
  </w:footnote>
  <w:footnote w:type="continuationSeparator" w:id="0">
    <w:p w14:paraId="023161A7" w14:textId="77777777" w:rsidR="008438B7" w:rsidRDefault="008438B7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81FD40" w14:textId="7403D282" w:rsidR="00CC4F85" w:rsidRDefault="00CC4F85" w:rsidP="00CC4F85">
    <w:pPr>
      <w:pStyle w:val="Hlavika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Príloha č. 7</w:t>
    </w:r>
  </w:p>
  <w:p w14:paraId="3D5673B2" w14:textId="44DAC408" w:rsidR="00E07980" w:rsidRDefault="00CC4F85" w:rsidP="00CC4F85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16558C25" wp14:editId="6AEE21BC">
          <wp:extent cx="4457700" cy="518160"/>
          <wp:effectExtent l="0" t="0" r="0" b="0"/>
          <wp:docPr id="3" name="Obrázok 3" descr="X:\Man_FEU\AE31 - OKMP\Aktualizácia metodiky OPII\!!Interny_manual_procedur_OPII\logo OPII a MDV_ESIF_resiz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X:\Man_FEU\AE31 - OKMP\Aktualizácia metodiky OPII\!!Interny_manual_procedur_OPII\logo OPII a MDV_ESIF_resiz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70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C3"/>
    <w:rsid w:val="000F4757"/>
    <w:rsid w:val="000F4D0F"/>
    <w:rsid w:val="001C7C20"/>
    <w:rsid w:val="00226592"/>
    <w:rsid w:val="00235565"/>
    <w:rsid w:val="00261B71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E4583"/>
    <w:rsid w:val="003F194D"/>
    <w:rsid w:val="004239D7"/>
    <w:rsid w:val="0043382B"/>
    <w:rsid w:val="004740C3"/>
    <w:rsid w:val="004D7CA4"/>
    <w:rsid w:val="005600AB"/>
    <w:rsid w:val="005705B4"/>
    <w:rsid w:val="005A141C"/>
    <w:rsid w:val="0065091C"/>
    <w:rsid w:val="006800DB"/>
    <w:rsid w:val="006D1A9A"/>
    <w:rsid w:val="006E1023"/>
    <w:rsid w:val="00713C7B"/>
    <w:rsid w:val="00717102"/>
    <w:rsid w:val="007204B7"/>
    <w:rsid w:val="00794CCF"/>
    <w:rsid w:val="00794F93"/>
    <w:rsid w:val="008438B7"/>
    <w:rsid w:val="00845569"/>
    <w:rsid w:val="008C474B"/>
    <w:rsid w:val="0092089E"/>
    <w:rsid w:val="00980500"/>
    <w:rsid w:val="00982F35"/>
    <w:rsid w:val="00A77A73"/>
    <w:rsid w:val="00AA01BE"/>
    <w:rsid w:val="00B01C4C"/>
    <w:rsid w:val="00B23E2C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CC4F85"/>
    <w:rsid w:val="00D94A7D"/>
    <w:rsid w:val="00DA48F3"/>
    <w:rsid w:val="00DA52EF"/>
    <w:rsid w:val="00E07429"/>
    <w:rsid w:val="00E07980"/>
    <w:rsid w:val="00E64ACC"/>
    <w:rsid w:val="00EC33AD"/>
    <w:rsid w:val="00EF7CD8"/>
    <w:rsid w:val="00F00763"/>
    <w:rsid w:val="00F26416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1845</Characters>
  <Application>Microsoft Office Word</Application>
  <DocSecurity>0</DocSecurity>
  <Lines>15</Lines>
  <Paragraphs>4</Paragraphs>
  <ScaleCrop>false</ScaleCrop>
  <Company/>
  <LinksUpToDate>false</LinksUpToDate>
  <CharactersWithSpaces>2164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2018-12-18T07:51:00Z</dcterms:created>
  <dcterms:modified xsi:type="dcterms:W3CDTF">2019-10-24T11:00:00Z</dcterms:modified>
</cp:coreProperties>
</file>