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504F6F98"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8C4E19" w:rsidRPr="008C4E19">
        <w:rPr>
          <w:rFonts w:ascii="Arial Narrow" w:hAnsi="Arial Narrow" w:cstheme="minorHAnsi"/>
          <w:color w:val="auto"/>
          <w:sz w:val="28"/>
          <w:szCs w:val="28"/>
        </w:rPr>
        <w:t>OPII-145-3.1-DPB-MVAJ</w:t>
      </w:r>
    </w:p>
    <w:p w14:paraId="4881E0E8" w14:textId="5319116F" w:rsidR="00AE4CE6" w:rsidRPr="00B90A72" w:rsidRDefault="00B704E1" w:rsidP="00B704E1">
      <w:pPr>
        <w:spacing w:line="240" w:lineRule="auto"/>
        <w:jc w:val="center"/>
        <w:rPr>
          <w:rFonts w:ascii="Arial Narrow" w:hAnsi="Arial Narrow"/>
          <w:b/>
          <w:lang w:eastAsia="sk-SK"/>
        </w:rPr>
      </w:pPr>
      <w:ins w:id="0" w:author="MD SR" w:date="2023-04-05T09:49:00Z">
        <w:r>
          <w:rPr>
            <w:rFonts w:ascii="Arial Narrow" w:hAnsi="Arial Narrow"/>
            <w:b/>
            <w:lang w:eastAsia="sk-SK"/>
          </w:rPr>
          <w:tab/>
        </w:r>
      </w:ins>
      <w:r w:rsidR="00AE4CE6" w:rsidRPr="00B90A72">
        <w:rPr>
          <w:rFonts w:ascii="Arial Narrow" w:hAnsi="Arial Narrow"/>
          <w:b/>
          <w:lang w:eastAsia="sk-SK"/>
        </w:rPr>
        <w:t xml:space="preserve">na </w:t>
      </w:r>
      <w:r w:rsidR="00935EF1" w:rsidRPr="00935EF1">
        <w:rPr>
          <w:rFonts w:ascii="Arial Narrow" w:hAnsi="Arial Narrow"/>
          <w:b/>
          <w:lang w:eastAsia="sk-SK"/>
        </w:rPr>
        <w:t>predloženie žiadost</w:t>
      </w:r>
      <w:r w:rsidR="00AD1B3A">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AD1B3A">
        <w:rPr>
          <w:rFonts w:ascii="Arial Narrow" w:hAnsi="Arial Narrow"/>
          <w:b/>
          <w:lang w:eastAsia="sk-SK"/>
        </w:rPr>
        <w:t>3</w:t>
      </w:r>
      <w:r w:rsidR="0038730A">
        <w:rPr>
          <w:rFonts w:ascii="Arial Narrow" w:hAnsi="Arial Narrow"/>
          <w:b/>
          <w:lang w:eastAsia="sk-SK"/>
        </w:rPr>
        <w:t xml:space="preserve"> OPII</w:t>
      </w:r>
      <w:ins w:id="1" w:author="MD SR" w:date="2023-04-05T09:50:00Z">
        <w:r w:rsidRPr="00B704E1">
          <w:rPr>
            <w:rFonts w:ascii="Arial Narrow" w:hAnsi="Arial Narrow"/>
            <w:b/>
            <w:lang w:eastAsia="sk-SK"/>
          </w:rPr>
          <w:t xml:space="preserve"> </w:t>
        </w:r>
        <w:r w:rsidRPr="00F96CD6">
          <w:rPr>
            <w:rFonts w:ascii="Arial Narrow" w:hAnsi="Arial Narrow"/>
            <w:b/>
            <w:lang w:eastAsia="sk-SK"/>
          </w:rPr>
          <w:t>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AD1B3A"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C7E84B1" w:rsidR="00AD1B3A" w:rsidRPr="00472A05" w:rsidRDefault="00AD1B3A" w:rsidP="00AD1B3A">
            <w:pPr>
              <w:spacing w:before="120" w:after="120" w:line="240" w:lineRule="auto"/>
              <w:rPr>
                <w:rFonts w:ascii="Arial Narrow" w:hAnsi="Arial Narrow"/>
                <w:bCs/>
              </w:rPr>
            </w:pPr>
            <w:r w:rsidRPr="008C18AF">
              <w:rPr>
                <w:rFonts w:ascii="Arial Narrow" w:hAnsi="Arial Narrow"/>
                <w:bCs/>
              </w:rPr>
              <w:t>3 - Verejná osobná doprava</w:t>
            </w:r>
          </w:p>
        </w:tc>
      </w:tr>
      <w:tr w:rsidR="00AD1B3A"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98B3436" w:rsidR="00AD1B3A" w:rsidRPr="00472A05" w:rsidRDefault="00AD1B3A" w:rsidP="00AD1B3A">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AD1B3A"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02978E9" w:rsidR="00AD1B3A" w:rsidRPr="00472A05" w:rsidRDefault="00AD1B3A" w:rsidP="00AD1B3A">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21B6A556" w:rsidR="007E5C50" w:rsidRPr="00472A05" w:rsidRDefault="00AD1B3A"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0A1A07FD" w:rsidR="005A2101" w:rsidRPr="00360174" w:rsidRDefault="008C4E19" w:rsidP="00421E30">
            <w:pPr>
              <w:spacing w:before="120" w:after="120" w:line="240" w:lineRule="auto"/>
              <w:rPr>
                <w:rFonts w:ascii="Arial Narrow" w:hAnsi="Arial Narrow" w:cstheme="minorHAnsi"/>
                <w:b/>
              </w:rPr>
            </w:pPr>
            <w:r w:rsidRPr="008C4E19">
              <w:rPr>
                <w:rFonts w:ascii="Arial Narrow" w:hAnsi="Arial Narrow" w:cstheme="minorHAnsi"/>
                <w:b/>
              </w:rPr>
              <w:t>Modernizácia Vajnorskej radiály</w:t>
            </w:r>
            <w:ins w:id="2" w:author="MD SR" w:date="2023-04-05T10:01:00Z">
              <w:r w:rsidR="00421E30">
                <w:rPr>
                  <w:rFonts w:ascii="Arial Narrow" w:hAnsi="Arial Narrow" w:cstheme="minorHAnsi"/>
                  <w:b/>
                </w:rPr>
                <w:t>,</w:t>
              </w:r>
            </w:ins>
            <w:r w:rsidRPr="008C4E19">
              <w:rPr>
                <w:rFonts w:ascii="Arial Narrow" w:hAnsi="Arial Narrow" w:cstheme="minorHAnsi"/>
                <w:b/>
              </w:rPr>
              <w:t xml:space="preserve"> </w:t>
            </w:r>
            <w:del w:id="3" w:author="MD SR" w:date="2023-04-05T10:01:00Z">
              <w:r w:rsidRPr="008C4E19" w:rsidDel="00421E30">
                <w:rPr>
                  <w:rFonts w:ascii="Arial Narrow" w:hAnsi="Arial Narrow" w:cstheme="minorHAnsi"/>
                  <w:b/>
                </w:rPr>
                <w:delText xml:space="preserve">a </w:delText>
              </w:r>
            </w:del>
            <w:r w:rsidRPr="008C4E19">
              <w:rPr>
                <w:rFonts w:ascii="Arial Narrow" w:hAnsi="Arial Narrow" w:cstheme="minorHAnsi"/>
                <w:b/>
              </w:rPr>
              <w:t xml:space="preserve">kľúčových úsekov </w:t>
            </w:r>
            <w:ins w:id="4" w:author="MD SR" w:date="2023-04-05T10:01:00Z">
              <w:r w:rsidR="00421E30">
                <w:rPr>
                  <w:rFonts w:ascii="Arial Narrow" w:hAnsi="Arial Narrow" w:cstheme="minorHAnsi"/>
                  <w:b/>
                </w:rPr>
                <w:t xml:space="preserve">a prvkov </w:t>
              </w:r>
            </w:ins>
            <w:r w:rsidRPr="008C4E19">
              <w:rPr>
                <w:rFonts w:ascii="Arial Narrow" w:hAnsi="Arial Narrow" w:cstheme="minorHAnsi"/>
                <w:b/>
              </w:rPr>
              <w:t>infraštruktúry verejnej osobnej dopravy v Bratislave</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192752D4"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w:t>
            </w:r>
            <w:r w:rsidRPr="00F1589B">
              <w:rPr>
                <w:rFonts w:ascii="Arial Narrow" w:hAnsi="Arial Narrow" w:cstheme="minorHAnsi"/>
              </w:rPr>
              <w:t xml:space="preserve">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78AF3FB0" w:rsidR="00B574AD" w:rsidRPr="003D389F" w:rsidRDefault="0097692A" w:rsidP="001064C8">
            <w:pPr>
              <w:spacing w:before="120" w:after="120" w:line="240" w:lineRule="auto"/>
              <w:rPr>
                <w:rFonts w:ascii="Arial Narrow" w:hAnsi="Arial Narrow" w:cstheme="minorHAnsi"/>
              </w:rPr>
            </w:pPr>
            <w:r>
              <w:rPr>
                <w:rFonts w:ascii="Arial Narrow" w:hAnsi="Arial Narrow" w:cstheme="minorHAnsi"/>
              </w:rPr>
              <w:t xml:space="preserve">14. decembra </w:t>
            </w:r>
            <w:r w:rsidR="00464AA0" w:rsidRPr="00CE5BDE">
              <w:rPr>
                <w:rFonts w:ascii="Arial Narrow" w:hAnsi="Arial Narrow" w:cstheme="minorHAnsi"/>
              </w:rPr>
              <w:t>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2F63C206" w:rsidR="00734744" w:rsidRDefault="00734744" w:rsidP="00F1589B">
      <w:pPr>
        <w:spacing w:before="240" w:after="0" w:line="240" w:lineRule="auto"/>
        <w:jc w:val="both"/>
        <w:rPr>
          <w:rFonts w:ascii="Arial Narrow" w:hAnsi="Arial Narrow" w:cstheme="minorHAnsi"/>
          <w:b/>
        </w:rPr>
      </w:pPr>
    </w:p>
    <w:p w14:paraId="211738AC"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7B9A592E"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del w:id="5" w:author="MD SR" w:date="2023-04-05T10:18:00Z">
              <w:r w:rsidR="008C4E19" w:rsidRPr="008C4E19" w:rsidDel="00C452C5">
                <w:rPr>
                  <w:rFonts w:ascii="Arial Narrow" w:hAnsi="Arial Narrow" w:cstheme="minorHAnsi"/>
                  <w:b/>
                </w:rPr>
                <w:delText xml:space="preserve">23 </w:delText>
              </w:r>
            </w:del>
            <w:ins w:id="6" w:author="MD SR" w:date="2023-04-05T10:18:00Z">
              <w:r w:rsidR="00C452C5">
                <w:rPr>
                  <w:rFonts w:ascii="Arial Narrow" w:hAnsi="Arial Narrow" w:cstheme="minorHAnsi"/>
                  <w:b/>
                </w:rPr>
                <w:t>5</w:t>
              </w:r>
              <w:r w:rsidR="00C452C5" w:rsidRPr="008C4E19">
                <w:rPr>
                  <w:rFonts w:ascii="Arial Narrow" w:hAnsi="Arial Narrow" w:cstheme="minorHAnsi"/>
                  <w:b/>
                </w:rPr>
                <w:t xml:space="preserve">3 </w:t>
              </w:r>
            </w:ins>
            <w:del w:id="7" w:author="MD SR" w:date="2023-04-05T10:18:00Z">
              <w:r w:rsidR="008C4E19" w:rsidRPr="008C4E19" w:rsidDel="00C452C5">
                <w:rPr>
                  <w:rFonts w:ascii="Arial Narrow" w:hAnsi="Arial Narrow" w:cstheme="minorHAnsi"/>
                  <w:b/>
                </w:rPr>
                <w:delText xml:space="preserve">480 </w:delText>
              </w:r>
            </w:del>
            <w:ins w:id="8" w:author="MD SR" w:date="2023-04-05T10:18:00Z">
              <w:r w:rsidR="00C452C5">
                <w:rPr>
                  <w:rFonts w:ascii="Arial Narrow" w:hAnsi="Arial Narrow" w:cstheme="minorHAnsi"/>
                  <w:b/>
                </w:rPr>
                <w:t>020</w:t>
              </w:r>
              <w:r w:rsidR="00C452C5" w:rsidRPr="008C4E19">
                <w:rPr>
                  <w:rFonts w:ascii="Arial Narrow" w:hAnsi="Arial Narrow" w:cstheme="minorHAnsi"/>
                  <w:b/>
                </w:rPr>
                <w:t xml:space="preserve"> </w:t>
              </w:r>
            </w:ins>
            <w:del w:id="9" w:author="MD SR" w:date="2023-04-05T10:18:00Z">
              <w:r w:rsidR="008C4E19" w:rsidRPr="008C4E19" w:rsidDel="00C452C5">
                <w:rPr>
                  <w:rFonts w:ascii="Arial Narrow" w:hAnsi="Arial Narrow" w:cstheme="minorHAnsi"/>
                  <w:b/>
                </w:rPr>
                <w:delText>521</w:delText>
              </w:r>
            </w:del>
            <w:ins w:id="10" w:author="MD SR" w:date="2023-04-05T10:18:00Z">
              <w:r w:rsidR="00C452C5">
                <w:rPr>
                  <w:rFonts w:ascii="Arial Narrow" w:hAnsi="Arial Narrow" w:cstheme="minorHAnsi"/>
                  <w:b/>
                </w:rPr>
                <w:t>984</w:t>
              </w:r>
            </w:ins>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AD1B3A"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689E9C7" w14:textId="77777777" w:rsidR="00AD1B3A" w:rsidRDefault="00AD1B3A" w:rsidP="00AD1B3A">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554A9011" w14:textId="63DA44C4" w:rsidR="00AD1B3A" w:rsidRPr="00F1589B" w:rsidRDefault="00AD1B3A" w:rsidP="00AD1B3A">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09201A9D" w:rsidR="00AD1B3A" w:rsidRPr="00F1589B" w:rsidRDefault="00AD1B3A" w:rsidP="00AD1B3A">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BCA6993"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385ABB15"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BD2807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2CCFDD64"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lastRenderedPageBreak/>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56CB29E"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w:t>
            </w:r>
            <w:r w:rsidR="00EC44E5">
              <w:rPr>
                <w:rFonts w:ascii="Arial Narrow" w:hAnsi="Arial Narrow"/>
                <w:b/>
              </w:rPr>
              <w:t xml:space="preserve">§ 20 ods. 2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19FE1B12"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w:t>
            </w:r>
            <w:del w:id="11" w:author="MD SR" w:date="2023-04-11T09:46:00Z">
              <w:r w:rsidR="0005497E" w:rsidDel="00D13F1E">
                <w:rPr>
                  <w:rFonts w:ascii="Arial Narrow" w:eastAsia="Times New Roman" w:hAnsi="Arial Narrow" w:cs="Calibri"/>
                  <w:bCs/>
                  <w:i/>
                  <w:lang w:eastAsia="cs-CZ"/>
                </w:rPr>
                <w:delText>a</w:delText>
              </w:r>
              <w:r w:rsidRPr="00164511" w:rsidDel="00D13F1E">
                <w:rPr>
                  <w:rFonts w:ascii="Arial Narrow" w:eastAsia="Times New Roman" w:hAnsi="Arial Narrow" w:cs="Calibri"/>
                  <w:bCs/>
                  <w:i/>
                  <w:lang w:eastAsia="cs-CZ"/>
                </w:rPr>
                <w:delText xml:space="preserve"> výstavby </w:delText>
              </w:r>
            </w:del>
            <w:bookmarkStart w:id="12" w:name="_GoBack"/>
            <w:bookmarkEnd w:id="12"/>
            <w:r w:rsidRPr="00164511">
              <w:rPr>
                <w:rFonts w:ascii="Arial Narrow" w:eastAsia="Times New Roman" w:hAnsi="Arial Narrow" w:cs="Calibri"/>
                <w:bCs/>
                <w:i/>
                <w:lang w:eastAsia="cs-CZ"/>
              </w:rPr>
              <w:t>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27E2DDDC" w:rsidR="00916C25" w:rsidRDefault="00916C25" w:rsidP="000A7225">
      <w:pPr>
        <w:spacing w:before="120" w:after="120"/>
        <w:jc w:val="both"/>
        <w:rPr>
          <w:rFonts w:ascii="Arial Narrow" w:hAnsi="Arial Narrow" w:cstheme="minorHAnsi"/>
        </w:rPr>
      </w:pPr>
    </w:p>
    <w:p w14:paraId="45661BF6" w14:textId="37AE80F3" w:rsidR="00AD1B3A" w:rsidRDefault="00AD1B3A" w:rsidP="000A7225">
      <w:pPr>
        <w:spacing w:before="120" w:after="120"/>
        <w:jc w:val="both"/>
        <w:rPr>
          <w:rFonts w:ascii="Arial Narrow" w:hAnsi="Arial Narrow" w:cstheme="minorHAnsi"/>
        </w:rPr>
      </w:pPr>
    </w:p>
    <w:p w14:paraId="3C95CC6F" w14:textId="77777777" w:rsidR="00AD1B3A" w:rsidRPr="000A7225" w:rsidRDefault="00AD1B3A"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28972520"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C015F2">
              <w:rPr>
                <w:rFonts w:ascii="Arial Narrow" w:hAnsi="Arial Narrow" w:cs="Arial"/>
                <w:color w:val="000000"/>
                <w:lang w:eastAsia="sk-SK"/>
              </w:rPr>
              <w:t>v procese uzatvárania zmluvy o poskytnutí NFP,</w:t>
            </w:r>
            <w:r w:rsidR="00C015F2" w:rsidRPr="005D42E3">
              <w:rPr>
                <w:rFonts w:ascii="Arial Narrow" w:hAnsi="Arial Narrow" w:cs="Arial"/>
                <w:lang w:eastAsia="sk-SK"/>
              </w:rPr>
              <w:t xml:space="preserve"> </w:t>
            </w:r>
            <w:r w:rsidR="009F1D74" w:rsidRPr="005D42E3">
              <w:rPr>
                <w:rFonts w:ascii="Arial Narrow" w:hAnsi="Arial Narrow" w:cs="Arial"/>
                <w:lang w:eastAsia="sk-SK"/>
              </w:rPr>
              <w:t xml:space="preserve">ako aj počas platnosti a účinnosti </w:t>
            </w:r>
            <w:r w:rsidR="00C015F2">
              <w:rPr>
                <w:rFonts w:ascii="Arial Narrow" w:hAnsi="Arial Narrow" w:cs="Arial"/>
                <w:color w:val="000000"/>
                <w:lang w:eastAsia="sk-SK"/>
              </w:rPr>
              <w:t>z</w:t>
            </w:r>
            <w:r w:rsidR="00C015F2" w:rsidRPr="00F1589B">
              <w:rPr>
                <w:rFonts w:ascii="Arial Narrow" w:hAnsi="Arial Narrow" w:cs="Arial"/>
                <w:color w:val="000000"/>
                <w:lang w:eastAsia="sk-SK"/>
              </w:rPr>
              <w:t xml:space="preserve">mluvy o poskytnutí </w:t>
            </w:r>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09C6A861" w:rsidR="00662017" w:rsidRDefault="00AD1B3A" w:rsidP="00D45093">
            <w:pPr>
              <w:spacing w:before="120" w:after="0" w:line="240" w:lineRule="auto"/>
              <w:jc w:val="both"/>
              <w:rPr>
                <w:rFonts w:ascii="Arial Narrow" w:hAnsi="Arial Narrow"/>
                <w:b/>
              </w:rPr>
            </w:pPr>
            <w:r w:rsidRPr="00AD1B3A">
              <w:rPr>
                <w:rFonts w:ascii="Arial Narrow" w:hAnsi="Arial Narrow"/>
                <w:b/>
              </w:rPr>
              <w:t>Dopravný podnik Bratislava, a. s.</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AD1021" w:rsidRPr="00954355" w14:paraId="72FFB5CA" w14:textId="77777777" w:rsidTr="00F863CD">
        <w:trPr>
          <w:trHeight w:val="20"/>
        </w:trPr>
        <w:tc>
          <w:tcPr>
            <w:tcW w:w="674" w:type="dxa"/>
            <w:shd w:val="clear" w:color="auto" w:fill="D9D9D9" w:themeFill="background1" w:themeFillShade="D9"/>
          </w:tcPr>
          <w:p w14:paraId="09BF809E"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2B5D94F" w14:textId="3FDEAAFA" w:rsidR="00AD1021" w:rsidRDefault="00AD1021" w:rsidP="00AD1021">
            <w:pPr>
              <w:pStyle w:val="Default"/>
              <w:spacing w:before="120"/>
              <w:rPr>
                <w:rFonts w:ascii="Arial Narrow" w:hAnsi="Arial Narrow"/>
                <w:b/>
                <w:bCs/>
                <w:sz w:val="22"/>
                <w:szCs w:val="22"/>
              </w:rPr>
            </w:pPr>
            <w:r w:rsidRPr="00654BB0">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2"/>
            <w:shd w:val="clear" w:color="auto" w:fill="auto"/>
          </w:tcPr>
          <w:p w14:paraId="655E701B" w14:textId="5C520B17" w:rsidR="00AD1021" w:rsidRPr="00761E7E" w:rsidRDefault="00AD1021" w:rsidP="00AD1021">
            <w:pPr>
              <w:spacing w:before="120" w:after="0" w:line="240" w:lineRule="auto"/>
              <w:jc w:val="both"/>
              <w:rPr>
                <w:rFonts w:ascii="Arial Narrow" w:hAnsi="Arial Narrow"/>
              </w:rPr>
            </w:pPr>
            <w:r w:rsidRPr="00654BB0">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654BB0">
              <w:rPr>
                <w:rFonts w:ascii="Arial Narrow" w:hAnsi="Arial Narrow"/>
              </w:rPr>
              <w:t>reštrukturalizácii</w:t>
            </w:r>
            <w:r>
              <w:rPr>
                <w:rFonts w:ascii="Arial Narrow" w:hAnsi="Arial Narrow"/>
              </w:rPr>
              <w:t>.</w:t>
            </w:r>
          </w:p>
        </w:tc>
      </w:tr>
      <w:tr w:rsidR="00AD1021" w:rsidRPr="00954355" w14:paraId="32E0CB0A" w14:textId="77777777" w:rsidTr="00F863CD">
        <w:trPr>
          <w:trHeight w:val="20"/>
        </w:trPr>
        <w:tc>
          <w:tcPr>
            <w:tcW w:w="674" w:type="dxa"/>
            <w:shd w:val="clear" w:color="auto" w:fill="D9D9D9" w:themeFill="background1" w:themeFillShade="D9"/>
          </w:tcPr>
          <w:p w14:paraId="311C87DC"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E94D5DE" w14:textId="27508423" w:rsidR="00AD1021" w:rsidRPr="00654BB0" w:rsidRDefault="00AD1021" w:rsidP="00AD1021">
            <w:pPr>
              <w:pStyle w:val="Default"/>
              <w:spacing w:before="120"/>
              <w:rPr>
                <w:rFonts w:ascii="Arial Narrow" w:hAnsi="Arial Narrow"/>
                <w:b/>
                <w:bCs/>
                <w:sz w:val="22"/>
                <w:szCs w:val="22"/>
              </w:rPr>
            </w:pPr>
            <w:r w:rsidRPr="00341D39">
              <w:rPr>
                <w:rFonts w:ascii="Arial Narrow" w:hAnsi="Arial Narrow"/>
                <w:b/>
                <w:bCs/>
                <w:sz w:val="22"/>
                <w:szCs w:val="22"/>
              </w:rPr>
              <w:t>Podmienka zákazu vedenia  výkonu rozhodnutia voči žiadateľovi v súlade s článkom 71 všeobecného nariadenia</w:t>
            </w:r>
            <w:r w:rsidRPr="003D759C">
              <w:rPr>
                <w:rFonts w:ascii="Arial Narrow" w:hAnsi="Arial Narrow"/>
                <w:b/>
                <w:bCs/>
                <w:sz w:val="22"/>
                <w:szCs w:val="22"/>
              </w:rPr>
              <w:t xml:space="preserve"> </w:t>
            </w:r>
          </w:p>
        </w:tc>
        <w:tc>
          <w:tcPr>
            <w:tcW w:w="6349" w:type="dxa"/>
            <w:gridSpan w:val="2"/>
            <w:shd w:val="clear" w:color="auto" w:fill="auto"/>
          </w:tcPr>
          <w:p w14:paraId="1EDD8269" w14:textId="56EA04FC" w:rsidR="00AD1021" w:rsidRPr="00654BB0" w:rsidRDefault="00AD1021" w:rsidP="00AD1021">
            <w:pPr>
              <w:spacing w:before="120" w:after="0" w:line="240" w:lineRule="auto"/>
              <w:jc w:val="both"/>
              <w:rPr>
                <w:rFonts w:ascii="Arial Narrow" w:hAnsi="Arial Narrow"/>
              </w:rPr>
            </w:pPr>
            <w:r w:rsidRPr="00341D39">
              <w:rPr>
                <w:rFonts w:ascii="Arial Narrow" w:hAnsi="Arial Narrow"/>
              </w:rPr>
              <w:t>Projekt nesmie zahŕňať činnosti, ktoré boli súčasťou operácie, v prípade ktorej sa začalo alebo malo začať vymáhacie konanie v súlade s článkom 71 všeobecného nariadenia.</w:t>
            </w:r>
          </w:p>
        </w:tc>
      </w:tr>
      <w:tr w:rsidR="004115E4" w:rsidRPr="00954355" w14:paraId="1F50CFD3" w14:textId="77777777" w:rsidTr="00F863CD">
        <w:trPr>
          <w:trHeight w:val="20"/>
        </w:trPr>
        <w:tc>
          <w:tcPr>
            <w:tcW w:w="674" w:type="dxa"/>
            <w:shd w:val="clear" w:color="auto" w:fill="D9D9D9" w:themeFill="background1" w:themeFillShade="D9"/>
          </w:tcPr>
          <w:p w14:paraId="3F951FE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F6D769" w14:textId="151EB135" w:rsidR="004115E4" w:rsidRPr="00341D39" w:rsidRDefault="004115E4" w:rsidP="004115E4">
            <w:pPr>
              <w:pStyle w:val="Default"/>
              <w:spacing w:before="120"/>
              <w:rPr>
                <w:rFonts w:ascii="Arial Narrow" w:hAnsi="Arial Narrow"/>
                <w:b/>
                <w:bCs/>
                <w:sz w:val="22"/>
                <w:szCs w:val="22"/>
              </w:rPr>
            </w:pPr>
            <w:r w:rsidRPr="00377192">
              <w:rPr>
                <w:rFonts w:ascii="Arial Narrow" w:hAnsi="Arial Narrow"/>
                <w:b/>
                <w:bCs/>
                <w:sz w:val="22"/>
                <w:szCs w:val="22"/>
              </w:rPr>
              <w:t>Podmienka zákazu vedenia  výkonu rozhodnutia voči žiadateľovi</w:t>
            </w:r>
          </w:p>
        </w:tc>
        <w:tc>
          <w:tcPr>
            <w:tcW w:w="6349" w:type="dxa"/>
            <w:gridSpan w:val="2"/>
            <w:shd w:val="clear" w:color="auto" w:fill="auto"/>
          </w:tcPr>
          <w:p w14:paraId="56B2AAD7" w14:textId="55810343" w:rsidR="004115E4" w:rsidRPr="00341D39" w:rsidRDefault="004115E4" w:rsidP="004115E4">
            <w:pPr>
              <w:spacing w:before="120" w:after="0" w:line="240" w:lineRule="auto"/>
              <w:jc w:val="both"/>
              <w:rPr>
                <w:rFonts w:ascii="Arial Narrow" w:hAnsi="Arial Narrow"/>
              </w:rPr>
            </w:pPr>
            <w:r w:rsidRPr="00377192">
              <w:rPr>
                <w:rFonts w:ascii="Arial Narrow" w:hAnsi="Arial Narrow"/>
              </w:rPr>
              <w:t>Voči žiadateľovi nesmie byť vedený výkon rozhodnutia, ktorý priamo alebo nepriamo súvisí s projektom, ktorý je predmetom ŽoNFP.</w:t>
            </w:r>
          </w:p>
        </w:tc>
      </w:tr>
      <w:tr w:rsidR="004115E4" w:rsidRPr="00954355" w14:paraId="75A965C3" w14:textId="77777777" w:rsidTr="00F863CD">
        <w:trPr>
          <w:trHeight w:val="20"/>
        </w:trPr>
        <w:tc>
          <w:tcPr>
            <w:tcW w:w="674" w:type="dxa"/>
            <w:shd w:val="clear" w:color="auto" w:fill="D9D9D9" w:themeFill="background1" w:themeFillShade="D9"/>
          </w:tcPr>
          <w:p w14:paraId="01A0D13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18804C7" w14:textId="0E60395D" w:rsidR="004115E4" w:rsidRPr="00377192" w:rsidRDefault="004115E4" w:rsidP="004115E4">
            <w:pPr>
              <w:pStyle w:val="Default"/>
              <w:spacing w:before="120"/>
              <w:rPr>
                <w:rFonts w:ascii="Arial Narrow" w:hAnsi="Arial Narrow"/>
                <w:b/>
                <w:bCs/>
                <w:sz w:val="22"/>
                <w:szCs w:val="22"/>
              </w:rPr>
            </w:pPr>
            <w:r w:rsidRPr="003F3279">
              <w:rPr>
                <w:rFonts w:ascii="Arial Narrow" w:hAnsi="Arial Narrow"/>
                <w:b/>
                <w:bCs/>
                <w:color w:val="auto"/>
                <w:sz w:val="22"/>
                <w:szCs w:val="22"/>
              </w:rPr>
              <w:t>Podmienka finančnej spôsobilosti žiadateľa na spolufinancovanie projektu</w:t>
            </w:r>
          </w:p>
        </w:tc>
        <w:tc>
          <w:tcPr>
            <w:tcW w:w="6349" w:type="dxa"/>
            <w:gridSpan w:val="2"/>
            <w:shd w:val="clear" w:color="auto" w:fill="auto"/>
          </w:tcPr>
          <w:p w14:paraId="1C856719" w14:textId="77777777" w:rsidR="004115E4" w:rsidRPr="0001173B" w:rsidRDefault="004115E4" w:rsidP="004115E4">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2A2C0430" w14:textId="44D0FA68" w:rsidR="004115E4" w:rsidRPr="00377192" w:rsidRDefault="004115E4" w:rsidP="004115E4">
            <w:pPr>
              <w:spacing w:before="120" w:after="0" w:line="240" w:lineRule="auto"/>
              <w:jc w:val="both"/>
              <w:rPr>
                <w:rFonts w:ascii="Arial Narrow" w:hAnsi="Arial Narrow"/>
              </w:rPr>
            </w:pPr>
            <w:r w:rsidRPr="0001173B">
              <w:rPr>
                <w:rFonts w:ascii="Arial Narrow" w:hAnsi="Arial Narrow"/>
              </w:rPr>
              <w:t>Výška spolufinancovania projektu zo strany žiadateľa sa stanovuje ako rozdiel medzi celkovými výdavkami projektu a žiadaným NFP.</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4115E4" w:rsidRPr="00954355" w14:paraId="66CD4452" w14:textId="77777777" w:rsidTr="00F863CD">
        <w:trPr>
          <w:trHeight w:val="20"/>
        </w:trPr>
        <w:tc>
          <w:tcPr>
            <w:tcW w:w="674" w:type="dxa"/>
            <w:shd w:val="clear" w:color="auto" w:fill="D9D9D9" w:themeFill="background1" w:themeFillShade="D9"/>
          </w:tcPr>
          <w:p w14:paraId="08B7DC8A"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442AC" w14:textId="3B7625BF" w:rsidR="004115E4" w:rsidRPr="00CB47DC" w:rsidRDefault="004115E4" w:rsidP="004115E4">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2"/>
            <w:shd w:val="clear" w:color="auto" w:fill="auto"/>
          </w:tcPr>
          <w:p w14:paraId="22CE7E3A" w14:textId="3E92DCE4" w:rsidR="004115E4" w:rsidRPr="00F1589B" w:rsidRDefault="004115E4" w:rsidP="004115E4">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4115E4" w:rsidRPr="00954355" w14:paraId="77F99BED" w14:textId="77777777" w:rsidTr="00F863CD">
        <w:trPr>
          <w:trHeight w:val="20"/>
        </w:trPr>
        <w:tc>
          <w:tcPr>
            <w:tcW w:w="674" w:type="dxa"/>
            <w:shd w:val="clear" w:color="auto" w:fill="D9D9D9" w:themeFill="background1" w:themeFillShade="D9"/>
          </w:tcPr>
          <w:p w14:paraId="479D03CD"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4115E4" w:rsidRPr="00C83866" w:rsidRDefault="004115E4" w:rsidP="004115E4">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4115E4" w:rsidRPr="00C83866" w:rsidRDefault="004115E4" w:rsidP="004115E4">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4115E4" w:rsidRPr="00954355" w14:paraId="0E549E91" w14:textId="77777777" w:rsidTr="00F863CD">
        <w:trPr>
          <w:trHeight w:val="20"/>
        </w:trPr>
        <w:tc>
          <w:tcPr>
            <w:tcW w:w="9524" w:type="dxa"/>
            <w:gridSpan w:val="4"/>
            <w:shd w:val="clear" w:color="auto" w:fill="D9D9D9" w:themeFill="background1" w:themeFillShade="D9"/>
          </w:tcPr>
          <w:p w14:paraId="0AEBACE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4115E4" w:rsidRPr="00954355" w14:paraId="1AA5D389" w14:textId="77777777" w:rsidTr="00F863CD">
        <w:trPr>
          <w:trHeight w:val="20"/>
        </w:trPr>
        <w:tc>
          <w:tcPr>
            <w:tcW w:w="674" w:type="dxa"/>
            <w:shd w:val="clear" w:color="auto" w:fill="D9D9D9" w:themeFill="background1" w:themeFillShade="D9"/>
            <w:vAlign w:val="center"/>
          </w:tcPr>
          <w:p w14:paraId="5F53DE31"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656EEAA7" w14:textId="77777777" w:rsidTr="00F863CD">
        <w:trPr>
          <w:trHeight w:val="20"/>
        </w:trPr>
        <w:tc>
          <w:tcPr>
            <w:tcW w:w="674" w:type="dxa"/>
            <w:shd w:val="clear" w:color="auto" w:fill="D9D9D9" w:themeFill="background1" w:themeFillShade="D9"/>
          </w:tcPr>
          <w:p w14:paraId="66B0EEFB"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4115E4" w:rsidRDefault="004115E4" w:rsidP="004115E4">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DDB5DC4" w14:textId="6CD1EDD4" w:rsidR="004115E4" w:rsidRDefault="004115E4" w:rsidP="004115E4">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AD1021">
              <w:rPr>
                <w:rFonts w:ascii="Arial Narrow" w:hAnsi="Arial Narrow"/>
                <w:b/>
                <w:color w:val="auto"/>
                <w:sz w:val="22"/>
                <w:szCs w:val="22"/>
              </w:rPr>
              <w:t>3.1 Zvýšenie atraktivity verejnej osobnej dopravy prostredníctvom modernizácie a rekonštrukcie infraštruktúry pre IDS a mestskú dráhovú dopravu</w:t>
            </w:r>
            <w:r w:rsidRPr="00481D53">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4C9DDBE5" w14:textId="42BD79F7" w:rsidR="00453E83" w:rsidRDefault="008C4E19" w:rsidP="004115E4">
            <w:pPr>
              <w:pStyle w:val="Default"/>
              <w:spacing w:before="120"/>
              <w:jc w:val="both"/>
              <w:rPr>
                <w:rFonts w:ascii="Arial Narrow" w:hAnsi="Arial Narrow"/>
                <w:b/>
                <w:color w:val="auto"/>
                <w:sz w:val="22"/>
                <w:szCs w:val="22"/>
              </w:rPr>
            </w:pPr>
            <w:r>
              <w:rPr>
                <w:rFonts w:ascii="Arial Narrow" w:hAnsi="Arial Narrow"/>
                <w:b/>
                <w:color w:val="auto"/>
                <w:sz w:val="22"/>
                <w:szCs w:val="22"/>
              </w:rPr>
              <w:t>A</w:t>
            </w:r>
            <w:r w:rsidR="00453E83" w:rsidRPr="00453E83">
              <w:rPr>
                <w:rFonts w:ascii="Arial Narrow" w:hAnsi="Arial Narrow"/>
                <w:b/>
                <w:color w:val="auto"/>
                <w:sz w:val="22"/>
                <w:szCs w:val="22"/>
              </w:rPr>
              <w:t xml:space="preserve">. </w:t>
            </w:r>
            <w:r w:rsidRPr="008C4E19">
              <w:rPr>
                <w:rFonts w:ascii="Arial Narrow" w:hAnsi="Arial Narrow"/>
                <w:b/>
                <w:color w:val="auto"/>
                <w:sz w:val="22"/>
                <w:szCs w:val="22"/>
              </w:rPr>
              <w:t>Modernizácia a výstavba električkových a trolejbusových tratí vrátane prvkov preferencie MHD a napojenia na ostatné druhy MHD a nemotorovú dopravu</w:t>
            </w:r>
          </w:p>
          <w:p w14:paraId="5E7AE7BF" w14:textId="15E58C83" w:rsidR="00C5267D" w:rsidRPr="00AD1021" w:rsidRDefault="00C5267D" w:rsidP="004115E4">
            <w:pPr>
              <w:pStyle w:val="Default"/>
              <w:spacing w:before="120"/>
              <w:jc w:val="both"/>
              <w:rPr>
                <w:rFonts w:ascii="Arial Narrow" w:hAnsi="Arial Narrow"/>
                <w:b/>
                <w:color w:val="auto"/>
                <w:sz w:val="22"/>
                <w:szCs w:val="22"/>
              </w:rPr>
            </w:pPr>
            <w:r>
              <w:rPr>
                <w:rFonts w:ascii="Arial Narrow" w:hAnsi="Arial Narrow"/>
                <w:b/>
                <w:color w:val="auto"/>
                <w:sz w:val="22"/>
                <w:szCs w:val="22"/>
              </w:rPr>
              <w:t>a</w:t>
            </w:r>
          </w:p>
          <w:p w14:paraId="5657E7BD" w14:textId="4A3D6EF3" w:rsidR="004115E4" w:rsidRDefault="004115E4" w:rsidP="004115E4">
            <w:pPr>
              <w:spacing w:before="120" w:after="0" w:line="240" w:lineRule="auto"/>
              <w:jc w:val="both"/>
              <w:rPr>
                <w:rFonts w:ascii="Arial Narrow" w:hAnsi="Arial Narrow" w:cs="Arial"/>
                <w:b/>
                <w:lang w:eastAsia="sk-SK"/>
              </w:rPr>
            </w:pPr>
            <w:r w:rsidRPr="002C57BD">
              <w:rPr>
                <w:rFonts w:ascii="Arial Narrow" w:hAnsi="Arial Narrow" w:cs="Arial"/>
                <w:b/>
                <w:lang w:eastAsia="sk-SK"/>
              </w:rPr>
              <w:t xml:space="preserve">E. </w:t>
            </w:r>
            <w:r w:rsidR="00D96658">
              <w:rPr>
                <w:rFonts w:ascii="Arial Narrow" w:hAnsi="Arial Narrow" w:cs="Arial"/>
                <w:b/>
                <w:lang w:eastAsia="sk-SK"/>
              </w:rPr>
              <w:t>P</w:t>
            </w:r>
            <w:r w:rsidRPr="002C57BD">
              <w:rPr>
                <w:rFonts w:ascii="Arial Narrow" w:hAnsi="Arial Narrow" w:cs="Arial"/>
                <w:b/>
                <w:lang w:eastAsia="sk-SK"/>
              </w:rPr>
              <w:t>rojektová príprava</w:t>
            </w:r>
          </w:p>
          <w:p w14:paraId="2EFE1B6D" w14:textId="7839D8EF" w:rsidR="004115E4" w:rsidRPr="00C56E87" w:rsidRDefault="004115E4" w:rsidP="004115E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4115E4" w:rsidRPr="00954355" w14:paraId="6CE92D48" w14:textId="77777777" w:rsidTr="00F863CD">
        <w:trPr>
          <w:trHeight w:val="20"/>
        </w:trPr>
        <w:tc>
          <w:tcPr>
            <w:tcW w:w="674" w:type="dxa"/>
            <w:shd w:val="clear" w:color="auto" w:fill="D9D9D9" w:themeFill="background1" w:themeFillShade="D9"/>
          </w:tcPr>
          <w:p w14:paraId="6B2D028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4115E4" w:rsidRPr="00F1589B" w:rsidRDefault="004115E4" w:rsidP="004115E4">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4115E4" w:rsidRPr="00F1589B" w:rsidRDefault="004115E4" w:rsidP="004115E4">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4115E4" w:rsidRPr="00F1589B" w:rsidRDefault="004115E4" w:rsidP="004115E4">
            <w:pPr>
              <w:pStyle w:val="Default"/>
              <w:jc w:val="both"/>
              <w:rPr>
                <w:rFonts w:ascii="Arial Narrow" w:hAnsi="Arial Narrow" w:cstheme="minorHAnsi"/>
                <w:sz w:val="22"/>
                <w:szCs w:val="22"/>
              </w:rPr>
            </w:pPr>
          </w:p>
        </w:tc>
      </w:tr>
      <w:tr w:rsidR="004115E4" w:rsidRPr="00954355" w14:paraId="3306206A" w14:textId="77777777" w:rsidTr="00F863CD">
        <w:trPr>
          <w:trHeight w:val="20"/>
        </w:trPr>
        <w:tc>
          <w:tcPr>
            <w:tcW w:w="9524" w:type="dxa"/>
            <w:gridSpan w:val="4"/>
            <w:shd w:val="clear" w:color="auto" w:fill="D9D9D9" w:themeFill="background1" w:themeFillShade="D9"/>
          </w:tcPr>
          <w:p w14:paraId="487B089C"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4115E4" w:rsidRPr="00954355" w14:paraId="6081A250" w14:textId="77777777" w:rsidTr="00F863CD">
        <w:trPr>
          <w:trHeight w:val="20"/>
        </w:trPr>
        <w:tc>
          <w:tcPr>
            <w:tcW w:w="674" w:type="dxa"/>
            <w:shd w:val="clear" w:color="auto" w:fill="D9D9D9" w:themeFill="background1" w:themeFillShade="D9"/>
            <w:vAlign w:val="center"/>
          </w:tcPr>
          <w:p w14:paraId="0D1650E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7616EF43" w14:textId="77777777" w:rsidTr="00F863CD">
        <w:trPr>
          <w:trHeight w:val="20"/>
        </w:trPr>
        <w:tc>
          <w:tcPr>
            <w:tcW w:w="674" w:type="dxa"/>
            <w:shd w:val="clear" w:color="auto" w:fill="D9D9D9" w:themeFill="background1" w:themeFillShade="D9"/>
          </w:tcPr>
          <w:p w14:paraId="683CCAE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4115E4" w:rsidRPr="00F1589B" w:rsidRDefault="004115E4" w:rsidP="004115E4">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4115E4" w:rsidRDefault="004115E4" w:rsidP="004115E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E3EC1E3" w:rsidR="004115E4" w:rsidRPr="008F26C8" w:rsidRDefault="004115E4" w:rsidP="004115E4">
            <w:pPr>
              <w:spacing w:after="0" w:line="240" w:lineRule="auto"/>
              <w:jc w:val="both"/>
              <w:rPr>
                <w:rFonts w:ascii="Arial Narrow" w:hAnsi="Arial Narrow"/>
                <w:color w:val="FF0000"/>
              </w:rPr>
            </w:pPr>
            <w:r>
              <w:rPr>
                <w:rFonts w:ascii="Arial Narrow" w:hAnsi="Arial Narrow"/>
                <w:b/>
              </w:rPr>
              <w:t>Bratislavský kraj</w:t>
            </w:r>
          </w:p>
        </w:tc>
      </w:tr>
      <w:tr w:rsidR="004115E4" w:rsidRPr="00954355" w14:paraId="558DADF3" w14:textId="77777777" w:rsidTr="00F863CD">
        <w:trPr>
          <w:trHeight w:val="20"/>
        </w:trPr>
        <w:tc>
          <w:tcPr>
            <w:tcW w:w="9524" w:type="dxa"/>
            <w:gridSpan w:val="4"/>
            <w:shd w:val="clear" w:color="auto" w:fill="D9D9D9" w:themeFill="background1" w:themeFillShade="D9"/>
          </w:tcPr>
          <w:p w14:paraId="68E5DE4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4115E4" w:rsidRPr="00954355" w14:paraId="02F59720" w14:textId="77777777" w:rsidTr="00F863CD">
        <w:trPr>
          <w:trHeight w:val="20"/>
        </w:trPr>
        <w:tc>
          <w:tcPr>
            <w:tcW w:w="674" w:type="dxa"/>
            <w:shd w:val="clear" w:color="auto" w:fill="D9D9D9" w:themeFill="background1" w:themeFillShade="D9"/>
            <w:vAlign w:val="center"/>
          </w:tcPr>
          <w:p w14:paraId="375720CA"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4846466" w14:textId="77777777" w:rsidTr="00F863CD">
        <w:trPr>
          <w:trHeight w:val="20"/>
        </w:trPr>
        <w:tc>
          <w:tcPr>
            <w:tcW w:w="674" w:type="dxa"/>
            <w:shd w:val="clear" w:color="auto" w:fill="D9D9D9" w:themeFill="background1" w:themeFillShade="D9"/>
          </w:tcPr>
          <w:p w14:paraId="22B35F4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4115E4" w:rsidRPr="008F26C8" w:rsidRDefault="004115E4" w:rsidP="004115E4">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115E4" w:rsidRPr="00954355" w14:paraId="0FF1B6F8" w14:textId="77777777" w:rsidTr="00850758">
        <w:trPr>
          <w:trHeight w:val="20"/>
        </w:trPr>
        <w:tc>
          <w:tcPr>
            <w:tcW w:w="9524" w:type="dxa"/>
            <w:gridSpan w:val="4"/>
            <w:shd w:val="clear" w:color="auto" w:fill="D9D9D9" w:themeFill="background1" w:themeFillShade="D9"/>
          </w:tcPr>
          <w:p w14:paraId="3FBEA5F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4115E4" w:rsidRPr="00954355" w14:paraId="34A0E205" w14:textId="77777777" w:rsidTr="00F863CD">
        <w:trPr>
          <w:trHeight w:val="20"/>
        </w:trPr>
        <w:tc>
          <w:tcPr>
            <w:tcW w:w="674" w:type="dxa"/>
            <w:shd w:val="clear" w:color="auto" w:fill="D9D9D9" w:themeFill="background1" w:themeFillShade="D9"/>
          </w:tcPr>
          <w:p w14:paraId="3D9B766F"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4115E4" w:rsidRPr="00493E1F" w:rsidRDefault="004115E4" w:rsidP="004115E4">
            <w:pPr>
              <w:pStyle w:val="Default"/>
              <w:spacing w:before="120"/>
              <w:rPr>
                <w:rFonts w:ascii="Arial Narrow" w:hAnsi="Arial Narrow"/>
                <w:b/>
                <w:bCs/>
                <w:sz w:val="22"/>
                <w:szCs w:val="22"/>
              </w:rPr>
            </w:pPr>
          </w:p>
        </w:tc>
        <w:tc>
          <w:tcPr>
            <w:tcW w:w="6339" w:type="dxa"/>
            <w:shd w:val="clear" w:color="auto" w:fill="auto"/>
          </w:tcPr>
          <w:p w14:paraId="322D9703" w14:textId="77777777" w:rsidR="004115E4" w:rsidRDefault="004115E4" w:rsidP="004115E4">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4115E4" w:rsidRPr="00D45093" w:rsidRDefault="004115E4" w:rsidP="004115E4">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4115E4" w:rsidRPr="00954355" w14:paraId="34E33324" w14:textId="77777777" w:rsidTr="00F863CD">
        <w:trPr>
          <w:trHeight w:val="20"/>
        </w:trPr>
        <w:tc>
          <w:tcPr>
            <w:tcW w:w="674" w:type="dxa"/>
            <w:shd w:val="clear" w:color="auto" w:fill="D9D9D9" w:themeFill="background1" w:themeFillShade="D9"/>
          </w:tcPr>
          <w:p w14:paraId="1170E6A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4115E4" w:rsidRPr="00307761" w:rsidRDefault="004115E4" w:rsidP="004115E4">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4115E4" w:rsidRDefault="004115E4" w:rsidP="004115E4">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4115E4" w:rsidRPr="00307761" w:rsidRDefault="004115E4" w:rsidP="004115E4">
            <w:pPr>
              <w:pStyle w:val="Default"/>
              <w:jc w:val="both"/>
              <w:rPr>
                <w:rFonts w:ascii="Arial Narrow" w:hAnsi="Arial Narrow"/>
              </w:rPr>
            </w:pPr>
            <w:r>
              <w:tab/>
            </w:r>
          </w:p>
        </w:tc>
      </w:tr>
      <w:tr w:rsidR="004115E4" w:rsidRPr="00954355" w14:paraId="6C933BA5" w14:textId="77777777" w:rsidTr="00F863CD">
        <w:trPr>
          <w:trHeight w:val="20"/>
        </w:trPr>
        <w:tc>
          <w:tcPr>
            <w:tcW w:w="9524" w:type="dxa"/>
            <w:gridSpan w:val="4"/>
            <w:shd w:val="clear" w:color="auto" w:fill="D9D9D9" w:themeFill="background1" w:themeFillShade="D9"/>
          </w:tcPr>
          <w:p w14:paraId="7BCC6D8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4115E4" w:rsidRPr="00954355" w14:paraId="1394A271" w14:textId="77777777" w:rsidTr="00F863CD">
        <w:trPr>
          <w:trHeight w:val="20"/>
        </w:trPr>
        <w:tc>
          <w:tcPr>
            <w:tcW w:w="674" w:type="dxa"/>
            <w:shd w:val="clear" w:color="auto" w:fill="D9D9D9" w:themeFill="background1" w:themeFillShade="D9"/>
            <w:vAlign w:val="center"/>
          </w:tcPr>
          <w:p w14:paraId="67641429"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B7EFB39" w14:textId="77777777" w:rsidTr="00F863CD">
        <w:trPr>
          <w:trHeight w:val="20"/>
        </w:trPr>
        <w:tc>
          <w:tcPr>
            <w:tcW w:w="674" w:type="dxa"/>
            <w:shd w:val="clear" w:color="auto" w:fill="D9D9D9" w:themeFill="background1" w:themeFillShade="D9"/>
          </w:tcPr>
          <w:p w14:paraId="08064B88" w14:textId="77777777" w:rsidR="004115E4" w:rsidRPr="00F616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27E16BD9" w:rsidR="004115E4" w:rsidRPr="0083299A" w:rsidRDefault="00AF13D1" w:rsidP="00AF13D1">
            <w:pPr>
              <w:pStyle w:val="Default"/>
              <w:spacing w:before="120"/>
              <w:rPr>
                <w:rFonts w:ascii="Arial Narrow" w:hAnsi="Arial Narrow"/>
                <w:b/>
                <w:bCs/>
                <w:color w:val="auto"/>
                <w:sz w:val="22"/>
                <w:szCs w:val="22"/>
              </w:rPr>
            </w:pPr>
            <w:r w:rsidRPr="002E6669">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3D3204D7"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46FAE50" w14:textId="42F08FE9" w:rsidR="004115E4" w:rsidRPr="0083299A" w:rsidRDefault="00AF13D1" w:rsidP="00AF13D1">
            <w:pPr>
              <w:pStyle w:val="Default"/>
              <w:jc w:val="both"/>
              <w:rPr>
                <w:rFonts w:ascii="Arial Narrow" w:hAnsi="Arial Narrow"/>
              </w:rPr>
            </w:pPr>
            <w:r w:rsidRPr="00AF13D1">
              <w:rPr>
                <w:rFonts w:ascii="Arial Narrow" w:hAnsi="Arial Narrow"/>
                <w:sz w:val="22"/>
                <w:szCs w:val="22"/>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w:t>
            </w:r>
          </w:p>
        </w:tc>
      </w:tr>
      <w:tr w:rsidR="00AF13D1" w:rsidRPr="00954355" w14:paraId="2775C741" w14:textId="77777777" w:rsidTr="00F863CD">
        <w:trPr>
          <w:trHeight w:val="20"/>
        </w:trPr>
        <w:tc>
          <w:tcPr>
            <w:tcW w:w="674" w:type="dxa"/>
            <w:shd w:val="clear" w:color="auto" w:fill="D9D9D9" w:themeFill="background1" w:themeFillShade="D9"/>
          </w:tcPr>
          <w:p w14:paraId="0C7FE5A7" w14:textId="77777777" w:rsidR="00AF13D1" w:rsidRPr="00F61671" w:rsidRDefault="00AF13D1"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199E620" w14:textId="5F45271F" w:rsidR="00AF13D1" w:rsidRPr="0083299A" w:rsidRDefault="00AF13D1" w:rsidP="00AF13D1">
            <w:pPr>
              <w:pStyle w:val="Default"/>
              <w:spacing w:before="120"/>
              <w:rPr>
                <w:rFonts w:ascii="Arial Narrow" w:hAnsi="Arial Narrow"/>
                <w:b/>
                <w:bCs/>
                <w:color w:val="auto"/>
                <w:sz w:val="22"/>
                <w:szCs w:val="22"/>
              </w:rPr>
            </w:pPr>
            <w:r w:rsidRPr="00AF13D1">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3823488B"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Projekt, ktorý je predmetom ŽoNFP, musí byť v súlade s požiadavkami v oblasti posudzovania vplyvov navrhovanej činnosti, najmä so zákonom o posudzovaní vplyvov . </w:t>
            </w:r>
          </w:p>
          <w:p w14:paraId="3CA2BB36"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281E24C8" w14:textId="49F4E1BB" w:rsidR="00AF13D1" w:rsidRPr="0083299A" w:rsidRDefault="00AF13D1" w:rsidP="00AF13D1">
            <w:pPr>
              <w:pStyle w:val="Default"/>
              <w:jc w:val="both"/>
              <w:rPr>
                <w:rFonts w:ascii="Arial Narrow" w:hAnsi="Arial Narrow"/>
              </w:rPr>
            </w:pPr>
            <w:r w:rsidRPr="00AF13D1">
              <w:rPr>
                <w:rFonts w:ascii="Arial Narrow" w:hAnsi="Arial Narrow"/>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AF13D1" w:rsidRPr="00954355" w14:paraId="1151336B" w14:textId="77777777" w:rsidTr="00AF13D1">
        <w:trPr>
          <w:trHeight w:val="403"/>
        </w:trPr>
        <w:tc>
          <w:tcPr>
            <w:tcW w:w="674" w:type="dxa"/>
            <w:shd w:val="clear" w:color="auto" w:fill="D9D9D9" w:themeFill="background1" w:themeFillShade="D9"/>
          </w:tcPr>
          <w:p w14:paraId="48E73084" w14:textId="77777777" w:rsidR="00AF13D1" w:rsidRPr="00F61671" w:rsidRDefault="00AF13D1"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3D0A26" w14:textId="3400BB8D" w:rsidR="00AF13D1" w:rsidRPr="0083299A" w:rsidRDefault="00AF13D1" w:rsidP="00AF13D1">
            <w:pPr>
              <w:pStyle w:val="Default"/>
              <w:spacing w:before="120"/>
              <w:rPr>
                <w:rFonts w:ascii="Arial Narrow" w:hAnsi="Arial Narrow"/>
                <w:b/>
                <w:bCs/>
                <w:color w:val="auto"/>
                <w:sz w:val="22"/>
                <w:szCs w:val="22"/>
              </w:rPr>
            </w:pPr>
            <w:r w:rsidRPr="002E6669">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shd w:val="clear" w:color="auto" w:fill="auto"/>
          </w:tcPr>
          <w:p w14:paraId="08BB379D" w14:textId="45F20E33" w:rsidR="00AF13D1" w:rsidRPr="00AF13D1" w:rsidRDefault="00AF13D1" w:rsidP="004115E4">
            <w:pPr>
              <w:pStyle w:val="Default"/>
              <w:jc w:val="both"/>
              <w:rPr>
                <w:rFonts w:ascii="Arial Narrow" w:hAnsi="Arial Narrow"/>
                <w:sz w:val="22"/>
                <w:szCs w:val="22"/>
              </w:rPr>
            </w:pPr>
            <w:r w:rsidRPr="00AF13D1">
              <w:rPr>
                <w:rFonts w:ascii="Arial Narrow" w:hAnsi="Arial Narrow"/>
                <w:sz w:val="22"/>
                <w:szCs w:val="22"/>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AF13D1" w:rsidRPr="00954355" w14:paraId="141DB106" w14:textId="77777777" w:rsidTr="00F863CD">
        <w:trPr>
          <w:trHeight w:val="20"/>
        </w:trPr>
        <w:tc>
          <w:tcPr>
            <w:tcW w:w="674" w:type="dxa"/>
            <w:shd w:val="clear" w:color="auto" w:fill="D9D9D9" w:themeFill="background1" w:themeFillShade="D9"/>
          </w:tcPr>
          <w:p w14:paraId="500B9965"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089F88" w14:textId="774A9355" w:rsidR="00AF13D1" w:rsidRPr="0083299A" w:rsidRDefault="00AF13D1" w:rsidP="00AF13D1">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2DDD0BE2" w14:textId="3A57811E"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Projekt, ktorý je predmetom ŽoNFP, musí byť v súlade s horizontálnymi princípmi: 1) udržateľný rozvoj a/alebo 2) rovnosť mužov a žien a 3) nediskriminácia ,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tc>
      </w:tr>
      <w:tr w:rsidR="00503CCC" w:rsidRPr="00954355" w14:paraId="4BDD6DB9" w14:textId="77777777" w:rsidTr="00F863CD">
        <w:trPr>
          <w:trHeight w:val="20"/>
        </w:trPr>
        <w:tc>
          <w:tcPr>
            <w:tcW w:w="674" w:type="dxa"/>
            <w:shd w:val="clear" w:color="auto" w:fill="D9D9D9" w:themeFill="background1" w:themeFillShade="D9"/>
          </w:tcPr>
          <w:p w14:paraId="5B7100E6" w14:textId="77777777" w:rsidR="00503CCC" w:rsidRPr="00F61671" w:rsidRDefault="00503CCC"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3C55D1" w14:textId="6FD6F992" w:rsidR="00503CCC" w:rsidRPr="0083299A" w:rsidRDefault="00503CCC" w:rsidP="00AF13D1">
            <w:pPr>
              <w:pStyle w:val="Default"/>
              <w:spacing w:before="120"/>
              <w:rPr>
                <w:rFonts w:ascii="Arial Narrow" w:hAnsi="Arial Narrow"/>
                <w:b/>
                <w:bCs/>
                <w:color w:val="auto"/>
                <w:sz w:val="22"/>
                <w:szCs w:val="22"/>
              </w:rPr>
            </w:pPr>
            <w:r w:rsidRPr="002E6669">
              <w:rPr>
                <w:rFonts w:ascii="Arial Narrow" w:hAnsi="Arial Narrow"/>
                <w:b/>
                <w:bCs/>
                <w:color w:val="auto"/>
                <w:sz w:val="22"/>
                <w:szCs w:val="22"/>
              </w:rPr>
              <w:t>Podmienky poskytnutia príspevku z hľadiska definovania merateľných ukazovateľov projektu</w:t>
            </w:r>
          </w:p>
        </w:tc>
        <w:tc>
          <w:tcPr>
            <w:tcW w:w="6339" w:type="dxa"/>
            <w:shd w:val="clear" w:color="auto" w:fill="auto"/>
          </w:tcPr>
          <w:p w14:paraId="3AB4F9BC" w14:textId="27979F2A" w:rsidR="00503CCC" w:rsidRPr="00AF13D1" w:rsidRDefault="00503CCC" w:rsidP="00503CCC">
            <w:pPr>
              <w:pStyle w:val="Default"/>
              <w:jc w:val="both"/>
              <w:rPr>
                <w:rFonts w:ascii="Arial Narrow" w:hAnsi="Arial Narrow"/>
                <w:sz w:val="22"/>
                <w:szCs w:val="22"/>
              </w:rPr>
            </w:pPr>
            <w:r w:rsidRPr="00503CCC">
              <w:rPr>
                <w:rFonts w:ascii="Arial Narrow" w:hAnsi="Arial Narrow"/>
                <w:sz w:val="22"/>
                <w:szCs w:val="22"/>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503CCC">
                <w:rPr>
                  <w:rStyle w:val="Hypertextovprepojenie"/>
                  <w:rFonts w:ascii="Arial Narrow" w:hAnsi="Arial Narrow"/>
                  <w:sz w:val="22"/>
                  <w:szCs w:val="22"/>
                </w:rPr>
                <w:t>https://www.opii.gov.sk/metodicke-dokumenty/prehlad-ukazovatelov-opii</w:t>
              </w:r>
            </w:hyperlink>
            <w:r w:rsidRPr="00503CCC">
              <w:rPr>
                <w:rFonts w:ascii="Arial Narrow" w:hAnsi="Arial Narrow"/>
                <w:sz w:val="22"/>
                <w:szCs w:val="22"/>
              </w:rPr>
              <w:t>.</w:t>
            </w:r>
          </w:p>
        </w:tc>
      </w:tr>
      <w:tr w:rsidR="00AF13D1" w:rsidRPr="00954355" w14:paraId="6BEF86F2" w14:textId="77777777" w:rsidTr="00F863CD">
        <w:trPr>
          <w:trHeight w:val="20"/>
        </w:trPr>
        <w:tc>
          <w:tcPr>
            <w:tcW w:w="674" w:type="dxa"/>
            <w:shd w:val="clear" w:color="auto" w:fill="D9D9D9" w:themeFill="background1" w:themeFillShade="D9"/>
          </w:tcPr>
          <w:p w14:paraId="01CF70BC"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249219" w14:textId="02C6C3AA" w:rsidR="00AF13D1" w:rsidRPr="0083299A" w:rsidRDefault="00AF13D1" w:rsidP="00AF13D1">
            <w:pPr>
              <w:pStyle w:val="Default"/>
              <w:spacing w:before="120"/>
              <w:rPr>
                <w:rFonts w:ascii="Arial Narrow" w:hAnsi="Arial Narrow"/>
                <w:b/>
                <w:bCs/>
                <w:color w:val="auto"/>
                <w:sz w:val="22"/>
                <w:szCs w:val="22"/>
              </w:rPr>
            </w:pPr>
            <w:r w:rsidRPr="008F3BC2">
              <w:rPr>
                <w:rFonts w:ascii="Arial Narrow" w:hAnsi="Arial Narrow"/>
                <w:b/>
                <w:bCs/>
                <w:color w:val="auto"/>
                <w:sz w:val="22"/>
                <w:szCs w:val="22"/>
              </w:rPr>
              <w:t>Podmienka, že pre stavby dopravnej infraštruktúry je vykonaná rezortná alebo štátna expertíza</w:t>
            </w:r>
          </w:p>
        </w:tc>
        <w:tc>
          <w:tcPr>
            <w:tcW w:w="6339" w:type="dxa"/>
            <w:shd w:val="clear" w:color="auto" w:fill="auto"/>
          </w:tcPr>
          <w:p w14:paraId="342AEF5E" w14:textId="134AAA38"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K stavbám dopravnej infraštruktúry v pôsobnosti MD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6E2DC2D6"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C058C99" w14:textId="6C9875D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Štátna expertíza sa vykonáva podľa § 10 zákona č. 254/1998 Z. z. o verejných prácach v.z.n.p. posúdením stavebného zámeru v zmysle § 9 zákona č. 254/1998 Z. z. o verejných prácach v.z.n.p.</w:t>
            </w:r>
          </w:p>
        </w:tc>
      </w:tr>
      <w:tr w:rsidR="00AF13D1" w:rsidRPr="00954355" w14:paraId="060807AB" w14:textId="77777777" w:rsidTr="00F863CD">
        <w:trPr>
          <w:trHeight w:val="20"/>
        </w:trPr>
        <w:tc>
          <w:tcPr>
            <w:tcW w:w="674" w:type="dxa"/>
            <w:shd w:val="clear" w:color="auto" w:fill="D9D9D9" w:themeFill="background1" w:themeFillShade="D9"/>
          </w:tcPr>
          <w:p w14:paraId="575C7CAA"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22768BE" w14:textId="0BF40971" w:rsidR="00AF13D1" w:rsidRPr="00AF13D1" w:rsidRDefault="00AF13D1" w:rsidP="00AF13D1">
            <w:pPr>
              <w:pStyle w:val="Default"/>
              <w:spacing w:before="120"/>
              <w:rPr>
                <w:rFonts w:ascii="Arial Narrow" w:hAnsi="Arial Narrow"/>
                <w:b/>
                <w:bCs/>
                <w:color w:val="auto"/>
                <w:sz w:val="22"/>
                <w:szCs w:val="22"/>
                <w:highlight w:val="yellow"/>
              </w:rPr>
            </w:pPr>
            <w:r w:rsidRPr="008F3BC2">
              <w:rPr>
                <w:rFonts w:ascii="Arial Narrow" w:hAnsi="Arial Narrow"/>
                <w:b/>
                <w:bCs/>
                <w:color w:val="auto"/>
                <w:sz w:val="22"/>
                <w:szCs w:val="22"/>
              </w:rPr>
              <w:t>Podmienka, že žiadateľ má vypracovanú štúdiu realizovateľnosti</w:t>
            </w:r>
          </w:p>
        </w:tc>
        <w:tc>
          <w:tcPr>
            <w:tcW w:w="6339" w:type="dxa"/>
            <w:shd w:val="clear" w:color="auto" w:fill="auto"/>
          </w:tcPr>
          <w:p w14:paraId="4A8B940F"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w:t>
            </w:r>
          </w:p>
          <w:p w14:paraId="0CE9F27B" w14:textId="00B639CE"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Žiadateľ pri spracovaní štúdie realizovateľnosti postupuje podľa príslušných ustanovení Metodického rámca pre vypracovanie štúdie uskutočniteľnosti, ktorá je zverejnená na webovom sídle OPII </w:t>
            </w:r>
            <w:hyperlink r:id="rId12" w:history="1">
              <w:r w:rsidRPr="008D224D">
                <w:rPr>
                  <w:rStyle w:val="Hypertextovprepojenie"/>
                  <w:rFonts w:ascii="Arial Narrow" w:hAnsi="Arial Narrow"/>
                  <w:sz w:val="22"/>
                  <w:szCs w:val="22"/>
                </w:rPr>
                <w:t>https://www.opii.gov.sk/metodicke-dokumenty/prirucka-cba</w:t>
              </w:r>
            </w:hyperlink>
            <w:r w:rsidRPr="00AF13D1">
              <w:rPr>
                <w:rFonts w:ascii="Arial Narrow" w:hAnsi="Arial Narrow"/>
                <w:sz w:val="22"/>
                <w:szCs w:val="22"/>
              </w:rPr>
              <w:t>. Uvedené platí v prípade, že žiadateľ začal s prípravou a realizáciou štúdie realizovateľnosti po nadobudnutí platnosti metodického rámca.</w:t>
            </w:r>
          </w:p>
        </w:tc>
      </w:tr>
      <w:tr w:rsidR="00AF13D1" w:rsidRPr="00954355" w14:paraId="3C47941A" w14:textId="77777777" w:rsidTr="00CE0FE4">
        <w:trPr>
          <w:trHeight w:val="1177"/>
        </w:trPr>
        <w:tc>
          <w:tcPr>
            <w:tcW w:w="674" w:type="dxa"/>
            <w:shd w:val="clear" w:color="auto" w:fill="D9D9D9" w:themeFill="background1" w:themeFillShade="D9"/>
          </w:tcPr>
          <w:p w14:paraId="5758759A"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60FA8303" w:rsidR="00AF13D1" w:rsidRPr="009B63D9" w:rsidRDefault="00AF13D1" w:rsidP="00AF13D1">
            <w:pPr>
              <w:pStyle w:val="Default"/>
              <w:spacing w:before="120"/>
              <w:rPr>
                <w:rFonts w:ascii="Arial Narrow" w:hAnsi="Arial Narrow"/>
                <w:b/>
                <w:bCs/>
                <w:color w:val="auto"/>
                <w:sz w:val="22"/>
                <w:szCs w:val="22"/>
              </w:rPr>
            </w:pPr>
            <w:r w:rsidRPr="008F3BC2">
              <w:rPr>
                <w:rFonts w:ascii="Arial Narrow" w:hAnsi="Arial Narrow"/>
                <w:b/>
                <w:bCs/>
                <w:sz w:val="22"/>
                <w:szCs w:val="22"/>
              </w:rPr>
              <w:t>Podmienka podpory obnovy vozidiel v MHD</w:t>
            </w:r>
          </w:p>
        </w:tc>
        <w:tc>
          <w:tcPr>
            <w:tcW w:w="6339" w:type="dxa"/>
            <w:shd w:val="clear" w:color="auto" w:fill="auto"/>
          </w:tcPr>
          <w:p w14:paraId="7D1225F8" w14:textId="0581037A" w:rsidR="00AF13D1" w:rsidRPr="0083299A" w:rsidRDefault="00AF13D1" w:rsidP="00AF13D1">
            <w:pPr>
              <w:pStyle w:val="Default"/>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1472CC" w:rsidRPr="00954355" w14:paraId="7B3736F7" w14:textId="77777777" w:rsidTr="00CE0FE4">
        <w:trPr>
          <w:trHeight w:val="1177"/>
        </w:trPr>
        <w:tc>
          <w:tcPr>
            <w:tcW w:w="674" w:type="dxa"/>
            <w:shd w:val="clear" w:color="auto" w:fill="D9D9D9" w:themeFill="background1" w:themeFillShade="D9"/>
          </w:tcPr>
          <w:p w14:paraId="75831770" w14:textId="77777777" w:rsidR="001472CC" w:rsidRPr="00F61671" w:rsidRDefault="001472CC"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127108F" w14:textId="739DAD55" w:rsidR="001472CC" w:rsidRPr="001472CC" w:rsidRDefault="001472CC" w:rsidP="00AF13D1">
            <w:pPr>
              <w:pStyle w:val="Default"/>
              <w:spacing w:before="120"/>
              <w:rPr>
                <w:rFonts w:ascii="Arial Narrow" w:hAnsi="Arial Narrow"/>
                <w:b/>
                <w:bCs/>
                <w:sz w:val="22"/>
                <w:szCs w:val="22"/>
                <w:highlight w:val="yellow"/>
              </w:rPr>
            </w:pPr>
            <w:r w:rsidRPr="001472CC">
              <w:rPr>
                <w:rFonts w:ascii="Arial Narrow" w:hAnsi="Arial Narrow"/>
                <w:b/>
                <w:bCs/>
                <w:sz w:val="22"/>
                <w:szCs w:val="22"/>
              </w:rPr>
              <w:t>Podmienka oprávnenosti výdavkov pre projekty generujúce príjem</w:t>
            </w:r>
          </w:p>
        </w:tc>
        <w:tc>
          <w:tcPr>
            <w:tcW w:w="6339" w:type="dxa"/>
            <w:shd w:val="clear" w:color="auto" w:fill="auto"/>
          </w:tcPr>
          <w:p w14:paraId="04E64627" w14:textId="77777777"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11E03E9" w14:textId="77777777"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t>V prípade projektov, ktoré vytvárajú čistý príjem, sa oprávnenosť výdavkov posudzuje aj s ohľadom na výsledky finančnej časti analýzy nákladov a prínosov (Cost Benefit Analysis - CBA) projektu (žiadateľ predkladá iba elektronicky).</w:t>
            </w:r>
          </w:p>
          <w:p w14:paraId="12B314F2" w14:textId="4788CEE5"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t>Pre projekty s odhadovanou hodnotou nad 40 mil. EUR (s DPH)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176C4319" w14:textId="0E0EB3E3" w:rsidR="00334E16" w:rsidRDefault="00334E16" w:rsidP="00334E1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rPr>
              <w:t xml:space="preserve">Výdavky projektu musia byť </w:t>
            </w:r>
            <w:r w:rsidR="00012322" w:rsidRPr="00012322">
              <w:rPr>
                <w:rFonts w:ascii="Arial Narrow" w:hAnsi="Arial Narrow"/>
                <w:u w:val="single"/>
              </w:rPr>
              <w:t xml:space="preserve">preukázateľne </w:t>
            </w:r>
            <w:r w:rsidRPr="00012322">
              <w:rPr>
                <w:rFonts w:ascii="Arial Narrow" w:hAnsi="Arial Narrow"/>
                <w:u w:val="single"/>
              </w:rPr>
              <w:t>oprávnené</w:t>
            </w:r>
            <w:r>
              <w:rPr>
                <w:rFonts w:ascii="Arial Narrow" w:hAnsi="Arial Narrow"/>
              </w:rPr>
              <w:t xml:space="preserve"> na financovanie z OPII v súlade s </w:t>
            </w:r>
            <w:r>
              <w:rPr>
                <w:rFonts w:ascii="Arial Narrow" w:hAnsi="Arial Narrow"/>
                <w:b/>
                <w:bCs/>
                <w:i/>
                <w:iCs/>
              </w:rPr>
              <w:t xml:space="preserve">Príručkou k oprávnenosti výdavkov OPII, </w:t>
            </w:r>
            <w:r>
              <w:rPr>
                <w:rFonts w:ascii="Arial Narrow" w:hAnsi="Arial Narrow"/>
              </w:rPr>
              <w:t xml:space="preserve">ktorá je </w:t>
            </w:r>
            <w:r>
              <w:rPr>
                <w:rFonts w:ascii="Arial Narrow" w:hAnsi="Arial Narrow" w:cstheme="minorHAnsi"/>
              </w:rPr>
              <w:t xml:space="preserve">zverejnená na webovom sídle RO OPII </w:t>
            </w:r>
            <w:r>
              <w:rPr>
                <w:rFonts w:ascii="Arial Narrow" w:hAnsi="Arial Narrow"/>
              </w:rPr>
              <w:t xml:space="preserve">- </w:t>
            </w:r>
            <w:hyperlink r:id="rId13" w:history="1">
              <w:r>
                <w:rPr>
                  <w:rStyle w:val="Hypertextovprepojenie"/>
                  <w:rFonts w:ascii="Arial Narrow" w:hAnsi="Arial Narrow"/>
                </w:rPr>
                <w:t>Príručka k oprávnenosti výdavkov - OPII - Operačný program Integrovaná infraštruktúra</w:t>
              </w:r>
            </w:hyperlink>
            <w:r>
              <w:rPr>
                <w:rFonts w:ascii="Arial Narrow" w:hAnsi="Arial Narrow"/>
              </w:rPr>
              <w:t>.</w:t>
            </w:r>
            <w:r w:rsidR="00012322">
              <w:rPr>
                <w:rFonts w:ascii="Arial Narrow" w:hAnsi="Arial Narrow"/>
              </w:rPr>
              <w:t xml:space="preserve"> Žiadateľ predloží </w:t>
            </w:r>
            <w:r w:rsidR="00012322" w:rsidRPr="00012322">
              <w:rPr>
                <w:rFonts w:ascii="Arial Narrow" w:hAnsi="Arial Narrow"/>
              </w:rPr>
              <w:t>podrobný rozpočet projektu OPII vo formáte .xls – príloha č. 1a PpŽ</w:t>
            </w:r>
            <w:r w:rsidR="00012322">
              <w:rPr>
                <w:rFonts w:ascii="Arial Narrow" w:hAnsi="Arial Narrow"/>
              </w:rPr>
              <w:t>.</w:t>
            </w:r>
          </w:p>
          <w:p w14:paraId="090D2F44" w14:textId="54F3DC85"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05B9353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2D3B692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B3DE5C4"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0A47FEB"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71CC53E7"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0166AEAE" w14:textId="77777777" w:rsidR="00327AD2" w:rsidRDefault="00327AD2" w:rsidP="00A678E2">
            <w:pPr>
              <w:spacing w:before="120" w:after="12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78607068" w:rsidR="00472C9F" w:rsidRPr="00472C9F" w:rsidRDefault="00472C9F" w:rsidP="00A678E2">
            <w:pPr>
              <w:spacing w:before="120" w:after="120" w:line="240" w:lineRule="auto"/>
              <w:jc w:val="both"/>
              <w:rPr>
                <w:rFonts w:ascii="Arial Narrow" w:hAnsi="Arial Narrow" w:cstheme="minorHAnsi"/>
                <w:b/>
                <w:u w:val="single"/>
              </w:rPr>
            </w:pPr>
            <w:r w:rsidRPr="00472C9F">
              <w:rPr>
                <w:rFonts w:ascii="Arial Narrow" w:hAnsi="Arial Narrow" w:cstheme="minorHAnsi"/>
                <w:b/>
              </w:rPr>
              <w:t xml:space="preserve">V prípade, ak žiadateľ predkladá ŽoNFP na projekt, ktorý bude rozdelený do dvoch fáz medzi programové obdobie 2014 - 2020 a programové obdobie 2021 – 2027, postupuje podľa Metodického usmernenia k fázovaniu projektov Operačného programu Integrovaná Infraštruktúra a Programu Slovensko, ktoré je zverejnené na webovom sídle RO OPII - </w:t>
            </w:r>
            <w:hyperlink r:id="rId14" w:history="1">
              <w:r w:rsidRPr="00472C9F">
                <w:rPr>
                  <w:rStyle w:val="Hypertextovprepojenie"/>
                  <w:rFonts w:ascii="Arial Narrow" w:hAnsi="Arial Narrow" w:cstheme="minorHAnsi"/>
                </w:rPr>
                <w:t>https://www.opii.gov.sk/metodicke-dokumenty/metodika-fazovania-projektov-opd-opii</w:t>
              </w:r>
            </w:hyperlink>
            <w:r w:rsidRPr="00472C9F">
              <w:rPr>
                <w:rFonts w:ascii="Arial Narrow" w:hAnsi="Arial Narrow" w:cstheme="minorHAnsi"/>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68577578" w:rsidR="007658DB" w:rsidRPr="008122C5" w:rsidRDefault="008122C5" w:rsidP="00802BD5">
            <w:pPr>
              <w:autoSpaceDE w:val="0"/>
              <w:autoSpaceDN w:val="0"/>
              <w:adjustRightInd w:val="0"/>
              <w:spacing w:before="120" w:after="120" w:line="240" w:lineRule="auto"/>
              <w:jc w:val="both"/>
              <w:rPr>
                <w:rFonts w:ascii="Arial Narrow" w:hAnsi="Arial Narrow"/>
                <w:color w:val="000000"/>
                <w:lang w:eastAsia="sk-SK"/>
              </w:rPr>
            </w:pPr>
            <w:r w:rsidRPr="008122C5">
              <w:rPr>
                <w:rFonts w:ascii="Arial Narrow" w:hAnsi="Arial Narrow"/>
                <w:color w:val="000000"/>
                <w:lang w:eastAsia="sk-SK"/>
              </w:rPr>
              <w:t>V prípade tohto písomného vyzvania neboli v rámci schváleného Plánu vyzvaní OPII pre veľké projekty, národné projekty a projekty technickej pomoci na rok 2022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52617A90" w14:textId="77777777" w:rsidR="00472C9F" w:rsidRDefault="00472C9F" w:rsidP="00A5235F">
            <w:pPr>
              <w:autoSpaceDE w:val="0"/>
              <w:autoSpaceDN w:val="0"/>
              <w:adjustRightInd w:val="0"/>
              <w:spacing w:before="120" w:after="0" w:line="240" w:lineRule="auto"/>
              <w:jc w:val="both"/>
              <w:rPr>
                <w:rFonts w:ascii="Arial Narrow" w:hAnsi="Arial Narrow" w:cs="Arial"/>
                <w:color w:val="000000"/>
                <w:lang w:eastAsia="sk-SK"/>
              </w:rPr>
            </w:pPr>
            <w:r w:rsidRPr="00472C9F">
              <w:rPr>
                <w:rFonts w:ascii="Arial Narrow" w:hAnsi="Arial Narrow" w:cs="Arial"/>
                <w:color w:val="000000"/>
                <w:lang w:eastAsia="sk-SK"/>
              </w:rPr>
              <w:t xml:space="preserve">RO OPII je oprávnený vyzvanie (okrem zmeny podmienky poskytnutia príspevku podľa § 17 ods. 3 písm. a) zákona o EŠIF a okrem zúženia rozsahu podmienky poskytnutia príspevku podľa § 17 ods. 4 písm. a) zákona o EŠIF) zmeniť do uzavretia vyzvania. RO OPII umožní žiadateľovi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50C93776"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DD17D" w14:textId="77777777" w:rsidR="001D5569" w:rsidRDefault="001D5569" w:rsidP="00784ECE">
      <w:pPr>
        <w:spacing w:after="0" w:line="240" w:lineRule="auto"/>
      </w:pPr>
      <w:r>
        <w:separator/>
      </w:r>
    </w:p>
  </w:endnote>
  <w:endnote w:type="continuationSeparator" w:id="0">
    <w:p w14:paraId="380242AB" w14:textId="77777777" w:rsidR="001D5569" w:rsidRDefault="001D556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249F7BA"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D13F1E">
          <w:rPr>
            <w:rFonts w:asciiTheme="minorHAnsi" w:hAnsiTheme="minorHAnsi"/>
            <w:noProof/>
            <w:sz w:val="20"/>
            <w:szCs w:val="20"/>
          </w:rPr>
          <w:t>3</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AB6AE" w14:textId="77777777" w:rsidR="001D5569" w:rsidRDefault="001D5569" w:rsidP="00784ECE">
      <w:pPr>
        <w:spacing w:after="0" w:line="240" w:lineRule="auto"/>
      </w:pPr>
      <w:r>
        <w:separator/>
      </w:r>
    </w:p>
  </w:footnote>
  <w:footnote w:type="continuationSeparator" w:id="0">
    <w:p w14:paraId="0D22F643" w14:textId="77777777" w:rsidR="001D5569" w:rsidRDefault="001D5569" w:rsidP="00784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1B997234" w:rsidR="00760121" w:rsidRDefault="00B704E1" w:rsidP="00F863CD">
    <w:pPr>
      <w:pStyle w:val="Hlavika"/>
      <w:jc w:val="center"/>
    </w:pPr>
    <w:r>
      <w:rPr>
        <w:noProof/>
      </w:rPr>
      <w:drawing>
        <wp:inline distT="0" distB="0" distL="0" distR="0" wp14:anchorId="68BEFC25" wp14:editId="01DC0DAF">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D SR">
    <w15:presenceInfo w15:providerId="None" w15:userId="MD S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2322"/>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3AC"/>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472CC"/>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D556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6669"/>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14AC"/>
    <w:rsid w:val="00314440"/>
    <w:rsid w:val="00315425"/>
    <w:rsid w:val="0032288B"/>
    <w:rsid w:val="00323D81"/>
    <w:rsid w:val="00325B8D"/>
    <w:rsid w:val="003261CC"/>
    <w:rsid w:val="00327AD2"/>
    <w:rsid w:val="00330328"/>
    <w:rsid w:val="003313D2"/>
    <w:rsid w:val="00333B65"/>
    <w:rsid w:val="00334E16"/>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21EF"/>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15E4"/>
    <w:rsid w:val="00413132"/>
    <w:rsid w:val="00413E9E"/>
    <w:rsid w:val="00414F28"/>
    <w:rsid w:val="00416076"/>
    <w:rsid w:val="0041731A"/>
    <w:rsid w:val="00417932"/>
    <w:rsid w:val="00420DF5"/>
    <w:rsid w:val="004212C8"/>
    <w:rsid w:val="00421E30"/>
    <w:rsid w:val="004251D2"/>
    <w:rsid w:val="00427C6F"/>
    <w:rsid w:val="004332F3"/>
    <w:rsid w:val="00434AFA"/>
    <w:rsid w:val="004361B6"/>
    <w:rsid w:val="00436C85"/>
    <w:rsid w:val="0044573A"/>
    <w:rsid w:val="00450B6F"/>
    <w:rsid w:val="00453E83"/>
    <w:rsid w:val="00455838"/>
    <w:rsid w:val="00455A94"/>
    <w:rsid w:val="00456E89"/>
    <w:rsid w:val="00463B63"/>
    <w:rsid w:val="00464AA0"/>
    <w:rsid w:val="00464FFA"/>
    <w:rsid w:val="00466286"/>
    <w:rsid w:val="00466B72"/>
    <w:rsid w:val="00472A05"/>
    <w:rsid w:val="00472C9F"/>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3CCC"/>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1D84"/>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7AF"/>
    <w:rsid w:val="00802BD5"/>
    <w:rsid w:val="00802BF7"/>
    <w:rsid w:val="0080378E"/>
    <w:rsid w:val="00804DC9"/>
    <w:rsid w:val="00807047"/>
    <w:rsid w:val="00811E7C"/>
    <w:rsid w:val="008122C5"/>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4E19"/>
    <w:rsid w:val="008C6FA4"/>
    <w:rsid w:val="008C7398"/>
    <w:rsid w:val="008D1327"/>
    <w:rsid w:val="008D4FFA"/>
    <w:rsid w:val="008D5671"/>
    <w:rsid w:val="008D7ADA"/>
    <w:rsid w:val="008E0B3D"/>
    <w:rsid w:val="008E0D0C"/>
    <w:rsid w:val="008F1058"/>
    <w:rsid w:val="008F1CB4"/>
    <w:rsid w:val="008F1E02"/>
    <w:rsid w:val="008F26C8"/>
    <w:rsid w:val="008F3834"/>
    <w:rsid w:val="008F3BC2"/>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7692A"/>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63D9"/>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21AB"/>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1021"/>
    <w:rsid w:val="00AD1B3A"/>
    <w:rsid w:val="00AD3636"/>
    <w:rsid w:val="00AD5B71"/>
    <w:rsid w:val="00AD707D"/>
    <w:rsid w:val="00AE248B"/>
    <w:rsid w:val="00AE3394"/>
    <w:rsid w:val="00AE4071"/>
    <w:rsid w:val="00AE48A7"/>
    <w:rsid w:val="00AE4CE6"/>
    <w:rsid w:val="00AE55E7"/>
    <w:rsid w:val="00AE77C1"/>
    <w:rsid w:val="00AF13D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4E1"/>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2350"/>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15F2"/>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52C5"/>
    <w:rsid w:val="00C4623D"/>
    <w:rsid w:val="00C468CB"/>
    <w:rsid w:val="00C46F19"/>
    <w:rsid w:val="00C4743D"/>
    <w:rsid w:val="00C5267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0FE4"/>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3F1E"/>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665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44E5"/>
    <w:rsid w:val="00EC578A"/>
    <w:rsid w:val="00EC6B4E"/>
    <w:rsid w:val="00ED0962"/>
    <w:rsid w:val="00ED43FA"/>
    <w:rsid w:val="00ED4440"/>
    <w:rsid w:val="00ED52A8"/>
    <w:rsid w:val="00ED5FCE"/>
    <w:rsid w:val="00ED6858"/>
    <w:rsid w:val="00EE0774"/>
    <w:rsid w:val="00EE33A8"/>
    <w:rsid w:val="00EE34A6"/>
    <w:rsid w:val="00EE70ED"/>
    <w:rsid w:val="00EE7E24"/>
    <w:rsid w:val="00EF56AC"/>
    <w:rsid w:val="00F011BF"/>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464">
      <w:bodyDiv w:val="1"/>
      <w:marLeft w:val="0"/>
      <w:marRight w:val="0"/>
      <w:marTop w:val="0"/>
      <w:marBottom w:val="0"/>
      <w:divBdr>
        <w:top w:val="none" w:sz="0" w:space="0" w:color="auto"/>
        <w:left w:val="none" w:sz="0" w:space="0" w:color="auto"/>
        <w:bottom w:val="none" w:sz="0" w:space="0" w:color="auto"/>
        <w:right w:val="none" w:sz="0" w:space="0" w:color="auto"/>
      </w:divBdr>
    </w:div>
    <w:div w:id="42021803">
      <w:bodyDiv w:val="1"/>
      <w:marLeft w:val="0"/>
      <w:marRight w:val="0"/>
      <w:marTop w:val="0"/>
      <w:marBottom w:val="0"/>
      <w:divBdr>
        <w:top w:val="none" w:sz="0" w:space="0" w:color="auto"/>
        <w:left w:val="none" w:sz="0" w:space="0" w:color="auto"/>
        <w:bottom w:val="none" w:sz="0" w:space="0" w:color="auto"/>
        <w:right w:val="none" w:sz="0" w:space="0" w:color="auto"/>
      </w:divBdr>
    </w:div>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32040024">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843738449">
      <w:bodyDiv w:val="1"/>
      <w:marLeft w:val="0"/>
      <w:marRight w:val="0"/>
      <w:marTop w:val="0"/>
      <w:marBottom w:val="0"/>
      <w:divBdr>
        <w:top w:val="none" w:sz="0" w:space="0" w:color="auto"/>
        <w:left w:val="none" w:sz="0" w:space="0" w:color="auto"/>
        <w:bottom w:val="none" w:sz="0" w:space="0" w:color="auto"/>
        <w:right w:val="none" w:sz="0" w:space="0" w:color="auto"/>
      </w:divBdr>
    </w:div>
    <w:div w:id="846604534">
      <w:bodyDiv w:val="1"/>
      <w:marLeft w:val="0"/>
      <w:marRight w:val="0"/>
      <w:marTop w:val="0"/>
      <w:marBottom w:val="0"/>
      <w:divBdr>
        <w:top w:val="none" w:sz="0" w:space="0" w:color="auto"/>
        <w:left w:val="none" w:sz="0" w:space="0" w:color="auto"/>
        <w:bottom w:val="none" w:sz="0" w:space="0" w:color="auto"/>
        <w:right w:val="none" w:sz="0" w:space="0" w:color="auto"/>
      </w:divBdr>
    </w:div>
    <w:div w:id="98489114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https://www.opii.gov.sk/metodicke-dokumenty/prirucka-k-opravnenosti-vydavk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s://www.opii.gov.sk/metodicke-dokumenty/metodika-fazovania-projektov-opd-opi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B8B81-B342-4CE0-ADD1-BC4FF600D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3217</TotalTime>
  <Pages>11</Pages>
  <Words>4577</Words>
  <Characters>26090</Characters>
  <Application>Microsoft Office Word</Application>
  <DocSecurity>0</DocSecurity>
  <Lines>217</Lines>
  <Paragraphs>61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MD SR</cp:lastModifiedBy>
  <cp:revision>280</cp:revision>
  <cp:lastPrinted>2016-01-20T15:57:00Z</cp:lastPrinted>
  <dcterms:created xsi:type="dcterms:W3CDTF">2016-01-22T06:28:00Z</dcterms:created>
  <dcterms:modified xsi:type="dcterms:W3CDTF">2023-04-11T07:46:00Z</dcterms:modified>
</cp:coreProperties>
</file>