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3E049476"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923F6C" w:rsidRPr="00923F6C">
        <w:rPr>
          <w:rFonts w:ascii="Arial Narrow" w:hAnsi="Arial Narrow" w:cstheme="minorHAnsi"/>
          <w:color w:val="auto"/>
          <w:sz w:val="28"/>
          <w:szCs w:val="28"/>
        </w:rPr>
        <w:t>OPII-121-3.1-HMBA-ELTRPETR</w:t>
      </w:r>
    </w:p>
    <w:p w14:paraId="4881E0E8" w14:textId="55619817"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56E87">
        <w:rPr>
          <w:rFonts w:ascii="Arial Narrow" w:hAnsi="Arial Narrow"/>
          <w:b/>
          <w:lang w:eastAsia="sk-SK"/>
        </w:rPr>
        <w:t>i</w:t>
      </w:r>
      <w:r w:rsidR="00935EF1" w:rsidRPr="00935EF1">
        <w:rPr>
          <w:rFonts w:ascii="Arial Narrow" w:hAnsi="Arial Narrow"/>
          <w:b/>
          <w:lang w:eastAsia="sk-SK"/>
        </w:rPr>
        <w:t xml:space="preserve"> o NFP pre </w:t>
      </w:r>
      <w:r w:rsidR="00923F6C">
        <w:rPr>
          <w:rFonts w:ascii="Arial Narrow" w:hAnsi="Arial Narrow"/>
          <w:b/>
          <w:lang w:eastAsia="sk-SK"/>
        </w:rPr>
        <w:t>veľký</w:t>
      </w:r>
      <w:ins w:id="0" w:author="GC" w:date="2022-10-04T10:02:00Z">
        <w:r w:rsidR="00D10748">
          <w:rPr>
            <w:rFonts w:ascii="Arial Narrow" w:hAnsi="Arial Narrow"/>
            <w:b/>
            <w:lang w:eastAsia="sk-SK"/>
          </w:rPr>
          <w:t xml:space="preserve"> fázovaný</w:t>
        </w:r>
      </w:ins>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923F6C">
        <w:rPr>
          <w:rFonts w:ascii="Arial Narrow" w:hAnsi="Arial Narrow"/>
          <w:b/>
          <w:lang w:eastAsia="sk-SK"/>
        </w:rPr>
        <w:t>3</w:t>
      </w:r>
      <w:r w:rsidR="0038730A">
        <w:rPr>
          <w:rFonts w:ascii="Arial Narrow" w:hAnsi="Arial Narrow"/>
          <w:b/>
          <w:lang w:eastAsia="sk-SK"/>
        </w:rPr>
        <w:t xml:space="preserve"> OPII</w:t>
      </w:r>
      <w:ins w:id="1" w:author="GC" w:date="2022-10-04T09:47:00Z">
        <w:r w:rsidR="00883E45">
          <w:rPr>
            <w:rFonts w:ascii="Arial Narrow" w:hAnsi="Arial Narrow"/>
            <w:b/>
            <w:lang w:eastAsia="sk-SK"/>
          </w:rPr>
          <w:t xml:space="preserve"> </w:t>
        </w:r>
        <w:r w:rsidR="00883E45" w:rsidRPr="00F96CD6">
          <w:rPr>
            <w:rFonts w:ascii="Arial Narrow" w:hAnsi="Arial Narrow"/>
            <w:b/>
            <w:lang w:eastAsia="sk-SK"/>
          </w:rPr>
          <w:t>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923F6C"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923F6C" w:rsidRPr="00F1589B" w:rsidRDefault="00923F6C" w:rsidP="00923F6C">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5CC3F2AD" w:rsidR="00923F6C" w:rsidRPr="00472A05" w:rsidRDefault="00923F6C" w:rsidP="00923F6C">
            <w:pPr>
              <w:spacing w:before="120" w:after="120" w:line="240" w:lineRule="auto"/>
              <w:rPr>
                <w:rFonts w:ascii="Arial Narrow" w:hAnsi="Arial Narrow"/>
                <w:bCs/>
              </w:rPr>
            </w:pPr>
            <w:r w:rsidRPr="008C18AF">
              <w:rPr>
                <w:rFonts w:ascii="Arial Narrow" w:hAnsi="Arial Narrow"/>
                <w:bCs/>
              </w:rPr>
              <w:t>3 - Verejná osobná doprava</w:t>
            </w:r>
          </w:p>
        </w:tc>
      </w:tr>
      <w:tr w:rsidR="00923F6C"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923F6C" w:rsidRPr="00F1589B" w:rsidRDefault="00923F6C" w:rsidP="00923F6C">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4C14E8B5" w:rsidR="00923F6C" w:rsidRPr="00472A05" w:rsidRDefault="00923F6C" w:rsidP="002F3C38">
            <w:pPr>
              <w:spacing w:before="120" w:after="120" w:line="240" w:lineRule="auto"/>
              <w:jc w:val="both"/>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923F6C"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923F6C" w:rsidRPr="00F1589B" w:rsidRDefault="00923F6C" w:rsidP="00923F6C">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29B90842" w:rsidR="00923F6C" w:rsidRPr="00472A05" w:rsidRDefault="00923F6C" w:rsidP="002F3C38">
            <w:pPr>
              <w:spacing w:before="120" w:after="120" w:line="240" w:lineRule="auto"/>
              <w:jc w:val="both"/>
              <w:rPr>
                <w:rFonts w:ascii="Arial Narrow" w:hAnsi="Arial Narrow"/>
              </w:rPr>
            </w:pPr>
            <w:r w:rsidRPr="00583E62">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5FB64DE8" w:rsidR="007E5C50" w:rsidRPr="00472A05" w:rsidRDefault="00923F6C" w:rsidP="00F1589B">
            <w:pPr>
              <w:spacing w:before="120" w:after="120" w:line="240" w:lineRule="auto"/>
              <w:rPr>
                <w:rFonts w:ascii="Arial Narrow" w:hAnsi="Arial Narrow" w:cstheme="minorHAnsi"/>
              </w:rPr>
            </w:pPr>
            <w:r w:rsidRPr="007F015C">
              <w:rPr>
                <w:rFonts w:ascii="Arial Narrow" w:eastAsia="Times New Roman" w:hAnsi="Arial Narrow"/>
                <w:color w:val="000000"/>
                <w:lang w:eastAsia="sk-SK"/>
              </w:rPr>
              <w:t>Hlavné mesto SR Bratislava</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6D0E135D" w:rsidR="005A2101" w:rsidRPr="00360174" w:rsidRDefault="00123D34" w:rsidP="0052719E">
            <w:pPr>
              <w:spacing w:before="120" w:after="120" w:line="240" w:lineRule="auto"/>
              <w:rPr>
                <w:rFonts w:ascii="Arial Narrow" w:hAnsi="Arial Narrow" w:cstheme="minorHAnsi"/>
                <w:b/>
              </w:rPr>
            </w:pPr>
            <w:r w:rsidRPr="00123D34">
              <w:rPr>
                <w:rFonts w:ascii="Arial Narrow" w:hAnsi="Arial Narrow" w:cstheme="minorHAnsi"/>
                <w:b/>
              </w:rPr>
              <w:t>Nová električková trať v Petržalke, 2. časť Bosákova ulica – Janíkov dvor</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39FD7E64" w:rsidR="00B574AD" w:rsidRPr="001817ED" w:rsidRDefault="001817ED" w:rsidP="001817ED">
            <w:pPr>
              <w:pStyle w:val="Odsekzoznamu"/>
              <w:numPr>
                <w:ilvl w:val="0"/>
                <w:numId w:val="16"/>
              </w:numPr>
              <w:spacing w:before="120" w:after="120"/>
              <w:rPr>
                <w:rFonts w:ascii="Arial Narrow" w:hAnsi="Arial Narrow" w:cstheme="minorHAnsi"/>
              </w:rPr>
            </w:pPr>
            <w:r w:rsidRPr="001817ED">
              <w:rPr>
                <w:rFonts w:ascii="Arial Narrow" w:hAnsi="Arial Narrow" w:cstheme="minorHAnsi"/>
              </w:rPr>
              <w:t>marca</w:t>
            </w:r>
            <w:r w:rsidR="00C62929" w:rsidRPr="001817ED">
              <w:rPr>
                <w:rFonts w:ascii="Arial Narrow" w:hAnsi="Arial Narrow" w:cstheme="minorHAnsi"/>
              </w:rPr>
              <w:t xml:space="preserve"> </w:t>
            </w:r>
            <w:r w:rsidR="00186147" w:rsidRPr="001817ED">
              <w:rPr>
                <w:rFonts w:ascii="Arial Narrow" w:hAnsi="Arial Narrow" w:cstheme="minorHAnsi"/>
              </w:rPr>
              <w:t>202</w:t>
            </w:r>
            <w:r w:rsidR="0013744F" w:rsidRPr="001817ED">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680CE6CF" w:rsidR="0029522A" w:rsidRPr="00F1589B" w:rsidRDefault="00923F6C" w:rsidP="0092115D">
            <w:pPr>
              <w:spacing w:before="120" w:after="0" w:line="240" w:lineRule="auto"/>
              <w:ind w:left="34"/>
              <w:jc w:val="both"/>
              <w:rPr>
                <w:rFonts w:ascii="Arial Narrow" w:hAnsi="Arial Narrow" w:cstheme="minorHAnsi"/>
              </w:rPr>
            </w:pPr>
            <w:r w:rsidRPr="00366C72">
              <w:rPr>
                <w:rFonts w:ascii="Arial Narrow" w:hAnsi="Arial Narrow" w:cstheme="minorHAnsi"/>
              </w:rPr>
              <w:t>Uzavretie vyzvania nastáva na základe</w:t>
            </w:r>
            <w:r w:rsidRPr="00366C72">
              <w:rPr>
                <w:rFonts w:ascii="Arial Narrow" w:hAnsi="Arial Narrow" w:cstheme="minorHAnsi"/>
              </w:rPr>
              <w:tab/>
              <w:t>predloženia Oznámenia veľkého projektu resp. Informácie o veľkom projekte Európskej Komisii alebo na základe uzavretia zmluvy o poskytnutí nenávratného finančného príspevku so žiadateľom alebo na základe rozhodnutia RO OPII o zrušení vyzvania alebo právoplatnosti rozhodnutia RO o neschválení ŽoNFP alebo zastavení konania o ŽoNFP, o čom RO OPII zverejní informáciu na webovom sídle RO OPII (podľa toho, ktorá z uvedených skutočností nastane skôr).</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36B7EC61" w14:textId="24F4E109" w:rsidR="00D10748" w:rsidDel="009F0AC2" w:rsidRDefault="003A3C11" w:rsidP="00F1589B">
            <w:pPr>
              <w:spacing w:before="120" w:after="120" w:line="240" w:lineRule="auto"/>
              <w:jc w:val="both"/>
              <w:rPr>
                <w:del w:id="2" w:author="OKMP" w:date="2022-11-15T09:11:00Z"/>
                <w:rFonts w:ascii="Arial Narrow" w:hAnsi="Arial Narrow" w:cs="Arial"/>
                <w:lang w:eastAsia="sk-SK"/>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ins w:id="3" w:author="OKMP" w:date="2022-11-15T11:35:00Z">
              <w:r w:rsidR="00C35FA9">
                <w:rPr>
                  <w:rFonts w:ascii="Arial Narrow" w:hAnsi="Arial Narrow" w:cstheme="minorHAnsi"/>
                  <w:b/>
                </w:rPr>
                <w:t>73 163 018,42</w:t>
              </w:r>
            </w:ins>
            <w:del w:id="4" w:author="OKMP" w:date="2022-11-15T09:12:00Z">
              <w:r w:rsidR="0063114E" w:rsidDel="009F0AC2">
                <w:rPr>
                  <w:rFonts w:ascii="Arial Narrow" w:hAnsi="Arial Narrow" w:cstheme="minorHAnsi"/>
                  <w:b/>
                </w:rPr>
                <w:delText>92</w:delText>
              </w:r>
              <w:r w:rsidR="002F3C38" w:rsidDel="009F0AC2">
                <w:rPr>
                  <w:rFonts w:ascii="Arial Narrow" w:hAnsi="Arial Narrow" w:cstheme="minorHAnsi"/>
                  <w:b/>
                </w:rPr>
                <w:delText> 121 196</w:delText>
              </w:r>
            </w:del>
            <w:del w:id="5" w:author="OKMP" w:date="2022-11-15T11:36:00Z">
              <w:r w:rsidR="00BD5A87" w:rsidRPr="003060CE" w:rsidDel="00C35FA9">
                <w:rPr>
                  <w:rFonts w:ascii="Arial Narrow" w:hAnsi="Arial Narrow" w:cstheme="minorHAnsi"/>
                  <w:b/>
                </w:rPr>
                <w:delText>,00</w:delText>
              </w:r>
            </w:del>
            <w:bookmarkStart w:id="6" w:name="_GoBack"/>
            <w:bookmarkEnd w:id="6"/>
            <w:r w:rsidR="00BD5A87" w:rsidRPr="003060CE">
              <w:rPr>
                <w:rFonts w:ascii="Arial Narrow" w:hAnsi="Arial Narrow" w:cstheme="minorHAnsi"/>
                <w:b/>
              </w:rPr>
              <w:t xml:space="preserve"> </w:t>
            </w:r>
            <w:r w:rsidR="00417932" w:rsidRPr="003060CE">
              <w:rPr>
                <w:rFonts w:ascii="Arial Narrow" w:hAnsi="Arial Narrow" w:cstheme="minorHAnsi"/>
                <w:b/>
              </w:rPr>
              <w:t>EUR.</w:t>
            </w:r>
            <w:ins w:id="7" w:author="OKMP" w:date="2022-11-15T09:12:00Z">
              <w:r w:rsidR="009F0AC2">
                <w:rPr>
                  <w:rFonts w:ascii="Arial Narrow" w:hAnsi="Arial Narrow" w:cstheme="minorHAnsi"/>
                  <w:b/>
                </w:rPr>
                <w:t xml:space="preserve"> </w:t>
              </w:r>
            </w:ins>
          </w:p>
          <w:p w14:paraId="042C1CA1" w14:textId="6176B20F" w:rsidR="009F0AC2" w:rsidRDefault="009F0AC2" w:rsidP="00F1589B">
            <w:pPr>
              <w:spacing w:before="120" w:after="120" w:line="240" w:lineRule="auto"/>
              <w:jc w:val="both"/>
              <w:rPr>
                <w:ins w:id="8" w:author="OKMP" w:date="2022-11-15T09:13:00Z"/>
                <w:rFonts w:ascii="Arial Narrow" w:hAnsi="Arial Narrow" w:cstheme="minorHAnsi"/>
              </w:rPr>
            </w:pPr>
            <w:ins w:id="9" w:author="OKMP" w:date="2022-11-15T09:11:00Z">
              <w:r>
                <w:rPr>
                  <w:rFonts w:ascii="Arial Narrow" w:hAnsi="Arial Narrow" w:cstheme="minorHAnsi"/>
                </w:rPr>
                <w:t>U</w:t>
              </w:r>
              <w:r w:rsidRPr="0048033B">
                <w:rPr>
                  <w:rFonts w:ascii="Arial Narrow" w:hAnsi="Arial Narrow" w:cstheme="minorHAnsi"/>
                </w:rPr>
                <w:t xml:space="preserve">vedená indikatívna výška finančných prostriedkov predstavuje finančnú alokáciu </w:t>
              </w:r>
              <w:r>
                <w:rPr>
                  <w:rFonts w:ascii="Arial Narrow" w:hAnsi="Arial Narrow" w:cstheme="minorHAnsi"/>
                </w:rPr>
                <w:t xml:space="preserve">pre prvú fázu </w:t>
              </w:r>
              <w:r w:rsidRPr="0048033B">
                <w:rPr>
                  <w:rFonts w:ascii="Arial Narrow" w:hAnsi="Arial Narrow" w:cstheme="minorHAnsi"/>
                </w:rPr>
                <w:t>veľkého projektu</w:t>
              </w:r>
            </w:ins>
            <w:ins w:id="10" w:author="OKMP" w:date="2022-11-15T09:12:00Z">
              <w:r>
                <w:rPr>
                  <w:rFonts w:ascii="Arial Narrow" w:hAnsi="Arial Narrow" w:cstheme="minorHAnsi"/>
                </w:rPr>
                <w:t>.</w:t>
              </w:r>
            </w:ins>
          </w:p>
          <w:p w14:paraId="327FD8D9" w14:textId="77777777" w:rsidR="000F6F11" w:rsidRPr="008946B8" w:rsidRDefault="000F6F11">
            <w:pPr>
              <w:pStyle w:val="Default"/>
              <w:spacing w:before="240"/>
              <w:jc w:val="both"/>
              <w:rPr>
                <w:rFonts w:ascii="Arial Narrow" w:hAnsi="Arial Narrow"/>
                <w:color w:val="auto"/>
                <w:sz w:val="22"/>
                <w:szCs w:val="22"/>
              </w:rPr>
              <w:pPrChange w:id="11" w:author="OKMP" w:date="2022-11-15T09:13:00Z">
                <w:pPr>
                  <w:pStyle w:val="Default"/>
                  <w:spacing w:before="120"/>
                  <w:jc w:val="both"/>
                </w:pPr>
              </w:pPrChange>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r w:rsidR="004A650C">
              <w:fldChar w:fldCharType="begin"/>
            </w:r>
            <w:r w:rsidR="004A650C">
              <w:instrText xml:space="preserve"> HYPERLINK "http://www.finance.gov.sk" </w:instrText>
            </w:r>
            <w:r w:rsidR="004A650C">
              <w:fldChar w:fldCharType="separate"/>
            </w:r>
            <w:r w:rsidR="00AB4D3C" w:rsidRPr="008946B8">
              <w:rPr>
                <w:rStyle w:val="Hypertextovprepojenie"/>
                <w:rFonts w:ascii="Arial Narrow" w:hAnsi="Arial Narrow"/>
                <w:color w:val="auto"/>
                <w:sz w:val="22"/>
                <w:szCs w:val="22"/>
              </w:rPr>
              <w:t>www.finance.gov.sk</w:t>
            </w:r>
            <w:r w:rsidR="004A650C">
              <w:rPr>
                <w:rStyle w:val="Hypertextovprepojenie"/>
                <w:rFonts w:ascii="Arial Narrow" w:hAnsi="Arial Narrow"/>
                <w:color w:val="auto"/>
                <w:sz w:val="22"/>
                <w:szCs w:val="22"/>
              </w:rPr>
              <w:fldChar w:fldCharType="end"/>
            </w:r>
            <w:r w:rsidRPr="008946B8">
              <w:rPr>
                <w:rFonts w:ascii="Arial Narrow" w:hAnsi="Arial Narrow"/>
                <w:color w:val="auto"/>
                <w:sz w:val="22"/>
                <w:szCs w:val="22"/>
              </w:rPr>
              <w:t xml:space="preserve">. </w:t>
            </w:r>
          </w:p>
          <w:p w14:paraId="6DAEC12A" w14:textId="7425F421" w:rsidR="00785609" w:rsidRPr="00F1589B" w:rsidRDefault="00923F6C" w:rsidP="000004D3">
            <w:pPr>
              <w:spacing w:before="120" w:after="120" w:line="240" w:lineRule="auto"/>
              <w:jc w:val="both"/>
              <w:rPr>
                <w:rFonts w:ascii="Arial Narrow" w:hAnsi="Arial Narrow" w:cstheme="minorHAnsi"/>
                <w:color w:val="FF0000"/>
              </w:rPr>
            </w:pPr>
            <w:r w:rsidRPr="00366C72">
              <w:rPr>
                <w:rFonts w:ascii="Arial Narrow" w:hAnsi="Arial Narrow" w:cstheme="minorHAnsi"/>
              </w:rPr>
              <w:t>Zmena indikatívnej výšky finančných prostriedkov určených na vyčerpanie je možná iba ak Európska komisia (ďalej aj „EK“) v rozhodnutí o veľkom projekte tak rozhodne a zároveň je zabezpečené finančné krytie.</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D342BB8" w14:textId="77777777" w:rsidR="00923F6C" w:rsidRDefault="00923F6C" w:rsidP="00923F6C">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Hlavné mesto SR Bratislava</w:t>
                  </w:r>
                </w:p>
                <w:p w14:paraId="554A9011" w14:textId="457E0277" w:rsidR="00420DF5" w:rsidRPr="00F1589B" w:rsidRDefault="00923F6C" w:rsidP="00923F6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obec</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05982360" w:rsidR="00B7057B" w:rsidRPr="00F1589B" w:rsidRDefault="0052719E" w:rsidP="00743FE5">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923F6C">
                    <w:rPr>
                      <w:rFonts w:ascii="Arial Narrow" w:eastAsia="Times New Roman" w:hAnsi="Arial Narrow"/>
                      <w:color w:val="000000"/>
                      <w:lang w:eastAsia="sk-SK"/>
                    </w:rPr>
                    <w:t>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35950929" w:rsidR="00B7057B" w:rsidRPr="00F1589B" w:rsidRDefault="00923F6C"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6D00430E" w:rsidR="00132B1C" w:rsidRPr="005768FA" w:rsidRDefault="00C4623D" w:rsidP="000004D3">
            <w:pPr>
              <w:spacing w:after="12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369C9E7" w14:textId="77777777" w:rsidR="00923F6C" w:rsidRPr="00366C72" w:rsidRDefault="00923F6C" w:rsidP="00923F6C">
            <w:pPr>
              <w:pStyle w:val="Default"/>
              <w:spacing w:before="120"/>
              <w:jc w:val="both"/>
              <w:rPr>
                <w:rFonts w:ascii="Arial Narrow" w:hAnsi="Arial Narrow"/>
                <w:sz w:val="22"/>
                <w:szCs w:val="22"/>
              </w:rPr>
            </w:pPr>
            <w:r w:rsidRPr="00366C72">
              <w:rPr>
                <w:rFonts w:ascii="Arial Narrow" w:hAnsi="Arial Narrow"/>
                <w:b/>
                <w:sz w:val="22"/>
                <w:szCs w:val="22"/>
              </w:rPr>
              <w:t>Konanie o veľkom projekte</w:t>
            </w:r>
            <w:r w:rsidRPr="00366C72">
              <w:rPr>
                <w:rFonts w:ascii="Arial Narrow" w:hAnsi="Arial Narrow"/>
                <w:sz w:val="22"/>
                <w:szCs w:val="22"/>
              </w:rPr>
              <w:t xml:space="preserve"> začína doručením ŽoNFP na adresu RO OPII. </w:t>
            </w:r>
          </w:p>
          <w:p w14:paraId="23641775" w14:textId="4E074C1E" w:rsidR="00923F6C" w:rsidRPr="00366C72" w:rsidRDefault="00923F6C" w:rsidP="00923F6C">
            <w:pPr>
              <w:pStyle w:val="Default"/>
              <w:spacing w:before="120"/>
              <w:jc w:val="both"/>
              <w:rPr>
                <w:rFonts w:ascii="Arial Narrow" w:hAnsi="Arial Narrow"/>
                <w:sz w:val="22"/>
                <w:szCs w:val="22"/>
              </w:rPr>
            </w:pPr>
            <w:r w:rsidRPr="00366C72">
              <w:rPr>
                <w:rFonts w:ascii="Arial Narrow" w:hAnsi="Arial Narrow"/>
                <w:sz w:val="22"/>
                <w:szCs w:val="22"/>
                <w:u w:val="single"/>
              </w:rPr>
              <w:t>Ak veľký projekt nespĺňa podmienky</w:t>
            </w:r>
            <w:r w:rsidRPr="00366C72">
              <w:rPr>
                <w:rFonts w:ascii="Arial Narrow" w:hAnsi="Arial Narrow"/>
                <w:sz w:val="22"/>
                <w:szCs w:val="22"/>
              </w:rPr>
              <w:t xml:space="preserve"> určené vo vyzvaní, alebo ak nastane niektorá z podmienok uvedených v § 20 ods. 1 zákona o príspevku z EŠIF, RO OPII </w:t>
            </w:r>
            <w:r w:rsidRPr="00366C72">
              <w:rPr>
                <w:rFonts w:ascii="Arial Narrow" w:hAnsi="Arial Narrow"/>
                <w:b/>
                <w:bCs/>
                <w:sz w:val="22"/>
                <w:szCs w:val="22"/>
              </w:rPr>
              <w:t xml:space="preserve">do 70 pracovných dní od predloženia ŽoNFP </w:t>
            </w:r>
            <w:r w:rsidRPr="00366C72">
              <w:rPr>
                <w:rFonts w:ascii="Arial Narrow" w:hAnsi="Arial Narrow"/>
                <w:sz w:val="22"/>
                <w:szCs w:val="22"/>
              </w:rPr>
              <w:t xml:space="preserve">rozhodne o neschválení ŽoNFP alebo o zastavení konania. </w:t>
            </w:r>
            <w:r w:rsidRPr="00366C72">
              <w:rPr>
                <w:rFonts w:ascii="Arial Narrow" w:hAnsi="Arial Narrow"/>
                <w:bCs/>
                <w:sz w:val="22"/>
                <w:szCs w:val="22"/>
              </w:rPr>
              <w:t xml:space="preserve">Za dátum predloženia ŽoNFP sa považuje dátum podania ŽoNFP </w:t>
            </w:r>
            <w:r w:rsidRPr="00366C72">
              <w:rPr>
                <w:rFonts w:ascii="Arial Narrow" w:hAnsi="Arial Narrow"/>
                <w:sz w:val="22"/>
                <w:szCs w:val="22"/>
              </w:rPr>
              <w:t>do elektronickej schránky poskytovateľa, dátum odovzdania ŽoNFP do podateľne RO OPII, alebo dátum odovzdania ŽoNFP na poštovú, resp. inú prepravu (napr. kuriérom)</w:t>
            </w:r>
            <w:r w:rsidRPr="00366C72">
              <w:rPr>
                <w:rFonts w:ascii="Arial Narrow" w:hAnsi="Arial Narrow"/>
                <w:bCs/>
                <w:sz w:val="22"/>
                <w:szCs w:val="22"/>
              </w:rPr>
              <w:t xml:space="preserve">. </w:t>
            </w:r>
            <w:r w:rsidRPr="00366C72">
              <w:rPr>
                <w:rFonts w:ascii="Arial Narrow" w:hAnsi="Arial Narrow"/>
                <w:sz w:val="22"/>
                <w:szCs w:val="22"/>
              </w:rPr>
              <w:t>Do lehoty sa nezapočítava doba potrebná na predloženie chýbajúcich náležitostí zo strany žiadateľa.</w:t>
            </w:r>
          </w:p>
          <w:p w14:paraId="51E4A8F6" w14:textId="5EB173CD" w:rsidR="00923F6C" w:rsidRPr="00366C72" w:rsidRDefault="00923F6C" w:rsidP="00923F6C">
            <w:pPr>
              <w:pStyle w:val="Default"/>
              <w:spacing w:before="120"/>
              <w:jc w:val="both"/>
              <w:rPr>
                <w:rFonts w:ascii="Arial Narrow" w:hAnsi="Arial Narrow"/>
                <w:sz w:val="22"/>
                <w:szCs w:val="22"/>
              </w:rPr>
            </w:pPr>
            <w:r w:rsidRPr="00366C72">
              <w:rPr>
                <w:rFonts w:ascii="Arial Narrow" w:hAnsi="Arial Narrow"/>
                <w:sz w:val="22"/>
                <w:szCs w:val="22"/>
                <w:u w:val="single"/>
              </w:rPr>
              <w:t>Ak veľký projekt spĺňa podmienky</w:t>
            </w:r>
            <w:r w:rsidRPr="00366C72">
              <w:rPr>
                <w:rFonts w:ascii="Arial Narrow" w:hAnsi="Arial Narrow"/>
                <w:sz w:val="22"/>
                <w:szCs w:val="22"/>
              </w:rPr>
              <w:t xml:space="preserve"> poskytnutia príspevku určené vo vyzvaní, </w:t>
            </w:r>
            <w:r w:rsidR="00844016" w:rsidRPr="00844016">
              <w:rPr>
                <w:rFonts w:ascii="Arial Narrow" w:hAnsi="Arial Narrow"/>
                <w:sz w:val="22"/>
                <w:szCs w:val="22"/>
              </w:rPr>
              <w:t>RO vydá rozhodnutie o schválení ŽoNFP</w:t>
            </w:r>
            <w:r w:rsidR="00844016">
              <w:rPr>
                <w:rFonts w:ascii="Arial Narrow" w:hAnsi="Arial Narrow"/>
                <w:sz w:val="22"/>
                <w:szCs w:val="22"/>
              </w:rPr>
              <w:t>. Následne</w:t>
            </w:r>
            <w:r w:rsidR="00844016" w:rsidRPr="00844016">
              <w:rPr>
                <w:rFonts w:ascii="Arial Narrow" w:hAnsi="Arial Narrow"/>
                <w:sz w:val="22"/>
                <w:szCs w:val="22"/>
              </w:rPr>
              <w:t xml:space="preserve"> </w:t>
            </w:r>
            <w:r w:rsidRPr="00366C72">
              <w:rPr>
                <w:rFonts w:ascii="Arial Narrow" w:hAnsi="Arial Narrow"/>
                <w:sz w:val="22"/>
                <w:szCs w:val="22"/>
              </w:rPr>
              <w:t xml:space="preserve">RO OPII predloží Informáciu o veľkom projekte, resp. Oznámenie vybraného veľkého projektu </w:t>
            </w:r>
            <w:r w:rsidRPr="00366C72">
              <w:rPr>
                <w:rFonts w:ascii="Arial Narrow" w:hAnsi="Arial Narrow"/>
                <w:i/>
                <w:sz w:val="22"/>
                <w:szCs w:val="22"/>
              </w:rPr>
              <w:t>komisii</w:t>
            </w:r>
            <w:r w:rsidRPr="00366C72">
              <w:rPr>
                <w:rFonts w:ascii="Arial Narrow" w:hAnsi="Arial Narrow"/>
                <w:sz w:val="22"/>
                <w:szCs w:val="22"/>
              </w:rPr>
              <w:t xml:space="preserve"> a po prijatí rozhodnutia EK informuje žiadateľa o schválení alebo zamietnutí veľkého projektu. Lehoty EK na prijatie rozhodnutia o schválení finančného príspevku na veľký projekt sú uvedené v článku 102 nariadenia (EÚ) č. 1303/2013. </w:t>
            </w:r>
          </w:p>
          <w:p w14:paraId="4C32CDD1" w14:textId="77777777" w:rsidR="00923F6C" w:rsidRPr="00366C72" w:rsidRDefault="00923F6C" w:rsidP="00923F6C">
            <w:pPr>
              <w:pStyle w:val="Default"/>
              <w:rPr>
                <w:rFonts w:ascii="Arial Narrow" w:hAnsi="Arial Narrow"/>
                <w:b/>
                <w:sz w:val="22"/>
                <w:szCs w:val="22"/>
              </w:rPr>
            </w:pPr>
          </w:p>
          <w:p w14:paraId="540EACB5" w14:textId="1F48B2CA" w:rsidR="00923F6C" w:rsidRPr="00366C72" w:rsidRDefault="00923F6C" w:rsidP="009E3F0F">
            <w:pPr>
              <w:pStyle w:val="Default"/>
              <w:jc w:val="both"/>
              <w:rPr>
                <w:rFonts w:ascii="Arial Narrow" w:hAnsi="Arial Narrow"/>
              </w:rPr>
            </w:pPr>
            <w:r w:rsidRPr="00366C72">
              <w:rPr>
                <w:rFonts w:ascii="Arial Narrow" w:hAnsi="Arial Narrow"/>
                <w:b/>
                <w:sz w:val="22"/>
                <w:szCs w:val="22"/>
              </w:rPr>
              <w:t>Proces uzavretia zmluvy o poskytnutí NFP</w:t>
            </w:r>
            <w:r w:rsidRPr="00366C72">
              <w:rPr>
                <w:rFonts w:ascii="Arial Narrow" w:hAnsi="Arial Narrow"/>
                <w:sz w:val="22"/>
                <w:szCs w:val="22"/>
              </w:rPr>
              <w:t xml:space="preserve"> vo vzťahu k schválenému veľkému projektu začína zaslaním písomnej informácie žiadateľovi o schválení veľkého projektu Európskou komisiou alebo pred týmto zaslaním, ak sa RO OPII rozhodne uzavrieť zmluvu o poskytnutí NFP so žiadateľom pred rozhodnutím EK o potvrdení alebo nepotvrdení pomoci podľa § 27 ods. 8 zákona o príspevku z EŠIF. V tom prípade RO OPII </w:t>
            </w:r>
            <w:r w:rsidRPr="00366C72">
              <w:rPr>
                <w:rFonts w:ascii="Arial Narrow" w:hAnsi="Arial Narrow"/>
                <w:b/>
                <w:bCs/>
                <w:sz w:val="22"/>
                <w:szCs w:val="22"/>
              </w:rPr>
              <w:t>do 70 pracovných</w:t>
            </w:r>
            <w:r>
              <w:rPr>
                <w:rFonts w:ascii="Arial Narrow" w:hAnsi="Arial Narrow"/>
                <w:b/>
                <w:bCs/>
                <w:sz w:val="22"/>
                <w:szCs w:val="22"/>
              </w:rPr>
              <w:t xml:space="preserve"> </w:t>
            </w:r>
            <w:r w:rsidRPr="00366C72">
              <w:rPr>
                <w:rFonts w:ascii="Arial Narrow" w:hAnsi="Arial Narrow"/>
                <w:b/>
                <w:bCs/>
                <w:sz w:val="22"/>
                <w:szCs w:val="22"/>
              </w:rPr>
              <w:t xml:space="preserve">dní od predloženia ŽoNFP </w:t>
            </w:r>
            <w:r w:rsidRPr="00366C72">
              <w:rPr>
                <w:rFonts w:ascii="Arial Narrow" w:hAnsi="Arial Narrow"/>
                <w:sz w:val="22"/>
                <w:szCs w:val="22"/>
              </w:rPr>
              <w:t>informuje žiadateľa o </w:t>
            </w:r>
            <w:r w:rsidR="00812E7D" w:rsidRPr="00812E7D">
              <w:rPr>
                <w:rFonts w:ascii="Arial Narrow" w:hAnsi="Arial Narrow"/>
                <w:sz w:val="22"/>
                <w:szCs w:val="22"/>
              </w:rPr>
              <w:t>vydaní Rozhodnutia o schválení ŽoNFP</w:t>
            </w:r>
            <w:r w:rsidR="009E3F0F">
              <w:rPr>
                <w:rFonts w:ascii="Arial Narrow" w:hAnsi="Arial Narrow"/>
                <w:sz w:val="22"/>
                <w:szCs w:val="22"/>
              </w:rPr>
              <w:t xml:space="preserve">. Následne RO OPII </w:t>
            </w:r>
            <w:r w:rsidR="009E3F0F">
              <w:rPr>
                <w:rFonts w:ascii="Arial Narrow" w:hAnsi="Arial Narrow"/>
                <w:sz w:val="22"/>
                <w:szCs w:val="22"/>
              </w:rPr>
              <w:lastRenderedPageBreak/>
              <w:t>predloží</w:t>
            </w:r>
            <w:r w:rsidRPr="00366C72">
              <w:rPr>
                <w:rFonts w:ascii="Arial Narrow" w:hAnsi="Arial Narrow"/>
                <w:sz w:val="22"/>
                <w:szCs w:val="22"/>
              </w:rPr>
              <w:t xml:space="preserve"> Informáciu o veľkom projekte, resp. Oznámenie vybraného veľkého projektu Komisii. Do lehoty sa nezapočítava doba potrebná na predloženie chýbajúcich náležitostí zo strany žiadateľa. V prípade využitia tejto možnosti je súčasťou zmluvy o poskytnutí NFP aj povinnosť vrátenia už poskytnutých finančných prostriedkov v prípade nepotvrdenia pomoci zo strany EK alebo</w:t>
            </w:r>
            <w:r w:rsidR="00DA1B42">
              <w:rPr>
                <w:rFonts w:ascii="Arial Narrow" w:hAnsi="Arial Narrow"/>
                <w:sz w:val="22"/>
                <w:szCs w:val="22"/>
              </w:rPr>
              <w:t xml:space="preserve"> </w:t>
            </w:r>
            <w:r w:rsidR="00DA1B42" w:rsidRPr="00366C72">
              <w:rPr>
                <w:rFonts w:ascii="Arial Narrow" w:hAnsi="Arial Narrow"/>
                <w:sz w:val="22"/>
                <w:szCs w:val="22"/>
              </w:rPr>
              <w:t xml:space="preserve">úprava výšky poskytnutej pomoci </w:t>
            </w:r>
            <w:r w:rsidR="00DA1B42">
              <w:rPr>
                <w:rFonts w:ascii="Arial Narrow" w:hAnsi="Arial Narrow"/>
                <w:sz w:val="22"/>
                <w:szCs w:val="22"/>
              </w:rPr>
              <w:t xml:space="preserve">v prípade </w:t>
            </w:r>
            <w:r w:rsidRPr="00366C72">
              <w:rPr>
                <w:rFonts w:ascii="Arial Narrow" w:hAnsi="Arial Narrow"/>
                <w:sz w:val="22"/>
                <w:szCs w:val="22"/>
              </w:rPr>
              <w:t>potvrdenia pomoci v nižšej výške, ako bolo uvedené v Informácií o veľkom projekte, resp. Oznámení vybraného veľkého projektu.</w:t>
            </w:r>
            <w:r w:rsidRPr="00366C72">
              <w:rPr>
                <w:rFonts w:ascii="Arial Narrow" w:hAnsi="Arial Narrow"/>
              </w:rPr>
              <w:t xml:space="preserve"> </w:t>
            </w:r>
            <w:r w:rsidR="00DA1B42" w:rsidRPr="00DA1B42">
              <w:rPr>
                <w:rFonts w:ascii="Arial Narrow" w:hAnsi="Arial Narrow"/>
              </w:rPr>
              <w:t>V prípade neschválenia príspevku Komisiou, riadiaci orgán zmluvu vypov</w:t>
            </w:r>
            <w:r w:rsidR="00DA1B42">
              <w:rPr>
                <w:rFonts w:ascii="Arial Narrow" w:hAnsi="Arial Narrow"/>
              </w:rPr>
              <w:t>i</w:t>
            </w:r>
            <w:r w:rsidR="00DA1B42" w:rsidRPr="00DA1B42">
              <w:rPr>
                <w:rFonts w:ascii="Arial Narrow" w:hAnsi="Arial Narrow"/>
              </w:rPr>
              <w:t>e alebo od zmluvy odstúpi.</w:t>
            </w:r>
          </w:p>
          <w:p w14:paraId="5204772A" w14:textId="77777777" w:rsidR="00923F6C" w:rsidRPr="00366C72" w:rsidRDefault="00923F6C" w:rsidP="00923F6C">
            <w:pPr>
              <w:pStyle w:val="Default"/>
              <w:spacing w:before="120"/>
              <w:jc w:val="both"/>
              <w:rPr>
                <w:rFonts w:ascii="Arial Narrow" w:hAnsi="Arial Narrow"/>
                <w:color w:val="auto"/>
                <w:sz w:val="22"/>
                <w:szCs w:val="22"/>
              </w:rPr>
            </w:pPr>
            <w:r w:rsidRPr="00366C72">
              <w:rPr>
                <w:rFonts w:ascii="Arial Narrow" w:hAnsi="Arial Narrow"/>
                <w:color w:val="auto"/>
                <w:sz w:val="22"/>
                <w:szCs w:val="22"/>
              </w:rPr>
              <w:t xml:space="preserve">V prípade, ak z objektívnych dôvodov nebude môcť byť ukončené konanie o ŽoNFP vo vyššie uvedenom termíne, je RO OPII, za predpokladu udelenia výnimky CKO z maximálnej dĺžky schvaľovacieho procesu v súlade s kapitolou 1.2, ods. 3, písm. d) Systému riadenia EŠIF, oprávnený predĺžiť lehotu na vydanie rozhodnutia. </w:t>
            </w:r>
          </w:p>
          <w:p w14:paraId="638959A5" w14:textId="105C772E" w:rsidR="0080378E" w:rsidRPr="00D45093" w:rsidRDefault="00923F6C" w:rsidP="00923F6C">
            <w:pPr>
              <w:pStyle w:val="Default"/>
              <w:spacing w:before="120" w:after="120"/>
              <w:jc w:val="both"/>
              <w:rPr>
                <w:rFonts w:ascii="Arial Narrow" w:hAnsi="Arial Narrow"/>
                <w:color w:val="auto"/>
                <w:sz w:val="22"/>
                <w:szCs w:val="22"/>
              </w:rPr>
            </w:pPr>
            <w:r w:rsidRPr="00366C72">
              <w:rPr>
                <w:rFonts w:ascii="Arial Narrow" w:hAnsi="Arial Narrow"/>
                <w:color w:val="auto"/>
                <w:sz w:val="22"/>
                <w:szCs w:val="22"/>
              </w:rPr>
              <w:t>Podrobnosti o procese schvaľovania ŽoNFP sú uvedené v Príručke pre žiadateľa</w:t>
            </w:r>
            <w:r w:rsidRPr="00366C72">
              <w:rPr>
                <w:rFonts w:ascii="Arial Narrow" w:hAnsi="Arial Narrow"/>
                <w:bCs/>
                <w:color w:val="auto"/>
                <w:sz w:val="22"/>
                <w:szCs w:val="22"/>
              </w:rPr>
              <w:t xml:space="preserve"> o poskytnutie nenávratného finančného príspevku pre prioritné osi 1 až 6 OPII</w:t>
            </w:r>
            <w:r w:rsidRPr="00366C72">
              <w:rPr>
                <w:rFonts w:ascii="Arial Narrow" w:hAnsi="Arial Narrow"/>
                <w:b/>
                <w:bCs/>
                <w:color w:val="auto"/>
                <w:sz w:val="22"/>
                <w:szCs w:val="22"/>
              </w:rPr>
              <w:t xml:space="preserve"> </w:t>
            </w:r>
            <w:r w:rsidRPr="00366C72">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1F8AD91F" w14:textId="77777777" w:rsidR="003060CE" w:rsidRDefault="003060CE" w:rsidP="003060CE">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2CB83049" w14:textId="77777777" w:rsidR="003060CE" w:rsidRDefault="003060CE" w:rsidP="003060CE">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312138F0" w14:textId="77777777" w:rsidR="003060CE" w:rsidRDefault="003060CE" w:rsidP="003060CE">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2920F8D" w14:textId="77777777" w:rsidR="003060CE" w:rsidRDefault="003060CE" w:rsidP="003060CE">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67B25A14" w:rsidR="004212C8" w:rsidRPr="00450B6F" w:rsidRDefault="003060CE" w:rsidP="007E4B41">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7E4B41">
              <w:rPr>
                <w:rFonts w:ascii="Arial Narrow" w:hAnsi="Arial Narrow"/>
                <w:b/>
              </w:rPr>
              <w:t xml:space="preserve">20 </w:t>
            </w:r>
            <w:r>
              <w:rPr>
                <w:rFonts w:ascii="Arial Narrow" w:hAnsi="Arial Narrow"/>
                <w:b/>
              </w:rPr>
              <w:t xml:space="preserve">ods. </w:t>
            </w:r>
            <w:r w:rsidR="007E4B41">
              <w:rPr>
                <w:rFonts w:ascii="Arial Narrow" w:hAnsi="Arial Narrow"/>
                <w:b/>
              </w:rPr>
              <w:t>2</w:t>
            </w:r>
            <w:r>
              <w:rPr>
                <w:rFonts w:ascii="Arial Narrow" w:hAnsi="Arial Narrow"/>
                <w:b/>
              </w:rPr>
              <w:t xml:space="preserve">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8"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26CD5AA8" w:rsidR="009228F1" w:rsidRPr="009202F9" w:rsidRDefault="00923F6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w:t>
            </w:r>
            <w:r>
              <w:rPr>
                <w:rFonts w:ascii="Arial Narrow" w:hAnsi="Arial Narrow"/>
                <w:color w:val="auto"/>
                <w:sz w:val="22"/>
                <w:szCs w:val="22"/>
              </w:rPr>
              <w:t>7</w:t>
            </w:r>
            <w:r w:rsidRPr="00D748D1">
              <w:rPr>
                <w:rFonts w:ascii="Arial Narrow" w:hAnsi="Arial Narrow"/>
                <w:color w:val="auto"/>
                <w:sz w:val="22"/>
                <w:szCs w:val="22"/>
              </w:rPr>
              <w:t xml:space="preserve"> ods. </w:t>
            </w:r>
            <w:r>
              <w:rPr>
                <w:rFonts w:ascii="Arial Narrow" w:hAnsi="Arial Narrow"/>
                <w:color w:val="auto"/>
                <w:sz w:val="22"/>
                <w:szCs w:val="22"/>
              </w:rPr>
              <w:t>2</w:t>
            </w:r>
            <w:r w:rsidRPr="00D748D1">
              <w:rPr>
                <w:rFonts w:ascii="Arial Narrow" w:hAnsi="Arial Narrow"/>
                <w:color w:val="auto"/>
                <w:sz w:val="22"/>
                <w:szCs w:val="22"/>
              </w:rPr>
              <w:t xml:space="preserve"> zákona o príspevku z EŠIF, RO OPII pri príprave </w:t>
            </w:r>
            <w:r>
              <w:rPr>
                <w:rFonts w:ascii="Arial Narrow" w:hAnsi="Arial Narrow"/>
                <w:color w:val="auto"/>
                <w:sz w:val="22"/>
                <w:szCs w:val="22"/>
              </w:rPr>
              <w:t>veľkého</w:t>
            </w:r>
            <w:r w:rsidRPr="00D748D1">
              <w:rPr>
                <w:rFonts w:ascii="Arial Narrow" w:hAnsi="Arial Narrow"/>
                <w:color w:val="auto"/>
                <w:sz w:val="22"/>
                <w:szCs w:val="22"/>
              </w:rPr>
              <w:t xml:space="preserve">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734B846D" w14:textId="21B0476C" w:rsidR="003060CE" w:rsidRPr="00F1589B" w:rsidRDefault="003060CE" w:rsidP="003060CE">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w:t>
            </w:r>
            <w:r w:rsidR="00923F6C">
              <w:rPr>
                <w:rFonts w:ascii="Arial Narrow" w:hAnsi="Arial Narrow" w:cs="Arial"/>
                <w:color w:val="000000"/>
                <w:lang w:eastAsia="sk-SK"/>
              </w:rPr>
              <w:t>7</w:t>
            </w:r>
            <w:r>
              <w:rPr>
                <w:rFonts w:ascii="Arial Narrow" w:hAnsi="Arial Narrow" w:cs="Arial"/>
                <w:color w:val="000000"/>
                <w:lang w:eastAsia="sk-SK"/>
              </w:rPr>
              <w:t xml:space="preserve">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33243E30" w14:textId="0A6BDAFD" w:rsidR="003060CE" w:rsidRPr="000C3A95" w:rsidRDefault="003060CE" w:rsidP="003060CE">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55A63B02" w14:textId="10728331" w:rsidR="005B11C2" w:rsidRPr="000C3A95" w:rsidRDefault="003060CE" w:rsidP="003060CE">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1D6D0B" w:rsidRDefault="00907E29" w:rsidP="0047453E">
            <w:pPr>
              <w:pStyle w:val="Default"/>
              <w:spacing w:before="120"/>
              <w:rPr>
                <w:rFonts w:ascii="Arial Narrow" w:hAnsi="Arial Narrow"/>
                <w:sz w:val="22"/>
                <w:szCs w:val="22"/>
              </w:rPr>
            </w:pPr>
            <w:r w:rsidRPr="001D6D0B">
              <w:rPr>
                <w:rFonts w:ascii="Arial Narrow" w:hAnsi="Arial Narrow"/>
                <w:b/>
                <w:bCs/>
                <w:sz w:val="22"/>
                <w:szCs w:val="22"/>
              </w:rPr>
              <w:t xml:space="preserve">Konkrétny oprávnený žiadateľ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2CA1F713" w14:textId="77777777" w:rsidR="00923F6C" w:rsidRDefault="00923F6C" w:rsidP="00D45093">
            <w:pPr>
              <w:spacing w:before="120" w:after="0" w:line="240" w:lineRule="auto"/>
              <w:jc w:val="both"/>
              <w:rPr>
                <w:rFonts w:ascii="Arial Narrow" w:hAnsi="Arial Narrow"/>
                <w:b/>
              </w:rPr>
            </w:pPr>
            <w:r w:rsidRPr="00923F6C">
              <w:rPr>
                <w:rFonts w:ascii="Arial Narrow" w:hAnsi="Arial Narrow"/>
                <w:b/>
              </w:rPr>
              <w:t xml:space="preserve">Hlavné mesto SR Bratislava </w:t>
            </w:r>
          </w:p>
          <w:p w14:paraId="19CAA97B" w14:textId="0976C64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1D6D0B"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F7D14D2" w14:textId="49BA100A" w:rsidR="004A0630" w:rsidRPr="001D6D0B" w:rsidRDefault="009E3F0F" w:rsidP="004A0630">
            <w:pPr>
              <w:pStyle w:val="Default"/>
              <w:spacing w:before="120"/>
              <w:rPr>
                <w:rFonts w:ascii="Arial Narrow" w:hAnsi="Arial Narrow"/>
                <w:b/>
                <w:bCs/>
                <w:sz w:val="22"/>
                <w:szCs w:val="22"/>
              </w:rPr>
            </w:pPr>
            <w:r>
              <w:rPr>
                <w:rFonts w:ascii="Arial Narrow" w:hAnsi="Arial Narrow"/>
                <w:b/>
                <w:bCs/>
                <w:color w:val="auto"/>
                <w:sz w:val="22"/>
                <w:szCs w:val="22"/>
              </w:rPr>
              <w:t xml:space="preserve">Podmienka zákazu vedenia </w:t>
            </w:r>
            <w:r w:rsidR="006E17F6" w:rsidRPr="006E17F6">
              <w:rPr>
                <w:rFonts w:ascii="Arial Narrow" w:hAnsi="Arial Narrow"/>
                <w:b/>
                <w:bCs/>
                <w:color w:val="auto"/>
                <w:sz w:val="22"/>
                <w:szCs w:val="22"/>
              </w:rPr>
              <w:t xml:space="preserve">výkonu rozhodnutia voči žiadateľovi v súlade s článkom 71 všeobecného nariadenia </w:t>
            </w:r>
          </w:p>
        </w:tc>
        <w:tc>
          <w:tcPr>
            <w:tcW w:w="6349" w:type="dxa"/>
            <w:gridSpan w:val="3"/>
            <w:shd w:val="clear" w:color="auto" w:fill="auto"/>
          </w:tcPr>
          <w:p w14:paraId="4BB7BD01" w14:textId="06B51076" w:rsidR="00D3742A" w:rsidRPr="00D3742A" w:rsidRDefault="006E17F6" w:rsidP="004A0630">
            <w:pPr>
              <w:pStyle w:val="Default"/>
              <w:spacing w:before="120"/>
              <w:jc w:val="both"/>
              <w:rPr>
                <w:rFonts w:ascii="Arial Narrow" w:hAnsi="Arial Narrow"/>
                <w:color w:val="auto"/>
                <w:sz w:val="22"/>
                <w:szCs w:val="22"/>
              </w:rPr>
            </w:pPr>
            <w:r w:rsidRPr="006E17F6">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647793" w:rsidRPr="00954355" w14:paraId="0581C1E7" w14:textId="77777777" w:rsidTr="00F863CD">
        <w:trPr>
          <w:trHeight w:val="20"/>
        </w:trPr>
        <w:tc>
          <w:tcPr>
            <w:tcW w:w="674" w:type="dxa"/>
            <w:shd w:val="clear" w:color="auto" w:fill="D9D9D9" w:themeFill="background1" w:themeFillShade="D9"/>
          </w:tcPr>
          <w:p w14:paraId="01961E98" w14:textId="77777777" w:rsidR="00647793" w:rsidRPr="001D6D0B" w:rsidRDefault="00647793"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7207153" w14:textId="0AEC1B3D" w:rsidR="00647793" w:rsidRDefault="00647793" w:rsidP="004A0630">
            <w:pPr>
              <w:pStyle w:val="Default"/>
              <w:spacing w:before="120"/>
              <w:rPr>
                <w:rFonts w:ascii="Arial Narrow" w:hAnsi="Arial Narrow"/>
                <w:b/>
                <w:bCs/>
                <w:color w:val="auto"/>
                <w:sz w:val="22"/>
                <w:szCs w:val="22"/>
              </w:rPr>
            </w:pPr>
            <w:r w:rsidRPr="00647793">
              <w:rPr>
                <w:rFonts w:ascii="Arial Narrow" w:hAnsi="Arial Narrow"/>
                <w:b/>
                <w:bCs/>
                <w:color w:val="auto"/>
                <w:sz w:val="22"/>
                <w:szCs w:val="22"/>
              </w:rPr>
              <w:t>Podmienka zákazu vedenia výkonu rozhodnutia voči žiadateľovi</w:t>
            </w:r>
          </w:p>
        </w:tc>
        <w:tc>
          <w:tcPr>
            <w:tcW w:w="6349" w:type="dxa"/>
            <w:gridSpan w:val="3"/>
            <w:shd w:val="clear" w:color="auto" w:fill="auto"/>
          </w:tcPr>
          <w:p w14:paraId="32A881A1" w14:textId="21981E7B" w:rsidR="00647793" w:rsidRPr="006E17F6" w:rsidRDefault="00647793" w:rsidP="004A0630">
            <w:pPr>
              <w:pStyle w:val="Default"/>
              <w:spacing w:before="120"/>
              <w:jc w:val="both"/>
              <w:rPr>
                <w:rFonts w:ascii="Arial Narrow" w:hAnsi="Arial Narrow"/>
                <w:color w:val="auto"/>
                <w:sz w:val="22"/>
                <w:szCs w:val="22"/>
              </w:rPr>
            </w:pPr>
            <w:r w:rsidRPr="00647793">
              <w:rPr>
                <w:rFonts w:ascii="Arial Narrow" w:hAnsi="Arial Narrow"/>
                <w:color w:val="auto"/>
                <w:sz w:val="22"/>
                <w:szCs w:val="22"/>
              </w:rPr>
              <w:t>Voči žiadateľovi nesmie byť vedený výkon rozhodnutia, ktorý priamo alebo nepriamo súvisí s projektom, ktorý je predmetom ŽoNFP.</w:t>
            </w:r>
          </w:p>
        </w:tc>
      </w:tr>
      <w:tr w:rsidR="00E62716" w:rsidRPr="00954355" w14:paraId="17148532" w14:textId="77777777" w:rsidTr="00F863CD">
        <w:trPr>
          <w:trHeight w:val="20"/>
        </w:trPr>
        <w:tc>
          <w:tcPr>
            <w:tcW w:w="674" w:type="dxa"/>
            <w:shd w:val="clear" w:color="auto" w:fill="D9D9D9" w:themeFill="background1" w:themeFillShade="D9"/>
          </w:tcPr>
          <w:p w14:paraId="67D3B376" w14:textId="77777777" w:rsidR="00E62716" w:rsidRPr="001D6D0B" w:rsidRDefault="00E62716"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F98B492" w14:textId="647D579D" w:rsidR="00E62716" w:rsidRPr="00E62716" w:rsidRDefault="00E62716" w:rsidP="004A0630">
            <w:pPr>
              <w:pStyle w:val="Default"/>
              <w:spacing w:before="120"/>
              <w:rPr>
                <w:rFonts w:ascii="Arial Narrow" w:hAnsi="Arial Narrow"/>
                <w:b/>
                <w:bCs/>
                <w:color w:val="auto"/>
                <w:sz w:val="22"/>
                <w:szCs w:val="22"/>
                <w:highlight w:val="yellow"/>
              </w:rPr>
            </w:pPr>
            <w:r w:rsidRPr="003E525B">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3F8BBA68" w14:textId="77777777" w:rsidR="00E62716" w:rsidRPr="00E62716" w:rsidRDefault="00E62716" w:rsidP="00E62716">
            <w:pPr>
              <w:pStyle w:val="Default"/>
              <w:spacing w:before="120"/>
              <w:jc w:val="both"/>
              <w:rPr>
                <w:rFonts w:ascii="Arial Narrow" w:hAnsi="Arial Narrow"/>
                <w:color w:val="auto"/>
                <w:sz w:val="22"/>
                <w:szCs w:val="22"/>
              </w:rPr>
            </w:pPr>
            <w:r w:rsidRPr="00E62716">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605424CC" w14:textId="33AE7204" w:rsidR="00E62716" w:rsidRPr="00E476BA" w:rsidRDefault="00E62716" w:rsidP="004A0630">
            <w:pPr>
              <w:pStyle w:val="Default"/>
              <w:spacing w:before="120"/>
              <w:jc w:val="both"/>
              <w:rPr>
                <w:rFonts w:ascii="Arial Narrow" w:hAnsi="Arial Narrow"/>
                <w:color w:val="auto"/>
                <w:sz w:val="22"/>
                <w:szCs w:val="22"/>
              </w:rPr>
            </w:pPr>
            <w:r w:rsidRPr="00E62716">
              <w:rPr>
                <w:rFonts w:ascii="Arial Narrow" w:hAnsi="Arial Narrow"/>
                <w:color w:val="auto"/>
                <w:sz w:val="22"/>
                <w:szCs w:val="22"/>
              </w:rPr>
              <w:t xml:space="preserve">Výška spolufinancovania projektu zo strany žiadateľa sa stanovuje ako rozdiel medzi celkovými výdavkami projektu a žiadaným NFP. </w:t>
            </w:r>
          </w:p>
        </w:tc>
      </w:tr>
      <w:tr w:rsidR="00E62716" w:rsidRPr="00954355" w14:paraId="6DAD7D65" w14:textId="77777777" w:rsidTr="00F863CD">
        <w:trPr>
          <w:trHeight w:val="20"/>
        </w:trPr>
        <w:tc>
          <w:tcPr>
            <w:tcW w:w="674" w:type="dxa"/>
            <w:shd w:val="clear" w:color="auto" w:fill="D9D9D9" w:themeFill="background1" w:themeFillShade="D9"/>
          </w:tcPr>
          <w:p w14:paraId="21B755C0" w14:textId="77777777" w:rsidR="00E62716" w:rsidRPr="001D6D0B" w:rsidRDefault="00E62716" w:rsidP="00E6271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161598E" w14:textId="5E91A4E7" w:rsidR="00E62716" w:rsidRPr="00E62716" w:rsidRDefault="00E62716" w:rsidP="00E62716">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žiadateľ má schválený program rozvoja a príslušnú územnoplánovaciu dokumentáciu v súlade s ustanovením § 8 ods. 6 zákona o podpore regionálneho rozvoja</w:t>
            </w:r>
          </w:p>
        </w:tc>
        <w:tc>
          <w:tcPr>
            <w:tcW w:w="6349" w:type="dxa"/>
            <w:gridSpan w:val="3"/>
            <w:shd w:val="clear" w:color="auto" w:fill="auto"/>
          </w:tcPr>
          <w:p w14:paraId="5EB555E8" w14:textId="14701161" w:rsidR="00E62716" w:rsidRPr="00E62716" w:rsidRDefault="00E62716" w:rsidP="00E62716">
            <w:pPr>
              <w:pStyle w:val="Default"/>
              <w:spacing w:before="120"/>
              <w:jc w:val="both"/>
              <w:rPr>
                <w:rFonts w:ascii="Arial Narrow" w:hAnsi="Arial Narrow"/>
                <w:color w:val="auto"/>
                <w:sz w:val="22"/>
                <w:szCs w:val="22"/>
              </w:rPr>
            </w:pPr>
            <w:r w:rsidRPr="003D759C">
              <w:rPr>
                <w:rFonts w:ascii="Arial Narrow" w:hAnsi="Arial Narrow"/>
                <w:color w:val="auto"/>
                <w:sz w:val="22"/>
                <w:szCs w:val="22"/>
              </w:rPr>
              <w:t>Subjekt územnej samosprávy musí mať schválený program rozvoja obce a príslušnú územnoplánovaciu dokumentáciu v súlade s ustanovením § 8 ods. 6 zákona o podpore regionálneho rozvoja.</w:t>
            </w:r>
          </w:p>
        </w:tc>
      </w:tr>
      <w:tr w:rsidR="00E62716" w:rsidRPr="00954355" w14:paraId="488B2117" w14:textId="77777777" w:rsidTr="00F863CD">
        <w:trPr>
          <w:trHeight w:val="20"/>
        </w:trPr>
        <w:tc>
          <w:tcPr>
            <w:tcW w:w="674" w:type="dxa"/>
            <w:shd w:val="clear" w:color="auto" w:fill="D9D9D9" w:themeFill="background1" w:themeFillShade="D9"/>
          </w:tcPr>
          <w:p w14:paraId="634E4877" w14:textId="77777777" w:rsidR="00E62716" w:rsidRPr="001D6D0B" w:rsidRDefault="00E62716" w:rsidP="00E6271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9D027A7" w:rsidR="00E62716" w:rsidRPr="001D6D0B" w:rsidRDefault="00E62716" w:rsidP="00E62716">
            <w:pPr>
              <w:pStyle w:val="Default"/>
              <w:spacing w:before="120"/>
              <w:rPr>
                <w:rFonts w:ascii="Arial Narrow" w:hAnsi="Arial Narrow"/>
                <w:b/>
                <w:bCs/>
                <w:sz w:val="22"/>
                <w:szCs w:val="22"/>
              </w:rPr>
            </w:pPr>
            <w:r w:rsidRPr="001D6D0B">
              <w:rPr>
                <w:rFonts w:ascii="Arial Narrow" w:hAnsi="Arial Narrow"/>
                <w:b/>
                <w:bCs/>
                <w:sz w:val="22"/>
                <w:szCs w:val="22"/>
              </w:rPr>
              <w:t>Podmienka, že žiadateľ ani jeho štatutárny orgán, ani žiadny člen štatutárneho orgánu, ani prokurista/i, ani osoba splnomocnená</w:t>
            </w:r>
            <w:r w:rsidR="009E3F0F">
              <w:rPr>
                <w:rFonts w:ascii="Arial Narrow" w:hAnsi="Arial Narrow"/>
                <w:b/>
                <w:bCs/>
                <w:sz w:val="22"/>
                <w:szCs w:val="22"/>
              </w:rPr>
              <w:t xml:space="preserve"> zastupovať žiadateľa v konaní o ŽoNFP </w:t>
            </w:r>
            <w:r w:rsidRPr="001D6D0B">
              <w:rPr>
                <w:rFonts w:ascii="Arial Narrow" w:hAnsi="Arial Narrow"/>
                <w:b/>
                <w:bCs/>
                <w:sz w:val="22"/>
                <w:szCs w:val="22"/>
              </w:rPr>
              <w:t>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E62716" w:rsidRPr="00197D54" w:rsidRDefault="00E62716" w:rsidP="00E62716">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E62716" w:rsidRPr="00197D54" w:rsidRDefault="00E62716" w:rsidP="00E62716">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E62716" w:rsidRPr="00954355" w14:paraId="69194EAA" w14:textId="77777777" w:rsidTr="00F863CD">
        <w:trPr>
          <w:trHeight w:val="20"/>
        </w:trPr>
        <w:tc>
          <w:tcPr>
            <w:tcW w:w="674" w:type="dxa"/>
            <w:shd w:val="clear" w:color="auto" w:fill="D9D9D9" w:themeFill="background1" w:themeFillShade="D9"/>
          </w:tcPr>
          <w:p w14:paraId="1C8150FD" w14:textId="77777777" w:rsidR="00E62716" w:rsidRPr="001D6D0B" w:rsidRDefault="00E62716" w:rsidP="00E6271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E62716" w:rsidRPr="001D6D0B" w:rsidRDefault="00E62716" w:rsidP="00E62716">
            <w:pPr>
              <w:pStyle w:val="Default"/>
              <w:spacing w:before="120"/>
              <w:rPr>
                <w:rFonts w:ascii="Arial Narrow" w:hAnsi="Arial Narrow"/>
                <w:b/>
                <w:bCs/>
                <w:color w:val="auto"/>
                <w:sz w:val="22"/>
                <w:szCs w:val="22"/>
              </w:rPr>
            </w:pPr>
            <w:r w:rsidRPr="001D6D0B">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E62716" w:rsidRPr="00C83866" w:rsidRDefault="00E62716" w:rsidP="00E62716">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E62716" w:rsidRPr="00954355" w14:paraId="0E549E91" w14:textId="77777777" w:rsidTr="00F863CD">
        <w:trPr>
          <w:trHeight w:val="20"/>
        </w:trPr>
        <w:tc>
          <w:tcPr>
            <w:tcW w:w="9524" w:type="dxa"/>
            <w:gridSpan w:val="5"/>
            <w:shd w:val="clear" w:color="auto" w:fill="D9D9D9" w:themeFill="background1" w:themeFillShade="D9"/>
          </w:tcPr>
          <w:p w14:paraId="0AEBACE6" w14:textId="77777777" w:rsidR="00E62716" w:rsidRPr="00F1589B" w:rsidRDefault="00E62716" w:rsidP="00E62716">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E62716" w:rsidRPr="00954355" w14:paraId="1AA5D389" w14:textId="77777777" w:rsidTr="00F863CD">
        <w:trPr>
          <w:trHeight w:val="20"/>
        </w:trPr>
        <w:tc>
          <w:tcPr>
            <w:tcW w:w="674" w:type="dxa"/>
            <w:shd w:val="clear" w:color="auto" w:fill="D9D9D9" w:themeFill="background1" w:themeFillShade="D9"/>
            <w:vAlign w:val="center"/>
          </w:tcPr>
          <w:p w14:paraId="5F53DE31" w14:textId="77777777" w:rsidR="00E62716" w:rsidRPr="00F1589B" w:rsidRDefault="00E62716" w:rsidP="00E62716">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E62716" w:rsidRPr="00F1589B" w:rsidRDefault="00E62716" w:rsidP="00E62716">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E62716" w:rsidRPr="001057AA" w:rsidRDefault="00E62716" w:rsidP="00E62716">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62716" w:rsidRPr="00954355" w14:paraId="656EEAA7" w14:textId="77777777" w:rsidTr="00F863CD">
        <w:trPr>
          <w:trHeight w:val="20"/>
        </w:trPr>
        <w:tc>
          <w:tcPr>
            <w:tcW w:w="674" w:type="dxa"/>
            <w:shd w:val="clear" w:color="auto" w:fill="D9D9D9" w:themeFill="background1" w:themeFillShade="D9"/>
          </w:tcPr>
          <w:p w14:paraId="66B0EEFB" w14:textId="77777777" w:rsidR="00E62716" w:rsidRPr="001D6D0B" w:rsidRDefault="00E62716" w:rsidP="00E6271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E62716" w:rsidRPr="001D6D0B" w:rsidRDefault="00E62716" w:rsidP="00E62716">
            <w:pPr>
              <w:pStyle w:val="Default"/>
              <w:spacing w:before="120"/>
              <w:rPr>
                <w:rFonts w:ascii="Arial Narrow" w:hAnsi="Arial Narrow"/>
                <w:sz w:val="22"/>
                <w:szCs w:val="22"/>
              </w:rPr>
            </w:pPr>
            <w:r w:rsidRPr="001D6D0B">
              <w:rPr>
                <w:rFonts w:ascii="Arial Narrow" w:hAnsi="Arial Narrow"/>
                <w:b/>
                <w:bCs/>
                <w:sz w:val="22"/>
                <w:szCs w:val="22"/>
              </w:rPr>
              <w:t xml:space="preserve">Podmienka oprávnenosti aktivít projektu </w:t>
            </w:r>
          </w:p>
        </w:tc>
        <w:tc>
          <w:tcPr>
            <w:tcW w:w="6339" w:type="dxa"/>
            <w:gridSpan w:val="2"/>
            <w:shd w:val="clear" w:color="auto" w:fill="auto"/>
          </w:tcPr>
          <w:p w14:paraId="508204C0" w14:textId="77777777" w:rsidR="00E62716" w:rsidRDefault="00E62716" w:rsidP="00E62716">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407CEEFA" w:rsidR="00E62716" w:rsidRDefault="00E62716" w:rsidP="00E62716">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7B5A38">
              <w:rPr>
                <w:rFonts w:ascii="Arial Narrow" w:hAnsi="Arial Narrow"/>
                <w:b/>
                <w:color w:val="auto"/>
                <w:sz w:val="22"/>
                <w:szCs w:val="22"/>
              </w:rPr>
              <w:t>3.1: Zvýšenie atraktivity verejnej osobnej dopravy prostredníctvom modernizácie a rekonštrukcie infraštruktúry pre IDS a mestskú dráhovú dopravu</w:t>
            </w:r>
            <w:r w:rsidRPr="00D779DA">
              <w:rPr>
                <w:rFonts w:ascii="Arial Narrow" w:hAnsi="Arial Narrow"/>
                <w:b/>
                <w:color w:val="auto"/>
                <w:sz w:val="22"/>
                <w:szCs w:val="22"/>
              </w:rPr>
              <w:t xml:space="preserve"> </w:t>
            </w:r>
            <w:r>
              <w:rPr>
                <w:rFonts w:ascii="Arial Narrow" w:hAnsi="Arial Narrow"/>
                <w:b/>
                <w:color w:val="auto"/>
                <w:sz w:val="22"/>
                <w:szCs w:val="22"/>
              </w:rPr>
              <w:t>sú</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é typy</w:t>
            </w:r>
            <w:r w:rsidRPr="00D44DB6">
              <w:rPr>
                <w:rFonts w:ascii="Arial Narrow" w:hAnsi="Arial Narrow"/>
                <w:b/>
                <w:color w:val="auto"/>
                <w:sz w:val="22"/>
                <w:szCs w:val="22"/>
              </w:rPr>
              <w:t xml:space="preserve"> aktiv</w:t>
            </w:r>
            <w:r>
              <w:rPr>
                <w:rFonts w:ascii="Arial Narrow" w:hAnsi="Arial Narrow"/>
                <w:b/>
                <w:color w:val="auto"/>
                <w:sz w:val="22"/>
                <w:szCs w:val="22"/>
              </w:rPr>
              <w:t>ít:</w:t>
            </w:r>
            <w:r w:rsidRPr="00D44DB6">
              <w:rPr>
                <w:rFonts w:ascii="Arial Narrow" w:hAnsi="Arial Narrow"/>
                <w:b/>
                <w:color w:val="auto"/>
                <w:sz w:val="22"/>
                <w:szCs w:val="22"/>
              </w:rPr>
              <w:t xml:space="preserve"> </w:t>
            </w:r>
          </w:p>
          <w:p w14:paraId="710446A1" w14:textId="2F28FBAA" w:rsidR="00E62716" w:rsidRDefault="00E62716" w:rsidP="00E62716">
            <w:pPr>
              <w:spacing w:before="120" w:after="0" w:line="240" w:lineRule="auto"/>
              <w:jc w:val="both"/>
              <w:rPr>
                <w:rFonts w:ascii="Arial Narrow" w:hAnsi="Arial Narrow" w:cs="Arial"/>
                <w:b/>
                <w:lang w:eastAsia="sk-SK"/>
              </w:rPr>
            </w:pPr>
            <w:r w:rsidRPr="007B5A38">
              <w:rPr>
                <w:rFonts w:ascii="Arial Narrow" w:hAnsi="Arial Narrow" w:cs="Arial"/>
                <w:b/>
                <w:lang w:eastAsia="sk-SK"/>
              </w:rPr>
              <w:t>A. Modernizácia a výstavba električkových a trolejbusových tratí vrátane prvkov preferencie MHD a napojenia na ostatné druhy MHD a nemotorovú dopravu</w:t>
            </w:r>
            <w:r>
              <w:rPr>
                <w:rFonts w:ascii="Arial Narrow" w:hAnsi="Arial Narrow" w:cs="Arial"/>
                <w:b/>
                <w:lang w:eastAsia="sk-SK"/>
              </w:rPr>
              <w:t xml:space="preserve"> a</w:t>
            </w:r>
          </w:p>
          <w:p w14:paraId="524B77BB" w14:textId="71F789E4" w:rsidR="00E62716" w:rsidRDefault="00E62716" w:rsidP="00E62716">
            <w:pPr>
              <w:spacing w:before="120" w:after="0" w:line="240" w:lineRule="auto"/>
              <w:jc w:val="both"/>
              <w:rPr>
                <w:rFonts w:ascii="Arial Narrow" w:hAnsi="Arial Narrow" w:cs="Arial"/>
                <w:b/>
                <w:lang w:eastAsia="sk-SK"/>
              </w:rPr>
            </w:pPr>
            <w:r w:rsidRPr="007B5A38">
              <w:rPr>
                <w:rFonts w:ascii="Arial Narrow" w:hAnsi="Arial Narrow" w:cs="Arial"/>
                <w:b/>
                <w:lang w:eastAsia="sk-SK"/>
              </w:rPr>
              <w:t>E. Projektová príprava</w:t>
            </w:r>
          </w:p>
          <w:p w14:paraId="2EFE1B6D" w14:textId="296DB6A3" w:rsidR="00E62716" w:rsidRPr="00C56E87" w:rsidRDefault="00E62716" w:rsidP="00E62716">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9"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E62716" w:rsidRPr="00954355" w14:paraId="6CE92D48" w14:textId="77777777" w:rsidTr="00F863CD">
        <w:trPr>
          <w:trHeight w:val="20"/>
        </w:trPr>
        <w:tc>
          <w:tcPr>
            <w:tcW w:w="674" w:type="dxa"/>
            <w:shd w:val="clear" w:color="auto" w:fill="D9D9D9" w:themeFill="background1" w:themeFillShade="D9"/>
          </w:tcPr>
          <w:p w14:paraId="6B2D0280" w14:textId="77777777" w:rsidR="00E62716" w:rsidRPr="001D6D0B" w:rsidRDefault="00E62716" w:rsidP="00E6271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E62716" w:rsidRPr="001D6D0B" w:rsidRDefault="00E62716" w:rsidP="00E62716">
            <w:pPr>
              <w:pStyle w:val="Default"/>
              <w:spacing w:before="120"/>
              <w:rPr>
                <w:rFonts w:ascii="Arial Narrow" w:hAnsi="Arial Narrow" w:cstheme="minorHAnsi"/>
                <w:sz w:val="22"/>
                <w:szCs w:val="22"/>
              </w:rPr>
            </w:pPr>
            <w:r w:rsidRPr="001D6D0B">
              <w:rPr>
                <w:rFonts w:ascii="Arial Narrow" w:hAnsi="Arial Narrow"/>
                <w:b/>
                <w:bCs/>
                <w:sz w:val="22"/>
                <w:szCs w:val="22"/>
              </w:rPr>
              <w:t>Podmienka, že žiadateľ neukončil fyzickú realizáciu všetkých oprávnených hlavných aktivít projektu pred predložením ŽoNFP</w:t>
            </w:r>
          </w:p>
        </w:tc>
        <w:tc>
          <w:tcPr>
            <w:tcW w:w="6339" w:type="dxa"/>
            <w:gridSpan w:val="2"/>
            <w:shd w:val="clear" w:color="auto" w:fill="auto"/>
          </w:tcPr>
          <w:p w14:paraId="17BCFE56" w14:textId="77777777" w:rsidR="00E62716" w:rsidRPr="00F1589B" w:rsidRDefault="00E62716" w:rsidP="00E62716">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E62716" w:rsidRPr="00F1589B" w:rsidRDefault="00E62716" w:rsidP="00E62716">
            <w:pPr>
              <w:pStyle w:val="Default"/>
              <w:jc w:val="both"/>
              <w:rPr>
                <w:rFonts w:ascii="Arial Narrow" w:hAnsi="Arial Narrow" w:cstheme="minorHAnsi"/>
                <w:sz w:val="22"/>
                <w:szCs w:val="22"/>
              </w:rPr>
            </w:pPr>
          </w:p>
        </w:tc>
      </w:tr>
      <w:tr w:rsidR="00E62716" w:rsidRPr="00954355" w14:paraId="3306206A" w14:textId="77777777" w:rsidTr="00F863CD">
        <w:trPr>
          <w:trHeight w:val="20"/>
        </w:trPr>
        <w:tc>
          <w:tcPr>
            <w:tcW w:w="9524" w:type="dxa"/>
            <w:gridSpan w:val="5"/>
            <w:shd w:val="clear" w:color="auto" w:fill="D9D9D9" w:themeFill="background1" w:themeFillShade="D9"/>
          </w:tcPr>
          <w:p w14:paraId="487B089C" w14:textId="77777777" w:rsidR="00E62716" w:rsidRPr="00F1589B" w:rsidRDefault="00E62716" w:rsidP="00E62716">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E62716" w:rsidRPr="00954355" w14:paraId="6081A250" w14:textId="77777777" w:rsidTr="00F863CD">
        <w:trPr>
          <w:trHeight w:val="20"/>
        </w:trPr>
        <w:tc>
          <w:tcPr>
            <w:tcW w:w="674" w:type="dxa"/>
            <w:shd w:val="clear" w:color="auto" w:fill="D9D9D9" w:themeFill="background1" w:themeFillShade="D9"/>
            <w:vAlign w:val="center"/>
          </w:tcPr>
          <w:p w14:paraId="0D1650E3" w14:textId="77777777" w:rsidR="00E62716" w:rsidRPr="00F1589B" w:rsidRDefault="00E62716" w:rsidP="00E62716">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E62716" w:rsidRPr="00F1589B" w:rsidRDefault="00E62716" w:rsidP="00E62716">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E62716" w:rsidRPr="001057AA" w:rsidRDefault="00E62716" w:rsidP="00E62716">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62716" w:rsidRPr="00954355" w14:paraId="7616EF43" w14:textId="77777777" w:rsidTr="00F863CD">
        <w:trPr>
          <w:trHeight w:val="20"/>
        </w:trPr>
        <w:tc>
          <w:tcPr>
            <w:tcW w:w="674" w:type="dxa"/>
            <w:shd w:val="clear" w:color="auto" w:fill="D9D9D9" w:themeFill="background1" w:themeFillShade="D9"/>
          </w:tcPr>
          <w:p w14:paraId="683CCAE6" w14:textId="77777777" w:rsidR="00E62716" w:rsidRPr="00AD5B71" w:rsidRDefault="00E62716" w:rsidP="00E6271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E62716" w:rsidRPr="00493E1F" w:rsidRDefault="00E62716" w:rsidP="00E62716">
            <w:pPr>
              <w:pStyle w:val="Default"/>
              <w:spacing w:before="120"/>
              <w:rPr>
                <w:rFonts w:ascii="Arial Narrow" w:hAnsi="Arial Narrow"/>
                <w:sz w:val="22"/>
                <w:szCs w:val="22"/>
              </w:rPr>
            </w:pPr>
            <w:r w:rsidRPr="001D6D0B">
              <w:rPr>
                <w:rFonts w:ascii="Arial Narrow" w:hAnsi="Arial Narrow"/>
                <w:b/>
                <w:bCs/>
                <w:sz w:val="22"/>
                <w:szCs w:val="22"/>
              </w:rPr>
              <w:t>Podmienka,</w:t>
            </w:r>
            <w:r w:rsidRPr="00493E1F">
              <w:rPr>
                <w:rFonts w:ascii="Arial Narrow" w:hAnsi="Arial Narrow"/>
                <w:b/>
                <w:bCs/>
                <w:sz w:val="22"/>
                <w:szCs w:val="22"/>
              </w:rPr>
              <w:t xml:space="preserve"> že projekt je realizovaný na oprávnenom území</w:t>
            </w:r>
          </w:p>
        </w:tc>
        <w:tc>
          <w:tcPr>
            <w:tcW w:w="6339" w:type="dxa"/>
            <w:gridSpan w:val="2"/>
            <w:shd w:val="clear" w:color="auto" w:fill="auto"/>
          </w:tcPr>
          <w:p w14:paraId="74E0854D" w14:textId="77777777" w:rsidR="00E62716" w:rsidRPr="00F1589B" w:rsidRDefault="00E62716" w:rsidP="00E62716">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E62716" w:rsidRDefault="00E62716" w:rsidP="00E62716">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1721E195" w:rsidR="00E62716" w:rsidRPr="008F26C8" w:rsidRDefault="00E62716" w:rsidP="00361341">
            <w:pPr>
              <w:spacing w:after="0" w:line="240" w:lineRule="auto"/>
              <w:jc w:val="both"/>
              <w:rPr>
                <w:rFonts w:ascii="Arial Narrow" w:hAnsi="Arial Narrow"/>
                <w:color w:val="FF0000"/>
              </w:rPr>
            </w:pPr>
            <w:r w:rsidRPr="006E17F6">
              <w:rPr>
                <w:rFonts w:ascii="Arial Narrow" w:hAnsi="Arial Narrow"/>
                <w:b/>
              </w:rPr>
              <w:t>Bratislavský</w:t>
            </w:r>
            <w:r>
              <w:rPr>
                <w:rFonts w:ascii="Arial Narrow" w:hAnsi="Arial Narrow"/>
                <w:b/>
              </w:rPr>
              <w:t xml:space="preserve"> </w:t>
            </w:r>
            <w:r w:rsidRPr="006E17F6">
              <w:rPr>
                <w:rFonts w:ascii="Arial Narrow" w:hAnsi="Arial Narrow"/>
                <w:b/>
              </w:rPr>
              <w:t>kraj</w:t>
            </w:r>
          </w:p>
        </w:tc>
      </w:tr>
      <w:tr w:rsidR="00E62716" w:rsidRPr="00954355" w14:paraId="558DADF3" w14:textId="77777777" w:rsidTr="00F863CD">
        <w:trPr>
          <w:trHeight w:val="20"/>
        </w:trPr>
        <w:tc>
          <w:tcPr>
            <w:tcW w:w="9524" w:type="dxa"/>
            <w:gridSpan w:val="5"/>
            <w:shd w:val="clear" w:color="auto" w:fill="D9D9D9" w:themeFill="background1" w:themeFillShade="D9"/>
          </w:tcPr>
          <w:p w14:paraId="68E5DE4A" w14:textId="77777777" w:rsidR="00E62716" w:rsidRPr="00F1589B" w:rsidRDefault="00E62716" w:rsidP="00E62716">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E62716" w:rsidRPr="00954355" w14:paraId="02F59720" w14:textId="77777777" w:rsidTr="00F863CD">
        <w:trPr>
          <w:trHeight w:val="20"/>
        </w:trPr>
        <w:tc>
          <w:tcPr>
            <w:tcW w:w="674" w:type="dxa"/>
            <w:shd w:val="clear" w:color="auto" w:fill="D9D9D9" w:themeFill="background1" w:themeFillShade="D9"/>
            <w:vAlign w:val="center"/>
          </w:tcPr>
          <w:p w14:paraId="375720CA" w14:textId="77777777" w:rsidR="00E62716" w:rsidRPr="00F1589B" w:rsidRDefault="00E62716" w:rsidP="00E62716">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E62716" w:rsidRPr="00F1589B" w:rsidRDefault="00E62716" w:rsidP="00E62716">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E62716" w:rsidRPr="001057AA" w:rsidRDefault="00E62716" w:rsidP="00E62716">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62716" w:rsidRPr="00954355" w14:paraId="04846466" w14:textId="77777777" w:rsidTr="00F863CD">
        <w:trPr>
          <w:trHeight w:val="20"/>
        </w:trPr>
        <w:tc>
          <w:tcPr>
            <w:tcW w:w="674" w:type="dxa"/>
            <w:shd w:val="clear" w:color="auto" w:fill="D9D9D9" w:themeFill="background1" w:themeFillShade="D9"/>
          </w:tcPr>
          <w:p w14:paraId="22B35F46" w14:textId="77777777" w:rsidR="00E62716" w:rsidRPr="00AD5B71" w:rsidRDefault="00E62716" w:rsidP="00E6271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E62716" w:rsidRPr="00493E1F" w:rsidRDefault="00E62716" w:rsidP="00E62716">
            <w:pPr>
              <w:pStyle w:val="Default"/>
              <w:spacing w:before="120"/>
              <w:rPr>
                <w:rFonts w:ascii="Arial Narrow" w:hAnsi="Arial Narrow"/>
                <w:sz w:val="22"/>
                <w:szCs w:val="22"/>
              </w:rPr>
            </w:pPr>
            <w:r w:rsidRPr="001D6D0B">
              <w:rPr>
                <w:rFonts w:ascii="Arial Narrow" w:hAnsi="Arial Narrow"/>
                <w:b/>
                <w:bCs/>
                <w:sz w:val="22"/>
                <w:szCs w:val="22"/>
              </w:rPr>
              <w:t>Podmienka splnenia hodnotiacich</w:t>
            </w:r>
            <w:r>
              <w:rPr>
                <w:rFonts w:ascii="Arial Narrow" w:hAnsi="Arial Narrow"/>
                <w:b/>
                <w:bCs/>
                <w:sz w:val="22"/>
                <w:szCs w:val="22"/>
              </w:rPr>
              <w:t xml:space="preserve"> kritérií </w:t>
            </w:r>
          </w:p>
        </w:tc>
        <w:tc>
          <w:tcPr>
            <w:tcW w:w="6339" w:type="dxa"/>
            <w:gridSpan w:val="2"/>
            <w:shd w:val="clear" w:color="auto" w:fill="auto"/>
          </w:tcPr>
          <w:p w14:paraId="728C1EBE" w14:textId="1B82DFF2" w:rsidR="00E62716" w:rsidRPr="008F26C8" w:rsidRDefault="00E62716" w:rsidP="00E62716">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E62716" w:rsidRPr="00954355" w14:paraId="0351ADDF" w14:textId="77777777" w:rsidTr="00F863CD">
        <w:trPr>
          <w:trHeight w:val="20"/>
        </w:trPr>
        <w:tc>
          <w:tcPr>
            <w:tcW w:w="9524" w:type="dxa"/>
            <w:gridSpan w:val="5"/>
            <w:shd w:val="clear" w:color="auto" w:fill="D9D9D9" w:themeFill="background1" w:themeFillShade="D9"/>
          </w:tcPr>
          <w:p w14:paraId="660C5CD1" w14:textId="77777777" w:rsidR="00E62716" w:rsidRPr="00F1589B" w:rsidRDefault="00E62716" w:rsidP="00E62716">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62716" w:rsidRPr="00954355" w14:paraId="0B4E97BD" w14:textId="77777777" w:rsidTr="00F863CD">
        <w:trPr>
          <w:trHeight w:val="20"/>
        </w:trPr>
        <w:tc>
          <w:tcPr>
            <w:tcW w:w="674" w:type="dxa"/>
            <w:shd w:val="clear" w:color="auto" w:fill="D9D9D9" w:themeFill="background1" w:themeFillShade="D9"/>
            <w:vAlign w:val="center"/>
          </w:tcPr>
          <w:p w14:paraId="6F8805B9" w14:textId="77777777" w:rsidR="00E62716" w:rsidRPr="00F1589B" w:rsidRDefault="00E62716" w:rsidP="00E62716">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E62716" w:rsidRPr="00F1589B" w:rsidRDefault="00E62716" w:rsidP="00E62716">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E62716" w:rsidRPr="001057AA" w:rsidRDefault="00E62716" w:rsidP="00E62716">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62716" w:rsidRPr="00954355" w14:paraId="5F91335A" w14:textId="77777777" w:rsidTr="00F863CD">
        <w:trPr>
          <w:trHeight w:val="20"/>
        </w:trPr>
        <w:tc>
          <w:tcPr>
            <w:tcW w:w="674" w:type="dxa"/>
            <w:shd w:val="clear" w:color="auto" w:fill="D9D9D9" w:themeFill="background1" w:themeFillShade="D9"/>
          </w:tcPr>
          <w:p w14:paraId="611FE52E" w14:textId="77777777" w:rsidR="00E62716" w:rsidRPr="00AD5B71" w:rsidRDefault="00E62716" w:rsidP="00E62716">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E62716" w:rsidRPr="001D6D0B" w:rsidRDefault="00E62716" w:rsidP="00E62716">
            <w:pPr>
              <w:pStyle w:val="Default"/>
              <w:spacing w:before="120"/>
              <w:rPr>
                <w:rFonts w:ascii="Arial Narrow" w:hAnsi="Arial Narrow"/>
                <w:sz w:val="22"/>
                <w:szCs w:val="22"/>
              </w:rPr>
            </w:pPr>
            <w:r w:rsidRPr="001D6D0B">
              <w:rPr>
                <w:rFonts w:ascii="Arial Narrow" w:hAnsi="Arial Narrow"/>
                <w:b/>
                <w:bCs/>
                <w:sz w:val="22"/>
                <w:szCs w:val="22"/>
              </w:rPr>
              <w:t xml:space="preserve">Podmienky týkajúce sa štátnej pomoci a vyplývajúce zo schém štátnej pomoci/pomoci de minimis </w:t>
            </w:r>
          </w:p>
          <w:p w14:paraId="0C0A7E74" w14:textId="77777777" w:rsidR="00E62716" w:rsidRPr="001D6D0B" w:rsidRDefault="00E62716" w:rsidP="00E62716">
            <w:pPr>
              <w:pStyle w:val="Default"/>
              <w:spacing w:before="120"/>
              <w:rPr>
                <w:rFonts w:ascii="Arial Narrow" w:hAnsi="Arial Narrow"/>
                <w:sz w:val="22"/>
                <w:szCs w:val="22"/>
              </w:rPr>
            </w:pPr>
          </w:p>
        </w:tc>
        <w:tc>
          <w:tcPr>
            <w:tcW w:w="6333" w:type="dxa"/>
            <w:shd w:val="clear" w:color="auto" w:fill="auto"/>
          </w:tcPr>
          <w:p w14:paraId="09A1E43D" w14:textId="77777777" w:rsidR="00E62716" w:rsidRDefault="00E62716" w:rsidP="00E62716">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E62716" w:rsidRPr="00DF6198" w:rsidRDefault="00E62716" w:rsidP="00E62716">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62716" w:rsidRPr="00954355" w14:paraId="6C07A185" w14:textId="77777777" w:rsidTr="00F863CD">
        <w:trPr>
          <w:trHeight w:val="20"/>
        </w:trPr>
        <w:tc>
          <w:tcPr>
            <w:tcW w:w="674" w:type="dxa"/>
            <w:shd w:val="clear" w:color="auto" w:fill="D9D9D9" w:themeFill="background1" w:themeFillShade="D9"/>
          </w:tcPr>
          <w:p w14:paraId="606BFD01" w14:textId="77777777" w:rsidR="00E62716" w:rsidRPr="00AD5B71" w:rsidRDefault="00E62716" w:rsidP="00E62716">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E62716" w:rsidRPr="001D6D0B" w:rsidRDefault="00E62716" w:rsidP="00E62716">
            <w:pPr>
              <w:pStyle w:val="Default"/>
              <w:spacing w:before="120"/>
              <w:rPr>
                <w:rFonts w:ascii="Arial Narrow" w:hAnsi="Arial Narrow" w:cstheme="minorHAnsi"/>
                <w:b/>
                <w:sz w:val="22"/>
                <w:szCs w:val="22"/>
              </w:rPr>
            </w:pPr>
            <w:r w:rsidRPr="001D6D0B">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E62716" w:rsidRPr="00DF0D6B" w:rsidRDefault="00E62716" w:rsidP="00E62716">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E62716" w:rsidRPr="00DF0D6B" w:rsidRDefault="00E62716" w:rsidP="00E62716">
            <w:pPr>
              <w:pStyle w:val="Default"/>
              <w:ind w:left="318"/>
              <w:jc w:val="both"/>
              <w:rPr>
                <w:rFonts w:ascii="Arial Narrow" w:hAnsi="Arial Narrow" w:cstheme="minorHAnsi"/>
                <w:sz w:val="22"/>
                <w:szCs w:val="22"/>
              </w:rPr>
            </w:pPr>
          </w:p>
        </w:tc>
      </w:tr>
      <w:tr w:rsidR="00E62716" w:rsidRPr="00954355" w14:paraId="6C933BA5" w14:textId="77777777" w:rsidTr="00F863CD">
        <w:trPr>
          <w:trHeight w:val="20"/>
        </w:trPr>
        <w:tc>
          <w:tcPr>
            <w:tcW w:w="9524" w:type="dxa"/>
            <w:gridSpan w:val="5"/>
            <w:shd w:val="clear" w:color="auto" w:fill="D9D9D9" w:themeFill="background1" w:themeFillShade="D9"/>
          </w:tcPr>
          <w:p w14:paraId="7BCC6D8A" w14:textId="77777777" w:rsidR="00E62716" w:rsidRPr="00F1589B" w:rsidRDefault="00E62716" w:rsidP="00E62716">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62716"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62716" w:rsidRPr="00F1589B" w:rsidRDefault="00E62716" w:rsidP="00E62716">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62716" w:rsidRPr="00F1589B" w:rsidRDefault="00E62716" w:rsidP="00E62716">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E62716" w:rsidRPr="001057AA" w:rsidRDefault="00E62716" w:rsidP="00E62716">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62716" w:rsidRPr="00954355" w14:paraId="346306E0" w14:textId="77777777" w:rsidTr="00F863CD">
        <w:trPr>
          <w:trHeight w:val="20"/>
        </w:trPr>
        <w:tc>
          <w:tcPr>
            <w:tcW w:w="674" w:type="dxa"/>
            <w:shd w:val="clear" w:color="auto" w:fill="D9D9D9" w:themeFill="background1" w:themeFillShade="D9"/>
          </w:tcPr>
          <w:p w14:paraId="6E366CD1" w14:textId="77777777" w:rsidR="00E62716" w:rsidRPr="00F61671" w:rsidRDefault="00E62716" w:rsidP="00E6271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992C6" w14:textId="0C0C1DEC" w:rsidR="00E62716" w:rsidRPr="00361341" w:rsidRDefault="00361341" w:rsidP="00E62716">
            <w:pPr>
              <w:pStyle w:val="Default"/>
              <w:spacing w:before="120"/>
              <w:rPr>
                <w:rFonts w:ascii="Arial Narrow" w:hAnsi="Arial Narrow"/>
                <w:b/>
                <w:bCs/>
                <w:color w:val="auto"/>
                <w:sz w:val="22"/>
                <w:szCs w:val="22"/>
                <w:highlight w:val="yellow"/>
              </w:rPr>
            </w:pPr>
            <w:r w:rsidRPr="003E525B">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0B4D2D18" w14:textId="667018C6" w:rsidR="00361341" w:rsidRPr="00361341" w:rsidRDefault="00361341" w:rsidP="00361341">
            <w:pPr>
              <w:pStyle w:val="Default"/>
              <w:spacing w:before="120"/>
              <w:jc w:val="both"/>
              <w:rPr>
                <w:rFonts w:ascii="Arial Narrow" w:hAnsi="Arial Narrow"/>
                <w:color w:val="auto"/>
                <w:sz w:val="22"/>
                <w:szCs w:val="22"/>
              </w:rPr>
            </w:pPr>
            <w:r w:rsidRPr="00361341">
              <w:rPr>
                <w:rFonts w:ascii="Arial Narrow" w:hAnsi="Arial Narrow"/>
                <w:color w:val="auto"/>
                <w:sz w:val="22"/>
                <w:szCs w:val="22"/>
              </w:rPr>
              <w:t>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w:t>
            </w:r>
          </w:p>
          <w:p w14:paraId="598091B7" w14:textId="110263E9" w:rsidR="00E62716" w:rsidRPr="00361341" w:rsidRDefault="00361341" w:rsidP="00361341">
            <w:pPr>
              <w:spacing w:before="120" w:after="0" w:line="240" w:lineRule="auto"/>
              <w:jc w:val="both"/>
              <w:rPr>
                <w:rFonts w:ascii="Arial Narrow" w:hAnsi="Arial Narrow"/>
                <w:sz w:val="20"/>
                <w:szCs w:val="20"/>
              </w:rPr>
            </w:pPr>
            <w:r w:rsidRPr="00361341">
              <w:rPr>
                <w:rFonts w:ascii="Arial Narrow" w:hAnsi="Arial Narrow"/>
              </w:rPr>
              <w:t xml:space="preserve">Žiadateľ je zároveň povinný disponovať právoplatným povolením na realizáciu projektu vydaným príslušným povoľovacím orgánom (napr. stavebné povolenie), vrátane príslušnej projektovej dokumentácie. </w:t>
            </w:r>
            <w:r w:rsidRPr="00361341">
              <w:rPr>
                <w:rFonts w:ascii="Arial Narrow" w:hAnsi="Arial Narrow" w:cs="Calibri"/>
              </w:rPr>
              <w:t>RO OPII môže vo výnimočných prípadoch na základe písomnej žiadosti žiadateľa rozhodnúť, že nebude požadovať st</w:t>
            </w:r>
            <w:r w:rsidR="009E3F0F">
              <w:rPr>
                <w:rFonts w:ascii="Arial Narrow" w:hAnsi="Arial Narrow" w:cs="Calibri"/>
              </w:rPr>
              <w:t>avebné povolenie pri predložení</w:t>
            </w:r>
            <w:r w:rsidRPr="00361341">
              <w:rPr>
                <w:rFonts w:ascii="Arial Narrow" w:hAnsi="Arial Narrow" w:cs="Calibri"/>
              </w:rPr>
              <w:t xml:space="preserve"> ŽoNFP, napr. v prípade, keď je projekt rozdelený na viacero úsekov a preto z dôvodu urýchlenia výstavby a modernizácie infraštruktúry SR nemusí byť vydané stavebné povolenie na všetky úseky projektu v čase schvaľovania ŽoNFP.</w:t>
            </w:r>
            <w:r w:rsidRPr="002E36DA">
              <w:rPr>
                <w:rFonts w:ascii="Arial Narrow" w:hAnsi="Arial Narrow" w:cs="Calibri"/>
                <w:sz w:val="20"/>
                <w:szCs w:val="20"/>
              </w:rPr>
              <w:t xml:space="preserve"> </w:t>
            </w:r>
          </w:p>
        </w:tc>
      </w:tr>
      <w:tr w:rsidR="00361341" w:rsidRPr="00954355" w14:paraId="764CE34A" w14:textId="77777777" w:rsidTr="00F863CD">
        <w:trPr>
          <w:trHeight w:val="20"/>
        </w:trPr>
        <w:tc>
          <w:tcPr>
            <w:tcW w:w="674" w:type="dxa"/>
            <w:shd w:val="clear" w:color="auto" w:fill="D9D9D9" w:themeFill="background1" w:themeFillShade="D9"/>
          </w:tcPr>
          <w:p w14:paraId="388C624B" w14:textId="77777777" w:rsidR="00361341" w:rsidRPr="00F61671" w:rsidRDefault="00361341" w:rsidP="00E6271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CA3A77E" w14:textId="3DAF5E16" w:rsidR="00361341" w:rsidRPr="006D4322" w:rsidRDefault="00361341" w:rsidP="00E62716">
            <w:pPr>
              <w:pStyle w:val="Default"/>
              <w:spacing w:before="120"/>
              <w:rPr>
                <w:rFonts w:ascii="Arial Narrow" w:hAnsi="Arial Narrow"/>
                <w:b/>
                <w:bCs/>
                <w:color w:val="auto"/>
                <w:sz w:val="22"/>
                <w:szCs w:val="22"/>
                <w:highlight w:val="yellow"/>
              </w:rPr>
            </w:pPr>
            <w:r w:rsidRPr="00361341">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688883C5" w14:textId="2C35F979" w:rsidR="00361341" w:rsidRPr="00361341" w:rsidRDefault="00361341" w:rsidP="00361341">
            <w:pPr>
              <w:pStyle w:val="Default"/>
              <w:spacing w:before="120"/>
              <w:jc w:val="both"/>
              <w:rPr>
                <w:rFonts w:ascii="Arial Narrow" w:hAnsi="Arial Narrow"/>
                <w:color w:val="auto"/>
                <w:sz w:val="22"/>
                <w:szCs w:val="22"/>
              </w:rPr>
            </w:pPr>
            <w:r w:rsidRPr="00361341">
              <w:rPr>
                <w:rFonts w:ascii="Arial Narrow" w:hAnsi="Arial Narrow"/>
                <w:color w:val="auto"/>
                <w:sz w:val="22"/>
                <w:szCs w:val="22"/>
              </w:rPr>
              <w:t xml:space="preserve">Projekt, ktorý je predmetom ŽoNFP, musí byť v súlade s požiadavkami v oblasti posudzovania vplyvov navrhovanej činnosti, najmä so zákonom o posudzovaní vplyvov. </w:t>
            </w:r>
          </w:p>
          <w:p w14:paraId="5834017E" w14:textId="77777777" w:rsidR="00361341" w:rsidRPr="00361341" w:rsidRDefault="00361341" w:rsidP="00361341">
            <w:pPr>
              <w:pStyle w:val="Default"/>
              <w:spacing w:before="120"/>
              <w:jc w:val="both"/>
              <w:rPr>
                <w:rFonts w:ascii="Arial Narrow" w:hAnsi="Arial Narrow"/>
                <w:color w:val="auto"/>
                <w:sz w:val="22"/>
                <w:szCs w:val="22"/>
              </w:rPr>
            </w:pPr>
            <w:r w:rsidRPr="00361341">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2D5D7B38" w14:textId="5BBB66A8" w:rsidR="00361341" w:rsidRPr="00361341" w:rsidRDefault="00361341" w:rsidP="00E62716">
            <w:pPr>
              <w:pStyle w:val="Default"/>
              <w:spacing w:before="120"/>
              <w:jc w:val="both"/>
              <w:rPr>
                <w:rFonts w:ascii="Arial Narrow" w:hAnsi="Arial Narrow"/>
                <w:color w:val="auto"/>
                <w:sz w:val="20"/>
                <w:szCs w:val="20"/>
              </w:rPr>
            </w:pPr>
            <w:r w:rsidRPr="00361341">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361341" w:rsidRPr="00954355" w14:paraId="5F01D81F" w14:textId="77777777" w:rsidTr="00F863CD">
        <w:trPr>
          <w:trHeight w:val="20"/>
        </w:trPr>
        <w:tc>
          <w:tcPr>
            <w:tcW w:w="674" w:type="dxa"/>
            <w:shd w:val="clear" w:color="auto" w:fill="D9D9D9" w:themeFill="background1" w:themeFillShade="D9"/>
          </w:tcPr>
          <w:p w14:paraId="5CAA71A6" w14:textId="77777777" w:rsidR="00361341" w:rsidRPr="00F61671" w:rsidRDefault="00361341" w:rsidP="0036134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1D6D8D4" w14:textId="3F659879" w:rsidR="00361341" w:rsidRPr="003E525B" w:rsidRDefault="00361341" w:rsidP="00361341">
            <w:pPr>
              <w:pStyle w:val="Default"/>
              <w:spacing w:before="120"/>
              <w:rPr>
                <w:rFonts w:ascii="Arial Narrow" w:hAnsi="Arial Narrow"/>
                <w:b/>
                <w:bCs/>
                <w:color w:val="auto"/>
                <w:sz w:val="22"/>
                <w:szCs w:val="22"/>
              </w:rPr>
            </w:pPr>
            <w:r w:rsidRPr="003E525B">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7A490997" w14:textId="3797257C" w:rsidR="00361341" w:rsidRPr="00361341" w:rsidRDefault="00361341" w:rsidP="00361341">
            <w:pPr>
              <w:pStyle w:val="Default"/>
              <w:spacing w:before="120"/>
              <w:jc w:val="both"/>
              <w:rPr>
                <w:rFonts w:ascii="Arial Narrow" w:hAnsi="Arial Narrow"/>
                <w:color w:val="auto"/>
                <w:sz w:val="22"/>
                <w:szCs w:val="22"/>
              </w:rPr>
            </w:pPr>
            <w:r w:rsidRPr="00361341">
              <w:rPr>
                <w:rFonts w:ascii="Arial Narrow" w:hAnsi="Arial Narrow"/>
                <w:color w:val="auto"/>
                <w:sz w:val="22"/>
                <w:szCs w:val="22"/>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361341" w:rsidRPr="00954355" w14:paraId="0B7EFB39" w14:textId="77777777" w:rsidTr="00F863CD">
        <w:trPr>
          <w:trHeight w:val="20"/>
        </w:trPr>
        <w:tc>
          <w:tcPr>
            <w:tcW w:w="674" w:type="dxa"/>
            <w:shd w:val="clear" w:color="auto" w:fill="D9D9D9" w:themeFill="background1" w:themeFillShade="D9"/>
          </w:tcPr>
          <w:p w14:paraId="08064B88" w14:textId="77777777" w:rsidR="00361341" w:rsidRPr="00F61671" w:rsidRDefault="00361341" w:rsidP="0036134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361341" w:rsidRPr="00116A96" w:rsidRDefault="00361341" w:rsidP="00361341">
            <w:pPr>
              <w:pStyle w:val="Default"/>
              <w:spacing w:before="120"/>
              <w:rPr>
                <w:rFonts w:ascii="Arial Narrow" w:hAnsi="Arial Narrow"/>
                <w:b/>
                <w:bCs/>
                <w:color w:val="auto"/>
                <w:sz w:val="22"/>
                <w:szCs w:val="22"/>
              </w:rPr>
            </w:pPr>
            <w:r w:rsidRPr="00116A96">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2875754" w14:textId="77777777" w:rsidR="00361341" w:rsidRPr="0083299A" w:rsidRDefault="00361341" w:rsidP="00361341">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361341" w:rsidRPr="0083299A" w:rsidRDefault="00361341" w:rsidP="00361341">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361341" w:rsidRPr="00954355" w14:paraId="05E2A788" w14:textId="77777777" w:rsidTr="00F863CD">
        <w:trPr>
          <w:trHeight w:val="20"/>
        </w:trPr>
        <w:tc>
          <w:tcPr>
            <w:tcW w:w="674" w:type="dxa"/>
            <w:shd w:val="clear" w:color="auto" w:fill="D9D9D9" w:themeFill="background1" w:themeFillShade="D9"/>
          </w:tcPr>
          <w:p w14:paraId="4B29BC82" w14:textId="77777777" w:rsidR="00361341" w:rsidRPr="00F61671" w:rsidRDefault="00361341" w:rsidP="0036134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B319694" w14:textId="310CEBD1" w:rsidR="00361341" w:rsidRPr="0058334A" w:rsidRDefault="00361341" w:rsidP="00361341">
            <w:pPr>
              <w:pStyle w:val="Default"/>
              <w:spacing w:before="120"/>
              <w:rPr>
                <w:rFonts w:ascii="Arial Narrow" w:hAnsi="Arial Narrow"/>
                <w:b/>
                <w:bCs/>
                <w:color w:val="auto"/>
                <w:sz w:val="22"/>
                <w:szCs w:val="22"/>
              </w:rPr>
            </w:pPr>
            <w:r w:rsidRPr="0058334A">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586A6CF4" w14:textId="57BF8751" w:rsidR="00361341" w:rsidRPr="00361341" w:rsidRDefault="00361341" w:rsidP="00361341">
            <w:pPr>
              <w:pStyle w:val="Default"/>
              <w:jc w:val="both"/>
              <w:rPr>
                <w:rFonts w:ascii="Arial Narrow" w:hAnsi="Arial Narrow"/>
                <w:sz w:val="22"/>
                <w:szCs w:val="22"/>
              </w:rPr>
            </w:pPr>
            <w:r w:rsidRPr="00361341">
              <w:rPr>
                <w:rFonts w:ascii="Arial Narrow" w:hAnsi="Arial Narrow"/>
                <w:sz w:val="22"/>
                <w:szCs w:val="22"/>
              </w:rPr>
              <w:t xml:space="preserve">Výstupy/výsledky projektu, ktoré majú byť dosiahnuté realizáciou aktivít projektu musia byť kvantifikované prostredníctvom merateľných ukazovateľov definovaných v Prílohe 2 Príručky pre žiadateľa, ktorá je prílohou tohto vyzvania. Dokument: „Prehľad ukazovateľov OPII 2014 – 2020 vrátane popisu metodiky stanovenia hodnôt ukazovateľov“ je zverejnený na </w:t>
            </w:r>
            <w:hyperlink r:id="rId10" w:history="1">
              <w:r w:rsidRPr="00361341">
                <w:rPr>
                  <w:rStyle w:val="Hypertextovprepojenie"/>
                  <w:rFonts w:ascii="Arial Narrow" w:hAnsi="Arial Narrow"/>
                  <w:sz w:val="22"/>
                  <w:szCs w:val="22"/>
                </w:rPr>
                <w:t>Prehľad ukazovateľov OPII - OPII - Operačný program Integrovaná infraštruktúra</w:t>
              </w:r>
            </w:hyperlink>
            <w:r w:rsidRPr="00361341">
              <w:rPr>
                <w:rStyle w:val="Hypertextovprepojenie"/>
                <w:rFonts w:ascii="Arial Narrow" w:hAnsi="Arial Narrow"/>
                <w:sz w:val="22"/>
                <w:szCs w:val="22"/>
              </w:rPr>
              <w:t>.</w:t>
            </w:r>
          </w:p>
        </w:tc>
      </w:tr>
      <w:tr w:rsidR="003C6A2A" w:rsidRPr="00954355" w14:paraId="1EECA812" w14:textId="77777777" w:rsidTr="00F863CD">
        <w:trPr>
          <w:trHeight w:val="20"/>
        </w:trPr>
        <w:tc>
          <w:tcPr>
            <w:tcW w:w="674" w:type="dxa"/>
            <w:shd w:val="clear" w:color="auto" w:fill="D9D9D9" w:themeFill="background1" w:themeFillShade="D9"/>
          </w:tcPr>
          <w:p w14:paraId="639B748C" w14:textId="77777777" w:rsidR="003C6A2A" w:rsidRPr="00F61671" w:rsidRDefault="003C6A2A" w:rsidP="0036134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DD30AC1" w14:textId="47FFF562" w:rsidR="003C6A2A" w:rsidRPr="0058334A" w:rsidRDefault="003C6A2A" w:rsidP="00361341">
            <w:pPr>
              <w:pStyle w:val="Default"/>
              <w:spacing w:before="120"/>
              <w:rPr>
                <w:rFonts w:ascii="Arial Narrow" w:hAnsi="Arial Narrow"/>
                <w:b/>
                <w:bCs/>
                <w:sz w:val="22"/>
                <w:szCs w:val="22"/>
              </w:rPr>
            </w:pPr>
            <w:r w:rsidRPr="0058334A">
              <w:rPr>
                <w:rFonts w:ascii="Arial Narrow" w:hAnsi="Arial Narrow"/>
                <w:b/>
                <w:bCs/>
                <w:sz w:val="22"/>
                <w:szCs w:val="22"/>
              </w:rPr>
              <w:t>Podmienka, že pre stavby dopravnej infraštruktúry je vykonaná rezortná alebo štátna expertíza</w:t>
            </w:r>
          </w:p>
        </w:tc>
        <w:tc>
          <w:tcPr>
            <w:tcW w:w="6339" w:type="dxa"/>
            <w:gridSpan w:val="2"/>
            <w:shd w:val="clear" w:color="auto" w:fill="auto"/>
          </w:tcPr>
          <w:p w14:paraId="301CDC88" w14:textId="77777777" w:rsidR="003C6A2A" w:rsidRPr="003C6A2A" w:rsidRDefault="003C6A2A" w:rsidP="003C6A2A">
            <w:pPr>
              <w:pStyle w:val="Default"/>
              <w:rPr>
                <w:rFonts w:ascii="Arial Narrow" w:hAnsi="Arial Narrow"/>
                <w:sz w:val="22"/>
                <w:szCs w:val="22"/>
              </w:rPr>
            </w:pPr>
            <w:r w:rsidRPr="003C6A2A">
              <w:rPr>
                <w:rFonts w:ascii="Arial Narrow" w:hAnsi="Arial Narrow"/>
                <w:sz w:val="22"/>
                <w:szCs w:val="22"/>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w:t>
            </w:r>
            <w:r w:rsidRPr="003C6A2A">
              <w:rPr>
                <w:rFonts w:ascii="Arial Narrow" w:hAnsi="Arial Narrow"/>
                <w:sz w:val="22"/>
                <w:szCs w:val="22"/>
                <w:vertAlign w:val="superscript"/>
              </w:rPr>
              <w:footnoteReference w:id="3"/>
            </w:r>
            <w:r w:rsidRPr="003C6A2A">
              <w:rPr>
                <w:rFonts w:ascii="Arial Narrow" w:hAnsi="Arial Narrow"/>
                <w:sz w:val="22"/>
                <w:szCs w:val="22"/>
              </w:rPr>
              <w:t xml:space="preserve"> (starší MP MDV SR č. 11/2013 na vykonávanie expertíznych činností</w:t>
            </w:r>
            <w:r w:rsidRPr="003C6A2A">
              <w:rPr>
                <w:rFonts w:ascii="Arial Narrow" w:hAnsi="Arial Narrow"/>
                <w:sz w:val="22"/>
                <w:szCs w:val="22"/>
                <w:vertAlign w:val="superscript"/>
              </w:rPr>
              <w:footnoteReference w:id="4"/>
            </w:r>
            <w:r w:rsidRPr="003C6A2A">
              <w:rPr>
                <w:rFonts w:ascii="Arial Narrow" w:hAnsi="Arial Narrow"/>
                <w:sz w:val="22"/>
                <w:szCs w:val="22"/>
              </w:rPr>
              <w:t>), spolu s aktualizáciou údajov expertízy do cenovej úrovne aktuálneho roka. Žiadateľ predloží aj presný prepočet s informáciou odkiaľ čerpal údaje k prepočtu.</w:t>
            </w:r>
          </w:p>
          <w:p w14:paraId="5E451AF5" w14:textId="77777777" w:rsidR="003C6A2A" w:rsidRPr="003C6A2A" w:rsidRDefault="003C6A2A" w:rsidP="003C6A2A">
            <w:pPr>
              <w:pStyle w:val="Default"/>
              <w:rPr>
                <w:rFonts w:ascii="Arial Narrow" w:hAnsi="Arial Narrow"/>
                <w:sz w:val="22"/>
                <w:szCs w:val="22"/>
              </w:rPr>
            </w:pPr>
            <w:r w:rsidRPr="003C6A2A">
              <w:rPr>
                <w:rFonts w:ascii="Arial Narrow" w:hAnsi="Arial Narrow"/>
                <w:sz w:val="22"/>
                <w:szCs w:val="22"/>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04507D89" w14:textId="0A585B6E" w:rsidR="003C6A2A" w:rsidRPr="003C6A2A" w:rsidRDefault="003C6A2A" w:rsidP="003C6A2A">
            <w:pPr>
              <w:pStyle w:val="Default"/>
              <w:rPr>
                <w:rFonts w:ascii="Arial Narrow" w:hAnsi="Arial Narrow"/>
              </w:rPr>
            </w:pPr>
            <w:r w:rsidRPr="003C6A2A">
              <w:rPr>
                <w:rFonts w:ascii="Arial Narrow" w:hAnsi="Arial Narrow"/>
                <w:sz w:val="22"/>
                <w:szCs w:val="22"/>
              </w:rPr>
              <w:t>Štátna expertíza sa vykonáva podľa § 10 zákona č. 254/1998 Z. z. o verejných prácach v.z.n.p. posúdením stavebného zámeru v zmysle § 9 zákona č. 254/1998 Z. z. o verejných prácach v.z.n.p.</w:t>
            </w:r>
          </w:p>
        </w:tc>
      </w:tr>
      <w:tr w:rsidR="00361341" w:rsidRPr="00954355" w14:paraId="011E1477" w14:textId="77777777" w:rsidTr="00F863CD">
        <w:trPr>
          <w:trHeight w:val="20"/>
        </w:trPr>
        <w:tc>
          <w:tcPr>
            <w:tcW w:w="674" w:type="dxa"/>
            <w:shd w:val="clear" w:color="auto" w:fill="D9D9D9" w:themeFill="background1" w:themeFillShade="D9"/>
          </w:tcPr>
          <w:p w14:paraId="4CDDA829" w14:textId="77777777" w:rsidR="00361341" w:rsidRPr="00F61671" w:rsidRDefault="00361341" w:rsidP="0036134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E891890" w14:textId="4561C378" w:rsidR="00361341" w:rsidRPr="003C6A2A" w:rsidRDefault="00361341" w:rsidP="00361341">
            <w:pPr>
              <w:pStyle w:val="Default"/>
              <w:spacing w:before="120"/>
              <w:rPr>
                <w:rFonts w:ascii="Arial Narrow" w:hAnsi="Arial Narrow"/>
                <w:b/>
                <w:bCs/>
                <w:sz w:val="22"/>
                <w:szCs w:val="22"/>
                <w:highlight w:val="yellow"/>
              </w:rPr>
            </w:pPr>
            <w:r w:rsidRPr="0058334A">
              <w:rPr>
                <w:rFonts w:ascii="Arial Narrow" w:hAnsi="Arial Narrow"/>
                <w:b/>
                <w:bCs/>
                <w:sz w:val="22"/>
                <w:szCs w:val="22"/>
              </w:rPr>
              <w:t>Podmienka, že žiadateľ má vypracovanú štúdiu realizovateľnosti</w:t>
            </w:r>
          </w:p>
        </w:tc>
        <w:tc>
          <w:tcPr>
            <w:tcW w:w="6339" w:type="dxa"/>
            <w:gridSpan w:val="2"/>
            <w:shd w:val="clear" w:color="auto" w:fill="auto"/>
          </w:tcPr>
          <w:p w14:paraId="5294A204" w14:textId="794EC2AB" w:rsidR="00361341" w:rsidRPr="00CD42D6" w:rsidRDefault="00361341" w:rsidP="00361341">
            <w:pPr>
              <w:spacing w:before="120" w:after="0" w:line="240" w:lineRule="auto"/>
              <w:jc w:val="both"/>
              <w:rPr>
                <w:rFonts w:ascii="Arial Narrow" w:hAnsi="Arial Narrow"/>
              </w:rPr>
            </w:pPr>
            <w:r w:rsidRPr="00CD42D6">
              <w:rPr>
                <w:rFonts w:ascii="Arial Narrow" w:hAnsi="Arial Narrow"/>
              </w:rPr>
              <w:t>V zmy</w:t>
            </w:r>
            <w:r w:rsidR="009E3F0F">
              <w:rPr>
                <w:rFonts w:ascii="Arial Narrow" w:hAnsi="Arial Narrow"/>
              </w:rPr>
              <w:t xml:space="preserve">sle schváleného dokumentu OPII </w:t>
            </w:r>
            <w:r w:rsidRPr="00CD42D6">
              <w:rPr>
                <w:rFonts w:ascii="Arial Narrow" w:hAnsi="Arial Narrow"/>
              </w:rPr>
              <w:t>n</w:t>
            </w:r>
            <w:r w:rsidRPr="00CD42D6">
              <w:rPr>
                <w:rFonts w:ascii="Arial Narrow" w:hAnsi="Arial Narrow"/>
                <w:b/>
              </w:rPr>
              <w:t>evyhnutnou podmienkou pre priznanie NFP určeného na dopravné stavby alebo projekty, pri ktorých sa</w:t>
            </w:r>
            <w:r w:rsidR="009E3F0F">
              <w:rPr>
                <w:rFonts w:ascii="Arial Narrow" w:hAnsi="Arial Narrow"/>
                <w:b/>
              </w:rPr>
              <w:t xml:space="preserve"> posudzujú variantné riešenia, </w:t>
            </w:r>
            <w:r w:rsidRPr="00CD42D6">
              <w:rPr>
                <w:rFonts w:ascii="Arial Narrow" w:hAnsi="Arial Narrow"/>
                <w:b/>
              </w:rPr>
              <w:t xml:space="preserve">je, aby žiadateľ pred predložením ŽoNFP preukázal existenciu relevantnej štúdie realizovateľnosti spracovanej v súlade s požiadavkami EK. </w:t>
            </w:r>
            <w:r w:rsidRPr="00CD42D6">
              <w:rPr>
                <w:rFonts w:ascii="Arial Narrow" w:hAnsi="Arial Narrow"/>
              </w:rPr>
              <w:t>Štúdia má potvrdiť správnosť navrhovaného riešenia, a to z dopravného, technického, ekonomického</w:t>
            </w:r>
            <w:r w:rsidR="009E3F0F">
              <w:rPr>
                <w:rFonts w:ascii="Arial Narrow" w:hAnsi="Arial Narrow"/>
              </w:rPr>
              <w:t xml:space="preserve"> a environmentálneho hľadiska.</w:t>
            </w:r>
          </w:p>
          <w:p w14:paraId="5AE03EC4" w14:textId="77777777" w:rsidR="00361341" w:rsidRDefault="00361341" w:rsidP="00F2431A">
            <w:pPr>
              <w:pStyle w:val="Default"/>
              <w:spacing w:before="120"/>
              <w:jc w:val="both"/>
              <w:rPr>
                <w:rFonts w:ascii="Arial Narrow" w:hAnsi="Arial Narrow"/>
              </w:rPr>
            </w:pPr>
            <w:r w:rsidRPr="00CD42D6">
              <w:rPr>
                <w:rFonts w:ascii="Arial Narrow" w:hAnsi="Arial Narrow"/>
              </w:rPr>
              <w:t xml:space="preserve">Žiadateľ pri spracovaní štúdie realizovateľnosti postupuje podľa príslušných ustanovení </w:t>
            </w:r>
            <w:r w:rsidRPr="00CD42D6">
              <w:rPr>
                <w:rFonts w:ascii="Arial Narrow" w:hAnsi="Arial Narrow"/>
                <w:b/>
              </w:rPr>
              <w:t>Metodického rámca pre vypracovanie štúdie uskutočniteľnosti</w:t>
            </w:r>
            <w:r w:rsidRPr="00CD42D6">
              <w:rPr>
                <w:rFonts w:ascii="Arial Narrow" w:hAnsi="Arial Narrow"/>
              </w:rPr>
              <w:t xml:space="preserve">, ktorá je zverejnená na webovom sídle OPII </w:t>
            </w:r>
            <w:hyperlink r:id="rId11" w:history="1">
              <w:r w:rsidRPr="00CD42D6">
                <w:rPr>
                  <w:rStyle w:val="Hypertextovprepojenie"/>
                  <w:rFonts w:ascii="Arial Narrow" w:hAnsi="Arial Narrow"/>
                </w:rPr>
                <w:t>https://www.opii.gov.sk/metodicke-dokumenty/prirucka-cba</w:t>
              </w:r>
            </w:hyperlink>
            <w:r w:rsidRPr="00CD42D6">
              <w:rPr>
                <w:rFonts w:ascii="Arial Narrow" w:hAnsi="Arial Narrow"/>
              </w:rPr>
              <w:t>.</w:t>
            </w:r>
            <w:r w:rsidR="00E476BA">
              <w:rPr>
                <w:rFonts w:ascii="Arial Narrow" w:hAnsi="Arial Narrow"/>
              </w:rPr>
              <w:t xml:space="preserve"> </w:t>
            </w:r>
            <w:r w:rsidR="00E476BA" w:rsidRPr="00E476BA">
              <w:rPr>
                <w:rFonts w:ascii="Arial Narrow" w:hAnsi="Arial Narrow"/>
              </w:rPr>
              <w:t>Uvedené platí v prípade, že žiadateľ začal s prípravou a realizáciou štúdie realizovateľnosti po nadobudnutí platnosti metodického rámca.</w:t>
            </w:r>
          </w:p>
          <w:p w14:paraId="1C804D31" w14:textId="2525B3B7" w:rsidR="00E476BA" w:rsidRPr="00361341" w:rsidRDefault="00F2431A" w:rsidP="00F2431A">
            <w:pPr>
              <w:pStyle w:val="Default"/>
              <w:spacing w:before="120"/>
              <w:jc w:val="both"/>
              <w:rPr>
                <w:rFonts w:ascii="Arial Narrow" w:hAnsi="Arial Narrow"/>
                <w:sz w:val="22"/>
                <w:szCs w:val="22"/>
              </w:rPr>
            </w:pPr>
            <w:r w:rsidRPr="00F2431A">
              <w:rPr>
                <w:rFonts w:ascii="Arial Narrow" w:hAnsi="Arial Narrow"/>
                <w:sz w:val="22"/>
                <w:szCs w:val="22"/>
              </w:rPr>
              <w:t xml:space="preserve">Žiadateľ vypracuje aj posúdenie rizík súvisiacich so zmenou klímy podľa príslušných ustanovení </w:t>
            </w:r>
            <w:r w:rsidRPr="00F2431A">
              <w:rPr>
                <w:rFonts w:ascii="Arial Narrow" w:hAnsi="Arial Narrow"/>
                <w:b/>
                <w:sz w:val="22"/>
                <w:szCs w:val="22"/>
              </w:rPr>
              <w:t>Metodickej príručky posudzovania dopadov zmeny klímy na veľké projekty v sektore doprava</w:t>
            </w:r>
            <w:r w:rsidRPr="00F2431A">
              <w:rPr>
                <w:rFonts w:ascii="Arial Narrow" w:hAnsi="Arial Narrow"/>
                <w:sz w:val="22"/>
                <w:szCs w:val="22"/>
              </w:rPr>
              <w:t xml:space="preserve">, ktorá je zverejnená na webovom sídle OPII </w:t>
            </w:r>
            <w:hyperlink r:id="rId12" w:history="1">
              <w:r w:rsidRPr="00F2431A">
                <w:rPr>
                  <w:rStyle w:val="Hypertextovprepojenie"/>
                  <w:rFonts w:ascii="Arial Narrow" w:hAnsi="Arial Narrow"/>
                  <w:sz w:val="22"/>
                  <w:szCs w:val="22"/>
                </w:rPr>
                <w:t>https://www.opii.gov.sk/metodicke-dokumenty/metodika-posudenia-klimatickych-zmien</w:t>
              </w:r>
            </w:hyperlink>
            <w:r w:rsidRPr="00F2431A">
              <w:rPr>
                <w:rFonts w:ascii="Arial Narrow" w:hAnsi="Arial Narrow"/>
                <w:sz w:val="22"/>
                <w:szCs w:val="22"/>
              </w:rPr>
              <w:t>.</w:t>
            </w:r>
          </w:p>
        </w:tc>
      </w:tr>
      <w:tr w:rsidR="003C6A2A" w:rsidRPr="00954355" w14:paraId="266E5F30" w14:textId="77777777" w:rsidTr="00F863CD">
        <w:trPr>
          <w:trHeight w:val="20"/>
        </w:trPr>
        <w:tc>
          <w:tcPr>
            <w:tcW w:w="674" w:type="dxa"/>
            <w:shd w:val="clear" w:color="auto" w:fill="D9D9D9" w:themeFill="background1" w:themeFillShade="D9"/>
          </w:tcPr>
          <w:p w14:paraId="3CE7A9EC" w14:textId="77777777" w:rsidR="003C6A2A" w:rsidRPr="00F61671" w:rsidRDefault="003C6A2A" w:rsidP="003C6A2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E6EA63E" w14:textId="30154DAA" w:rsidR="003C6A2A" w:rsidRPr="003C6A2A" w:rsidRDefault="003C6A2A" w:rsidP="003C6A2A">
            <w:pPr>
              <w:pStyle w:val="Default"/>
              <w:spacing w:before="120"/>
              <w:rPr>
                <w:rFonts w:ascii="Arial Narrow" w:hAnsi="Arial Narrow"/>
                <w:b/>
                <w:bCs/>
                <w:sz w:val="22"/>
                <w:szCs w:val="22"/>
                <w:highlight w:val="yellow"/>
              </w:rPr>
            </w:pPr>
            <w:r w:rsidRPr="0058334A">
              <w:rPr>
                <w:rFonts w:ascii="Arial Narrow" w:hAnsi="Arial Narrow"/>
                <w:b/>
                <w:bCs/>
                <w:sz w:val="22"/>
                <w:szCs w:val="22"/>
              </w:rPr>
              <w:t>Podmienka podpory obnovy vozidiel v MHD</w:t>
            </w:r>
          </w:p>
        </w:tc>
        <w:tc>
          <w:tcPr>
            <w:tcW w:w="6339" w:type="dxa"/>
            <w:gridSpan w:val="2"/>
            <w:shd w:val="clear" w:color="auto" w:fill="auto"/>
          </w:tcPr>
          <w:p w14:paraId="15EC5465" w14:textId="3C513751" w:rsidR="003C6A2A" w:rsidRPr="00CD42D6" w:rsidRDefault="003C6A2A" w:rsidP="003C6A2A">
            <w:pPr>
              <w:spacing w:before="120" w:after="0" w:line="240" w:lineRule="auto"/>
              <w:jc w:val="both"/>
              <w:rPr>
                <w:rFonts w:ascii="Arial Narrow" w:hAnsi="Arial Narrow"/>
              </w:rPr>
            </w:pPr>
            <w:r w:rsidRPr="003D759C">
              <w:rPr>
                <w:rFonts w:ascii="Arial Narrow" w:hAnsi="Arial Narrow"/>
              </w:rPr>
              <w:t>Nevyhnutnou podmienkou pre priznanie NFP je, aby žiadateľ preukázal existenciu Komplexného strategického plánu udržateľného rozvoja dopravy v jednotlivých mestách a ak relevantné aj Plán zabezpečenia preferencie dopravy.</w:t>
            </w:r>
          </w:p>
        </w:tc>
      </w:tr>
      <w:tr w:rsidR="003C6A2A" w:rsidRPr="00954355" w14:paraId="0CAD7423" w14:textId="77777777" w:rsidTr="00F863CD">
        <w:trPr>
          <w:trHeight w:val="20"/>
        </w:trPr>
        <w:tc>
          <w:tcPr>
            <w:tcW w:w="674" w:type="dxa"/>
            <w:shd w:val="clear" w:color="auto" w:fill="D9D9D9" w:themeFill="background1" w:themeFillShade="D9"/>
          </w:tcPr>
          <w:p w14:paraId="48AF327A" w14:textId="77777777" w:rsidR="003C6A2A" w:rsidRPr="00F61671" w:rsidRDefault="003C6A2A" w:rsidP="003C6A2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4305874" w14:textId="06A76EF0" w:rsidR="003C6A2A" w:rsidRPr="00B81AEC" w:rsidRDefault="003C6A2A" w:rsidP="003C6A2A">
            <w:pPr>
              <w:pStyle w:val="Default"/>
              <w:spacing w:before="120"/>
              <w:rPr>
                <w:rFonts w:ascii="Arial Narrow" w:hAnsi="Arial Narrow"/>
                <w:b/>
                <w:bCs/>
                <w:sz w:val="22"/>
                <w:szCs w:val="22"/>
              </w:rPr>
            </w:pPr>
            <w:r w:rsidRPr="00B81AEC">
              <w:rPr>
                <w:rFonts w:ascii="Arial Narrow" w:hAnsi="Arial Narrow"/>
                <w:b/>
                <w:bCs/>
                <w:sz w:val="22"/>
                <w:szCs w:val="22"/>
              </w:rPr>
              <w:t>Osobitná podmienka pre žiadateľa realizujúceho veľký projekt</w:t>
            </w:r>
          </w:p>
        </w:tc>
        <w:tc>
          <w:tcPr>
            <w:tcW w:w="6339" w:type="dxa"/>
            <w:gridSpan w:val="2"/>
            <w:shd w:val="clear" w:color="auto" w:fill="auto"/>
          </w:tcPr>
          <w:p w14:paraId="4DBDFD5B" w14:textId="7D568ACC" w:rsidR="003C6A2A" w:rsidRPr="003D759C" w:rsidRDefault="003C6A2A" w:rsidP="003C6A2A">
            <w:pPr>
              <w:spacing w:before="120" w:after="0" w:line="240" w:lineRule="auto"/>
              <w:jc w:val="both"/>
              <w:rPr>
                <w:rFonts w:ascii="Arial Narrow" w:hAnsi="Arial Narrow"/>
              </w:rPr>
            </w:pPr>
            <w:r w:rsidRPr="003C6A2A">
              <w:rPr>
                <w:rFonts w:ascii="Arial Narrow" w:hAnsi="Arial Narrow"/>
              </w:rPr>
              <w:t>Nevyhnutnou podmienkou pre priznanie NFP je, aby žiadateľ predložil aj prílohu relevantnú pre veľký projekt.</w:t>
            </w:r>
          </w:p>
        </w:tc>
      </w:tr>
      <w:tr w:rsidR="003C6A2A" w:rsidRPr="00954355" w14:paraId="0401387D" w14:textId="77777777" w:rsidTr="00F863CD">
        <w:trPr>
          <w:trHeight w:val="20"/>
        </w:trPr>
        <w:tc>
          <w:tcPr>
            <w:tcW w:w="674" w:type="dxa"/>
            <w:shd w:val="clear" w:color="auto" w:fill="D9D9D9" w:themeFill="background1" w:themeFillShade="D9"/>
          </w:tcPr>
          <w:p w14:paraId="038903BF" w14:textId="77777777" w:rsidR="003C6A2A" w:rsidRPr="00F61671" w:rsidRDefault="003C6A2A" w:rsidP="003C6A2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616452" w14:textId="40E4A2A7" w:rsidR="003C6A2A" w:rsidRPr="00B81AEC" w:rsidRDefault="003C6A2A" w:rsidP="003C6A2A">
            <w:pPr>
              <w:pStyle w:val="Default"/>
              <w:spacing w:before="120"/>
              <w:rPr>
                <w:rFonts w:ascii="Arial Narrow" w:hAnsi="Arial Narrow"/>
                <w:b/>
                <w:bCs/>
                <w:sz w:val="22"/>
                <w:szCs w:val="22"/>
              </w:rPr>
            </w:pPr>
            <w:r w:rsidRPr="00B81AEC">
              <w:rPr>
                <w:rFonts w:ascii="Arial Narrow" w:hAnsi="Arial Narrow"/>
                <w:b/>
                <w:bCs/>
                <w:sz w:val="22"/>
                <w:szCs w:val="22"/>
              </w:rPr>
              <w:t>Podmienka, že k veľkému projektu sú vydané JASPERS Action Completion Note a Kontrola súladu z posúdenia vplyvov navrhovanej činnosti</w:t>
            </w:r>
          </w:p>
        </w:tc>
        <w:tc>
          <w:tcPr>
            <w:tcW w:w="6339" w:type="dxa"/>
            <w:gridSpan w:val="2"/>
            <w:shd w:val="clear" w:color="auto" w:fill="auto"/>
          </w:tcPr>
          <w:p w14:paraId="45525E87" w14:textId="54E4E2CC" w:rsidR="003C6A2A" w:rsidRPr="003C6A2A" w:rsidRDefault="003C6A2A" w:rsidP="003C6A2A">
            <w:pPr>
              <w:spacing w:before="120" w:after="0" w:line="240" w:lineRule="auto"/>
              <w:jc w:val="both"/>
              <w:rPr>
                <w:rFonts w:ascii="Arial Narrow" w:hAnsi="Arial Narrow"/>
              </w:rPr>
            </w:pPr>
            <w:r w:rsidRPr="003C6A2A">
              <w:rPr>
                <w:rFonts w:ascii="Arial Narrow" w:hAnsi="Arial Narrow"/>
              </w:rPr>
              <w:t>Nevyhnutnou podmienkou pre priznanie NFP je, aby žiadateľ pred predložením ŽoNFP pre veľký projekt preukázal existenciu Action Completion Note - súhlasné stanovisko JASPERS a záverečného stanoviska z Kontroly súladu z posúdenia vplyvov navrhovanej činnosti.</w:t>
            </w:r>
          </w:p>
        </w:tc>
      </w:tr>
      <w:tr w:rsidR="003C6A2A" w:rsidRPr="00954355" w14:paraId="7F263138" w14:textId="77777777" w:rsidTr="00F863CD">
        <w:trPr>
          <w:trHeight w:val="20"/>
        </w:trPr>
        <w:tc>
          <w:tcPr>
            <w:tcW w:w="674" w:type="dxa"/>
            <w:shd w:val="clear" w:color="auto" w:fill="D9D9D9" w:themeFill="background1" w:themeFillShade="D9"/>
          </w:tcPr>
          <w:p w14:paraId="74BCDF9D" w14:textId="77777777" w:rsidR="003C6A2A" w:rsidRPr="00F61671" w:rsidRDefault="003C6A2A" w:rsidP="003C6A2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3C6A2A" w:rsidRPr="00B81AEC" w:rsidRDefault="003C6A2A" w:rsidP="003C6A2A">
            <w:pPr>
              <w:pStyle w:val="Default"/>
              <w:spacing w:before="120"/>
              <w:rPr>
                <w:rFonts w:ascii="Arial Narrow" w:hAnsi="Arial Narrow"/>
                <w:b/>
                <w:bCs/>
                <w:sz w:val="22"/>
                <w:szCs w:val="22"/>
              </w:rPr>
            </w:pPr>
            <w:r w:rsidRPr="00B81AEC">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3C6A2A" w:rsidRDefault="003C6A2A" w:rsidP="003C6A2A">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3C6A2A" w:rsidRPr="00954355" w14:paraId="2033AF79" w14:textId="77777777" w:rsidTr="00F863CD">
        <w:trPr>
          <w:trHeight w:val="20"/>
        </w:trPr>
        <w:tc>
          <w:tcPr>
            <w:tcW w:w="674" w:type="dxa"/>
            <w:shd w:val="clear" w:color="auto" w:fill="D9D9D9" w:themeFill="background1" w:themeFillShade="D9"/>
          </w:tcPr>
          <w:p w14:paraId="427A9893" w14:textId="77777777" w:rsidR="003C6A2A" w:rsidRPr="00F61671" w:rsidRDefault="003C6A2A" w:rsidP="003C6A2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3C2343" w14:textId="459505D1" w:rsidR="003C6A2A" w:rsidRPr="006D4322" w:rsidRDefault="003C6A2A" w:rsidP="003C6A2A">
            <w:pPr>
              <w:pStyle w:val="Default"/>
              <w:spacing w:before="120"/>
              <w:rPr>
                <w:rFonts w:ascii="Arial Narrow" w:hAnsi="Arial Narrow"/>
                <w:b/>
                <w:bCs/>
                <w:sz w:val="22"/>
                <w:szCs w:val="22"/>
                <w:highlight w:val="yellow"/>
              </w:rPr>
            </w:pPr>
            <w:r w:rsidRPr="00E62716">
              <w:rPr>
                <w:rFonts w:ascii="Arial Narrow" w:hAnsi="Arial Narrow"/>
                <w:b/>
                <w:bCs/>
                <w:sz w:val="22"/>
                <w:szCs w:val="22"/>
              </w:rPr>
              <w:t>Podmienka oprávnenosti výdavkov pre projekty generujúce príjem</w:t>
            </w:r>
          </w:p>
        </w:tc>
        <w:tc>
          <w:tcPr>
            <w:tcW w:w="6339" w:type="dxa"/>
            <w:gridSpan w:val="2"/>
            <w:shd w:val="clear" w:color="auto" w:fill="auto"/>
          </w:tcPr>
          <w:p w14:paraId="7BA198D9" w14:textId="77777777" w:rsidR="003C6A2A" w:rsidRPr="003C6A2A" w:rsidRDefault="003C6A2A" w:rsidP="003C6A2A">
            <w:pPr>
              <w:spacing w:before="120" w:after="0" w:line="240" w:lineRule="auto"/>
              <w:jc w:val="both"/>
              <w:rPr>
                <w:rFonts w:ascii="Arial Narrow" w:hAnsi="Arial Narrow"/>
              </w:rPr>
            </w:pPr>
            <w:r w:rsidRPr="003C6A2A">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4221A7EB" w14:textId="056ECF6B" w:rsidR="003C6A2A" w:rsidRPr="003C6A2A" w:rsidRDefault="003C6A2A" w:rsidP="002B3651">
            <w:pPr>
              <w:spacing w:before="120" w:after="0" w:line="240" w:lineRule="auto"/>
              <w:jc w:val="both"/>
              <w:rPr>
                <w:rFonts w:ascii="Arial Narrow" w:hAnsi="Arial Narrow"/>
                <w:bCs/>
              </w:rPr>
            </w:pPr>
            <w:r w:rsidRPr="003C6A2A">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31613D51" w14:textId="77777777" w:rsidR="00923F6C" w:rsidRDefault="00923F6C" w:rsidP="00923F6C">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O veľkom projekte môže byť rozhodnuté v súlade s Nariadením Európskeho parlamentu a Rady (EÚ) č. 1303/2013 nasledovne:</w:t>
            </w:r>
          </w:p>
          <w:p w14:paraId="7A7A157A" w14:textId="77777777" w:rsidR="00923F6C" w:rsidRPr="00366C72" w:rsidRDefault="00923F6C" w:rsidP="00923F6C">
            <w:pPr>
              <w:pStyle w:val="Odsekzoznamu"/>
              <w:numPr>
                <w:ilvl w:val="0"/>
                <w:numId w:val="15"/>
              </w:numPr>
              <w:autoSpaceDE w:val="0"/>
              <w:autoSpaceDN w:val="0"/>
              <w:adjustRightInd w:val="0"/>
              <w:spacing w:before="120"/>
              <w:rPr>
                <w:rFonts w:ascii="Arial Narrow" w:hAnsi="Arial Narrow" w:cs="Arial"/>
                <w:color w:val="000000"/>
              </w:rPr>
            </w:pPr>
            <w:r w:rsidRPr="00366C72">
              <w:rPr>
                <w:rFonts w:ascii="Arial Narrow" w:hAnsi="Arial Narrow" w:cs="Arial"/>
                <w:color w:val="000000"/>
                <w:sz w:val="22"/>
                <w:szCs w:val="22"/>
              </w:rPr>
              <w:t>Rozhodnutím EK o schválení veľkého projektu,</w:t>
            </w:r>
          </w:p>
          <w:p w14:paraId="3896ED58" w14:textId="77777777" w:rsidR="00923F6C" w:rsidRPr="00366C72" w:rsidRDefault="00923F6C" w:rsidP="00923F6C">
            <w:pPr>
              <w:pStyle w:val="Odsekzoznamu"/>
              <w:numPr>
                <w:ilvl w:val="0"/>
                <w:numId w:val="15"/>
              </w:numPr>
              <w:autoSpaceDE w:val="0"/>
              <w:autoSpaceDN w:val="0"/>
              <w:adjustRightInd w:val="0"/>
              <w:rPr>
                <w:rFonts w:ascii="Arial Narrow" w:hAnsi="Arial Narrow" w:cs="Arial"/>
                <w:color w:val="000000"/>
              </w:rPr>
            </w:pPr>
            <w:r w:rsidRPr="00366C72">
              <w:rPr>
                <w:rFonts w:ascii="Arial Narrow" w:hAnsi="Arial Narrow" w:cs="Arial"/>
                <w:color w:val="000000"/>
                <w:sz w:val="22"/>
                <w:szCs w:val="22"/>
              </w:rPr>
              <w:t>Rozhodnutím EK o zamietnutí veľkého projektu.</w:t>
            </w:r>
          </w:p>
          <w:p w14:paraId="111C24E9" w14:textId="77777777" w:rsidR="00923F6C" w:rsidRPr="00327AD2" w:rsidRDefault="00923F6C" w:rsidP="00923F6C">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O žiadosti o</w:t>
            </w:r>
            <w:r>
              <w:rPr>
                <w:rFonts w:ascii="Arial Narrow" w:hAnsi="Arial Narrow" w:cs="Arial"/>
                <w:color w:val="000000"/>
                <w:lang w:eastAsia="sk-SK"/>
              </w:rPr>
              <w:t> </w:t>
            </w:r>
            <w:r w:rsidRPr="00327AD2">
              <w:rPr>
                <w:rFonts w:ascii="Arial Narrow" w:hAnsi="Arial Narrow" w:cs="Arial"/>
                <w:color w:val="000000"/>
                <w:lang w:eastAsia="sk-SK"/>
              </w:rPr>
              <w:t>NFP</w:t>
            </w:r>
            <w:r>
              <w:rPr>
                <w:rFonts w:ascii="Arial Narrow" w:hAnsi="Arial Narrow" w:cs="Arial"/>
                <w:color w:val="000000"/>
                <w:lang w:eastAsia="sk-SK"/>
              </w:rPr>
              <w:t xml:space="preserve">, </w:t>
            </w:r>
            <w:r w:rsidRPr="00F65BDA">
              <w:rPr>
                <w:rFonts w:ascii="Arial Narrow" w:hAnsi="Arial Narrow" w:cs="Arial"/>
                <w:color w:val="000000"/>
                <w:lang w:eastAsia="sk-SK"/>
              </w:rPr>
              <w:t>ktorej predmetom je veľký projek</w:t>
            </w:r>
            <w:r>
              <w:rPr>
                <w:rFonts w:ascii="Arial Narrow" w:hAnsi="Arial Narrow" w:cs="Arial"/>
                <w:color w:val="000000"/>
                <w:lang w:eastAsia="sk-SK"/>
              </w:rPr>
              <w:t>t,</w:t>
            </w:r>
            <w:r w:rsidRPr="00327AD2">
              <w:rPr>
                <w:rFonts w:ascii="Arial Narrow" w:hAnsi="Arial Narrow" w:cs="Arial"/>
                <w:color w:val="000000"/>
                <w:lang w:eastAsia="sk-SK"/>
              </w:rPr>
              <w:t xml:space="preserve"> môže byť v súlade so zákonom o príspevku z EŠIF rozhodnuté nasledovne: </w:t>
            </w:r>
          </w:p>
          <w:p w14:paraId="7FC0AD3F" w14:textId="58CB88CD" w:rsidR="00923F6C" w:rsidRPr="007E4B41" w:rsidRDefault="00923F6C" w:rsidP="00923F6C">
            <w:pPr>
              <w:pStyle w:val="Odsekzoznamu"/>
              <w:numPr>
                <w:ilvl w:val="0"/>
                <w:numId w:val="14"/>
              </w:numPr>
              <w:autoSpaceDE w:val="0"/>
              <w:autoSpaceDN w:val="0"/>
              <w:adjustRightInd w:val="0"/>
              <w:spacing w:before="120"/>
              <w:rPr>
                <w:rFonts w:ascii="Arial Narrow" w:hAnsi="Arial Narrow" w:cs="Arial"/>
                <w:color w:val="000000"/>
              </w:rPr>
            </w:pPr>
            <w:r w:rsidRPr="00366C72">
              <w:rPr>
                <w:rFonts w:ascii="Arial Narrow" w:hAnsi="Arial Narrow" w:cs="Arial"/>
                <w:color w:val="000000"/>
                <w:sz w:val="22"/>
                <w:szCs w:val="22"/>
              </w:rPr>
              <w:t>vydaním rozhodnutia o neschválení žiadosti o</w:t>
            </w:r>
            <w:r>
              <w:rPr>
                <w:rFonts w:ascii="Arial Narrow" w:hAnsi="Arial Narrow" w:cs="Arial"/>
                <w:color w:val="000000"/>
                <w:sz w:val="22"/>
                <w:szCs w:val="22"/>
              </w:rPr>
              <w:t> </w:t>
            </w:r>
            <w:r w:rsidRPr="00366C72">
              <w:rPr>
                <w:rFonts w:ascii="Arial Narrow" w:hAnsi="Arial Narrow" w:cs="Arial"/>
                <w:color w:val="000000"/>
                <w:sz w:val="22"/>
                <w:szCs w:val="22"/>
              </w:rPr>
              <w:t>NFP</w:t>
            </w:r>
            <w:r>
              <w:rPr>
                <w:rFonts w:ascii="Arial Narrow" w:hAnsi="Arial Narrow" w:cs="Arial"/>
                <w:color w:val="000000"/>
                <w:sz w:val="22"/>
                <w:szCs w:val="22"/>
              </w:rPr>
              <w:t xml:space="preserve"> </w:t>
            </w:r>
            <w:r w:rsidRPr="00F65BDA">
              <w:rPr>
                <w:rFonts w:ascii="Arial Narrow" w:hAnsi="Arial Narrow" w:cs="Arial"/>
                <w:color w:val="000000"/>
                <w:sz w:val="22"/>
                <w:szCs w:val="22"/>
              </w:rPr>
              <w:t>zo strany RO OPII</w:t>
            </w:r>
            <w:r w:rsidRPr="00366C72">
              <w:rPr>
                <w:rFonts w:ascii="Arial Narrow" w:hAnsi="Arial Narrow" w:cs="Arial"/>
                <w:color w:val="000000"/>
                <w:sz w:val="22"/>
                <w:szCs w:val="22"/>
              </w:rPr>
              <w:t xml:space="preserve">, </w:t>
            </w:r>
          </w:p>
          <w:p w14:paraId="134C003C" w14:textId="6949D914" w:rsidR="00812E7D" w:rsidRPr="007E4B41" w:rsidRDefault="00812E7D" w:rsidP="00812E7D">
            <w:pPr>
              <w:pStyle w:val="Odsekzoznamu"/>
              <w:numPr>
                <w:ilvl w:val="0"/>
                <w:numId w:val="14"/>
              </w:numPr>
              <w:autoSpaceDE w:val="0"/>
              <w:autoSpaceDN w:val="0"/>
              <w:adjustRightInd w:val="0"/>
              <w:spacing w:before="120"/>
              <w:rPr>
                <w:rFonts w:ascii="Arial Narrow" w:hAnsi="Arial Narrow" w:cs="Arial"/>
                <w:color w:val="000000"/>
                <w:sz w:val="22"/>
                <w:szCs w:val="22"/>
              </w:rPr>
            </w:pPr>
            <w:r w:rsidRPr="007E4B41">
              <w:rPr>
                <w:rFonts w:ascii="Arial Narrow" w:hAnsi="Arial Narrow" w:cs="Arial"/>
                <w:color w:val="000000"/>
                <w:sz w:val="22"/>
                <w:szCs w:val="22"/>
              </w:rPr>
              <w:t>vydaním rozhodnutia o schválení žiadosti o NFP zo strany RO OPII,</w:t>
            </w:r>
          </w:p>
          <w:p w14:paraId="1DC34958" w14:textId="77777777" w:rsidR="00923F6C" w:rsidRPr="00366C72" w:rsidRDefault="00923F6C" w:rsidP="00923F6C">
            <w:pPr>
              <w:pStyle w:val="Odsekzoznamu"/>
              <w:numPr>
                <w:ilvl w:val="0"/>
                <w:numId w:val="14"/>
              </w:numPr>
              <w:autoSpaceDE w:val="0"/>
              <w:autoSpaceDN w:val="0"/>
              <w:adjustRightInd w:val="0"/>
              <w:spacing w:before="120"/>
              <w:rPr>
                <w:rFonts w:ascii="Arial Narrow" w:hAnsi="Arial Narrow" w:cs="Arial"/>
                <w:color w:val="000000"/>
              </w:rPr>
            </w:pPr>
            <w:r w:rsidRPr="00366C72">
              <w:rPr>
                <w:rFonts w:ascii="Arial Narrow" w:hAnsi="Arial Narrow" w:cs="Arial"/>
                <w:color w:val="000000"/>
                <w:sz w:val="22"/>
                <w:szCs w:val="22"/>
              </w:rPr>
              <w:t xml:space="preserve">vydaním rozhodnutia o zastavení konania o žiadosti o NFP zo strany RO OPII. </w:t>
            </w:r>
          </w:p>
          <w:p w14:paraId="645E19B5" w14:textId="1D256252" w:rsidR="00327AD2" w:rsidRPr="00327AD2" w:rsidRDefault="00923F6C" w:rsidP="00923F6C">
            <w:pPr>
              <w:autoSpaceDE w:val="0"/>
              <w:autoSpaceDN w:val="0"/>
              <w:adjustRightInd w:val="0"/>
              <w:spacing w:before="120" w:after="0" w:line="240" w:lineRule="auto"/>
              <w:jc w:val="both"/>
              <w:rPr>
                <w:rFonts w:ascii="Arial Narrow" w:hAnsi="Arial Narrow" w:cs="Arial"/>
                <w:color w:val="000000"/>
                <w:lang w:eastAsia="sk-SK"/>
              </w:rPr>
            </w:pPr>
            <w:r w:rsidRPr="00366C72">
              <w:rPr>
                <w:rFonts w:ascii="Arial Narrow" w:hAnsi="Arial Narrow" w:cs="Arial"/>
                <w:bCs/>
                <w:color w:val="000000"/>
                <w:lang w:eastAsia="sk-SK"/>
              </w:rPr>
              <w:t xml:space="preserve">V prípade, ak projekt splnil hodnotiace kritériá, </w:t>
            </w:r>
            <w:r w:rsidR="00665E3B" w:rsidRPr="00665E3B">
              <w:rPr>
                <w:rFonts w:ascii="Arial Narrow" w:hAnsi="Arial Narrow" w:cs="Arial"/>
                <w:bCs/>
                <w:color w:val="000000"/>
                <w:lang w:eastAsia="sk-SK"/>
              </w:rPr>
              <w:t xml:space="preserve">RO vydá rozhodnutie o schválení ŽoNFP. Následne </w:t>
            </w:r>
            <w:r w:rsidRPr="00366C72">
              <w:rPr>
                <w:rFonts w:ascii="Arial Narrow" w:hAnsi="Arial Narrow" w:cs="Arial"/>
                <w:bCs/>
                <w:color w:val="000000"/>
                <w:lang w:eastAsia="sk-SK"/>
              </w:rPr>
              <w:t xml:space="preserve">RO OPII zašle EK Informáciu o veľkom projekte a/alebo Oznámenie vybraného veľkého projektu Komisii. </w:t>
            </w:r>
            <w:r w:rsidRPr="00366C72">
              <w:rPr>
                <w:rFonts w:ascii="Arial Narrow" w:hAnsi="Arial Narrow" w:cs="Arial"/>
                <w:b/>
                <w:bCs/>
                <w:color w:val="000000"/>
                <w:lang w:eastAsia="sk-SK"/>
              </w:rPr>
              <w:t>Veľký projekt je schválený až na základe Rozhodnutia Komisie o schválení veľkého projektu</w:t>
            </w:r>
            <w:r w:rsidR="00327AD2" w:rsidRPr="00327AD2">
              <w:rPr>
                <w:rFonts w:ascii="Arial Narrow" w:hAnsi="Arial Narrow" w:cs="Arial"/>
                <w:color w:val="000000"/>
                <w:lang w:eastAsia="sk-SK"/>
              </w:rPr>
              <w:t xml:space="preserve">.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47D23EB" w14:textId="77777777" w:rsidR="00923F6C" w:rsidRPr="00366C72" w:rsidRDefault="00923F6C" w:rsidP="00923F6C">
            <w:pPr>
              <w:autoSpaceDE w:val="0"/>
              <w:autoSpaceDN w:val="0"/>
              <w:adjustRightInd w:val="0"/>
              <w:spacing w:before="120" w:after="0" w:line="240" w:lineRule="auto"/>
              <w:jc w:val="both"/>
              <w:rPr>
                <w:rFonts w:ascii="Arial Narrow" w:hAnsi="Arial Narrow" w:cs="Arial"/>
                <w:lang w:eastAsia="sk-SK"/>
              </w:rPr>
            </w:pPr>
            <w:r w:rsidRPr="00366C72">
              <w:rPr>
                <w:rFonts w:ascii="Arial Narrow" w:hAnsi="Arial Narrow" w:cs="Arial"/>
                <w:lang w:eastAsia="sk-SK"/>
              </w:rPr>
              <w:t>Po schválení veľkého projektu Európskou komisiou následne RO OPII informuje žiadateľa o schválení veľkého projektu písomnou formou a zašle žiadateľovi návrh na uzavretie zmluvy o poskytnutí NFP.</w:t>
            </w:r>
          </w:p>
          <w:p w14:paraId="4FD7A85D" w14:textId="77777777" w:rsidR="00923F6C" w:rsidRDefault="00923F6C" w:rsidP="00923F6C">
            <w:pPr>
              <w:autoSpaceDE w:val="0"/>
              <w:autoSpaceDN w:val="0"/>
              <w:adjustRightInd w:val="0"/>
              <w:spacing w:before="120" w:after="0" w:line="240" w:lineRule="auto"/>
              <w:jc w:val="both"/>
              <w:rPr>
                <w:rFonts w:ascii="Arial Narrow" w:hAnsi="Arial Narrow" w:cs="Arial"/>
                <w:lang w:eastAsia="sk-SK"/>
              </w:rPr>
            </w:pPr>
            <w:r w:rsidRPr="00366C72">
              <w:rPr>
                <w:rFonts w:ascii="Arial Narrow" w:hAnsi="Arial Narrow" w:cs="Arial"/>
                <w:lang w:eastAsia="sk-SK"/>
              </w:rPr>
              <w:t>Riadiaci orgán môže uzavrieť zmluvu so žiadateľom po predložení žiadosti na nezávislé posúdenie kvality a informovaní Európskej komisie alebo priamo na schválenie Európskej komisii pred jej schválením. Ak bude uzavretá zmluva podľa predchádzajúcej vety a príspevok nebude schválený Európskou komisiou, riadiaci orgán je povinný zmluvu vypovedať alebo od zmluvy odstúpiť.</w:t>
            </w:r>
          </w:p>
          <w:p w14:paraId="596781B7" w14:textId="77777777" w:rsidR="00327AD2" w:rsidRDefault="00327AD2" w:rsidP="00156B90">
            <w:pPr>
              <w:spacing w:before="120" w:after="0" w:line="240" w:lineRule="auto"/>
              <w:jc w:val="both"/>
              <w:rPr>
                <w:ins w:id="12" w:author="GC" w:date="2022-10-04T10:11:00Z"/>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4ACB3357" w:rsidR="00D10748" w:rsidRPr="00327AD2" w:rsidRDefault="00D10748" w:rsidP="00156B90">
            <w:pPr>
              <w:spacing w:before="120" w:after="0" w:line="240" w:lineRule="auto"/>
              <w:jc w:val="both"/>
              <w:rPr>
                <w:rFonts w:ascii="Arial Narrow" w:hAnsi="Arial Narrow" w:cstheme="minorHAnsi"/>
              </w:rPr>
            </w:pPr>
            <w:ins w:id="13" w:author="GC" w:date="2022-10-04T10:11:00Z">
              <w:r w:rsidRPr="00B61BB1">
                <w:rPr>
                  <w:rFonts w:ascii="Arial Narrow" w:hAnsi="Arial Narrow" w:cstheme="minorHAnsi"/>
                  <w:b/>
                </w:rPr>
                <w:t xml:space="preserve">V prípade, ak žiadateľ predkladá ŽoNFP na projekt, ktorý bude rozdelený do dvoch fáz medzi programové obdobie 2014 - 2020 a programové obdobie 2021 – 2027, postupuje podľa Metodického usmernenia k fázovaniu projektov Operačného programu Integrovaná Infraštruktúra a Programu Slovensko, ktoré je zverejnené na webovom sídle RO OPII - </w:t>
              </w:r>
              <w:r>
                <w:fldChar w:fldCharType="begin"/>
              </w:r>
              <w:r>
                <w:instrText xml:space="preserve"> HYPERLINK "https://www.opii.gov.sk/metodicke-dokumenty/metodika-fazovania-projektov-opd-opii" </w:instrText>
              </w:r>
              <w:r>
                <w:fldChar w:fldCharType="separate"/>
              </w:r>
              <w:r w:rsidRPr="00B61BB1">
                <w:rPr>
                  <w:rStyle w:val="Hypertextovprepojenie"/>
                  <w:rFonts w:ascii="Arial Narrow" w:hAnsi="Arial Narrow" w:cstheme="minorHAnsi"/>
                </w:rPr>
                <w:t>https://www.opii.gov.sk/metodicke-dokumenty/metodika-fazovania-projektov-opd-opii</w:t>
              </w:r>
              <w:r>
                <w:rPr>
                  <w:rStyle w:val="Hypertextovprepojenie"/>
                  <w:rFonts w:ascii="Arial Narrow" w:hAnsi="Arial Narrow" w:cstheme="minorHAnsi"/>
                </w:rPr>
                <w:fldChar w:fldCharType="end"/>
              </w:r>
              <w:r w:rsidRPr="00B61BB1">
                <w:rPr>
                  <w:rFonts w:ascii="Arial Narrow" w:hAnsi="Arial Narrow" w:cstheme="minorHAnsi"/>
                  <w:b/>
                </w:rPr>
                <w:t>.</w:t>
              </w:r>
            </w:ins>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AE1AA4"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0CAEC1E1" w14:textId="296D132B" w:rsidR="003F24B0" w:rsidRDefault="009E3F0F" w:rsidP="003F24B0">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w:t>
            </w:r>
            <w:r w:rsidR="003F24B0">
              <w:rPr>
                <w:rFonts w:ascii="Arial Narrow" w:hAnsi="Arial Narrow" w:cs="Arial"/>
                <w:lang w:eastAsia="sk-SK"/>
              </w:rPr>
              <w:t xml:space="preserve">č. </w:t>
            </w:r>
            <w:r w:rsidR="003F24B0" w:rsidRPr="00392470">
              <w:rPr>
                <w:rFonts w:ascii="Arial Narrow" w:hAnsi="Arial Narrow" w:cs="Arial"/>
                <w:lang w:eastAsia="sk-SK"/>
              </w:rPr>
              <w:t>OPII-</w:t>
            </w:r>
            <w:r w:rsidR="003F24B0">
              <w:rPr>
                <w:rFonts w:ascii="Arial Narrow" w:hAnsi="Arial Narrow" w:cs="Arial"/>
                <w:lang w:eastAsia="sk-SK"/>
              </w:rPr>
              <w:t>121</w:t>
            </w:r>
            <w:r w:rsidR="003F24B0" w:rsidRPr="00392470">
              <w:rPr>
                <w:rFonts w:ascii="Arial Narrow" w:hAnsi="Arial Narrow" w:cs="Arial"/>
                <w:lang w:eastAsia="sk-SK"/>
              </w:rPr>
              <w:t>-3.1-HMBA-</w:t>
            </w:r>
            <w:r w:rsidR="003F24B0">
              <w:rPr>
                <w:rFonts w:ascii="Arial Narrow" w:hAnsi="Arial Narrow" w:cs="Arial"/>
                <w:lang w:eastAsia="sk-SK"/>
              </w:rPr>
              <w:t>ELTRPETR</w:t>
            </w:r>
            <w:r w:rsidR="003F24B0" w:rsidRPr="00707011">
              <w:rPr>
                <w:rFonts w:ascii="Arial Narrow" w:hAnsi="Arial Narrow" w:cs="Arial"/>
                <w:lang w:eastAsia="sk-SK"/>
              </w:rPr>
              <w:t xml:space="preserve"> </w:t>
            </w:r>
            <w:r w:rsidR="003F24B0">
              <w:rPr>
                <w:rFonts w:ascii="Arial Narrow" w:hAnsi="Arial Narrow" w:cs="Arial"/>
                <w:lang w:eastAsia="sk-SK"/>
              </w:rPr>
              <w:t>boli v rámci schváleného Harmonogramu vyzvaní OPII pre veľké projekty, národné projekty a projekty technickej pomoci na rok 2021 identifikované synergické a komplementárne účinky medzi nasledovnými špecifickými cieľmi:</w:t>
            </w:r>
          </w:p>
          <w:p w14:paraId="275098DA" w14:textId="77777777" w:rsidR="003F24B0" w:rsidRDefault="003F24B0" w:rsidP="003F24B0">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5A049AF1" w14:textId="77777777" w:rsidR="003F24B0" w:rsidRPr="00392470" w:rsidRDefault="003F24B0" w:rsidP="003F24B0">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Špecifický cieľ: 1.2.1: Zvyšovanie atraktivity a konkurencieschopnosti verejnej osobnej dopravy</w:t>
            </w:r>
          </w:p>
          <w:p w14:paraId="7DB8EEC8" w14:textId="77777777" w:rsidR="003F24B0" w:rsidRPr="00392470" w:rsidRDefault="003F24B0" w:rsidP="003F24B0">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Špecifický cieľ: 7.1: Zvyšovanie atraktivity a konkurencieschopnosti verejnej osobnej dopravy</w:t>
            </w:r>
          </w:p>
          <w:p w14:paraId="3AAD69B0" w14:textId="77777777" w:rsidR="003F24B0" w:rsidRPr="00392470" w:rsidRDefault="003F24B0" w:rsidP="003F24B0">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Časové zosúladenie termínov vyhlásených vyzvaní:</w:t>
            </w:r>
          </w:p>
          <w:p w14:paraId="29BC68AB" w14:textId="289D6A0F" w:rsidR="003F24B0" w:rsidRPr="00392470" w:rsidRDefault="009E3F0F" w:rsidP="003F24B0">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Vyzvania IROP </w:t>
            </w:r>
            <w:r w:rsidR="00011C04">
              <w:rPr>
                <w:rFonts w:ascii="Arial Narrow" w:hAnsi="Arial Narrow" w:cs="Arial"/>
                <w:lang w:eastAsia="sk-SK"/>
              </w:rPr>
              <w:t>uvedené v HVVV</w:t>
            </w:r>
            <w:r w:rsidR="003F24B0" w:rsidRPr="00392470">
              <w:rPr>
                <w:rFonts w:ascii="Arial Narrow" w:hAnsi="Arial Narrow" w:cs="Arial"/>
                <w:lang w:eastAsia="sk-SK"/>
              </w:rPr>
              <w:t xml:space="preserve"> na </w:t>
            </w:r>
            <w:r w:rsidR="003F24B0">
              <w:rPr>
                <w:rFonts w:ascii="Arial Narrow" w:hAnsi="Arial Narrow" w:cs="Arial"/>
                <w:lang w:eastAsia="sk-SK"/>
              </w:rPr>
              <w:t>júl</w:t>
            </w:r>
            <w:r w:rsidR="003F24B0" w:rsidRPr="00392470">
              <w:rPr>
                <w:rFonts w:ascii="Arial Narrow" w:hAnsi="Arial Narrow" w:cs="Arial"/>
                <w:lang w:eastAsia="sk-SK"/>
              </w:rPr>
              <w:t xml:space="preserve"> 2021.</w:t>
            </w:r>
          </w:p>
          <w:p w14:paraId="3C0838E5" w14:textId="77777777" w:rsidR="003F24B0" w:rsidRPr="00392470" w:rsidRDefault="003F24B0" w:rsidP="003F24B0">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Informácia o oblastiach, v rámci ktorých dochádza k synergii či komplementárnym účinkom:</w:t>
            </w:r>
          </w:p>
          <w:p w14:paraId="62FEF0D2" w14:textId="227B7BB1" w:rsidR="00AE1AA4" w:rsidRPr="00E30C7E" w:rsidRDefault="003F24B0" w:rsidP="003F24B0">
            <w:pPr>
              <w:autoSpaceDE w:val="0"/>
              <w:autoSpaceDN w:val="0"/>
              <w:adjustRightInd w:val="0"/>
              <w:spacing w:before="120" w:after="0" w:line="240" w:lineRule="auto"/>
              <w:jc w:val="both"/>
              <w:rPr>
                <w:rFonts w:ascii="Arial Narrow" w:hAnsi="Arial Narrow"/>
                <w:color w:val="000000"/>
                <w:sz w:val="20"/>
                <w:szCs w:val="20"/>
                <w:lang w:eastAsia="sk-SK"/>
              </w:rPr>
            </w:pPr>
            <w:r w:rsidRPr="00392470">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v podobe miest.</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7243A652" w14:textId="77777777" w:rsidR="003060CE" w:rsidRPr="00F1589B" w:rsidRDefault="003060CE" w:rsidP="003060CE">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28508F14" w14:textId="77777777" w:rsidR="003060CE" w:rsidRPr="00F1589B" w:rsidRDefault="003060CE" w:rsidP="003060CE">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358DAC56" w14:textId="77777777" w:rsidR="003060CE" w:rsidRPr="00F1589B" w:rsidRDefault="003060CE" w:rsidP="003060CE">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17193051" w14:textId="77777777" w:rsidR="003060CE" w:rsidRPr="00F1589B" w:rsidRDefault="003060CE" w:rsidP="003060CE">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3C5F5B6F" w14:textId="77777777" w:rsidR="003060CE" w:rsidRPr="00F1589B" w:rsidRDefault="003060CE" w:rsidP="003060CE">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31437A28" w14:textId="77777777" w:rsidR="003060CE" w:rsidRDefault="003060CE" w:rsidP="003060CE">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Pr="00F17BC7">
              <w:rPr>
                <w:rFonts w:ascii="Arial Narrow" w:hAnsi="Arial Narrow"/>
                <w:b/>
                <w:bCs/>
                <w:sz w:val="22"/>
                <w:szCs w:val="22"/>
              </w:rPr>
              <w:t xml:space="preserve"> </w:t>
            </w:r>
            <w:r w:rsidRPr="00F46740">
              <w:rPr>
                <w:rFonts w:ascii="Arial Narrow" w:hAnsi="Arial Narrow"/>
                <w:b/>
                <w:bCs/>
                <w:sz w:val="22"/>
                <w:szCs w:val="22"/>
              </w:rPr>
              <w:t>zruší</w:t>
            </w:r>
            <w:r w:rsidRPr="00F1589B">
              <w:rPr>
                <w:rFonts w:ascii="Arial Narrow" w:hAnsi="Arial Narrow"/>
                <w:sz w:val="22"/>
                <w:szCs w:val="22"/>
              </w:rPr>
              <w:t xml:space="preserve">. </w:t>
            </w:r>
          </w:p>
          <w:p w14:paraId="04B2194A" w14:textId="77777777" w:rsidR="003060CE" w:rsidRPr="00D45093" w:rsidRDefault="003060CE" w:rsidP="003060CE">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 môže vyzvanie s uzavretím na základe skutočnosti zrušiť dovtedy, kým nenastala uvedená skutočnosť; RO OPII predložen</w:t>
            </w:r>
            <w:r>
              <w:rPr>
                <w:rFonts w:ascii="Arial Narrow" w:eastAsia="Times New Roman" w:hAnsi="Arial Narrow" w:cs="Times New Roman"/>
                <w:color w:val="auto"/>
                <w:sz w:val="22"/>
                <w:szCs w:val="22"/>
              </w:rPr>
              <w:t>é</w:t>
            </w:r>
            <w:r w:rsidRPr="00D45093">
              <w:rPr>
                <w:rFonts w:ascii="Arial Narrow" w:eastAsia="Times New Roman" w:hAnsi="Arial Narrow" w:cs="Times New Roman"/>
                <w:color w:val="auto"/>
                <w:sz w:val="22"/>
                <w:szCs w:val="22"/>
              </w:rPr>
              <w:t xml:space="preserve"> </w:t>
            </w:r>
            <w:r>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vráti žiadateľovi alebo o </w:t>
            </w:r>
            <w:r>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rozhodne,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3F80EDAC" w14:textId="77777777" w:rsidR="003060CE" w:rsidRPr="00A11DBD" w:rsidRDefault="003060CE" w:rsidP="003060CE">
            <w:pPr>
              <w:pStyle w:val="Default"/>
              <w:spacing w:before="120"/>
              <w:jc w:val="both"/>
              <w:rPr>
                <w:rFonts w:ascii="Arial Narrow" w:hAnsi="Arial Narrow"/>
                <w:sz w:val="22"/>
                <w:szCs w:val="22"/>
              </w:rPr>
            </w:pPr>
            <w:r w:rsidRPr="00A11DBD">
              <w:rPr>
                <w:rFonts w:ascii="Arial Narrow" w:hAnsi="Arial Narrow"/>
                <w:sz w:val="22"/>
                <w:szCs w:val="22"/>
              </w:rPr>
              <w:t xml:space="preserve">Pravidlá pre zmenu/zrušenie vyzvania sa rovnako aplikujú na prípad zmien v dokumentoch, na ktoré sa vyzvanie odvoláva a takéto zmeny majú vplyv na zmenu podmienok poskytnutia príspevku. </w:t>
            </w:r>
          </w:p>
          <w:p w14:paraId="10F1504C" w14:textId="502AA564" w:rsidR="00A5235F" w:rsidRPr="00A11DBD" w:rsidRDefault="003060CE" w:rsidP="003060CE">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4D474C" w14:textId="77777777" w:rsidR="003060CE" w:rsidRDefault="003060CE" w:rsidP="003060CE">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1a Formulár ŽoNFP – popis</w:t>
            </w:r>
          </w:p>
          <w:p w14:paraId="09CFF74B" w14:textId="2EB4D799" w:rsidR="0030137E" w:rsidRPr="00FF5D3E" w:rsidRDefault="003060CE" w:rsidP="003060CE">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Doplňujúce údaje k ŽoNFP</w:t>
            </w:r>
          </w:p>
        </w:tc>
      </w:tr>
      <w:tr w:rsidR="002B3651" w14:paraId="65FDA5B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BD5972B" w14:textId="041D0943" w:rsidR="002B3651" w:rsidRDefault="002B3651"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4FDAB53" w14:textId="77777777" w:rsidR="002B3651" w:rsidRDefault="002B3651" w:rsidP="002B3651">
            <w:pPr>
              <w:autoSpaceDE w:val="0"/>
              <w:autoSpaceDN w:val="0"/>
              <w:adjustRightInd w:val="0"/>
              <w:spacing w:before="120" w:after="0" w:line="240" w:lineRule="auto"/>
              <w:ind w:left="317" w:hanging="317"/>
              <w:jc w:val="both"/>
              <w:rPr>
                <w:rFonts w:ascii="Arial Narrow" w:hAnsi="Arial Narrow" w:cstheme="minorHAnsi"/>
                <w:bCs/>
                <w:iCs/>
              </w:rPr>
            </w:pPr>
            <w:r>
              <w:rPr>
                <w:rFonts w:ascii="Arial Narrow" w:hAnsi="Arial Narrow" w:cs="Arial"/>
                <w:color w:val="000000"/>
                <w:lang w:eastAsia="sk-SK"/>
              </w:rPr>
              <w:t xml:space="preserve">2a </w:t>
            </w:r>
            <w:r w:rsidRPr="00D37D33">
              <w:rPr>
                <w:rFonts w:ascii="Arial Narrow" w:hAnsi="Arial Narrow" w:cstheme="minorHAnsi"/>
                <w:bCs/>
                <w:iCs/>
              </w:rPr>
              <w:t xml:space="preserve">Formulár na predloženie </w:t>
            </w:r>
            <w:r>
              <w:rPr>
                <w:rFonts w:ascii="Arial Narrow" w:hAnsi="Arial Narrow" w:cstheme="minorHAnsi"/>
                <w:bCs/>
                <w:iCs/>
              </w:rPr>
              <w:t>I</w:t>
            </w:r>
            <w:r w:rsidRPr="00D37D33">
              <w:rPr>
                <w:rFonts w:ascii="Arial Narrow" w:hAnsi="Arial Narrow" w:cstheme="minorHAnsi"/>
                <w:bCs/>
                <w:iCs/>
              </w:rPr>
              <w:t>nformácií o veľkom projekte v zmysle vykonávacieho aktu EK</w:t>
            </w:r>
            <w:r w:rsidRPr="0030137E">
              <w:rPr>
                <w:rFonts w:ascii="Arial Narrow" w:hAnsi="Arial Narrow" w:cstheme="minorHAnsi"/>
                <w:bCs/>
                <w:iCs/>
              </w:rPr>
              <w:t xml:space="preserve"> </w:t>
            </w:r>
            <w:r w:rsidRPr="00E0262B">
              <w:rPr>
                <w:rFonts w:ascii="Arial Narrow" w:hAnsi="Arial Narrow" w:cstheme="minorHAnsi"/>
                <w:bCs/>
                <w:iCs/>
              </w:rPr>
              <w:t>v slovenskom a anglickom jazyku</w:t>
            </w:r>
          </w:p>
          <w:p w14:paraId="4C153E23" w14:textId="12A23359" w:rsidR="002B3651" w:rsidRDefault="002B3651" w:rsidP="002B3651">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theme="minorHAnsi"/>
                <w:bCs/>
                <w:iCs/>
              </w:rPr>
              <w:t xml:space="preserve">2b </w:t>
            </w:r>
            <w:r w:rsidRPr="00D37D33">
              <w:rPr>
                <w:rFonts w:ascii="Arial Narrow" w:hAnsi="Arial Narrow" w:cstheme="minorHAnsi"/>
                <w:bCs/>
                <w:iCs/>
              </w:rPr>
              <w:t>Formulár na predloženie</w:t>
            </w:r>
            <w:r>
              <w:t xml:space="preserve"> </w:t>
            </w:r>
            <w:r w:rsidRPr="00E0262B">
              <w:rPr>
                <w:rFonts w:ascii="Arial Narrow" w:hAnsi="Arial Narrow" w:cstheme="minorHAnsi"/>
                <w:bCs/>
                <w:iCs/>
              </w:rPr>
              <w:t>Oznámeni</w:t>
            </w:r>
            <w:r>
              <w:rPr>
                <w:rFonts w:ascii="Arial Narrow" w:hAnsi="Arial Narrow" w:cstheme="minorHAnsi"/>
                <w:bCs/>
                <w:iCs/>
              </w:rPr>
              <w:t>a</w:t>
            </w:r>
            <w:r w:rsidRPr="00E0262B">
              <w:rPr>
                <w:rFonts w:ascii="Arial Narrow" w:hAnsi="Arial Narrow" w:cstheme="minorHAnsi"/>
                <w:bCs/>
                <w:iCs/>
              </w:rPr>
              <w:t xml:space="preserve"> vybraného veľkého projektu v súlade s článkom 102 všeobecného nariadenia v slovenskom a anglickom jazyku</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4769AA45" w:rsidR="00427C6F" w:rsidRDefault="002B3651"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779DA" w14:paraId="4B7E833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55689CA8" w14:textId="370A635A" w:rsidR="00D779DA" w:rsidRDefault="002B3651"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D779DA">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94EB4E5" w14:textId="511AFD32" w:rsidR="00D779DA" w:rsidRPr="0030137E" w:rsidRDefault="00D779DA" w:rsidP="00D37D33">
            <w:pPr>
              <w:spacing w:before="120" w:after="0" w:line="240" w:lineRule="auto"/>
              <w:ind w:left="34"/>
              <w:jc w:val="both"/>
              <w:rPr>
                <w:rFonts w:ascii="Arial Narrow" w:hAnsi="Arial Narrow" w:cstheme="minorHAnsi"/>
                <w:bCs/>
                <w:iCs/>
              </w:rPr>
            </w:pPr>
            <w:r>
              <w:rPr>
                <w:rFonts w:ascii="Arial Narrow" w:hAnsi="Arial Narrow" w:cstheme="minorHAnsi"/>
                <w:bCs/>
                <w:iCs/>
              </w:rPr>
              <w:t>Hodnotiace kritériá</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9E59C99" w:rsidR="00D37D33" w:rsidRPr="00FF5D3E" w:rsidRDefault="002B3651"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5</w:t>
            </w:r>
            <w:r w:rsidR="00D779DA">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028AC" w14:textId="77777777" w:rsidR="00DE7481" w:rsidRDefault="00DE7481" w:rsidP="00784ECE">
      <w:pPr>
        <w:spacing w:after="0" w:line="240" w:lineRule="auto"/>
      </w:pPr>
      <w:r>
        <w:separator/>
      </w:r>
    </w:p>
  </w:endnote>
  <w:endnote w:type="continuationSeparator" w:id="0">
    <w:p w14:paraId="021F7E13" w14:textId="77777777" w:rsidR="00DE7481" w:rsidRDefault="00DE748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4FC93D6"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C35FA9">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8966E" w14:textId="77777777" w:rsidR="00DE7481" w:rsidRDefault="00DE7481" w:rsidP="00784ECE">
      <w:pPr>
        <w:spacing w:after="0" w:line="240" w:lineRule="auto"/>
      </w:pPr>
      <w:r>
        <w:separator/>
      </w:r>
    </w:p>
  </w:footnote>
  <w:footnote w:type="continuationSeparator" w:id="0">
    <w:p w14:paraId="43401B6B" w14:textId="77777777" w:rsidR="00DE7481" w:rsidRDefault="00DE7481" w:rsidP="00784ECE">
      <w:pPr>
        <w:spacing w:after="0" w:line="240" w:lineRule="auto"/>
      </w:pPr>
      <w:r>
        <w:continuationSeparator/>
      </w:r>
    </w:p>
  </w:footnote>
  <w:footnote w:id="1">
    <w:p w14:paraId="138043EA" w14:textId="77777777" w:rsidR="00361341" w:rsidRPr="00792BD1" w:rsidRDefault="00361341"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361341" w:rsidRPr="00792BD1" w:rsidRDefault="00361341"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361341" w:rsidRPr="00792BD1" w:rsidRDefault="00361341"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361341" w:rsidRPr="00792BD1" w:rsidRDefault="00361341"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361341" w:rsidRPr="00792BD1" w:rsidRDefault="00361341"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361341" w:rsidRPr="00792BD1" w:rsidRDefault="00361341"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361341" w:rsidRPr="00792BD1" w:rsidRDefault="00361341"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361341" w:rsidRPr="00792BD1" w:rsidRDefault="00361341"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361341" w:rsidRPr="007F2030" w:rsidRDefault="00361341"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 w:id="3">
    <w:p w14:paraId="45FF0A45" w14:textId="77777777" w:rsidR="003C6A2A" w:rsidRPr="00C277E5" w:rsidRDefault="003C6A2A" w:rsidP="003C6A2A">
      <w:pPr>
        <w:pStyle w:val="Textpoznmkypodiarou"/>
      </w:pPr>
      <w:r>
        <w:rPr>
          <w:rStyle w:val="Odkaznapoznmkupodiarou"/>
        </w:rPr>
        <w:footnoteRef/>
      </w:r>
      <w:r>
        <w:t xml:space="preserve"> </w:t>
      </w:r>
      <w:r w:rsidRPr="00816822">
        <w:t>Vestník MDV SR</w:t>
      </w:r>
      <w:r>
        <w:t xml:space="preserve"> č. 44 z 29. Septembra 2020 </w:t>
      </w:r>
      <w:hyperlink r:id="rId4" w:history="1">
        <w:r w:rsidRPr="0062281F">
          <w:rPr>
            <w:rStyle w:val="Hypertextovprepojenie"/>
          </w:rPr>
          <w:t>https://www.slov-lex.sk/chronologicky-register-rz/-/SK/RZ/MDVSR/V/2020/66/</w:t>
        </w:r>
      </w:hyperlink>
    </w:p>
  </w:footnote>
  <w:footnote w:id="4">
    <w:p w14:paraId="6439D693" w14:textId="77777777" w:rsidR="003C6A2A" w:rsidRPr="00904E52" w:rsidRDefault="003C6A2A" w:rsidP="003C6A2A">
      <w:pPr>
        <w:pStyle w:val="Textpoznmkypodiarou"/>
      </w:pPr>
      <w:r w:rsidRPr="00904E52">
        <w:rPr>
          <w:rStyle w:val="Odkaznapoznmkupodiarou"/>
          <w:rFonts w:eastAsia="Calibri"/>
        </w:rPr>
        <w:footnoteRef/>
      </w:r>
      <w:r w:rsidRPr="00904E52">
        <w:t xml:space="preserve"> </w:t>
      </w:r>
      <w:r w:rsidRPr="00816822">
        <w:t xml:space="preserve">Vestník MDV SR č. 3 z 30. apríla 2013 </w:t>
      </w:r>
      <w:hyperlink r:id="rId5" w:history="1">
        <w:r>
          <w:rPr>
            <w:rStyle w:val="Hypertextovprepojenie"/>
          </w:rPr>
          <w:t>https://www.mindop.sk/transparentnost-5145/vestniky-220/archiv-vestnikov-1996-2012-2004</w:t>
        </w:r>
      </w:hyperlink>
      <w:hyperlink r:id="rId6" w:history="1"/>
      <w:r>
        <w:t xml:space="preserve"> (na webovom sídle MDV SR/</w:t>
      </w:r>
      <w:r w:rsidRPr="00557879">
        <w:t>Transparentnosť</w:t>
      </w:r>
      <w:r>
        <w:t>/</w:t>
      </w:r>
      <w:r w:rsidRPr="00557879">
        <w:t>Vestníky</w:t>
      </w:r>
      <w:r>
        <w:t>/</w:t>
      </w:r>
      <w:r w:rsidRPr="00557879">
        <w:t xml:space="preserve">Archív vestníkov - 1996 </w:t>
      </w:r>
      <w:r>
        <w:t>–</w:t>
      </w:r>
      <w:r w:rsidRPr="00557879">
        <w:t xml:space="preserve"> 2016</w:t>
      </w:r>
      <w:r>
        <w:t>)</w:t>
      </w:r>
      <w:r w:rsidRPr="00904E5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CDE5880"/>
    <w:multiLevelType w:val="hybridMultilevel"/>
    <w:tmpl w:val="F048AE52"/>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CC768D"/>
    <w:multiLevelType w:val="hybridMultilevel"/>
    <w:tmpl w:val="C406C9B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4" w15:restartNumberingAfterBreak="0">
    <w:nsid w:val="7A2075FB"/>
    <w:multiLevelType w:val="hybridMultilevel"/>
    <w:tmpl w:val="0D5CCFD0"/>
    <w:lvl w:ilvl="0" w:tplc="C66CB0FA">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8"/>
  </w:num>
  <w:num w:numId="4">
    <w:abstractNumId w:val="5"/>
  </w:num>
  <w:num w:numId="5">
    <w:abstractNumId w:val="15"/>
  </w:num>
  <w:num w:numId="6">
    <w:abstractNumId w:val="0"/>
  </w:num>
  <w:num w:numId="7">
    <w:abstractNumId w:val="12"/>
  </w:num>
  <w:num w:numId="8">
    <w:abstractNumId w:val="7"/>
  </w:num>
  <w:num w:numId="9">
    <w:abstractNumId w:val="3"/>
  </w:num>
  <w:num w:numId="10">
    <w:abstractNumId w:val="9"/>
  </w:num>
  <w:num w:numId="11">
    <w:abstractNumId w:val="6"/>
  </w:num>
  <w:num w:numId="12">
    <w:abstractNumId w:val="10"/>
  </w:num>
  <w:num w:numId="13">
    <w:abstractNumId w:val="1"/>
  </w:num>
  <w:num w:numId="14">
    <w:abstractNumId w:val="2"/>
  </w:num>
  <w:num w:numId="15">
    <w:abstractNumId w:val="14"/>
  </w:num>
  <w:num w:numId="16">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rson w15:author="OKMP">
    <w15:presenceInfo w15:providerId="None" w15:userId="OKM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784ECE"/>
    <w:rsid w:val="000004D3"/>
    <w:rsid w:val="00001796"/>
    <w:rsid w:val="000035B4"/>
    <w:rsid w:val="00004FFD"/>
    <w:rsid w:val="00010096"/>
    <w:rsid w:val="0001092D"/>
    <w:rsid w:val="0001173B"/>
    <w:rsid w:val="00011C04"/>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0C6A"/>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456B"/>
    <w:rsid w:val="000A0055"/>
    <w:rsid w:val="000A0463"/>
    <w:rsid w:val="000A181A"/>
    <w:rsid w:val="000A5FA5"/>
    <w:rsid w:val="000A7225"/>
    <w:rsid w:val="000A7C44"/>
    <w:rsid w:val="000B25EE"/>
    <w:rsid w:val="000B6A92"/>
    <w:rsid w:val="000C0B9A"/>
    <w:rsid w:val="000C3A95"/>
    <w:rsid w:val="000C62F8"/>
    <w:rsid w:val="000C7772"/>
    <w:rsid w:val="000D2D75"/>
    <w:rsid w:val="000D2D8C"/>
    <w:rsid w:val="000D48BA"/>
    <w:rsid w:val="000D4B1A"/>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3F"/>
    <w:rsid w:val="001058E9"/>
    <w:rsid w:val="00106114"/>
    <w:rsid w:val="001068D5"/>
    <w:rsid w:val="001124DF"/>
    <w:rsid w:val="00112813"/>
    <w:rsid w:val="001141EA"/>
    <w:rsid w:val="00114D37"/>
    <w:rsid w:val="00116A96"/>
    <w:rsid w:val="0011721B"/>
    <w:rsid w:val="00117A89"/>
    <w:rsid w:val="00117AB1"/>
    <w:rsid w:val="00122F41"/>
    <w:rsid w:val="00123D34"/>
    <w:rsid w:val="00125B83"/>
    <w:rsid w:val="00125D1B"/>
    <w:rsid w:val="00127418"/>
    <w:rsid w:val="00127E93"/>
    <w:rsid w:val="0013005D"/>
    <w:rsid w:val="001303C4"/>
    <w:rsid w:val="00130557"/>
    <w:rsid w:val="0013088C"/>
    <w:rsid w:val="00132B1C"/>
    <w:rsid w:val="00133AC6"/>
    <w:rsid w:val="0013632E"/>
    <w:rsid w:val="00136E09"/>
    <w:rsid w:val="0013744F"/>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17ED"/>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C4187"/>
    <w:rsid w:val="001D0AD7"/>
    <w:rsid w:val="001D2832"/>
    <w:rsid w:val="001D29D9"/>
    <w:rsid w:val="001D6D0B"/>
    <w:rsid w:val="001E0853"/>
    <w:rsid w:val="001E486C"/>
    <w:rsid w:val="001E71A3"/>
    <w:rsid w:val="001E78C0"/>
    <w:rsid w:val="001E7CC1"/>
    <w:rsid w:val="001F12C1"/>
    <w:rsid w:val="001F2071"/>
    <w:rsid w:val="001F3E39"/>
    <w:rsid w:val="001F5061"/>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3651"/>
    <w:rsid w:val="002B6784"/>
    <w:rsid w:val="002C207D"/>
    <w:rsid w:val="002C329D"/>
    <w:rsid w:val="002C589B"/>
    <w:rsid w:val="002C67C3"/>
    <w:rsid w:val="002D10C6"/>
    <w:rsid w:val="002D16BD"/>
    <w:rsid w:val="002D1AEC"/>
    <w:rsid w:val="002D32D0"/>
    <w:rsid w:val="002D5753"/>
    <w:rsid w:val="002D6E45"/>
    <w:rsid w:val="002E2B88"/>
    <w:rsid w:val="002E6588"/>
    <w:rsid w:val="002E7F1A"/>
    <w:rsid w:val="002F0EA7"/>
    <w:rsid w:val="002F2083"/>
    <w:rsid w:val="002F284F"/>
    <w:rsid w:val="002F3C38"/>
    <w:rsid w:val="0030096B"/>
    <w:rsid w:val="003011D9"/>
    <w:rsid w:val="003011F4"/>
    <w:rsid w:val="0030137E"/>
    <w:rsid w:val="00302AA0"/>
    <w:rsid w:val="003033F4"/>
    <w:rsid w:val="003038E9"/>
    <w:rsid w:val="00303C71"/>
    <w:rsid w:val="003044A7"/>
    <w:rsid w:val="00304501"/>
    <w:rsid w:val="0030513E"/>
    <w:rsid w:val="0030585E"/>
    <w:rsid w:val="003060CE"/>
    <w:rsid w:val="00310EA1"/>
    <w:rsid w:val="00312111"/>
    <w:rsid w:val="003223DB"/>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56D11"/>
    <w:rsid w:val="00360174"/>
    <w:rsid w:val="00361341"/>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C06CF"/>
    <w:rsid w:val="003C13BD"/>
    <w:rsid w:val="003C1D64"/>
    <w:rsid w:val="003C4CAC"/>
    <w:rsid w:val="003C55A4"/>
    <w:rsid w:val="003C6A2A"/>
    <w:rsid w:val="003C6E77"/>
    <w:rsid w:val="003D0060"/>
    <w:rsid w:val="003D389F"/>
    <w:rsid w:val="003D5679"/>
    <w:rsid w:val="003D5AD8"/>
    <w:rsid w:val="003D72A6"/>
    <w:rsid w:val="003E1169"/>
    <w:rsid w:val="003E1C75"/>
    <w:rsid w:val="003E24DD"/>
    <w:rsid w:val="003E4431"/>
    <w:rsid w:val="003E525B"/>
    <w:rsid w:val="003E6900"/>
    <w:rsid w:val="003E77E2"/>
    <w:rsid w:val="003F091F"/>
    <w:rsid w:val="003F20AD"/>
    <w:rsid w:val="003F24B0"/>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650C"/>
    <w:rsid w:val="004A7CF9"/>
    <w:rsid w:val="004B01E2"/>
    <w:rsid w:val="004B4D3C"/>
    <w:rsid w:val="004B6EAA"/>
    <w:rsid w:val="004C09E1"/>
    <w:rsid w:val="004C17CE"/>
    <w:rsid w:val="004D045D"/>
    <w:rsid w:val="004D2E23"/>
    <w:rsid w:val="004D3786"/>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3E3C"/>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334A"/>
    <w:rsid w:val="00584D99"/>
    <w:rsid w:val="00586657"/>
    <w:rsid w:val="005868B0"/>
    <w:rsid w:val="00592028"/>
    <w:rsid w:val="0059301C"/>
    <w:rsid w:val="00597862"/>
    <w:rsid w:val="005A015D"/>
    <w:rsid w:val="005A2101"/>
    <w:rsid w:val="005A23CC"/>
    <w:rsid w:val="005A3899"/>
    <w:rsid w:val="005A4D60"/>
    <w:rsid w:val="005A5E4E"/>
    <w:rsid w:val="005B0798"/>
    <w:rsid w:val="005B11C2"/>
    <w:rsid w:val="005B1A96"/>
    <w:rsid w:val="005B1FBE"/>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4D56"/>
    <w:rsid w:val="00607707"/>
    <w:rsid w:val="00612EAA"/>
    <w:rsid w:val="00613510"/>
    <w:rsid w:val="0061671C"/>
    <w:rsid w:val="0062318C"/>
    <w:rsid w:val="00623BB4"/>
    <w:rsid w:val="00626384"/>
    <w:rsid w:val="006268D2"/>
    <w:rsid w:val="00626FE8"/>
    <w:rsid w:val="0063114E"/>
    <w:rsid w:val="006317CB"/>
    <w:rsid w:val="00633404"/>
    <w:rsid w:val="006343F9"/>
    <w:rsid w:val="0063617B"/>
    <w:rsid w:val="0064247B"/>
    <w:rsid w:val="00647793"/>
    <w:rsid w:val="006522E0"/>
    <w:rsid w:val="00654BB0"/>
    <w:rsid w:val="00662770"/>
    <w:rsid w:val="00665E3B"/>
    <w:rsid w:val="00666322"/>
    <w:rsid w:val="00667164"/>
    <w:rsid w:val="00671CA5"/>
    <w:rsid w:val="00674477"/>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4322"/>
    <w:rsid w:val="006D787D"/>
    <w:rsid w:val="006E148B"/>
    <w:rsid w:val="006E17F6"/>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B5A38"/>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4B41"/>
    <w:rsid w:val="007E5C50"/>
    <w:rsid w:val="007F3AB0"/>
    <w:rsid w:val="007F6F70"/>
    <w:rsid w:val="007F7070"/>
    <w:rsid w:val="007F7743"/>
    <w:rsid w:val="008027AF"/>
    <w:rsid w:val="00802BF7"/>
    <w:rsid w:val="0080378E"/>
    <w:rsid w:val="00803CD3"/>
    <w:rsid w:val="00804DC9"/>
    <w:rsid w:val="00807047"/>
    <w:rsid w:val="00811E7C"/>
    <w:rsid w:val="00812BB6"/>
    <w:rsid w:val="00812E7D"/>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016"/>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3E45"/>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0085"/>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F6C"/>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3997"/>
    <w:rsid w:val="009D4D47"/>
    <w:rsid w:val="009E1294"/>
    <w:rsid w:val="009E1A98"/>
    <w:rsid w:val="009E3F0F"/>
    <w:rsid w:val="009F0AC2"/>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621"/>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1470"/>
    <w:rsid w:val="00AC2ED0"/>
    <w:rsid w:val="00AC52EA"/>
    <w:rsid w:val="00AC646A"/>
    <w:rsid w:val="00AC70BD"/>
    <w:rsid w:val="00AD0D39"/>
    <w:rsid w:val="00AD3636"/>
    <w:rsid w:val="00AD5B71"/>
    <w:rsid w:val="00AD707D"/>
    <w:rsid w:val="00AE1AA4"/>
    <w:rsid w:val="00AE248B"/>
    <w:rsid w:val="00AE3394"/>
    <w:rsid w:val="00AE4071"/>
    <w:rsid w:val="00AE48A7"/>
    <w:rsid w:val="00AE4CE6"/>
    <w:rsid w:val="00AE55E7"/>
    <w:rsid w:val="00AE77C1"/>
    <w:rsid w:val="00AF0D38"/>
    <w:rsid w:val="00AF63B7"/>
    <w:rsid w:val="00AF65BC"/>
    <w:rsid w:val="00AF78AA"/>
    <w:rsid w:val="00AF7B49"/>
    <w:rsid w:val="00B01602"/>
    <w:rsid w:val="00B038E7"/>
    <w:rsid w:val="00B05738"/>
    <w:rsid w:val="00B05ABA"/>
    <w:rsid w:val="00B10FCC"/>
    <w:rsid w:val="00B144B9"/>
    <w:rsid w:val="00B14574"/>
    <w:rsid w:val="00B14D06"/>
    <w:rsid w:val="00B16D14"/>
    <w:rsid w:val="00B235CF"/>
    <w:rsid w:val="00B237AE"/>
    <w:rsid w:val="00B2425B"/>
    <w:rsid w:val="00B32380"/>
    <w:rsid w:val="00B333EB"/>
    <w:rsid w:val="00B372E7"/>
    <w:rsid w:val="00B40CBC"/>
    <w:rsid w:val="00B42304"/>
    <w:rsid w:val="00B4267B"/>
    <w:rsid w:val="00B4371E"/>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6F0"/>
    <w:rsid w:val="00B75C2F"/>
    <w:rsid w:val="00B76332"/>
    <w:rsid w:val="00B80743"/>
    <w:rsid w:val="00B80757"/>
    <w:rsid w:val="00B81AEC"/>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0F65"/>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5FA9"/>
    <w:rsid w:val="00C36D3A"/>
    <w:rsid w:val="00C36E4C"/>
    <w:rsid w:val="00C427BE"/>
    <w:rsid w:val="00C43712"/>
    <w:rsid w:val="00C43CCD"/>
    <w:rsid w:val="00C4623D"/>
    <w:rsid w:val="00C468CB"/>
    <w:rsid w:val="00C46F19"/>
    <w:rsid w:val="00C4743D"/>
    <w:rsid w:val="00C536F3"/>
    <w:rsid w:val="00C557D5"/>
    <w:rsid w:val="00C56E87"/>
    <w:rsid w:val="00C5744A"/>
    <w:rsid w:val="00C57933"/>
    <w:rsid w:val="00C61504"/>
    <w:rsid w:val="00C62929"/>
    <w:rsid w:val="00C63440"/>
    <w:rsid w:val="00C65F0C"/>
    <w:rsid w:val="00C6678B"/>
    <w:rsid w:val="00C67DE5"/>
    <w:rsid w:val="00C72356"/>
    <w:rsid w:val="00C7538E"/>
    <w:rsid w:val="00C76D46"/>
    <w:rsid w:val="00C770D0"/>
    <w:rsid w:val="00C81CB7"/>
    <w:rsid w:val="00C83ADA"/>
    <w:rsid w:val="00C84738"/>
    <w:rsid w:val="00C85E35"/>
    <w:rsid w:val="00C8755B"/>
    <w:rsid w:val="00C905EB"/>
    <w:rsid w:val="00C92426"/>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0748"/>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79DA"/>
    <w:rsid w:val="00D80D5B"/>
    <w:rsid w:val="00D8112B"/>
    <w:rsid w:val="00D81307"/>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1B42"/>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E7481"/>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476BA"/>
    <w:rsid w:val="00E50997"/>
    <w:rsid w:val="00E51415"/>
    <w:rsid w:val="00E522F7"/>
    <w:rsid w:val="00E54464"/>
    <w:rsid w:val="00E55FBF"/>
    <w:rsid w:val="00E56CD0"/>
    <w:rsid w:val="00E57B9B"/>
    <w:rsid w:val="00E602FB"/>
    <w:rsid w:val="00E60E4C"/>
    <w:rsid w:val="00E611B6"/>
    <w:rsid w:val="00E6271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5E2"/>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431A"/>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361341"/>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ii@opii.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metodika-posudenia-klimatickych-zmie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cb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ehlad-ukazovatelov-opii"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opii.gov.sk/metodicke-dokumenty/prirucka-k-opravnenosti-vydavkov"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 Id="rId6" Type="http://schemas.openxmlformats.org/officeDocument/2006/relationships/hyperlink" Target="http://www.telecom.gov.sk/index/index.php?ids=154480" TargetMode="External"/><Relationship Id="rId5" Type="http://schemas.openxmlformats.org/officeDocument/2006/relationships/hyperlink" Target="https://www.mindop.sk/transparentnost-5145/vestniky-220/archiv-vestnikov-1996-2012-2004" TargetMode="External"/><Relationship Id="rId4" Type="http://schemas.openxmlformats.org/officeDocument/2006/relationships/hyperlink" Target="https://www.slov-lex.sk/chronologicky-register-rz/-/SK/RZ/MDVSR/V/2020/6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CECCA-593C-48CB-870E-BFA209901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3124</TotalTime>
  <Pages>12</Pages>
  <Words>5141</Words>
  <Characters>29307</Characters>
  <Application>Microsoft Office Word</Application>
  <DocSecurity>0</DocSecurity>
  <Lines>244</Lines>
  <Paragraphs>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OKMP</cp:lastModifiedBy>
  <cp:revision>263</cp:revision>
  <cp:lastPrinted>2016-01-20T15:57:00Z</cp:lastPrinted>
  <dcterms:created xsi:type="dcterms:W3CDTF">2016-01-22T06:28:00Z</dcterms:created>
  <dcterms:modified xsi:type="dcterms:W3CDTF">2022-11-15T10:36:00Z</dcterms:modified>
</cp:coreProperties>
</file>