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0CD2E99C"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DB6CFF" w:rsidRPr="00DB6CFF">
        <w:rPr>
          <w:rFonts w:ascii="Arial Narrow" w:hAnsi="Arial Narrow" w:cstheme="minorHAnsi"/>
          <w:color w:val="auto"/>
          <w:sz w:val="28"/>
          <w:szCs w:val="28"/>
        </w:rPr>
        <w:t>OPII-132-6.2-SSC-MOSTZATN2</w:t>
      </w:r>
    </w:p>
    <w:p w14:paraId="4881E0E8" w14:textId="025CB420"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505D">
        <w:rPr>
          <w:rFonts w:ascii="Arial Narrow" w:hAnsi="Arial Narrow"/>
          <w:b/>
          <w:lang w:eastAsia="sk-SK"/>
        </w:rPr>
        <w:t>6</w:t>
      </w:r>
      <w:r w:rsidR="0038730A">
        <w:rPr>
          <w:rFonts w:ascii="Arial Narrow" w:hAnsi="Arial Narrow"/>
          <w:b/>
          <w:lang w:eastAsia="sk-SK"/>
        </w:rPr>
        <w:t xml:space="preserve"> OPII</w:t>
      </w:r>
      <w:ins w:id="0" w:author="GC" w:date="2022-09-12T14:14:00Z">
        <w:r w:rsidR="00053CF1">
          <w:rPr>
            <w:rFonts w:ascii="Arial Narrow" w:hAnsi="Arial Narrow"/>
            <w:b/>
            <w:lang w:eastAsia="sk-SK"/>
          </w:rPr>
          <w:t xml:space="preserve"> </w:t>
        </w:r>
        <w:r w:rsidR="00053CF1" w:rsidRPr="00F96CD6">
          <w:rPr>
            <w:rFonts w:ascii="Arial Narrow" w:hAnsi="Arial Narrow"/>
            <w:b/>
            <w:lang w:eastAsia="sk-SK"/>
          </w:rPr>
          <w:t>v znení zmeny č. 1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9505D"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D9505D" w:rsidRPr="00F1589B" w:rsidRDefault="00D9505D"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F6705FD" w:rsidR="00D9505D" w:rsidRPr="00472A05" w:rsidRDefault="00D9505D" w:rsidP="00822CBB">
            <w:pPr>
              <w:spacing w:before="120" w:after="120" w:line="240" w:lineRule="auto"/>
              <w:rPr>
                <w:rFonts w:ascii="Arial Narrow" w:hAnsi="Arial Narrow"/>
                <w:bCs/>
              </w:rPr>
            </w:pPr>
            <w:r w:rsidRPr="00472A05">
              <w:rPr>
                <w:rFonts w:ascii="Arial Narrow" w:hAnsi="Arial Narrow"/>
                <w:bCs/>
              </w:rPr>
              <w:t>6 – Cestná infraštruktúra (mimo TEN-T CORE)</w:t>
            </w:r>
          </w:p>
        </w:tc>
      </w:tr>
      <w:tr w:rsidR="00870DE0"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870DE0" w:rsidRPr="00F1589B" w:rsidRDefault="00870DE0" w:rsidP="00870DE0">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10FE68F" w:rsidR="00870DE0" w:rsidRPr="00472A05" w:rsidRDefault="00870DE0" w:rsidP="00870DE0">
            <w:pPr>
              <w:spacing w:before="120" w:after="120" w:line="240" w:lineRule="auto"/>
              <w:rPr>
                <w:rFonts w:ascii="Arial Narrow" w:hAnsi="Arial Narrow"/>
                <w:lang w:eastAsia="de-DE"/>
              </w:rPr>
            </w:pPr>
            <w:r w:rsidRPr="000E2789">
              <w:rPr>
                <w:rFonts w:ascii="Arial Narrow" w:hAnsi="Arial Narrow"/>
                <w:bCs/>
              </w:rPr>
              <w:t>7b): Posilnenie regionálnej mobility prepojením sekundárnych a terciárnych uzlov s infraštruktúrou TEN-T vrátane multimodálnych uzlov</w:t>
            </w:r>
          </w:p>
        </w:tc>
      </w:tr>
      <w:tr w:rsidR="00870DE0"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870DE0" w:rsidRPr="00F1589B" w:rsidRDefault="00870DE0" w:rsidP="00870DE0">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9FF51B8" w:rsidR="00870DE0" w:rsidRPr="00472A05" w:rsidRDefault="00870DE0" w:rsidP="00870DE0">
            <w:pPr>
              <w:spacing w:before="120" w:after="120" w:line="240" w:lineRule="auto"/>
              <w:rPr>
                <w:rFonts w:ascii="Arial Narrow" w:hAnsi="Arial Narrow"/>
              </w:rPr>
            </w:pPr>
            <w:r w:rsidRPr="00472A05">
              <w:rPr>
                <w:rFonts w:ascii="Arial Narrow" w:hAnsi="Arial Narrow"/>
              </w:rPr>
              <w:t>6.</w:t>
            </w:r>
            <w:r>
              <w:rPr>
                <w:rFonts w:ascii="Arial Narrow" w:hAnsi="Arial Narrow"/>
              </w:rPr>
              <w:t>2</w:t>
            </w:r>
            <w:r w:rsidRPr="00360174">
              <w:rPr>
                <w:rFonts w:ascii="Arial Narrow" w:hAnsi="Arial Narrow"/>
              </w:rPr>
              <w:t xml:space="preserve"> </w:t>
            </w:r>
            <w:r w:rsidRPr="00D3223B">
              <w:rPr>
                <w:rFonts w:ascii="Arial Narrow" w:hAnsi="Arial Narrow"/>
              </w:rPr>
              <w:t>Zlepšenie bezpečnosti a dostupnosti cestnej infraštruktúry TEN-T a regionálnej mobility</w:t>
            </w:r>
            <w:r>
              <w:rPr>
                <w:rFonts w:ascii="Arial Narrow" w:hAnsi="Arial Narrow"/>
              </w:rPr>
              <w:t xml:space="preserve"> </w:t>
            </w:r>
            <w:r w:rsidRPr="000E2789">
              <w:rPr>
                <w:rFonts w:ascii="Arial Narrow" w:hAnsi="Arial Narrow"/>
              </w:rPr>
              <w:t>prostredníctvom výstavby a modernizácie ciest I. triedy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1EB332C1" w:rsidR="00D9505D" w:rsidRPr="00472A05" w:rsidRDefault="00870DE0" w:rsidP="00F1589B">
            <w:pPr>
              <w:spacing w:before="120" w:after="120" w:line="240" w:lineRule="auto"/>
              <w:rPr>
                <w:rFonts w:ascii="Arial Narrow" w:hAnsi="Arial Narrow" w:cstheme="minorHAnsi"/>
              </w:rPr>
            </w:pPr>
            <w:r>
              <w:rPr>
                <w:rFonts w:ascii="Arial Narrow" w:hAnsi="Arial Narrow" w:cstheme="minorHAnsi"/>
              </w:rPr>
              <w:t>Slovenská správa ciest</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3EA81913" w:rsidR="00D9505D" w:rsidRPr="00F27A7D" w:rsidRDefault="00DB6CFF" w:rsidP="00691B4B">
            <w:pPr>
              <w:spacing w:before="120" w:after="120" w:line="240" w:lineRule="auto"/>
              <w:rPr>
                <w:rFonts w:ascii="Arial Narrow" w:hAnsi="Arial Narrow" w:cstheme="minorHAnsi"/>
                <w:b/>
              </w:rPr>
            </w:pPr>
            <w:r w:rsidRPr="00DB6CFF">
              <w:rPr>
                <w:rFonts w:ascii="Arial Narrow" w:hAnsi="Arial Narrow" w:cstheme="minorHAnsi"/>
                <w:b/>
              </w:rPr>
              <w:t>Výstavba a zlepšenie bezpečnostných parametrov mostov na cestách I. triedy 2.etapa v ZA a TN kraji</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77C1DC62" w:rsidR="00B574AD" w:rsidRPr="00D01084" w:rsidRDefault="0052070B" w:rsidP="00870DE0">
            <w:pPr>
              <w:spacing w:before="120" w:after="120" w:line="240" w:lineRule="auto"/>
              <w:rPr>
                <w:rFonts w:ascii="Arial Narrow" w:hAnsi="Arial Narrow" w:cstheme="minorHAnsi"/>
              </w:rPr>
            </w:pPr>
            <w:r>
              <w:rPr>
                <w:rFonts w:ascii="Arial Narrow" w:hAnsi="Arial Narrow" w:cstheme="minorHAnsi"/>
              </w:rPr>
              <w:t>14. mája</w:t>
            </w:r>
            <w:r w:rsidR="00755E02" w:rsidRPr="00D01084">
              <w:rPr>
                <w:rFonts w:ascii="Arial Narrow" w:hAnsi="Arial Narrow" w:cstheme="minorHAnsi"/>
              </w:rPr>
              <w:t xml:space="preserve"> 202</w:t>
            </w:r>
            <w:r w:rsidR="00870DE0">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515ED447"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del w:id="1" w:author="GC" w:date="2022-09-12T14:14:00Z">
              <w:r w:rsidR="00DB6CFF" w:rsidRPr="00DB6CFF" w:rsidDel="00053CF1">
                <w:rPr>
                  <w:rFonts w:ascii="Arial Narrow" w:hAnsi="Arial Narrow" w:cstheme="minorHAnsi"/>
                  <w:b/>
                </w:rPr>
                <w:delText>7 197 714</w:delText>
              </w:r>
            </w:del>
            <w:ins w:id="2" w:author="GC" w:date="2022-09-12T14:14:00Z">
              <w:r w:rsidR="00053CF1">
                <w:rPr>
                  <w:rFonts w:ascii="Arial Narrow" w:hAnsi="Arial Narrow" w:cstheme="minorHAnsi"/>
                  <w:b/>
                </w:rPr>
                <w:t>8 778 443</w:t>
              </w:r>
            </w:ins>
            <w:bookmarkStart w:id="3" w:name="_GoBack"/>
            <w:bookmarkEnd w:id="3"/>
            <w:r w:rsidR="00F27A7D">
              <w:rPr>
                <w:rFonts w:ascii="Arial Narrow" w:hAnsi="Arial Narrow" w:cstheme="minorHAnsi"/>
                <w:b/>
              </w:rPr>
              <w:t>,00</w:t>
            </w:r>
            <w:r w:rsidR="00BD5A87">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w:t>
            </w:r>
            <w:r w:rsidRPr="008946B8">
              <w:rPr>
                <w:rFonts w:ascii="Arial Narrow" w:hAnsi="Arial Narrow"/>
                <w:color w:val="auto"/>
                <w:sz w:val="22"/>
                <w:szCs w:val="22"/>
              </w:rPr>
              <w:lastRenderedPageBreak/>
              <w:t xml:space="preserve">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19DD84A" w:rsidR="00785609" w:rsidRPr="00F1589B" w:rsidRDefault="00AB4D3C" w:rsidP="00403D6F">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403D6F">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0651724B" w14:textId="77777777" w:rsidR="00870DE0" w:rsidRDefault="00870DE0" w:rsidP="00870DE0">
                  <w:pPr>
                    <w:spacing w:after="0" w:line="240" w:lineRule="auto"/>
                    <w:rPr>
                      <w:rFonts w:ascii="Arial Narrow" w:eastAsia="Times New Roman" w:hAnsi="Arial Narrow"/>
                      <w:color w:val="000000"/>
                      <w:lang w:eastAsia="sk-SK"/>
                    </w:rPr>
                  </w:pPr>
                  <w:r w:rsidRPr="0053763F">
                    <w:rPr>
                      <w:rFonts w:ascii="Arial Narrow" w:eastAsia="Times New Roman" w:hAnsi="Arial Narrow"/>
                      <w:color w:val="000000"/>
                      <w:lang w:eastAsia="sk-SK"/>
                    </w:rPr>
                    <w:t>Slovenská správa ciest</w:t>
                  </w:r>
                </w:p>
                <w:p w14:paraId="554A9011" w14:textId="7D9A5313" w:rsidR="00420DF5" w:rsidRPr="00F1589B" w:rsidRDefault="00870DE0" w:rsidP="00870DE0">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 xml:space="preserve">Právna forma: </w:t>
                  </w:r>
                  <w:r>
                    <w:rPr>
                      <w:rFonts w:ascii="Arial Narrow" w:eastAsia="Times New Roman" w:hAnsi="Arial Narrow"/>
                      <w:color w:val="000000"/>
                      <w:lang w:eastAsia="sk-SK"/>
                    </w:rPr>
                    <w:t>rozpočtová</w:t>
                  </w:r>
                  <w:r w:rsidRPr="00C83866">
                    <w:rPr>
                      <w:rFonts w:ascii="Arial Narrow" w:eastAsia="Times New Roman" w:hAnsi="Arial Narrow"/>
                      <w:color w:val="000000"/>
                      <w:lang w:eastAsia="sk-SK"/>
                    </w:rPr>
                    <w:t xml:space="preserve"> </w:t>
                  </w:r>
                  <w:r>
                    <w:rPr>
                      <w:rFonts w:ascii="Arial Narrow" w:eastAsia="Times New Roman" w:hAnsi="Arial Narrow"/>
                      <w:color w:val="000000"/>
                      <w:lang w:eastAsia="sk-SK"/>
                    </w:rPr>
                    <w:t>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325D2A41"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505D">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51FA8FF6" w14:textId="77777777" w:rsidR="001B509D" w:rsidRDefault="001B509D" w:rsidP="001B509D">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w:t>
            </w:r>
            <w:r w:rsidRPr="00472A14">
              <w:rPr>
                <w:rFonts w:ascii="Arial Narrow" w:hAnsi="Arial Narrow"/>
              </w:rPr>
              <w:lastRenderedPageBreak/>
              <w:t>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1471A33E" w14:textId="77777777" w:rsidR="001B509D" w:rsidRDefault="001B509D" w:rsidP="001B509D">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669030F3" w14:textId="77777777" w:rsidR="001B509D" w:rsidRDefault="001B509D" w:rsidP="001B509D">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44B2D9A8" w14:textId="77777777" w:rsidR="001B509D" w:rsidRDefault="001B509D" w:rsidP="001B509D">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C54D3C8" w:rsidR="004212C8" w:rsidRPr="00450B6F" w:rsidRDefault="001B509D" w:rsidP="001B509D">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29F86E88" w14:textId="77777777" w:rsidR="0091342C" w:rsidRPr="00F1589B" w:rsidRDefault="0091342C" w:rsidP="0091342C">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3AB5294E" w:rsidR="000C3A95" w:rsidRPr="000C3A95" w:rsidRDefault="0091342C" w:rsidP="0091342C">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00885B0D" w14:textId="77777777" w:rsidR="00870DE0" w:rsidRDefault="00870DE0" w:rsidP="00D45093">
            <w:pPr>
              <w:spacing w:before="120" w:after="0" w:line="240" w:lineRule="auto"/>
              <w:jc w:val="both"/>
              <w:rPr>
                <w:rFonts w:ascii="Arial Narrow" w:hAnsi="Arial Narrow"/>
                <w:b/>
              </w:rPr>
            </w:pPr>
            <w:r w:rsidRPr="00870DE0">
              <w:rPr>
                <w:rFonts w:ascii="Arial Narrow" w:hAnsi="Arial Narrow"/>
                <w:b/>
              </w:rPr>
              <w:t xml:space="preserve">Slovenská správa ciest </w:t>
            </w:r>
          </w:p>
          <w:p w14:paraId="19CAA97B" w14:textId="2AE078D5"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25A51152" w:rsidR="00021341" w:rsidRDefault="009B7DC5" w:rsidP="00021341">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AE458F" w:rsidRPr="00AE458F">
              <w:rPr>
                <w:rFonts w:ascii="Arial Narrow" w:hAnsi="Arial Narrow"/>
                <w:b/>
                <w:color w:val="auto"/>
                <w:sz w:val="22"/>
                <w:szCs w:val="22"/>
              </w:rPr>
              <w:t>6.2 Zlepšenie bezpečnosti a dostupnosti cestnej infraštruktúry TEN-T a regionálnej mobility prostredníctvom výstavby a modernizácie ciest I. triedy</w:t>
            </w:r>
            <w:r>
              <w:rPr>
                <w:rFonts w:ascii="Arial Narrow" w:hAnsi="Arial Narrow"/>
                <w:b/>
                <w:color w:val="auto"/>
                <w:sz w:val="22"/>
                <w:szCs w:val="22"/>
              </w:rPr>
              <w:t xml:space="preserve"> 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sidR="00021341">
              <w:rPr>
                <w:rFonts w:ascii="Arial Narrow" w:hAnsi="Arial Narrow"/>
                <w:b/>
                <w:color w:val="auto"/>
                <w:sz w:val="22"/>
                <w:szCs w:val="22"/>
              </w:rPr>
              <w:t>:</w:t>
            </w:r>
            <w:r w:rsidR="00021341" w:rsidRPr="00D44DB6">
              <w:rPr>
                <w:rFonts w:ascii="Arial Narrow" w:hAnsi="Arial Narrow"/>
                <w:b/>
                <w:color w:val="auto"/>
                <w:sz w:val="22"/>
                <w:szCs w:val="22"/>
              </w:rPr>
              <w:t xml:space="preserve"> </w:t>
            </w:r>
          </w:p>
          <w:p w14:paraId="67445969" w14:textId="03D4F87B" w:rsidR="00021341" w:rsidRPr="00D44DB6" w:rsidRDefault="00AE458F" w:rsidP="00021341">
            <w:pPr>
              <w:pStyle w:val="Default"/>
              <w:spacing w:before="120"/>
              <w:jc w:val="both"/>
              <w:rPr>
                <w:rFonts w:ascii="Arial Narrow" w:hAnsi="Arial Narrow"/>
                <w:b/>
                <w:color w:val="auto"/>
                <w:sz w:val="22"/>
                <w:szCs w:val="22"/>
              </w:rPr>
            </w:pPr>
            <w:r w:rsidRPr="00AE458F">
              <w:rPr>
                <w:rFonts w:ascii="Arial Narrow" w:hAnsi="Arial Narrow"/>
                <w:b/>
                <w:color w:val="auto"/>
                <w:sz w:val="22"/>
                <w:szCs w:val="22"/>
              </w:rPr>
              <w:t>A. Výstavba a modernizácia ciest I. triedy s cieľom zvýšenia bezpečnosti a plynulosti dopravy (mimo TEN-T CORE, mimo TEN-T)</w:t>
            </w:r>
            <w:r w:rsidR="00021341" w:rsidRPr="004A0630">
              <w:rPr>
                <w:rFonts w:ascii="Arial Narrow" w:hAnsi="Arial Narrow"/>
                <w:b/>
                <w:color w:val="auto"/>
                <w:sz w:val="22"/>
                <w:szCs w:val="22"/>
              </w:rPr>
              <w:t>.</w:t>
            </w:r>
          </w:p>
          <w:p w14:paraId="2EFE1B6D" w14:textId="4426F536" w:rsidR="005A015D" w:rsidRPr="00A64B23" w:rsidRDefault="00021341" w:rsidP="00021341">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200E73C3" w:rsidR="005A015D" w:rsidRPr="008F26C8" w:rsidRDefault="00EC7162" w:rsidP="00E22720">
            <w:pPr>
              <w:spacing w:after="0" w:line="240" w:lineRule="auto"/>
              <w:jc w:val="both"/>
              <w:rPr>
                <w:rFonts w:ascii="Arial Narrow" w:hAnsi="Arial Narrow"/>
                <w:color w:val="FF0000"/>
              </w:rPr>
            </w:pPr>
            <w:r w:rsidRPr="00EC7162">
              <w:rPr>
                <w:rFonts w:ascii="Arial Narrow" w:hAnsi="Arial Narrow"/>
                <w:b/>
              </w:rPr>
              <w:t>Trenčiansky kraj, Žilinský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294E88AF" w:rsidR="005A015D" w:rsidRPr="008F26C8" w:rsidRDefault="005A015D" w:rsidP="00344457">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344457">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14405" w:rsidRPr="00954355" w14:paraId="4990BD73" w14:textId="77777777" w:rsidTr="00F863CD">
        <w:trPr>
          <w:trHeight w:val="20"/>
        </w:trPr>
        <w:tc>
          <w:tcPr>
            <w:tcW w:w="674" w:type="dxa"/>
            <w:shd w:val="clear" w:color="auto" w:fill="D9D9D9" w:themeFill="background1" w:themeFillShade="D9"/>
          </w:tcPr>
          <w:p w14:paraId="73873099"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433BFFED" w:rsidR="00E14405" w:rsidRPr="00B45D0C" w:rsidRDefault="004E63BF" w:rsidP="00A31398">
            <w:pPr>
              <w:pStyle w:val="Default"/>
              <w:spacing w:before="120"/>
              <w:rPr>
                <w:rFonts w:ascii="Arial Narrow" w:hAnsi="Arial Narrow"/>
                <w:b/>
                <w:bCs/>
                <w:color w:val="auto"/>
                <w:sz w:val="22"/>
                <w:szCs w:val="22"/>
              </w:rPr>
            </w:pPr>
            <w:r w:rsidRPr="006C21E4">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32BC7007" w14:textId="77777777" w:rsidR="004E63BF" w:rsidRPr="004E63BF" w:rsidRDefault="004E63BF" w:rsidP="004E63BF">
            <w:pPr>
              <w:pStyle w:val="Default"/>
              <w:jc w:val="both"/>
              <w:rPr>
                <w:rFonts w:ascii="Arial Narrow" w:hAnsi="Arial Narrow"/>
              </w:rPr>
            </w:pPr>
            <w:r w:rsidRPr="004E63BF">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1E76AB27" w14:textId="5A779240" w:rsidR="00E14405" w:rsidRPr="0083299A" w:rsidRDefault="004E63BF" w:rsidP="00EC6650">
            <w:pPr>
              <w:pStyle w:val="Default"/>
              <w:jc w:val="both"/>
              <w:rPr>
                <w:rFonts w:ascii="Arial Narrow" w:hAnsi="Arial Narrow"/>
              </w:rPr>
            </w:pPr>
            <w:r w:rsidRPr="004E63BF">
              <w:rPr>
                <w:rFonts w:ascii="Arial Narrow" w:hAnsi="Arial Narrow"/>
              </w:rPr>
              <w:t>Žiadateľ je zároveň povinný disponovať právoplatným povolením na realizáciu projektu vydaným príslušným povoľovacím orgánom (napr. stavebné povolenie), vrátane príslušnej projektovej dokumentácie.</w:t>
            </w:r>
          </w:p>
        </w:tc>
      </w:tr>
      <w:tr w:rsidR="00EC6650" w:rsidRPr="00954355" w14:paraId="29C28A63" w14:textId="77777777" w:rsidTr="00F863CD">
        <w:trPr>
          <w:trHeight w:val="20"/>
        </w:trPr>
        <w:tc>
          <w:tcPr>
            <w:tcW w:w="674" w:type="dxa"/>
            <w:shd w:val="clear" w:color="auto" w:fill="D9D9D9" w:themeFill="background1" w:themeFillShade="D9"/>
          </w:tcPr>
          <w:p w14:paraId="7DAEB0EF" w14:textId="77777777" w:rsidR="00EC6650" w:rsidRPr="00F61671" w:rsidRDefault="00EC6650"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1C6AB00" w14:textId="2BBCDFCE" w:rsidR="00EC6650" w:rsidRPr="00EC6650" w:rsidRDefault="00EC6650" w:rsidP="00A31398">
            <w:pPr>
              <w:pStyle w:val="Default"/>
              <w:spacing w:before="120"/>
              <w:rPr>
                <w:rFonts w:ascii="Arial Narrow" w:hAnsi="Arial Narrow"/>
                <w:b/>
                <w:bCs/>
                <w:color w:val="auto"/>
                <w:sz w:val="22"/>
                <w:szCs w:val="22"/>
                <w:highlight w:val="yellow"/>
              </w:rPr>
            </w:pPr>
            <w:r w:rsidRPr="00EC6650">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5576103C" w14:textId="77777777" w:rsidR="00EC6650" w:rsidRPr="00EC6650" w:rsidRDefault="00EC6650" w:rsidP="00EC6650">
            <w:pPr>
              <w:pStyle w:val="Default"/>
              <w:jc w:val="both"/>
              <w:rPr>
                <w:rFonts w:ascii="Arial Narrow" w:hAnsi="Arial Narrow"/>
              </w:rPr>
            </w:pPr>
            <w:r w:rsidRPr="00EC6650">
              <w:rPr>
                <w:rFonts w:ascii="Arial Narrow" w:hAnsi="Arial Narrow"/>
              </w:rPr>
              <w:t xml:space="preserve">Projekt, ktorý je predmetom ŽoNFP, musí byť v súlade s požiadavkami v oblasti posudzovania vplyvov navrhovanej činnosti, najmä so zákonom o posudzovaní vplyvov . </w:t>
            </w:r>
          </w:p>
          <w:p w14:paraId="2D59A996" w14:textId="77777777" w:rsidR="00EC6650" w:rsidRPr="00EC6650" w:rsidRDefault="00EC6650" w:rsidP="00EC6650">
            <w:pPr>
              <w:pStyle w:val="Default"/>
              <w:jc w:val="both"/>
              <w:rPr>
                <w:rFonts w:ascii="Arial Narrow" w:hAnsi="Arial Narrow"/>
              </w:rPr>
            </w:pPr>
            <w:r w:rsidRPr="00EC6650">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2D9AE150" w14:textId="63CBA686" w:rsidR="00EC6650" w:rsidRPr="004E63BF" w:rsidRDefault="00EC6650" w:rsidP="00EC6650">
            <w:pPr>
              <w:pStyle w:val="Default"/>
              <w:jc w:val="both"/>
              <w:rPr>
                <w:rFonts w:ascii="Arial Narrow" w:hAnsi="Arial Narrow"/>
              </w:rPr>
            </w:pPr>
            <w:r w:rsidRPr="00EC6650">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EC6650" w:rsidRPr="00954355" w14:paraId="51216EAF" w14:textId="77777777" w:rsidTr="00F863CD">
        <w:trPr>
          <w:trHeight w:val="20"/>
        </w:trPr>
        <w:tc>
          <w:tcPr>
            <w:tcW w:w="674" w:type="dxa"/>
            <w:shd w:val="clear" w:color="auto" w:fill="D9D9D9" w:themeFill="background1" w:themeFillShade="D9"/>
          </w:tcPr>
          <w:p w14:paraId="02C205CF" w14:textId="77777777" w:rsidR="00EC6650" w:rsidRPr="00F61671" w:rsidRDefault="00EC6650"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6596B6" w14:textId="47F193D7" w:rsidR="00EC6650" w:rsidRPr="00B45D0C" w:rsidRDefault="00EC6650" w:rsidP="00A31398">
            <w:pPr>
              <w:pStyle w:val="Default"/>
              <w:spacing w:before="120"/>
              <w:rPr>
                <w:rFonts w:ascii="Arial Narrow" w:hAnsi="Arial Narrow"/>
                <w:b/>
                <w:bCs/>
                <w:color w:val="auto"/>
                <w:sz w:val="22"/>
                <w:szCs w:val="22"/>
              </w:rPr>
            </w:pPr>
            <w:r w:rsidRPr="006C21E4">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1C53AD06" w14:textId="570F2491" w:rsidR="00EC6650" w:rsidRPr="00EC6650" w:rsidRDefault="00EC6650" w:rsidP="00EC6650">
            <w:pPr>
              <w:pStyle w:val="Default"/>
              <w:jc w:val="both"/>
              <w:rPr>
                <w:rFonts w:ascii="Arial Narrow" w:hAnsi="Arial Narrow"/>
              </w:rPr>
            </w:pPr>
            <w:r w:rsidRPr="00EC6650">
              <w:rPr>
                <w:rFonts w:ascii="Arial Narrow" w:hAnsi="Arial Narrow"/>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4E63BF" w:rsidRPr="00954355" w14:paraId="29787D3B" w14:textId="77777777" w:rsidTr="00F863CD">
        <w:trPr>
          <w:trHeight w:val="20"/>
        </w:trPr>
        <w:tc>
          <w:tcPr>
            <w:tcW w:w="674" w:type="dxa"/>
            <w:shd w:val="clear" w:color="auto" w:fill="D9D9D9" w:themeFill="background1" w:themeFillShade="D9"/>
          </w:tcPr>
          <w:p w14:paraId="02A663A5" w14:textId="77777777" w:rsidR="004E63BF" w:rsidRPr="00F61671" w:rsidRDefault="004E63BF"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4496012" w14:textId="0E4526A5" w:rsidR="004E63BF" w:rsidRPr="0083299A" w:rsidRDefault="004E63BF" w:rsidP="004E63BF">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CE8B2F0" w14:textId="77777777" w:rsidR="004E63BF" w:rsidRPr="0083299A" w:rsidRDefault="004E63BF" w:rsidP="004E63BF">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DF7760C" w14:textId="76255F13" w:rsidR="004E63BF" w:rsidRPr="0083299A" w:rsidRDefault="004E63BF" w:rsidP="004E63BF">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EC6650" w:rsidRPr="00954355" w14:paraId="0E362811" w14:textId="77777777" w:rsidTr="00F863CD">
        <w:trPr>
          <w:trHeight w:val="20"/>
        </w:trPr>
        <w:tc>
          <w:tcPr>
            <w:tcW w:w="674" w:type="dxa"/>
            <w:shd w:val="clear" w:color="auto" w:fill="D9D9D9" w:themeFill="background1" w:themeFillShade="D9"/>
          </w:tcPr>
          <w:p w14:paraId="48C71939" w14:textId="77777777" w:rsidR="00EC6650" w:rsidRPr="00F61671" w:rsidRDefault="00EC6650"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91F8038" w14:textId="31299256" w:rsidR="00EC6650" w:rsidRPr="00B45D0C" w:rsidRDefault="00EC6650" w:rsidP="004E63BF">
            <w:pPr>
              <w:pStyle w:val="Default"/>
              <w:spacing w:before="120"/>
              <w:rPr>
                <w:rFonts w:ascii="Arial Narrow" w:hAnsi="Arial Narrow"/>
                <w:b/>
                <w:bCs/>
                <w:color w:val="auto"/>
                <w:sz w:val="22"/>
                <w:szCs w:val="22"/>
              </w:rPr>
            </w:pPr>
            <w:r w:rsidRPr="006C21E4">
              <w:rPr>
                <w:rFonts w:ascii="Arial Narrow" w:hAnsi="Arial Narrow"/>
                <w:b/>
                <w:bCs/>
                <w:color w:val="auto"/>
                <w:sz w:val="22"/>
                <w:szCs w:val="22"/>
              </w:rPr>
              <w:t>Podmienky poskytnutia príspevku z hľadiska definovania merateľných ukazovateľov projektu</w:t>
            </w:r>
          </w:p>
        </w:tc>
        <w:tc>
          <w:tcPr>
            <w:tcW w:w="6339" w:type="dxa"/>
            <w:gridSpan w:val="2"/>
            <w:shd w:val="clear" w:color="auto" w:fill="auto"/>
          </w:tcPr>
          <w:p w14:paraId="68869605" w14:textId="5F73CB8B" w:rsidR="00EC6650" w:rsidRPr="0083299A" w:rsidRDefault="00EC6650" w:rsidP="00EC6650">
            <w:pPr>
              <w:pStyle w:val="Default"/>
              <w:jc w:val="both"/>
              <w:rPr>
                <w:rFonts w:ascii="Arial Narrow" w:hAnsi="Arial Narrow"/>
              </w:rPr>
            </w:pPr>
            <w:r w:rsidRPr="00EC6650">
              <w:rPr>
                <w:rFonts w:ascii="Arial Narrow" w:hAnsi="Arial Narrow"/>
              </w:rPr>
              <w:t xml:space="preserve">Výstupy/výsledky projektu (realizovaného z PO 1 - 6 OPII), ktoré majú byť dosiahnuté realizáciou aktivít projektu musia byť kvantifikované prostredníctvom merateľných ukazovateľov definovaných v Prílohe č. 2 tejto Príručky pre žiadateľa. Dokument: „Prehľad ukazovateľov OPII 2014 – 2020 vrátane popisu metodiky stanovenia hodnôt ukazovateľov“ je zverejnený na webovom sídle RO OPII </w:t>
            </w:r>
            <w:hyperlink r:id="rId11" w:history="1">
              <w:r w:rsidRPr="00EC6650">
                <w:rPr>
                  <w:rStyle w:val="Hypertextovprepojenie"/>
                  <w:rFonts w:ascii="Arial Narrow" w:hAnsi="Arial Narrow"/>
                </w:rPr>
                <w:t>https://www.opii.gov.sk/metodicke-dokumenty/prehlad-ukazovatelov-opii</w:t>
              </w:r>
            </w:hyperlink>
            <w:r w:rsidRPr="00EC6650">
              <w:rPr>
                <w:rFonts w:ascii="Arial Narrow" w:hAnsi="Arial Narrow"/>
              </w:rPr>
              <w:t>.</w:t>
            </w:r>
          </w:p>
        </w:tc>
      </w:tr>
      <w:tr w:rsidR="00EC6650" w:rsidRPr="00954355" w14:paraId="70447C1A" w14:textId="77777777" w:rsidTr="00F863CD">
        <w:trPr>
          <w:trHeight w:val="20"/>
        </w:trPr>
        <w:tc>
          <w:tcPr>
            <w:tcW w:w="674" w:type="dxa"/>
            <w:shd w:val="clear" w:color="auto" w:fill="D9D9D9" w:themeFill="background1" w:themeFillShade="D9"/>
          </w:tcPr>
          <w:p w14:paraId="08AEA44D" w14:textId="77777777" w:rsidR="00EC6650" w:rsidRPr="00F61671" w:rsidRDefault="00EC6650"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EE1D38C" w14:textId="795D729B" w:rsidR="00EC6650" w:rsidRPr="001315CE" w:rsidRDefault="00EC6650" w:rsidP="004E63BF">
            <w:pPr>
              <w:pStyle w:val="Default"/>
              <w:spacing w:before="120"/>
              <w:rPr>
                <w:rFonts w:ascii="Arial Narrow" w:hAnsi="Arial Narrow"/>
                <w:b/>
                <w:bCs/>
                <w:color w:val="auto"/>
                <w:sz w:val="22"/>
                <w:szCs w:val="22"/>
              </w:rPr>
            </w:pPr>
            <w:r w:rsidRPr="006C21E4">
              <w:rPr>
                <w:rFonts w:ascii="Arial Narrow" w:hAnsi="Arial Narrow"/>
                <w:b/>
                <w:bCs/>
                <w:color w:val="auto"/>
                <w:sz w:val="22"/>
                <w:szCs w:val="22"/>
              </w:rPr>
              <w:t>Podmienka, že pre stavby dopravnej infraštruktúry je vykonaná rezortná alebo štátna expertíza</w:t>
            </w:r>
          </w:p>
        </w:tc>
        <w:tc>
          <w:tcPr>
            <w:tcW w:w="6339" w:type="dxa"/>
            <w:gridSpan w:val="2"/>
            <w:shd w:val="clear" w:color="auto" w:fill="auto"/>
          </w:tcPr>
          <w:p w14:paraId="7F597157" w14:textId="77777777" w:rsidR="00EC6650" w:rsidRPr="00EC6650" w:rsidRDefault="00EC6650" w:rsidP="00EC6650">
            <w:pPr>
              <w:pStyle w:val="Default"/>
              <w:jc w:val="both"/>
              <w:rPr>
                <w:rFonts w:ascii="Arial Narrow" w:hAnsi="Arial Narrow"/>
              </w:rPr>
            </w:pPr>
            <w:r w:rsidRPr="00EC6650">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255E0E7E" w14:textId="77777777" w:rsidR="00EC6650" w:rsidRPr="00EC6650" w:rsidRDefault="00EC6650" w:rsidP="00EC6650">
            <w:pPr>
              <w:pStyle w:val="Default"/>
              <w:jc w:val="both"/>
              <w:rPr>
                <w:rFonts w:ascii="Arial Narrow" w:hAnsi="Arial Narrow"/>
              </w:rPr>
            </w:pPr>
            <w:r w:rsidRPr="00EC6650">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287D76D4" w14:textId="245EC33A" w:rsidR="00EC6650" w:rsidRPr="00EC6650" w:rsidRDefault="00EC6650" w:rsidP="00EC6650">
            <w:pPr>
              <w:pStyle w:val="Default"/>
              <w:jc w:val="both"/>
              <w:rPr>
                <w:rFonts w:ascii="Arial Narrow" w:hAnsi="Arial Narrow"/>
              </w:rPr>
            </w:pPr>
            <w:r w:rsidRPr="00EC6650">
              <w:rPr>
                <w:rFonts w:ascii="Arial Narrow" w:hAnsi="Arial Narrow"/>
              </w:rPr>
              <w:t>Štátna expertíza sa vykonáva podľa § 10 zákona č. 254/1998 Z. z. o verejných prácach v.z.n.p. posúdením stavebného zámeru v zmysle § 9 zákona č. 254/1998 Z. z. o verejných prácach v.z.n.p.</w:t>
            </w:r>
          </w:p>
        </w:tc>
      </w:tr>
      <w:tr w:rsidR="007E02A6" w:rsidRPr="00954355" w14:paraId="7DCD2652" w14:textId="77777777" w:rsidTr="00F863CD">
        <w:trPr>
          <w:trHeight w:val="20"/>
        </w:trPr>
        <w:tc>
          <w:tcPr>
            <w:tcW w:w="674" w:type="dxa"/>
            <w:shd w:val="clear" w:color="auto" w:fill="D9D9D9" w:themeFill="background1" w:themeFillShade="D9"/>
          </w:tcPr>
          <w:p w14:paraId="1B39ABD3" w14:textId="77777777" w:rsidR="007E02A6" w:rsidRPr="00F61671" w:rsidRDefault="007E02A6"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E816ECF" w14:textId="1CB990D3" w:rsidR="007E02A6" w:rsidRPr="007E02A6" w:rsidRDefault="007E02A6" w:rsidP="004E63BF">
            <w:pPr>
              <w:pStyle w:val="Default"/>
              <w:spacing w:before="120"/>
              <w:rPr>
                <w:rFonts w:ascii="Arial Narrow" w:hAnsi="Arial Narrow"/>
                <w:b/>
                <w:bCs/>
                <w:sz w:val="22"/>
                <w:szCs w:val="22"/>
                <w:highlight w:val="yellow"/>
              </w:rPr>
            </w:pPr>
            <w:r w:rsidRPr="007E02A6">
              <w:rPr>
                <w:rFonts w:ascii="Arial Narrow" w:hAnsi="Arial Narrow"/>
                <w:b/>
                <w:bCs/>
                <w:sz w:val="22"/>
                <w:szCs w:val="22"/>
              </w:rPr>
              <w:t>Podmienka oprávnenosti výdavkov pre projekty generujúce príjem</w:t>
            </w:r>
          </w:p>
        </w:tc>
        <w:tc>
          <w:tcPr>
            <w:tcW w:w="6339" w:type="dxa"/>
            <w:gridSpan w:val="2"/>
            <w:shd w:val="clear" w:color="auto" w:fill="auto"/>
          </w:tcPr>
          <w:p w14:paraId="49D59F80" w14:textId="77777777" w:rsidR="007E02A6" w:rsidRPr="007E02A6" w:rsidRDefault="007E02A6" w:rsidP="007E02A6">
            <w:pPr>
              <w:spacing w:before="120" w:after="0" w:line="240" w:lineRule="auto"/>
              <w:jc w:val="both"/>
              <w:rPr>
                <w:rFonts w:ascii="Arial Narrow" w:hAnsi="Arial Narrow"/>
              </w:rPr>
            </w:pPr>
            <w:r w:rsidRPr="007E02A6">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684C02C" w14:textId="2354CDAA" w:rsidR="007E02A6" w:rsidRPr="008F26C8" w:rsidRDefault="007E02A6" w:rsidP="007E02A6">
            <w:pPr>
              <w:spacing w:before="120" w:after="0" w:line="240" w:lineRule="auto"/>
              <w:jc w:val="both"/>
              <w:rPr>
                <w:rFonts w:ascii="Arial Narrow" w:hAnsi="Arial Narrow"/>
              </w:rPr>
            </w:pPr>
            <w:r w:rsidRPr="007E02A6">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6C128334"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4076DC9" w14:textId="77777777" w:rsidR="00136415" w:rsidRDefault="00136415" w:rsidP="00136415">
            <w:pPr>
              <w:autoSpaceDE w:val="0"/>
              <w:autoSpaceDN w:val="0"/>
              <w:adjustRightInd w:val="0"/>
              <w:spacing w:before="120" w:after="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O</w:t>
            </w:r>
            <w:r>
              <w:rPr>
                <w:rFonts w:ascii="Arial Narrow" w:hAnsi="Arial Narrow" w:cs="Arial"/>
                <w:b/>
                <w:bCs/>
                <w:color w:val="000000"/>
                <w:lang w:eastAsia="sk-SK"/>
              </w:rPr>
              <w:t>právnenosť výdavkov</w:t>
            </w:r>
          </w:p>
          <w:p w14:paraId="1C0B8DE4" w14:textId="3F34DF97" w:rsidR="00136415" w:rsidRDefault="00136415" w:rsidP="00136415">
            <w:pPr>
              <w:autoSpaceDE w:val="0"/>
              <w:autoSpaceDN w:val="0"/>
              <w:adjustRightInd w:val="0"/>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2"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sidR="006654A4">
              <w:rPr>
                <w:rFonts w:ascii="Arial Narrow" w:hAnsi="Arial Narrow"/>
              </w:rPr>
              <w:t xml:space="preserve"> Žiadateľ predloží podrobný rozpočet projektu OPII vo formáte .xls – príloha č. 1a PpŽ.</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57752012"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r w:rsidR="002D3454">
              <w:rPr>
                <w:rFonts w:ascii="Arial Narrow" w:hAnsi="Arial Narrow" w:cs="Arial"/>
                <w:color w:val="000000"/>
                <w:lang w:eastAsia="sk-SK"/>
              </w:rPr>
              <w:t xml:space="preserve"> </w:t>
            </w:r>
            <w:r w:rsidR="002D3454" w:rsidRPr="002D3454">
              <w:rPr>
                <w:rFonts w:ascii="Arial Narrow" w:hAnsi="Arial Narrow" w:cs="Arial"/>
                <w:color w:val="000000"/>
                <w:lang w:eastAsia="sk-SK"/>
              </w:rPr>
              <w:t>Žiadateľ predloží podrobný rozpočet projektu OPII vo formáte .xls – príloha č. 1a PpŽ</w:t>
            </w:r>
            <w:r w:rsidR="002D3454">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674EBD"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04066FF" w14:textId="77777777" w:rsidR="00674EBD" w:rsidRPr="004A4948" w:rsidRDefault="00674EBD" w:rsidP="00674EBD">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2C0107">
              <w:rPr>
                <w:rFonts w:ascii="Arial Narrow" w:hAnsi="Arial Narrow" w:cs="Arial"/>
                <w:lang w:eastAsia="sk-SK"/>
              </w:rPr>
              <w:t>OPII-</w:t>
            </w:r>
            <w:r>
              <w:rPr>
                <w:rFonts w:ascii="Arial Narrow" w:hAnsi="Arial Narrow" w:cs="Arial"/>
                <w:lang w:eastAsia="sk-SK"/>
              </w:rPr>
              <w:t>132</w:t>
            </w:r>
            <w:r w:rsidRPr="002C0107">
              <w:rPr>
                <w:rFonts w:ascii="Arial Narrow" w:hAnsi="Arial Narrow" w:cs="Arial"/>
                <w:lang w:eastAsia="sk-SK"/>
              </w:rPr>
              <w:t>-6.2-SSC-</w:t>
            </w:r>
            <w:r w:rsidRPr="00C617F3">
              <w:rPr>
                <w:rFonts w:ascii="Arial Narrow" w:hAnsi="Arial Narrow"/>
              </w:rPr>
              <w:t>MO</w:t>
            </w:r>
            <w:r>
              <w:rPr>
                <w:rFonts w:ascii="Arial Narrow" w:hAnsi="Arial Narrow"/>
              </w:rPr>
              <w:t>STZATN</w:t>
            </w:r>
            <w:r w:rsidRPr="00C617F3">
              <w:rPr>
                <w:rFonts w:ascii="Arial Narrow" w:hAnsi="Arial Narrow"/>
              </w:rPr>
              <w:t>2</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22</w:t>
            </w:r>
            <w:r w:rsidRPr="004A4948">
              <w:rPr>
                <w:rFonts w:ascii="Arial Narrow" w:hAnsi="Arial Narrow" w:cs="Arial"/>
                <w:lang w:eastAsia="sk-SK"/>
              </w:rPr>
              <w:t xml:space="preserve"> identifikované synergické a komplementárne účinky medzi nasledovnými špecifickými cieľmi:</w:t>
            </w:r>
          </w:p>
          <w:p w14:paraId="21BC21A0" w14:textId="77777777" w:rsidR="00674EBD" w:rsidRPr="004A4948" w:rsidRDefault="00674EBD" w:rsidP="00674EBD">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4962C606" w14:textId="77777777" w:rsidR="00674EBD" w:rsidRPr="004A4948" w:rsidRDefault="00674EBD" w:rsidP="00674EBD">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Šp</w:t>
            </w:r>
            <w:r>
              <w:rPr>
                <w:rFonts w:ascii="Arial Narrow" w:hAnsi="Arial Narrow" w:cs="Arial"/>
                <w:lang w:eastAsia="sk-SK"/>
              </w:rPr>
              <w:t xml:space="preserve">ecifický cieľ:               </w:t>
            </w:r>
            <w:r w:rsidRPr="004A4948">
              <w:rPr>
                <w:rFonts w:ascii="Arial Narrow" w:hAnsi="Arial Narrow" w:cs="Arial"/>
                <w:lang w:eastAsia="sk-SK"/>
              </w:rPr>
              <w:t xml:space="preserve">1.1: Zlepšenie dostupnosti k cestnej infraštruktúre TEN-T a cestám I. triedy s dôrazom                                                      </w:t>
            </w:r>
          </w:p>
          <w:p w14:paraId="6D53B848" w14:textId="77777777" w:rsidR="00674EBD" w:rsidRPr="004A4948" w:rsidRDefault="00674EBD" w:rsidP="00674EBD">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                                           </w:t>
            </w:r>
            <w:r>
              <w:rPr>
                <w:rFonts w:ascii="Arial Narrow" w:hAnsi="Arial Narrow" w:cs="Arial"/>
                <w:lang w:eastAsia="sk-SK"/>
              </w:rPr>
              <w:t xml:space="preserve">   </w:t>
            </w:r>
            <w:r w:rsidRPr="004A4948">
              <w:rPr>
                <w:rFonts w:ascii="Arial Narrow" w:hAnsi="Arial Narrow" w:cs="Arial"/>
                <w:lang w:eastAsia="sk-SK"/>
              </w:rPr>
              <w:t xml:space="preserve">na rozvoj multimodálneho dopravného systému </w:t>
            </w:r>
          </w:p>
          <w:p w14:paraId="3FD195C5" w14:textId="77777777" w:rsidR="00674EBD" w:rsidRPr="004A4948" w:rsidRDefault="00674EBD" w:rsidP="00674EBD">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666B8AE5" w14:textId="77777777" w:rsidR="00674EBD" w:rsidRDefault="00053CF1" w:rsidP="00674EBD">
            <w:pPr>
              <w:autoSpaceDE w:val="0"/>
              <w:autoSpaceDN w:val="0"/>
              <w:adjustRightInd w:val="0"/>
              <w:spacing w:before="120" w:after="0" w:line="240" w:lineRule="auto"/>
              <w:jc w:val="both"/>
              <w:rPr>
                <w:rFonts w:ascii="Arial Narrow" w:hAnsi="Arial Narrow" w:cs="Arial"/>
                <w:color w:val="0000FF"/>
                <w:u w:val="single"/>
                <w:lang w:eastAsia="sk-SK"/>
              </w:rPr>
            </w:pPr>
            <w:hyperlink r:id="rId13" w:history="1">
              <w:r w:rsidR="00674EBD" w:rsidRPr="00765FBA">
                <w:rPr>
                  <w:rStyle w:val="Hypertextovprepojenie"/>
                  <w:rFonts w:ascii="Arial Narrow" w:hAnsi="Arial Narrow" w:cs="Arial"/>
                  <w:lang w:eastAsia="sk-SK"/>
                </w:rPr>
                <w:t>https://www.mpsr.sk/vyzva-na-predkladanie-zonfp-na-zlepsenie-dostupnosti-k-infrastrukture-ten-t-a-cestam-i-triedy-s-dorazom-na-rozvoj-multimodalneho-dopravneho-systemu-kod-vyzvy-irop-po1-sc11-2021-76/1124-67-1124-17180/</w:t>
              </w:r>
            </w:hyperlink>
          </w:p>
          <w:p w14:paraId="46BC5559" w14:textId="77777777" w:rsidR="00674EBD" w:rsidRPr="004A4948" w:rsidRDefault="00674EBD" w:rsidP="00674EBD">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42230F39" w14:textId="77777777" w:rsidR="00674EBD" w:rsidRPr="004A4948" w:rsidRDefault="00674EBD" w:rsidP="00674EBD">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Výzva</w:t>
            </w:r>
            <w:r w:rsidRPr="004A4948">
              <w:rPr>
                <w:rFonts w:ascii="Arial Narrow" w:hAnsi="Arial Narrow" w:cs="Arial"/>
                <w:lang w:eastAsia="sk-SK"/>
              </w:rPr>
              <w:t xml:space="preserve"> IROP </w:t>
            </w:r>
            <w:r>
              <w:rPr>
                <w:rFonts w:ascii="Arial Narrow" w:hAnsi="Arial Narrow" w:cs="Arial"/>
                <w:lang w:eastAsia="sk-SK"/>
              </w:rPr>
              <w:t>bola vyhlásená v októbri 2021.</w:t>
            </w:r>
          </w:p>
          <w:p w14:paraId="560BDA05" w14:textId="77777777" w:rsidR="00674EBD" w:rsidRPr="004A4948" w:rsidRDefault="00674EBD" w:rsidP="00674EBD">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2FEF0D2" w14:textId="1FB7C344" w:rsidR="00674EBD" w:rsidRPr="00E30C7E" w:rsidRDefault="00674EBD" w:rsidP="00674EBD">
            <w:pPr>
              <w:autoSpaceDE w:val="0"/>
              <w:autoSpaceDN w:val="0"/>
              <w:adjustRightInd w:val="0"/>
              <w:spacing w:before="120"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25E9266F" w:rsidR="00A5235F" w:rsidRPr="00F1589B" w:rsidRDefault="0091342C"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403D6F">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16B6598E" w:rsidR="00025BA7" w:rsidRDefault="001B509D"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1a</w:t>
            </w:r>
            <w:r w:rsidR="00025BA7">
              <w:rPr>
                <w:rFonts w:ascii="Arial Narrow" w:hAnsi="Arial Narrow" w:cs="Arial"/>
                <w:color w:val="000000"/>
                <w:lang w:eastAsia="sk-SK"/>
              </w:rPr>
              <w:t xml:space="preserve"> Formulár ŽoNFP – popis</w:t>
            </w:r>
          </w:p>
          <w:p w14:paraId="09CFF74B" w14:textId="24723264" w:rsidR="0030137E" w:rsidRPr="00FF5D3E" w:rsidRDefault="001B509D"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w:t>
            </w:r>
            <w:r w:rsidR="00025BA7">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4"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D5078" w14:textId="77777777" w:rsidR="00BD24F3" w:rsidRDefault="00BD24F3" w:rsidP="00784ECE">
      <w:pPr>
        <w:spacing w:after="0" w:line="240" w:lineRule="auto"/>
      </w:pPr>
      <w:r>
        <w:separator/>
      </w:r>
    </w:p>
  </w:endnote>
  <w:endnote w:type="continuationSeparator" w:id="0">
    <w:p w14:paraId="0261598C" w14:textId="77777777" w:rsidR="00BD24F3" w:rsidRDefault="00BD24F3"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59B26911"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053CF1">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063BA" w14:textId="77777777" w:rsidR="00BD24F3" w:rsidRDefault="00BD24F3" w:rsidP="00784ECE">
      <w:pPr>
        <w:spacing w:after="0" w:line="240" w:lineRule="auto"/>
      </w:pPr>
      <w:r>
        <w:separator/>
      </w:r>
    </w:p>
  </w:footnote>
  <w:footnote w:type="continuationSeparator" w:id="0">
    <w:p w14:paraId="6D9E7FD4" w14:textId="77777777" w:rsidR="00BD24F3" w:rsidRDefault="00BD24F3" w:rsidP="00784ECE">
      <w:pPr>
        <w:spacing w:after="0" w:line="240" w:lineRule="auto"/>
      </w:pPr>
      <w:r>
        <w:continuationSeparator/>
      </w:r>
    </w:p>
  </w:footnote>
  <w:footnote w:id="1">
    <w:p w14:paraId="12BD5D75" w14:textId="77777777" w:rsidR="004E63BF" w:rsidRPr="00792BD1" w:rsidRDefault="004E63BF"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05B7073B" w14:textId="77777777" w:rsidR="004E63BF" w:rsidRPr="00792BD1" w:rsidRDefault="004E63BF"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599D1EF9" w14:textId="77777777" w:rsidR="004E63BF" w:rsidRPr="00792BD1" w:rsidRDefault="004E63BF"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BBA2DAA" w14:textId="77777777" w:rsidR="004E63BF" w:rsidRPr="00792BD1" w:rsidRDefault="004E63BF"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3076D296" w14:textId="77777777" w:rsidR="004E63BF" w:rsidRPr="00792BD1" w:rsidRDefault="004E63BF"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597999D6" w14:textId="77777777" w:rsidR="004E63BF" w:rsidRPr="00792BD1" w:rsidRDefault="004E63BF"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290F7C50" w14:textId="77777777" w:rsidR="004E63BF" w:rsidRPr="00792BD1" w:rsidRDefault="004E63BF"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220CD2C" w14:textId="77777777" w:rsidR="004E63BF" w:rsidRPr="00792BD1" w:rsidRDefault="004E63BF"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4F6BEF18" w14:textId="77777777" w:rsidR="004E63BF" w:rsidRPr="007F2030" w:rsidRDefault="004E63BF"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441F39">
          <w:rPr>
            <w:rStyle w:val="Hypertextovprepojenie"/>
            <w:rFonts w:ascii="Arial Narrow" w:hAnsi="Arial Narrow"/>
            <w:sz w:val="18"/>
            <w:szCs w:val="18"/>
          </w:rPr>
          <w:t>http://www.mirri.gov.sk</w:t>
        </w:r>
      </w:hyperlink>
      <w:r>
        <w:rPr>
          <w:rStyle w:val="Hypertextovprepojenie"/>
          <w:rFonts w:ascii="Arial Narrow" w:hAnsi="Arial Narrow"/>
          <w:sz w:val="18"/>
          <w:szCs w:val="18"/>
        </w:rPr>
        <w:t xml:space="preserve"> </w:t>
      </w:r>
      <w:r w:rsidRPr="00811649">
        <w:rPr>
          <w:rFonts w:ascii="Arial Narrow" w:hAnsi="Arial Narrow"/>
          <w:sz w:val="18"/>
          <w:szCs w:val="18"/>
        </w:rPr>
        <w:t>(sekcie – CKO/HP UR 2014 - 2020)</w:t>
      </w:r>
      <w:r w:rsidRPr="00311ABE">
        <w:rPr>
          <w:rFonts w:ascii="Arial Narrow" w:hAnsi="Arial Narrow"/>
          <w:sz w:val="18"/>
          <w:szCs w:val="18"/>
        </w:rPr>
        <w:t>. Systém implementácie HP RMŽaN na webovom sídle</w:t>
      </w:r>
      <w:r>
        <w:rPr>
          <w:rFonts w:ascii="Arial Narrow" w:hAnsi="Arial Narrow"/>
          <w:sz w:val="18"/>
          <w:szCs w:val="18"/>
        </w:rPr>
        <w:t xml:space="preserve"> </w:t>
      </w:r>
      <w:hyperlink r:id="rId3" w:history="1">
        <w:r w:rsidRPr="00137B50">
          <w:rPr>
            <w:rStyle w:val="Hypertextovprepojenie"/>
            <w:rFonts w:ascii="Arial Narrow" w:hAnsi="Arial Narrow"/>
            <w:sz w:val="18"/>
            <w:szCs w:val="18"/>
          </w:rPr>
          <w:t>www.gender.gov.sk</w:t>
        </w:r>
      </w:hyperlink>
      <w:r>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176E5"/>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3CF1"/>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15CE"/>
    <w:rsid w:val="00133AC6"/>
    <w:rsid w:val="0013632E"/>
    <w:rsid w:val="00136415"/>
    <w:rsid w:val="00136E09"/>
    <w:rsid w:val="00137C64"/>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756"/>
    <w:rsid w:val="001A283D"/>
    <w:rsid w:val="001A30F9"/>
    <w:rsid w:val="001A3ACB"/>
    <w:rsid w:val="001A469B"/>
    <w:rsid w:val="001A5898"/>
    <w:rsid w:val="001B28E4"/>
    <w:rsid w:val="001B4BF0"/>
    <w:rsid w:val="001B509D"/>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428FC"/>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D10C6"/>
    <w:rsid w:val="002D16BD"/>
    <w:rsid w:val="002D32D0"/>
    <w:rsid w:val="002D3454"/>
    <w:rsid w:val="002D5753"/>
    <w:rsid w:val="002D6E45"/>
    <w:rsid w:val="002E2B88"/>
    <w:rsid w:val="002E6588"/>
    <w:rsid w:val="002E7F1A"/>
    <w:rsid w:val="002F0EA7"/>
    <w:rsid w:val="002F2083"/>
    <w:rsid w:val="002F284F"/>
    <w:rsid w:val="002F6168"/>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37B37"/>
    <w:rsid w:val="00341503"/>
    <w:rsid w:val="00341FAD"/>
    <w:rsid w:val="00342A31"/>
    <w:rsid w:val="00343539"/>
    <w:rsid w:val="00344457"/>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0F84"/>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3D6F"/>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2A7D"/>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46FB"/>
    <w:rsid w:val="004A7CF9"/>
    <w:rsid w:val="004B01E2"/>
    <w:rsid w:val="004B4D3C"/>
    <w:rsid w:val="004B6EAA"/>
    <w:rsid w:val="004C09E1"/>
    <w:rsid w:val="004C17CE"/>
    <w:rsid w:val="004D045D"/>
    <w:rsid w:val="004D1614"/>
    <w:rsid w:val="004D2E23"/>
    <w:rsid w:val="004D4FE0"/>
    <w:rsid w:val="004D5C58"/>
    <w:rsid w:val="004D7487"/>
    <w:rsid w:val="004D7F23"/>
    <w:rsid w:val="004E08AB"/>
    <w:rsid w:val="004E11D6"/>
    <w:rsid w:val="004E26F2"/>
    <w:rsid w:val="004E313A"/>
    <w:rsid w:val="004E39CC"/>
    <w:rsid w:val="004E5EBB"/>
    <w:rsid w:val="004E63BF"/>
    <w:rsid w:val="004E7579"/>
    <w:rsid w:val="004F1FF9"/>
    <w:rsid w:val="004F35ED"/>
    <w:rsid w:val="004F448E"/>
    <w:rsid w:val="004F4831"/>
    <w:rsid w:val="004F6058"/>
    <w:rsid w:val="00504336"/>
    <w:rsid w:val="00504B32"/>
    <w:rsid w:val="00505FD4"/>
    <w:rsid w:val="00506F84"/>
    <w:rsid w:val="00510B04"/>
    <w:rsid w:val="00511A69"/>
    <w:rsid w:val="0052070B"/>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43E2"/>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27A76"/>
    <w:rsid w:val="006317CB"/>
    <w:rsid w:val="00633404"/>
    <w:rsid w:val="006343F9"/>
    <w:rsid w:val="0063617B"/>
    <w:rsid w:val="0064247B"/>
    <w:rsid w:val="00662770"/>
    <w:rsid w:val="006654A4"/>
    <w:rsid w:val="00666322"/>
    <w:rsid w:val="00667164"/>
    <w:rsid w:val="006748F5"/>
    <w:rsid w:val="00674EBD"/>
    <w:rsid w:val="00675032"/>
    <w:rsid w:val="00675F94"/>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B68E9"/>
    <w:rsid w:val="006C0249"/>
    <w:rsid w:val="006C0886"/>
    <w:rsid w:val="006C21E4"/>
    <w:rsid w:val="006D218E"/>
    <w:rsid w:val="006D787D"/>
    <w:rsid w:val="006E148B"/>
    <w:rsid w:val="006E1E54"/>
    <w:rsid w:val="006E4B05"/>
    <w:rsid w:val="006E4F20"/>
    <w:rsid w:val="006F1403"/>
    <w:rsid w:val="006F2925"/>
    <w:rsid w:val="006F2EA5"/>
    <w:rsid w:val="006F3D1C"/>
    <w:rsid w:val="006F425B"/>
    <w:rsid w:val="006F4FF1"/>
    <w:rsid w:val="006F63E8"/>
    <w:rsid w:val="006F6608"/>
    <w:rsid w:val="006F66B2"/>
    <w:rsid w:val="006F68C7"/>
    <w:rsid w:val="007003FE"/>
    <w:rsid w:val="007007AD"/>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55E02"/>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2A6"/>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649"/>
    <w:rsid w:val="00811E7C"/>
    <w:rsid w:val="0081284D"/>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5740B"/>
    <w:rsid w:val="0086151A"/>
    <w:rsid w:val="008645D0"/>
    <w:rsid w:val="00866F55"/>
    <w:rsid w:val="00870138"/>
    <w:rsid w:val="008705BA"/>
    <w:rsid w:val="00870BF8"/>
    <w:rsid w:val="00870DE0"/>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391A"/>
    <w:rsid w:val="008D4FFA"/>
    <w:rsid w:val="008D5671"/>
    <w:rsid w:val="008D6E0D"/>
    <w:rsid w:val="008D7ADA"/>
    <w:rsid w:val="008E0B3D"/>
    <w:rsid w:val="008E0D0C"/>
    <w:rsid w:val="008F1058"/>
    <w:rsid w:val="008F1CB4"/>
    <w:rsid w:val="008F1E02"/>
    <w:rsid w:val="008F26C8"/>
    <w:rsid w:val="008F3834"/>
    <w:rsid w:val="008F6528"/>
    <w:rsid w:val="008F6978"/>
    <w:rsid w:val="008F6DD6"/>
    <w:rsid w:val="00905153"/>
    <w:rsid w:val="00907E29"/>
    <w:rsid w:val="0091342C"/>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2557"/>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7DC5"/>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443C"/>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0496"/>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58F"/>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385"/>
    <w:rsid w:val="00B40CBC"/>
    <w:rsid w:val="00B42304"/>
    <w:rsid w:val="00B4267B"/>
    <w:rsid w:val="00B45D0C"/>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78C"/>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4F3"/>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77B31"/>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A17"/>
    <w:rsid w:val="00CD6E84"/>
    <w:rsid w:val="00CE04F8"/>
    <w:rsid w:val="00CE274F"/>
    <w:rsid w:val="00CE2A87"/>
    <w:rsid w:val="00CE4372"/>
    <w:rsid w:val="00CE4914"/>
    <w:rsid w:val="00CE52EF"/>
    <w:rsid w:val="00CE6027"/>
    <w:rsid w:val="00CE71F6"/>
    <w:rsid w:val="00CE7F47"/>
    <w:rsid w:val="00CF1C77"/>
    <w:rsid w:val="00CF428C"/>
    <w:rsid w:val="00CF4D42"/>
    <w:rsid w:val="00CF7385"/>
    <w:rsid w:val="00CF7836"/>
    <w:rsid w:val="00CF7A76"/>
    <w:rsid w:val="00D0048E"/>
    <w:rsid w:val="00D01084"/>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6B4"/>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6CFF"/>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13A8"/>
    <w:rsid w:val="00DF32E4"/>
    <w:rsid w:val="00DF48A9"/>
    <w:rsid w:val="00DF4FC7"/>
    <w:rsid w:val="00DF5C4E"/>
    <w:rsid w:val="00DF5E1F"/>
    <w:rsid w:val="00DF6198"/>
    <w:rsid w:val="00DF737C"/>
    <w:rsid w:val="00E04B75"/>
    <w:rsid w:val="00E0524C"/>
    <w:rsid w:val="00E10CB0"/>
    <w:rsid w:val="00E13A4A"/>
    <w:rsid w:val="00E14405"/>
    <w:rsid w:val="00E14753"/>
    <w:rsid w:val="00E20EED"/>
    <w:rsid w:val="00E216F3"/>
    <w:rsid w:val="00E2180E"/>
    <w:rsid w:val="00E22720"/>
    <w:rsid w:val="00E2477B"/>
    <w:rsid w:val="00E24F9F"/>
    <w:rsid w:val="00E30C7E"/>
    <w:rsid w:val="00E338F7"/>
    <w:rsid w:val="00E33F3B"/>
    <w:rsid w:val="00E34628"/>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09F"/>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4E8E"/>
    <w:rsid w:val="00EC6650"/>
    <w:rsid w:val="00EC6B4E"/>
    <w:rsid w:val="00EC7162"/>
    <w:rsid w:val="00ED0962"/>
    <w:rsid w:val="00ED43FA"/>
    <w:rsid w:val="00ED4440"/>
    <w:rsid w:val="00ED52A8"/>
    <w:rsid w:val="00ED5FCE"/>
    <w:rsid w:val="00ED6858"/>
    <w:rsid w:val="00EE04FA"/>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27A7D"/>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5B50"/>
    <w:rsid w:val="00F861B2"/>
    <w:rsid w:val="00F863CD"/>
    <w:rsid w:val="00F86916"/>
    <w:rsid w:val="00F86C3C"/>
    <w:rsid w:val="00F968E1"/>
    <w:rsid w:val="00FA1491"/>
    <w:rsid w:val="00FA1731"/>
    <w:rsid w:val="00FA2D99"/>
    <w:rsid w:val="00FA32C2"/>
    <w:rsid w:val="00FB513B"/>
    <w:rsid w:val="00FB5F2D"/>
    <w:rsid w:val="00FB7F97"/>
    <w:rsid w:val="00FC1C07"/>
    <w:rsid w:val="00FC20CE"/>
    <w:rsid w:val="00FC3D73"/>
    <w:rsid w:val="00FC74BC"/>
    <w:rsid w:val="00FD1A7E"/>
    <w:rsid w:val="00FD33EE"/>
    <w:rsid w:val="00FD44A7"/>
    <w:rsid w:val="00FD6E5A"/>
    <w:rsid w:val="00FE0C79"/>
    <w:rsid w:val="00FF215D"/>
    <w:rsid w:val="00FF3245"/>
    <w:rsid w:val="00FF49B3"/>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94B29C"/>
  <w15:docId w15:val="{9A8DB955-1C41-46D8-9080-C65E3715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479806914">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mpsr.sk/vyzva-na-predkladanie-zonfp-na-zlepsenie-dostupnosti-k-infrastrukture-ten-t-a-cestam-i-triedy-s-dorazom-na-rozvoj-multimodalneho-dopravneho-systemu-kod-vyzvy-irop-po1-sc11-2021-76/1124-67-1124-1718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opii.gov.sk/metodicke-dokumenty/prirucka-k-opravnenosti-vydavkov"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www.olaf.vlada.gov.sk/system-vcasneho-odhalovania-rizika-a-vylucenia-ed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8D171-EC07-4F63-92CE-493446229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2540</TotalTime>
  <Pages>10</Pages>
  <Words>4186</Words>
  <Characters>23864</Characters>
  <Application>Microsoft Office Word</Application>
  <DocSecurity>0</DocSecurity>
  <Lines>198</Lines>
  <Paragraphs>55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253</cp:revision>
  <cp:lastPrinted>2016-01-20T15:57:00Z</cp:lastPrinted>
  <dcterms:created xsi:type="dcterms:W3CDTF">2016-01-22T06:28:00Z</dcterms:created>
  <dcterms:modified xsi:type="dcterms:W3CDTF">2022-09-12T12:15:00Z</dcterms:modified>
</cp:coreProperties>
</file>