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E606D" w:rsidRDefault="000B12C1" w:rsidP="00FD5FF6">
      <w:pPr>
        <w:widowControl w:val="0"/>
        <w:autoSpaceDE w:val="0"/>
        <w:autoSpaceDN w:val="0"/>
        <w:adjustRightInd w:val="0"/>
        <w:spacing w:after="0" w:line="240" w:lineRule="auto"/>
        <w:rPr>
          <w:rFonts w:ascii="Roboto" w:hAnsi="Roboto" w:cs="Roboto"/>
          <w:b/>
          <w:bCs/>
          <w:color w:val="0064A3"/>
          <w:sz w:val="60"/>
          <w:szCs w:val="60"/>
        </w:rPr>
      </w:pPr>
      <w:r>
        <w:rPr>
          <w:rFonts w:ascii="Roboto" w:hAnsi="Roboto" w:cs="Roboto"/>
          <w:b/>
          <w:bCs/>
          <w:color w:val="0064A3"/>
          <w:sz w:val="60"/>
          <w:szCs w:val="60"/>
        </w:rPr>
        <w:t>ŽIADOSŤ O POSKYTNUTIE NENÁVRATNÉHO FINANČNÉHO PRÍSPEVKU</w:t>
      </w:r>
      <w:r w:rsidR="00A32620">
        <w:rPr>
          <w:rFonts w:ascii="Roboto" w:hAnsi="Roboto" w:cs="Roboto"/>
          <w:b/>
          <w:bCs/>
          <w:color w:val="0064A3"/>
          <w:sz w:val="60"/>
          <w:szCs w:val="60"/>
        </w:rPr>
        <w:t xml:space="preserve"> </w:t>
      </w:r>
    </w:p>
    <w:p w:rsidR="00C75939" w:rsidRDefault="00C75939" w:rsidP="00FD5FF6">
      <w:pPr>
        <w:widowControl w:val="0"/>
        <w:autoSpaceDE w:val="0"/>
        <w:autoSpaceDN w:val="0"/>
        <w:adjustRightInd w:val="0"/>
        <w:spacing w:after="0" w:line="240" w:lineRule="auto"/>
      </w:pPr>
    </w:p>
    <w:tbl>
      <w:tblPr>
        <w:tblStyle w:val="Mriekatabuky"/>
        <w:tblW w:w="0" w:type="auto"/>
        <w:tblLook w:val="04A0" w:firstRow="1" w:lastRow="0" w:firstColumn="1" w:lastColumn="0" w:noHBand="0" w:noVBand="1"/>
      </w:tblPr>
      <w:tblGrid>
        <w:gridCol w:w="704"/>
        <w:gridCol w:w="3119"/>
        <w:gridCol w:w="5239"/>
      </w:tblGrid>
      <w:tr w:rsidR="000B12C1" w:rsidRPr="0075785C" w:rsidTr="00280976">
        <w:tc>
          <w:tcPr>
            <w:tcW w:w="704" w:type="dxa"/>
          </w:tcPr>
          <w:p w:rsidR="000B12C1" w:rsidRPr="0075785C" w:rsidRDefault="00A56568" w:rsidP="00C22DB6">
            <w:pPr>
              <w:rPr>
                <w:sz w:val="20"/>
                <w:szCs w:val="20"/>
              </w:rPr>
            </w:pPr>
            <w:r w:rsidRPr="0075785C">
              <w:rPr>
                <w:sz w:val="20"/>
                <w:szCs w:val="20"/>
              </w:rPr>
              <w:t>1</w:t>
            </w:r>
          </w:p>
        </w:tc>
        <w:tc>
          <w:tcPr>
            <w:tcW w:w="3119" w:type="dxa"/>
          </w:tcPr>
          <w:p w:rsidR="000B12C1" w:rsidRPr="0075785C" w:rsidRDefault="00730486" w:rsidP="00C22DB6">
            <w:pPr>
              <w:widowControl w:val="0"/>
              <w:autoSpaceDE w:val="0"/>
              <w:autoSpaceDN w:val="0"/>
              <w:adjustRightInd w:val="0"/>
              <w:rPr>
                <w:rFonts w:ascii="Roboto" w:hAnsi="Roboto"/>
                <w:sz w:val="20"/>
                <w:szCs w:val="20"/>
              </w:rPr>
            </w:pPr>
            <w:r>
              <w:rPr>
                <w:rFonts w:ascii="Roboto" w:hAnsi="Roboto" w:cs="Roboto"/>
                <w:b/>
                <w:bCs/>
                <w:color w:val="000000"/>
                <w:sz w:val="20"/>
                <w:szCs w:val="20"/>
              </w:rPr>
              <w:t>Dátum odoslania</w:t>
            </w:r>
          </w:p>
        </w:tc>
        <w:tc>
          <w:tcPr>
            <w:tcW w:w="5239" w:type="dxa"/>
          </w:tcPr>
          <w:p w:rsidR="000B12C1" w:rsidRPr="007A3FFB" w:rsidRDefault="00F14578" w:rsidP="00C22DB6">
            <w:pPr>
              <w:rPr>
                <w:sz w:val="18"/>
                <w:szCs w:val="18"/>
              </w:rPr>
            </w:pPr>
            <w:r w:rsidRPr="003E40E3">
              <w:rPr>
                <w:sz w:val="18"/>
                <w:szCs w:val="18"/>
              </w:rPr>
              <w:t>Automaticky vyplnené</w:t>
            </w:r>
            <w:r>
              <w:rPr>
                <w:sz w:val="18"/>
                <w:szCs w:val="18"/>
              </w:rPr>
              <w:t xml:space="preserve"> </w:t>
            </w:r>
          </w:p>
        </w:tc>
      </w:tr>
      <w:tr w:rsidR="000B12C1" w:rsidRPr="0075785C" w:rsidTr="00280976">
        <w:tc>
          <w:tcPr>
            <w:tcW w:w="704" w:type="dxa"/>
          </w:tcPr>
          <w:p w:rsidR="000B12C1" w:rsidRPr="0075785C" w:rsidRDefault="00A56568" w:rsidP="00C22DB6">
            <w:pPr>
              <w:rPr>
                <w:sz w:val="20"/>
                <w:szCs w:val="20"/>
              </w:rPr>
            </w:pPr>
            <w:r w:rsidRPr="0075785C">
              <w:rPr>
                <w:sz w:val="20"/>
                <w:szCs w:val="20"/>
              </w:rPr>
              <w:t>2</w:t>
            </w:r>
          </w:p>
        </w:tc>
        <w:tc>
          <w:tcPr>
            <w:tcW w:w="3119" w:type="dxa"/>
          </w:tcPr>
          <w:p w:rsidR="000B12C1" w:rsidRPr="0075785C" w:rsidRDefault="00730486" w:rsidP="00C22DB6">
            <w:pPr>
              <w:widowControl w:val="0"/>
              <w:autoSpaceDE w:val="0"/>
              <w:autoSpaceDN w:val="0"/>
              <w:adjustRightInd w:val="0"/>
              <w:rPr>
                <w:rFonts w:ascii="Roboto" w:hAnsi="Roboto"/>
                <w:sz w:val="20"/>
                <w:szCs w:val="20"/>
              </w:rPr>
            </w:pPr>
            <w:r>
              <w:rPr>
                <w:rFonts w:ascii="Roboto" w:hAnsi="Roboto" w:cs="Roboto"/>
                <w:b/>
                <w:bCs/>
                <w:color w:val="000000"/>
                <w:sz w:val="20"/>
                <w:szCs w:val="20"/>
              </w:rPr>
              <w:t>Operačný program</w:t>
            </w:r>
          </w:p>
        </w:tc>
        <w:tc>
          <w:tcPr>
            <w:tcW w:w="5239" w:type="dxa"/>
          </w:tcPr>
          <w:p w:rsidR="000B12C1" w:rsidRPr="007A3FFB" w:rsidRDefault="001B790C" w:rsidP="00C22DB6">
            <w:pPr>
              <w:rPr>
                <w:sz w:val="18"/>
                <w:szCs w:val="18"/>
              </w:rPr>
            </w:pPr>
            <w:r w:rsidRPr="003E40E3">
              <w:rPr>
                <w:sz w:val="18"/>
                <w:szCs w:val="18"/>
              </w:rPr>
              <w:t>Automaticky vyplnené</w:t>
            </w:r>
          </w:p>
        </w:tc>
      </w:tr>
      <w:tr w:rsidR="000B12C1" w:rsidRPr="0075785C" w:rsidTr="00280976">
        <w:tc>
          <w:tcPr>
            <w:tcW w:w="704" w:type="dxa"/>
          </w:tcPr>
          <w:p w:rsidR="000B12C1" w:rsidRPr="0075785C" w:rsidRDefault="00A56568" w:rsidP="00C22DB6">
            <w:pPr>
              <w:rPr>
                <w:sz w:val="20"/>
                <w:szCs w:val="20"/>
              </w:rPr>
            </w:pPr>
            <w:r w:rsidRPr="0075785C">
              <w:rPr>
                <w:sz w:val="20"/>
                <w:szCs w:val="20"/>
              </w:rPr>
              <w:t>3</w:t>
            </w:r>
          </w:p>
        </w:tc>
        <w:tc>
          <w:tcPr>
            <w:tcW w:w="3119" w:type="dxa"/>
          </w:tcPr>
          <w:p w:rsidR="000B12C1" w:rsidRPr="0075785C" w:rsidRDefault="00730486" w:rsidP="00C22DB6">
            <w:pPr>
              <w:widowControl w:val="0"/>
              <w:autoSpaceDE w:val="0"/>
              <w:autoSpaceDN w:val="0"/>
              <w:adjustRightInd w:val="0"/>
              <w:rPr>
                <w:rFonts w:ascii="Roboto" w:hAnsi="Roboto"/>
                <w:sz w:val="20"/>
                <w:szCs w:val="20"/>
              </w:rPr>
            </w:pPr>
            <w:r>
              <w:rPr>
                <w:rFonts w:ascii="Roboto" w:hAnsi="Roboto" w:cs="Roboto"/>
                <w:b/>
                <w:bCs/>
                <w:color w:val="000000"/>
                <w:sz w:val="20"/>
                <w:szCs w:val="20"/>
              </w:rPr>
              <w:t>Žiadateľ</w:t>
            </w:r>
          </w:p>
        </w:tc>
        <w:tc>
          <w:tcPr>
            <w:tcW w:w="5239" w:type="dxa"/>
          </w:tcPr>
          <w:p w:rsidR="000B12C1" w:rsidRDefault="00F14578" w:rsidP="00C75939">
            <w:pPr>
              <w:tabs>
                <w:tab w:val="center" w:pos="2511"/>
              </w:tabs>
              <w:rPr>
                <w:sz w:val="18"/>
                <w:szCs w:val="18"/>
              </w:rPr>
            </w:pPr>
            <w:r w:rsidRPr="003E40E3">
              <w:rPr>
                <w:sz w:val="18"/>
                <w:szCs w:val="18"/>
              </w:rPr>
              <w:t>Automaticky vyplnené</w:t>
            </w:r>
            <w:r w:rsidR="00C75939">
              <w:rPr>
                <w:sz w:val="18"/>
                <w:szCs w:val="18"/>
              </w:rPr>
              <w:tab/>
            </w:r>
          </w:p>
          <w:p w:rsidR="00C75939" w:rsidRPr="007A3FFB" w:rsidRDefault="00C75939" w:rsidP="00C75939">
            <w:pPr>
              <w:tabs>
                <w:tab w:val="center" w:pos="2511"/>
              </w:tabs>
              <w:rPr>
                <w:sz w:val="18"/>
                <w:szCs w:val="18"/>
              </w:rPr>
            </w:pPr>
            <w:r w:rsidRPr="002D4CDB">
              <w:rPr>
                <w:rFonts w:cstheme="minorHAnsi"/>
                <w:i/>
                <w:color w:val="0000FF"/>
                <w:sz w:val="18"/>
                <w:szCs w:val="18"/>
              </w:rPr>
              <w:t>Presný, neskrátený názov žiadateľa.</w:t>
            </w:r>
          </w:p>
        </w:tc>
      </w:tr>
      <w:tr w:rsidR="000B12C1" w:rsidRPr="0075785C" w:rsidTr="00280976">
        <w:tc>
          <w:tcPr>
            <w:tcW w:w="704" w:type="dxa"/>
          </w:tcPr>
          <w:p w:rsidR="000B12C1" w:rsidRPr="0075785C" w:rsidRDefault="00A56568" w:rsidP="00C22DB6">
            <w:pPr>
              <w:rPr>
                <w:sz w:val="20"/>
                <w:szCs w:val="20"/>
              </w:rPr>
            </w:pPr>
            <w:r w:rsidRPr="0075785C">
              <w:rPr>
                <w:sz w:val="20"/>
                <w:szCs w:val="20"/>
              </w:rPr>
              <w:t>4</w:t>
            </w:r>
          </w:p>
        </w:tc>
        <w:tc>
          <w:tcPr>
            <w:tcW w:w="3119" w:type="dxa"/>
          </w:tcPr>
          <w:p w:rsidR="000B12C1" w:rsidRPr="0075785C" w:rsidRDefault="00730486" w:rsidP="00C22DB6">
            <w:pPr>
              <w:widowControl w:val="0"/>
              <w:autoSpaceDE w:val="0"/>
              <w:autoSpaceDN w:val="0"/>
              <w:adjustRightInd w:val="0"/>
              <w:rPr>
                <w:rFonts w:ascii="Roboto" w:hAnsi="Roboto"/>
                <w:sz w:val="20"/>
                <w:szCs w:val="20"/>
              </w:rPr>
            </w:pPr>
            <w:r>
              <w:rPr>
                <w:rFonts w:ascii="Roboto" w:hAnsi="Roboto" w:cs="Roboto"/>
                <w:b/>
                <w:bCs/>
                <w:color w:val="000000"/>
                <w:sz w:val="20"/>
                <w:szCs w:val="20"/>
              </w:rPr>
              <w:t>Identifikátor (typ)</w:t>
            </w:r>
          </w:p>
        </w:tc>
        <w:tc>
          <w:tcPr>
            <w:tcW w:w="5239" w:type="dxa"/>
          </w:tcPr>
          <w:p w:rsidR="000B12C1" w:rsidRPr="007A3FFB" w:rsidRDefault="00F14578" w:rsidP="00C22DB6">
            <w:pPr>
              <w:rPr>
                <w:sz w:val="18"/>
                <w:szCs w:val="18"/>
              </w:rPr>
            </w:pPr>
            <w:r w:rsidRPr="003E40E3">
              <w:rPr>
                <w:sz w:val="18"/>
                <w:szCs w:val="18"/>
              </w:rPr>
              <w:t>Automaticky vyplnené</w:t>
            </w:r>
          </w:p>
        </w:tc>
      </w:tr>
      <w:tr w:rsidR="000B12C1" w:rsidRPr="0075785C" w:rsidTr="00280976">
        <w:tc>
          <w:tcPr>
            <w:tcW w:w="704" w:type="dxa"/>
          </w:tcPr>
          <w:p w:rsidR="000B12C1" w:rsidRPr="0075785C" w:rsidRDefault="00A56568" w:rsidP="00C22DB6">
            <w:pPr>
              <w:rPr>
                <w:sz w:val="20"/>
                <w:szCs w:val="20"/>
              </w:rPr>
            </w:pPr>
            <w:r w:rsidRPr="0075785C">
              <w:rPr>
                <w:sz w:val="20"/>
                <w:szCs w:val="20"/>
              </w:rPr>
              <w:t>5</w:t>
            </w:r>
          </w:p>
        </w:tc>
        <w:tc>
          <w:tcPr>
            <w:tcW w:w="3119" w:type="dxa"/>
          </w:tcPr>
          <w:p w:rsidR="000B12C1" w:rsidRPr="0075785C" w:rsidRDefault="00A56568" w:rsidP="00C22DB6">
            <w:pPr>
              <w:widowControl w:val="0"/>
              <w:autoSpaceDE w:val="0"/>
              <w:autoSpaceDN w:val="0"/>
              <w:adjustRightInd w:val="0"/>
              <w:rPr>
                <w:rFonts w:ascii="Roboto" w:hAnsi="Roboto"/>
                <w:sz w:val="20"/>
                <w:szCs w:val="20"/>
              </w:rPr>
            </w:pPr>
            <w:r w:rsidRPr="0075785C">
              <w:rPr>
                <w:rFonts w:ascii="Roboto" w:hAnsi="Roboto" w:cs="Roboto"/>
                <w:b/>
                <w:bCs/>
                <w:color w:val="000000"/>
                <w:sz w:val="20"/>
                <w:szCs w:val="20"/>
              </w:rPr>
              <w:t>Názov pro</w:t>
            </w:r>
            <w:r w:rsidR="00730486">
              <w:rPr>
                <w:rFonts w:ascii="Roboto" w:hAnsi="Roboto" w:cs="Roboto"/>
                <w:b/>
                <w:bCs/>
                <w:color w:val="000000"/>
                <w:sz w:val="20"/>
                <w:szCs w:val="20"/>
              </w:rPr>
              <w:t>jektu</w:t>
            </w:r>
          </w:p>
        </w:tc>
        <w:tc>
          <w:tcPr>
            <w:tcW w:w="5239" w:type="dxa"/>
          </w:tcPr>
          <w:p w:rsidR="000B12C1" w:rsidRDefault="002C0248">
            <w:pPr>
              <w:rPr>
                <w:sz w:val="18"/>
                <w:szCs w:val="18"/>
              </w:rPr>
            </w:pPr>
            <w:r w:rsidRPr="003E40E3">
              <w:rPr>
                <w:sz w:val="18"/>
                <w:szCs w:val="18"/>
              </w:rPr>
              <w:t>Automaticky vyplnené</w:t>
            </w:r>
            <w:r w:rsidR="00FB7327">
              <w:rPr>
                <w:sz w:val="18"/>
                <w:szCs w:val="18"/>
              </w:rPr>
              <w:t xml:space="preserve"> </w:t>
            </w:r>
            <w:r w:rsidR="00FB7327" w:rsidRPr="00FB7327">
              <w:rPr>
                <w:sz w:val="18"/>
                <w:szCs w:val="18"/>
              </w:rPr>
              <w:t>na základe poľa č. 43, ktoré</w:t>
            </w:r>
            <w:r w:rsidR="00FB7327" w:rsidRPr="00FB7327" w:rsidDel="002C0248">
              <w:rPr>
                <w:sz w:val="18"/>
                <w:szCs w:val="18"/>
              </w:rPr>
              <w:t xml:space="preserve"> </w:t>
            </w:r>
            <w:r w:rsidR="00FB7327">
              <w:rPr>
                <w:sz w:val="18"/>
                <w:szCs w:val="18"/>
              </w:rPr>
              <w:t>vypĺňa žiadateľ</w:t>
            </w:r>
          </w:p>
          <w:p w:rsidR="00C75939" w:rsidRPr="007A3FFB" w:rsidRDefault="00C75939">
            <w:pPr>
              <w:rPr>
                <w:sz w:val="18"/>
                <w:szCs w:val="18"/>
              </w:rPr>
            </w:pPr>
            <w:r w:rsidRPr="002D4CDB">
              <w:rPr>
                <w:rFonts w:cstheme="minorHAnsi"/>
                <w:i/>
                <w:color w:val="0000FF"/>
                <w:sz w:val="18"/>
                <w:szCs w:val="18"/>
              </w:rPr>
              <w:t>Presný názov projektu zhodujúci sa s názvom projektu uvedeným v zozname projektov, ktorý vyjadruje zámer projektu a ktorý bude vo všetkých relevantných častiach Žiadosti o nenávratný finančný príspevok (ďalej len „ŽoNFP“) vrátane všetkých príloh uvádzaný rovnako.</w:t>
            </w:r>
          </w:p>
        </w:tc>
      </w:tr>
      <w:tr w:rsidR="000B12C1" w:rsidRPr="0075785C" w:rsidTr="00280976">
        <w:tc>
          <w:tcPr>
            <w:tcW w:w="704" w:type="dxa"/>
          </w:tcPr>
          <w:p w:rsidR="000B12C1" w:rsidRPr="0075785C" w:rsidRDefault="00A56568" w:rsidP="00C22DB6">
            <w:pPr>
              <w:rPr>
                <w:sz w:val="20"/>
                <w:szCs w:val="20"/>
              </w:rPr>
            </w:pPr>
            <w:r w:rsidRPr="0075785C">
              <w:rPr>
                <w:sz w:val="20"/>
                <w:szCs w:val="20"/>
              </w:rPr>
              <w:t>6</w:t>
            </w:r>
          </w:p>
        </w:tc>
        <w:tc>
          <w:tcPr>
            <w:tcW w:w="3119" w:type="dxa"/>
          </w:tcPr>
          <w:p w:rsidR="000B12C1" w:rsidRPr="0075785C" w:rsidRDefault="00730486" w:rsidP="00C22DB6">
            <w:pPr>
              <w:widowControl w:val="0"/>
              <w:autoSpaceDE w:val="0"/>
              <w:autoSpaceDN w:val="0"/>
              <w:adjustRightInd w:val="0"/>
              <w:rPr>
                <w:rFonts w:ascii="Roboto" w:hAnsi="Roboto"/>
                <w:sz w:val="20"/>
                <w:szCs w:val="20"/>
              </w:rPr>
            </w:pPr>
            <w:r>
              <w:rPr>
                <w:rFonts w:ascii="Roboto" w:hAnsi="Roboto" w:cs="Roboto"/>
                <w:b/>
                <w:bCs/>
                <w:color w:val="000000"/>
                <w:sz w:val="20"/>
                <w:szCs w:val="20"/>
              </w:rPr>
              <w:t>Kód výzvy</w:t>
            </w:r>
          </w:p>
        </w:tc>
        <w:tc>
          <w:tcPr>
            <w:tcW w:w="5239" w:type="dxa"/>
          </w:tcPr>
          <w:p w:rsidR="000B12C1" w:rsidRPr="007A3FFB" w:rsidRDefault="00F14578" w:rsidP="00C22DB6">
            <w:pPr>
              <w:rPr>
                <w:sz w:val="18"/>
                <w:szCs w:val="18"/>
              </w:rPr>
            </w:pPr>
            <w:r w:rsidRPr="003E40E3">
              <w:rPr>
                <w:sz w:val="18"/>
                <w:szCs w:val="18"/>
              </w:rPr>
              <w:t>Automaticky vyplnené</w:t>
            </w:r>
          </w:p>
        </w:tc>
      </w:tr>
      <w:tr w:rsidR="000B12C1" w:rsidRPr="0075785C" w:rsidTr="00280976">
        <w:tc>
          <w:tcPr>
            <w:tcW w:w="704" w:type="dxa"/>
          </w:tcPr>
          <w:p w:rsidR="000B12C1" w:rsidRPr="0075785C" w:rsidRDefault="00A56568" w:rsidP="00C22DB6">
            <w:pPr>
              <w:rPr>
                <w:sz w:val="20"/>
                <w:szCs w:val="20"/>
              </w:rPr>
            </w:pPr>
            <w:r w:rsidRPr="0075785C">
              <w:rPr>
                <w:sz w:val="20"/>
                <w:szCs w:val="20"/>
              </w:rPr>
              <w:t>7</w:t>
            </w:r>
          </w:p>
        </w:tc>
        <w:tc>
          <w:tcPr>
            <w:tcW w:w="3119" w:type="dxa"/>
          </w:tcPr>
          <w:p w:rsidR="000B12C1" w:rsidRPr="0075785C" w:rsidRDefault="00A56568" w:rsidP="00C22DB6">
            <w:pPr>
              <w:widowControl w:val="0"/>
              <w:autoSpaceDE w:val="0"/>
              <w:autoSpaceDN w:val="0"/>
              <w:adjustRightInd w:val="0"/>
              <w:rPr>
                <w:rFonts w:ascii="Roboto" w:hAnsi="Roboto"/>
                <w:sz w:val="20"/>
                <w:szCs w:val="20"/>
              </w:rPr>
            </w:pPr>
            <w:r w:rsidRPr="0075785C">
              <w:rPr>
                <w:rFonts w:ascii="Roboto" w:hAnsi="Roboto" w:cs="Roboto"/>
                <w:b/>
                <w:bCs/>
                <w:color w:val="000000"/>
                <w:sz w:val="20"/>
                <w:szCs w:val="20"/>
              </w:rPr>
              <w:t>Cel</w:t>
            </w:r>
            <w:r w:rsidR="00730486">
              <w:rPr>
                <w:rFonts w:ascii="Roboto" w:hAnsi="Roboto" w:cs="Roboto"/>
                <w:b/>
                <w:bCs/>
                <w:color w:val="000000"/>
                <w:sz w:val="20"/>
                <w:szCs w:val="20"/>
              </w:rPr>
              <w:t>kové oprávnené výdavky projektu</w:t>
            </w:r>
          </w:p>
        </w:tc>
        <w:tc>
          <w:tcPr>
            <w:tcW w:w="5239" w:type="dxa"/>
          </w:tcPr>
          <w:p w:rsidR="000B12C1" w:rsidRDefault="00F14578" w:rsidP="00C22DB6">
            <w:pPr>
              <w:rPr>
                <w:sz w:val="18"/>
                <w:szCs w:val="18"/>
              </w:rPr>
            </w:pPr>
            <w:r w:rsidRPr="003E40E3">
              <w:rPr>
                <w:sz w:val="18"/>
                <w:szCs w:val="18"/>
              </w:rPr>
              <w:t>Automaticky vyplnené</w:t>
            </w:r>
            <w:r w:rsidR="001B790C">
              <w:rPr>
                <w:sz w:val="18"/>
                <w:szCs w:val="18"/>
              </w:rPr>
              <w:t xml:space="preserve"> zo zadaného rozpočtu</w:t>
            </w:r>
          </w:p>
          <w:p w:rsidR="00E4631B" w:rsidRDefault="00E4631B" w:rsidP="00E4631B">
            <w:pPr>
              <w:rPr>
                <w:rFonts w:cs="Times New Roman"/>
                <w:i/>
                <w:color w:val="0000FF"/>
                <w:sz w:val="18"/>
                <w:szCs w:val="18"/>
              </w:rPr>
            </w:pPr>
            <w:r>
              <w:rPr>
                <w:rFonts w:cs="Times New Roman"/>
                <w:i/>
                <w:color w:val="0000FF"/>
                <w:sz w:val="18"/>
                <w:szCs w:val="18"/>
              </w:rPr>
              <w:t xml:space="preserve">COV = NFP (EÚ zdroj + spolufinancovanie zo ŠR) + vlastné zdroje prijímateľa </w:t>
            </w:r>
          </w:p>
          <w:p w:rsidR="00C75939" w:rsidRDefault="00C75939" w:rsidP="00C75939">
            <w:pPr>
              <w:rPr>
                <w:rFonts w:cstheme="minorHAnsi"/>
                <w:i/>
                <w:color w:val="FF0000"/>
                <w:sz w:val="18"/>
                <w:szCs w:val="18"/>
              </w:rPr>
            </w:pPr>
            <w:r>
              <w:rPr>
                <w:rFonts w:cstheme="minorHAnsi"/>
                <w:i/>
                <w:color w:val="FF0000"/>
                <w:sz w:val="18"/>
                <w:szCs w:val="18"/>
              </w:rPr>
              <w:t xml:space="preserve">Príklad: 1 000 €  </w:t>
            </w:r>
          </w:p>
          <w:p w:rsidR="00F138F8" w:rsidRPr="007A3FFB" w:rsidRDefault="00D515CC" w:rsidP="00D515CC">
            <w:pPr>
              <w:rPr>
                <w:sz w:val="18"/>
                <w:szCs w:val="18"/>
              </w:rPr>
            </w:pPr>
            <w:r>
              <w:rPr>
                <w:rFonts w:cstheme="minorHAnsi"/>
                <w:i/>
                <w:color w:val="FF0000"/>
                <w:sz w:val="18"/>
                <w:szCs w:val="18"/>
              </w:rPr>
              <w:t xml:space="preserve">Pre </w:t>
            </w:r>
            <w:r w:rsidR="00F138F8">
              <w:rPr>
                <w:rFonts w:cstheme="minorHAnsi"/>
                <w:i/>
                <w:color w:val="FF0000"/>
                <w:sz w:val="18"/>
                <w:szCs w:val="18"/>
              </w:rPr>
              <w:t>fázovan</w:t>
            </w:r>
            <w:r>
              <w:rPr>
                <w:rFonts w:cstheme="minorHAnsi"/>
                <w:i/>
                <w:color w:val="FF0000"/>
                <w:sz w:val="18"/>
                <w:szCs w:val="18"/>
              </w:rPr>
              <w:t>ý</w:t>
            </w:r>
            <w:r w:rsidR="00F138F8">
              <w:rPr>
                <w:rFonts w:cstheme="minorHAnsi"/>
                <w:i/>
                <w:color w:val="FF0000"/>
                <w:sz w:val="18"/>
                <w:szCs w:val="18"/>
              </w:rPr>
              <w:t xml:space="preserve"> projekt</w:t>
            </w:r>
            <w:r>
              <w:rPr>
                <w:rFonts w:cstheme="minorHAnsi"/>
                <w:i/>
                <w:color w:val="FF0000"/>
                <w:sz w:val="18"/>
                <w:szCs w:val="18"/>
              </w:rPr>
              <w:t xml:space="preserve">, v prípade dostupnosti údajov potrebných pre určenie jednotlivých fáz projektu, </w:t>
            </w:r>
            <w:r w:rsidR="00F138F8">
              <w:rPr>
                <w:rFonts w:cstheme="minorHAnsi"/>
                <w:i/>
                <w:color w:val="FF0000"/>
                <w:sz w:val="18"/>
                <w:szCs w:val="18"/>
              </w:rPr>
              <w:t>uviesť</w:t>
            </w:r>
            <w:r w:rsidR="00F138F8">
              <w:t xml:space="preserve"> </w:t>
            </w:r>
            <w:r w:rsidR="00F138F8">
              <w:rPr>
                <w:rFonts w:cstheme="minorHAnsi"/>
                <w:i/>
                <w:color w:val="FF0000"/>
                <w:sz w:val="18"/>
                <w:szCs w:val="18"/>
              </w:rPr>
              <w:t>COV</w:t>
            </w:r>
            <w:r w:rsidR="00F138F8" w:rsidRPr="00F138F8">
              <w:rPr>
                <w:rFonts w:cstheme="minorHAnsi"/>
                <w:i/>
                <w:color w:val="FF0000"/>
                <w:sz w:val="18"/>
                <w:szCs w:val="18"/>
              </w:rPr>
              <w:t xml:space="preserve"> pre prvú fázu projektu</w:t>
            </w:r>
            <w:r>
              <w:rPr>
                <w:rFonts w:cstheme="minorHAnsi"/>
                <w:i/>
                <w:color w:val="FF0000"/>
                <w:sz w:val="18"/>
                <w:szCs w:val="18"/>
              </w:rPr>
              <w:t xml:space="preserve"> (ak nie sú dostupné, uviesť sumu za projekt ako celok)</w:t>
            </w:r>
            <w:r w:rsidR="006117E7">
              <w:rPr>
                <w:rFonts w:cstheme="minorHAnsi"/>
                <w:i/>
                <w:color w:val="FF0000"/>
                <w:sz w:val="18"/>
                <w:szCs w:val="18"/>
              </w:rPr>
              <w:t>.</w:t>
            </w:r>
          </w:p>
        </w:tc>
      </w:tr>
      <w:tr w:rsidR="000B12C1" w:rsidRPr="0075785C" w:rsidTr="00280976">
        <w:tc>
          <w:tcPr>
            <w:tcW w:w="704" w:type="dxa"/>
          </w:tcPr>
          <w:p w:rsidR="000B12C1" w:rsidRPr="0075785C" w:rsidRDefault="00A56568" w:rsidP="00C22DB6">
            <w:pPr>
              <w:rPr>
                <w:sz w:val="20"/>
                <w:szCs w:val="20"/>
              </w:rPr>
            </w:pPr>
            <w:r w:rsidRPr="0075785C">
              <w:rPr>
                <w:sz w:val="20"/>
                <w:szCs w:val="20"/>
              </w:rPr>
              <w:t>8</w:t>
            </w:r>
          </w:p>
        </w:tc>
        <w:tc>
          <w:tcPr>
            <w:tcW w:w="3119" w:type="dxa"/>
          </w:tcPr>
          <w:p w:rsidR="000B12C1" w:rsidRPr="0075785C" w:rsidRDefault="00730486" w:rsidP="00C22DB6">
            <w:pPr>
              <w:widowControl w:val="0"/>
              <w:autoSpaceDE w:val="0"/>
              <w:autoSpaceDN w:val="0"/>
              <w:adjustRightInd w:val="0"/>
              <w:rPr>
                <w:rFonts w:ascii="Roboto" w:hAnsi="Roboto"/>
                <w:sz w:val="20"/>
                <w:szCs w:val="20"/>
              </w:rPr>
            </w:pPr>
            <w:r>
              <w:rPr>
                <w:rFonts w:ascii="Roboto" w:hAnsi="Roboto" w:cs="Roboto"/>
                <w:b/>
                <w:bCs/>
                <w:color w:val="000000"/>
                <w:sz w:val="20"/>
                <w:szCs w:val="20"/>
              </w:rPr>
              <w:t>Požadovaná výška NFP</w:t>
            </w:r>
          </w:p>
        </w:tc>
        <w:tc>
          <w:tcPr>
            <w:tcW w:w="5239" w:type="dxa"/>
          </w:tcPr>
          <w:p w:rsidR="000B12C1" w:rsidRDefault="00F14578" w:rsidP="00C22DB6">
            <w:pPr>
              <w:rPr>
                <w:sz w:val="18"/>
                <w:szCs w:val="18"/>
              </w:rPr>
            </w:pPr>
            <w:r w:rsidRPr="003E40E3">
              <w:rPr>
                <w:sz w:val="18"/>
                <w:szCs w:val="18"/>
              </w:rPr>
              <w:t>Automaticky vyplnené</w:t>
            </w:r>
            <w:r w:rsidR="001B790C">
              <w:rPr>
                <w:sz w:val="18"/>
                <w:szCs w:val="18"/>
              </w:rPr>
              <w:t xml:space="preserve"> zo zadaného rozpočtu</w:t>
            </w:r>
          </w:p>
          <w:p w:rsidR="00C75939" w:rsidRDefault="00C75939" w:rsidP="00C75939">
            <w:pPr>
              <w:rPr>
                <w:rFonts w:cstheme="minorHAnsi"/>
                <w:i/>
                <w:color w:val="0000FF"/>
                <w:sz w:val="18"/>
                <w:szCs w:val="18"/>
              </w:rPr>
            </w:pPr>
            <w:r w:rsidRPr="002D4CDB">
              <w:rPr>
                <w:rFonts w:cstheme="minorHAnsi"/>
                <w:i/>
                <w:color w:val="0000FF"/>
                <w:sz w:val="18"/>
                <w:szCs w:val="18"/>
              </w:rPr>
              <w:t>Uvádza sa v zmysle vyzvania na predkladanie ŽoNFP resp. príslušnej časti OPII.</w:t>
            </w:r>
          </w:p>
          <w:p w:rsidR="00C75939" w:rsidRDefault="00C75939" w:rsidP="00C75939">
            <w:pPr>
              <w:rPr>
                <w:rFonts w:cstheme="minorHAnsi"/>
                <w:i/>
                <w:color w:val="FF0000"/>
                <w:sz w:val="18"/>
                <w:szCs w:val="18"/>
              </w:rPr>
            </w:pPr>
            <w:r>
              <w:rPr>
                <w:rFonts w:cstheme="minorHAnsi"/>
                <w:i/>
                <w:color w:val="FF0000"/>
                <w:sz w:val="18"/>
                <w:szCs w:val="18"/>
              </w:rPr>
              <w:t>Príklad: 950 €</w:t>
            </w:r>
          </w:p>
          <w:p w:rsidR="00341FB7" w:rsidRDefault="00341FB7" w:rsidP="00C3726F">
            <w:pPr>
              <w:rPr>
                <w:rFonts w:cstheme="minorHAnsi"/>
                <w:i/>
                <w:color w:val="FF0000"/>
                <w:sz w:val="18"/>
                <w:szCs w:val="18"/>
              </w:rPr>
            </w:pPr>
            <w:r w:rsidRPr="00341FB7">
              <w:rPr>
                <w:rFonts w:cstheme="minorHAnsi"/>
                <w:i/>
                <w:color w:val="FF0000"/>
                <w:sz w:val="18"/>
                <w:szCs w:val="18"/>
              </w:rPr>
              <w:t xml:space="preserve">Pre fázovaný projekt, v prípade </w:t>
            </w:r>
            <w:r>
              <w:rPr>
                <w:rFonts w:cstheme="minorHAnsi"/>
                <w:i/>
                <w:color w:val="FF0000"/>
                <w:sz w:val="18"/>
                <w:szCs w:val="18"/>
              </w:rPr>
              <w:t>ne</w:t>
            </w:r>
            <w:r w:rsidRPr="00341FB7">
              <w:rPr>
                <w:rFonts w:cstheme="minorHAnsi"/>
                <w:i/>
                <w:color w:val="FF0000"/>
                <w:sz w:val="18"/>
                <w:szCs w:val="18"/>
              </w:rPr>
              <w:t>dostupnosti údajov potrebných pre určenie jednotlivých fáz projektu, uviesť Požadovanú výšku NFP pre</w:t>
            </w:r>
            <w:r>
              <w:rPr>
                <w:rFonts w:cstheme="minorHAnsi"/>
                <w:i/>
                <w:color w:val="FF0000"/>
                <w:sz w:val="18"/>
                <w:szCs w:val="18"/>
              </w:rPr>
              <w:t xml:space="preserve"> projekt ako celok.</w:t>
            </w:r>
          </w:p>
          <w:p w:rsidR="00F138F8" w:rsidRPr="007A3FFB" w:rsidRDefault="00341FB7" w:rsidP="00D7750B">
            <w:pPr>
              <w:rPr>
                <w:sz w:val="18"/>
                <w:szCs w:val="18"/>
              </w:rPr>
            </w:pPr>
            <w:r w:rsidRPr="00341FB7">
              <w:rPr>
                <w:rFonts w:cstheme="minorHAnsi"/>
                <w:i/>
                <w:color w:val="FF0000"/>
                <w:sz w:val="18"/>
                <w:szCs w:val="18"/>
              </w:rPr>
              <w:t xml:space="preserve"> </w:t>
            </w:r>
            <w:r w:rsidR="00D515CC">
              <w:rPr>
                <w:rFonts w:cstheme="minorHAnsi"/>
                <w:i/>
                <w:color w:val="FF0000"/>
                <w:sz w:val="18"/>
                <w:szCs w:val="18"/>
              </w:rPr>
              <w:t xml:space="preserve">Pre fázovaný projekt, v prípade dostupnosti údajov potrebných pre určenie jednotlivých fáz projektu, </w:t>
            </w:r>
            <w:r w:rsidR="00F138F8" w:rsidRPr="00341FB7">
              <w:rPr>
                <w:rFonts w:cstheme="minorHAnsi"/>
                <w:i/>
                <w:color w:val="FF0000"/>
                <w:sz w:val="18"/>
                <w:szCs w:val="18"/>
              </w:rPr>
              <w:t>uviesť</w:t>
            </w:r>
            <w:r w:rsidR="00F138F8" w:rsidRPr="00341FB7">
              <w:t xml:space="preserve"> </w:t>
            </w:r>
            <w:r w:rsidR="00F138F8" w:rsidRPr="00341FB7">
              <w:rPr>
                <w:rFonts w:cstheme="minorHAnsi"/>
                <w:i/>
                <w:color w:val="FF0000"/>
                <w:sz w:val="18"/>
                <w:szCs w:val="18"/>
              </w:rPr>
              <w:t>Požadovanú výšku NFP pre prvú fázu projektu</w:t>
            </w:r>
            <w:r>
              <w:rPr>
                <w:rFonts w:cstheme="minorHAnsi"/>
                <w:i/>
                <w:color w:val="FF0000"/>
                <w:sz w:val="18"/>
                <w:szCs w:val="18"/>
              </w:rPr>
              <w:t xml:space="preserve">. V tom prípade sa </w:t>
            </w:r>
            <w:r w:rsidR="00F138F8" w:rsidRPr="00341FB7">
              <w:rPr>
                <w:rFonts w:cstheme="minorHAnsi"/>
                <w:i/>
                <w:color w:val="FF0000"/>
                <w:sz w:val="18"/>
                <w:szCs w:val="18"/>
              </w:rPr>
              <w:t xml:space="preserve">Intenzita pomoci a Čistý príjem z projektu </w:t>
            </w:r>
            <w:r w:rsidR="00C3726F" w:rsidRPr="00341FB7">
              <w:rPr>
                <w:rFonts w:cstheme="minorHAnsi"/>
                <w:i/>
                <w:color w:val="FF0000"/>
                <w:sz w:val="18"/>
                <w:szCs w:val="18"/>
              </w:rPr>
              <w:t xml:space="preserve">vypočítajú </w:t>
            </w:r>
            <w:r w:rsidR="00F138F8" w:rsidRPr="00341FB7">
              <w:rPr>
                <w:rFonts w:cstheme="minorHAnsi"/>
                <w:i/>
                <w:color w:val="FF0000"/>
                <w:sz w:val="18"/>
                <w:szCs w:val="18"/>
              </w:rPr>
              <w:t>pre pr</w:t>
            </w:r>
            <w:r w:rsidR="00C3726F" w:rsidRPr="00341FB7">
              <w:rPr>
                <w:rFonts w:cstheme="minorHAnsi"/>
                <w:i/>
                <w:color w:val="FF0000"/>
                <w:sz w:val="18"/>
                <w:szCs w:val="18"/>
              </w:rPr>
              <w:t>o</w:t>
            </w:r>
            <w:r w:rsidR="00F138F8" w:rsidRPr="00341FB7">
              <w:rPr>
                <w:rFonts w:cstheme="minorHAnsi"/>
                <w:i/>
                <w:color w:val="FF0000"/>
                <w:sz w:val="18"/>
                <w:szCs w:val="18"/>
              </w:rPr>
              <w:t>jekt ako celok, t.j. pre jeho prvú a druhú fázu</w:t>
            </w:r>
            <w:r>
              <w:rPr>
                <w:rFonts w:cstheme="minorHAnsi"/>
                <w:i/>
                <w:color w:val="FF0000"/>
                <w:sz w:val="18"/>
                <w:szCs w:val="18"/>
              </w:rPr>
              <w:t xml:space="preserve">. </w:t>
            </w:r>
            <w:r w:rsidR="00F138F8" w:rsidRPr="00341FB7">
              <w:rPr>
                <w:rFonts w:cstheme="minorHAnsi"/>
                <w:i/>
                <w:color w:val="FF0000"/>
                <w:sz w:val="18"/>
                <w:szCs w:val="18"/>
              </w:rPr>
              <w:t xml:space="preserve">Objem oprávnených výdavkov realizovaných dodávateľmi bude </w:t>
            </w:r>
            <w:r w:rsidR="00C3726F" w:rsidRPr="00341FB7">
              <w:rPr>
                <w:rFonts w:cstheme="minorHAnsi"/>
                <w:i/>
                <w:color w:val="FF0000"/>
                <w:sz w:val="18"/>
                <w:szCs w:val="18"/>
              </w:rPr>
              <w:t xml:space="preserve">vypočítaný </w:t>
            </w:r>
            <w:r w:rsidR="00F138F8" w:rsidRPr="00341FB7">
              <w:rPr>
                <w:rFonts w:cstheme="minorHAnsi"/>
                <w:i/>
                <w:color w:val="FF0000"/>
                <w:sz w:val="18"/>
                <w:szCs w:val="18"/>
              </w:rPr>
              <w:t>pre prvú fázu projekt</w:t>
            </w:r>
            <w:r>
              <w:rPr>
                <w:rFonts w:cstheme="minorHAnsi"/>
                <w:i/>
                <w:color w:val="FF0000"/>
                <w:sz w:val="18"/>
                <w:szCs w:val="18"/>
              </w:rPr>
              <w:t>u</w:t>
            </w:r>
            <w:r w:rsidR="00F138F8" w:rsidRPr="00341FB7">
              <w:rPr>
                <w:rFonts w:cstheme="minorHAnsi"/>
                <w:i/>
                <w:color w:val="FF0000"/>
                <w:sz w:val="18"/>
                <w:szCs w:val="18"/>
              </w:rPr>
              <w:t>.</w:t>
            </w:r>
          </w:p>
        </w:tc>
      </w:tr>
      <w:tr w:rsidR="000B12C1" w:rsidRPr="0075785C" w:rsidTr="00280976">
        <w:tc>
          <w:tcPr>
            <w:tcW w:w="704" w:type="dxa"/>
          </w:tcPr>
          <w:p w:rsidR="000B12C1" w:rsidRPr="0075785C" w:rsidRDefault="00A56568" w:rsidP="00C22DB6">
            <w:pPr>
              <w:rPr>
                <w:sz w:val="20"/>
                <w:szCs w:val="20"/>
              </w:rPr>
            </w:pPr>
            <w:r w:rsidRPr="0075785C">
              <w:rPr>
                <w:sz w:val="20"/>
                <w:szCs w:val="20"/>
              </w:rPr>
              <w:t>9</w:t>
            </w:r>
          </w:p>
        </w:tc>
        <w:tc>
          <w:tcPr>
            <w:tcW w:w="3119" w:type="dxa"/>
          </w:tcPr>
          <w:p w:rsidR="000B12C1" w:rsidRPr="0075785C" w:rsidRDefault="00730486" w:rsidP="00C22DB6">
            <w:pPr>
              <w:widowControl w:val="0"/>
              <w:autoSpaceDE w:val="0"/>
              <w:autoSpaceDN w:val="0"/>
              <w:adjustRightInd w:val="0"/>
              <w:rPr>
                <w:rFonts w:ascii="Roboto" w:hAnsi="Roboto"/>
                <w:sz w:val="20"/>
                <w:szCs w:val="20"/>
              </w:rPr>
            </w:pPr>
            <w:r>
              <w:rPr>
                <w:rFonts w:ascii="Roboto" w:hAnsi="Roboto" w:cs="Roboto"/>
                <w:b/>
                <w:bCs/>
                <w:color w:val="000000"/>
                <w:sz w:val="20"/>
                <w:szCs w:val="20"/>
              </w:rPr>
              <w:t>Kód žiadosti o NFP</w:t>
            </w:r>
          </w:p>
        </w:tc>
        <w:tc>
          <w:tcPr>
            <w:tcW w:w="5239" w:type="dxa"/>
          </w:tcPr>
          <w:p w:rsidR="000B12C1" w:rsidRPr="007A3FFB" w:rsidRDefault="00F14578" w:rsidP="00A47DF3">
            <w:pPr>
              <w:rPr>
                <w:sz w:val="18"/>
                <w:szCs w:val="18"/>
              </w:rPr>
            </w:pPr>
            <w:r w:rsidRPr="003E40E3">
              <w:rPr>
                <w:sz w:val="18"/>
                <w:szCs w:val="18"/>
              </w:rPr>
              <w:t>Automaticky vyplnené</w:t>
            </w:r>
          </w:p>
        </w:tc>
      </w:tr>
      <w:tr w:rsidR="00A56568" w:rsidTr="00C22DB6">
        <w:tc>
          <w:tcPr>
            <w:tcW w:w="9062" w:type="dxa"/>
            <w:gridSpan w:val="3"/>
          </w:tcPr>
          <w:p w:rsidR="00A56568" w:rsidRPr="00A56568" w:rsidRDefault="00A56568" w:rsidP="00A56568">
            <w:pPr>
              <w:widowControl w:val="0"/>
              <w:autoSpaceDE w:val="0"/>
              <w:autoSpaceDN w:val="0"/>
              <w:adjustRightInd w:val="0"/>
              <w:rPr>
                <w:rFonts w:ascii="Roboto" w:hAnsi="Roboto"/>
                <w:sz w:val="24"/>
                <w:szCs w:val="24"/>
              </w:rPr>
            </w:pPr>
            <w:r>
              <w:rPr>
                <w:rFonts w:ascii="Roboto" w:hAnsi="Roboto" w:cs="Roboto"/>
                <w:b/>
                <w:bCs/>
                <w:color w:val="0064A3"/>
                <w:sz w:val="42"/>
                <w:szCs w:val="42"/>
              </w:rPr>
              <w:t>1. Identifikácia žiadateľa</w:t>
            </w:r>
          </w:p>
        </w:tc>
      </w:tr>
      <w:tr w:rsidR="000B12C1" w:rsidRPr="0075785C" w:rsidTr="00280976">
        <w:tc>
          <w:tcPr>
            <w:tcW w:w="704" w:type="dxa"/>
          </w:tcPr>
          <w:p w:rsidR="000B12C1" w:rsidRPr="0075785C" w:rsidRDefault="00A56568" w:rsidP="00C22DB6">
            <w:pPr>
              <w:rPr>
                <w:sz w:val="20"/>
                <w:szCs w:val="20"/>
              </w:rPr>
            </w:pPr>
            <w:r w:rsidRPr="0075785C">
              <w:rPr>
                <w:sz w:val="20"/>
                <w:szCs w:val="20"/>
              </w:rPr>
              <w:t>10</w:t>
            </w:r>
          </w:p>
        </w:tc>
        <w:tc>
          <w:tcPr>
            <w:tcW w:w="3119" w:type="dxa"/>
          </w:tcPr>
          <w:p w:rsidR="000B12C1" w:rsidRPr="0075785C" w:rsidRDefault="00A56568" w:rsidP="00C22DB6">
            <w:pPr>
              <w:widowControl w:val="0"/>
              <w:autoSpaceDE w:val="0"/>
              <w:autoSpaceDN w:val="0"/>
              <w:adjustRightInd w:val="0"/>
              <w:rPr>
                <w:rFonts w:ascii="Roboto" w:hAnsi="Roboto"/>
                <w:sz w:val="20"/>
                <w:szCs w:val="20"/>
              </w:rPr>
            </w:pPr>
            <w:r w:rsidRPr="0075785C">
              <w:rPr>
                <w:rFonts w:ascii="Roboto" w:hAnsi="Roboto" w:cs="Roboto"/>
                <w:b/>
                <w:bCs/>
                <w:color w:val="000000"/>
                <w:sz w:val="20"/>
                <w:szCs w:val="20"/>
              </w:rPr>
              <w:t>Obchodné men</w:t>
            </w:r>
            <w:r w:rsidR="00730486">
              <w:rPr>
                <w:rFonts w:ascii="Roboto" w:hAnsi="Roboto" w:cs="Roboto"/>
                <w:b/>
                <w:bCs/>
                <w:color w:val="000000"/>
                <w:sz w:val="20"/>
                <w:szCs w:val="20"/>
              </w:rPr>
              <w:t>o / názov</w:t>
            </w:r>
          </w:p>
        </w:tc>
        <w:tc>
          <w:tcPr>
            <w:tcW w:w="5239" w:type="dxa"/>
          </w:tcPr>
          <w:p w:rsidR="000B12C1" w:rsidRPr="007A3FFB" w:rsidRDefault="008752EF" w:rsidP="00A47DF3">
            <w:pPr>
              <w:rPr>
                <w:sz w:val="18"/>
                <w:szCs w:val="18"/>
              </w:rPr>
            </w:pPr>
            <w:r w:rsidRPr="007A3FFB">
              <w:rPr>
                <w:sz w:val="18"/>
                <w:szCs w:val="18"/>
              </w:rPr>
              <w:t>Automaticky vyplnené</w:t>
            </w:r>
          </w:p>
        </w:tc>
      </w:tr>
      <w:tr w:rsidR="000B12C1" w:rsidRPr="0075785C" w:rsidTr="00280976">
        <w:tc>
          <w:tcPr>
            <w:tcW w:w="704" w:type="dxa"/>
          </w:tcPr>
          <w:p w:rsidR="000B12C1" w:rsidRPr="0075785C" w:rsidRDefault="00A56568" w:rsidP="00C22DB6">
            <w:pPr>
              <w:rPr>
                <w:sz w:val="20"/>
                <w:szCs w:val="20"/>
              </w:rPr>
            </w:pPr>
            <w:r w:rsidRPr="0075785C">
              <w:rPr>
                <w:sz w:val="20"/>
                <w:szCs w:val="20"/>
              </w:rPr>
              <w:t>11</w:t>
            </w:r>
          </w:p>
        </w:tc>
        <w:tc>
          <w:tcPr>
            <w:tcW w:w="3119" w:type="dxa"/>
          </w:tcPr>
          <w:p w:rsidR="000B12C1" w:rsidRPr="0075785C" w:rsidRDefault="00730486" w:rsidP="00C22DB6">
            <w:pPr>
              <w:widowControl w:val="0"/>
              <w:autoSpaceDE w:val="0"/>
              <w:autoSpaceDN w:val="0"/>
              <w:adjustRightInd w:val="0"/>
              <w:rPr>
                <w:rFonts w:ascii="Roboto" w:hAnsi="Roboto"/>
                <w:sz w:val="20"/>
                <w:szCs w:val="20"/>
              </w:rPr>
            </w:pPr>
            <w:r>
              <w:rPr>
                <w:rFonts w:ascii="Roboto" w:hAnsi="Roboto" w:cs="Roboto"/>
                <w:b/>
                <w:bCs/>
                <w:color w:val="000000"/>
                <w:sz w:val="20"/>
                <w:szCs w:val="20"/>
              </w:rPr>
              <w:t>Hlavný identifikátor (typ)</w:t>
            </w:r>
          </w:p>
        </w:tc>
        <w:tc>
          <w:tcPr>
            <w:tcW w:w="5239" w:type="dxa"/>
          </w:tcPr>
          <w:p w:rsidR="000B12C1" w:rsidRPr="007A3FFB" w:rsidRDefault="00FC3177" w:rsidP="00A47DF3">
            <w:pPr>
              <w:rPr>
                <w:sz w:val="18"/>
                <w:szCs w:val="18"/>
              </w:rPr>
            </w:pPr>
            <w:r w:rsidRPr="003E40E3">
              <w:rPr>
                <w:sz w:val="18"/>
                <w:szCs w:val="18"/>
              </w:rPr>
              <w:t>Automaticky vyplnené</w:t>
            </w:r>
          </w:p>
        </w:tc>
      </w:tr>
      <w:tr w:rsidR="000B12C1" w:rsidRPr="0075785C" w:rsidTr="00280976">
        <w:tc>
          <w:tcPr>
            <w:tcW w:w="704" w:type="dxa"/>
          </w:tcPr>
          <w:p w:rsidR="000B12C1" w:rsidRPr="0075785C" w:rsidRDefault="00A56568" w:rsidP="00C22DB6">
            <w:pPr>
              <w:rPr>
                <w:sz w:val="20"/>
                <w:szCs w:val="20"/>
              </w:rPr>
            </w:pPr>
            <w:r w:rsidRPr="0075785C">
              <w:rPr>
                <w:sz w:val="20"/>
                <w:szCs w:val="20"/>
              </w:rPr>
              <w:t>12</w:t>
            </w:r>
          </w:p>
        </w:tc>
        <w:tc>
          <w:tcPr>
            <w:tcW w:w="3119" w:type="dxa"/>
          </w:tcPr>
          <w:p w:rsidR="000B12C1" w:rsidRPr="0075785C" w:rsidRDefault="00730486" w:rsidP="00C22DB6">
            <w:pPr>
              <w:widowControl w:val="0"/>
              <w:autoSpaceDE w:val="0"/>
              <w:autoSpaceDN w:val="0"/>
              <w:adjustRightInd w:val="0"/>
              <w:rPr>
                <w:rFonts w:ascii="Roboto" w:hAnsi="Roboto"/>
                <w:sz w:val="20"/>
                <w:szCs w:val="20"/>
              </w:rPr>
            </w:pPr>
            <w:r>
              <w:rPr>
                <w:rFonts w:ascii="Roboto" w:hAnsi="Roboto" w:cs="Roboto"/>
                <w:b/>
                <w:bCs/>
                <w:color w:val="000000"/>
                <w:sz w:val="20"/>
                <w:szCs w:val="20"/>
              </w:rPr>
              <w:t>Sídlo</w:t>
            </w:r>
          </w:p>
        </w:tc>
        <w:tc>
          <w:tcPr>
            <w:tcW w:w="5239" w:type="dxa"/>
          </w:tcPr>
          <w:p w:rsidR="000B12C1" w:rsidRPr="007A3FFB" w:rsidRDefault="008752EF" w:rsidP="00C22DB6">
            <w:pPr>
              <w:rPr>
                <w:sz w:val="18"/>
                <w:szCs w:val="18"/>
              </w:rPr>
            </w:pPr>
            <w:r w:rsidRPr="007A3FFB">
              <w:rPr>
                <w:sz w:val="18"/>
                <w:szCs w:val="18"/>
              </w:rPr>
              <w:t xml:space="preserve">Automaticky vyplnené - </w:t>
            </w:r>
            <w:r w:rsidR="0075785C" w:rsidRPr="00956CE1">
              <w:rPr>
                <w:sz w:val="18"/>
                <w:szCs w:val="18"/>
              </w:rPr>
              <w:t>Obec, ulica, číslo, PSČ</w:t>
            </w:r>
          </w:p>
        </w:tc>
      </w:tr>
      <w:tr w:rsidR="000B12C1" w:rsidRPr="0075785C" w:rsidTr="00280976">
        <w:tc>
          <w:tcPr>
            <w:tcW w:w="704" w:type="dxa"/>
          </w:tcPr>
          <w:p w:rsidR="000B12C1" w:rsidRPr="0075785C" w:rsidRDefault="00A56568" w:rsidP="00C22DB6">
            <w:pPr>
              <w:rPr>
                <w:sz w:val="20"/>
                <w:szCs w:val="20"/>
              </w:rPr>
            </w:pPr>
            <w:r w:rsidRPr="0075785C">
              <w:rPr>
                <w:sz w:val="20"/>
                <w:szCs w:val="20"/>
              </w:rPr>
              <w:t>13</w:t>
            </w:r>
          </w:p>
        </w:tc>
        <w:tc>
          <w:tcPr>
            <w:tcW w:w="3119" w:type="dxa"/>
          </w:tcPr>
          <w:p w:rsidR="000B12C1" w:rsidRPr="0075785C" w:rsidRDefault="00730486" w:rsidP="00C22DB6">
            <w:pPr>
              <w:widowControl w:val="0"/>
              <w:autoSpaceDE w:val="0"/>
              <w:autoSpaceDN w:val="0"/>
              <w:adjustRightInd w:val="0"/>
              <w:rPr>
                <w:rFonts w:ascii="Roboto" w:hAnsi="Roboto"/>
                <w:sz w:val="20"/>
                <w:szCs w:val="20"/>
              </w:rPr>
            </w:pPr>
            <w:r>
              <w:rPr>
                <w:rFonts w:ascii="Roboto" w:hAnsi="Roboto" w:cs="Roboto"/>
                <w:b/>
                <w:bCs/>
                <w:color w:val="000000"/>
                <w:sz w:val="20"/>
                <w:szCs w:val="20"/>
              </w:rPr>
              <w:t>Štát</w:t>
            </w:r>
          </w:p>
        </w:tc>
        <w:tc>
          <w:tcPr>
            <w:tcW w:w="5239" w:type="dxa"/>
          </w:tcPr>
          <w:p w:rsidR="000B12C1" w:rsidRPr="007A3FFB" w:rsidRDefault="008752EF" w:rsidP="00C22DB6">
            <w:pPr>
              <w:rPr>
                <w:sz w:val="18"/>
                <w:szCs w:val="18"/>
              </w:rPr>
            </w:pPr>
            <w:r w:rsidRPr="007A3FFB">
              <w:rPr>
                <w:sz w:val="18"/>
                <w:szCs w:val="18"/>
              </w:rPr>
              <w:t>Automaticky vyplnené</w:t>
            </w:r>
          </w:p>
        </w:tc>
      </w:tr>
      <w:tr w:rsidR="000B12C1" w:rsidRPr="0075785C" w:rsidTr="00280976">
        <w:tc>
          <w:tcPr>
            <w:tcW w:w="704" w:type="dxa"/>
          </w:tcPr>
          <w:p w:rsidR="000B12C1" w:rsidRPr="0075785C" w:rsidRDefault="00A56568" w:rsidP="00C22DB6">
            <w:pPr>
              <w:rPr>
                <w:sz w:val="20"/>
                <w:szCs w:val="20"/>
              </w:rPr>
            </w:pPr>
            <w:r w:rsidRPr="0075785C">
              <w:rPr>
                <w:sz w:val="20"/>
                <w:szCs w:val="20"/>
              </w:rPr>
              <w:t>14</w:t>
            </w:r>
          </w:p>
        </w:tc>
        <w:tc>
          <w:tcPr>
            <w:tcW w:w="3119" w:type="dxa"/>
          </w:tcPr>
          <w:p w:rsidR="000B12C1" w:rsidRPr="0075785C" w:rsidRDefault="00730486" w:rsidP="00C22DB6">
            <w:pPr>
              <w:widowControl w:val="0"/>
              <w:autoSpaceDE w:val="0"/>
              <w:autoSpaceDN w:val="0"/>
              <w:adjustRightInd w:val="0"/>
              <w:rPr>
                <w:rFonts w:ascii="Roboto" w:hAnsi="Roboto"/>
                <w:sz w:val="20"/>
                <w:szCs w:val="20"/>
              </w:rPr>
            </w:pPr>
            <w:r>
              <w:rPr>
                <w:rFonts w:ascii="Roboto" w:hAnsi="Roboto" w:cs="Roboto"/>
                <w:b/>
                <w:bCs/>
                <w:color w:val="000000"/>
                <w:sz w:val="20"/>
                <w:szCs w:val="20"/>
              </w:rPr>
              <w:t>Právna forma</w:t>
            </w:r>
          </w:p>
        </w:tc>
        <w:tc>
          <w:tcPr>
            <w:tcW w:w="5239" w:type="dxa"/>
          </w:tcPr>
          <w:p w:rsidR="000B12C1" w:rsidRPr="007A3FFB" w:rsidRDefault="008752EF" w:rsidP="00C22DB6">
            <w:pPr>
              <w:rPr>
                <w:sz w:val="18"/>
                <w:szCs w:val="18"/>
              </w:rPr>
            </w:pPr>
            <w:r w:rsidRPr="007A3FFB">
              <w:rPr>
                <w:sz w:val="18"/>
                <w:szCs w:val="18"/>
              </w:rPr>
              <w:t xml:space="preserve">Automaticky vyplnené </w:t>
            </w:r>
            <w:r w:rsidR="00FC3177" w:rsidRPr="007A3FFB">
              <w:rPr>
                <w:sz w:val="18"/>
                <w:szCs w:val="18"/>
              </w:rPr>
              <w:t xml:space="preserve">– </w:t>
            </w:r>
            <w:r w:rsidR="00FC3177" w:rsidRPr="00956CE1">
              <w:rPr>
                <w:sz w:val="18"/>
                <w:szCs w:val="18"/>
              </w:rPr>
              <w:t>výber z číselníka právnych foriem ŠÚ SR</w:t>
            </w:r>
          </w:p>
        </w:tc>
      </w:tr>
      <w:tr w:rsidR="000B12C1" w:rsidRPr="0075785C" w:rsidTr="00280976">
        <w:tc>
          <w:tcPr>
            <w:tcW w:w="704" w:type="dxa"/>
          </w:tcPr>
          <w:p w:rsidR="000B12C1" w:rsidRPr="0075785C" w:rsidRDefault="00A56568" w:rsidP="00C22DB6">
            <w:pPr>
              <w:rPr>
                <w:sz w:val="20"/>
                <w:szCs w:val="20"/>
              </w:rPr>
            </w:pPr>
            <w:r w:rsidRPr="0075785C">
              <w:rPr>
                <w:sz w:val="20"/>
                <w:szCs w:val="20"/>
              </w:rPr>
              <w:t>15</w:t>
            </w:r>
          </w:p>
        </w:tc>
        <w:tc>
          <w:tcPr>
            <w:tcW w:w="3119" w:type="dxa"/>
          </w:tcPr>
          <w:p w:rsidR="000B12C1" w:rsidRPr="0075785C" w:rsidRDefault="00730486" w:rsidP="00C22DB6">
            <w:pPr>
              <w:widowControl w:val="0"/>
              <w:autoSpaceDE w:val="0"/>
              <w:autoSpaceDN w:val="0"/>
              <w:adjustRightInd w:val="0"/>
              <w:rPr>
                <w:rFonts w:ascii="Roboto" w:hAnsi="Roboto"/>
                <w:sz w:val="20"/>
                <w:szCs w:val="20"/>
              </w:rPr>
            </w:pPr>
            <w:r>
              <w:rPr>
                <w:rFonts w:ascii="Roboto" w:hAnsi="Roboto" w:cs="Roboto"/>
                <w:b/>
                <w:bCs/>
                <w:color w:val="000000"/>
                <w:sz w:val="20"/>
                <w:szCs w:val="20"/>
              </w:rPr>
              <w:t>IČO</w:t>
            </w:r>
          </w:p>
        </w:tc>
        <w:tc>
          <w:tcPr>
            <w:tcW w:w="5239" w:type="dxa"/>
          </w:tcPr>
          <w:p w:rsidR="000B12C1" w:rsidRPr="007A3FFB" w:rsidRDefault="008752EF" w:rsidP="00C22DB6">
            <w:pPr>
              <w:rPr>
                <w:sz w:val="18"/>
                <w:szCs w:val="18"/>
              </w:rPr>
            </w:pPr>
            <w:r w:rsidRPr="007A3FFB">
              <w:rPr>
                <w:sz w:val="18"/>
                <w:szCs w:val="18"/>
              </w:rPr>
              <w:t>Automaticky vyplnené</w:t>
            </w:r>
          </w:p>
        </w:tc>
      </w:tr>
      <w:tr w:rsidR="000B12C1" w:rsidRPr="0075785C" w:rsidTr="00280976">
        <w:tc>
          <w:tcPr>
            <w:tcW w:w="704" w:type="dxa"/>
          </w:tcPr>
          <w:p w:rsidR="000B12C1" w:rsidRPr="0075785C" w:rsidRDefault="00A56568" w:rsidP="00C22DB6">
            <w:pPr>
              <w:rPr>
                <w:sz w:val="20"/>
                <w:szCs w:val="20"/>
              </w:rPr>
            </w:pPr>
            <w:r w:rsidRPr="0075785C">
              <w:rPr>
                <w:sz w:val="20"/>
                <w:szCs w:val="20"/>
              </w:rPr>
              <w:t>16</w:t>
            </w:r>
          </w:p>
        </w:tc>
        <w:tc>
          <w:tcPr>
            <w:tcW w:w="3119" w:type="dxa"/>
          </w:tcPr>
          <w:p w:rsidR="000B12C1" w:rsidRPr="0075785C" w:rsidRDefault="00730486" w:rsidP="00C22DB6">
            <w:pPr>
              <w:widowControl w:val="0"/>
              <w:autoSpaceDE w:val="0"/>
              <w:autoSpaceDN w:val="0"/>
              <w:adjustRightInd w:val="0"/>
              <w:rPr>
                <w:rFonts w:ascii="Roboto" w:hAnsi="Roboto"/>
                <w:sz w:val="20"/>
                <w:szCs w:val="20"/>
              </w:rPr>
            </w:pPr>
            <w:r>
              <w:rPr>
                <w:rFonts w:ascii="Roboto" w:hAnsi="Roboto" w:cs="Roboto"/>
                <w:b/>
                <w:bCs/>
                <w:color w:val="000000"/>
                <w:sz w:val="20"/>
                <w:szCs w:val="20"/>
              </w:rPr>
              <w:t>DIČ</w:t>
            </w:r>
          </w:p>
        </w:tc>
        <w:tc>
          <w:tcPr>
            <w:tcW w:w="5239" w:type="dxa"/>
          </w:tcPr>
          <w:p w:rsidR="000B12C1" w:rsidRPr="007A3FFB" w:rsidRDefault="008752EF" w:rsidP="00C22DB6">
            <w:pPr>
              <w:rPr>
                <w:sz w:val="18"/>
                <w:szCs w:val="18"/>
              </w:rPr>
            </w:pPr>
            <w:r w:rsidRPr="007A3FFB">
              <w:rPr>
                <w:sz w:val="18"/>
                <w:szCs w:val="18"/>
              </w:rPr>
              <w:t>Automaticky vyplnené</w:t>
            </w:r>
          </w:p>
        </w:tc>
      </w:tr>
      <w:tr w:rsidR="000B12C1" w:rsidRPr="0075785C" w:rsidTr="00280976">
        <w:tc>
          <w:tcPr>
            <w:tcW w:w="704" w:type="dxa"/>
          </w:tcPr>
          <w:p w:rsidR="000B12C1" w:rsidRPr="0075785C" w:rsidRDefault="00A56568" w:rsidP="00C22DB6">
            <w:pPr>
              <w:rPr>
                <w:sz w:val="20"/>
                <w:szCs w:val="20"/>
              </w:rPr>
            </w:pPr>
            <w:r w:rsidRPr="0075785C">
              <w:rPr>
                <w:sz w:val="20"/>
                <w:szCs w:val="20"/>
              </w:rPr>
              <w:t>17</w:t>
            </w:r>
          </w:p>
        </w:tc>
        <w:tc>
          <w:tcPr>
            <w:tcW w:w="3119" w:type="dxa"/>
          </w:tcPr>
          <w:p w:rsidR="000B12C1" w:rsidRPr="0075785C" w:rsidRDefault="00730486" w:rsidP="00C22DB6">
            <w:pPr>
              <w:widowControl w:val="0"/>
              <w:autoSpaceDE w:val="0"/>
              <w:autoSpaceDN w:val="0"/>
              <w:adjustRightInd w:val="0"/>
              <w:rPr>
                <w:rFonts w:ascii="Roboto" w:hAnsi="Roboto"/>
                <w:sz w:val="20"/>
                <w:szCs w:val="20"/>
              </w:rPr>
            </w:pPr>
            <w:r>
              <w:rPr>
                <w:rFonts w:ascii="Roboto" w:hAnsi="Roboto" w:cs="Roboto"/>
                <w:b/>
                <w:bCs/>
                <w:color w:val="000000"/>
                <w:sz w:val="20"/>
                <w:szCs w:val="20"/>
              </w:rPr>
              <w:t>IČZ</w:t>
            </w:r>
          </w:p>
        </w:tc>
        <w:tc>
          <w:tcPr>
            <w:tcW w:w="5239" w:type="dxa"/>
          </w:tcPr>
          <w:p w:rsidR="000B12C1" w:rsidRPr="007A3FFB" w:rsidRDefault="008752EF" w:rsidP="00C22DB6">
            <w:pPr>
              <w:rPr>
                <w:sz w:val="18"/>
                <w:szCs w:val="18"/>
              </w:rPr>
            </w:pPr>
            <w:r w:rsidRPr="007A3FFB">
              <w:rPr>
                <w:sz w:val="18"/>
                <w:szCs w:val="18"/>
              </w:rPr>
              <w:t xml:space="preserve">Automaticky vyplnené </w:t>
            </w:r>
            <w:r w:rsidR="00FC3177" w:rsidRPr="007A3FFB">
              <w:rPr>
                <w:sz w:val="18"/>
                <w:szCs w:val="18"/>
              </w:rPr>
              <w:t xml:space="preserve">- </w:t>
            </w:r>
            <w:r w:rsidR="0075785C" w:rsidRPr="007A3FFB">
              <w:rPr>
                <w:sz w:val="18"/>
                <w:szCs w:val="18"/>
              </w:rPr>
              <w:t>identifikačné číslo zamestnávateľa pridelené Sociálnou poisťovňou  (v prípade, ak je žiadateľ registrovaný ako zamestnávateľ na účely sociálneho  poistenia)</w:t>
            </w:r>
          </w:p>
        </w:tc>
      </w:tr>
      <w:tr w:rsidR="000B12C1" w:rsidRPr="0075785C" w:rsidTr="00280976">
        <w:tc>
          <w:tcPr>
            <w:tcW w:w="704" w:type="dxa"/>
          </w:tcPr>
          <w:p w:rsidR="000B12C1" w:rsidRPr="0075785C" w:rsidRDefault="00A56568" w:rsidP="00C22DB6">
            <w:pPr>
              <w:rPr>
                <w:sz w:val="20"/>
                <w:szCs w:val="20"/>
              </w:rPr>
            </w:pPr>
            <w:r w:rsidRPr="0075785C">
              <w:rPr>
                <w:sz w:val="20"/>
                <w:szCs w:val="20"/>
              </w:rPr>
              <w:t>18</w:t>
            </w:r>
          </w:p>
        </w:tc>
        <w:tc>
          <w:tcPr>
            <w:tcW w:w="3119" w:type="dxa"/>
          </w:tcPr>
          <w:p w:rsidR="000B12C1" w:rsidRPr="0075785C" w:rsidRDefault="00A56568" w:rsidP="00C22DB6">
            <w:pPr>
              <w:widowControl w:val="0"/>
              <w:autoSpaceDE w:val="0"/>
              <w:autoSpaceDN w:val="0"/>
              <w:adjustRightInd w:val="0"/>
              <w:rPr>
                <w:rFonts w:ascii="Roboto" w:hAnsi="Roboto"/>
                <w:sz w:val="20"/>
                <w:szCs w:val="20"/>
              </w:rPr>
            </w:pPr>
            <w:r w:rsidRPr="0075785C">
              <w:rPr>
                <w:rFonts w:ascii="Roboto" w:hAnsi="Roboto" w:cs="Roboto"/>
                <w:b/>
                <w:bCs/>
                <w:color w:val="000000"/>
                <w:sz w:val="20"/>
                <w:szCs w:val="20"/>
              </w:rPr>
              <w:t>Plat</w:t>
            </w:r>
            <w:r w:rsidR="00730486">
              <w:rPr>
                <w:rFonts w:ascii="Roboto" w:hAnsi="Roboto" w:cs="Roboto"/>
                <w:b/>
                <w:bCs/>
                <w:color w:val="000000"/>
                <w:sz w:val="20"/>
                <w:szCs w:val="20"/>
              </w:rPr>
              <w:t>iteľ DPH</w:t>
            </w:r>
          </w:p>
        </w:tc>
        <w:tc>
          <w:tcPr>
            <w:tcW w:w="5239" w:type="dxa"/>
          </w:tcPr>
          <w:p w:rsidR="000B12C1" w:rsidRPr="007A3FFB" w:rsidRDefault="008752EF" w:rsidP="00C22DB6">
            <w:pPr>
              <w:rPr>
                <w:sz w:val="18"/>
                <w:szCs w:val="18"/>
              </w:rPr>
            </w:pPr>
            <w:r w:rsidRPr="007A3FFB">
              <w:rPr>
                <w:sz w:val="18"/>
                <w:szCs w:val="18"/>
              </w:rPr>
              <w:t xml:space="preserve">Automaticky vyplnené </w:t>
            </w:r>
            <w:r w:rsidR="00FC3177" w:rsidRPr="007A3FFB">
              <w:rPr>
                <w:sz w:val="18"/>
                <w:szCs w:val="18"/>
              </w:rPr>
              <w:t xml:space="preserve">- </w:t>
            </w:r>
            <w:r w:rsidR="0075785C" w:rsidRPr="007A3FFB">
              <w:rPr>
                <w:sz w:val="18"/>
                <w:szCs w:val="18"/>
              </w:rPr>
              <w:t>Áno/nie</w:t>
            </w:r>
          </w:p>
        </w:tc>
      </w:tr>
      <w:tr w:rsidR="000B12C1" w:rsidRPr="0075785C" w:rsidTr="00280976">
        <w:tc>
          <w:tcPr>
            <w:tcW w:w="704" w:type="dxa"/>
          </w:tcPr>
          <w:p w:rsidR="000B12C1" w:rsidRPr="0075785C" w:rsidRDefault="00A56568" w:rsidP="00C22DB6">
            <w:pPr>
              <w:rPr>
                <w:sz w:val="20"/>
                <w:szCs w:val="20"/>
              </w:rPr>
            </w:pPr>
            <w:r w:rsidRPr="0075785C">
              <w:rPr>
                <w:sz w:val="20"/>
                <w:szCs w:val="20"/>
              </w:rPr>
              <w:t>19</w:t>
            </w:r>
          </w:p>
        </w:tc>
        <w:tc>
          <w:tcPr>
            <w:tcW w:w="3119" w:type="dxa"/>
          </w:tcPr>
          <w:p w:rsidR="000B12C1" w:rsidRPr="0075785C" w:rsidRDefault="00730486" w:rsidP="00C22DB6">
            <w:pPr>
              <w:widowControl w:val="0"/>
              <w:autoSpaceDE w:val="0"/>
              <w:autoSpaceDN w:val="0"/>
              <w:adjustRightInd w:val="0"/>
              <w:rPr>
                <w:rFonts w:ascii="Roboto" w:hAnsi="Roboto"/>
                <w:sz w:val="20"/>
                <w:szCs w:val="20"/>
              </w:rPr>
            </w:pPr>
            <w:r>
              <w:rPr>
                <w:rFonts w:ascii="Roboto" w:hAnsi="Roboto" w:cs="Roboto"/>
                <w:b/>
                <w:bCs/>
                <w:color w:val="000000"/>
                <w:sz w:val="20"/>
                <w:szCs w:val="20"/>
              </w:rPr>
              <w:t>IČ DPH / VAT</w:t>
            </w:r>
          </w:p>
        </w:tc>
        <w:tc>
          <w:tcPr>
            <w:tcW w:w="5239" w:type="dxa"/>
          </w:tcPr>
          <w:p w:rsidR="000B12C1" w:rsidRPr="007A3FFB" w:rsidRDefault="008752EF" w:rsidP="00C22DB6">
            <w:pPr>
              <w:rPr>
                <w:sz w:val="18"/>
                <w:szCs w:val="18"/>
              </w:rPr>
            </w:pPr>
            <w:r w:rsidRPr="007A3FFB">
              <w:rPr>
                <w:sz w:val="18"/>
                <w:szCs w:val="18"/>
              </w:rPr>
              <w:t>Automaticky vyplnené</w:t>
            </w:r>
          </w:p>
        </w:tc>
      </w:tr>
      <w:tr w:rsidR="00A56568" w:rsidRPr="0075785C" w:rsidTr="00C22DB6">
        <w:tc>
          <w:tcPr>
            <w:tcW w:w="9062" w:type="dxa"/>
            <w:gridSpan w:val="3"/>
          </w:tcPr>
          <w:p w:rsidR="00A56568" w:rsidRPr="0075785C" w:rsidRDefault="00A56568" w:rsidP="00A56568">
            <w:pPr>
              <w:widowControl w:val="0"/>
              <w:autoSpaceDE w:val="0"/>
              <w:autoSpaceDN w:val="0"/>
              <w:adjustRightInd w:val="0"/>
              <w:rPr>
                <w:rFonts w:ascii="Roboto" w:hAnsi="Roboto"/>
                <w:sz w:val="20"/>
                <w:szCs w:val="20"/>
              </w:rPr>
            </w:pPr>
            <w:r w:rsidRPr="0075785C">
              <w:rPr>
                <w:rFonts w:ascii="Roboto" w:hAnsi="Roboto" w:cs="Roboto"/>
                <w:b/>
                <w:bCs/>
                <w:color w:val="7F7F82"/>
                <w:sz w:val="20"/>
                <w:szCs w:val="20"/>
              </w:rPr>
              <w:t>Štatutárny orgán</w:t>
            </w:r>
          </w:p>
        </w:tc>
      </w:tr>
      <w:tr w:rsidR="000B12C1" w:rsidRPr="0075785C" w:rsidTr="00280976">
        <w:tc>
          <w:tcPr>
            <w:tcW w:w="704" w:type="dxa"/>
          </w:tcPr>
          <w:p w:rsidR="000B12C1" w:rsidRPr="0075785C" w:rsidRDefault="00A56568" w:rsidP="00C22DB6">
            <w:pPr>
              <w:rPr>
                <w:sz w:val="20"/>
                <w:szCs w:val="20"/>
              </w:rPr>
            </w:pPr>
            <w:r w:rsidRPr="0075785C">
              <w:rPr>
                <w:sz w:val="20"/>
                <w:szCs w:val="20"/>
              </w:rPr>
              <w:t>20</w:t>
            </w:r>
          </w:p>
        </w:tc>
        <w:tc>
          <w:tcPr>
            <w:tcW w:w="3119" w:type="dxa"/>
          </w:tcPr>
          <w:p w:rsidR="000B12C1" w:rsidRPr="0075785C" w:rsidRDefault="00730486" w:rsidP="00C22DB6">
            <w:pPr>
              <w:widowControl w:val="0"/>
              <w:autoSpaceDE w:val="0"/>
              <w:autoSpaceDN w:val="0"/>
              <w:adjustRightInd w:val="0"/>
              <w:rPr>
                <w:rFonts w:ascii="Roboto" w:hAnsi="Roboto"/>
                <w:sz w:val="20"/>
                <w:szCs w:val="20"/>
              </w:rPr>
            </w:pPr>
            <w:r>
              <w:rPr>
                <w:rFonts w:ascii="Roboto" w:hAnsi="Roboto" w:cs="Roboto"/>
                <w:b/>
                <w:bCs/>
                <w:color w:val="000000"/>
                <w:sz w:val="20"/>
                <w:szCs w:val="20"/>
              </w:rPr>
              <w:t>Meno a priezvisko štatutára</w:t>
            </w:r>
          </w:p>
        </w:tc>
        <w:tc>
          <w:tcPr>
            <w:tcW w:w="5239" w:type="dxa"/>
          </w:tcPr>
          <w:p w:rsidR="000B12C1" w:rsidRPr="0075785C" w:rsidRDefault="00FC3177" w:rsidP="00C22DB6">
            <w:pPr>
              <w:rPr>
                <w:sz w:val="20"/>
                <w:szCs w:val="20"/>
              </w:rPr>
            </w:pPr>
            <w:r w:rsidRPr="007A3FFB">
              <w:rPr>
                <w:sz w:val="18"/>
                <w:szCs w:val="18"/>
              </w:rPr>
              <w:t>Vypĺňa žiadateľ</w:t>
            </w:r>
            <w:r w:rsidRPr="004E60E8">
              <w:rPr>
                <w:sz w:val="18"/>
                <w:szCs w:val="18"/>
              </w:rPr>
              <w:t xml:space="preserve"> </w:t>
            </w:r>
            <w:r w:rsidR="00F805C9">
              <w:rPr>
                <w:sz w:val="18"/>
                <w:szCs w:val="18"/>
              </w:rPr>
              <w:t>(v</w:t>
            </w:r>
            <w:r w:rsidR="00F805C9" w:rsidRPr="00F805C9">
              <w:rPr>
                <w:sz w:val="18"/>
                <w:szCs w:val="18"/>
              </w:rPr>
              <w:t>rátane titulov pred a za menom</w:t>
            </w:r>
            <w:r w:rsidR="00F805C9">
              <w:rPr>
                <w:sz w:val="18"/>
                <w:szCs w:val="18"/>
              </w:rPr>
              <w:t xml:space="preserve">) </w:t>
            </w:r>
            <w:r>
              <w:rPr>
                <w:sz w:val="18"/>
                <w:szCs w:val="18"/>
              </w:rPr>
              <w:t xml:space="preserve">- </w:t>
            </w:r>
            <w:r w:rsidR="0075785C" w:rsidRPr="004E60E8">
              <w:rPr>
                <w:sz w:val="18"/>
                <w:szCs w:val="18"/>
              </w:rPr>
              <w:t xml:space="preserve">v prípade </w:t>
            </w:r>
            <w:r w:rsidR="0075785C" w:rsidRPr="004E60E8">
              <w:rPr>
                <w:sz w:val="18"/>
                <w:szCs w:val="18"/>
              </w:rPr>
              <w:lastRenderedPageBreak/>
              <w:t>kolektívneho štatutárneho orgánu uvedie žiadateľ údaje za všetkých členov, v prípade viacerých fyzických osôb oprávnených konať za spoločnosť (konatelia, komplementári, spoločníci) u</w:t>
            </w:r>
            <w:r w:rsidR="006B0271">
              <w:rPr>
                <w:sz w:val="18"/>
                <w:szCs w:val="18"/>
              </w:rPr>
              <w:t>vedie žiadateľ všetky takéto osoby</w:t>
            </w:r>
          </w:p>
        </w:tc>
      </w:tr>
      <w:tr w:rsidR="00A56568" w:rsidTr="00C22DB6">
        <w:tc>
          <w:tcPr>
            <w:tcW w:w="9062" w:type="dxa"/>
            <w:gridSpan w:val="3"/>
          </w:tcPr>
          <w:p w:rsidR="00A56568" w:rsidRDefault="00A56568" w:rsidP="00A56568">
            <w:pPr>
              <w:widowControl w:val="0"/>
              <w:autoSpaceDE w:val="0"/>
              <w:autoSpaceDN w:val="0"/>
              <w:adjustRightInd w:val="0"/>
              <w:rPr>
                <w:rFonts w:ascii="Roboto" w:hAnsi="Roboto" w:cs="Roboto"/>
                <w:b/>
                <w:bCs/>
                <w:color w:val="0064A3"/>
                <w:sz w:val="42"/>
                <w:szCs w:val="42"/>
              </w:rPr>
            </w:pPr>
            <w:r>
              <w:rPr>
                <w:rFonts w:ascii="Roboto" w:hAnsi="Roboto" w:cs="Roboto"/>
                <w:b/>
                <w:bCs/>
                <w:color w:val="0064A3"/>
                <w:sz w:val="42"/>
                <w:szCs w:val="42"/>
              </w:rPr>
              <w:lastRenderedPageBreak/>
              <w:t>2. Identifikácia partnera</w:t>
            </w:r>
          </w:p>
          <w:p w:rsidR="00956CE1" w:rsidRPr="00A56568" w:rsidRDefault="00956CE1" w:rsidP="007A3FFB">
            <w:pPr>
              <w:rPr>
                <w:rFonts w:ascii="Roboto" w:hAnsi="Roboto"/>
                <w:sz w:val="24"/>
                <w:szCs w:val="24"/>
              </w:rPr>
            </w:pPr>
            <w:r w:rsidRPr="00956CE1">
              <w:rPr>
                <w:sz w:val="18"/>
                <w:szCs w:val="18"/>
              </w:rPr>
              <w:t>Vypĺňa sa v prípade, ak je účasť partnera v súlade s podmienkami výzvy a v rámci relevantného projektu sa partner zúčastňuje na realizácii projektu. Možnosť viacnásobného výberu podľa počtu partnerov.</w:t>
            </w:r>
          </w:p>
        </w:tc>
      </w:tr>
      <w:tr w:rsidR="000B12C1" w:rsidRPr="0075785C" w:rsidTr="00280976">
        <w:tc>
          <w:tcPr>
            <w:tcW w:w="704" w:type="dxa"/>
          </w:tcPr>
          <w:p w:rsidR="000B12C1" w:rsidRPr="0075785C" w:rsidRDefault="00CE606D" w:rsidP="00C22DB6">
            <w:pPr>
              <w:rPr>
                <w:sz w:val="20"/>
                <w:szCs w:val="20"/>
              </w:rPr>
            </w:pPr>
            <w:r w:rsidRPr="0075785C">
              <w:rPr>
                <w:sz w:val="20"/>
                <w:szCs w:val="20"/>
              </w:rPr>
              <w:t>21</w:t>
            </w:r>
          </w:p>
        </w:tc>
        <w:tc>
          <w:tcPr>
            <w:tcW w:w="3119" w:type="dxa"/>
          </w:tcPr>
          <w:p w:rsidR="000B12C1" w:rsidRPr="0075785C" w:rsidRDefault="00730486" w:rsidP="00C22DB6">
            <w:pPr>
              <w:widowControl w:val="0"/>
              <w:autoSpaceDE w:val="0"/>
              <w:autoSpaceDN w:val="0"/>
              <w:adjustRightInd w:val="0"/>
              <w:rPr>
                <w:rFonts w:ascii="Roboto" w:hAnsi="Roboto"/>
                <w:sz w:val="20"/>
                <w:szCs w:val="20"/>
              </w:rPr>
            </w:pPr>
            <w:r>
              <w:rPr>
                <w:rFonts w:ascii="Roboto" w:hAnsi="Roboto" w:cs="Roboto"/>
                <w:b/>
                <w:bCs/>
                <w:color w:val="000000"/>
                <w:sz w:val="20"/>
                <w:szCs w:val="20"/>
              </w:rPr>
              <w:t>Obchodné meno / názov</w:t>
            </w:r>
          </w:p>
        </w:tc>
        <w:tc>
          <w:tcPr>
            <w:tcW w:w="5239" w:type="dxa"/>
          </w:tcPr>
          <w:p w:rsidR="000B12C1" w:rsidRPr="007A3FFB" w:rsidRDefault="00956CE1" w:rsidP="00956CE1">
            <w:pPr>
              <w:rPr>
                <w:sz w:val="18"/>
                <w:szCs w:val="18"/>
              </w:rPr>
            </w:pPr>
            <w:r w:rsidRPr="00956CE1">
              <w:rPr>
                <w:sz w:val="18"/>
                <w:szCs w:val="18"/>
              </w:rPr>
              <w:t>Ž</w:t>
            </w:r>
            <w:r w:rsidR="00341AE3" w:rsidRPr="00956CE1">
              <w:rPr>
                <w:sz w:val="18"/>
                <w:szCs w:val="18"/>
              </w:rPr>
              <w:t>iadateľ vy</w:t>
            </w:r>
            <w:r w:rsidR="00B35D7B" w:rsidRPr="00956CE1">
              <w:rPr>
                <w:sz w:val="18"/>
                <w:szCs w:val="18"/>
              </w:rPr>
              <w:t>ber</w:t>
            </w:r>
            <w:r w:rsidR="00341AE3" w:rsidRPr="00956CE1">
              <w:rPr>
                <w:sz w:val="18"/>
                <w:szCs w:val="18"/>
              </w:rPr>
              <w:t>ie</w:t>
            </w:r>
            <w:r w:rsidR="00B35D7B" w:rsidRPr="00956CE1">
              <w:rPr>
                <w:sz w:val="18"/>
                <w:szCs w:val="18"/>
              </w:rPr>
              <w:t xml:space="preserve"> zo subjektov aplikácie ITMS2014+, ktoré spĺňajú kritéria pre partnerov zadaných na výzve</w:t>
            </w:r>
            <w:r w:rsidRPr="00956CE1">
              <w:rPr>
                <w:sz w:val="18"/>
                <w:szCs w:val="18"/>
              </w:rPr>
              <w:t>.</w:t>
            </w:r>
            <w:r w:rsidR="00341AE3" w:rsidRPr="007A3FFB">
              <w:rPr>
                <w:sz w:val="18"/>
                <w:szCs w:val="18"/>
              </w:rPr>
              <w:t xml:space="preserve"> </w:t>
            </w:r>
          </w:p>
        </w:tc>
      </w:tr>
      <w:tr w:rsidR="000B12C1" w:rsidRPr="0075785C" w:rsidTr="00280976">
        <w:tc>
          <w:tcPr>
            <w:tcW w:w="704" w:type="dxa"/>
          </w:tcPr>
          <w:p w:rsidR="000B12C1" w:rsidRPr="0075785C" w:rsidRDefault="00CE606D" w:rsidP="00C22DB6">
            <w:pPr>
              <w:rPr>
                <w:sz w:val="20"/>
                <w:szCs w:val="20"/>
              </w:rPr>
            </w:pPr>
            <w:r w:rsidRPr="0075785C">
              <w:rPr>
                <w:sz w:val="20"/>
                <w:szCs w:val="20"/>
              </w:rPr>
              <w:t>22</w:t>
            </w:r>
          </w:p>
        </w:tc>
        <w:tc>
          <w:tcPr>
            <w:tcW w:w="3119" w:type="dxa"/>
          </w:tcPr>
          <w:p w:rsidR="000B12C1" w:rsidRPr="0075785C" w:rsidRDefault="00CE606D" w:rsidP="00C22DB6">
            <w:pPr>
              <w:widowControl w:val="0"/>
              <w:autoSpaceDE w:val="0"/>
              <w:autoSpaceDN w:val="0"/>
              <w:adjustRightInd w:val="0"/>
              <w:rPr>
                <w:rFonts w:ascii="Roboto" w:hAnsi="Roboto"/>
                <w:sz w:val="20"/>
                <w:szCs w:val="20"/>
              </w:rPr>
            </w:pPr>
            <w:r w:rsidRPr="0075785C">
              <w:rPr>
                <w:rFonts w:ascii="Roboto" w:hAnsi="Roboto" w:cs="Roboto"/>
                <w:b/>
                <w:bCs/>
                <w:color w:val="000000"/>
                <w:sz w:val="20"/>
                <w:szCs w:val="20"/>
              </w:rPr>
              <w:t>Hlavný identifikátor</w:t>
            </w:r>
            <w:r w:rsidR="00730486">
              <w:rPr>
                <w:rFonts w:ascii="Roboto" w:hAnsi="Roboto" w:cs="Roboto"/>
                <w:b/>
                <w:bCs/>
                <w:color w:val="000000"/>
                <w:sz w:val="20"/>
                <w:szCs w:val="20"/>
              </w:rPr>
              <w:t xml:space="preserve"> (typ)</w:t>
            </w:r>
          </w:p>
        </w:tc>
        <w:tc>
          <w:tcPr>
            <w:tcW w:w="5239" w:type="dxa"/>
          </w:tcPr>
          <w:p w:rsidR="000B12C1" w:rsidRPr="007A3FFB" w:rsidRDefault="00FC3177" w:rsidP="00C22DB6">
            <w:pPr>
              <w:rPr>
                <w:sz w:val="18"/>
                <w:szCs w:val="18"/>
              </w:rPr>
            </w:pPr>
            <w:r w:rsidRPr="003E40E3">
              <w:rPr>
                <w:sz w:val="18"/>
                <w:szCs w:val="18"/>
              </w:rPr>
              <w:t>Automaticky vyplnené</w:t>
            </w:r>
          </w:p>
        </w:tc>
      </w:tr>
      <w:tr w:rsidR="000B12C1" w:rsidRPr="0075785C" w:rsidTr="00280976">
        <w:tc>
          <w:tcPr>
            <w:tcW w:w="704" w:type="dxa"/>
          </w:tcPr>
          <w:p w:rsidR="000B12C1" w:rsidRPr="0075785C" w:rsidRDefault="00CE606D" w:rsidP="00C22DB6">
            <w:pPr>
              <w:rPr>
                <w:sz w:val="20"/>
                <w:szCs w:val="20"/>
              </w:rPr>
            </w:pPr>
            <w:r w:rsidRPr="0075785C">
              <w:rPr>
                <w:sz w:val="20"/>
                <w:szCs w:val="20"/>
              </w:rPr>
              <w:t>23</w:t>
            </w:r>
          </w:p>
        </w:tc>
        <w:tc>
          <w:tcPr>
            <w:tcW w:w="3119" w:type="dxa"/>
          </w:tcPr>
          <w:p w:rsidR="000B12C1" w:rsidRPr="0075785C" w:rsidRDefault="00730486" w:rsidP="00C22DB6">
            <w:pPr>
              <w:widowControl w:val="0"/>
              <w:autoSpaceDE w:val="0"/>
              <w:autoSpaceDN w:val="0"/>
              <w:adjustRightInd w:val="0"/>
              <w:rPr>
                <w:rFonts w:ascii="Roboto" w:hAnsi="Roboto"/>
                <w:sz w:val="20"/>
                <w:szCs w:val="20"/>
              </w:rPr>
            </w:pPr>
            <w:r>
              <w:rPr>
                <w:rFonts w:ascii="Roboto" w:hAnsi="Roboto" w:cs="Roboto"/>
                <w:b/>
                <w:bCs/>
                <w:color w:val="000000"/>
                <w:sz w:val="20"/>
                <w:szCs w:val="20"/>
              </w:rPr>
              <w:t>Sídlo</w:t>
            </w:r>
          </w:p>
        </w:tc>
        <w:tc>
          <w:tcPr>
            <w:tcW w:w="5239" w:type="dxa"/>
          </w:tcPr>
          <w:p w:rsidR="000B12C1" w:rsidRPr="007A3FFB" w:rsidRDefault="00B35D7B" w:rsidP="00C22DB6">
            <w:pPr>
              <w:rPr>
                <w:sz w:val="18"/>
                <w:szCs w:val="18"/>
              </w:rPr>
            </w:pPr>
            <w:r w:rsidRPr="003E40E3">
              <w:rPr>
                <w:sz w:val="18"/>
                <w:szCs w:val="18"/>
              </w:rPr>
              <w:t>Automaticky vyplnené</w:t>
            </w:r>
            <w:r>
              <w:rPr>
                <w:sz w:val="18"/>
                <w:szCs w:val="18"/>
              </w:rPr>
              <w:t xml:space="preserve"> </w:t>
            </w:r>
            <w:r w:rsidR="00FC3177">
              <w:rPr>
                <w:sz w:val="18"/>
                <w:szCs w:val="18"/>
              </w:rPr>
              <w:t xml:space="preserve">- </w:t>
            </w:r>
            <w:r w:rsidR="006B0271" w:rsidRPr="002F393A">
              <w:rPr>
                <w:sz w:val="18"/>
                <w:szCs w:val="18"/>
              </w:rPr>
              <w:t>Obec, ulica, číslo, PSČ</w:t>
            </w:r>
          </w:p>
        </w:tc>
      </w:tr>
      <w:tr w:rsidR="000B12C1" w:rsidRPr="0075785C" w:rsidTr="00280976">
        <w:tc>
          <w:tcPr>
            <w:tcW w:w="704" w:type="dxa"/>
          </w:tcPr>
          <w:p w:rsidR="000B12C1" w:rsidRPr="0075785C" w:rsidRDefault="00CE606D" w:rsidP="00C22DB6">
            <w:pPr>
              <w:rPr>
                <w:sz w:val="20"/>
                <w:szCs w:val="20"/>
              </w:rPr>
            </w:pPr>
            <w:r w:rsidRPr="0075785C">
              <w:rPr>
                <w:sz w:val="20"/>
                <w:szCs w:val="20"/>
              </w:rPr>
              <w:t>24</w:t>
            </w:r>
          </w:p>
        </w:tc>
        <w:tc>
          <w:tcPr>
            <w:tcW w:w="3119" w:type="dxa"/>
          </w:tcPr>
          <w:p w:rsidR="000B12C1" w:rsidRPr="0075785C" w:rsidRDefault="00730486" w:rsidP="00C22DB6">
            <w:pPr>
              <w:widowControl w:val="0"/>
              <w:autoSpaceDE w:val="0"/>
              <w:autoSpaceDN w:val="0"/>
              <w:adjustRightInd w:val="0"/>
              <w:rPr>
                <w:rFonts w:ascii="Roboto" w:hAnsi="Roboto"/>
                <w:sz w:val="20"/>
                <w:szCs w:val="20"/>
              </w:rPr>
            </w:pPr>
            <w:r>
              <w:rPr>
                <w:rFonts w:ascii="Roboto" w:hAnsi="Roboto" w:cs="Roboto"/>
                <w:b/>
                <w:bCs/>
                <w:color w:val="000000"/>
                <w:sz w:val="20"/>
                <w:szCs w:val="20"/>
              </w:rPr>
              <w:t>Štát</w:t>
            </w:r>
          </w:p>
        </w:tc>
        <w:tc>
          <w:tcPr>
            <w:tcW w:w="5239" w:type="dxa"/>
          </w:tcPr>
          <w:p w:rsidR="000B12C1" w:rsidRPr="007A3FFB" w:rsidRDefault="00B35D7B" w:rsidP="00C22DB6">
            <w:pPr>
              <w:rPr>
                <w:sz w:val="18"/>
                <w:szCs w:val="18"/>
              </w:rPr>
            </w:pPr>
            <w:r w:rsidRPr="003E40E3">
              <w:rPr>
                <w:sz w:val="18"/>
                <w:szCs w:val="18"/>
              </w:rPr>
              <w:t>Automaticky vyplnené</w:t>
            </w:r>
          </w:p>
        </w:tc>
      </w:tr>
      <w:tr w:rsidR="000B12C1" w:rsidRPr="0075785C" w:rsidTr="00280976">
        <w:tc>
          <w:tcPr>
            <w:tcW w:w="704" w:type="dxa"/>
          </w:tcPr>
          <w:p w:rsidR="000B12C1" w:rsidRPr="0075785C" w:rsidRDefault="00CE606D" w:rsidP="00C22DB6">
            <w:pPr>
              <w:rPr>
                <w:sz w:val="20"/>
                <w:szCs w:val="20"/>
              </w:rPr>
            </w:pPr>
            <w:r w:rsidRPr="0075785C">
              <w:rPr>
                <w:sz w:val="20"/>
                <w:szCs w:val="20"/>
              </w:rPr>
              <w:t>25</w:t>
            </w:r>
          </w:p>
        </w:tc>
        <w:tc>
          <w:tcPr>
            <w:tcW w:w="3119" w:type="dxa"/>
          </w:tcPr>
          <w:p w:rsidR="000B12C1" w:rsidRPr="0075785C" w:rsidRDefault="00730486" w:rsidP="00C22DB6">
            <w:pPr>
              <w:widowControl w:val="0"/>
              <w:autoSpaceDE w:val="0"/>
              <w:autoSpaceDN w:val="0"/>
              <w:adjustRightInd w:val="0"/>
              <w:rPr>
                <w:rFonts w:ascii="Roboto" w:hAnsi="Roboto"/>
                <w:sz w:val="20"/>
                <w:szCs w:val="20"/>
              </w:rPr>
            </w:pPr>
            <w:r>
              <w:rPr>
                <w:rFonts w:ascii="Roboto" w:hAnsi="Roboto" w:cs="Roboto"/>
                <w:b/>
                <w:bCs/>
                <w:color w:val="000000"/>
                <w:sz w:val="20"/>
                <w:szCs w:val="20"/>
              </w:rPr>
              <w:t>Právna forma</w:t>
            </w:r>
          </w:p>
        </w:tc>
        <w:tc>
          <w:tcPr>
            <w:tcW w:w="5239" w:type="dxa"/>
          </w:tcPr>
          <w:p w:rsidR="000B12C1" w:rsidRPr="007A3FFB" w:rsidRDefault="00B35D7B" w:rsidP="00B35D7B">
            <w:pPr>
              <w:rPr>
                <w:sz w:val="18"/>
                <w:szCs w:val="18"/>
              </w:rPr>
            </w:pPr>
            <w:r w:rsidRPr="003E40E3">
              <w:rPr>
                <w:sz w:val="18"/>
                <w:szCs w:val="18"/>
              </w:rPr>
              <w:t>Automaticky vyplnené</w:t>
            </w:r>
            <w:r w:rsidRPr="007A3FFB">
              <w:rPr>
                <w:sz w:val="18"/>
                <w:szCs w:val="18"/>
              </w:rPr>
              <w:t xml:space="preserve"> </w:t>
            </w:r>
          </w:p>
        </w:tc>
      </w:tr>
      <w:tr w:rsidR="000B12C1" w:rsidRPr="0075785C" w:rsidTr="00280976">
        <w:tc>
          <w:tcPr>
            <w:tcW w:w="704" w:type="dxa"/>
          </w:tcPr>
          <w:p w:rsidR="000B12C1" w:rsidRPr="0075785C" w:rsidRDefault="00CE606D" w:rsidP="00C22DB6">
            <w:pPr>
              <w:rPr>
                <w:sz w:val="20"/>
                <w:szCs w:val="20"/>
              </w:rPr>
            </w:pPr>
            <w:r w:rsidRPr="0075785C">
              <w:rPr>
                <w:sz w:val="20"/>
                <w:szCs w:val="20"/>
              </w:rPr>
              <w:t>26</w:t>
            </w:r>
          </w:p>
        </w:tc>
        <w:tc>
          <w:tcPr>
            <w:tcW w:w="3119" w:type="dxa"/>
          </w:tcPr>
          <w:p w:rsidR="000B12C1" w:rsidRPr="0075785C" w:rsidRDefault="00730486" w:rsidP="00C22DB6">
            <w:pPr>
              <w:widowControl w:val="0"/>
              <w:autoSpaceDE w:val="0"/>
              <w:autoSpaceDN w:val="0"/>
              <w:adjustRightInd w:val="0"/>
              <w:rPr>
                <w:rFonts w:ascii="Roboto" w:hAnsi="Roboto"/>
                <w:sz w:val="20"/>
                <w:szCs w:val="20"/>
              </w:rPr>
            </w:pPr>
            <w:r>
              <w:rPr>
                <w:rFonts w:ascii="Roboto" w:hAnsi="Roboto" w:cs="Roboto"/>
                <w:b/>
                <w:bCs/>
                <w:color w:val="000000"/>
                <w:sz w:val="20"/>
                <w:szCs w:val="20"/>
              </w:rPr>
              <w:t>IČO</w:t>
            </w:r>
          </w:p>
        </w:tc>
        <w:tc>
          <w:tcPr>
            <w:tcW w:w="5239" w:type="dxa"/>
          </w:tcPr>
          <w:p w:rsidR="000B12C1" w:rsidRPr="007A3FFB" w:rsidRDefault="00B35D7B" w:rsidP="00C22DB6">
            <w:pPr>
              <w:rPr>
                <w:sz w:val="18"/>
                <w:szCs w:val="18"/>
              </w:rPr>
            </w:pPr>
            <w:r w:rsidRPr="003E40E3">
              <w:rPr>
                <w:sz w:val="18"/>
                <w:szCs w:val="18"/>
              </w:rPr>
              <w:t>Automaticky vyplnené</w:t>
            </w:r>
          </w:p>
        </w:tc>
      </w:tr>
      <w:tr w:rsidR="000B12C1" w:rsidRPr="0075785C" w:rsidTr="00280976">
        <w:tc>
          <w:tcPr>
            <w:tcW w:w="704" w:type="dxa"/>
          </w:tcPr>
          <w:p w:rsidR="000B12C1" w:rsidRPr="0075785C" w:rsidRDefault="00CE606D" w:rsidP="00C22DB6">
            <w:pPr>
              <w:rPr>
                <w:sz w:val="20"/>
                <w:szCs w:val="20"/>
              </w:rPr>
            </w:pPr>
            <w:r w:rsidRPr="0075785C">
              <w:rPr>
                <w:sz w:val="20"/>
                <w:szCs w:val="20"/>
              </w:rPr>
              <w:t>27</w:t>
            </w:r>
          </w:p>
        </w:tc>
        <w:tc>
          <w:tcPr>
            <w:tcW w:w="3119" w:type="dxa"/>
          </w:tcPr>
          <w:p w:rsidR="000B12C1" w:rsidRPr="0075785C" w:rsidRDefault="00730486" w:rsidP="00C22DB6">
            <w:pPr>
              <w:widowControl w:val="0"/>
              <w:autoSpaceDE w:val="0"/>
              <w:autoSpaceDN w:val="0"/>
              <w:adjustRightInd w:val="0"/>
              <w:rPr>
                <w:rFonts w:ascii="Roboto" w:hAnsi="Roboto"/>
                <w:sz w:val="20"/>
                <w:szCs w:val="20"/>
              </w:rPr>
            </w:pPr>
            <w:r>
              <w:rPr>
                <w:rFonts w:ascii="Roboto" w:hAnsi="Roboto" w:cs="Roboto"/>
                <w:b/>
                <w:bCs/>
                <w:color w:val="000000"/>
                <w:sz w:val="20"/>
                <w:szCs w:val="20"/>
              </w:rPr>
              <w:t>DIČ</w:t>
            </w:r>
          </w:p>
        </w:tc>
        <w:tc>
          <w:tcPr>
            <w:tcW w:w="5239" w:type="dxa"/>
          </w:tcPr>
          <w:p w:rsidR="000B12C1" w:rsidRPr="007A3FFB" w:rsidRDefault="00B35D7B" w:rsidP="00C22DB6">
            <w:pPr>
              <w:rPr>
                <w:sz w:val="18"/>
                <w:szCs w:val="18"/>
              </w:rPr>
            </w:pPr>
            <w:r w:rsidRPr="003E40E3">
              <w:rPr>
                <w:sz w:val="18"/>
                <w:szCs w:val="18"/>
              </w:rPr>
              <w:t>Automaticky vyplnené</w:t>
            </w:r>
          </w:p>
        </w:tc>
      </w:tr>
      <w:tr w:rsidR="000B12C1" w:rsidRPr="0075785C" w:rsidTr="00280976">
        <w:tc>
          <w:tcPr>
            <w:tcW w:w="704" w:type="dxa"/>
          </w:tcPr>
          <w:p w:rsidR="000B12C1" w:rsidRPr="0075785C" w:rsidRDefault="00CE606D" w:rsidP="00C22DB6">
            <w:pPr>
              <w:rPr>
                <w:sz w:val="20"/>
                <w:szCs w:val="20"/>
              </w:rPr>
            </w:pPr>
            <w:r w:rsidRPr="0075785C">
              <w:rPr>
                <w:sz w:val="20"/>
                <w:szCs w:val="20"/>
              </w:rPr>
              <w:t>28</w:t>
            </w:r>
          </w:p>
        </w:tc>
        <w:tc>
          <w:tcPr>
            <w:tcW w:w="3119" w:type="dxa"/>
          </w:tcPr>
          <w:p w:rsidR="000B12C1" w:rsidRPr="0075785C" w:rsidRDefault="00730486" w:rsidP="00C22DB6">
            <w:pPr>
              <w:widowControl w:val="0"/>
              <w:autoSpaceDE w:val="0"/>
              <w:autoSpaceDN w:val="0"/>
              <w:adjustRightInd w:val="0"/>
              <w:rPr>
                <w:rFonts w:ascii="Roboto" w:hAnsi="Roboto"/>
                <w:sz w:val="20"/>
                <w:szCs w:val="20"/>
              </w:rPr>
            </w:pPr>
            <w:r>
              <w:rPr>
                <w:rFonts w:ascii="Roboto" w:hAnsi="Roboto" w:cs="Roboto"/>
                <w:b/>
                <w:bCs/>
                <w:color w:val="000000"/>
                <w:sz w:val="20"/>
                <w:szCs w:val="20"/>
              </w:rPr>
              <w:t>IČZ</w:t>
            </w:r>
          </w:p>
        </w:tc>
        <w:tc>
          <w:tcPr>
            <w:tcW w:w="5239" w:type="dxa"/>
          </w:tcPr>
          <w:p w:rsidR="000B12C1" w:rsidRPr="007A3FFB" w:rsidRDefault="00B35D7B" w:rsidP="00C22DB6">
            <w:pPr>
              <w:rPr>
                <w:sz w:val="18"/>
                <w:szCs w:val="18"/>
              </w:rPr>
            </w:pPr>
            <w:r w:rsidRPr="003E40E3">
              <w:rPr>
                <w:sz w:val="18"/>
                <w:szCs w:val="18"/>
              </w:rPr>
              <w:t>Automaticky vyplnené</w:t>
            </w:r>
            <w:r w:rsidRPr="007A3FFB">
              <w:rPr>
                <w:sz w:val="18"/>
                <w:szCs w:val="18"/>
              </w:rPr>
              <w:t xml:space="preserve"> </w:t>
            </w:r>
            <w:r w:rsidR="00FC3177" w:rsidRPr="007A3FFB">
              <w:rPr>
                <w:sz w:val="18"/>
                <w:szCs w:val="18"/>
              </w:rPr>
              <w:t xml:space="preserve">- </w:t>
            </w:r>
            <w:r w:rsidR="006B0271" w:rsidRPr="007A3FFB">
              <w:rPr>
                <w:sz w:val="18"/>
                <w:szCs w:val="18"/>
              </w:rPr>
              <w:t xml:space="preserve">identifikačné číslo zamestnávateľa pridelené Sociálnou poisťovňou </w:t>
            </w:r>
            <w:r w:rsidR="006B0271" w:rsidRPr="002F393A">
              <w:rPr>
                <w:sz w:val="18"/>
                <w:szCs w:val="18"/>
              </w:rPr>
              <w:t> </w:t>
            </w:r>
            <w:r w:rsidR="006B0271" w:rsidRPr="007A3FFB">
              <w:rPr>
                <w:sz w:val="18"/>
                <w:szCs w:val="18"/>
              </w:rPr>
              <w:t>(v prípade, ak je žiadateľ registrovaný ako zamestnávateľ na účely sociálneho  poistenia)</w:t>
            </w:r>
          </w:p>
        </w:tc>
      </w:tr>
      <w:tr w:rsidR="000B12C1" w:rsidRPr="0075785C" w:rsidTr="00280976">
        <w:tc>
          <w:tcPr>
            <w:tcW w:w="704" w:type="dxa"/>
          </w:tcPr>
          <w:p w:rsidR="000B12C1" w:rsidRPr="0075785C" w:rsidRDefault="00CE606D" w:rsidP="00C22DB6">
            <w:pPr>
              <w:rPr>
                <w:sz w:val="20"/>
                <w:szCs w:val="20"/>
              </w:rPr>
            </w:pPr>
            <w:r w:rsidRPr="0075785C">
              <w:rPr>
                <w:sz w:val="20"/>
                <w:szCs w:val="20"/>
              </w:rPr>
              <w:t>29</w:t>
            </w:r>
          </w:p>
        </w:tc>
        <w:tc>
          <w:tcPr>
            <w:tcW w:w="3119" w:type="dxa"/>
          </w:tcPr>
          <w:p w:rsidR="000B12C1" w:rsidRPr="0075785C" w:rsidRDefault="00730486" w:rsidP="00C22DB6">
            <w:pPr>
              <w:widowControl w:val="0"/>
              <w:autoSpaceDE w:val="0"/>
              <w:autoSpaceDN w:val="0"/>
              <w:adjustRightInd w:val="0"/>
              <w:rPr>
                <w:rFonts w:ascii="Roboto" w:hAnsi="Roboto"/>
                <w:sz w:val="20"/>
                <w:szCs w:val="20"/>
              </w:rPr>
            </w:pPr>
            <w:r>
              <w:rPr>
                <w:rFonts w:ascii="Roboto" w:hAnsi="Roboto" w:cs="Roboto"/>
                <w:b/>
                <w:bCs/>
                <w:color w:val="000000"/>
                <w:sz w:val="20"/>
                <w:szCs w:val="20"/>
              </w:rPr>
              <w:t>Platiteľ DPH</w:t>
            </w:r>
          </w:p>
        </w:tc>
        <w:tc>
          <w:tcPr>
            <w:tcW w:w="5239" w:type="dxa"/>
          </w:tcPr>
          <w:p w:rsidR="000B12C1" w:rsidRPr="007A3FFB" w:rsidRDefault="00B35D7B" w:rsidP="00C22DB6">
            <w:pPr>
              <w:rPr>
                <w:sz w:val="18"/>
                <w:szCs w:val="18"/>
              </w:rPr>
            </w:pPr>
            <w:r w:rsidRPr="003E40E3">
              <w:rPr>
                <w:sz w:val="18"/>
                <w:szCs w:val="18"/>
              </w:rPr>
              <w:t>Automaticky vyplnené</w:t>
            </w:r>
          </w:p>
        </w:tc>
      </w:tr>
      <w:tr w:rsidR="000B12C1" w:rsidRPr="0075785C" w:rsidTr="00280976">
        <w:tc>
          <w:tcPr>
            <w:tcW w:w="704" w:type="dxa"/>
          </w:tcPr>
          <w:p w:rsidR="000B12C1" w:rsidRPr="0075785C" w:rsidRDefault="00CE606D" w:rsidP="00C22DB6">
            <w:pPr>
              <w:rPr>
                <w:sz w:val="20"/>
                <w:szCs w:val="20"/>
              </w:rPr>
            </w:pPr>
            <w:r w:rsidRPr="0075785C">
              <w:rPr>
                <w:sz w:val="20"/>
                <w:szCs w:val="20"/>
              </w:rPr>
              <w:t>30</w:t>
            </w:r>
          </w:p>
        </w:tc>
        <w:tc>
          <w:tcPr>
            <w:tcW w:w="3119" w:type="dxa"/>
          </w:tcPr>
          <w:p w:rsidR="000B12C1" w:rsidRPr="0075785C" w:rsidRDefault="00730486" w:rsidP="00CE606D">
            <w:pPr>
              <w:widowControl w:val="0"/>
              <w:autoSpaceDE w:val="0"/>
              <w:autoSpaceDN w:val="0"/>
              <w:adjustRightInd w:val="0"/>
              <w:rPr>
                <w:rFonts w:ascii="Roboto" w:hAnsi="Roboto"/>
                <w:sz w:val="20"/>
                <w:szCs w:val="20"/>
              </w:rPr>
            </w:pPr>
            <w:r>
              <w:rPr>
                <w:rFonts w:ascii="Roboto" w:hAnsi="Roboto" w:cs="Roboto"/>
                <w:b/>
                <w:bCs/>
                <w:color w:val="000000"/>
                <w:sz w:val="20"/>
                <w:szCs w:val="20"/>
              </w:rPr>
              <w:t>IČ DPH / VAT</w:t>
            </w:r>
          </w:p>
        </w:tc>
        <w:tc>
          <w:tcPr>
            <w:tcW w:w="5239" w:type="dxa"/>
          </w:tcPr>
          <w:p w:rsidR="000B12C1" w:rsidRPr="007A3FFB" w:rsidRDefault="00B35D7B" w:rsidP="00C22DB6">
            <w:pPr>
              <w:rPr>
                <w:sz w:val="18"/>
                <w:szCs w:val="18"/>
              </w:rPr>
            </w:pPr>
            <w:r w:rsidRPr="003E40E3">
              <w:rPr>
                <w:sz w:val="18"/>
                <w:szCs w:val="18"/>
              </w:rPr>
              <w:t>Automaticky vyplnené</w:t>
            </w:r>
          </w:p>
        </w:tc>
      </w:tr>
      <w:tr w:rsidR="00CE606D" w:rsidRPr="0075785C" w:rsidTr="00C22DB6">
        <w:tc>
          <w:tcPr>
            <w:tcW w:w="9062" w:type="dxa"/>
            <w:gridSpan w:val="3"/>
          </w:tcPr>
          <w:p w:rsidR="00CE606D" w:rsidRPr="0075785C" w:rsidRDefault="00CE606D" w:rsidP="00CE606D">
            <w:pPr>
              <w:widowControl w:val="0"/>
              <w:autoSpaceDE w:val="0"/>
              <w:autoSpaceDN w:val="0"/>
              <w:adjustRightInd w:val="0"/>
              <w:rPr>
                <w:rFonts w:ascii="Roboto" w:hAnsi="Roboto"/>
                <w:sz w:val="20"/>
                <w:szCs w:val="20"/>
              </w:rPr>
            </w:pPr>
            <w:r w:rsidRPr="0075785C">
              <w:rPr>
                <w:rFonts w:ascii="Roboto" w:hAnsi="Roboto" w:cs="Roboto"/>
                <w:b/>
                <w:bCs/>
                <w:color w:val="7F7F82"/>
                <w:sz w:val="20"/>
                <w:szCs w:val="20"/>
              </w:rPr>
              <w:t>Štatutárny orgán</w:t>
            </w:r>
          </w:p>
        </w:tc>
      </w:tr>
      <w:tr w:rsidR="000B12C1" w:rsidRPr="0075785C" w:rsidTr="00280976">
        <w:tc>
          <w:tcPr>
            <w:tcW w:w="704" w:type="dxa"/>
          </w:tcPr>
          <w:p w:rsidR="000B12C1" w:rsidRPr="0075785C" w:rsidRDefault="00CE606D" w:rsidP="00C22DB6">
            <w:pPr>
              <w:rPr>
                <w:sz w:val="20"/>
                <w:szCs w:val="20"/>
              </w:rPr>
            </w:pPr>
            <w:r w:rsidRPr="0075785C">
              <w:rPr>
                <w:sz w:val="20"/>
                <w:szCs w:val="20"/>
              </w:rPr>
              <w:t>31</w:t>
            </w:r>
          </w:p>
        </w:tc>
        <w:tc>
          <w:tcPr>
            <w:tcW w:w="3119" w:type="dxa"/>
          </w:tcPr>
          <w:p w:rsidR="000B12C1" w:rsidRPr="0075785C" w:rsidRDefault="00CE606D" w:rsidP="00C22DB6">
            <w:pPr>
              <w:widowControl w:val="0"/>
              <w:autoSpaceDE w:val="0"/>
              <w:autoSpaceDN w:val="0"/>
              <w:adjustRightInd w:val="0"/>
              <w:rPr>
                <w:rFonts w:ascii="Roboto" w:hAnsi="Roboto"/>
                <w:sz w:val="20"/>
                <w:szCs w:val="20"/>
              </w:rPr>
            </w:pPr>
            <w:r w:rsidRPr="0075785C">
              <w:rPr>
                <w:rFonts w:ascii="Roboto" w:hAnsi="Roboto" w:cs="Roboto"/>
                <w:b/>
                <w:bCs/>
                <w:color w:val="000000"/>
                <w:sz w:val="20"/>
                <w:szCs w:val="20"/>
              </w:rPr>
              <w:t xml:space="preserve">Meno </w:t>
            </w:r>
            <w:r w:rsidR="00730486">
              <w:rPr>
                <w:rFonts w:ascii="Roboto" w:hAnsi="Roboto" w:cs="Roboto"/>
                <w:b/>
                <w:bCs/>
                <w:color w:val="000000"/>
                <w:sz w:val="20"/>
                <w:szCs w:val="20"/>
              </w:rPr>
              <w:t>a priezvisko štatutára</w:t>
            </w:r>
          </w:p>
        </w:tc>
        <w:tc>
          <w:tcPr>
            <w:tcW w:w="5239" w:type="dxa"/>
          </w:tcPr>
          <w:p w:rsidR="000B12C1" w:rsidRPr="0075785C" w:rsidRDefault="00B35D7B" w:rsidP="00C22DB6">
            <w:pPr>
              <w:rPr>
                <w:sz w:val="20"/>
                <w:szCs w:val="20"/>
              </w:rPr>
            </w:pPr>
            <w:r w:rsidRPr="007A3FFB">
              <w:rPr>
                <w:sz w:val="18"/>
                <w:szCs w:val="18"/>
              </w:rPr>
              <w:t>Vypĺňa žiadateľ</w:t>
            </w:r>
            <w:r w:rsidR="00F805C9">
              <w:rPr>
                <w:sz w:val="18"/>
                <w:szCs w:val="18"/>
              </w:rPr>
              <w:t xml:space="preserve"> (v</w:t>
            </w:r>
            <w:r w:rsidR="00F805C9" w:rsidRPr="00F805C9">
              <w:rPr>
                <w:sz w:val="18"/>
                <w:szCs w:val="18"/>
              </w:rPr>
              <w:t>rátane titulov pred a za menom</w:t>
            </w:r>
            <w:r w:rsidR="00F805C9">
              <w:rPr>
                <w:sz w:val="18"/>
                <w:szCs w:val="18"/>
              </w:rPr>
              <w:t>)</w:t>
            </w:r>
            <w:r w:rsidRPr="004E60E8">
              <w:rPr>
                <w:sz w:val="18"/>
                <w:szCs w:val="18"/>
              </w:rPr>
              <w:t xml:space="preserve"> </w:t>
            </w:r>
            <w:r>
              <w:rPr>
                <w:sz w:val="18"/>
                <w:szCs w:val="18"/>
              </w:rPr>
              <w:t xml:space="preserve">- </w:t>
            </w:r>
            <w:r w:rsidR="006B0271" w:rsidRPr="004E60E8">
              <w:rPr>
                <w:sz w:val="18"/>
                <w:szCs w:val="18"/>
              </w:rPr>
              <w:t>v prípade kolektívneho štatutárneho orgánu uvedie žiadateľ údaje za všetkých členov, v prípade viacerých fyzických osôb oprávnených konať za spoločnosť (konatelia, komplementári, spoločníci) u</w:t>
            </w:r>
            <w:r w:rsidR="006B0271">
              <w:rPr>
                <w:sz w:val="18"/>
                <w:szCs w:val="18"/>
              </w:rPr>
              <w:t>vedie žiadateľ všetky takéto osoby</w:t>
            </w:r>
          </w:p>
        </w:tc>
      </w:tr>
      <w:tr w:rsidR="00CE606D" w:rsidTr="00C22DB6">
        <w:tc>
          <w:tcPr>
            <w:tcW w:w="9062" w:type="dxa"/>
            <w:gridSpan w:val="3"/>
          </w:tcPr>
          <w:p w:rsidR="00CE606D" w:rsidRPr="00CE606D" w:rsidRDefault="00CE606D" w:rsidP="00CE606D">
            <w:pPr>
              <w:widowControl w:val="0"/>
              <w:autoSpaceDE w:val="0"/>
              <w:autoSpaceDN w:val="0"/>
              <w:adjustRightInd w:val="0"/>
              <w:rPr>
                <w:rFonts w:ascii="Roboto" w:hAnsi="Roboto"/>
                <w:sz w:val="24"/>
                <w:szCs w:val="24"/>
              </w:rPr>
            </w:pPr>
            <w:r>
              <w:rPr>
                <w:rFonts w:ascii="Roboto" w:hAnsi="Roboto" w:cs="Roboto"/>
                <w:b/>
                <w:bCs/>
                <w:color w:val="0064A3"/>
                <w:sz w:val="42"/>
                <w:szCs w:val="42"/>
              </w:rPr>
              <w:t>3. Identifikácia organizačnej zložky zodpovednej za realizáciu projektu</w:t>
            </w:r>
          </w:p>
        </w:tc>
      </w:tr>
      <w:tr w:rsidR="00CE606D" w:rsidRPr="0075785C" w:rsidTr="00C22DB6">
        <w:tc>
          <w:tcPr>
            <w:tcW w:w="9062" w:type="dxa"/>
            <w:gridSpan w:val="3"/>
          </w:tcPr>
          <w:p w:rsidR="00CE606D" w:rsidRPr="0075785C" w:rsidRDefault="00CE606D" w:rsidP="00C22DB6">
            <w:pPr>
              <w:rPr>
                <w:sz w:val="20"/>
                <w:szCs w:val="20"/>
              </w:rPr>
            </w:pPr>
            <w:r w:rsidRPr="0075785C">
              <w:rPr>
                <w:rFonts w:ascii="Roboto" w:hAnsi="Roboto" w:cs="Roboto"/>
                <w:b/>
                <w:bCs/>
                <w:color w:val="000000"/>
                <w:sz w:val="20"/>
                <w:szCs w:val="20"/>
              </w:rPr>
              <w:t>Organizačná zložka</w:t>
            </w:r>
          </w:p>
        </w:tc>
      </w:tr>
      <w:tr w:rsidR="000B12C1" w:rsidRPr="0075785C" w:rsidTr="00280976">
        <w:tc>
          <w:tcPr>
            <w:tcW w:w="704" w:type="dxa"/>
          </w:tcPr>
          <w:p w:rsidR="000B12C1" w:rsidRPr="0075785C" w:rsidRDefault="00CE606D" w:rsidP="00C22DB6">
            <w:pPr>
              <w:rPr>
                <w:sz w:val="20"/>
                <w:szCs w:val="20"/>
              </w:rPr>
            </w:pPr>
            <w:r w:rsidRPr="0075785C">
              <w:rPr>
                <w:sz w:val="20"/>
                <w:szCs w:val="20"/>
              </w:rPr>
              <w:t>32</w:t>
            </w:r>
          </w:p>
        </w:tc>
        <w:tc>
          <w:tcPr>
            <w:tcW w:w="3119" w:type="dxa"/>
          </w:tcPr>
          <w:p w:rsidR="000B12C1" w:rsidRPr="0075785C" w:rsidRDefault="00CE606D" w:rsidP="00CE606D">
            <w:pPr>
              <w:widowControl w:val="0"/>
              <w:autoSpaceDE w:val="0"/>
              <w:autoSpaceDN w:val="0"/>
              <w:adjustRightInd w:val="0"/>
              <w:rPr>
                <w:rFonts w:ascii="Roboto" w:hAnsi="Roboto"/>
                <w:sz w:val="20"/>
                <w:szCs w:val="20"/>
              </w:rPr>
            </w:pPr>
            <w:r w:rsidRPr="0075785C">
              <w:rPr>
                <w:rFonts w:ascii="Roboto" w:hAnsi="Roboto" w:cs="Roboto"/>
                <w:b/>
                <w:bCs/>
                <w:color w:val="000000"/>
                <w:sz w:val="20"/>
                <w:szCs w:val="20"/>
              </w:rPr>
              <w:t>Obchodné meno / názov:</w:t>
            </w:r>
          </w:p>
        </w:tc>
        <w:tc>
          <w:tcPr>
            <w:tcW w:w="5239" w:type="dxa"/>
          </w:tcPr>
          <w:p w:rsidR="000B12C1" w:rsidRPr="007A3FFB" w:rsidRDefault="00B35D7B" w:rsidP="00C22DB6">
            <w:pPr>
              <w:rPr>
                <w:sz w:val="18"/>
                <w:szCs w:val="18"/>
              </w:rPr>
            </w:pPr>
            <w:r w:rsidRPr="007A3FFB">
              <w:rPr>
                <w:sz w:val="18"/>
                <w:szCs w:val="18"/>
              </w:rPr>
              <w:t xml:space="preserve">Vypĺňa žiadateľ - </w:t>
            </w:r>
            <w:r w:rsidR="003E0CBA" w:rsidRPr="007A3FFB">
              <w:rPr>
                <w:sz w:val="18"/>
                <w:szCs w:val="18"/>
              </w:rPr>
              <w:t xml:space="preserve">vypĺňa sa </w:t>
            </w:r>
            <w:r w:rsidR="00FD3D01" w:rsidRPr="007A3FFB">
              <w:rPr>
                <w:sz w:val="18"/>
                <w:szCs w:val="18"/>
              </w:rPr>
              <w:t>v</w:t>
            </w:r>
            <w:r w:rsidR="003E0CBA" w:rsidRPr="007A3FFB">
              <w:rPr>
                <w:sz w:val="18"/>
                <w:szCs w:val="18"/>
              </w:rPr>
              <w:t xml:space="preserve"> prípade, ak za žiadateľa s právnou subjektivitou bude vecný výkon realizácie zabezpečovať organizačná zložka, ktorá vystupuje samostatne ale nemá vlastnú právnu subjektivitu (napr. fakulta univerzity, odštepný závod bez právnej subjektivity a pod.)</w:t>
            </w:r>
          </w:p>
        </w:tc>
      </w:tr>
      <w:tr w:rsidR="000B12C1" w:rsidRPr="0075785C" w:rsidTr="00280976">
        <w:tc>
          <w:tcPr>
            <w:tcW w:w="704" w:type="dxa"/>
          </w:tcPr>
          <w:p w:rsidR="000B12C1" w:rsidRPr="0075785C" w:rsidRDefault="00CE606D" w:rsidP="00C22DB6">
            <w:pPr>
              <w:rPr>
                <w:sz w:val="20"/>
                <w:szCs w:val="20"/>
              </w:rPr>
            </w:pPr>
            <w:r w:rsidRPr="0075785C">
              <w:rPr>
                <w:sz w:val="20"/>
                <w:szCs w:val="20"/>
              </w:rPr>
              <w:t>33</w:t>
            </w:r>
          </w:p>
        </w:tc>
        <w:tc>
          <w:tcPr>
            <w:tcW w:w="3119" w:type="dxa"/>
          </w:tcPr>
          <w:p w:rsidR="000B12C1" w:rsidRPr="0075785C" w:rsidRDefault="00730486" w:rsidP="00CE606D">
            <w:pPr>
              <w:widowControl w:val="0"/>
              <w:autoSpaceDE w:val="0"/>
              <w:autoSpaceDN w:val="0"/>
              <w:adjustRightInd w:val="0"/>
              <w:rPr>
                <w:rFonts w:ascii="Roboto" w:hAnsi="Roboto"/>
                <w:sz w:val="20"/>
                <w:szCs w:val="20"/>
              </w:rPr>
            </w:pPr>
            <w:r>
              <w:rPr>
                <w:rFonts w:ascii="Roboto" w:hAnsi="Roboto" w:cs="Roboto"/>
                <w:b/>
                <w:bCs/>
                <w:color w:val="000000"/>
                <w:sz w:val="20"/>
                <w:szCs w:val="20"/>
              </w:rPr>
              <w:t>Sídlo</w:t>
            </w:r>
          </w:p>
        </w:tc>
        <w:tc>
          <w:tcPr>
            <w:tcW w:w="5239" w:type="dxa"/>
          </w:tcPr>
          <w:p w:rsidR="000B12C1" w:rsidRPr="007A3FFB" w:rsidRDefault="008752EF" w:rsidP="00C22DB6">
            <w:pPr>
              <w:rPr>
                <w:sz w:val="18"/>
                <w:szCs w:val="18"/>
              </w:rPr>
            </w:pPr>
            <w:r w:rsidRPr="007A3FFB">
              <w:rPr>
                <w:sz w:val="18"/>
                <w:szCs w:val="18"/>
              </w:rPr>
              <w:t xml:space="preserve">Automaticky vyplnené </w:t>
            </w:r>
            <w:r w:rsidR="00B35D7B">
              <w:rPr>
                <w:sz w:val="18"/>
                <w:szCs w:val="18"/>
              </w:rPr>
              <w:t xml:space="preserve">- </w:t>
            </w:r>
            <w:r w:rsidR="003E0CBA" w:rsidRPr="002F393A">
              <w:rPr>
                <w:sz w:val="18"/>
                <w:szCs w:val="18"/>
              </w:rPr>
              <w:t>Obec, ulica, číslo, PSČ</w:t>
            </w:r>
          </w:p>
        </w:tc>
      </w:tr>
      <w:tr w:rsidR="000B12C1" w:rsidRPr="0075785C" w:rsidTr="00280976">
        <w:tc>
          <w:tcPr>
            <w:tcW w:w="704" w:type="dxa"/>
          </w:tcPr>
          <w:p w:rsidR="000B12C1" w:rsidRPr="0075785C" w:rsidRDefault="00CE606D" w:rsidP="00C22DB6">
            <w:pPr>
              <w:rPr>
                <w:sz w:val="20"/>
                <w:szCs w:val="20"/>
              </w:rPr>
            </w:pPr>
            <w:r w:rsidRPr="0075785C">
              <w:rPr>
                <w:sz w:val="20"/>
                <w:szCs w:val="20"/>
              </w:rPr>
              <w:t>34</w:t>
            </w:r>
          </w:p>
        </w:tc>
        <w:tc>
          <w:tcPr>
            <w:tcW w:w="3119" w:type="dxa"/>
          </w:tcPr>
          <w:p w:rsidR="000B12C1" w:rsidRPr="0075785C" w:rsidRDefault="00730486" w:rsidP="00C22DB6">
            <w:pPr>
              <w:widowControl w:val="0"/>
              <w:autoSpaceDE w:val="0"/>
              <w:autoSpaceDN w:val="0"/>
              <w:adjustRightInd w:val="0"/>
              <w:rPr>
                <w:rFonts w:ascii="Roboto" w:hAnsi="Roboto"/>
                <w:sz w:val="20"/>
                <w:szCs w:val="20"/>
              </w:rPr>
            </w:pPr>
            <w:r>
              <w:rPr>
                <w:rFonts w:ascii="Roboto" w:hAnsi="Roboto" w:cs="Roboto"/>
                <w:b/>
                <w:bCs/>
                <w:color w:val="000000"/>
                <w:sz w:val="20"/>
                <w:szCs w:val="20"/>
              </w:rPr>
              <w:t>Subjekt</w:t>
            </w:r>
          </w:p>
        </w:tc>
        <w:tc>
          <w:tcPr>
            <w:tcW w:w="5239" w:type="dxa"/>
          </w:tcPr>
          <w:p w:rsidR="000B12C1" w:rsidRPr="007A3FFB" w:rsidRDefault="00B35D7B" w:rsidP="00C22DB6">
            <w:pPr>
              <w:rPr>
                <w:sz w:val="18"/>
                <w:szCs w:val="18"/>
              </w:rPr>
            </w:pPr>
            <w:r w:rsidRPr="003E40E3">
              <w:rPr>
                <w:sz w:val="18"/>
                <w:szCs w:val="18"/>
              </w:rPr>
              <w:t>Automaticky vyplnené</w:t>
            </w:r>
          </w:p>
        </w:tc>
      </w:tr>
      <w:tr w:rsidR="000B12C1" w:rsidRPr="0075785C" w:rsidTr="00280976">
        <w:tc>
          <w:tcPr>
            <w:tcW w:w="704" w:type="dxa"/>
          </w:tcPr>
          <w:p w:rsidR="000B12C1" w:rsidRPr="0075785C" w:rsidRDefault="00CE606D" w:rsidP="00C22DB6">
            <w:pPr>
              <w:rPr>
                <w:sz w:val="20"/>
                <w:szCs w:val="20"/>
              </w:rPr>
            </w:pPr>
            <w:r w:rsidRPr="0075785C">
              <w:rPr>
                <w:sz w:val="20"/>
                <w:szCs w:val="20"/>
              </w:rPr>
              <w:t>35</w:t>
            </w:r>
          </w:p>
        </w:tc>
        <w:tc>
          <w:tcPr>
            <w:tcW w:w="3119" w:type="dxa"/>
          </w:tcPr>
          <w:p w:rsidR="000B12C1" w:rsidRPr="0075785C" w:rsidRDefault="00CE606D" w:rsidP="00C22DB6">
            <w:pPr>
              <w:widowControl w:val="0"/>
              <w:autoSpaceDE w:val="0"/>
              <w:autoSpaceDN w:val="0"/>
              <w:adjustRightInd w:val="0"/>
              <w:rPr>
                <w:rFonts w:ascii="Roboto" w:hAnsi="Roboto"/>
                <w:sz w:val="20"/>
                <w:szCs w:val="20"/>
              </w:rPr>
            </w:pPr>
            <w:r w:rsidRPr="0075785C">
              <w:rPr>
                <w:rFonts w:ascii="Roboto" w:hAnsi="Roboto" w:cs="Roboto"/>
                <w:b/>
                <w:bCs/>
                <w:color w:val="000000"/>
                <w:sz w:val="20"/>
                <w:szCs w:val="20"/>
              </w:rPr>
              <w:t>I</w:t>
            </w:r>
            <w:r w:rsidR="00730486">
              <w:rPr>
                <w:rFonts w:ascii="Roboto" w:hAnsi="Roboto" w:cs="Roboto"/>
                <w:b/>
                <w:bCs/>
                <w:color w:val="000000"/>
                <w:sz w:val="20"/>
                <w:szCs w:val="20"/>
              </w:rPr>
              <w:t>dentifikátor (typ)</w:t>
            </w:r>
          </w:p>
        </w:tc>
        <w:tc>
          <w:tcPr>
            <w:tcW w:w="5239" w:type="dxa"/>
          </w:tcPr>
          <w:p w:rsidR="000B12C1" w:rsidRPr="007A3FFB" w:rsidRDefault="00B35D7B" w:rsidP="00C22DB6">
            <w:pPr>
              <w:rPr>
                <w:sz w:val="18"/>
                <w:szCs w:val="18"/>
              </w:rPr>
            </w:pPr>
            <w:r w:rsidRPr="003E40E3">
              <w:rPr>
                <w:sz w:val="18"/>
                <w:szCs w:val="18"/>
              </w:rPr>
              <w:t>Automaticky vyplnené</w:t>
            </w:r>
          </w:p>
        </w:tc>
      </w:tr>
      <w:tr w:rsidR="000B12C1" w:rsidRPr="0075785C" w:rsidTr="00280976">
        <w:tc>
          <w:tcPr>
            <w:tcW w:w="704" w:type="dxa"/>
          </w:tcPr>
          <w:p w:rsidR="000B12C1" w:rsidRPr="0075785C" w:rsidRDefault="00CE606D" w:rsidP="00C22DB6">
            <w:pPr>
              <w:rPr>
                <w:sz w:val="20"/>
                <w:szCs w:val="20"/>
              </w:rPr>
            </w:pPr>
            <w:r w:rsidRPr="0075785C">
              <w:rPr>
                <w:sz w:val="20"/>
                <w:szCs w:val="20"/>
              </w:rPr>
              <w:t>36</w:t>
            </w:r>
          </w:p>
        </w:tc>
        <w:tc>
          <w:tcPr>
            <w:tcW w:w="3119" w:type="dxa"/>
          </w:tcPr>
          <w:p w:rsidR="000B12C1" w:rsidRPr="0075785C" w:rsidRDefault="00CE606D" w:rsidP="00C22DB6">
            <w:pPr>
              <w:widowControl w:val="0"/>
              <w:autoSpaceDE w:val="0"/>
              <w:autoSpaceDN w:val="0"/>
              <w:adjustRightInd w:val="0"/>
              <w:rPr>
                <w:rFonts w:ascii="Roboto" w:hAnsi="Roboto"/>
                <w:sz w:val="20"/>
                <w:szCs w:val="20"/>
              </w:rPr>
            </w:pPr>
            <w:r w:rsidRPr="0075785C">
              <w:rPr>
                <w:rFonts w:ascii="Roboto" w:hAnsi="Roboto" w:cs="Roboto"/>
                <w:b/>
                <w:bCs/>
                <w:color w:val="000000"/>
                <w:sz w:val="20"/>
                <w:szCs w:val="20"/>
              </w:rPr>
              <w:t>Identifikáci</w:t>
            </w:r>
            <w:r w:rsidR="00730486">
              <w:rPr>
                <w:rFonts w:ascii="Roboto" w:hAnsi="Roboto" w:cs="Roboto"/>
                <w:b/>
                <w:bCs/>
                <w:color w:val="000000"/>
                <w:sz w:val="20"/>
                <w:szCs w:val="20"/>
              </w:rPr>
              <w:t>a zástupcov</w:t>
            </w:r>
            <w:r w:rsidR="00730486">
              <w:rPr>
                <w:rFonts w:ascii="Roboto" w:hAnsi="Roboto" w:cs="Roboto"/>
                <w:b/>
                <w:bCs/>
                <w:color w:val="000000"/>
                <w:sz w:val="20"/>
                <w:szCs w:val="20"/>
              </w:rPr>
              <w:br/>
              <w:t>(meno a priezvisko)</w:t>
            </w:r>
          </w:p>
        </w:tc>
        <w:tc>
          <w:tcPr>
            <w:tcW w:w="5239" w:type="dxa"/>
          </w:tcPr>
          <w:p w:rsidR="000B12C1" w:rsidRPr="007A3FFB" w:rsidRDefault="00B35D7B" w:rsidP="00C22DB6">
            <w:pPr>
              <w:rPr>
                <w:sz w:val="18"/>
                <w:szCs w:val="18"/>
              </w:rPr>
            </w:pPr>
            <w:r w:rsidRPr="007A3FFB">
              <w:rPr>
                <w:sz w:val="18"/>
                <w:szCs w:val="18"/>
              </w:rPr>
              <w:t>Vypĺňa žiadateľ</w:t>
            </w:r>
            <w:r w:rsidRPr="002F393A">
              <w:rPr>
                <w:sz w:val="18"/>
                <w:szCs w:val="18"/>
              </w:rPr>
              <w:t xml:space="preserve"> </w:t>
            </w:r>
            <w:r w:rsidR="00F805C9">
              <w:rPr>
                <w:sz w:val="18"/>
                <w:szCs w:val="18"/>
              </w:rPr>
              <w:t>(v</w:t>
            </w:r>
            <w:r w:rsidR="00F805C9" w:rsidRPr="00F805C9">
              <w:rPr>
                <w:sz w:val="18"/>
                <w:szCs w:val="18"/>
              </w:rPr>
              <w:t>rátane titulov pred a za menom</w:t>
            </w:r>
            <w:r w:rsidR="00F805C9">
              <w:rPr>
                <w:sz w:val="18"/>
                <w:szCs w:val="18"/>
              </w:rPr>
              <w:t xml:space="preserve">) </w:t>
            </w:r>
            <w:r>
              <w:rPr>
                <w:sz w:val="18"/>
                <w:szCs w:val="18"/>
              </w:rPr>
              <w:t xml:space="preserve">- </w:t>
            </w:r>
            <w:r w:rsidR="003E0CBA" w:rsidRPr="002F393A">
              <w:rPr>
                <w:sz w:val="18"/>
                <w:szCs w:val="18"/>
              </w:rPr>
              <w:t>vyplnia sa údaje o osobe/osobách oprávnen</w:t>
            </w:r>
            <w:r w:rsidR="003E0CBA">
              <w:rPr>
                <w:sz w:val="18"/>
                <w:szCs w:val="18"/>
              </w:rPr>
              <w:t>ej/oprávnen</w:t>
            </w:r>
            <w:r w:rsidR="003E0CBA" w:rsidRPr="002F393A">
              <w:rPr>
                <w:sz w:val="18"/>
                <w:szCs w:val="18"/>
              </w:rPr>
              <w:t>ých konať v mene organizačnej zložky zodpovednej za realizáciu projektu</w:t>
            </w:r>
          </w:p>
        </w:tc>
      </w:tr>
      <w:tr w:rsidR="00CE606D" w:rsidTr="00C22DB6">
        <w:tc>
          <w:tcPr>
            <w:tcW w:w="9062" w:type="dxa"/>
            <w:gridSpan w:val="3"/>
          </w:tcPr>
          <w:p w:rsidR="00CE606D" w:rsidRPr="00CE606D" w:rsidRDefault="00CE606D" w:rsidP="00CE606D">
            <w:pPr>
              <w:widowControl w:val="0"/>
              <w:autoSpaceDE w:val="0"/>
              <w:autoSpaceDN w:val="0"/>
              <w:adjustRightInd w:val="0"/>
              <w:rPr>
                <w:rFonts w:ascii="Roboto" w:hAnsi="Roboto"/>
                <w:sz w:val="24"/>
                <w:szCs w:val="24"/>
              </w:rPr>
            </w:pPr>
            <w:r>
              <w:rPr>
                <w:rFonts w:ascii="Roboto" w:hAnsi="Roboto" w:cs="Roboto"/>
                <w:b/>
                <w:bCs/>
                <w:color w:val="0064A3"/>
                <w:sz w:val="42"/>
                <w:szCs w:val="42"/>
              </w:rPr>
              <w:t>4. Komunikácia vo veci žiadosti</w:t>
            </w:r>
          </w:p>
        </w:tc>
      </w:tr>
      <w:tr w:rsidR="003E0CBA" w:rsidTr="00C22DB6">
        <w:tc>
          <w:tcPr>
            <w:tcW w:w="9062" w:type="dxa"/>
            <w:gridSpan w:val="3"/>
          </w:tcPr>
          <w:p w:rsidR="003E0CBA" w:rsidRPr="00DE377F" w:rsidRDefault="003E0CBA">
            <w:pPr>
              <w:rPr>
                <w:b/>
                <w:bCs/>
              </w:rPr>
            </w:pPr>
            <w:r w:rsidRPr="007A3FFB">
              <w:rPr>
                <w:sz w:val="18"/>
                <w:szCs w:val="18"/>
              </w:rPr>
              <w:t>Kontaktné údaje a</w:t>
            </w:r>
            <w:r w:rsidR="007B7E48">
              <w:rPr>
                <w:sz w:val="18"/>
                <w:szCs w:val="18"/>
              </w:rPr>
              <w:t xml:space="preserve"> </w:t>
            </w:r>
            <w:r w:rsidRPr="007A3FFB">
              <w:rPr>
                <w:sz w:val="18"/>
                <w:szCs w:val="18"/>
              </w:rPr>
              <w:t xml:space="preserve">adresa na </w:t>
            </w:r>
            <w:r w:rsidR="002A17D9">
              <w:rPr>
                <w:sz w:val="18"/>
                <w:szCs w:val="18"/>
              </w:rPr>
              <w:t xml:space="preserve">komunikáciu vo veci žiadosti a </w:t>
            </w:r>
            <w:r w:rsidRPr="007A3FFB">
              <w:rPr>
                <w:sz w:val="18"/>
                <w:szCs w:val="18"/>
              </w:rPr>
              <w:t>doručovanie písomností</w:t>
            </w:r>
            <w:r w:rsidR="002A17D9">
              <w:rPr>
                <w:sz w:val="18"/>
                <w:szCs w:val="18"/>
              </w:rPr>
              <w:t xml:space="preserve">. </w:t>
            </w:r>
            <w:r w:rsidR="00F27B48" w:rsidRPr="00F27B48">
              <w:rPr>
                <w:sz w:val="18"/>
                <w:szCs w:val="18"/>
              </w:rPr>
              <w:t>Žiadateľ uvedie jednu alebo viac osôb, ktorým budú doručované písomnosti a informácie v konaní o žiadosti o NFP a uvedie adresu, na ktorú majú byť doručované písomnosti. V</w:t>
            </w:r>
            <w:r w:rsidR="00812650">
              <w:rPr>
                <w:sz w:val="18"/>
                <w:szCs w:val="18"/>
              </w:rPr>
              <w:t> </w:t>
            </w:r>
            <w:r w:rsidR="00F27B48" w:rsidRPr="00F27B48">
              <w:rPr>
                <w:sz w:val="18"/>
                <w:szCs w:val="18"/>
              </w:rPr>
              <w:t>prípade</w:t>
            </w:r>
            <w:r w:rsidR="00812650">
              <w:rPr>
                <w:sz w:val="18"/>
                <w:szCs w:val="18"/>
              </w:rPr>
              <w:t xml:space="preserve">, ak </w:t>
            </w:r>
            <w:r w:rsidR="00F27B48" w:rsidRPr="00F27B48">
              <w:rPr>
                <w:sz w:val="18"/>
                <w:szCs w:val="18"/>
              </w:rPr>
              <w:t xml:space="preserve">adresa </w:t>
            </w:r>
            <w:r w:rsidR="00E07D1A">
              <w:rPr>
                <w:sz w:val="18"/>
                <w:szCs w:val="18"/>
              </w:rPr>
              <w:t xml:space="preserve">podľa predošlej vety </w:t>
            </w:r>
            <w:r w:rsidR="00F27B48" w:rsidRPr="00F27B48">
              <w:rPr>
                <w:sz w:val="18"/>
                <w:szCs w:val="18"/>
              </w:rPr>
              <w:t>bude odlišná od</w:t>
            </w:r>
            <w:r w:rsidR="007B7E48">
              <w:rPr>
                <w:sz w:val="18"/>
                <w:szCs w:val="18"/>
              </w:rPr>
              <w:t xml:space="preserve"> </w:t>
            </w:r>
            <w:r w:rsidR="00F27B48" w:rsidRPr="00F27B48">
              <w:rPr>
                <w:sz w:val="18"/>
                <w:szCs w:val="18"/>
              </w:rPr>
              <w:t>adresy žiadateľa uvedenej v</w:t>
            </w:r>
            <w:r w:rsidR="007B7E48">
              <w:rPr>
                <w:sz w:val="18"/>
                <w:szCs w:val="18"/>
              </w:rPr>
              <w:t xml:space="preserve"> </w:t>
            </w:r>
            <w:r w:rsidR="00F27B48" w:rsidRPr="00F27B48">
              <w:rPr>
                <w:sz w:val="18"/>
                <w:szCs w:val="18"/>
              </w:rPr>
              <w:t>časti 1 žiadosti, je žiadateľ povinný doložiť splnomocnenie pre osobu uvedenú v</w:t>
            </w:r>
            <w:r w:rsidR="007B7E48">
              <w:rPr>
                <w:sz w:val="18"/>
                <w:szCs w:val="18"/>
              </w:rPr>
              <w:t xml:space="preserve"> </w:t>
            </w:r>
            <w:r w:rsidR="00F27B48" w:rsidRPr="00F27B48">
              <w:rPr>
                <w:sz w:val="18"/>
                <w:szCs w:val="18"/>
              </w:rPr>
              <w:t>tejto časti na doručovanie písomností, prípadne na celé konanie o</w:t>
            </w:r>
            <w:r w:rsidR="002B7DE1">
              <w:rPr>
                <w:sz w:val="18"/>
                <w:szCs w:val="18"/>
              </w:rPr>
              <w:t xml:space="preserve"> </w:t>
            </w:r>
            <w:r w:rsidR="00F27B48" w:rsidRPr="00F27B48">
              <w:rPr>
                <w:sz w:val="18"/>
                <w:szCs w:val="18"/>
              </w:rPr>
              <w:t>žiadosti v</w:t>
            </w:r>
            <w:r w:rsidR="002B7DE1">
              <w:rPr>
                <w:sz w:val="18"/>
                <w:szCs w:val="18"/>
              </w:rPr>
              <w:t xml:space="preserve"> </w:t>
            </w:r>
            <w:r w:rsidR="00F27B48" w:rsidRPr="00F27B48">
              <w:rPr>
                <w:sz w:val="18"/>
                <w:szCs w:val="18"/>
              </w:rPr>
              <w:t>zmysle § 25 ods. 5 Správneho poriadku</w:t>
            </w:r>
            <w:r w:rsidR="00E07D1A" w:rsidRPr="00AD41AC">
              <w:rPr>
                <w:sz w:val="18"/>
                <w:szCs w:val="18"/>
              </w:rPr>
              <w:t>, inak sa komunikácia vo veci žiadosti a doručovanie písomností uskutoční výhradne prostredníctvom adresy žiadateľa uvedenej v časti 1 žiadosti.</w:t>
            </w:r>
            <w:r w:rsidR="002A17D9">
              <w:rPr>
                <w:sz w:val="18"/>
                <w:szCs w:val="18"/>
              </w:rPr>
              <w:t xml:space="preserve"> Ak je v</w:t>
            </w:r>
            <w:r w:rsidR="007B7E48">
              <w:rPr>
                <w:sz w:val="18"/>
                <w:szCs w:val="18"/>
              </w:rPr>
              <w:t xml:space="preserve"> </w:t>
            </w:r>
            <w:r w:rsidR="002A17D9">
              <w:rPr>
                <w:sz w:val="18"/>
                <w:szCs w:val="18"/>
              </w:rPr>
              <w:t>tejto časti uvedených viac osôb, písomnosti sa doručujú v</w:t>
            </w:r>
            <w:r w:rsidR="007B7E48">
              <w:rPr>
                <w:sz w:val="18"/>
                <w:szCs w:val="18"/>
              </w:rPr>
              <w:t xml:space="preserve"> </w:t>
            </w:r>
            <w:r w:rsidR="002A17D9">
              <w:rPr>
                <w:sz w:val="18"/>
                <w:szCs w:val="18"/>
              </w:rPr>
              <w:t xml:space="preserve">poradí: 1. </w:t>
            </w:r>
            <w:r w:rsidR="002A17D9" w:rsidRPr="002A17D9">
              <w:rPr>
                <w:sz w:val="18"/>
                <w:szCs w:val="18"/>
              </w:rPr>
              <w:t>splnomocnencovi, ak existuje výslovné splnomocnenie na preberanie zásielok, prípadne výslovné splnomocnenie na celé konanie o</w:t>
            </w:r>
            <w:r w:rsidR="007B7E48">
              <w:rPr>
                <w:sz w:val="18"/>
                <w:szCs w:val="18"/>
              </w:rPr>
              <w:t xml:space="preserve"> </w:t>
            </w:r>
            <w:r w:rsidR="002A17D9" w:rsidRPr="002A17D9">
              <w:rPr>
                <w:sz w:val="18"/>
                <w:szCs w:val="18"/>
              </w:rPr>
              <w:t>žiadosti</w:t>
            </w:r>
            <w:r w:rsidR="002A17D9">
              <w:rPr>
                <w:sz w:val="18"/>
                <w:szCs w:val="18"/>
              </w:rPr>
              <w:t xml:space="preserve">; 2. </w:t>
            </w:r>
            <w:r w:rsidR="002A17D9" w:rsidRPr="002A17D9">
              <w:rPr>
                <w:sz w:val="18"/>
                <w:szCs w:val="18"/>
              </w:rPr>
              <w:t>žiadateľovi o</w:t>
            </w:r>
            <w:r w:rsidR="007B7E48">
              <w:rPr>
                <w:sz w:val="18"/>
                <w:szCs w:val="18"/>
              </w:rPr>
              <w:t xml:space="preserve"> </w:t>
            </w:r>
            <w:r w:rsidR="002A17D9" w:rsidRPr="002A17D9">
              <w:rPr>
                <w:sz w:val="18"/>
                <w:szCs w:val="18"/>
              </w:rPr>
              <w:t>NFP na jeho adresu, k rukám fyzickej osoby, ktorá je zamestnancom povereným na prijímanie písomností</w:t>
            </w:r>
            <w:r w:rsidR="002A17D9">
              <w:rPr>
                <w:sz w:val="18"/>
                <w:szCs w:val="18"/>
              </w:rPr>
              <w:t xml:space="preserve">; 3. </w:t>
            </w:r>
            <w:r w:rsidR="002A17D9" w:rsidRPr="002A17D9">
              <w:rPr>
                <w:sz w:val="18"/>
                <w:szCs w:val="18"/>
              </w:rPr>
              <w:t xml:space="preserve">žiadateľovi </w:t>
            </w:r>
            <w:r w:rsidR="002A17D9">
              <w:rPr>
                <w:sz w:val="18"/>
                <w:szCs w:val="18"/>
              </w:rPr>
              <w:t>o</w:t>
            </w:r>
            <w:r w:rsidR="007B7E48">
              <w:rPr>
                <w:sz w:val="18"/>
                <w:szCs w:val="18"/>
              </w:rPr>
              <w:t xml:space="preserve"> </w:t>
            </w:r>
            <w:r w:rsidR="002A17D9">
              <w:rPr>
                <w:sz w:val="18"/>
                <w:szCs w:val="18"/>
              </w:rPr>
              <w:t xml:space="preserve">NFP </w:t>
            </w:r>
            <w:r w:rsidR="002A17D9" w:rsidRPr="002A17D9">
              <w:rPr>
                <w:sz w:val="18"/>
                <w:szCs w:val="18"/>
              </w:rPr>
              <w:t>na jeho adresu</w:t>
            </w:r>
            <w:r w:rsidR="002A17D9">
              <w:rPr>
                <w:sz w:val="18"/>
                <w:szCs w:val="18"/>
              </w:rPr>
              <w:t xml:space="preserve">, konkrétne </w:t>
            </w:r>
            <w:r w:rsidR="002A17D9" w:rsidRPr="002A17D9">
              <w:rPr>
                <w:sz w:val="18"/>
                <w:szCs w:val="18"/>
              </w:rPr>
              <w:t>osobe, ktorá je oprávnená konať za žiadateľa ako štatutárny orgán alebo jeho člen</w:t>
            </w:r>
            <w:r w:rsidR="002A17D9">
              <w:rPr>
                <w:sz w:val="18"/>
                <w:szCs w:val="18"/>
              </w:rPr>
              <w:t>.</w:t>
            </w:r>
            <w:r w:rsidR="007B7E48">
              <w:rPr>
                <w:sz w:val="18"/>
                <w:szCs w:val="18"/>
              </w:rPr>
              <w:t>“</w:t>
            </w:r>
          </w:p>
        </w:tc>
      </w:tr>
      <w:tr w:rsidR="003E0CBA" w:rsidRPr="0075785C" w:rsidTr="00280976">
        <w:tc>
          <w:tcPr>
            <w:tcW w:w="704" w:type="dxa"/>
          </w:tcPr>
          <w:p w:rsidR="003E0CBA" w:rsidRPr="0075785C" w:rsidRDefault="003E0CBA" w:rsidP="003E0CBA">
            <w:pPr>
              <w:rPr>
                <w:sz w:val="20"/>
                <w:szCs w:val="20"/>
              </w:rPr>
            </w:pPr>
            <w:r w:rsidRPr="0075785C">
              <w:rPr>
                <w:sz w:val="20"/>
                <w:szCs w:val="20"/>
              </w:rPr>
              <w:t>37</w:t>
            </w:r>
          </w:p>
        </w:tc>
        <w:tc>
          <w:tcPr>
            <w:tcW w:w="3119" w:type="dxa"/>
          </w:tcPr>
          <w:p w:rsidR="003E0CBA" w:rsidRPr="0075785C" w:rsidRDefault="00730486" w:rsidP="003E0CBA">
            <w:pPr>
              <w:widowControl w:val="0"/>
              <w:autoSpaceDE w:val="0"/>
              <w:autoSpaceDN w:val="0"/>
              <w:adjustRightInd w:val="0"/>
              <w:rPr>
                <w:rFonts w:ascii="Roboto" w:hAnsi="Roboto"/>
                <w:sz w:val="20"/>
                <w:szCs w:val="20"/>
              </w:rPr>
            </w:pPr>
            <w:r>
              <w:rPr>
                <w:rFonts w:ascii="Roboto" w:hAnsi="Roboto" w:cs="Roboto"/>
                <w:b/>
                <w:bCs/>
                <w:color w:val="000000"/>
                <w:sz w:val="20"/>
                <w:szCs w:val="20"/>
              </w:rPr>
              <w:t>Subjekt</w:t>
            </w:r>
          </w:p>
        </w:tc>
        <w:tc>
          <w:tcPr>
            <w:tcW w:w="5239" w:type="dxa"/>
          </w:tcPr>
          <w:p w:rsidR="003E0CBA" w:rsidRPr="007A3FFB" w:rsidRDefault="00B35D7B" w:rsidP="003E0CBA">
            <w:pPr>
              <w:rPr>
                <w:sz w:val="18"/>
                <w:szCs w:val="18"/>
              </w:rPr>
            </w:pPr>
            <w:r w:rsidRPr="003E40E3">
              <w:rPr>
                <w:sz w:val="18"/>
                <w:szCs w:val="18"/>
              </w:rPr>
              <w:t>Automaticky vyplnené</w:t>
            </w:r>
          </w:p>
        </w:tc>
      </w:tr>
      <w:tr w:rsidR="003E0CBA" w:rsidRPr="0075785C" w:rsidTr="00280976">
        <w:tc>
          <w:tcPr>
            <w:tcW w:w="704" w:type="dxa"/>
          </w:tcPr>
          <w:p w:rsidR="003E0CBA" w:rsidRPr="0075785C" w:rsidRDefault="003E0CBA" w:rsidP="003E0CBA">
            <w:pPr>
              <w:rPr>
                <w:sz w:val="20"/>
                <w:szCs w:val="20"/>
              </w:rPr>
            </w:pPr>
            <w:r w:rsidRPr="0075785C">
              <w:rPr>
                <w:sz w:val="20"/>
                <w:szCs w:val="20"/>
              </w:rPr>
              <w:t>38</w:t>
            </w:r>
          </w:p>
        </w:tc>
        <w:tc>
          <w:tcPr>
            <w:tcW w:w="3119" w:type="dxa"/>
          </w:tcPr>
          <w:p w:rsidR="003E0CBA" w:rsidRPr="0075785C" w:rsidRDefault="00730486" w:rsidP="003E0CBA">
            <w:pPr>
              <w:widowControl w:val="0"/>
              <w:autoSpaceDE w:val="0"/>
              <w:autoSpaceDN w:val="0"/>
              <w:adjustRightInd w:val="0"/>
              <w:rPr>
                <w:rFonts w:ascii="Roboto" w:hAnsi="Roboto"/>
                <w:sz w:val="20"/>
                <w:szCs w:val="20"/>
              </w:rPr>
            </w:pPr>
            <w:r>
              <w:rPr>
                <w:rFonts w:ascii="Roboto" w:hAnsi="Roboto" w:cs="Roboto"/>
                <w:b/>
                <w:bCs/>
                <w:color w:val="000000"/>
                <w:sz w:val="20"/>
                <w:szCs w:val="20"/>
              </w:rPr>
              <w:t>Identifikátor (typ)</w:t>
            </w:r>
          </w:p>
        </w:tc>
        <w:tc>
          <w:tcPr>
            <w:tcW w:w="5239" w:type="dxa"/>
          </w:tcPr>
          <w:p w:rsidR="003E0CBA" w:rsidRPr="007A3FFB" w:rsidRDefault="00B35D7B" w:rsidP="003E0CBA">
            <w:pPr>
              <w:rPr>
                <w:sz w:val="18"/>
                <w:szCs w:val="18"/>
              </w:rPr>
            </w:pPr>
            <w:r w:rsidRPr="003E40E3">
              <w:rPr>
                <w:sz w:val="18"/>
                <w:szCs w:val="18"/>
              </w:rPr>
              <w:t>Automaticky vyplnené</w:t>
            </w:r>
          </w:p>
        </w:tc>
      </w:tr>
      <w:tr w:rsidR="003E0CBA" w:rsidRPr="0075785C" w:rsidTr="00280976">
        <w:tc>
          <w:tcPr>
            <w:tcW w:w="704" w:type="dxa"/>
          </w:tcPr>
          <w:p w:rsidR="003E0CBA" w:rsidRPr="0075785C" w:rsidRDefault="003E0CBA" w:rsidP="003E0CBA">
            <w:pPr>
              <w:rPr>
                <w:sz w:val="20"/>
                <w:szCs w:val="20"/>
              </w:rPr>
            </w:pPr>
            <w:r w:rsidRPr="0075785C">
              <w:rPr>
                <w:sz w:val="20"/>
                <w:szCs w:val="20"/>
              </w:rPr>
              <w:t>39</w:t>
            </w:r>
          </w:p>
        </w:tc>
        <w:tc>
          <w:tcPr>
            <w:tcW w:w="3119" w:type="dxa"/>
          </w:tcPr>
          <w:p w:rsidR="003E0CBA" w:rsidRPr="0075785C" w:rsidRDefault="003E0CBA" w:rsidP="003E0CBA">
            <w:pPr>
              <w:widowControl w:val="0"/>
              <w:autoSpaceDE w:val="0"/>
              <w:autoSpaceDN w:val="0"/>
              <w:adjustRightInd w:val="0"/>
              <w:rPr>
                <w:rFonts w:ascii="Roboto" w:hAnsi="Roboto"/>
                <w:sz w:val="20"/>
                <w:szCs w:val="20"/>
              </w:rPr>
            </w:pPr>
            <w:r w:rsidRPr="0075785C">
              <w:rPr>
                <w:rFonts w:ascii="Roboto" w:hAnsi="Roboto" w:cs="Roboto"/>
                <w:b/>
                <w:bCs/>
                <w:color w:val="000000"/>
                <w:sz w:val="20"/>
                <w:szCs w:val="20"/>
              </w:rPr>
              <w:t>Meno a priezvisko</w:t>
            </w:r>
          </w:p>
        </w:tc>
        <w:tc>
          <w:tcPr>
            <w:tcW w:w="5239" w:type="dxa"/>
          </w:tcPr>
          <w:p w:rsidR="003E0CBA" w:rsidRPr="007A3FFB" w:rsidRDefault="00B35D7B" w:rsidP="002A2974">
            <w:pPr>
              <w:rPr>
                <w:sz w:val="18"/>
                <w:szCs w:val="18"/>
              </w:rPr>
            </w:pPr>
            <w:r w:rsidRPr="007A3FFB">
              <w:rPr>
                <w:sz w:val="18"/>
                <w:szCs w:val="18"/>
              </w:rPr>
              <w:t xml:space="preserve">Vypĺňa žiadateľ </w:t>
            </w:r>
            <w:r w:rsidR="00F805C9">
              <w:rPr>
                <w:sz w:val="18"/>
                <w:szCs w:val="18"/>
              </w:rPr>
              <w:t>(v</w:t>
            </w:r>
            <w:r w:rsidR="00F805C9" w:rsidRPr="00F805C9">
              <w:rPr>
                <w:sz w:val="18"/>
                <w:szCs w:val="18"/>
              </w:rPr>
              <w:t>rátane titulov pred a za menom</w:t>
            </w:r>
            <w:r w:rsidR="00F805C9">
              <w:rPr>
                <w:sz w:val="18"/>
                <w:szCs w:val="18"/>
              </w:rPr>
              <w:t>)</w:t>
            </w:r>
            <w:r w:rsidR="00F805C9" w:rsidRPr="004E60E8">
              <w:rPr>
                <w:sz w:val="18"/>
                <w:szCs w:val="18"/>
              </w:rPr>
              <w:t xml:space="preserve"> </w:t>
            </w:r>
            <w:r w:rsidRPr="007A3FFB">
              <w:rPr>
                <w:sz w:val="18"/>
                <w:szCs w:val="18"/>
              </w:rPr>
              <w:t>– výber z osôb subjektu</w:t>
            </w:r>
            <w:r w:rsidR="00686D4C" w:rsidRPr="007A3FFB">
              <w:rPr>
                <w:sz w:val="18"/>
                <w:szCs w:val="18"/>
              </w:rPr>
              <w:t xml:space="preserve"> </w:t>
            </w:r>
            <w:r w:rsidR="003C119B" w:rsidRPr="007A3FFB">
              <w:rPr>
                <w:sz w:val="18"/>
                <w:szCs w:val="18"/>
              </w:rPr>
              <w:t>žiadat</w:t>
            </w:r>
            <w:r w:rsidR="007A3FFB">
              <w:rPr>
                <w:sz w:val="18"/>
                <w:szCs w:val="18"/>
              </w:rPr>
              <w:t>eľa resp. partnera – v závislosti</w:t>
            </w:r>
            <w:r w:rsidR="003C119B" w:rsidRPr="007A3FFB">
              <w:rPr>
                <w:sz w:val="18"/>
                <w:szCs w:val="18"/>
              </w:rPr>
              <w:t xml:space="preserve"> od relevancie</w:t>
            </w:r>
            <w:r w:rsidR="002A2974">
              <w:rPr>
                <w:sz w:val="18"/>
                <w:szCs w:val="18"/>
              </w:rPr>
              <w:t>.</w:t>
            </w:r>
          </w:p>
        </w:tc>
      </w:tr>
      <w:tr w:rsidR="003E0CBA" w:rsidRPr="0075785C" w:rsidTr="00280976">
        <w:tc>
          <w:tcPr>
            <w:tcW w:w="704" w:type="dxa"/>
          </w:tcPr>
          <w:p w:rsidR="003E0CBA" w:rsidRPr="0075785C" w:rsidRDefault="003E0CBA" w:rsidP="003E0CBA">
            <w:pPr>
              <w:rPr>
                <w:sz w:val="20"/>
                <w:szCs w:val="20"/>
              </w:rPr>
            </w:pPr>
            <w:r w:rsidRPr="0075785C">
              <w:rPr>
                <w:sz w:val="20"/>
                <w:szCs w:val="20"/>
              </w:rPr>
              <w:lastRenderedPageBreak/>
              <w:t>40</w:t>
            </w:r>
          </w:p>
        </w:tc>
        <w:tc>
          <w:tcPr>
            <w:tcW w:w="3119" w:type="dxa"/>
          </w:tcPr>
          <w:p w:rsidR="003E0CBA" w:rsidRPr="0075785C" w:rsidRDefault="003E0CBA" w:rsidP="003E0CBA">
            <w:pPr>
              <w:widowControl w:val="0"/>
              <w:autoSpaceDE w:val="0"/>
              <w:autoSpaceDN w:val="0"/>
              <w:adjustRightInd w:val="0"/>
              <w:rPr>
                <w:rFonts w:ascii="Roboto" w:hAnsi="Roboto"/>
                <w:sz w:val="20"/>
                <w:szCs w:val="20"/>
              </w:rPr>
            </w:pPr>
            <w:r w:rsidRPr="0075785C">
              <w:rPr>
                <w:rFonts w:ascii="Roboto" w:hAnsi="Roboto" w:cs="Roboto"/>
                <w:b/>
                <w:bCs/>
                <w:color w:val="000000"/>
                <w:sz w:val="20"/>
                <w:szCs w:val="20"/>
              </w:rPr>
              <w:t>Adresa na doručovanie písomností</w:t>
            </w:r>
          </w:p>
        </w:tc>
        <w:tc>
          <w:tcPr>
            <w:tcW w:w="5239" w:type="dxa"/>
          </w:tcPr>
          <w:p w:rsidR="003E0CBA" w:rsidRPr="007A3FFB" w:rsidRDefault="00B35D7B" w:rsidP="003E0CBA">
            <w:pPr>
              <w:rPr>
                <w:sz w:val="18"/>
                <w:szCs w:val="18"/>
              </w:rPr>
            </w:pPr>
            <w:r w:rsidRPr="003E40E3">
              <w:rPr>
                <w:sz w:val="18"/>
                <w:szCs w:val="18"/>
              </w:rPr>
              <w:t>Automaticky vyplnené</w:t>
            </w:r>
            <w:r>
              <w:rPr>
                <w:sz w:val="18"/>
                <w:szCs w:val="18"/>
              </w:rPr>
              <w:t xml:space="preserve"> </w:t>
            </w:r>
          </w:p>
        </w:tc>
      </w:tr>
      <w:tr w:rsidR="003E0CBA" w:rsidRPr="0075785C" w:rsidTr="00280976">
        <w:tc>
          <w:tcPr>
            <w:tcW w:w="704" w:type="dxa"/>
          </w:tcPr>
          <w:p w:rsidR="003E0CBA" w:rsidRPr="0075785C" w:rsidRDefault="003E0CBA" w:rsidP="003E0CBA">
            <w:pPr>
              <w:rPr>
                <w:sz w:val="20"/>
                <w:szCs w:val="20"/>
              </w:rPr>
            </w:pPr>
            <w:r w:rsidRPr="0075785C">
              <w:rPr>
                <w:sz w:val="20"/>
                <w:szCs w:val="20"/>
              </w:rPr>
              <w:t>41</w:t>
            </w:r>
          </w:p>
        </w:tc>
        <w:tc>
          <w:tcPr>
            <w:tcW w:w="3119" w:type="dxa"/>
          </w:tcPr>
          <w:p w:rsidR="003E0CBA" w:rsidRPr="0075785C" w:rsidRDefault="003E0CBA" w:rsidP="003E0CBA">
            <w:pPr>
              <w:widowControl w:val="0"/>
              <w:autoSpaceDE w:val="0"/>
              <w:autoSpaceDN w:val="0"/>
              <w:adjustRightInd w:val="0"/>
              <w:rPr>
                <w:rFonts w:ascii="Roboto" w:hAnsi="Roboto"/>
                <w:sz w:val="20"/>
                <w:szCs w:val="20"/>
              </w:rPr>
            </w:pPr>
            <w:r w:rsidRPr="0075785C">
              <w:rPr>
                <w:rFonts w:ascii="Roboto" w:hAnsi="Roboto" w:cs="Roboto"/>
                <w:b/>
                <w:bCs/>
                <w:color w:val="000000"/>
                <w:sz w:val="20"/>
                <w:szCs w:val="20"/>
              </w:rPr>
              <w:t>E-mail</w:t>
            </w:r>
          </w:p>
        </w:tc>
        <w:tc>
          <w:tcPr>
            <w:tcW w:w="5239" w:type="dxa"/>
          </w:tcPr>
          <w:p w:rsidR="003E0CBA" w:rsidRPr="007A3FFB" w:rsidRDefault="00B35D7B" w:rsidP="003E0CBA">
            <w:pPr>
              <w:rPr>
                <w:sz w:val="18"/>
                <w:szCs w:val="18"/>
              </w:rPr>
            </w:pPr>
            <w:r w:rsidRPr="003E40E3">
              <w:rPr>
                <w:sz w:val="18"/>
                <w:szCs w:val="18"/>
              </w:rPr>
              <w:t>Automaticky vyplnené</w:t>
            </w:r>
          </w:p>
        </w:tc>
      </w:tr>
      <w:tr w:rsidR="003E0CBA" w:rsidRPr="0075785C" w:rsidTr="00280976">
        <w:tc>
          <w:tcPr>
            <w:tcW w:w="704" w:type="dxa"/>
          </w:tcPr>
          <w:p w:rsidR="003E0CBA" w:rsidRPr="0075785C" w:rsidRDefault="003E0CBA" w:rsidP="003E0CBA">
            <w:pPr>
              <w:rPr>
                <w:sz w:val="20"/>
                <w:szCs w:val="20"/>
              </w:rPr>
            </w:pPr>
            <w:r w:rsidRPr="0075785C">
              <w:rPr>
                <w:sz w:val="20"/>
                <w:szCs w:val="20"/>
              </w:rPr>
              <w:t>42</w:t>
            </w:r>
          </w:p>
        </w:tc>
        <w:tc>
          <w:tcPr>
            <w:tcW w:w="3119" w:type="dxa"/>
          </w:tcPr>
          <w:p w:rsidR="003E0CBA" w:rsidRPr="0075785C" w:rsidRDefault="003E0CBA" w:rsidP="003E0CBA">
            <w:pPr>
              <w:widowControl w:val="0"/>
              <w:autoSpaceDE w:val="0"/>
              <w:autoSpaceDN w:val="0"/>
              <w:adjustRightInd w:val="0"/>
              <w:rPr>
                <w:rFonts w:ascii="Roboto" w:hAnsi="Roboto"/>
                <w:sz w:val="20"/>
                <w:szCs w:val="20"/>
              </w:rPr>
            </w:pPr>
            <w:r w:rsidRPr="0075785C">
              <w:rPr>
                <w:rFonts w:ascii="Roboto" w:hAnsi="Roboto" w:cs="Roboto"/>
                <w:b/>
                <w:bCs/>
                <w:color w:val="000000"/>
                <w:sz w:val="20"/>
                <w:szCs w:val="20"/>
              </w:rPr>
              <w:t>Telefonický kontakt</w:t>
            </w:r>
          </w:p>
        </w:tc>
        <w:tc>
          <w:tcPr>
            <w:tcW w:w="5239" w:type="dxa"/>
          </w:tcPr>
          <w:p w:rsidR="003E0CBA" w:rsidRPr="007A3FFB" w:rsidRDefault="00B35D7B" w:rsidP="003E0CBA">
            <w:pPr>
              <w:rPr>
                <w:sz w:val="18"/>
                <w:szCs w:val="18"/>
              </w:rPr>
            </w:pPr>
            <w:r w:rsidRPr="003E40E3">
              <w:rPr>
                <w:sz w:val="18"/>
                <w:szCs w:val="18"/>
              </w:rPr>
              <w:t>Automaticky vyplnené</w:t>
            </w:r>
          </w:p>
        </w:tc>
      </w:tr>
      <w:tr w:rsidR="003E0CBA" w:rsidTr="00C22DB6">
        <w:tc>
          <w:tcPr>
            <w:tcW w:w="9062" w:type="dxa"/>
            <w:gridSpan w:val="3"/>
          </w:tcPr>
          <w:p w:rsidR="003E0CBA" w:rsidRPr="00DF276D" w:rsidRDefault="003E0CBA" w:rsidP="003E0CBA">
            <w:pPr>
              <w:widowControl w:val="0"/>
              <w:autoSpaceDE w:val="0"/>
              <w:autoSpaceDN w:val="0"/>
              <w:adjustRightInd w:val="0"/>
              <w:rPr>
                <w:rFonts w:ascii="Roboto" w:hAnsi="Roboto"/>
                <w:sz w:val="24"/>
                <w:szCs w:val="24"/>
              </w:rPr>
            </w:pPr>
            <w:r>
              <w:rPr>
                <w:rFonts w:ascii="Roboto" w:hAnsi="Roboto" w:cs="Roboto"/>
                <w:b/>
                <w:bCs/>
                <w:color w:val="0064A3"/>
                <w:sz w:val="42"/>
                <w:szCs w:val="42"/>
              </w:rPr>
              <w:t>5. Identifikácia projektu</w:t>
            </w:r>
          </w:p>
        </w:tc>
      </w:tr>
      <w:tr w:rsidR="003E0CBA" w:rsidRPr="0075785C" w:rsidTr="00280976">
        <w:tc>
          <w:tcPr>
            <w:tcW w:w="704" w:type="dxa"/>
          </w:tcPr>
          <w:p w:rsidR="003E0CBA" w:rsidRPr="0075785C" w:rsidRDefault="003E0CBA" w:rsidP="003E0CBA">
            <w:pPr>
              <w:rPr>
                <w:sz w:val="20"/>
                <w:szCs w:val="20"/>
              </w:rPr>
            </w:pPr>
            <w:r w:rsidRPr="0075785C">
              <w:rPr>
                <w:sz w:val="20"/>
                <w:szCs w:val="20"/>
              </w:rPr>
              <w:t>43</w:t>
            </w:r>
          </w:p>
        </w:tc>
        <w:tc>
          <w:tcPr>
            <w:tcW w:w="3119" w:type="dxa"/>
          </w:tcPr>
          <w:p w:rsidR="003E0CBA" w:rsidRPr="0075785C" w:rsidRDefault="00730486" w:rsidP="003E0CBA">
            <w:pPr>
              <w:widowControl w:val="0"/>
              <w:autoSpaceDE w:val="0"/>
              <w:autoSpaceDN w:val="0"/>
              <w:adjustRightInd w:val="0"/>
              <w:rPr>
                <w:rFonts w:ascii="Roboto" w:hAnsi="Roboto"/>
                <w:sz w:val="20"/>
                <w:szCs w:val="20"/>
              </w:rPr>
            </w:pPr>
            <w:r>
              <w:rPr>
                <w:rFonts w:ascii="Roboto" w:hAnsi="Roboto" w:cs="Roboto"/>
                <w:b/>
                <w:bCs/>
                <w:color w:val="000000"/>
                <w:sz w:val="20"/>
                <w:szCs w:val="20"/>
              </w:rPr>
              <w:t>Názov projektu</w:t>
            </w:r>
          </w:p>
        </w:tc>
        <w:tc>
          <w:tcPr>
            <w:tcW w:w="5239" w:type="dxa"/>
          </w:tcPr>
          <w:p w:rsidR="003E0CBA" w:rsidRDefault="00020E08" w:rsidP="003E0CBA">
            <w:pPr>
              <w:rPr>
                <w:sz w:val="18"/>
                <w:szCs w:val="18"/>
              </w:rPr>
            </w:pPr>
            <w:r w:rsidRPr="007A3FFB">
              <w:rPr>
                <w:sz w:val="18"/>
                <w:szCs w:val="18"/>
              </w:rPr>
              <w:t xml:space="preserve">Vypĺňa žiadateľ - </w:t>
            </w:r>
            <w:r w:rsidR="001F4F72" w:rsidRPr="007A3FFB">
              <w:rPr>
                <w:sz w:val="18"/>
                <w:szCs w:val="18"/>
              </w:rPr>
              <w:t>žiadateľ uvedie názov projektu, ktorý má byť predmetom realizácie v prípade schválenia žiadosti o</w:t>
            </w:r>
            <w:r w:rsidR="00C75939">
              <w:rPr>
                <w:sz w:val="18"/>
                <w:szCs w:val="18"/>
              </w:rPr>
              <w:t> </w:t>
            </w:r>
            <w:r w:rsidR="001F4F72" w:rsidRPr="007A3FFB">
              <w:rPr>
                <w:sz w:val="18"/>
                <w:szCs w:val="18"/>
              </w:rPr>
              <w:t>NFP</w:t>
            </w:r>
          </w:p>
          <w:p w:rsidR="00C75939" w:rsidRPr="007A3FFB" w:rsidRDefault="00C75939" w:rsidP="00CB27CA">
            <w:pPr>
              <w:rPr>
                <w:sz w:val="18"/>
                <w:szCs w:val="18"/>
              </w:rPr>
            </w:pPr>
            <w:r>
              <w:rPr>
                <w:rFonts w:cstheme="minorHAnsi"/>
                <w:i/>
                <w:color w:val="0000FF"/>
                <w:sz w:val="18"/>
                <w:szCs w:val="18"/>
              </w:rPr>
              <w:t>(</w:t>
            </w:r>
            <w:r w:rsidRPr="002D4CDB">
              <w:rPr>
                <w:rFonts w:cstheme="minorHAnsi"/>
                <w:i/>
                <w:color w:val="0000FF"/>
                <w:sz w:val="18"/>
                <w:szCs w:val="18"/>
              </w:rPr>
              <w:t xml:space="preserve">Presný názov projektu </w:t>
            </w:r>
            <w:r>
              <w:rPr>
                <w:rFonts w:cstheme="minorHAnsi"/>
                <w:i/>
                <w:color w:val="0000FF"/>
                <w:sz w:val="18"/>
                <w:szCs w:val="18"/>
              </w:rPr>
              <w:t>z</w:t>
            </w:r>
            <w:r w:rsidRPr="002D4CDB">
              <w:rPr>
                <w:rFonts w:cstheme="minorHAnsi"/>
                <w:i/>
                <w:color w:val="0000FF"/>
                <w:sz w:val="18"/>
                <w:szCs w:val="18"/>
              </w:rPr>
              <w:t>hodujúci sa s názvom projektu uvedeným v zozname projektov, ktorý vyjadruje zámer projektu a ktorý bude vo všetkých relevantných častiach ŽoNFP vrátane všetkých príloh uvádzaný rovnako.</w:t>
            </w:r>
            <w:r>
              <w:rPr>
                <w:rFonts w:cstheme="minorHAnsi"/>
                <w:i/>
                <w:color w:val="0000FF"/>
                <w:sz w:val="18"/>
                <w:szCs w:val="18"/>
              </w:rPr>
              <w:t>)</w:t>
            </w:r>
            <w:r w:rsidR="00D037C3">
              <w:rPr>
                <w:rFonts w:cstheme="minorHAnsi"/>
                <w:i/>
                <w:color w:val="0000FF"/>
                <w:sz w:val="18"/>
                <w:szCs w:val="18"/>
              </w:rPr>
              <w:t xml:space="preserve"> </w:t>
            </w:r>
            <w:r w:rsidR="00D037C3">
              <w:rPr>
                <w:rFonts w:cstheme="minorHAnsi"/>
                <w:i/>
                <w:color w:val="FF0000"/>
                <w:sz w:val="18"/>
                <w:szCs w:val="18"/>
              </w:rPr>
              <w:t xml:space="preserve">V prípade fázovaného projektu uviesť názov projektu a: „- </w:t>
            </w:r>
            <w:r w:rsidR="00CB27CA">
              <w:rPr>
                <w:rFonts w:cstheme="minorHAnsi"/>
                <w:i/>
                <w:color w:val="FF0000"/>
                <w:sz w:val="18"/>
                <w:szCs w:val="18"/>
              </w:rPr>
              <w:t>prvá</w:t>
            </w:r>
            <w:r w:rsidR="00D037C3">
              <w:rPr>
                <w:rFonts w:cstheme="minorHAnsi"/>
                <w:i/>
                <w:color w:val="FF0000"/>
                <w:sz w:val="18"/>
                <w:szCs w:val="18"/>
              </w:rPr>
              <w:t xml:space="preserve"> fáza“.</w:t>
            </w:r>
          </w:p>
        </w:tc>
      </w:tr>
      <w:tr w:rsidR="003E0CBA" w:rsidRPr="0075785C" w:rsidTr="00280976">
        <w:tc>
          <w:tcPr>
            <w:tcW w:w="704" w:type="dxa"/>
          </w:tcPr>
          <w:p w:rsidR="003E0CBA" w:rsidRPr="0075785C" w:rsidRDefault="003E0CBA" w:rsidP="003E0CBA">
            <w:pPr>
              <w:rPr>
                <w:sz w:val="20"/>
                <w:szCs w:val="20"/>
              </w:rPr>
            </w:pPr>
            <w:r w:rsidRPr="0075785C">
              <w:rPr>
                <w:sz w:val="20"/>
                <w:szCs w:val="20"/>
              </w:rPr>
              <w:t>44</w:t>
            </w:r>
          </w:p>
        </w:tc>
        <w:tc>
          <w:tcPr>
            <w:tcW w:w="3119" w:type="dxa"/>
          </w:tcPr>
          <w:p w:rsidR="003E0CBA" w:rsidRPr="0075785C" w:rsidRDefault="00730486" w:rsidP="003E0CBA">
            <w:pPr>
              <w:widowControl w:val="0"/>
              <w:autoSpaceDE w:val="0"/>
              <w:autoSpaceDN w:val="0"/>
              <w:adjustRightInd w:val="0"/>
              <w:rPr>
                <w:rFonts w:ascii="Roboto" w:hAnsi="Roboto"/>
                <w:sz w:val="20"/>
                <w:szCs w:val="20"/>
              </w:rPr>
            </w:pPr>
            <w:r>
              <w:rPr>
                <w:rFonts w:ascii="Roboto" w:hAnsi="Roboto" w:cs="Roboto"/>
                <w:b/>
                <w:bCs/>
                <w:color w:val="000000"/>
                <w:sz w:val="20"/>
                <w:szCs w:val="20"/>
              </w:rPr>
              <w:t>Akronym</w:t>
            </w:r>
          </w:p>
        </w:tc>
        <w:tc>
          <w:tcPr>
            <w:tcW w:w="5239" w:type="dxa"/>
          </w:tcPr>
          <w:p w:rsidR="003E0CBA" w:rsidRPr="007A3FFB" w:rsidRDefault="001B790C" w:rsidP="001B790C">
            <w:pPr>
              <w:rPr>
                <w:sz w:val="18"/>
                <w:szCs w:val="18"/>
              </w:rPr>
            </w:pPr>
            <w:r>
              <w:rPr>
                <w:sz w:val="18"/>
                <w:szCs w:val="18"/>
              </w:rPr>
              <w:t>Skrátený názov projektu - v</w:t>
            </w:r>
            <w:r w:rsidR="00020E08" w:rsidRPr="007A3FFB">
              <w:rPr>
                <w:sz w:val="18"/>
                <w:szCs w:val="18"/>
              </w:rPr>
              <w:t>ypĺňa žiadateľ</w:t>
            </w:r>
            <w:r w:rsidR="00216C22" w:rsidRPr="007A3FFB">
              <w:rPr>
                <w:sz w:val="18"/>
                <w:szCs w:val="18"/>
              </w:rPr>
              <w:t xml:space="preserve"> </w:t>
            </w:r>
            <w:r w:rsidR="00FD3D01" w:rsidRPr="007A3FFB">
              <w:rPr>
                <w:sz w:val="18"/>
                <w:szCs w:val="18"/>
              </w:rPr>
              <w:t>– nepovinné pole, uvedie sa skratka názvu projektu</w:t>
            </w:r>
          </w:p>
        </w:tc>
      </w:tr>
      <w:tr w:rsidR="003E0CBA" w:rsidRPr="0075785C" w:rsidTr="00280976">
        <w:tc>
          <w:tcPr>
            <w:tcW w:w="704" w:type="dxa"/>
          </w:tcPr>
          <w:p w:rsidR="003E0CBA" w:rsidRPr="0075785C" w:rsidRDefault="003E0CBA" w:rsidP="003E0CBA">
            <w:pPr>
              <w:rPr>
                <w:sz w:val="20"/>
                <w:szCs w:val="20"/>
              </w:rPr>
            </w:pPr>
            <w:r w:rsidRPr="0075785C">
              <w:rPr>
                <w:sz w:val="20"/>
                <w:szCs w:val="20"/>
              </w:rPr>
              <w:t>45</w:t>
            </w:r>
          </w:p>
        </w:tc>
        <w:tc>
          <w:tcPr>
            <w:tcW w:w="3119" w:type="dxa"/>
          </w:tcPr>
          <w:p w:rsidR="003E0CBA" w:rsidRPr="0075785C" w:rsidRDefault="00730486" w:rsidP="003E0CBA">
            <w:pPr>
              <w:widowControl w:val="0"/>
              <w:autoSpaceDE w:val="0"/>
              <w:autoSpaceDN w:val="0"/>
              <w:adjustRightInd w:val="0"/>
              <w:rPr>
                <w:rFonts w:ascii="Roboto" w:hAnsi="Roboto"/>
                <w:sz w:val="20"/>
                <w:szCs w:val="20"/>
              </w:rPr>
            </w:pPr>
            <w:r>
              <w:rPr>
                <w:rFonts w:ascii="Roboto" w:hAnsi="Roboto" w:cs="Roboto"/>
                <w:b/>
                <w:bCs/>
                <w:color w:val="000000"/>
                <w:sz w:val="20"/>
                <w:szCs w:val="20"/>
              </w:rPr>
              <w:t>Kód ŽoNFP</w:t>
            </w:r>
          </w:p>
        </w:tc>
        <w:tc>
          <w:tcPr>
            <w:tcW w:w="5239" w:type="dxa"/>
          </w:tcPr>
          <w:p w:rsidR="003E0CBA" w:rsidRPr="007A3FFB" w:rsidRDefault="00020E08" w:rsidP="003E0CBA">
            <w:pPr>
              <w:rPr>
                <w:sz w:val="18"/>
                <w:szCs w:val="18"/>
              </w:rPr>
            </w:pPr>
            <w:r w:rsidRPr="007A3FFB">
              <w:rPr>
                <w:sz w:val="18"/>
                <w:szCs w:val="18"/>
              </w:rPr>
              <w:t>Automaticky vyplnené</w:t>
            </w:r>
          </w:p>
        </w:tc>
      </w:tr>
      <w:tr w:rsidR="003E0CBA" w:rsidRPr="0075785C" w:rsidTr="00280976">
        <w:tc>
          <w:tcPr>
            <w:tcW w:w="704" w:type="dxa"/>
          </w:tcPr>
          <w:p w:rsidR="003E0CBA" w:rsidRPr="0075785C" w:rsidRDefault="003E0CBA" w:rsidP="003E0CBA">
            <w:pPr>
              <w:rPr>
                <w:sz w:val="20"/>
                <w:szCs w:val="20"/>
              </w:rPr>
            </w:pPr>
            <w:r w:rsidRPr="0075785C">
              <w:rPr>
                <w:sz w:val="20"/>
                <w:szCs w:val="20"/>
              </w:rPr>
              <w:t>46</w:t>
            </w:r>
          </w:p>
        </w:tc>
        <w:tc>
          <w:tcPr>
            <w:tcW w:w="3119" w:type="dxa"/>
          </w:tcPr>
          <w:p w:rsidR="003E0CBA" w:rsidRPr="0075785C" w:rsidRDefault="00730486" w:rsidP="003E0CBA">
            <w:pPr>
              <w:widowControl w:val="0"/>
              <w:autoSpaceDE w:val="0"/>
              <w:autoSpaceDN w:val="0"/>
              <w:adjustRightInd w:val="0"/>
              <w:rPr>
                <w:rFonts w:ascii="Roboto" w:hAnsi="Roboto"/>
                <w:sz w:val="20"/>
                <w:szCs w:val="20"/>
              </w:rPr>
            </w:pPr>
            <w:r>
              <w:rPr>
                <w:rFonts w:ascii="Roboto" w:hAnsi="Roboto" w:cs="Roboto"/>
                <w:b/>
                <w:bCs/>
                <w:color w:val="000000"/>
                <w:sz w:val="20"/>
                <w:szCs w:val="20"/>
              </w:rPr>
              <w:t>Výzva</w:t>
            </w:r>
          </w:p>
        </w:tc>
        <w:tc>
          <w:tcPr>
            <w:tcW w:w="5239" w:type="dxa"/>
          </w:tcPr>
          <w:p w:rsidR="003E0CBA" w:rsidRPr="007A3FFB" w:rsidRDefault="001F4F72" w:rsidP="001B790C">
            <w:pPr>
              <w:rPr>
                <w:sz w:val="18"/>
                <w:szCs w:val="18"/>
              </w:rPr>
            </w:pPr>
            <w:r w:rsidRPr="007A3FFB">
              <w:rPr>
                <w:sz w:val="18"/>
                <w:szCs w:val="18"/>
              </w:rPr>
              <w:t>Automaticky vyplnené číslo a názov výzvy</w:t>
            </w:r>
          </w:p>
        </w:tc>
      </w:tr>
      <w:tr w:rsidR="003E0CBA" w:rsidRPr="0075785C" w:rsidTr="00280976">
        <w:tc>
          <w:tcPr>
            <w:tcW w:w="704" w:type="dxa"/>
          </w:tcPr>
          <w:p w:rsidR="003E0CBA" w:rsidRPr="0075785C" w:rsidRDefault="003E0CBA" w:rsidP="003E0CBA">
            <w:pPr>
              <w:rPr>
                <w:sz w:val="20"/>
                <w:szCs w:val="20"/>
              </w:rPr>
            </w:pPr>
            <w:r w:rsidRPr="0075785C">
              <w:rPr>
                <w:sz w:val="20"/>
                <w:szCs w:val="20"/>
              </w:rPr>
              <w:t>47</w:t>
            </w:r>
          </w:p>
        </w:tc>
        <w:tc>
          <w:tcPr>
            <w:tcW w:w="3119" w:type="dxa"/>
          </w:tcPr>
          <w:p w:rsidR="003E0CBA" w:rsidRPr="0075785C" w:rsidRDefault="003E0CBA" w:rsidP="003E0CBA">
            <w:pPr>
              <w:widowControl w:val="0"/>
              <w:autoSpaceDE w:val="0"/>
              <w:autoSpaceDN w:val="0"/>
              <w:adjustRightInd w:val="0"/>
              <w:rPr>
                <w:rFonts w:ascii="Roboto" w:hAnsi="Roboto"/>
                <w:sz w:val="20"/>
                <w:szCs w:val="20"/>
              </w:rPr>
            </w:pPr>
            <w:r w:rsidRPr="0075785C">
              <w:rPr>
                <w:rFonts w:ascii="Roboto" w:hAnsi="Roboto" w:cs="Roboto"/>
                <w:b/>
                <w:bCs/>
                <w:color w:val="000000"/>
                <w:sz w:val="20"/>
                <w:szCs w:val="20"/>
              </w:rPr>
              <w:t>NACE projektu:</w:t>
            </w:r>
          </w:p>
        </w:tc>
        <w:tc>
          <w:tcPr>
            <w:tcW w:w="5239" w:type="dxa"/>
          </w:tcPr>
          <w:p w:rsidR="003E0CBA" w:rsidRPr="007A3FFB" w:rsidRDefault="00020E08" w:rsidP="001B790C">
            <w:pPr>
              <w:rPr>
                <w:sz w:val="18"/>
                <w:szCs w:val="18"/>
              </w:rPr>
            </w:pPr>
            <w:r w:rsidRPr="007A3FFB">
              <w:rPr>
                <w:sz w:val="18"/>
                <w:szCs w:val="18"/>
              </w:rPr>
              <w:t xml:space="preserve">Vypĺňa žiadateľ - </w:t>
            </w:r>
            <w:r w:rsidR="001F4F72" w:rsidRPr="007A3FFB">
              <w:rPr>
                <w:sz w:val="18"/>
                <w:szCs w:val="18"/>
              </w:rPr>
              <w:t xml:space="preserve">výber z číselníka SK NACE (štatistická klasifikácia ekonomických činností SK NACE Rev. 2 podľa Vyhlášky Štatistického úradu SR č. 306/2007 Z. z. z 18.6.2007). </w:t>
            </w:r>
            <w:r w:rsidR="001B790C">
              <w:rPr>
                <w:sz w:val="18"/>
                <w:szCs w:val="18"/>
              </w:rPr>
              <w:t>U</w:t>
            </w:r>
            <w:r w:rsidR="001B790C" w:rsidRPr="007A3FFB">
              <w:rPr>
                <w:sz w:val="18"/>
                <w:szCs w:val="18"/>
              </w:rPr>
              <w:t>vedie SK NACE súvisiace s predmetom projektu</w:t>
            </w:r>
            <w:r w:rsidR="001B790C">
              <w:rPr>
                <w:sz w:val="18"/>
                <w:szCs w:val="18"/>
              </w:rPr>
              <w:t xml:space="preserve">, ktoré môže byť odlišné od </w:t>
            </w:r>
            <w:r w:rsidR="001F4F72" w:rsidRPr="007A3FFB">
              <w:rPr>
                <w:sz w:val="18"/>
                <w:szCs w:val="18"/>
              </w:rPr>
              <w:t>NACE</w:t>
            </w:r>
            <w:r w:rsidR="001B790C">
              <w:rPr>
                <w:sz w:val="18"/>
                <w:szCs w:val="18"/>
              </w:rPr>
              <w:t xml:space="preserve"> žiadateľa/partnerov</w:t>
            </w:r>
            <w:r w:rsidR="00235639">
              <w:rPr>
                <w:sz w:val="18"/>
                <w:szCs w:val="18"/>
              </w:rPr>
              <w:t>.</w:t>
            </w:r>
          </w:p>
        </w:tc>
      </w:tr>
      <w:tr w:rsidR="003E0CBA" w:rsidRPr="0075785C" w:rsidTr="00280976">
        <w:tc>
          <w:tcPr>
            <w:tcW w:w="704" w:type="dxa"/>
          </w:tcPr>
          <w:p w:rsidR="003E0CBA" w:rsidRPr="0075785C" w:rsidRDefault="003E0CBA" w:rsidP="003E0CBA">
            <w:pPr>
              <w:rPr>
                <w:sz w:val="20"/>
                <w:szCs w:val="20"/>
              </w:rPr>
            </w:pPr>
            <w:r w:rsidRPr="0075785C">
              <w:rPr>
                <w:sz w:val="20"/>
                <w:szCs w:val="20"/>
              </w:rPr>
              <w:t>48</w:t>
            </w:r>
          </w:p>
        </w:tc>
        <w:tc>
          <w:tcPr>
            <w:tcW w:w="3119" w:type="dxa"/>
          </w:tcPr>
          <w:p w:rsidR="003E0CBA" w:rsidRPr="0075785C" w:rsidRDefault="00730486" w:rsidP="003E0CBA">
            <w:pPr>
              <w:widowControl w:val="0"/>
              <w:autoSpaceDE w:val="0"/>
              <w:autoSpaceDN w:val="0"/>
              <w:adjustRightInd w:val="0"/>
              <w:rPr>
                <w:rFonts w:ascii="Roboto" w:hAnsi="Roboto"/>
                <w:sz w:val="20"/>
                <w:szCs w:val="20"/>
              </w:rPr>
            </w:pPr>
            <w:r>
              <w:rPr>
                <w:rFonts w:ascii="Roboto" w:hAnsi="Roboto" w:cs="Roboto"/>
                <w:b/>
                <w:bCs/>
                <w:color w:val="000000"/>
                <w:sz w:val="20"/>
                <w:szCs w:val="20"/>
              </w:rPr>
              <w:t>Štátna pomoc</w:t>
            </w:r>
          </w:p>
        </w:tc>
        <w:tc>
          <w:tcPr>
            <w:tcW w:w="5239" w:type="dxa"/>
          </w:tcPr>
          <w:p w:rsidR="003E0CBA" w:rsidRPr="007A3FFB" w:rsidRDefault="00020E08" w:rsidP="00D01119">
            <w:pPr>
              <w:rPr>
                <w:sz w:val="18"/>
                <w:szCs w:val="18"/>
              </w:rPr>
            </w:pPr>
            <w:r w:rsidRPr="007A3FFB">
              <w:rPr>
                <w:sz w:val="18"/>
                <w:szCs w:val="18"/>
              </w:rPr>
              <w:t>Vypĺňa žiadateľ</w:t>
            </w:r>
            <w:r w:rsidR="00D01119">
              <w:rPr>
                <w:sz w:val="18"/>
                <w:szCs w:val="18"/>
              </w:rPr>
              <w:t xml:space="preserve"> </w:t>
            </w:r>
            <w:r w:rsidR="00D01119" w:rsidRPr="00956CE1">
              <w:rPr>
                <w:sz w:val="18"/>
                <w:szCs w:val="18"/>
              </w:rPr>
              <w:t xml:space="preserve">v prípade, ak je </w:t>
            </w:r>
            <w:r w:rsidR="00D01119">
              <w:rPr>
                <w:sz w:val="18"/>
                <w:szCs w:val="18"/>
              </w:rPr>
              <w:t xml:space="preserve">relevantná pre projekt a </w:t>
            </w:r>
            <w:r w:rsidR="00D01119" w:rsidRPr="00956CE1">
              <w:rPr>
                <w:sz w:val="18"/>
                <w:szCs w:val="18"/>
              </w:rPr>
              <w:t>v súlade s podmienkami výzvy</w:t>
            </w:r>
            <w:r w:rsidR="00D01119">
              <w:rPr>
                <w:sz w:val="18"/>
                <w:szCs w:val="18"/>
              </w:rPr>
              <w:t xml:space="preserve">. </w:t>
            </w:r>
          </w:p>
        </w:tc>
      </w:tr>
      <w:tr w:rsidR="003E0CBA" w:rsidRPr="0075785C" w:rsidTr="00280976">
        <w:tc>
          <w:tcPr>
            <w:tcW w:w="704" w:type="dxa"/>
          </w:tcPr>
          <w:p w:rsidR="003E0CBA" w:rsidRPr="0075785C" w:rsidRDefault="003E0CBA" w:rsidP="003E0CBA">
            <w:pPr>
              <w:rPr>
                <w:sz w:val="20"/>
                <w:szCs w:val="20"/>
              </w:rPr>
            </w:pPr>
            <w:r w:rsidRPr="0075785C">
              <w:rPr>
                <w:sz w:val="20"/>
                <w:szCs w:val="20"/>
              </w:rPr>
              <w:t>49</w:t>
            </w:r>
          </w:p>
        </w:tc>
        <w:tc>
          <w:tcPr>
            <w:tcW w:w="3119" w:type="dxa"/>
          </w:tcPr>
          <w:p w:rsidR="003E0CBA" w:rsidRPr="0075785C" w:rsidRDefault="00730486" w:rsidP="003E0CBA">
            <w:pPr>
              <w:widowControl w:val="0"/>
              <w:autoSpaceDE w:val="0"/>
              <w:autoSpaceDN w:val="0"/>
              <w:adjustRightInd w:val="0"/>
              <w:rPr>
                <w:rFonts w:ascii="Roboto" w:hAnsi="Roboto"/>
                <w:sz w:val="20"/>
                <w:szCs w:val="20"/>
              </w:rPr>
            </w:pPr>
            <w:r>
              <w:rPr>
                <w:rFonts w:ascii="Roboto" w:hAnsi="Roboto" w:cs="Roboto"/>
                <w:b/>
                <w:bCs/>
                <w:color w:val="000000"/>
                <w:sz w:val="20"/>
                <w:szCs w:val="20"/>
              </w:rPr>
              <w:t>Kategórie regiónov</w:t>
            </w:r>
          </w:p>
        </w:tc>
        <w:tc>
          <w:tcPr>
            <w:tcW w:w="5239" w:type="dxa"/>
          </w:tcPr>
          <w:p w:rsidR="00356928" w:rsidRDefault="007E3857">
            <w:pPr>
              <w:rPr>
                <w:color w:val="000000"/>
                <w:sz w:val="18"/>
                <w:szCs w:val="18"/>
              </w:rPr>
            </w:pPr>
            <w:r>
              <w:rPr>
                <w:sz w:val="18"/>
                <w:szCs w:val="18"/>
              </w:rPr>
              <w:t xml:space="preserve">Automaticky vyplnené  - </w:t>
            </w:r>
            <w:r w:rsidR="001F4F72" w:rsidRPr="00C01F1F">
              <w:rPr>
                <w:sz w:val="18"/>
                <w:szCs w:val="18"/>
              </w:rPr>
              <w:t>Rozvinut</w:t>
            </w:r>
            <w:r w:rsidR="00993C6E">
              <w:rPr>
                <w:sz w:val="18"/>
                <w:szCs w:val="18"/>
              </w:rPr>
              <w:t>ejšie</w:t>
            </w:r>
            <w:r w:rsidR="001F4F72" w:rsidRPr="00C01F1F">
              <w:rPr>
                <w:sz w:val="18"/>
                <w:szCs w:val="18"/>
              </w:rPr>
              <w:t xml:space="preserve"> / Menej rozvinuté (sekcia sa netýka projektov financovaných z KF, ENRF a EÚS)</w:t>
            </w:r>
            <w:r w:rsidR="00861995">
              <w:rPr>
                <w:sz w:val="18"/>
                <w:szCs w:val="18"/>
              </w:rPr>
              <w:t xml:space="preserve">. </w:t>
            </w:r>
            <w:r w:rsidR="00861995" w:rsidRPr="00AD41AC">
              <w:rPr>
                <w:color w:val="000000"/>
                <w:sz w:val="18"/>
                <w:szCs w:val="18"/>
              </w:rPr>
              <w:t>Menej rozvinuté regióny sú tie, ktorých HDP na obyvateľa je menej ako 75 % priemerného HDP v EÚ-27</w:t>
            </w:r>
            <w:r w:rsidR="00642380">
              <w:rPr>
                <w:color w:val="000000"/>
                <w:sz w:val="18"/>
                <w:szCs w:val="18"/>
              </w:rPr>
              <w:t xml:space="preserve"> (Trnavský kraj, Trenčiansky kraj, Žilinský kraj, Banskobystrický kraj, Nitriansky kraj, Košický kraj a Prešovský kraj)</w:t>
            </w:r>
            <w:r w:rsidR="00861995" w:rsidRPr="00AD41AC">
              <w:rPr>
                <w:color w:val="000000"/>
                <w:sz w:val="18"/>
                <w:szCs w:val="18"/>
              </w:rPr>
              <w:t xml:space="preserve"> a rozvinutejšie regióny sú tie, ktorých HDP na obyvateľa je vyšší ako 90 % priemerného HDP v EÚ-27</w:t>
            </w:r>
            <w:r w:rsidR="00642380">
              <w:rPr>
                <w:color w:val="000000"/>
                <w:sz w:val="18"/>
                <w:szCs w:val="18"/>
              </w:rPr>
              <w:t xml:space="preserve"> (Bratislavský kraj)</w:t>
            </w:r>
            <w:r w:rsidR="00356928">
              <w:rPr>
                <w:color w:val="000000"/>
                <w:sz w:val="18"/>
                <w:szCs w:val="18"/>
              </w:rPr>
              <w:t>.</w:t>
            </w:r>
          </w:p>
          <w:p w:rsidR="003E0CBA" w:rsidRPr="00AD41AC" w:rsidRDefault="00356928" w:rsidP="00406B2E">
            <w:pPr>
              <w:rPr>
                <w:b/>
                <w:sz w:val="18"/>
                <w:szCs w:val="18"/>
              </w:rPr>
            </w:pPr>
            <w:r w:rsidRPr="00AD41AC">
              <w:rPr>
                <w:b/>
                <w:color w:val="000000"/>
                <w:sz w:val="18"/>
                <w:szCs w:val="18"/>
              </w:rPr>
              <w:t>Žiadateľ skontroluje, či je vzhľadom k miestu realizácie projektu jeho ŽoNFP zatriedená do správnej kategórie regiónov</w:t>
            </w:r>
            <w:r w:rsidR="00406B2E">
              <w:rPr>
                <w:b/>
                <w:color w:val="000000"/>
                <w:sz w:val="18"/>
                <w:szCs w:val="18"/>
              </w:rPr>
              <w:t xml:space="preserve">. </w:t>
            </w:r>
            <w:r w:rsidR="00406B2E" w:rsidRPr="00294D00">
              <w:rPr>
                <w:color w:val="000000"/>
                <w:sz w:val="18"/>
                <w:szCs w:val="18"/>
              </w:rPr>
              <w:t>Kategória regiónu musí byť priradená zhodne s oprávneným územím vo výzve</w:t>
            </w:r>
          </w:p>
        </w:tc>
      </w:tr>
      <w:tr w:rsidR="003E0CBA" w:rsidRPr="0075785C" w:rsidTr="00280976">
        <w:tc>
          <w:tcPr>
            <w:tcW w:w="704" w:type="dxa"/>
          </w:tcPr>
          <w:p w:rsidR="003E0CBA" w:rsidRPr="0075785C" w:rsidRDefault="003E0CBA" w:rsidP="003E0CBA">
            <w:pPr>
              <w:rPr>
                <w:sz w:val="20"/>
                <w:szCs w:val="20"/>
              </w:rPr>
            </w:pPr>
            <w:r w:rsidRPr="0075785C">
              <w:rPr>
                <w:sz w:val="20"/>
                <w:szCs w:val="20"/>
              </w:rPr>
              <w:t>50</w:t>
            </w:r>
          </w:p>
        </w:tc>
        <w:tc>
          <w:tcPr>
            <w:tcW w:w="3119" w:type="dxa"/>
          </w:tcPr>
          <w:p w:rsidR="003E0CBA" w:rsidRPr="0075785C" w:rsidRDefault="003E0CBA" w:rsidP="003E0CBA">
            <w:pPr>
              <w:widowControl w:val="0"/>
              <w:autoSpaceDE w:val="0"/>
              <w:autoSpaceDN w:val="0"/>
              <w:adjustRightInd w:val="0"/>
              <w:rPr>
                <w:rFonts w:ascii="Roboto" w:hAnsi="Roboto"/>
                <w:sz w:val="20"/>
                <w:szCs w:val="20"/>
              </w:rPr>
            </w:pPr>
            <w:r w:rsidRPr="0075785C">
              <w:rPr>
                <w:rFonts w:ascii="Roboto" w:hAnsi="Roboto" w:cs="Roboto"/>
                <w:b/>
                <w:bCs/>
                <w:color w:val="000000"/>
                <w:sz w:val="20"/>
                <w:szCs w:val="20"/>
              </w:rPr>
              <w:t xml:space="preserve">Projekt s relevanciou k Regionálnym </w:t>
            </w:r>
            <w:r w:rsidR="00730486">
              <w:rPr>
                <w:rFonts w:ascii="Roboto" w:hAnsi="Roboto" w:cs="Roboto"/>
                <w:b/>
                <w:bCs/>
                <w:color w:val="000000"/>
                <w:sz w:val="20"/>
                <w:szCs w:val="20"/>
              </w:rPr>
              <w:t>integrovaným územným stratégiám</w:t>
            </w:r>
          </w:p>
        </w:tc>
        <w:tc>
          <w:tcPr>
            <w:tcW w:w="5239" w:type="dxa"/>
          </w:tcPr>
          <w:p w:rsidR="003E0CBA" w:rsidRDefault="00020E08" w:rsidP="003E0CBA">
            <w:pPr>
              <w:rPr>
                <w:sz w:val="18"/>
                <w:szCs w:val="18"/>
              </w:rPr>
            </w:pPr>
            <w:r w:rsidRPr="007A3FFB">
              <w:rPr>
                <w:sz w:val="18"/>
                <w:szCs w:val="18"/>
              </w:rPr>
              <w:t xml:space="preserve">Vypĺňa žiadateľ - </w:t>
            </w:r>
            <w:r w:rsidR="001F4F72" w:rsidRPr="007A3FFB">
              <w:rPr>
                <w:sz w:val="18"/>
                <w:szCs w:val="18"/>
              </w:rPr>
              <w:t>áno/nie</w:t>
            </w:r>
            <w:r w:rsidR="00201262">
              <w:rPr>
                <w:sz w:val="18"/>
                <w:szCs w:val="18"/>
              </w:rPr>
              <w:t xml:space="preserve"> (resp. ak je zameranie projektu RIUS pole je automaticky predvyplnené na áno)</w:t>
            </w:r>
          </w:p>
          <w:p w:rsidR="00C75939" w:rsidRPr="007A3FFB" w:rsidRDefault="00C75939" w:rsidP="003E0CBA">
            <w:pPr>
              <w:rPr>
                <w:sz w:val="18"/>
                <w:szCs w:val="18"/>
              </w:rPr>
            </w:pPr>
            <w:r w:rsidRPr="002D4CDB">
              <w:rPr>
                <w:rFonts w:cstheme="minorHAnsi"/>
                <w:i/>
                <w:color w:val="0000FF"/>
                <w:sz w:val="18"/>
                <w:szCs w:val="18"/>
              </w:rPr>
              <w:t>V zmysle </w:t>
            </w:r>
            <w:r>
              <w:rPr>
                <w:rFonts w:cstheme="minorHAnsi"/>
                <w:i/>
                <w:color w:val="0000FF"/>
                <w:sz w:val="18"/>
                <w:szCs w:val="18"/>
              </w:rPr>
              <w:t xml:space="preserve">„Partnerskej dohody SR na roky 2014 – 2020“, kap. „3.1.2 </w:t>
            </w:r>
            <w:r w:rsidRPr="00713502">
              <w:rPr>
                <w:rFonts w:cstheme="minorHAnsi"/>
                <w:i/>
                <w:color w:val="0000FF"/>
                <w:sz w:val="18"/>
                <w:szCs w:val="18"/>
              </w:rPr>
              <w:t>Integrované územné stratégie</w:t>
            </w:r>
            <w:r>
              <w:rPr>
                <w:rFonts w:cstheme="minorHAnsi"/>
                <w:i/>
                <w:color w:val="0000FF"/>
                <w:sz w:val="18"/>
                <w:szCs w:val="18"/>
              </w:rPr>
              <w:t>“ nerelevantné pre OPII.</w:t>
            </w:r>
          </w:p>
        </w:tc>
      </w:tr>
      <w:tr w:rsidR="003E0CBA" w:rsidRPr="0075785C" w:rsidTr="00280976">
        <w:tc>
          <w:tcPr>
            <w:tcW w:w="704" w:type="dxa"/>
          </w:tcPr>
          <w:p w:rsidR="003E0CBA" w:rsidRPr="0075785C" w:rsidRDefault="003E0CBA" w:rsidP="003E0CBA">
            <w:pPr>
              <w:rPr>
                <w:sz w:val="20"/>
                <w:szCs w:val="20"/>
              </w:rPr>
            </w:pPr>
            <w:r w:rsidRPr="0075785C">
              <w:rPr>
                <w:sz w:val="20"/>
                <w:szCs w:val="20"/>
              </w:rPr>
              <w:t>51</w:t>
            </w:r>
          </w:p>
        </w:tc>
        <w:tc>
          <w:tcPr>
            <w:tcW w:w="3119" w:type="dxa"/>
          </w:tcPr>
          <w:p w:rsidR="003E0CBA" w:rsidRPr="0075785C" w:rsidRDefault="003E0CBA" w:rsidP="003E0CBA">
            <w:pPr>
              <w:widowControl w:val="0"/>
              <w:autoSpaceDE w:val="0"/>
              <w:autoSpaceDN w:val="0"/>
              <w:adjustRightInd w:val="0"/>
              <w:rPr>
                <w:rFonts w:ascii="Roboto" w:hAnsi="Roboto"/>
                <w:sz w:val="20"/>
                <w:szCs w:val="20"/>
              </w:rPr>
            </w:pPr>
            <w:r w:rsidRPr="0075785C">
              <w:rPr>
                <w:rFonts w:ascii="Roboto" w:hAnsi="Roboto" w:cs="Roboto"/>
                <w:b/>
                <w:bCs/>
                <w:color w:val="000000"/>
                <w:sz w:val="20"/>
                <w:szCs w:val="20"/>
              </w:rPr>
              <w:t>Projekt s relevanci</w:t>
            </w:r>
            <w:r w:rsidR="00730486">
              <w:rPr>
                <w:rFonts w:ascii="Roboto" w:hAnsi="Roboto" w:cs="Roboto"/>
                <w:b/>
                <w:bCs/>
                <w:color w:val="000000"/>
                <w:sz w:val="20"/>
                <w:szCs w:val="20"/>
              </w:rPr>
              <w:t>ou k Udržateľnému rozvoju miest</w:t>
            </w:r>
          </w:p>
        </w:tc>
        <w:tc>
          <w:tcPr>
            <w:tcW w:w="5239" w:type="dxa"/>
          </w:tcPr>
          <w:p w:rsidR="003E0CBA" w:rsidRDefault="00020E08" w:rsidP="003E0CBA">
            <w:pPr>
              <w:rPr>
                <w:sz w:val="18"/>
                <w:szCs w:val="18"/>
              </w:rPr>
            </w:pPr>
            <w:r w:rsidRPr="007A3FFB">
              <w:rPr>
                <w:sz w:val="18"/>
                <w:szCs w:val="18"/>
              </w:rPr>
              <w:t xml:space="preserve">Vypĺňa žiadateľ - </w:t>
            </w:r>
            <w:r w:rsidR="00BE7F24" w:rsidRPr="007A3FFB">
              <w:rPr>
                <w:sz w:val="18"/>
                <w:szCs w:val="18"/>
              </w:rPr>
              <w:t>áno/nie</w:t>
            </w:r>
          </w:p>
          <w:p w:rsidR="00C75939" w:rsidRPr="007A3FFB" w:rsidRDefault="00C75939" w:rsidP="003E0CBA">
            <w:pPr>
              <w:rPr>
                <w:sz w:val="18"/>
                <w:szCs w:val="18"/>
              </w:rPr>
            </w:pPr>
            <w:r w:rsidRPr="002D4CDB">
              <w:rPr>
                <w:rFonts w:cstheme="minorHAnsi"/>
                <w:i/>
                <w:color w:val="0000FF"/>
                <w:sz w:val="18"/>
                <w:szCs w:val="18"/>
              </w:rPr>
              <w:t xml:space="preserve">V zmysle OPII časť 4.2 </w:t>
            </w:r>
            <w:r>
              <w:rPr>
                <w:rFonts w:cstheme="minorHAnsi"/>
                <w:i/>
                <w:color w:val="0000FF"/>
                <w:sz w:val="18"/>
                <w:szCs w:val="18"/>
              </w:rPr>
              <w:t>i</w:t>
            </w:r>
            <w:r w:rsidRPr="002D4CDB">
              <w:rPr>
                <w:rFonts w:cstheme="minorHAnsi"/>
                <w:i/>
                <w:color w:val="0000FF"/>
                <w:sz w:val="18"/>
                <w:szCs w:val="18"/>
              </w:rPr>
              <w:t>relevantné.</w:t>
            </w:r>
          </w:p>
        </w:tc>
      </w:tr>
      <w:tr w:rsidR="003E0CBA" w:rsidRPr="0075785C" w:rsidTr="00280976">
        <w:tc>
          <w:tcPr>
            <w:tcW w:w="704" w:type="dxa"/>
          </w:tcPr>
          <w:p w:rsidR="003E0CBA" w:rsidRPr="0075785C" w:rsidRDefault="003E0CBA" w:rsidP="003E0CBA">
            <w:pPr>
              <w:rPr>
                <w:sz w:val="20"/>
                <w:szCs w:val="20"/>
              </w:rPr>
            </w:pPr>
            <w:r w:rsidRPr="0075785C">
              <w:rPr>
                <w:sz w:val="20"/>
                <w:szCs w:val="20"/>
              </w:rPr>
              <w:t>52</w:t>
            </w:r>
          </w:p>
        </w:tc>
        <w:tc>
          <w:tcPr>
            <w:tcW w:w="3119" w:type="dxa"/>
          </w:tcPr>
          <w:p w:rsidR="003E0CBA" w:rsidRPr="0075785C" w:rsidRDefault="003E0CBA" w:rsidP="003E0CBA">
            <w:pPr>
              <w:widowControl w:val="0"/>
              <w:autoSpaceDE w:val="0"/>
              <w:autoSpaceDN w:val="0"/>
              <w:adjustRightInd w:val="0"/>
              <w:rPr>
                <w:rFonts w:ascii="Roboto" w:hAnsi="Roboto"/>
                <w:sz w:val="20"/>
                <w:szCs w:val="20"/>
              </w:rPr>
            </w:pPr>
            <w:r w:rsidRPr="0075785C">
              <w:rPr>
                <w:rFonts w:ascii="Roboto" w:hAnsi="Roboto" w:cs="Roboto"/>
                <w:b/>
                <w:bCs/>
                <w:color w:val="000000"/>
                <w:sz w:val="20"/>
                <w:szCs w:val="20"/>
              </w:rPr>
              <w:t xml:space="preserve">Identifikácia príspevku </w:t>
            </w:r>
            <w:r w:rsidR="00730486">
              <w:rPr>
                <w:rFonts w:ascii="Roboto" w:hAnsi="Roboto" w:cs="Roboto"/>
                <w:b/>
                <w:bCs/>
                <w:color w:val="000000"/>
                <w:sz w:val="20"/>
                <w:szCs w:val="20"/>
              </w:rPr>
              <w:t>k princípu udržateľného rozvoja</w:t>
            </w:r>
          </w:p>
        </w:tc>
        <w:tc>
          <w:tcPr>
            <w:tcW w:w="5239" w:type="dxa"/>
          </w:tcPr>
          <w:p w:rsidR="003E0CBA" w:rsidRPr="007A3FFB" w:rsidRDefault="00BE7F24" w:rsidP="003E0CBA">
            <w:pPr>
              <w:rPr>
                <w:sz w:val="18"/>
                <w:szCs w:val="18"/>
              </w:rPr>
            </w:pPr>
            <w:r>
              <w:rPr>
                <w:sz w:val="18"/>
                <w:szCs w:val="18"/>
              </w:rPr>
              <w:t>Automaticky vypĺňané relevantné ciele horizontálneho princípu udržateľný rozvoj v nadväznosti na vybrané typy aktivít v</w:t>
            </w:r>
            <w:r w:rsidR="00235639">
              <w:rPr>
                <w:sz w:val="18"/>
                <w:szCs w:val="18"/>
              </w:rPr>
              <w:t> </w:t>
            </w:r>
            <w:r>
              <w:rPr>
                <w:sz w:val="18"/>
                <w:szCs w:val="18"/>
              </w:rPr>
              <w:t>ŽoNFP</w:t>
            </w:r>
            <w:r w:rsidR="00235639">
              <w:rPr>
                <w:sz w:val="18"/>
                <w:szCs w:val="18"/>
              </w:rPr>
              <w:t>.</w:t>
            </w:r>
          </w:p>
        </w:tc>
      </w:tr>
      <w:tr w:rsidR="003E0CBA" w:rsidRPr="0075785C" w:rsidTr="00280976">
        <w:tc>
          <w:tcPr>
            <w:tcW w:w="704" w:type="dxa"/>
          </w:tcPr>
          <w:p w:rsidR="003E0CBA" w:rsidRPr="0075785C" w:rsidRDefault="003E0CBA" w:rsidP="003E0CBA">
            <w:pPr>
              <w:rPr>
                <w:sz w:val="20"/>
                <w:szCs w:val="20"/>
              </w:rPr>
            </w:pPr>
            <w:r w:rsidRPr="0075785C">
              <w:rPr>
                <w:sz w:val="20"/>
                <w:szCs w:val="20"/>
              </w:rPr>
              <w:t>53</w:t>
            </w:r>
          </w:p>
        </w:tc>
        <w:tc>
          <w:tcPr>
            <w:tcW w:w="3119" w:type="dxa"/>
          </w:tcPr>
          <w:p w:rsidR="003E0CBA" w:rsidRPr="0075785C" w:rsidRDefault="003E0CBA" w:rsidP="003E0CBA">
            <w:pPr>
              <w:widowControl w:val="0"/>
              <w:autoSpaceDE w:val="0"/>
              <w:autoSpaceDN w:val="0"/>
              <w:adjustRightInd w:val="0"/>
              <w:rPr>
                <w:rFonts w:ascii="Roboto" w:hAnsi="Roboto"/>
                <w:sz w:val="20"/>
                <w:szCs w:val="20"/>
              </w:rPr>
            </w:pPr>
            <w:r w:rsidRPr="0075785C">
              <w:rPr>
                <w:rFonts w:ascii="Roboto" w:hAnsi="Roboto" w:cs="Roboto"/>
                <w:b/>
                <w:bCs/>
                <w:color w:val="000000"/>
                <w:sz w:val="20"/>
                <w:szCs w:val="20"/>
              </w:rPr>
              <w:t>Identifikácia príspevku k princípu podpory rovnosti</w:t>
            </w:r>
            <w:r w:rsidR="00730486">
              <w:rPr>
                <w:rFonts w:ascii="Roboto" w:hAnsi="Roboto" w:cs="Roboto"/>
                <w:b/>
                <w:bCs/>
                <w:color w:val="000000"/>
                <w:sz w:val="20"/>
                <w:szCs w:val="20"/>
              </w:rPr>
              <w:t xml:space="preserve"> mužov a žien a nediskriminácia</w:t>
            </w:r>
          </w:p>
        </w:tc>
        <w:tc>
          <w:tcPr>
            <w:tcW w:w="5239" w:type="dxa"/>
          </w:tcPr>
          <w:p w:rsidR="0075726D" w:rsidRPr="0075726D" w:rsidRDefault="0075726D" w:rsidP="0075726D">
            <w:pPr>
              <w:rPr>
                <w:sz w:val="18"/>
                <w:szCs w:val="18"/>
              </w:rPr>
            </w:pPr>
            <w:r w:rsidRPr="0075726D">
              <w:rPr>
                <w:sz w:val="18"/>
                <w:szCs w:val="18"/>
              </w:rPr>
              <w:t>Vzhľadom na to, že ide o projekt, ktorý nie je priamo zameraný na podporu znevýhodnených skupín sa automaticky vyplní nasledovný text:</w:t>
            </w:r>
          </w:p>
          <w:p w:rsidR="003E0CBA" w:rsidRPr="0075726D" w:rsidRDefault="0075726D" w:rsidP="00BB30E0">
            <w:pPr>
              <w:rPr>
                <w:i/>
                <w:sz w:val="18"/>
                <w:szCs w:val="18"/>
              </w:rPr>
            </w:pPr>
            <w:r>
              <w:rPr>
                <w:i/>
                <w:sz w:val="18"/>
                <w:szCs w:val="18"/>
              </w:rPr>
              <w:t>„</w:t>
            </w:r>
            <w:r w:rsidRPr="0075726D">
              <w:rPr>
                <w:i/>
                <w:sz w:val="18"/>
                <w:szCs w:val="18"/>
              </w:rPr>
              <w:t>Projekt je v súlade s princípom podpory rovnosti mužov a žien a nediskriminácia.</w:t>
            </w:r>
            <w:r>
              <w:rPr>
                <w:i/>
                <w:sz w:val="18"/>
                <w:szCs w:val="18"/>
              </w:rPr>
              <w:t>“</w:t>
            </w:r>
          </w:p>
        </w:tc>
      </w:tr>
      <w:tr w:rsidR="003E0CBA" w:rsidRPr="0075785C" w:rsidTr="00280976">
        <w:tc>
          <w:tcPr>
            <w:tcW w:w="704" w:type="dxa"/>
          </w:tcPr>
          <w:p w:rsidR="003E0CBA" w:rsidRPr="0075785C" w:rsidRDefault="003E0CBA" w:rsidP="003E0CBA">
            <w:pPr>
              <w:rPr>
                <w:sz w:val="20"/>
                <w:szCs w:val="20"/>
              </w:rPr>
            </w:pPr>
            <w:r w:rsidRPr="0075785C">
              <w:rPr>
                <w:sz w:val="20"/>
                <w:szCs w:val="20"/>
              </w:rPr>
              <w:t>54</w:t>
            </w:r>
          </w:p>
        </w:tc>
        <w:tc>
          <w:tcPr>
            <w:tcW w:w="3119" w:type="dxa"/>
          </w:tcPr>
          <w:p w:rsidR="003E0CBA" w:rsidRPr="0075785C" w:rsidRDefault="003E0CBA" w:rsidP="003E0CBA">
            <w:pPr>
              <w:widowControl w:val="0"/>
              <w:autoSpaceDE w:val="0"/>
              <w:autoSpaceDN w:val="0"/>
              <w:adjustRightInd w:val="0"/>
              <w:rPr>
                <w:rFonts w:ascii="Roboto" w:hAnsi="Roboto"/>
                <w:sz w:val="20"/>
                <w:szCs w:val="20"/>
              </w:rPr>
            </w:pPr>
            <w:r w:rsidRPr="0075785C">
              <w:rPr>
                <w:rFonts w:ascii="Roboto" w:hAnsi="Roboto" w:cs="Roboto"/>
                <w:b/>
                <w:bCs/>
                <w:color w:val="000000"/>
                <w:sz w:val="20"/>
                <w:szCs w:val="20"/>
              </w:rPr>
              <w:t>Operačný program</w:t>
            </w:r>
          </w:p>
        </w:tc>
        <w:tc>
          <w:tcPr>
            <w:tcW w:w="5239" w:type="dxa"/>
          </w:tcPr>
          <w:p w:rsidR="003E0CBA" w:rsidRPr="007A3FFB" w:rsidRDefault="00020E08" w:rsidP="003E0CBA">
            <w:pPr>
              <w:rPr>
                <w:sz w:val="18"/>
                <w:szCs w:val="18"/>
              </w:rPr>
            </w:pPr>
            <w:r w:rsidRPr="003E40E3">
              <w:rPr>
                <w:sz w:val="18"/>
                <w:szCs w:val="18"/>
              </w:rPr>
              <w:t>Automaticky vyplnené</w:t>
            </w:r>
            <w:r w:rsidRPr="007A3FFB">
              <w:rPr>
                <w:sz w:val="18"/>
                <w:szCs w:val="18"/>
              </w:rPr>
              <w:t xml:space="preserve"> </w:t>
            </w:r>
            <w:r w:rsidR="00BE7F24" w:rsidRPr="007A3FFB">
              <w:rPr>
                <w:sz w:val="18"/>
                <w:szCs w:val="18"/>
              </w:rPr>
              <w:t>(kód – názov)</w:t>
            </w:r>
          </w:p>
        </w:tc>
      </w:tr>
      <w:tr w:rsidR="003E0CBA" w:rsidRPr="0075785C" w:rsidTr="00280976">
        <w:tc>
          <w:tcPr>
            <w:tcW w:w="704" w:type="dxa"/>
          </w:tcPr>
          <w:p w:rsidR="003E0CBA" w:rsidRPr="0075785C" w:rsidRDefault="003E0CBA" w:rsidP="003E0CBA">
            <w:pPr>
              <w:rPr>
                <w:sz w:val="20"/>
                <w:szCs w:val="20"/>
              </w:rPr>
            </w:pPr>
            <w:r w:rsidRPr="0075785C">
              <w:rPr>
                <w:sz w:val="20"/>
                <w:szCs w:val="20"/>
              </w:rPr>
              <w:t>55</w:t>
            </w:r>
          </w:p>
        </w:tc>
        <w:tc>
          <w:tcPr>
            <w:tcW w:w="3119" w:type="dxa"/>
          </w:tcPr>
          <w:p w:rsidR="003E0CBA" w:rsidRPr="0075785C" w:rsidRDefault="003E0CBA" w:rsidP="003E0CBA">
            <w:pPr>
              <w:widowControl w:val="0"/>
              <w:autoSpaceDE w:val="0"/>
              <w:autoSpaceDN w:val="0"/>
              <w:adjustRightInd w:val="0"/>
              <w:rPr>
                <w:rFonts w:ascii="Roboto" w:hAnsi="Roboto"/>
                <w:sz w:val="20"/>
                <w:szCs w:val="20"/>
              </w:rPr>
            </w:pPr>
            <w:r w:rsidRPr="0075785C">
              <w:rPr>
                <w:rFonts w:ascii="Roboto" w:hAnsi="Roboto" w:cs="Roboto"/>
                <w:b/>
                <w:bCs/>
                <w:color w:val="000000"/>
                <w:sz w:val="20"/>
                <w:szCs w:val="20"/>
              </w:rPr>
              <w:t>Prioritná os</w:t>
            </w:r>
          </w:p>
        </w:tc>
        <w:tc>
          <w:tcPr>
            <w:tcW w:w="5239" w:type="dxa"/>
          </w:tcPr>
          <w:p w:rsidR="003E0CBA" w:rsidRPr="007A3FFB" w:rsidRDefault="00020E08" w:rsidP="003E0CBA">
            <w:pPr>
              <w:rPr>
                <w:sz w:val="18"/>
                <w:szCs w:val="18"/>
              </w:rPr>
            </w:pPr>
            <w:r w:rsidRPr="003E40E3">
              <w:rPr>
                <w:sz w:val="18"/>
                <w:szCs w:val="18"/>
              </w:rPr>
              <w:t>Automaticky vyplnené</w:t>
            </w:r>
            <w:r w:rsidRPr="007A3FFB">
              <w:rPr>
                <w:sz w:val="18"/>
                <w:szCs w:val="18"/>
              </w:rPr>
              <w:t xml:space="preserve"> </w:t>
            </w:r>
            <w:r w:rsidR="00BE7F24" w:rsidRPr="007A3FFB">
              <w:rPr>
                <w:sz w:val="18"/>
                <w:szCs w:val="18"/>
              </w:rPr>
              <w:t>(kód – názov)</w:t>
            </w:r>
          </w:p>
        </w:tc>
      </w:tr>
      <w:tr w:rsidR="003E0CBA" w:rsidRPr="0075785C" w:rsidTr="00280976">
        <w:tc>
          <w:tcPr>
            <w:tcW w:w="704" w:type="dxa"/>
          </w:tcPr>
          <w:p w:rsidR="003E0CBA" w:rsidRPr="0075785C" w:rsidRDefault="003E0CBA" w:rsidP="003E0CBA">
            <w:pPr>
              <w:rPr>
                <w:sz w:val="20"/>
                <w:szCs w:val="20"/>
              </w:rPr>
            </w:pPr>
            <w:r w:rsidRPr="0075785C">
              <w:rPr>
                <w:sz w:val="20"/>
                <w:szCs w:val="20"/>
              </w:rPr>
              <w:t>56</w:t>
            </w:r>
          </w:p>
        </w:tc>
        <w:tc>
          <w:tcPr>
            <w:tcW w:w="3119" w:type="dxa"/>
          </w:tcPr>
          <w:p w:rsidR="003E0CBA" w:rsidRPr="0075785C" w:rsidRDefault="003E0CBA" w:rsidP="003E0CBA">
            <w:pPr>
              <w:widowControl w:val="0"/>
              <w:autoSpaceDE w:val="0"/>
              <w:autoSpaceDN w:val="0"/>
              <w:adjustRightInd w:val="0"/>
              <w:rPr>
                <w:rFonts w:ascii="Roboto" w:hAnsi="Roboto"/>
                <w:sz w:val="20"/>
                <w:szCs w:val="20"/>
              </w:rPr>
            </w:pPr>
            <w:r w:rsidRPr="00AD41AC">
              <w:rPr>
                <w:rFonts w:ascii="Roboto" w:hAnsi="Roboto" w:cs="Roboto"/>
                <w:b/>
                <w:bCs/>
                <w:sz w:val="20"/>
                <w:szCs w:val="20"/>
              </w:rPr>
              <w:t>Konkrétny cieľ</w:t>
            </w:r>
          </w:p>
        </w:tc>
        <w:tc>
          <w:tcPr>
            <w:tcW w:w="5239" w:type="dxa"/>
          </w:tcPr>
          <w:p w:rsidR="003E0CBA" w:rsidRPr="007A3FFB" w:rsidRDefault="00EE6E6B">
            <w:pPr>
              <w:rPr>
                <w:sz w:val="18"/>
                <w:szCs w:val="18"/>
              </w:rPr>
            </w:pPr>
            <w:r w:rsidRPr="007A3FFB">
              <w:rPr>
                <w:sz w:val="18"/>
                <w:szCs w:val="18"/>
              </w:rPr>
              <w:t xml:space="preserve">Vypĺňa žiadateľ </w:t>
            </w:r>
            <w:r w:rsidR="00BE7F24" w:rsidRPr="007A3FFB">
              <w:rPr>
                <w:sz w:val="18"/>
                <w:szCs w:val="18"/>
              </w:rPr>
              <w:t xml:space="preserve">(kód – názov) - </w:t>
            </w:r>
            <w:r w:rsidR="00BE7F24" w:rsidRPr="003E40E3">
              <w:rPr>
                <w:sz w:val="18"/>
                <w:szCs w:val="18"/>
              </w:rPr>
              <w:t xml:space="preserve">Žiadateľ si vyberie </w:t>
            </w:r>
            <w:r w:rsidR="00ED4B0B">
              <w:rPr>
                <w:sz w:val="18"/>
                <w:szCs w:val="18"/>
              </w:rPr>
              <w:t>špecifický</w:t>
            </w:r>
            <w:r w:rsidR="00ED4B0B">
              <w:rPr>
                <w:rStyle w:val="Odkaznapoznmkupodiarou"/>
                <w:sz w:val="18"/>
                <w:szCs w:val="18"/>
              </w:rPr>
              <w:footnoteReference w:id="1"/>
            </w:r>
            <w:r w:rsidR="00BE7F24" w:rsidRPr="003E40E3">
              <w:rPr>
                <w:sz w:val="18"/>
                <w:szCs w:val="18"/>
              </w:rPr>
              <w:t xml:space="preserve"> cieľ v nadväznosti na výzvu</w:t>
            </w:r>
            <w:r w:rsidR="00235639">
              <w:rPr>
                <w:sz w:val="18"/>
                <w:szCs w:val="18"/>
              </w:rPr>
              <w:t>.</w:t>
            </w:r>
            <w:r w:rsidR="00BE7F24" w:rsidRPr="003E40E3">
              <w:rPr>
                <w:sz w:val="18"/>
                <w:szCs w:val="18"/>
              </w:rPr>
              <w:t xml:space="preserve"> V prípade, ak je ŽoNFP relevantná k viacerým </w:t>
            </w:r>
            <w:r w:rsidR="00BB687D">
              <w:rPr>
                <w:sz w:val="18"/>
                <w:szCs w:val="18"/>
              </w:rPr>
              <w:t xml:space="preserve">špecifickým </w:t>
            </w:r>
            <w:r w:rsidR="00BE7F24" w:rsidRPr="003E40E3">
              <w:rPr>
                <w:sz w:val="18"/>
                <w:szCs w:val="18"/>
              </w:rPr>
              <w:t xml:space="preserve">cieľom, údaje za celú tabuľku č. 5 sa opakujú za každý </w:t>
            </w:r>
            <w:r w:rsidR="00ED4B0B">
              <w:rPr>
                <w:sz w:val="18"/>
                <w:szCs w:val="18"/>
              </w:rPr>
              <w:t>špecifický</w:t>
            </w:r>
            <w:r w:rsidR="00BE7F24" w:rsidRPr="003E40E3">
              <w:rPr>
                <w:sz w:val="18"/>
                <w:szCs w:val="18"/>
              </w:rPr>
              <w:t xml:space="preserve"> cieľ</w:t>
            </w:r>
            <w:r w:rsidR="00235639">
              <w:rPr>
                <w:sz w:val="18"/>
                <w:szCs w:val="18"/>
              </w:rPr>
              <w:t>.</w:t>
            </w:r>
            <w:r w:rsidR="004C6EA5">
              <w:rPr>
                <w:sz w:val="18"/>
                <w:szCs w:val="18"/>
              </w:rPr>
              <w:t xml:space="preserve"> </w:t>
            </w:r>
          </w:p>
        </w:tc>
      </w:tr>
      <w:tr w:rsidR="003E0CBA" w:rsidRPr="0075785C" w:rsidTr="00C22DB6">
        <w:tc>
          <w:tcPr>
            <w:tcW w:w="9062" w:type="dxa"/>
            <w:gridSpan w:val="3"/>
          </w:tcPr>
          <w:p w:rsidR="003E0CBA" w:rsidRPr="0075785C" w:rsidRDefault="003E0CBA" w:rsidP="003E0CBA">
            <w:pPr>
              <w:widowControl w:val="0"/>
              <w:autoSpaceDE w:val="0"/>
              <w:autoSpaceDN w:val="0"/>
              <w:adjustRightInd w:val="0"/>
              <w:rPr>
                <w:rFonts w:ascii="Roboto" w:hAnsi="Roboto"/>
                <w:sz w:val="20"/>
                <w:szCs w:val="20"/>
              </w:rPr>
            </w:pPr>
            <w:r w:rsidRPr="0075785C">
              <w:rPr>
                <w:rFonts w:ascii="Roboto" w:hAnsi="Roboto" w:cs="Roboto"/>
                <w:b/>
                <w:bCs/>
                <w:color w:val="000000"/>
                <w:sz w:val="20"/>
                <w:szCs w:val="20"/>
              </w:rPr>
              <w:t>Kategorizácia za Konkrétne ciele</w:t>
            </w:r>
          </w:p>
        </w:tc>
      </w:tr>
      <w:tr w:rsidR="003E0CBA" w:rsidRPr="0075785C" w:rsidTr="00280976">
        <w:tc>
          <w:tcPr>
            <w:tcW w:w="704" w:type="dxa"/>
          </w:tcPr>
          <w:p w:rsidR="003E0CBA" w:rsidRPr="0075785C" w:rsidRDefault="003E0CBA" w:rsidP="003E0CBA">
            <w:pPr>
              <w:rPr>
                <w:sz w:val="20"/>
                <w:szCs w:val="20"/>
              </w:rPr>
            </w:pPr>
            <w:r w:rsidRPr="0075785C">
              <w:rPr>
                <w:sz w:val="20"/>
                <w:szCs w:val="20"/>
              </w:rPr>
              <w:t>57</w:t>
            </w:r>
          </w:p>
        </w:tc>
        <w:tc>
          <w:tcPr>
            <w:tcW w:w="3119" w:type="dxa"/>
          </w:tcPr>
          <w:p w:rsidR="003E0CBA" w:rsidRPr="0075785C" w:rsidRDefault="007A3FFB" w:rsidP="003E0CBA">
            <w:pPr>
              <w:widowControl w:val="0"/>
              <w:autoSpaceDE w:val="0"/>
              <w:autoSpaceDN w:val="0"/>
              <w:adjustRightInd w:val="0"/>
              <w:rPr>
                <w:rFonts w:ascii="Roboto" w:hAnsi="Roboto"/>
                <w:sz w:val="20"/>
                <w:szCs w:val="20"/>
              </w:rPr>
            </w:pPr>
            <w:r>
              <w:rPr>
                <w:rFonts w:ascii="Roboto" w:hAnsi="Roboto" w:cs="Roboto"/>
                <w:b/>
                <w:bCs/>
                <w:color w:val="000000"/>
                <w:sz w:val="20"/>
                <w:szCs w:val="20"/>
              </w:rPr>
              <w:t>Konkrétny cieľ</w:t>
            </w:r>
          </w:p>
        </w:tc>
        <w:tc>
          <w:tcPr>
            <w:tcW w:w="5239" w:type="dxa"/>
          </w:tcPr>
          <w:p w:rsidR="003E0CBA" w:rsidRPr="0075785C" w:rsidRDefault="001B790C" w:rsidP="00BE7F24">
            <w:pPr>
              <w:rPr>
                <w:sz w:val="20"/>
                <w:szCs w:val="20"/>
              </w:rPr>
            </w:pPr>
            <w:r w:rsidRPr="003E40E3">
              <w:rPr>
                <w:sz w:val="18"/>
                <w:szCs w:val="18"/>
              </w:rPr>
              <w:t>Automaticky vyplnené</w:t>
            </w:r>
            <w:r w:rsidRPr="007A3FFB">
              <w:rPr>
                <w:sz w:val="18"/>
                <w:szCs w:val="18"/>
              </w:rPr>
              <w:t xml:space="preserve"> (kód – názov)</w:t>
            </w:r>
          </w:p>
        </w:tc>
      </w:tr>
      <w:tr w:rsidR="003E0CBA" w:rsidRPr="0075785C" w:rsidTr="00280976">
        <w:tc>
          <w:tcPr>
            <w:tcW w:w="704" w:type="dxa"/>
          </w:tcPr>
          <w:p w:rsidR="003E0CBA" w:rsidRPr="0075785C" w:rsidRDefault="003E0CBA" w:rsidP="003E0CBA">
            <w:pPr>
              <w:rPr>
                <w:sz w:val="20"/>
                <w:szCs w:val="20"/>
              </w:rPr>
            </w:pPr>
            <w:r w:rsidRPr="0075785C">
              <w:rPr>
                <w:sz w:val="20"/>
                <w:szCs w:val="20"/>
              </w:rPr>
              <w:t>58</w:t>
            </w:r>
          </w:p>
        </w:tc>
        <w:tc>
          <w:tcPr>
            <w:tcW w:w="3119" w:type="dxa"/>
          </w:tcPr>
          <w:p w:rsidR="003E0CBA" w:rsidRPr="0075785C" w:rsidRDefault="007A3FFB" w:rsidP="003E0CBA">
            <w:pPr>
              <w:widowControl w:val="0"/>
              <w:autoSpaceDE w:val="0"/>
              <w:autoSpaceDN w:val="0"/>
              <w:adjustRightInd w:val="0"/>
              <w:rPr>
                <w:rFonts w:ascii="Roboto" w:hAnsi="Roboto"/>
                <w:sz w:val="20"/>
                <w:szCs w:val="20"/>
              </w:rPr>
            </w:pPr>
            <w:r>
              <w:rPr>
                <w:rFonts w:ascii="Roboto" w:hAnsi="Roboto" w:cs="Roboto"/>
                <w:b/>
                <w:bCs/>
                <w:color w:val="000000"/>
                <w:sz w:val="20"/>
                <w:szCs w:val="20"/>
              </w:rPr>
              <w:t>Oblasť intervencie</w:t>
            </w:r>
          </w:p>
        </w:tc>
        <w:tc>
          <w:tcPr>
            <w:tcW w:w="5239" w:type="dxa"/>
          </w:tcPr>
          <w:p w:rsidR="003E0CBA" w:rsidRPr="007A3FFB" w:rsidRDefault="00BE7F24" w:rsidP="003E0CBA">
            <w:pPr>
              <w:rPr>
                <w:sz w:val="18"/>
                <w:szCs w:val="18"/>
              </w:rPr>
            </w:pPr>
            <w:r w:rsidRPr="003E40E3">
              <w:rPr>
                <w:sz w:val="18"/>
                <w:szCs w:val="18"/>
              </w:rPr>
              <w:t>Výber z</w:t>
            </w:r>
            <w:r w:rsidR="00EE6E6B">
              <w:rPr>
                <w:sz w:val="18"/>
                <w:szCs w:val="18"/>
              </w:rPr>
              <w:t> </w:t>
            </w:r>
            <w:r w:rsidRPr="003E40E3">
              <w:rPr>
                <w:sz w:val="18"/>
                <w:szCs w:val="18"/>
              </w:rPr>
              <w:t>číselníka</w:t>
            </w:r>
            <w:r w:rsidR="00EE6E6B">
              <w:rPr>
                <w:sz w:val="18"/>
                <w:szCs w:val="18"/>
              </w:rPr>
              <w:t xml:space="preserve"> – žiadateľ vyberie jednu alebo viacero oblastí intervencie za každý konkrétny </w:t>
            </w:r>
            <w:r w:rsidR="004C6EA5">
              <w:rPr>
                <w:sz w:val="18"/>
                <w:szCs w:val="18"/>
              </w:rPr>
              <w:t xml:space="preserve">(špecifický) </w:t>
            </w:r>
            <w:r w:rsidR="00EE6E6B">
              <w:rPr>
                <w:sz w:val="18"/>
                <w:szCs w:val="18"/>
              </w:rPr>
              <w:t>cieľ</w:t>
            </w:r>
          </w:p>
        </w:tc>
      </w:tr>
      <w:tr w:rsidR="003E0CBA" w:rsidRPr="0075785C" w:rsidTr="00280976">
        <w:tc>
          <w:tcPr>
            <w:tcW w:w="704" w:type="dxa"/>
          </w:tcPr>
          <w:p w:rsidR="003E0CBA" w:rsidRPr="0075785C" w:rsidRDefault="003E0CBA" w:rsidP="003E0CBA">
            <w:pPr>
              <w:rPr>
                <w:sz w:val="20"/>
                <w:szCs w:val="20"/>
              </w:rPr>
            </w:pPr>
            <w:r w:rsidRPr="0075785C">
              <w:rPr>
                <w:sz w:val="20"/>
                <w:szCs w:val="20"/>
              </w:rPr>
              <w:t>59</w:t>
            </w:r>
          </w:p>
        </w:tc>
        <w:tc>
          <w:tcPr>
            <w:tcW w:w="3119" w:type="dxa"/>
          </w:tcPr>
          <w:p w:rsidR="003E0CBA" w:rsidRPr="0075785C" w:rsidRDefault="007A3FFB" w:rsidP="003E0CBA">
            <w:pPr>
              <w:widowControl w:val="0"/>
              <w:autoSpaceDE w:val="0"/>
              <w:autoSpaceDN w:val="0"/>
              <w:adjustRightInd w:val="0"/>
              <w:rPr>
                <w:rFonts w:ascii="Roboto" w:hAnsi="Roboto"/>
                <w:sz w:val="20"/>
                <w:szCs w:val="20"/>
              </w:rPr>
            </w:pPr>
            <w:r>
              <w:rPr>
                <w:rFonts w:ascii="Roboto" w:hAnsi="Roboto" w:cs="Roboto"/>
                <w:b/>
                <w:bCs/>
                <w:color w:val="000000"/>
                <w:sz w:val="20"/>
                <w:szCs w:val="20"/>
              </w:rPr>
              <w:t>Hospodárska činnosť</w:t>
            </w:r>
          </w:p>
        </w:tc>
        <w:tc>
          <w:tcPr>
            <w:tcW w:w="5239" w:type="dxa"/>
          </w:tcPr>
          <w:p w:rsidR="003E0CBA" w:rsidRDefault="00BE7F24" w:rsidP="003E0CBA">
            <w:pPr>
              <w:rPr>
                <w:sz w:val="18"/>
                <w:szCs w:val="18"/>
              </w:rPr>
            </w:pPr>
            <w:r w:rsidRPr="002F393A">
              <w:rPr>
                <w:sz w:val="18"/>
                <w:szCs w:val="18"/>
              </w:rPr>
              <w:t>Výber z číselníka Hospodárskych činností</w:t>
            </w:r>
            <w:r w:rsidR="00CA4FE8">
              <w:rPr>
                <w:sz w:val="18"/>
                <w:szCs w:val="18"/>
              </w:rPr>
              <w:t xml:space="preserve"> </w:t>
            </w:r>
            <w:r w:rsidR="0033595E">
              <w:rPr>
                <w:sz w:val="18"/>
                <w:szCs w:val="18"/>
              </w:rPr>
              <w:t>(</w:t>
            </w:r>
            <w:r w:rsidR="000125E6">
              <w:rPr>
                <w:sz w:val="18"/>
                <w:szCs w:val="18"/>
              </w:rPr>
              <w:t xml:space="preserve">uvádza sa </w:t>
            </w:r>
            <w:r w:rsidR="000125E6" w:rsidRPr="00202FF5">
              <w:rPr>
                <w:sz w:val="18"/>
                <w:szCs w:val="18"/>
              </w:rPr>
              <w:t>hospodárska činnosť oprávnená vo vzťahu k príslušnej skupine aktivít</w:t>
            </w:r>
            <w:r w:rsidR="0033595E">
              <w:rPr>
                <w:sz w:val="18"/>
                <w:szCs w:val="18"/>
              </w:rPr>
              <w:t>)</w:t>
            </w:r>
          </w:p>
          <w:p w:rsidR="00C75939" w:rsidRPr="00C75939" w:rsidRDefault="00C75939" w:rsidP="003E0CBA">
            <w:pPr>
              <w:rPr>
                <w:rFonts w:cstheme="minorHAnsi"/>
                <w:i/>
                <w:color w:val="0000FF"/>
                <w:sz w:val="18"/>
                <w:szCs w:val="18"/>
              </w:rPr>
            </w:pPr>
            <w:r w:rsidRPr="00BC7654">
              <w:rPr>
                <w:rFonts w:cstheme="minorHAnsi"/>
                <w:i/>
                <w:color w:val="0000FF"/>
                <w:sz w:val="18"/>
                <w:szCs w:val="18"/>
              </w:rPr>
              <w:t>Žiadateľ vyplní hospodársku činnosť: „Doprava a skladovanie“</w:t>
            </w:r>
          </w:p>
        </w:tc>
      </w:tr>
      <w:tr w:rsidR="003E0CBA" w:rsidRPr="0075785C" w:rsidTr="00280976">
        <w:tc>
          <w:tcPr>
            <w:tcW w:w="704" w:type="dxa"/>
          </w:tcPr>
          <w:p w:rsidR="003E0CBA" w:rsidRPr="0075785C" w:rsidRDefault="003E0CBA" w:rsidP="003E0CBA">
            <w:pPr>
              <w:rPr>
                <w:sz w:val="20"/>
                <w:szCs w:val="20"/>
              </w:rPr>
            </w:pPr>
            <w:r w:rsidRPr="0075785C">
              <w:rPr>
                <w:sz w:val="20"/>
                <w:szCs w:val="20"/>
              </w:rPr>
              <w:t>60</w:t>
            </w:r>
          </w:p>
        </w:tc>
        <w:tc>
          <w:tcPr>
            <w:tcW w:w="3119" w:type="dxa"/>
          </w:tcPr>
          <w:p w:rsidR="003E0CBA" w:rsidRPr="0075785C" w:rsidRDefault="007A3FFB" w:rsidP="003E0CBA">
            <w:pPr>
              <w:widowControl w:val="0"/>
              <w:autoSpaceDE w:val="0"/>
              <w:autoSpaceDN w:val="0"/>
              <w:adjustRightInd w:val="0"/>
              <w:rPr>
                <w:rFonts w:ascii="Roboto" w:hAnsi="Roboto"/>
                <w:sz w:val="20"/>
                <w:szCs w:val="20"/>
              </w:rPr>
            </w:pPr>
            <w:r>
              <w:rPr>
                <w:rFonts w:ascii="Roboto" w:hAnsi="Roboto" w:cs="Roboto"/>
                <w:b/>
                <w:bCs/>
                <w:color w:val="000000"/>
                <w:sz w:val="20"/>
                <w:szCs w:val="20"/>
              </w:rPr>
              <w:t>Typ územia</w:t>
            </w:r>
          </w:p>
        </w:tc>
        <w:tc>
          <w:tcPr>
            <w:tcW w:w="5239" w:type="dxa"/>
          </w:tcPr>
          <w:p w:rsidR="003E0CBA" w:rsidRPr="007A3FFB" w:rsidRDefault="00BE7F24">
            <w:pPr>
              <w:rPr>
                <w:sz w:val="18"/>
                <w:szCs w:val="18"/>
              </w:rPr>
            </w:pPr>
            <w:r w:rsidRPr="002F393A">
              <w:rPr>
                <w:sz w:val="18"/>
                <w:szCs w:val="18"/>
              </w:rPr>
              <w:t>Výber z číselníka Území (</w:t>
            </w:r>
            <w:r w:rsidR="00512B13">
              <w:t xml:space="preserve"> </w:t>
            </w:r>
            <w:r w:rsidR="00512B13" w:rsidRPr="00512B13">
              <w:rPr>
                <w:sz w:val="18"/>
                <w:szCs w:val="18"/>
              </w:rPr>
              <w:t>Veľké mestské oblasti</w:t>
            </w:r>
            <w:r w:rsidR="00512B13">
              <w:rPr>
                <w:sz w:val="18"/>
                <w:szCs w:val="18"/>
              </w:rPr>
              <w:t xml:space="preserve">, </w:t>
            </w:r>
            <w:r w:rsidR="00512B13" w:rsidRPr="00512B13">
              <w:rPr>
                <w:sz w:val="18"/>
                <w:szCs w:val="18"/>
              </w:rPr>
              <w:t>Malé mestské oblasti</w:t>
            </w:r>
            <w:r w:rsidR="00512B13">
              <w:rPr>
                <w:sz w:val="18"/>
                <w:szCs w:val="18"/>
              </w:rPr>
              <w:t xml:space="preserve">, </w:t>
            </w:r>
            <w:r w:rsidR="00512B13" w:rsidRPr="00512B13">
              <w:rPr>
                <w:sz w:val="18"/>
                <w:szCs w:val="18"/>
              </w:rPr>
              <w:t>Vidiecke oblasti</w:t>
            </w:r>
            <w:r w:rsidR="00512B13">
              <w:rPr>
                <w:sz w:val="18"/>
                <w:szCs w:val="18"/>
              </w:rPr>
              <w:t>...)</w:t>
            </w:r>
          </w:p>
        </w:tc>
      </w:tr>
      <w:tr w:rsidR="003E0CBA" w:rsidRPr="0075785C" w:rsidTr="00280976">
        <w:tc>
          <w:tcPr>
            <w:tcW w:w="704" w:type="dxa"/>
          </w:tcPr>
          <w:p w:rsidR="003E0CBA" w:rsidRPr="0075785C" w:rsidRDefault="003E0CBA" w:rsidP="003E0CBA">
            <w:pPr>
              <w:rPr>
                <w:sz w:val="20"/>
                <w:szCs w:val="20"/>
              </w:rPr>
            </w:pPr>
            <w:r w:rsidRPr="0075785C">
              <w:rPr>
                <w:sz w:val="20"/>
                <w:szCs w:val="20"/>
              </w:rPr>
              <w:t>61</w:t>
            </w:r>
          </w:p>
        </w:tc>
        <w:tc>
          <w:tcPr>
            <w:tcW w:w="3119" w:type="dxa"/>
          </w:tcPr>
          <w:p w:rsidR="003E0CBA" w:rsidRPr="0075785C" w:rsidRDefault="007A3FFB" w:rsidP="003E0CBA">
            <w:pPr>
              <w:widowControl w:val="0"/>
              <w:autoSpaceDE w:val="0"/>
              <w:autoSpaceDN w:val="0"/>
              <w:adjustRightInd w:val="0"/>
              <w:rPr>
                <w:rFonts w:ascii="Roboto" w:hAnsi="Roboto"/>
                <w:sz w:val="20"/>
                <w:szCs w:val="20"/>
              </w:rPr>
            </w:pPr>
            <w:r>
              <w:rPr>
                <w:rFonts w:ascii="Roboto" w:hAnsi="Roboto" w:cs="Roboto"/>
                <w:b/>
                <w:bCs/>
                <w:color w:val="000000"/>
                <w:sz w:val="20"/>
                <w:szCs w:val="20"/>
              </w:rPr>
              <w:t>Forma financovania</w:t>
            </w:r>
          </w:p>
        </w:tc>
        <w:tc>
          <w:tcPr>
            <w:tcW w:w="5239" w:type="dxa"/>
          </w:tcPr>
          <w:p w:rsidR="003E0CBA" w:rsidRPr="007A3FFB" w:rsidRDefault="00BE7F24" w:rsidP="00406B2E">
            <w:pPr>
              <w:rPr>
                <w:sz w:val="18"/>
                <w:szCs w:val="18"/>
              </w:rPr>
            </w:pPr>
            <w:r w:rsidRPr="002F393A">
              <w:rPr>
                <w:sz w:val="18"/>
                <w:szCs w:val="18"/>
              </w:rPr>
              <w:t>Výber z</w:t>
            </w:r>
            <w:r w:rsidR="001B790C">
              <w:rPr>
                <w:sz w:val="18"/>
                <w:szCs w:val="18"/>
              </w:rPr>
              <w:t> </w:t>
            </w:r>
            <w:r w:rsidRPr="002F393A">
              <w:rPr>
                <w:sz w:val="18"/>
                <w:szCs w:val="18"/>
              </w:rPr>
              <w:t>číselníka</w:t>
            </w:r>
            <w:r w:rsidR="001B790C">
              <w:rPr>
                <w:sz w:val="18"/>
                <w:szCs w:val="18"/>
              </w:rPr>
              <w:t xml:space="preserve"> Foriem financovaní</w:t>
            </w:r>
            <w:r w:rsidR="00406B2E">
              <w:rPr>
                <w:sz w:val="18"/>
                <w:szCs w:val="18"/>
              </w:rPr>
              <w:t>. V prípade financovania prostredníctvom nenávratného finančného príspevku vyberie žiadateľ:  „01 – Nenávratný grant“</w:t>
            </w:r>
          </w:p>
        </w:tc>
      </w:tr>
      <w:tr w:rsidR="003E0CBA" w:rsidTr="00C22DB6">
        <w:tc>
          <w:tcPr>
            <w:tcW w:w="9062" w:type="dxa"/>
            <w:gridSpan w:val="3"/>
          </w:tcPr>
          <w:p w:rsidR="003E0CBA" w:rsidRPr="00DF276D" w:rsidRDefault="003E0CBA" w:rsidP="003E0CBA">
            <w:pPr>
              <w:widowControl w:val="0"/>
              <w:autoSpaceDE w:val="0"/>
              <w:autoSpaceDN w:val="0"/>
              <w:adjustRightInd w:val="0"/>
              <w:rPr>
                <w:rFonts w:ascii="Roboto" w:hAnsi="Roboto"/>
                <w:sz w:val="24"/>
                <w:szCs w:val="24"/>
              </w:rPr>
            </w:pPr>
            <w:r>
              <w:rPr>
                <w:rFonts w:ascii="Roboto" w:hAnsi="Roboto" w:cs="Roboto"/>
                <w:b/>
                <w:bCs/>
                <w:color w:val="0064A3"/>
                <w:sz w:val="42"/>
                <w:szCs w:val="42"/>
              </w:rPr>
              <w:t>6.A Miesto realizácie projektu</w:t>
            </w:r>
          </w:p>
        </w:tc>
      </w:tr>
      <w:tr w:rsidR="00BE7F24" w:rsidTr="00C22DB6">
        <w:tc>
          <w:tcPr>
            <w:tcW w:w="9062" w:type="dxa"/>
            <w:gridSpan w:val="3"/>
          </w:tcPr>
          <w:p w:rsidR="00BE7F24" w:rsidRPr="00BE7F24" w:rsidRDefault="00BE7F24" w:rsidP="00E6425C">
            <w:pPr>
              <w:rPr>
                <w:rFonts w:ascii="Roboto" w:hAnsi="Roboto" w:cs="Roboto"/>
                <w:b/>
                <w:bCs/>
                <w:color w:val="0064A3"/>
                <w:sz w:val="20"/>
                <w:szCs w:val="20"/>
              </w:rPr>
            </w:pPr>
            <w:r w:rsidRPr="003E40E3">
              <w:rPr>
                <w:sz w:val="18"/>
                <w:szCs w:val="18"/>
              </w:rPr>
              <w:t>Žiadateľ definuje miesto realizácie projektu na najnižšiu možnú úroveň. V prípade investičných projektov sa miestom realizácie projektu rozumie</w:t>
            </w:r>
            <w:r w:rsidRPr="007A3FFB">
              <w:rPr>
                <w:sz w:val="18"/>
                <w:szCs w:val="18"/>
              </w:rPr>
              <w:t xml:space="preserve"> </w:t>
            </w:r>
            <w:r w:rsidRPr="003E40E3">
              <w:rPr>
                <w:sz w:val="18"/>
                <w:szCs w:val="18"/>
              </w:rPr>
              <w:t>miesto fyzickej realizácie, t.</w:t>
            </w:r>
            <w:r w:rsidR="00E6425C">
              <w:rPr>
                <w:sz w:val="18"/>
                <w:szCs w:val="18"/>
              </w:rPr>
              <w:t xml:space="preserve"> </w:t>
            </w:r>
            <w:r w:rsidRPr="003E40E3">
              <w:rPr>
                <w:sz w:val="18"/>
                <w:szCs w:val="18"/>
              </w:rPr>
              <w:t>j. miestom realizácie projektu sa rozumie miesto, kde budú umiestnené a využívané výstupy investičných aktivít projektu.</w:t>
            </w:r>
            <w:r w:rsidRPr="007A3FFB">
              <w:rPr>
                <w:sz w:val="18"/>
                <w:szCs w:val="18"/>
              </w:rPr>
              <w:t xml:space="preserve"> </w:t>
            </w:r>
            <w:r w:rsidRPr="003E40E3">
              <w:rPr>
                <w:sz w:val="18"/>
                <w:szCs w:val="18"/>
              </w:rPr>
              <w:t>V prípade projektov, ktoré nemajú jednoznačne definovateľné investičné výstupy sa miestom realizácie rozumie miesto, kde sa realizuje prevažná časť aktivít projektu a kde sú prevažne využívané výsledky projektu. V prípade projektov zasahujúcich celé územie SR sa miesto realizácie projektu uvádza na úroveň všetkých regiónov vyšších územných celkov. V ostatných prípadoch sa miesto realizácie uvádza na tú úroveň, ktorá je jednoznačne určiteľná, napr. ak miesto realizácie je v dvoch obciach, je potrebné uviesť všetky obce dotknuté fyzickou realizáciou projektu.</w:t>
            </w:r>
            <w:r w:rsidR="00E6425C">
              <w:rPr>
                <w:sz w:val="18"/>
                <w:szCs w:val="18"/>
              </w:rPr>
              <w:t xml:space="preserve"> </w:t>
            </w:r>
            <w:r w:rsidR="00E6425C" w:rsidRPr="00294D00">
              <w:rPr>
                <w:sz w:val="18"/>
                <w:szCs w:val="18"/>
              </w:rPr>
              <w:t xml:space="preserve">Kategória regiónu </w:t>
            </w:r>
            <w:r w:rsidR="00E6425C">
              <w:rPr>
                <w:sz w:val="18"/>
                <w:szCs w:val="18"/>
              </w:rPr>
              <w:t>(riadok 49) sa vypĺňa v súlade</w:t>
            </w:r>
            <w:r w:rsidR="00E6425C" w:rsidRPr="00294D00">
              <w:rPr>
                <w:sz w:val="18"/>
                <w:szCs w:val="18"/>
              </w:rPr>
              <w:t xml:space="preserve"> s</w:t>
            </w:r>
            <w:r w:rsidR="00E6425C">
              <w:rPr>
                <w:sz w:val="18"/>
                <w:szCs w:val="18"/>
              </w:rPr>
              <w:t> miestom realizácie projektu (riadky 63 až 67)</w:t>
            </w:r>
          </w:p>
        </w:tc>
      </w:tr>
      <w:tr w:rsidR="003E0CBA" w:rsidRPr="0075785C" w:rsidTr="00280976">
        <w:tc>
          <w:tcPr>
            <w:tcW w:w="704" w:type="dxa"/>
          </w:tcPr>
          <w:p w:rsidR="003E0CBA" w:rsidRPr="0075785C" w:rsidRDefault="003E0CBA" w:rsidP="003E0CBA">
            <w:pPr>
              <w:rPr>
                <w:sz w:val="20"/>
                <w:szCs w:val="20"/>
              </w:rPr>
            </w:pPr>
            <w:r w:rsidRPr="0075785C">
              <w:rPr>
                <w:sz w:val="20"/>
                <w:szCs w:val="20"/>
              </w:rPr>
              <w:t>62</w:t>
            </w:r>
          </w:p>
        </w:tc>
        <w:tc>
          <w:tcPr>
            <w:tcW w:w="3119" w:type="dxa"/>
          </w:tcPr>
          <w:p w:rsidR="003E0CBA" w:rsidRPr="0075785C" w:rsidRDefault="003E0CBA" w:rsidP="003E0CBA">
            <w:pPr>
              <w:widowControl w:val="0"/>
              <w:autoSpaceDE w:val="0"/>
              <w:autoSpaceDN w:val="0"/>
              <w:adjustRightInd w:val="0"/>
              <w:rPr>
                <w:rFonts w:ascii="Roboto" w:hAnsi="Roboto"/>
                <w:sz w:val="20"/>
                <w:szCs w:val="20"/>
              </w:rPr>
            </w:pPr>
            <w:r w:rsidRPr="0075785C">
              <w:rPr>
                <w:rFonts w:ascii="Roboto" w:hAnsi="Roboto" w:cs="Roboto"/>
                <w:b/>
                <w:bCs/>
                <w:color w:val="000000"/>
                <w:sz w:val="20"/>
                <w:szCs w:val="20"/>
              </w:rPr>
              <w:t>P.č.</w:t>
            </w:r>
          </w:p>
        </w:tc>
        <w:tc>
          <w:tcPr>
            <w:tcW w:w="5239" w:type="dxa"/>
          </w:tcPr>
          <w:p w:rsidR="003E0CBA" w:rsidRPr="007A3FFB" w:rsidRDefault="00216C22" w:rsidP="003E0CBA">
            <w:pPr>
              <w:rPr>
                <w:sz w:val="18"/>
                <w:szCs w:val="18"/>
              </w:rPr>
            </w:pPr>
            <w:r w:rsidRPr="007A3FFB">
              <w:rPr>
                <w:sz w:val="18"/>
                <w:szCs w:val="18"/>
              </w:rPr>
              <w:t>Automaticky vyplnené</w:t>
            </w:r>
          </w:p>
        </w:tc>
      </w:tr>
      <w:tr w:rsidR="003E0CBA" w:rsidRPr="0075785C" w:rsidTr="00280976">
        <w:tc>
          <w:tcPr>
            <w:tcW w:w="704" w:type="dxa"/>
          </w:tcPr>
          <w:p w:rsidR="003E0CBA" w:rsidRPr="0075785C" w:rsidRDefault="003E0CBA" w:rsidP="003E0CBA">
            <w:pPr>
              <w:rPr>
                <w:sz w:val="20"/>
                <w:szCs w:val="20"/>
              </w:rPr>
            </w:pPr>
            <w:r w:rsidRPr="0075785C">
              <w:rPr>
                <w:sz w:val="20"/>
                <w:szCs w:val="20"/>
              </w:rPr>
              <w:t>63</w:t>
            </w:r>
          </w:p>
        </w:tc>
        <w:tc>
          <w:tcPr>
            <w:tcW w:w="3119" w:type="dxa"/>
          </w:tcPr>
          <w:p w:rsidR="003E0CBA" w:rsidRPr="0075785C" w:rsidRDefault="003E0CBA" w:rsidP="003E0CBA">
            <w:pPr>
              <w:widowControl w:val="0"/>
              <w:autoSpaceDE w:val="0"/>
              <w:autoSpaceDN w:val="0"/>
              <w:adjustRightInd w:val="0"/>
              <w:rPr>
                <w:rFonts w:ascii="Roboto" w:hAnsi="Roboto"/>
                <w:sz w:val="20"/>
                <w:szCs w:val="20"/>
              </w:rPr>
            </w:pPr>
            <w:r w:rsidRPr="0075785C">
              <w:rPr>
                <w:rFonts w:ascii="Roboto" w:hAnsi="Roboto" w:cs="Roboto"/>
                <w:b/>
                <w:bCs/>
                <w:color w:val="000000"/>
                <w:sz w:val="20"/>
                <w:szCs w:val="20"/>
              </w:rPr>
              <w:t>Štát</w:t>
            </w:r>
          </w:p>
        </w:tc>
        <w:tc>
          <w:tcPr>
            <w:tcW w:w="5239" w:type="dxa"/>
          </w:tcPr>
          <w:p w:rsidR="003E0CBA" w:rsidRPr="007A3FFB" w:rsidRDefault="008462DC" w:rsidP="003E0CBA">
            <w:pPr>
              <w:rPr>
                <w:sz w:val="18"/>
                <w:szCs w:val="18"/>
              </w:rPr>
            </w:pPr>
            <w:r w:rsidRPr="007A3FFB">
              <w:rPr>
                <w:sz w:val="18"/>
                <w:szCs w:val="18"/>
              </w:rPr>
              <w:t>Vypĺňa žiadateľ</w:t>
            </w:r>
          </w:p>
        </w:tc>
      </w:tr>
      <w:tr w:rsidR="003E0CBA" w:rsidRPr="0075785C" w:rsidTr="00280976">
        <w:tc>
          <w:tcPr>
            <w:tcW w:w="704" w:type="dxa"/>
          </w:tcPr>
          <w:p w:rsidR="003E0CBA" w:rsidRPr="0075785C" w:rsidRDefault="003E0CBA" w:rsidP="003E0CBA">
            <w:pPr>
              <w:rPr>
                <w:sz w:val="20"/>
                <w:szCs w:val="20"/>
              </w:rPr>
            </w:pPr>
            <w:r w:rsidRPr="0075785C">
              <w:rPr>
                <w:sz w:val="20"/>
                <w:szCs w:val="20"/>
              </w:rPr>
              <w:t>64</w:t>
            </w:r>
          </w:p>
        </w:tc>
        <w:tc>
          <w:tcPr>
            <w:tcW w:w="3119" w:type="dxa"/>
          </w:tcPr>
          <w:p w:rsidR="003E0CBA" w:rsidRPr="0075785C" w:rsidRDefault="003E0CBA" w:rsidP="003E0CBA">
            <w:pPr>
              <w:widowControl w:val="0"/>
              <w:autoSpaceDE w:val="0"/>
              <w:autoSpaceDN w:val="0"/>
              <w:adjustRightInd w:val="0"/>
              <w:rPr>
                <w:rFonts w:ascii="Roboto" w:hAnsi="Roboto"/>
                <w:sz w:val="20"/>
                <w:szCs w:val="20"/>
              </w:rPr>
            </w:pPr>
            <w:r w:rsidRPr="0075785C">
              <w:rPr>
                <w:rFonts w:ascii="Roboto" w:hAnsi="Roboto" w:cs="Roboto"/>
                <w:b/>
                <w:bCs/>
                <w:color w:val="000000"/>
                <w:sz w:val="20"/>
                <w:szCs w:val="20"/>
              </w:rPr>
              <w:t>Región (NUTS II)</w:t>
            </w:r>
          </w:p>
        </w:tc>
        <w:tc>
          <w:tcPr>
            <w:tcW w:w="5239" w:type="dxa"/>
          </w:tcPr>
          <w:p w:rsidR="003E0CBA" w:rsidRPr="007A3FFB" w:rsidRDefault="008462DC" w:rsidP="003E0CBA">
            <w:pPr>
              <w:rPr>
                <w:sz w:val="18"/>
                <w:szCs w:val="18"/>
              </w:rPr>
            </w:pPr>
            <w:r w:rsidRPr="007A3FFB">
              <w:rPr>
                <w:sz w:val="18"/>
                <w:szCs w:val="18"/>
              </w:rPr>
              <w:t>Vypĺňa žiadateľ</w:t>
            </w:r>
            <w:r w:rsidR="00C75939">
              <w:rPr>
                <w:sz w:val="18"/>
                <w:szCs w:val="18"/>
              </w:rPr>
              <w:t xml:space="preserve"> </w:t>
            </w:r>
            <w:r w:rsidR="00C75939" w:rsidRPr="002D4CDB">
              <w:rPr>
                <w:rFonts w:cstheme="minorHAnsi"/>
                <w:i/>
                <w:color w:val="0000FF"/>
                <w:sz w:val="18"/>
                <w:szCs w:val="18"/>
              </w:rPr>
              <w:t>Kód NUTS</w:t>
            </w:r>
          </w:p>
        </w:tc>
      </w:tr>
      <w:tr w:rsidR="003E0CBA" w:rsidRPr="0075785C" w:rsidTr="00280976">
        <w:tc>
          <w:tcPr>
            <w:tcW w:w="704" w:type="dxa"/>
          </w:tcPr>
          <w:p w:rsidR="003E0CBA" w:rsidRPr="0075785C" w:rsidRDefault="003E0CBA" w:rsidP="003E0CBA">
            <w:pPr>
              <w:rPr>
                <w:sz w:val="20"/>
                <w:szCs w:val="20"/>
              </w:rPr>
            </w:pPr>
            <w:r w:rsidRPr="0075785C">
              <w:rPr>
                <w:sz w:val="20"/>
                <w:szCs w:val="20"/>
              </w:rPr>
              <w:t>65</w:t>
            </w:r>
          </w:p>
        </w:tc>
        <w:tc>
          <w:tcPr>
            <w:tcW w:w="3119" w:type="dxa"/>
          </w:tcPr>
          <w:p w:rsidR="003E0CBA" w:rsidRPr="0075785C" w:rsidRDefault="003E0CBA" w:rsidP="003E0CBA">
            <w:pPr>
              <w:widowControl w:val="0"/>
              <w:autoSpaceDE w:val="0"/>
              <w:autoSpaceDN w:val="0"/>
              <w:adjustRightInd w:val="0"/>
              <w:rPr>
                <w:rFonts w:ascii="Roboto" w:hAnsi="Roboto"/>
                <w:sz w:val="20"/>
                <w:szCs w:val="20"/>
              </w:rPr>
            </w:pPr>
            <w:r w:rsidRPr="0075785C">
              <w:rPr>
                <w:rFonts w:ascii="Roboto" w:hAnsi="Roboto" w:cs="Roboto"/>
                <w:b/>
                <w:bCs/>
                <w:color w:val="000000"/>
                <w:sz w:val="20"/>
                <w:szCs w:val="20"/>
              </w:rPr>
              <w:t>Vyšší územný celok (NUTS III)</w:t>
            </w:r>
          </w:p>
        </w:tc>
        <w:tc>
          <w:tcPr>
            <w:tcW w:w="5239" w:type="dxa"/>
          </w:tcPr>
          <w:p w:rsidR="003E0CBA" w:rsidRPr="007A3FFB" w:rsidRDefault="008462DC" w:rsidP="003E0CBA">
            <w:pPr>
              <w:rPr>
                <w:sz w:val="18"/>
                <w:szCs w:val="18"/>
              </w:rPr>
            </w:pPr>
            <w:r w:rsidRPr="007A3FFB">
              <w:rPr>
                <w:sz w:val="18"/>
                <w:szCs w:val="18"/>
              </w:rPr>
              <w:t>Vypĺňa žiadateľ</w:t>
            </w:r>
            <w:r w:rsidR="0054036D">
              <w:rPr>
                <w:sz w:val="18"/>
                <w:szCs w:val="18"/>
              </w:rPr>
              <w:t xml:space="preserve"> </w:t>
            </w:r>
            <w:r w:rsidR="0054036D" w:rsidRPr="002D4CDB">
              <w:rPr>
                <w:rFonts w:cstheme="minorHAnsi"/>
                <w:i/>
                <w:color w:val="0000FF"/>
                <w:sz w:val="18"/>
                <w:szCs w:val="18"/>
              </w:rPr>
              <w:t>Kód NUTS</w:t>
            </w:r>
          </w:p>
        </w:tc>
      </w:tr>
      <w:tr w:rsidR="003E0CBA" w:rsidRPr="0075785C" w:rsidTr="00280976">
        <w:tc>
          <w:tcPr>
            <w:tcW w:w="704" w:type="dxa"/>
          </w:tcPr>
          <w:p w:rsidR="003E0CBA" w:rsidRPr="0075785C" w:rsidRDefault="003E0CBA" w:rsidP="003E0CBA">
            <w:pPr>
              <w:rPr>
                <w:sz w:val="20"/>
                <w:szCs w:val="20"/>
              </w:rPr>
            </w:pPr>
            <w:r w:rsidRPr="0075785C">
              <w:rPr>
                <w:sz w:val="20"/>
                <w:szCs w:val="20"/>
              </w:rPr>
              <w:t>66</w:t>
            </w:r>
          </w:p>
        </w:tc>
        <w:tc>
          <w:tcPr>
            <w:tcW w:w="3119" w:type="dxa"/>
          </w:tcPr>
          <w:p w:rsidR="003E0CBA" w:rsidRPr="0075785C" w:rsidRDefault="003E0CBA" w:rsidP="003E0CBA">
            <w:pPr>
              <w:widowControl w:val="0"/>
              <w:autoSpaceDE w:val="0"/>
              <w:autoSpaceDN w:val="0"/>
              <w:adjustRightInd w:val="0"/>
              <w:rPr>
                <w:rFonts w:ascii="Roboto" w:hAnsi="Roboto"/>
                <w:sz w:val="20"/>
                <w:szCs w:val="20"/>
              </w:rPr>
            </w:pPr>
            <w:r w:rsidRPr="0075785C">
              <w:rPr>
                <w:rFonts w:ascii="Roboto" w:hAnsi="Roboto" w:cs="Roboto"/>
                <w:b/>
                <w:bCs/>
                <w:color w:val="000000"/>
                <w:sz w:val="20"/>
                <w:szCs w:val="20"/>
              </w:rPr>
              <w:t>Okres (NUTS IV)</w:t>
            </w:r>
          </w:p>
        </w:tc>
        <w:tc>
          <w:tcPr>
            <w:tcW w:w="5239" w:type="dxa"/>
          </w:tcPr>
          <w:p w:rsidR="003E0CBA" w:rsidRPr="007A3FFB" w:rsidRDefault="008462DC" w:rsidP="003E0CBA">
            <w:pPr>
              <w:rPr>
                <w:sz w:val="18"/>
                <w:szCs w:val="18"/>
              </w:rPr>
            </w:pPr>
            <w:r w:rsidRPr="007A3FFB">
              <w:rPr>
                <w:sz w:val="18"/>
                <w:szCs w:val="18"/>
              </w:rPr>
              <w:t>Vypĺňa žiadateľ</w:t>
            </w:r>
            <w:r w:rsidR="0054036D">
              <w:rPr>
                <w:sz w:val="18"/>
                <w:szCs w:val="18"/>
              </w:rPr>
              <w:t xml:space="preserve"> </w:t>
            </w:r>
            <w:r w:rsidR="0054036D" w:rsidRPr="002D4CDB">
              <w:rPr>
                <w:rFonts w:cstheme="minorHAnsi"/>
                <w:i/>
                <w:color w:val="0000FF"/>
                <w:sz w:val="18"/>
                <w:szCs w:val="18"/>
              </w:rPr>
              <w:t>Kód NUTS</w:t>
            </w:r>
          </w:p>
        </w:tc>
      </w:tr>
      <w:tr w:rsidR="003E0CBA" w:rsidRPr="0075785C" w:rsidTr="00280976">
        <w:tc>
          <w:tcPr>
            <w:tcW w:w="704" w:type="dxa"/>
          </w:tcPr>
          <w:p w:rsidR="003E0CBA" w:rsidRPr="0075785C" w:rsidRDefault="003E0CBA" w:rsidP="003E0CBA">
            <w:pPr>
              <w:rPr>
                <w:sz w:val="20"/>
                <w:szCs w:val="20"/>
              </w:rPr>
            </w:pPr>
            <w:r w:rsidRPr="0075785C">
              <w:rPr>
                <w:sz w:val="20"/>
                <w:szCs w:val="20"/>
              </w:rPr>
              <w:t>67</w:t>
            </w:r>
          </w:p>
        </w:tc>
        <w:tc>
          <w:tcPr>
            <w:tcW w:w="3119" w:type="dxa"/>
          </w:tcPr>
          <w:p w:rsidR="003E0CBA" w:rsidRPr="0075785C" w:rsidRDefault="003E0CBA" w:rsidP="003E0CBA">
            <w:pPr>
              <w:widowControl w:val="0"/>
              <w:autoSpaceDE w:val="0"/>
              <w:autoSpaceDN w:val="0"/>
              <w:adjustRightInd w:val="0"/>
              <w:rPr>
                <w:rFonts w:ascii="Roboto" w:hAnsi="Roboto"/>
                <w:sz w:val="20"/>
                <w:szCs w:val="20"/>
              </w:rPr>
            </w:pPr>
            <w:r w:rsidRPr="0075785C">
              <w:rPr>
                <w:rFonts w:ascii="Roboto" w:hAnsi="Roboto" w:cs="Roboto"/>
                <w:b/>
                <w:bCs/>
                <w:color w:val="000000"/>
                <w:sz w:val="20"/>
                <w:szCs w:val="20"/>
              </w:rPr>
              <w:t>Obec</w:t>
            </w:r>
          </w:p>
        </w:tc>
        <w:tc>
          <w:tcPr>
            <w:tcW w:w="5239" w:type="dxa"/>
          </w:tcPr>
          <w:p w:rsidR="003E0CBA" w:rsidRPr="007A3FFB" w:rsidRDefault="008462DC" w:rsidP="003E0CBA">
            <w:pPr>
              <w:rPr>
                <w:sz w:val="18"/>
                <w:szCs w:val="18"/>
              </w:rPr>
            </w:pPr>
            <w:r w:rsidRPr="007A3FFB">
              <w:rPr>
                <w:sz w:val="18"/>
                <w:szCs w:val="18"/>
              </w:rPr>
              <w:t>Vypĺňa žiadateľ</w:t>
            </w:r>
          </w:p>
        </w:tc>
      </w:tr>
      <w:tr w:rsidR="003E0CBA" w:rsidRPr="0075785C" w:rsidTr="00280976">
        <w:tc>
          <w:tcPr>
            <w:tcW w:w="704" w:type="dxa"/>
          </w:tcPr>
          <w:p w:rsidR="003E0CBA" w:rsidRPr="0075785C" w:rsidRDefault="003E0CBA" w:rsidP="003E0CBA">
            <w:pPr>
              <w:rPr>
                <w:sz w:val="20"/>
                <w:szCs w:val="20"/>
              </w:rPr>
            </w:pPr>
            <w:r w:rsidRPr="0075785C">
              <w:rPr>
                <w:sz w:val="20"/>
                <w:szCs w:val="20"/>
              </w:rPr>
              <w:t>68</w:t>
            </w:r>
          </w:p>
        </w:tc>
        <w:tc>
          <w:tcPr>
            <w:tcW w:w="3119" w:type="dxa"/>
          </w:tcPr>
          <w:p w:rsidR="003E0CBA" w:rsidRPr="0075785C" w:rsidRDefault="003E0CBA" w:rsidP="003E0CBA">
            <w:pPr>
              <w:widowControl w:val="0"/>
              <w:autoSpaceDE w:val="0"/>
              <w:autoSpaceDN w:val="0"/>
              <w:adjustRightInd w:val="0"/>
              <w:rPr>
                <w:rFonts w:ascii="Roboto" w:hAnsi="Roboto"/>
                <w:sz w:val="20"/>
                <w:szCs w:val="20"/>
              </w:rPr>
            </w:pPr>
            <w:r w:rsidRPr="0075785C">
              <w:rPr>
                <w:rFonts w:ascii="Roboto" w:hAnsi="Roboto" w:cs="Roboto"/>
                <w:b/>
                <w:bCs/>
                <w:color w:val="000000"/>
                <w:sz w:val="20"/>
                <w:szCs w:val="20"/>
              </w:rPr>
              <w:t>P</w:t>
            </w:r>
            <w:r>
              <w:rPr>
                <w:rFonts w:ascii="Roboto" w:hAnsi="Roboto" w:cs="Roboto"/>
                <w:b/>
                <w:bCs/>
                <w:color w:val="000000"/>
                <w:sz w:val="20"/>
                <w:szCs w:val="20"/>
              </w:rPr>
              <w:t>oznámka k miestu realizácie</w:t>
            </w:r>
            <w:r w:rsidRPr="0075785C">
              <w:rPr>
                <w:rFonts w:ascii="Roboto" w:hAnsi="Roboto" w:cs="Roboto"/>
                <w:b/>
                <w:bCs/>
                <w:color w:val="000000"/>
                <w:sz w:val="20"/>
                <w:szCs w:val="20"/>
              </w:rPr>
              <w:t>:</w:t>
            </w:r>
          </w:p>
        </w:tc>
        <w:tc>
          <w:tcPr>
            <w:tcW w:w="5239" w:type="dxa"/>
          </w:tcPr>
          <w:p w:rsidR="003E0CBA" w:rsidRPr="007A3FFB" w:rsidRDefault="008462DC" w:rsidP="00724292">
            <w:pPr>
              <w:rPr>
                <w:sz w:val="18"/>
                <w:szCs w:val="18"/>
              </w:rPr>
            </w:pPr>
            <w:r w:rsidRPr="007A3FFB">
              <w:rPr>
                <w:sz w:val="18"/>
                <w:szCs w:val="18"/>
              </w:rPr>
              <w:t xml:space="preserve">Vypĺňa žiadateľ - </w:t>
            </w:r>
            <w:r w:rsidR="00724292">
              <w:rPr>
                <w:sz w:val="18"/>
                <w:szCs w:val="18"/>
              </w:rPr>
              <w:t xml:space="preserve">ak relevantné uvedie </w:t>
            </w:r>
            <w:r w:rsidR="00B9098F">
              <w:rPr>
                <w:sz w:val="18"/>
                <w:szCs w:val="18"/>
              </w:rPr>
              <w:t xml:space="preserve">sa </w:t>
            </w:r>
            <w:r w:rsidR="00530EA3">
              <w:rPr>
                <w:sz w:val="18"/>
                <w:szCs w:val="18"/>
              </w:rPr>
              <w:t>š</w:t>
            </w:r>
            <w:r w:rsidR="00530EA3" w:rsidRPr="000168FE">
              <w:rPr>
                <w:sz w:val="18"/>
                <w:szCs w:val="18"/>
              </w:rPr>
              <w:t>pecifikáci</w:t>
            </w:r>
            <w:r w:rsidR="00530EA3">
              <w:rPr>
                <w:sz w:val="18"/>
                <w:szCs w:val="18"/>
              </w:rPr>
              <w:t>a</w:t>
            </w:r>
            <w:r w:rsidR="00530EA3" w:rsidRPr="000168FE">
              <w:rPr>
                <w:sz w:val="18"/>
                <w:szCs w:val="18"/>
              </w:rPr>
              <w:t xml:space="preserve"> konkrétneho miesta realizácie aktivít projektu v konkrétnej forme (ulica/orientačné/súpisné/parcelné číslo a pod.</w:t>
            </w:r>
            <w:r w:rsidR="00530EA3">
              <w:rPr>
                <w:sz w:val="18"/>
                <w:szCs w:val="18"/>
              </w:rPr>
              <w:t xml:space="preserve">). </w:t>
            </w:r>
            <w:r w:rsidR="00BE7F24" w:rsidRPr="007A3FFB">
              <w:rPr>
                <w:sz w:val="18"/>
                <w:szCs w:val="18"/>
              </w:rPr>
              <w:t xml:space="preserve">Riadok poznámka k miestu realizácie sa zobrazí iba pod takým miestom realizácie, ku ktorému ju žiadateľ </w:t>
            </w:r>
            <w:r w:rsidR="00BE7F24" w:rsidRPr="00B9098F">
              <w:rPr>
                <w:sz w:val="18"/>
                <w:szCs w:val="18"/>
              </w:rPr>
              <w:t>vyplní.</w:t>
            </w:r>
          </w:p>
        </w:tc>
      </w:tr>
      <w:tr w:rsidR="003E0CBA" w:rsidTr="00C22DB6">
        <w:tc>
          <w:tcPr>
            <w:tcW w:w="9062" w:type="dxa"/>
            <w:gridSpan w:val="3"/>
          </w:tcPr>
          <w:p w:rsidR="003E0CBA" w:rsidRDefault="003E0CBA" w:rsidP="003E0CBA">
            <w:pPr>
              <w:widowControl w:val="0"/>
              <w:autoSpaceDE w:val="0"/>
              <w:autoSpaceDN w:val="0"/>
              <w:adjustRightInd w:val="0"/>
              <w:rPr>
                <w:rFonts w:ascii="Roboto" w:hAnsi="Roboto" w:cs="Roboto"/>
                <w:b/>
                <w:bCs/>
                <w:color w:val="0064A3"/>
                <w:sz w:val="42"/>
                <w:szCs w:val="42"/>
              </w:rPr>
            </w:pPr>
            <w:r>
              <w:rPr>
                <w:rFonts w:ascii="Roboto" w:hAnsi="Roboto" w:cs="Roboto"/>
                <w:b/>
                <w:bCs/>
                <w:color w:val="0064A3"/>
                <w:sz w:val="42"/>
                <w:szCs w:val="42"/>
              </w:rPr>
              <w:t>6.B Miesto realizácie projektu mimo oprávneného územia OP</w:t>
            </w:r>
          </w:p>
          <w:p w:rsidR="00DF1130" w:rsidRPr="00210923" w:rsidRDefault="00DF1130" w:rsidP="0097243D">
            <w:pPr>
              <w:widowControl w:val="0"/>
              <w:autoSpaceDE w:val="0"/>
              <w:autoSpaceDN w:val="0"/>
              <w:adjustRightInd w:val="0"/>
              <w:rPr>
                <w:rFonts w:ascii="Roboto" w:hAnsi="Roboto"/>
                <w:sz w:val="24"/>
                <w:szCs w:val="24"/>
              </w:rPr>
            </w:pPr>
            <w:r>
              <w:rPr>
                <w:sz w:val="18"/>
                <w:szCs w:val="18"/>
              </w:rPr>
              <w:t>Ž</w:t>
            </w:r>
            <w:r w:rsidRPr="00DF1130">
              <w:rPr>
                <w:sz w:val="18"/>
                <w:szCs w:val="18"/>
              </w:rPr>
              <w:t>iadateľ</w:t>
            </w:r>
            <w:r>
              <w:rPr>
                <w:sz w:val="18"/>
                <w:szCs w:val="18"/>
              </w:rPr>
              <w:t xml:space="preserve"> definuje miesto realizácie projektu mimo oprávneného územia OP v</w:t>
            </w:r>
            <w:r w:rsidR="00A06AD4">
              <w:rPr>
                <w:sz w:val="18"/>
                <w:szCs w:val="18"/>
              </w:rPr>
              <w:t> </w:t>
            </w:r>
            <w:r>
              <w:rPr>
                <w:sz w:val="18"/>
                <w:szCs w:val="18"/>
              </w:rPr>
              <w:t>p</w:t>
            </w:r>
            <w:r w:rsidR="00235639">
              <w:rPr>
                <w:sz w:val="18"/>
                <w:szCs w:val="18"/>
              </w:rPr>
              <w:t>rípade</w:t>
            </w:r>
            <w:r w:rsidR="00A06AD4">
              <w:rPr>
                <w:sz w:val="18"/>
                <w:szCs w:val="18"/>
              </w:rPr>
              <w:t>,</w:t>
            </w:r>
            <w:r w:rsidR="00235639">
              <w:rPr>
                <w:sz w:val="18"/>
                <w:szCs w:val="18"/>
              </w:rPr>
              <w:t xml:space="preserve"> ak je </w:t>
            </w:r>
            <w:r w:rsidR="00A06AD4">
              <w:rPr>
                <w:sz w:val="18"/>
                <w:szCs w:val="18"/>
              </w:rPr>
              <w:t>vo</w:t>
            </w:r>
            <w:r w:rsidR="00235639">
              <w:rPr>
                <w:sz w:val="18"/>
                <w:szCs w:val="18"/>
              </w:rPr>
              <w:t xml:space="preserve"> výzve definované</w:t>
            </w:r>
            <w:r>
              <w:rPr>
                <w:sz w:val="18"/>
                <w:szCs w:val="18"/>
              </w:rPr>
              <w:t xml:space="preserve"> kritérium oprávnenosti – oprávnené miesta realizácie mimo územia OP (</w:t>
            </w:r>
            <w:r w:rsidR="00A06AD4">
              <w:rPr>
                <w:sz w:val="18"/>
                <w:szCs w:val="18"/>
              </w:rPr>
              <w:t>a</w:t>
            </w:r>
            <w:r>
              <w:rPr>
                <w:sz w:val="18"/>
                <w:szCs w:val="18"/>
              </w:rPr>
              <w:t xml:space="preserve">k toto kritérium oprávnenosti nie je definované </w:t>
            </w:r>
            <w:r w:rsidR="00A06AD4">
              <w:rPr>
                <w:sz w:val="18"/>
                <w:szCs w:val="18"/>
              </w:rPr>
              <w:t>vo</w:t>
            </w:r>
            <w:r>
              <w:rPr>
                <w:sz w:val="18"/>
                <w:szCs w:val="18"/>
              </w:rPr>
              <w:t xml:space="preserve"> výzve</w:t>
            </w:r>
            <w:r w:rsidR="0097243D">
              <w:rPr>
                <w:sz w:val="18"/>
                <w:szCs w:val="18"/>
              </w:rPr>
              <w:t>,</w:t>
            </w:r>
            <w:r>
              <w:rPr>
                <w:sz w:val="18"/>
                <w:szCs w:val="18"/>
              </w:rPr>
              <w:t xml:space="preserve"> sekcia je needitovateľná)</w:t>
            </w:r>
            <w:r w:rsidR="00A06AD4">
              <w:rPr>
                <w:sz w:val="18"/>
                <w:szCs w:val="18"/>
              </w:rPr>
              <w:t>.</w:t>
            </w:r>
            <w:r>
              <w:rPr>
                <w:sz w:val="18"/>
                <w:szCs w:val="18"/>
              </w:rPr>
              <w:t xml:space="preserve"> Oprávnenosť ope</w:t>
            </w:r>
            <w:r w:rsidR="00392654">
              <w:rPr>
                <w:sz w:val="18"/>
                <w:szCs w:val="18"/>
              </w:rPr>
              <w:t xml:space="preserve">rácií v závislosti od miesta </w:t>
            </w:r>
            <w:r w:rsidR="008746E8">
              <w:rPr>
                <w:sz w:val="18"/>
                <w:szCs w:val="18"/>
              </w:rPr>
              <w:t>podľa</w:t>
            </w:r>
            <w:r w:rsidR="00392654">
              <w:rPr>
                <w:sz w:val="18"/>
                <w:szCs w:val="18"/>
              </w:rPr>
              <w:t xml:space="preserve"> </w:t>
            </w:r>
            <w:r w:rsidR="00A06AD4">
              <w:rPr>
                <w:sz w:val="18"/>
                <w:szCs w:val="18"/>
              </w:rPr>
              <w:t>n</w:t>
            </w:r>
            <w:r w:rsidR="00392654">
              <w:rPr>
                <w:sz w:val="18"/>
                <w:szCs w:val="18"/>
              </w:rPr>
              <w:t>ari</w:t>
            </w:r>
            <w:r w:rsidR="00083EE0">
              <w:rPr>
                <w:sz w:val="18"/>
                <w:szCs w:val="18"/>
              </w:rPr>
              <w:t>a</w:t>
            </w:r>
            <w:r w:rsidR="00392654">
              <w:rPr>
                <w:sz w:val="18"/>
                <w:szCs w:val="18"/>
              </w:rPr>
              <w:t>deni</w:t>
            </w:r>
            <w:r w:rsidR="00A06AD4">
              <w:rPr>
                <w:sz w:val="18"/>
                <w:szCs w:val="18"/>
              </w:rPr>
              <w:t>a</w:t>
            </w:r>
            <w:r w:rsidR="00392654">
              <w:rPr>
                <w:sz w:val="18"/>
                <w:szCs w:val="18"/>
              </w:rPr>
              <w:t xml:space="preserve"> Európskeho parlamentu a </w:t>
            </w:r>
            <w:r w:rsidR="00A06AD4">
              <w:rPr>
                <w:sz w:val="18"/>
                <w:szCs w:val="18"/>
              </w:rPr>
              <w:t>R</w:t>
            </w:r>
            <w:r w:rsidR="00392654">
              <w:rPr>
                <w:sz w:val="18"/>
                <w:szCs w:val="18"/>
              </w:rPr>
              <w:t xml:space="preserve">ady (EÚ) </w:t>
            </w:r>
            <w:r w:rsidR="00392654" w:rsidRPr="00392654">
              <w:rPr>
                <w:sz w:val="18"/>
                <w:szCs w:val="18"/>
              </w:rPr>
              <w:t>č. 1303/2013</w:t>
            </w:r>
            <w:r w:rsidR="008746E8">
              <w:rPr>
                <w:sz w:val="18"/>
                <w:szCs w:val="18"/>
              </w:rPr>
              <w:t xml:space="preserve"> článok 70 ods. </w:t>
            </w:r>
            <w:r w:rsidR="00392654">
              <w:rPr>
                <w:sz w:val="18"/>
                <w:szCs w:val="18"/>
              </w:rPr>
              <w:t>2</w:t>
            </w:r>
            <w:r w:rsidR="008746E8">
              <w:rPr>
                <w:sz w:val="18"/>
                <w:szCs w:val="18"/>
              </w:rPr>
              <w:t>, písm</w:t>
            </w:r>
            <w:r w:rsidR="00392654">
              <w:rPr>
                <w:sz w:val="18"/>
                <w:szCs w:val="18"/>
              </w:rPr>
              <w:t>.</w:t>
            </w:r>
            <w:r w:rsidR="008746E8">
              <w:rPr>
                <w:sz w:val="18"/>
                <w:szCs w:val="18"/>
              </w:rPr>
              <w:t xml:space="preserve"> b)</w:t>
            </w:r>
            <w:r w:rsidR="004A71C3">
              <w:rPr>
                <w:sz w:val="18"/>
                <w:szCs w:val="18"/>
              </w:rPr>
              <w:t xml:space="preserve">, čl. </w:t>
            </w:r>
            <w:r w:rsidR="004A71C3" w:rsidRPr="00DC717E">
              <w:rPr>
                <w:sz w:val="18"/>
                <w:szCs w:val="18"/>
              </w:rPr>
              <w:t>13 Nariadenia Európskeho parlamentu a</w:t>
            </w:r>
            <w:r w:rsidR="004A71C3">
              <w:rPr>
                <w:sz w:val="18"/>
                <w:szCs w:val="18"/>
              </w:rPr>
              <w:t xml:space="preserve"> Rady (EÚ) 1304/2013 (ESF) a </w:t>
            </w:r>
            <w:r w:rsidR="004A71C3" w:rsidRPr="00DC717E">
              <w:rPr>
                <w:sz w:val="18"/>
                <w:szCs w:val="18"/>
              </w:rPr>
              <w:t>čl</w:t>
            </w:r>
            <w:r w:rsidR="004A71C3">
              <w:rPr>
                <w:sz w:val="18"/>
                <w:szCs w:val="18"/>
              </w:rPr>
              <w:t>.</w:t>
            </w:r>
            <w:r w:rsidR="004A71C3" w:rsidRPr="00DC717E">
              <w:rPr>
                <w:sz w:val="18"/>
                <w:szCs w:val="18"/>
              </w:rPr>
              <w:t xml:space="preserve"> 20 Nariadenia Európskeho parlamentu a Rady  (EÚ) 1299/2013 (EÚS)</w:t>
            </w:r>
            <w:r w:rsidR="00235639">
              <w:rPr>
                <w:sz w:val="18"/>
                <w:szCs w:val="18"/>
              </w:rPr>
              <w:t>.</w:t>
            </w:r>
          </w:p>
        </w:tc>
      </w:tr>
      <w:tr w:rsidR="003E0CBA" w:rsidRPr="0075785C" w:rsidTr="00280976">
        <w:tc>
          <w:tcPr>
            <w:tcW w:w="704" w:type="dxa"/>
          </w:tcPr>
          <w:p w:rsidR="003E0CBA" w:rsidRPr="0075785C" w:rsidRDefault="003E0CBA" w:rsidP="003E0CBA">
            <w:pPr>
              <w:rPr>
                <w:sz w:val="20"/>
                <w:szCs w:val="20"/>
              </w:rPr>
            </w:pPr>
            <w:r w:rsidRPr="0075785C">
              <w:rPr>
                <w:sz w:val="20"/>
                <w:szCs w:val="20"/>
              </w:rPr>
              <w:t>69</w:t>
            </w:r>
          </w:p>
        </w:tc>
        <w:tc>
          <w:tcPr>
            <w:tcW w:w="3119" w:type="dxa"/>
          </w:tcPr>
          <w:p w:rsidR="003E0CBA" w:rsidRPr="0075785C" w:rsidRDefault="003E0CBA" w:rsidP="003E0CBA">
            <w:pPr>
              <w:widowControl w:val="0"/>
              <w:autoSpaceDE w:val="0"/>
              <w:autoSpaceDN w:val="0"/>
              <w:adjustRightInd w:val="0"/>
              <w:rPr>
                <w:rFonts w:ascii="Roboto" w:hAnsi="Roboto"/>
                <w:sz w:val="20"/>
                <w:szCs w:val="20"/>
              </w:rPr>
            </w:pPr>
            <w:r w:rsidRPr="0075785C">
              <w:rPr>
                <w:rFonts w:ascii="Roboto" w:hAnsi="Roboto" w:cs="Roboto"/>
                <w:b/>
                <w:bCs/>
                <w:color w:val="000000"/>
                <w:sz w:val="20"/>
                <w:szCs w:val="20"/>
              </w:rPr>
              <w:t>P.č.</w:t>
            </w:r>
          </w:p>
        </w:tc>
        <w:tc>
          <w:tcPr>
            <w:tcW w:w="5239" w:type="dxa"/>
          </w:tcPr>
          <w:p w:rsidR="003E0CBA" w:rsidRPr="0075785C" w:rsidRDefault="00216C22" w:rsidP="003E0CBA">
            <w:pPr>
              <w:rPr>
                <w:sz w:val="20"/>
                <w:szCs w:val="20"/>
              </w:rPr>
            </w:pPr>
            <w:r w:rsidRPr="007A3FFB">
              <w:rPr>
                <w:sz w:val="18"/>
                <w:szCs w:val="18"/>
              </w:rPr>
              <w:t>Automaticky vyplnené</w:t>
            </w:r>
          </w:p>
        </w:tc>
      </w:tr>
      <w:tr w:rsidR="003E0CBA" w:rsidRPr="0075785C" w:rsidTr="00280976">
        <w:tc>
          <w:tcPr>
            <w:tcW w:w="704" w:type="dxa"/>
          </w:tcPr>
          <w:p w:rsidR="003E0CBA" w:rsidRPr="0075785C" w:rsidRDefault="003E0CBA" w:rsidP="003E0CBA">
            <w:pPr>
              <w:rPr>
                <w:sz w:val="20"/>
                <w:szCs w:val="20"/>
              </w:rPr>
            </w:pPr>
            <w:r w:rsidRPr="0075785C">
              <w:rPr>
                <w:sz w:val="20"/>
                <w:szCs w:val="20"/>
              </w:rPr>
              <w:t>70</w:t>
            </w:r>
          </w:p>
        </w:tc>
        <w:tc>
          <w:tcPr>
            <w:tcW w:w="3119" w:type="dxa"/>
          </w:tcPr>
          <w:p w:rsidR="003E0CBA" w:rsidRPr="0075785C" w:rsidRDefault="003E0CBA" w:rsidP="003E0CBA">
            <w:pPr>
              <w:widowControl w:val="0"/>
              <w:autoSpaceDE w:val="0"/>
              <w:autoSpaceDN w:val="0"/>
              <w:adjustRightInd w:val="0"/>
              <w:rPr>
                <w:rFonts w:ascii="Roboto" w:hAnsi="Roboto"/>
                <w:sz w:val="20"/>
                <w:szCs w:val="20"/>
              </w:rPr>
            </w:pPr>
            <w:r w:rsidRPr="0075785C">
              <w:rPr>
                <w:rFonts w:ascii="Roboto" w:hAnsi="Roboto" w:cs="Roboto"/>
                <w:b/>
                <w:bCs/>
                <w:color w:val="000000"/>
                <w:sz w:val="20"/>
                <w:szCs w:val="20"/>
              </w:rPr>
              <w:t>Štát</w:t>
            </w:r>
          </w:p>
        </w:tc>
        <w:tc>
          <w:tcPr>
            <w:tcW w:w="5239" w:type="dxa"/>
          </w:tcPr>
          <w:p w:rsidR="003E0CBA" w:rsidRPr="007A3FFB" w:rsidRDefault="008462DC" w:rsidP="003E0CBA">
            <w:pPr>
              <w:rPr>
                <w:sz w:val="18"/>
                <w:szCs w:val="18"/>
              </w:rPr>
            </w:pPr>
            <w:r w:rsidRPr="007A3FFB">
              <w:rPr>
                <w:sz w:val="18"/>
                <w:szCs w:val="18"/>
              </w:rPr>
              <w:t>Vypĺňa žiadateľ</w:t>
            </w:r>
          </w:p>
        </w:tc>
      </w:tr>
      <w:tr w:rsidR="003E0CBA" w:rsidRPr="0075785C" w:rsidTr="00280976">
        <w:tc>
          <w:tcPr>
            <w:tcW w:w="704" w:type="dxa"/>
          </w:tcPr>
          <w:p w:rsidR="003E0CBA" w:rsidRPr="0075785C" w:rsidRDefault="003E0CBA" w:rsidP="003E0CBA">
            <w:pPr>
              <w:rPr>
                <w:sz w:val="20"/>
                <w:szCs w:val="20"/>
              </w:rPr>
            </w:pPr>
            <w:r w:rsidRPr="0075785C">
              <w:rPr>
                <w:sz w:val="20"/>
                <w:szCs w:val="20"/>
              </w:rPr>
              <w:t>71</w:t>
            </w:r>
          </w:p>
        </w:tc>
        <w:tc>
          <w:tcPr>
            <w:tcW w:w="3119" w:type="dxa"/>
          </w:tcPr>
          <w:p w:rsidR="003E0CBA" w:rsidRPr="0075785C" w:rsidRDefault="003E0CBA" w:rsidP="003E0CBA">
            <w:pPr>
              <w:widowControl w:val="0"/>
              <w:autoSpaceDE w:val="0"/>
              <w:autoSpaceDN w:val="0"/>
              <w:adjustRightInd w:val="0"/>
              <w:rPr>
                <w:rFonts w:ascii="Roboto" w:hAnsi="Roboto"/>
                <w:sz w:val="20"/>
                <w:szCs w:val="20"/>
              </w:rPr>
            </w:pPr>
            <w:r w:rsidRPr="0075785C">
              <w:rPr>
                <w:rFonts w:ascii="Roboto" w:hAnsi="Roboto" w:cs="Roboto"/>
                <w:b/>
                <w:bCs/>
                <w:color w:val="000000"/>
                <w:sz w:val="20"/>
                <w:szCs w:val="20"/>
              </w:rPr>
              <w:t>Región (NUTS II)</w:t>
            </w:r>
          </w:p>
        </w:tc>
        <w:tc>
          <w:tcPr>
            <w:tcW w:w="5239" w:type="dxa"/>
          </w:tcPr>
          <w:p w:rsidR="003E0CBA" w:rsidRPr="007A3FFB" w:rsidRDefault="008462DC" w:rsidP="003E0CBA">
            <w:pPr>
              <w:rPr>
                <w:sz w:val="18"/>
                <w:szCs w:val="18"/>
              </w:rPr>
            </w:pPr>
            <w:r w:rsidRPr="007A3FFB">
              <w:rPr>
                <w:sz w:val="18"/>
                <w:szCs w:val="18"/>
              </w:rPr>
              <w:t>Vypĺňa žiadateľ</w:t>
            </w:r>
          </w:p>
        </w:tc>
      </w:tr>
      <w:tr w:rsidR="003E0CBA" w:rsidRPr="0075785C" w:rsidTr="00280976">
        <w:tc>
          <w:tcPr>
            <w:tcW w:w="704" w:type="dxa"/>
          </w:tcPr>
          <w:p w:rsidR="003E0CBA" w:rsidRPr="0075785C" w:rsidRDefault="003E0CBA" w:rsidP="003E0CBA">
            <w:pPr>
              <w:rPr>
                <w:sz w:val="20"/>
                <w:szCs w:val="20"/>
              </w:rPr>
            </w:pPr>
            <w:r w:rsidRPr="0075785C">
              <w:rPr>
                <w:sz w:val="20"/>
                <w:szCs w:val="20"/>
              </w:rPr>
              <w:t>72</w:t>
            </w:r>
          </w:p>
        </w:tc>
        <w:tc>
          <w:tcPr>
            <w:tcW w:w="3119" w:type="dxa"/>
          </w:tcPr>
          <w:p w:rsidR="003E0CBA" w:rsidRPr="0075785C" w:rsidRDefault="003E0CBA" w:rsidP="003E0CBA">
            <w:pPr>
              <w:widowControl w:val="0"/>
              <w:autoSpaceDE w:val="0"/>
              <w:autoSpaceDN w:val="0"/>
              <w:adjustRightInd w:val="0"/>
              <w:rPr>
                <w:rFonts w:ascii="Roboto" w:hAnsi="Roboto"/>
                <w:sz w:val="20"/>
                <w:szCs w:val="20"/>
              </w:rPr>
            </w:pPr>
            <w:r w:rsidRPr="0075785C">
              <w:rPr>
                <w:rFonts w:ascii="Roboto" w:hAnsi="Roboto" w:cs="Roboto"/>
                <w:b/>
                <w:bCs/>
                <w:color w:val="000000"/>
                <w:sz w:val="20"/>
                <w:szCs w:val="20"/>
              </w:rPr>
              <w:t>Vyšší územný celok (NUTS III)</w:t>
            </w:r>
          </w:p>
        </w:tc>
        <w:tc>
          <w:tcPr>
            <w:tcW w:w="5239" w:type="dxa"/>
          </w:tcPr>
          <w:p w:rsidR="003E0CBA" w:rsidRPr="007A3FFB" w:rsidRDefault="008462DC" w:rsidP="003E0CBA">
            <w:pPr>
              <w:rPr>
                <w:sz w:val="18"/>
                <w:szCs w:val="18"/>
              </w:rPr>
            </w:pPr>
            <w:r w:rsidRPr="007A3FFB">
              <w:rPr>
                <w:sz w:val="18"/>
                <w:szCs w:val="18"/>
              </w:rPr>
              <w:t>Vypĺňa žiadateľ</w:t>
            </w:r>
          </w:p>
        </w:tc>
      </w:tr>
      <w:tr w:rsidR="003E0CBA" w:rsidRPr="0075785C" w:rsidTr="00280976">
        <w:tc>
          <w:tcPr>
            <w:tcW w:w="704" w:type="dxa"/>
          </w:tcPr>
          <w:p w:rsidR="003E0CBA" w:rsidRPr="0075785C" w:rsidRDefault="003E0CBA" w:rsidP="003E0CBA">
            <w:pPr>
              <w:rPr>
                <w:sz w:val="20"/>
                <w:szCs w:val="20"/>
              </w:rPr>
            </w:pPr>
            <w:r w:rsidRPr="0075785C">
              <w:rPr>
                <w:sz w:val="20"/>
                <w:szCs w:val="20"/>
              </w:rPr>
              <w:t>73</w:t>
            </w:r>
          </w:p>
        </w:tc>
        <w:tc>
          <w:tcPr>
            <w:tcW w:w="3119" w:type="dxa"/>
          </w:tcPr>
          <w:p w:rsidR="003E0CBA" w:rsidRPr="0075785C" w:rsidRDefault="003E0CBA" w:rsidP="003E0CBA">
            <w:pPr>
              <w:widowControl w:val="0"/>
              <w:autoSpaceDE w:val="0"/>
              <w:autoSpaceDN w:val="0"/>
              <w:adjustRightInd w:val="0"/>
              <w:rPr>
                <w:rFonts w:ascii="Roboto" w:hAnsi="Roboto"/>
                <w:sz w:val="20"/>
                <w:szCs w:val="20"/>
              </w:rPr>
            </w:pPr>
            <w:r w:rsidRPr="0075785C">
              <w:rPr>
                <w:rFonts w:ascii="Roboto" w:hAnsi="Roboto" w:cs="Roboto"/>
                <w:b/>
                <w:bCs/>
                <w:color w:val="000000"/>
                <w:sz w:val="20"/>
                <w:szCs w:val="20"/>
              </w:rPr>
              <w:t>Okres (NUTS IV)</w:t>
            </w:r>
          </w:p>
        </w:tc>
        <w:tc>
          <w:tcPr>
            <w:tcW w:w="5239" w:type="dxa"/>
          </w:tcPr>
          <w:p w:rsidR="003E0CBA" w:rsidRPr="007A3FFB" w:rsidRDefault="008462DC" w:rsidP="003E0CBA">
            <w:pPr>
              <w:rPr>
                <w:sz w:val="18"/>
                <w:szCs w:val="18"/>
              </w:rPr>
            </w:pPr>
            <w:r w:rsidRPr="007A3FFB">
              <w:rPr>
                <w:sz w:val="18"/>
                <w:szCs w:val="18"/>
              </w:rPr>
              <w:t>Vypĺňa žiadateľ</w:t>
            </w:r>
          </w:p>
        </w:tc>
      </w:tr>
      <w:tr w:rsidR="003E0CBA" w:rsidRPr="0075785C" w:rsidTr="00280976">
        <w:tc>
          <w:tcPr>
            <w:tcW w:w="704" w:type="dxa"/>
          </w:tcPr>
          <w:p w:rsidR="003E0CBA" w:rsidRPr="0075785C" w:rsidRDefault="003E0CBA" w:rsidP="003E0CBA">
            <w:pPr>
              <w:rPr>
                <w:sz w:val="20"/>
                <w:szCs w:val="20"/>
              </w:rPr>
            </w:pPr>
            <w:r w:rsidRPr="0075785C">
              <w:rPr>
                <w:sz w:val="20"/>
                <w:szCs w:val="20"/>
              </w:rPr>
              <w:t>74</w:t>
            </w:r>
          </w:p>
        </w:tc>
        <w:tc>
          <w:tcPr>
            <w:tcW w:w="3119" w:type="dxa"/>
          </w:tcPr>
          <w:p w:rsidR="003E0CBA" w:rsidRPr="0075785C" w:rsidRDefault="003E0CBA" w:rsidP="003E0CBA">
            <w:pPr>
              <w:widowControl w:val="0"/>
              <w:autoSpaceDE w:val="0"/>
              <w:autoSpaceDN w:val="0"/>
              <w:adjustRightInd w:val="0"/>
              <w:rPr>
                <w:rFonts w:ascii="Roboto" w:hAnsi="Roboto"/>
                <w:sz w:val="20"/>
                <w:szCs w:val="20"/>
              </w:rPr>
            </w:pPr>
            <w:r w:rsidRPr="0075785C">
              <w:rPr>
                <w:rFonts w:ascii="Roboto" w:hAnsi="Roboto" w:cs="Roboto"/>
                <w:b/>
                <w:bCs/>
                <w:color w:val="000000"/>
                <w:sz w:val="20"/>
                <w:szCs w:val="20"/>
              </w:rPr>
              <w:t>Obec</w:t>
            </w:r>
          </w:p>
        </w:tc>
        <w:tc>
          <w:tcPr>
            <w:tcW w:w="5239" w:type="dxa"/>
          </w:tcPr>
          <w:p w:rsidR="003E0CBA" w:rsidRPr="007A3FFB" w:rsidRDefault="008462DC" w:rsidP="003E0CBA">
            <w:pPr>
              <w:rPr>
                <w:sz w:val="18"/>
                <w:szCs w:val="18"/>
              </w:rPr>
            </w:pPr>
            <w:r w:rsidRPr="007A3FFB">
              <w:rPr>
                <w:sz w:val="18"/>
                <w:szCs w:val="18"/>
              </w:rPr>
              <w:t>Vypĺňa žiadateľ</w:t>
            </w:r>
          </w:p>
        </w:tc>
      </w:tr>
      <w:tr w:rsidR="003E0CBA" w:rsidRPr="0075785C" w:rsidTr="00280976">
        <w:tc>
          <w:tcPr>
            <w:tcW w:w="704" w:type="dxa"/>
          </w:tcPr>
          <w:p w:rsidR="003E0CBA" w:rsidRPr="0075785C" w:rsidRDefault="003E0CBA" w:rsidP="003E0CBA">
            <w:pPr>
              <w:rPr>
                <w:sz w:val="20"/>
                <w:szCs w:val="20"/>
              </w:rPr>
            </w:pPr>
            <w:r w:rsidRPr="0075785C">
              <w:rPr>
                <w:sz w:val="20"/>
                <w:szCs w:val="20"/>
              </w:rPr>
              <w:t>75</w:t>
            </w:r>
          </w:p>
        </w:tc>
        <w:tc>
          <w:tcPr>
            <w:tcW w:w="3119" w:type="dxa"/>
          </w:tcPr>
          <w:p w:rsidR="003E0CBA" w:rsidRPr="0075785C" w:rsidRDefault="003E0CBA" w:rsidP="003E0CBA">
            <w:pPr>
              <w:widowControl w:val="0"/>
              <w:autoSpaceDE w:val="0"/>
              <w:autoSpaceDN w:val="0"/>
              <w:adjustRightInd w:val="0"/>
              <w:rPr>
                <w:rFonts w:ascii="Roboto" w:hAnsi="Roboto"/>
                <w:sz w:val="20"/>
                <w:szCs w:val="20"/>
              </w:rPr>
            </w:pPr>
            <w:r w:rsidRPr="0075785C">
              <w:rPr>
                <w:rFonts w:ascii="Roboto" w:hAnsi="Roboto" w:cs="Roboto"/>
                <w:b/>
                <w:bCs/>
                <w:color w:val="000000"/>
                <w:sz w:val="20"/>
                <w:szCs w:val="20"/>
              </w:rPr>
              <w:t>P</w:t>
            </w:r>
            <w:r>
              <w:rPr>
                <w:rFonts w:ascii="Roboto" w:hAnsi="Roboto" w:cs="Roboto"/>
                <w:b/>
                <w:bCs/>
                <w:color w:val="000000"/>
                <w:sz w:val="20"/>
                <w:szCs w:val="20"/>
              </w:rPr>
              <w:t>oznámka k miestu realizácie</w:t>
            </w:r>
            <w:r w:rsidRPr="0075785C">
              <w:rPr>
                <w:rFonts w:ascii="Roboto" w:hAnsi="Roboto" w:cs="Roboto"/>
                <w:b/>
                <w:bCs/>
                <w:color w:val="000000"/>
                <w:sz w:val="20"/>
                <w:szCs w:val="20"/>
              </w:rPr>
              <w:t>:</w:t>
            </w:r>
          </w:p>
        </w:tc>
        <w:tc>
          <w:tcPr>
            <w:tcW w:w="5239" w:type="dxa"/>
          </w:tcPr>
          <w:p w:rsidR="003E0CBA" w:rsidRPr="007A3FFB" w:rsidRDefault="008462DC" w:rsidP="0060374C">
            <w:pPr>
              <w:rPr>
                <w:sz w:val="18"/>
                <w:szCs w:val="18"/>
              </w:rPr>
            </w:pPr>
            <w:r w:rsidRPr="007A3FFB">
              <w:rPr>
                <w:sz w:val="18"/>
                <w:szCs w:val="18"/>
              </w:rPr>
              <w:t xml:space="preserve">Vypĺňa žiadateľ - </w:t>
            </w:r>
            <w:r w:rsidR="0060374C">
              <w:rPr>
                <w:sz w:val="18"/>
                <w:szCs w:val="18"/>
              </w:rPr>
              <w:t xml:space="preserve">ak relevantné uvedie </w:t>
            </w:r>
            <w:r w:rsidR="00653DC7">
              <w:rPr>
                <w:sz w:val="18"/>
                <w:szCs w:val="18"/>
              </w:rPr>
              <w:t>sa š</w:t>
            </w:r>
            <w:r w:rsidR="00653DC7" w:rsidRPr="000168FE">
              <w:rPr>
                <w:sz w:val="18"/>
                <w:szCs w:val="18"/>
              </w:rPr>
              <w:t>pecifikáci</w:t>
            </w:r>
            <w:r w:rsidR="00653DC7">
              <w:rPr>
                <w:sz w:val="18"/>
                <w:szCs w:val="18"/>
              </w:rPr>
              <w:t>a</w:t>
            </w:r>
            <w:r w:rsidR="00713492" w:rsidRPr="000168FE">
              <w:rPr>
                <w:sz w:val="18"/>
                <w:szCs w:val="18"/>
              </w:rPr>
              <w:t xml:space="preserve"> konkrétneho miesta realizácie aktivít projektu v konkrétnej forme (ulica/orientačné/súpisné/parcelné číslo a pod.</w:t>
            </w:r>
            <w:r w:rsidR="00713492">
              <w:rPr>
                <w:sz w:val="18"/>
                <w:szCs w:val="18"/>
              </w:rPr>
              <w:t xml:space="preserve">). </w:t>
            </w:r>
            <w:r w:rsidR="00BE7F24" w:rsidRPr="007A3FFB">
              <w:rPr>
                <w:sz w:val="18"/>
                <w:szCs w:val="18"/>
              </w:rPr>
              <w:t>Riadok poznámka k miestu realizácie sa zobrazí iba pod takým miestom realizácie, ku ktorému ju žiadateľ vyplní.</w:t>
            </w:r>
            <w:r w:rsidR="000168FE">
              <w:rPr>
                <w:sz w:val="18"/>
                <w:szCs w:val="18"/>
              </w:rPr>
              <w:t xml:space="preserve"> </w:t>
            </w:r>
          </w:p>
        </w:tc>
      </w:tr>
      <w:tr w:rsidR="003E0CBA" w:rsidTr="00C22DB6">
        <w:tc>
          <w:tcPr>
            <w:tcW w:w="9062" w:type="dxa"/>
            <w:gridSpan w:val="3"/>
          </w:tcPr>
          <w:p w:rsidR="003E0CBA" w:rsidRPr="00210923" w:rsidRDefault="003E0CBA" w:rsidP="003E0CBA">
            <w:pPr>
              <w:widowControl w:val="0"/>
              <w:autoSpaceDE w:val="0"/>
              <w:autoSpaceDN w:val="0"/>
              <w:adjustRightInd w:val="0"/>
              <w:rPr>
                <w:rFonts w:ascii="Roboto" w:hAnsi="Roboto"/>
                <w:sz w:val="24"/>
                <w:szCs w:val="24"/>
              </w:rPr>
            </w:pPr>
            <w:r>
              <w:rPr>
                <w:rFonts w:ascii="Roboto" w:hAnsi="Roboto" w:cs="Roboto"/>
                <w:b/>
                <w:bCs/>
                <w:color w:val="0064A3"/>
                <w:sz w:val="42"/>
                <w:szCs w:val="42"/>
              </w:rPr>
              <w:t>7. Popis projektu</w:t>
            </w:r>
          </w:p>
        </w:tc>
      </w:tr>
      <w:tr w:rsidR="003E0CBA" w:rsidRPr="0075785C" w:rsidTr="00280976">
        <w:tc>
          <w:tcPr>
            <w:tcW w:w="704" w:type="dxa"/>
          </w:tcPr>
          <w:p w:rsidR="003E0CBA" w:rsidRPr="0075785C" w:rsidRDefault="003E0CBA" w:rsidP="003E0CBA">
            <w:pPr>
              <w:rPr>
                <w:sz w:val="20"/>
                <w:szCs w:val="20"/>
              </w:rPr>
            </w:pPr>
            <w:r w:rsidRPr="0075785C">
              <w:rPr>
                <w:sz w:val="20"/>
                <w:szCs w:val="20"/>
              </w:rPr>
              <w:t>76</w:t>
            </w:r>
          </w:p>
        </w:tc>
        <w:tc>
          <w:tcPr>
            <w:tcW w:w="3119" w:type="dxa"/>
          </w:tcPr>
          <w:p w:rsidR="003E0CBA" w:rsidRPr="0075785C" w:rsidRDefault="003E0CBA" w:rsidP="003E0CBA">
            <w:pPr>
              <w:widowControl w:val="0"/>
              <w:autoSpaceDE w:val="0"/>
              <w:autoSpaceDN w:val="0"/>
              <w:adjustRightInd w:val="0"/>
              <w:rPr>
                <w:rFonts w:ascii="Roboto" w:hAnsi="Roboto"/>
                <w:sz w:val="20"/>
                <w:szCs w:val="20"/>
              </w:rPr>
            </w:pPr>
            <w:r w:rsidRPr="0075785C">
              <w:rPr>
                <w:rFonts w:ascii="Roboto" w:hAnsi="Roboto" w:cs="Roboto"/>
                <w:b/>
                <w:bCs/>
                <w:color w:val="000000"/>
                <w:sz w:val="20"/>
                <w:szCs w:val="20"/>
              </w:rPr>
              <w:t>Stručný popis projektu:</w:t>
            </w:r>
          </w:p>
        </w:tc>
        <w:tc>
          <w:tcPr>
            <w:tcW w:w="5239" w:type="dxa"/>
          </w:tcPr>
          <w:p w:rsidR="003E0CBA" w:rsidRDefault="00BE7F24" w:rsidP="003E0CBA">
            <w:pPr>
              <w:rPr>
                <w:sz w:val="18"/>
                <w:szCs w:val="18"/>
              </w:rPr>
            </w:pPr>
            <w:r w:rsidRPr="007C0688">
              <w:rPr>
                <w:sz w:val="18"/>
                <w:szCs w:val="18"/>
              </w:rPr>
              <w:t>Žiadateľ popíše stručne obsah projektu – abstrakt (v prípade schválenia bude tento rozsah podliehať zverejneniu podľa § 48 zákona č. 292/2014 Z.</w:t>
            </w:r>
            <w:r w:rsidR="00A06AD4">
              <w:rPr>
                <w:sz w:val="18"/>
                <w:szCs w:val="18"/>
              </w:rPr>
              <w:t xml:space="preserve"> </w:t>
            </w:r>
            <w:r w:rsidRPr="007C0688">
              <w:rPr>
                <w:sz w:val="18"/>
                <w:szCs w:val="18"/>
              </w:rPr>
              <w:t>z.)</w:t>
            </w:r>
            <w:r w:rsidR="00A06AD4">
              <w:rPr>
                <w:sz w:val="18"/>
                <w:szCs w:val="18"/>
              </w:rPr>
              <w:t>.</w:t>
            </w:r>
            <w:r w:rsidRPr="007A3FFB">
              <w:rPr>
                <w:sz w:val="18"/>
                <w:szCs w:val="18"/>
              </w:rPr>
              <w:t xml:space="preserve"> </w:t>
            </w:r>
            <w:r>
              <w:rPr>
                <w:sz w:val="18"/>
                <w:szCs w:val="18"/>
              </w:rPr>
              <w:t>O</w:t>
            </w:r>
            <w:r w:rsidRPr="000C0D6B">
              <w:rPr>
                <w:sz w:val="18"/>
                <w:szCs w:val="18"/>
              </w:rPr>
              <w:t xml:space="preserve">bsah projektu obsahuje </w:t>
            </w:r>
            <w:r>
              <w:rPr>
                <w:sz w:val="18"/>
                <w:szCs w:val="18"/>
              </w:rPr>
              <w:t>stručnú informáciu</w:t>
            </w:r>
            <w:r w:rsidRPr="000C0D6B">
              <w:rPr>
                <w:sz w:val="18"/>
                <w:szCs w:val="18"/>
              </w:rPr>
              <w:t xml:space="preserve"> o</w:t>
            </w:r>
            <w:r>
              <w:rPr>
                <w:sz w:val="18"/>
                <w:szCs w:val="18"/>
              </w:rPr>
              <w:t> </w:t>
            </w:r>
            <w:r w:rsidRPr="000C0D6B">
              <w:rPr>
                <w:sz w:val="18"/>
                <w:szCs w:val="18"/>
              </w:rPr>
              <w:t>cieľoch</w:t>
            </w:r>
            <w:r>
              <w:rPr>
                <w:sz w:val="18"/>
                <w:szCs w:val="18"/>
              </w:rPr>
              <w:t xml:space="preserve"> projektu</w:t>
            </w:r>
            <w:r w:rsidRPr="000C0D6B">
              <w:rPr>
                <w:sz w:val="18"/>
                <w:szCs w:val="18"/>
              </w:rPr>
              <w:t>, aktivitách, cieľovej skupine</w:t>
            </w:r>
            <w:r>
              <w:rPr>
                <w:sz w:val="18"/>
                <w:szCs w:val="18"/>
              </w:rPr>
              <w:t xml:space="preserve"> (ak relevantné)</w:t>
            </w:r>
            <w:r w:rsidRPr="000C0D6B">
              <w:rPr>
                <w:sz w:val="18"/>
                <w:szCs w:val="18"/>
              </w:rPr>
              <w:t>, mieste realizácie</w:t>
            </w:r>
            <w:r>
              <w:rPr>
                <w:sz w:val="18"/>
                <w:szCs w:val="18"/>
              </w:rPr>
              <w:t xml:space="preserve"> a merateľných ukazovat</w:t>
            </w:r>
            <w:r w:rsidR="00232113">
              <w:rPr>
                <w:sz w:val="18"/>
                <w:szCs w:val="18"/>
              </w:rPr>
              <w:t>eľoch projektu (max. 2000 znakov</w:t>
            </w:r>
            <w:r w:rsidR="008746E8">
              <w:rPr>
                <w:sz w:val="18"/>
                <w:szCs w:val="18"/>
              </w:rPr>
              <w:t xml:space="preserve"> vrátane medzier</w:t>
            </w:r>
            <w:r>
              <w:rPr>
                <w:sz w:val="18"/>
                <w:szCs w:val="18"/>
              </w:rPr>
              <w:t>)</w:t>
            </w:r>
          </w:p>
          <w:p w:rsidR="001D1557" w:rsidRPr="007A3FFB" w:rsidRDefault="001D1557" w:rsidP="003E0CBA">
            <w:pPr>
              <w:rPr>
                <w:sz w:val="18"/>
                <w:szCs w:val="18"/>
              </w:rPr>
            </w:pPr>
            <w:r>
              <w:rPr>
                <w:rFonts w:cstheme="minorHAnsi"/>
                <w:i/>
                <w:color w:val="FF0000"/>
                <w:sz w:val="18"/>
                <w:szCs w:val="18"/>
              </w:rPr>
              <w:t>V prípade fázovaného projektu uviesť popis projektu ako celku (oboch fáz projektu)</w:t>
            </w:r>
          </w:p>
        </w:tc>
      </w:tr>
      <w:tr w:rsidR="003E0CBA" w:rsidRPr="0075785C" w:rsidTr="00280976">
        <w:tc>
          <w:tcPr>
            <w:tcW w:w="704" w:type="dxa"/>
          </w:tcPr>
          <w:p w:rsidR="003E0CBA" w:rsidRPr="0075785C" w:rsidRDefault="003E0CBA" w:rsidP="003E0CBA">
            <w:pPr>
              <w:rPr>
                <w:sz w:val="20"/>
                <w:szCs w:val="20"/>
              </w:rPr>
            </w:pPr>
            <w:r w:rsidRPr="0075785C">
              <w:rPr>
                <w:sz w:val="20"/>
                <w:szCs w:val="20"/>
              </w:rPr>
              <w:t>77</w:t>
            </w:r>
          </w:p>
        </w:tc>
        <w:tc>
          <w:tcPr>
            <w:tcW w:w="3119" w:type="dxa"/>
          </w:tcPr>
          <w:p w:rsidR="003E0CBA" w:rsidRPr="0075785C" w:rsidRDefault="003E0CBA" w:rsidP="003E0CBA">
            <w:pPr>
              <w:widowControl w:val="0"/>
              <w:autoSpaceDE w:val="0"/>
              <w:autoSpaceDN w:val="0"/>
              <w:adjustRightInd w:val="0"/>
              <w:rPr>
                <w:rFonts w:ascii="Roboto" w:hAnsi="Roboto" w:cs="Times New Roman"/>
                <w:bCs/>
                <w:sz w:val="20"/>
                <w:szCs w:val="20"/>
              </w:rPr>
            </w:pPr>
            <w:r w:rsidRPr="007A3FFB">
              <w:rPr>
                <w:rFonts w:ascii="Roboto" w:hAnsi="Roboto" w:cs="Roboto"/>
                <w:b/>
                <w:bCs/>
                <w:color w:val="000000"/>
                <w:sz w:val="20"/>
                <w:szCs w:val="20"/>
              </w:rPr>
              <w:t>Popis východiskovej situácie</w:t>
            </w:r>
          </w:p>
        </w:tc>
        <w:tc>
          <w:tcPr>
            <w:tcW w:w="5239" w:type="dxa"/>
          </w:tcPr>
          <w:p w:rsidR="00D037C3" w:rsidRPr="007A3FFB" w:rsidRDefault="00BE7F24" w:rsidP="003E0CBA">
            <w:pPr>
              <w:rPr>
                <w:sz w:val="18"/>
                <w:szCs w:val="18"/>
              </w:rPr>
            </w:pPr>
            <w:r w:rsidRPr="002F393A">
              <w:rPr>
                <w:sz w:val="18"/>
                <w:szCs w:val="18"/>
              </w:rPr>
              <w:t>Žiadateľ popíše východiskovú situáciu vo vzťahu k navrhovanému projektu</w:t>
            </w:r>
            <w:r>
              <w:rPr>
                <w:sz w:val="18"/>
                <w:szCs w:val="18"/>
              </w:rPr>
              <w:t>, resp. vstupoch</w:t>
            </w:r>
            <w:r w:rsidR="00A06AD4">
              <w:rPr>
                <w:sz w:val="18"/>
                <w:szCs w:val="18"/>
              </w:rPr>
              <w:t>,</w:t>
            </w:r>
            <w:r w:rsidRPr="002C4DEF">
              <w:rPr>
                <w:sz w:val="18"/>
                <w:szCs w:val="18"/>
              </w:rPr>
              <w:t xml:space="preserve"> ktoré ovplyvňujú realizáciu projektu</w:t>
            </w:r>
          </w:p>
        </w:tc>
      </w:tr>
      <w:tr w:rsidR="003E0CBA" w:rsidRPr="0075785C" w:rsidTr="00280976">
        <w:tc>
          <w:tcPr>
            <w:tcW w:w="704" w:type="dxa"/>
          </w:tcPr>
          <w:p w:rsidR="003E0CBA" w:rsidRPr="0075785C" w:rsidRDefault="003E0CBA" w:rsidP="003E0CBA">
            <w:pPr>
              <w:rPr>
                <w:sz w:val="20"/>
                <w:szCs w:val="20"/>
              </w:rPr>
            </w:pPr>
            <w:r w:rsidRPr="0075785C">
              <w:rPr>
                <w:sz w:val="20"/>
                <w:szCs w:val="20"/>
              </w:rPr>
              <w:t>78</w:t>
            </w:r>
          </w:p>
        </w:tc>
        <w:tc>
          <w:tcPr>
            <w:tcW w:w="3119" w:type="dxa"/>
          </w:tcPr>
          <w:p w:rsidR="003E0CBA" w:rsidRPr="0075785C" w:rsidRDefault="003E0CBA" w:rsidP="003E0CBA">
            <w:pPr>
              <w:widowControl w:val="0"/>
              <w:autoSpaceDE w:val="0"/>
              <w:autoSpaceDN w:val="0"/>
              <w:adjustRightInd w:val="0"/>
              <w:rPr>
                <w:rFonts w:ascii="Roboto" w:hAnsi="Roboto" w:cs="Times New Roman"/>
                <w:sz w:val="20"/>
                <w:szCs w:val="20"/>
              </w:rPr>
            </w:pPr>
            <w:r w:rsidRPr="007A3FFB">
              <w:rPr>
                <w:rFonts w:ascii="Roboto" w:hAnsi="Roboto" w:cs="Roboto"/>
                <w:b/>
                <w:bCs/>
                <w:color w:val="000000"/>
                <w:sz w:val="20"/>
                <w:szCs w:val="20"/>
              </w:rPr>
              <w:t>Spôsob realizácie aktivít projektu</w:t>
            </w:r>
          </w:p>
        </w:tc>
        <w:tc>
          <w:tcPr>
            <w:tcW w:w="5239" w:type="dxa"/>
          </w:tcPr>
          <w:p w:rsidR="003E0CBA" w:rsidRDefault="00BE7F24" w:rsidP="003E0CBA">
            <w:pPr>
              <w:rPr>
                <w:sz w:val="18"/>
                <w:szCs w:val="18"/>
              </w:rPr>
            </w:pPr>
            <w:r>
              <w:rPr>
                <w:sz w:val="18"/>
                <w:szCs w:val="18"/>
              </w:rPr>
              <w:t>Žiadateľ popíše spôsob realizácie aktivít projektu, vrátane vhodnosti</w:t>
            </w:r>
            <w:r w:rsidRPr="002C4DEF">
              <w:rPr>
                <w:sz w:val="18"/>
                <w:szCs w:val="18"/>
              </w:rPr>
              <w:t xml:space="preserve"> navrhovaných aktivít s ohľadom na očakávané výsledky</w:t>
            </w:r>
            <w:r>
              <w:rPr>
                <w:sz w:val="18"/>
                <w:szCs w:val="18"/>
              </w:rPr>
              <w:t xml:space="preserve">. V prípade relevantnosti, žiadateľ zahrnie do predmetnej časti aj popis súladu realizácie projektu s </w:t>
            </w:r>
            <w:r w:rsidRPr="00A23BE3">
              <w:rPr>
                <w:sz w:val="18"/>
                <w:szCs w:val="18"/>
              </w:rPr>
              <w:t>regionálnymi stratégiami a</w:t>
            </w:r>
            <w:r w:rsidR="0054036D">
              <w:rPr>
                <w:sz w:val="18"/>
                <w:szCs w:val="18"/>
              </w:rPr>
              <w:t> </w:t>
            </w:r>
            <w:r w:rsidRPr="00A23BE3">
              <w:rPr>
                <w:sz w:val="18"/>
                <w:szCs w:val="18"/>
              </w:rPr>
              <w:t>koncepciami</w:t>
            </w:r>
          </w:p>
          <w:p w:rsidR="0054036D" w:rsidRPr="00305C65" w:rsidRDefault="0054036D" w:rsidP="0054036D">
            <w:pPr>
              <w:rPr>
                <w:rFonts w:ascii="Calibri" w:hAnsi="Calibri" w:cs="Calibri"/>
                <w:i/>
                <w:color w:val="0000FF"/>
                <w:sz w:val="18"/>
                <w:szCs w:val="18"/>
                <w:u w:val="single"/>
              </w:rPr>
            </w:pPr>
            <w:r w:rsidRPr="00305C65">
              <w:rPr>
                <w:rFonts w:ascii="Calibri" w:hAnsi="Calibri" w:cs="Calibri"/>
                <w:i/>
                <w:color w:val="0000FF"/>
                <w:sz w:val="18"/>
                <w:szCs w:val="18"/>
                <w:u w:val="single"/>
              </w:rPr>
              <w:t>Popis hlavných aktivít</w:t>
            </w:r>
            <w:r>
              <w:rPr>
                <w:rFonts w:ascii="Calibri" w:hAnsi="Calibri" w:cs="Calibri"/>
                <w:i/>
                <w:color w:val="0000FF"/>
                <w:sz w:val="18"/>
                <w:szCs w:val="18"/>
                <w:u w:val="single"/>
              </w:rPr>
              <w:t>/podaktivít</w:t>
            </w:r>
          </w:p>
          <w:p w:rsidR="0054036D" w:rsidRDefault="0054036D" w:rsidP="0054036D">
            <w:pPr>
              <w:spacing w:before="120"/>
              <w:rPr>
                <w:rFonts w:ascii="Calibri" w:hAnsi="Calibri" w:cs="Calibri"/>
                <w:i/>
                <w:color w:val="0000FF"/>
                <w:sz w:val="18"/>
                <w:szCs w:val="18"/>
              </w:rPr>
            </w:pPr>
            <w:r>
              <w:rPr>
                <w:rFonts w:ascii="Calibri" w:hAnsi="Calibri" w:cs="Calibri"/>
                <w:i/>
                <w:color w:val="0000FF"/>
                <w:sz w:val="18"/>
                <w:szCs w:val="18"/>
              </w:rPr>
              <w:t>V prípade, že bude pre sledovanie merateľných ukazovateľov projektu potrebné zahrnúť v harmonograme realizácie aktivít viaceré aktivity (podaktivity) pod jednu hlavnú aktivitu (napr. výkup pozemkov, stavebný dozor a realizácia stavby  = realizácia projektu), žiadateľ uvedie rozdelenie aktivít (podaktivít) pod príslušné hlavné aktivity, ktoré budú k naplneniu prispievať.</w:t>
            </w:r>
          </w:p>
          <w:p w:rsidR="0054036D" w:rsidRDefault="0054036D" w:rsidP="0054036D">
            <w:pPr>
              <w:rPr>
                <w:rFonts w:ascii="Calibri" w:hAnsi="Calibri" w:cs="Calibri"/>
                <w:i/>
                <w:color w:val="0000FF"/>
                <w:sz w:val="18"/>
                <w:szCs w:val="18"/>
              </w:rPr>
            </w:pPr>
          </w:p>
          <w:p w:rsidR="0054036D" w:rsidRPr="003050BC" w:rsidRDefault="0054036D" w:rsidP="0054036D">
            <w:pPr>
              <w:rPr>
                <w:rFonts w:ascii="Calibri" w:hAnsi="Calibri" w:cs="Calibri"/>
                <w:i/>
                <w:color w:val="0000FF"/>
                <w:sz w:val="18"/>
                <w:szCs w:val="18"/>
              </w:rPr>
            </w:pPr>
            <w:r w:rsidRPr="003050BC">
              <w:rPr>
                <w:rFonts w:ascii="Calibri" w:hAnsi="Calibri" w:cs="Calibri"/>
                <w:i/>
                <w:color w:val="0000FF"/>
                <w:sz w:val="18"/>
                <w:szCs w:val="18"/>
              </w:rPr>
              <w:t xml:space="preserve">Pre každú aktivitu </w:t>
            </w:r>
            <w:r>
              <w:rPr>
                <w:rFonts w:ascii="Calibri" w:hAnsi="Calibri" w:cs="Calibri"/>
                <w:i/>
                <w:color w:val="0000FF"/>
                <w:sz w:val="18"/>
                <w:szCs w:val="18"/>
              </w:rPr>
              <w:t xml:space="preserve">(podaktivitu) </w:t>
            </w:r>
            <w:r w:rsidRPr="003050BC">
              <w:rPr>
                <w:rFonts w:ascii="Calibri" w:hAnsi="Calibri" w:cs="Calibri"/>
                <w:i/>
                <w:color w:val="0000FF"/>
                <w:sz w:val="18"/>
                <w:szCs w:val="18"/>
              </w:rPr>
              <w:t xml:space="preserve">určiť začiatok a koniec realizácie, určiť celkovú dĺžku trvania, jednotlivé činnosti / etapy tvoriace aktivitu vrátane míľnikov (ak relevantné), náklady na základné činnosti jednotlivých aktivít a spôsob ich vyčíslenia (napr. náklady vychádzajú zo záverov vnútro - rezortnej expertízy, z výsledkov VO, z vlastných prepočtov žiadateľa atď.). </w:t>
            </w:r>
          </w:p>
          <w:p w:rsidR="0054036D" w:rsidRDefault="0054036D" w:rsidP="0054036D">
            <w:pPr>
              <w:spacing w:before="120"/>
              <w:rPr>
                <w:rFonts w:ascii="Calibri" w:hAnsi="Calibri" w:cs="Calibri"/>
                <w:i/>
                <w:color w:val="0000FF"/>
                <w:sz w:val="18"/>
                <w:szCs w:val="18"/>
              </w:rPr>
            </w:pPr>
            <w:r w:rsidRPr="003050BC">
              <w:rPr>
                <w:rFonts w:ascii="Calibri" w:hAnsi="Calibri" w:cs="Calibri"/>
                <w:i/>
                <w:color w:val="0000FF"/>
                <w:sz w:val="18"/>
                <w:szCs w:val="18"/>
              </w:rPr>
              <w:t xml:space="preserve">Ku každej aktivite </w:t>
            </w:r>
            <w:r>
              <w:rPr>
                <w:rFonts w:ascii="Calibri" w:hAnsi="Calibri" w:cs="Calibri"/>
                <w:i/>
                <w:color w:val="0000FF"/>
                <w:sz w:val="18"/>
                <w:szCs w:val="18"/>
              </w:rPr>
              <w:t xml:space="preserve">(podaktivite) </w:t>
            </w:r>
            <w:r w:rsidRPr="003050BC">
              <w:rPr>
                <w:rFonts w:ascii="Calibri" w:hAnsi="Calibri" w:cs="Calibri"/>
                <w:i/>
                <w:color w:val="0000FF"/>
                <w:sz w:val="18"/>
                <w:szCs w:val="18"/>
              </w:rPr>
              <w:t>uviesť spôsob organizačného a technického zabezpečenia jej realizácie (dodávka prác, tovarov a služieb, vlastná činnosť, činnosť partnera atď.).</w:t>
            </w:r>
          </w:p>
          <w:p w:rsidR="0054036D" w:rsidRDefault="0054036D" w:rsidP="0054036D">
            <w:pPr>
              <w:rPr>
                <w:rFonts w:cstheme="minorHAnsi"/>
                <w:sz w:val="18"/>
                <w:szCs w:val="18"/>
              </w:rPr>
            </w:pPr>
          </w:p>
          <w:p w:rsidR="0054036D" w:rsidRPr="003050BC" w:rsidRDefault="0054036D" w:rsidP="0054036D">
            <w:pPr>
              <w:rPr>
                <w:rFonts w:ascii="Calibri" w:hAnsi="Calibri" w:cs="Calibri"/>
                <w:i/>
                <w:color w:val="0000FF"/>
                <w:sz w:val="18"/>
                <w:szCs w:val="18"/>
              </w:rPr>
            </w:pPr>
            <w:r w:rsidRPr="00261D5D">
              <w:rPr>
                <w:rFonts w:ascii="Calibri" w:hAnsi="Calibri" w:cs="Calibri"/>
                <w:i/>
                <w:color w:val="0000FF"/>
                <w:sz w:val="18"/>
                <w:szCs w:val="18"/>
                <w:u w:val="single"/>
              </w:rPr>
              <w:t>Popis podporných aktivít</w:t>
            </w:r>
            <w:r w:rsidRPr="003050BC">
              <w:rPr>
                <w:rFonts w:ascii="Calibri" w:hAnsi="Calibri" w:cs="Calibri"/>
                <w:i/>
                <w:color w:val="0000FF"/>
                <w:sz w:val="18"/>
                <w:szCs w:val="18"/>
              </w:rPr>
              <w:t xml:space="preserve"> – popis sa uvádza aj v prípade, že si žiadateľ nenárokuje výdavky spojené s týmito aktivitami.</w:t>
            </w:r>
          </w:p>
          <w:p w:rsidR="0054036D" w:rsidRPr="003050BC" w:rsidRDefault="0054036D" w:rsidP="0054036D">
            <w:pPr>
              <w:spacing w:before="120"/>
              <w:rPr>
                <w:rFonts w:ascii="Calibri" w:hAnsi="Calibri" w:cs="Calibri"/>
                <w:i/>
                <w:color w:val="0000FF"/>
                <w:sz w:val="18"/>
                <w:szCs w:val="18"/>
              </w:rPr>
            </w:pPr>
            <w:r w:rsidRPr="003050BC">
              <w:rPr>
                <w:rFonts w:ascii="Calibri" w:hAnsi="Calibri" w:cs="Calibri"/>
                <w:i/>
                <w:color w:val="0000FF"/>
                <w:sz w:val="18"/>
                <w:szCs w:val="18"/>
              </w:rPr>
              <w:t>Popis zabezpečenia riadenia projektu – popis administratívneho zabezpečenia realizácie projektu, kto (interný zamestnanci alebo externé riadenie) a aké činnosti  bude zabezpečovať</w:t>
            </w:r>
            <w:r>
              <w:rPr>
                <w:rFonts w:ascii="Calibri" w:hAnsi="Calibri" w:cs="Calibri"/>
                <w:i/>
                <w:color w:val="0000FF"/>
                <w:sz w:val="18"/>
                <w:szCs w:val="18"/>
              </w:rPr>
              <w:t xml:space="preserve">. </w:t>
            </w:r>
            <w:r w:rsidRPr="003050BC">
              <w:rPr>
                <w:rFonts w:ascii="Calibri" w:hAnsi="Calibri" w:cs="Calibri"/>
                <w:i/>
                <w:color w:val="0000FF"/>
                <w:sz w:val="18"/>
                <w:szCs w:val="18"/>
              </w:rPr>
              <w:t>V prípade ak si žiadateľ nárokuje v rámci ŽoNFP výdavky na externé riadenie projektu, je povinný uviesť konkrétne odôvodnenie potreby externého riadenia.</w:t>
            </w:r>
          </w:p>
          <w:p w:rsidR="0054036D" w:rsidRDefault="0054036D" w:rsidP="0054036D">
            <w:pPr>
              <w:spacing w:before="120"/>
              <w:rPr>
                <w:rFonts w:ascii="Calibri" w:hAnsi="Calibri" w:cs="Calibri"/>
                <w:i/>
                <w:color w:val="0000FF"/>
                <w:sz w:val="18"/>
                <w:szCs w:val="18"/>
              </w:rPr>
            </w:pPr>
            <w:r w:rsidRPr="003050BC">
              <w:rPr>
                <w:rFonts w:ascii="Calibri" w:hAnsi="Calibri" w:cs="Calibri"/>
                <w:i/>
                <w:color w:val="0000FF"/>
                <w:sz w:val="18"/>
                <w:szCs w:val="18"/>
              </w:rPr>
              <w:t xml:space="preserve">Popis zabezpečenia Publicity a informovanosti </w:t>
            </w:r>
            <w:r>
              <w:rPr>
                <w:rFonts w:ascii="Calibri" w:hAnsi="Calibri" w:cs="Calibri"/>
                <w:i/>
                <w:color w:val="0000FF"/>
                <w:sz w:val="18"/>
                <w:szCs w:val="18"/>
              </w:rPr>
              <w:t xml:space="preserve">a iných podporných aktivít </w:t>
            </w:r>
            <w:r w:rsidRPr="003050BC">
              <w:rPr>
                <w:rFonts w:ascii="Calibri" w:hAnsi="Calibri" w:cs="Calibri"/>
                <w:i/>
                <w:color w:val="0000FF"/>
                <w:sz w:val="18"/>
                <w:szCs w:val="18"/>
              </w:rPr>
              <w:t>– aké opatrenia sa príjmu, popis výstupov, množstvo, predpokladaná hodnota výšky nákladov, časový harmonogram atď.</w:t>
            </w:r>
          </w:p>
          <w:p w:rsidR="001D1557" w:rsidRPr="0054036D" w:rsidRDefault="00D515CC" w:rsidP="00832B3A">
            <w:pPr>
              <w:spacing w:before="120"/>
              <w:rPr>
                <w:rFonts w:ascii="Calibri" w:hAnsi="Calibri" w:cs="Calibri"/>
                <w:i/>
                <w:color w:val="0000FF"/>
                <w:sz w:val="18"/>
                <w:szCs w:val="18"/>
              </w:rPr>
            </w:pPr>
            <w:r>
              <w:rPr>
                <w:rFonts w:cstheme="minorHAnsi"/>
                <w:i/>
                <w:color w:val="FF0000"/>
                <w:sz w:val="18"/>
                <w:szCs w:val="18"/>
              </w:rPr>
              <w:t xml:space="preserve">Pre fázovaný projekt, v prípade dostupnosti údajov potrebných pre určenie jednotlivých fáz projektu, </w:t>
            </w:r>
            <w:r w:rsidR="001D1557">
              <w:rPr>
                <w:rFonts w:cstheme="minorHAnsi"/>
                <w:i/>
                <w:color w:val="FF0000"/>
                <w:sz w:val="18"/>
                <w:szCs w:val="18"/>
              </w:rPr>
              <w:t>uviesť údaje za prvú fázu projektu</w:t>
            </w:r>
            <w:r w:rsidR="00832B3A">
              <w:rPr>
                <w:rFonts w:cstheme="minorHAnsi"/>
                <w:i/>
                <w:color w:val="FF0000"/>
                <w:sz w:val="18"/>
                <w:szCs w:val="18"/>
              </w:rPr>
              <w:t>.</w:t>
            </w:r>
          </w:p>
        </w:tc>
      </w:tr>
      <w:tr w:rsidR="003E0CBA" w:rsidRPr="0075785C" w:rsidTr="00280976">
        <w:tc>
          <w:tcPr>
            <w:tcW w:w="704" w:type="dxa"/>
          </w:tcPr>
          <w:p w:rsidR="003E0CBA" w:rsidRPr="0075785C" w:rsidRDefault="003E0CBA" w:rsidP="003E0CBA">
            <w:pPr>
              <w:rPr>
                <w:sz w:val="20"/>
                <w:szCs w:val="20"/>
              </w:rPr>
            </w:pPr>
            <w:r w:rsidRPr="0075785C">
              <w:rPr>
                <w:sz w:val="20"/>
                <w:szCs w:val="20"/>
              </w:rPr>
              <w:t>79</w:t>
            </w:r>
          </w:p>
        </w:tc>
        <w:tc>
          <w:tcPr>
            <w:tcW w:w="3119" w:type="dxa"/>
          </w:tcPr>
          <w:p w:rsidR="003E0CBA" w:rsidRPr="0075785C" w:rsidRDefault="003E0CBA" w:rsidP="003E0CBA">
            <w:pPr>
              <w:widowControl w:val="0"/>
              <w:autoSpaceDE w:val="0"/>
              <w:autoSpaceDN w:val="0"/>
              <w:adjustRightInd w:val="0"/>
              <w:rPr>
                <w:rFonts w:ascii="Roboto" w:hAnsi="Roboto" w:cs="Times New Roman"/>
                <w:sz w:val="20"/>
                <w:szCs w:val="20"/>
              </w:rPr>
            </w:pPr>
            <w:r w:rsidRPr="007A3FFB">
              <w:rPr>
                <w:rFonts w:ascii="Roboto" w:hAnsi="Roboto" w:cs="Roboto"/>
                <w:b/>
                <w:bCs/>
                <w:color w:val="000000"/>
                <w:sz w:val="20"/>
                <w:szCs w:val="20"/>
              </w:rPr>
              <w:t>Situácia po realizácii projektu a udržateľnosť projektu</w:t>
            </w:r>
          </w:p>
        </w:tc>
        <w:tc>
          <w:tcPr>
            <w:tcW w:w="5239" w:type="dxa"/>
          </w:tcPr>
          <w:p w:rsidR="003E0CBA" w:rsidRDefault="00BE7F24" w:rsidP="003E0CBA">
            <w:pPr>
              <w:rPr>
                <w:sz w:val="18"/>
                <w:szCs w:val="18"/>
              </w:rPr>
            </w:pPr>
            <w:r w:rsidRPr="002F393A">
              <w:rPr>
                <w:sz w:val="18"/>
                <w:szCs w:val="18"/>
              </w:rPr>
              <w:t xml:space="preserve">Žiadateľ popíše </w:t>
            </w:r>
            <w:r>
              <w:rPr>
                <w:sz w:val="18"/>
                <w:szCs w:val="18"/>
              </w:rPr>
              <w:t>situáciu po realizácii projektu a </w:t>
            </w:r>
            <w:r w:rsidR="004A71C3">
              <w:rPr>
                <w:sz w:val="18"/>
                <w:szCs w:val="18"/>
              </w:rPr>
              <w:t>o</w:t>
            </w:r>
            <w:r>
              <w:rPr>
                <w:sz w:val="18"/>
                <w:szCs w:val="18"/>
              </w:rPr>
              <w:t xml:space="preserve">čakávané výsledky a </w:t>
            </w:r>
            <w:r w:rsidRPr="00050586">
              <w:rPr>
                <w:sz w:val="18"/>
                <w:szCs w:val="18"/>
              </w:rPr>
              <w:t>posúdenie navrhovaných aktivít z hľadiska ich prevádzkovej a technickej udržateľnosti, resp. udržateľnosti výsledkov projektu</w:t>
            </w:r>
          </w:p>
          <w:p w:rsidR="00D037C3" w:rsidRDefault="00D037C3" w:rsidP="003E0CBA">
            <w:pPr>
              <w:rPr>
                <w:sz w:val="18"/>
                <w:szCs w:val="18"/>
              </w:rPr>
            </w:pPr>
            <w:r w:rsidRPr="0091725B">
              <w:rPr>
                <w:rFonts w:cstheme="minorHAnsi"/>
                <w:i/>
                <w:color w:val="FF0000"/>
                <w:sz w:val="18"/>
                <w:szCs w:val="18"/>
              </w:rPr>
              <w:t>V prípade fázovaných projektov žiadateľ opíše udržateľnosť  vo vzťahu k celému projektu (t.j. k prvej aj druhej fáze)</w:t>
            </w:r>
          </w:p>
          <w:p w:rsidR="0054036D" w:rsidRDefault="0054036D" w:rsidP="0054036D">
            <w:pPr>
              <w:rPr>
                <w:rFonts w:cstheme="minorHAnsi"/>
                <w:i/>
                <w:color w:val="0000FF"/>
                <w:sz w:val="18"/>
                <w:szCs w:val="18"/>
              </w:rPr>
            </w:pPr>
            <w:r w:rsidRPr="00687DEE">
              <w:rPr>
                <w:rFonts w:cstheme="minorHAnsi"/>
                <w:i/>
                <w:color w:val="0000FF"/>
                <w:sz w:val="18"/>
                <w:szCs w:val="18"/>
              </w:rPr>
              <w:t>Žiadateľ v tejto časti uvedie:</w:t>
            </w:r>
          </w:p>
          <w:p w:rsidR="0054036D" w:rsidRPr="00261D5D" w:rsidRDefault="0054036D" w:rsidP="0054036D">
            <w:pPr>
              <w:pStyle w:val="Odsekzoznamu"/>
              <w:numPr>
                <w:ilvl w:val="0"/>
                <w:numId w:val="1"/>
              </w:numPr>
              <w:spacing w:after="0" w:line="240" w:lineRule="auto"/>
              <w:ind w:left="313" w:hanging="284"/>
              <w:rPr>
                <w:rFonts w:ascii="Calibri" w:hAnsi="Calibri" w:cs="Calibri"/>
                <w:i/>
                <w:color w:val="0000FF"/>
                <w:sz w:val="18"/>
                <w:szCs w:val="18"/>
              </w:rPr>
            </w:pPr>
            <w:r w:rsidRPr="00261D5D">
              <w:rPr>
                <w:rFonts w:ascii="Calibri" w:hAnsi="Calibri" w:cs="Calibri"/>
                <w:i/>
                <w:color w:val="0000FF"/>
                <w:sz w:val="18"/>
                <w:szCs w:val="18"/>
              </w:rPr>
              <w:t>Pri neinvestičných projektoch – uviesť použitie výstupov projektu.</w:t>
            </w:r>
          </w:p>
          <w:p w:rsidR="0054036D" w:rsidRPr="00687DEE" w:rsidRDefault="0054036D" w:rsidP="0054036D">
            <w:pPr>
              <w:rPr>
                <w:rFonts w:cstheme="minorHAnsi"/>
                <w:i/>
                <w:color w:val="0000FF"/>
                <w:sz w:val="18"/>
                <w:szCs w:val="18"/>
              </w:rPr>
            </w:pPr>
            <w:r>
              <w:rPr>
                <w:rFonts w:ascii="Calibri" w:hAnsi="Calibri" w:cs="Calibri"/>
                <w:i/>
                <w:color w:val="0000FF"/>
                <w:sz w:val="18"/>
                <w:szCs w:val="18"/>
              </w:rPr>
              <w:t xml:space="preserve">B)   </w:t>
            </w:r>
            <w:r w:rsidRPr="003050BC">
              <w:rPr>
                <w:rFonts w:ascii="Calibri" w:hAnsi="Calibri" w:cs="Calibri"/>
                <w:i/>
                <w:color w:val="0000FF"/>
                <w:sz w:val="18"/>
                <w:szCs w:val="18"/>
              </w:rPr>
              <w:t>Pri investičných projekto</w:t>
            </w:r>
            <w:r>
              <w:rPr>
                <w:rFonts w:ascii="Calibri" w:hAnsi="Calibri" w:cs="Calibri"/>
                <w:i/>
                <w:color w:val="0000FF"/>
                <w:sz w:val="18"/>
                <w:szCs w:val="18"/>
              </w:rPr>
              <w:t>ch</w:t>
            </w:r>
          </w:p>
          <w:p w:rsidR="0054036D" w:rsidRPr="00687DEE" w:rsidRDefault="0054036D" w:rsidP="0054036D">
            <w:pPr>
              <w:ind w:left="596" w:hanging="283"/>
              <w:rPr>
                <w:rFonts w:cstheme="minorHAnsi"/>
                <w:i/>
                <w:color w:val="0000FF"/>
                <w:sz w:val="18"/>
                <w:szCs w:val="18"/>
              </w:rPr>
            </w:pPr>
            <w:r w:rsidRPr="00687DEE">
              <w:rPr>
                <w:rFonts w:cstheme="minorHAnsi"/>
                <w:i/>
                <w:color w:val="0000FF"/>
                <w:sz w:val="18"/>
                <w:szCs w:val="18"/>
              </w:rPr>
              <w:t>1.</w:t>
            </w:r>
            <w:r w:rsidRPr="00687DEE">
              <w:rPr>
                <w:rFonts w:cstheme="minorHAnsi"/>
                <w:i/>
                <w:color w:val="0000FF"/>
                <w:sz w:val="18"/>
                <w:szCs w:val="18"/>
              </w:rPr>
              <w:tab/>
              <w:t xml:space="preserve">popis toho, ako a do akej miery projekt prispeje k riešeniu situácie v riešenej oblasti (environmentálne, socio - ekonomické a iné prínosy projektu po jeho realizácii); </w:t>
            </w:r>
          </w:p>
          <w:p w:rsidR="0054036D" w:rsidRPr="00687DEE" w:rsidRDefault="0054036D" w:rsidP="0054036D">
            <w:pPr>
              <w:ind w:left="596" w:hanging="283"/>
              <w:rPr>
                <w:rFonts w:cstheme="minorHAnsi"/>
                <w:i/>
                <w:color w:val="0000FF"/>
                <w:sz w:val="18"/>
                <w:szCs w:val="18"/>
              </w:rPr>
            </w:pPr>
            <w:r w:rsidRPr="00687DEE">
              <w:rPr>
                <w:rFonts w:cstheme="minorHAnsi"/>
                <w:i/>
                <w:color w:val="0000FF"/>
                <w:sz w:val="18"/>
                <w:szCs w:val="18"/>
              </w:rPr>
              <w:t>2.</w:t>
            </w:r>
            <w:r w:rsidRPr="00687DEE">
              <w:rPr>
                <w:rFonts w:cstheme="minorHAnsi"/>
                <w:i/>
                <w:color w:val="0000FF"/>
                <w:sz w:val="18"/>
                <w:szCs w:val="18"/>
              </w:rPr>
              <w:tab/>
              <w:t>popis toho, ako sa realizáciou navrhovaných hlavných aktivít projektu dosiahnu deklarované cieľové hodnoty merateľných ukazovateľov projektu;</w:t>
            </w:r>
          </w:p>
          <w:p w:rsidR="0054036D" w:rsidRPr="00687DEE" w:rsidRDefault="0054036D" w:rsidP="0054036D">
            <w:pPr>
              <w:ind w:left="596" w:hanging="283"/>
              <w:rPr>
                <w:rFonts w:cstheme="minorHAnsi"/>
                <w:i/>
                <w:color w:val="0000FF"/>
                <w:sz w:val="18"/>
                <w:szCs w:val="18"/>
              </w:rPr>
            </w:pPr>
            <w:r w:rsidRPr="00687DEE">
              <w:rPr>
                <w:rFonts w:cstheme="minorHAnsi"/>
                <w:i/>
                <w:color w:val="0000FF"/>
                <w:sz w:val="18"/>
                <w:szCs w:val="18"/>
              </w:rPr>
              <w:t>3.    Finančná udržateľnosť</w:t>
            </w:r>
          </w:p>
          <w:p w:rsidR="0054036D" w:rsidRPr="00687DEE" w:rsidRDefault="0054036D" w:rsidP="0054036D">
            <w:pPr>
              <w:ind w:left="596" w:hanging="283"/>
              <w:rPr>
                <w:rFonts w:cstheme="minorHAnsi"/>
                <w:i/>
                <w:color w:val="0000FF"/>
                <w:sz w:val="18"/>
                <w:szCs w:val="18"/>
              </w:rPr>
            </w:pPr>
            <w:r w:rsidRPr="00687DEE">
              <w:rPr>
                <w:rFonts w:cstheme="minorHAnsi"/>
                <w:i/>
                <w:color w:val="0000FF"/>
                <w:sz w:val="18"/>
                <w:szCs w:val="18"/>
              </w:rPr>
              <w:t>Uviesť príjmy a výdavky za celé referenčné obdobie, kumulovaný cash flow za celé referenčné obdobie, zhrnutie finančnej udržateľnosti projektu (odvolávka na Finančnú analýzu CBA). Popis spôsobu finančného krytia nákladov na prevádzku projektu počas celej doby referenčného obdobia (príjem projektu alebo finančné prostriedky z rozpočtovej kapitoly prijímateľa).</w:t>
            </w:r>
          </w:p>
          <w:p w:rsidR="0054036D" w:rsidRPr="00687DEE" w:rsidRDefault="0054036D" w:rsidP="0054036D">
            <w:pPr>
              <w:ind w:left="596" w:hanging="283"/>
              <w:rPr>
                <w:rFonts w:cstheme="minorHAnsi"/>
                <w:i/>
                <w:color w:val="0000FF"/>
                <w:sz w:val="18"/>
                <w:szCs w:val="18"/>
              </w:rPr>
            </w:pPr>
            <w:r w:rsidRPr="00687DEE">
              <w:rPr>
                <w:rFonts w:cstheme="minorHAnsi"/>
                <w:i/>
                <w:color w:val="0000FF"/>
                <w:sz w:val="18"/>
                <w:szCs w:val="18"/>
              </w:rPr>
              <w:t>4.    Prevádzková udržateľnosť</w:t>
            </w:r>
          </w:p>
          <w:p w:rsidR="0054036D" w:rsidRPr="00687DEE" w:rsidRDefault="0054036D" w:rsidP="0054036D">
            <w:pPr>
              <w:ind w:left="596" w:hanging="283"/>
              <w:rPr>
                <w:rFonts w:cstheme="minorHAnsi"/>
                <w:i/>
                <w:color w:val="0000FF"/>
                <w:sz w:val="18"/>
                <w:szCs w:val="18"/>
              </w:rPr>
            </w:pPr>
            <w:r w:rsidRPr="00687DEE">
              <w:rPr>
                <w:rFonts w:cstheme="minorHAnsi"/>
                <w:i/>
                <w:color w:val="0000FF"/>
                <w:sz w:val="18"/>
                <w:szCs w:val="18"/>
              </w:rPr>
              <w:t>Opis spôsobu zabezpečenia prevádzky projektu.  Kto bude zabezpečovať prevádzku projektu? Bude zabezpečená vlastnými kapacitami žiadateľa alebo dodávateľským spôsobom?</w:t>
            </w:r>
          </w:p>
          <w:p w:rsidR="0054036D" w:rsidRPr="00687DEE" w:rsidRDefault="0054036D" w:rsidP="0054036D">
            <w:pPr>
              <w:ind w:left="596" w:hanging="283"/>
              <w:rPr>
                <w:rFonts w:cstheme="minorHAnsi"/>
                <w:i/>
                <w:color w:val="0000FF"/>
                <w:sz w:val="18"/>
                <w:szCs w:val="18"/>
              </w:rPr>
            </w:pPr>
            <w:r w:rsidRPr="00687DEE">
              <w:rPr>
                <w:rFonts w:cstheme="minorHAnsi"/>
                <w:i/>
                <w:color w:val="0000FF"/>
                <w:sz w:val="18"/>
                <w:szCs w:val="18"/>
              </w:rPr>
              <w:t>5.    Environmentálna udržateľnosť</w:t>
            </w:r>
          </w:p>
          <w:p w:rsidR="0054036D" w:rsidRPr="0054036D" w:rsidRDefault="0054036D" w:rsidP="0054036D">
            <w:pPr>
              <w:ind w:left="596" w:hanging="283"/>
              <w:rPr>
                <w:rFonts w:cstheme="minorHAnsi"/>
                <w:i/>
                <w:color w:val="0000FF"/>
                <w:sz w:val="18"/>
                <w:szCs w:val="18"/>
              </w:rPr>
            </w:pPr>
            <w:r w:rsidRPr="00687DEE">
              <w:rPr>
                <w:rFonts w:cstheme="minorHAnsi"/>
                <w:i/>
                <w:color w:val="0000FF"/>
                <w:sz w:val="18"/>
                <w:szCs w:val="18"/>
              </w:rPr>
              <w:t>Zhodnotenie na základe záverov Štúdie dopadov na životné prostredie, Výsledkov EIA a Natura 2000.</w:t>
            </w:r>
          </w:p>
        </w:tc>
      </w:tr>
      <w:tr w:rsidR="003E0CBA" w:rsidRPr="0075785C" w:rsidTr="00280976">
        <w:tc>
          <w:tcPr>
            <w:tcW w:w="704" w:type="dxa"/>
          </w:tcPr>
          <w:p w:rsidR="003E0CBA" w:rsidRPr="0075785C" w:rsidRDefault="003E0CBA" w:rsidP="003E0CBA">
            <w:pPr>
              <w:rPr>
                <w:sz w:val="20"/>
                <w:szCs w:val="20"/>
              </w:rPr>
            </w:pPr>
            <w:r w:rsidRPr="0075785C">
              <w:rPr>
                <w:sz w:val="20"/>
                <w:szCs w:val="20"/>
              </w:rPr>
              <w:t>80</w:t>
            </w:r>
          </w:p>
        </w:tc>
        <w:tc>
          <w:tcPr>
            <w:tcW w:w="3119" w:type="dxa"/>
          </w:tcPr>
          <w:p w:rsidR="003E0CBA" w:rsidRPr="0075785C" w:rsidRDefault="003E0CBA" w:rsidP="003E0CBA">
            <w:pPr>
              <w:widowControl w:val="0"/>
              <w:autoSpaceDE w:val="0"/>
              <w:autoSpaceDN w:val="0"/>
              <w:adjustRightInd w:val="0"/>
              <w:rPr>
                <w:rFonts w:ascii="Roboto" w:hAnsi="Roboto" w:cs="Times New Roman"/>
                <w:sz w:val="20"/>
                <w:szCs w:val="20"/>
              </w:rPr>
            </w:pPr>
            <w:r w:rsidRPr="007A3FFB">
              <w:rPr>
                <w:rFonts w:ascii="Roboto" w:hAnsi="Roboto" w:cs="Roboto"/>
                <w:b/>
                <w:bCs/>
                <w:color w:val="000000"/>
                <w:sz w:val="20"/>
                <w:szCs w:val="20"/>
              </w:rPr>
              <w:t>Administratívna a prevádzková kapacita žiadateľa</w:t>
            </w:r>
          </w:p>
        </w:tc>
        <w:tc>
          <w:tcPr>
            <w:tcW w:w="5239" w:type="dxa"/>
          </w:tcPr>
          <w:p w:rsidR="003E0CBA" w:rsidRPr="00AD41AC" w:rsidRDefault="00304DB9">
            <w:pPr>
              <w:rPr>
                <w:color w:val="FF0000"/>
                <w:sz w:val="18"/>
                <w:szCs w:val="18"/>
              </w:rPr>
            </w:pPr>
            <w:r>
              <w:rPr>
                <w:sz w:val="18"/>
                <w:szCs w:val="18"/>
              </w:rPr>
              <w:t xml:space="preserve"> V rámci administratívnych kapacít žiadateľ uvádza informáciu ohľadom projektového </w:t>
            </w:r>
            <w:r w:rsidR="004F53CE">
              <w:rPr>
                <w:sz w:val="18"/>
                <w:szCs w:val="18"/>
              </w:rPr>
              <w:t xml:space="preserve">a odborného </w:t>
            </w:r>
            <w:r>
              <w:rPr>
                <w:sz w:val="18"/>
                <w:szCs w:val="18"/>
              </w:rPr>
              <w:t xml:space="preserve">tímu </w:t>
            </w:r>
            <w:r w:rsidR="004F53CE">
              <w:rPr>
                <w:sz w:val="18"/>
                <w:szCs w:val="18"/>
              </w:rPr>
              <w:t xml:space="preserve"> </w:t>
            </w:r>
            <w:r>
              <w:rPr>
                <w:sz w:val="18"/>
                <w:szCs w:val="18"/>
              </w:rPr>
              <w:t>(obsadenie pozícií, či sú zamestnanci vlastní/cudzí,</w:t>
            </w:r>
            <w:r w:rsidR="00411FDE">
              <w:rPr>
                <w:sz w:val="18"/>
                <w:szCs w:val="18"/>
              </w:rPr>
              <w:t xml:space="preserve"> ich </w:t>
            </w:r>
            <w:r>
              <w:rPr>
                <w:sz w:val="18"/>
                <w:szCs w:val="18"/>
              </w:rPr>
              <w:t xml:space="preserve">prax, skúsenosti s realizáciou projektov, know-how žiadateľa a pod.) V rámci </w:t>
            </w:r>
            <w:r w:rsidR="00753D0E" w:rsidRPr="001A25D8">
              <w:rPr>
                <w:sz w:val="18"/>
                <w:szCs w:val="18"/>
              </w:rPr>
              <w:t>prevád</w:t>
            </w:r>
            <w:r w:rsidRPr="00AD41AC">
              <w:rPr>
                <w:sz w:val="18"/>
                <w:szCs w:val="18"/>
              </w:rPr>
              <w:t>z</w:t>
            </w:r>
            <w:r w:rsidR="00753D0E" w:rsidRPr="001A25D8">
              <w:rPr>
                <w:sz w:val="18"/>
                <w:szCs w:val="18"/>
              </w:rPr>
              <w:t>kov</w:t>
            </w:r>
            <w:r w:rsidR="00610BFC" w:rsidRPr="001A25D8">
              <w:rPr>
                <w:sz w:val="18"/>
                <w:szCs w:val="18"/>
              </w:rPr>
              <w:t xml:space="preserve">ej </w:t>
            </w:r>
            <w:r w:rsidR="00753D0E" w:rsidRPr="001A25D8">
              <w:rPr>
                <w:sz w:val="18"/>
                <w:szCs w:val="18"/>
              </w:rPr>
              <w:t>kapacit</w:t>
            </w:r>
            <w:r w:rsidR="00610BFC" w:rsidRPr="001A25D8">
              <w:rPr>
                <w:sz w:val="18"/>
                <w:szCs w:val="18"/>
              </w:rPr>
              <w:t>y</w:t>
            </w:r>
            <w:r w:rsidR="00753D0E" w:rsidRPr="001A25D8">
              <w:rPr>
                <w:sz w:val="18"/>
                <w:szCs w:val="18"/>
              </w:rPr>
              <w:t xml:space="preserve"> žiadateľ</w:t>
            </w:r>
            <w:r w:rsidRPr="00AD41AC">
              <w:rPr>
                <w:sz w:val="18"/>
                <w:szCs w:val="18"/>
              </w:rPr>
              <w:t xml:space="preserve"> uvádza údaje o </w:t>
            </w:r>
            <w:r w:rsidR="00753D0E" w:rsidRPr="001A25D8">
              <w:rPr>
                <w:sz w:val="18"/>
                <w:szCs w:val="18"/>
              </w:rPr>
              <w:t>materiálno - technick</w:t>
            </w:r>
            <w:r w:rsidRPr="00AD41AC">
              <w:rPr>
                <w:sz w:val="18"/>
                <w:szCs w:val="18"/>
              </w:rPr>
              <w:t>om</w:t>
            </w:r>
            <w:r w:rsidR="00753D0E" w:rsidRPr="001A25D8">
              <w:rPr>
                <w:sz w:val="18"/>
                <w:szCs w:val="18"/>
              </w:rPr>
              <w:t xml:space="preserve"> zabezpečen</w:t>
            </w:r>
            <w:r w:rsidRPr="00AD41AC">
              <w:rPr>
                <w:sz w:val="18"/>
                <w:szCs w:val="18"/>
              </w:rPr>
              <w:t>í projektu (napr. aké priestory budú využité pri realizácií projektu – vlastné/cudzie,  aké je/bude vybavenie priestorov zariadením/vybavením,  či bude použité vlastné/cudzie (prenajaté) zariadenie, resp. či sa zakúpi z prostriedkov projektu, aká je kapacita/veľkosť priestorov podľa charakteru projektu a pod.).</w:t>
            </w:r>
            <w:r w:rsidRPr="00AD41AC">
              <w:rPr>
                <w:color w:val="1F497D"/>
                <w:sz w:val="18"/>
                <w:szCs w:val="18"/>
              </w:rPr>
              <w:t> </w:t>
            </w:r>
          </w:p>
        </w:tc>
      </w:tr>
      <w:tr w:rsidR="003E0CBA" w:rsidTr="00C22DB6">
        <w:tc>
          <w:tcPr>
            <w:tcW w:w="9062" w:type="dxa"/>
            <w:gridSpan w:val="3"/>
          </w:tcPr>
          <w:p w:rsidR="003E0CBA" w:rsidRDefault="003E0CBA" w:rsidP="003E0CBA">
            <w:pPr>
              <w:widowControl w:val="0"/>
              <w:autoSpaceDE w:val="0"/>
              <w:autoSpaceDN w:val="0"/>
              <w:adjustRightInd w:val="0"/>
              <w:rPr>
                <w:rFonts w:ascii="Roboto" w:hAnsi="Roboto" w:cs="Roboto"/>
                <w:b/>
                <w:bCs/>
                <w:color w:val="0064A3"/>
                <w:sz w:val="42"/>
                <w:szCs w:val="42"/>
              </w:rPr>
            </w:pPr>
            <w:r>
              <w:rPr>
                <w:rFonts w:ascii="Roboto" w:hAnsi="Roboto" w:cs="Roboto"/>
                <w:b/>
                <w:bCs/>
                <w:color w:val="0064A3"/>
                <w:sz w:val="42"/>
                <w:szCs w:val="42"/>
              </w:rPr>
              <w:t>8. Popis cieľovej skupiny</w:t>
            </w:r>
          </w:p>
          <w:p w:rsidR="00280976" w:rsidRPr="00210923" w:rsidRDefault="007A3FFB" w:rsidP="003E0CBA">
            <w:pPr>
              <w:widowControl w:val="0"/>
              <w:autoSpaceDE w:val="0"/>
              <w:autoSpaceDN w:val="0"/>
              <w:adjustRightInd w:val="0"/>
              <w:rPr>
                <w:rFonts w:ascii="Roboto" w:hAnsi="Roboto"/>
                <w:sz w:val="24"/>
                <w:szCs w:val="24"/>
              </w:rPr>
            </w:pPr>
            <w:r w:rsidRPr="007A3FFB">
              <w:rPr>
                <w:sz w:val="18"/>
                <w:szCs w:val="18"/>
              </w:rPr>
              <w:t>R</w:t>
            </w:r>
            <w:r w:rsidR="00280976" w:rsidRPr="007A3FFB">
              <w:rPr>
                <w:sz w:val="18"/>
                <w:szCs w:val="18"/>
              </w:rPr>
              <w:t>elevantné v prípade projektov spolufi</w:t>
            </w:r>
            <w:r w:rsidRPr="007A3FFB">
              <w:rPr>
                <w:sz w:val="18"/>
                <w:szCs w:val="18"/>
              </w:rPr>
              <w:t>nancovaných z prostriedkov ESF.</w:t>
            </w:r>
          </w:p>
        </w:tc>
      </w:tr>
      <w:tr w:rsidR="003E0CBA" w:rsidRPr="0075785C" w:rsidTr="00280976">
        <w:tc>
          <w:tcPr>
            <w:tcW w:w="704" w:type="dxa"/>
          </w:tcPr>
          <w:p w:rsidR="003E0CBA" w:rsidRPr="0075785C" w:rsidRDefault="003E0CBA" w:rsidP="003E0CBA">
            <w:pPr>
              <w:rPr>
                <w:sz w:val="20"/>
                <w:szCs w:val="20"/>
              </w:rPr>
            </w:pPr>
            <w:r w:rsidRPr="0075785C">
              <w:rPr>
                <w:sz w:val="20"/>
                <w:szCs w:val="20"/>
              </w:rPr>
              <w:t>81</w:t>
            </w:r>
          </w:p>
        </w:tc>
        <w:tc>
          <w:tcPr>
            <w:tcW w:w="3119" w:type="dxa"/>
          </w:tcPr>
          <w:p w:rsidR="003E0CBA" w:rsidRPr="0075785C" w:rsidRDefault="003E0CBA" w:rsidP="003E0CBA">
            <w:pPr>
              <w:widowControl w:val="0"/>
              <w:autoSpaceDE w:val="0"/>
              <w:autoSpaceDN w:val="0"/>
              <w:adjustRightInd w:val="0"/>
              <w:rPr>
                <w:rFonts w:ascii="Roboto" w:hAnsi="Roboto"/>
                <w:sz w:val="20"/>
                <w:szCs w:val="20"/>
              </w:rPr>
            </w:pPr>
            <w:r w:rsidRPr="0075785C">
              <w:rPr>
                <w:rFonts w:ascii="Roboto" w:hAnsi="Roboto" w:cs="Roboto"/>
                <w:b/>
                <w:bCs/>
                <w:color w:val="000000"/>
                <w:sz w:val="20"/>
                <w:szCs w:val="20"/>
              </w:rPr>
              <w:t>Cieľová skupina</w:t>
            </w:r>
          </w:p>
        </w:tc>
        <w:tc>
          <w:tcPr>
            <w:tcW w:w="5239" w:type="dxa"/>
          </w:tcPr>
          <w:p w:rsidR="003E0CBA" w:rsidRDefault="008462DC" w:rsidP="003E0CBA">
            <w:pPr>
              <w:rPr>
                <w:sz w:val="18"/>
                <w:szCs w:val="18"/>
              </w:rPr>
            </w:pPr>
            <w:r w:rsidRPr="00F00752">
              <w:rPr>
                <w:sz w:val="18"/>
                <w:szCs w:val="18"/>
              </w:rPr>
              <w:t xml:space="preserve">Žiadateľ </w:t>
            </w:r>
            <w:r>
              <w:rPr>
                <w:sz w:val="18"/>
                <w:szCs w:val="18"/>
              </w:rPr>
              <w:t>vyberie</w:t>
            </w:r>
            <w:r w:rsidRPr="00F00752">
              <w:rPr>
                <w:sz w:val="18"/>
                <w:szCs w:val="18"/>
              </w:rPr>
              <w:t xml:space="preserve"> identifikáciu cieľovej skupiny, ktorá bude priamo zapojená do realizácie projektu a ktorá bude priamo profitovať z realizácie navrhovaného projektu</w:t>
            </w:r>
            <w:r>
              <w:rPr>
                <w:sz w:val="18"/>
                <w:szCs w:val="18"/>
              </w:rPr>
              <w:t xml:space="preserve"> z číselníka definovaného RO</w:t>
            </w:r>
          </w:p>
          <w:p w:rsidR="0054036D" w:rsidRPr="0075785C" w:rsidRDefault="0054036D" w:rsidP="003E0CBA">
            <w:pPr>
              <w:rPr>
                <w:sz w:val="20"/>
                <w:szCs w:val="20"/>
              </w:rPr>
            </w:pPr>
            <w:r w:rsidRPr="00687DEE">
              <w:rPr>
                <w:rFonts w:cstheme="minorHAnsi"/>
                <w:i/>
                <w:color w:val="0000FF"/>
                <w:sz w:val="18"/>
                <w:szCs w:val="18"/>
              </w:rPr>
              <w:t>Irelevantné pre projekty spolufinancované z KF a EFRR</w:t>
            </w:r>
          </w:p>
        </w:tc>
      </w:tr>
      <w:tr w:rsidR="003E0CBA" w:rsidTr="00C22DB6">
        <w:tc>
          <w:tcPr>
            <w:tcW w:w="9062" w:type="dxa"/>
            <w:gridSpan w:val="3"/>
          </w:tcPr>
          <w:p w:rsidR="003E0CBA" w:rsidRDefault="003E0CBA" w:rsidP="003E0CBA">
            <w:pPr>
              <w:widowControl w:val="0"/>
              <w:autoSpaceDE w:val="0"/>
              <w:autoSpaceDN w:val="0"/>
              <w:adjustRightInd w:val="0"/>
              <w:rPr>
                <w:rFonts w:ascii="Roboto" w:hAnsi="Roboto" w:cs="Roboto"/>
                <w:b/>
                <w:bCs/>
                <w:color w:val="0064A3"/>
                <w:sz w:val="42"/>
                <w:szCs w:val="42"/>
              </w:rPr>
            </w:pPr>
            <w:r>
              <w:rPr>
                <w:rFonts w:ascii="Roboto" w:hAnsi="Roboto" w:cs="Roboto"/>
                <w:b/>
                <w:bCs/>
                <w:color w:val="0064A3"/>
                <w:sz w:val="42"/>
                <w:szCs w:val="42"/>
              </w:rPr>
              <w:t>9. Harmonogram realizácie aktivít</w:t>
            </w:r>
          </w:p>
          <w:p w:rsidR="001D1557" w:rsidRPr="003A328F" w:rsidRDefault="00D515CC" w:rsidP="00832B3A">
            <w:pPr>
              <w:widowControl w:val="0"/>
              <w:autoSpaceDE w:val="0"/>
              <w:autoSpaceDN w:val="0"/>
              <w:adjustRightInd w:val="0"/>
              <w:rPr>
                <w:rFonts w:ascii="Roboto" w:hAnsi="Roboto"/>
                <w:sz w:val="24"/>
                <w:szCs w:val="24"/>
              </w:rPr>
            </w:pPr>
            <w:r>
              <w:rPr>
                <w:rFonts w:cstheme="minorHAnsi"/>
                <w:i/>
                <w:color w:val="FF0000"/>
                <w:sz w:val="18"/>
                <w:szCs w:val="18"/>
              </w:rPr>
              <w:t xml:space="preserve">Pre fázovaný projekt, v prípade dostupnosti údajov potrebných pre určenie jednotlivých fáz projektu, </w:t>
            </w:r>
            <w:r w:rsidR="001D1557">
              <w:rPr>
                <w:rFonts w:cstheme="minorHAnsi"/>
                <w:i/>
                <w:color w:val="FF0000"/>
                <w:sz w:val="18"/>
                <w:szCs w:val="18"/>
              </w:rPr>
              <w:t>uviesť údaje za prvú fázu projektu</w:t>
            </w:r>
            <w:r w:rsidR="006117E7">
              <w:rPr>
                <w:rFonts w:cstheme="minorHAnsi"/>
                <w:i/>
                <w:color w:val="FF0000"/>
                <w:sz w:val="18"/>
                <w:szCs w:val="18"/>
              </w:rPr>
              <w:t>.</w:t>
            </w:r>
          </w:p>
        </w:tc>
      </w:tr>
      <w:tr w:rsidR="003E0CBA" w:rsidRPr="0075785C" w:rsidTr="00280976">
        <w:tc>
          <w:tcPr>
            <w:tcW w:w="704" w:type="dxa"/>
          </w:tcPr>
          <w:p w:rsidR="003E0CBA" w:rsidRPr="0075785C" w:rsidRDefault="003E0CBA" w:rsidP="003E0CBA">
            <w:pPr>
              <w:rPr>
                <w:sz w:val="20"/>
                <w:szCs w:val="20"/>
              </w:rPr>
            </w:pPr>
            <w:r w:rsidRPr="0075785C">
              <w:rPr>
                <w:sz w:val="20"/>
                <w:szCs w:val="20"/>
              </w:rPr>
              <w:t>82</w:t>
            </w:r>
          </w:p>
        </w:tc>
        <w:tc>
          <w:tcPr>
            <w:tcW w:w="3119" w:type="dxa"/>
          </w:tcPr>
          <w:p w:rsidR="003E0CBA" w:rsidRPr="0075785C" w:rsidRDefault="003E0CBA" w:rsidP="003E0CBA">
            <w:pPr>
              <w:widowControl w:val="0"/>
              <w:autoSpaceDE w:val="0"/>
              <w:autoSpaceDN w:val="0"/>
              <w:adjustRightInd w:val="0"/>
              <w:rPr>
                <w:rFonts w:ascii="Roboto" w:hAnsi="Roboto"/>
                <w:sz w:val="20"/>
                <w:szCs w:val="20"/>
              </w:rPr>
            </w:pPr>
            <w:r w:rsidRPr="0075785C">
              <w:rPr>
                <w:rFonts w:ascii="Roboto" w:hAnsi="Roboto" w:cs="Roboto"/>
                <w:b/>
                <w:bCs/>
                <w:color w:val="000000"/>
                <w:sz w:val="20"/>
                <w:szCs w:val="20"/>
              </w:rPr>
              <w:t xml:space="preserve">Celková dĺžka realizácie aktivít projektu </w:t>
            </w:r>
            <w:r w:rsidRPr="007A3FFB">
              <w:rPr>
                <w:rFonts w:ascii="Roboto" w:hAnsi="Roboto" w:cs="Roboto"/>
                <w:b/>
                <w:bCs/>
                <w:color w:val="000000"/>
                <w:sz w:val="20"/>
                <w:szCs w:val="20"/>
              </w:rPr>
              <w:t>(v mesiacoch)</w:t>
            </w:r>
          </w:p>
        </w:tc>
        <w:tc>
          <w:tcPr>
            <w:tcW w:w="5239" w:type="dxa"/>
          </w:tcPr>
          <w:p w:rsidR="003E0CBA" w:rsidRPr="0075785C" w:rsidRDefault="00280976" w:rsidP="003E0CBA">
            <w:pPr>
              <w:rPr>
                <w:sz w:val="20"/>
                <w:szCs w:val="20"/>
              </w:rPr>
            </w:pPr>
            <w:r w:rsidRPr="003E40E3">
              <w:rPr>
                <w:sz w:val="18"/>
                <w:szCs w:val="18"/>
              </w:rPr>
              <w:t>Automaticky vyplnené</w:t>
            </w:r>
          </w:p>
        </w:tc>
      </w:tr>
      <w:tr w:rsidR="003E0CBA" w:rsidTr="00C22DB6">
        <w:tc>
          <w:tcPr>
            <w:tcW w:w="9062" w:type="dxa"/>
            <w:gridSpan w:val="3"/>
          </w:tcPr>
          <w:p w:rsidR="003E0CBA" w:rsidRPr="003A328F" w:rsidRDefault="003E0CBA" w:rsidP="003E0CBA">
            <w:pPr>
              <w:widowControl w:val="0"/>
              <w:autoSpaceDE w:val="0"/>
              <w:autoSpaceDN w:val="0"/>
              <w:adjustRightInd w:val="0"/>
              <w:rPr>
                <w:rFonts w:ascii="Roboto" w:hAnsi="Roboto"/>
                <w:sz w:val="24"/>
                <w:szCs w:val="24"/>
              </w:rPr>
            </w:pPr>
            <w:r>
              <w:rPr>
                <w:rFonts w:ascii="Roboto" w:hAnsi="Roboto" w:cs="Roboto"/>
                <w:b/>
                <w:bCs/>
                <w:color w:val="0064A3"/>
                <w:sz w:val="28"/>
                <w:szCs w:val="28"/>
              </w:rPr>
              <w:t>9.1  Aktivity projektu realizované v oprávnenom území OP</w:t>
            </w:r>
          </w:p>
        </w:tc>
      </w:tr>
      <w:tr w:rsidR="003E0CBA" w:rsidRPr="0075785C" w:rsidTr="00280976">
        <w:tc>
          <w:tcPr>
            <w:tcW w:w="704" w:type="dxa"/>
          </w:tcPr>
          <w:p w:rsidR="003E0CBA" w:rsidRPr="0075785C" w:rsidRDefault="003E0CBA" w:rsidP="003E0CBA">
            <w:pPr>
              <w:rPr>
                <w:sz w:val="20"/>
                <w:szCs w:val="20"/>
              </w:rPr>
            </w:pPr>
            <w:r w:rsidRPr="0075785C">
              <w:rPr>
                <w:sz w:val="20"/>
                <w:szCs w:val="20"/>
              </w:rPr>
              <w:t>83</w:t>
            </w:r>
          </w:p>
        </w:tc>
        <w:tc>
          <w:tcPr>
            <w:tcW w:w="3119" w:type="dxa"/>
          </w:tcPr>
          <w:p w:rsidR="003E0CBA" w:rsidRPr="0075785C" w:rsidRDefault="003E0CBA" w:rsidP="003E0CBA">
            <w:pPr>
              <w:widowControl w:val="0"/>
              <w:autoSpaceDE w:val="0"/>
              <w:autoSpaceDN w:val="0"/>
              <w:adjustRightInd w:val="0"/>
              <w:rPr>
                <w:rFonts w:ascii="Roboto" w:hAnsi="Roboto"/>
                <w:sz w:val="20"/>
                <w:szCs w:val="20"/>
              </w:rPr>
            </w:pPr>
            <w:r w:rsidRPr="0075785C">
              <w:rPr>
                <w:rFonts w:ascii="Roboto" w:hAnsi="Roboto" w:cs="Roboto"/>
                <w:b/>
                <w:bCs/>
                <w:color w:val="000000"/>
                <w:sz w:val="20"/>
                <w:szCs w:val="20"/>
              </w:rPr>
              <w:t>Subjekt:</w:t>
            </w:r>
          </w:p>
        </w:tc>
        <w:tc>
          <w:tcPr>
            <w:tcW w:w="5239" w:type="dxa"/>
          </w:tcPr>
          <w:p w:rsidR="003E0CBA" w:rsidRPr="00E47F5C" w:rsidRDefault="006B05DF" w:rsidP="003E0CBA">
            <w:pPr>
              <w:rPr>
                <w:sz w:val="18"/>
                <w:szCs w:val="18"/>
              </w:rPr>
            </w:pPr>
            <w:r w:rsidRPr="003E40E3">
              <w:rPr>
                <w:sz w:val="18"/>
                <w:szCs w:val="18"/>
              </w:rPr>
              <w:t xml:space="preserve">Automaticky vyplnené </w:t>
            </w:r>
            <w:r w:rsidR="00280976" w:rsidRPr="003E40E3">
              <w:rPr>
                <w:sz w:val="18"/>
                <w:szCs w:val="18"/>
              </w:rPr>
              <w:t>(žiadateľ, resp. partner – v závislosti od relevancie; tabuľka sa opakuje za počet relevantných subjektov)</w:t>
            </w:r>
          </w:p>
        </w:tc>
      </w:tr>
      <w:tr w:rsidR="003E0CBA" w:rsidRPr="0075785C" w:rsidTr="00280976">
        <w:tc>
          <w:tcPr>
            <w:tcW w:w="704" w:type="dxa"/>
          </w:tcPr>
          <w:p w:rsidR="003E0CBA" w:rsidRPr="0075785C" w:rsidRDefault="003E0CBA" w:rsidP="003E0CBA">
            <w:pPr>
              <w:rPr>
                <w:sz w:val="20"/>
                <w:szCs w:val="20"/>
              </w:rPr>
            </w:pPr>
            <w:r w:rsidRPr="0075785C">
              <w:rPr>
                <w:sz w:val="20"/>
                <w:szCs w:val="20"/>
              </w:rPr>
              <w:t>84</w:t>
            </w:r>
          </w:p>
        </w:tc>
        <w:tc>
          <w:tcPr>
            <w:tcW w:w="3119" w:type="dxa"/>
          </w:tcPr>
          <w:p w:rsidR="003E0CBA" w:rsidRPr="0075785C" w:rsidRDefault="00730486" w:rsidP="003E0CBA">
            <w:pPr>
              <w:widowControl w:val="0"/>
              <w:autoSpaceDE w:val="0"/>
              <w:autoSpaceDN w:val="0"/>
              <w:adjustRightInd w:val="0"/>
              <w:rPr>
                <w:rFonts w:ascii="Roboto" w:hAnsi="Roboto"/>
                <w:sz w:val="20"/>
                <w:szCs w:val="20"/>
              </w:rPr>
            </w:pPr>
            <w:r>
              <w:rPr>
                <w:rFonts w:ascii="Roboto" w:hAnsi="Roboto" w:cs="Roboto"/>
                <w:b/>
                <w:bCs/>
                <w:color w:val="000000"/>
                <w:sz w:val="20"/>
                <w:szCs w:val="20"/>
              </w:rPr>
              <w:t>Identifikátor (typ)</w:t>
            </w:r>
          </w:p>
        </w:tc>
        <w:tc>
          <w:tcPr>
            <w:tcW w:w="5239" w:type="dxa"/>
          </w:tcPr>
          <w:p w:rsidR="003E0CBA" w:rsidRPr="00E47F5C" w:rsidRDefault="008462DC" w:rsidP="003E0CBA">
            <w:pPr>
              <w:rPr>
                <w:sz w:val="18"/>
                <w:szCs w:val="18"/>
              </w:rPr>
            </w:pPr>
            <w:r w:rsidRPr="003E40E3">
              <w:rPr>
                <w:sz w:val="18"/>
                <w:szCs w:val="18"/>
              </w:rPr>
              <w:t>Automaticky vyplnené</w:t>
            </w:r>
          </w:p>
        </w:tc>
      </w:tr>
      <w:tr w:rsidR="003E0CBA" w:rsidRPr="0075785C" w:rsidTr="00C22DB6">
        <w:tc>
          <w:tcPr>
            <w:tcW w:w="9062" w:type="dxa"/>
            <w:gridSpan w:val="3"/>
          </w:tcPr>
          <w:p w:rsidR="003E0CBA" w:rsidRPr="0075785C" w:rsidRDefault="003E0CBA" w:rsidP="003E0CBA">
            <w:pPr>
              <w:widowControl w:val="0"/>
              <w:autoSpaceDE w:val="0"/>
              <w:autoSpaceDN w:val="0"/>
              <w:adjustRightInd w:val="0"/>
              <w:rPr>
                <w:rFonts w:ascii="Roboto" w:hAnsi="Roboto"/>
                <w:sz w:val="20"/>
                <w:szCs w:val="20"/>
              </w:rPr>
            </w:pPr>
            <w:r w:rsidRPr="0075785C">
              <w:rPr>
                <w:rFonts w:ascii="Roboto" w:hAnsi="Roboto" w:cs="Roboto"/>
                <w:b/>
                <w:bCs/>
                <w:color w:val="7F7F82"/>
                <w:sz w:val="20"/>
                <w:szCs w:val="20"/>
              </w:rPr>
              <w:t>Hlavné aktivity projektu</w:t>
            </w:r>
          </w:p>
        </w:tc>
      </w:tr>
      <w:tr w:rsidR="003E0CBA" w:rsidRPr="0075785C" w:rsidTr="00280976">
        <w:tc>
          <w:tcPr>
            <w:tcW w:w="704" w:type="dxa"/>
          </w:tcPr>
          <w:p w:rsidR="003E0CBA" w:rsidRPr="0075785C" w:rsidRDefault="003E0CBA" w:rsidP="003E0CBA">
            <w:pPr>
              <w:rPr>
                <w:sz w:val="20"/>
                <w:szCs w:val="20"/>
              </w:rPr>
            </w:pPr>
            <w:r w:rsidRPr="0075785C">
              <w:rPr>
                <w:sz w:val="20"/>
                <w:szCs w:val="20"/>
              </w:rPr>
              <w:t>85</w:t>
            </w:r>
          </w:p>
        </w:tc>
        <w:tc>
          <w:tcPr>
            <w:tcW w:w="3119" w:type="dxa"/>
          </w:tcPr>
          <w:p w:rsidR="003E0CBA" w:rsidRPr="0075785C" w:rsidRDefault="003E0CBA" w:rsidP="003E0CBA">
            <w:pPr>
              <w:widowControl w:val="0"/>
              <w:autoSpaceDE w:val="0"/>
              <w:autoSpaceDN w:val="0"/>
              <w:adjustRightInd w:val="0"/>
              <w:rPr>
                <w:rFonts w:ascii="Roboto" w:hAnsi="Roboto"/>
                <w:sz w:val="20"/>
                <w:szCs w:val="20"/>
              </w:rPr>
            </w:pPr>
            <w:r w:rsidRPr="0075785C">
              <w:rPr>
                <w:rFonts w:ascii="Roboto" w:hAnsi="Roboto" w:cs="Roboto"/>
                <w:b/>
                <w:bCs/>
                <w:color w:val="000000"/>
                <w:sz w:val="20"/>
                <w:szCs w:val="20"/>
              </w:rPr>
              <w:t>Typ aktivity:</w:t>
            </w:r>
          </w:p>
        </w:tc>
        <w:tc>
          <w:tcPr>
            <w:tcW w:w="5239" w:type="dxa"/>
          </w:tcPr>
          <w:p w:rsidR="003E0CBA" w:rsidRPr="00E47F5C" w:rsidRDefault="008746E8" w:rsidP="003E0CBA">
            <w:pPr>
              <w:rPr>
                <w:sz w:val="18"/>
                <w:szCs w:val="18"/>
              </w:rPr>
            </w:pPr>
            <w:r w:rsidRPr="003E40E3">
              <w:rPr>
                <w:sz w:val="18"/>
                <w:szCs w:val="18"/>
              </w:rPr>
              <w:t>Automaticky vyplnené</w:t>
            </w:r>
            <w:r>
              <w:rPr>
                <w:sz w:val="18"/>
                <w:szCs w:val="18"/>
              </w:rPr>
              <w:t xml:space="preserve"> v</w:t>
            </w:r>
            <w:r w:rsidRPr="003E40E3">
              <w:rPr>
                <w:sz w:val="18"/>
                <w:szCs w:val="18"/>
              </w:rPr>
              <w:t xml:space="preserve"> súlade s podmienkami oprávnenosti aktivít vo výzve (výber z číselníka)</w:t>
            </w:r>
          </w:p>
        </w:tc>
      </w:tr>
      <w:tr w:rsidR="003E0CBA" w:rsidRPr="0075785C" w:rsidTr="00280976">
        <w:tc>
          <w:tcPr>
            <w:tcW w:w="704" w:type="dxa"/>
          </w:tcPr>
          <w:p w:rsidR="003E0CBA" w:rsidRPr="0075785C" w:rsidRDefault="003E0CBA" w:rsidP="003E0CBA">
            <w:pPr>
              <w:rPr>
                <w:sz w:val="20"/>
                <w:szCs w:val="20"/>
              </w:rPr>
            </w:pPr>
            <w:r w:rsidRPr="0075785C">
              <w:rPr>
                <w:sz w:val="20"/>
                <w:szCs w:val="20"/>
              </w:rPr>
              <w:t>86</w:t>
            </w:r>
          </w:p>
        </w:tc>
        <w:tc>
          <w:tcPr>
            <w:tcW w:w="3119" w:type="dxa"/>
          </w:tcPr>
          <w:p w:rsidR="003E0CBA" w:rsidRPr="0075785C" w:rsidRDefault="00730486" w:rsidP="003E0CBA">
            <w:pPr>
              <w:widowControl w:val="0"/>
              <w:autoSpaceDE w:val="0"/>
              <w:autoSpaceDN w:val="0"/>
              <w:adjustRightInd w:val="0"/>
              <w:rPr>
                <w:rFonts w:ascii="Roboto" w:hAnsi="Roboto"/>
                <w:sz w:val="20"/>
                <w:szCs w:val="20"/>
              </w:rPr>
            </w:pPr>
            <w:r>
              <w:rPr>
                <w:rFonts w:ascii="Roboto" w:hAnsi="Roboto" w:cs="Roboto"/>
                <w:b/>
                <w:bCs/>
                <w:color w:val="000000"/>
                <w:sz w:val="20"/>
                <w:szCs w:val="20"/>
              </w:rPr>
              <w:t>Hlavné aktivity projektu</w:t>
            </w:r>
          </w:p>
        </w:tc>
        <w:tc>
          <w:tcPr>
            <w:tcW w:w="5239" w:type="dxa"/>
          </w:tcPr>
          <w:p w:rsidR="0054036D" w:rsidRDefault="008746E8" w:rsidP="0054036D">
            <w:pPr>
              <w:rPr>
                <w:rFonts w:cstheme="minorHAnsi"/>
                <w:i/>
                <w:color w:val="0000FF"/>
                <w:sz w:val="18"/>
                <w:szCs w:val="18"/>
              </w:rPr>
            </w:pPr>
            <w:r w:rsidRPr="00E47F5C">
              <w:rPr>
                <w:sz w:val="18"/>
                <w:szCs w:val="18"/>
              </w:rPr>
              <w:t>Vypĺňa žiadateľ</w:t>
            </w:r>
            <w:r w:rsidR="00DD2F99">
              <w:rPr>
                <w:sz w:val="18"/>
                <w:szCs w:val="18"/>
              </w:rPr>
              <w:t>.</w:t>
            </w:r>
            <w:r>
              <w:rPr>
                <w:sz w:val="18"/>
                <w:szCs w:val="18"/>
              </w:rPr>
              <w:t xml:space="preserve"> </w:t>
            </w:r>
            <w:r w:rsidR="00DD2F99">
              <w:rPr>
                <w:sz w:val="18"/>
                <w:szCs w:val="18"/>
              </w:rPr>
              <w:t xml:space="preserve"> </w:t>
            </w:r>
            <w:r w:rsidR="00280976">
              <w:rPr>
                <w:sz w:val="18"/>
                <w:szCs w:val="18"/>
              </w:rPr>
              <w:t xml:space="preserve">Žiadateľ uvedie hlavné aktivity projektu. Jedna hlavná aktivita projektu môže byť priradená iba k jednému </w:t>
            </w:r>
            <w:r w:rsidR="00DD2F99">
              <w:rPr>
                <w:sz w:val="18"/>
                <w:szCs w:val="18"/>
              </w:rPr>
              <w:t>typu aktivity</w:t>
            </w:r>
            <w:r w:rsidR="00280976">
              <w:rPr>
                <w:sz w:val="18"/>
                <w:szCs w:val="18"/>
              </w:rPr>
              <w:t xml:space="preserve">. Jeden </w:t>
            </w:r>
            <w:r w:rsidR="00280976" w:rsidRPr="00E47F5C">
              <w:rPr>
                <w:sz w:val="18"/>
                <w:szCs w:val="18"/>
              </w:rPr>
              <w:t xml:space="preserve">typ aktivity </w:t>
            </w:r>
            <w:r w:rsidR="00280976">
              <w:rPr>
                <w:sz w:val="18"/>
                <w:szCs w:val="18"/>
              </w:rPr>
              <w:t>môže byť priradený k viacerým hlavným aktivitám projektu</w:t>
            </w:r>
            <w:r w:rsidR="0054036D">
              <w:rPr>
                <w:sz w:val="18"/>
                <w:szCs w:val="18"/>
              </w:rPr>
              <w:t xml:space="preserve"> </w:t>
            </w:r>
            <w:r w:rsidR="0054036D" w:rsidRPr="00676A06">
              <w:rPr>
                <w:rFonts w:cstheme="minorHAnsi"/>
                <w:i/>
                <w:color w:val="0000FF"/>
                <w:sz w:val="18"/>
                <w:szCs w:val="18"/>
              </w:rPr>
              <w:t>(napr. stavebné práce, stavebný dozor, nákup pozemkov a pod.)</w:t>
            </w:r>
          </w:p>
          <w:p w:rsidR="0054036D" w:rsidRDefault="0054036D" w:rsidP="0054036D">
            <w:pPr>
              <w:rPr>
                <w:rFonts w:cstheme="minorHAnsi"/>
                <w:i/>
                <w:color w:val="0000FF"/>
                <w:sz w:val="18"/>
                <w:szCs w:val="18"/>
              </w:rPr>
            </w:pPr>
          </w:p>
          <w:p w:rsidR="003E0CBA" w:rsidRPr="00E47F5C" w:rsidRDefault="0054036D" w:rsidP="0054036D">
            <w:pPr>
              <w:rPr>
                <w:sz w:val="18"/>
                <w:szCs w:val="18"/>
              </w:rPr>
            </w:pPr>
            <w:r w:rsidRPr="00261D5D">
              <w:rPr>
                <w:rFonts w:cstheme="minorHAnsi"/>
                <w:i/>
                <w:color w:val="0000FF"/>
                <w:sz w:val="18"/>
                <w:szCs w:val="18"/>
              </w:rPr>
              <w:t>V prípade, že pre sledovanie merateľných ukazovateľov projektu  bude potrebné zahrnúť v harmonograme realizácie aktivít viaceré aktivity (podaktivity) pod jednu hlavnú aktivitu (napr. výkup pozemkov, stavebný dozor a realizácia stavby  = realizácia projektu), žiadateľ uvedie do harmonogramu začatie prvej podaktivity ako začiatok realizácie hlavnej aktivity t.j. celého projektu a ukončenie poslednej podaktivity sa považuje za ukončenie hlavnej aktivity.</w:t>
            </w:r>
          </w:p>
        </w:tc>
      </w:tr>
      <w:tr w:rsidR="003E0CBA" w:rsidRPr="0075785C" w:rsidTr="00280976">
        <w:tc>
          <w:tcPr>
            <w:tcW w:w="704" w:type="dxa"/>
          </w:tcPr>
          <w:p w:rsidR="003E0CBA" w:rsidRPr="0075785C" w:rsidRDefault="003E0CBA" w:rsidP="003E0CBA">
            <w:pPr>
              <w:rPr>
                <w:sz w:val="20"/>
                <w:szCs w:val="20"/>
              </w:rPr>
            </w:pPr>
            <w:r w:rsidRPr="0075785C">
              <w:rPr>
                <w:sz w:val="20"/>
                <w:szCs w:val="20"/>
              </w:rPr>
              <w:t>87</w:t>
            </w:r>
          </w:p>
        </w:tc>
        <w:tc>
          <w:tcPr>
            <w:tcW w:w="3119" w:type="dxa"/>
          </w:tcPr>
          <w:p w:rsidR="003E0CBA" w:rsidRPr="0075785C" w:rsidRDefault="003E0CBA" w:rsidP="003E0CBA">
            <w:pPr>
              <w:widowControl w:val="0"/>
              <w:autoSpaceDE w:val="0"/>
              <w:autoSpaceDN w:val="0"/>
              <w:adjustRightInd w:val="0"/>
              <w:rPr>
                <w:rFonts w:ascii="Roboto" w:hAnsi="Roboto"/>
                <w:sz w:val="20"/>
                <w:szCs w:val="20"/>
              </w:rPr>
            </w:pPr>
            <w:r w:rsidRPr="0075785C">
              <w:rPr>
                <w:rFonts w:ascii="Roboto" w:hAnsi="Roboto" w:cs="Roboto"/>
                <w:b/>
                <w:bCs/>
                <w:color w:val="000000"/>
                <w:sz w:val="20"/>
                <w:szCs w:val="20"/>
              </w:rPr>
              <w:t>Začiatok realizácie</w:t>
            </w:r>
          </w:p>
        </w:tc>
        <w:tc>
          <w:tcPr>
            <w:tcW w:w="5239" w:type="dxa"/>
          </w:tcPr>
          <w:p w:rsidR="003E0CBA" w:rsidRPr="00E47F5C" w:rsidRDefault="00280976" w:rsidP="003E0CBA">
            <w:pPr>
              <w:rPr>
                <w:sz w:val="18"/>
                <w:szCs w:val="18"/>
              </w:rPr>
            </w:pPr>
            <w:r w:rsidRPr="00F00752">
              <w:rPr>
                <w:sz w:val="18"/>
                <w:szCs w:val="18"/>
              </w:rPr>
              <w:t xml:space="preserve">Žiadateľ uvedie mesiac a rok začiatku </w:t>
            </w:r>
            <w:r w:rsidR="007D740C">
              <w:rPr>
                <w:sz w:val="18"/>
                <w:szCs w:val="18"/>
              </w:rPr>
              <w:t>hlavnej</w:t>
            </w:r>
            <w:r w:rsidRPr="00F00752">
              <w:rPr>
                <w:sz w:val="18"/>
                <w:szCs w:val="18"/>
              </w:rPr>
              <w:t xml:space="preserve"> aktivity projektu</w:t>
            </w:r>
          </w:p>
        </w:tc>
      </w:tr>
      <w:tr w:rsidR="003E0CBA" w:rsidRPr="0075785C" w:rsidTr="00280976">
        <w:tc>
          <w:tcPr>
            <w:tcW w:w="704" w:type="dxa"/>
          </w:tcPr>
          <w:p w:rsidR="003E0CBA" w:rsidRPr="0075785C" w:rsidRDefault="003E0CBA" w:rsidP="003E0CBA">
            <w:pPr>
              <w:rPr>
                <w:sz w:val="20"/>
                <w:szCs w:val="20"/>
              </w:rPr>
            </w:pPr>
            <w:r w:rsidRPr="0075785C">
              <w:rPr>
                <w:sz w:val="20"/>
                <w:szCs w:val="20"/>
              </w:rPr>
              <w:t>88</w:t>
            </w:r>
          </w:p>
        </w:tc>
        <w:tc>
          <w:tcPr>
            <w:tcW w:w="3119" w:type="dxa"/>
          </w:tcPr>
          <w:p w:rsidR="003E0CBA" w:rsidRPr="0075785C" w:rsidRDefault="003E0CBA" w:rsidP="003E0CBA">
            <w:pPr>
              <w:widowControl w:val="0"/>
              <w:autoSpaceDE w:val="0"/>
              <w:autoSpaceDN w:val="0"/>
              <w:adjustRightInd w:val="0"/>
              <w:rPr>
                <w:rFonts w:ascii="Roboto" w:hAnsi="Roboto"/>
                <w:sz w:val="20"/>
                <w:szCs w:val="20"/>
              </w:rPr>
            </w:pPr>
            <w:r w:rsidRPr="0075785C">
              <w:rPr>
                <w:rFonts w:ascii="Roboto" w:hAnsi="Roboto" w:cs="Roboto"/>
                <w:b/>
                <w:bCs/>
                <w:color w:val="000000"/>
                <w:sz w:val="20"/>
                <w:szCs w:val="20"/>
              </w:rPr>
              <w:t>Koniec realizácie</w:t>
            </w:r>
          </w:p>
        </w:tc>
        <w:tc>
          <w:tcPr>
            <w:tcW w:w="5239" w:type="dxa"/>
          </w:tcPr>
          <w:p w:rsidR="003E0CBA" w:rsidRPr="00E47F5C" w:rsidRDefault="00280976" w:rsidP="003E0CBA">
            <w:pPr>
              <w:rPr>
                <w:sz w:val="18"/>
                <w:szCs w:val="18"/>
              </w:rPr>
            </w:pPr>
            <w:r w:rsidRPr="00F00752">
              <w:rPr>
                <w:sz w:val="18"/>
                <w:szCs w:val="18"/>
              </w:rPr>
              <w:t xml:space="preserve">Žiadateľ uvedie mesiac a rok konca </w:t>
            </w:r>
            <w:r w:rsidR="007D740C">
              <w:rPr>
                <w:sz w:val="18"/>
                <w:szCs w:val="18"/>
              </w:rPr>
              <w:t>hlavnej</w:t>
            </w:r>
            <w:r w:rsidRPr="00F00752">
              <w:rPr>
                <w:sz w:val="18"/>
                <w:szCs w:val="18"/>
              </w:rPr>
              <w:t xml:space="preserve"> aktivity projektu</w:t>
            </w:r>
          </w:p>
        </w:tc>
      </w:tr>
      <w:tr w:rsidR="003E0CBA" w:rsidRPr="0075785C" w:rsidTr="00C22DB6">
        <w:tc>
          <w:tcPr>
            <w:tcW w:w="9062" w:type="dxa"/>
            <w:gridSpan w:val="3"/>
          </w:tcPr>
          <w:p w:rsidR="003E0CBA" w:rsidRPr="0075785C" w:rsidRDefault="003E0CBA" w:rsidP="003E0CBA">
            <w:pPr>
              <w:widowControl w:val="0"/>
              <w:autoSpaceDE w:val="0"/>
              <w:autoSpaceDN w:val="0"/>
              <w:adjustRightInd w:val="0"/>
              <w:rPr>
                <w:rFonts w:ascii="Roboto" w:hAnsi="Roboto"/>
                <w:sz w:val="20"/>
                <w:szCs w:val="20"/>
              </w:rPr>
            </w:pPr>
            <w:r w:rsidRPr="0075785C">
              <w:rPr>
                <w:rFonts w:ascii="Roboto" w:hAnsi="Roboto" w:cs="Roboto"/>
                <w:b/>
                <w:bCs/>
                <w:color w:val="7F7F82"/>
                <w:sz w:val="20"/>
                <w:szCs w:val="20"/>
              </w:rPr>
              <w:t>Podporné aktivity projektu</w:t>
            </w:r>
          </w:p>
        </w:tc>
      </w:tr>
      <w:tr w:rsidR="003E0CBA" w:rsidRPr="0075785C" w:rsidTr="00280976">
        <w:tc>
          <w:tcPr>
            <w:tcW w:w="704" w:type="dxa"/>
          </w:tcPr>
          <w:p w:rsidR="003E0CBA" w:rsidRPr="0075785C" w:rsidRDefault="003E0CBA" w:rsidP="003E0CBA">
            <w:pPr>
              <w:rPr>
                <w:sz w:val="20"/>
                <w:szCs w:val="20"/>
              </w:rPr>
            </w:pPr>
            <w:r w:rsidRPr="0075785C">
              <w:rPr>
                <w:sz w:val="20"/>
                <w:szCs w:val="20"/>
              </w:rPr>
              <w:t>89</w:t>
            </w:r>
          </w:p>
        </w:tc>
        <w:tc>
          <w:tcPr>
            <w:tcW w:w="3119" w:type="dxa"/>
          </w:tcPr>
          <w:p w:rsidR="003E0CBA" w:rsidRPr="0075785C" w:rsidRDefault="003E0CBA" w:rsidP="003E0CBA">
            <w:pPr>
              <w:widowControl w:val="0"/>
              <w:autoSpaceDE w:val="0"/>
              <w:autoSpaceDN w:val="0"/>
              <w:adjustRightInd w:val="0"/>
              <w:rPr>
                <w:rFonts w:ascii="Roboto" w:hAnsi="Roboto"/>
                <w:sz w:val="20"/>
                <w:szCs w:val="20"/>
              </w:rPr>
            </w:pPr>
            <w:r w:rsidRPr="0075785C">
              <w:rPr>
                <w:rFonts w:ascii="Roboto" w:hAnsi="Roboto" w:cs="Roboto"/>
                <w:b/>
                <w:bCs/>
                <w:color w:val="000000"/>
                <w:sz w:val="20"/>
                <w:szCs w:val="20"/>
              </w:rPr>
              <w:t>Podporné aktivity</w:t>
            </w:r>
          </w:p>
        </w:tc>
        <w:tc>
          <w:tcPr>
            <w:tcW w:w="5239" w:type="dxa"/>
          </w:tcPr>
          <w:p w:rsidR="003E0CBA" w:rsidRPr="00E47F5C" w:rsidRDefault="008746E8" w:rsidP="001D7337">
            <w:pPr>
              <w:rPr>
                <w:sz w:val="18"/>
                <w:szCs w:val="18"/>
              </w:rPr>
            </w:pPr>
            <w:r w:rsidRPr="00E47F5C">
              <w:rPr>
                <w:sz w:val="18"/>
                <w:szCs w:val="18"/>
              </w:rPr>
              <w:t xml:space="preserve">Predvyplnená len 1 Aktivita - "Podporné aktivity". </w:t>
            </w:r>
            <w:r w:rsidRPr="003E40E3">
              <w:rPr>
                <w:sz w:val="18"/>
                <w:szCs w:val="18"/>
              </w:rPr>
              <w:t>Žiadateľ v rámci podporných aktivít zahŕňa aktivity financované z nepriamych výdavkov projektu</w:t>
            </w:r>
            <w:r>
              <w:rPr>
                <w:sz w:val="18"/>
                <w:szCs w:val="18"/>
              </w:rPr>
              <w:t xml:space="preserve"> za jeden </w:t>
            </w:r>
            <w:r w:rsidR="004C6EA5">
              <w:rPr>
                <w:sz w:val="18"/>
                <w:szCs w:val="18"/>
              </w:rPr>
              <w:t xml:space="preserve">špecifický </w:t>
            </w:r>
            <w:r>
              <w:rPr>
                <w:sz w:val="18"/>
                <w:szCs w:val="18"/>
              </w:rPr>
              <w:t>cieľ</w:t>
            </w:r>
          </w:p>
        </w:tc>
      </w:tr>
      <w:tr w:rsidR="003E0CBA" w:rsidRPr="0075785C" w:rsidTr="00280976">
        <w:tc>
          <w:tcPr>
            <w:tcW w:w="704" w:type="dxa"/>
          </w:tcPr>
          <w:p w:rsidR="003E0CBA" w:rsidRPr="0075785C" w:rsidRDefault="003E0CBA" w:rsidP="003E0CBA">
            <w:pPr>
              <w:rPr>
                <w:sz w:val="20"/>
                <w:szCs w:val="20"/>
              </w:rPr>
            </w:pPr>
            <w:r w:rsidRPr="0075785C">
              <w:rPr>
                <w:sz w:val="20"/>
                <w:szCs w:val="20"/>
              </w:rPr>
              <w:t>90</w:t>
            </w:r>
          </w:p>
        </w:tc>
        <w:tc>
          <w:tcPr>
            <w:tcW w:w="3119" w:type="dxa"/>
          </w:tcPr>
          <w:p w:rsidR="003E0CBA" w:rsidRPr="003230AE" w:rsidRDefault="003E0CBA" w:rsidP="003E0CBA">
            <w:pPr>
              <w:widowControl w:val="0"/>
              <w:autoSpaceDE w:val="0"/>
              <w:autoSpaceDN w:val="0"/>
              <w:adjustRightInd w:val="0"/>
              <w:rPr>
                <w:rFonts w:ascii="Roboto" w:hAnsi="Roboto"/>
                <w:sz w:val="20"/>
                <w:szCs w:val="20"/>
              </w:rPr>
            </w:pPr>
            <w:r w:rsidRPr="003230AE">
              <w:rPr>
                <w:rFonts w:ascii="Roboto" w:hAnsi="Roboto" w:cs="Roboto"/>
                <w:b/>
                <w:bCs/>
                <w:color w:val="000000"/>
                <w:sz w:val="20"/>
                <w:szCs w:val="20"/>
              </w:rPr>
              <w:t>Začiatok realizácie</w:t>
            </w:r>
          </w:p>
        </w:tc>
        <w:tc>
          <w:tcPr>
            <w:tcW w:w="5239" w:type="dxa"/>
          </w:tcPr>
          <w:p w:rsidR="003E0CBA" w:rsidRPr="00E47F5C" w:rsidRDefault="00280976">
            <w:pPr>
              <w:tabs>
                <w:tab w:val="left" w:pos="1245"/>
              </w:tabs>
              <w:rPr>
                <w:sz w:val="18"/>
                <w:szCs w:val="18"/>
              </w:rPr>
            </w:pPr>
            <w:r w:rsidRPr="00E47F5C">
              <w:rPr>
                <w:sz w:val="18"/>
                <w:szCs w:val="18"/>
              </w:rPr>
              <w:t>Žiadateľ uvedie mesiac a rok začiatku podporných aktivít projektu</w:t>
            </w:r>
            <w:r w:rsidR="005F6932">
              <w:rPr>
                <w:sz w:val="18"/>
                <w:szCs w:val="18"/>
              </w:rPr>
              <w:t xml:space="preserve">. </w:t>
            </w:r>
            <w:r w:rsidR="009F6827">
              <w:rPr>
                <w:sz w:val="18"/>
                <w:szCs w:val="18"/>
              </w:rPr>
              <w:t>Žiadateľ</w:t>
            </w:r>
            <w:r w:rsidR="0097172B">
              <w:rPr>
                <w:sz w:val="18"/>
                <w:szCs w:val="18"/>
              </w:rPr>
              <w:t xml:space="preserve"> má </w:t>
            </w:r>
            <w:r w:rsidR="0097172B" w:rsidRPr="005F6932">
              <w:rPr>
                <w:sz w:val="18"/>
                <w:szCs w:val="18"/>
              </w:rPr>
              <w:t xml:space="preserve">možnosť </w:t>
            </w:r>
            <w:r w:rsidR="0097172B">
              <w:rPr>
                <w:sz w:val="18"/>
                <w:szCs w:val="18"/>
              </w:rPr>
              <w:t>zvoliť si v rámci tohto bodu</w:t>
            </w:r>
            <w:r w:rsidR="0097172B" w:rsidRPr="005F6932">
              <w:rPr>
                <w:sz w:val="18"/>
                <w:szCs w:val="18"/>
              </w:rPr>
              <w:t xml:space="preserve"> popis zadávania, resp. nezadávania začiatku a konca podporných aktivít projektu v závislosti od toho, či sú podporné aktivity oprávnené v rámci projektu</w:t>
            </w:r>
          </w:p>
        </w:tc>
      </w:tr>
      <w:tr w:rsidR="003E0CBA" w:rsidRPr="0075785C" w:rsidTr="00280976">
        <w:tc>
          <w:tcPr>
            <w:tcW w:w="704" w:type="dxa"/>
          </w:tcPr>
          <w:p w:rsidR="003E0CBA" w:rsidRPr="0075785C" w:rsidRDefault="003E0CBA" w:rsidP="003E0CBA">
            <w:pPr>
              <w:rPr>
                <w:sz w:val="20"/>
                <w:szCs w:val="20"/>
              </w:rPr>
            </w:pPr>
            <w:r w:rsidRPr="0075785C">
              <w:rPr>
                <w:sz w:val="20"/>
                <w:szCs w:val="20"/>
              </w:rPr>
              <w:t>91</w:t>
            </w:r>
          </w:p>
        </w:tc>
        <w:tc>
          <w:tcPr>
            <w:tcW w:w="3119" w:type="dxa"/>
          </w:tcPr>
          <w:p w:rsidR="003E0CBA" w:rsidRPr="003230AE" w:rsidRDefault="003E0CBA" w:rsidP="003E0CBA">
            <w:pPr>
              <w:widowControl w:val="0"/>
              <w:autoSpaceDE w:val="0"/>
              <w:autoSpaceDN w:val="0"/>
              <w:adjustRightInd w:val="0"/>
              <w:rPr>
                <w:rFonts w:ascii="Roboto" w:hAnsi="Roboto"/>
                <w:sz w:val="20"/>
                <w:szCs w:val="20"/>
              </w:rPr>
            </w:pPr>
            <w:r w:rsidRPr="003230AE">
              <w:rPr>
                <w:rFonts w:ascii="Roboto" w:hAnsi="Roboto" w:cs="Roboto"/>
                <w:b/>
                <w:bCs/>
                <w:color w:val="000000"/>
                <w:sz w:val="20"/>
                <w:szCs w:val="20"/>
              </w:rPr>
              <w:t>Koniec realizácie</w:t>
            </w:r>
          </w:p>
        </w:tc>
        <w:tc>
          <w:tcPr>
            <w:tcW w:w="5239" w:type="dxa"/>
          </w:tcPr>
          <w:p w:rsidR="003E0CBA" w:rsidRDefault="00280976">
            <w:pPr>
              <w:rPr>
                <w:sz w:val="18"/>
                <w:szCs w:val="18"/>
              </w:rPr>
            </w:pPr>
            <w:r w:rsidRPr="00E47F5C">
              <w:rPr>
                <w:sz w:val="18"/>
                <w:szCs w:val="18"/>
              </w:rPr>
              <w:t>Žiadateľ uvedie mesiac a rok konca podporných aktivít projektu</w:t>
            </w:r>
            <w:r w:rsidR="005F6932">
              <w:rPr>
                <w:sz w:val="18"/>
                <w:szCs w:val="18"/>
              </w:rPr>
              <w:t xml:space="preserve">. </w:t>
            </w:r>
            <w:r w:rsidR="009F6827">
              <w:rPr>
                <w:sz w:val="18"/>
                <w:szCs w:val="18"/>
              </w:rPr>
              <w:t>Žiadateľ</w:t>
            </w:r>
            <w:r w:rsidR="0097172B">
              <w:rPr>
                <w:sz w:val="18"/>
                <w:szCs w:val="18"/>
              </w:rPr>
              <w:t xml:space="preserve"> má </w:t>
            </w:r>
            <w:r w:rsidR="0097172B" w:rsidRPr="005F6932">
              <w:rPr>
                <w:sz w:val="18"/>
                <w:szCs w:val="18"/>
              </w:rPr>
              <w:t xml:space="preserve">možnosť </w:t>
            </w:r>
            <w:r w:rsidR="0097172B">
              <w:rPr>
                <w:sz w:val="18"/>
                <w:szCs w:val="18"/>
              </w:rPr>
              <w:t>zvoliť si v rámci tohto bodu</w:t>
            </w:r>
            <w:r w:rsidR="0097172B" w:rsidRPr="005F6932">
              <w:rPr>
                <w:sz w:val="18"/>
                <w:szCs w:val="18"/>
              </w:rPr>
              <w:t xml:space="preserve"> popis zadávania, resp. nezadávania začiatku a konca podporných aktivít projektu v závislosti od toho, či sú podporné aktivity oprávnené v rámci projektu</w:t>
            </w:r>
          </w:p>
          <w:p w:rsidR="0054036D" w:rsidRPr="0075785C" w:rsidRDefault="0054036D">
            <w:pPr>
              <w:rPr>
                <w:sz w:val="20"/>
                <w:szCs w:val="20"/>
              </w:rPr>
            </w:pPr>
            <w:r w:rsidRPr="002D4CDB">
              <w:rPr>
                <w:rFonts w:cstheme="minorHAnsi"/>
                <w:i/>
                <w:color w:val="0000FF"/>
                <w:sz w:val="18"/>
                <w:szCs w:val="18"/>
              </w:rPr>
              <w:t>(</w:t>
            </w:r>
            <w:r>
              <w:rPr>
                <w:rFonts w:cstheme="minorHAnsi"/>
                <w:i/>
                <w:color w:val="0000FF"/>
                <w:sz w:val="18"/>
                <w:szCs w:val="18"/>
              </w:rPr>
              <w:t xml:space="preserve">napr. </w:t>
            </w:r>
            <w:r w:rsidRPr="002D4CDB">
              <w:rPr>
                <w:rFonts w:cstheme="minorHAnsi"/>
                <w:i/>
                <w:color w:val="0000FF"/>
                <w:sz w:val="18"/>
                <w:szCs w:val="18"/>
              </w:rPr>
              <w:t>dátum odovzdania diela zhotoviteľom objednávateľovi (žiadateľovi), prostredníctvom preberacieho protokolu)</w:t>
            </w:r>
          </w:p>
        </w:tc>
      </w:tr>
      <w:tr w:rsidR="003E0CBA" w:rsidTr="00C22DB6">
        <w:tc>
          <w:tcPr>
            <w:tcW w:w="9062" w:type="dxa"/>
            <w:gridSpan w:val="3"/>
          </w:tcPr>
          <w:p w:rsidR="003E0CBA" w:rsidRDefault="003E0CBA" w:rsidP="003E0CBA">
            <w:pPr>
              <w:widowControl w:val="0"/>
              <w:autoSpaceDE w:val="0"/>
              <w:autoSpaceDN w:val="0"/>
              <w:adjustRightInd w:val="0"/>
              <w:rPr>
                <w:rFonts w:ascii="Roboto" w:hAnsi="Roboto" w:cs="Roboto"/>
                <w:b/>
                <w:bCs/>
                <w:color w:val="0064A3"/>
                <w:sz w:val="28"/>
                <w:szCs w:val="28"/>
              </w:rPr>
            </w:pPr>
            <w:r>
              <w:rPr>
                <w:rFonts w:ascii="Roboto" w:hAnsi="Roboto" w:cs="Roboto"/>
                <w:b/>
                <w:bCs/>
                <w:color w:val="0064A3"/>
                <w:sz w:val="28"/>
                <w:szCs w:val="28"/>
              </w:rPr>
              <w:t>9.2  Aktivity projektu realizované mimo oprávneného územia OP</w:t>
            </w:r>
          </w:p>
          <w:p w:rsidR="00650B28" w:rsidRPr="003A328F" w:rsidRDefault="00650B28" w:rsidP="003E0CBA">
            <w:pPr>
              <w:widowControl w:val="0"/>
              <w:autoSpaceDE w:val="0"/>
              <w:autoSpaceDN w:val="0"/>
              <w:adjustRightInd w:val="0"/>
              <w:rPr>
                <w:rFonts w:ascii="Roboto" w:hAnsi="Roboto"/>
                <w:sz w:val="24"/>
                <w:szCs w:val="24"/>
              </w:rPr>
            </w:pPr>
            <w:r>
              <w:rPr>
                <w:sz w:val="18"/>
                <w:szCs w:val="18"/>
              </w:rPr>
              <w:t>Žiadateľ definuje a</w:t>
            </w:r>
            <w:r w:rsidRPr="00650B28">
              <w:rPr>
                <w:sz w:val="18"/>
                <w:szCs w:val="18"/>
              </w:rPr>
              <w:t>ktivity realizované mimo oprávneného územia</w:t>
            </w:r>
            <w:r>
              <w:rPr>
                <w:sz w:val="18"/>
                <w:szCs w:val="18"/>
              </w:rPr>
              <w:t xml:space="preserve"> OP v</w:t>
            </w:r>
            <w:r w:rsidR="00B7760C">
              <w:rPr>
                <w:sz w:val="18"/>
                <w:szCs w:val="18"/>
              </w:rPr>
              <w:t> </w:t>
            </w:r>
            <w:r>
              <w:rPr>
                <w:sz w:val="18"/>
                <w:szCs w:val="18"/>
              </w:rPr>
              <w:t>prípade</w:t>
            </w:r>
            <w:r w:rsidR="00B7760C">
              <w:rPr>
                <w:sz w:val="18"/>
                <w:szCs w:val="18"/>
              </w:rPr>
              <w:t>,</w:t>
            </w:r>
            <w:r>
              <w:rPr>
                <w:sz w:val="18"/>
                <w:szCs w:val="18"/>
              </w:rPr>
              <w:t xml:space="preserve"> ak </w:t>
            </w:r>
            <w:r w:rsidR="00933680">
              <w:rPr>
                <w:sz w:val="18"/>
                <w:szCs w:val="18"/>
              </w:rPr>
              <w:t>(</w:t>
            </w:r>
            <w:r>
              <w:rPr>
                <w:sz w:val="18"/>
                <w:szCs w:val="18"/>
              </w:rPr>
              <w:t>v sekcii 6.B.</w:t>
            </w:r>
            <w:r w:rsidR="00933680">
              <w:rPr>
                <w:sz w:val="18"/>
                <w:szCs w:val="18"/>
              </w:rPr>
              <w:t>)</w:t>
            </w:r>
            <w:r>
              <w:rPr>
                <w:sz w:val="18"/>
                <w:szCs w:val="18"/>
              </w:rPr>
              <w:t xml:space="preserve"> sú definované miesta realizácie</w:t>
            </w:r>
            <w:r w:rsidR="00933680">
              <w:rPr>
                <w:sz w:val="18"/>
                <w:szCs w:val="18"/>
              </w:rPr>
              <w:t xml:space="preserve"> mimo oprávneného územia OP</w:t>
            </w:r>
            <w:r>
              <w:rPr>
                <w:sz w:val="18"/>
                <w:szCs w:val="18"/>
              </w:rPr>
              <w:t xml:space="preserve">  </w:t>
            </w:r>
          </w:p>
        </w:tc>
      </w:tr>
      <w:tr w:rsidR="003E0CBA" w:rsidRPr="0075785C" w:rsidTr="00280976">
        <w:tc>
          <w:tcPr>
            <w:tcW w:w="704" w:type="dxa"/>
          </w:tcPr>
          <w:p w:rsidR="003E0CBA" w:rsidRPr="0075785C" w:rsidRDefault="003E0CBA" w:rsidP="003E0CBA">
            <w:pPr>
              <w:rPr>
                <w:sz w:val="20"/>
                <w:szCs w:val="20"/>
              </w:rPr>
            </w:pPr>
            <w:r w:rsidRPr="0075785C">
              <w:rPr>
                <w:sz w:val="20"/>
                <w:szCs w:val="20"/>
              </w:rPr>
              <w:t>92</w:t>
            </w:r>
          </w:p>
        </w:tc>
        <w:tc>
          <w:tcPr>
            <w:tcW w:w="3119" w:type="dxa"/>
          </w:tcPr>
          <w:p w:rsidR="003E0CBA" w:rsidRPr="0075785C" w:rsidRDefault="003E0CBA" w:rsidP="003E0CBA">
            <w:pPr>
              <w:widowControl w:val="0"/>
              <w:autoSpaceDE w:val="0"/>
              <w:autoSpaceDN w:val="0"/>
              <w:adjustRightInd w:val="0"/>
              <w:rPr>
                <w:rFonts w:ascii="Roboto" w:hAnsi="Roboto"/>
                <w:sz w:val="20"/>
                <w:szCs w:val="20"/>
              </w:rPr>
            </w:pPr>
            <w:r w:rsidRPr="0075785C">
              <w:rPr>
                <w:rFonts w:ascii="Roboto" w:hAnsi="Roboto" w:cs="Roboto"/>
                <w:b/>
                <w:bCs/>
                <w:color w:val="000000"/>
                <w:sz w:val="20"/>
                <w:szCs w:val="20"/>
              </w:rPr>
              <w:t>Subjekt:</w:t>
            </w:r>
          </w:p>
        </w:tc>
        <w:tc>
          <w:tcPr>
            <w:tcW w:w="5239" w:type="dxa"/>
          </w:tcPr>
          <w:p w:rsidR="003E0CBA" w:rsidRPr="0075785C" w:rsidRDefault="00E44A65" w:rsidP="003E0CBA">
            <w:pPr>
              <w:rPr>
                <w:sz w:val="20"/>
                <w:szCs w:val="20"/>
              </w:rPr>
            </w:pPr>
            <w:r w:rsidRPr="005A2405">
              <w:rPr>
                <w:sz w:val="18"/>
                <w:szCs w:val="18"/>
              </w:rPr>
              <w:t>Automaticky vyplnené</w:t>
            </w:r>
            <w:r w:rsidRPr="003E40E3">
              <w:rPr>
                <w:sz w:val="18"/>
                <w:szCs w:val="18"/>
              </w:rPr>
              <w:t xml:space="preserve"> </w:t>
            </w:r>
            <w:r w:rsidR="00280976" w:rsidRPr="003E40E3">
              <w:rPr>
                <w:sz w:val="18"/>
                <w:szCs w:val="18"/>
              </w:rPr>
              <w:t>(žiadateľ, resp. partner – v závislosti od relevancie; tabuľka sa opakuje za počet relevantných subjektov)</w:t>
            </w:r>
          </w:p>
        </w:tc>
      </w:tr>
      <w:tr w:rsidR="003E0CBA" w:rsidRPr="0075785C" w:rsidTr="00280976">
        <w:tc>
          <w:tcPr>
            <w:tcW w:w="704" w:type="dxa"/>
          </w:tcPr>
          <w:p w:rsidR="003E0CBA" w:rsidRPr="0075785C" w:rsidRDefault="003E0CBA" w:rsidP="003E0CBA">
            <w:pPr>
              <w:rPr>
                <w:sz w:val="20"/>
                <w:szCs w:val="20"/>
              </w:rPr>
            </w:pPr>
            <w:r w:rsidRPr="0075785C">
              <w:rPr>
                <w:sz w:val="20"/>
                <w:szCs w:val="20"/>
              </w:rPr>
              <w:t>93</w:t>
            </w:r>
          </w:p>
        </w:tc>
        <w:tc>
          <w:tcPr>
            <w:tcW w:w="3119" w:type="dxa"/>
          </w:tcPr>
          <w:p w:rsidR="003E0CBA" w:rsidRPr="0075785C" w:rsidRDefault="00730486" w:rsidP="003E0CBA">
            <w:pPr>
              <w:widowControl w:val="0"/>
              <w:autoSpaceDE w:val="0"/>
              <w:autoSpaceDN w:val="0"/>
              <w:adjustRightInd w:val="0"/>
              <w:rPr>
                <w:rFonts w:ascii="Roboto" w:hAnsi="Roboto"/>
                <w:sz w:val="20"/>
                <w:szCs w:val="20"/>
              </w:rPr>
            </w:pPr>
            <w:r>
              <w:rPr>
                <w:rFonts w:ascii="Roboto" w:hAnsi="Roboto" w:cs="Roboto"/>
                <w:b/>
                <w:bCs/>
                <w:color w:val="000000"/>
                <w:sz w:val="20"/>
                <w:szCs w:val="20"/>
              </w:rPr>
              <w:t>Identifikátor (typ)</w:t>
            </w:r>
          </w:p>
        </w:tc>
        <w:tc>
          <w:tcPr>
            <w:tcW w:w="5239" w:type="dxa"/>
          </w:tcPr>
          <w:p w:rsidR="003E0CBA" w:rsidRPr="00AD41AC" w:rsidRDefault="008E190C" w:rsidP="003E0CBA">
            <w:pPr>
              <w:rPr>
                <w:sz w:val="18"/>
                <w:szCs w:val="18"/>
              </w:rPr>
            </w:pPr>
            <w:r w:rsidRPr="00AD41AC">
              <w:rPr>
                <w:sz w:val="18"/>
                <w:szCs w:val="18"/>
              </w:rPr>
              <w:t>Automaticky vyplnené</w:t>
            </w:r>
          </w:p>
        </w:tc>
      </w:tr>
      <w:tr w:rsidR="003E0CBA" w:rsidRPr="0075785C" w:rsidTr="00C22DB6">
        <w:tc>
          <w:tcPr>
            <w:tcW w:w="9062" w:type="dxa"/>
            <w:gridSpan w:val="3"/>
          </w:tcPr>
          <w:p w:rsidR="003E0CBA" w:rsidRPr="0075785C" w:rsidRDefault="003E0CBA" w:rsidP="003E0CBA">
            <w:pPr>
              <w:rPr>
                <w:sz w:val="20"/>
                <w:szCs w:val="20"/>
              </w:rPr>
            </w:pPr>
            <w:r w:rsidRPr="0075785C">
              <w:rPr>
                <w:rFonts w:ascii="Roboto" w:hAnsi="Roboto" w:cs="Roboto"/>
                <w:b/>
                <w:bCs/>
                <w:color w:val="7F7F82"/>
                <w:sz w:val="20"/>
                <w:szCs w:val="20"/>
              </w:rPr>
              <w:t>Hlavné aktivity projektu</w:t>
            </w:r>
          </w:p>
        </w:tc>
      </w:tr>
      <w:tr w:rsidR="003E0CBA" w:rsidRPr="0075785C" w:rsidTr="00280976">
        <w:tc>
          <w:tcPr>
            <w:tcW w:w="704" w:type="dxa"/>
          </w:tcPr>
          <w:p w:rsidR="003E0CBA" w:rsidRPr="0075785C" w:rsidRDefault="003E0CBA" w:rsidP="003E0CBA">
            <w:pPr>
              <w:rPr>
                <w:sz w:val="20"/>
                <w:szCs w:val="20"/>
              </w:rPr>
            </w:pPr>
            <w:r w:rsidRPr="0075785C">
              <w:rPr>
                <w:sz w:val="20"/>
                <w:szCs w:val="20"/>
              </w:rPr>
              <w:t>94</w:t>
            </w:r>
          </w:p>
        </w:tc>
        <w:tc>
          <w:tcPr>
            <w:tcW w:w="3119" w:type="dxa"/>
          </w:tcPr>
          <w:p w:rsidR="003E0CBA" w:rsidRPr="0075785C" w:rsidRDefault="00730486" w:rsidP="003E0CBA">
            <w:pPr>
              <w:widowControl w:val="0"/>
              <w:autoSpaceDE w:val="0"/>
              <w:autoSpaceDN w:val="0"/>
              <w:adjustRightInd w:val="0"/>
              <w:rPr>
                <w:rFonts w:ascii="Roboto" w:hAnsi="Roboto"/>
                <w:sz w:val="20"/>
                <w:szCs w:val="20"/>
              </w:rPr>
            </w:pPr>
            <w:r>
              <w:rPr>
                <w:rFonts w:ascii="Roboto" w:hAnsi="Roboto" w:cs="Roboto"/>
                <w:b/>
                <w:bCs/>
                <w:color w:val="000000"/>
                <w:sz w:val="20"/>
                <w:szCs w:val="20"/>
              </w:rPr>
              <w:t>Typ aktivity</w:t>
            </w:r>
          </w:p>
        </w:tc>
        <w:tc>
          <w:tcPr>
            <w:tcW w:w="5239" w:type="dxa"/>
          </w:tcPr>
          <w:p w:rsidR="003E0CBA" w:rsidRPr="00E47F5C" w:rsidRDefault="008746E8" w:rsidP="008746E8">
            <w:pPr>
              <w:widowControl w:val="0"/>
              <w:autoSpaceDE w:val="0"/>
              <w:autoSpaceDN w:val="0"/>
              <w:adjustRightInd w:val="0"/>
              <w:rPr>
                <w:sz w:val="18"/>
                <w:szCs w:val="18"/>
              </w:rPr>
            </w:pPr>
            <w:r w:rsidRPr="003E40E3">
              <w:rPr>
                <w:sz w:val="18"/>
                <w:szCs w:val="18"/>
              </w:rPr>
              <w:t>Automaticky vyplnené</w:t>
            </w:r>
            <w:r>
              <w:rPr>
                <w:sz w:val="18"/>
                <w:szCs w:val="18"/>
              </w:rPr>
              <w:t xml:space="preserve"> v</w:t>
            </w:r>
            <w:r w:rsidR="00280976" w:rsidRPr="003E40E3">
              <w:rPr>
                <w:sz w:val="18"/>
                <w:szCs w:val="18"/>
              </w:rPr>
              <w:t xml:space="preserve"> súlade s podmienkami oprávnenosti aktivít vo výzve (výber z číselníka)</w:t>
            </w:r>
          </w:p>
        </w:tc>
      </w:tr>
      <w:tr w:rsidR="003E0CBA" w:rsidRPr="0075785C" w:rsidTr="00280976">
        <w:tc>
          <w:tcPr>
            <w:tcW w:w="704" w:type="dxa"/>
          </w:tcPr>
          <w:p w:rsidR="003E0CBA" w:rsidRPr="0075785C" w:rsidRDefault="003E0CBA" w:rsidP="003E0CBA">
            <w:pPr>
              <w:rPr>
                <w:sz w:val="20"/>
                <w:szCs w:val="20"/>
              </w:rPr>
            </w:pPr>
            <w:r w:rsidRPr="0075785C">
              <w:rPr>
                <w:sz w:val="20"/>
                <w:szCs w:val="20"/>
              </w:rPr>
              <w:t>95</w:t>
            </w:r>
          </w:p>
        </w:tc>
        <w:tc>
          <w:tcPr>
            <w:tcW w:w="3119" w:type="dxa"/>
          </w:tcPr>
          <w:p w:rsidR="003E0CBA" w:rsidRPr="0075785C" w:rsidRDefault="003E0CBA" w:rsidP="003E0CBA">
            <w:pPr>
              <w:widowControl w:val="0"/>
              <w:autoSpaceDE w:val="0"/>
              <w:autoSpaceDN w:val="0"/>
              <w:adjustRightInd w:val="0"/>
              <w:rPr>
                <w:rFonts w:ascii="Roboto" w:hAnsi="Roboto"/>
                <w:sz w:val="20"/>
                <w:szCs w:val="20"/>
              </w:rPr>
            </w:pPr>
            <w:r w:rsidRPr="0075785C">
              <w:rPr>
                <w:rFonts w:ascii="Roboto" w:hAnsi="Roboto" w:cs="Roboto"/>
                <w:b/>
                <w:bCs/>
                <w:color w:val="000000"/>
                <w:sz w:val="20"/>
                <w:szCs w:val="20"/>
              </w:rPr>
              <w:t>Hlavné aktivity</w:t>
            </w:r>
            <w:r w:rsidR="00730486">
              <w:rPr>
                <w:rFonts w:ascii="Roboto" w:hAnsi="Roboto" w:cs="Roboto"/>
                <w:b/>
                <w:bCs/>
                <w:color w:val="000000"/>
                <w:sz w:val="20"/>
                <w:szCs w:val="20"/>
              </w:rPr>
              <w:t xml:space="preserve"> projektu</w:t>
            </w:r>
          </w:p>
        </w:tc>
        <w:tc>
          <w:tcPr>
            <w:tcW w:w="5239" w:type="dxa"/>
          </w:tcPr>
          <w:p w:rsidR="003E0CBA" w:rsidRPr="00E47F5C" w:rsidRDefault="008746E8" w:rsidP="00E47F5C">
            <w:pPr>
              <w:widowControl w:val="0"/>
              <w:autoSpaceDE w:val="0"/>
              <w:autoSpaceDN w:val="0"/>
              <w:adjustRightInd w:val="0"/>
              <w:rPr>
                <w:sz w:val="18"/>
                <w:szCs w:val="18"/>
              </w:rPr>
            </w:pPr>
            <w:r w:rsidRPr="00E47F5C">
              <w:rPr>
                <w:sz w:val="18"/>
                <w:szCs w:val="18"/>
              </w:rPr>
              <w:t>Vypĺňa žiadateľ</w:t>
            </w:r>
            <w:r>
              <w:rPr>
                <w:sz w:val="18"/>
                <w:szCs w:val="18"/>
              </w:rPr>
              <w:t xml:space="preserve">. </w:t>
            </w:r>
            <w:r w:rsidR="00280976" w:rsidRPr="003E40E3">
              <w:rPr>
                <w:sz w:val="18"/>
                <w:szCs w:val="18"/>
              </w:rPr>
              <w:t xml:space="preserve">Žiadateľ uvedie hlavné aktivity projektu. </w:t>
            </w:r>
            <w:r w:rsidR="00DD2F99">
              <w:rPr>
                <w:sz w:val="18"/>
                <w:szCs w:val="18"/>
              </w:rPr>
              <w:t xml:space="preserve">Jedna hlavná aktivita projektu môže byť priradená iba k jednému typu aktivity. </w:t>
            </w:r>
            <w:r w:rsidR="00280976" w:rsidRPr="003E40E3">
              <w:rPr>
                <w:sz w:val="18"/>
                <w:szCs w:val="18"/>
              </w:rPr>
              <w:t xml:space="preserve">Jeden </w:t>
            </w:r>
            <w:r w:rsidR="00280976" w:rsidRPr="00E47F5C">
              <w:rPr>
                <w:sz w:val="18"/>
                <w:szCs w:val="18"/>
              </w:rPr>
              <w:t xml:space="preserve">typ aktivity </w:t>
            </w:r>
            <w:r w:rsidR="00280976" w:rsidRPr="003E40E3">
              <w:rPr>
                <w:sz w:val="18"/>
                <w:szCs w:val="18"/>
              </w:rPr>
              <w:t>môže byť priradený k viacerým hlavným aktivitám projektu</w:t>
            </w:r>
          </w:p>
        </w:tc>
      </w:tr>
      <w:tr w:rsidR="003E0CBA" w:rsidRPr="0075785C" w:rsidTr="00280976">
        <w:tc>
          <w:tcPr>
            <w:tcW w:w="704" w:type="dxa"/>
          </w:tcPr>
          <w:p w:rsidR="003E0CBA" w:rsidRPr="0075785C" w:rsidRDefault="003E0CBA" w:rsidP="003E0CBA">
            <w:pPr>
              <w:rPr>
                <w:sz w:val="20"/>
                <w:szCs w:val="20"/>
              </w:rPr>
            </w:pPr>
            <w:r w:rsidRPr="0075785C">
              <w:rPr>
                <w:sz w:val="20"/>
                <w:szCs w:val="20"/>
              </w:rPr>
              <w:t>96</w:t>
            </w:r>
          </w:p>
        </w:tc>
        <w:tc>
          <w:tcPr>
            <w:tcW w:w="3119" w:type="dxa"/>
          </w:tcPr>
          <w:p w:rsidR="003E0CBA" w:rsidRPr="0075785C" w:rsidRDefault="003E0CBA" w:rsidP="003E0CBA">
            <w:pPr>
              <w:widowControl w:val="0"/>
              <w:autoSpaceDE w:val="0"/>
              <w:autoSpaceDN w:val="0"/>
              <w:adjustRightInd w:val="0"/>
              <w:rPr>
                <w:rFonts w:ascii="Roboto" w:hAnsi="Roboto"/>
                <w:sz w:val="20"/>
                <w:szCs w:val="20"/>
              </w:rPr>
            </w:pPr>
            <w:r w:rsidRPr="0075785C">
              <w:rPr>
                <w:rFonts w:ascii="Roboto" w:hAnsi="Roboto" w:cs="Roboto"/>
                <w:b/>
                <w:bCs/>
                <w:color w:val="000000"/>
                <w:sz w:val="20"/>
                <w:szCs w:val="20"/>
              </w:rPr>
              <w:t>Začiatok realizácie</w:t>
            </w:r>
          </w:p>
        </w:tc>
        <w:tc>
          <w:tcPr>
            <w:tcW w:w="5239" w:type="dxa"/>
          </w:tcPr>
          <w:p w:rsidR="003E0CBA" w:rsidRPr="00E47F5C" w:rsidRDefault="00280976">
            <w:pPr>
              <w:widowControl w:val="0"/>
              <w:autoSpaceDE w:val="0"/>
              <w:autoSpaceDN w:val="0"/>
              <w:adjustRightInd w:val="0"/>
              <w:rPr>
                <w:sz w:val="18"/>
                <w:szCs w:val="18"/>
              </w:rPr>
            </w:pPr>
            <w:r w:rsidRPr="003E40E3">
              <w:rPr>
                <w:sz w:val="18"/>
                <w:szCs w:val="18"/>
              </w:rPr>
              <w:t xml:space="preserve">Žiadateľ uvedie mesiac a rok začiatku </w:t>
            </w:r>
            <w:r w:rsidR="001D7337">
              <w:rPr>
                <w:sz w:val="18"/>
                <w:szCs w:val="18"/>
              </w:rPr>
              <w:t xml:space="preserve">hlavnej </w:t>
            </w:r>
            <w:r w:rsidRPr="003E40E3">
              <w:rPr>
                <w:sz w:val="18"/>
                <w:szCs w:val="18"/>
              </w:rPr>
              <w:t>aktivity projektu</w:t>
            </w:r>
          </w:p>
        </w:tc>
      </w:tr>
      <w:tr w:rsidR="003E0CBA" w:rsidRPr="0075785C" w:rsidTr="00280976">
        <w:tc>
          <w:tcPr>
            <w:tcW w:w="704" w:type="dxa"/>
          </w:tcPr>
          <w:p w:rsidR="003E0CBA" w:rsidRPr="0075785C" w:rsidRDefault="003E0CBA" w:rsidP="003E0CBA">
            <w:pPr>
              <w:rPr>
                <w:sz w:val="20"/>
                <w:szCs w:val="20"/>
              </w:rPr>
            </w:pPr>
            <w:r w:rsidRPr="0075785C">
              <w:rPr>
                <w:sz w:val="20"/>
                <w:szCs w:val="20"/>
              </w:rPr>
              <w:t>97</w:t>
            </w:r>
          </w:p>
        </w:tc>
        <w:tc>
          <w:tcPr>
            <w:tcW w:w="3119" w:type="dxa"/>
          </w:tcPr>
          <w:p w:rsidR="003E0CBA" w:rsidRPr="0075785C" w:rsidRDefault="003E0CBA" w:rsidP="003E0CBA">
            <w:pPr>
              <w:widowControl w:val="0"/>
              <w:autoSpaceDE w:val="0"/>
              <w:autoSpaceDN w:val="0"/>
              <w:adjustRightInd w:val="0"/>
              <w:rPr>
                <w:rFonts w:ascii="Roboto" w:hAnsi="Roboto"/>
                <w:sz w:val="20"/>
                <w:szCs w:val="20"/>
              </w:rPr>
            </w:pPr>
            <w:r w:rsidRPr="0075785C">
              <w:rPr>
                <w:rFonts w:ascii="Roboto" w:hAnsi="Roboto" w:cs="Roboto"/>
                <w:b/>
                <w:bCs/>
                <w:color w:val="000000"/>
                <w:sz w:val="20"/>
                <w:szCs w:val="20"/>
              </w:rPr>
              <w:t>Koniec realizácie</w:t>
            </w:r>
          </w:p>
        </w:tc>
        <w:tc>
          <w:tcPr>
            <w:tcW w:w="5239" w:type="dxa"/>
          </w:tcPr>
          <w:p w:rsidR="003E0CBA" w:rsidRPr="00E47F5C" w:rsidRDefault="00280976">
            <w:pPr>
              <w:widowControl w:val="0"/>
              <w:autoSpaceDE w:val="0"/>
              <w:autoSpaceDN w:val="0"/>
              <w:adjustRightInd w:val="0"/>
              <w:rPr>
                <w:sz w:val="18"/>
                <w:szCs w:val="18"/>
              </w:rPr>
            </w:pPr>
            <w:r w:rsidRPr="003E40E3">
              <w:rPr>
                <w:sz w:val="18"/>
                <w:szCs w:val="18"/>
              </w:rPr>
              <w:t xml:space="preserve">Žiadateľ uvedie mesiac a rok konca </w:t>
            </w:r>
            <w:r w:rsidR="001D7337">
              <w:rPr>
                <w:sz w:val="18"/>
                <w:szCs w:val="18"/>
              </w:rPr>
              <w:t>hlavnej</w:t>
            </w:r>
            <w:r w:rsidRPr="003E40E3">
              <w:rPr>
                <w:sz w:val="18"/>
                <w:szCs w:val="18"/>
              </w:rPr>
              <w:t xml:space="preserve"> aktivity projektu</w:t>
            </w:r>
          </w:p>
        </w:tc>
      </w:tr>
      <w:tr w:rsidR="003E0CBA" w:rsidRPr="0075785C" w:rsidTr="00C22DB6">
        <w:tc>
          <w:tcPr>
            <w:tcW w:w="9062" w:type="dxa"/>
            <w:gridSpan w:val="3"/>
          </w:tcPr>
          <w:p w:rsidR="003E0CBA" w:rsidRPr="0075785C" w:rsidRDefault="003E0CBA" w:rsidP="003E0CBA">
            <w:pPr>
              <w:widowControl w:val="0"/>
              <w:autoSpaceDE w:val="0"/>
              <w:autoSpaceDN w:val="0"/>
              <w:adjustRightInd w:val="0"/>
              <w:rPr>
                <w:rFonts w:ascii="Roboto" w:hAnsi="Roboto"/>
                <w:sz w:val="20"/>
                <w:szCs w:val="20"/>
              </w:rPr>
            </w:pPr>
            <w:r w:rsidRPr="0075785C">
              <w:rPr>
                <w:rFonts w:ascii="Roboto" w:hAnsi="Roboto" w:cs="Roboto"/>
                <w:b/>
                <w:bCs/>
                <w:color w:val="7F7F82"/>
                <w:sz w:val="20"/>
                <w:szCs w:val="20"/>
              </w:rPr>
              <w:t>Podporné aktivity projektu</w:t>
            </w:r>
          </w:p>
        </w:tc>
      </w:tr>
      <w:tr w:rsidR="003E0CBA" w:rsidRPr="0075785C" w:rsidTr="00280976">
        <w:tc>
          <w:tcPr>
            <w:tcW w:w="704" w:type="dxa"/>
          </w:tcPr>
          <w:p w:rsidR="003E0CBA" w:rsidRPr="0075785C" w:rsidRDefault="003E0CBA" w:rsidP="003E0CBA">
            <w:pPr>
              <w:rPr>
                <w:sz w:val="20"/>
                <w:szCs w:val="20"/>
              </w:rPr>
            </w:pPr>
            <w:r w:rsidRPr="0075785C">
              <w:rPr>
                <w:sz w:val="20"/>
                <w:szCs w:val="20"/>
              </w:rPr>
              <w:t>98</w:t>
            </w:r>
          </w:p>
        </w:tc>
        <w:tc>
          <w:tcPr>
            <w:tcW w:w="3119" w:type="dxa"/>
          </w:tcPr>
          <w:p w:rsidR="003E0CBA" w:rsidRPr="0075785C" w:rsidRDefault="003E0CBA" w:rsidP="003E0CBA">
            <w:pPr>
              <w:widowControl w:val="0"/>
              <w:autoSpaceDE w:val="0"/>
              <w:autoSpaceDN w:val="0"/>
              <w:adjustRightInd w:val="0"/>
              <w:rPr>
                <w:rFonts w:ascii="Roboto" w:hAnsi="Roboto"/>
                <w:sz w:val="20"/>
                <w:szCs w:val="20"/>
              </w:rPr>
            </w:pPr>
            <w:r w:rsidRPr="0075785C">
              <w:rPr>
                <w:rFonts w:ascii="Roboto" w:hAnsi="Roboto" w:cs="Roboto"/>
                <w:b/>
                <w:bCs/>
                <w:color w:val="000000"/>
                <w:sz w:val="20"/>
                <w:szCs w:val="20"/>
              </w:rPr>
              <w:t>Podporné aktivity</w:t>
            </w:r>
          </w:p>
        </w:tc>
        <w:tc>
          <w:tcPr>
            <w:tcW w:w="5239" w:type="dxa"/>
          </w:tcPr>
          <w:p w:rsidR="003E0CBA" w:rsidRDefault="00280976">
            <w:pPr>
              <w:widowControl w:val="0"/>
              <w:autoSpaceDE w:val="0"/>
              <w:autoSpaceDN w:val="0"/>
              <w:adjustRightInd w:val="0"/>
              <w:rPr>
                <w:sz w:val="18"/>
                <w:szCs w:val="18"/>
              </w:rPr>
            </w:pPr>
            <w:r w:rsidRPr="00E47F5C">
              <w:rPr>
                <w:sz w:val="18"/>
                <w:szCs w:val="18"/>
              </w:rPr>
              <w:t xml:space="preserve">Predvyplnená len 1 Aktivita - "Podporné aktivity". </w:t>
            </w:r>
            <w:r w:rsidRPr="003E40E3">
              <w:rPr>
                <w:sz w:val="18"/>
                <w:szCs w:val="18"/>
              </w:rPr>
              <w:t>Žiadateľ v rámci podporných aktivít zahŕňa aktivity financované z nepriamych výdavkov projektu</w:t>
            </w:r>
            <w:r w:rsidR="008746E8">
              <w:rPr>
                <w:sz w:val="18"/>
                <w:szCs w:val="18"/>
              </w:rPr>
              <w:t xml:space="preserve"> za jeden </w:t>
            </w:r>
            <w:r w:rsidR="004C6EA5">
              <w:rPr>
                <w:sz w:val="18"/>
                <w:szCs w:val="18"/>
              </w:rPr>
              <w:t>špecifický</w:t>
            </w:r>
            <w:r w:rsidR="008746E8">
              <w:rPr>
                <w:sz w:val="18"/>
                <w:szCs w:val="18"/>
              </w:rPr>
              <w:t xml:space="preserve"> cieľ</w:t>
            </w:r>
          </w:p>
          <w:p w:rsidR="0054036D" w:rsidRPr="00E47F5C" w:rsidRDefault="0054036D">
            <w:pPr>
              <w:widowControl w:val="0"/>
              <w:autoSpaceDE w:val="0"/>
              <w:autoSpaceDN w:val="0"/>
              <w:adjustRightInd w:val="0"/>
              <w:rPr>
                <w:sz w:val="18"/>
                <w:szCs w:val="18"/>
              </w:rPr>
            </w:pPr>
            <w:r w:rsidRPr="002D4CDB">
              <w:rPr>
                <w:rFonts w:cstheme="minorHAnsi"/>
                <w:i/>
                <w:color w:val="0000FF"/>
                <w:sz w:val="18"/>
                <w:szCs w:val="18"/>
              </w:rPr>
              <w:t xml:space="preserve">Medzi podporné aktivity </w:t>
            </w:r>
            <w:r>
              <w:rPr>
                <w:rFonts w:cstheme="minorHAnsi"/>
                <w:i/>
                <w:color w:val="0000FF"/>
                <w:sz w:val="18"/>
                <w:szCs w:val="18"/>
              </w:rPr>
              <w:t xml:space="preserve">patria- </w:t>
            </w:r>
            <w:r w:rsidRPr="002D4CDB">
              <w:rPr>
                <w:rFonts w:cstheme="minorHAnsi"/>
                <w:i/>
                <w:color w:val="0000FF"/>
                <w:sz w:val="18"/>
                <w:szCs w:val="18"/>
              </w:rPr>
              <w:t xml:space="preserve"> riadenie projektu, publicita</w:t>
            </w:r>
            <w:r>
              <w:rPr>
                <w:rFonts w:cstheme="minorHAnsi"/>
                <w:i/>
                <w:color w:val="0000FF"/>
                <w:sz w:val="18"/>
                <w:szCs w:val="18"/>
              </w:rPr>
              <w:t xml:space="preserve"> (informačné a pamätná tabuľa)  </w:t>
            </w:r>
            <w:r w:rsidRPr="002D4CDB">
              <w:rPr>
                <w:rFonts w:cstheme="minorHAnsi"/>
                <w:i/>
                <w:color w:val="0000FF"/>
                <w:sz w:val="18"/>
                <w:szCs w:val="18"/>
              </w:rPr>
              <w:t>a pod.</w:t>
            </w:r>
          </w:p>
        </w:tc>
      </w:tr>
      <w:tr w:rsidR="003E0CBA" w:rsidRPr="0075785C" w:rsidTr="00AD41AC">
        <w:tc>
          <w:tcPr>
            <w:tcW w:w="704" w:type="dxa"/>
          </w:tcPr>
          <w:p w:rsidR="003E0CBA" w:rsidRPr="0075785C" w:rsidRDefault="003E0CBA" w:rsidP="003E0CBA">
            <w:pPr>
              <w:rPr>
                <w:sz w:val="20"/>
                <w:szCs w:val="20"/>
              </w:rPr>
            </w:pPr>
            <w:r w:rsidRPr="0075785C">
              <w:rPr>
                <w:sz w:val="20"/>
                <w:szCs w:val="20"/>
              </w:rPr>
              <w:t>99</w:t>
            </w:r>
          </w:p>
        </w:tc>
        <w:tc>
          <w:tcPr>
            <w:tcW w:w="3119" w:type="dxa"/>
            <w:shd w:val="clear" w:color="auto" w:fill="auto"/>
          </w:tcPr>
          <w:p w:rsidR="003E0CBA" w:rsidRPr="003230AE" w:rsidRDefault="003E0CBA" w:rsidP="003E0CBA">
            <w:pPr>
              <w:widowControl w:val="0"/>
              <w:autoSpaceDE w:val="0"/>
              <w:autoSpaceDN w:val="0"/>
              <w:adjustRightInd w:val="0"/>
              <w:rPr>
                <w:rFonts w:ascii="Roboto" w:hAnsi="Roboto"/>
                <w:sz w:val="20"/>
                <w:szCs w:val="20"/>
              </w:rPr>
            </w:pPr>
            <w:r w:rsidRPr="003230AE">
              <w:rPr>
                <w:rFonts w:ascii="Roboto" w:hAnsi="Roboto" w:cs="Roboto"/>
                <w:b/>
                <w:bCs/>
                <w:color w:val="000000"/>
                <w:sz w:val="20"/>
                <w:szCs w:val="20"/>
              </w:rPr>
              <w:t>Začiatok realizácie</w:t>
            </w:r>
          </w:p>
        </w:tc>
        <w:tc>
          <w:tcPr>
            <w:tcW w:w="5239" w:type="dxa"/>
          </w:tcPr>
          <w:p w:rsidR="003E0CBA" w:rsidRPr="00E47F5C" w:rsidRDefault="00280976">
            <w:pPr>
              <w:widowControl w:val="0"/>
              <w:autoSpaceDE w:val="0"/>
              <w:autoSpaceDN w:val="0"/>
              <w:adjustRightInd w:val="0"/>
              <w:rPr>
                <w:sz w:val="18"/>
                <w:szCs w:val="18"/>
              </w:rPr>
            </w:pPr>
            <w:r w:rsidRPr="00E47F5C">
              <w:rPr>
                <w:sz w:val="18"/>
                <w:szCs w:val="18"/>
              </w:rPr>
              <w:t>Žiadateľ uvedie mesiac a rok začiatku podporných aktivít projektu</w:t>
            </w:r>
            <w:r w:rsidR="00266BD4">
              <w:rPr>
                <w:sz w:val="18"/>
                <w:szCs w:val="18"/>
              </w:rPr>
              <w:t xml:space="preserve">. </w:t>
            </w:r>
            <w:r w:rsidR="00A51C4F">
              <w:rPr>
                <w:sz w:val="18"/>
                <w:szCs w:val="18"/>
              </w:rPr>
              <w:t>Žiadateľ</w:t>
            </w:r>
            <w:r w:rsidR="0097172B">
              <w:rPr>
                <w:sz w:val="18"/>
                <w:szCs w:val="18"/>
              </w:rPr>
              <w:t xml:space="preserve"> má </w:t>
            </w:r>
            <w:r w:rsidR="0097172B" w:rsidRPr="005F6932">
              <w:rPr>
                <w:sz w:val="18"/>
                <w:szCs w:val="18"/>
              </w:rPr>
              <w:t xml:space="preserve">možnosť </w:t>
            </w:r>
            <w:r w:rsidR="0097172B">
              <w:rPr>
                <w:sz w:val="18"/>
                <w:szCs w:val="18"/>
              </w:rPr>
              <w:t>zvoliť si v rámci tohto bodu</w:t>
            </w:r>
            <w:r w:rsidR="0097172B" w:rsidRPr="005F6932">
              <w:rPr>
                <w:sz w:val="18"/>
                <w:szCs w:val="18"/>
              </w:rPr>
              <w:t xml:space="preserve"> popis zadávania, resp. nezadávania začiatku a konca podporných aktivít projektu v závislosti od toho, či sú podporné aktivity oprávnené v rámci projektu</w:t>
            </w:r>
          </w:p>
        </w:tc>
      </w:tr>
      <w:tr w:rsidR="003E0CBA" w:rsidRPr="0075785C" w:rsidTr="00AD41AC">
        <w:tc>
          <w:tcPr>
            <w:tcW w:w="704" w:type="dxa"/>
          </w:tcPr>
          <w:p w:rsidR="003E0CBA" w:rsidRPr="0075785C" w:rsidRDefault="003E0CBA" w:rsidP="003E0CBA">
            <w:pPr>
              <w:rPr>
                <w:sz w:val="20"/>
                <w:szCs w:val="20"/>
              </w:rPr>
            </w:pPr>
            <w:r w:rsidRPr="0075785C">
              <w:rPr>
                <w:sz w:val="20"/>
                <w:szCs w:val="20"/>
              </w:rPr>
              <w:t>100</w:t>
            </w:r>
          </w:p>
        </w:tc>
        <w:tc>
          <w:tcPr>
            <w:tcW w:w="3119" w:type="dxa"/>
            <w:shd w:val="clear" w:color="auto" w:fill="auto"/>
          </w:tcPr>
          <w:p w:rsidR="003E0CBA" w:rsidRPr="003230AE" w:rsidRDefault="003E0CBA" w:rsidP="003E0CBA">
            <w:pPr>
              <w:widowControl w:val="0"/>
              <w:autoSpaceDE w:val="0"/>
              <w:autoSpaceDN w:val="0"/>
              <w:adjustRightInd w:val="0"/>
              <w:rPr>
                <w:rFonts w:ascii="Roboto" w:hAnsi="Roboto"/>
                <w:sz w:val="20"/>
                <w:szCs w:val="20"/>
              </w:rPr>
            </w:pPr>
            <w:r w:rsidRPr="003230AE">
              <w:rPr>
                <w:rFonts w:ascii="Roboto" w:hAnsi="Roboto" w:cs="Roboto"/>
                <w:b/>
                <w:bCs/>
                <w:color w:val="000000"/>
                <w:sz w:val="20"/>
                <w:szCs w:val="20"/>
              </w:rPr>
              <w:t>Koniec realizácie</w:t>
            </w:r>
          </w:p>
        </w:tc>
        <w:tc>
          <w:tcPr>
            <w:tcW w:w="5239" w:type="dxa"/>
          </w:tcPr>
          <w:p w:rsidR="003E0CBA" w:rsidRPr="00E47F5C" w:rsidRDefault="00280976">
            <w:pPr>
              <w:widowControl w:val="0"/>
              <w:autoSpaceDE w:val="0"/>
              <w:autoSpaceDN w:val="0"/>
              <w:adjustRightInd w:val="0"/>
              <w:rPr>
                <w:sz w:val="18"/>
                <w:szCs w:val="18"/>
              </w:rPr>
            </w:pPr>
            <w:r w:rsidRPr="00E47F5C">
              <w:rPr>
                <w:sz w:val="18"/>
                <w:szCs w:val="18"/>
              </w:rPr>
              <w:t>Žiadateľ uvedie mesiac a rok konca podporných aktivít projektu</w:t>
            </w:r>
            <w:r w:rsidR="00266BD4">
              <w:rPr>
                <w:sz w:val="18"/>
                <w:szCs w:val="18"/>
              </w:rPr>
              <w:t xml:space="preserve">. </w:t>
            </w:r>
            <w:r w:rsidR="00A51C4F">
              <w:rPr>
                <w:sz w:val="18"/>
                <w:szCs w:val="18"/>
              </w:rPr>
              <w:t>Žiadate</w:t>
            </w:r>
            <w:r w:rsidR="004A71C3">
              <w:rPr>
                <w:sz w:val="18"/>
                <w:szCs w:val="18"/>
              </w:rPr>
              <w:t>ľ</w:t>
            </w:r>
            <w:r w:rsidR="0097172B">
              <w:rPr>
                <w:sz w:val="18"/>
                <w:szCs w:val="18"/>
              </w:rPr>
              <w:t xml:space="preserve"> má </w:t>
            </w:r>
            <w:r w:rsidR="0097172B" w:rsidRPr="005F6932">
              <w:rPr>
                <w:sz w:val="18"/>
                <w:szCs w:val="18"/>
              </w:rPr>
              <w:t xml:space="preserve">možnosť </w:t>
            </w:r>
            <w:r w:rsidR="0097172B">
              <w:rPr>
                <w:sz w:val="18"/>
                <w:szCs w:val="18"/>
              </w:rPr>
              <w:t>zvoliť si v rámci tohto bodu</w:t>
            </w:r>
            <w:r w:rsidR="0097172B" w:rsidRPr="005F6932">
              <w:rPr>
                <w:sz w:val="18"/>
                <w:szCs w:val="18"/>
              </w:rPr>
              <w:t xml:space="preserve"> popis zadávania, resp. nezadávania začiatku a konca podporných aktivít projektu v závislosti od toho, či sú podporné aktivity oprávnené v rámci projektu</w:t>
            </w:r>
          </w:p>
        </w:tc>
      </w:tr>
      <w:tr w:rsidR="003E0CBA" w:rsidTr="00C22DB6">
        <w:tc>
          <w:tcPr>
            <w:tcW w:w="9062" w:type="dxa"/>
            <w:gridSpan w:val="3"/>
          </w:tcPr>
          <w:p w:rsidR="003E0CBA" w:rsidRDefault="003E0CBA" w:rsidP="003E0CBA">
            <w:pPr>
              <w:widowControl w:val="0"/>
              <w:autoSpaceDE w:val="0"/>
              <w:autoSpaceDN w:val="0"/>
              <w:adjustRightInd w:val="0"/>
              <w:rPr>
                <w:rFonts w:ascii="Roboto" w:hAnsi="Roboto" w:cs="Roboto"/>
                <w:b/>
                <w:bCs/>
                <w:color w:val="0064A3"/>
                <w:sz w:val="42"/>
                <w:szCs w:val="42"/>
              </w:rPr>
            </w:pPr>
            <w:r>
              <w:rPr>
                <w:rFonts w:ascii="Roboto" w:hAnsi="Roboto" w:cs="Roboto"/>
                <w:b/>
                <w:bCs/>
                <w:color w:val="0064A3"/>
                <w:sz w:val="42"/>
                <w:szCs w:val="42"/>
              </w:rPr>
              <w:t>10. Aktivity projektu a očakávané merateľné ukazovatele</w:t>
            </w:r>
          </w:p>
          <w:p w:rsidR="008967B2" w:rsidRDefault="008967B2" w:rsidP="006B4844">
            <w:pPr>
              <w:rPr>
                <w:rFonts w:cstheme="minorHAnsi"/>
                <w:i/>
                <w:color w:val="FF0000"/>
                <w:sz w:val="18"/>
                <w:szCs w:val="18"/>
              </w:rPr>
            </w:pPr>
            <w:r w:rsidRPr="008A4F7E">
              <w:rPr>
                <w:rFonts w:cstheme="minorHAnsi"/>
                <w:i/>
                <w:color w:val="FF0000"/>
                <w:sz w:val="18"/>
                <w:szCs w:val="18"/>
              </w:rPr>
              <w:t>V prípade fázovan</w:t>
            </w:r>
            <w:r w:rsidR="00D515CC">
              <w:rPr>
                <w:rFonts w:cstheme="minorHAnsi"/>
                <w:i/>
                <w:color w:val="FF0000"/>
                <w:sz w:val="18"/>
                <w:szCs w:val="18"/>
              </w:rPr>
              <w:t>ého</w:t>
            </w:r>
            <w:r w:rsidRPr="008A4F7E">
              <w:rPr>
                <w:rFonts w:cstheme="minorHAnsi"/>
                <w:i/>
                <w:color w:val="FF0000"/>
                <w:sz w:val="18"/>
                <w:szCs w:val="18"/>
              </w:rPr>
              <w:t xml:space="preserve"> projekt</w:t>
            </w:r>
            <w:r w:rsidR="00D515CC">
              <w:rPr>
                <w:rFonts w:cstheme="minorHAnsi"/>
                <w:i/>
                <w:color w:val="FF0000"/>
                <w:sz w:val="18"/>
                <w:szCs w:val="18"/>
              </w:rPr>
              <w:t>u</w:t>
            </w:r>
            <w:r w:rsidRPr="008A4F7E">
              <w:rPr>
                <w:rFonts w:cstheme="minorHAnsi"/>
                <w:i/>
                <w:color w:val="FF0000"/>
                <w:sz w:val="18"/>
                <w:szCs w:val="18"/>
              </w:rPr>
              <w:t xml:space="preserve"> žiadateľ uvedie aktivity </w:t>
            </w:r>
            <w:r>
              <w:rPr>
                <w:rFonts w:cstheme="minorHAnsi"/>
                <w:i/>
                <w:color w:val="FF0000"/>
                <w:sz w:val="18"/>
                <w:szCs w:val="18"/>
              </w:rPr>
              <w:t xml:space="preserve">prvej </w:t>
            </w:r>
            <w:r w:rsidRPr="008A4F7E">
              <w:rPr>
                <w:rFonts w:cstheme="minorHAnsi"/>
                <w:i/>
                <w:color w:val="FF0000"/>
                <w:sz w:val="18"/>
                <w:szCs w:val="18"/>
              </w:rPr>
              <w:t xml:space="preserve"> fázy projekt</w:t>
            </w:r>
            <w:r>
              <w:rPr>
                <w:rFonts w:cstheme="minorHAnsi"/>
                <w:i/>
                <w:color w:val="FF0000"/>
                <w:sz w:val="18"/>
                <w:szCs w:val="18"/>
              </w:rPr>
              <w:t xml:space="preserve">u a </w:t>
            </w:r>
            <w:r w:rsidRPr="008967B2">
              <w:rPr>
                <w:rFonts w:cstheme="minorHAnsi"/>
                <w:i/>
                <w:color w:val="FF0000"/>
                <w:sz w:val="18"/>
                <w:szCs w:val="18"/>
              </w:rPr>
              <w:t xml:space="preserve">stanoví plánované hodnoty merateľných ukazovateľov výsledku a dopadu v roku, v ktorom budú dosiahnuté v rámci </w:t>
            </w:r>
            <w:r w:rsidR="006B4844">
              <w:rPr>
                <w:rFonts w:cstheme="minorHAnsi"/>
                <w:i/>
                <w:color w:val="FF0000"/>
                <w:sz w:val="18"/>
                <w:szCs w:val="18"/>
              </w:rPr>
              <w:t>druhej fázy projektu a zároveň</w:t>
            </w:r>
            <w:r w:rsidR="00A919A0">
              <w:rPr>
                <w:rFonts w:cstheme="minorHAnsi"/>
                <w:i/>
                <w:color w:val="FF0000"/>
                <w:sz w:val="18"/>
                <w:szCs w:val="18"/>
              </w:rPr>
              <w:t xml:space="preserve"> uvedie MU č. </w:t>
            </w:r>
            <w:r w:rsidR="00A919A0" w:rsidRPr="00A919A0">
              <w:rPr>
                <w:rFonts w:cstheme="minorHAnsi"/>
                <w:i/>
                <w:color w:val="FF0000"/>
                <w:sz w:val="18"/>
                <w:szCs w:val="18"/>
              </w:rPr>
              <w:t xml:space="preserve">P0111 Percento fyzického pokroku z celkovej dĺžky novej a/alebo technicky zhodnotenej </w:t>
            </w:r>
            <w:r w:rsidR="00A919A0">
              <w:rPr>
                <w:rFonts w:cstheme="minorHAnsi"/>
                <w:i/>
                <w:color w:val="FF0000"/>
                <w:sz w:val="18"/>
                <w:szCs w:val="18"/>
              </w:rPr>
              <w:t>i</w:t>
            </w:r>
            <w:r w:rsidR="00A919A0" w:rsidRPr="00A919A0">
              <w:rPr>
                <w:rFonts w:cstheme="minorHAnsi"/>
                <w:i/>
                <w:color w:val="FF0000"/>
                <w:sz w:val="18"/>
                <w:szCs w:val="18"/>
              </w:rPr>
              <w:t>nfraštruktúry</w:t>
            </w:r>
            <w:r w:rsidR="00A919A0">
              <w:rPr>
                <w:rFonts w:cstheme="minorHAnsi"/>
                <w:i/>
                <w:color w:val="FF0000"/>
                <w:sz w:val="18"/>
                <w:szCs w:val="18"/>
              </w:rPr>
              <w:t>.</w:t>
            </w:r>
          </w:p>
          <w:p w:rsidR="006B4844" w:rsidRPr="008967B2" w:rsidRDefault="006B4844" w:rsidP="00D7750B">
            <w:pPr>
              <w:rPr>
                <w:rFonts w:cstheme="minorHAnsi"/>
                <w:i/>
                <w:color w:val="FF0000"/>
                <w:sz w:val="18"/>
                <w:szCs w:val="18"/>
              </w:rPr>
            </w:pPr>
            <w:r>
              <w:rPr>
                <w:rFonts w:cstheme="minorHAnsi"/>
                <w:i/>
                <w:color w:val="FF0000"/>
                <w:sz w:val="18"/>
                <w:szCs w:val="18"/>
              </w:rPr>
              <w:t xml:space="preserve">Ak predkladá fázovaný projekt ako celok (za obe fázy spolu), tak uvedie MU za celý projekt (aj keď ich plnenie bude až v druhej fáze projektu) a zároveň uvedie MU č. </w:t>
            </w:r>
            <w:r w:rsidRPr="00A919A0">
              <w:rPr>
                <w:rFonts w:cstheme="minorHAnsi"/>
                <w:i/>
                <w:color w:val="FF0000"/>
                <w:sz w:val="18"/>
                <w:szCs w:val="18"/>
              </w:rPr>
              <w:t xml:space="preserve">P0111 Percento fyzického pokroku z celkovej dĺžky novej a/alebo technicky zhodnotenej </w:t>
            </w:r>
            <w:r>
              <w:rPr>
                <w:rFonts w:cstheme="minorHAnsi"/>
                <w:i/>
                <w:color w:val="FF0000"/>
                <w:sz w:val="18"/>
                <w:szCs w:val="18"/>
              </w:rPr>
              <w:t>i</w:t>
            </w:r>
            <w:r w:rsidRPr="00A919A0">
              <w:rPr>
                <w:rFonts w:cstheme="minorHAnsi"/>
                <w:i/>
                <w:color w:val="FF0000"/>
                <w:sz w:val="18"/>
                <w:szCs w:val="18"/>
              </w:rPr>
              <w:t>nfraštruktúry</w:t>
            </w:r>
            <w:r w:rsidR="00C3726F">
              <w:rPr>
                <w:rFonts w:cstheme="minorHAnsi"/>
                <w:i/>
                <w:color w:val="FF0000"/>
                <w:sz w:val="18"/>
                <w:szCs w:val="18"/>
              </w:rPr>
              <w:t xml:space="preserve"> a zároveň popíše</w:t>
            </w:r>
            <w:r w:rsidR="00C3726F" w:rsidRPr="00C3726F">
              <w:rPr>
                <w:rFonts w:cstheme="minorHAnsi"/>
                <w:i/>
                <w:color w:val="FF0000"/>
                <w:sz w:val="18"/>
                <w:szCs w:val="18"/>
              </w:rPr>
              <w:t xml:space="preserve"> výpočet</w:t>
            </w:r>
            <w:r w:rsidR="00C3726F">
              <w:rPr>
                <w:rFonts w:cstheme="minorHAnsi"/>
                <w:i/>
                <w:color w:val="FF0000"/>
                <w:sz w:val="18"/>
                <w:szCs w:val="18"/>
              </w:rPr>
              <w:t xml:space="preserve"> </w:t>
            </w:r>
            <w:r w:rsidR="00C3726F" w:rsidRPr="00C3726F">
              <w:rPr>
                <w:rFonts w:cstheme="minorHAnsi"/>
                <w:i/>
                <w:color w:val="FF0000"/>
                <w:sz w:val="18"/>
                <w:szCs w:val="18"/>
              </w:rPr>
              <w:t>/určenie hodnoty ukazovateľa</w:t>
            </w:r>
            <w:r w:rsidR="00C3726F">
              <w:rPr>
                <w:rFonts w:cstheme="minorHAnsi"/>
                <w:i/>
                <w:color w:val="FF0000"/>
                <w:sz w:val="18"/>
                <w:szCs w:val="18"/>
              </w:rPr>
              <w:t>.</w:t>
            </w:r>
          </w:p>
        </w:tc>
      </w:tr>
      <w:tr w:rsidR="003E0CBA" w:rsidTr="00C22DB6">
        <w:tc>
          <w:tcPr>
            <w:tcW w:w="9062" w:type="dxa"/>
            <w:gridSpan w:val="3"/>
          </w:tcPr>
          <w:p w:rsidR="003E0CBA" w:rsidRDefault="003E0CBA" w:rsidP="003E0CBA">
            <w:pPr>
              <w:widowControl w:val="0"/>
              <w:autoSpaceDE w:val="0"/>
              <w:autoSpaceDN w:val="0"/>
              <w:adjustRightInd w:val="0"/>
              <w:rPr>
                <w:rFonts w:ascii="Roboto" w:hAnsi="Roboto" w:cs="Roboto"/>
                <w:b/>
                <w:bCs/>
                <w:color w:val="0064A3"/>
                <w:sz w:val="28"/>
                <w:szCs w:val="28"/>
              </w:rPr>
            </w:pPr>
            <w:r>
              <w:rPr>
                <w:rFonts w:ascii="Roboto" w:hAnsi="Roboto" w:cs="Roboto"/>
                <w:b/>
                <w:bCs/>
                <w:color w:val="0064A3"/>
                <w:sz w:val="28"/>
                <w:szCs w:val="28"/>
              </w:rPr>
              <w:t>10.1  Aktivity projektu a očakávané merateľné ukazovatele</w:t>
            </w:r>
          </w:p>
          <w:p w:rsidR="00AF014E" w:rsidRPr="00DE15A6" w:rsidRDefault="00AF014E" w:rsidP="003E0CBA">
            <w:pPr>
              <w:widowControl w:val="0"/>
              <w:autoSpaceDE w:val="0"/>
              <w:autoSpaceDN w:val="0"/>
              <w:adjustRightInd w:val="0"/>
              <w:rPr>
                <w:rFonts w:ascii="Roboto" w:hAnsi="Roboto"/>
                <w:sz w:val="24"/>
                <w:szCs w:val="24"/>
              </w:rPr>
            </w:pPr>
            <w:r w:rsidRPr="00AF014E">
              <w:rPr>
                <w:sz w:val="18"/>
                <w:szCs w:val="18"/>
              </w:rPr>
              <w:t>Ta</w:t>
            </w:r>
            <w:r>
              <w:rPr>
                <w:sz w:val="18"/>
                <w:szCs w:val="18"/>
              </w:rPr>
              <w:t>buľka sa opakuje v závislosti od počtu relevantných ukazovateľov</w:t>
            </w:r>
          </w:p>
        </w:tc>
      </w:tr>
      <w:tr w:rsidR="003E0CBA" w:rsidRPr="0075785C" w:rsidTr="00280976">
        <w:tc>
          <w:tcPr>
            <w:tcW w:w="704" w:type="dxa"/>
          </w:tcPr>
          <w:p w:rsidR="003E0CBA" w:rsidRPr="0075785C" w:rsidRDefault="003E0CBA" w:rsidP="003E0CBA">
            <w:pPr>
              <w:rPr>
                <w:sz w:val="20"/>
                <w:szCs w:val="20"/>
              </w:rPr>
            </w:pPr>
            <w:r w:rsidRPr="0075785C">
              <w:rPr>
                <w:sz w:val="20"/>
                <w:szCs w:val="20"/>
              </w:rPr>
              <w:t>101</w:t>
            </w:r>
          </w:p>
        </w:tc>
        <w:tc>
          <w:tcPr>
            <w:tcW w:w="3119" w:type="dxa"/>
          </w:tcPr>
          <w:p w:rsidR="003E0CBA" w:rsidRPr="0075785C" w:rsidRDefault="00730486" w:rsidP="003E0CBA">
            <w:pPr>
              <w:widowControl w:val="0"/>
              <w:autoSpaceDE w:val="0"/>
              <w:autoSpaceDN w:val="0"/>
              <w:adjustRightInd w:val="0"/>
              <w:rPr>
                <w:rFonts w:ascii="Roboto" w:hAnsi="Roboto"/>
                <w:sz w:val="20"/>
                <w:szCs w:val="20"/>
              </w:rPr>
            </w:pPr>
            <w:r>
              <w:rPr>
                <w:rFonts w:ascii="Roboto" w:hAnsi="Roboto" w:cs="Roboto"/>
                <w:b/>
                <w:bCs/>
                <w:color w:val="000000"/>
                <w:sz w:val="20"/>
                <w:szCs w:val="20"/>
              </w:rPr>
              <w:t>Kód</w:t>
            </w:r>
          </w:p>
        </w:tc>
        <w:tc>
          <w:tcPr>
            <w:tcW w:w="5239" w:type="dxa"/>
          </w:tcPr>
          <w:p w:rsidR="003E0CBA" w:rsidRPr="00E47F5C" w:rsidRDefault="0017291D" w:rsidP="003E0CBA">
            <w:pPr>
              <w:rPr>
                <w:sz w:val="18"/>
                <w:szCs w:val="18"/>
              </w:rPr>
            </w:pPr>
            <w:r w:rsidRPr="003E40E3">
              <w:rPr>
                <w:sz w:val="18"/>
                <w:szCs w:val="18"/>
              </w:rPr>
              <w:t>Automaticky vyplnené</w:t>
            </w:r>
          </w:p>
        </w:tc>
      </w:tr>
      <w:tr w:rsidR="003E0CBA" w:rsidRPr="0075785C" w:rsidTr="00280976">
        <w:tc>
          <w:tcPr>
            <w:tcW w:w="704" w:type="dxa"/>
          </w:tcPr>
          <w:p w:rsidR="003E0CBA" w:rsidRPr="0075785C" w:rsidRDefault="003E0CBA" w:rsidP="003E0CBA">
            <w:pPr>
              <w:rPr>
                <w:sz w:val="20"/>
                <w:szCs w:val="20"/>
              </w:rPr>
            </w:pPr>
            <w:r w:rsidRPr="0075785C">
              <w:rPr>
                <w:sz w:val="20"/>
                <w:szCs w:val="20"/>
              </w:rPr>
              <w:t>102</w:t>
            </w:r>
          </w:p>
        </w:tc>
        <w:tc>
          <w:tcPr>
            <w:tcW w:w="3119" w:type="dxa"/>
          </w:tcPr>
          <w:p w:rsidR="003E0CBA" w:rsidRPr="0075785C" w:rsidRDefault="00730486" w:rsidP="003E0CBA">
            <w:pPr>
              <w:widowControl w:val="0"/>
              <w:autoSpaceDE w:val="0"/>
              <w:autoSpaceDN w:val="0"/>
              <w:adjustRightInd w:val="0"/>
              <w:rPr>
                <w:rFonts w:ascii="Roboto" w:hAnsi="Roboto"/>
                <w:sz w:val="20"/>
                <w:szCs w:val="20"/>
              </w:rPr>
            </w:pPr>
            <w:r>
              <w:rPr>
                <w:rFonts w:ascii="Roboto" w:hAnsi="Roboto" w:cs="Roboto"/>
                <w:b/>
                <w:bCs/>
                <w:color w:val="000000"/>
                <w:sz w:val="20"/>
                <w:szCs w:val="20"/>
              </w:rPr>
              <w:t>Merná jednotka</w:t>
            </w:r>
          </w:p>
        </w:tc>
        <w:tc>
          <w:tcPr>
            <w:tcW w:w="5239" w:type="dxa"/>
          </w:tcPr>
          <w:p w:rsidR="003E0CBA" w:rsidRPr="00E47F5C" w:rsidRDefault="00280976" w:rsidP="003E0CBA">
            <w:pPr>
              <w:rPr>
                <w:sz w:val="18"/>
                <w:szCs w:val="18"/>
              </w:rPr>
            </w:pPr>
            <w:r w:rsidRPr="003E40E3">
              <w:rPr>
                <w:sz w:val="18"/>
                <w:szCs w:val="18"/>
              </w:rPr>
              <w:t>Automaticky vyplnené</w:t>
            </w:r>
          </w:p>
        </w:tc>
      </w:tr>
      <w:tr w:rsidR="003E0CBA" w:rsidRPr="0075785C" w:rsidTr="00280976">
        <w:tc>
          <w:tcPr>
            <w:tcW w:w="704" w:type="dxa"/>
          </w:tcPr>
          <w:p w:rsidR="003E0CBA" w:rsidRPr="0075785C" w:rsidRDefault="003E0CBA" w:rsidP="003E0CBA">
            <w:pPr>
              <w:rPr>
                <w:sz w:val="20"/>
                <w:szCs w:val="20"/>
              </w:rPr>
            </w:pPr>
            <w:r w:rsidRPr="0075785C">
              <w:rPr>
                <w:sz w:val="20"/>
                <w:szCs w:val="20"/>
              </w:rPr>
              <w:t>103</w:t>
            </w:r>
          </w:p>
        </w:tc>
        <w:tc>
          <w:tcPr>
            <w:tcW w:w="3119" w:type="dxa"/>
          </w:tcPr>
          <w:p w:rsidR="003E0CBA" w:rsidRPr="0075785C" w:rsidRDefault="003E0CBA" w:rsidP="003E0CBA">
            <w:pPr>
              <w:widowControl w:val="0"/>
              <w:autoSpaceDE w:val="0"/>
              <w:autoSpaceDN w:val="0"/>
              <w:adjustRightInd w:val="0"/>
              <w:rPr>
                <w:rFonts w:ascii="Roboto" w:hAnsi="Roboto"/>
                <w:sz w:val="20"/>
                <w:szCs w:val="20"/>
              </w:rPr>
            </w:pPr>
            <w:r w:rsidRPr="0075785C">
              <w:rPr>
                <w:rFonts w:ascii="Roboto" w:hAnsi="Roboto" w:cs="Roboto"/>
                <w:b/>
                <w:bCs/>
                <w:color w:val="000000"/>
                <w:sz w:val="20"/>
                <w:szCs w:val="20"/>
              </w:rPr>
              <w:t xml:space="preserve">Merateľný </w:t>
            </w:r>
            <w:r w:rsidR="00730486">
              <w:rPr>
                <w:rFonts w:ascii="Roboto" w:hAnsi="Roboto" w:cs="Roboto"/>
                <w:b/>
                <w:bCs/>
                <w:color w:val="000000"/>
                <w:sz w:val="20"/>
                <w:szCs w:val="20"/>
              </w:rPr>
              <w:t>ukazovateľ</w:t>
            </w:r>
          </w:p>
        </w:tc>
        <w:tc>
          <w:tcPr>
            <w:tcW w:w="5239" w:type="dxa"/>
          </w:tcPr>
          <w:p w:rsidR="003E0CBA" w:rsidRDefault="00280976" w:rsidP="003E0CBA">
            <w:pPr>
              <w:rPr>
                <w:sz w:val="18"/>
                <w:szCs w:val="18"/>
              </w:rPr>
            </w:pPr>
            <w:r w:rsidRPr="003E40E3">
              <w:rPr>
                <w:sz w:val="18"/>
                <w:szCs w:val="18"/>
              </w:rPr>
              <w:t>Žiadateľ vyberie relevantné projektové ukazovatele, ktoré majú byť realizáciou navrhovaných aktivít dosiahnuté a ktorými sa majú dosiahnuť ciele projektu popísané v časti 7. Každá hlavná aktivita musí mať priradený minimálne jeden merateľný ukazovateľ. Rovnaký merateľný ukazovateľ môže byť priradený k viacerým aktivitám v prípade, ak sa má dosiahnuť realizáciou viacerých aktivít. Hodnotu merateľných ukazovateľov následne pomerne vo vzťahu k jednotlivým aktivitám určí žiadateľ. Každý merateľný ukazovateľ musí mať priradenú cieľovú hodnotu</w:t>
            </w:r>
          </w:p>
          <w:p w:rsidR="006A6325" w:rsidRPr="00E47F5C" w:rsidRDefault="006A6325" w:rsidP="003E0CBA">
            <w:pPr>
              <w:rPr>
                <w:sz w:val="18"/>
                <w:szCs w:val="18"/>
              </w:rPr>
            </w:pPr>
            <w:r w:rsidRPr="00687DEE">
              <w:rPr>
                <w:rFonts w:cstheme="minorHAnsi"/>
                <w:i/>
                <w:color w:val="0000FF"/>
              </w:rPr>
              <w:t>(</w:t>
            </w:r>
            <w:r w:rsidRPr="00687DEE">
              <w:rPr>
                <w:rFonts w:cstheme="minorHAnsi"/>
                <w:i/>
                <w:color w:val="0000FF"/>
                <w:sz w:val="18"/>
                <w:szCs w:val="18"/>
              </w:rPr>
              <w:t>Zoznam merateľných ukazovateľov projektu, ktoré je žiadateľ povinný priradiť k jednotlivým hlavným aktivitám projektu, tvorí prílohu</w:t>
            </w:r>
            <w:r>
              <w:rPr>
                <w:rFonts w:cstheme="minorHAnsi"/>
                <w:i/>
                <w:color w:val="0000FF"/>
                <w:sz w:val="18"/>
                <w:szCs w:val="18"/>
              </w:rPr>
              <w:t> </w:t>
            </w:r>
            <w:r w:rsidRPr="00687DEE">
              <w:rPr>
                <w:rFonts w:cstheme="minorHAnsi"/>
                <w:i/>
                <w:color w:val="0000FF"/>
                <w:sz w:val="18"/>
                <w:szCs w:val="18"/>
              </w:rPr>
              <w:t>č.</w:t>
            </w:r>
            <w:r>
              <w:rPr>
                <w:rFonts w:cstheme="minorHAnsi"/>
                <w:i/>
                <w:color w:val="0000FF"/>
                <w:sz w:val="18"/>
                <w:szCs w:val="18"/>
              </w:rPr>
              <w:t> 2</w:t>
            </w:r>
            <w:r w:rsidRPr="00687DEE">
              <w:rPr>
                <w:rFonts w:cstheme="minorHAnsi"/>
                <w:i/>
                <w:color w:val="0000FF"/>
                <w:sz w:val="18"/>
                <w:szCs w:val="18"/>
              </w:rPr>
              <w:t xml:space="preserve"> Príručky pre žiadateľa.</w:t>
            </w:r>
            <w:r>
              <w:rPr>
                <w:rFonts w:cstheme="minorHAnsi"/>
                <w:i/>
                <w:color w:val="0000FF"/>
                <w:sz w:val="18"/>
                <w:szCs w:val="18"/>
              </w:rPr>
              <w:t>)</w:t>
            </w:r>
          </w:p>
        </w:tc>
      </w:tr>
      <w:tr w:rsidR="003E0CBA" w:rsidRPr="0075785C" w:rsidTr="00280976">
        <w:tc>
          <w:tcPr>
            <w:tcW w:w="704" w:type="dxa"/>
          </w:tcPr>
          <w:p w:rsidR="003E0CBA" w:rsidRPr="0075785C" w:rsidRDefault="003E0CBA" w:rsidP="003E0CBA">
            <w:pPr>
              <w:rPr>
                <w:sz w:val="20"/>
                <w:szCs w:val="20"/>
              </w:rPr>
            </w:pPr>
            <w:r w:rsidRPr="0075785C">
              <w:rPr>
                <w:sz w:val="20"/>
                <w:szCs w:val="20"/>
              </w:rPr>
              <w:t>104</w:t>
            </w:r>
          </w:p>
        </w:tc>
        <w:tc>
          <w:tcPr>
            <w:tcW w:w="3119" w:type="dxa"/>
          </w:tcPr>
          <w:p w:rsidR="003E0CBA" w:rsidRPr="0075785C" w:rsidRDefault="00730486" w:rsidP="003E0CBA">
            <w:pPr>
              <w:widowControl w:val="0"/>
              <w:autoSpaceDE w:val="0"/>
              <w:autoSpaceDN w:val="0"/>
              <w:adjustRightInd w:val="0"/>
              <w:rPr>
                <w:rFonts w:ascii="Roboto" w:hAnsi="Roboto"/>
                <w:sz w:val="20"/>
                <w:szCs w:val="20"/>
              </w:rPr>
            </w:pPr>
            <w:r>
              <w:rPr>
                <w:rFonts w:ascii="Roboto" w:hAnsi="Roboto" w:cs="Roboto"/>
                <w:b/>
                <w:bCs/>
                <w:color w:val="000000"/>
                <w:sz w:val="20"/>
                <w:szCs w:val="20"/>
              </w:rPr>
              <w:t>Čas plnenia</w:t>
            </w:r>
          </w:p>
        </w:tc>
        <w:tc>
          <w:tcPr>
            <w:tcW w:w="5239" w:type="dxa"/>
          </w:tcPr>
          <w:p w:rsidR="003E0CBA" w:rsidRPr="00E47F5C" w:rsidRDefault="0017291D" w:rsidP="003E0CBA">
            <w:pPr>
              <w:rPr>
                <w:sz w:val="18"/>
                <w:szCs w:val="18"/>
              </w:rPr>
            </w:pPr>
            <w:r w:rsidRPr="003E40E3">
              <w:rPr>
                <w:sz w:val="18"/>
                <w:szCs w:val="18"/>
              </w:rPr>
              <w:t>Automaticky vyplnené</w:t>
            </w:r>
          </w:p>
        </w:tc>
      </w:tr>
      <w:tr w:rsidR="003E0CBA" w:rsidRPr="0075785C" w:rsidTr="00280976">
        <w:tc>
          <w:tcPr>
            <w:tcW w:w="704" w:type="dxa"/>
          </w:tcPr>
          <w:p w:rsidR="003E0CBA" w:rsidRPr="0075785C" w:rsidRDefault="003E0CBA" w:rsidP="003E0CBA">
            <w:pPr>
              <w:rPr>
                <w:sz w:val="20"/>
                <w:szCs w:val="20"/>
              </w:rPr>
            </w:pPr>
            <w:r w:rsidRPr="0075785C">
              <w:rPr>
                <w:sz w:val="20"/>
                <w:szCs w:val="20"/>
              </w:rPr>
              <w:t>105</w:t>
            </w:r>
          </w:p>
        </w:tc>
        <w:tc>
          <w:tcPr>
            <w:tcW w:w="3119" w:type="dxa"/>
          </w:tcPr>
          <w:p w:rsidR="003E0CBA" w:rsidRPr="0075785C" w:rsidRDefault="00730486" w:rsidP="003E0CBA">
            <w:pPr>
              <w:widowControl w:val="0"/>
              <w:autoSpaceDE w:val="0"/>
              <w:autoSpaceDN w:val="0"/>
              <w:adjustRightInd w:val="0"/>
              <w:rPr>
                <w:rFonts w:ascii="Roboto" w:hAnsi="Roboto"/>
                <w:sz w:val="20"/>
                <w:szCs w:val="20"/>
              </w:rPr>
            </w:pPr>
            <w:r>
              <w:rPr>
                <w:rFonts w:ascii="Roboto" w:hAnsi="Roboto" w:cs="Roboto"/>
                <w:b/>
                <w:bCs/>
                <w:color w:val="000000"/>
                <w:sz w:val="20"/>
                <w:szCs w:val="20"/>
              </w:rPr>
              <w:t>Celková cieľová hodnota</w:t>
            </w:r>
          </w:p>
        </w:tc>
        <w:tc>
          <w:tcPr>
            <w:tcW w:w="5239" w:type="dxa"/>
          </w:tcPr>
          <w:p w:rsidR="003E0CBA" w:rsidRPr="00E47F5C" w:rsidRDefault="0017291D" w:rsidP="003E0CBA">
            <w:pPr>
              <w:rPr>
                <w:sz w:val="18"/>
                <w:szCs w:val="18"/>
              </w:rPr>
            </w:pPr>
            <w:r w:rsidRPr="003E40E3">
              <w:rPr>
                <w:sz w:val="18"/>
                <w:szCs w:val="18"/>
              </w:rPr>
              <w:t>Automaticky vyplnené</w:t>
            </w:r>
          </w:p>
        </w:tc>
      </w:tr>
      <w:tr w:rsidR="003E0CBA" w:rsidRPr="0075785C" w:rsidTr="00280976">
        <w:tc>
          <w:tcPr>
            <w:tcW w:w="704" w:type="dxa"/>
          </w:tcPr>
          <w:p w:rsidR="003E0CBA" w:rsidRPr="0075785C" w:rsidRDefault="003E0CBA" w:rsidP="003E0CBA">
            <w:pPr>
              <w:rPr>
                <w:sz w:val="20"/>
                <w:szCs w:val="20"/>
              </w:rPr>
            </w:pPr>
            <w:r w:rsidRPr="0075785C">
              <w:rPr>
                <w:sz w:val="20"/>
                <w:szCs w:val="20"/>
              </w:rPr>
              <w:t>106</w:t>
            </w:r>
          </w:p>
        </w:tc>
        <w:tc>
          <w:tcPr>
            <w:tcW w:w="3119" w:type="dxa"/>
          </w:tcPr>
          <w:p w:rsidR="003E0CBA" w:rsidRPr="0075785C" w:rsidRDefault="00730486" w:rsidP="003E0CBA">
            <w:pPr>
              <w:widowControl w:val="0"/>
              <w:autoSpaceDE w:val="0"/>
              <w:autoSpaceDN w:val="0"/>
              <w:adjustRightInd w:val="0"/>
              <w:rPr>
                <w:rFonts w:ascii="Roboto" w:hAnsi="Roboto"/>
                <w:sz w:val="20"/>
                <w:szCs w:val="20"/>
              </w:rPr>
            </w:pPr>
            <w:r>
              <w:rPr>
                <w:rFonts w:ascii="Roboto" w:hAnsi="Roboto" w:cs="Roboto"/>
                <w:b/>
                <w:bCs/>
                <w:color w:val="000000"/>
                <w:sz w:val="20"/>
                <w:szCs w:val="20"/>
              </w:rPr>
              <w:t>Typ závislosti ukazovateľa</w:t>
            </w:r>
          </w:p>
        </w:tc>
        <w:tc>
          <w:tcPr>
            <w:tcW w:w="5239" w:type="dxa"/>
          </w:tcPr>
          <w:p w:rsidR="003E0CBA" w:rsidRPr="00E47F5C" w:rsidRDefault="0017291D" w:rsidP="003E0CBA">
            <w:pPr>
              <w:rPr>
                <w:sz w:val="18"/>
                <w:szCs w:val="18"/>
              </w:rPr>
            </w:pPr>
            <w:r w:rsidRPr="00E47F5C">
              <w:rPr>
                <w:sz w:val="18"/>
                <w:szCs w:val="18"/>
              </w:rPr>
              <w:t>Vypĺňa žiadateľ – žiadateľ vyberie z číselníka spôsob</w:t>
            </w:r>
            <w:r w:rsidR="00C12BE2">
              <w:rPr>
                <w:sz w:val="18"/>
                <w:szCs w:val="18"/>
              </w:rPr>
              <w:t>,</w:t>
            </w:r>
            <w:r w:rsidRPr="00E47F5C">
              <w:rPr>
                <w:sz w:val="18"/>
                <w:szCs w:val="18"/>
              </w:rPr>
              <w:t xml:space="preserve"> akým sa budú narátavať hodnoty z cieľových hodn</w:t>
            </w:r>
            <w:r w:rsidR="00BD198F" w:rsidRPr="00E47F5C">
              <w:rPr>
                <w:sz w:val="18"/>
                <w:szCs w:val="18"/>
              </w:rPr>
              <w:t xml:space="preserve">ôt do celkovej cieľovej hodnoty </w:t>
            </w:r>
            <w:r w:rsidR="00047466" w:rsidRPr="00E47F5C">
              <w:rPr>
                <w:sz w:val="18"/>
                <w:szCs w:val="18"/>
              </w:rPr>
              <w:t>(Súčet, M</w:t>
            </w:r>
            <w:r w:rsidRPr="00E47F5C">
              <w:rPr>
                <w:sz w:val="18"/>
                <w:szCs w:val="18"/>
              </w:rPr>
              <w:t xml:space="preserve">aximálna hodnota, </w:t>
            </w:r>
            <w:r w:rsidR="00047466" w:rsidRPr="00E47F5C">
              <w:rPr>
                <w:sz w:val="18"/>
                <w:szCs w:val="18"/>
              </w:rPr>
              <w:t>P</w:t>
            </w:r>
            <w:r w:rsidRPr="00E47F5C">
              <w:rPr>
                <w:sz w:val="18"/>
                <w:szCs w:val="18"/>
              </w:rPr>
              <w:t>riemer</w:t>
            </w:r>
            <w:r w:rsidR="00047466" w:rsidRPr="00E47F5C">
              <w:rPr>
                <w:sz w:val="18"/>
                <w:szCs w:val="18"/>
              </w:rPr>
              <w:t>, Súčet za typ aktivity, potom maximum, Maximum za typ aktivity, potom súčet, Maximum za subjekt, potom súčet, Maximum za štát, potom súčet, Súčet za kategóriu regiónov, potom maximum – popis a príklady použitia</w:t>
            </w:r>
            <w:r w:rsidR="00BD198F" w:rsidRPr="00E47F5C">
              <w:rPr>
                <w:sz w:val="18"/>
                <w:szCs w:val="18"/>
              </w:rPr>
              <w:t xml:space="preserve"> typov závislostí sú uvedené v Metodickom pokyne CKO č. 17</w:t>
            </w:r>
            <w:r w:rsidRPr="00E47F5C">
              <w:rPr>
                <w:sz w:val="18"/>
                <w:szCs w:val="18"/>
              </w:rPr>
              <w:t>)</w:t>
            </w:r>
          </w:p>
        </w:tc>
      </w:tr>
      <w:tr w:rsidR="003E0CBA" w:rsidRPr="0075785C" w:rsidTr="00280976">
        <w:tc>
          <w:tcPr>
            <w:tcW w:w="704" w:type="dxa"/>
          </w:tcPr>
          <w:p w:rsidR="003E0CBA" w:rsidRPr="0075785C" w:rsidRDefault="003E0CBA" w:rsidP="003E0CBA">
            <w:pPr>
              <w:rPr>
                <w:sz w:val="20"/>
                <w:szCs w:val="20"/>
              </w:rPr>
            </w:pPr>
            <w:r w:rsidRPr="0075785C">
              <w:rPr>
                <w:sz w:val="20"/>
                <w:szCs w:val="20"/>
              </w:rPr>
              <w:t>107</w:t>
            </w:r>
          </w:p>
        </w:tc>
        <w:tc>
          <w:tcPr>
            <w:tcW w:w="3119" w:type="dxa"/>
          </w:tcPr>
          <w:p w:rsidR="003E0CBA" w:rsidRPr="0075785C" w:rsidRDefault="00730486" w:rsidP="003E0CBA">
            <w:pPr>
              <w:widowControl w:val="0"/>
              <w:autoSpaceDE w:val="0"/>
              <w:autoSpaceDN w:val="0"/>
              <w:adjustRightInd w:val="0"/>
              <w:rPr>
                <w:rFonts w:ascii="Roboto" w:hAnsi="Roboto"/>
                <w:sz w:val="20"/>
                <w:szCs w:val="20"/>
              </w:rPr>
            </w:pPr>
            <w:r>
              <w:rPr>
                <w:rFonts w:ascii="Roboto" w:hAnsi="Roboto" w:cs="Roboto"/>
                <w:b/>
                <w:bCs/>
                <w:color w:val="000000"/>
                <w:sz w:val="20"/>
                <w:szCs w:val="20"/>
              </w:rPr>
              <w:t>Subjekt</w:t>
            </w:r>
          </w:p>
        </w:tc>
        <w:tc>
          <w:tcPr>
            <w:tcW w:w="5239" w:type="dxa"/>
          </w:tcPr>
          <w:p w:rsidR="003E0CBA" w:rsidRPr="00E47F5C" w:rsidRDefault="00E6447D" w:rsidP="003E0CBA">
            <w:pPr>
              <w:rPr>
                <w:sz w:val="18"/>
                <w:szCs w:val="18"/>
              </w:rPr>
            </w:pPr>
            <w:r w:rsidRPr="003E40E3">
              <w:rPr>
                <w:sz w:val="18"/>
                <w:szCs w:val="18"/>
              </w:rPr>
              <w:t>Automaticky vyplnené</w:t>
            </w:r>
            <w:r>
              <w:rPr>
                <w:sz w:val="18"/>
                <w:szCs w:val="18"/>
              </w:rPr>
              <w:t xml:space="preserve"> </w:t>
            </w:r>
            <w:r w:rsidR="0017291D">
              <w:rPr>
                <w:sz w:val="18"/>
                <w:szCs w:val="18"/>
              </w:rPr>
              <w:t xml:space="preserve">- </w:t>
            </w:r>
            <w:r w:rsidR="00280976" w:rsidRPr="003E40E3">
              <w:rPr>
                <w:sz w:val="18"/>
                <w:szCs w:val="18"/>
              </w:rPr>
              <w:t>(žiadateľ, resp. partner – v závislosti od relevancie; tabuľka sa opakuje za počet relevantných subjektov)</w:t>
            </w:r>
          </w:p>
        </w:tc>
      </w:tr>
      <w:tr w:rsidR="003E0CBA" w:rsidRPr="0075785C" w:rsidTr="00280976">
        <w:tc>
          <w:tcPr>
            <w:tcW w:w="704" w:type="dxa"/>
          </w:tcPr>
          <w:p w:rsidR="003E0CBA" w:rsidRPr="0075785C" w:rsidRDefault="003E0CBA" w:rsidP="003E0CBA">
            <w:pPr>
              <w:rPr>
                <w:sz w:val="20"/>
                <w:szCs w:val="20"/>
              </w:rPr>
            </w:pPr>
            <w:r w:rsidRPr="0075785C">
              <w:rPr>
                <w:sz w:val="20"/>
                <w:szCs w:val="20"/>
              </w:rPr>
              <w:t>108</w:t>
            </w:r>
          </w:p>
        </w:tc>
        <w:tc>
          <w:tcPr>
            <w:tcW w:w="3119" w:type="dxa"/>
          </w:tcPr>
          <w:p w:rsidR="003E0CBA" w:rsidRPr="0075785C" w:rsidRDefault="00730486" w:rsidP="003E0CBA">
            <w:pPr>
              <w:widowControl w:val="0"/>
              <w:autoSpaceDE w:val="0"/>
              <w:autoSpaceDN w:val="0"/>
              <w:adjustRightInd w:val="0"/>
              <w:rPr>
                <w:rFonts w:ascii="Roboto" w:hAnsi="Roboto"/>
                <w:sz w:val="20"/>
                <w:szCs w:val="20"/>
              </w:rPr>
            </w:pPr>
            <w:r>
              <w:rPr>
                <w:rFonts w:ascii="Roboto" w:hAnsi="Roboto" w:cs="Roboto"/>
                <w:b/>
                <w:bCs/>
                <w:color w:val="000000"/>
                <w:sz w:val="20"/>
                <w:szCs w:val="20"/>
              </w:rPr>
              <w:t>Identifikátor (typ)</w:t>
            </w:r>
          </w:p>
        </w:tc>
        <w:tc>
          <w:tcPr>
            <w:tcW w:w="5239" w:type="dxa"/>
          </w:tcPr>
          <w:p w:rsidR="003E0CBA" w:rsidRPr="00E47F5C" w:rsidRDefault="0017291D" w:rsidP="003E0CBA">
            <w:pPr>
              <w:rPr>
                <w:sz w:val="18"/>
                <w:szCs w:val="18"/>
              </w:rPr>
            </w:pPr>
            <w:r w:rsidRPr="003E40E3">
              <w:rPr>
                <w:sz w:val="18"/>
                <w:szCs w:val="18"/>
              </w:rPr>
              <w:t>Automaticky vyplnené</w:t>
            </w:r>
          </w:p>
        </w:tc>
      </w:tr>
      <w:tr w:rsidR="003E0CBA" w:rsidRPr="0075785C" w:rsidTr="00280976">
        <w:tc>
          <w:tcPr>
            <w:tcW w:w="704" w:type="dxa"/>
          </w:tcPr>
          <w:p w:rsidR="003E0CBA" w:rsidRPr="0075785C" w:rsidRDefault="003E0CBA" w:rsidP="003E0CBA">
            <w:pPr>
              <w:rPr>
                <w:sz w:val="20"/>
                <w:szCs w:val="20"/>
              </w:rPr>
            </w:pPr>
            <w:r w:rsidRPr="0075785C">
              <w:rPr>
                <w:sz w:val="20"/>
                <w:szCs w:val="20"/>
              </w:rPr>
              <w:t>109</w:t>
            </w:r>
          </w:p>
        </w:tc>
        <w:tc>
          <w:tcPr>
            <w:tcW w:w="3119" w:type="dxa"/>
          </w:tcPr>
          <w:p w:rsidR="003E0CBA" w:rsidRPr="0075785C" w:rsidRDefault="00730486" w:rsidP="003E0CBA">
            <w:pPr>
              <w:widowControl w:val="0"/>
              <w:autoSpaceDE w:val="0"/>
              <w:autoSpaceDN w:val="0"/>
              <w:adjustRightInd w:val="0"/>
              <w:rPr>
                <w:rFonts w:ascii="Roboto" w:hAnsi="Roboto"/>
                <w:sz w:val="20"/>
                <w:szCs w:val="20"/>
              </w:rPr>
            </w:pPr>
            <w:r>
              <w:rPr>
                <w:rFonts w:ascii="Roboto" w:hAnsi="Roboto" w:cs="Roboto"/>
                <w:b/>
                <w:bCs/>
                <w:color w:val="000000"/>
                <w:sz w:val="20"/>
                <w:szCs w:val="20"/>
              </w:rPr>
              <w:t>Konkrétny cieľ</w:t>
            </w:r>
          </w:p>
        </w:tc>
        <w:tc>
          <w:tcPr>
            <w:tcW w:w="5239" w:type="dxa"/>
          </w:tcPr>
          <w:p w:rsidR="003E0CBA" w:rsidRPr="00E47F5C" w:rsidRDefault="00280976" w:rsidP="003E0CBA">
            <w:pPr>
              <w:rPr>
                <w:sz w:val="18"/>
                <w:szCs w:val="18"/>
              </w:rPr>
            </w:pPr>
            <w:r w:rsidRPr="003E40E3">
              <w:rPr>
                <w:sz w:val="18"/>
                <w:szCs w:val="18"/>
              </w:rPr>
              <w:t>Automaticky vyplnené s ohľadom na vybraný typ aktivity</w:t>
            </w:r>
          </w:p>
        </w:tc>
      </w:tr>
      <w:tr w:rsidR="003E0CBA" w:rsidRPr="0075785C" w:rsidTr="00280976">
        <w:tc>
          <w:tcPr>
            <w:tcW w:w="704" w:type="dxa"/>
          </w:tcPr>
          <w:p w:rsidR="003E0CBA" w:rsidRPr="0075785C" w:rsidRDefault="003E0CBA" w:rsidP="003E0CBA">
            <w:pPr>
              <w:rPr>
                <w:sz w:val="20"/>
                <w:szCs w:val="20"/>
              </w:rPr>
            </w:pPr>
            <w:r w:rsidRPr="0075785C">
              <w:rPr>
                <w:sz w:val="20"/>
                <w:szCs w:val="20"/>
              </w:rPr>
              <w:t>110</w:t>
            </w:r>
          </w:p>
        </w:tc>
        <w:tc>
          <w:tcPr>
            <w:tcW w:w="3119" w:type="dxa"/>
          </w:tcPr>
          <w:p w:rsidR="003E0CBA" w:rsidRPr="0075785C" w:rsidRDefault="00730486" w:rsidP="003E0CBA">
            <w:pPr>
              <w:widowControl w:val="0"/>
              <w:autoSpaceDE w:val="0"/>
              <w:autoSpaceDN w:val="0"/>
              <w:adjustRightInd w:val="0"/>
              <w:rPr>
                <w:rFonts w:ascii="Roboto" w:hAnsi="Roboto"/>
                <w:sz w:val="20"/>
                <w:szCs w:val="20"/>
              </w:rPr>
            </w:pPr>
            <w:r>
              <w:rPr>
                <w:rFonts w:ascii="Roboto" w:hAnsi="Roboto" w:cs="Roboto"/>
                <w:b/>
                <w:bCs/>
                <w:color w:val="000000"/>
                <w:sz w:val="20"/>
                <w:szCs w:val="20"/>
              </w:rPr>
              <w:t>Typ aktivity</w:t>
            </w:r>
          </w:p>
        </w:tc>
        <w:tc>
          <w:tcPr>
            <w:tcW w:w="5239" w:type="dxa"/>
          </w:tcPr>
          <w:p w:rsidR="003E0CBA" w:rsidRPr="00E47F5C" w:rsidRDefault="00E6447D" w:rsidP="003E0CBA">
            <w:pPr>
              <w:rPr>
                <w:sz w:val="18"/>
                <w:szCs w:val="18"/>
              </w:rPr>
            </w:pPr>
            <w:r>
              <w:rPr>
                <w:sz w:val="18"/>
                <w:szCs w:val="18"/>
              </w:rPr>
              <w:t>V</w:t>
            </w:r>
            <w:r w:rsidR="009F4FF5" w:rsidRPr="003E40E3">
              <w:rPr>
                <w:sz w:val="18"/>
                <w:szCs w:val="18"/>
              </w:rPr>
              <w:t xml:space="preserve"> súlade s podmienkami oprávnenosti aktivít vo výzve (automaticky vyplnené podľa údajov zadaných v tab. č. 9)</w:t>
            </w:r>
          </w:p>
        </w:tc>
      </w:tr>
      <w:tr w:rsidR="003E0CBA" w:rsidRPr="0075785C" w:rsidTr="00280976">
        <w:tc>
          <w:tcPr>
            <w:tcW w:w="704" w:type="dxa"/>
          </w:tcPr>
          <w:p w:rsidR="003E0CBA" w:rsidRPr="0075785C" w:rsidRDefault="003E0CBA" w:rsidP="003E0CBA">
            <w:pPr>
              <w:rPr>
                <w:sz w:val="20"/>
                <w:szCs w:val="20"/>
              </w:rPr>
            </w:pPr>
            <w:r w:rsidRPr="0075785C">
              <w:rPr>
                <w:sz w:val="20"/>
                <w:szCs w:val="20"/>
              </w:rPr>
              <w:t>111</w:t>
            </w:r>
          </w:p>
        </w:tc>
        <w:tc>
          <w:tcPr>
            <w:tcW w:w="3119" w:type="dxa"/>
          </w:tcPr>
          <w:p w:rsidR="003E0CBA" w:rsidRPr="0075785C" w:rsidRDefault="00730486" w:rsidP="003E0CBA">
            <w:pPr>
              <w:widowControl w:val="0"/>
              <w:autoSpaceDE w:val="0"/>
              <w:autoSpaceDN w:val="0"/>
              <w:adjustRightInd w:val="0"/>
              <w:rPr>
                <w:rFonts w:ascii="Roboto" w:hAnsi="Roboto"/>
                <w:sz w:val="20"/>
                <w:szCs w:val="20"/>
              </w:rPr>
            </w:pPr>
            <w:r>
              <w:rPr>
                <w:rFonts w:ascii="Roboto" w:hAnsi="Roboto" w:cs="Roboto"/>
                <w:b/>
                <w:bCs/>
                <w:color w:val="000000"/>
                <w:sz w:val="20"/>
                <w:szCs w:val="20"/>
              </w:rPr>
              <w:t>Hlavné aktivity projektu</w:t>
            </w:r>
          </w:p>
        </w:tc>
        <w:tc>
          <w:tcPr>
            <w:tcW w:w="5239" w:type="dxa"/>
          </w:tcPr>
          <w:p w:rsidR="003E0CBA" w:rsidRPr="00E47F5C" w:rsidRDefault="00E6447D" w:rsidP="003E0CBA">
            <w:pPr>
              <w:rPr>
                <w:sz w:val="18"/>
                <w:szCs w:val="18"/>
              </w:rPr>
            </w:pPr>
            <w:r>
              <w:rPr>
                <w:sz w:val="18"/>
                <w:szCs w:val="18"/>
              </w:rPr>
              <w:t>A</w:t>
            </w:r>
            <w:r w:rsidR="009F4FF5" w:rsidRPr="003E40E3">
              <w:rPr>
                <w:sz w:val="18"/>
                <w:szCs w:val="18"/>
              </w:rPr>
              <w:t>utomaticky vyplnené po</w:t>
            </w:r>
            <w:r w:rsidR="00CA2751">
              <w:rPr>
                <w:sz w:val="18"/>
                <w:szCs w:val="18"/>
              </w:rPr>
              <w:t>dľa údajov zadaných v tab. č. 9</w:t>
            </w:r>
          </w:p>
        </w:tc>
      </w:tr>
      <w:tr w:rsidR="003E0CBA" w:rsidRPr="0075785C" w:rsidTr="00280976">
        <w:tc>
          <w:tcPr>
            <w:tcW w:w="704" w:type="dxa"/>
          </w:tcPr>
          <w:p w:rsidR="003E0CBA" w:rsidRPr="0075785C" w:rsidRDefault="003E0CBA" w:rsidP="003E0CBA">
            <w:pPr>
              <w:rPr>
                <w:sz w:val="20"/>
                <w:szCs w:val="20"/>
              </w:rPr>
            </w:pPr>
            <w:r w:rsidRPr="0075785C">
              <w:rPr>
                <w:sz w:val="20"/>
                <w:szCs w:val="20"/>
              </w:rPr>
              <w:t>112</w:t>
            </w:r>
          </w:p>
        </w:tc>
        <w:tc>
          <w:tcPr>
            <w:tcW w:w="3119" w:type="dxa"/>
          </w:tcPr>
          <w:p w:rsidR="003E0CBA" w:rsidRPr="0075785C" w:rsidRDefault="003E0CBA" w:rsidP="003E0CBA">
            <w:pPr>
              <w:widowControl w:val="0"/>
              <w:autoSpaceDE w:val="0"/>
              <w:autoSpaceDN w:val="0"/>
              <w:adjustRightInd w:val="0"/>
              <w:rPr>
                <w:rFonts w:ascii="Roboto" w:hAnsi="Roboto"/>
                <w:sz w:val="20"/>
                <w:szCs w:val="20"/>
              </w:rPr>
            </w:pPr>
            <w:r w:rsidRPr="0075785C">
              <w:rPr>
                <w:rFonts w:ascii="Roboto" w:hAnsi="Roboto" w:cs="Roboto"/>
                <w:b/>
                <w:bCs/>
                <w:color w:val="000000"/>
                <w:sz w:val="20"/>
                <w:szCs w:val="20"/>
              </w:rPr>
              <w:t xml:space="preserve">Cieľová hodnota </w:t>
            </w:r>
            <w:r w:rsidRPr="0075785C">
              <w:rPr>
                <w:rFonts w:ascii="Roboto" w:hAnsi="Roboto" w:cs="Roboto"/>
                <w:color w:val="000000"/>
                <w:sz w:val="20"/>
                <w:szCs w:val="20"/>
              </w:rPr>
              <w:t xml:space="preserve"> </w:t>
            </w:r>
          </w:p>
        </w:tc>
        <w:tc>
          <w:tcPr>
            <w:tcW w:w="5239" w:type="dxa"/>
          </w:tcPr>
          <w:p w:rsidR="003E0CBA" w:rsidRPr="00E47F5C" w:rsidRDefault="0017291D" w:rsidP="003E0CBA">
            <w:pPr>
              <w:rPr>
                <w:sz w:val="18"/>
                <w:szCs w:val="18"/>
              </w:rPr>
            </w:pPr>
            <w:r w:rsidRPr="00E47F5C">
              <w:rPr>
                <w:sz w:val="18"/>
                <w:szCs w:val="18"/>
              </w:rPr>
              <w:t>Vypĺňa žiadateľ</w:t>
            </w:r>
            <w:r w:rsidR="004B0161">
              <w:rPr>
                <w:sz w:val="18"/>
                <w:szCs w:val="18"/>
              </w:rPr>
              <w:t>. Ide o cieľovú hodnotu merateľných ukazovateľov</w:t>
            </w:r>
            <w:r w:rsidR="00F408C2">
              <w:rPr>
                <w:sz w:val="18"/>
                <w:szCs w:val="18"/>
              </w:rPr>
              <w:t xml:space="preserve"> za</w:t>
            </w:r>
            <w:r w:rsidR="004B0161" w:rsidRPr="004B0161">
              <w:rPr>
                <w:sz w:val="18"/>
                <w:szCs w:val="18"/>
              </w:rPr>
              <w:t xml:space="preserve"> danú aktivitu</w:t>
            </w:r>
          </w:p>
        </w:tc>
      </w:tr>
      <w:tr w:rsidR="003E0CBA" w:rsidTr="00C22DB6">
        <w:tc>
          <w:tcPr>
            <w:tcW w:w="9062" w:type="dxa"/>
            <w:gridSpan w:val="3"/>
          </w:tcPr>
          <w:p w:rsidR="003E0CBA" w:rsidRPr="00DE15A6" w:rsidRDefault="003E0CBA" w:rsidP="003E0CBA">
            <w:pPr>
              <w:widowControl w:val="0"/>
              <w:autoSpaceDE w:val="0"/>
              <w:autoSpaceDN w:val="0"/>
              <w:adjustRightInd w:val="0"/>
              <w:rPr>
                <w:rFonts w:ascii="Roboto" w:hAnsi="Roboto"/>
                <w:sz w:val="24"/>
                <w:szCs w:val="24"/>
              </w:rPr>
            </w:pPr>
            <w:r>
              <w:rPr>
                <w:rFonts w:ascii="Roboto" w:hAnsi="Roboto" w:cs="Roboto"/>
                <w:b/>
                <w:bCs/>
                <w:color w:val="0064A3"/>
                <w:sz w:val="28"/>
                <w:szCs w:val="28"/>
              </w:rPr>
              <w:t>10.2  Prehľad merateľných ukazovateľov projektu</w:t>
            </w:r>
          </w:p>
        </w:tc>
      </w:tr>
      <w:tr w:rsidR="003E0CBA" w:rsidRPr="0075785C" w:rsidTr="00280976">
        <w:tc>
          <w:tcPr>
            <w:tcW w:w="704" w:type="dxa"/>
          </w:tcPr>
          <w:p w:rsidR="003E0CBA" w:rsidRPr="0075785C" w:rsidRDefault="003E0CBA" w:rsidP="003E0CBA">
            <w:pPr>
              <w:rPr>
                <w:sz w:val="20"/>
                <w:szCs w:val="20"/>
              </w:rPr>
            </w:pPr>
            <w:r w:rsidRPr="0075785C">
              <w:rPr>
                <w:sz w:val="20"/>
                <w:szCs w:val="20"/>
              </w:rPr>
              <w:t>113</w:t>
            </w:r>
          </w:p>
        </w:tc>
        <w:tc>
          <w:tcPr>
            <w:tcW w:w="3119" w:type="dxa"/>
          </w:tcPr>
          <w:p w:rsidR="003E0CBA" w:rsidRPr="0075785C" w:rsidRDefault="003E0CBA" w:rsidP="003E0CBA">
            <w:pPr>
              <w:widowControl w:val="0"/>
              <w:autoSpaceDE w:val="0"/>
              <w:autoSpaceDN w:val="0"/>
              <w:adjustRightInd w:val="0"/>
              <w:rPr>
                <w:rFonts w:ascii="Roboto" w:hAnsi="Roboto"/>
                <w:sz w:val="20"/>
                <w:szCs w:val="20"/>
              </w:rPr>
            </w:pPr>
            <w:r w:rsidRPr="0075785C">
              <w:rPr>
                <w:rFonts w:ascii="Roboto" w:hAnsi="Roboto" w:cs="Roboto"/>
                <w:b/>
                <w:bCs/>
                <w:color w:val="000000"/>
                <w:sz w:val="20"/>
                <w:szCs w:val="20"/>
              </w:rPr>
              <w:t>Kód</w:t>
            </w:r>
          </w:p>
        </w:tc>
        <w:tc>
          <w:tcPr>
            <w:tcW w:w="5239" w:type="dxa"/>
          </w:tcPr>
          <w:p w:rsidR="003E0CBA" w:rsidRPr="00E47F5C" w:rsidRDefault="00BD21B3" w:rsidP="003E0CBA">
            <w:pPr>
              <w:rPr>
                <w:sz w:val="18"/>
                <w:szCs w:val="18"/>
              </w:rPr>
            </w:pPr>
            <w:r w:rsidRPr="002F393A">
              <w:rPr>
                <w:sz w:val="18"/>
                <w:szCs w:val="18"/>
              </w:rPr>
              <w:t xml:space="preserve">Automaticky </w:t>
            </w:r>
            <w:r>
              <w:rPr>
                <w:sz w:val="18"/>
                <w:szCs w:val="18"/>
              </w:rPr>
              <w:t>vyplnené</w:t>
            </w:r>
          </w:p>
        </w:tc>
      </w:tr>
      <w:tr w:rsidR="003E0CBA" w:rsidRPr="0075785C" w:rsidTr="00280976">
        <w:tc>
          <w:tcPr>
            <w:tcW w:w="704" w:type="dxa"/>
          </w:tcPr>
          <w:p w:rsidR="003E0CBA" w:rsidRPr="0075785C" w:rsidRDefault="003E0CBA" w:rsidP="003E0CBA">
            <w:pPr>
              <w:rPr>
                <w:sz w:val="20"/>
                <w:szCs w:val="20"/>
              </w:rPr>
            </w:pPr>
            <w:r w:rsidRPr="0075785C">
              <w:rPr>
                <w:sz w:val="20"/>
                <w:szCs w:val="20"/>
              </w:rPr>
              <w:t>114</w:t>
            </w:r>
          </w:p>
        </w:tc>
        <w:tc>
          <w:tcPr>
            <w:tcW w:w="3119" w:type="dxa"/>
          </w:tcPr>
          <w:p w:rsidR="003E0CBA" w:rsidRPr="0075785C" w:rsidRDefault="003E0CBA" w:rsidP="003E0CBA">
            <w:pPr>
              <w:widowControl w:val="0"/>
              <w:autoSpaceDE w:val="0"/>
              <w:autoSpaceDN w:val="0"/>
              <w:adjustRightInd w:val="0"/>
              <w:rPr>
                <w:rFonts w:ascii="Roboto" w:hAnsi="Roboto"/>
                <w:sz w:val="20"/>
                <w:szCs w:val="20"/>
              </w:rPr>
            </w:pPr>
            <w:r w:rsidRPr="0075785C">
              <w:rPr>
                <w:rFonts w:ascii="Roboto" w:hAnsi="Roboto" w:cs="Roboto"/>
                <w:b/>
                <w:bCs/>
                <w:color w:val="000000"/>
                <w:sz w:val="20"/>
                <w:szCs w:val="20"/>
              </w:rPr>
              <w:t>Názov</w:t>
            </w:r>
          </w:p>
        </w:tc>
        <w:tc>
          <w:tcPr>
            <w:tcW w:w="5239" w:type="dxa"/>
          </w:tcPr>
          <w:p w:rsidR="003E0CBA" w:rsidRPr="00E47F5C" w:rsidRDefault="00BD21B3" w:rsidP="003E0CBA">
            <w:pPr>
              <w:rPr>
                <w:sz w:val="18"/>
                <w:szCs w:val="18"/>
              </w:rPr>
            </w:pPr>
            <w:r w:rsidRPr="002F393A">
              <w:rPr>
                <w:sz w:val="18"/>
                <w:szCs w:val="18"/>
              </w:rPr>
              <w:t xml:space="preserve">Automaticky </w:t>
            </w:r>
            <w:r>
              <w:rPr>
                <w:sz w:val="18"/>
                <w:szCs w:val="18"/>
              </w:rPr>
              <w:t>vyplnené</w:t>
            </w:r>
          </w:p>
        </w:tc>
      </w:tr>
      <w:tr w:rsidR="003E0CBA" w:rsidRPr="0075785C" w:rsidTr="00280976">
        <w:tc>
          <w:tcPr>
            <w:tcW w:w="704" w:type="dxa"/>
          </w:tcPr>
          <w:p w:rsidR="003E0CBA" w:rsidRPr="0075785C" w:rsidRDefault="003E0CBA" w:rsidP="003E0CBA">
            <w:pPr>
              <w:rPr>
                <w:sz w:val="20"/>
                <w:szCs w:val="20"/>
              </w:rPr>
            </w:pPr>
            <w:r w:rsidRPr="0075785C">
              <w:rPr>
                <w:sz w:val="20"/>
                <w:szCs w:val="20"/>
              </w:rPr>
              <w:t>115</w:t>
            </w:r>
          </w:p>
        </w:tc>
        <w:tc>
          <w:tcPr>
            <w:tcW w:w="3119" w:type="dxa"/>
          </w:tcPr>
          <w:p w:rsidR="003E0CBA" w:rsidRPr="0075785C" w:rsidRDefault="003E0CBA" w:rsidP="003E0CBA">
            <w:pPr>
              <w:widowControl w:val="0"/>
              <w:autoSpaceDE w:val="0"/>
              <w:autoSpaceDN w:val="0"/>
              <w:adjustRightInd w:val="0"/>
              <w:rPr>
                <w:rFonts w:ascii="Roboto" w:hAnsi="Roboto"/>
                <w:sz w:val="20"/>
                <w:szCs w:val="20"/>
              </w:rPr>
            </w:pPr>
            <w:r w:rsidRPr="0075785C">
              <w:rPr>
                <w:rFonts w:ascii="Roboto" w:hAnsi="Roboto" w:cs="Roboto"/>
                <w:b/>
                <w:bCs/>
                <w:color w:val="000000"/>
                <w:sz w:val="20"/>
                <w:szCs w:val="20"/>
              </w:rPr>
              <w:t>Merná jednotka</w:t>
            </w:r>
          </w:p>
        </w:tc>
        <w:tc>
          <w:tcPr>
            <w:tcW w:w="5239" w:type="dxa"/>
          </w:tcPr>
          <w:p w:rsidR="003E0CBA" w:rsidRPr="00E47F5C" w:rsidRDefault="00BD21B3" w:rsidP="003E0CBA">
            <w:pPr>
              <w:rPr>
                <w:sz w:val="18"/>
                <w:szCs w:val="18"/>
              </w:rPr>
            </w:pPr>
            <w:r w:rsidRPr="002F393A">
              <w:rPr>
                <w:sz w:val="18"/>
                <w:szCs w:val="18"/>
              </w:rPr>
              <w:t xml:space="preserve">Automaticky </w:t>
            </w:r>
            <w:r>
              <w:rPr>
                <w:sz w:val="18"/>
                <w:szCs w:val="18"/>
              </w:rPr>
              <w:t>vyplnené</w:t>
            </w:r>
          </w:p>
        </w:tc>
      </w:tr>
      <w:tr w:rsidR="003E0CBA" w:rsidRPr="0075785C" w:rsidTr="00280976">
        <w:tc>
          <w:tcPr>
            <w:tcW w:w="704" w:type="dxa"/>
          </w:tcPr>
          <w:p w:rsidR="003E0CBA" w:rsidRPr="0075785C" w:rsidRDefault="003E0CBA" w:rsidP="003E0CBA">
            <w:pPr>
              <w:rPr>
                <w:sz w:val="20"/>
                <w:szCs w:val="20"/>
              </w:rPr>
            </w:pPr>
            <w:r w:rsidRPr="0075785C">
              <w:rPr>
                <w:sz w:val="20"/>
                <w:szCs w:val="20"/>
              </w:rPr>
              <w:t>116</w:t>
            </w:r>
          </w:p>
        </w:tc>
        <w:tc>
          <w:tcPr>
            <w:tcW w:w="3119" w:type="dxa"/>
          </w:tcPr>
          <w:p w:rsidR="003E0CBA" w:rsidRPr="0075785C" w:rsidRDefault="003E0CBA" w:rsidP="003E0CBA">
            <w:pPr>
              <w:widowControl w:val="0"/>
              <w:autoSpaceDE w:val="0"/>
              <w:autoSpaceDN w:val="0"/>
              <w:adjustRightInd w:val="0"/>
              <w:rPr>
                <w:rFonts w:ascii="Roboto" w:hAnsi="Roboto"/>
                <w:sz w:val="20"/>
                <w:szCs w:val="20"/>
              </w:rPr>
            </w:pPr>
            <w:r w:rsidRPr="0075785C">
              <w:rPr>
                <w:rFonts w:ascii="Roboto" w:hAnsi="Roboto" w:cs="Roboto"/>
                <w:b/>
                <w:bCs/>
                <w:color w:val="000000"/>
                <w:sz w:val="20"/>
                <w:szCs w:val="20"/>
              </w:rPr>
              <w:t>Celková cieľová hodnota</w:t>
            </w:r>
          </w:p>
        </w:tc>
        <w:tc>
          <w:tcPr>
            <w:tcW w:w="5239" w:type="dxa"/>
          </w:tcPr>
          <w:p w:rsidR="003E0CBA" w:rsidRPr="00E47F5C" w:rsidRDefault="00BD21B3" w:rsidP="003E0CBA">
            <w:pPr>
              <w:rPr>
                <w:sz w:val="18"/>
                <w:szCs w:val="18"/>
              </w:rPr>
            </w:pPr>
            <w:r w:rsidRPr="002F393A">
              <w:rPr>
                <w:sz w:val="18"/>
                <w:szCs w:val="18"/>
              </w:rPr>
              <w:t xml:space="preserve">Automaticky </w:t>
            </w:r>
            <w:r>
              <w:rPr>
                <w:sz w:val="18"/>
                <w:szCs w:val="18"/>
              </w:rPr>
              <w:t>vyplnené</w:t>
            </w:r>
          </w:p>
        </w:tc>
      </w:tr>
      <w:tr w:rsidR="003E0CBA" w:rsidRPr="0075785C" w:rsidTr="00280976">
        <w:tc>
          <w:tcPr>
            <w:tcW w:w="704" w:type="dxa"/>
          </w:tcPr>
          <w:p w:rsidR="003E0CBA" w:rsidRPr="0075785C" w:rsidRDefault="003E0CBA" w:rsidP="003E0CBA">
            <w:pPr>
              <w:rPr>
                <w:sz w:val="20"/>
                <w:szCs w:val="20"/>
              </w:rPr>
            </w:pPr>
            <w:r w:rsidRPr="0075785C">
              <w:rPr>
                <w:sz w:val="20"/>
                <w:szCs w:val="20"/>
              </w:rPr>
              <w:t>117</w:t>
            </w:r>
          </w:p>
        </w:tc>
        <w:tc>
          <w:tcPr>
            <w:tcW w:w="3119" w:type="dxa"/>
          </w:tcPr>
          <w:p w:rsidR="003E0CBA" w:rsidRPr="0075785C" w:rsidRDefault="003E0CBA" w:rsidP="003E0CBA">
            <w:pPr>
              <w:widowControl w:val="0"/>
              <w:autoSpaceDE w:val="0"/>
              <w:autoSpaceDN w:val="0"/>
              <w:adjustRightInd w:val="0"/>
              <w:rPr>
                <w:rFonts w:ascii="Roboto" w:hAnsi="Roboto"/>
                <w:sz w:val="20"/>
                <w:szCs w:val="20"/>
              </w:rPr>
            </w:pPr>
            <w:r w:rsidRPr="0075785C">
              <w:rPr>
                <w:rFonts w:ascii="Roboto" w:hAnsi="Roboto" w:cs="Roboto"/>
                <w:b/>
                <w:bCs/>
                <w:color w:val="000000"/>
                <w:sz w:val="20"/>
                <w:szCs w:val="20"/>
              </w:rPr>
              <w:t>Príznak rizika</w:t>
            </w:r>
          </w:p>
        </w:tc>
        <w:tc>
          <w:tcPr>
            <w:tcW w:w="5239" w:type="dxa"/>
          </w:tcPr>
          <w:p w:rsidR="003E0CBA" w:rsidRPr="00E47F5C" w:rsidRDefault="00BD21B3" w:rsidP="003E0CBA">
            <w:pPr>
              <w:rPr>
                <w:sz w:val="18"/>
                <w:szCs w:val="18"/>
              </w:rPr>
            </w:pPr>
            <w:r w:rsidRPr="002F393A">
              <w:rPr>
                <w:sz w:val="18"/>
                <w:szCs w:val="18"/>
              </w:rPr>
              <w:t xml:space="preserve">Automaticky </w:t>
            </w:r>
            <w:r>
              <w:rPr>
                <w:sz w:val="18"/>
                <w:szCs w:val="18"/>
              </w:rPr>
              <w:t>vyplnené</w:t>
            </w:r>
          </w:p>
        </w:tc>
      </w:tr>
      <w:tr w:rsidR="003E0CBA" w:rsidRPr="0075785C" w:rsidTr="00280976">
        <w:tc>
          <w:tcPr>
            <w:tcW w:w="704" w:type="dxa"/>
          </w:tcPr>
          <w:p w:rsidR="003E0CBA" w:rsidRPr="0075785C" w:rsidRDefault="003E0CBA" w:rsidP="003E0CBA">
            <w:pPr>
              <w:rPr>
                <w:sz w:val="20"/>
                <w:szCs w:val="20"/>
              </w:rPr>
            </w:pPr>
            <w:r w:rsidRPr="0075785C">
              <w:rPr>
                <w:sz w:val="20"/>
                <w:szCs w:val="20"/>
              </w:rPr>
              <w:t>118</w:t>
            </w:r>
          </w:p>
        </w:tc>
        <w:tc>
          <w:tcPr>
            <w:tcW w:w="3119" w:type="dxa"/>
          </w:tcPr>
          <w:p w:rsidR="003E0CBA" w:rsidRPr="0075785C" w:rsidRDefault="003E0CBA" w:rsidP="003E0CBA">
            <w:pPr>
              <w:widowControl w:val="0"/>
              <w:autoSpaceDE w:val="0"/>
              <w:autoSpaceDN w:val="0"/>
              <w:adjustRightInd w:val="0"/>
              <w:rPr>
                <w:rFonts w:ascii="Roboto" w:hAnsi="Roboto"/>
                <w:sz w:val="20"/>
                <w:szCs w:val="20"/>
              </w:rPr>
            </w:pPr>
            <w:r w:rsidRPr="0075785C">
              <w:rPr>
                <w:rFonts w:ascii="Roboto" w:hAnsi="Roboto" w:cs="Roboto"/>
                <w:b/>
                <w:bCs/>
                <w:color w:val="000000"/>
                <w:sz w:val="20"/>
                <w:szCs w:val="20"/>
              </w:rPr>
              <w:t>Relevancia k HP</w:t>
            </w:r>
          </w:p>
        </w:tc>
        <w:tc>
          <w:tcPr>
            <w:tcW w:w="5239" w:type="dxa"/>
          </w:tcPr>
          <w:p w:rsidR="003E0CBA" w:rsidRPr="00E47F5C" w:rsidRDefault="00BD21B3" w:rsidP="003E0CBA">
            <w:pPr>
              <w:rPr>
                <w:sz w:val="18"/>
                <w:szCs w:val="18"/>
              </w:rPr>
            </w:pPr>
            <w:r w:rsidRPr="002F393A">
              <w:rPr>
                <w:sz w:val="18"/>
                <w:szCs w:val="18"/>
              </w:rPr>
              <w:t xml:space="preserve">Automaticky </w:t>
            </w:r>
            <w:r>
              <w:rPr>
                <w:sz w:val="18"/>
                <w:szCs w:val="18"/>
              </w:rPr>
              <w:t>vyplnené</w:t>
            </w:r>
          </w:p>
        </w:tc>
      </w:tr>
      <w:tr w:rsidR="003E0CBA" w:rsidRPr="0075785C" w:rsidTr="00280976">
        <w:tc>
          <w:tcPr>
            <w:tcW w:w="704" w:type="dxa"/>
          </w:tcPr>
          <w:p w:rsidR="003E0CBA" w:rsidRPr="0075785C" w:rsidRDefault="003E0CBA" w:rsidP="003E0CBA">
            <w:pPr>
              <w:rPr>
                <w:sz w:val="20"/>
                <w:szCs w:val="20"/>
              </w:rPr>
            </w:pPr>
            <w:r w:rsidRPr="0075785C">
              <w:rPr>
                <w:sz w:val="20"/>
                <w:szCs w:val="20"/>
              </w:rPr>
              <w:t>119</w:t>
            </w:r>
          </w:p>
        </w:tc>
        <w:tc>
          <w:tcPr>
            <w:tcW w:w="3119" w:type="dxa"/>
          </w:tcPr>
          <w:p w:rsidR="003E0CBA" w:rsidRPr="0075785C" w:rsidRDefault="003E0CBA" w:rsidP="003E0CBA">
            <w:pPr>
              <w:widowControl w:val="0"/>
              <w:autoSpaceDE w:val="0"/>
              <w:autoSpaceDN w:val="0"/>
              <w:adjustRightInd w:val="0"/>
              <w:rPr>
                <w:rFonts w:ascii="Roboto" w:hAnsi="Roboto"/>
                <w:sz w:val="20"/>
                <w:szCs w:val="20"/>
              </w:rPr>
            </w:pPr>
            <w:r w:rsidRPr="0075785C">
              <w:rPr>
                <w:rFonts w:ascii="Roboto" w:hAnsi="Roboto" w:cs="Roboto"/>
                <w:b/>
                <w:bCs/>
                <w:color w:val="000000"/>
                <w:sz w:val="20"/>
                <w:szCs w:val="20"/>
              </w:rPr>
              <w:t>Typ závislosti ukazovateľa</w:t>
            </w:r>
          </w:p>
        </w:tc>
        <w:tc>
          <w:tcPr>
            <w:tcW w:w="5239" w:type="dxa"/>
          </w:tcPr>
          <w:p w:rsidR="003E0CBA" w:rsidRPr="00E47F5C" w:rsidRDefault="00BD21B3" w:rsidP="003E0CBA">
            <w:pPr>
              <w:rPr>
                <w:sz w:val="18"/>
                <w:szCs w:val="18"/>
              </w:rPr>
            </w:pPr>
            <w:r w:rsidRPr="002F393A">
              <w:rPr>
                <w:sz w:val="18"/>
                <w:szCs w:val="18"/>
              </w:rPr>
              <w:t xml:space="preserve">Automaticky </w:t>
            </w:r>
            <w:r>
              <w:rPr>
                <w:sz w:val="18"/>
                <w:szCs w:val="18"/>
              </w:rPr>
              <w:t>vyplnené</w:t>
            </w:r>
          </w:p>
        </w:tc>
      </w:tr>
      <w:tr w:rsidR="003E0CBA" w:rsidTr="00C22DB6">
        <w:tc>
          <w:tcPr>
            <w:tcW w:w="9062" w:type="dxa"/>
            <w:gridSpan w:val="3"/>
          </w:tcPr>
          <w:p w:rsidR="003E0CBA" w:rsidRPr="000052FF" w:rsidRDefault="003E0CBA" w:rsidP="003E0CBA">
            <w:pPr>
              <w:widowControl w:val="0"/>
              <w:autoSpaceDE w:val="0"/>
              <w:autoSpaceDN w:val="0"/>
              <w:adjustRightInd w:val="0"/>
              <w:rPr>
                <w:rFonts w:ascii="Roboto" w:hAnsi="Roboto"/>
                <w:sz w:val="24"/>
                <w:szCs w:val="24"/>
              </w:rPr>
            </w:pPr>
            <w:r>
              <w:rPr>
                <w:rFonts w:ascii="Roboto" w:hAnsi="Roboto" w:cs="Roboto"/>
                <w:b/>
                <w:bCs/>
                <w:color w:val="0064A3"/>
                <w:sz w:val="42"/>
                <w:szCs w:val="42"/>
              </w:rPr>
              <w:t>11. Rozpočet projektu</w:t>
            </w:r>
          </w:p>
        </w:tc>
      </w:tr>
      <w:tr w:rsidR="003E0CBA" w:rsidTr="00C22DB6">
        <w:tc>
          <w:tcPr>
            <w:tcW w:w="9062" w:type="dxa"/>
            <w:gridSpan w:val="3"/>
          </w:tcPr>
          <w:p w:rsidR="003E0CBA" w:rsidRDefault="003E0CBA" w:rsidP="003E0CBA">
            <w:pPr>
              <w:widowControl w:val="0"/>
              <w:autoSpaceDE w:val="0"/>
              <w:autoSpaceDN w:val="0"/>
              <w:adjustRightInd w:val="0"/>
              <w:rPr>
                <w:rFonts w:ascii="Roboto" w:hAnsi="Roboto" w:cs="Roboto"/>
                <w:b/>
                <w:bCs/>
                <w:color w:val="0064A3"/>
                <w:sz w:val="28"/>
                <w:szCs w:val="28"/>
              </w:rPr>
            </w:pPr>
            <w:r>
              <w:rPr>
                <w:rFonts w:ascii="Roboto" w:hAnsi="Roboto" w:cs="Roboto"/>
                <w:b/>
                <w:bCs/>
                <w:color w:val="0064A3"/>
                <w:sz w:val="28"/>
                <w:szCs w:val="28"/>
              </w:rPr>
              <w:t>11.A  Rozpočet žiadateľa</w:t>
            </w:r>
          </w:p>
          <w:p w:rsidR="00D037C3" w:rsidRPr="00D037C3" w:rsidRDefault="00D515CC" w:rsidP="00D515CC">
            <w:pPr>
              <w:rPr>
                <w:rFonts w:cstheme="minorHAnsi"/>
                <w:i/>
                <w:color w:val="FF0000"/>
                <w:sz w:val="18"/>
                <w:szCs w:val="18"/>
              </w:rPr>
            </w:pPr>
            <w:r>
              <w:rPr>
                <w:rFonts w:cstheme="minorHAnsi"/>
                <w:i/>
                <w:color w:val="FF0000"/>
                <w:sz w:val="18"/>
                <w:szCs w:val="18"/>
              </w:rPr>
              <w:t>Pre fázovaný projekt</w:t>
            </w:r>
            <w:r w:rsidR="00442ED1">
              <w:rPr>
                <w:rFonts w:cstheme="minorHAnsi"/>
                <w:i/>
                <w:color w:val="FF0000"/>
                <w:sz w:val="18"/>
                <w:szCs w:val="18"/>
              </w:rPr>
              <w:t>,</w:t>
            </w:r>
            <w:r>
              <w:rPr>
                <w:rFonts w:cstheme="minorHAnsi"/>
                <w:i/>
                <w:color w:val="FF0000"/>
                <w:sz w:val="18"/>
                <w:szCs w:val="18"/>
              </w:rPr>
              <w:t xml:space="preserve"> v</w:t>
            </w:r>
            <w:r w:rsidR="00D037C3" w:rsidRPr="00701F89">
              <w:rPr>
                <w:rFonts w:cstheme="minorHAnsi"/>
                <w:i/>
                <w:color w:val="FF0000"/>
                <w:sz w:val="18"/>
                <w:szCs w:val="18"/>
              </w:rPr>
              <w:t xml:space="preserve"> prípade </w:t>
            </w:r>
            <w:r w:rsidR="00832B3A">
              <w:rPr>
                <w:rFonts w:cstheme="minorHAnsi"/>
                <w:i/>
                <w:color w:val="FF0000"/>
                <w:sz w:val="18"/>
                <w:szCs w:val="18"/>
              </w:rPr>
              <w:t xml:space="preserve">dostupnosti údajov potrebných pre určenie jednotlivých fáz </w:t>
            </w:r>
            <w:r w:rsidR="00D037C3" w:rsidRPr="00701F89">
              <w:rPr>
                <w:rFonts w:cstheme="minorHAnsi"/>
                <w:i/>
                <w:color w:val="FF0000"/>
                <w:sz w:val="18"/>
                <w:szCs w:val="18"/>
              </w:rPr>
              <w:t>fázovaných projekt</w:t>
            </w:r>
            <w:r>
              <w:rPr>
                <w:rFonts w:cstheme="minorHAnsi"/>
                <w:i/>
                <w:color w:val="FF0000"/>
                <w:sz w:val="18"/>
                <w:szCs w:val="18"/>
              </w:rPr>
              <w:t>u</w:t>
            </w:r>
            <w:r w:rsidR="00442ED1">
              <w:rPr>
                <w:rFonts w:cstheme="minorHAnsi"/>
                <w:i/>
                <w:color w:val="FF0000"/>
                <w:sz w:val="18"/>
                <w:szCs w:val="18"/>
              </w:rPr>
              <w:t>,</w:t>
            </w:r>
            <w:r w:rsidR="00D037C3" w:rsidRPr="00701F89">
              <w:rPr>
                <w:rFonts w:cstheme="minorHAnsi"/>
                <w:i/>
                <w:color w:val="FF0000"/>
                <w:sz w:val="18"/>
                <w:szCs w:val="18"/>
              </w:rPr>
              <w:t xml:space="preserve"> žiadateľ uvedie</w:t>
            </w:r>
            <w:r w:rsidR="00D037C3">
              <w:rPr>
                <w:rFonts w:cstheme="minorHAnsi"/>
                <w:i/>
                <w:color w:val="FF0000"/>
                <w:sz w:val="18"/>
                <w:szCs w:val="18"/>
              </w:rPr>
              <w:t xml:space="preserve"> </w:t>
            </w:r>
            <w:r w:rsidR="00D037C3" w:rsidRPr="008A4F7E">
              <w:rPr>
                <w:rFonts w:cstheme="minorHAnsi"/>
                <w:i/>
                <w:color w:val="FF0000"/>
                <w:sz w:val="18"/>
                <w:szCs w:val="18"/>
              </w:rPr>
              <w:t xml:space="preserve">údaje pre </w:t>
            </w:r>
            <w:r w:rsidR="00CB27CA">
              <w:rPr>
                <w:rFonts w:cstheme="minorHAnsi"/>
                <w:i/>
                <w:color w:val="FF0000"/>
                <w:sz w:val="18"/>
                <w:szCs w:val="18"/>
              </w:rPr>
              <w:t xml:space="preserve">prvú </w:t>
            </w:r>
            <w:r w:rsidR="00832B3A">
              <w:rPr>
                <w:rFonts w:cstheme="minorHAnsi"/>
                <w:i/>
                <w:color w:val="FF0000"/>
                <w:sz w:val="18"/>
                <w:szCs w:val="18"/>
              </w:rPr>
              <w:t xml:space="preserve"> fázu projektu</w:t>
            </w:r>
            <w:r>
              <w:rPr>
                <w:rFonts w:cstheme="minorHAnsi"/>
                <w:i/>
                <w:color w:val="FF0000"/>
                <w:sz w:val="18"/>
                <w:szCs w:val="18"/>
              </w:rPr>
              <w:t>, inak uvádza rozpočet na celý projekt</w:t>
            </w:r>
            <w:r w:rsidR="00832B3A">
              <w:rPr>
                <w:rFonts w:cstheme="minorHAnsi"/>
                <w:i/>
                <w:color w:val="FF0000"/>
                <w:sz w:val="18"/>
                <w:szCs w:val="18"/>
              </w:rPr>
              <w:t>.</w:t>
            </w:r>
          </w:p>
        </w:tc>
      </w:tr>
      <w:tr w:rsidR="003E0CBA" w:rsidRPr="0075785C" w:rsidTr="00280976">
        <w:tc>
          <w:tcPr>
            <w:tcW w:w="704" w:type="dxa"/>
          </w:tcPr>
          <w:p w:rsidR="003E0CBA" w:rsidRPr="0075785C" w:rsidRDefault="003E0CBA" w:rsidP="003E0CBA">
            <w:pPr>
              <w:rPr>
                <w:sz w:val="20"/>
                <w:szCs w:val="20"/>
              </w:rPr>
            </w:pPr>
            <w:r w:rsidRPr="0075785C">
              <w:rPr>
                <w:sz w:val="20"/>
                <w:szCs w:val="20"/>
              </w:rPr>
              <w:t>120</w:t>
            </w:r>
          </w:p>
        </w:tc>
        <w:tc>
          <w:tcPr>
            <w:tcW w:w="3119" w:type="dxa"/>
          </w:tcPr>
          <w:p w:rsidR="003E0CBA" w:rsidRPr="0075785C" w:rsidRDefault="00730486" w:rsidP="003E0CBA">
            <w:pPr>
              <w:widowControl w:val="0"/>
              <w:autoSpaceDE w:val="0"/>
              <w:autoSpaceDN w:val="0"/>
              <w:adjustRightInd w:val="0"/>
              <w:rPr>
                <w:rFonts w:ascii="Roboto" w:hAnsi="Roboto"/>
                <w:sz w:val="20"/>
                <w:szCs w:val="20"/>
              </w:rPr>
            </w:pPr>
            <w:r>
              <w:rPr>
                <w:rFonts w:ascii="Roboto" w:hAnsi="Roboto" w:cs="Roboto"/>
                <w:b/>
                <w:bCs/>
                <w:color w:val="000000"/>
                <w:sz w:val="20"/>
                <w:szCs w:val="20"/>
              </w:rPr>
              <w:t>Subjekt</w:t>
            </w:r>
          </w:p>
        </w:tc>
        <w:tc>
          <w:tcPr>
            <w:tcW w:w="5239" w:type="dxa"/>
          </w:tcPr>
          <w:p w:rsidR="003E0CBA" w:rsidRPr="00E47F5C" w:rsidRDefault="00BB01F9" w:rsidP="00BB01F9">
            <w:pPr>
              <w:rPr>
                <w:sz w:val="18"/>
                <w:szCs w:val="18"/>
              </w:rPr>
            </w:pPr>
            <w:r w:rsidRPr="002F393A">
              <w:rPr>
                <w:sz w:val="18"/>
                <w:szCs w:val="18"/>
              </w:rPr>
              <w:t xml:space="preserve">Automaticky </w:t>
            </w:r>
            <w:r>
              <w:rPr>
                <w:sz w:val="18"/>
                <w:szCs w:val="18"/>
              </w:rPr>
              <w:t>vyplnené</w:t>
            </w:r>
            <w:r w:rsidRPr="003E40E3">
              <w:rPr>
                <w:sz w:val="18"/>
                <w:szCs w:val="18"/>
              </w:rPr>
              <w:t xml:space="preserve"> </w:t>
            </w:r>
            <w:r w:rsidR="00AF014E">
              <w:rPr>
                <w:sz w:val="18"/>
                <w:szCs w:val="18"/>
              </w:rPr>
              <w:t>(pod subjektom sa v tomto prípade rozumie žiadateľ)</w:t>
            </w:r>
          </w:p>
        </w:tc>
      </w:tr>
      <w:tr w:rsidR="003E0CBA" w:rsidRPr="0075785C" w:rsidTr="00280976">
        <w:tc>
          <w:tcPr>
            <w:tcW w:w="704" w:type="dxa"/>
          </w:tcPr>
          <w:p w:rsidR="003E0CBA" w:rsidRPr="0075785C" w:rsidRDefault="003E0CBA" w:rsidP="003E0CBA">
            <w:pPr>
              <w:rPr>
                <w:sz w:val="20"/>
                <w:szCs w:val="20"/>
              </w:rPr>
            </w:pPr>
            <w:r w:rsidRPr="0075785C">
              <w:rPr>
                <w:sz w:val="20"/>
                <w:szCs w:val="20"/>
              </w:rPr>
              <w:t>121</w:t>
            </w:r>
          </w:p>
        </w:tc>
        <w:tc>
          <w:tcPr>
            <w:tcW w:w="3119" w:type="dxa"/>
          </w:tcPr>
          <w:p w:rsidR="003E0CBA" w:rsidRPr="0075785C" w:rsidRDefault="00730486" w:rsidP="003E0CBA">
            <w:pPr>
              <w:widowControl w:val="0"/>
              <w:autoSpaceDE w:val="0"/>
              <w:autoSpaceDN w:val="0"/>
              <w:adjustRightInd w:val="0"/>
              <w:rPr>
                <w:rFonts w:ascii="Roboto" w:hAnsi="Roboto"/>
                <w:sz w:val="20"/>
                <w:szCs w:val="20"/>
              </w:rPr>
            </w:pPr>
            <w:r>
              <w:rPr>
                <w:rFonts w:ascii="Roboto" w:hAnsi="Roboto" w:cs="Roboto"/>
                <w:b/>
                <w:bCs/>
                <w:color w:val="000000"/>
                <w:sz w:val="20"/>
                <w:szCs w:val="20"/>
              </w:rPr>
              <w:t>Identifikátor (typ)</w:t>
            </w:r>
          </w:p>
        </w:tc>
        <w:tc>
          <w:tcPr>
            <w:tcW w:w="5239" w:type="dxa"/>
          </w:tcPr>
          <w:p w:rsidR="003E0CBA" w:rsidRPr="00E47F5C" w:rsidRDefault="008C55B4" w:rsidP="003E0CBA">
            <w:pPr>
              <w:rPr>
                <w:sz w:val="18"/>
                <w:szCs w:val="18"/>
              </w:rPr>
            </w:pPr>
            <w:r w:rsidRPr="002F393A">
              <w:rPr>
                <w:sz w:val="18"/>
                <w:szCs w:val="18"/>
              </w:rPr>
              <w:t xml:space="preserve">Automaticky </w:t>
            </w:r>
            <w:r>
              <w:rPr>
                <w:sz w:val="18"/>
                <w:szCs w:val="18"/>
              </w:rPr>
              <w:t>vyplnené</w:t>
            </w:r>
          </w:p>
        </w:tc>
      </w:tr>
      <w:tr w:rsidR="003E0CBA" w:rsidRPr="0075785C" w:rsidTr="00280976">
        <w:tc>
          <w:tcPr>
            <w:tcW w:w="704" w:type="dxa"/>
          </w:tcPr>
          <w:p w:rsidR="003E0CBA" w:rsidRPr="0075785C" w:rsidRDefault="003E0CBA" w:rsidP="003E0CBA">
            <w:pPr>
              <w:rPr>
                <w:sz w:val="20"/>
                <w:szCs w:val="20"/>
              </w:rPr>
            </w:pPr>
            <w:r w:rsidRPr="0075785C">
              <w:rPr>
                <w:sz w:val="20"/>
                <w:szCs w:val="20"/>
              </w:rPr>
              <w:t>122</w:t>
            </w:r>
          </w:p>
        </w:tc>
        <w:tc>
          <w:tcPr>
            <w:tcW w:w="3119" w:type="dxa"/>
          </w:tcPr>
          <w:p w:rsidR="003E0CBA" w:rsidRPr="0075785C" w:rsidRDefault="003E0CBA" w:rsidP="003E0CBA">
            <w:pPr>
              <w:widowControl w:val="0"/>
              <w:autoSpaceDE w:val="0"/>
              <w:autoSpaceDN w:val="0"/>
              <w:adjustRightInd w:val="0"/>
              <w:rPr>
                <w:rFonts w:ascii="Roboto" w:hAnsi="Roboto"/>
                <w:sz w:val="20"/>
                <w:szCs w:val="20"/>
              </w:rPr>
            </w:pPr>
            <w:r w:rsidRPr="0075785C">
              <w:rPr>
                <w:rFonts w:ascii="Roboto" w:hAnsi="Roboto" w:cs="Roboto"/>
                <w:b/>
                <w:bCs/>
                <w:color w:val="000000"/>
                <w:sz w:val="20"/>
                <w:szCs w:val="20"/>
              </w:rPr>
              <w:t>Výška oprávnených výdavkov</w:t>
            </w:r>
          </w:p>
        </w:tc>
        <w:tc>
          <w:tcPr>
            <w:tcW w:w="5239" w:type="dxa"/>
          </w:tcPr>
          <w:p w:rsidR="003E0CBA" w:rsidRPr="00E47F5C" w:rsidRDefault="008C55B4" w:rsidP="00BB01F9">
            <w:pPr>
              <w:rPr>
                <w:sz w:val="18"/>
                <w:szCs w:val="18"/>
              </w:rPr>
            </w:pPr>
            <w:r w:rsidRPr="002F393A">
              <w:rPr>
                <w:sz w:val="18"/>
                <w:szCs w:val="18"/>
              </w:rPr>
              <w:t xml:space="preserve">Automaticky </w:t>
            </w:r>
            <w:r>
              <w:rPr>
                <w:sz w:val="18"/>
                <w:szCs w:val="18"/>
              </w:rPr>
              <w:t xml:space="preserve">vyplnené – načíta sa </w:t>
            </w:r>
            <w:r w:rsidR="00BB01F9">
              <w:rPr>
                <w:sz w:val="18"/>
                <w:szCs w:val="18"/>
              </w:rPr>
              <w:t>hodnota</w:t>
            </w:r>
            <w:r>
              <w:rPr>
                <w:sz w:val="18"/>
                <w:szCs w:val="18"/>
              </w:rPr>
              <w:t xml:space="preserve"> oprávnených výdavkov za hlavné a podporné aktivity proj</w:t>
            </w:r>
            <w:r w:rsidR="00B319F2">
              <w:rPr>
                <w:sz w:val="18"/>
                <w:szCs w:val="18"/>
              </w:rPr>
              <w:t>e</w:t>
            </w:r>
            <w:r>
              <w:rPr>
                <w:sz w:val="18"/>
                <w:szCs w:val="18"/>
              </w:rPr>
              <w:t>ktu</w:t>
            </w:r>
          </w:p>
        </w:tc>
      </w:tr>
      <w:tr w:rsidR="003E0CBA" w:rsidRPr="0075785C" w:rsidTr="00C22DB6">
        <w:tc>
          <w:tcPr>
            <w:tcW w:w="9062" w:type="dxa"/>
            <w:gridSpan w:val="3"/>
          </w:tcPr>
          <w:p w:rsidR="003E0CBA" w:rsidRPr="0075785C" w:rsidRDefault="003E0CBA" w:rsidP="003E0CBA">
            <w:pPr>
              <w:widowControl w:val="0"/>
              <w:autoSpaceDE w:val="0"/>
              <w:autoSpaceDN w:val="0"/>
              <w:adjustRightInd w:val="0"/>
              <w:rPr>
                <w:rFonts w:ascii="Roboto" w:hAnsi="Roboto"/>
                <w:sz w:val="20"/>
                <w:szCs w:val="20"/>
              </w:rPr>
            </w:pPr>
            <w:r w:rsidRPr="0075785C">
              <w:rPr>
                <w:rFonts w:ascii="Roboto" w:hAnsi="Roboto" w:cs="Roboto"/>
                <w:b/>
                <w:bCs/>
                <w:color w:val="7F7F82"/>
                <w:sz w:val="20"/>
                <w:szCs w:val="20"/>
              </w:rPr>
              <w:t>Priame výdavky</w:t>
            </w:r>
          </w:p>
        </w:tc>
      </w:tr>
      <w:tr w:rsidR="003E0CBA" w:rsidRPr="0075785C" w:rsidTr="00280976">
        <w:tc>
          <w:tcPr>
            <w:tcW w:w="704" w:type="dxa"/>
          </w:tcPr>
          <w:p w:rsidR="003E0CBA" w:rsidRPr="0075785C" w:rsidRDefault="003E0CBA" w:rsidP="003E0CBA">
            <w:pPr>
              <w:rPr>
                <w:sz w:val="20"/>
                <w:szCs w:val="20"/>
              </w:rPr>
            </w:pPr>
            <w:r w:rsidRPr="0075785C">
              <w:rPr>
                <w:sz w:val="20"/>
                <w:szCs w:val="20"/>
              </w:rPr>
              <w:t>123</w:t>
            </w:r>
          </w:p>
        </w:tc>
        <w:tc>
          <w:tcPr>
            <w:tcW w:w="3119" w:type="dxa"/>
          </w:tcPr>
          <w:p w:rsidR="003E0CBA" w:rsidRPr="0075785C" w:rsidRDefault="00730486" w:rsidP="003E0CBA">
            <w:pPr>
              <w:widowControl w:val="0"/>
              <w:autoSpaceDE w:val="0"/>
              <w:autoSpaceDN w:val="0"/>
              <w:adjustRightInd w:val="0"/>
              <w:rPr>
                <w:rFonts w:ascii="Roboto" w:hAnsi="Roboto"/>
                <w:sz w:val="20"/>
                <w:szCs w:val="20"/>
              </w:rPr>
            </w:pPr>
            <w:r>
              <w:rPr>
                <w:rFonts w:ascii="Roboto" w:hAnsi="Roboto" w:cs="Roboto"/>
                <w:b/>
                <w:bCs/>
                <w:color w:val="000000"/>
                <w:sz w:val="20"/>
                <w:szCs w:val="20"/>
              </w:rPr>
              <w:t>Konkrétny cieľ</w:t>
            </w:r>
          </w:p>
        </w:tc>
        <w:tc>
          <w:tcPr>
            <w:tcW w:w="5239" w:type="dxa"/>
          </w:tcPr>
          <w:p w:rsidR="003E0CBA" w:rsidRPr="00E47F5C" w:rsidRDefault="008C55B4" w:rsidP="003E0CBA">
            <w:pPr>
              <w:rPr>
                <w:sz w:val="18"/>
                <w:szCs w:val="18"/>
              </w:rPr>
            </w:pPr>
            <w:r w:rsidRPr="002F393A">
              <w:rPr>
                <w:sz w:val="18"/>
                <w:szCs w:val="18"/>
              </w:rPr>
              <w:t xml:space="preserve">Automaticky </w:t>
            </w:r>
            <w:r>
              <w:rPr>
                <w:sz w:val="18"/>
                <w:szCs w:val="18"/>
              </w:rPr>
              <w:t>vyplnené</w:t>
            </w:r>
            <w:r w:rsidR="00F408C2">
              <w:rPr>
                <w:sz w:val="18"/>
                <w:szCs w:val="18"/>
              </w:rPr>
              <w:t>. Opakuje sa za počet relevantných špecifických cieľov</w:t>
            </w:r>
          </w:p>
        </w:tc>
      </w:tr>
      <w:tr w:rsidR="00A87764" w:rsidRPr="0075785C" w:rsidTr="00280976">
        <w:tc>
          <w:tcPr>
            <w:tcW w:w="704" w:type="dxa"/>
          </w:tcPr>
          <w:p w:rsidR="00A87764" w:rsidRPr="0075785C" w:rsidRDefault="00A87764" w:rsidP="00A87764">
            <w:pPr>
              <w:rPr>
                <w:sz w:val="20"/>
                <w:szCs w:val="20"/>
              </w:rPr>
            </w:pPr>
            <w:r>
              <w:rPr>
                <w:sz w:val="20"/>
                <w:szCs w:val="20"/>
              </w:rPr>
              <w:t>123a</w:t>
            </w:r>
          </w:p>
        </w:tc>
        <w:tc>
          <w:tcPr>
            <w:tcW w:w="3119" w:type="dxa"/>
          </w:tcPr>
          <w:p w:rsidR="00A87764" w:rsidRDefault="00A87764" w:rsidP="00A87764">
            <w:pPr>
              <w:widowControl w:val="0"/>
              <w:autoSpaceDE w:val="0"/>
              <w:autoSpaceDN w:val="0"/>
              <w:adjustRightInd w:val="0"/>
              <w:rPr>
                <w:rFonts w:ascii="Roboto" w:hAnsi="Roboto" w:cs="Roboto"/>
                <w:b/>
                <w:bCs/>
                <w:color w:val="000000"/>
                <w:sz w:val="20"/>
                <w:szCs w:val="20"/>
              </w:rPr>
            </w:pPr>
            <w:r>
              <w:rPr>
                <w:rFonts w:ascii="Roboto" w:hAnsi="Roboto" w:cs="Roboto"/>
                <w:b/>
                <w:bCs/>
                <w:color w:val="000000"/>
                <w:sz w:val="20"/>
                <w:szCs w:val="20"/>
              </w:rPr>
              <w:t>Celková výška oprávnených výdavkov</w:t>
            </w:r>
          </w:p>
        </w:tc>
        <w:tc>
          <w:tcPr>
            <w:tcW w:w="5239" w:type="dxa"/>
          </w:tcPr>
          <w:p w:rsidR="00A87764" w:rsidRPr="002F393A" w:rsidRDefault="00A87764" w:rsidP="00A87764">
            <w:pPr>
              <w:rPr>
                <w:sz w:val="18"/>
                <w:szCs w:val="18"/>
              </w:rPr>
            </w:pPr>
            <w:r>
              <w:rPr>
                <w:sz w:val="18"/>
                <w:szCs w:val="18"/>
              </w:rPr>
              <w:t>Automaticky vyplnené</w:t>
            </w:r>
          </w:p>
        </w:tc>
      </w:tr>
      <w:tr w:rsidR="003E0CBA" w:rsidRPr="0075785C" w:rsidTr="00280976">
        <w:tc>
          <w:tcPr>
            <w:tcW w:w="704" w:type="dxa"/>
          </w:tcPr>
          <w:p w:rsidR="003E0CBA" w:rsidRPr="0075785C" w:rsidRDefault="003E0CBA" w:rsidP="003E0CBA">
            <w:pPr>
              <w:rPr>
                <w:sz w:val="20"/>
                <w:szCs w:val="20"/>
              </w:rPr>
            </w:pPr>
            <w:r w:rsidRPr="0075785C">
              <w:rPr>
                <w:sz w:val="20"/>
                <w:szCs w:val="20"/>
              </w:rPr>
              <w:t>124</w:t>
            </w:r>
          </w:p>
        </w:tc>
        <w:tc>
          <w:tcPr>
            <w:tcW w:w="3119" w:type="dxa"/>
          </w:tcPr>
          <w:p w:rsidR="003E0CBA" w:rsidRPr="0075785C" w:rsidRDefault="003E0CBA" w:rsidP="003E0CBA">
            <w:pPr>
              <w:widowControl w:val="0"/>
              <w:autoSpaceDE w:val="0"/>
              <w:autoSpaceDN w:val="0"/>
              <w:adjustRightInd w:val="0"/>
              <w:rPr>
                <w:rFonts w:ascii="Roboto" w:hAnsi="Roboto"/>
                <w:sz w:val="20"/>
                <w:szCs w:val="20"/>
              </w:rPr>
            </w:pPr>
            <w:r w:rsidRPr="0075785C">
              <w:rPr>
                <w:rFonts w:ascii="Roboto" w:hAnsi="Roboto" w:cs="Roboto"/>
                <w:b/>
                <w:bCs/>
                <w:color w:val="000000"/>
                <w:sz w:val="20"/>
                <w:szCs w:val="20"/>
              </w:rPr>
              <w:t>Typ akt</w:t>
            </w:r>
            <w:r w:rsidR="00730486">
              <w:rPr>
                <w:rFonts w:ascii="Roboto" w:hAnsi="Roboto" w:cs="Roboto"/>
                <w:b/>
                <w:bCs/>
                <w:color w:val="000000"/>
                <w:sz w:val="20"/>
                <w:szCs w:val="20"/>
              </w:rPr>
              <w:t>ivity</w:t>
            </w:r>
          </w:p>
        </w:tc>
        <w:tc>
          <w:tcPr>
            <w:tcW w:w="5239" w:type="dxa"/>
          </w:tcPr>
          <w:p w:rsidR="003E0CBA" w:rsidRPr="00E47F5C" w:rsidRDefault="008C55B4" w:rsidP="003E0CBA">
            <w:pPr>
              <w:rPr>
                <w:sz w:val="18"/>
                <w:szCs w:val="18"/>
              </w:rPr>
            </w:pPr>
            <w:r w:rsidRPr="002F393A">
              <w:rPr>
                <w:sz w:val="18"/>
                <w:szCs w:val="18"/>
              </w:rPr>
              <w:t xml:space="preserve">Automaticky </w:t>
            </w:r>
            <w:r>
              <w:rPr>
                <w:sz w:val="18"/>
                <w:szCs w:val="18"/>
              </w:rPr>
              <w:t>vyplnené</w:t>
            </w:r>
          </w:p>
        </w:tc>
      </w:tr>
      <w:tr w:rsidR="00A87764" w:rsidRPr="0075785C" w:rsidTr="00280976">
        <w:tc>
          <w:tcPr>
            <w:tcW w:w="704" w:type="dxa"/>
          </w:tcPr>
          <w:p w:rsidR="00A87764" w:rsidRPr="0075785C" w:rsidRDefault="00A87764" w:rsidP="00A87764">
            <w:pPr>
              <w:rPr>
                <w:sz w:val="20"/>
                <w:szCs w:val="20"/>
              </w:rPr>
            </w:pPr>
            <w:r>
              <w:rPr>
                <w:sz w:val="20"/>
                <w:szCs w:val="20"/>
              </w:rPr>
              <w:t>124a</w:t>
            </w:r>
          </w:p>
        </w:tc>
        <w:tc>
          <w:tcPr>
            <w:tcW w:w="3119" w:type="dxa"/>
          </w:tcPr>
          <w:p w:rsidR="00A87764" w:rsidRPr="0075785C" w:rsidRDefault="00A87764" w:rsidP="00A87764">
            <w:pPr>
              <w:widowControl w:val="0"/>
              <w:autoSpaceDE w:val="0"/>
              <w:autoSpaceDN w:val="0"/>
              <w:adjustRightInd w:val="0"/>
              <w:rPr>
                <w:rFonts w:ascii="Roboto" w:hAnsi="Roboto" w:cs="Roboto"/>
                <w:b/>
                <w:bCs/>
                <w:color w:val="000000"/>
                <w:sz w:val="20"/>
                <w:szCs w:val="20"/>
              </w:rPr>
            </w:pPr>
            <w:r>
              <w:rPr>
                <w:rFonts w:ascii="Roboto" w:hAnsi="Roboto" w:cs="Roboto"/>
                <w:b/>
                <w:bCs/>
                <w:color w:val="000000"/>
                <w:sz w:val="20"/>
                <w:szCs w:val="20"/>
              </w:rPr>
              <w:t>Celková výška oprávnených výdavkov</w:t>
            </w:r>
          </w:p>
        </w:tc>
        <w:tc>
          <w:tcPr>
            <w:tcW w:w="5239" w:type="dxa"/>
          </w:tcPr>
          <w:p w:rsidR="00A87764" w:rsidRPr="002F393A" w:rsidRDefault="00A87764" w:rsidP="00A87764">
            <w:pPr>
              <w:rPr>
                <w:sz w:val="18"/>
                <w:szCs w:val="18"/>
              </w:rPr>
            </w:pPr>
            <w:r>
              <w:rPr>
                <w:sz w:val="18"/>
                <w:szCs w:val="18"/>
              </w:rPr>
              <w:t>Automaticky vyplnené</w:t>
            </w:r>
          </w:p>
        </w:tc>
      </w:tr>
      <w:tr w:rsidR="003E0CBA" w:rsidRPr="0075785C" w:rsidTr="00280976">
        <w:tc>
          <w:tcPr>
            <w:tcW w:w="704" w:type="dxa"/>
          </w:tcPr>
          <w:p w:rsidR="003E0CBA" w:rsidRPr="0075785C" w:rsidRDefault="003E0CBA" w:rsidP="003E0CBA">
            <w:pPr>
              <w:rPr>
                <w:sz w:val="20"/>
                <w:szCs w:val="20"/>
              </w:rPr>
            </w:pPr>
            <w:r w:rsidRPr="0075785C">
              <w:rPr>
                <w:sz w:val="20"/>
                <w:szCs w:val="20"/>
              </w:rPr>
              <w:t>125</w:t>
            </w:r>
          </w:p>
        </w:tc>
        <w:tc>
          <w:tcPr>
            <w:tcW w:w="3119" w:type="dxa"/>
          </w:tcPr>
          <w:p w:rsidR="003E0CBA" w:rsidRPr="0075785C" w:rsidRDefault="00730486" w:rsidP="003E0CBA">
            <w:pPr>
              <w:widowControl w:val="0"/>
              <w:autoSpaceDE w:val="0"/>
              <w:autoSpaceDN w:val="0"/>
              <w:adjustRightInd w:val="0"/>
              <w:rPr>
                <w:rFonts w:ascii="Roboto" w:hAnsi="Roboto"/>
                <w:sz w:val="20"/>
                <w:szCs w:val="20"/>
              </w:rPr>
            </w:pPr>
            <w:r>
              <w:rPr>
                <w:rFonts w:ascii="Roboto" w:hAnsi="Roboto" w:cs="Roboto"/>
                <w:b/>
                <w:bCs/>
                <w:color w:val="000000"/>
                <w:sz w:val="20"/>
                <w:szCs w:val="20"/>
              </w:rPr>
              <w:t>Hlavné aktivity projektu</w:t>
            </w:r>
          </w:p>
        </w:tc>
        <w:tc>
          <w:tcPr>
            <w:tcW w:w="5239" w:type="dxa"/>
          </w:tcPr>
          <w:p w:rsidR="003E0CBA" w:rsidRPr="00E47F5C" w:rsidRDefault="00351D38" w:rsidP="003E0CBA">
            <w:pPr>
              <w:rPr>
                <w:sz w:val="18"/>
                <w:szCs w:val="18"/>
              </w:rPr>
            </w:pPr>
            <w:r w:rsidRPr="002F393A">
              <w:rPr>
                <w:sz w:val="18"/>
                <w:szCs w:val="18"/>
              </w:rPr>
              <w:t xml:space="preserve">Automaticky </w:t>
            </w:r>
            <w:r>
              <w:rPr>
                <w:sz w:val="18"/>
                <w:szCs w:val="18"/>
              </w:rPr>
              <w:t>vyplnené</w:t>
            </w:r>
            <w:r w:rsidRPr="00E47F5C">
              <w:rPr>
                <w:sz w:val="18"/>
                <w:szCs w:val="18"/>
              </w:rPr>
              <w:t xml:space="preserve"> - </w:t>
            </w:r>
            <w:r w:rsidR="00BD21B3" w:rsidRPr="00E47F5C">
              <w:rPr>
                <w:sz w:val="18"/>
                <w:szCs w:val="18"/>
              </w:rPr>
              <w:t>Opakuje sa za počet relevantných hlavných aktivít projektu</w:t>
            </w:r>
          </w:p>
        </w:tc>
      </w:tr>
      <w:tr w:rsidR="00A87764" w:rsidRPr="0075785C" w:rsidTr="00280976">
        <w:tc>
          <w:tcPr>
            <w:tcW w:w="704" w:type="dxa"/>
          </w:tcPr>
          <w:p w:rsidR="00A87764" w:rsidRPr="0075785C" w:rsidRDefault="00A87764" w:rsidP="00A87764">
            <w:pPr>
              <w:rPr>
                <w:sz w:val="20"/>
                <w:szCs w:val="20"/>
              </w:rPr>
            </w:pPr>
            <w:r>
              <w:rPr>
                <w:sz w:val="20"/>
                <w:szCs w:val="20"/>
              </w:rPr>
              <w:t>125a</w:t>
            </w:r>
          </w:p>
        </w:tc>
        <w:tc>
          <w:tcPr>
            <w:tcW w:w="3119" w:type="dxa"/>
          </w:tcPr>
          <w:p w:rsidR="00A87764" w:rsidRDefault="00A87764" w:rsidP="00A87764">
            <w:pPr>
              <w:widowControl w:val="0"/>
              <w:autoSpaceDE w:val="0"/>
              <w:autoSpaceDN w:val="0"/>
              <w:adjustRightInd w:val="0"/>
              <w:rPr>
                <w:rFonts w:ascii="Roboto" w:hAnsi="Roboto" w:cs="Roboto"/>
                <w:b/>
                <w:bCs/>
                <w:color w:val="000000"/>
                <w:sz w:val="20"/>
                <w:szCs w:val="20"/>
              </w:rPr>
            </w:pPr>
            <w:r>
              <w:rPr>
                <w:rFonts w:ascii="Roboto" w:hAnsi="Roboto" w:cs="Roboto"/>
                <w:b/>
                <w:bCs/>
                <w:color w:val="000000"/>
                <w:sz w:val="20"/>
                <w:szCs w:val="20"/>
              </w:rPr>
              <w:t>Celková výška oprávnených výdavkov</w:t>
            </w:r>
          </w:p>
        </w:tc>
        <w:tc>
          <w:tcPr>
            <w:tcW w:w="5239" w:type="dxa"/>
          </w:tcPr>
          <w:p w:rsidR="00A87764" w:rsidRPr="002F393A" w:rsidRDefault="00A87764" w:rsidP="00A87764">
            <w:pPr>
              <w:rPr>
                <w:sz w:val="18"/>
                <w:szCs w:val="18"/>
              </w:rPr>
            </w:pPr>
            <w:r>
              <w:rPr>
                <w:sz w:val="18"/>
                <w:szCs w:val="18"/>
              </w:rPr>
              <w:t>Automaticky vyplnené</w:t>
            </w:r>
          </w:p>
        </w:tc>
      </w:tr>
      <w:tr w:rsidR="003E0CBA" w:rsidRPr="0075785C" w:rsidTr="00280976">
        <w:tc>
          <w:tcPr>
            <w:tcW w:w="704" w:type="dxa"/>
          </w:tcPr>
          <w:p w:rsidR="003E0CBA" w:rsidRPr="0075785C" w:rsidRDefault="003E0CBA" w:rsidP="003E0CBA">
            <w:pPr>
              <w:rPr>
                <w:sz w:val="20"/>
                <w:szCs w:val="20"/>
              </w:rPr>
            </w:pPr>
            <w:r w:rsidRPr="0075785C">
              <w:rPr>
                <w:sz w:val="20"/>
                <w:szCs w:val="20"/>
              </w:rPr>
              <w:t>126</w:t>
            </w:r>
          </w:p>
        </w:tc>
        <w:tc>
          <w:tcPr>
            <w:tcW w:w="3119" w:type="dxa"/>
          </w:tcPr>
          <w:p w:rsidR="003E0CBA" w:rsidRPr="0075785C" w:rsidRDefault="00730486" w:rsidP="003E0CBA">
            <w:pPr>
              <w:widowControl w:val="0"/>
              <w:autoSpaceDE w:val="0"/>
              <w:autoSpaceDN w:val="0"/>
              <w:adjustRightInd w:val="0"/>
              <w:rPr>
                <w:rFonts w:ascii="Roboto" w:hAnsi="Roboto"/>
                <w:sz w:val="20"/>
                <w:szCs w:val="20"/>
              </w:rPr>
            </w:pPr>
            <w:r>
              <w:rPr>
                <w:rFonts w:ascii="Roboto" w:hAnsi="Roboto" w:cs="Roboto"/>
                <w:b/>
                <w:bCs/>
                <w:color w:val="000000"/>
                <w:sz w:val="20"/>
                <w:szCs w:val="20"/>
              </w:rPr>
              <w:t>Skupina výdavku</w:t>
            </w:r>
          </w:p>
        </w:tc>
        <w:tc>
          <w:tcPr>
            <w:tcW w:w="5239" w:type="dxa"/>
          </w:tcPr>
          <w:p w:rsidR="003E0CBA" w:rsidRDefault="008C55B4" w:rsidP="003E0CBA">
            <w:pPr>
              <w:rPr>
                <w:sz w:val="18"/>
                <w:szCs w:val="18"/>
              </w:rPr>
            </w:pPr>
            <w:r w:rsidRPr="00E47F5C">
              <w:rPr>
                <w:sz w:val="18"/>
                <w:szCs w:val="18"/>
              </w:rPr>
              <w:t xml:space="preserve">Vypĺňa žiadateľ - </w:t>
            </w:r>
            <w:r w:rsidR="00BD21B3" w:rsidRPr="003E40E3">
              <w:rPr>
                <w:sz w:val="18"/>
                <w:szCs w:val="18"/>
              </w:rPr>
              <w:t>(výber z</w:t>
            </w:r>
            <w:r w:rsidR="00BD21B3">
              <w:rPr>
                <w:sz w:val="18"/>
                <w:szCs w:val="18"/>
              </w:rPr>
              <w:t> </w:t>
            </w:r>
            <w:r w:rsidR="00BD21B3" w:rsidRPr="003E40E3">
              <w:rPr>
                <w:sz w:val="18"/>
                <w:szCs w:val="18"/>
              </w:rPr>
              <w:t>číselníka oprávnených výdavkov)</w:t>
            </w:r>
          </w:p>
          <w:p w:rsidR="00A87764" w:rsidRPr="00E47F5C" w:rsidRDefault="00A87764" w:rsidP="003E0CBA">
            <w:pPr>
              <w:rPr>
                <w:sz w:val="18"/>
                <w:szCs w:val="18"/>
              </w:rPr>
            </w:pPr>
            <w:r>
              <w:rPr>
                <w:sz w:val="18"/>
                <w:szCs w:val="18"/>
              </w:rPr>
              <w:t>Uvádzať "Podpoložky výdavku" je pre RO voliteľná</w:t>
            </w:r>
          </w:p>
        </w:tc>
      </w:tr>
      <w:tr w:rsidR="00A87764" w:rsidRPr="0075785C" w:rsidTr="00280976">
        <w:tc>
          <w:tcPr>
            <w:tcW w:w="704" w:type="dxa"/>
          </w:tcPr>
          <w:p w:rsidR="00A87764" w:rsidRPr="0075785C" w:rsidRDefault="00A87764" w:rsidP="00A87764">
            <w:pPr>
              <w:rPr>
                <w:sz w:val="20"/>
                <w:szCs w:val="20"/>
              </w:rPr>
            </w:pPr>
            <w:r>
              <w:rPr>
                <w:sz w:val="20"/>
                <w:szCs w:val="20"/>
              </w:rPr>
              <w:t>126a</w:t>
            </w:r>
          </w:p>
        </w:tc>
        <w:tc>
          <w:tcPr>
            <w:tcW w:w="3119" w:type="dxa"/>
          </w:tcPr>
          <w:p w:rsidR="00A87764" w:rsidRDefault="00A87764" w:rsidP="00A87764">
            <w:pPr>
              <w:widowControl w:val="0"/>
              <w:autoSpaceDE w:val="0"/>
              <w:autoSpaceDN w:val="0"/>
              <w:adjustRightInd w:val="0"/>
              <w:rPr>
                <w:rFonts w:ascii="Roboto" w:hAnsi="Roboto" w:cs="Roboto"/>
                <w:b/>
                <w:bCs/>
                <w:color w:val="000000"/>
                <w:sz w:val="20"/>
                <w:szCs w:val="20"/>
              </w:rPr>
            </w:pPr>
            <w:r>
              <w:rPr>
                <w:rFonts w:ascii="Roboto" w:hAnsi="Roboto" w:cs="Roboto"/>
                <w:b/>
                <w:bCs/>
                <w:color w:val="000000"/>
                <w:sz w:val="20"/>
                <w:szCs w:val="20"/>
              </w:rPr>
              <w:t>Percento NFP</w:t>
            </w:r>
          </w:p>
        </w:tc>
        <w:tc>
          <w:tcPr>
            <w:tcW w:w="5239" w:type="dxa"/>
          </w:tcPr>
          <w:p w:rsidR="00A87764" w:rsidRPr="00E47F5C" w:rsidRDefault="00A87764" w:rsidP="00A87764">
            <w:pPr>
              <w:rPr>
                <w:sz w:val="18"/>
                <w:szCs w:val="18"/>
              </w:rPr>
            </w:pPr>
            <w:r>
              <w:rPr>
                <w:sz w:val="18"/>
                <w:szCs w:val="18"/>
              </w:rPr>
              <w:t>Vypĺňa žiadateľ</w:t>
            </w:r>
          </w:p>
        </w:tc>
      </w:tr>
      <w:tr w:rsidR="00A87764" w:rsidRPr="0075785C" w:rsidTr="00280976">
        <w:tc>
          <w:tcPr>
            <w:tcW w:w="704" w:type="dxa"/>
          </w:tcPr>
          <w:p w:rsidR="00A87764" w:rsidRPr="0075785C" w:rsidRDefault="00A87764" w:rsidP="00A87764">
            <w:pPr>
              <w:rPr>
                <w:sz w:val="20"/>
                <w:szCs w:val="20"/>
              </w:rPr>
            </w:pPr>
            <w:r>
              <w:rPr>
                <w:sz w:val="20"/>
                <w:szCs w:val="20"/>
              </w:rPr>
              <w:t>126b</w:t>
            </w:r>
          </w:p>
        </w:tc>
        <w:tc>
          <w:tcPr>
            <w:tcW w:w="3119" w:type="dxa"/>
          </w:tcPr>
          <w:p w:rsidR="00A87764" w:rsidRDefault="00A87764" w:rsidP="00A87764">
            <w:pPr>
              <w:widowControl w:val="0"/>
              <w:autoSpaceDE w:val="0"/>
              <w:autoSpaceDN w:val="0"/>
              <w:adjustRightInd w:val="0"/>
              <w:rPr>
                <w:rFonts w:ascii="Roboto" w:hAnsi="Roboto" w:cs="Roboto"/>
                <w:b/>
                <w:bCs/>
                <w:color w:val="000000"/>
                <w:sz w:val="20"/>
                <w:szCs w:val="20"/>
              </w:rPr>
            </w:pPr>
            <w:r>
              <w:rPr>
                <w:rFonts w:ascii="Roboto" w:hAnsi="Roboto" w:cs="Roboto"/>
                <w:b/>
                <w:bCs/>
                <w:color w:val="000000"/>
                <w:sz w:val="20"/>
                <w:szCs w:val="20"/>
              </w:rPr>
              <w:t>Oprávnený výdavok</w:t>
            </w:r>
          </w:p>
        </w:tc>
        <w:tc>
          <w:tcPr>
            <w:tcW w:w="5239" w:type="dxa"/>
          </w:tcPr>
          <w:p w:rsidR="00A87764" w:rsidRPr="00E47F5C" w:rsidRDefault="00A87764" w:rsidP="00A87764">
            <w:pPr>
              <w:rPr>
                <w:sz w:val="18"/>
                <w:szCs w:val="18"/>
              </w:rPr>
            </w:pPr>
            <w:r>
              <w:rPr>
                <w:sz w:val="18"/>
                <w:szCs w:val="18"/>
              </w:rPr>
              <w:t>Automaticky vyplnené</w:t>
            </w:r>
          </w:p>
        </w:tc>
      </w:tr>
      <w:tr w:rsidR="003E0CBA" w:rsidRPr="0075785C" w:rsidTr="00280976">
        <w:tc>
          <w:tcPr>
            <w:tcW w:w="704" w:type="dxa"/>
          </w:tcPr>
          <w:p w:rsidR="003E0CBA" w:rsidRPr="0075785C" w:rsidRDefault="003E0CBA" w:rsidP="003E0CBA">
            <w:pPr>
              <w:rPr>
                <w:sz w:val="20"/>
                <w:szCs w:val="20"/>
              </w:rPr>
            </w:pPr>
            <w:r w:rsidRPr="0075785C">
              <w:rPr>
                <w:sz w:val="20"/>
                <w:szCs w:val="20"/>
              </w:rPr>
              <w:t>127</w:t>
            </w:r>
          </w:p>
        </w:tc>
        <w:tc>
          <w:tcPr>
            <w:tcW w:w="3119" w:type="dxa"/>
          </w:tcPr>
          <w:p w:rsidR="003E0CBA" w:rsidRPr="0075785C" w:rsidRDefault="00730486" w:rsidP="003E0CBA">
            <w:pPr>
              <w:widowControl w:val="0"/>
              <w:autoSpaceDE w:val="0"/>
              <w:autoSpaceDN w:val="0"/>
              <w:adjustRightInd w:val="0"/>
              <w:rPr>
                <w:rFonts w:ascii="Roboto" w:hAnsi="Roboto"/>
                <w:sz w:val="20"/>
                <w:szCs w:val="20"/>
              </w:rPr>
            </w:pPr>
            <w:r w:rsidRPr="00730486">
              <w:rPr>
                <w:rFonts w:ascii="Roboto" w:hAnsi="Roboto" w:cs="Roboto"/>
                <w:b/>
                <w:bCs/>
                <w:color w:val="000000"/>
                <w:sz w:val="20"/>
                <w:szCs w:val="20"/>
              </w:rPr>
              <w:t>Poznámka</w:t>
            </w:r>
            <w:r w:rsidR="003E0CBA" w:rsidRPr="00730486">
              <w:rPr>
                <w:rFonts w:ascii="Roboto" w:hAnsi="Roboto" w:cs="Roboto"/>
                <w:b/>
                <w:bCs/>
                <w:color w:val="000000"/>
                <w:sz w:val="20"/>
                <w:szCs w:val="20"/>
              </w:rPr>
              <w:t xml:space="preserve"> </w:t>
            </w:r>
          </w:p>
        </w:tc>
        <w:tc>
          <w:tcPr>
            <w:tcW w:w="5239" w:type="dxa"/>
          </w:tcPr>
          <w:p w:rsidR="003E0CBA" w:rsidRPr="00E47F5C" w:rsidRDefault="008C55B4" w:rsidP="003E0CBA">
            <w:pPr>
              <w:rPr>
                <w:sz w:val="18"/>
                <w:szCs w:val="18"/>
              </w:rPr>
            </w:pPr>
            <w:r w:rsidRPr="00E47F5C">
              <w:rPr>
                <w:sz w:val="18"/>
                <w:szCs w:val="18"/>
              </w:rPr>
              <w:t>Vypĺňa žiadateľ</w:t>
            </w:r>
          </w:p>
        </w:tc>
      </w:tr>
      <w:tr w:rsidR="003E0CBA" w:rsidRPr="0075785C" w:rsidTr="00280976">
        <w:tc>
          <w:tcPr>
            <w:tcW w:w="704" w:type="dxa"/>
          </w:tcPr>
          <w:p w:rsidR="003E0CBA" w:rsidRPr="0075785C" w:rsidRDefault="003E0CBA" w:rsidP="003E0CBA">
            <w:pPr>
              <w:rPr>
                <w:sz w:val="20"/>
                <w:szCs w:val="20"/>
              </w:rPr>
            </w:pPr>
            <w:r w:rsidRPr="0075785C">
              <w:rPr>
                <w:sz w:val="20"/>
                <w:szCs w:val="20"/>
              </w:rPr>
              <w:t>128</w:t>
            </w:r>
          </w:p>
        </w:tc>
        <w:tc>
          <w:tcPr>
            <w:tcW w:w="3119" w:type="dxa"/>
          </w:tcPr>
          <w:p w:rsidR="003E0CBA" w:rsidRPr="0075785C" w:rsidRDefault="008472AB" w:rsidP="008472AB">
            <w:pPr>
              <w:widowControl w:val="0"/>
              <w:autoSpaceDE w:val="0"/>
              <w:autoSpaceDN w:val="0"/>
              <w:adjustRightInd w:val="0"/>
              <w:rPr>
                <w:rFonts w:ascii="Roboto" w:hAnsi="Roboto"/>
                <w:sz w:val="20"/>
                <w:szCs w:val="20"/>
              </w:rPr>
            </w:pPr>
            <w:r>
              <w:rPr>
                <w:rFonts w:ascii="Roboto" w:hAnsi="Roboto" w:cs="Roboto"/>
                <w:b/>
                <w:bCs/>
                <w:color w:val="000000"/>
                <w:sz w:val="20"/>
                <w:szCs w:val="20"/>
              </w:rPr>
              <w:t xml:space="preserve">Podpoložka </w:t>
            </w:r>
            <w:r w:rsidR="003E0CBA" w:rsidRPr="0075785C">
              <w:rPr>
                <w:rFonts w:ascii="Roboto" w:hAnsi="Roboto" w:cs="Roboto"/>
                <w:b/>
                <w:bCs/>
                <w:color w:val="000000"/>
                <w:sz w:val="20"/>
                <w:szCs w:val="20"/>
              </w:rPr>
              <w:t>výdavk</w:t>
            </w:r>
            <w:r>
              <w:rPr>
                <w:rFonts w:ascii="Roboto" w:hAnsi="Roboto" w:cs="Roboto"/>
                <w:b/>
                <w:bCs/>
                <w:color w:val="000000"/>
                <w:sz w:val="20"/>
                <w:szCs w:val="20"/>
              </w:rPr>
              <w:t>u</w:t>
            </w:r>
          </w:p>
        </w:tc>
        <w:tc>
          <w:tcPr>
            <w:tcW w:w="5239" w:type="dxa"/>
          </w:tcPr>
          <w:p w:rsidR="003E0CBA" w:rsidRPr="00E47F5C" w:rsidRDefault="008C55B4" w:rsidP="003E0CBA">
            <w:pPr>
              <w:rPr>
                <w:sz w:val="18"/>
                <w:szCs w:val="18"/>
              </w:rPr>
            </w:pPr>
            <w:r w:rsidRPr="00E47F5C">
              <w:rPr>
                <w:sz w:val="18"/>
                <w:szCs w:val="18"/>
              </w:rPr>
              <w:t xml:space="preserve">Vypĺňa žiadateľ </w:t>
            </w:r>
          </w:p>
        </w:tc>
      </w:tr>
      <w:tr w:rsidR="008472AB" w:rsidRPr="0075785C" w:rsidTr="00280976">
        <w:tc>
          <w:tcPr>
            <w:tcW w:w="704" w:type="dxa"/>
          </w:tcPr>
          <w:p w:rsidR="008472AB" w:rsidRPr="0075785C" w:rsidRDefault="008472AB" w:rsidP="008472AB">
            <w:pPr>
              <w:rPr>
                <w:sz w:val="20"/>
                <w:szCs w:val="20"/>
              </w:rPr>
            </w:pPr>
            <w:r>
              <w:rPr>
                <w:sz w:val="20"/>
                <w:szCs w:val="20"/>
              </w:rPr>
              <w:t>128a</w:t>
            </w:r>
          </w:p>
        </w:tc>
        <w:tc>
          <w:tcPr>
            <w:tcW w:w="3119" w:type="dxa"/>
          </w:tcPr>
          <w:p w:rsidR="008472AB" w:rsidRPr="0075785C" w:rsidRDefault="008472AB" w:rsidP="008472AB">
            <w:pPr>
              <w:widowControl w:val="0"/>
              <w:autoSpaceDE w:val="0"/>
              <w:autoSpaceDN w:val="0"/>
              <w:adjustRightInd w:val="0"/>
              <w:rPr>
                <w:rFonts w:ascii="Roboto" w:hAnsi="Roboto" w:cs="Roboto"/>
                <w:b/>
                <w:bCs/>
                <w:color w:val="000000"/>
                <w:sz w:val="20"/>
                <w:szCs w:val="20"/>
              </w:rPr>
            </w:pPr>
            <w:r>
              <w:rPr>
                <w:rFonts w:ascii="Roboto" w:hAnsi="Roboto" w:cs="Roboto"/>
                <w:b/>
                <w:bCs/>
                <w:color w:val="000000"/>
                <w:sz w:val="20"/>
                <w:szCs w:val="20"/>
              </w:rPr>
              <w:t>Merná jednotka</w:t>
            </w:r>
          </w:p>
        </w:tc>
        <w:tc>
          <w:tcPr>
            <w:tcW w:w="5239" w:type="dxa"/>
          </w:tcPr>
          <w:p w:rsidR="008472AB" w:rsidRPr="00E47F5C" w:rsidRDefault="008472AB" w:rsidP="008472AB">
            <w:pPr>
              <w:rPr>
                <w:sz w:val="18"/>
                <w:szCs w:val="18"/>
              </w:rPr>
            </w:pPr>
            <w:r>
              <w:rPr>
                <w:sz w:val="18"/>
                <w:szCs w:val="18"/>
              </w:rPr>
              <w:t>Žiadateľ vyberie relevantnú mernú jednotku</w:t>
            </w:r>
          </w:p>
        </w:tc>
      </w:tr>
      <w:tr w:rsidR="008472AB" w:rsidRPr="0075785C" w:rsidTr="00280976">
        <w:tc>
          <w:tcPr>
            <w:tcW w:w="704" w:type="dxa"/>
          </w:tcPr>
          <w:p w:rsidR="008472AB" w:rsidRPr="0075785C" w:rsidRDefault="008472AB" w:rsidP="008472AB">
            <w:pPr>
              <w:rPr>
                <w:sz w:val="20"/>
                <w:szCs w:val="20"/>
              </w:rPr>
            </w:pPr>
            <w:r>
              <w:rPr>
                <w:sz w:val="20"/>
                <w:szCs w:val="20"/>
              </w:rPr>
              <w:t>128b</w:t>
            </w:r>
          </w:p>
        </w:tc>
        <w:tc>
          <w:tcPr>
            <w:tcW w:w="3119" w:type="dxa"/>
          </w:tcPr>
          <w:p w:rsidR="008472AB" w:rsidRPr="0075785C" w:rsidRDefault="008472AB" w:rsidP="008472AB">
            <w:pPr>
              <w:widowControl w:val="0"/>
              <w:autoSpaceDE w:val="0"/>
              <w:autoSpaceDN w:val="0"/>
              <w:adjustRightInd w:val="0"/>
              <w:rPr>
                <w:rFonts w:ascii="Roboto" w:hAnsi="Roboto" w:cs="Roboto"/>
                <w:b/>
                <w:bCs/>
                <w:color w:val="000000"/>
                <w:sz w:val="20"/>
                <w:szCs w:val="20"/>
              </w:rPr>
            </w:pPr>
            <w:r>
              <w:rPr>
                <w:rFonts w:ascii="Roboto" w:hAnsi="Roboto" w:cs="Roboto"/>
                <w:b/>
                <w:bCs/>
                <w:color w:val="000000"/>
                <w:sz w:val="20"/>
                <w:szCs w:val="20"/>
              </w:rPr>
              <w:t>Množstvo</w:t>
            </w:r>
          </w:p>
        </w:tc>
        <w:tc>
          <w:tcPr>
            <w:tcW w:w="5239" w:type="dxa"/>
          </w:tcPr>
          <w:p w:rsidR="008472AB" w:rsidRPr="00E47F5C" w:rsidRDefault="008472AB" w:rsidP="008472AB">
            <w:pPr>
              <w:rPr>
                <w:sz w:val="18"/>
                <w:szCs w:val="18"/>
              </w:rPr>
            </w:pPr>
            <w:r>
              <w:rPr>
                <w:sz w:val="18"/>
                <w:szCs w:val="18"/>
              </w:rPr>
              <w:t>Vypĺňa žiadateľ</w:t>
            </w:r>
          </w:p>
        </w:tc>
      </w:tr>
      <w:tr w:rsidR="008472AB" w:rsidRPr="0075785C" w:rsidTr="00280976">
        <w:tc>
          <w:tcPr>
            <w:tcW w:w="704" w:type="dxa"/>
          </w:tcPr>
          <w:p w:rsidR="008472AB" w:rsidRPr="0075785C" w:rsidRDefault="008472AB" w:rsidP="008472AB">
            <w:pPr>
              <w:rPr>
                <w:sz w:val="20"/>
                <w:szCs w:val="20"/>
              </w:rPr>
            </w:pPr>
            <w:r>
              <w:rPr>
                <w:sz w:val="20"/>
                <w:szCs w:val="20"/>
              </w:rPr>
              <w:t>128c</w:t>
            </w:r>
          </w:p>
        </w:tc>
        <w:tc>
          <w:tcPr>
            <w:tcW w:w="3119" w:type="dxa"/>
          </w:tcPr>
          <w:p w:rsidR="008472AB" w:rsidRPr="0075785C" w:rsidRDefault="008472AB" w:rsidP="008472AB">
            <w:pPr>
              <w:widowControl w:val="0"/>
              <w:autoSpaceDE w:val="0"/>
              <w:autoSpaceDN w:val="0"/>
              <w:adjustRightInd w:val="0"/>
              <w:rPr>
                <w:rFonts w:ascii="Roboto" w:hAnsi="Roboto" w:cs="Roboto"/>
                <w:b/>
                <w:bCs/>
                <w:color w:val="000000"/>
                <w:sz w:val="20"/>
                <w:szCs w:val="20"/>
              </w:rPr>
            </w:pPr>
            <w:r>
              <w:rPr>
                <w:rFonts w:ascii="Roboto" w:hAnsi="Roboto" w:cs="Roboto"/>
                <w:b/>
                <w:bCs/>
                <w:color w:val="000000"/>
                <w:sz w:val="20"/>
                <w:szCs w:val="20"/>
              </w:rPr>
              <w:t>Jednotková suma</w:t>
            </w:r>
          </w:p>
        </w:tc>
        <w:tc>
          <w:tcPr>
            <w:tcW w:w="5239" w:type="dxa"/>
          </w:tcPr>
          <w:p w:rsidR="008472AB" w:rsidRPr="00E47F5C" w:rsidRDefault="008472AB" w:rsidP="008472AB">
            <w:pPr>
              <w:rPr>
                <w:sz w:val="18"/>
                <w:szCs w:val="18"/>
              </w:rPr>
            </w:pPr>
            <w:r>
              <w:rPr>
                <w:sz w:val="18"/>
                <w:szCs w:val="18"/>
              </w:rPr>
              <w:t>Vypĺňa žiadateľ</w:t>
            </w:r>
          </w:p>
        </w:tc>
      </w:tr>
      <w:tr w:rsidR="008472AB" w:rsidRPr="0075785C" w:rsidTr="00280976">
        <w:tc>
          <w:tcPr>
            <w:tcW w:w="704" w:type="dxa"/>
          </w:tcPr>
          <w:p w:rsidR="008472AB" w:rsidRPr="0075785C" w:rsidRDefault="008472AB" w:rsidP="004A71C3">
            <w:pPr>
              <w:rPr>
                <w:sz w:val="20"/>
                <w:szCs w:val="20"/>
              </w:rPr>
            </w:pPr>
            <w:r>
              <w:rPr>
                <w:sz w:val="20"/>
                <w:szCs w:val="20"/>
              </w:rPr>
              <w:t>12</w:t>
            </w:r>
            <w:r w:rsidR="004A71C3">
              <w:rPr>
                <w:sz w:val="20"/>
                <w:szCs w:val="20"/>
              </w:rPr>
              <w:t>8</w:t>
            </w:r>
            <w:r>
              <w:rPr>
                <w:sz w:val="20"/>
                <w:szCs w:val="20"/>
              </w:rPr>
              <w:t>d</w:t>
            </w:r>
          </w:p>
        </w:tc>
        <w:tc>
          <w:tcPr>
            <w:tcW w:w="3119" w:type="dxa"/>
          </w:tcPr>
          <w:p w:rsidR="008472AB" w:rsidRPr="0075785C" w:rsidRDefault="008472AB" w:rsidP="008472AB">
            <w:pPr>
              <w:widowControl w:val="0"/>
              <w:autoSpaceDE w:val="0"/>
              <w:autoSpaceDN w:val="0"/>
              <w:adjustRightInd w:val="0"/>
              <w:rPr>
                <w:rFonts w:ascii="Roboto" w:hAnsi="Roboto" w:cs="Roboto"/>
                <w:b/>
                <w:bCs/>
                <w:color w:val="000000"/>
                <w:sz w:val="20"/>
                <w:szCs w:val="20"/>
              </w:rPr>
            </w:pPr>
            <w:r>
              <w:rPr>
                <w:rFonts w:ascii="Roboto" w:hAnsi="Roboto" w:cs="Roboto"/>
                <w:b/>
                <w:bCs/>
                <w:color w:val="000000"/>
                <w:sz w:val="20"/>
                <w:szCs w:val="20"/>
              </w:rPr>
              <w:t>Suma</w:t>
            </w:r>
          </w:p>
        </w:tc>
        <w:tc>
          <w:tcPr>
            <w:tcW w:w="5239" w:type="dxa"/>
          </w:tcPr>
          <w:p w:rsidR="008472AB" w:rsidRPr="00E47F5C" w:rsidRDefault="008472AB" w:rsidP="008472AB">
            <w:pPr>
              <w:rPr>
                <w:sz w:val="18"/>
                <w:szCs w:val="18"/>
              </w:rPr>
            </w:pPr>
            <w:r>
              <w:rPr>
                <w:sz w:val="18"/>
                <w:szCs w:val="18"/>
              </w:rPr>
              <w:t>Automaticky vyplnené v</w:t>
            </w:r>
            <w:r w:rsidR="004A71C3">
              <w:rPr>
                <w:sz w:val="18"/>
                <w:szCs w:val="18"/>
              </w:rPr>
              <w:t> </w:t>
            </w:r>
            <w:r>
              <w:rPr>
                <w:sz w:val="18"/>
                <w:szCs w:val="18"/>
              </w:rPr>
              <w:t>prípade ak je vyplnené množstvo a</w:t>
            </w:r>
            <w:r w:rsidR="004A71C3">
              <w:rPr>
                <w:sz w:val="18"/>
                <w:szCs w:val="18"/>
              </w:rPr>
              <w:t> </w:t>
            </w:r>
            <w:r>
              <w:rPr>
                <w:sz w:val="18"/>
                <w:szCs w:val="18"/>
              </w:rPr>
              <w:t>jednotková cena, inak vypĺňa žiadateľ.</w:t>
            </w:r>
          </w:p>
        </w:tc>
      </w:tr>
      <w:tr w:rsidR="003E0CBA" w:rsidRPr="0075785C" w:rsidTr="00C22DB6">
        <w:tc>
          <w:tcPr>
            <w:tcW w:w="9062" w:type="dxa"/>
            <w:gridSpan w:val="3"/>
          </w:tcPr>
          <w:p w:rsidR="003E0CBA" w:rsidRPr="0075785C" w:rsidRDefault="003E0CBA" w:rsidP="003E0CBA">
            <w:pPr>
              <w:widowControl w:val="0"/>
              <w:autoSpaceDE w:val="0"/>
              <w:autoSpaceDN w:val="0"/>
              <w:adjustRightInd w:val="0"/>
              <w:rPr>
                <w:rFonts w:ascii="Roboto" w:hAnsi="Roboto"/>
                <w:sz w:val="20"/>
                <w:szCs w:val="20"/>
              </w:rPr>
            </w:pPr>
            <w:r w:rsidRPr="0075785C">
              <w:rPr>
                <w:rFonts w:ascii="Roboto" w:hAnsi="Roboto" w:cs="Roboto"/>
                <w:b/>
                <w:bCs/>
                <w:color w:val="7F7F82"/>
                <w:sz w:val="20"/>
                <w:szCs w:val="20"/>
              </w:rPr>
              <w:t>Nepriame výdavky</w:t>
            </w:r>
          </w:p>
        </w:tc>
      </w:tr>
      <w:tr w:rsidR="003E0CBA" w:rsidRPr="0075785C" w:rsidTr="00280976">
        <w:tc>
          <w:tcPr>
            <w:tcW w:w="704" w:type="dxa"/>
          </w:tcPr>
          <w:p w:rsidR="003E0CBA" w:rsidRPr="0075785C" w:rsidRDefault="003E0CBA" w:rsidP="003E0CBA">
            <w:pPr>
              <w:rPr>
                <w:sz w:val="20"/>
                <w:szCs w:val="20"/>
              </w:rPr>
            </w:pPr>
            <w:r w:rsidRPr="0075785C">
              <w:rPr>
                <w:sz w:val="20"/>
                <w:szCs w:val="20"/>
              </w:rPr>
              <w:t>129</w:t>
            </w:r>
          </w:p>
        </w:tc>
        <w:tc>
          <w:tcPr>
            <w:tcW w:w="3119" w:type="dxa"/>
          </w:tcPr>
          <w:p w:rsidR="003E0CBA" w:rsidRPr="0075785C" w:rsidRDefault="00730486" w:rsidP="003E0CBA">
            <w:pPr>
              <w:widowControl w:val="0"/>
              <w:autoSpaceDE w:val="0"/>
              <w:autoSpaceDN w:val="0"/>
              <w:adjustRightInd w:val="0"/>
              <w:rPr>
                <w:rFonts w:ascii="Roboto" w:hAnsi="Roboto"/>
                <w:sz w:val="20"/>
                <w:szCs w:val="20"/>
              </w:rPr>
            </w:pPr>
            <w:r>
              <w:rPr>
                <w:rFonts w:ascii="Roboto" w:hAnsi="Roboto" w:cs="Roboto"/>
                <w:b/>
                <w:bCs/>
                <w:color w:val="000000"/>
                <w:sz w:val="20"/>
                <w:szCs w:val="20"/>
              </w:rPr>
              <w:t>Konkrétny cieľ</w:t>
            </w:r>
          </w:p>
        </w:tc>
        <w:tc>
          <w:tcPr>
            <w:tcW w:w="5239" w:type="dxa"/>
          </w:tcPr>
          <w:p w:rsidR="003E0CBA" w:rsidRPr="00E47F5C" w:rsidRDefault="008C55B4" w:rsidP="003E0CBA">
            <w:pPr>
              <w:rPr>
                <w:sz w:val="18"/>
                <w:szCs w:val="18"/>
              </w:rPr>
            </w:pPr>
            <w:r w:rsidRPr="002F393A">
              <w:rPr>
                <w:sz w:val="18"/>
                <w:szCs w:val="18"/>
              </w:rPr>
              <w:t xml:space="preserve">Automaticky </w:t>
            </w:r>
            <w:r>
              <w:rPr>
                <w:sz w:val="18"/>
                <w:szCs w:val="18"/>
              </w:rPr>
              <w:t>vyplnené</w:t>
            </w:r>
          </w:p>
        </w:tc>
      </w:tr>
      <w:tr w:rsidR="004A71C3" w:rsidRPr="0075785C" w:rsidTr="00280976">
        <w:tc>
          <w:tcPr>
            <w:tcW w:w="704" w:type="dxa"/>
          </w:tcPr>
          <w:p w:rsidR="004A71C3" w:rsidRPr="0075785C" w:rsidRDefault="004A71C3" w:rsidP="003E0CBA">
            <w:pPr>
              <w:rPr>
                <w:sz w:val="20"/>
                <w:szCs w:val="20"/>
              </w:rPr>
            </w:pPr>
            <w:r>
              <w:rPr>
                <w:sz w:val="20"/>
                <w:szCs w:val="20"/>
              </w:rPr>
              <w:t>129a</w:t>
            </w:r>
          </w:p>
        </w:tc>
        <w:tc>
          <w:tcPr>
            <w:tcW w:w="3119" w:type="dxa"/>
          </w:tcPr>
          <w:p w:rsidR="004A71C3" w:rsidRDefault="004A71C3" w:rsidP="003E0CBA">
            <w:pPr>
              <w:widowControl w:val="0"/>
              <w:autoSpaceDE w:val="0"/>
              <w:autoSpaceDN w:val="0"/>
              <w:adjustRightInd w:val="0"/>
              <w:rPr>
                <w:rFonts w:ascii="Roboto" w:hAnsi="Roboto" w:cs="Roboto"/>
                <w:b/>
                <w:bCs/>
                <w:color w:val="000000"/>
                <w:sz w:val="20"/>
                <w:szCs w:val="20"/>
              </w:rPr>
            </w:pPr>
            <w:r w:rsidRPr="005E47D1">
              <w:rPr>
                <w:rFonts w:ascii="Roboto" w:hAnsi="Roboto" w:cs="Roboto"/>
                <w:b/>
                <w:bCs/>
                <w:color w:val="000000"/>
                <w:sz w:val="20"/>
                <w:szCs w:val="20"/>
              </w:rPr>
              <w:t>Celková výška oprávnených výdavkov</w:t>
            </w:r>
          </w:p>
        </w:tc>
        <w:tc>
          <w:tcPr>
            <w:tcW w:w="5239" w:type="dxa"/>
          </w:tcPr>
          <w:p w:rsidR="004A71C3" w:rsidRPr="002F393A" w:rsidRDefault="004A71C3" w:rsidP="003E0CBA">
            <w:pPr>
              <w:rPr>
                <w:sz w:val="18"/>
                <w:szCs w:val="18"/>
              </w:rPr>
            </w:pPr>
            <w:r w:rsidRPr="002F393A">
              <w:rPr>
                <w:sz w:val="18"/>
                <w:szCs w:val="18"/>
              </w:rPr>
              <w:t xml:space="preserve">Automaticky </w:t>
            </w:r>
            <w:r>
              <w:rPr>
                <w:sz w:val="18"/>
                <w:szCs w:val="18"/>
              </w:rPr>
              <w:t>vyplnené</w:t>
            </w:r>
          </w:p>
        </w:tc>
      </w:tr>
      <w:tr w:rsidR="003E0CBA" w:rsidRPr="0075785C" w:rsidTr="00280976">
        <w:tc>
          <w:tcPr>
            <w:tcW w:w="704" w:type="dxa"/>
          </w:tcPr>
          <w:p w:rsidR="003E0CBA" w:rsidRPr="0075785C" w:rsidRDefault="003E0CBA" w:rsidP="003E0CBA">
            <w:pPr>
              <w:rPr>
                <w:sz w:val="20"/>
                <w:szCs w:val="20"/>
              </w:rPr>
            </w:pPr>
            <w:r w:rsidRPr="0075785C">
              <w:rPr>
                <w:sz w:val="20"/>
                <w:szCs w:val="20"/>
              </w:rPr>
              <w:t>130</w:t>
            </w:r>
          </w:p>
        </w:tc>
        <w:tc>
          <w:tcPr>
            <w:tcW w:w="3119" w:type="dxa"/>
          </w:tcPr>
          <w:p w:rsidR="003E0CBA" w:rsidRPr="0075785C" w:rsidRDefault="00730486" w:rsidP="003E0CBA">
            <w:pPr>
              <w:widowControl w:val="0"/>
              <w:autoSpaceDE w:val="0"/>
              <w:autoSpaceDN w:val="0"/>
              <w:adjustRightInd w:val="0"/>
              <w:rPr>
                <w:rFonts w:ascii="Roboto" w:hAnsi="Roboto"/>
                <w:sz w:val="20"/>
                <w:szCs w:val="20"/>
              </w:rPr>
            </w:pPr>
            <w:r>
              <w:rPr>
                <w:rFonts w:ascii="Roboto" w:hAnsi="Roboto" w:cs="Roboto"/>
                <w:b/>
                <w:bCs/>
                <w:color w:val="000000"/>
                <w:sz w:val="20"/>
                <w:szCs w:val="20"/>
              </w:rPr>
              <w:t>Podporné aktivity</w:t>
            </w:r>
          </w:p>
        </w:tc>
        <w:tc>
          <w:tcPr>
            <w:tcW w:w="5239" w:type="dxa"/>
          </w:tcPr>
          <w:p w:rsidR="003E0CBA" w:rsidRPr="00E47F5C" w:rsidRDefault="008C55B4" w:rsidP="00351D38">
            <w:pPr>
              <w:rPr>
                <w:sz w:val="18"/>
                <w:szCs w:val="18"/>
              </w:rPr>
            </w:pPr>
            <w:r w:rsidRPr="002F393A">
              <w:rPr>
                <w:sz w:val="18"/>
                <w:szCs w:val="18"/>
              </w:rPr>
              <w:t xml:space="preserve">Automaticky </w:t>
            </w:r>
            <w:r>
              <w:rPr>
                <w:sz w:val="18"/>
                <w:szCs w:val="18"/>
              </w:rPr>
              <w:t>vyplnené</w:t>
            </w:r>
            <w:r w:rsidR="00351D38">
              <w:rPr>
                <w:sz w:val="18"/>
                <w:szCs w:val="18"/>
              </w:rPr>
              <w:t xml:space="preserve"> - </w:t>
            </w:r>
            <w:r w:rsidR="00351D38" w:rsidRPr="00E47F5C">
              <w:rPr>
                <w:sz w:val="18"/>
                <w:szCs w:val="18"/>
              </w:rPr>
              <w:t>Opakuje sa za počet relevantných podporných aktivít projektu</w:t>
            </w:r>
          </w:p>
        </w:tc>
      </w:tr>
      <w:tr w:rsidR="004A71C3" w:rsidRPr="0075785C" w:rsidTr="00280976">
        <w:tc>
          <w:tcPr>
            <w:tcW w:w="704" w:type="dxa"/>
          </w:tcPr>
          <w:p w:rsidR="004A71C3" w:rsidRPr="0075785C" w:rsidRDefault="004A71C3" w:rsidP="004A71C3">
            <w:pPr>
              <w:rPr>
                <w:sz w:val="20"/>
                <w:szCs w:val="20"/>
              </w:rPr>
            </w:pPr>
            <w:r>
              <w:rPr>
                <w:sz w:val="20"/>
                <w:szCs w:val="20"/>
              </w:rPr>
              <w:t>130a</w:t>
            </w:r>
          </w:p>
        </w:tc>
        <w:tc>
          <w:tcPr>
            <w:tcW w:w="3119" w:type="dxa"/>
          </w:tcPr>
          <w:p w:rsidR="004A71C3" w:rsidRDefault="004A71C3" w:rsidP="004A71C3">
            <w:pPr>
              <w:widowControl w:val="0"/>
              <w:autoSpaceDE w:val="0"/>
              <w:autoSpaceDN w:val="0"/>
              <w:adjustRightInd w:val="0"/>
              <w:rPr>
                <w:rFonts w:ascii="Roboto" w:hAnsi="Roboto" w:cs="Roboto"/>
                <w:b/>
                <w:bCs/>
                <w:color w:val="000000"/>
                <w:sz w:val="20"/>
                <w:szCs w:val="20"/>
              </w:rPr>
            </w:pPr>
            <w:r w:rsidRPr="005E47D1">
              <w:rPr>
                <w:rFonts w:ascii="Roboto" w:hAnsi="Roboto" w:cs="Roboto"/>
                <w:b/>
                <w:bCs/>
                <w:color w:val="000000"/>
                <w:sz w:val="20"/>
                <w:szCs w:val="20"/>
              </w:rPr>
              <w:t>Celková výška oprávnených výdavkov</w:t>
            </w:r>
          </w:p>
        </w:tc>
        <w:tc>
          <w:tcPr>
            <w:tcW w:w="5239" w:type="dxa"/>
          </w:tcPr>
          <w:p w:rsidR="004A71C3" w:rsidRPr="002F393A" w:rsidRDefault="004A71C3" w:rsidP="004A71C3">
            <w:pPr>
              <w:rPr>
                <w:sz w:val="18"/>
                <w:szCs w:val="18"/>
              </w:rPr>
            </w:pPr>
            <w:r w:rsidRPr="002F393A">
              <w:rPr>
                <w:sz w:val="18"/>
                <w:szCs w:val="18"/>
              </w:rPr>
              <w:t xml:space="preserve">Automaticky </w:t>
            </w:r>
            <w:r>
              <w:rPr>
                <w:sz w:val="18"/>
                <w:szCs w:val="18"/>
              </w:rPr>
              <w:t>vyplnené</w:t>
            </w:r>
          </w:p>
        </w:tc>
      </w:tr>
      <w:tr w:rsidR="004A71C3" w:rsidRPr="0075785C" w:rsidTr="00280976">
        <w:tc>
          <w:tcPr>
            <w:tcW w:w="704" w:type="dxa"/>
          </w:tcPr>
          <w:p w:rsidR="004A71C3" w:rsidRPr="0075785C" w:rsidRDefault="004A71C3" w:rsidP="004A71C3">
            <w:pPr>
              <w:rPr>
                <w:sz w:val="20"/>
                <w:szCs w:val="20"/>
              </w:rPr>
            </w:pPr>
            <w:r w:rsidRPr="0075785C">
              <w:rPr>
                <w:sz w:val="20"/>
                <w:szCs w:val="20"/>
              </w:rPr>
              <w:t>131</w:t>
            </w:r>
          </w:p>
        </w:tc>
        <w:tc>
          <w:tcPr>
            <w:tcW w:w="3119" w:type="dxa"/>
          </w:tcPr>
          <w:p w:rsidR="004A71C3" w:rsidRPr="0075785C" w:rsidRDefault="004A71C3" w:rsidP="004A71C3">
            <w:pPr>
              <w:widowControl w:val="0"/>
              <w:autoSpaceDE w:val="0"/>
              <w:autoSpaceDN w:val="0"/>
              <w:adjustRightInd w:val="0"/>
              <w:rPr>
                <w:rFonts w:ascii="Roboto" w:hAnsi="Roboto"/>
                <w:sz w:val="20"/>
                <w:szCs w:val="20"/>
              </w:rPr>
            </w:pPr>
            <w:r>
              <w:rPr>
                <w:rFonts w:ascii="Roboto" w:hAnsi="Roboto" w:cs="Roboto"/>
                <w:b/>
                <w:bCs/>
                <w:color w:val="000000"/>
                <w:sz w:val="20"/>
                <w:szCs w:val="20"/>
              </w:rPr>
              <w:t>Skupina výdavku</w:t>
            </w:r>
          </w:p>
        </w:tc>
        <w:tc>
          <w:tcPr>
            <w:tcW w:w="5239" w:type="dxa"/>
          </w:tcPr>
          <w:p w:rsidR="004A71C3" w:rsidRDefault="004A71C3" w:rsidP="004A71C3">
            <w:pPr>
              <w:rPr>
                <w:sz w:val="18"/>
                <w:szCs w:val="18"/>
              </w:rPr>
            </w:pPr>
            <w:r w:rsidRPr="00E47F5C">
              <w:rPr>
                <w:sz w:val="18"/>
                <w:szCs w:val="18"/>
              </w:rPr>
              <w:t xml:space="preserve">Vypĺňa žiadateľ - </w:t>
            </w:r>
            <w:r w:rsidRPr="003E40E3">
              <w:rPr>
                <w:sz w:val="18"/>
                <w:szCs w:val="18"/>
              </w:rPr>
              <w:t>(výber z</w:t>
            </w:r>
            <w:r>
              <w:rPr>
                <w:sz w:val="18"/>
                <w:szCs w:val="18"/>
              </w:rPr>
              <w:t> </w:t>
            </w:r>
            <w:r w:rsidRPr="003E40E3">
              <w:rPr>
                <w:sz w:val="18"/>
                <w:szCs w:val="18"/>
              </w:rPr>
              <w:t>číselníka oprávnených výdavkov)</w:t>
            </w:r>
          </w:p>
          <w:p w:rsidR="004A71C3" w:rsidRPr="00E47F5C" w:rsidRDefault="004A71C3" w:rsidP="004A71C3">
            <w:pPr>
              <w:rPr>
                <w:sz w:val="18"/>
                <w:szCs w:val="18"/>
              </w:rPr>
            </w:pPr>
            <w:r>
              <w:rPr>
                <w:sz w:val="18"/>
                <w:szCs w:val="18"/>
              </w:rPr>
              <w:t>Uvádzať "Podpoložky výdavku" je pre RO voliteľná</w:t>
            </w:r>
          </w:p>
        </w:tc>
      </w:tr>
      <w:tr w:rsidR="004A71C3" w:rsidRPr="0075785C" w:rsidTr="00280976">
        <w:tc>
          <w:tcPr>
            <w:tcW w:w="704" w:type="dxa"/>
          </w:tcPr>
          <w:p w:rsidR="004A71C3" w:rsidRPr="0075785C" w:rsidRDefault="004A71C3" w:rsidP="004A71C3">
            <w:pPr>
              <w:rPr>
                <w:sz w:val="20"/>
                <w:szCs w:val="20"/>
              </w:rPr>
            </w:pPr>
            <w:r>
              <w:rPr>
                <w:sz w:val="20"/>
                <w:szCs w:val="20"/>
              </w:rPr>
              <w:t>131a</w:t>
            </w:r>
          </w:p>
        </w:tc>
        <w:tc>
          <w:tcPr>
            <w:tcW w:w="3119" w:type="dxa"/>
          </w:tcPr>
          <w:p w:rsidR="004A71C3" w:rsidRDefault="004A71C3" w:rsidP="004A71C3">
            <w:pPr>
              <w:widowControl w:val="0"/>
              <w:autoSpaceDE w:val="0"/>
              <w:autoSpaceDN w:val="0"/>
              <w:adjustRightInd w:val="0"/>
              <w:rPr>
                <w:rFonts w:ascii="Roboto" w:hAnsi="Roboto" w:cs="Roboto"/>
                <w:b/>
                <w:bCs/>
                <w:color w:val="000000"/>
                <w:sz w:val="20"/>
                <w:szCs w:val="20"/>
              </w:rPr>
            </w:pPr>
            <w:r>
              <w:rPr>
                <w:rFonts w:ascii="Roboto" w:hAnsi="Roboto" w:cs="Roboto"/>
                <w:b/>
                <w:bCs/>
                <w:color w:val="000000"/>
                <w:sz w:val="20"/>
                <w:szCs w:val="20"/>
              </w:rPr>
              <w:t>Percento NFP</w:t>
            </w:r>
          </w:p>
        </w:tc>
        <w:tc>
          <w:tcPr>
            <w:tcW w:w="5239" w:type="dxa"/>
          </w:tcPr>
          <w:p w:rsidR="004A71C3" w:rsidRPr="00E47F5C" w:rsidRDefault="004A71C3" w:rsidP="004A71C3">
            <w:pPr>
              <w:rPr>
                <w:sz w:val="18"/>
                <w:szCs w:val="18"/>
              </w:rPr>
            </w:pPr>
            <w:r>
              <w:rPr>
                <w:sz w:val="18"/>
                <w:szCs w:val="18"/>
              </w:rPr>
              <w:t>Vypĺňa žiadateľ</w:t>
            </w:r>
          </w:p>
        </w:tc>
      </w:tr>
      <w:tr w:rsidR="004A71C3" w:rsidRPr="0075785C" w:rsidTr="00280976">
        <w:tc>
          <w:tcPr>
            <w:tcW w:w="704" w:type="dxa"/>
          </w:tcPr>
          <w:p w:rsidR="004A71C3" w:rsidRPr="0075785C" w:rsidRDefault="004A71C3" w:rsidP="004A71C3">
            <w:pPr>
              <w:rPr>
                <w:sz w:val="20"/>
                <w:szCs w:val="20"/>
              </w:rPr>
            </w:pPr>
            <w:r>
              <w:rPr>
                <w:sz w:val="20"/>
                <w:szCs w:val="20"/>
              </w:rPr>
              <w:t>131b</w:t>
            </w:r>
          </w:p>
        </w:tc>
        <w:tc>
          <w:tcPr>
            <w:tcW w:w="3119" w:type="dxa"/>
          </w:tcPr>
          <w:p w:rsidR="004A71C3" w:rsidRDefault="004A71C3" w:rsidP="004A71C3">
            <w:pPr>
              <w:widowControl w:val="0"/>
              <w:autoSpaceDE w:val="0"/>
              <w:autoSpaceDN w:val="0"/>
              <w:adjustRightInd w:val="0"/>
              <w:rPr>
                <w:rFonts w:ascii="Roboto" w:hAnsi="Roboto" w:cs="Roboto"/>
                <w:b/>
                <w:bCs/>
                <w:color w:val="000000"/>
                <w:sz w:val="20"/>
                <w:szCs w:val="20"/>
              </w:rPr>
            </w:pPr>
            <w:r>
              <w:rPr>
                <w:rFonts w:ascii="Roboto" w:hAnsi="Roboto" w:cs="Roboto"/>
                <w:b/>
                <w:bCs/>
                <w:color w:val="000000"/>
                <w:sz w:val="20"/>
                <w:szCs w:val="20"/>
              </w:rPr>
              <w:t>Oprávnený výdavok</w:t>
            </w:r>
          </w:p>
        </w:tc>
        <w:tc>
          <w:tcPr>
            <w:tcW w:w="5239" w:type="dxa"/>
          </w:tcPr>
          <w:p w:rsidR="004A71C3" w:rsidRPr="00E47F5C" w:rsidRDefault="004A71C3" w:rsidP="004A71C3">
            <w:pPr>
              <w:rPr>
                <w:sz w:val="18"/>
                <w:szCs w:val="18"/>
              </w:rPr>
            </w:pPr>
            <w:r>
              <w:rPr>
                <w:sz w:val="18"/>
                <w:szCs w:val="18"/>
              </w:rPr>
              <w:t>Automaticky vyplnené</w:t>
            </w:r>
          </w:p>
        </w:tc>
      </w:tr>
      <w:tr w:rsidR="004A71C3" w:rsidRPr="0075785C" w:rsidTr="00280976">
        <w:tc>
          <w:tcPr>
            <w:tcW w:w="704" w:type="dxa"/>
          </w:tcPr>
          <w:p w:rsidR="004A71C3" w:rsidRPr="0075785C" w:rsidRDefault="004A71C3" w:rsidP="004A71C3">
            <w:pPr>
              <w:rPr>
                <w:sz w:val="20"/>
                <w:szCs w:val="20"/>
              </w:rPr>
            </w:pPr>
            <w:r w:rsidRPr="0075785C">
              <w:rPr>
                <w:sz w:val="20"/>
                <w:szCs w:val="20"/>
              </w:rPr>
              <w:t>132</w:t>
            </w:r>
          </w:p>
        </w:tc>
        <w:tc>
          <w:tcPr>
            <w:tcW w:w="3119" w:type="dxa"/>
          </w:tcPr>
          <w:p w:rsidR="004A71C3" w:rsidRPr="0075785C" w:rsidRDefault="004A71C3" w:rsidP="004A71C3">
            <w:pPr>
              <w:widowControl w:val="0"/>
              <w:autoSpaceDE w:val="0"/>
              <w:autoSpaceDN w:val="0"/>
              <w:adjustRightInd w:val="0"/>
              <w:rPr>
                <w:rFonts w:ascii="Roboto" w:hAnsi="Roboto"/>
                <w:sz w:val="20"/>
                <w:szCs w:val="20"/>
              </w:rPr>
            </w:pPr>
            <w:r w:rsidRPr="00730486">
              <w:rPr>
                <w:rFonts w:ascii="Roboto" w:hAnsi="Roboto" w:cs="Roboto"/>
                <w:b/>
                <w:bCs/>
                <w:color w:val="000000"/>
                <w:sz w:val="20"/>
                <w:szCs w:val="20"/>
              </w:rPr>
              <w:t xml:space="preserve">Poznámka </w:t>
            </w:r>
          </w:p>
        </w:tc>
        <w:tc>
          <w:tcPr>
            <w:tcW w:w="5239" w:type="dxa"/>
          </w:tcPr>
          <w:p w:rsidR="004A71C3" w:rsidRPr="00E47F5C" w:rsidRDefault="004A71C3" w:rsidP="004A71C3">
            <w:pPr>
              <w:rPr>
                <w:sz w:val="18"/>
                <w:szCs w:val="18"/>
              </w:rPr>
            </w:pPr>
            <w:r w:rsidRPr="00E47F5C">
              <w:rPr>
                <w:sz w:val="18"/>
                <w:szCs w:val="18"/>
              </w:rPr>
              <w:t>Vypĺňa žiadateľ</w:t>
            </w:r>
          </w:p>
        </w:tc>
      </w:tr>
      <w:tr w:rsidR="004A71C3" w:rsidRPr="0075785C" w:rsidTr="00280976">
        <w:tc>
          <w:tcPr>
            <w:tcW w:w="704" w:type="dxa"/>
          </w:tcPr>
          <w:p w:rsidR="004A71C3" w:rsidRPr="0075785C" w:rsidRDefault="004A71C3" w:rsidP="004A71C3">
            <w:pPr>
              <w:rPr>
                <w:sz w:val="20"/>
                <w:szCs w:val="20"/>
              </w:rPr>
            </w:pPr>
            <w:r w:rsidRPr="0075785C">
              <w:rPr>
                <w:sz w:val="20"/>
                <w:szCs w:val="20"/>
              </w:rPr>
              <w:t>133</w:t>
            </w:r>
          </w:p>
        </w:tc>
        <w:tc>
          <w:tcPr>
            <w:tcW w:w="3119" w:type="dxa"/>
          </w:tcPr>
          <w:p w:rsidR="004A71C3" w:rsidRPr="0075785C" w:rsidRDefault="004A71C3" w:rsidP="004A71C3">
            <w:pPr>
              <w:widowControl w:val="0"/>
              <w:autoSpaceDE w:val="0"/>
              <w:autoSpaceDN w:val="0"/>
              <w:adjustRightInd w:val="0"/>
              <w:rPr>
                <w:rFonts w:ascii="Roboto" w:hAnsi="Roboto"/>
                <w:sz w:val="20"/>
                <w:szCs w:val="20"/>
              </w:rPr>
            </w:pPr>
            <w:r>
              <w:rPr>
                <w:rFonts w:ascii="Roboto" w:hAnsi="Roboto" w:cs="Roboto"/>
                <w:b/>
                <w:bCs/>
                <w:color w:val="000000"/>
                <w:sz w:val="20"/>
                <w:szCs w:val="20"/>
              </w:rPr>
              <w:t xml:space="preserve">Podpoložka </w:t>
            </w:r>
            <w:r w:rsidRPr="0075785C">
              <w:rPr>
                <w:rFonts w:ascii="Roboto" w:hAnsi="Roboto" w:cs="Roboto"/>
                <w:b/>
                <w:bCs/>
                <w:color w:val="000000"/>
                <w:sz w:val="20"/>
                <w:szCs w:val="20"/>
              </w:rPr>
              <w:t>výdavk</w:t>
            </w:r>
            <w:r>
              <w:rPr>
                <w:rFonts w:ascii="Roboto" w:hAnsi="Roboto" w:cs="Roboto"/>
                <w:b/>
                <w:bCs/>
                <w:color w:val="000000"/>
                <w:sz w:val="20"/>
                <w:szCs w:val="20"/>
              </w:rPr>
              <w:t>u</w:t>
            </w:r>
          </w:p>
        </w:tc>
        <w:tc>
          <w:tcPr>
            <w:tcW w:w="5239" w:type="dxa"/>
          </w:tcPr>
          <w:p w:rsidR="004A71C3" w:rsidRPr="00E47F5C" w:rsidRDefault="004A71C3" w:rsidP="004A71C3">
            <w:pPr>
              <w:rPr>
                <w:sz w:val="18"/>
                <w:szCs w:val="18"/>
              </w:rPr>
            </w:pPr>
            <w:r w:rsidRPr="00E47F5C">
              <w:rPr>
                <w:sz w:val="18"/>
                <w:szCs w:val="18"/>
              </w:rPr>
              <w:t>Vypĺňa žiadateľ</w:t>
            </w:r>
          </w:p>
        </w:tc>
      </w:tr>
      <w:tr w:rsidR="004A71C3" w:rsidRPr="0075785C" w:rsidTr="00280976">
        <w:tc>
          <w:tcPr>
            <w:tcW w:w="704" w:type="dxa"/>
          </w:tcPr>
          <w:p w:rsidR="004A71C3" w:rsidRPr="0075785C" w:rsidRDefault="004A71C3" w:rsidP="004A71C3">
            <w:pPr>
              <w:rPr>
                <w:sz w:val="20"/>
                <w:szCs w:val="20"/>
              </w:rPr>
            </w:pPr>
            <w:r>
              <w:rPr>
                <w:sz w:val="20"/>
                <w:szCs w:val="20"/>
              </w:rPr>
              <w:t>133a</w:t>
            </w:r>
          </w:p>
        </w:tc>
        <w:tc>
          <w:tcPr>
            <w:tcW w:w="3119" w:type="dxa"/>
          </w:tcPr>
          <w:p w:rsidR="004A71C3" w:rsidRPr="0075785C" w:rsidRDefault="004A71C3" w:rsidP="004A71C3">
            <w:pPr>
              <w:widowControl w:val="0"/>
              <w:autoSpaceDE w:val="0"/>
              <w:autoSpaceDN w:val="0"/>
              <w:adjustRightInd w:val="0"/>
              <w:rPr>
                <w:rFonts w:ascii="Roboto" w:hAnsi="Roboto" w:cs="Roboto"/>
                <w:b/>
                <w:bCs/>
                <w:color w:val="000000"/>
                <w:sz w:val="20"/>
                <w:szCs w:val="20"/>
              </w:rPr>
            </w:pPr>
            <w:r>
              <w:rPr>
                <w:rFonts w:ascii="Roboto" w:hAnsi="Roboto" w:cs="Roboto"/>
                <w:b/>
                <w:bCs/>
                <w:color w:val="000000"/>
                <w:sz w:val="20"/>
                <w:szCs w:val="20"/>
              </w:rPr>
              <w:t>Merná jednotka</w:t>
            </w:r>
          </w:p>
        </w:tc>
        <w:tc>
          <w:tcPr>
            <w:tcW w:w="5239" w:type="dxa"/>
          </w:tcPr>
          <w:p w:rsidR="004A71C3" w:rsidRPr="00E47F5C" w:rsidRDefault="004A71C3" w:rsidP="004A71C3">
            <w:pPr>
              <w:rPr>
                <w:sz w:val="18"/>
                <w:szCs w:val="18"/>
              </w:rPr>
            </w:pPr>
            <w:r>
              <w:rPr>
                <w:sz w:val="18"/>
                <w:szCs w:val="18"/>
              </w:rPr>
              <w:t>Žiadateľ vyberie relevantnú mernú jednotku</w:t>
            </w:r>
          </w:p>
        </w:tc>
      </w:tr>
      <w:tr w:rsidR="004A71C3" w:rsidRPr="0075785C" w:rsidTr="00280976">
        <w:tc>
          <w:tcPr>
            <w:tcW w:w="704" w:type="dxa"/>
          </w:tcPr>
          <w:p w:rsidR="004A71C3" w:rsidRPr="0075785C" w:rsidRDefault="004A71C3" w:rsidP="004A71C3">
            <w:pPr>
              <w:rPr>
                <w:sz w:val="20"/>
                <w:szCs w:val="20"/>
              </w:rPr>
            </w:pPr>
            <w:r>
              <w:rPr>
                <w:sz w:val="20"/>
                <w:szCs w:val="20"/>
              </w:rPr>
              <w:t>133b</w:t>
            </w:r>
          </w:p>
        </w:tc>
        <w:tc>
          <w:tcPr>
            <w:tcW w:w="3119" w:type="dxa"/>
          </w:tcPr>
          <w:p w:rsidR="004A71C3" w:rsidRPr="0075785C" w:rsidRDefault="004A71C3" w:rsidP="004A71C3">
            <w:pPr>
              <w:widowControl w:val="0"/>
              <w:autoSpaceDE w:val="0"/>
              <w:autoSpaceDN w:val="0"/>
              <w:adjustRightInd w:val="0"/>
              <w:rPr>
                <w:rFonts w:ascii="Roboto" w:hAnsi="Roboto" w:cs="Roboto"/>
                <w:b/>
                <w:bCs/>
                <w:color w:val="000000"/>
                <w:sz w:val="20"/>
                <w:szCs w:val="20"/>
              </w:rPr>
            </w:pPr>
            <w:r>
              <w:rPr>
                <w:rFonts w:ascii="Roboto" w:hAnsi="Roboto" w:cs="Roboto"/>
                <w:b/>
                <w:bCs/>
                <w:color w:val="000000"/>
                <w:sz w:val="20"/>
                <w:szCs w:val="20"/>
              </w:rPr>
              <w:t>Množstvo</w:t>
            </w:r>
          </w:p>
        </w:tc>
        <w:tc>
          <w:tcPr>
            <w:tcW w:w="5239" w:type="dxa"/>
          </w:tcPr>
          <w:p w:rsidR="004A71C3" w:rsidRPr="00E47F5C" w:rsidRDefault="004A71C3" w:rsidP="004A71C3">
            <w:pPr>
              <w:rPr>
                <w:sz w:val="18"/>
                <w:szCs w:val="18"/>
              </w:rPr>
            </w:pPr>
            <w:r>
              <w:rPr>
                <w:sz w:val="18"/>
                <w:szCs w:val="18"/>
              </w:rPr>
              <w:t>Vypĺňa žiadateľ</w:t>
            </w:r>
          </w:p>
        </w:tc>
      </w:tr>
      <w:tr w:rsidR="004A71C3" w:rsidRPr="0075785C" w:rsidTr="00280976">
        <w:tc>
          <w:tcPr>
            <w:tcW w:w="704" w:type="dxa"/>
          </w:tcPr>
          <w:p w:rsidR="004A71C3" w:rsidRPr="0075785C" w:rsidRDefault="004A71C3" w:rsidP="004A71C3">
            <w:pPr>
              <w:rPr>
                <w:sz w:val="20"/>
                <w:szCs w:val="20"/>
              </w:rPr>
            </w:pPr>
            <w:r>
              <w:rPr>
                <w:sz w:val="20"/>
                <w:szCs w:val="20"/>
              </w:rPr>
              <w:t>133c</w:t>
            </w:r>
          </w:p>
        </w:tc>
        <w:tc>
          <w:tcPr>
            <w:tcW w:w="3119" w:type="dxa"/>
          </w:tcPr>
          <w:p w:rsidR="004A71C3" w:rsidRPr="0075785C" w:rsidRDefault="004A71C3" w:rsidP="004A71C3">
            <w:pPr>
              <w:widowControl w:val="0"/>
              <w:autoSpaceDE w:val="0"/>
              <w:autoSpaceDN w:val="0"/>
              <w:adjustRightInd w:val="0"/>
              <w:rPr>
                <w:rFonts w:ascii="Roboto" w:hAnsi="Roboto" w:cs="Roboto"/>
                <w:b/>
                <w:bCs/>
                <w:color w:val="000000"/>
                <w:sz w:val="20"/>
                <w:szCs w:val="20"/>
              </w:rPr>
            </w:pPr>
            <w:r>
              <w:rPr>
                <w:rFonts w:ascii="Roboto" w:hAnsi="Roboto" w:cs="Roboto"/>
                <w:b/>
                <w:bCs/>
                <w:color w:val="000000"/>
                <w:sz w:val="20"/>
                <w:szCs w:val="20"/>
              </w:rPr>
              <w:t>Jednotková suma</w:t>
            </w:r>
          </w:p>
        </w:tc>
        <w:tc>
          <w:tcPr>
            <w:tcW w:w="5239" w:type="dxa"/>
          </w:tcPr>
          <w:p w:rsidR="004A71C3" w:rsidRPr="00E47F5C" w:rsidRDefault="004A71C3" w:rsidP="004A71C3">
            <w:pPr>
              <w:rPr>
                <w:sz w:val="18"/>
                <w:szCs w:val="18"/>
              </w:rPr>
            </w:pPr>
            <w:r>
              <w:rPr>
                <w:sz w:val="18"/>
                <w:szCs w:val="18"/>
              </w:rPr>
              <w:t>Vypĺňa žiadateľ</w:t>
            </w:r>
          </w:p>
        </w:tc>
      </w:tr>
      <w:tr w:rsidR="004A71C3" w:rsidRPr="0075785C" w:rsidTr="00280976">
        <w:tc>
          <w:tcPr>
            <w:tcW w:w="704" w:type="dxa"/>
          </w:tcPr>
          <w:p w:rsidR="004A71C3" w:rsidRPr="0075785C" w:rsidRDefault="004A71C3" w:rsidP="004A71C3">
            <w:pPr>
              <w:rPr>
                <w:sz w:val="20"/>
                <w:szCs w:val="20"/>
              </w:rPr>
            </w:pPr>
            <w:r>
              <w:rPr>
                <w:sz w:val="20"/>
                <w:szCs w:val="20"/>
              </w:rPr>
              <w:t>133d</w:t>
            </w:r>
          </w:p>
        </w:tc>
        <w:tc>
          <w:tcPr>
            <w:tcW w:w="3119" w:type="dxa"/>
          </w:tcPr>
          <w:p w:rsidR="004A71C3" w:rsidRPr="0075785C" w:rsidRDefault="004A71C3" w:rsidP="004A71C3">
            <w:pPr>
              <w:widowControl w:val="0"/>
              <w:autoSpaceDE w:val="0"/>
              <w:autoSpaceDN w:val="0"/>
              <w:adjustRightInd w:val="0"/>
              <w:rPr>
                <w:rFonts w:ascii="Roboto" w:hAnsi="Roboto" w:cs="Roboto"/>
                <w:b/>
                <w:bCs/>
                <w:color w:val="000000"/>
                <w:sz w:val="20"/>
                <w:szCs w:val="20"/>
              </w:rPr>
            </w:pPr>
            <w:r>
              <w:rPr>
                <w:rFonts w:ascii="Roboto" w:hAnsi="Roboto" w:cs="Roboto"/>
                <w:b/>
                <w:bCs/>
                <w:color w:val="000000"/>
                <w:sz w:val="20"/>
                <w:szCs w:val="20"/>
              </w:rPr>
              <w:t>Suma</w:t>
            </w:r>
          </w:p>
        </w:tc>
        <w:tc>
          <w:tcPr>
            <w:tcW w:w="5239" w:type="dxa"/>
          </w:tcPr>
          <w:p w:rsidR="004A71C3" w:rsidRPr="00E47F5C" w:rsidRDefault="004A71C3" w:rsidP="004A71C3">
            <w:pPr>
              <w:rPr>
                <w:sz w:val="18"/>
                <w:szCs w:val="18"/>
              </w:rPr>
            </w:pPr>
            <w:r>
              <w:rPr>
                <w:sz w:val="18"/>
                <w:szCs w:val="18"/>
              </w:rPr>
              <w:t>Automaticky vyplnené v prípade ak je vyplnené množstvo a jednotková cena, inak vypĺňa žiadateľ.</w:t>
            </w:r>
          </w:p>
        </w:tc>
      </w:tr>
      <w:tr w:rsidR="004A71C3" w:rsidTr="00C22DB6">
        <w:tc>
          <w:tcPr>
            <w:tcW w:w="9062" w:type="dxa"/>
            <w:gridSpan w:val="3"/>
          </w:tcPr>
          <w:p w:rsidR="004A71C3" w:rsidRDefault="004A71C3" w:rsidP="004A71C3">
            <w:pPr>
              <w:widowControl w:val="0"/>
              <w:autoSpaceDE w:val="0"/>
              <w:autoSpaceDN w:val="0"/>
              <w:adjustRightInd w:val="0"/>
              <w:rPr>
                <w:rFonts w:ascii="Roboto" w:hAnsi="Roboto" w:cs="Roboto"/>
                <w:b/>
                <w:bCs/>
                <w:color w:val="0064A3"/>
                <w:sz w:val="28"/>
                <w:szCs w:val="28"/>
              </w:rPr>
            </w:pPr>
            <w:r>
              <w:rPr>
                <w:rFonts w:ascii="Roboto" w:hAnsi="Roboto" w:cs="Roboto"/>
                <w:b/>
                <w:bCs/>
                <w:color w:val="0064A3"/>
                <w:sz w:val="28"/>
                <w:szCs w:val="28"/>
              </w:rPr>
              <w:t>11.B  Rozpočty partnerov</w:t>
            </w:r>
          </w:p>
          <w:p w:rsidR="004A71C3" w:rsidRPr="000052FF" w:rsidRDefault="004A71C3" w:rsidP="004A71C3">
            <w:pPr>
              <w:widowControl w:val="0"/>
              <w:autoSpaceDE w:val="0"/>
              <w:autoSpaceDN w:val="0"/>
              <w:adjustRightInd w:val="0"/>
              <w:rPr>
                <w:rFonts w:ascii="Roboto" w:hAnsi="Roboto"/>
                <w:sz w:val="24"/>
                <w:szCs w:val="24"/>
              </w:rPr>
            </w:pPr>
          </w:p>
        </w:tc>
      </w:tr>
      <w:tr w:rsidR="004A71C3" w:rsidRPr="0075785C" w:rsidTr="00280976">
        <w:tc>
          <w:tcPr>
            <w:tcW w:w="704" w:type="dxa"/>
          </w:tcPr>
          <w:p w:rsidR="004A71C3" w:rsidRPr="0075785C" w:rsidRDefault="004A71C3" w:rsidP="004A71C3">
            <w:pPr>
              <w:rPr>
                <w:sz w:val="20"/>
                <w:szCs w:val="20"/>
              </w:rPr>
            </w:pPr>
            <w:r w:rsidRPr="0075785C">
              <w:rPr>
                <w:sz w:val="20"/>
                <w:szCs w:val="20"/>
              </w:rPr>
              <w:t>134</w:t>
            </w:r>
          </w:p>
        </w:tc>
        <w:tc>
          <w:tcPr>
            <w:tcW w:w="3119" w:type="dxa"/>
          </w:tcPr>
          <w:p w:rsidR="004A71C3" w:rsidRPr="0075785C" w:rsidRDefault="004A71C3" w:rsidP="004A71C3">
            <w:pPr>
              <w:widowControl w:val="0"/>
              <w:autoSpaceDE w:val="0"/>
              <w:autoSpaceDN w:val="0"/>
              <w:adjustRightInd w:val="0"/>
              <w:rPr>
                <w:rFonts w:ascii="Roboto" w:hAnsi="Roboto"/>
                <w:sz w:val="20"/>
                <w:szCs w:val="20"/>
              </w:rPr>
            </w:pPr>
            <w:r>
              <w:rPr>
                <w:rFonts w:ascii="Roboto" w:hAnsi="Roboto" w:cs="Roboto"/>
                <w:b/>
                <w:bCs/>
                <w:color w:val="000000"/>
                <w:sz w:val="20"/>
                <w:szCs w:val="20"/>
              </w:rPr>
              <w:t>Subjekt</w:t>
            </w:r>
          </w:p>
        </w:tc>
        <w:tc>
          <w:tcPr>
            <w:tcW w:w="5239" w:type="dxa"/>
          </w:tcPr>
          <w:p w:rsidR="004A71C3" w:rsidRPr="00E47F5C" w:rsidRDefault="004A71C3" w:rsidP="004A71C3">
            <w:pPr>
              <w:rPr>
                <w:sz w:val="18"/>
                <w:szCs w:val="18"/>
              </w:rPr>
            </w:pPr>
            <w:r w:rsidRPr="002F393A">
              <w:rPr>
                <w:sz w:val="18"/>
                <w:szCs w:val="18"/>
              </w:rPr>
              <w:t xml:space="preserve">Automaticky </w:t>
            </w:r>
            <w:r>
              <w:rPr>
                <w:sz w:val="18"/>
                <w:szCs w:val="18"/>
              </w:rPr>
              <w:t>vyplnené</w:t>
            </w:r>
            <w:r w:rsidRPr="003E40E3">
              <w:rPr>
                <w:sz w:val="18"/>
                <w:szCs w:val="18"/>
              </w:rPr>
              <w:t xml:space="preserve"> </w:t>
            </w:r>
            <w:r>
              <w:rPr>
                <w:sz w:val="18"/>
                <w:szCs w:val="18"/>
              </w:rPr>
              <w:t xml:space="preserve">(pod subjektom sa v tomto prípade rozumie </w:t>
            </w:r>
            <w:r w:rsidRPr="003E40E3">
              <w:rPr>
                <w:sz w:val="18"/>
                <w:szCs w:val="18"/>
              </w:rPr>
              <w:t xml:space="preserve">partner – v závislosti od relevancie; tabuľka sa opakuje </w:t>
            </w:r>
            <w:r>
              <w:rPr>
                <w:sz w:val="18"/>
                <w:szCs w:val="18"/>
              </w:rPr>
              <w:t>za počet relevantných subjektov)</w:t>
            </w:r>
          </w:p>
        </w:tc>
      </w:tr>
      <w:tr w:rsidR="004A71C3" w:rsidRPr="0075785C" w:rsidTr="00280976">
        <w:tc>
          <w:tcPr>
            <w:tcW w:w="704" w:type="dxa"/>
          </w:tcPr>
          <w:p w:rsidR="004A71C3" w:rsidRPr="0075785C" w:rsidRDefault="004A71C3" w:rsidP="004A71C3">
            <w:pPr>
              <w:rPr>
                <w:sz w:val="20"/>
                <w:szCs w:val="20"/>
              </w:rPr>
            </w:pPr>
            <w:r w:rsidRPr="0075785C">
              <w:rPr>
                <w:sz w:val="20"/>
                <w:szCs w:val="20"/>
              </w:rPr>
              <w:t>135</w:t>
            </w:r>
          </w:p>
        </w:tc>
        <w:tc>
          <w:tcPr>
            <w:tcW w:w="3119" w:type="dxa"/>
          </w:tcPr>
          <w:p w:rsidR="004A71C3" w:rsidRPr="0075785C" w:rsidRDefault="004A71C3" w:rsidP="004A71C3">
            <w:pPr>
              <w:widowControl w:val="0"/>
              <w:autoSpaceDE w:val="0"/>
              <w:autoSpaceDN w:val="0"/>
              <w:adjustRightInd w:val="0"/>
              <w:rPr>
                <w:rFonts w:ascii="Roboto" w:hAnsi="Roboto"/>
                <w:sz w:val="20"/>
                <w:szCs w:val="20"/>
              </w:rPr>
            </w:pPr>
            <w:r>
              <w:rPr>
                <w:rFonts w:ascii="Roboto" w:hAnsi="Roboto" w:cs="Roboto"/>
                <w:b/>
                <w:bCs/>
                <w:color w:val="000000"/>
                <w:sz w:val="20"/>
                <w:szCs w:val="20"/>
              </w:rPr>
              <w:t>Identifikátor (typ)</w:t>
            </w:r>
          </w:p>
        </w:tc>
        <w:tc>
          <w:tcPr>
            <w:tcW w:w="5239" w:type="dxa"/>
          </w:tcPr>
          <w:p w:rsidR="004A71C3" w:rsidRPr="00E47F5C" w:rsidRDefault="004A71C3" w:rsidP="004A71C3">
            <w:pPr>
              <w:rPr>
                <w:sz w:val="18"/>
                <w:szCs w:val="18"/>
              </w:rPr>
            </w:pPr>
            <w:r w:rsidRPr="002F393A">
              <w:rPr>
                <w:sz w:val="18"/>
                <w:szCs w:val="18"/>
              </w:rPr>
              <w:t xml:space="preserve">Automaticky </w:t>
            </w:r>
            <w:r>
              <w:rPr>
                <w:sz w:val="18"/>
                <w:szCs w:val="18"/>
              </w:rPr>
              <w:t>vyplnené</w:t>
            </w:r>
          </w:p>
        </w:tc>
      </w:tr>
      <w:tr w:rsidR="004A71C3" w:rsidRPr="0075785C" w:rsidTr="00280976">
        <w:tc>
          <w:tcPr>
            <w:tcW w:w="704" w:type="dxa"/>
          </w:tcPr>
          <w:p w:rsidR="004A71C3" w:rsidRPr="0075785C" w:rsidRDefault="004A71C3" w:rsidP="004A71C3">
            <w:pPr>
              <w:rPr>
                <w:sz w:val="20"/>
                <w:szCs w:val="20"/>
              </w:rPr>
            </w:pPr>
            <w:r w:rsidRPr="0075785C">
              <w:rPr>
                <w:sz w:val="20"/>
                <w:szCs w:val="20"/>
              </w:rPr>
              <w:t>136</w:t>
            </w:r>
          </w:p>
        </w:tc>
        <w:tc>
          <w:tcPr>
            <w:tcW w:w="3119" w:type="dxa"/>
          </w:tcPr>
          <w:p w:rsidR="004A71C3" w:rsidRPr="0075785C" w:rsidRDefault="004A71C3" w:rsidP="004A71C3">
            <w:pPr>
              <w:widowControl w:val="0"/>
              <w:autoSpaceDE w:val="0"/>
              <w:autoSpaceDN w:val="0"/>
              <w:adjustRightInd w:val="0"/>
              <w:rPr>
                <w:rFonts w:ascii="Roboto" w:hAnsi="Roboto"/>
                <w:sz w:val="20"/>
                <w:szCs w:val="20"/>
              </w:rPr>
            </w:pPr>
            <w:r w:rsidRPr="0075785C">
              <w:rPr>
                <w:rFonts w:ascii="Roboto" w:hAnsi="Roboto" w:cs="Roboto"/>
                <w:b/>
                <w:bCs/>
                <w:color w:val="000000"/>
                <w:sz w:val="20"/>
                <w:szCs w:val="20"/>
              </w:rPr>
              <w:t>Výška oprávnených výdavkov</w:t>
            </w:r>
          </w:p>
        </w:tc>
        <w:tc>
          <w:tcPr>
            <w:tcW w:w="5239" w:type="dxa"/>
          </w:tcPr>
          <w:p w:rsidR="004A71C3" w:rsidRPr="00E47F5C" w:rsidRDefault="004A71C3" w:rsidP="004A71C3">
            <w:pPr>
              <w:rPr>
                <w:sz w:val="18"/>
                <w:szCs w:val="18"/>
              </w:rPr>
            </w:pPr>
            <w:r w:rsidRPr="002F393A">
              <w:rPr>
                <w:sz w:val="18"/>
                <w:szCs w:val="18"/>
              </w:rPr>
              <w:t xml:space="preserve">Automaticky </w:t>
            </w:r>
            <w:r>
              <w:rPr>
                <w:sz w:val="18"/>
                <w:szCs w:val="18"/>
              </w:rPr>
              <w:t>vyplnené – načíta sa hodnota oprávnených výdavkov za hlavné a podporné aktivity projektu</w:t>
            </w:r>
          </w:p>
        </w:tc>
      </w:tr>
      <w:tr w:rsidR="004A71C3" w:rsidRPr="0075785C" w:rsidTr="00C22DB6">
        <w:tc>
          <w:tcPr>
            <w:tcW w:w="9062" w:type="dxa"/>
            <w:gridSpan w:val="3"/>
          </w:tcPr>
          <w:p w:rsidR="004A71C3" w:rsidRPr="0075785C" w:rsidRDefault="004A71C3" w:rsidP="004A71C3">
            <w:pPr>
              <w:widowControl w:val="0"/>
              <w:autoSpaceDE w:val="0"/>
              <w:autoSpaceDN w:val="0"/>
              <w:adjustRightInd w:val="0"/>
              <w:rPr>
                <w:rFonts w:ascii="Roboto" w:hAnsi="Roboto"/>
                <w:sz w:val="20"/>
                <w:szCs w:val="20"/>
              </w:rPr>
            </w:pPr>
            <w:r w:rsidRPr="0075785C">
              <w:rPr>
                <w:rFonts w:ascii="Roboto" w:hAnsi="Roboto" w:cs="Roboto"/>
                <w:b/>
                <w:bCs/>
                <w:color w:val="7F7F82"/>
                <w:sz w:val="20"/>
                <w:szCs w:val="20"/>
              </w:rPr>
              <w:t>Priame výdavky</w:t>
            </w:r>
          </w:p>
        </w:tc>
      </w:tr>
      <w:tr w:rsidR="004A71C3" w:rsidRPr="0075785C" w:rsidTr="00280976">
        <w:tc>
          <w:tcPr>
            <w:tcW w:w="704" w:type="dxa"/>
          </w:tcPr>
          <w:p w:rsidR="004A71C3" w:rsidRPr="0075785C" w:rsidRDefault="004A71C3" w:rsidP="004A71C3">
            <w:pPr>
              <w:rPr>
                <w:sz w:val="20"/>
                <w:szCs w:val="20"/>
              </w:rPr>
            </w:pPr>
            <w:r w:rsidRPr="0075785C">
              <w:rPr>
                <w:sz w:val="20"/>
                <w:szCs w:val="20"/>
              </w:rPr>
              <w:t>137</w:t>
            </w:r>
          </w:p>
        </w:tc>
        <w:tc>
          <w:tcPr>
            <w:tcW w:w="3119" w:type="dxa"/>
          </w:tcPr>
          <w:p w:rsidR="004A71C3" w:rsidRPr="0075785C" w:rsidRDefault="004A71C3" w:rsidP="004A71C3">
            <w:pPr>
              <w:widowControl w:val="0"/>
              <w:autoSpaceDE w:val="0"/>
              <w:autoSpaceDN w:val="0"/>
              <w:adjustRightInd w:val="0"/>
              <w:rPr>
                <w:rFonts w:ascii="Roboto" w:hAnsi="Roboto"/>
                <w:sz w:val="20"/>
                <w:szCs w:val="20"/>
              </w:rPr>
            </w:pPr>
            <w:r w:rsidRPr="0075785C">
              <w:rPr>
                <w:rFonts w:ascii="Roboto" w:hAnsi="Roboto" w:cs="Roboto"/>
                <w:b/>
                <w:bCs/>
                <w:color w:val="000000"/>
                <w:sz w:val="20"/>
                <w:szCs w:val="20"/>
              </w:rPr>
              <w:t>Konkrétny</w:t>
            </w:r>
            <w:r>
              <w:rPr>
                <w:rFonts w:ascii="Roboto" w:hAnsi="Roboto" w:cs="Roboto"/>
                <w:b/>
                <w:bCs/>
                <w:color w:val="000000"/>
                <w:sz w:val="20"/>
                <w:szCs w:val="20"/>
              </w:rPr>
              <w:t xml:space="preserve"> cieľ</w:t>
            </w:r>
          </w:p>
        </w:tc>
        <w:tc>
          <w:tcPr>
            <w:tcW w:w="5239" w:type="dxa"/>
          </w:tcPr>
          <w:p w:rsidR="004A71C3" w:rsidRPr="00E47F5C" w:rsidRDefault="004A71C3" w:rsidP="004A71C3">
            <w:pPr>
              <w:rPr>
                <w:sz w:val="18"/>
                <w:szCs w:val="18"/>
              </w:rPr>
            </w:pPr>
            <w:r w:rsidRPr="002F393A">
              <w:rPr>
                <w:sz w:val="18"/>
                <w:szCs w:val="18"/>
              </w:rPr>
              <w:t xml:space="preserve">Automaticky </w:t>
            </w:r>
            <w:r>
              <w:rPr>
                <w:sz w:val="18"/>
                <w:szCs w:val="18"/>
              </w:rPr>
              <w:t>vyplnené</w:t>
            </w:r>
          </w:p>
        </w:tc>
      </w:tr>
      <w:tr w:rsidR="004A71C3" w:rsidRPr="0075785C" w:rsidTr="00280976">
        <w:tc>
          <w:tcPr>
            <w:tcW w:w="704" w:type="dxa"/>
          </w:tcPr>
          <w:p w:rsidR="004A71C3" w:rsidRPr="0075785C" w:rsidRDefault="004A71C3" w:rsidP="004A71C3">
            <w:pPr>
              <w:rPr>
                <w:sz w:val="20"/>
                <w:szCs w:val="20"/>
              </w:rPr>
            </w:pPr>
            <w:r>
              <w:rPr>
                <w:sz w:val="20"/>
                <w:szCs w:val="20"/>
              </w:rPr>
              <w:t>137a</w:t>
            </w:r>
          </w:p>
        </w:tc>
        <w:tc>
          <w:tcPr>
            <w:tcW w:w="3119" w:type="dxa"/>
          </w:tcPr>
          <w:p w:rsidR="004A71C3" w:rsidRPr="0075785C" w:rsidRDefault="004A71C3" w:rsidP="004A71C3">
            <w:pPr>
              <w:widowControl w:val="0"/>
              <w:autoSpaceDE w:val="0"/>
              <w:autoSpaceDN w:val="0"/>
              <w:adjustRightInd w:val="0"/>
              <w:rPr>
                <w:rFonts w:ascii="Roboto" w:hAnsi="Roboto" w:cs="Roboto"/>
                <w:b/>
                <w:bCs/>
                <w:color w:val="000000"/>
                <w:sz w:val="20"/>
                <w:szCs w:val="20"/>
              </w:rPr>
            </w:pPr>
            <w:r>
              <w:rPr>
                <w:rFonts w:ascii="Roboto" w:hAnsi="Roboto" w:cs="Roboto"/>
                <w:b/>
                <w:bCs/>
                <w:color w:val="000000"/>
                <w:sz w:val="20"/>
                <w:szCs w:val="20"/>
              </w:rPr>
              <w:t>Celková výška oprávnených výdavkov</w:t>
            </w:r>
          </w:p>
        </w:tc>
        <w:tc>
          <w:tcPr>
            <w:tcW w:w="5239" w:type="dxa"/>
          </w:tcPr>
          <w:p w:rsidR="004A71C3" w:rsidRPr="002F393A" w:rsidRDefault="004A71C3" w:rsidP="004A71C3">
            <w:pPr>
              <w:rPr>
                <w:sz w:val="18"/>
                <w:szCs w:val="18"/>
              </w:rPr>
            </w:pPr>
            <w:r>
              <w:rPr>
                <w:sz w:val="18"/>
                <w:szCs w:val="18"/>
              </w:rPr>
              <w:t>Automaticky vyplnené</w:t>
            </w:r>
          </w:p>
        </w:tc>
      </w:tr>
      <w:tr w:rsidR="004A71C3" w:rsidRPr="0075785C" w:rsidTr="00280976">
        <w:tc>
          <w:tcPr>
            <w:tcW w:w="704" w:type="dxa"/>
          </w:tcPr>
          <w:p w:rsidR="004A71C3" w:rsidRPr="0075785C" w:rsidRDefault="004A71C3" w:rsidP="004A71C3">
            <w:pPr>
              <w:rPr>
                <w:sz w:val="20"/>
                <w:szCs w:val="20"/>
              </w:rPr>
            </w:pPr>
            <w:r w:rsidRPr="0075785C">
              <w:rPr>
                <w:sz w:val="20"/>
                <w:szCs w:val="20"/>
              </w:rPr>
              <w:t>138</w:t>
            </w:r>
          </w:p>
        </w:tc>
        <w:tc>
          <w:tcPr>
            <w:tcW w:w="3119" w:type="dxa"/>
          </w:tcPr>
          <w:p w:rsidR="004A71C3" w:rsidRPr="0075785C" w:rsidRDefault="004A71C3" w:rsidP="004A71C3">
            <w:pPr>
              <w:widowControl w:val="0"/>
              <w:autoSpaceDE w:val="0"/>
              <w:autoSpaceDN w:val="0"/>
              <w:adjustRightInd w:val="0"/>
              <w:rPr>
                <w:rFonts w:ascii="Roboto" w:hAnsi="Roboto"/>
                <w:sz w:val="20"/>
                <w:szCs w:val="20"/>
              </w:rPr>
            </w:pPr>
            <w:r>
              <w:rPr>
                <w:rFonts w:ascii="Roboto" w:hAnsi="Roboto" w:cs="Roboto"/>
                <w:b/>
                <w:bCs/>
                <w:color w:val="000000"/>
                <w:sz w:val="20"/>
                <w:szCs w:val="20"/>
              </w:rPr>
              <w:t>Typ aktivity</w:t>
            </w:r>
          </w:p>
        </w:tc>
        <w:tc>
          <w:tcPr>
            <w:tcW w:w="5239" w:type="dxa"/>
          </w:tcPr>
          <w:p w:rsidR="004A71C3" w:rsidRPr="00E47F5C" w:rsidRDefault="004A71C3" w:rsidP="004A71C3">
            <w:pPr>
              <w:rPr>
                <w:sz w:val="18"/>
                <w:szCs w:val="18"/>
              </w:rPr>
            </w:pPr>
            <w:r w:rsidRPr="002F393A">
              <w:rPr>
                <w:sz w:val="18"/>
                <w:szCs w:val="18"/>
              </w:rPr>
              <w:t xml:space="preserve">Automaticky </w:t>
            </w:r>
            <w:r>
              <w:rPr>
                <w:sz w:val="18"/>
                <w:szCs w:val="18"/>
              </w:rPr>
              <w:t>vyplnené</w:t>
            </w:r>
          </w:p>
        </w:tc>
      </w:tr>
      <w:tr w:rsidR="004A71C3" w:rsidRPr="0075785C" w:rsidTr="00280976">
        <w:tc>
          <w:tcPr>
            <w:tcW w:w="704" w:type="dxa"/>
          </w:tcPr>
          <w:p w:rsidR="004A71C3" w:rsidRPr="0075785C" w:rsidRDefault="004A71C3" w:rsidP="004A71C3">
            <w:pPr>
              <w:rPr>
                <w:sz w:val="20"/>
                <w:szCs w:val="20"/>
              </w:rPr>
            </w:pPr>
            <w:r>
              <w:rPr>
                <w:sz w:val="20"/>
                <w:szCs w:val="20"/>
              </w:rPr>
              <w:t>138a</w:t>
            </w:r>
          </w:p>
        </w:tc>
        <w:tc>
          <w:tcPr>
            <w:tcW w:w="3119" w:type="dxa"/>
          </w:tcPr>
          <w:p w:rsidR="004A71C3" w:rsidRDefault="004A71C3" w:rsidP="004A71C3">
            <w:pPr>
              <w:widowControl w:val="0"/>
              <w:autoSpaceDE w:val="0"/>
              <w:autoSpaceDN w:val="0"/>
              <w:adjustRightInd w:val="0"/>
              <w:rPr>
                <w:rFonts w:ascii="Roboto" w:hAnsi="Roboto" w:cs="Roboto"/>
                <w:b/>
                <w:bCs/>
                <w:color w:val="000000"/>
                <w:sz w:val="20"/>
                <w:szCs w:val="20"/>
              </w:rPr>
            </w:pPr>
            <w:r>
              <w:rPr>
                <w:rFonts w:ascii="Roboto" w:hAnsi="Roboto" w:cs="Roboto"/>
                <w:b/>
                <w:bCs/>
                <w:color w:val="000000"/>
                <w:sz w:val="20"/>
                <w:szCs w:val="20"/>
              </w:rPr>
              <w:t>Celková výška oprávnených výdavkov</w:t>
            </w:r>
          </w:p>
        </w:tc>
        <w:tc>
          <w:tcPr>
            <w:tcW w:w="5239" w:type="dxa"/>
          </w:tcPr>
          <w:p w:rsidR="004A71C3" w:rsidRPr="002F393A" w:rsidRDefault="004A71C3" w:rsidP="004A71C3">
            <w:pPr>
              <w:rPr>
                <w:sz w:val="18"/>
                <w:szCs w:val="18"/>
              </w:rPr>
            </w:pPr>
            <w:r>
              <w:rPr>
                <w:sz w:val="18"/>
                <w:szCs w:val="18"/>
              </w:rPr>
              <w:t>Automaticky vyplnené</w:t>
            </w:r>
          </w:p>
        </w:tc>
      </w:tr>
      <w:tr w:rsidR="004A71C3" w:rsidRPr="0075785C" w:rsidTr="00280976">
        <w:tc>
          <w:tcPr>
            <w:tcW w:w="704" w:type="dxa"/>
          </w:tcPr>
          <w:p w:rsidR="004A71C3" w:rsidRPr="0075785C" w:rsidRDefault="004A71C3" w:rsidP="004A71C3">
            <w:pPr>
              <w:rPr>
                <w:sz w:val="20"/>
                <w:szCs w:val="20"/>
              </w:rPr>
            </w:pPr>
            <w:r w:rsidRPr="0075785C">
              <w:rPr>
                <w:sz w:val="20"/>
                <w:szCs w:val="20"/>
              </w:rPr>
              <w:t>139</w:t>
            </w:r>
          </w:p>
        </w:tc>
        <w:tc>
          <w:tcPr>
            <w:tcW w:w="3119" w:type="dxa"/>
          </w:tcPr>
          <w:p w:rsidR="004A71C3" w:rsidRPr="0075785C" w:rsidRDefault="004A71C3" w:rsidP="004A71C3">
            <w:pPr>
              <w:widowControl w:val="0"/>
              <w:autoSpaceDE w:val="0"/>
              <w:autoSpaceDN w:val="0"/>
              <w:adjustRightInd w:val="0"/>
              <w:rPr>
                <w:rFonts w:ascii="Roboto" w:hAnsi="Roboto"/>
                <w:sz w:val="20"/>
                <w:szCs w:val="20"/>
              </w:rPr>
            </w:pPr>
            <w:r>
              <w:rPr>
                <w:rFonts w:ascii="Roboto" w:hAnsi="Roboto" w:cs="Roboto"/>
                <w:b/>
                <w:bCs/>
                <w:color w:val="000000"/>
                <w:sz w:val="20"/>
                <w:szCs w:val="20"/>
              </w:rPr>
              <w:t>Hlavné aktivity projektu</w:t>
            </w:r>
          </w:p>
        </w:tc>
        <w:tc>
          <w:tcPr>
            <w:tcW w:w="5239" w:type="dxa"/>
          </w:tcPr>
          <w:p w:rsidR="004A71C3" w:rsidRPr="00E47F5C" w:rsidRDefault="004A71C3" w:rsidP="004A71C3">
            <w:pPr>
              <w:rPr>
                <w:sz w:val="18"/>
                <w:szCs w:val="18"/>
              </w:rPr>
            </w:pPr>
            <w:r w:rsidRPr="002F393A">
              <w:rPr>
                <w:sz w:val="18"/>
                <w:szCs w:val="18"/>
              </w:rPr>
              <w:t xml:space="preserve">Automaticky </w:t>
            </w:r>
            <w:r>
              <w:rPr>
                <w:sz w:val="18"/>
                <w:szCs w:val="18"/>
              </w:rPr>
              <w:t>vyplnené</w:t>
            </w:r>
            <w:r w:rsidRPr="00E47F5C">
              <w:rPr>
                <w:sz w:val="18"/>
                <w:szCs w:val="18"/>
              </w:rPr>
              <w:t xml:space="preserve"> - Opakuje sa za počet relevantných hlavných aktivít projektu</w:t>
            </w:r>
          </w:p>
        </w:tc>
      </w:tr>
      <w:tr w:rsidR="004A71C3" w:rsidRPr="0075785C" w:rsidTr="00280976">
        <w:tc>
          <w:tcPr>
            <w:tcW w:w="704" w:type="dxa"/>
          </w:tcPr>
          <w:p w:rsidR="004A71C3" w:rsidRPr="0075785C" w:rsidRDefault="004A71C3" w:rsidP="004A71C3">
            <w:pPr>
              <w:rPr>
                <w:sz w:val="20"/>
                <w:szCs w:val="20"/>
              </w:rPr>
            </w:pPr>
            <w:r>
              <w:rPr>
                <w:sz w:val="20"/>
                <w:szCs w:val="20"/>
              </w:rPr>
              <w:t>139a</w:t>
            </w:r>
          </w:p>
        </w:tc>
        <w:tc>
          <w:tcPr>
            <w:tcW w:w="3119" w:type="dxa"/>
          </w:tcPr>
          <w:p w:rsidR="004A71C3" w:rsidRDefault="004A71C3" w:rsidP="004A71C3">
            <w:pPr>
              <w:widowControl w:val="0"/>
              <w:autoSpaceDE w:val="0"/>
              <w:autoSpaceDN w:val="0"/>
              <w:adjustRightInd w:val="0"/>
              <w:rPr>
                <w:rFonts w:ascii="Roboto" w:hAnsi="Roboto" w:cs="Roboto"/>
                <w:b/>
                <w:bCs/>
                <w:color w:val="000000"/>
                <w:sz w:val="20"/>
                <w:szCs w:val="20"/>
              </w:rPr>
            </w:pPr>
            <w:r>
              <w:rPr>
                <w:rFonts w:ascii="Roboto" w:hAnsi="Roboto" w:cs="Roboto"/>
                <w:b/>
                <w:bCs/>
                <w:color w:val="000000"/>
                <w:sz w:val="20"/>
                <w:szCs w:val="20"/>
              </w:rPr>
              <w:t>Celková výška oprávnených výdavkov</w:t>
            </w:r>
          </w:p>
        </w:tc>
        <w:tc>
          <w:tcPr>
            <w:tcW w:w="5239" w:type="dxa"/>
          </w:tcPr>
          <w:p w:rsidR="004A71C3" w:rsidRPr="002F393A" w:rsidRDefault="004A71C3" w:rsidP="004A71C3">
            <w:pPr>
              <w:rPr>
                <w:sz w:val="18"/>
                <w:szCs w:val="18"/>
              </w:rPr>
            </w:pPr>
            <w:r>
              <w:rPr>
                <w:sz w:val="18"/>
                <w:szCs w:val="18"/>
              </w:rPr>
              <w:t>Automaticky vyplnené</w:t>
            </w:r>
          </w:p>
        </w:tc>
      </w:tr>
      <w:tr w:rsidR="004A71C3" w:rsidRPr="0075785C" w:rsidTr="00280976">
        <w:tc>
          <w:tcPr>
            <w:tcW w:w="704" w:type="dxa"/>
          </w:tcPr>
          <w:p w:rsidR="004A71C3" w:rsidRPr="0075785C" w:rsidRDefault="004A71C3" w:rsidP="004A71C3">
            <w:pPr>
              <w:rPr>
                <w:sz w:val="20"/>
                <w:szCs w:val="20"/>
              </w:rPr>
            </w:pPr>
            <w:r w:rsidRPr="0075785C">
              <w:rPr>
                <w:sz w:val="20"/>
                <w:szCs w:val="20"/>
              </w:rPr>
              <w:t>140</w:t>
            </w:r>
          </w:p>
        </w:tc>
        <w:tc>
          <w:tcPr>
            <w:tcW w:w="3119" w:type="dxa"/>
          </w:tcPr>
          <w:p w:rsidR="004A71C3" w:rsidRPr="0075785C" w:rsidRDefault="004A71C3" w:rsidP="004A71C3">
            <w:pPr>
              <w:widowControl w:val="0"/>
              <w:autoSpaceDE w:val="0"/>
              <w:autoSpaceDN w:val="0"/>
              <w:adjustRightInd w:val="0"/>
              <w:rPr>
                <w:rFonts w:ascii="Roboto" w:hAnsi="Roboto"/>
                <w:sz w:val="20"/>
                <w:szCs w:val="20"/>
              </w:rPr>
            </w:pPr>
            <w:r>
              <w:rPr>
                <w:rFonts w:ascii="Roboto" w:hAnsi="Roboto" w:cs="Roboto"/>
                <w:b/>
                <w:bCs/>
                <w:color w:val="000000"/>
                <w:sz w:val="20"/>
                <w:szCs w:val="20"/>
              </w:rPr>
              <w:t>Skupina výdavku</w:t>
            </w:r>
          </w:p>
        </w:tc>
        <w:tc>
          <w:tcPr>
            <w:tcW w:w="5239" w:type="dxa"/>
          </w:tcPr>
          <w:p w:rsidR="004A71C3" w:rsidRPr="00E47F5C" w:rsidRDefault="004A71C3" w:rsidP="004A71C3">
            <w:pPr>
              <w:rPr>
                <w:sz w:val="18"/>
                <w:szCs w:val="18"/>
              </w:rPr>
            </w:pPr>
            <w:r w:rsidRPr="00E47F5C">
              <w:rPr>
                <w:sz w:val="18"/>
                <w:szCs w:val="18"/>
              </w:rPr>
              <w:t>Vypĺňa žiadateľ</w:t>
            </w:r>
            <w:r w:rsidRPr="003E40E3">
              <w:rPr>
                <w:sz w:val="18"/>
                <w:szCs w:val="18"/>
              </w:rPr>
              <w:t xml:space="preserve"> </w:t>
            </w:r>
            <w:r>
              <w:rPr>
                <w:sz w:val="18"/>
                <w:szCs w:val="18"/>
              </w:rPr>
              <w:t xml:space="preserve">- </w:t>
            </w:r>
            <w:r w:rsidRPr="003E40E3">
              <w:rPr>
                <w:sz w:val="18"/>
                <w:szCs w:val="18"/>
              </w:rPr>
              <w:t>(výber z</w:t>
            </w:r>
            <w:r>
              <w:rPr>
                <w:sz w:val="18"/>
                <w:szCs w:val="18"/>
              </w:rPr>
              <w:t> </w:t>
            </w:r>
            <w:r w:rsidRPr="003E40E3">
              <w:rPr>
                <w:sz w:val="18"/>
                <w:szCs w:val="18"/>
              </w:rPr>
              <w:t>číselníka oprávnených výdavkov)</w:t>
            </w:r>
          </w:p>
        </w:tc>
      </w:tr>
      <w:tr w:rsidR="004A71C3" w:rsidRPr="0075785C" w:rsidTr="00280976">
        <w:tc>
          <w:tcPr>
            <w:tcW w:w="704" w:type="dxa"/>
          </w:tcPr>
          <w:p w:rsidR="004A71C3" w:rsidRPr="0075785C" w:rsidRDefault="004A71C3" w:rsidP="004A71C3">
            <w:pPr>
              <w:rPr>
                <w:sz w:val="20"/>
                <w:szCs w:val="20"/>
              </w:rPr>
            </w:pPr>
            <w:r>
              <w:rPr>
                <w:sz w:val="20"/>
                <w:szCs w:val="20"/>
              </w:rPr>
              <w:t>140a</w:t>
            </w:r>
          </w:p>
        </w:tc>
        <w:tc>
          <w:tcPr>
            <w:tcW w:w="3119" w:type="dxa"/>
          </w:tcPr>
          <w:p w:rsidR="004A71C3" w:rsidRDefault="004A71C3" w:rsidP="004A71C3">
            <w:pPr>
              <w:widowControl w:val="0"/>
              <w:autoSpaceDE w:val="0"/>
              <w:autoSpaceDN w:val="0"/>
              <w:adjustRightInd w:val="0"/>
              <w:rPr>
                <w:rFonts w:ascii="Roboto" w:hAnsi="Roboto" w:cs="Roboto"/>
                <w:b/>
                <w:bCs/>
                <w:color w:val="000000"/>
                <w:sz w:val="20"/>
                <w:szCs w:val="20"/>
              </w:rPr>
            </w:pPr>
            <w:r>
              <w:rPr>
                <w:rFonts w:ascii="Roboto" w:hAnsi="Roboto" w:cs="Roboto"/>
                <w:b/>
                <w:bCs/>
                <w:color w:val="000000"/>
                <w:sz w:val="20"/>
                <w:szCs w:val="20"/>
              </w:rPr>
              <w:t>Percento NFP</w:t>
            </w:r>
          </w:p>
        </w:tc>
        <w:tc>
          <w:tcPr>
            <w:tcW w:w="5239" w:type="dxa"/>
          </w:tcPr>
          <w:p w:rsidR="004A71C3" w:rsidRPr="00E47F5C" w:rsidRDefault="004A71C3" w:rsidP="004A71C3">
            <w:pPr>
              <w:rPr>
                <w:sz w:val="18"/>
                <w:szCs w:val="18"/>
              </w:rPr>
            </w:pPr>
            <w:r>
              <w:rPr>
                <w:sz w:val="18"/>
                <w:szCs w:val="18"/>
              </w:rPr>
              <w:t>Vypĺňa žiadateľ</w:t>
            </w:r>
          </w:p>
        </w:tc>
      </w:tr>
      <w:tr w:rsidR="004A71C3" w:rsidRPr="0075785C" w:rsidTr="00280976">
        <w:tc>
          <w:tcPr>
            <w:tcW w:w="704" w:type="dxa"/>
          </w:tcPr>
          <w:p w:rsidR="004A71C3" w:rsidRPr="0075785C" w:rsidRDefault="004A71C3" w:rsidP="004A71C3">
            <w:pPr>
              <w:rPr>
                <w:sz w:val="20"/>
                <w:szCs w:val="20"/>
              </w:rPr>
            </w:pPr>
            <w:r>
              <w:rPr>
                <w:sz w:val="20"/>
                <w:szCs w:val="20"/>
              </w:rPr>
              <w:t>140b</w:t>
            </w:r>
          </w:p>
        </w:tc>
        <w:tc>
          <w:tcPr>
            <w:tcW w:w="3119" w:type="dxa"/>
          </w:tcPr>
          <w:p w:rsidR="004A71C3" w:rsidRDefault="004A71C3" w:rsidP="004A71C3">
            <w:pPr>
              <w:widowControl w:val="0"/>
              <w:autoSpaceDE w:val="0"/>
              <w:autoSpaceDN w:val="0"/>
              <w:adjustRightInd w:val="0"/>
              <w:rPr>
                <w:rFonts w:ascii="Roboto" w:hAnsi="Roboto" w:cs="Roboto"/>
                <w:b/>
                <w:bCs/>
                <w:color w:val="000000"/>
                <w:sz w:val="20"/>
                <w:szCs w:val="20"/>
              </w:rPr>
            </w:pPr>
            <w:r>
              <w:rPr>
                <w:rFonts w:ascii="Roboto" w:hAnsi="Roboto" w:cs="Roboto"/>
                <w:b/>
                <w:bCs/>
                <w:color w:val="000000"/>
                <w:sz w:val="20"/>
                <w:szCs w:val="20"/>
              </w:rPr>
              <w:t>Oprávnený výdavok</w:t>
            </w:r>
          </w:p>
        </w:tc>
        <w:tc>
          <w:tcPr>
            <w:tcW w:w="5239" w:type="dxa"/>
          </w:tcPr>
          <w:p w:rsidR="004A71C3" w:rsidRPr="00E47F5C" w:rsidRDefault="004A71C3" w:rsidP="004A71C3">
            <w:pPr>
              <w:rPr>
                <w:sz w:val="18"/>
                <w:szCs w:val="18"/>
              </w:rPr>
            </w:pPr>
            <w:r>
              <w:rPr>
                <w:sz w:val="18"/>
                <w:szCs w:val="18"/>
              </w:rPr>
              <w:t>Automaticky vyplnené</w:t>
            </w:r>
          </w:p>
        </w:tc>
      </w:tr>
      <w:tr w:rsidR="004A71C3" w:rsidRPr="0075785C" w:rsidTr="00280976">
        <w:tc>
          <w:tcPr>
            <w:tcW w:w="704" w:type="dxa"/>
          </w:tcPr>
          <w:p w:rsidR="004A71C3" w:rsidRPr="0075785C" w:rsidRDefault="004A71C3" w:rsidP="004A71C3">
            <w:pPr>
              <w:rPr>
                <w:sz w:val="20"/>
                <w:szCs w:val="20"/>
              </w:rPr>
            </w:pPr>
            <w:r w:rsidRPr="0075785C">
              <w:rPr>
                <w:sz w:val="20"/>
                <w:szCs w:val="20"/>
              </w:rPr>
              <w:t>141</w:t>
            </w:r>
          </w:p>
        </w:tc>
        <w:tc>
          <w:tcPr>
            <w:tcW w:w="3119" w:type="dxa"/>
          </w:tcPr>
          <w:p w:rsidR="004A71C3" w:rsidRPr="0075785C" w:rsidRDefault="004A71C3" w:rsidP="004A71C3">
            <w:pPr>
              <w:widowControl w:val="0"/>
              <w:autoSpaceDE w:val="0"/>
              <w:autoSpaceDN w:val="0"/>
              <w:adjustRightInd w:val="0"/>
              <w:rPr>
                <w:rFonts w:ascii="Roboto" w:hAnsi="Roboto"/>
                <w:sz w:val="20"/>
                <w:szCs w:val="20"/>
              </w:rPr>
            </w:pPr>
            <w:r>
              <w:rPr>
                <w:rFonts w:ascii="Roboto" w:hAnsi="Roboto" w:cs="Roboto"/>
                <w:b/>
                <w:bCs/>
                <w:color w:val="000000"/>
                <w:sz w:val="20"/>
                <w:szCs w:val="20"/>
              </w:rPr>
              <w:t>Poznámka</w:t>
            </w:r>
          </w:p>
        </w:tc>
        <w:tc>
          <w:tcPr>
            <w:tcW w:w="5239" w:type="dxa"/>
          </w:tcPr>
          <w:p w:rsidR="004A71C3" w:rsidRPr="00E47F5C" w:rsidRDefault="004A71C3" w:rsidP="004A71C3">
            <w:pPr>
              <w:rPr>
                <w:sz w:val="18"/>
                <w:szCs w:val="18"/>
              </w:rPr>
            </w:pPr>
            <w:r w:rsidRPr="00E47F5C">
              <w:rPr>
                <w:sz w:val="18"/>
                <w:szCs w:val="18"/>
              </w:rPr>
              <w:t>Vypĺňa žiadateľ</w:t>
            </w:r>
          </w:p>
        </w:tc>
      </w:tr>
      <w:tr w:rsidR="004A71C3" w:rsidRPr="0075785C" w:rsidTr="00280976">
        <w:tc>
          <w:tcPr>
            <w:tcW w:w="704" w:type="dxa"/>
          </w:tcPr>
          <w:p w:rsidR="004A71C3" w:rsidRPr="0075785C" w:rsidRDefault="004A71C3" w:rsidP="004A71C3">
            <w:pPr>
              <w:rPr>
                <w:sz w:val="20"/>
                <w:szCs w:val="20"/>
              </w:rPr>
            </w:pPr>
            <w:r w:rsidRPr="0075785C">
              <w:rPr>
                <w:sz w:val="20"/>
                <w:szCs w:val="20"/>
              </w:rPr>
              <w:t>142</w:t>
            </w:r>
          </w:p>
        </w:tc>
        <w:tc>
          <w:tcPr>
            <w:tcW w:w="3119" w:type="dxa"/>
          </w:tcPr>
          <w:p w:rsidR="004A71C3" w:rsidRPr="0075785C" w:rsidRDefault="004A71C3" w:rsidP="004A71C3">
            <w:pPr>
              <w:widowControl w:val="0"/>
              <w:autoSpaceDE w:val="0"/>
              <w:autoSpaceDN w:val="0"/>
              <w:adjustRightInd w:val="0"/>
              <w:rPr>
                <w:rFonts w:ascii="Roboto" w:hAnsi="Roboto"/>
                <w:sz w:val="20"/>
                <w:szCs w:val="20"/>
              </w:rPr>
            </w:pPr>
            <w:r>
              <w:rPr>
                <w:rFonts w:ascii="Roboto" w:hAnsi="Roboto" w:cs="Roboto"/>
                <w:b/>
                <w:bCs/>
                <w:color w:val="000000"/>
                <w:sz w:val="20"/>
                <w:szCs w:val="20"/>
              </w:rPr>
              <w:t xml:space="preserve">Podpoložka </w:t>
            </w:r>
            <w:r w:rsidRPr="0075785C">
              <w:rPr>
                <w:rFonts w:ascii="Roboto" w:hAnsi="Roboto" w:cs="Roboto"/>
                <w:b/>
                <w:bCs/>
                <w:color w:val="000000"/>
                <w:sz w:val="20"/>
                <w:szCs w:val="20"/>
              </w:rPr>
              <w:t>výdavk</w:t>
            </w:r>
            <w:r>
              <w:rPr>
                <w:rFonts w:ascii="Roboto" w:hAnsi="Roboto" w:cs="Roboto"/>
                <w:b/>
                <w:bCs/>
                <w:color w:val="000000"/>
                <w:sz w:val="20"/>
                <w:szCs w:val="20"/>
              </w:rPr>
              <w:t>u</w:t>
            </w:r>
          </w:p>
        </w:tc>
        <w:tc>
          <w:tcPr>
            <w:tcW w:w="5239" w:type="dxa"/>
          </w:tcPr>
          <w:p w:rsidR="004A71C3" w:rsidRPr="00E47F5C" w:rsidRDefault="004A71C3" w:rsidP="004A71C3">
            <w:pPr>
              <w:rPr>
                <w:sz w:val="18"/>
                <w:szCs w:val="18"/>
              </w:rPr>
            </w:pPr>
            <w:r w:rsidRPr="00E47F5C">
              <w:rPr>
                <w:sz w:val="18"/>
                <w:szCs w:val="18"/>
              </w:rPr>
              <w:t>Vypĺňa žiadateľ</w:t>
            </w:r>
          </w:p>
        </w:tc>
      </w:tr>
      <w:tr w:rsidR="004A71C3" w:rsidRPr="0075785C" w:rsidTr="00280976">
        <w:tc>
          <w:tcPr>
            <w:tcW w:w="704" w:type="dxa"/>
          </w:tcPr>
          <w:p w:rsidR="004A71C3" w:rsidRPr="0075785C" w:rsidRDefault="004A71C3" w:rsidP="004A71C3">
            <w:pPr>
              <w:rPr>
                <w:sz w:val="20"/>
                <w:szCs w:val="20"/>
              </w:rPr>
            </w:pPr>
            <w:r>
              <w:rPr>
                <w:sz w:val="20"/>
                <w:szCs w:val="20"/>
              </w:rPr>
              <w:t>142a</w:t>
            </w:r>
          </w:p>
        </w:tc>
        <w:tc>
          <w:tcPr>
            <w:tcW w:w="3119" w:type="dxa"/>
          </w:tcPr>
          <w:p w:rsidR="004A71C3" w:rsidRPr="0075785C" w:rsidRDefault="004A71C3" w:rsidP="004A71C3">
            <w:pPr>
              <w:widowControl w:val="0"/>
              <w:autoSpaceDE w:val="0"/>
              <w:autoSpaceDN w:val="0"/>
              <w:adjustRightInd w:val="0"/>
              <w:rPr>
                <w:rFonts w:ascii="Roboto" w:hAnsi="Roboto" w:cs="Roboto"/>
                <w:b/>
                <w:bCs/>
                <w:color w:val="000000"/>
                <w:sz w:val="20"/>
                <w:szCs w:val="20"/>
              </w:rPr>
            </w:pPr>
            <w:r>
              <w:rPr>
                <w:rFonts w:ascii="Roboto" w:hAnsi="Roboto" w:cs="Roboto"/>
                <w:b/>
                <w:bCs/>
                <w:color w:val="000000"/>
                <w:sz w:val="20"/>
                <w:szCs w:val="20"/>
              </w:rPr>
              <w:t>Merná jednotka</w:t>
            </w:r>
          </w:p>
        </w:tc>
        <w:tc>
          <w:tcPr>
            <w:tcW w:w="5239" w:type="dxa"/>
          </w:tcPr>
          <w:p w:rsidR="004A71C3" w:rsidRPr="00E47F5C" w:rsidRDefault="004A71C3" w:rsidP="004A71C3">
            <w:pPr>
              <w:rPr>
                <w:sz w:val="18"/>
                <w:szCs w:val="18"/>
              </w:rPr>
            </w:pPr>
            <w:r>
              <w:rPr>
                <w:sz w:val="18"/>
                <w:szCs w:val="18"/>
              </w:rPr>
              <w:t>Žiadateľ vyberie relevantnú mernú jednotku</w:t>
            </w:r>
          </w:p>
        </w:tc>
      </w:tr>
      <w:tr w:rsidR="004A71C3" w:rsidRPr="0075785C" w:rsidTr="00280976">
        <w:tc>
          <w:tcPr>
            <w:tcW w:w="704" w:type="dxa"/>
          </w:tcPr>
          <w:p w:rsidR="004A71C3" w:rsidRPr="0075785C" w:rsidRDefault="004A71C3" w:rsidP="004A71C3">
            <w:pPr>
              <w:rPr>
                <w:sz w:val="20"/>
                <w:szCs w:val="20"/>
              </w:rPr>
            </w:pPr>
            <w:r>
              <w:rPr>
                <w:sz w:val="20"/>
                <w:szCs w:val="20"/>
              </w:rPr>
              <w:t>142b</w:t>
            </w:r>
          </w:p>
        </w:tc>
        <w:tc>
          <w:tcPr>
            <w:tcW w:w="3119" w:type="dxa"/>
          </w:tcPr>
          <w:p w:rsidR="004A71C3" w:rsidRPr="0075785C" w:rsidRDefault="004A71C3" w:rsidP="004A71C3">
            <w:pPr>
              <w:widowControl w:val="0"/>
              <w:autoSpaceDE w:val="0"/>
              <w:autoSpaceDN w:val="0"/>
              <w:adjustRightInd w:val="0"/>
              <w:rPr>
                <w:rFonts w:ascii="Roboto" w:hAnsi="Roboto" w:cs="Roboto"/>
                <w:b/>
                <w:bCs/>
                <w:color w:val="000000"/>
                <w:sz w:val="20"/>
                <w:szCs w:val="20"/>
              </w:rPr>
            </w:pPr>
            <w:r>
              <w:rPr>
                <w:rFonts w:ascii="Roboto" w:hAnsi="Roboto" w:cs="Roboto"/>
                <w:b/>
                <w:bCs/>
                <w:color w:val="000000"/>
                <w:sz w:val="20"/>
                <w:szCs w:val="20"/>
              </w:rPr>
              <w:t>Množstvo</w:t>
            </w:r>
          </w:p>
        </w:tc>
        <w:tc>
          <w:tcPr>
            <w:tcW w:w="5239" w:type="dxa"/>
          </w:tcPr>
          <w:p w:rsidR="004A71C3" w:rsidRPr="00E47F5C" w:rsidRDefault="004A71C3" w:rsidP="004A71C3">
            <w:pPr>
              <w:rPr>
                <w:sz w:val="18"/>
                <w:szCs w:val="18"/>
              </w:rPr>
            </w:pPr>
            <w:r>
              <w:rPr>
                <w:sz w:val="18"/>
                <w:szCs w:val="18"/>
              </w:rPr>
              <w:t>Vypĺňa žiadateľ</w:t>
            </w:r>
          </w:p>
        </w:tc>
      </w:tr>
      <w:tr w:rsidR="004A71C3" w:rsidRPr="0075785C" w:rsidTr="00280976">
        <w:tc>
          <w:tcPr>
            <w:tcW w:w="704" w:type="dxa"/>
          </w:tcPr>
          <w:p w:rsidR="004A71C3" w:rsidRPr="0075785C" w:rsidRDefault="004A71C3" w:rsidP="004A71C3">
            <w:pPr>
              <w:rPr>
                <w:sz w:val="20"/>
                <w:szCs w:val="20"/>
              </w:rPr>
            </w:pPr>
            <w:r>
              <w:rPr>
                <w:sz w:val="20"/>
                <w:szCs w:val="20"/>
              </w:rPr>
              <w:t>142c</w:t>
            </w:r>
          </w:p>
        </w:tc>
        <w:tc>
          <w:tcPr>
            <w:tcW w:w="3119" w:type="dxa"/>
          </w:tcPr>
          <w:p w:rsidR="004A71C3" w:rsidRPr="0075785C" w:rsidRDefault="004A71C3" w:rsidP="004A71C3">
            <w:pPr>
              <w:widowControl w:val="0"/>
              <w:autoSpaceDE w:val="0"/>
              <w:autoSpaceDN w:val="0"/>
              <w:adjustRightInd w:val="0"/>
              <w:rPr>
                <w:rFonts w:ascii="Roboto" w:hAnsi="Roboto" w:cs="Roboto"/>
                <w:b/>
                <w:bCs/>
                <w:color w:val="000000"/>
                <w:sz w:val="20"/>
                <w:szCs w:val="20"/>
              </w:rPr>
            </w:pPr>
            <w:r>
              <w:rPr>
                <w:rFonts w:ascii="Roboto" w:hAnsi="Roboto" w:cs="Roboto"/>
                <w:b/>
                <w:bCs/>
                <w:color w:val="000000"/>
                <w:sz w:val="20"/>
                <w:szCs w:val="20"/>
              </w:rPr>
              <w:t>Jednotková suma</w:t>
            </w:r>
          </w:p>
        </w:tc>
        <w:tc>
          <w:tcPr>
            <w:tcW w:w="5239" w:type="dxa"/>
          </w:tcPr>
          <w:p w:rsidR="004A71C3" w:rsidRPr="00E47F5C" w:rsidRDefault="004A71C3" w:rsidP="004A71C3">
            <w:pPr>
              <w:rPr>
                <w:sz w:val="18"/>
                <w:szCs w:val="18"/>
              </w:rPr>
            </w:pPr>
            <w:r>
              <w:rPr>
                <w:sz w:val="18"/>
                <w:szCs w:val="18"/>
              </w:rPr>
              <w:t>Vypĺňa žiadateľ</w:t>
            </w:r>
          </w:p>
        </w:tc>
      </w:tr>
      <w:tr w:rsidR="004A71C3" w:rsidRPr="0075785C" w:rsidTr="00280976">
        <w:tc>
          <w:tcPr>
            <w:tcW w:w="704" w:type="dxa"/>
          </w:tcPr>
          <w:p w:rsidR="004A71C3" w:rsidRPr="0075785C" w:rsidRDefault="004A71C3" w:rsidP="004A71C3">
            <w:pPr>
              <w:rPr>
                <w:sz w:val="20"/>
                <w:szCs w:val="20"/>
              </w:rPr>
            </w:pPr>
            <w:r>
              <w:rPr>
                <w:sz w:val="20"/>
                <w:szCs w:val="20"/>
              </w:rPr>
              <w:t>142d</w:t>
            </w:r>
          </w:p>
        </w:tc>
        <w:tc>
          <w:tcPr>
            <w:tcW w:w="3119" w:type="dxa"/>
          </w:tcPr>
          <w:p w:rsidR="004A71C3" w:rsidRPr="0075785C" w:rsidRDefault="004A71C3" w:rsidP="004A71C3">
            <w:pPr>
              <w:widowControl w:val="0"/>
              <w:autoSpaceDE w:val="0"/>
              <w:autoSpaceDN w:val="0"/>
              <w:adjustRightInd w:val="0"/>
              <w:rPr>
                <w:rFonts w:ascii="Roboto" w:hAnsi="Roboto" w:cs="Roboto"/>
                <w:b/>
                <w:bCs/>
                <w:color w:val="000000"/>
                <w:sz w:val="20"/>
                <w:szCs w:val="20"/>
              </w:rPr>
            </w:pPr>
            <w:r>
              <w:rPr>
                <w:rFonts w:ascii="Roboto" w:hAnsi="Roboto" w:cs="Roboto"/>
                <w:b/>
                <w:bCs/>
                <w:color w:val="000000"/>
                <w:sz w:val="20"/>
                <w:szCs w:val="20"/>
              </w:rPr>
              <w:t>Suma</w:t>
            </w:r>
          </w:p>
        </w:tc>
        <w:tc>
          <w:tcPr>
            <w:tcW w:w="5239" w:type="dxa"/>
          </w:tcPr>
          <w:p w:rsidR="004A71C3" w:rsidRPr="00E47F5C" w:rsidRDefault="004A71C3" w:rsidP="004A71C3">
            <w:pPr>
              <w:rPr>
                <w:sz w:val="18"/>
                <w:szCs w:val="18"/>
              </w:rPr>
            </w:pPr>
            <w:r>
              <w:rPr>
                <w:sz w:val="18"/>
                <w:szCs w:val="18"/>
              </w:rPr>
              <w:t>Automaticky vyplnené v prípade ak je vyplnené množstvo a jednotková cena, inak vypĺňa žiadateľ.</w:t>
            </w:r>
          </w:p>
        </w:tc>
      </w:tr>
      <w:tr w:rsidR="004A71C3" w:rsidRPr="0075785C" w:rsidTr="00C22DB6">
        <w:tc>
          <w:tcPr>
            <w:tcW w:w="9062" w:type="dxa"/>
            <w:gridSpan w:val="3"/>
          </w:tcPr>
          <w:p w:rsidR="004A71C3" w:rsidRDefault="004A71C3" w:rsidP="004A71C3">
            <w:pPr>
              <w:widowControl w:val="0"/>
              <w:autoSpaceDE w:val="0"/>
              <w:autoSpaceDN w:val="0"/>
              <w:adjustRightInd w:val="0"/>
              <w:rPr>
                <w:rFonts w:ascii="Roboto" w:hAnsi="Roboto" w:cs="Roboto"/>
                <w:b/>
                <w:bCs/>
                <w:color w:val="7F7F82"/>
                <w:sz w:val="20"/>
                <w:szCs w:val="20"/>
              </w:rPr>
            </w:pPr>
            <w:r w:rsidRPr="0075785C">
              <w:rPr>
                <w:rFonts w:ascii="Roboto" w:hAnsi="Roboto" w:cs="Roboto"/>
                <w:b/>
                <w:bCs/>
                <w:color w:val="7F7F82"/>
                <w:sz w:val="20"/>
                <w:szCs w:val="20"/>
              </w:rPr>
              <w:t>Nepriame výdavky</w:t>
            </w:r>
          </w:p>
          <w:p w:rsidR="004A71C3" w:rsidRPr="0075785C" w:rsidRDefault="00054E47" w:rsidP="00054E47">
            <w:pPr>
              <w:widowControl w:val="0"/>
              <w:autoSpaceDE w:val="0"/>
              <w:autoSpaceDN w:val="0"/>
              <w:adjustRightInd w:val="0"/>
              <w:rPr>
                <w:rFonts w:ascii="Roboto" w:hAnsi="Roboto"/>
                <w:sz w:val="20"/>
                <w:szCs w:val="20"/>
              </w:rPr>
            </w:pPr>
            <w:r w:rsidRPr="00242C4D">
              <w:rPr>
                <w:rFonts w:cstheme="minorHAnsi"/>
                <w:i/>
                <w:color w:val="FF0000"/>
                <w:sz w:val="18"/>
                <w:szCs w:val="18"/>
              </w:rPr>
              <w:t xml:space="preserve">Uviesť aj </w:t>
            </w:r>
            <w:r w:rsidR="004A71C3" w:rsidRPr="00242C4D">
              <w:rPr>
                <w:rFonts w:cstheme="minorHAnsi"/>
                <w:i/>
                <w:color w:val="FF0000"/>
                <w:sz w:val="18"/>
                <w:szCs w:val="18"/>
              </w:rPr>
              <w:t xml:space="preserve">sumu pre informačné </w:t>
            </w:r>
            <w:r w:rsidR="004A71C3">
              <w:rPr>
                <w:rFonts w:cstheme="minorHAnsi"/>
                <w:i/>
                <w:color w:val="FF0000"/>
                <w:sz w:val="18"/>
                <w:szCs w:val="18"/>
              </w:rPr>
              <w:t xml:space="preserve">aktivity </w:t>
            </w:r>
            <w:r w:rsidR="004A71C3" w:rsidRPr="00242C4D">
              <w:rPr>
                <w:rFonts w:cstheme="minorHAnsi"/>
                <w:i/>
                <w:color w:val="FF0000"/>
                <w:sz w:val="18"/>
                <w:szCs w:val="18"/>
              </w:rPr>
              <w:t>a pamätnú tabuľu druhej fáz</w:t>
            </w:r>
            <w:r w:rsidR="004A71C3">
              <w:rPr>
                <w:rFonts w:cstheme="minorHAnsi"/>
                <w:i/>
                <w:color w:val="FF0000"/>
                <w:sz w:val="18"/>
                <w:szCs w:val="18"/>
              </w:rPr>
              <w:t>y</w:t>
            </w:r>
            <w:r w:rsidR="004A71C3" w:rsidRPr="00242C4D">
              <w:rPr>
                <w:rFonts w:cstheme="minorHAnsi"/>
                <w:i/>
                <w:color w:val="FF0000"/>
                <w:sz w:val="18"/>
                <w:szCs w:val="18"/>
              </w:rPr>
              <w:t xml:space="preserve"> projektu</w:t>
            </w:r>
            <w:r>
              <w:rPr>
                <w:rFonts w:cstheme="minorHAnsi"/>
                <w:i/>
                <w:color w:val="FF0000"/>
                <w:sz w:val="18"/>
                <w:szCs w:val="18"/>
              </w:rPr>
              <w:t xml:space="preserve"> (platí pre ŽoNFP </w:t>
            </w:r>
            <w:r>
              <w:rPr>
                <w:rFonts w:cstheme="minorHAnsi"/>
                <w:i/>
                <w:color w:val="FF0000"/>
                <w:sz w:val="18"/>
                <w:szCs w:val="18"/>
                <w:lang w:eastAsia="en-US"/>
              </w:rPr>
              <w:t xml:space="preserve">predkladané </w:t>
            </w:r>
            <w:r>
              <w:rPr>
                <w:rFonts w:cstheme="minorHAnsi"/>
                <w:i/>
                <w:color w:val="FF0000"/>
                <w:sz w:val="18"/>
                <w:szCs w:val="18"/>
              </w:rPr>
              <w:t xml:space="preserve">na II. fázu projektu), v prípade ŽoNFP </w:t>
            </w:r>
            <w:r>
              <w:rPr>
                <w:rFonts w:cstheme="minorHAnsi"/>
                <w:i/>
                <w:color w:val="FF0000"/>
                <w:sz w:val="18"/>
                <w:szCs w:val="18"/>
                <w:lang w:eastAsia="en-US"/>
              </w:rPr>
              <w:t xml:space="preserve">predkladaných </w:t>
            </w:r>
            <w:r>
              <w:rPr>
                <w:rFonts w:cstheme="minorHAnsi"/>
                <w:i/>
                <w:color w:val="FF0000"/>
                <w:sz w:val="18"/>
                <w:szCs w:val="18"/>
              </w:rPr>
              <w:t xml:space="preserve">na I. fázu projektu v OPII alebo na fázovaný projekt ako celok uviesť </w:t>
            </w:r>
            <w:r w:rsidRPr="00242C4D">
              <w:rPr>
                <w:rFonts w:cstheme="minorHAnsi"/>
                <w:i/>
                <w:color w:val="FF0000"/>
                <w:sz w:val="18"/>
                <w:szCs w:val="18"/>
              </w:rPr>
              <w:t xml:space="preserve">informačné </w:t>
            </w:r>
            <w:r>
              <w:rPr>
                <w:rFonts w:cstheme="minorHAnsi"/>
                <w:i/>
                <w:color w:val="FF0000"/>
                <w:sz w:val="18"/>
                <w:szCs w:val="18"/>
              </w:rPr>
              <w:t xml:space="preserve">aktivity </w:t>
            </w:r>
            <w:r w:rsidRPr="00242C4D">
              <w:rPr>
                <w:rFonts w:cstheme="minorHAnsi"/>
                <w:i/>
                <w:color w:val="FF0000"/>
                <w:sz w:val="18"/>
                <w:szCs w:val="18"/>
              </w:rPr>
              <w:t xml:space="preserve">a pamätnú tabuľu </w:t>
            </w:r>
            <w:r>
              <w:rPr>
                <w:rFonts w:cstheme="minorHAnsi"/>
                <w:i/>
                <w:color w:val="FF0000"/>
                <w:sz w:val="18"/>
                <w:szCs w:val="18"/>
              </w:rPr>
              <w:t>len pre prvú</w:t>
            </w:r>
            <w:r w:rsidRPr="00242C4D">
              <w:rPr>
                <w:rFonts w:cstheme="minorHAnsi"/>
                <w:i/>
                <w:color w:val="FF0000"/>
                <w:sz w:val="18"/>
                <w:szCs w:val="18"/>
              </w:rPr>
              <w:t xml:space="preserve"> fáz</w:t>
            </w:r>
            <w:r>
              <w:rPr>
                <w:rFonts w:cstheme="minorHAnsi"/>
                <w:i/>
                <w:color w:val="FF0000"/>
                <w:sz w:val="18"/>
                <w:szCs w:val="18"/>
              </w:rPr>
              <w:t>u</w:t>
            </w:r>
            <w:r w:rsidRPr="00242C4D">
              <w:rPr>
                <w:rFonts w:cstheme="minorHAnsi"/>
                <w:i/>
                <w:color w:val="FF0000"/>
                <w:sz w:val="18"/>
                <w:szCs w:val="18"/>
              </w:rPr>
              <w:t xml:space="preserve"> projektu</w:t>
            </w:r>
            <w:r>
              <w:rPr>
                <w:rFonts w:cstheme="minorHAnsi"/>
                <w:i/>
                <w:color w:val="FF0000"/>
                <w:sz w:val="18"/>
                <w:szCs w:val="18"/>
              </w:rPr>
              <w:t>.</w:t>
            </w:r>
          </w:p>
        </w:tc>
      </w:tr>
      <w:tr w:rsidR="004A71C3" w:rsidRPr="0075785C" w:rsidTr="00280976">
        <w:tc>
          <w:tcPr>
            <w:tcW w:w="704" w:type="dxa"/>
          </w:tcPr>
          <w:p w:rsidR="004A71C3" w:rsidRPr="0075785C" w:rsidRDefault="004A71C3" w:rsidP="004A71C3">
            <w:pPr>
              <w:rPr>
                <w:sz w:val="20"/>
                <w:szCs w:val="20"/>
              </w:rPr>
            </w:pPr>
            <w:r w:rsidRPr="0075785C">
              <w:rPr>
                <w:sz w:val="20"/>
                <w:szCs w:val="20"/>
              </w:rPr>
              <w:t>143</w:t>
            </w:r>
          </w:p>
        </w:tc>
        <w:tc>
          <w:tcPr>
            <w:tcW w:w="3119" w:type="dxa"/>
          </w:tcPr>
          <w:p w:rsidR="004A71C3" w:rsidRPr="0075785C" w:rsidRDefault="004A71C3" w:rsidP="004A71C3">
            <w:pPr>
              <w:widowControl w:val="0"/>
              <w:autoSpaceDE w:val="0"/>
              <w:autoSpaceDN w:val="0"/>
              <w:adjustRightInd w:val="0"/>
              <w:rPr>
                <w:rFonts w:ascii="Roboto" w:hAnsi="Roboto"/>
                <w:sz w:val="20"/>
                <w:szCs w:val="20"/>
              </w:rPr>
            </w:pPr>
            <w:r>
              <w:rPr>
                <w:rFonts w:ascii="Roboto" w:hAnsi="Roboto" w:cs="Roboto"/>
                <w:b/>
                <w:bCs/>
                <w:color w:val="000000"/>
                <w:sz w:val="20"/>
                <w:szCs w:val="20"/>
              </w:rPr>
              <w:t>Konkrétny cieľ</w:t>
            </w:r>
          </w:p>
        </w:tc>
        <w:tc>
          <w:tcPr>
            <w:tcW w:w="5239" w:type="dxa"/>
          </w:tcPr>
          <w:p w:rsidR="004A71C3" w:rsidRPr="00E47F5C" w:rsidRDefault="004A71C3" w:rsidP="004A71C3">
            <w:pPr>
              <w:rPr>
                <w:sz w:val="18"/>
                <w:szCs w:val="18"/>
              </w:rPr>
            </w:pPr>
            <w:r w:rsidRPr="002F393A">
              <w:rPr>
                <w:sz w:val="18"/>
                <w:szCs w:val="18"/>
              </w:rPr>
              <w:t xml:space="preserve">Automaticky </w:t>
            </w:r>
            <w:r>
              <w:rPr>
                <w:sz w:val="18"/>
                <w:szCs w:val="18"/>
              </w:rPr>
              <w:t>vyplnené</w:t>
            </w:r>
          </w:p>
        </w:tc>
      </w:tr>
      <w:tr w:rsidR="004A71C3" w:rsidRPr="0075785C" w:rsidTr="00280976">
        <w:tc>
          <w:tcPr>
            <w:tcW w:w="704" w:type="dxa"/>
          </w:tcPr>
          <w:p w:rsidR="004A71C3" w:rsidRPr="0075785C" w:rsidRDefault="004A71C3" w:rsidP="004A71C3">
            <w:pPr>
              <w:rPr>
                <w:sz w:val="20"/>
                <w:szCs w:val="20"/>
              </w:rPr>
            </w:pPr>
            <w:r>
              <w:rPr>
                <w:sz w:val="20"/>
                <w:szCs w:val="20"/>
              </w:rPr>
              <w:t>143a</w:t>
            </w:r>
          </w:p>
        </w:tc>
        <w:tc>
          <w:tcPr>
            <w:tcW w:w="3119" w:type="dxa"/>
          </w:tcPr>
          <w:p w:rsidR="004A71C3" w:rsidRDefault="004A71C3" w:rsidP="004A71C3">
            <w:pPr>
              <w:widowControl w:val="0"/>
              <w:autoSpaceDE w:val="0"/>
              <w:autoSpaceDN w:val="0"/>
              <w:adjustRightInd w:val="0"/>
              <w:rPr>
                <w:rFonts w:ascii="Roboto" w:hAnsi="Roboto" w:cs="Roboto"/>
                <w:b/>
                <w:bCs/>
                <w:color w:val="000000"/>
                <w:sz w:val="20"/>
                <w:szCs w:val="20"/>
              </w:rPr>
            </w:pPr>
            <w:r>
              <w:rPr>
                <w:rFonts w:ascii="Roboto" w:hAnsi="Roboto" w:cs="Roboto"/>
                <w:b/>
                <w:bCs/>
                <w:color w:val="000000"/>
                <w:sz w:val="20"/>
                <w:szCs w:val="20"/>
              </w:rPr>
              <w:t>Celková výška oprávnených výdavkov</w:t>
            </w:r>
          </w:p>
        </w:tc>
        <w:tc>
          <w:tcPr>
            <w:tcW w:w="5239" w:type="dxa"/>
          </w:tcPr>
          <w:p w:rsidR="004A71C3" w:rsidRPr="002F393A" w:rsidRDefault="004A71C3" w:rsidP="004A71C3">
            <w:pPr>
              <w:rPr>
                <w:sz w:val="18"/>
                <w:szCs w:val="18"/>
              </w:rPr>
            </w:pPr>
            <w:r>
              <w:rPr>
                <w:sz w:val="18"/>
                <w:szCs w:val="18"/>
              </w:rPr>
              <w:t>Automaticky vyplnené</w:t>
            </w:r>
          </w:p>
        </w:tc>
      </w:tr>
      <w:tr w:rsidR="004A71C3" w:rsidRPr="0075785C" w:rsidTr="00280976">
        <w:tc>
          <w:tcPr>
            <w:tcW w:w="704" w:type="dxa"/>
          </w:tcPr>
          <w:p w:rsidR="004A71C3" w:rsidRPr="0075785C" w:rsidRDefault="004A71C3" w:rsidP="004A71C3">
            <w:pPr>
              <w:rPr>
                <w:sz w:val="20"/>
                <w:szCs w:val="20"/>
              </w:rPr>
            </w:pPr>
            <w:r w:rsidRPr="0075785C">
              <w:rPr>
                <w:sz w:val="20"/>
                <w:szCs w:val="20"/>
              </w:rPr>
              <w:t>144</w:t>
            </w:r>
          </w:p>
        </w:tc>
        <w:tc>
          <w:tcPr>
            <w:tcW w:w="3119" w:type="dxa"/>
          </w:tcPr>
          <w:p w:rsidR="004A71C3" w:rsidRPr="0075785C" w:rsidRDefault="004A71C3" w:rsidP="004A71C3">
            <w:pPr>
              <w:widowControl w:val="0"/>
              <w:autoSpaceDE w:val="0"/>
              <w:autoSpaceDN w:val="0"/>
              <w:adjustRightInd w:val="0"/>
              <w:rPr>
                <w:rFonts w:ascii="Roboto" w:hAnsi="Roboto"/>
                <w:sz w:val="20"/>
                <w:szCs w:val="20"/>
              </w:rPr>
            </w:pPr>
            <w:r>
              <w:rPr>
                <w:rFonts w:ascii="Roboto" w:hAnsi="Roboto" w:cs="Roboto"/>
                <w:b/>
                <w:bCs/>
                <w:color w:val="000000"/>
                <w:sz w:val="20"/>
                <w:szCs w:val="20"/>
              </w:rPr>
              <w:t>Podporné aktivity</w:t>
            </w:r>
          </w:p>
        </w:tc>
        <w:tc>
          <w:tcPr>
            <w:tcW w:w="5239" w:type="dxa"/>
          </w:tcPr>
          <w:p w:rsidR="004A71C3" w:rsidRPr="00E47F5C" w:rsidRDefault="004A71C3" w:rsidP="004A71C3">
            <w:pPr>
              <w:rPr>
                <w:sz w:val="18"/>
                <w:szCs w:val="18"/>
              </w:rPr>
            </w:pPr>
            <w:r w:rsidRPr="002F393A">
              <w:rPr>
                <w:sz w:val="18"/>
                <w:szCs w:val="18"/>
              </w:rPr>
              <w:t xml:space="preserve">Automaticky </w:t>
            </w:r>
            <w:r>
              <w:rPr>
                <w:sz w:val="18"/>
                <w:szCs w:val="18"/>
              </w:rPr>
              <w:t>vyplnené</w:t>
            </w:r>
          </w:p>
        </w:tc>
      </w:tr>
      <w:tr w:rsidR="004A71C3" w:rsidRPr="0075785C" w:rsidTr="00280976">
        <w:tc>
          <w:tcPr>
            <w:tcW w:w="704" w:type="dxa"/>
          </w:tcPr>
          <w:p w:rsidR="004A71C3" w:rsidRPr="0075785C" w:rsidRDefault="004A71C3" w:rsidP="004A71C3">
            <w:pPr>
              <w:rPr>
                <w:sz w:val="20"/>
                <w:szCs w:val="20"/>
              </w:rPr>
            </w:pPr>
            <w:r>
              <w:rPr>
                <w:sz w:val="20"/>
                <w:szCs w:val="20"/>
              </w:rPr>
              <w:t>144a</w:t>
            </w:r>
          </w:p>
        </w:tc>
        <w:tc>
          <w:tcPr>
            <w:tcW w:w="3119" w:type="dxa"/>
          </w:tcPr>
          <w:p w:rsidR="004A71C3" w:rsidRDefault="004A71C3" w:rsidP="004A71C3">
            <w:pPr>
              <w:widowControl w:val="0"/>
              <w:autoSpaceDE w:val="0"/>
              <w:autoSpaceDN w:val="0"/>
              <w:adjustRightInd w:val="0"/>
              <w:rPr>
                <w:rFonts w:ascii="Roboto" w:hAnsi="Roboto" w:cs="Roboto"/>
                <w:b/>
                <w:bCs/>
                <w:color w:val="000000"/>
                <w:sz w:val="20"/>
                <w:szCs w:val="20"/>
              </w:rPr>
            </w:pPr>
            <w:r>
              <w:rPr>
                <w:rFonts w:ascii="Roboto" w:hAnsi="Roboto" w:cs="Roboto"/>
                <w:b/>
                <w:bCs/>
                <w:color w:val="000000"/>
                <w:sz w:val="20"/>
                <w:szCs w:val="20"/>
              </w:rPr>
              <w:t>Celková výška oprávnených výdavkov</w:t>
            </w:r>
          </w:p>
        </w:tc>
        <w:tc>
          <w:tcPr>
            <w:tcW w:w="5239" w:type="dxa"/>
          </w:tcPr>
          <w:p w:rsidR="004A71C3" w:rsidRPr="002F393A" w:rsidRDefault="004A71C3" w:rsidP="004A71C3">
            <w:pPr>
              <w:rPr>
                <w:sz w:val="18"/>
                <w:szCs w:val="18"/>
              </w:rPr>
            </w:pPr>
            <w:r>
              <w:rPr>
                <w:sz w:val="18"/>
                <w:szCs w:val="18"/>
              </w:rPr>
              <w:t>Automaticky vyplnené</w:t>
            </w:r>
          </w:p>
        </w:tc>
      </w:tr>
      <w:tr w:rsidR="004A71C3" w:rsidRPr="0075785C" w:rsidTr="00280976">
        <w:tc>
          <w:tcPr>
            <w:tcW w:w="704" w:type="dxa"/>
          </w:tcPr>
          <w:p w:rsidR="004A71C3" w:rsidRPr="0075785C" w:rsidRDefault="004A71C3" w:rsidP="004A71C3">
            <w:pPr>
              <w:rPr>
                <w:sz w:val="20"/>
                <w:szCs w:val="20"/>
              </w:rPr>
            </w:pPr>
            <w:r w:rsidRPr="0075785C">
              <w:rPr>
                <w:sz w:val="20"/>
                <w:szCs w:val="20"/>
              </w:rPr>
              <w:t>145</w:t>
            </w:r>
          </w:p>
        </w:tc>
        <w:tc>
          <w:tcPr>
            <w:tcW w:w="3119" w:type="dxa"/>
          </w:tcPr>
          <w:p w:rsidR="004A71C3" w:rsidRPr="0075785C" w:rsidRDefault="004A71C3" w:rsidP="004A71C3">
            <w:pPr>
              <w:widowControl w:val="0"/>
              <w:autoSpaceDE w:val="0"/>
              <w:autoSpaceDN w:val="0"/>
              <w:adjustRightInd w:val="0"/>
              <w:rPr>
                <w:rFonts w:ascii="Roboto" w:hAnsi="Roboto"/>
                <w:sz w:val="20"/>
                <w:szCs w:val="20"/>
              </w:rPr>
            </w:pPr>
            <w:r>
              <w:rPr>
                <w:rFonts w:ascii="Roboto" w:hAnsi="Roboto" w:cs="Roboto"/>
                <w:b/>
                <w:bCs/>
                <w:color w:val="000000"/>
                <w:sz w:val="20"/>
                <w:szCs w:val="20"/>
              </w:rPr>
              <w:t>Skupina výdavku</w:t>
            </w:r>
          </w:p>
        </w:tc>
        <w:tc>
          <w:tcPr>
            <w:tcW w:w="5239" w:type="dxa"/>
          </w:tcPr>
          <w:p w:rsidR="004A71C3" w:rsidRPr="00E47F5C" w:rsidRDefault="004A71C3" w:rsidP="004A71C3">
            <w:pPr>
              <w:rPr>
                <w:sz w:val="18"/>
                <w:szCs w:val="18"/>
              </w:rPr>
            </w:pPr>
            <w:r w:rsidRPr="00E47F5C">
              <w:rPr>
                <w:sz w:val="18"/>
                <w:szCs w:val="18"/>
              </w:rPr>
              <w:t xml:space="preserve">Vypĺňa žiadateľ - </w:t>
            </w:r>
            <w:r w:rsidRPr="003E40E3">
              <w:rPr>
                <w:sz w:val="18"/>
                <w:szCs w:val="18"/>
              </w:rPr>
              <w:t>(výber z</w:t>
            </w:r>
            <w:r>
              <w:rPr>
                <w:sz w:val="18"/>
                <w:szCs w:val="18"/>
              </w:rPr>
              <w:t> </w:t>
            </w:r>
            <w:r w:rsidRPr="003E40E3">
              <w:rPr>
                <w:sz w:val="18"/>
                <w:szCs w:val="18"/>
              </w:rPr>
              <w:t>číselníka oprávnených výdavkov)</w:t>
            </w:r>
          </w:p>
        </w:tc>
      </w:tr>
      <w:tr w:rsidR="004A71C3" w:rsidRPr="0075785C" w:rsidTr="00280976">
        <w:tc>
          <w:tcPr>
            <w:tcW w:w="704" w:type="dxa"/>
          </w:tcPr>
          <w:p w:rsidR="004A71C3" w:rsidRPr="0075785C" w:rsidRDefault="004A71C3" w:rsidP="004A71C3">
            <w:pPr>
              <w:rPr>
                <w:sz w:val="20"/>
                <w:szCs w:val="20"/>
              </w:rPr>
            </w:pPr>
            <w:r>
              <w:rPr>
                <w:sz w:val="20"/>
                <w:szCs w:val="20"/>
              </w:rPr>
              <w:t>145a</w:t>
            </w:r>
          </w:p>
        </w:tc>
        <w:tc>
          <w:tcPr>
            <w:tcW w:w="3119" w:type="dxa"/>
          </w:tcPr>
          <w:p w:rsidR="004A71C3" w:rsidRDefault="004A71C3" w:rsidP="004A71C3">
            <w:pPr>
              <w:widowControl w:val="0"/>
              <w:autoSpaceDE w:val="0"/>
              <w:autoSpaceDN w:val="0"/>
              <w:adjustRightInd w:val="0"/>
              <w:rPr>
                <w:rFonts w:ascii="Roboto" w:hAnsi="Roboto" w:cs="Roboto"/>
                <w:b/>
                <w:bCs/>
                <w:color w:val="000000"/>
                <w:sz w:val="20"/>
                <w:szCs w:val="20"/>
              </w:rPr>
            </w:pPr>
            <w:r>
              <w:rPr>
                <w:rFonts w:ascii="Roboto" w:hAnsi="Roboto" w:cs="Roboto"/>
                <w:b/>
                <w:bCs/>
                <w:color w:val="000000"/>
                <w:sz w:val="20"/>
                <w:szCs w:val="20"/>
              </w:rPr>
              <w:t>Percento NFP</w:t>
            </w:r>
          </w:p>
        </w:tc>
        <w:tc>
          <w:tcPr>
            <w:tcW w:w="5239" w:type="dxa"/>
          </w:tcPr>
          <w:p w:rsidR="004A71C3" w:rsidRPr="00E47F5C" w:rsidRDefault="004A71C3" w:rsidP="004A71C3">
            <w:pPr>
              <w:rPr>
                <w:sz w:val="18"/>
                <w:szCs w:val="18"/>
              </w:rPr>
            </w:pPr>
            <w:r>
              <w:rPr>
                <w:sz w:val="18"/>
                <w:szCs w:val="18"/>
              </w:rPr>
              <w:t>Vypĺňa žiadateľ</w:t>
            </w:r>
          </w:p>
        </w:tc>
      </w:tr>
      <w:tr w:rsidR="004A71C3" w:rsidRPr="0075785C" w:rsidTr="00280976">
        <w:tc>
          <w:tcPr>
            <w:tcW w:w="704" w:type="dxa"/>
          </w:tcPr>
          <w:p w:rsidR="004A71C3" w:rsidRPr="0075785C" w:rsidRDefault="004A71C3" w:rsidP="004A71C3">
            <w:pPr>
              <w:rPr>
                <w:sz w:val="20"/>
                <w:szCs w:val="20"/>
              </w:rPr>
            </w:pPr>
            <w:r>
              <w:rPr>
                <w:sz w:val="20"/>
                <w:szCs w:val="20"/>
              </w:rPr>
              <w:t>145b</w:t>
            </w:r>
          </w:p>
        </w:tc>
        <w:tc>
          <w:tcPr>
            <w:tcW w:w="3119" w:type="dxa"/>
          </w:tcPr>
          <w:p w:rsidR="004A71C3" w:rsidRDefault="004A71C3" w:rsidP="004A71C3">
            <w:pPr>
              <w:widowControl w:val="0"/>
              <w:autoSpaceDE w:val="0"/>
              <w:autoSpaceDN w:val="0"/>
              <w:adjustRightInd w:val="0"/>
              <w:rPr>
                <w:rFonts w:ascii="Roboto" w:hAnsi="Roboto" w:cs="Roboto"/>
                <w:b/>
                <w:bCs/>
                <w:color w:val="000000"/>
                <w:sz w:val="20"/>
                <w:szCs w:val="20"/>
              </w:rPr>
            </w:pPr>
            <w:r>
              <w:rPr>
                <w:rFonts w:ascii="Roboto" w:hAnsi="Roboto" w:cs="Roboto"/>
                <w:b/>
                <w:bCs/>
                <w:color w:val="000000"/>
                <w:sz w:val="20"/>
                <w:szCs w:val="20"/>
              </w:rPr>
              <w:t>Oprávnený výdavok</w:t>
            </w:r>
          </w:p>
        </w:tc>
        <w:tc>
          <w:tcPr>
            <w:tcW w:w="5239" w:type="dxa"/>
          </w:tcPr>
          <w:p w:rsidR="004A71C3" w:rsidRPr="00E47F5C" w:rsidRDefault="004A71C3" w:rsidP="004A71C3">
            <w:pPr>
              <w:rPr>
                <w:sz w:val="18"/>
                <w:szCs w:val="18"/>
              </w:rPr>
            </w:pPr>
            <w:r>
              <w:rPr>
                <w:sz w:val="18"/>
                <w:szCs w:val="18"/>
              </w:rPr>
              <w:t>Automaticky vyplnené</w:t>
            </w:r>
          </w:p>
        </w:tc>
      </w:tr>
      <w:tr w:rsidR="004A71C3" w:rsidRPr="0075785C" w:rsidTr="00280976">
        <w:tc>
          <w:tcPr>
            <w:tcW w:w="704" w:type="dxa"/>
          </w:tcPr>
          <w:p w:rsidR="004A71C3" w:rsidRPr="0075785C" w:rsidRDefault="004A71C3" w:rsidP="004A71C3">
            <w:pPr>
              <w:rPr>
                <w:sz w:val="20"/>
                <w:szCs w:val="20"/>
              </w:rPr>
            </w:pPr>
            <w:r w:rsidRPr="0075785C">
              <w:rPr>
                <w:sz w:val="20"/>
                <w:szCs w:val="20"/>
              </w:rPr>
              <w:t>146</w:t>
            </w:r>
          </w:p>
        </w:tc>
        <w:tc>
          <w:tcPr>
            <w:tcW w:w="3119" w:type="dxa"/>
          </w:tcPr>
          <w:p w:rsidR="004A71C3" w:rsidRPr="0075785C" w:rsidRDefault="004A71C3" w:rsidP="004A71C3">
            <w:pPr>
              <w:widowControl w:val="0"/>
              <w:autoSpaceDE w:val="0"/>
              <w:autoSpaceDN w:val="0"/>
              <w:adjustRightInd w:val="0"/>
              <w:rPr>
                <w:rFonts w:ascii="Roboto" w:hAnsi="Roboto"/>
                <w:sz w:val="20"/>
                <w:szCs w:val="20"/>
              </w:rPr>
            </w:pPr>
            <w:r>
              <w:rPr>
                <w:rFonts w:ascii="Roboto" w:hAnsi="Roboto" w:cs="Roboto"/>
                <w:b/>
                <w:bCs/>
                <w:color w:val="000000"/>
                <w:sz w:val="20"/>
                <w:szCs w:val="20"/>
              </w:rPr>
              <w:t>Poznámka</w:t>
            </w:r>
          </w:p>
        </w:tc>
        <w:tc>
          <w:tcPr>
            <w:tcW w:w="5239" w:type="dxa"/>
          </w:tcPr>
          <w:p w:rsidR="004A71C3" w:rsidRPr="00E47F5C" w:rsidRDefault="004A71C3" w:rsidP="004A71C3">
            <w:pPr>
              <w:rPr>
                <w:sz w:val="18"/>
                <w:szCs w:val="18"/>
              </w:rPr>
            </w:pPr>
            <w:r w:rsidRPr="00E47F5C">
              <w:rPr>
                <w:sz w:val="18"/>
                <w:szCs w:val="18"/>
              </w:rPr>
              <w:t>Vypĺňa žiadateľ</w:t>
            </w:r>
          </w:p>
        </w:tc>
      </w:tr>
      <w:tr w:rsidR="004A71C3" w:rsidRPr="0075785C" w:rsidTr="00280976">
        <w:tc>
          <w:tcPr>
            <w:tcW w:w="704" w:type="dxa"/>
          </w:tcPr>
          <w:p w:rsidR="004A71C3" w:rsidRPr="0075785C" w:rsidRDefault="004A71C3" w:rsidP="004A71C3">
            <w:pPr>
              <w:rPr>
                <w:sz w:val="20"/>
                <w:szCs w:val="20"/>
              </w:rPr>
            </w:pPr>
            <w:r w:rsidRPr="0075785C">
              <w:rPr>
                <w:sz w:val="20"/>
                <w:szCs w:val="20"/>
              </w:rPr>
              <w:t>147</w:t>
            </w:r>
          </w:p>
        </w:tc>
        <w:tc>
          <w:tcPr>
            <w:tcW w:w="3119" w:type="dxa"/>
          </w:tcPr>
          <w:p w:rsidR="004A71C3" w:rsidRPr="0075785C" w:rsidRDefault="004A71C3" w:rsidP="004A71C3">
            <w:pPr>
              <w:widowControl w:val="0"/>
              <w:autoSpaceDE w:val="0"/>
              <w:autoSpaceDN w:val="0"/>
              <w:adjustRightInd w:val="0"/>
              <w:rPr>
                <w:rFonts w:ascii="Roboto" w:hAnsi="Roboto"/>
                <w:sz w:val="20"/>
                <w:szCs w:val="20"/>
              </w:rPr>
            </w:pPr>
            <w:r>
              <w:rPr>
                <w:rFonts w:ascii="Roboto" w:hAnsi="Roboto" w:cs="Roboto"/>
                <w:b/>
                <w:bCs/>
                <w:color w:val="000000"/>
                <w:sz w:val="20"/>
                <w:szCs w:val="20"/>
              </w:rPr>
              <w:t xml:space="preserve">Podpoložka </w:t>
            </w:r>
            <w:r w:rsidRPr="0075785C">
              <w:rPr>
                <w:rFonts w:ascii="Roboto" w:hAnsi="Roboto" w:cs="Roboto"/>
                <w:b/>
                <w:bCs/>
                <w:color w:val="000000"/>
                <w:sz w:val="20"/>
                <w:szCs w:val="20"/>
              </w:rPr>
              <w:t>výdavk</w:t>
            </w:r>
            <w:r>
              <w:rPr>
                <w:rFonts w:ascii="Roboto" w:hAnsi="Roboto" w:cs="Roboto"/>
                <w:b/>
                <w:bCs/>
                <w:color w:val="000000"/>
                <w:sz w:val="20"/>
                <w:szCs w:val="20"/>
              </w:rPr>
              <w:t>u</w:t>
            </w:r>
          </w:p>
        </w:tc>
        <w:tc>
          <w:tcPr>
            <w:tcW w:w="5239" w:type="dxa"/>
          </w:tcPr>
          <w:p w:rsidR="004A71C3" w:rsidRPr="00E47F5C" w:rsidRDefault="004A71C3" w:rsidP="004A71C3">
            <w:pPr>
              <w:rPr>
                <w:sz w:val="18"/>
                <w:szCs w:val="18"/>
              </w:rPr>
            </w:pPr>
            <w:r w:rsidRPr="00E47F5C">
              <w:rPr>
                <w:sz w:val="18"/>
                <w:szCs w:val="18"/>
              </w:rPr>
              <w:t>Vypĺňa žiadateľ</w:t>
            </w:r>
          </w:p>
        </w:tc>
      </w:tr>
      <w:tr w:rsidR="004A71C3" w:rsidRPr="0075785C" w:rsidTr="00280976">
        <w:tc>
          <w:tcPr>
            <w:tcW w:w="704" w:type="dxa"/>
          </w:tcPr>
          <w:p w:rsidR="004A71C3" w:rsidRPr="0075785C" w:rsidRDefault="004A71C3" w:rsidP="004A71C3">
            <w:pPr>
              <w:rPr>
                <w:sz w:val="20"/>
                <w:szCs w:val="20"/>
              </w:rPr>
            </w:pPr>
            <w:r>
              <w:rPr>
                <w:sz w:val="20"/>
                <w:szCs w:val="20"/>
              </w:rPr>
              <w:t>147a</w:t>
            </w:r>
          </w:p>
        </w:tc>
        <w:tc>
          <w:tcPr>
            <w:tcW w:w="3119" w:type="dxa"/>
          </w:tcPr>
          <w:p w:rsidR="004A71C3" w:rsidRDefault="004A71C3" w:rsidP="004A71C3">
            <w:pPr>
              <w:widowControl w:val="0"/>
              <w:autoSpaceDE w:val="0"/>
              <w:autoSpaceDN w:val="0"/>
              <w:adjustRightInd w:val="0"/>
              <w:rPr>
                <w:rFonts w:ascii="Roboto" w:hAnsi="Roboto" w:cs="Roboto"/>
                <w:b/>
                <w:bCs/>
                <w:color w:val="000000"/>
                <w:sz w:val="20"/>
                <w:szCs w:val="20"/>
              </w:rPr>
            </w:pPr>
            <w:r>
              <w:rPr>
                <w:rFonts w:ascii="Roboto" w:hAnsi="Roboto" w:cs="Roboto"/>
                <w:b/>
                <w:bCs/>
                <w:color w:val="000000"/>
                <w:sz w:val="20"/>
                <w:szCs w:val="20"/>
              </w:rPr>
              <w:t>Merná jednotka</w:t>
            </w:r>
          </w:p>
        </w:tc>
        <w:tc>
          <w:tcPr>
            <w:tcW w:w="5239" w:type="dxa"/>
          </w:tcPr>
          <w:p w:rsidR="004A71C3" w:rsidRPr="00E47F5C" w:rsidRDefault="004A71C3" w:rsidP="004A71C3">
            <w:pPr>
              <w:rPr>
                <w:sz w:val="18"/>
                <w:szCs w:val="18"/>
              </w:rPr>
            </w:pPr>
            <w:r>
              <w:rPr>
                <w:sz w:val="18"/>
                <w:szCs w:val="18"/>
              </w:rPr>
              <w:t>Žiadateľ vyberie relevantnú mernú jednotku</w:t>
            </w:r>
          </w:p>
        </w:tc>
      </w:tr>
      <w:tr w:rsidR="004A71C3" w:rsidRPr="0075785C" w:rsidTr="00280976">
        <w:tc>
          <w:tcPr>
            <w:tcW w:w="704" w:type="dxa"/>
          </w:tcPr>
          <w:p w:rsidR="004A71C3" w:rsidRPr="0075785C" w:rsidRDefault="004A71C3" w:rsidP="004A71C3">
            <w:pPr>
              <w:rPr>
                <w:sz w:val="20"/>
                <w:szCs w:val="20"/>
              </w:rPr>
            </w:pPr>
            <w:r>
              <w:rPr>
                <w:sz w:val="20"/>
                <w:szCs w:val="20"/>
              </w:rPr>
              <w:t>147b</w:t>
            </w:r>
          </w:p>
        </w:tc>
        <w:tc>
          <w:tcPr>
            <w:tcW w:w="3119" w:type="dxa"/>
          </w:tcPr>
          <w:p w:rsidR="004A71C3" w:rsidRDefault="004A71C3" w:rsidP="004A71C3">
            <w:pPr>
              <w:widowControl w:val="0"/>
              <w:autoSpaceDE w:val="0"/>
              <w:autoSpaceDN w:val="0"/>
              <w:adjustRightInd w:val="0"/>
              <w:rPr>
                <w:rFonts w:ascii="Roboto" w:hAnsi="Roboto" w:cs="Roboto"/>
                <w:b/>
                <w:bCs/>
                <w:color w:val="000000"/>
                <w:sz w:val="20"/>
                <w:szCs w:val="20"/>
              </w:rPr>
            </w:pPr>
            <w:r>
              <w:rPr>
                <w:rFonts w:ascii="Roboto" w:hAnsi="Roboto" w:cs="Roboto"/>
                <w:b/>
                <w:bCs/>
                <w:color w:val="000000"/>
                <w:sz w:val="20"/>
                <w:szCs w:val="20"/>
              </w:rPr>
              <w:t>Množstvo</w:t>
            </w:r>
          </w:p>
        </w:tc>
        <w:tc>
          <w:tcPr>
            <w:tcW w:w="5239" w:type="dxa"/>
          </w:tcPr>
          <w:p w:rsidR="004A71C3" w:rsidRPr="00E47F5C" w:rsidRDefault="004A71C3" w:rsidP="004A71C3">
            <w:pPr>
              <w:rPr>
                <w:sz w:val="18"/>
                <w:szCs w:val="18"/>
              </w:rPr>
            </w:pPr>
            <w:r>
              <w:rPr>
                <w:sz w:val="18"/>
                <w:szCs w:val="18"/>
              </w:rPr>
              <w:t>Vypĺňa žiadateľ</w:t>
            </w:r>
          </w:p>
        </w:tc>
      </w:tr>
      <w:tr w:rsidR="004A71C3" w:rsidRPr="0075785C" w:rsidTr="00280976">
        <w:tc>
          <w:tcPr>
            <w:tcW w:w="704" w:type="dxa"/>
          </w:tcPr>
          <w:p w:rsidR="004A71C3" w:rsidRPr="0075785C" w:rsidRDefault="004A71C3" w:rsidP="004A71C3">
            <w:pPr>
              <w:rPr>
                <w:sz w:val="20"/>
                <w:szCs w:val="20"/>
              </w:rPr>
            </w:pPr>
            <w:r>
              <w:rPr>
                <w:sz w:val="20"/>
                <w:szCs w:val="20"/>
              </w:rPr>
              <w:t>147c</w:t>
            </w:r>
          </w:p>
        </w:tc>
        <w:tc>
          <w:tcPr>
            <w:tcW w:w="3119" w:type="dxa"/>
          </w:tcPr>
          <w:p w:rsidR="004A71C3" w:rsidRDefault="004A71C3" w:rsidP="004A71C3">
            <w:pPr>
              <w:widowControl w:val="0"/>
              <w:autoSpaceDE w:val="0"/>
              <w:autoSpaceDN w:val="0"/>
              <w:adjustRightInd w:val="0"/>
              <w:rPr>
                <w:rFonts w:ascii="Roboto" w:hAnsi="Roboto" w:cs="Roboto"/>
                <w:b/>
                <w:bCs/>
                <w:color w:val="000000"/>
                <w:sz w:val="20"/>
                <w:szCs w:val="20"/>
              </w:rPr>
            </w:pPr>
            <w:r>
              <w:rPr>
                <w:rFonts w:ascii="Roboto" w:hAnsi="Roboto" w:cs="Roboto"/>
                <w:b/>
                <w:bCs/>
                <w:color w:val="000000"/>
                <w:sz w:val="20"/>
                <w:szCs w:val="20"/>
              </w:rPr>
              <w:t>Jednotková suma</w:t>
            </w:r>
          </w:p>
        </w:tc>
        <w:tc>
          <w:tcPr>
            <w:tcW w:w="5239" w:type="dxa"/>
          </w:tcPr>
          <w:p w:rsidR="004A71C3" w:rsidRPr="00E47F5C" w:rsidRDefault="004A71C3" w:rsidP="004A71C3">
            <w:pPr>
              <w:rPr>
                <w:sz w:val="18"/>
                <w:szCs w:val="18"/>
              </w:rPr>
            </w:pPr>
            <w:r>
              <w:rPr>
                <w:sz w:val="18"/>
                <w:szCs w:val="18"/>
              </w:rPr>
              <w:t>Vypĺňa žiadateľ</w:t>
            </w:r>
          </w:p>
        </w:tc>
      </w:tr>
      <w:tr w:rsidR="004A71C3" w:rsidRPr="0075785C" w:rsidTr="00280976">
        <w:tc>
          <w:tcPr>
            <w:tcW w:w="704" w:type="dxa"/>
          </w:tcPr>
          <w:p w:rsidR="004A71C3" w:rsidRPr="0075785C" w:rsidRDefault="004A71C3" w:rsidP="004A71C3">
            <w:pPr>
              <w:rPr>
                <w:sz w:val="20"/>
                <w:szCs w:val="20"/>
              </w:rPr>
            </w:pPr>
            <w:r>
              <w:rPr>
                <w:sz w:val="20"/>
                <w:szCs w:val="20"/>
              </w:rPr>
              <w:t>147d</w:t>
            </w:r>
          </w:p>
        </w:tc>
        <w:tc>
          <w:tcPr>
            <w:tcW w:w="3119" w:type="dxa"/>
          </w:tcPr>
          <w:p w:rsidR="004A71C3" w:rsidRDefault="004A71C3" w:rsidP="004A71C3">
            <w:pPr>
              <w:widowControl w:val="0"/>
              <w:autoSpaceDE w:val="0"/>
              <w:autoSpaceDN w:val="0"/>
              <w:adjustRightInd w:val="0"/>
              <w:rPr>
                <w:rFonts w:ascii="Roboto" w:hAnsi="Roboto" w:cs="Roboto"/>
                <w:b/>
                <w:bCs/>
                <w:color w:val="000000"/>
                <w:sz w:val="20"/>
                <w:szCs w:val="20"/>
              </w:rPr>
            </w:pPr>
            <w:r>
              <w:rPr>
                <w:rFonts w:ascii="Roboto" w:hAnsi="Roboto" w:cs="Roboto"/>
                <w:b/>
                <w:bCs/>
                <w:color w:val="000000"/>
                <w:sz w:val="20"/>
                <w:szCs w:val="20"/>
              </w:rPr>
              <w:t>Suma</w:t>
            </w:r>
          </w:p>
        </w:tc>
        <w:tc>
          <w:tcPr>
            <w:tcW w:w="5239" w:type="dxa"/>
          </w:tcPr>
          <w:p w:rsidR="004A71C3" w:rsidRPr="00E47F5C" w:rsidRDefault="004A71C3" w:rsidP="004A71C3">
            <w:pPr>
              <w:rPr>
                <w:sz w:val="18"/>
                <w:szCs w:val="18"/>
              </w:rPr>
            </w:pPr>
            <w:r>
              <w:rPr>
                <w:sz w:val="18"/>
                <w:szCs w:val="18"/>
              </w:rPr>
              <w:t>Automaticky vyplnené v prípade ak je vyplnené množstvo a jednotková cena, inak vypĺňa žiadateľ.</w:t>
            </w:r>
          </w:p>
        </w:tc>
      </w:tr>
      <w:tr w:rsidR="004A71C3" w:rsidTr="00C22DB6">
        <w:tc>
          <w:tcPr>
            <w:tcW w:w="9062" w:type="dxa"/>
            <w:gridSpan w:val="3"/>
          </w:tcPr>
          <w:p w:rsidR="004A71C3" w:rsidRDefault="004A71C3" w:rsidP="004A71C3">
            <w:pPr>
              <w:widowControl w:val="0"/>
              <w:autoSpaceDE w:val="0"/>
              <w:autoSpaceDN w:val="0"/>
              <w:adjustRightInd w:val="0"/>
              <w:rPr>
                <w:rFonts w:ascii="Roboto" w:hAnsi="Roboto" w:cs="Roboto"/>
                <w:b/>
                <w:bCs/>
                <w:color w:val="0064A3"/>
                <w:sz w:val="28"/>
                <w:szCs w:val="28"/>
              </w:rPr>
            </w:pPr>
            <w:r>
              <w:rPr>
                <w:rFonts w:ascii="Roboto" w:hAnsi="Roboto" w:cs="Roboto"/>
                <w:b/>
                <w:bCs/>
                <w:color w:val="0064A3"/>
                <w:sz w:val="28"/>
                <w:szCs w:val="28"/>
              </w:rPr>
              <w:t>11.C  Požadovaná výška NFP</w:t>
            </w:r>
          </w:p>
          <w:p w:rsidR="00341FB7" w:rsidRDefault="00341FB7" w:rsidP="00341FB7">
            <w:pPr>
              <w:rPr>
                <w:rFonts w:cstheme="minorHAnsi"/>
                <w:i/>
                <w:color w:val="FF0000"/>
                <w:sz w:val="18"/>
                <w:szCs w:val="18"/>
              </w:rPr>
            </w:pPr>
            <w:r w:rsidRPr="00341FB7">
              <w:rPr>
                <w:rFonts w:cstheme="minorHAnsi"/>
                <w:i/>
                <w:color w:val="FF0000"/>
                <w:sz w:val="18"/>
                <w:szCs w:val="18"/>
              </w:rPr>
              <w:t xml:space="preserve">Pre fázovaný projekt, v prípade </w:t>
            </w:r>
            <w:r>
              <w:rPr>
                <w:rFonts w:cstheme="minorHAnsi"/>
                <w:i/>
                <w:color w:val="FF0000"/>
                <w:sz w:val="18"/>
                <w:szCs w:val="18"/>
              </w:rPr>
              <w:t>ne</w:t>
            </w:r>
            <w:r w:rsidRPr="00341FB7">
              <w:rPr>
                <w:rFonts w:cstheme="minorHAnsi"/>
                <w:i/>
                <w:color w:val="FF0000"/>
                <w:sz w:val="18"/>
                <w:szCs w:val="18"/>
              </w:rPr>
              <w:t>dostupnosti údajov potrebných pre určenie jednotlivých fáz projektu, uviesť Požadovanú výšku NFP pre</w:t>
            </w:r>
            <w:r>
              <w:rPr>
                <w:rFonts w:cstheme="minorHAnsi"/>
                <w:i/>
                <w:color w:val="FF0000"/>
                <w:sz w:val="18"/>
                <w:szCs w:val="18"/>
              </w:rPr>
              <w:t xml:space="preserve"> projekt ako celok.</w:t>
            </w:r>
          </w:p>
          <w:p w:rsidR="00F138F8" w:rsidRPr="00F138F8" w:rsidRDefault="00341FB7" w:rsidP="00341FB7">
            <w:pPr>
              <w:rPr>
                <w:rFonts w:cstheme="minorHAnsi"/>
                <w:i/>
                <w:color w:val="FF0000"/>
                <w:sz w:val="18"/>
                <w:szCs w:val="18"/>
              </w:rPr>
            </w:pPr>
            <w:r w:rsidRPr="00341FB7">
              <w:rPr>
                <w:rFonts w:cstheme="minorHAnsi"/>
                <w:i/>
                <w:color w:val="FF0000"/>
                <w:sz w:val="18"/>
                <w:szCs w:val="18"/>
              </w:rPr>
              <w:t xml:space="preserve"> </w:t>
            </w:r>
            <w:r>
              <w:rPr>
                <w:rFonts w:cstheme="minorHAnsi"/>
                <w:i/>
                <w:color w:val="FF0000"/>
                <w:sz w:val="18"/>
                <w:szCs w:val="18"/>
              </w:rPr>
              <w:t xml:space="preserve">Pre fázovaný projekt, v prípade dostupnosti údajov potrebných pre určenie jednotlivých fáz projektu, </w:t>
            </w:r>
            <w:r w:rsidRPr="00A50045">
              <w:rPr>
                <w:rFonts w:cstheme="minorHAnsi"/>
                <w:i/>
                <w:color w:val="FF0000"/>
                <w:sz w:val="18"/>
                <w:szCs w:val="18"/>
              </w:rPr>
              <w:t>uviesť</w:t>
            </w:r>
            <w:r w:rsidRPr="00A50045">
              <w:t xml:space="preserve"> </w:t>
            </w:r>
            <w:r w:rsidRPr="00A50045">
              <w:rPr>
                <w:rFonts w:cstheme="minorHAnsi"/>
                <w:i/>
                <w:color w:val="FF0000"/>
                <w:sz w:val="18"/>
                <w:szCs w:val="18"/>
              </w:rPr>
              <w:t>Požadovanú výšku NFP pre prvú fázu projektu</w:t>
            </w:r>
            <w:r>
              <w:rPr>
                <w:rFonts w:cstheme="minorHAnsi"/>
                <w:i/>
                <w:color w:val="FF0000"/>
                <w:sz w:val="18"/>
                <w:szCs w:val="18"/>
              </w:rPr>
              <w:t xml:space="preserve">. V tom prípade sa </w:t>
            </w:r>
            <w:r w:rsidRPr="00A50045">
              <w:rPr>
                <w:rFonts w:cstheme="minorHAnsi"/>
                <w:i/>
                <w:color w:val="FF0000"/>
                <w:sz w:val="18"/>
                <w:szCs w:val="18"/>
              </w:rPr>
              <w:t>Intenzita pomoci a Čistý príjem z projektu vypočítajú pre projekt ako celok, t.j. pre jeho prvú a druhú fázu</w:t>
            </w:r>
            <w:r>
              <w:rPr>
                <w:rFonts w:cstheme="minorHAnsi"/>
                <w:i/>
                <w:color w:val="FF0000"/>
                <w:sz w:val="18"/>
                <w:szCs w:val="18"/>
              </w:rPr>
              <w:t xml:space="preserve">. </w:t>
            </w:r>
            <w:r w:rsidRPr="00A50045">
              <w:rPr>
                <w:rFonts w:cstheme="minorHAnsi"/>
                <w:i/>
                <w:color w:val="FF0000"/>
                <w:sz w:val="18"/>
                <w:szCs w:val="18"/>
              </w:rPr>
              <w:t>Objem oprávnených výdavkov realizovaných dodávateľmi bude vypočítaný pre prvú fázu projekt</w:t>
            </w:r>
            <w:r>
              <w:rPr>
                <w:rFonts w:cstheme="minorHAnsi"/>
                <w:i/>
                <w:color w:val="FF0000"/>
                <w:sz w:val="18"/>
                <w:szCs w:val="18"/>
              </w:rPr>
              <w:t>u</w:t>
            </w:r>
            <w:r w:rsidRPr="00A50045">
              <w:rPr>
                <w:rFonts w:cstheme="minorHAnsi"/>
                <w:i/>
                <w:color w:val="FF0000"/>
                <w:sz w:val="18"/>
                <w:szCs w:val="18"/>
              </w:rPr>
              <w:t>.</w:t>
            </w:r>
          </w:p>
        </w:tc>
      </w:tr>
      <w:tr w:rsidR="004A71C3" w:rsidRPr="0075785C" w:rsidTr="00280976">
        <w:tc>
          <w:tcPr>
            <w:tcW w:w="704" w:type="dxa"/>
          </w:tcPr>
          <w:p w:rsidR="004A71C3" w:rsidRPr="0075785C" w:rsidRDefault="004A71C3" w:rsidP="004A71C3">
            <w:pPr>
              <w:rPr>
                <w:sz w:val="20"/>
                <w:szCs w:val="20"/>
              </w:rPr>
            </w:pPr>
            <w:r w:rsidRPr="0075785C">
              <w:rPr>
                <w:sz w:val="20"/>
                <w:szCs w:val="20"/>
              </w:rPr>
              <w:t>148</w:t>
            </w:r>
          </w:p>
        </w:tc>
        <w:tc>
          <w:tcPr>
            <w:tcW w:w="3119" w:type="dxa"/>
          </w:tcPr>
          <w:p w:rsidR="004A71C3" w:rsidRPr="0075785C" w:rsidRDefault="004A71C3" w:rsidP="004A71C3">
            <w:pPr>
              <w:widowControl w:val="0"/>
              <w:autoSpaceDE w:val="0"/>
              <w:autoSpaceDN w:val="0"/>
              <w:adjustRightInd w:val="0"/>
              <w:rPr>
                <w:rFonts w:ascii="Roboto" w:hAnsi="Roboto"/>
                <w:sz w:val="20"/>
                <w:szCs w:val="20"/>
              </w:rPr>
            </w:pPr>
            <w:r w:rsidRPr="0075785C">
              <w:rPr>
                <w:rFonts w:ascii="Roboto" w:hAnsi="Roboto" w:cs="Roboto"/>
                <w:b/>
                <w:bCs/>
                <w:color w:val="000000"/>
                <w:sz w:val="20"/>
                <w:szCs w:val="20"/>
              </w:rPr>
              <w:t>Cel</w:t>
            </w:r>
            <w:r>
              <w:rPr>
                <w:rFonts w:ascii="Roboto" w:hAnsi="Roboto" w:cs="Roboto"/>
                <w:b/>
                <w:bCs/>
                <w:color w:val="000000"/>
                <w:sz w:val="20"/>
                <w:szCs w:val="20"/>
              </w:rPr>
              <w:t xml:space="preserve">ková výška oprávnených výdavkov </w:t>
            </w:r>
            <w:r w:rsidRPr="0020735A">
              <w:rPr>
                <w:rFonts w:cstheme="minorHAnsi"/>
                <w:color w:val="0000FF"/>
                <w:sz w:val="18"/>
                <w:szCs w:val="18"/>
              </w:rPr>
              <w:t>– COV</w:t>
            </w:r>
          </w:p>
        </w:tc>
        <w:tc>
          <w:tcPr>
            <w:tcW w:w="5239" w:type="dxa"/>
          </w:tcPr>
          <w:p w:rsidR="004A71C3" w:rsidRDefault="004A71C3" w:rsidP="004A71C3">
            <w:pPr>
              <w:tabs>
                <w:tab w:val="center" w:pos="2511"/>
              </w:tabs>
              <w:rPr>
                <w:sz w:val="18"/>
                <w:szCs w:val="18"/>
              </w:rPr>
            </w:pPr>
            <w:r w:rsidRPr="003E40E3">
              <w:rPr>
                <w:sz w:val="18"/>
                <w:szCs w:val="18"/>
              </w:rPr>
              <w:t>Automaticky vyplnené</w:t>
            </w:r>
            <w:r>
              <w:rPr>
                <w:sz w:val="18"/>
                <w:szCs w:val="18"/>
              </w:rPr>
              <w:tab/>
            </w:r>
          </w:p>
          <w:p w:rsidR="004A71C3" w:rsidRPr="00E47F5C" w:rsidRDefault="004A71C3" w:rsidP="004A71C3">
            <w:pPr>
              <w:tabs>
                <w:tab w:val="center" w:pos="2511"/>
              </w:tabs>
              <w:rPr>
                <w:sz w:val="18"/>
                <w:szCs w:val="18"/>
              </w:rPr>
            </w:pPr>
            <w:r>
              <w:rPr>
                <w:i/>
                <w:color w:val="0000FF"/>
                <w:sz w:val="18"/>
                <w:szCs w:val="18"/>
              </w:rPr>
              <w:t>Príklad: 1 000 €</w:t>
            </w:r>
          </w:p>
        </w:tc>
      </w:tr>
      <w:tr w:rsidR="004A71C3" w:rsidRPr="0075785C" w:rsidTr="00280976">
        <w:tc>
          <w:tcPr>
            <w:tcW w:w="704" w:type="dxa"/>
          </w:tcPr>
          <w:p w:rsidR="004A71C3" w:rsidRPr="0075785C" w:rsidRDefault="004A71C3" w:rsidP="004A71C3">
            <w:pPr>
              <w:rPr>
                <w:sz w:val="20"/>
                <w:szCs w:val="20"/>
              </w:rPr>
            </w:pPr>
            <w:r w:rsidRPr="0075785C">
              <w:rPr>
                <w:sz w:val="20"/>
                <w:szCs w:val="20"/>
              </w:rPr>
              <w:t>149</w:t>
            </w:r>
          </w:p>
        </w:tc>
        <w:tc>
          <w:tcPr>
            <w:tcW w:w="3119" w:type="dxa"/>
          </w:tcPr>
          <w:p w:rsidR="004A71C3" w:rsidRPr="0075785C" w:rsidRDefault="004A71C3" w:rsidP="004A71C3">
            <w:pPr>
              <w:widowControl w:val="0"/>
              <w:autoSpaceDE w:val="0"/>
              <w:autoSpaceDN w:val="0"/>
              <w:adjustRightInd w:val="0"/>
              <w:rPr>
                <w:rFonts w:ascii="Roboto" w:hAnsi="Roboto"/>
                <w:sz w:val="20"/>
                <w:szCs w:val="20"/>
              </w:rPr>
            </w:pPr>
            <w:r w:rsidRPr="0075785C">
              <w:rPr>
                <w:rFonts w:ascii="Roboto" w:hAnsi="Roboto" w:cs="Roboto"/>
                <w:b/>
                <w:bCs/>
                <w:color w:val="000000"/>
                <w:sz w:val="20"/>
                <w:szCs w:val="20"/>
              </w:rPr>
              <w:t>Celková výška oprávnených výdavkov</w:t>
            </w:r>
            <w:r>
              <w:rPr>
                <w:rFonts w:ascii="Roboto" w:hAnsi="Roboto" w:cs="Roboto"/>
                <w:b/>
                <w:bCs/>
                <w:color w:val="000000"/>
                <w:sz w:val="20"/>
                <w:szCs w:val="20"/>
              </w:rPr>
              <w:t xml:space="preserve"> pre projekty generujúce príjem </w:t>
            </w:r>
            <w:r w:rsidRPr="0020735A">
              <w:rPr>
                <w:rFonts w:cstheme="minorHAnsi"/>
                <w:color w:val="0000FF"/>
                <w:sz w:val="18"/>
                <w:szCs w:val="18"/>
              </w:rPr>
              <w:t xml:space="preserve">– COVPGP  </w:t>
            </w:r>
          </w:p>
        </w:tc>
        <w:tc>
          <w:tcPr>
            <w:tcW w:w="5239" w:type="dxa"/>
          </w:tcPr>
          <w:p w:rsidR="004A71C3" w:rsidRDefault="004A71C3" w:rsidP="004A71C3">
            <w:pPr>
              <w:tabs>
                <w:tab w:val="center" w:pos="2511"/>
              </w:tabs>
              <w:rPr>
                <w:sz w:val="18"/>
                <w:szCs w:val="18"/>
              </w:rPr>
            </w:pPr>
            <w:r w:rsidRPr="003E40E3">
              <w:rPr>
                <w:sz w:val="18"/>
                <w:szCs w:val="18"/>
              </w:rPr>
              <w:t>Automaticky vyplnené</w:t>
            </w:r>
            <w:r>
              <w:rPr>
                <w:sz w:val="18"/>
                <w:szCs w:val="18"/>
              </w:rPr>
              <w:tab/>
            </w:r>
          </w:p>
          <w:p w:rsidR="004A71C3" w:rsidRPr="006A6325" w:rsidRDefault="004A71C3" w:rsidP="004A71C3">
            <w:pPr>
              <w:tabs>
                <w:tab w:val="center" w:pos="2511"/>
              </w:tabs>
              <w:rPr>
                <w:i/>
                <w:sz w:val="18"/>
                <w:szCs w:val="18"/>
              </w:rPr>
            </w:pPr>
            <w:r w:rsidRPr="006A6325">
              <w:rPr>
                <w:rFonts w:cstheme="minorHAnsi"/>
                <w:i/>
                <w:color w:val="0000FF"/>
                <w:sz w:val="18"/>
                <w:szCs w:val="18"/>
              </w:rPr>
              <w:t>Príklad: 1 150 € (suma vyplýva z výsledkov CBA, nevyplýva zo žiadnych údajov z formulára ŽoNFP. 1 150 €– 1 000 € = výdavky nad rámec finančnej medzery, t.j. 150 €)</w:t>
            </w:r>
          </w:p>
        </w:tc>
      </w:tr>
      <w:tr w:rsidR="004A71C3" w:rsidRPr="0075785C" w:rsidTr="00280976">
        <w:tc>
          <w:tcPr>
            <w:tcW w:w="704" w:type="dxa"/>
          </w:tcPr>
          <w:p w:rsidR="004A71C3" w:rsidRPr="0075785C" w:rsidRDefault="004A71C3" w:rsidP="004A71C3">
            <w:pPr>
              <w:rPr>
                <w:sz w:val="20"/>
                <w:szCs w:val="20"/>
              </w:rPr>
            </w:pPr>
            <w:r w:rsidRPr="0075785C">
              <w:rPr>
                <w:sz w:val="20"/>
                <w:szCs w:val="20"/>
              </w:rPr>
              <w:t>150</w:t>
            </w:r>
          </w:p>
        </w:tc>
        <w:tc>
          <w:tcPr>
            <w:tcW w:w="3119" w:type="dxa"/>
          </w:tcPr>
          <w:p w:rsidR="004A71C3" w:rsidRPr="0075785C" w:rsidRDefault="004A71C3" w:rsidP="004A71C3">
            <w:pPr>
              <w:widowControl w:val="0"/>
              <w:autoSpaceDE w:val="0"/>
              <w:autoSpaceDN w:val="0"/>
              <w:adjustRightInd w:val="0"/>
              <w:rPr>
                <w:rFonts w:ascii="Roboto" w:hAnsi="Roboto"/>
                <w:sz w:val="20"/>
                <w:szCs w:val="20"/>
              </w:rPr>
            </w:pPr>
            <w:r w:rsidRPr="0075785C">
              <w:rPr>
                <w:rFonts w:ascii="Roboto" w:hAnsi="Roboto" w:cs="Roboto"/>
                <w:b/>
                <w:bCs/>
                <w:color w:val="000000"/>
                <w:sz w:val="20"/>
                <w:szCs w:val="20"/>
              </w:rPr>
              <w:t>Percento spolu</w:t>
            </w:r>
            <w:r>
              <w:rPr>
                <w:rFonts w:ascii="Roboto" w:hAnsi="Roboto" w:cs="Roboto"/>
                <w:b/>
                <w:bCs/>
                <w:color w:val="000000"/>
                <w:sz w:val="20"/>
                <w:szCs w:val="20"/>
              </w:rPr>
              <w:t xml:space="preserve">financovania zo zdrojov EÚ a ŠR </w:t>
            </w:r>
            <w:r w:rsidRPr="0020735A">
              <w:rPr>
                <w:rFonts w:cstheme="minorHAnsi"/>
                <w:color w:val="0000FF"/>
                <w:sz w:val="18"/>
                <w:szCs w:val="18"/>
              </w:rPr>
              <w:t>- %</w:t>
            </w:r>
            <w:r>
              <w:rPr>
                <w:rFonts w:cstheme="minorHAnsi"/>
                <w:color w:val="0000FF"/>
                <w:sz w:val="18"/>
                <w:szCs w:val="18"/>
              </w:rPr>
              <w:t xml:space="preserve"> </w:t>
            </w:r>
            <w:r w:rsidRPr="0020735A">
              <w:rPr>
                <w:rFonts w:cstheme="minorHAnsi"/>
                <w:color w:val="0000FF"/>
                <w:sz w:val="18"/>
                <w:szCs w:val="18"/>
              </w:rPr>
              <w:t>NFP</w:t>
            </w:r>
          </w:p>
        </w:tc>
        <w:tc>
          <w:tcPr>
            <w:tcW w:w="5239" w:type="dxa"/>
          </w:tcPr>
          <w:p w:rsidR="004A71C3" w:rsidRDefault="004A71C3" w:rsidP="004A71C3">
            <w:pPr>
              <w:rPr>
                <w:sz w:val="18"/>
                <w:szCs w:val="18"/>
              </w:rPr>
            </w:pPr>
            <w:r w:rsidRPr="003E40E3">
              <w:rPr>
                <w:sz w:val="18"/>
                <w:szCs w:val="18"/>
              </w:rPr>
              <w:t>Automaticky vyplnené</w:t>
            </w:r>
          </w:p>
          <w:p w:rsidR="004A71C3" w:rsidRPr="006A6325" w:rsidRDefault="004A71C3" w:rsidP="004A71C3">
            <w:pPr>
              <w:rPr>
                <w:rFonts w:cstheme="minorHAnsi"/>
                <w:i/>
                <w:color w:val="0000FF"/>
                <w:sz w:val="18"/>
                <w:szCs w:val="18"/>
              </w:rPr>
            </w:pPr>
            <w:r w:rsidRPr="006A6325">
              <w:rPr>
                <w:rFonts w:cstheme="minorHAnsi"/>
                <w:i/>
                <w:color w:val="0000FF"/>
                <w:sz w:val="18"/>
                <w:szCs w:val="18"/>
              </w:rPr>
              <w:t>% spolufinancovania žiadateľ uvedie podľa bodu 1.4 Vyzvania.</w:t>
            </w:r>
          </w:p>
          <w:p w:rsidR="004A71C3" w:rsidRPr="00E47F5C" w:rsidRDefault="004A71C3" w:rsidP="004A71C3">
            <w:pPr>
              <w:rPr>
                <w:sz w:val="18"/>
                <w:szCs w:val="18"/>
              </w:rPr>
            </w:pPr>
            <w:r w:rsidRPr="006A6325">
              <w:rPr>
                <w:rFonts w:cstheme="minorHAnsi"/>
                <w:i/>
                <w:color w:val="0000FF"/>
                <w:sz w:val="18"/>
                <w:szCs w:val="18"/>
              </w:rPr>
              <w:t>Príklad: 95%</w:t>
            </w:r>
          </w:p>
        </w:tc>
      </w:tr>
      <w:tr w:rsidR="004A71C3" w:rsidRPr="0075785C" w:rsidTr="00280976">
        <w:tc>
          <w:tcPr>
            <w:tcW w:w="704" w:type="dxa"/>
          </w:tcPr>
          <w:p w:rsidR="004A71C3" w:rsidRPr="0075785C" w:rsidRDefault="004A71C3" w:rsidP="004A71C3">
            <w:pPr>
              <w:rPr>
                <w:sz w:val="20"/>
                <w:szCs w:val="20"/>
              </w:rPr>
            </w:pPr>
            <w:r w:rsidRPr="0075785C">
              <w:rPr>
                <w:sz w:val="20"/>
                <w:szCs w:val="20"/>
              </w:rPr>
              <w:t>151</w:t>
            </w:r>
          </w:p>
        </w:tc>
        <w:tc>
          <w:tcPr>
            <w:tcW w:w="3119" w:type="dxa"/>
          </w:tcPr>
          <w:p w:rsidR="004A71C3" w:rsidRPr="0075785C" w:rsidRDefault="004A71C3" w:rsidP="004A71C3">
            <w:pPr>
              <w:widowControl w:val="0"/>
              <w:autoSpaceDE w:val="0"/>
              <w:autoSpaceDN w:val="0"/>
              <w:adjustRightInd w:val="0"/>
              <w:rPr>
                <w:rFonts w:ascii="Roboto" w:hAnsi="Roboto"/>
                <w:sz w:val="20"/>
                <w:szCs w:val="20"/>
              </w:rPr>
            </w:pPr>
            <w:r w:rsidRPr="0075785C">
              <w:rPr>
                <w:rFonts w:ascii="Roboto" w:hAnsi="Roboto" w:cs="Roboto"/>
                <w:b/>
                <w:bCs/>
                <w:color w:val="000000"/>
                <w:sz w:val="20"/>
                <w:szCs w:val="20"/>
              </w:rPr>
              <w:t>Žiadaná výška ne</w:t>
            </w:r>
            <w:r>
              <w:rPr>
                <w:rFonts w:ascii="Roboto" w:hAnsi="Roboto" w:cs="Roboto"/>
                <w:b/>
                <w:bCs/>
                <w:color w:val="000000"/>
                <w:sz w:val="20"/>
                <w:szCs w:val="20"/>
              </w:rPr>
              <w:t>návratného finančného príspevku</w:t>
            </w:r>
          </w:p>
        </w:tc>
        <w:tc>
          <w:tcPr>
            <w:tcW w:w="5239" w:type="dxa"/>
          </w:tcPr>
          <w:p w:rsidR="004A71C3" w:rsidRDefault="004A71C3" w:rsidP="004A71C3">
            <w:pPr>
              <w:rPr>
                <w:sz w:val="18"/>
                <w:szCs w:val="18"/>
              </w:rPr>
            </w:pPr>
            <w:r w:rsidRPr="003E40E3">
              <w:rPr>
                <w:sz w:val="18"/>
                <w:szCs w:val="18"/>
              </w:rPr>
              <w:t>Automaticky vyplnené</w:t>
            </w:r>
          </w:p>
          <w:p w:rsidR="004A71C3" w:rsidRPr="00E47F5C" w:rsidRDefault="004A71C3" w:rsidP="004A71C3">
            <w:pPr>
              <w:rPr>
                <w:sz w:val="18"/>
                <w:szCs w:val="18"/>
              </w:rPr>
            </w:pPr>
            <w:r w:rsidRPr="006A6325">
              <w:rPr>
                <w:rFonts w:cstheme="minorHAnsi"/>
                <w:i/>
                <w:color w:val="0000FF"/>
                <w:sz w:val="18"/>
                <w:szCs w:val="18"/>
              </w:rPr>
              <w:t>Príklad: 950 €</w:t>
            </w:r>
          </w:p>
        </w:tc>
      </w:tr>
      <w:tr w:rsidR="004A71C3" w:rsidRPr="0075785C" w:rsidTr="00280976">
        <w:tc>
          <w:tcPr>
            <w:tcW w:w="704" w:type="dxa"/>
          </w:tcPr>
          <w:p w:rsidR="004A71C3" w:rsidRPr="0075785C" w:rsidRDefault="004A71C3" w:rsidP="004A71C3">
            <w:pPr>
              <w:rPr>
                <w:sz w:val="20"/>
                <w:szCs w:val="20"/>
              </w:rPr>
            </w:pPr>
            <w:r w:rsidRPr="0075785C">
              <w:rPr>
                <w:sz w:val="20"/>
                <w:szCs w:val="20"/>
              </w:rPr>
              <w:t>152</w:t>
            </w:r>
          </w:p>
        </w:tc>
        <w:tc>
          <w:tcPr>
            <w:tcW w:w="3119" w:type="dxa"/>
          </w:tcPr>
          <w:p w:rsidR="004A71C3" w:rsidRPr="0075785C" w:rsidRDefault="004A71C3" w:rsidP="004A71C3">
            <w:pPr>
              <w:widowControl w:val="0"/>
              <w:autoSpaceDE w:val="0"/>
              <w:autoSpaceDN w:val="0"/>
              <w:adjustRightInd w:val="0"/>
              <w:rPr>
                <w:rFonts w:ascii="Roboto" w:hAnsi="Roboto"/>
                <w:sz w:val="20"/>
                <w:szCs w:val="20"/>
              </w:rPr>
            </w:pPr>
            <w:r w:rsidRPr="0075785C">
              <w:rPr>
                <w:rFonts w:ascii="Roboto" w:hAnsi="Roboto" w:cs="Roboto"/>
                <w:b/>
                <w:bCs/>
                <w:color w:val="000000"/>
                <w:sz w:val="20"/>
                <w:szCs w:val="20"/>
              </w:rPr>
              <w:t>Výška spoluf</w:t>
            </w:r>
            <w:r>
              <w:rPr>
                <w:rFonts w:ascii="Roboto" w:hAnsi="Roboto" w:cs="Roboto"/>
                <w:b/>
                <w:bCs/>
                <w:color w:val="000000"/>
                <w:sz w:val="20"/>
                <w:szCs w:val="20"/>
              </w:rPr>
              <w:t xml:space="preserve">inancovania z vlastných zdrojov </w:t>
            </w:r>
            <w:r w:rsidRPr="0020735A">
              <w:rPr>
                <w:rFonts w:cstheme="minorHAnsi"/>
                <w:color w:val="0000FF"/>
                <w:sz w:val="18"/>
                <w:szCs w:val="18"/>
              </w:rPr>
              <w:t>–</w:t>
            </w:r>
            <w:r>
              <w:rPr>
                <w:rFonts w:cstheme="minorHAnsi"/>
                <w:color w:val="0000FF"/>
                <w:sz w:val="18"/>
                <w:szCs w:val="18"/>
              </w:rPr>
              <w:t xml:space="preserve"> </w:t>
            </w:r>
            <w:r w:rsidRPr="0020735A">
              <w:rPr>
                <w:rFonts w:cstheme="minorHAnsi"/>
                <w:color w:val="0000FF"/>
                <w:sz w:val="18"/>
                <w:szCs w:val="18"/>
              </w:rPr>
              <w:t xml:space="preserve">VZ  </w:t>
            </w:r>
          </w:p>
        </w:tc>
        <w:tc>
          <w:tcPr>
            <w:tcW w:w="5239" w:type="dxa"/>
          </w:tcPr>
          <w:p w:rsidR="004A71C3" w:rsidRDefault="004A71C3" w:rsidP="004A71C3">
            <w:pPr>
              <w:rPr>
                <w:sz w:val="18"/>
                <w:szCs w:val="18"/>
              </w:rPr>
            </w:pPr>
            <w:r w:rsidRPr="003E40E3">
              <w:rPr>
                <w:sz w:val="18"/>
                <w:szCs w:val="18"/>
              </w:rPr>
              <w:t>Automaticky vyplnené</w:t>
            </w:r>
          </w:p>
          <w:p w:rsidR="004A71C3" w:rsidRPr="00E47F5C" w:rsidRDefault="004A71C3" w:rsidP="004A71C3">
            <w:pPr>
              <w:rPr>
                <w:sz w:val="18"/>
                <w:szCs w:val="18"/>
              </w:rPr>
            </w:pPr>
            <w:r w:rsidRPr="006A6325">
              <w:rPr>
                <w:rFonts w:cstheme="minorHAnsi"/>
                <w:i/>
                <w:color w:val="0000FF"/>
                <w:sz w:val="18"/>
                <w:szCs w:val="18"/>
              </w:rPr>
              <w:t>Príklad: 50 €</w:t>
            </w:r>
          </w:p>
        </w:tc>
      </w:tr>
      <w:tr w:rsidR="004A71C3" w:rsidRPr="0075785C" w:rsidTr="00C22DB6">
        <w:tc>
          <w:tcPr>
            <w:tcW w:w="9062" w:type="dxa"/>
            <w:gridSpan w:val="3"/>
          </w:tcPr>
          <w:p w:rsidR="004A71C3" w:rsidRPr="0075785C" w:rsidRDefault="004A71C3" w:rsidP="004A71C3">
            <w:pPr>
              <w:widowControl w:val="0"/>
              <w:autoSpaceDE w:val="0"/>
              <w:autoSpaceDN w:val="0"/>
              <w:adjustRightInd w:val="0"/>
              <w:rPr>
                <w:rFonts w:ascii="Roboto" w:hAnsi="Roboto"/>
                <w:sz w:val="20"/>
                <w:szCs w:val="20"/>
              </w:rPr>
            </w:pPr>
            <w:r w:rsidRPr="0075785C">
              <w:rPr>
                <w:rFonts w:ascii="Roboto" w:hAnsi="Roboto" w:cs="Roboto"/>
                <w:b/>
                <w:bCs/>
                <w:color w:val="000000"/>
                <w:sz w:val="20"/>
                <w:szCs w:val="20"/>
              </w:rPr>
              <w:t>11.C.1  Požadovaná výška NFP žiadateľa</w:t>
            </w:r>
          </w:p>
        </w:tc>
      </w:tr>
      <w:tr w:rsidR="004A71C3" w:rsidRPr="0075785C" w:rsidTr="00280976">
        <w:tc>
          <w:tcPr>
            <w:tcW w:w="704" w:type="dxa"/>
          </w:tcPr>
          <w:p w:rsidR="004A71C3" w:rsidRPr="0075785C" w:rsidRDefault="004A71C3" w:rsidP="004A71C3">
            <w:pPr>
              <w:rPr>
                <w:sz w:val="20"/>
                <w:szCs w:val="20"/>
              </w:rPr>
            </w:pPr>
            <w:r w:rsidRPr="0075785C">
              <w:rPr>
                <w:sz w:val="20"/>
                <w:szCs w:val="20"/>
              </w:rPr>
              <w:t>153</w:t>
            </w:r>
          </w:p>
        </w:tc>
        <w:tc>
          <w:tcPr>
            <w:tcW w:w="3119" w:type="dxa"/>
          </w:tcPr>
          <w:p w:rsidR="004A71C3" w:rsidRPr="0075785C" w:rsidRDefault="004A71C3" w:rsidP="004A71C3">
            <w:pPr>
              <w:widowControl w:val="0"/>
              <w:autoSpaceDE w:val="0"/>
              <w:autoSpaceDN w:val="0"/>
              <w:adjustRightInd w:val="0"/>
              <w:rPr>
                <w:rFonts w:ascii="Roboto" w:hAnsi="Roboto"/>
                <w:sz w:val="20"/>
                <w:szCs w:val="20"/>
              </w:rPr>
            </w:pPr>
            <w:r>
              <w:rPr>
                <w:rFonts w:ascii="Roboto" w:hAnsi="Roboto" w:cs="Roboto"/>
                <w:b/>
                <w:bCs/>
                <w:color w:val="000000"/>
                <w:sz w:val="20"/>
                <w:szCs w:val="20"/>
              </w:rPr>
              <w:t>Subjekt</w:t>
            </w:r>
          </w:p>
        </w:tc>
        <w:tc>
          <w:tcPr>
            <w:tcW w:w="5239" w:type="dxa"/>
          </w:tcPr>
          <w:p w:rsidR="004A71C3" w:rsidRPr="00E47F5C" w:rsidRDefault="004A71C3" w:rsidP="004A71C3">
            <w:pPr>
              <w:rPr>
                <w:sz w:val="18"/>
                <w:szCs w:val="18"/>
              </w:rPr>
            </w:pPr>
            <w:r w:rsidRPr="003E40E3">
              <w:rPr>
                <w:sz w:val="18"/>
                <w:szCs w:val="18"/>
              </w:rPr>
              <w:t>Automaticky vyplnené</w:t>
            </w:r>
          </w:p>
        </w:tc>
      </w:tr>
      <w:tr w:rsidR="004A71C3" w:rsidRPr="0075785C" w:rsidTr="00280976">
        <w:tc>
          <w:tcPr>
            <w:tcW w:w="704" w:type="dxa"/>
          </w:tcPr>
          <w:p w:rsidR="004A71C3" w:rsidRPr="0075785C" w:rsidRDefault="004A71C3" w:rsidP="004A71C3">
            <w:pPr>
              <w:rPr>
                <w:sz w:val="20"/>
                <w:szCs w:val="20"/>
              </w:rPr>
            </w:pPr>
            <w:r w:rsidRPr="0075785C">
              <w:rPr>
                <w:sz w:val="20"/>
                <w:szCs w:val="20"/>
              </w:rPr>
              <w:t>154</w:t>
            </w:r>
          </w:p>
        </w:tc>
        <w:tc>
          <w:tcPr>
            <w:tcW w:w="3119" w:type="dxa"/>
          </w:tcPr>
          <w:p w:rsidR="004A71C3" w:rsidRPr="0075785C" w:rsidRDefault="004A71C3" w:rsidP="004A71C3">
            <w:pPr>
              <w:widowControl w:val="0"/>
              <w:autoSpaceDE w:val="0"/>
              <w:autoSpaceDN w:val="0"/>
              <w:adjustRightInd w:val="0"/>
              <w:rPr>
                <w:rFonts w:ascii="Roboto" w:hAnsi="Roboto"/>
                <w:sz w:val="20"/>
                <w:szCs w:val="20"/>
              </w:rPr>
            </w:pPr>
            <w:r>
              <w:rPr>
                <w:rFonts w:ascii="Roboto" w:hAnsi="Roboto" w:cs="Roboto"/>
                <w:b/>
                <w:bCs/>
                <w:color w:val="000000"/>
                <w:sz w:val="20"/>
                <w:szCs w:val="20"/>
              </w:rPr>
              <w:t>Identifikátor (typ)</w:t>
            </w:r>
          </w:p>
        </w:tc>
        <w:tc>
          <w:tcPr>
            <w:tcW w:w="5239" w:type="dxa"/>
          </w:tcPr>
          <w:p w:rsidR="004A71C3" w:rsidRPr="00E47F5C" w:rsidRDefault="004A71C3" w:rsidP="004A71C3">
            <w:pPr>
              <w:rPr>
                <w:sz w:val="18"/>
                <w:szCs w:val="18"/>
              </w:rPr>
            </w:pPr>
            <w:r w:rsidRPr="003E40E3">
              <w:rPr>
                <w:sz w:val="18"/>
                <w:szCs w:val="18"/>
              </w:rPr>
              <w:t>Automaticky vyplnené</w:t>
            </w:r>
          </w:p>
        </w:tc>
      </w:tr>
      <w:tr w:rsidR="004A71C3" w:rsidRPr="0075785C" w:rsidTr="00280976">
        <w:tc>
          <w:tcPr>
            <w:tcW w:w="704" w:type="dxa"/>
          </w:tcPr>
          <w:p w:rsidR="004A71C3" w:rsidRPr="0075785C" w:rsidRDefault="004A71C3" w:rsidP="004A71C3">
            <w:pPr>
              <w:rPr>
                <w:sz w:val="20"/>
                <w:szCs w:val="20"/>
              </w:rPr>
            </w:pPr>
            <w:r w:rsidRPr="0075785C">
              <w:rPr>
                <w:sz w:val="20"/>
                <w:szCs w:val="20"/>
              </w:rPr>
              <w:t>155</w:t>
            </w:r>
          </w:p>
        </w:tc>
        <w:tc>
          <w:tcPr>
            <w:tcW w:w="3119" w:type="dxa"/>
          </w:tcPr>
          <w:p w:rsidR="004A71C3" w:rsidRPr="0075785C" w:rsidRDefault="004A71C3" w:rsidP="004A71C3">
            <w:pPr>
              <w:widowControl w:val="0"/>
              <w:autoSpaceDE w:val="0"/>
              <w:autoSpaceDN w:val="0"/>
              <w:adjustRightInd w:val="0"/>
              <w:rPr>
                <w:rFonts w:ascii="Roboto" w:hAnsi="Roboto"/>
                <w:sz w:val="20"/>
                <w:szCs w:val="20"/>
              </w:rPr>
            </w:pPr>
            <w:r w:rsidRPr="0075785C">
              <w:rPr>
                <w:rFonts w:ascii="Roboto" w:hAnsi="Roboto" w:cs="Roboto"/>
                <w:b/>
                <w:bCs/>
                <w:color w:val="000000"/>
                <w:sz w:val="20"/>
                <w:szCs w:val="20"/>
              </w:rPr>
              <w:t>Cel</w:t>
            </w:r>
            <w:r>
              <w:rPr>
                <w:rFonts w:ascii="Roboto" w:hAnsi="Roboto" w:cs="Roboto"/>
                <w:b/>
                <w:bCs/>
                <w:color w:val="000000"/>
                <w:sz w:val="20"/>
                <w:szCs w:val="20"/>
              </w:rPr>
              <w:t>ková výška oprávnených výdavkov</w:t>
            </w:r>
          </w:p>
        </w:tc>
        <w:tc>
          <w:tcPr>
            <w:tcW w:w="5239" w:type="dxa"/>
          </w:tcPr>
          <w:p w:rsidR="004A71C3" w:rsidRPr="00E47F5C" w:rsidRDefault="004A71C3" w:rsidP="004A71C3">
            <w:pPr>
              <w:rPr>
                <w:sz w:val="18"/>
                <w:szCs w:val="18"/>
              </w:rPr>
            </w:pPr>
            <w:r w:rsidRPr="003E40E3">
              <w:rPr>
                <w:sz w:val="18"/>
                <w:szCs w:val="18"/>
              </w:rPr>
              <w:t>Automaticky vyplnené</w:t>
            </w:r>
          </w:p>
        </w:tc>
      </w:tr>
      <w:tr w:rsidR="004A71C3" w:rsidRPr="0075785C" w:rsidTr="00280976">
        <w:tc>
          <w:tcPr>
            <w:tcW w:w="704" w:type="dxa"/>
          </w:tcPr>
          <w:p w:rsidR="004A71C3" w:rsidRPr="0075785C" w:rsidRDefault="004A71C3" w:rsidP="004A71C3">
            <w:pPr>
              <w:rPr>
                <w:sz w:val="20"/>
                <w:szCs w:val="20"/>
              </w:rPr>
            </w:pPr>
            <w:r w:rsidRPr="0075785C">
              <w:rPr>
                <w:sz w:val="20"/>
                <w:szCs w:val="20"/>
              </w:rPr>
              <w:t>156</w:t>
            </w:r>
          </w:p>
        </w:tc>
        <w:tc>
          <w:tcPr>
            <w:tcW w:w="3119" w:type="dxa"/>
          </w:tcPr>
          <w:p w:rsidR="004A71C3" w:rsidRPr="0075785C" w:rsidRDefault="004A71C3" w:rsidP="004A71C3">
            <w:pPr>
              <w:widowControl w:val="0"/>
              <w:autoSpaceDE w:val="0"/>
              <w:autoSpaceDN w:val="0"/>
              <w:adjustRightInd w:val="0"/>
              <w:rPr>
                <w:rFonts w:ascii="Roboto" w:hAnsi="Roboto"/>
                <w:sz w:val="20"/>
                <w:szCs w:val="20"/>
              </w:rPr>
            </w:pPr>
            <w:r w:rsidRPr="0075785C">
              <w:rPr>
                <w:rFonts w:ascii="Roboto" w:hAnsi="Roboto" w:cs="Roboto"/>
                <w:b/>
                <w:bCs/>
                <w:color w:val="000000"/>
                <w:sz w:val="20"/>
                <w:szCs w:val="20"/>
              </w:rPr>
              <w:t>Celková výška oprávnených výdavkov</w:t>
            </w:r>
            <w:r>
              <w:rPr>
                <w:rFonts w:ascii="Roboto" w:hAnsi="Roboto" w:cs="Roboto"/>
                <w:b/>
                <w:bCs/>
                <w:color w:val="000000"/>
                <w:sz w:val="20"/>
                <w:szCs w:val="20"/>
              </w:rPr>
              <w:t xml:space="preserve"> pre projekty generujúce príjem</w:t>
            </w:r>
          </w:p>
        </w:tc>
        <w:tc>
          <w:tcPr>
            <w:tcW w:w="5239" w:type="dxa"/>
          </w:tcPr>
          <w:p w:rsidR="004A71C3" w:rsidRPr="00E47F5C" w:rsidRDefault="004A71C3" w:rsidP="004A71C3">
            <w:pPr>
              <w:rPr>
                <w:sz w:val="18"/>
                <w:szCs w:val="18"/>
              </w:rPr>
            </w:pPr>
            <w:r w:rsidRPr="00834DAF">
              <w:rPr>
                <w:sz w:val="18"/>
                <w:szCs w:val="18"/>
              </w:rPr>
              <w:t>Vypĺňa sa výlučne v prípade projektov generujúcich príjem, ak sa oprávnené výdavky znižujú vopred (v zmysle čl. 61 všeobecného nariadenia na základe výsledkov finančnej analýzy alebo uplatnením paušálnej platby)</w:t>
            </w:r>
          </w:p>
        </w:tc>
      </w:tr>
      <w:tr w:rsidR="004A71C3" w:rsidRPr="0075785C" w:rsidTr="00280976">
        <w:tc>
          <w:tcPr>
            <w:tcW w:w="704" w:type="dxa"/>
          </w:tcPr>
          <w:p w:rsidR="004A71C3" w:rsidRPr="0075785C" w:rsidRDefault="004A71C3" w:rsidP="004A71C3">
            <w:pPr>
              <w:rPr>
                <w:sz w:val="20"/>
                <w:szCs w:val="20"/>
              </w:rPr>
            </w:pPr>
            <w:r w:rsidRPr="0075785C">
              <w:rPr>
                <w:sz w:val="20"/>
                <w:szCs w:val="20"/>
              </w:rPr>
              <w:t>157</w:t>
            </w:r>
          </w:p>
        </w:tc>
        <w:tc>
          <w:tcPr>
            <w:tcW w:w="3119" w:type="dxa"/>
          </w:tcPr>
          <w:p w:rsidR="004A71C3" w:rsidRPr="0075785C" w:rsidRDefault="004A71C3" w:rsidP="004A71C3">
            <w:pPr>
              <w:widowControl w:val="0"/>
              <w:autoSpaceDE w:val="0"/>
              <w:autoSpaceDN w:val="0"/>
              <w:adjustRightInd w:val="0"/>
              <w:rPr>
                <w:rFonts w:ascii="Roboto" w:hAnsi="Roboto"/>
                <w:sz w:val="20"/>
                <w:szCs w:val="20"/>
              </w:rPr>
            </w:pPr>
            <w:r w:rsidRPr="0075785C">
              <w:rPr>
                <w:rFonts w:ascii="Roboto" w:hAnsi="Roboto" w:cs="Roboto"/>
                <w:b/>
                <w:bCs/>
                <w:color w:val="000000"/>
                <w:sz w:val="20"/>
                <w:szCs w:val="20"/>
              </w:rPr>
              <w:t>Percento spolu</w:t>
            </w:r>
            <w:r>
              <w:rPr>
                <w:rFonts w:ascii="Roboto" w:hAnsi="Roboto" w:cs="Roboto"/>
                <w:b/>
                <w:bCs/>
                <w:color w:val="000000"/>
                <w:sz w:val="20"/>
                <w:szCs w:val="20"/>
              </w:rPr>
              <w:t>financovania zo zdrojov EÚ a ŠR</w:t>
            </w:r>
          </w:p>
        </w:tc>
        <w:tc>
          <w:tcPr>
            <w:tcW w:w="5239" w:type="dxa"/>
          </w:tcPr>
          <w:p w:rsidR="004A71C3" w:rsidRPr="00E47F5C" w:rsidRDefault="004A71C3" w:rsidP="004A71C3">
            <w:pPr>
              <w:rPr>
                <w:sz w:val="18"/>
                <w:szCs w:val="18"/>
              </w:rPr>
            </w:pPr>
            <w:r w:rsidRPr="003E40E3">
              <w:rPr>
                <w:sz w:val="18"/>
                <w:szCs w:val="18"/>
              </w:rPr>
              <w:t>Žiadateľ uvedie zodpovedajúce % spolufinancovania</w:t>
            </w:r>
            <w:r>
              <w:rPr>
                <w:sz w:val="18"/>
                <w:szCs w:val="18"/>
              </w:rPr>
              <w:t xml:space="preserve"> (zaokrúhlené na 4 desatinné miesta)</w:t>
            </w:r>
            <w:r w:rsidRPr="003E40E3">
              <w:rPr>
                <w:sz w:val="18"/>
                <w:szCs w:val="18"/>
              </w:rPr>
              <w:t xml:space="preserve"> v</w:t>
            </w:r>
            <w:r>
              <w:rPr>
                <w:sz w:val="18"/>
                <w:szCs w:val="18"/>
              </w:rPr>
              <w:t> </w:t>
            </w:r>
            <w:r w:rsidRPr="003E40E3">
              <w:rPr>
                <w:sz w:val="18"/>
                <w:szCs w:val="18"/>
              </w:rPr>
              <w:t>súlade s</w:t>
            </w:r>
            <w:r>
              <w:rPr>
                <w:sz w:val="18"/>
                <w:szCs w:val="18"/>
              </w:rPr>
              <w:t> </w:t>
            </w:r>
            <w:r w:rsidRPr="003E40E3">
              <w:rPr>
                <w:sz w:val="18"/>
                <w:szCs w:val="18"/>
              </w:rPr>
              <w:t>pravidlami Stratégie financovania EŠIF pre programové obdobie 2014 – 2020</w:t>
            </w:r>
            <w:r>
              <w:rPr>
                <w:sz w:val="18"/>
                <w:szCs w:val="18"/>
              </w:rPr>
              <w:t xml:space="preserve"> r</w:t>
            </w:r>
            <w:r w:rsidRPr="00F633E5">
              <w:rPr>
                <w:sz w:val="18"/>
                <w:szCs w:val="18"/>
              </w:rPr>
              <w:t>esp. s pravid</w:t>
            </w:r>
            <w:r>
              <w:rPr>
                <w:sz w:val="18"/>
                <w:szCs w:val="18"/>
              </w:rPr>
              <w:t>lami financovania uvedenými vo v</w:t>
            </w:r>
            <w:r w:rsidRPr="00F633E5">
              <w:rPr>
                <w:sz w:val="18"/>
                <w:szCs w:val="18"/>
              </w:rPr>
              <w:t>ýzve na predkladani</w:t>
            </w:r>
            <w:r>
              <w:rPr>
                <w:sz w:val="18"/>
                <w:szCs w:val="18"/>
              </w:rPr>
              <w:t>e</w:t>
            </w:r>
            <w:r w:rsidRPr="00F633E5">
              <w:rPr>
                <w:sz w:val="18"/>
                <w:szCs w:val="18"/>
              </w:rPr>
              <w:t xml:space="preserve"> ŽoNFP</w:t>
            </w:r>
            <w:r>
              <w:rPr>
                <w:sz w:val="18"/>
                <w:szCs w:val="18"/>
              </w:rPr>
              <w:t xml:space="preserve"> a </w:t>
            </w:r>
            <w:r w:rsidRPr="00AB551E">
              <w:rPr>
                <w:sz w:val="18"/>
                <w:szCs w:val="18"/>
              </w:rPr>
              <w:t>v príslušnej schéme štátnej pomoci/pomoci de minimis, ak je relevantná pre projekt a v súlade s podmienkami danej výzvy</w:t>
            </w:r>
          </w:p>
        </w:tc>
      </w:tr>
      <w:tr w:rsidR="004A71C3" w:rsidRPr="0075785C" w:rsidTr="00280976">
        <w:tc>
          <w:tcPr>
            <w:tcW w:w="704" w:type="dxa"/>
          </w:tcPr>
          <w:p w:rsidR="004A71C3" w:rsidRPr="0075785C" w:rsidRDefault="004A71C3" w:rsidP="004A71C3">
            <w:pPr>
              <w:rPr>
                <w:sz w:val="20"/>
                <w:szCs w:val="20"/>
              </w:rPr>
            </w:pPr>
            <w:r w:rsidRPr="0075785C">
              <w:rPr>
                <w:sz w:val="20"/>
                <w:szCs w:val="20"/>
              </w:rPr>
              <w:t>158</w:t>
            </w:r>
          </w:p>
        </w:tc>
        <w:tc>
          <w:tcPr>
            <w:tcW w:w="3119" w:type="dxa"/>
          </w:tcPr>
          <w:p w:rsidR="004A71C3" w:rsidRPr="0075785C" w:rsidRDefault="004A71C3" w:rsidP="004A71C3">
            <w:pPr>
              <w:widowControl w:val="0"/>
              <w:autoSpaceDE w:val="0"/>
              <w:autoSpaceDN w:val="0"/>
              <w:adjustRightInd w:val="0"/>
              <w:rPr>
                <w:rFonts w:ascii="Roboto" w:hAnsi="Roboto"/>
                <w:sz w:val="20"/>
                <w:szCs w:val="20"/>
              </w:rPr>
            </w:pPr>
            <w:r w:rsidRPr="0075785C">
              <w:rPr>
                <w:rFonts w:ascii="Roboto" w:hAnsi="Roboto" w:cs="Roboto"/>
                <w:b/>
                <w:bCs/>
                <w:color w:val="000000"/>
                <w:sz w:val="20"/>
                <w:szCs w:val="20"/>
              </w:rPr>
              <w:t>Žiadaná výška ne</w:t>
            </w:r>
            <w:r>
              <w:rPr>
                <w:rFonts w:ascii="Roboto" w:hAnsi="Roboto" w:cs="Roboto"/>
                <w:b/>
                <w:bCs/>
                <w:color w:val="000000"/>
                <w:sz w:val="20"/>
                <w:szCs w:val="20"/>
              </w:rPr>
              <w:t>návratného finančného príspevku</w:t>
            </w:r>
          </w:p>
        </w:tc>
        <w:tc>
          <w:tcPr>
            <w:tcW w:w="5239" w:type="dxa"/>
          </w:tcPr>
          <w:p w:rsidR="004A71C3" w:rsidRPr="00E47F5C" w:rsidRDefault="004A71C3" w:rsidP="004A71C3">
            <w:pPr>
              <w:rPr>
                <w:sz w:val="18"/>
                <w:szCs w:val="18"/>
              </w:rPr>
            </w:pPr>
            <w:r w:rsidRPr="003E40E3">
              <w:rPr>
                <w:sz w:val="18"/>
                <w:szCs w:val="18"/>
              </w:rPr>
              <w:t>Automaticky vyplnené</w:t>
            </w:r>
          </w:p>
        </w:tc>
      </w:tr>
      <w:tr w:rsidR="004A71C3" w:rsidRPr="0075785C" w:rsidTr="00280976">
        <w:tc>
          <w:tcPr>
            <w:tcW w:w="704" w:type="dxa"/>
          </w:tcPr>
          <w:p w:rsidR="004A71C3" w:rsidRPr="0075785C" w:rsidRDefault="004A71C3" w:rsidP="004A71C3">
            <w:pPr>
              <w:rPr>
                <w:sz w:val="20"/>
                <w:szCs w:val="20"/>
              </w:rPr>
            </w:pPr>
            <w:r w:rsidRPr="0075785C">
              <w:rPr>
                <w:sz w:val="20"/>
                <w:szCs w:val="20"/>
              </w:rPr>
              <w:t>159</w:t>
            </w:r>
          </w:p>
        </w:tc>
        <w:tc>
          <w:tcPr>
            <w:tcW w:w="3119" w:type="dxa"/>
          </w:tcPr>
          <w:p w:rsidR="004A71C3" w:rsidRPr="0075785C" w:rsidRDefault="004A71C3" w:rsidP="004A71C3">
            <w:pPr>
              <w:widowControl w:val="0"/>
              <w:autoSpaceDE w:val="0"/>
              <w:autoSpaceDN w:val="0"/>
              <w:adjustRightInd w:val="0"/>
              <w:rPr>
                <w:rFonts w:ascii="Roboto" w:hAnsi="Roboto"/>
                <w:sz w:val="20"/>
                <w:szCs w:val="20"/>
              </w:rPr>
            </w:pPr>
            <w:r w:rsidRPr="0075785C">
              <w:rPr>
                <w:rFonts w:ascii="Roboto" w:hAnsi="Roboto" w:cs="Roboto"/>
                <w:b/>
                <w:bCs/>
                <w:color w:val="000000"/>
                <w:sz w:val="20"/>
                <w:szCs w:val="20"/>
              </w:rPr>
              <w:t>Výška spoluf</w:t>
            </w:r>
            <w:r>
              <w:rPr>
                <w:rFonts w:ascii="Roboto" w:hAnsi="Roboto" w:cs="Roboto"/>
                <w:b/>
                <w:bCs/>
                <w:color w:val="000000"/>
                <w:sz w:val="20"/>
                <w:szCs w:val="20"/>
              </w:rPr>
              <w:t>inancovania z vlastných zdrojov</w:t>
            </w:r>
          </w:p>
        </w:tc>
        <w:tc>
          <w:tcPr>
            <w:tcW w:w="5239" w:type="dxa"/>
          </w:tcPr>
          <w:p w:rsidR="004A71C3" w:rsidRPr="00E47F5C" w:rsidRDefault="004A71C3" w:rsidP="004A71C3">
            <w:pPr>
              <w:rPr>
                <w:sz w:val="18"/>
                <w:szCs w:val="18"/>
              </w:rPr>
            </w:pPr>
            <w:r w:rsidRPr="003E40E3">
              <w:rPr>
                <w:sz w:val="18"/>
                <w:szCs w:val="18"/>
              </w:rPr>
              <w:t>Automaticky vyplnené</w:t>
            </w:r>
          </w:p>
        </w:tc>
      </w:tr>
      <w:tr w:rsidR="004A71C3" w:rsidRPr="0075785C" w:rsidTr="00C22DB6">
        <w:tc>
          <w:tcPr>
            <w:tcW w:w="9062" w:type="dxa"/>
            <w:gridSpan w:val="3"/>
          </w:tcPr>
          <w:p w:rsidR="004A71C3" w:rsidRDefault="004A71C3" w:rsidP="004A71C3">
            <w:pPr>
              <w:widowControl w:val="0"/>
              <w:autoSpaceDE w:val="0"/>
              <w:autoSpaceDN w:val="0"/>
              <w:adjustRightInd w:val="0"/>
              <w:rPr>
                <w:rFonts w:ascii="Roboto" w:hAnsi="Roboto" w:cs="Roboto"/>
                <w:b/>
                <w:bCs/>
                <w:color w:val="000000"/>
                <w:sz w:val="20"/>
                <w:szCs w:val="20"/>
              </w:rPr>
            </w:pPr>
            <w:r w:rsidRPr="0075785C">
              <w:rPr>
                <w:rFonts w:ascii="Roboto" w:hAnsi="Roboto" w:cs="Roboto"/>
                <w:b/>
                <w:bCs/>
                <w:color w:val="000000"/>
                <w:sz w:val="20"/>
                <w:szCs w:val="20"/>
              </w:rPr>
              <w:t>11.C.2 Požadovaná výška NFP partnerov</w:t>
            </w:r>
          </w:p>
          <w:p w:rsidR="004A71C3" w:rsidRPr="0075785C" w:rsidRDefault="004A71C3" w:rsidP="004A71C3">
            <w:pPr>
              <w:rPr>
                <w:rFonts w:ascii="Roboto" w:hAnsi="Roboto"/>
                <w:sz w:val="20"/>
                <w:szCs w:val="20"/>
              </w:rPr>
            </w:pPr>
            <w:r w:rsidRPr="00FA7CD5">
              <w:rPr>
                <w:sz w:val="18"/>
                <w:szCs w:val="18"/>
              </w:rPr>
              <w:t>Vypĺňa sa iba v</w:t>
            </w:r>
            <w:r>
              <w:rPr>
                <w:sz w:val="18"/>
                <w:szCs w:val="18"/>
              </w:rPr>
              <w:t> </w:t>
            </w:r>
            <w:r w:rsidRPr="00FA7CD5">
              <w:rPr>
                <w:sz w:val="18"/>
                <w:szCs w:val="18"/>
              </w:rPr>
              <w:t>prípade</w:t>
            </w:r>
            <w:r>
              <w:rPr>
                <w:sz w:val="18"/>
                <w:szCs w:val="18"/>
              </w:rPr>
              <w:t>,</w:t>
            </w:r>
            <w:r w:rsidRPr="00FA7CD5">
              <w:rPr>
                <w:sz w:val="18"/>
                <w:szCs w:val="18"/>
              </w:rPr>
              <w:t xml:space="preserve"> ak sú na projekte partneri.</w:t>
            </w:r>
            <w:r w:rsidRPr="00E47F5C">
              <w:rPr>
                <w:sz w:val="18"/>
                <w:szCs w:val="18"/>
              </w:rPr>
              <w:t xml:space="preserve"> </w:t>
            </w:r>
            <w:r w:rsidRPr="00AF014E">
              <w:rPr>
                <w:sz w:val="18"/>
                <w:szCs w:val="18"/>
              </w:rPr>
              <w:t>Ta</w:t>
            </w:r>
            <w:r>
              <w:rPr>
                <w:sz w:val="18"/>
                <w:szCs w:val="18"/>
              </w:rPr>
              <w:t>buľka sa opakuje v závislosti od počtu relevantných partnerov</w:t>
            </w:r>
          </w:p>
        </w:tc>
      </w:tr>
      <w:tr w:rsidR="004A71C3" w:rsidRPr="0075785C" w:rsidTr="00280976">
        <w:tc>
          <w:tcPr>
            <w:tcW w:w="704" w:type="dxa"/>
          </w:tcPr>
          <w:p w:rsidR="004A71C3" w:rsidRPr="0075785C" w:rsidRDefault="004A71C3" w:rsidP="004A71C3">
            <w:pPr>
              <w:rPr>
                <w:sz w:val="20"/>
                <w:szCs w:val="20"/>
              </w:rPr>
            </w:pPr>
            <w:r w:rsidRPr="0075785C">
              <w:rPr>
                <w:sz w:val="20"/>
                <w:szCs w:val="20"/>
              </w:rPr>
              <w:t>160</w:t>
            </w:r>
          </w:p>
        </w:tc>
        <w:tc>
          <w:tcPr>
            <w:tcW w:w="3119" w:type="dxa"/>
          </w:tcPr>
          <w:p w:rsidR="004A71C3" w:rsidRPr="0075785C" w:rsidRDefault="004A71C3" w:rsidP="004A71C3">
            <w:pPr>
              <w:widowControl w:val="0"/>
              <w:autoSpaceDE w:val="0"/>
              <w:autoSpaceDN w:val="0"/>
              <w:adjustRightInd w:val="0"/>
              <w:rPr>
                <w:rFonts w:ascii="Roboto" w:hAnsi="Roboto"/>
                <w:sz w:val="20"/>
                <w:szCs w:val="20"/>
              </w:rPr>
            </w:pPr>
            <w:r w:rsidRPr="0075785C">
              <w:rPr>
                <w:rFonts w:ascii="Roboto" w:hAnsi="Roboto" w:cs="Roboto"/>
                <w:b/>
                <w:bCs/>
                <w:color w:val="000000"/>
                <w:sz w:val="20"/>
                <w:szCs w:val="20"/>
              </w:rPr>
              <w:t>Subjekt</w:t>
            </w:r>
          </w:p>
        </w:tc>
        <w:tc>
          <w:tcPr>
            <w:tcW w:w="5239" w:type="dxa"/>
          </w:tcPr>
          <w:p w:rsidR="004A71C3" w:rsidRPr="00E47F5C" w:rsidRDefault="004A71C3" w:rsidP="004A71C3">
            <w:pPr>
              <w:rPr>
                <w:sz w:val="18"/>
                <w:szCs w:val="18"/>
              </w:rPr>
            </w:pPr>
            <w:r w:rsidRPr="003E40E3">
              <w:rPr>
                <w:sz w:val="18"/>
                <w:szCs w:val="18"/>
              </w:rPr>
              <w:t>Automaticky vyplnené</w:t>
            </w:r>
          </w:p>
        </w:tc>
      </w:tr>
      <w:tr w:rsidR="004A71C3" w:rsidRPr="0075785C" w:rsidTr="00280976">
        <w:tc>
          <w:tcPr>
            <w:tcW w:w="704" w:type="dxa"/>
          </w:tcPr>
          <w:p w:rsidR="004A71C3" w:rsidRPr="0075785C" w:rsidRDefault="004A71C3" w:rsidP="004A71C3">
            <w:pPr>
              <w:rPr>
                <w:sz w:val="20"/>
                <w:szCs w:val="20"/>
              </w:rPr>
            </w:pPr>
            <w:r w:rsidRPr="0075785C">
              <w:rPr>
                <w:sz w:val="20"/>
                <w:szCs w:val="20"/>
              </w:rPr>
              <w:t>161</w:t>
            </w:r>
          </w:p>
        </w:tc>
        <w:tc>
          <w:tcPr>
            <w:tcW w:w="3119" w:type="dxa"/>
          </w:tcPr>
          <w:p w:rsidR="004A71C3" w:rsidRPr="0075785C" w:rsidRDefault="004A71C3" w:rsidP="004A71C3">
            <w:pPr>
              <w:widowControl w:val="0"/>
              <w:autoSpaceDE w:val="0"/>
              <w:autoSpaceDN w:val="0"/>
              <w:adjustRightInd w:val="0"/>
              <w:rPr>
                <w:rFonts w:ascii="Roboto" w:hAnsi="Roboto"/>
                <w:sz w:val="20"/>
                <w:szCs w:val="20"/>
              </w:rPr>
            </w:pPr>
            <w:r>
              <w:rPr>
                <w:rFonts w:ascii="Roboto" w:hAnsi="Roboto" w:cs="Roboto"/>
                <w:b/>
                <w:bCs/>
                <w:color w:val="000000"/>
                <w:sz w:val="20"/>
                <w:szCs w:val="20"/>
              </w:rPr>
              <w:t>Identifikátor (typ)</w:t>
            </w:r>
          </w:p>
        </w:tc>
        <w:tc>
          <w:tcPr>
            <w:tcW w:w="5239" w:type="dxa"/>
          </w:tcPr>
          <w:p w:rsidR="004A71C3" w:rsidRPr="00E47F5C" w:rsidRDefault="004A71C3" w:rsidP="004A71C3">
            <w:pPr>
              <w:rPr>
                <w:sz w:val="18"/>
                <w:szCs w:val="18"/>
              </w:rPr>
            </w:pPr>
            <w:r w:rsidRPr="003E40E3">
              <w:rPr>
                <w:sz w:val="18"/>
                <w:szCs w:val="18"/>
              </w:rPr>
              <w:t>Automaticky vyplnené</w:t>
            </w:r>
          </w:p>
        </w:tc>
      </w:tr>
      <w:tr w:rsidR="004A71C3" w:rsidRPr="0075785C" w:rsidTr="00280976">
        <w:tc>
          <w:tcPr>
            <w:tcW w:w="704" w:type="dxa"/>
          </w:tcPr>
          <w:p w:rsidR="004A71C3" w:rsidRPr="0075785C" w:rsidRDefault="004A71C3" w:rsidP="004A71C3">
            <w:pPr>
              <w:rPr>
                <w:sz w:val="20"/>
                <w:szCs w:val="20"/>
              </w:rPr>
            </w:pPr>
            <w:r w:rsidRPr="0075785C">
              <w:rPr>
                <w:sz w:val="20"/>
                <w:szCs w:val="20"/>
              </w:rPr>
              <w:t>162</w:t>
            </w:r>
          </w:p>
        </w:tc>
        <w:tc>
          <w:tcPr>
            <w:tcW w:w="3119" w:type="dxa"/>
          </w:tcPr>
          <w:p w:rsidR="004A71C3" w:rsidRPr="0075785C" w:rsidRDefault="004A71C3" w:rsidP="004A71C3">
            <w:pPr>
              <w:widowControl w:val="0"/>
              <w:autoSpaceDE w:val="0"/>
              <w:autoSpaceDN w:val="0"/>
              <w:adjustRightInd w:val="0"/>
              <w:rPr>
                <w:rFonts w:ascii="Roboto" w:hAnsi="Roboto"/>
                <w:sz w:val="20"/>
                <w:szCs w:val="20"/>
              </w:rPr>
            </w:pPr>
            <w:r w:rsidRPr="0075785C">
              <w:rPr>
                <w:rFonts w:ascii="Roboto" w:hAnsi="Roboto" w:cs="Roboto"/>
                <w:b/>
                <w:bCs/>
                <w:color w:val="000000"/>
                <w:sz w:val="20"/>
                <w:szCs w:val="20"/>
              </w:rPr>
              <w:t>Cel</w:t>
            </w:r>
            <w:r>
              <w:rPr>
                <w:rFonts w:ascii="Roboto" w:hAnsi="Roboto" w:cs="Roboto"/>
                <w:b/>
                <w:bCs/>
                <w:color w:val="000000"/>
                <w:sz w:val="20"/>
                <w:szCs w:val="20"/>
              </w:rPr>
              <w:t>ková výška oprávnených výdavkov</w:t>
            </w:r>
          </w:p>
        </w:tc>
        <w:tc>
          <w:tcPr>
            <w:tcW w:w="5239" w:type="dxa"/>
          </w:tcPr>
          <w:p w:rsidR="004A71C3" w:rsidRPr="00E47F5C" w:rsidRDefault="004A71C3" w:rsidP="004A71C3">
            <w:pPr>
              <w:rPr>
                <w:sz w:val="18"/>
                <w:szCs w:val="18"/>
              </w:rPr>
            </w:pPr>
            <w:r w:rsidRPr="003E40E3">
              <w:rPr>
                <w:sz w:val="18"/>
                <w:szCs w:val="18"/>
              </w:rPr>
              <w:t>Automaticky vyplnené</w:t>
            </w:r>
          </w:p>
        </w:tc>
      </w:tr>
      <w:tr w:rsidR="004A71C3" w:rsidRPr="0075785C" w:rsidTr="00280976">
        <w:tc>
          <w:tcPr>
            <w:tcW w:w="704" w:type="dxa"/>
          </w:tcPr>
          <w:p w:rsidR="004A71C3" w:rsidRPr="0075785C" w:rsidRDefault="004A71C3" w:rsidP="004A71C3">
            <w:pPr>
              <w:rPr>
                <w:sz w:val="20"/>
                <w:szCs w:val="20"/>
              </w:rPr>
            </w:pPr>
            <w:r w:rsidRPr="0075785C">
              <w:rPr>
                <w:sz w:val="20"/>
                <w:szCs w:val="20"/>
              </w:rPr>
              <w:t>163</w:t>
            </w:r>
          </w:p>
        </w:tc>
        <w:tc>
          <w:tcPr>
            <w:tcW w:w="3119" w:type="dxa"/>
          </w:tcPr>
          <w:p w:rsidR="004A71C3" w:rsidRPr="0075785C" w:rsidRDefault="004A71C3" w:rsidP="004A71C3">
            <w:pPr>
              <w:widowControl w:val="0"/>
              <w:autoSpaceDE w:val="0"/>
              <w:autoSpaceDN w:val="0"/>
              <w:adjustRightInd w:val="0"/>
              <w:rPr>
                <w:rFonts w:ascii="Roboto" w:hAnsi="Roboto"/>
                <w:sz w:val="20"/>
                <w:szCs w:val="20"/>
              </w:rPr>
            </w:pPr>
            <w:r w:rsidRPr="0075785C">
              <w:rPr>
                <w:rFonts w:ascii="Roboto" w:hAnsi="Roboto" w:cs="Roboto"/>
                <w:b/>
                <w:bCs/>
                <w:color w:val="000000"/>
                <w:sz w:val="20"/>
                <w:szCs w:val="20"/>
              </w:rPr>
              <w:t>Celková výška oprávnených výdavkov</w:t>
            </w:r>
            <w:r>
              <w:rPr>
                <w:rFonts w:ascii="Roboto" w:hAnsi="Roboto" w:cs="Roboto"/>
                <w:b/>
                <w:bCs/>
                <w:color w:val="000000"/>
                <w:sz w:val="20"/>
                <w:szCs w:val="20"/>
              </w:rPr>
              <w:t xml:space="preserve"> pre projekty generujúce príjem</w:t>
            </w:r>
          </w:p>
        </w:tc>
        <w:tc>
          <w:tcPr>
            <w:tcW w:w="5239" w:type="dxa"/>
          </w:tcPr>
          <w:p w:rsidR="004A71C3" w:rsidRPr="00E47F5C" w:rsidRDefault="004A71C3" w:rsidP="004A71C3">
            <w:pPr>
              <w:rPr>
                <w:sz w:val="18"/>
                <w:szCs w:val="18"/>
              </w:rPr>
            </w:pPr>
            <w:r w:rsidRPr="00834DAF">
              <w:rPr>
                <w:sz w:val="18"/>
                <w:szCs w:val="18"/>
              </w:rPr>
              <w:t>Vypĺňa sa výlučne v prípade projektov generujúcich príjem, ak sa oprávnené výdavky znižujú vopred (v zmysle čl. 61 všeobecného nariadenia na základe výsledkov finančnej analýzy alebo uplatnením paušálnej platby)</w:t>
            </w:r>
          </w:p>
        </w:tc>
      </w:tr>
      <w:tr w:rsidR="004A71C3" w:rsidRPr="0075785C" w:rsidTr="00280976">
        <w:tc>
          <w:tcPr>
            <w:tcW w:w="704" w:type="dxa"/>
          </w:tcPr>
          <w:p w:rsidR="004A71C3" w:rsidRPr="0075785C" w:rsidRDefault="004A71C3" w:rsidP="004A71C3">
            <w:pPr>
              <w:rPr>
                <w:sz w:val="20"/>
                <w:szCs w:val="20"/>
              </w:rPr>
            </w:pPr>
            <w:r w:rsidRPr="0075785C">
              <w:rPr>
                <w:sz w:val="20"/>
                <w:szCs w:val="20"/>
              </w:rPr>
              <w:t>164</w:t>
            </w:r>
          </w:p>
        </w:tc>
        <w:tc>
          <w:tcPr>
            <w:tcW w:w="3119" w:type="dxa"/>
          </w:tcPr>
          <w:p w:rsidR="004A71C3" w:rsidRPr="0075785C" w:rsidRDefault="004A71C3" w:rsidP="004A71C3">
            <w:pPr>
              <w:widowControl w:val="0"/>
              <w:autoSpaceDE w:val="0"/>
              <w:autoSpaceDN w:val="0"/>
              <w:adjustRightInd w:val="0"/>
              <w:rPr>
                <w:rFonts w:ascii="Roboto" w:hAnsi="Roboto"/>
                <w:sz w:val="20"/>
                <w:szCs w:val="20"/>
              </w:rPr>
            </w:pPr>
            <w:r w:rsidRPr="0075785C">
              <w:rPr>
                <w:rFonts w:ascii="Roboto" w:hAnsi="Roboto" w:cs="Roboto"/>
                <w:b/>
                <w:bCs/>
                <w:color w:val="000000"/>
                <w:sz w:val="20"/>
                <w:szCs w:val="20"/>
              </w:rPr>
              <w:t>Percento spolu</w:t>
            </w:r>
            <w:r>
              <w:rPr>
                <w:rFonts w:ascii="Roboto" w:hAnsi="Roboto" w:cs="Roboto"/>
                <w:b/>
                <w:bCs/>
                <w:color w:val="000000"/>
                <w:sz w:val="20"/>
                <w:szCs w:val="20"/>
              </w:rPr>
              <w:t>financovania zo zdrojov EÚ a ŠR</w:t>
            </w:r>
          </w:p>
        </w:tc>
        <w:tc>
          <w:tcPr>
            <w:tcW w:w="5239" w:type="dxa"/>
          </w:tcPr>
          <w:p w:rsidR="004A71C3" w:rsidRPr="00E47F5C" w:rsidRDefault="004A71C3" w:rsidP="004A71C3">
            <w:pPr>
              <w:rPr>
                <w:sz w:val="18"/>
                <w:szCs w:val="18"/>
              </w:rPr>
            </w:pPr>
            <w:r w:rsidRPr="0079305E">
              <w:rPr>
                <w:sz w:val="18"/>
                <w:szCs w:val="18"/>
              </w:rPr>
              <w:t>Žiadateľ uvedie zodpovedajúce % spolufinancovania partnera (zaokrúhlené na 4 desatinné miesta) v súlade s pravidlami Stratégie financovania EŠIF pre programové obdobie 2014 – 2020 resp. s pravidlami financovania uvedenými vo výzve na predkladanie ŽoNFP a v príslušnej schéme štátnej pomoci/pomoci de minimis, ak je relevantná pre projekt a v súlade s podmienkami danej výzvy</w:t>
            </w:r>
          </w:p>
        </w:tc>
      </w:tr>
      <w:tr w:rsidR="004A71C3" w:rsidRPr="0075785C" w:rsidTr="00280976">
        <w:tc>
          <w:tcPr>
            <w:tcW w:w="704" w:type="dxa"/>
          </w:tcPr>
          <w:p w:rsidR="004A71C3" w:rsidRPr="0075785C" w:rsidRDefault="004A71C3" w:rsidP="004A71C3">
            <w:pPr>
              <w:rPr>
                <w:sz w:val="20"/>
                <w:szCs w:val="20"/>
              </w:rPr>
            </w:pPr>
            <w:r w:rsidRPr="0075785C">
              <w:rPr>
                <w:sz w:val="20"/>
                <w:szCs w:val="20"/>
              </w:rPr>
              <w:t>165</w:t>
            </w:r>
          </w:p>
        </w:tc>
        <w:tc>
          <w:tcPr>
            <w:tcW w:w="3119" w:type="dxa"/>
          </w:tcPr>
          <w:p w:rsidR="004A71C3" w:rsidRPr="0075785C" w:rsidRDefault="004A71C3" w:rsidP="004A71C3">
            <w:pPr>
              <w:widowControl w:val="0"/>
              <w:autoSpaceDE w:val="0"/>
              <w:autoSpaceDN w:val="0"/>
              <w:adjustRightInd w:val="0"/>
              <w:rPr>
                <w:rFonts w:ascii="Roboto" w:hAnsi="Roboto"/>
                <w:sz w:val="20"/>
                <w:szCs w:val="20"/>
              </w:rPr>
            </w:pPr>
            <w:r w:rsidRPr="0075785C">
              <w:rPr>
                <w:rFonts w:ascii="Roboto" w:hAnsi="Roboto" w:cs="Roboto"/>
                <w:b/>
                <w:bCs/>
                <w:color w:val="000000"/>
                <w:sz w:val="20"/>
                <w:szCs w:val="20"/>
              </w:rPr>
              <w:t>Žiadaná výška ne</w:t>
            </w:r>
            <w:r>
              <w:rPr>
                <w:rFonts w:ascii="Roboto" w:hAnsi="Roboto" w:cs="Roboto"/>
                <w:b/>
                <w:bCs/>
                <w:color w:val="000000"/>
                <w:sz w:val="20"/>
                <w:szCs w:val="20"/>
              </w:rPr>
              <w:t>návratného finančného príspevku</w:t>
            </w:r>
          </w:p>
        </w:tc>
        <w:tc>
          <w:tcPr>
            <w:tcW w:w="5239" w:type="dxa"/>
          </w:tcPr>
          <w:p w:rsidR="004A71C3" w:rsidRPr="00E47F5C" w:rsidRDefault="004A71C3" w:rsidP="004A71C3">
            <w:pPr>
              <w:rPr>
                <w:sz w:val="18"/>
                <w:szCs w:val="18"/>
              </w:rPr>
            </w:pPr>
            <w:r w:rsidRPr="003E40E3">
              <w:rPr>
                <w:sz w:val="18"/>
                <w:szCs w:val="18"/>
              </w:rPr>
              <w:t>Automaticky vyplnené</w:t>
            </w:r>
          </w:p>
        </w:tc>
      </w:tr>
      <w:tr w:rsidR="004A71C3" w:rsidRPr="0075785C" w:rsidTr="00280976">
        <w:tc>
          <w:tcPr>
            <w:tcW w:w="704" w:type="dxa"/>
          </w:tcPr>
          <w:p w:rsidR="004A71C3" w:rsidRPr="0075785C" w:rsidRDefault="004A71C3" w:rsidP="004A71C3">
            <w:pPr>
              <w:rPr>
                <w:sz w:val="20"/>
                <w:szCs w:val="20"/>
              </w:rPr>
            </w:pPr>
            <w:r w:rsidRPr="0075785C">
              <w:rPr>
                <w:sz w:val="20"/>
                <w:szCs w:val="20"/>
              </w:rPr>
              <w:t>166</w:t>
            </w:r>
          </w:p>
        </w:tc>
        <w:tc>
          <w:tcPr>
            <w:tcW w:w="3119" w:type="dxa"/>
          </w:tcPr>
          <w:p w:rsidR="004A71C3" w:rsidRPr="0075785C" w:rsidRDefault="004A71C3" w:rsidP="004A71C3">
            <w:pPr>
              <w:widowControl w:val="0"/>
              <w:autoSpaceDE w:val="0"/>
              <w:autoSpaceDN w:val="0"/>
              <w:adjustRightInd w:val="0"/>
              <w:rPr>
                <w:rFonts w:ascii="Roboto" w:hAnsi="Roboto"/>
                <w:sz w:val="20"/>
                <w:szCs w:val="20"/>
              </w:rPr>
            </w:pPr>
            <w:r w:rsidRPr="0075785C">
              <w:rPr>
                <w:rFonts w:ascii="Roboto" w:hAnsi="Roboto" w:cs="Roboto"/>
                <w:b/>
                <w:bCs/>
                <w:color w:val="000000"/>
                <w:sz w:val="20"/>
                <w:szCs w:val="20"/>
              </w:rPr>
              <w:t>Výška spoluf</w:t>
            </w:r>
            <w:r>
              <w:rPr>
                <w:rFonts w:ascii="Roboto" w:hAnsi="Roboto" w:cs="Roboto"/>
                <w:b/>
                <w:bCs/>
                <w:color w:val="000000"/>
                <w:sz w:val="20"/>
                <w:szCs w:val="20"/>
              </w:rPr>
              <w:t>inancovania z vlastných zdrojov</w:t>
            </w:r>
          </w:p>
        </w:tc>
        <w:tc>
          <w:tcPr>
            <w:tcW w:w="5239" w:type="dxa"/>
          </w:tcPr>
          <w:p w:rsidR="004A71C3" w:rsidRPr="00E47F5C" w:rsidRDefault="004A71C3" w:rsidP="004A71C3">
            <w:pPr>
              <w:rPr>
                <w:sz w:val="18"/>
                <w:szCs w:val="18"/>
              </w:rPr>
            </w:pPr>
            <w:r w:rsidRPr="003E40E3">
              <w:rPr>
                <w:sz w:val="18"/>
                <w:szCs w:val="18"/>
              </w:rPr>
              <w:t>Automaticky vyplnené</w:t>
            </w:r>
          </w:p>
        </w:tc>
      </w:tr>
      <w:tr w:rsidR="004A71C3" w:rsidRPr="0075785C" w:rsidTr="00D037C3">
        <w:tc>
          <w:tcPr>
            <w:tcW w:w="9062" w:type="dxa"/>
            <w:gridSpan w:val="3"/>
          </w:tcPr>
          <w:p w:rsidR="004A71C3" w:rsidRPr="00C676FB" w:rsidRDefault="004A71C3" w:rsidP="004A71C3">
            <w:pPr>
              <w:rPr>
                <w:rFonts w:cs="Times New Roman"/>
                <w:i/>
                <w:color w:val="0000FF"/>
                <w:sz w:val="18"/>
                <w:szCs w:val="18"/>
                <w:u w:val="single"/>
              </w:rPr>
            </w:pPr>
            <w:r w:rsidRPr="00C676FB">
              <w:rPr>
                <w:rFonts w:cs="Times New Roman"/>
                <w:i/>
                <w:color w:val="0000FF"/>
                <w:sz w:val="18"/>
                <w:szCs w:val="18"/>
                <w:u w:val="single"/>
              </w:rPr>
              <w:t>V OPII sa  používajú nasledovné výrazy a skratky:</w:t>
            </w:r>
          </w:p>
          <w:p w:rsidR="004A71C3" w:rsidRPr="00C676FB" w:rsidRDefault="004A71C3" w:rsidP="004A71C3">
            <w:pPr>
              <w:spacing w:before="120"/>
              <w:rPr>
                <w:rFonts w:cs="Times New Roman"/>
                <w:i/>
                <w:color w:val="0000FF"/>
                <w:sz w:val="18"/>
                <w:szCs w:val="18"/>
              </w:rPr>
            </w:pPr>
            <w:r w:rsidRPr="00C676FB">
              <w:rPr>
                <w:rFonts w:cs="Times New Roman"/>
                <w:b/>
                <w:i/>
                <w:color w:val="0000FF"/>
                <w:sz w:val="18"/>
                <w:szCs w:val="18"/>
              </w:rPr>
              <w:t>COV</w:t>
            </w:r>
            <w:r w:rsidRPr="00C676FB">
              <w:rPr>
                <w:rFonts w:cs="Times New Roman"/>
                <w:i/>
                <w:color w:val="0000FF"/>
                <w:sz w:val="18"/>
                <w:szCs w:val="18"/>
              </w:rPr>
              <w:t xml:space="preserve"> – celkové oprávnené výdavky na realizáciu aktivít projektu v s</w:t>
            </w:r>
            <w:r w:rsidRPr="00C76654">
              <w:rPr>
                <w:rFonts w:cs="Times New Roman"/>
                <w:i/>
                <w:color w:val="0000FF"/>
                <w:sz w:val="18"/>
                <w:szCs w:val="18"/>
              </w:rPr>
              <w:t xml:space="preserve">úlade s pravidlami Stratégie financovania EŠIF pre programové obdobie 2014 - 2020 zverejnenej na </w:t>
            </w:r>
            <w:hyperlink r:id="rId7" w:history="1">
              <w:r w:rsidRPr="00C676FB">
                <w:rPr>
                  <w:rStyle w:val="Hypertextovprepojenie"/>
                  <w:i/>
                  <w:sz w:val="18"/>
                  <w:szCs w:val="18"/>
                </w:rPr>
                <w:t>www.finance.gov.sk</w:t>
              </w:r>
            </w:hyperlink>
            <w:r w:rsidRPr="00C676FB">
              <w:rPr>
                <w:rFonts w:cs="Times New Roman"/>
                <w:i/>
                <w:color w:val="0000FF"/>
                <w:sz w:val="18"/>
                <w:szCs w:val="18"/>
              </w:rPr>
              <w:t xml:space="preserve">. </w:t>
            </w:r>
            <w:r w:rsidRPr="00C676FB">
              <w:rPr>
                <w:rFonts w:cs="Times New Roman"/>
                <w:color w:val="0000FF"/>
                <w:sz w:val="18"/>
                <w:szCs w:val="18"/>
              </w:rPr>
              <w:t xml:space="preserve">COV =  NFP + vlastné zdroje prijímateľa v zmysle </w:t>
            </w:r>
            <w:r w:rsidRPr="00C676FB">
              <w:rPr>
                <w:rFonts w:cs="Times New Roman"/>
                <w:i/>
                <w:color w:val="0000FF"/>
                <w:sz w:val="18"/>
                <w:szCs w:val="18"/>
              </w:rPr>
              <w:t xml:space="preserve">Stratégie financovania EŠIF pre programové obdobie 2014 - 2020 zverejnenej na </w:t>
            </w:r>
            <w:hyperlink r:id="rId8" w:history="1">
              <w:r w:rsidRPr="00C676FB">
                <w:rPr>
                  <w:rStyle w:val="Hypertextovprepojenie"/>
                  <w:i/>
                  <w:sz w:val="18"/>
                  <w:szCs w:val="18"/>
                </w:rPr>
                <w:t>www.finance.gov.sk</w:t>
              </w:r>
            </w:hyperlink>
            <w:r w:rsidRPr="00C676FB">
              <w:rPr>
                <w:rFonts w:cs="Times New Roman"/>
                <w:i/>
                <w:color w:val="0000FF"/>
                <w:sz w:val="18"/>
                <w:szCs w:val="18"/>
              </w:rPr>
              <w:t xml:space="preserve">Pomer zdrojov financovania COV je uvedený v kapitole 1.4 konkrétneho vyzvania na predkladanie ŽoNFP. </w:t>
            </w:r>
          </w:p>
          <w:p w:rsidR="004A71C3" w:rsidRPr="00D675BA" w:rsidRDefault="004A71C3" w:rsidP="004A71C3">
            <w:pPr>
              <w:spacing w:before="120"/>
              <w:rPr>
                <w:rFonts w:cs="Times New Roman"/>
                <w:i/>
                <w:color w:val="0000FF"/>
                <w:sz w:val="18"/>
                <w:szCs w:val="18"/>
              </w:rPr>
            </w:pPr>
            <w:r w:rsidRPr="00C676FB">
              <w:rPr>
                <w:rFonts w:cs="Times New Roman"/>
                <w:b/>
                <w:i/>
                <w:color w:val="0000FF"/>
                <w:sz w:val="18"/>
                <w:szCs w:val="18"/>
              </w:rPr>
              <w:t>NFP</w:t>
            </w:r>
            <w:r w:rsidRPr="00C676FB">
              <w:rPr>
                <w:rFonts w:cs="Times New Roman"/>
                <w:i/>
                <w:color w:val="0000FF"/>
                <w:sz w:val="18"/>
                <w:szCs w:val="18"/>
              </w:rPr>
              <w:t xml:space="preserve"> – nenávratný finančný príspevok v súlade s pravidlami Stratégie financovania EŠIF pre programové obdobie 2014 - 2020 zverejnenej na </w:t>
            </w:r>
            <w:hyperlink r:id="rId9" w:history="1">
              <w:r w:rsidRPr="00C676FB">
                <w:rPr>
                  <w:rStyle w:val="Hypertextovprepojenie"/>
                  <w:i/>
                  <w:sz w:val="18"/>
                  <w:szCs w:val="18"/>
                </w:rPr>
                <w:t>www.finance.gov.sk</w:t>
              </w:r>
            </w:hyperlink>
            <w:r w:rsidRPr="00C676FB">
              <w:rPr>
                <w:rFonts w:cs="Times New Roman"/>
                <w:i/>
                <w:color w:val="0000FF"/>
                <w:sz w:val="18"/>
                <w:szCs w:val="18"/>
              </w:rPr>
              <w:t>. Zdroje NFP tvorí príspevok EÚ (KF/ERDF) a zodpovedajúce spolufinancovanie zo štátneho rozpočtu. Pomer zdrojov financovania EÚ a ŠR na</w:t>
            </w:r>
            <w:r w:rsidRPr="00964D4E">
              <w:rPr>
                <w:rFonts w:cs="Times New Roman"/>
                <w:i/>
                <w:color w:val="0000FF"/>
                <w:sz w:val="18"/>
                <w:szCs w:val="18"/>
              </w:rPr>
              <w:t xml:space="preserve"> celkovom objeme NFP je uvedený v kapitole 1.4 konkrétneho vyzvania na predkladanie ŽoNFP. </w:t>
            </w:r>
          </w:p>
          <w:p w:rsidR="004A71C3" w:rsidRPr="00C76654" w:rsidRDefault="004A71C3" w:rsidP="004A71C3">
            <w:pPr>
              <w:spacing w:before="120"/>
              <w:rPr>
                <w:rFonts w:cs="Times New Roman"/>
                <w:i/>
                <w:color w:val="0000FF"/>
                <w:sz w:val="18"/>
                <w:szCs w:val="18"/>
              </w:rPr>
            </w:pPr>
            <w:r w:rsidRPr="00C676FB">
              <w:rPr>
                <w:rFonts w:cs="Times New Roman"/>
                <w:b/>
                <w:i/>
                <w:color w:val="0000FF"/>
                <w:sz w:val="18"/>
                <w:szCs w:val="18"/>
              </w:rPr>
              <w:t>VZ</w:t>
            </w:r>
            <w:r w:rsidRPr="00C676FB">
              <w:rPr>
                <w:rFonts w:cs="Times New Roman"/>
                <w:i/>
                <w:color w:val="0000FF"/>
                <w:sz w:val="18"/>
                <w:szCs w:val="18"/>
              </w:rPr>
              <w:t xml:space="preserve"> – vlastné zdroje žiadateľa/prijímateľa na realizáciu aktivít projektu v súlade s pravidlami Stratégie financovania EŠIF pre programové obdobie 2014 - 2020 zverejnenej na </w:t>
            </w:r>
            <w:hyperlink r:id="rId10" w:history="1">
              <w:r w:rsidRPr="00C676FB">
                <w:rPr>
                  <w:rStyle w:val="Hypertextovprepojenie"/>
                  <w:i/>
                  <w:sz w:val="18"/>
                  <w:szCs w:val="18"/>
                </w:rPr>
                <w:t>www.finance.gov.sk</w:t>
              </w:r>
            </w:hyperlink>
            <w:r w:rsidRPr="00C676FB">
              <w:rPr>
                <w:rFonts w:cs="Times New Roman"/>
                <w:i/>
                <w:color w:val="0000FF"/>
                <w:sz w:val="18"/>
                <w:szCs w:val="18"/>
              </w:rPr>
              <w:t xml:space="preserve">. </w:t>
            </w:r>
            <w:r w:rsidRPr="00C676FB">
              <w:rPr>
                <w:rFonts w:cs="Times New Roman"/>
                <w:color w:val="0000FF"/>
                <w:sz w:val="18"/>
                <w:szCs w:val="18"/>
              </w:rPr>
              <w:t xml:space="preserve">VZ = COV - NFP . </w:t>
            </w:r>
            <w:r w:rsidRPr="00C676FB">
              <w:rPr>
                <w:rFonts w:cs="Times New Roman"/>
                <w:i/>
                <w:color w:val="0000FF"/>
                <w:sz w:val="18"/>
                <w:szCs w:val="18"/>
              </w:rPr>
              <w:t>Pomer zdrojov financovania VZ je uvedený v kapitole 1.4 konkrétneho vyzvania na predkladanie ŽoNFP v stĺpci označenom „P“..</w:t>
            </w:r>
          </w:p>
          <w:p w:rsidR="004A71C3" w:rsidRPr="00964D4E" w:rsidRDefault="004A71C3" w:rsidP="004A71C3">
            <w:pPr>
              <w:spacing w:before="120"/>
              <w:rPr>
                <w:rFonts w:cs="Times New Roman"/>
                <w:i/>
                <w:color w:val="0000FF"/>
                <w:sz w:val="18"/>
                <w:szCs w:val="18"/>
              </w:rPr>
            </w:pPr>
            <w:r w:rsidRPr="00964D4E">
              <w:rPr>
                <w:rFonts w:cs="Times New Roman"/>
                <w:b/>
                <w:i/>
                <w:color w:val="0000FF"/>
                <w:sz w:val="18"/>
                <w:szCs w:val="18"/>
              </w:rPr>
              <w:t>COVPGP</w:t>
            </w:r>
            <w:r w:rsidRPr="00964D4E">
              <w:rPr>
                <w:rFonts w:cs="Times New Roman"/>
                <w:i/>
                <w:color w:val="0000FF"/>
                <w:sz w:val="18"/>
                <w:szCs w:val="18"/>
              </w:rPr>
              <w:t xml:space="preserve"> - celkové oprávnené výdavky pre projekt generujúci príjem vypočítané na základe výsledkov CBA. COVPGP = COV + oprávnené výdavky nad rámec finančnej medzery.</w:t>
            </w:r>
          </w:p>
          <w:p w:rsidR="004A71C3" w:rsidRPr="00D675BA" w:rsidRDefault="004A71C3" w:rsidP="004A71C3">
            <w:pPr>
              <w:spacing w:before="120"/>
              <w:rPr>
                <w:rFonts w:cs="Times New Roman"/>
                <w:i/>
                <w:color w:val="0000FF"/>
                <w:sz w:val="18"/>
                <w:szCs w:val="18"/>
              </w:rPr>
            </w:pPr>
            <w:r w:rsidRPr="00D675BA">
              <w:rPr>
                <w:rFonts w:cs="Times New Roman"/>
                <w:b/>
                <w:i/>
                <w:color w:val="0000FF"/>
                <w:sz w:val="18"/>
                <w:szCs w:val="18"/>
              </w:rPr>
              <w:t>OV</w:t>
            </w:r>
            <w:r w:rsidRPr="00D675BA">
              <w:rPr>
                <w:rFonts w:cs="Times New Roman"/>
                <w:i/>
                <w:color w:val="0000FF"/>
                <w:sz w:val="18"/>
                <w:szCs w:val="18"/>
              </w:rPr>
              <w:t>- oprávnené výdavky. Časť oprávnených výdavkov prislúchajúcich na realizáciu aktivity alebo skupiny výdavkov z COV.</w:t>
            </w:r>
          </w:p>
          <w:p w:rsidR="004A71C3" w:rsidRPr="00D675BA" w:rsidRDefault="004A71C3" w:rsidP="004A71C3">
            <w:pPr>
              <w:spacing w:before="120"/>
              <w:rPr>
                <w:rFonts w:cs="Times New Roman"/>
                <w:i/>
                <w:color w:val="0000FF"/>
                <w:sz w:val="18"/>
                <w:szCs w:val="18"/>
              </w:rPr>
            </w:pPr>
            <w:r w:rsidRPr="00D675BA">
              <w:rPr>
                <w:rFonts w:cs="Times New Roman"/>
                <w:b/>
                <w:i/>
                <w:color w:val="0000FF"/>
                <w:sz w:val="18"/>
                <w:szCs w:val="18"/>
              </w:rPr>
              <w:t xml:space="preserve">NV </w:t>
            </w:r>
            <w:r w:rsidRPr="00D675BA">
              <w:rPr>
                <w:rFonts w:cs="Times New Roman"/>
                <w:i/>
                <w:color w:val="0000FF"/>
                <w:sz w:val="18"/>
                <w:szCs w:val="18"/>
              </w:rPr>
              <w:t>– neoprávnené výdavky, napr. DPH ak nie je oprávneným výdavkom.</w:t>
            </w:r>
          </w:p>
          <w:p w:rsidR="004A71C3" w:rsidRPr="006A6325" w:rsidRDefault="004A71C3" w:rsidP="004A71C3">
            <w:pPr>
              <w:spacing w:before="120"/>
              <w:rPr>
                <w:rFonts w:cs="Times New Roman"/>
                <w:i/>
                <w:color w:val="0000FF"/>
                <w:sz w:val="18"/>
                <w:szCs w:val="18"/>
              </w:rPr>
            </w:pPr>
            <w:r w:rsidRPr="00D675BA">
              <w:rPr>
                <w:rFonts w:cs="Times New Roman"/>
                <w:b/>
                <w:i/>
                <w:color w:val="0000FF"/>
                <w:sz w:val="18"/>
                <w:szCs w:val="18"/>
              </w:rPr>
              <w:t>CV</w:t>
            </w:r>
            <w:r w:rsidRPr="00D675BA">
              <w:rPr>
                <w:rFonts w:cs="Times New Roman"/>
                <w:i/>
                <w:color w:val="0000FF"/>
                <w:sz w:val="18"/>
                <w:szCs w:val="18"/>
              </w:rPr>
              <w:t xml:space="preserve"> – celkové výdavky. CV = COV + NV (ak projekt negeneruje príjem) alebo CV = COVPGP + NV (ak projekt generuje príjem).</w:t>
            </w:r>
          </w:p>
        </w:tc>
      </w:tr>
      <w:tr w:rsidR="004A71C3" w:rsidTr="00C22DB6">
        <w:tc>
          <w:tcPr>
            <w:tcW w:w="9062" w:type="dxa"/>
            <w:gridSpan w:val="3"/>
          </w:tcPr>
          <w:p w:rsidR="004A71C3" w:rsidRPr="00CB27CA" w:rsidRDefault="004A71C3" w:rsidP="004A71C3">
            <w:pPr>
              <w:widowControl w:val="0"/>
              <w:autoSpaceDE w:val="0"/>
              <w:autoSpaceDN w:val="0"/>
              <w:adjustRightInd w:val="0"/>
              <w:rPr>
                <w:rFonts w:ascii="Roboto" w:hAnsi="Roboto" w:cs="Roboto"/>
                <w:b/>
                <w:bCs/>
                <w:color w:val="0064A3"/>
                <w:sz w:val="42"/>
                <w:szCs w:val="42"/>
              </w:rPr>
            </w:pPr>
            <w:r>
              <w:rPr>
                <w:rFonts w:ascii="Roboto" w:hAnsi="Roboto" w:cs="Roboto"/>
                <w:b/>
                <w:bCs/>
                <w:color w:val="0064A3"/>
                <w:sz w:val="42"/>
                <w:szCs w:val="42"/>
              </w:rPr>
              <w:t>12. Verejné obstarávanie</w:t>
            </w:r>
            <w:r w:rsidRPr="00AD41AC">
              <w:rPr>
                <w:rStyle w:val="Odkaznapoznmkupodiarou"/>
                <w:rFonts w:ascii="Roboto" w:hAnsi="Roboto" w:cs="Roboto"/>
                <w:b/>
                <w:bCs/>
                <w:color w:val="0064A3"/>
                <w:sz w:val="18"/>
                <w:szCs w:val="18"/>
              </w:rPr>
              <w:footnoteReference w:id="2"/>
            </w:r>
          </w:p>
        </w:tc>
      </w:tr>
      <w:tr w:rsidR="004A71C3" w:rsidRPr="0075785C" w:rsidTr="00C22DB6">
        <w:tc>
          <w:tcPr>
            <w:tcW w:w="9062" w:type="dxa"/>
            <w:gridSpan w:val="3"/>
          </w:tcPr>
          <w:p w:rsidR="004A71C3" w:rsidRDefault="004A71C3" w:rsidP="004A71C3">
            <w:pPr>
              <w:widowControl w:val="0"/>
              <w:autoSpaceDE w:val="0"/>
              <w:autoSpaceDN w:val="0"/>
              <w:adjustRightInd w:val="0"/>
              <w:rPr>
                <w:rFonts w:ascii="Roboto" w:hAnsi="Roboto" w:cs="Roboto"/>
                <w:b/>
                <w:bCs/>
                <w:color w:val="000000"/>
                <w:sz w:val="20"/>
                <w:szCs w:val="20"/>
              </w:rPr>
            </w:pPr>
            <w:r w:rsidRPr="0075785C">
              <w:rPr>
                <w:rFonts w:ascii="Roboto" w:hAnsi="Roboto" w:cs="Roboto"/>
                <w:b/>
                <w:bCs/>
                <w:color w:val="000000"/>
                <w:sz w:val="20"/>
                <w:szCs w:val="20"/>
              </w:rPr>
              <w:t>Sumár realizovaných VO</w:t>
            </w:r>
            <w:r>
              <w:rPr>
                <w:rFonts w:ascii="Roboto" w:hAnsi="Roboto" w:cs="Roboto"/>
                <w:b/>
                <w:bCs/>
                <w:color w:val="000000"/>
                <w:sz w:val="20"/>
                <w:szCs w:val="20"/>
              </w:rPr>
              <w:t xml:space="preserve"> </w:t>
            </w:r>
          </w:p>
          <w:p w:rsidR="004A71C3" w:rsidRPr="0075785C" w:rsidRDefault="004A71C3" w:rsidP="004A71C3">
            <w:pPr>
              <w:rPr>
                <w:rFonts w:ascii="Roboto" w:hAnsi="Roboto"/>
                <w:sz w:val="20"/>
                <w:szCs w:val="20"/>
              </w:rPr>
            </w:pPr>
            <w:r w:rsidRPr="003E40E3">
              <w:rPr>
                <w:sz w:val="18"/>
                <w:szCs w:val="18"/>
              </w:rPr>
              <w:t>Sekcia bude automaticky vyplnená na základe údajov zadaných k</w:t>
            </w:r>
            <w:r>
              <w:rPr>
                <w:sz w:val="18"/>
                <w:szCs w:val="18"/>
              </w:rPr>
              <w:t> </w:t>
            </w:r>
            <w:r w:rsidRPr="003E40E3">
              <w:rPr>
                <w:sz w:val="18"/>
                <w:szCs w:val="18"/>
              </w:rPr>
              <w:t>jednotlivým VO</w:t>
            </w:r>
          </w:p>
        </w:tc>
      </w:tr>
      <w:tr w:rsidR="004A71C3" w:rsidRPr="0075785C" w:rsidTr="00280976">
        <w:tc>
          <w:tcPr>
            <w:tcW w:w="704" w:type="dxa"/>
          </w:tcPr>
          <w:p w:rsidR="004A71C3" w:rsidRPr="0075785C" w:rsidRDefault="004A71C3" w:rsidP="004A71C3">
            <w:pPr>
              <w:rPr>
                <w:sz w:val="20"/>
                <w:szCs w:val="20"/>
              </w:rPr>
            </w:pPr>
            <w:r w:rsidRPr="0075785C">
              <w:rPr>
                <w:sz w:val="20"/>
                <w:szCs w:val="20"/>
              </w:rPr>
              <w:t>167</w:t>
            </w:r>
          </w:p>
        </w:tc>
        <w:tc>
          <w:tcPr>
            <w:tcW w:w="3119" w:type="dxa"/>
          </w:tcPr>
          <w:p w:rsidR="004A71C3" w:rsidRPr="0075785C" w:rsidRDefault="004A71C3" w:rsidP="004A71C3">
            <w:pPr>
              <w:widowControl w:val="0"/>
              <w:autoSpaceDE w:val="0"/>
              <w:autoSpaceDN w:val="0"/>
              <w:adjustRightInd w:val="0"/>
              <w:rPr>
                <w:rFonts w:ascii="Roboto" w:hAnsi="Roboto"/>
                <w:sz w:val="20"/>
                <w:szCs w:val="20"/>
              </w:rPr>
            </w:pPr>
            <w:r>
              <w:rPr>
                <w:rFonts w:ascii="Roboto" w:hAnsi="Roboto" w:cs="Roboto"/>
                <w:b/>
                <w:bCs/>
                <w:color w:val="000000"/>
                <w:sz w:val="20"/>
                <w:szCs w:val="20"/>
              </w:rPr>
              <w:t>Počet realizovaných VO</w:t>
            </w:r>
          </w:p>
        </w:tc>
        <w:tc>
          <w:tcPr>
            <w:tcW w:w="5239" w:type="dxa"/>
          </w:tcPr>
          <w:p w:rsidR="004A71C3" w:rsidRPr="00E47F5C" w:rsidRDefault="004A71C3" w:rsidP="004A71C3">
            <w:pPr>
              <w:rPr>
                <w:sz w:val="18"/>
                <w:szCs w:val="18"/>
              </w:rPr>
            </w:pPr>
            <w:r w:rsidRPr="003E40E3">
              <w:rPr>
                <w:sz w:val="18"/>
                <w:szCs w:val="18"/>
              </w:rPr>
              <w:t>Automaticky vyplnené</w:t>
            </w:r>
          </w:p>
        </w:tc>
      </w:tr>
      <w:tr w:rsidR="004A71C3" w:rsidRPr="0075785C" w:rsidTr="00280976">
        <w:tc>
          <w:tcPr>
            <w:tcW w:w="704" w:type="dxa"/>
          </w:tcPr>
          <w:p w:rsidR="004A71C3" w:rsidRPr="0075785C" w:rsidRDefault="004A71C3" w:rsidP="004A71C3">
            <w:pPr>
              <w:rPr>
                <w:sz w:val="20"/>
                <w:szCs w:val="20"/>
              </w:rPr>
            </w:pPr>
            <w:r w:rsidRPr="0075785C">
              <w:rPr>
                <w:sz w:val="20"/>
                <w:szCs w:val="20"/>
              </w:rPr>
              <w:t>168</w:t>
            </w:r>
          </w:p>
        </w:tc>
        <w:tc>
          <w:tcPr>
            <w:tcW w:w="3119" w:type="dxa"/>
          </w:tcPr>
          <w:p w:rsidR="004A71C3" w:rsidRPr="0075785C" w:rsidRDefault="004A71C3" w:rsidP="004A71C3">
            <w:pPr>
              <w:widowControl w:val="0"/>
              <w:autoSpaceDE w:val="0"/>
              <w:autoSpaceDN w:val="0"/>
              <w:adjustRightInd w:val="0"/>
              <w:rPr>
                <w:rFonts w:ascii="Roboto" w:hAnsi="Roboto"/>
                <w:sz w:val="20"/>
                <w:szCs w:val="20"/>
              </w:rPr>
            </w:pPr>
            <w:r w:rsidRPr="0075785C">
              <w:rPr>
                <w:rFonts w:ascii="Roboto" w:hAnsi="Roboto" w:cs="Roboto"/>
                <w:b/>
                <w:bCs/>
                <w:color w:val="000000"/>
                <w:sz w:val="20"/>
                <w:szCs w:val="20"/>
              </w:rPr>
              <w:t>Suma VO pre projekt</w:t>
            </w:r>
          </w:p>
        </w:tc>
        <w:tc>
          <w:tcPr>
            <w:tcW w:w="5239" w:type="dxa"/>
          </w:tcPr>
          <w:p w:rsidR="004A71C3" w:rsidRPr="00E47F5C" w:rsidRDefault="004A71C3" w:rsidP="004A71C3">
            <w:pPr>
              <w:rPr>
                <w:sz w:val="18"/>
                <w:szCs w:val="18"/>
              </w:rPr>
            </w:pPr>
            <w:r w:rsidRPr="003E40E3">
              <w:rPr>
                <w:sz w:val="18"/>
                <w:szCs w:val="18"/>
              </w:rPr>
              <w:t>Automaticky vyplnené</w:t>
            </w:r>
          </w:p>
        </w:tc>
      </w:tr>
      <w:tr w:rsidR="004A71C3" w:rsidRPr="0075785C" w:rsidTr="00C22DB6">
        <w:tc>
          <w:tcPr>
            <w:tcW w:w="9062" w:type="dxa"/>
            <w:gridSpan w:val="3"/>
          </w:tcPr>
          <w:p w:rsidR="004A71C3" w:rsidRDefault="004A71C3" w:rsidP="004A71C3">
            <w:pPr>
              <w:widowControl w:val="0"/>
              <w:autoSpaceDE w:val="0"/>
              <w:autoSpaceDN w:val="0"/>
              <w:adjustRightInd w:val="0"/>
              <w:rPr>
                <w:rFonts w:ascii="Roboto" w:hAnsi="Roboto" w:cs="Roboto"/>
                <w:b/>
                <w:bCs/>
                <w:color w:val="000000"/>
                <w:sz w:val="20"/>
                <w:szCs w:val="20"/>
              </w:rPr>
            </w:pPr>
            <w:r w:rsidRPr="0075785C">
              <w:rPr>
                <w:rFonts w:ascii="Roboto" w:hAnsi="Roboto" w:cs="Roboto"/>
                <w:b/>
                <w:bCs/>
                <w:color w:val="000000"/>
                <w:sz w:val="20"/>
                <w:szCs w:val="20"/>
              </w:rPr>
              <w:t>Sumár plánovaných VO</w:t>
            </w:r>
            <w:r>
              <w:rPr>
                <w:rFonts w:ascii="Roboto" w:hAnsi="Roboto" w:cs="Roboto"/>
                <w:b/>
                <w:bCs/>
                <w:color w:val="000000"/>
                <w:sz w:val="20"/>
                <w:szCs w:val="20"/>
              </w:rPr>
              <w:t xml:space="preserve"> </w:t>
            </w:r>
          </w:p>
          <w:p w:rsidR="004A71C3" w:rsidRPr="0075785C" w:rsidRDefault="004A71C3" w:rsidP="004A71C3">
            <w:pPr>
              <w:widowControl w:val="0"/>
              <w:autoSpaceDE w:val="0"/>
              <w:autoSpaceDN w:val="0"/>
              <w:adjustRightInd w:val="0"/>
              <w:rPr>
                <w:rFonts w:ascii="Roboto" w:hAnsi="Roboto"/>
                <w:sz w:val="20"/>
                <w:szCs w:val="20"/>
              </w:rPr>
            </w:pPr>
            <w:r w:rsidRPr="003E40E3">
              <w:rPr>
                <w:sz w:val="18"/>
                <w:szCs w:val="18"/>
              </w:rPr>
              <w:t>Sekcia bude automaticky vyplnená na základe údajov zadaných k</w:t>
            </w:r>
            <w:r>
              <w:rPr>
                <w:sz w:val="18"/>
                <w:szCs w:val="18"/>
              </w:rPr>
              <w:t> </w:t>
            </w:r>
            <w:r w:rsidRPr="003E40E3">
              <w:rPr>
                <w:sz w:val="18"/>
                <w:szCs w:val="18"/>
              </w:rPr>
              <w:t>jednotlivým VO</w:t>
            </w:r>
          </w:p>
        </w:tc>
      </w:tr>
      <w:tr w:rsidR="004A71C3" w:rsidRPr="0075785C" w:rsidTr="00280976">
        <w:tc>
          <w:tcPr>
            <w:tcW w:w="704" w:type="dxa"/>
          </w:tcPr>
          <w:p w:rsidR="004A71C3" w:rsidRPr="0075785C" w:rsidRDefault="004A71C3" w:rsidP="004A71C3">
            <w:pPr>
              <w:rPr>
                <w:sz w:val="20"/>
                <w:szCs w:val="20"/>
              </w:rPr>
            </w:pPr>
            <w:r w:rsidRPr="0075785C">
              <w:rPr>
                <w:sz w:val="20"/>
                <w:szCs w:val="20"/>
              </w:rPr>
              <w:t>169</w:t>
            </w:r>
          </w:p>
        </w:tc>
        <w:tc>
          <w:tcPr>
            <w:tcW w:w="3119" w:type="dxa"/>
          </w:tcPr>
          <w:p w:rsidR="004A71C3" w:rsidRPr="0075785C" w:rsidRDefault="004A71C3" w:rsidP="004A71C3">
            <w:pPr>
              <w:widowControl w:val="0"/>
              <w:autoSpaceDE w:val="0"/>
              <w:autoSpaceDN w:val="0"/>
              <w:adjustRightInd w:val="0"/>
              <w:rPr>
                <w:rFonts w:ascii="Roboto" w:hAnsi="Roboto"/>
                <w:sz w:val="20"/>
                <w:szCs w:val="20"/>
              </w:rPr>
            </w:pPr>
            <w:r w:rsidRPr="0075785C">
              <w:rPr>
                <w:rFonts w:ascii="Roboto" w:hAnsi="Roboto" w:cs="Roboto"/>
                <w:b/>
                <w:bCs/>
                <w:color w:val="000000"/>
                <w:sz w:val="20"/>
                <w:szCs w:val="20"/>
              </w:rPr>
              <w:t>Počet</w:t>
            </w:r>
            <w:r>
              <w:rPr>
                <w:rFonts w:ascii="Roboto" w:hAnsi="Roboto" w:cs="Roboto"/>
                <w:b/>
                <w:bCs/>
                <w:color w:val="000000"/>
                <w:sz w:val="20"/>
                <w:szCs w:val="20"/>
              </w:rPr>
              <w:t xml:space="preserve"> plánovaných VO</w:t>
            </w:r>
          </w:p>
        </w:tc>
        <w:tc>
          <w:tcPr>
            <w:tcW w:w="5239" w:type="dxa"/>
          </w:tcPr>
          <w:p w:rsidR="004A71C3" w:rsidRPr="00E47F5C" w:rsidRDefault="004A71C3" w:rsidP="004A71C3">
            <w:pPr>
              <w:rPr>
                <w:sz w:val="18"/>
                <w:szCs w:val="18"/>
              </w:rPr>
            </w:pPr>
            <w:r w:rsidRPr="003E40E3">
              <w:rPr>
                <w:sz w:val="18"/>
                <w:szCs w:val="18"/>
              </w:rPr>
              <w:t>Automaticky vyplnené</w:t>
            </w:r>
          </w:p>
        </w:tc>
      </w:tr>
      <w:tr w:rsidR="004A71C3" w:rsidRPr="0075785C" w:rsidTr="00280976">
        <w:tc>
          <w:tcPr>
            <w:tcW w:w="704" w:type="dxa"/>
          </w:tcPr>
          <w:p w:rsidR="004A71C3" w:rsidRPr="0075785C" w:rsidRDefault="004A71C3" w:rsidP="004A71C3">
            <w:pPr>
              <w:rPr>
                <w:sz w:val="20"/>
                <w:szCs w:val="20"/>
              </w:rPr>
            </w:pPr>
            <w:r w:rsidRPr="0075785C">
              <w:rPr>
                <w:sz w:val="20"/>
                <w:szCs w:val="20"/>
              </w:rPr>
              <w:t>170</w:t>
            </w:r>
          </w:p>
        </w:tc>
        <w:tc>
          <w:tcPr>
            <w:tcW w:w="3119" w:type="dxa"/>
          </w:tcPr>
          <w:p w:rsidR="004A71C3" w:rsidRPr="0075785C" w:rsidRDefault="004A71C3" w:rsidP="004A71C3">
            <w:pPr>
              <w:widowControl w:val="0"/>
              <w:autoSpaceDE w:val="0"/>
              <w:autoSpaceDN w:val="0"/>
              <w:adjustRightInd w:val="0"/>
              <w:rPr>
                <w:rFonts w:ascii="Roboto" w:hAnsi="Roboto"/>
                <w:sz w:val="20"/>
                <w:szCs w:val="20"/>
              </w:rPr>
            </w:pPr>
            <w:r>
              <w:rPr>
                <w:rFonts w:ascii="Roboto" w:hAnsi="Roboto" w:cs="Roboto"/>
                <w:b/>
                <w:bCs/>
                <w:color w:val="000000"/>
                <w:sz w:val="20"/>
                <w:szCs w:val="20"/>
              </w:rPr>
              <w:t>Suma VO pre projekt</w:t>
            </w:r>
          </w:p>
        </w:tc>
        <w:tc>
          <w:tcPr>
            <w:tcW w:w="5239" w:type="dxa"/>
          </w:tcPr>
          <w:p w:rsidR="004A71C3" w:rsidRPr="00E47F5C" w:rsidRDefault="004A71C3" w:rsidP="004A71C3">
            <w:pPr>
              <w:rPr>
                <w:sz w:val="18"/>
                <w:szCs w:val="18"/>
              </w:rPr>
            </w:pPr>
            <w:r w:rsidRPr="003E40E3">
              <w:rPr>
                <w:sz w:val="18"/>
                <w:szCs w:val="18"/>
              </w:rPr>
              <w:t>Automaticky vyplnené</w:t>
            </w:r>
          </w:p>
        </w:tc>
      </w:tr>
      <w:tr w:rsidR="004A71C3" w:rsidTr="00BD21B3">
        <w:trPr>
          <w:trHeight w:val="158"/>
        </w:trPr>
        <w:tc>
          <w:tcPr>
            <w:tcW w:w="9062" w:type="dxa"/>
            <w:gridSpan w:val="3"/>
          </w:tcPr>
          <w:p w:rsidR="004A71C3" w:rsidRDefault="004A71C3" w:rsidP="004A71C3">
            <w:pPr>
              <w:rPr>
                <w:rFonts w:ascii="Roboto" w:hAnsi="Roboto" w:cs="Roboto"/>
                <w:b/>
                <w:bCs/>
                <w:color w:val="0064A3"/>
                <w:sz w:val="28"/>
                <w:szCs w:val="28"/>
              </w:rPr>
            </w:pPr>
            <w:r>
              <w:rPr>
                <w:rFonts w:ascii="Roboto" w:hAnsi="Roboto" w:cs="Roboto"/>
                <w:b/>
                <w:bCs/>
                <w:color w:val="0064A3"/>
                <w:sz w:val="28"/>
                <w:szCs w:val="28"/>
              </w:rPr>
              <w:t>Verejné obstarávanie</w:t>
            </w:r>
          </w:p>
          <w:p w:rsidR="004A71C3" w:rsidRDefault="004A71C3" w:rsidP="004A71C3">
            <w:r w:rsidRPr="00AF014E">
              <w:rPr>
                <w:sz w:val="18"/>
                <w:szCs w:val="18"/>
              </w:rPr>
              <w:t>Ta</w:t>
            </w:r>
            <w:r>
              <w:rPr>
                <w:sz w:val="18"/>
                <w:szCs w:val="18"/>
              </w:rPr>
              <w:t>buľka sa opakuje v závislosti od počtu relevantných verejných obstarávaní</w:t>
            </w:r>
          </w:p>
        </w:tc>
      </w:tr>
      <w:tr w:rsidR="004A71C3" w:rsidRPr="0075785C" w:rsidTr="00280976">
        <w:tc>
          <w:tcPr>
            <w:tcW w:w="704" w:type="dxa"/>
          </w:tcPr>
          <w:p w:rsidR="004A71C3" w:rsidRPr="0075785C" w:rsidRDefault="004A71C3" w:rsidP="004A71C3">
            <w:pPr>
              <w:rPr>
                <w:sz w:val="20"/>
                <w:szCs w:val="20"/>
              </w:rPr>
            </w:pPr>
            <w:r w:rsidRPr="0075785C">
              <w:rPr>
                <w:sz w:val="20"/>
                <w:szCs w:val="20"/>
              </w:rPr>
              <w:t>171</w:t>
            </w:r>
          </w:p>
        </w:tc>
        <w:tc>
          <w:tcPr>
            <w:tcW w:w="3119" w:type="dxa"/>
          </w:tcPr>
          <w:p w:rsidR="004A71C3" w:rsidRPr="0075785C" w:rsidRDefault="004A71C3" w:rsidP="004A71C3">
            <w:pPr>
              <w:widowControl w:val="0"/>
              <w:autoSpaceDE w:val="0"/>
              <w:autoSpaceDN w:val="0"/>
              <w:adjustRightInd w:val="0"/>
              <w:rPr>
                <w:rFonts w:ascii="Roboto" w:hAnsi="Roboto"/>
                <w:sz w:val="20"/>
                <w:szCs w:val="20"/>
              </w:rPr>
            </w:pPr>
            <w:r>
              <w:rPr>
                <w:rFonts w:ascii="Roboto" w:hAnsi="Roboto" w:cs="Roboto"/>
                <w:b/>
                <w:bCs/>
                <w:color w:val="000000"/>
                <w:sz w:val="20"/>
                <w:szCs w:val="20"/>
              </w:rPr>
              <w:t>Názov VO</w:t>
            </w:r>
          </w:p>
        </w:tc>
        <w:tc>
          <w:tcPr>
            <w:tcW w:w="5239" w:type="dxa"/>
          </w:tcPr>
          <w:p w:rsidR="004A71C3" w:rsidRPr="00BD21B3" w:rsidRDefault="004A71C3" w:rsidP="004A71C3">
            <w:pPr>
              <w:rPr>
                <w:sz w:val="18"/>
                <w:szCs w:val="18"/>
              </w:rPr>
            </w:pPr>
            <w:r>
              <w:rPr>
                <w:sz w:val="18"/>
                <w:szCs w:val="18"/>
              </w:rPr>
              <w:t xml:space="preserve">Automaticky vyplnené </w:t>
            </w:r>
          </w:p>
        </w:tc>
      </w:tr>
      <w:tr w:rsidR="004A71C3" w:rsidRPr="0075785C" w:rsidTr="00280976">
        <w:tc>
          <w:tcPr>
            <w:tcW w:w="704" w:type="dxa"/>
          </w:tcPr>
          <w:p w:rsidR="004A71C3" w:rsidRPr="0075785C" w:rsidRDefault="004A71C3" w:rsidP="004A71C3">
            <w:pPr>
              <w:rPr>
                <w:sz w:val="20"/>
                <w:szCs w:val="20"/>
              </w:rPr>
            </w:pPr>
            <w:r w:rsidRPr="0075785C">
              <w:rPr>
                <w:sz w:val="20"/>
                <w:szCs w:val="20"/>
              </w:rPr>
              <w:t>172</w:t>
            </w:r>
          </w:p>
        </w:tc>
        <w:tc>
          <w:tcPr>
            <w:tcW w:w="3119" w:type="dxa"/>
          </w:tcPr>
          <w:p w:rsidR="004A71C3" w:rsidRPr="0075785C" w:rsidRDefault="004A71C3" w:rsidP="004A71C3">
            <w:pPr>
              <w:widowControl w:val="0"/>
              <w:autoSpaceDE w:val="0"/>
              <w:autoSpaceDN w:val="0"/>
              <w:adjustRightInd w:val="0"/>
              <w:rPr>
                <w:rFonts w:ascii="Roboto" w:hAnsi="Roboto"/>
                <w:sz w:val="20"/>
                <w:szCs w:val="20"/>
              </w:rPr>
            </w:pPr>
            <w:r>
              <w:rPr>
                <w:rFonts w:ascii="Roboto" w:hAnsi="Roboto" w:cs="Roboto"/>
                <w:b/>
                <w:bCs/>
                <w:color w:val="000000"/>
                <w:sz w:val="20"/>
                <w:szCs w:val="20"/>
              </w:rPr>
              <w:t>Opis predmetu VO</w:t>
            </w:r>
          </w:p>
        </w:tc>
        <w:tc>
          <w:tcPr>
            <w:tcW w:w="5239" w:type="dxa"/>
          </w:tcPr>
          <w:p w:rsidR="004A71C3" w:rsidRPr="00F00752" w:rsidRDefault="004A71C3" w:rsidP="004A71C3">
            <w:pPr>
              <w:rPr>
                <w:sz w:val="18"/>
                <w:szCs w:val="18"/>
              </w:rPr>
            </w:pPr>
            <w:r>
              <w:rPr>
                <w:sz w:val="18"/>
                <w:szCs w:val="18"/>
              </w:rPr>
              <w:t>Žiadateľ stručne uvedie opis predmetu VO</w:t>
            </w:r>
          </w:p>
        </w:tc>
      </w:tr>
      <w:tr w:rsidR="004A71C3" w:rsidRPr="0075785C" w:rsidTr="00280976">
        <w:tc>
          <w:tcPr>
            <w:tcW w:w="704" w:type="dxa"/>
          </w:tcPr>
          <w:p w:rsidR="004A71C3" w:rsidRPr="0075785C" w:rsidRDefault="004A71C3" w:rsidP="004A71C3">
            <w:pPr>
              <w:rPr>
                <w:sz w:val="20"/>
                <w:szCs w:val="20"/>
              </w:rPr>
            </w:pPr>
            <w:r w:rsidRPr="0075785C">
              <w:rPr>
                <w:sz w:val="20"/>
                <w:szCs w:val="20"/>
              </w:rPr>
              <w:t>173</w:t>
            </w:r>
          </w:p>
        </w:tc>
        <w:tc>
          <w:tcPr>
            <w:tcW w:w="3119" w:type="dxa"/>
          </w:tcPr>
          <w:p w:rsidR="004A71C3" w:rsidRPr="0075785C" w:rsidRDefault="004A71C3" w:rsidP="004A71C3">
            <w:pPr>
              <w:widowControl w:val="0"/>
              <w:autoSpaceDE w:val="0"/>
              <w:autoSpaceDN w:val="0"/>
              <w:adjustRightInd w:val="0"/>
              <w:rPr>
                <w:rFonts w:ascii="Roboto" w:hAnsi="Roboto"/>
                <w:sz w:val="20"/>
                <w:szCs w:val="20"/>
              </w:rPr>
            </w:pPr>
            <w:r w:rsidRPr="0075785C">
              <w:rPr>
                <w:rFonts w:ascii="Roboto" w:hAnsi="Roboto" w:cs="Roboto"/>
                <w:b/>
                <w:bCs/>
                <w:color w:val="000000"/>
                <w:sz w:val="20"/>
                <w:szCs w:val="20"/>
              </w:rPr>
              <w:t>Metóda podľa finančného limitu:</w:t>
            </w:r>
          </w:p>
        </w:tc>
        <w:tc>
          <w:tcPr>
            <w:tcW w:w="5239" w:type="dxa"/>
          </w:tcPr>
          <w:p w:rsidR="004A71C3" w:rsidRPr="00E47F5C" w:rsidRDefault="004A71C3" w:rsidP="004A71C3">
            <w:pPr>
              <w:rPr>
                <w:sz w:val="18"/>
                <w:szCs w:val="18"/>
              </w:rPr>
            </w:pPr>
            <w:r>
              <w:rPr>
                <w:sz w:val="18"/>
                <w:szCs w:val="18"/>
              </w:rPr>
              <w:t xml:space="preserve">- Automaticky vyplnené - </w:t>
            </w:r>
            <w:r w:rsidRPr="003E40E3">
              <w:rPr>
                <w:sz w:val="18"/>
                <w:szCs w:val="18"/>
              </w:rPr>
              <w:t>Výber z</w:t>
            </w:r>
            <w:r>
              <w:rPr>
                <w:sz w:val="18"/>
                <w:szCs w:val="18"/>
              </w:rPr>
              <w:t> </w:t>
            </w:r>
            <w:r w:rsidRPr="003E40E3">
              <w:rPr>
                <w:sz w:val="18"/>
                <w:szCs w:val="18"/>
              </w:rPr>
              <w:t>číselníka</w:t>
            </w:r>
          </w:p>
        </w:tc>
      </w:tr>
      <w:tr w:rsidR="004A71C3" w:rsidRPr="0075785C" w:rsidTr="00280976">
        <w:tc>
          <w:tcPr>
            <w:tcW w:w="704" w:type="dxa"/>
          </w:tcPr>
          <w:p w:rsidR="004A71C3" w:rsidRPr="0075785C" w:rsidRDefault="004A71C3" w:rsidP="004A71C3">
            <w:pPr>
              <w:rPr>
                <w:sz w:val="20"/>
                <w:szCs w:val="20"/>
              </w:rPr>
            </w:pPr>
            <w:r w:rsidRPr="0075785C">
              <w:rPr>
                <w:sz w:val="20"/>
                <w:szCs w:val="20"/>
              </w:rPr>
              <w:t>174</w:t>
            </w:r>
          </w:p>
        </w:tc>
        <w:tc>
          <w:tcPr>
            <w:tcW w:w="3119" w:type="dxa"/>
          </w:tcPr>
          <w:p w:rsidR="004A71C3" w:rsidRPr="0075785C" w:rsidRDefault="004A71C3" w:rsidP="004A71C3">
            <w:pPr>
              <w:widowControl w:val="0"/>
              <w:autoSpaceDE w:val="0"/>
              <w:autoSpaceDN w:val="0"/>
              <w:adjustRightInd w:val="0"/>
              <w:rPr>
                <w:rFonts w:ascii="Roboto" w:hAnsi="Roboto"/>
                <w:sz w:val="20"/>
                <w:szCs w:val="20"/>
              </w:rPr>
            </w:pPr>
            <w:r>
              <w:rPr>
                <w:rFonts w:ascii="Roboto" w:hAnsi="Roboto" w:cs="Roboto"/>
                <w:b/>
                <w:bCs/>
                <w:color w:val="000000"/>
                <w:sz w:val="20"/>
                <w:szCs w:val="20"/>
              </w:rPr>
              <w:t>Celková hodnota zákazky</w:t>
            </w:r>
          </w:p>
        </w:tc>
        <w:tc>
          <w:tcPr>
            <w:tcW w:w="5239" w:type="dxa"/>
          </w:tcPr>
          <w:p w:rsidR="004A71C3" w:rsidRPr="003E40E3" w:rsidRDefault="004A71C3" w:rsidP="004A71C3">
            <w:pPr>
              <w:rPr>
                <w:sz w:val="18"/>
                <w:szCs w:val="18"/>
              </w:rPr>
            </w:pPr>
            <w:r w:rsidRPr="003E40E3">
              <w:rPr>
                <w:sz w:val="18"/>
                <w:szCs w:val="18"/>
              </w:rPr>
              <w:t>Žiadateľ uvedie odhadovanú hodnotu zákazky v</w:t>
            </w:r>
            <w:r>
              <w:rPr>
                <w:sz w:val="18"/>
                <w:szCs w:val="18"/>
              </w:rPr>
              <w:t> </w:t>
            </w:r>
            <w:r w:rsidRPr="003E40E3">
              <w:rPr>
                <w:sz w:val="18"/>
                <w:szCs w:val="18"/>
              </w:rPr>
              <w:t>prípade plánovaného VO, ktoré nebolo ešte vyhlásené. V</w:t>
            </w:r>
            <w:r>
              <w:rPr>
                <w:sz w:val="18"/>
                <w:szCs w:val="18"/>
              </w:rPr>
              <w:t> </w:t>
            </w:r>
            <w:r w:rsidRPr="003E40E3">
              <w:rPr>
                <w:sz w:val="18"/>
                <w:szCs w:val="18"/>
              </w:rPr>
              <w:t>prípade VO, ktoré bolo vyhlásené</w:t>
            </w:r>
            <w:r>
              <w:rPr>
                <w:sz w:val="18"/>
                <w:szCs w:val="18"/>
              </w:rPr>
              <w:t>,</w:t>
            </w:r>
            <w:r w:rsidRPr="003E40E3">
              <w:rPr>
                <w:sz w:val="18"/>
                <w:szCs w:val="18"/>
              </w:rPr>
              <w:t xml:space="preserve"> sa uvádza predpokladaná hodnota zákazky. V</w:t>
            </w:r>
            <w:r>
              <w:rPr>
                <w:sz w:val="18"/>
                <w:szCs w:val="18"/>
              </w:rPr>
              <w:t> </w:t>
            </w:r>
            <w:r w:rsidRPr="003E40E3">
              <w:rPr>
                <w:sz w:val="18"/>
                <w:szCs w:val="18"/>
              </w:rPr>
              <w:t>prípade ukončeného VO žiadateľ uvedie výslednú zazmluvnenú cenu.</w:t>
            </w:r>
          </w:p>
          <w:p w:rsidR="004A71C3" w:rsidRPr="00E47F5C" w:rsidRDefault="004A71C3" w:rsidP="004A71C3">
            <w:pPr>
              <w:rPr>
                <w:sz w:val="18"/>
                <w:szCs w:val="18"/>
              </w:rPr>
            </w:pPr>
            <w:r w:rsidRPr="003E40E3">
              <w:rPr>
                <w:sz w:val="18"/>
                <w:szCs w:val="18"/>
              </w:rPr>
              <w:t>Hodnota sa uvádza za celé verejné obstarávania bez ohľadu na skutočnosť, či bolo vykonané celé výlučne len pre účely projektu</w:t>
            </w:r>
          </w:p>
        </w:tc>
      </w:tr>
      <w:tr w:rsidR="004A71C3" w:rsidRPr="0075785C" w:rsidTr="00280976">
        <w:tc>
          <w:tcPr>
            <w:tcW w:w="704" w:type="dxa"/>
          </w:tcPr>
          <w:p w:rsidR="004A71C3" w:rsidRPr="0075785C" w:rsidRDefault="004A71C3" w:rsidP="004A71C3">
            <w:pPr>
              <w:rPr>
                <w:sz w:val="20"/>
                <w:szCs w:val="20"/>
              </w:rPr>
            </w:pPr>
            <w:r w:rsidRPr="0075785C">
              <w:rPr>
                <w:sz w:val="20"/>
                <w:szCs w:val="20"/>
              </w:rPr>
              <w:t>175</w:t>
            </w:r>
          </w:p>
        </w:tc>
        <w:tc>
          <w:tcPr>
            <w:tcW w:w="3119" w:type="dxa"/>
          </w:tcPr>
          <w:p w:rsidR="004A71C3" w:rsidRPr="0075785C" w:rsidRDefault="004A71C3" w:rsidP="004A71C3">
            <w:pPr>
              <w:widowControl w:val="0"/>
              <w:autoSpaceDE w:val="0"/>
              <w:autoSpaceDN w:val="0"/>
              <w:adjustRightInd w:val="0"/>
              <w:rPr>
                <w:rFonts w:ascii="Roboto" w:hAnsi="Roboto"/>
                <w:sz w:val="20"/>
                <w:szCs w:val="20"/>
              </w:rPr>
            </w:pPr>
            <w:r>
              <w:rPr>
                <w:rFonts w:ascii="Roboto" w:hAnsi="Roboto" w:cs="Roboto"/>
                <w:b/>
                <w:bCs/>
                <w:color w:val="000000"/>
                <w:sz w:val="20"/>
                <w:szCs w:val="20"/>
              </w:rPr>
              <w:t>Postup obstarávania</w:t>
            </w:r>
          </w:p>
        </w:tc>
        <w:tc>
          <w:tcPr>
            <w:tcW w:w="5239" w:type="dxa"/>
          </w:tcPr>
          <w:p w:rsidR="004A71C3" w:rsidRPr="00E47F5C" w:rsidRDefault="004A71C3" w:rsidP="004A71C3">
            <w:pPr>
              <w:rPr>
                <w:sz w:val="18"/>
                <w:szCs w:val="18"/>
              </w:rPr>
            </w:pPr>
            <w:r>
              <w:rPr>
                <w:sz w:val="18"/>
                <w:szCs w:val="18"/>
              </w:rPr>
              <w:t xml:space="preserve">Automaticky vyplnené - </w:t>
            </w:r>
            <w:r w:rsidRPr="003E40E3">
              <w:rPr>
                <w:sz w:val="18"/>
                <w:szCs w:val="18"/>
              </w:rPr>
              <w:t>Výber z</w:t>
            </w:r>
            <w:r>
              <w:rPr>
                <w:sz w:val="18"/>
                <w:szCs w:val="18"/>
              </w:rPr>
              <w:t> </w:t>
            </w:r>
            <w:r w:rsidRPr="003E40E3">
              <w:rPr>
                <w:sz w:val="18"/>
                <w:szCs w:val="18"/>
              </w:rPr>
              <w:t>číselníka</w:t>
            </w:r>
          </w:p>
        </w:tc>
      </w:tr>
      <w:tr w:rsidR="004A71C3" w:rsidRPr="0075785C" w:rsidTr="00280976">
        <w:tc>
          <w:tcPr>
            <w:tcW w:w="704" w:type="dxa"/>
          </w:tcPr>
          <w:p w:rsidR="004A71C3" w:rsidRPr="0075785C" w:rsidRDefault="004A71C3" w:rsidP="004A71C3">
            <w:pPr>
              <w:rPr>
                <w:sz w:val="20"/>
                <w:szCs w:val="20"/>
              </w:rPr>
            </w:pPr>
            <w:r w:rsidRPr="0075785C">
              <w:rPr>
                <w:sz w:val="20"/>
                <w:szCs w:val="20"/>
              </w:rPr>
              <w:t>176</w:t>
            </w:r>
          </w:p>
        </w:tc>
        <w:tc>
          <w:tcPr>
            <w:tcW w:w="3119" w:type="dxa"/>
          </w:tcPr>
          <w:p w:rsidR="004A71C3" w:rsidRPr="0075785C" w:rsidRDefault="004A71C3" w:rsidP="004A71C3">
            <w:pPr>
              <w:widowControl w:val="0"/>
              <w:autoSpaceDE w:val="0"/>
              <w:autoSpaceDN w:val="0"/>
              <w:adjustRightInd w:val="0"/>
              <w:rPr>
                <w:rFonts w:ascii="Roboto" w:hAnsi="Roboto"/>
                <w:sz w:val="20"/>
                <w:szCs w:val="20"/>
              </w:rPr>
            </w:pPr>
            <w:r>
              <w:rPr>
                <w:rFonts w:ascii="Roboto" w:hAnsi="Roboto" w:cs="Roboto"/>
                <w:b/>
                <w:bCs/>
                <w:color w:val="000000"/>
                <w:sz w:val="20"/>
                <w:szCs w:val="20"/>
              </w:rPr>
              <w:t>Začiatok VO</w:t>
            </w:r>
          </w:p>
        </w:tc>
        <w:tc>
          <w:tcPr>
            <w:tcW w:w="5239" w:type="dxa"/>
          </w:tcPr>
          <w:p w:rsidR="004A71C3" w:rsidRDefault="004A71C3" w:rsidP="004A71C3">
            <w:pPr>
              <w:rPr>
                <w:sz w:val="18"/>
                <w:szCs w:val="18"/>
              </w:rPr>
            </w:pPr>
            <w:r w:rsidRPr="00E47F5C">
              <w:rPr>
                <w:sz w:val="18"/>
                <w:szCs w:val="18"/>
              </w:rPr>
              <w:t>Vypĺňa žiadateľ</w:t>
            </w:r>
            <w:r w:rsidRPr="003E40E3">
              <w:rPr>
                <w:sz w:val="18"/>
                <w:szCs w:val="18"/>
              </w:rPr>
              <w:t xml:space="preserve"> </w:t>
            </w:r>
            <w:r>
              <w:rPr>
                <w:sz w:val="18"/>
                <w:szCs w:val="18"/>
              </w:rPr>
              <w:t xml:space="preserve">- </w:t>
            </w:r>
            <w:r w:rsidRPr="003E40E3">
              <w:rPr>
                <w:sz w:val="18"/>
                <w:szCs w:val="18"/>
              </w:rPr>
              <w:t>Uvádza sa predpokladaný dátum vyhlásenia VO, resp. reálny dátum VO, ktoré bolo už vyhlásené</w:t>
            </w:r>
            <w:r>
              <w:rPr>
                <w:sz w:val="18"/>
                <w:szCs w:val="18"/>
              </w:rPr>
              <w:t>.</w:t>
            </w:r>
          </w:p>
          <w:p w:rsidR="004A71C3" w:rsidRPr="0044015C" w:rsidRDefault="004A71C3" w:rsidP="004A71C3">
            <w:pPr>
              <w:rPr>
                <w:sz w:val="18"/>
                <w:szCs w:val="18"/>
              </w:rPr>
            </w:pPr>
            <w:r w:rsidRPr="0044015C">
              <w:rPr>
                <w:sz w:val="18"/>
                <w:szCs w:val="18"/>
              </w:rPr>
              <w:t xml:space="preserve">Začatie Verejného obstarávania/obstarávania alebo začatie VO </w:t>
            </w:r>
            <w:r>
              <w:rPr>
                <w:sz w:val="18"/>
                <w:szCs w:val="18"/>
              </w:rPr>
              <w:t xml:space="preserve">(v zmysle Zmluvy o poskytnutí NFP) </w:t>
            </w:r>
            <w:r w:rsidRPr="0044015C">
              <w:rPr>
                <w:sz w:val="18"/>
                <w:szCs w:val="18"/>
              </w:rPr>
              <w:t xml:space="preserve">nastane vo vzťahu ku konkrétnemu Verejnému obstarávaniu uskutočnením prvého z nasledovných úkonov: </w:t>
            </w:r>
          </w:p>
          <w:p w:rsidR="004A71C3" w:rsidRPr="0044015C" w:rsidRDefault="004A71C3" w:rsidP="004A71C3">
            <w:pPr>
              <w:rPr>
                <w:sz w:val="18"/>
                <w:szCs w:val="18"/>
              </w:rPr>
            </w:pPr>
            <w:r w:rsidRPr="0044015C">
              <w:rPr>
                <w:sz w:val="18"/>
                <w:szCs w:val="18"/>
              </w:rPr>
              <w:t xml:space="preserve">a) predloženie dokumentácie k VO na výkon ex-ante kontroly, ak je takáto kontrola vzhľadom na charakter zákazky povinná, alebo </w:t>
            </w:r>
          </w:p>
          <w:p w:rsidR="004A71C3" w:rsidRPr="0044015C" w:rsidRDefault="004A71C3" w:rsidP="004A71C3">
            <w:pPr>
              <w:rPr>
                <w:sz w:val="18"/>
                <w:szCs w:val="18"/>
              </w:rPr>
            </w:pPr>
            <w:r w:rsidRPr="0044015C">
              <w:rPr>
                <w:sz w:val="18"/>
                <w:szCs w:val="18"/>
              </w:rPr>
              <w:t xml:space="preserve">b) pri Verejných obstarávaniach, kde nie je povinne vykonávaná ex-ante kontrola sa za začatie Verejného obstarávania považuje: </w:t>
            </w:r>
          </w:p>
          <w:p w:rsidR="004A71C3" w:rsidRPr="0044015C" w:rsidRDefault="004A71C3" w:rsidP="004A71C3">
            <w:pPr>
              <w:rPr>
                <w:sz w:val="18"/>
                <w:szCs w:val="18"/>
              </w:rPr>
            </w:pPr>
            <w:r w:rsidRPr="0044015C">
              <w:rPr>
                <w:sz w:val="18"/>
                <w:szCs w:val="18"/>
              </w:rPr>
              <w:t>(i) odoslanie oznámenia o vyhlásení Verejného obstarávania, alebo</w:t>
            </w:r>
          </w:p>
          <w:p w:rsidR="004A71C3" w:rsidRPr="0044015C" w:rsidRDefault="004A71C3" w:rsidP="004A71C3">
            <w:pPr>
              <w:rPr>
                <w:sz w:val="18"/>
                <w:szCs w:val="18"/>
              </w:rPr>
            </w:pPr>
            <w:r w:rsidRPr="0044015C">
              <w:rPr>
                <w:sz w:val="18"/>
                <w:szCs w:val="18"/>
              </w:rPr>
              <w:t xml:space="preserve">(ii) odoslanie oznámenia použitého ako výzva na súťaž alebo výzva na predkladanie ponúk na zverejnenie, alebo </w:t>
            </w:r>
          </w:p>
          <w:p w:rsidR="004A71C3" w:rsidRPr="00E47F5C" w:rsidRDefault="004A71C3" w:rsidP="004A71C3">
            <w:pPr>
              <w:rPr>
                <w:sz w:val="18"/>
                <w:szCs w:val="18"/>
              </w:rPr>
            </w:pPr>
            <w:r w:rsidRPr="0044015C">
              <w:rPr>
                <w:sz w:val="18"/>
                <w:szCs w:val="18"/>
              </w:rPr>
              <w:t>(iii) spustenie procesu zadávania zákazky v</w:t>
            </w:r>
            <w:r>
              <w:rPr>
                <w:sz w:val="18"/>
                <w:szCs w:val="18"/>
              </w:rPr>
              <w:t xml:space="preserve"> rámci elektronického trhoviska.</w:t>
            </w:r>
          </w:p>
        </w:tc>
      </w:tr>
      <w:tr w:rsidR="004A71C3" w:rsidRPr="0075785C" w:rsidTr="00280976">
        <w:tc>
          <w:tcPr>
            <w:tcW w:w="704" w:type="dxa"/>
          </w:tcPr>
          <w:p w:rsidR="004A71C3" w:rsidRPr="0075785C" w:rsidRDefault="004A71C3" w:rsidP="004A71C3">
            <w:pPr>
              <w:rPr>
                <w:sz w:val="20"/>
                <w:szCs w:val="20"/>
              </w:rPr>
            </w:pPr>
            <w:r w:rsidRPr="0075785C">
              <w:rPr>
                <w:sz w:val="20"/>
                <w:szCs w:val="20"/>
              </w:rPr>
              <w:t>177</w:t>
            </w:r>
          </w:p>
        </w:tc>
        <w:tc>
          <w:tcPr>
            <w:tcW w:w="3119" w:type="dxa"/>
          </w:tcPr>
          <w:p w:rsidR="004A71C3" w:rsidRPr="0075785C" w:rsidRDefault="004A71C3" w:rsidP="004A71C3">
            <w:pPr>
              <w:widowControl w:val="0"/>
              <w:autoSpaceDE w:val="0"/>
              <w:autoSpaceDN w:val="0"/>
              <w:adjustRightInd w:val="0"/>
              <w:rPr>
                <w:rFonts w:ascii="Roboto" w:hAnsi="Roboto"/>
                <w:sz w:val="20"/>
                <w:szCs w:val="20"/>
              </w:rPr>
            </w:pPr>
            <w:r>
              <w:rPr>
                <w:rFonts w:ascii="Roboto" w:hAnsi="Roboto" w:cs="Roboto"/>
                <w:b/>
                <w:bCs/>
                <w:color w:val="000000"/>
                <w:sz w:val="20"/>
                <w:szCs w:val="20"/>
              </w:rPr>
              <w:t>Stav VO</w:t>
            </w:r>
          </w:p>
        </w:tc>
        <w:tc>
          <w:tcPr>
            <w:tcW w:w="5239" w:type="dxa"/>
          </w:tcPr>
          <w:p w:rsidR="004A71C3" w:rsidRDefault="004A71C3" w:rsidP="004A71C3">
            <w:pPr>
              <w:rPr>
                <w:sz w:val="18"/>
                <w:szCs w:val="18"/>
              </w:rPr>
            </w:pPr>
            <w:r w:rsidRPr="003E40E3">
              <w:rPr>
                <w:sz w:val="18"/>
                <w:szCs w:val="18"/>
              </w:rPr>
              <w:t>Žiadateľ vyberie z</w:t>
            </w:r>
            <w:r>
              <w:rPr>
                <w:sz w:val="18"/>
                <w:szCs w:val="18"/>
              </w:rPr>
              <w:t> </w:t>
            </w:r>
            <w:r w:rsidRPr="003E40E3">
              <w:rPr>
                <w:sz w:val="18"/>
                <w:szCs w:val="18"/>
              </w:rPr>
              <w:t>prednastavených možností sta</w:t>
            </w:r>
            <w:r>
              <w:rPr>
                <w:sz w:val="18"/>
                <w:szCs w:val="18"/>
              </w:rPr>
              <w:t>vu VO ku dňu predloženia ŽoNFP:</w:t>
            </w:r>
          </w:p>
          <w:p w:rsidR="004A71C3" w:rsidRPr="00E43189" w:rsidRDefault="004A71C3" w:rsidP="004A71C3">
            <w:pPr>
              <w:rPr>
                <w:sz w:val="18"/>
                <w:szCs w:val="18"/>
              </w:rPr>
            </w:pPr>
            <w:r>
              <w:rPr>
                <w:sz w:val="18"/>
                <w:szCs w:val="18"/>
              </w:rPr>
              <w:t>(</w:t>
            </w:r>
            <w:r w:rsidRPr="00E43189">
              <w:rPr>
                <w:sz w:val="18"/>
                <w:szCs w:val="18"/>
              </w:rPr>
              <w:t>Pripravované – proces VO nezačatý; VO v príprave</w:t>
            </w:r>
          </w:p>
          <w:p w:rsidR="004A71C3" w:rsidRPr="00E43189" w:rsidRDefault="004A71C3" w:rsidP="004A71C3">
            <w:pPr>
              <w:rPr>
                <w:sz w:val="18"/>
                <w:szCs w:val="18"/>
              </w:rPr>
            </w:pPr>
            <w:r w:rsidRPr="00E43189">
              <w:rPr>
                <w:sz w:val="18"/>
                <w:szCs w:val="18"/>
              </w:rPr>
              <w:t>V realizácii – VO vyhlásené; VO po predložení ponúk pred podpisom zmluvy s úspešným uchádzačom</w:t>
            </w:r>
          </w:p>
          <w:p w:rsidR="004A71C3" w:rsidRPr="00E47F5C" w:rsidRDefault="004A71C3" w:rsidP="004A71C3">
            <w:pPr>
              <w:rPr>
                <w:sz w:val="18"/>
                <w:szCs w:val="18"/>
              </w:rPr>
            </w:pPr>
            <w:r w:rsidRPr="00E43189">
              <w:rPr>
                <w:sz w:val="18"/>
                <w:szCs w:val="18"/>
              </w:rPr>
              <w:t>Ukončené – VO po podpise zmluvy s úspešným uchádzačom</w:t>
            </w:r>
            <w:r>
              <w:rPr>
                <w:sz w:val="18"/>
                <w:szCs w:val="18"/>
              </w:rPr>
              <w:t>)</w:t>
            </w:r>
          </w:p>
        </w:tc>
      </w:tr>
      <w:tr w:rsidR="004A71C3" w:rsidRPr="0075785C" w:rsidTr="00280976">
        <w:tc>
          <w:tcPr>
            <w:tcW w:w="704" w:type="dxa"/>
          </w:tcPr>
          <w:p w:rsidR="004A71C3" w:rsidRPr="0075785C" w:rsidRDefault="004A71C3" w:rsidP="004A71C3">
            <w:pPr>
              <w:rPr>
                <w:sz w:val="20"/>
                <w:szCs w:val="20"/>
              </w:rPr>
            </w:pPr>
            <w:r w:rsidRPr="0075785C">
              <w:rPr>
                <w:sz w:val="20"/>
                <w:szCs w:val="20"/>
              </w:rPr>
              <w:t>178</w:t>
            </w:r>
          </w:p>
        </w:tc>
        <w:tc>
          <w:tcPr>
            <w:tcW w:w="3119" w:type="dxa"/>
          </w:tcPr>
          <w:p w:rsidR="004A71C3" w:rsidRPr="0075785C" w:rsidRDefault="004A71C3" w:rsidP="004A71C3">
            <w:pPr>
              <w:widowControl w:val="0"/>
              <w:autoSpaceDE w:val="0"/>
              <w:autoSpaceDN w:val="0"/>
              <w:adjustRightInd w:val="0"/>
              <w:rPr>
                <w:rFonts w:ascii="Roboto" w:hAnsi="Roboto"/>
                <w:sz w:val="20"/>
                <w:szCs w:val="20"/>
              </w:rPr>
            </w:pPr>
            <w:r>
              <w:rPr>
                <w:rFonts w:ascii="Roboto" w:hAnsi="Roboto" w:cs="Roboto"/>
                <w:b/>
                <w:bCs/>
                <w:color w:val="000000"/>
                <w:sz w:val="20"/>
                <w:szCs w:val="20"/>
              </w:rPr>
              <w:t>Ukončenie VO</w:t>
            </w:r>
          </w:p>
        </w:tc>
        <w:tc>
          <w:tcPr>
            <w:tcW w:w="5239" w:type="dxa"/>
          </w:tcPr>
          <w:p w:rsidR="004A71C3" w:rsidRPr="00E47F5C" w:rsidRDefault="004A71C3" w:rsidP="004A71C3">
            <w:pPr>
              <w:rPr>
                <w:sz w:val="18"/>
                <w:szCs w:val="18"/>
              </w:rPr>
            </w:pPr>
            <w:r w:rsidRPr="00E47F5C">
              <w:rPr>
                <w:sz w:val="18"/>
                <w:szCs w:val="18"/>
              </w:rPr>
              <w:t>Vypĺňa žiadateľ</w:t>
            </w:r>
            <w:r w:rsidRPr="003E40E3">
              <w:rPr>
                <w:sz w:val="18"/>
                <w:szCs w:val="18"/>
              </w:rPr>
              <w:t xml:space="preserve"> </w:t>
            </w:r>
            <w:r>
              <w:rPr>
                <w:sz w:val="18"/>
                <w:szCs w:val="18"/>
              </w:rPr>
              <w:t xml:space="preserve">- </w:t>
            </w:r>
            <w:r w:rsidRPr="003E40E3">
              <w:rPr>
                <w:sz w:val="18"/>
                <w:szCs w:val="18"/>
              </w:rPr>
              <w:t>Uvádza sa predpokladaný dátum ukončenia VO, resp. reálny dátum podpisu zmluvy s</w:t>
            </w:r>
            <w:r>
              <w:rPr>
                <w:sz w:val="18"/>
                <w:szCs w:val="18"/>
              </w:rPr>
              <w:t> </w:t>
            </w:r>
            <w:r w:rsidRPr="003E40E3">
              <w:rPr>
                <w:sz w:val="18"/>
                <w:szCs w:val="18"/>
              </w:rPr>
              <w:t>úspešným uchádzačom v</w:t>
            </w:r>
            <w:r>
              <w:rPr>
                <w:sz w:val="18"/>
                <w:szCs w:val="18"/>
              </w:rPr>
              <w:t> </w:t>
            </w:r>
            <w:r w:rsidRPr="003E40E3">
              <w:rPr>
                <w:sz w:val="18"/>
                <w:szCs w:val="18"/>
              </w:rPr>
              <w:t>prípade ukončeného VO</w:t>
            </w:r>
          </w:p>
        </w:tc>
      </w:tr>
      <w:tr w:rsidR="004A71C3" w:rsidRPr="0075785C" w:rsidTr="00280976">
        <w:tc>
          <w:tcPr>
            <w:tcW w:w="704" w:type="dxa"/>
          </w:tcPr>
          <w:p w:rsidR="004A71C3" w:rsidRPr="0075785C" w:rsidRDefault="004A71C3" w:rsidP="004A71C3">
            <w:pPr>
              <w:rPr>
                <w:sz w:val="20"/>
                <w:szCs w:val="20"/>
              </w:rPr>
            </w:pPr>
            <w:r w:rsidRPr="0075785C">
              <w:rPr>
                <w:sz w:val="20"/>
                <w:szCs w:val="20"/>
              </w:rPr>
              <w:t>179</w:t>
            </w:r>
          </w:p>
        </w:tc>
        <w:tc>
          <w:tcPr>
            <w:tcW w:w="3119" w:type="dxa"/>
          </w:tcPr>
          <w:p w:rsidR="004A71C3" w:rsidRPr="0075785C" w:rsidRDefault="004A71C3" w:rsidP="004A71C3">
            <w:pPr>
              <w:widowControl w:val="0"/>
              <w:autoSpaceDE w:val="0"/>
              <w:autoSpaceDN w:val="0"/>
              <w:adjustRightInd w:val="0"/>
              <w:rPr>
                <w:rFonts w:ascii="Roboto" w:hAnsi="Roboto"/>
                <w:sz w:val="20"/>
                <w:szCs w:val="20"/>
              </w:rPr>
            </w:pPr>
            <w:r w:rsidRPr="0075785C">
              <w:rPr>
                <w:rFonts w:ascii="Roboto" w:hAnsi="Roboto" w:cs="Roboto"/>
                <w:b/>
                <w:bCs/>
                <w:color w:val="000000"/>
                <w:sz w:val="20"/>
                <w:szCs w:val="20"/>
              </w:rPr>
              <w:t>Poznámka:</w:t>
            </w:r>
          </w:p>
        </w:tc>
        <w:tc>
          <w:tcPr>
            <w:tcW w:w="5239" w:type="dxa"/>
          </w:tcPr>
          <w:p w:rsidR="004A71C3" w:rsidRPr="00E47F5C" w:rsidRDefault="004A71C3" w:rsidP="00CB27CA">
            <w:pPr>
              <w:rPr>
                <w:sz w:val="18"/>
                <w:szCs w:val="18"/>
              </w:rPr>
            </w:pPr>
            <w:r w:rsidRPr="00E47F5C">
              <w:rPr>
                <w:sz w:val="18"/>
                <w:szCs w:val="18"/>
              </w:rPr>
              <w:t>Vypĺňa žiadateľ</w:t>
            </w:r>
            <w:r w:rsidRPr="003E40E3">
              <w:rPr>
                <w:sz w:val="18"/>
                <w:szCs w:val="18"/>
              </w:rPr>
              <w:t xml:space="preserve"> </w:t>
            </w:r>
            <w:r>
              <w:rPr>
                <w:sz w:val="18"/>
                <w:szCs w:val="18"/>
              </w:rPr>
              <w:t xml:space="preserve">- </w:t>
            </w:r>
            <w:r w:rsidRPr="003E40E3">
              <w:rPr>
                <w:sz w:val="18"/>
                <w:szCs w:val="18"/>
              </w:rPr>
              <w:t>Textové pole. Na základe požiadavky RO môže byť v</w:t>
            </w:r>
            <w:r>
              <w:rPr>
                <w:sz w:val="18"/>
                <w:szCs w:val="18"/>
              </w:rPr>
              <w:t> </w:t>
            </w:r>
            <w:r w:rsidRPr="003E40E3">
              <w:rPr>
                <w:sz w:val="18"/>
                <w:szCs w:val="18"/>
              </w:rPr>
              <w:t>poznámke informácia o</w:t>
            </w:r>
            <w:r>
              <w:rPr>
                <w:sz w:val="18"/>
                <w:szCs w:val="18"/>
              </w:rPr>
              <w:t> </w:t>
            </w:r>
            <w:r w:rsidRPr="003E40E3">
              <w:rPr>
                <w:sz w:val="18"/>
                <w:szCs w:val="18"/>
              </w:rPr>
              <w:t>uplatňovaní sociálneho aspektu vo VO, resp. zeleného VO</w:t>
            </w:r>
          </w:p>
        </w:tc>
      </w:tr>
      <w:tr w:rsidR="004A71C3" w:rsidRPr="0075785C" w:rsidTr="00C22DB6">
        <w:tc>
          <w:tcPr>
            <w:tcW w:w="9062" w:type="dxa"/>
            <w:gridSpan w:val="3"/>
          </w:tcPr>
          <w:p w:rsidR="004A71C3" w:rsidRPr="0075785C" w:rsidRDefault="004A71C3" w:rsidP="004A71C3">
            <w:pPr>
              <w:rPr>
                <w:sz w:val="20"/>
                <w:szCs w:val="20"/>
              </w:rPr>
            </w:pPr>
            <w:r w:rsidRPr="0075785C">
              <w:rPr>
                <w:rFonts w:ascii="Roboto" w:hAnsi="Roboto" w:cs="Roboto"/>
                <w:b/>
                <w:bCs/>
                <w:color w:val="000000"/>
                <w:sz w:val="20"/>
                <w:szCs w:val="20"/>
              </w:rPr>
              <w:t>Zoznam aktivít pre VO</w:t>
            </w:r>
          </w:p>
        </w:tc>
      </w:tr>
      <w:tr w:rsidR="004A71C3" w:rsidRPr="0075785C" w:rsidTr="00280976">
        <w:tc>
          <w:tcPr>
            <w:tcW w:w="704" w:type="dxa"/>
          </w:tcPr>
          <w:p w:rsidR="004A71C3" w:rsidRPr="0075785C" w:rsidRDefault="004A71C3" w:rsidP="004A71C3">
            <w:pPr>
              <w:rPr>
                <w:sz w:val="20"/>
                <w:szCs w:val="20"/>
              </w:rPr>
            </w:pPr>
            <w:r w:rsidRPr="0075785C">
              <w:rPr>
                <w:sz w:val="20"/>
                <w:szCs w:val="20"/>
              </w:rPr>
              <w:t>180</w:t>
            </w:r>
          </w:p>
        </w:tc>
        <w:tc>
          <w:tcPr>
            <w:tcW w:w="3119" w:type="dxa"/>
          </w:tcPr>
          <w:p w:rsidR="004A71C3" w:rsidRPr="0075785C" w:rsidRDefault="004A71C3" w:rsidP="004A71C3">
            <w:pPr>
              <w:widowControl w:val="0"/>
              <w:autoSpaceDE w:val="0"/>
              <w:autoSpaceDN w:val="0"/>
              <w:adjustRightInd w:val="0"/>
              <w:rPr>
                <w:rFonts w:ascii="Roboto" w:hAnsi="Roboto"/>
                <w:sz w:val="20"/>
                <w:szCs w:val="20"/>
              </w:rPr>
            </w:pPr>
            <w:r w:rsidRPr="0075785C">
              <w:rPr>
                <w:rFonts w:ascii="Roboto" w:hAnsi="Roboto" w:cs="Roboto"/>
                <w:b/>
                <w:bCs/>
                <w:color w:val="000000"/>
                <w:sz w:val="20"/>
                <w:szCs w:val="20"/>
              </w:rPr>
              <w:t>Aktivita</w:t>
            </w:r>
          </w:p>
        </w:tc>
        <w:tc>
          <w:tcPr>
            <w:tcW w:w="5239" w:type="dxa"/>
          </w:tcPr>
          <w:p w:rsidR="004A71C3" w:rsidRPr="00E47F5C" w:rsidRDefault="004A71C3" w:rsidP="004A71C3">
            <w:pPr>
              <w:rPr>
                <w:sz w:val="18"/>
                <w:szCs w:val="18"/>
              </w:rPr>
            </w:pPr>
            <w:r w:rsidRPr="00E47F5C">
              <w:rPr>
                <w:sz w:val="18"/>
                <w:szCs w:val="18"/>
              </w:rPr>
              <w:t>Vypĺňa žiadateľ</w:t>
            </w:r>
            <w:r w:rsidRPr="003E40E3">
              <w:rPr>
                <w:sz w:val="18"/>
                <w:szCs w:val="18"/>
              </w:rPr>
              <w:t xml:space="preserve"> </w:t>
            </w:r>
            <w:r>
              <w:rPr>
                <w:sz w:val="18"/>
                <w:szCs w:val="18"/>
              </w:rPr>
              <w:t xml:space="preserve">- </w:t>
            </w:r>
            <w:r w:rsidRPr="003E40E3">
              <w:rPr>
                <w:sz w:val="18"/>
                <w:szCs w:val="18"/>
              </w:rPr>
              <w:t>Výber z</w:t>
            </w:r>
            <w:r>
              <w:rPr>
                <w:sz w:val="18"/>
                <w:szCs w:val="18"/>
              </w:rPr>
              <w:t> </w:t>
            </w:r>
            <w:r w:rsidRPr="003E40E3">
              <w:rPr>
                <w:sz w:val="18"/>
                <w:szCs w:val="18"/>
              </w:rPr>
              <w:t xml:space="preserve">harmonogramu aktivít (uvádzajú sa všetky aktivity, ku ktorým sa bude realizovať VO </w:t>
            </w:r>
            <w:r>
              <w:rPr>
                <w:sz w:val="18"/>
                <w:szCs w:val="18"/>
              </w:rPr>
              <w:t>–</w:t>
            </w:r>
            <w:r w:rsidRPr="003E40E3">
              <w:rPr>
                <w:sz w:val="18"/>
                <w:szCs w:val="18"/>
              </w:rPr>
              <w:t xml:space="preserve"> hlavné aj podporné)</w:t>
            </w:r>
          </w:p>
        </w:tc>
      </w:tr>
      <w:tr w:rsidR="004A71C3" w:rsidRPr="0075785C" w:rsidTr="00280976">
        <w:tc>
          <w:tcPr>
            <w:tcW w:w="704" w:type="dxa"/>
          </w:tcPr>
          <w:p w:rsidR="004A71C3" w:rsidRPr="0075785C" w:rsidRDefault="004A71C3" w:rsidP="004A71C3">
            <w:pPr>
              <w:rPr>
                <w:sz w:val="20"/>
                <w:szCs w:val="20"/>
              </w:rPr>
            </w:pPr>
            <w:r w:rsidRPr="0075785C">
              <w:rPr>
                <w:sz w:val="20"/>
                <w:szCs w:val="20"/>
              </w:rPr>
              <w:t>181</w:t>
            </w:r>
          </w:p>
        </w:tc>
        <w:tc>
          <w:tcPr>
            <w:tcW w:w="3119" w:type="dxa"/>
          </w:tcPr>
          <w:p w:rsidR="004A71C3" w:rsidRPr="0075785C" w:rsidRDefault="004A71C3" w:rsidP="004A71C3">
            <w:pPr>
              <w:widowControl w:val="0"/>
              <w:autoSpaceDE w:val="0"/>
              <w:autoSpaceDN w:val="0"/>
              <w:adjustRightInd w:val="0"/>
              <w:rPr>
                <w:rFonts w:ascii="Roboto" w:hAnsi="Roboto"/>
                <w:sz w:val="20"/>
                <w:szCs w:val="20"/>
              </w:rPr>
            </w:pPr>
            <w:r w:rsidRPr="0075785C">
              <w:rPr>
                <w:rFonts w:ascii="Roboto" w:hAnsi="Roboto" w:cs="Roboto"/>
                <w:b/>
                <w:bCs/>
                <w:color w:val="000000"/>
                <w:sz w:val="20"/>
                <w:szCs w:val="20"/>
              </w:rPr>
              <w:t>Konkrétny cieľ</w:t>
            </w:r>
          </w:p>
        </w:tc>
        <w:tc>
          <w:tcPr>
            <w:tcW w:w="5239" w:type="dxa"/>
          </w:tcPr>
          <w:p w:rsidR="004A71C3" w:rsidRPr="00E47F5C" w:rsidRDefault="004A71C3" w:rsidP="004A71C3">
            <w:pPr>
              <w:rPr>
                <w:sz w:val="18"/>
                <w:szCs w:val="18"/>
              </w:rPr>
            </w:pPr>
            <w:r w:rsidRPr="003E40E3">
              <w:rPr>
                <w:sz w:val="18"/>
                <w:szCs w:val="18"/>
              </w:rPr>
              <w:t>Automaticky vyplnené</w:t>
            </w:r>
            <w:r>
              <w:rPr>
                <w:sz w:val="18"/>
                <w:szCs w:val="18"/>
              </w:rPr>
              <w:t xml:space="preserve"> (v prípade viacerých špecifických cieľov je možnosť výberu)</w:t>
            </w:r>
          </w:p>
        </w:tc>
      </w:tr>
      <w:tr w:rsidR="004A71C3" w:rsidRPr="0075785C" w:rsidTr="00280976">
        <w:tc>
          <w:tcPr>
            <w:tcW w:w="704" w:type="dxa"/>
          </w:tcPr>
          <w:p w:rsidR="004A71C3" w:rsidRPr="0075785C" w:rsidRDefault="004A71C3" w:rsidP="004A71C3">
            <w:pPr>
              <w:rPr>
                <w:sz w:val="20"/>
                <w:szCs w:val="20"/>
              </w:rPr>
            </w:pPr>
            <w:r w:rsidRPr="0075785C">
              <w:rPr>
                <w:sz w:val="20"/>
                <w:szCs w:val="20"/>
              </w:rPr>
              <w:t>182</w:t>
            </w:r>
          </w:p>
        </w:tc>
        <w:tc>
          <w:tcPr>
            <w:tcW w:w="3119" w:type="dxa"/>
          </w:tcPr>
          <w:p w:rsidR="004A71C3" w:rsidRPr="0075785C" w:rsidRDefault="004A71C3" w:rsidP="004A71C3">
            <w:pPr>
              <w:widowControl w:val="0"/>
              <w:autoSpaceDE w:val="0"/>
              <w:autoSpaceDN w:val="0"/>
              <w:adjustRightInd w:val="0"/>
              <w:rPr>
                <w:rFonts w:ascii="Roboto" w:hAnsi="Roboto"/>
                <w:sz w:val="20"/>
                <w:szCs w:val="20"/>
              </w:rPr>
            </w:pPr>
            <w:r w:rsidRPr="0075785C">
              <w:rPr>
                <w:rFonts w:ascii="Roboto" w:hAnsi="Roboto" w:cs="Roboto"/>
                <w:b/>
                <w:bCs/>
                <w:color w:val="000000"/>
                <w:sz w:val="20"/>
                <w:szCs w:val="20"/>
              </w:rPr>
              <w:t>Subjekt</w:t>
            </w:r>
          </w:p>
        </w:tc>
        <w:tc>
          <w:tcPr>
            <w:tcW w:w="5239" w:type="dxa"/>
          </w:tcPr>
          <w:p w:rsidR="004A71C3" w:rsidRPr="00E47F5C" w:rsidRDefault="004A71C3" w:rsidP="004A71C3">
            <w:pPr>
              <w:rPr>
                <w:sz w:val="18"/>
                <w:szCs w:val="18"/>
              </w:rPr>
            </w:pPr>
            <w:r w:rsidRPr="003E40E3">
              <w:rPr>
                <w:sz w:val="18"/>
                <w:szCs w:val="18"/>
              </w:rPr>
              <w:t>Automaticky vyplnené</w:t>
            </w:r>
            <w:r>
              <w:rPr>
                <w:sz w:val="18"/>
                <w:szCs w:val="18"/>
              </w:rPr>
              <w:t xml:space="preserve"> (v prípade viacerých špecifických cieľov je možnosť výberu)</w:t>
            </w:r>
          </w:p>
        </w:tc>
      </w:tr>
      <w:tr w:rsidR="004A71C3" w:rsidRPr="0075785C" w:rsidTr="00280976">
        <w:tc>
          <w:tcPr>
            <w:tcW w:w="704" w:type="dxa"/>
          </w:tcPr>
          <w:p w:rsidR="004A71C3" w:rsidRPr="0075785C" w:rsidRDefault="004A71C3" w:rsidP="004A71C3">
            <w:pPr>
              <w:rPr>
                <w:sz w:val="20"/>
                <w:szCs w:val="20"/>
              </w:rPr>
            </w:pPr>
            <w:r w:rsidRPr="0075785C">
              <w:rPr>
                <w:sz w:val="20"/>
                <w:szCs w:val="20"/>
              </w:rPr>
              <w:t>183</w:t>
            </w:r>
          </w:p>
        </w:tc>
        <w:tc>
          <w:tcPr>
            <w:tcW w:w="3119" w:type="dxa"/>
          </w:tcPr>
          <w:p w:rsidR="004A71C3" w:rsidRPr="0075785C" w:rsidRDefault="004A71C3" w:rsidP="004A71C3">
            <w:pPr>
              <w:widowControl w:val="0"/>
              <w:autoSpaceDE w:val="0"/>
              <w:autoSpaceDN w:val="0"/>
              <w:adjustRightInd w:val="0"/>
              <w:rPr>
                <w:rFonts w:ascii="Roboto" w:hAnsi="Roboto"/>
                <w:sz w:val="20"/>
                <w:szCs w:val="20"/>
              </w:rPr>
            </w:pPr>
            <w:r w:rsidRPr="0075785C">
              <w:rPr>
                <w:rFonts w:ascii="Roboto" w:hAnsi="Roboto" w:cs="Roboto"/>
                <w:b/>
                <w:bCs/>
                <w:color w:val="000000"/>
                <w:sz w:val="20"/>
                <w:szCs w:val="20"/>
              </w:rPr>
              <w:t>Hodnota na aktivitu projektu z celkovej hodnoty zákazky</w:t>
            </w:r>
          </w:p>
        </w:tc>
        <w:tc>
          <w:tcPr>
            <w:tcW w:w="5239" w:type="dxa"/>
          </w:tcPr>
          <w:p w:rsidR="004A71C3" w:rsidRPr="00E47F5C" w:rsidRDefault="004A71C3" w:rsidP="004A71C3">
            <w:pPr>
              <w:rPr>
                <w:sz w:val="18"/>
                <w:szCs w:val="18"/>
              </w:rPr>
            </w:pPr>
            <w:r w:rsidRPr="003E40E3">
              <w:rPr>
                <w:sz w:val="18"/>
                <w:szCs w:val="18"/>
              </w:rPr>
              <w:t>V prípade, ak je celé VO vyhlasované v plnej výške len pre účely realizácie projektu, žiadateľ uvedie sumu totožnú s celkovou hodnotou zákazky. V prípade, ak je pre realizáciu aktivity vy</w:t>
            </w:r>
            <w:r>
              <w:rPr>
                <w:sz w:val="18"/>
                <w:szCs w:val="18"/>
              </w:rPr>
              <w:t>u</w:t>
            </w:r>
            <w:r w:rsidRPr="003E40E3">
              <w:rPr>
                <w:sz w:val="18"/>
                <w:szCs w:val="18"/>
              </w:rPr>
              <w:t>žívané verejné obstarávanie len z časti, uvádza sa relevantná časť hodnoty zákazky</w:t>
            </w:r>
          </w:p>
        </w:tc>
      </w:tr>
      <w:tr w:rsidR="004A71C3" w:rsidTr="00AD41AC">
        <w:trPr>
          <w:trHeight w:val="943"/>
        </w:trPr>
        <w:tc>
          <w:tcPr>
            <w:tcW w:w="9062" w:type="dxa"/>
            <w:gridSpan w:val="3"/>
          </w:tcPr>
          <w:p w:rsidR="004A71C3" w:rsidRDefault="004A71C3" w:rsidP="004A71C3">
            <w:r>
              <w:rPr>
                <w:rFonts w:ascii="Roboto" w:hAnsi="Roboto" w:cs="Roboto"/>
                <w:b/>
                <w:bCs/>
                <w:color w:val="0064A3"/>
                <w:sz w:val="42"/>
                <w:szCs w:val="42"/>
              </w:rPr>
              <w:t>13. Identifikácia rizík a prostriedky na ich elimináciu</w:t>
            </w:r>
          </w:p>
        </w:tc>
      </w:tr>
      <w:tr w:rsidR="004A71C3" w:rsidRPr="0075785C" w:rsidTr="00C22DB6">
        <w:tc>
          <w:tcPr>
            <w:tcW w:w="9062" w:type="dxa"/>
            <w:gridSpan w:val="3"/>
          </w:tcPr>
          <w:p w:rsidR="004A71C3" w:rsidRPr="0075785C" w:rsidRDefault="004A71C3" w:rsidP="004A71C3">
            <w:pPr>
              <w:rPr>
                <w:sz w:val="20"/>
                <w:szCs w:val="20"/>
              </w:rPr>
            </w:pPr>
            <w:r w:rsidRPr="0075785C">
              <w:rPr>
                <w:rFonts w:ascii="Roboto" w:hAnsi="Roboto" w:cs="Roboto"/>
                <w:b/>
                <w:bCs/>
                <w:color w:val="000000"/>
                <w:sz w:val="20"/>
                <w:szCs w:val="20"/>
              </w:rPr>
              <w:t>Riziko</w:t>
            </w:r>
          </w:p>
        </w:tc>
      </w:tr>
      <w:tr w:rsidR="004A71C3" w:rsidRPr="0075785C" w:rsidTr="00280976">
        <w:tc>
          <w:tcPr>
            <w:tcW w:w="704" w:type="dxa"/>
          </w:tcPr>
          <w:p w:rsidR="004A71C3" w:rsidRPr="0075785C" w:rsidRDefault="004A71C3" w:rsidP="004A71C3">
            <w:pPr>
              <w:rPr>
                <w:sz w:val="20"/>
                <w:szCs w:val="20"/>
              </w:rPr>
            </w:pPr>
            <w:r w:rsidRPr="0075785C">
              <w:rPr>
                <w:sz w:val="20"/>
                <w:szCs w:val="20"/>
              </w:rPr>
              <w:t>184</w:t>
            </w:r>
          </w:p>
        </w:tc>
        <w:tc>
          <w:tcPr>
            <w:tcW w:w="3119" w:type="dxa"/>
          </w:tcPr>
          <w:p w:rsidR="004A71C3" w:rsidRPr="0075785C" w:rsidRDefault="004A71C3" w:rsidP="004A71C3">
            <w:pPr>
              <w:widowControl w:val="0"/>
              <w:autoSpaceDE w:val="0"/>
              <w:autoSpaceDN w:val="0"/>
              <w:adjustRightInd w:val="0"/>
              <w:rPr>
                <w:rFonts w:ascii="Roboto" w:hAnsi="Roboto"/>
                <w:sz w:val="20"/>
                <w:szCs w:val="20"/>
              </w:rPr>
            </w:pPr>
            <w:r>
              <w:rPr>
                <w:rFonts w:ascii="Roboto" w:hAnsi="Roboto" w:cs="Roboto"/>
                <w:b/>
                <w:bCs/>
                <w:color w:val="000000"/>
                <w:sz w:val="20"/>
                <w:szCs w:val="20"/>
              </w:rPr>
              <w:t>Názov rizika</w:t>
            </w:r>
          </w:p>
        </w:tc>
        <w:tc>
          <w:tcPr>
            <w:tcW w:w="5239" w:type="dxa"/>
          </w:tcPr>
          <w:p w:rsidR="004A71C3" w:rsidRPr="00E47F5C" w:rsidRDefault="004A71C3" w:rsidP="004A71C3">
            <w:pPr>
              <w:rPr>
                <w:sz w:val="18"/>
                <w:szCs w:val="18"/>
              </w:rPr>
            </w:pPr>
            <w:r w:rsidRPr="00E47F5C">
              <w:rPr>
                <w:sz w:val="18"/>
                <w:szCs w:val="18"/>
              </w:rPr>
              <w:t>Vypĺňa žiadateľ</w:t>
            </w:r>
          </w:p>
        </w:tc>
      </w:tr>
      <w:tr w:rsidR="004A71C3" w:rsidRPr="0075785C" w:rsidTr="00280976">
        <w:tc>
          <w:tcPr>
            <w:tcW w:w="704" w:type="dxa"/>
          </w:tcPr>
          <w:p w:rsidR="004A71C3" w:rsidRPr="0075785C" w:rsidRDefault="004A71C3" w:rsidP="004A71C3">
            <w:pPr>
              <w:rPr>
                <w:sz w:val="20"/>
                <w:szCs w:val="20"/>
              </w:rPr>
            </w:pPr>
            <w:r w:rsidRPr="0075785C">
              <w:rPr>
                <w:sz w:val="20"/>
                <w:szCs w:val="20"/>
              </w:rPr>
              <w:t>185</w:t>
            </w:r>
          </w:p>
        </w:tc>
        <w:tc>
          <w:tcPr>
            <w:tcW w:w="3119" w:type="dxa"/>
          </w:tcPr>
          <w:p w:rsidR="004A71C3" w:rsidRPr="0075785C" w:rsidRDefault="004A71C3" w:rsidP="004A71C3">
            <w:pPr>
              <w:widowControl w:val="0"/>
              <w:autoSpaceDE w:val="0"/>
              <w:autoSpaceDN w:val="0"/>
              <w:adjustRightInd w:val="0"/>
              <w:rPr>
                <w:rFonts w:ascii="Roboto" w:hAnsi="Roboto"/>
                <w:sz w:val="20"/>
                <w:szCs w:val="20"/>
              </w:rPr>
            </w:pPr>
            <w:r>
              <w:rPr>
                <w:rFonts w:ascii="Roboto" w:hAnsi="Roboto" w:cs="Roboto"/>
                <w:b/>
                <w:bCs/>
                <w:color w:val="000000"/>
                <w:sz w:val="20"/>
                <w:szCs w:val="20"/>
              </w:rPr>
              <w:t>Popis rizika</w:t>
            </w:r>
          </w:p>
        </w:tc>
        <w:tc>
          <w:tcPr>
            <w:tcW w:w="5239" w:type="dxa"/>
          </w:tcPr>
          <w:p w:rsidR="004A71C3" w:rsidRPr="00E47F5C" w:rsidRDefault="004A71C3" w:rsidP="004A71C3">
            <w:pPr>
              <w:rPr>
                <w:sz w:val="18"/>
                <w:szCs w:val="18"/>
              </w:rPr>
            </w:pPr>
            <w:r w:rsidRPr="00F00752">
              <w:rPr>
                <w:sz w:val="18"/>
                <w:szCs w:val="18"/>
              </w:rPr>
              <w:t xml:space="preserve">Žiadateľ identifikuje hlavné riziká, ktoré by mohli mať vplyv na realizáciu projektu, priradí im relevantnú závažnosť a popíše opatrenia, ktoré </w:t>
            </w:r>
            <w:r>
              <w:rPr>
                <w:sz w:val="18"/>
                <w:szCs w:val="18"/>
              </w:rPr>
              <w:t>sú plánované na jeho elimináciu</w:t>
            </w:r>
            <w:r w:rsidRPr="00F00752">
              <w:rPr>
                <w:sz w:val="18"/>
                <w:szCs w:val="18"/>
              </w:rPr>
              <w:t>.</w:t>
            </w:r>
            <w:r>
              <w:rPr>
                <w:sz w:val="18"/>
                <w:szCs w:val="18"/>
              </w:rPr>
              <w:t xml:space="preserve"> </w:t>
            </w:r>
            <w:r w:rsidRPr="003007BA">
              <w:rPr>
                <w:sz w:val="18"/>
                <w:szCs w:val="18"/>
              </w:rPr>
              <w:t>Automaticky je medzi riziká projektu zaradené ohrozenie nedo</w:t>
            </w:r>
            <w:r>
              <w:rPr>
                <w:sz w:val="18"/>
                <w:szCs w:val="18"/>
              </w:rPr>
              <w:t>siahnuti</w:t>
            </w:r>
            <w:r w:rsidRPr="003007BA">
              <w:rPr>
                <w:sz w:val="18"/>
                <w:szCs w:val="18"/>
              </w:rPr>
              <w:t>a plánovanej hodnoty merateľného/ých ukazovateľa/ov, ktorý/é bol/i na úrovni výzvy označený/é zo strany RO príznakom s možnosťou identifikácie faktov (preukázania skutočností) objektívne neovplyvniteľnými žiadateľom, v prípade nenaplnenia merateľného</w:t>
            </w:r>
            <w:r>
              <w:rPr>
                <w:sz w:val="18"/>
                <w:szCs w:val="18"/>
              </w:rPr>
              <w:t>/ých</w:t>
            </w:r>
            <w:r w:rsidRPr="003007BA">
              <w:rPr>
                <w:sz w:val="18"/>
                <w:szCs w:val="18"/>
              </w:rPr>
              <w:t xml:space="preserve"> ukazovateľa</w:t>
            </w:r>
            <w:r>
              <w:rPr>
                <w:sz w:val="18"/>
                <w:szCs w:val="18"/>
              </w:rPr>
              <w:t>/ov</w:t>
            </w:r>
          </w:p>
        </w:tc>
      </w:tr>
      <w:tr w:rsidR="004A71C3" w:rsidRPr="0075785C" w:rsidTr="00280976">
        <w:tc>
          <w:tcPr>
            <w:tcW w:w="704" w:type="dxa"/>
          </w:tcPr>
          <w:p w:rsidR="004A71C3" w:rsidRPr="0075785C" w:rsidRDefault="004A71C3" w:rsidP="004A71C3">
            <w:pPr>
              <w:rPr>
                <w:sz w:val="20"/>
                <w:szCs w:val="20"/>
              </w:rPr>
            </w:pPr>
            <w:r w:rsidRPr="0075785C">
              <w:rPr>
                <w:sz w:val="20"/>
                <w:szCs w:val="20"/>
              </w:rPr>
              <w:t>186</w:t>
            </w:r>
          </w:p>
        </w:tc>
        <w:tc>
          <w:tcPr>
            <w:tcW w:w="3119" w:type="dxa"/>
          </w:tcPr>
          <w:p w:rsidR="004A71C3" w:rsidRPr="0075785C" w:rsidRDefault="004A71C3" w:rsidP="004A71C3">
            <w:pPr>
              <w:widowControl w:val="0"/>
              <w:autoSpaceDE w:val="0"/>
              <w:autoSpaceDN w:val="0"/>
              <w:adjustRightInd w:val="0"/>
              <w:rPr>
                <w:rFonts w:ascii="Roboto" w:hAnsi="Roboto"/>
                <w:sz w:val="20"/>
                <w:szCs w:val="20"/>
              </w:rPr>
            </w:pPr>
            <w:r>
              <w:rPr>
                <w:rFonts w:ascii="Roboto" w:hAnsi="Roboto" w:cs="Roboto"/>
                <w:b/>
                <w:bCs/>
                <w:color w:val="000000"/>
                <w:sz w:val="20"/>
                <w:szCs w:val="20"/>
              </w:rPr>
              <w:t>Závažnosť</w:t>
            </w:r>
          </w:p>
        </w:tc>
        <w:tc>
          <w:tcPr>
            <w:tcW w:w="5239" w:type="dxa"/>
          </w:tcPr>
          <w:p w:rsidR="004A71C3" w:rsidRDefault="004A71C3" w:rsidP="004A71C3">
            <w:pPr>
              <w:rPr>
                <w:sz w:val="18"/>
                <w:szCs w:val="18"/>
              </w:rPr>
            </w:pPr>
            <w:r w:rsidRPr="009C6EDE">
              <w:rPr>
                <w:sz w:val="18"/>
                <w:szCs w:val="18"/>
              </w:rPr>
              <w:t>Vypĺňa žiadateľ – výber z číselníka (nízka, stredná, vysoká)</w:t>
            </w:r>
          </w:p>
          <w:p w:rsidR="004A71C3" w:rsidRPr="009C6EDE" w:rsidRDefault="004A71C3" w:rsidP="004A71C3">
            <w:pPr>
              <w:rPr>
                <w:sz w:val="18"/>
                <w:szCs w:val="18"/>
              </w:rPr>
            </w:pPr>
            <w:r w:rsidRPr="009C4EEE">
              <w:rPr>
                <w:rFonts w:cstheme="minorHAnsi"/>
                <w:i/>
                <w:color w:val="0000FF"/>
                <w:sz w:val="18"/>
                <w:szCs w:val="18"/>
              </w:rPr>
              <w:t>Nie je povinné v prípade, že nie je priradený príznak rizika pre príslušný merateľný ukazovateľ</w:t>
            </w:r>
          </w:p>
        </w:tc>
      </w:tr>
      <w:tr w:rsidR="004A71C3" w:rsidRPr="0075785C" w:rsidTr="00280976">
        <w:tc>
          <w:tcPr>
            <w:tcW w:w="704" w:type="dxa"/>
          </w:tcPr>
          <w:p w:rsidR="004A71C3" w:rsidRPr="0075785C" w:rsidRDefault="004A71C3" w:rsidP="004A71C3">
            <w:pPr>
              <w:rPr>
                <w:sz w:val="20"/>
                <w:szCs w:val="20"/>
              </w:rPr>
            </w:pPr>
            <w:r w:rsidRPr="0075785C">
              <w:rPr>
                <w:sz w:val="20"/>
                <w:szCs w:val="20"/>
              </w:rPr>
              <w:t>187</w:t>
            </w:r>
          </w:p>
        </w:tc>
        <w:tc>
          <w:tcPr>
            <w:tcW w:w="3119" w:type="dxa"/>
          </w:tcPr>
          <w:p w:rsidR="004A71C3" w:rsidRPr="0075785C" w:rsidRDefault="004A71C3" w:rsidP="004A71C3">
            <w:pPr>
              <w:widowControl w:val="0"/>
              <w:autoSpaceDE w:val="0"/>
              <w:autoSpaceDN w:val="0"/>
              <w:adjustRightInd w:val="0"/>
              <w:rPr>
                <w:rFonts w:ascii="Roboto" w:hAnsi="Roboto"/>
                <w:sz w:val="20"/>
                <w:szCs w:val="20"/>
              </w:rPr>
            </w:pPr>
            <w:r w:rsidRPr="0075785C">
              <w:rPr>
                <w:rFonts w:ascii="Roboto" w:hAnsi="Roboto" w:cs="Roboto"/>
                <w:b/>
                <w:bCs/>
                <w:color w:val="000000"/>
                <w:sz w:val="20"/>
                <w:szCs w:val="20"/>
              </w:rPr>
              <w:t>Opat</w:t>
            </w:r>
            <w:r>
              <w:rPr>
                <w:rFonts w:ascii="Roboto" w:hAnsi="Roboto" w:cs="Roboto"/>
                <w:b/>
                <w:bCs/>
                <w:color w:val="000000"/>
                <w:sz w:val="20"/>
                <w:szCs w:val="20"/>
              </w:rPr>
              <w:t>renia na elimináciu rizika</w:t>
            </w:r>
          </w:p>
        </w:tc>
        <w:tc>
          <w:tcPr>
            <w:tcW w:w="5239" w:type="dxa"/>
          </w:tcPr>
          <w:p w:rsidR="004A71C3" w:rsidRDefault="004A71C3" w:rsidP="004A71C3">
            <w:pPr>
              <w:pStyle w:val="Textkomentra"/>
              <w:rPr>
                <w:sz w:val="18"/>
                <w:szCs w:val="18"/>
              </w:rPr>
            </w:pPr>
            <w:r w:rsidRPr="009C6EDE">
              <w:rPr>
                <w:sz w:val="18"/>
                <w:szCs w:val="18"/>
              </w:rPr>
              <w:t>Vypĺňa žiadateľ</w:t>
            </w:r>
            <w:r>
              <w:rPr>
                <w:sz w:val="18"/>
                <w:szCs w:val="18"/>
              </w:rPr>
              <w:t xml:space="preserve"> </w:t>
            </w:r>
            <w:r w:rsidRPr="0097172B">
              <w:rPr>
                <w:sz w:val="18"/>
                <w:szCs w:val="18"/>
              </w:rPr>
              <w:t xml:space="preserve">- </w:t>
            </w:r>
            <w:r w:rsidRPr="00AD41AC">
              <w:rPr>
                <w:sz w:val="18"/>
                <w:szCs w:val="18"/>
              </w:rPr>
              <w:t>žiadateľ uvedie aké opatrenia prijíma na elimináciu identifikovaných rizík</w:t>
            </w:r>
          </w:p>
          <w:p w:rsidR="004A71C3" w:rsidRPr="009C6EDE" w:rsidRDefault="004A71C3" w:rsidP="004A71C3">
            <w:pPr>
              <w:pStyle w:val="Textkomentra"/>
              <w:rPr>
                <w:sz w:val="18"/>
                <w:szCs w:val="18"/>
              </w:rPr>
            </w:pPr>
            <w:r w:rsidRPr="009C4EEE">
              <w:rPr>
                <w:rFonts w:cstheme="minorHAnsi"/>
                <w:i/>
                <w:color w:val="0000FF"/>
                <w:sz w:val="18"/>
                <w:szCs w:val="18"/>
              </w:rPr>
              <w:t>Nie je povinné v prípade, že nie je priradený príznak rizika pre príslušný merateľný ukazovateľ</w:t>
            </w:r>
          </w:p>
        </w:tc>
      </w:tr>
      <w:tr w:rsidR="004A71C3" w:rsidTr="00D95A19">
        <w:trPr>
          <w:trHeight w:val="240"/>
        </w:trPr>
        <w:tc>
          <w:tcPr>
            <w:tcW w:w="9062" w:type="dxa"/>
            <w:gridSpan w:val="3"/>
          </w:tcPr>
          <w:p w:rsidR="004A71C3" w:rsidRPr="00C22DB6" w:rsidRDefault="004A71C3" w:rsidP="004A71C3">
            <w:pPr>
              <w:widowControl w:val="0"/>
              <w:autoSpaceDE w:val="0"/>
              <w:autoSpaceDN w:val="0"/>
              <w:adjustRightInd w:val="0"/>
              <w:rPr>
                <w:rFonts w:ascii="Roboto" w:hAnsi="Roboto"/>
                <w:sz w:val="24"/>
                <w:szCs w:val="24"/>
              </w:rPr>
            </w:pPr>
            <w:r>
              <w:rPr>
                <w:rFonts w:ascii="Roboto" w:hAnsi="Roboto" w:cs="Roboto"/>
                <w:b/>
                <w:bCs/>
                <w:color w:val="0064A3"/>
                <w:sz w:val="42"/>
                <w:szCs w:val="42"/>
              </w:rPr>
              <w:t>14. Zoznam povinných príloh žiadosti o NFP</w:t>
            </w:r>
          </w:p>
        </w:tc>
      </w:tr>
      <w:tr w:rsidR="004A71C3" w:rsidTr="00C22DB6">
        <w:trPr>
          <w:trHeight w:val="240"/>
        </w:trPr>
        <w:tc>
          <w:tcPr>
            <w:tcW w:w="9062" w:type="dxa"/>
            <w:gridSpan w:val="3"/>
          </w:tcPr>
          <w:p w:rsidR="004A71C3" w:rsidRDefault="004A71C3" w:rsidP="004A71C3">
            <w:pPr>
              <w:rPr>
                <w:rFonts w:ascii="Roboto" w:hAnsi="Roboto" w:cs="Roboto"/>
                <w:b/>
                <w:bCs/>
                <w:color w:val="0064A3"/>
                <w:sz w:val="42"/>
                <w:szCs w:val="42"/>
              </w:rPr>
            </w:pPr>
            <w:r>
              <w:rPr>
                <w:sz w:val="18"/>
                <w:szCs w:val="18"/>
              </w:rPr>
              <w:t>Zoznam obsahuje predkla</w:t>
            </w:r>
            <w:r w:rsidRPr="00231C62">
              <w:rPr>
                <w:sz w:val="18"/>
                <w:szCs w:val="18"/>
              </w:rPr>
              <w:t xml:space="preserve">dané prílohy k ŽoNFP, pričom </w:t>
            </w:r>
            <w:r>
              <w:rPr>
                <w:sz w:val="18"/>
                <w:szCs w:val="18"/>
              </w:rPr>
              <w:t>k jednej podmienke môže prislúchať viacero príloh a naopak. Definovanie možných príloh vykoná RO pri zadávaní výzvy do ITMS2014+</w:t>
            </w:r>
          </w:p>
        </w:tc>
      </w:tr>
      <w:tr w:rsidR="004A71C3" w:rsidRPr="0075785C" w:rsidTr="00280976">
        <w:tc>
          <w:tcPr>
            <w:tcW w:w="704" w:type="dxa"/>
          </w:tcPr>
          <w:p w:rsidR="004A71C3" w:rsidRPr="0075785C" w:rsidRDefault="004A71C3" w:rsidP="004A71C3">
            <w:pPr>
              <w:rPr>
                <w:sz w:val="20"/>
                <w:szCs w:val="20"/>
              </w:rPr>
            </w:pPr>
            <w:r w:rsidRPr="0075785C">
              <w:rPr>
                <w:sz w:val="20"/>
                <w:szCs w:val="20"/>
              </w:rPr>
              <w:t>188</w:t>
            </w:r>
          </w:p>
        </w:tc>
        <w:tc>
          <w:tcPr>
            <w:tcW w:w="3119" w:type="dxa"/>
          </w:tcPr>
          <w:p w:rsidR="004A71C3" w:rsidRDefault="004A71C3" w:rsidP="004A71C3">
            <w:pPr>
              <w:widowControl w:val="0"/>
              <w:autoSpaceDE w:val="0"/>
              <w:autoSpaceDN w:val="0"/>
              <w:adjustRightInd w:val="0"/>
              <w:rPr>
                <w:rFonts w:ascii="Roboto" w:hAnsi="Roboto" w:cs="Roboto"/>
                <w:b/>
                <w:bCs/>
                <w:color w:val="000000"/>
                <w:sz w:val="20"/>
                <w:szCs w:val="20"/>
              </w:rPr>
            </w:pPr>
            <w:r w:rsidRPr="0075785C">
              <w:rPr>
                <w:rFonts w:ascii="Roboto" w:hAnsi="Roboto" w:cs="Roboto"/>
                <w:b/>
                <w:bCs/>
                <w:color w:val="000000"/>
                <w:sz w:val="20"/>
                <w:szCs w:val="20"/>
              </w:rPr>
              <w:t>Názov PPP/ Názov prílohy/ Názov dokumentu</w:t>
            </w:r>
          </w:p>
          <w:p w:rsidR="004A71C3" w:rsidRPr="003B57CA" w:rsidRDefault="004A71C3" w:rsidP="004A71C3">
            <w:pPr>
              <w:widowControl w:val="0"/>
              <w:autoSpaceDE w:val="0"/>
              <w:autoSpaceDN w:val="0"/>
              <w:adjustRightInd w:val="0"/>
              <w:rPr>
                <w:rFonts w:ascii="Roboto" w:hAnsi="Roboto"/>
                <w:b/>
                <w:sz w:val="20"/>
                <w:szCs w:val="20"/>
              </w:rPr>
            </w:pPr>
            <w:r w:rsidRPr="003B57CA">
              <w:rPr>
                <w:rFonts w:cstheme="minorHAnsi"/>
                <w:b/>
                <w:i/>
                <w:color w:val="0000FF"/>
                <w:sz w:val="18"/>
                <w:szCs w:val="18"/>
              </w:rPr>
              <w:t>Názov relevantných PPP je uvedený v texte vyzvania</w:t>
            </w:r>
          </w:p>
        </w:tc>
        <w:tc>
          <w:tcPr>
            <w:tcW w:w="5239" w:type="dxa"/>
          </w:tcPr>
          <w:p w:rsidR="004A71C3" w:rsidRDefault="004A71C3" w:rsidP="004A71C3">
            <w:pPr>
              <w:rPr>
                <w:sz w:val="18"/>
                <w:szCs w:val="18"/>
              </w:rPr>
            </w:pPr>
            <w:r>
              <w:rPr>
                <w:sz w:val="18"/>
                <w:szCs w:val="18"/>
              </w:rPr>
              <w:t>Názov PPP – názov podmienky poskytnutia príspevku – definuje RO vo výzve.</w:t>
            </w:r>
          </w:p>
          <w:p w:rsidR="004A71C3" w:rsidRDefault="004A71C3" w:rsidP="004A71C3">
            <w:pPr>
              <w:rPr>
                <w:sz w:val="18"/>
                <w:szCs w:val="18"/>
              </w:rPr>
            </w:pPr>
            <w:r>
              <w:rPr>
                <w:sz w:val="18"/>
                <w:szCs w:val="18"/>
              </w:rPr>
              <w:t>Názov prílohy – názov prílohy pod PPP – definuje RO vo výzve.</w:t>
            </w:r>
          </w:p>
          <w:p w:rsidR="004A71C3" w:rsidRDefault="004A71C3" w:rsidP="004A71C3">
            <w:pPr>
              <w:rPr>
                <w:sz w:val="18"/>
                <w:szCs w:val="18"/>
              </w:rPr>
            </w:pPr>
            <w:r>
              <w:rPr>
                <w:sz w:val="18"/>
                <w:szCs w:val="18"/>
              </w:rPr>
              <w:t>Názov dokumentu – názov dokumentu, ktorý žiadateľ nahral k PPP.</w:t>
            </w:r>
          </w:p>
          <w:p w:rsidR="004A71C3" w:rsidRPr="003B57CA" w:rsidRDefault="004A71C3" w:rsidP="004A71C3">
            <w:pPr>
              <w:rPr>
                <w:b/>
                <w:sz w:val="18"/>
                <w:szCs w:val="18"/>
              </w:rPr>
            </w:pPr>
            <w:r w:rsidRPr="003B57CA">
              <w:rPr>
                <w:rFonts w:cstheme="minorHAnsi"/>
                <w:b/>
                <w:i/>
                <w:color w:val="0000FF"/>
                <w:sz w:val="18"/>
                <w:szCs w:val="18"/>
              </w:rPr>
              <w:t>Spôsob overenia a forma preukázania splnenia podmienky poskytnutia príspevku sú uvedené v Príručke pre žiadateľa</w:t>
            </w:r>
          </w:p>
        </w:tc>
      </w:tr>
      <w:tr w:rsidR="004A71C3" w:rsidRPr="0075785C" w:rsidTr="00280976">
        <w:tc>
          <w:tcPr>
            <w:tcW w:w="704" w:type="dxa"/>
          </w:tcPr>
          <w:p w:rsidR="004A71C3" w:rsidRPr="0075785C" w:rsidRDefault="004A71C3" w:rsidP="004A71C3">
            <w:pPr>
              <w:rPr>
                <w:sz w:val="20"/>
                <w:szCs w:val="20"/>
              </w:rPr>
            </w:pPr>
            <w:r w:rsidRPr="0075785C">
              <w:rPr>
                <w:sz w:val="20"/>
                <w:szCs w:val="20"/>
              </w:rPr>
              <w:t>189</w:t>
            </w:r>
          </w:p>
        </w:tc>
        <w:tc>
          <w:tcPr>
            <w:tcW w:w="3119" w:type="dxa"/>
          </w:tcPr>
          <w:p w:rsidR="004A71C3" w:rsidRPr="0075785C" w:rsidRDefault="004A71C3" w:rsidP="004A71C3">
            <w:pPr>
              <w:widowControl w:val="0"/>
              <w:autoSpaceDE w:val="0"/>
              <w:autoSpaceDN w:val="0"/>
              <w:adjustRightInd w:val="0"/>
              <w:rPr>
                <w:rFonts w:ascii="Roboto" w:hAnsi="Roboto"/>
                <w:sz w:val="20"/>
                <w:szCs w:val="20"/>
              </w:rPr>
            </w:pPr>
            <w:r w:rsidRPr="0075785C">
              <w:rPr>
                <w:rFonts w:ascii="Roboto" w:hAnsi="Roboto" w:cs="Roboto"/>
                <w:b/>
                <w:bCs/>
                <w:color w:val="000000"/>
                <w:sz w:val="20"/>
                <w:szCs w:val="20"/>
              </w:rPr>
              <w:t>Predloženie</w:t>
            </w:r>
          </w:p>
        </w:tc>
        <w:tc>
          <w:tcPr>
            <w:tcW w:w="5239" w:type="dxa"/>
          </w:tcPr>
          <w:p w:rsidR="004A71C3" w:rsidRPr="00E47F5C" w:rsidRDefault="004A71C3" w:rsidP="004A71C3">
            <w:pPr>
              <w:rPr>
                <w:sz w:val="18"/>
                <w:szCs w:val="18"/>
              </w:rPr>
            </w:pPr>
            <w:r w:rsidRPr="003E40E3">
              <w:rPr>
                <w:sz w:val="18"/>
                <w:szCs w:val="18"/>
              </w:rPr>
              <w:t>Automaticky vyplnené</w:t>
            </w:r>
            <w:r>
              <w:rPr>
                <w:sz w:val="18"/>
                <w:szCs w:val="18"/>
              </w:rPr>
              <w:t xml:space="preserve"> </w:t>
            </w:r>
          </w:p>
        </w:tc>
      </w:tr>
      <w:tr w:rsidR="004A71C3" w:rsidTr="00C22DB6">
        <w:tc>
          <w:tcPr>
            <w:tcW w:w="9062" w:type="dxa"/>
            <w:gridSpan w:val="3"/>
          </w:tcPr>
          <w:p w:rsidR="004A71C3" w:rsidRPr="00C22DB6" w:rsidRDefault="004A71C3" w:rsidP="004A71C3">
            <w:pPr>
              <w:widowControl w:val="0"/>
              <w:autoSpaceDE w:val="0"/>
              <w:autoSpaceDN w:val="0"/>
              <w:adjustRightInd w:val="0"/>
              <w:rPr>
                <w:rFonts w:ascii="Roboto" w:hAnsi="Roboto"/>
                <w:sz w:val="24"/>
                <w:szCs w:val="24"/>
              </w:rPr>
            </w:pPr>
            <w:r>
              <w:rPr>
                <w:rFonts w:ascii="Roboto" w:hAnsi="Roboto" w:cs="Roboto"/>
                <w:b/>
                <w:bCs/>
                <w:color w:val="0064A3"/>
                <w:sz w:val="42"/>
                <w:szCs w:val="42"/>
              </w:rPr>
              <w:t>15. Čestné vyhlásenie žiadateľa</w:t>
            </w:r>
          </w:p>
        </w:tc>
      </w:tr>
      <w:tr w:rsidR="004A71C3" w:rsidRPr="0075785C" w:rsidTr="00D95A19">
        <w:tc>
          <w:tcPr>
            <w:tcW w:w="704" w:type="dxa"/>
          </w:tcPr>
          <w:p w:rsidR="004A71C3" w:rsidRPr="0075785C" w:rsidRDefault="004A71C3" w:rsidP="004A71C3">
            <w:pPr>
              <w:rPr>
                <w:sz w:val="20"/>
                <w:szCs w:val="20"/>
              </w:rPr>
            </w:pPr>
            <w:r w:rsidRPr="0075785C">
              <w:rPr>
                <w:sz w:val="20"/>
                <w:szCs w:val="20"/>
              </w:rPr>
              <w:t>190</w:t>
            </w:r>
          </w:p>
        </w:tc>
        <w:tc>
          <w:tcPr>
            <w:tcW w:w="3119" w:type="dxa"/>
          </w:tcPr>
          <w:p w:rsidR="004A71C3" w:rsidRPr="009C6EDE" w:rsidRDefault="004A71C3" w:rsidP="004A71C3">
            <w:pPr>
              <w:widowControl w:val="0"/>
              <w:autoSpaceDE w:val="0"/>
              <w:autoSpaceDN w:val="0"/>
              <w:adjustRightInd w:val="0"/>
              <w:rPr>
                <w:rFonts w:ascii="Roboto" w:hAnsi="Roboto" w:cs="Roboto"/>
                <w:b/>
                <w:bCs/>
                <w:color w:val="000000"/>
                <w:sz w:val="20"/>
                <w:szCs w:val="20"/>
              </w:rPr>
            </w:pPr>
            <w:r>
              <w:rPr>
                <w:rFonts w:ascii="Roboto" w:hAnsi="Roboto" w:cs="Roboto"/>
                <w:b/>
                <w:bCs/>
                <w:color w:val="000000"/>
                <w:sz w:val="20"/>
                <w:szCs w:val="20"/>
              </w:rPr>
              <w:t>Text vyhlásenia</w:t>
            </w:r>
          </w:p>
          <w:p w:rsidR="004A71C3" w:rsidRPr="0075785C" w:rsidRDefault="004A71C3" w:rsidP="004A71C3">
            <w:pPr>
              <w:widowControl w:val="0"/>
              <w:autoSpaceDE w:val="0"/>
              <w:autoSpaceDN w:val="0"/>
              <w:adjustRightInd w:val="0"/>
              <w:rPr>
                <w:rFonts w:ascii="Roboto" w:hAnsi="Roboto"/>
                <w:sz w:val="20"/>
                <w:szCs w:val="20"/>
              </w:rPr>
            </w:pPr>
          </w:p>
        </w:tc>
        <w:tc>
          <w:tcPr>
            <w:tcW w:w="5239" w:type="dxa"/>
          </w:tcPr>
          <w:p w:rsidR="004A71C3" w:rsidRPr="00E47F5C" w:rsidRDefault="004A71C3" w:rsidP="004A71C3">
            <w:pPr>
              <w:rPr>
                <w:sz w:val="18"/>
                <w:szCs w:val="18"/>
              </w:rPr>
            </w:pPr>
            <w:r w:rsidRPr="003E40E3">
              <w:rPr>
                <w:sz w:val="18"/>
                <w:szCs w:val="18"/>
              </w:rPr>
              <w:t>Automaticky vyplnené</w:t>
            </w:r>
            <w:r>
              <w:rPr>
                <w:sz w:val="18"/>
                <w:szCs w:val="18"/>
              </w:rPr>
              <w:t xml:space="preserve"> (</w:t>
            </w:r>
            <w:r w:rsidRPr="00D95A19">
              <w:rPr>
                <w:sz w:val="18"/>
                <w:szCs w:val="18"/>
              </w:rPr>
              <w:t xml:space="preserve">prvá časť </w:t>
            </w:r>
            <w:r>
              <w:rPr>
                <w:sz w:val="18"/>
                <w:szCs w:val="18"/>
              </w:rPr>
              <w:t>textu čestného vyhlásenia, preddefinovaný text v ITMS2014+)</w:t>
            </w:r>
          </w:p>
        </w:tc>
      </w:tr>
      <w:tr w:rsidR="004A71C3" w:rsidRPr="0075785C" w:rsidTr="00280976">
        <w:tc>
          <w:tcPr>
            <w:tcW w:w="704" w:type="dxa"/>
          </w:tcPr>
          <w:p w:rsidR="004A71C3" w:rsidRPr="0075785C" w:rsidRDefault="004A71C3" w:rsidP="004A71C3">
            <w:pPr>
              <w:rPr>
                <w:sz w:val="20"/>
                <w:szCs w:val="20"/>
              </w:rPr>
            </w:pPr>
            <w:r w:rsidRPr="0075785C">
              <w:rPr>
                <w:sz w:val="20"/>
                <w:szCs w:val="20"/>
              </w:rPr>
              <w:t>191</w:t>
            </w:r>
          </w:p>
        </w:tc>
        <w:tc>
          <w:tcPr>
            <w:tcW w:w="3119" w:type="dxa"/>
          </w:tcPr>
          <w:p w:rsidR="004A71C3" w:rsidRPr="009C6EDE" w:rsidRDefault="004A71C3" w:rsidP="004A71C3">
            <w:pPr>
              <w:widowControl w:val="0"/>
              <w:autoSpaceDE w:val="0"/>
              <w:autoSpaceDN w:val="0"/>
              <w:adjustRightInd w:val="0"/>
              <w:rPr>
                <w:rFonts w:ascii="Roboto" w:hAnsi="Roboto" w:cs="Roboto"/>
                <w:b/>
                <w:bCs/>
                <w:color w:val="000000"/>
                <w:sz w:val="20"/>
                <w:szCs w:val="20"/>
              </w:rPr>
            </w:pPr>
            <w:r>
              <w:rPr>
                <w:rFonts w:ascii="Roboto" w:hAnsi="Roboto" w:cs="Roboto"/>
                <w:b/>
                <w:bCs/>
                <w:color w:val="000000"/>
                <w:sz w:val="20"/>
                <w:szCs w:val="20"/>
              </w:rPr>
              <w:t>Text vyhlásenia RO</w:t>
            </w:r>
          </w:p>
          <w:p w:rsidR="004A71C3" w:rsidRPr="0075785C" w:rsidRDefault="004A71C3" w:rsidP="004A71C3">
            <w:pPr>
              <w:widowControl w:val="0"/>
              <w:autoSpaceDE w:val="0"/>
              <w:autoSpaceDN w:val="0"/>
              <w:adjustRightInd w:val="0"/>
              <w:rPr>
                <w:rFonts w:ascii="Roboto" w:hAnsi="Roboto"/>
                <w:sz w:val="20"/>
                <w:szCs w:val="20"/>
              </w:rPr>
            </w:pPr>
          </w:p>
        </w:tc>
        <w:tc>
          <w:tcPr>
            <w:tcW w:w="5239" w:type="dxa"/>
          </w:tcPr>
          <w:p w:rsidR="004A71C3" w:rsidRPr="00E47F5C" w:rsidRDefault="004A71C3" w:rsidP="004A71C3">
            <w:pPr>
              <w:rPr>
                <w:sz w:val="18"/>
                <w:szCs w:val="18"/>
              </w:rPr>
            </w:pPr>
            <w:r w:rsidRPr="003E40E3">
              <w:rPr>
                <w:sz w:val="18"/>
                <w:szCs w:val="18"/>
              </w:rPr>
              <w:t>Automaticky vyplnené</w:t>
            </w:r>
            <w:r>
              <w:rPr>
                <w:sz w:val="18"/>
                <w:szCs w:val="18"/>
              </w:rPr>
              <w:t xml:space="preserve"> - d</w:t>
            </w:r>
            <w:r w:rsidRPr="00D95A19">
              <w:rPr>
                <w:sz w:val="18"/>
                <w:szCs w:val="18"/>
              </w:rPr>
              <w:t xml:space="preserve">ruhá časť </w:t>
            </w:r>
            <w:r>
              <w:rPr>
                <w:sz w:val="18"/>
                <w:szCs w:val="18"/>
              </w:rPr>
              <w:t xml:space="preserve">textu čestného vyhlásenia </w:t>
            </w:r>
            <w:r w:rsidRPr="00D95A19">
              <w:rPr>
                <w:sz w:val="18"/>
                <w:szCs w:val="18"/>
              </w:rPr>
              <w:t xml:space="preserve"> je editovateľná zo strany RO v</w:t>
            </w:r>
            <w:r>
              <w:rPr>
                <w:sz w:val="18"/>
                <w:szCs w:val="18"/>
              </w:rPr>
              <w:t xml:space="preserve"> </w:t>
            </w:r>
            <w:r w:rsidRPr="00D95A19">
              <w:rPr>
                <w:sz w:val="18"/>
                <w:szCs w:val="18"/>
              </w:rPr>
              <w:t>ITMS2014</w:t>
            </w:r>
            <w:r>
              <w:rPr>
                <w:sz w:val="18"/>
                <w:szCs w:val="18"/>
              </w:rPr>
              <w:t>+</w:t>
            </w:r>
            <w:r w:rsidRPr="00D95A19">
              <w:rPr>
                <w:sz w:val="18"/>
                <w:szCs w:val="18"/>
              </w:rPr>
              <w:t xml:space="preserve"> a znenie vyhlásení na preukázanie podmienok poskytnutia príspevku môže RO upravovať pri zadávaní výzvy. Jednotlivé ustanovenia v tejto časti si pri zadávaní ŽoNFP žiadateľ môže vybrať a zvoliť v závislosti od toho, ktoré vyhlásenie je preňho relevantné</w:t>
            </w:r>
          </w:p>
        </w:tc>
      </w:tr>
      <w:tr w:rsidR="004A71C3" w:rsidRPr="0075785C" w:rsidTr="00D037C3">
        <w:tc>
          <w:tcPr>
            <w:tcW w:w="9062" w:type="dxa"/>
            <w:gridSpan w:val="3"/>
          </w:tcPr>
          <w:p w:rsidR="004A71C3" w:rsidRPr="00251EE7" w:rsidRDefault="004A71C3" w:rsidP="004A71C3">
            <w:pPr>
              <w:autoSpaceDE w:val="0"/>
              <w:autoSpaceDN w:val="0"/>
              <w:adjustRightInd w:val="0"/>
              <w:spacing w:before="120" w:after="120"/>
              <w:rPr>
                <w:rFonts w:cstheme="minorHAnsi"/>
                <w:i/>
                <w:color w:val="FF0000"/>
                <w:sz w:val="18"/>
                <w:szCs w:val="18"/>
              </w:rPr>
            </w:pPr>
            <w:r w:rsidRPr="00251EE7">
              <w:rPr>
                <w:rFonts w:cstheme="minorHAnsi"/>
                <w:i/>
                <w:color w:val="000000"/>
                <w:szCs w:val="24"/>
              </w:rPr>
              <w:t xml:space="preserve">Ja, dolupodpísaný žiadateľ (štatutárny orgán žiadateľa) čestne vyhlasujem, že: </w:t>
            </w:r>
            <w:r w:rsidRPr="00251EE7">
              <w:rPr>
                <w:rFonts w:cstheme="minorHAnsi"/>
                <w:i/>
                <w:color w:val="FF0000"/>
                <w:sz w:val="18"/>
                <w:szCs w:val="18"/>
              </w:rPr>
              <w:t>(pozn. prvá časť sekcie je preddefinovaný text)</w:t>
            </w:r>
          </w:p>
          <w:p w:rsidR="004A71C3" w:rsidRPr="00251EE7" w:rsidRDefault="004A71C3" w:rsidP="004A71C3">
            <w:pPr>
              <w:pStyle w:val="Odsekzoznamu"/>
              <w:numPr>
                <w:ilvl w:val="0"/>
                <w:numId w:val="3"/>
              </w:numPr>
              <w:autoSpaceDE w:val="0"/>
              <w:autoSpaceDN w:val="0"/>
              <w:adjustRightInd w:val="0"/>
              <w:spacing w:before="120" w:after="120" w:line="240" w:lineRule="auto"/>
              <w:ind w:left="142" w:hanging="142"/>
              <w:contextualSpacing w:val="0"/>
              <w:rPr>
                <w:rFonts w:asciiTheme="minorHAnsi" w:hAnsiTheme="minorHAnsi" w:cstheme="minorHAnsi"/>
                <w:i/>
                <w:color w:val="000000"/>
                <w:szCs w:val="24"/>
              </w:rPr>
            </w:pPr>
            <w:r w:rsidRPr="00251EE7">
              <w:rPr>
                <w:rFonts w:asciiTheme="minorHAnsi" w:hAnsiTheme="minorHAnsi" w:cstheme="minorHAnsi"/>
                <w:i/>
                <w:color w:val="000000"/>
                <w:szCs w:val="24"/>
              </w:rPr>
              <w:t xml:space="preserve">všetky informácie obsiahnuté v žiadosti o nenávratný finančný príspevok a všetkých jej prílohách sú úplné, pravdivé a správne, </w:t>
            </w:r>
          </w:p>
          <w:p w:rsidR="004A71C3" w:rsidRPr="00251EE7" w:rsidRDefault="004A71C3" w:rsidP="004A71C3">
            <w:pPr>
              <w:pStyle w:val="Odsekzoznamu"/>
              <w:numPr>
                <w:ilvl w:val="0"/>
                <w:numId w:val="3"/>
              </w:numPr>
              <w:autoSpaceDE w:val="0"/>
              <w:autoSpaceDN w:val="0"/>
              <w:adjustRightInd w:val="0"/>
              <w:spacing w:before="120" w:after="120" w:line="240" w:lineRule="auto"/>
              <w:ind w:left="142" w:hanging="142"/>
              <w:contextualSpacing w:val="0"/>
              <w:rPr>
                <w:rFonts w:asciiTheme="minorHAnsi" w:hAnsiTheme="minorHAnsi" w:cstheme="minorHAnsi"/>
                <w:i/>
                <w:color w:val="000000"/>
                <w:szCs w:val="24"/>
              </w:rPr>
            </w:pPr>
            <w:r w:rsidRPr="00251EE7">
              <w:rPr>
                <w:rFonts w:asciiTheme="minorHAnsi" w:hAnsiTheme="minorHAnsi" w:cstheme="minorHAnsi"/>
                <w:i/>
                <w:color w:val="000000"/>
                <w:szCs w:val="24"/>
              </w:rPr>
              <w:t>projekt je v súlade s princípmi podpory rovnosti mužov a žien a nediskriminácie podľa článku 7 nariadenia o Európskeho parlamentu a Rady (EÚ) č. 1303/2013 zo 17. decembra 2013, ktorým sa stanovujú spoločné ustanovenia o Európskom fonde regionálneho rozvoja, Európskom sociálnom fonde, Kohéznom fonde, Európskom poľnohospodárskom fonde pre rozvoj vidieka a Európskom námornom a rybárskom fonde a ktorým sa stanovujú všeobecné ustanovenia o Európskom fonde regionálneho rozvoja, Európskom sociálnom fonde, Kohéznom fonde a Európskom námornom a rybárskom fonde, a ktorým sa zrušuje nariadenie Rady (ES) č. 1083/2006  (ďalej len ,,všeobecné nariadenie“) a v súlade s princípom udržateľného rozvoja podľa článku 8 všeobecného nariadenia,</w:t>
            </w:r>
          </w:p>
          <w:p w:rsidR="004A71C3" w:rsidRPr="00251EE7" w:rsidRDefault="004A71C3" w:rsidP="004A71C3">
            <w:pPr>
              <w:pStyle w:val="Odsekzoznamu"/>
              <w:numPr>
                <w:ilvl w:val="0"/>
                <w:numId w:val="3"/>
              </w:numPr>
              <w:autoSpaceDE w:val="0"/>
              <w:autoSpaceDN w:val="0"/>
              <w:adjustRightInd w:val="0"/>
              <w:spacing w:before="120" w:after="120" w:line="240" w:lineRule="auto"/>
              <w:ind w:left="142" w:hanging="142"/>
              <w:contextualSpacing w:val="0"/>
              <w:rPr>
                <w:rFonts w:asciiTheme="minorHAnsi" w:hAnsiTheme="minorHAnsi" w:cstheme="minorHAnsi"/>
                <w:i/>
                <w:color w:val="000000"/>
                <w:szCs w:val="24"/>
              </w:rPr>
            </w:pPr>
            <w:r w:rsidRPr="00251EE7">
              <w:rPr>
                <w:rFonts w:asciiTheme="minorHAnsi" w:hAnsiTheme="minorHAnsi" w:cstheme="minorHAnsi"/>
                <w:i/>
                <w:color w:val="000000"/>
                <w:szCs w:val="24"/>
              </w:rPr>
              <w:t>zabezpečím finančné prostriedky na spolufinancovanie projektu tak, aby nebola ohrozená jeho implementácia,</w:t>
            </w:r>
          </w:p>
          <w:p w:rsidR="004A71C3" w:rsidRPr="00251EE7" w:rsidRDefault="004A71C3" w:rsidP="004A71C3">
            <w:pPr>
              <w:pStyle w:val="Odsekzoznamu"/>
              <w:numPr>
                <w:ilvl w:val="0"/>
                <w:numId w:val="3"/>
              </w:numPr>
              <w:autoSpaceDE w:val="0"/>
              <w:autoSpaceDN w:val="0"/>
              <w:adjustRightInd w:val="0"/>
              <w:spacing w:before="120" w:after="120" w:line="240" w:lineRule="auto"/>
              <w:ind w:left="142" w:hanging="142"/>
              <w:contextualSpacing w:val="0"/>
              <w:rPr>
                <w:rFonts w:asciiTheme="minorHAnsi" w:hAnsiTheme="minorHAnsi" w:cstheme="minorHAnsi"/>
                <w:i/>
                <w:color w:val="000000"/>
                <w:szCs w:val="24"/>
              </w:rPr>
            </w:pPr>
            <w:r w:rsidRPr="00251EE7">
              <w:rPr>
                <w:rFonts w:asciiTheme="minorHAnsi" w:hAnsiTheme="minorHAnsi" w:cstheme="minorHAnsi"/>
                <w:i/>
                <w:color w:val="000000"/>
                <w:szCs w:val="24"/>
              </w:rPr>
              <w:t>na oprávnené výdavky uvedené v projekte nežiadam o inú pomoc, resp. požadovanie inej pomoci je v súlade s pravidlami kumulácie ustanovenými v príslušných právnych predpisov poskytovania štátnej pomoci a na tieto výdavky v minulosti nebol poskytnutý príspevok z verejných prostriedkov ani z Recyklačného fondu,</w:t>
            </w:r>
          </w:p>
          <w:p w:rsidR="004A71C3" w:rsidRPr="00251EE7" w:rsidRDefault="004A71C3" w:rsidP="004A71C3">
            <w:pPr>
              <w:pStyle w:val="Odsekzoznamu"/>
              <w:numPr>
                <w:ilvl w:val="0"/>
                <w:numId w:val="3"/>
              </w:numPr>
              <w:autoSpaceDE w:val="0"/>
              <w:autoSpaceDN w:val="0"/>
              <w:adjustRightInd w:val="0"/>
              <w:spacing w:before="120" w:after="120" w:line="240" w:lineRule="auto"/>
              <w:ind w:left="142" w:hanging="142"/>
              <w:contextualSpacing w:val="0"/>
              <w:rPr>
                <w:rFonts w:asciiTheme="minorHAnsi" w:hAnsiTheme="minorHAnsi" w:cstheme="minorHAnsi"/>
                <w:i/>
                <w:color w:val="000000"/>
                <w:szCs w:val="24"/>
              </w:rPr>
            </w:pPr>
            <w:r w:rsidRPr="00251EE7">
              <w:rPr>
                <w:rFonts w:asciiTheme="minorHAnsi" w:hAnsiTheme="minorHAnsi" w:cstheme="minorHAnsi"/>
                <w:i/>
                <w:color w:val="000000"/>
                <w:szCs w:val="24"/>
              </w:rPr>
              <w:t>spĺňam podmienky poskytnutia príspevku uvedené v príslušnej výzve,</w:t>
            </w:r>
          </w:p>
          <w:p w:rsidR="004A71C3" w:rsidRPr="00251EE7" w:rsidRDefault="004A71C3" w:rsidP="004A71C3">
            <w:pPr>
              <w:pStyle w:val="Odsekzoznamu"/>
              <w:numPr>
                <w:ilvl w:val="0"/>
                <w:numId w:val="3"/>
              </w:numPr>
              <w:autoSpaceDE w:val="0"/>
              <w:autoSpaceDN w:val="0"/>
              <w:adjustRightInd w:val="0"/>
              <w:spacing w:before="120" w:after="120" w:line="240" w:lineRule="auto"/>
              <w:ind w:left="142" w:hanging="142"/>
              <w:contextualSpacing w:val="0"/>
              <w:rPr>
                <w:rFonts w:asciiTheme="minorHAnsi" w:hAnsiTheme="minorHAnsi" w:cstheme="minorHAnsi"/>
                <w:i/>
                <w:color w:val="000000"/>
                <w:szCs w:val="24"/>
              </w:rPr>
            </w:pPr>
            <w:r w:rsidRPr="00251EE7">
              <w:rPr>
                <w:rFonts w:asciiTheme="minorHAnsi" w:hAnsiTheme="minorHAnsi" w:cstheme="minorHAnsi"/>
                <w:i/>
                <w:color w:val="000000"/>
                <w:szCs w:val="24"/>
              </w:rPr>
              <w:t>údaje uvedené v žiadosti o NFP sú identické s údajmi odoslanými prostredníctvom verejnej časti portálu ITMS2014+,</w:t>
            </w:r>
          </w:p>
          <w:p w:rsidR="004A71C3" w:rsidRPr="00251EE7" w:rsidRDefault="004A71C3" w:rsidP="004A71C3">
            <w:pPr>
              <w:pStyle w:val="Odsekzoznamu"/>
              <w:numPr>
                <w:ilvl w:val="0"/>
                <w:numId w:val="3"/>
              </w:numPr>
              <w:autoSpaceDE w:val="0"/>
              <w:autoSpaceDN w:val="0"/>
              <w:adjustRightInd w:val="0"/>
              <w:spacing w:before="120" w:after="120" w:line="240" w:lineRule="auto"/>
              <w:ind w:left="142" w:hanging="142"/>
              <w:contextualSpacing w:val="0"/>
              <w:rPr>
                <w:rFonts w:asciiTheme="minorHAnsi" w:hAnsiTheme="minorHAnsi" w:cstheme="minorHAnsi"/>
                <w:i/>
                <w:color w:val="000000"/>
                <w:szCs w:val="24"/>
              </w:rPr>
            </w:pPr>
            <w:r w:rsidRPr="00251EE7">
              <w:rPr>
                <w:rFonts w:asciiTheme="minorHAnsi" w:hAnsiTheme="minorHAnsi" w:cstheme="minorHAnsi"/>
                <w:i/>
                <w:color w:val="000000"/>
                <w:szCs w:val="24"/>
              </w:rPr>
              <w:t>som si vedomý skutočnosti, že na NFP nie je právny nárok,</w:t>
            </w:r>
          </w:p>
          <w:p w:rsidR="004A71C3" w:rsidRPr="00251EE7" w:rsidRDefault="004A71C3" w:rsidP="004A71C3">
            <w:pPr>
              <w:pStyle w:val="Odsekzoznamu"/>
              <w:numPr>
                <w:ilvl w:val="0"/>
                <w:numId w:val="3"/>
              </w:numPr>
              <w:autoSpaceDE w:val="0"/>
              <w:autoSpaceDN w:val="0"/>
              <w:adjustRightInd w:val="0"/>
              <w:spacing w:before="120" w:after="120" w:line="240" w:lineRule="auto"/>
              <w:ind w:left="142" w:hanging="142"/>
              <w:contextualSpacing w:val="0"/>
              <w:rPr>
                <w:rFonts w:asciiTheme="minorHAnsi" w:hAnsiTheme="minorHAnsi" w:cstheme="minorHAnsi"/>
                <w:i/>
                <w:color w:val="000000"/>
                <w:szCs w:val="24"/>
              </w:rPr>
            </w:pPr>
            <w:r w:rsidRPr="00251EE7">
              <w:rPr>
                <w:rFonts w:asciiTheme="minorHAnsi" w:hAnsiTheme="minorHAnsi" w:cstheme="minorHAnsi"/>
                <w:i/>
                <w:color w:val="000000"/>
                <w:szCs w:val="24"/>
              </w:rPr>
              <w:t>som si vedomý zodpovednosti za predloženie neúplných a nesprávnych údajov, pričom beriem na vedomie, že preukázanie opaku je spojené s rizikom možných následkov v rámci konania o žiadosti o NFP a/alebo implementácie projektu (napr. možnosť mimoriadneho ukončenia zmluvného vzťahu, vznik neoprávnených výdavkov).</w:t>
            </w:r>
          </w:p>
          <w:p w:rsidR="004A71C3" w:rsidRPr="00251EE7" w:rsidRDefault="004A71C3" w:rsidP="004A71C3">
            <w:pPr>
              <w:autoSpaceDE w:val="0"/>
              <w:autoSpaceDN w:val="0"/>
              <w:adjustRightInd w:val="0"/>
              <w:spacing w:before="120" w:after="120"/>
              <w:rPr>
                <w:rFonts w:cstheme="minorHAnsi"/>
                <w:i/>
                <w:color w:val="000000"/>
                <w:szCs w:val="24"/>
              </w:rPr>
            </w:pPr>
            <w:r w:rsidRPr="00251EE7">
              <w:rPr>
                <w:rFonts w:cstheme="minorHAnsi"/>
                <w:i/>
                <w:color w:val="000000"/>
                <w:szCs w:val="24"/>
              </w:rPr>
              <w:t>Zaväzujem sa bezodkladne písomne informovať poskytovateľa o všetkých zmenách, ktoré sa týkajú uvedených údajov a skutočností. Súhlasím so správou, spracovaním a uchovávaním všetkých uvedených osobných údajov v súlade so zák. č. 122/2013 Z. z. o </w:t>
            </w:r>
            <w:r w:rsidRPr="00251EE7">
              <w:rPr>
                <w:rFonts w:cstheme="minorHAnsi"/>
                <w:b/>
                <w:bCs/>
                <w:i/>
                <w:color w:val="000000"/>
                <w:szCs w:val="24"/>
              </w:rPr>
              <w:t>ochrane osobných údajov</w:t>
            </w:r>
            <w:r w:rsidRPr="00251EE7">
              <w:rPr>
                <w:rFonts w:cstheme="minorHAnsi"/>
                <w:i/>
                <w:color w:val="000000"/>
                <w:szCs w:val="24"/>
              </w:rPr>
              <w:t> a o zmene a doplnení niektorých zákonov pre účely implementácie príslušného operačného programu.</w:t>
            </w:r>
          </w:p>
          <w:p w:rsidR="004A71C3" w:rsidRPr="00251EE7" w:rsidRDefault="004A71C3" w:rsidP="004A71C3">
            <w:pPr>
              <w:autoSpaceDE w:val="0"/>
              <w:autoSpaceDN w:val="0"/>
              <w:adjustRightInd w:val="0"/>
              <w:spacing w:before="120" w:after="120"/>
              <w:rPr>
                <w:rFonts w:cstheme="minorHAnsi"/>
                <w:i/>
                <w:color w:val="000000"/>
                <w:szCs w:val="24"/>
              </w:rPr>
            </w:pPr>
            <w:r w:rsidRPr="00251EE7">
              <w:rPr>
                <w:rFonts w:cstheme="minorHAnsi"/>
                <w:i/>
                <w:color w:val="000000"/>
                <w:szCs w:val="24"/>
              </w:rPr>
              <w:t>S ohľadom na podmienky poskytnutia príspevku zároveň čestne vyhlasujem, že:</w:t>
            </w:r>
          </w:p>
          <w:p w:rsidR="004A71C3" w:rsidRPr="00251EE7" w:rsidRDefault="004A71C3" w:rsidP="004A71C3">
            <w:pPr>
              <w:autoSpaceDE w:val="0"/>
              <w:autoSpaceDN w:val="0"/>
              <w:adjustRightInd w:val="0"/>
              <w:spacing w:before="120" w:after="120"/>
              <w:rPr>
                <w:rFonts w:cstheme="minorHAnsi"/>
                <w:i/>
                <w:color w:val="FF0000"/>
                <w:sz w:val="18"/>
                <w:szCs w:val="18"/>
              </w:rPr>
            </w:pPr>
            <w:r w:rsidRPr="00251EE7">
              <w:rPr>
                <w:rFonts w:cstheme="minorHAnsi"/>
                <w:i/>
                <w:color w:val="FF0000"/>
                <w:sz w:val="18"/>
                <w:szCs w:val="18"/>
              </w:rPr>
              <w:t>(Pozn. druhá časť sekcie je editovateľná zo strany RO v</w:t>
            </w:r>
            <w:r>
              <w:rPr>
                <w:rFonts w:cstheme="minorHAnsi"/>
                <w:i/>
                <w:color w:val="FF0000"/>
                <w:sz w:val="18"/>
                <w:szCs w:val="18"/>
              </w:rPr>
              <w:t xml:space="preserve"> </w:t>
            </w:r>
            <w:r w:rsidRPr="00251EE7">
              <w:rPr>
                <w:rFonts w:cstheme="minorHAnsi"/>
                <w:i/>
                <w:color w:val="FF0000"/>
                <w:sz w:val="18"/>
                <w:szCs w:val="18"/>
              </w:rPr>
              <w:t>ITMS2014 a znenie vyhlásení na preukázanie podmienok poskytnutia príspevku môže RO upravovať pri zadávaní výzvy. Jednotlivé ustanovenia v tejto časti si pri zadávaní ŽoNFP žiadateľ môže vybrať a zvoliť v závislosti od toho, ktoré vyhlásenie je preňho relevantné)</w:t>
            </w:r>
          </w:p>
          <w:p w:rsidR="004A71C3" w:rsidRPr="007769B7" w:rsidRDefault="004A71C3" w:rsidP="004A71C3">
            <w:pPr>
              <w:pStyle w:val="Odsekzoznamu"/>
              <w:numPr>
                <w:ilvl w:val="0"/>
                <w:numId w:val="3"/>
              </w:numPr>
              <w:spacing w:before="120" w:after="120"/>
              <w:ind w:left="142" w:hanging="142"/>
              <w:contextualSpacing w:val="0"/>
              <w:rPr>
                <w:rFonts w:asciiTheme="minorHAnsi" w:hAnsiTheme="minorHAnsi" w:cstheme="minorHAnsi"/>
                <w:color w:val="000000"/>
                <w:szCs w:val="24"/>
              </w:rPr>
            </w:pPr>
            <w:r w:rsidRPr="007769B7">
              <w:rPr>
                <w:rFonts w:asciiTheme="minorHAnsi" w:hAnsiTheme="minorHAnsi" w:cstheme="minorHAnsi"/>
                <w:i/>
              </w:rPr>
              <w:t>žiadateľ nie je dlžníkom na daniach</w:t>
            </w:r>
            <w:r>
              <w:rPr>
                <w:rFonts w:asciiTheme="minorHAnsi" w:hAnsiTheme="minorHAnsi" w:cstheme="minorHAnsi"/>
                <w:i/>
              </w:rPr>
              <w:t>,</w:t>
            </w:r>
          </w:p>
          <w:p w:rsidR="004A71C3" w:rsidRPr="00527EF4" w:rsidRDefault="004A71C3" w:rsidP="004A71C3">
            <w:pPr>
              <w:pStyle w:val="Odsekzoznamu"/>
              <w:numPr>
                <w:ilvl w:val="0"/>
                <w:numId w:val="3"/>
              </w:numPr>
              <w:spacing w:before="120" w:after="120"/>
              <w:ind w:left="142" w:hanging="142"/>
              <w:contextualSpacing w:val="0"/>
              <w:rPr>
                <w:rFonts w:asciiTheme="minorHAnsi" w:hAnsiTheme="minorHAnsi" w:cstheme="minorHAnsi"/>
                <w:color w:val="000000"/>
                <w:szCs w:val="24"/>
              </w:rPr>
            </w:pPr>
            <w:r w:rsidRPr="007769B7">
              <w:rPr>
                <w:rFonts w:asciiTheme="minorHAnsi" w:hAnsiTheme="minorHAnsi" w:cstheme="minorHAnsi"/>
                <w:i/>
              </w:rPr>
              <w:t>žiadateľ nie je dlžníkom poistného na zdravotnom poistení</w:t>
            </w:r>
            <w:r>
              <w:rPr>
                <w:rFonts w:asciiTheme="minorHAnsi" w:hAnsiTheme="minorHAnsi" w:cstheme="minorHAnsi"/>
                <w:i/>
              </w:rPr>
              <w:t>,</w:t>
            </w:r>
          </w:p>
          <w:p w:rsidR="004A71C3" w:rsidRPr="00ED7EE5" w:rsidRDefault="004A71C3" w:rsidP="004A71C3">
            <w:pPr>
              <w:pStyle w:val="Odsekzoznamu"/>
              <w:numPr>
                <w:ilvl w:val="0"/>
                <w:numId w:val="3"/>
              </w:numPr>
              <w:spacing w:before="120" w:after="120"/>
              <w:ind w:left="142" w:hanging="142"/>
              <w:contextualSpacing w:val="0"/>
              <w:rPr>
                <w:rFonts w:asciiTheme="minorHAnsi" w:hAnsiTheme="minorHAnsi" w:cstheme="minorHAnsi"/>
                <w:color w:val="000000"/>
                <w:szCs w:val="24"/>
              </w:rPr>
            </w:pPr>
            <w:r w:rsidRPr="007769B7">
              <w:rPr>
                <w:rFonts w:asciiTheme="minorHAnsi" w:hAnsiTheme="minorHAnsi" w:cstheme="minorHAnsi"/>
                <w:i/>
              </w:rPr>
              <w:t>žiadateľ nie je dlžníkom na</w:t>
            </w:r>
            <w:r>
              <w:rPr>
                <w:rFonts w:asciiTheme="minorHAnsi" w:hAnsiTheme="minorHAnsi" w:cstheme="minorHAnsi"/>
                <w:i/>
              </w:rPr>
              <w:t xml:space="preserve"> </w:t>
            </w:r>
            <w:r w:rsidRPr="00527EF4">
              <w:rPr>
                <w:rFonts w:asciiTheme="minorHAnsi" w:hAnsiTheme="minorHAnsi" w:cstheme="minorHAnsi"/>
                <w:i/>
              </w:rPr>
              <w:t>sociálnom poistení</w:t>
            </w:r>
            <w:r>
              <w:rPr>
                <w:rFonts w:asciiTheme="minorHAnsi" w:hAnsiTheme="minorHAnsi" w:cstheme="minorHAnsi"/>
                <w:i/>
              </w:rPr>
              <w:t>,</w:t>
            </w:r>
          </w:p>
          <w:p w:rsidR="004A71C3" w:rsidRDefault="004A71C3" w:rsidP="004A71C3">
            <w:pPr>
              <w:pStyle w:val="Odsekzoznamu"/>
              <w:numPr>
                <w:ilvl w:val="0"/>
                <w:numId w:val="3"/>
              </w:numPr>
              <w:spacing w:before="120" w:after="120"/>
              <w:ind w:left="142" w:hanging="142"/>
              <w:contextualSpacing w:val="0"/>
              <w:rPr>
                <w:rFonts w:asciiTheme="minorHAnsi" w:hAnsiTheme="minorHAnsi" w:cstheme="minorHAnsi"/>
                <w:color w:val="000000"/>
                <w:szCs w:val="24"/>
              </w:rPr>
            </w:pPr>
            <w:r w:rsidRPr="00ED7EE5">
              <w:rPr>
                <w:rFonts w:asciiTheme="minorHAnsi" w:hAnsiTheme="minorHAnsi" w:cstheme="minorHAnsi"/>
                <w:i/>
              </w:rPr>
              <w:t>voči žiadateľovi nie je vedené konkurzné konanie, reštrukturalizačné konanie, nie je v konkurze alebo v</w:t>
            </w:r>
            <w:r>
              <w:rPr>
                <w:rFonts w:asciiTheme="minorHAnsi" w:hAnsiTheme="minorHAnsi" w:cstheme="minorHAnsi"/>
                <w:i/>
              </w:rPr>
              <w:t> </w:t>
            </w:r>
            <w:r w:rsidRPr="00ED7EE5">
              <w:rPr>
                <w:rFonts w:asciiTheme="minorHAnsi" w:hAnsiTheme="minorHAnsi" w:cstheme="minorHAnsi"/>
                <w:i/>
              </w:rPr>
              <w:t>reštrukturalizácii</w:t>
            </w:r>
            <w:r>
              <w:rPr>
                <w:rFonts w:asciiTheme="minorHAnsi" w:hAnsiTheme="minorHAnsi" w:cstheme="minorHAnsi"/>
                <w:color w:val="000000"/>
                <w:szCs w:val="24"/>
              </w:rPr>
              <w:t>,</w:t>
            </w:r>
          </w:p>
          <w:p w:rsidR="004A71C3" w:rsidRDefault="004A71C3" w:rsidP="004A71C3">
            <w:pPr>
              <w:pStyle w:val="Odsekzoznamu"/>
              <w:numPr>
                <w:ilvl w:val="0"/>
                <w:numId w:val="3"/>
              </w:numPr>
              <w:spacing w:before="120" w:after="120"/>
              <w:ind w:left="142" w:hanging="142"/>
              <w:contextualSpacing w:val="0"/>
              <w:rPr>
                <w:rFonts w:asciiTheme="minorHAnsi" w:hAnsiTheme="minorHAnsi" w:cstheme="minorHAnsi"/>
                <w:i/>
              </w:rPr>
            </w:pPr>
            <w:r w:rsidRPr="00251EE7">
              <w:rPr>
                <w:rFonts w:asciiTheme="minorHAnsi" w:hAnsiTheme="minorHAnsi" w:cstheme="minorHAnsi"/>
                <w:i/>
              </w:rPr>
              <w:t xml:space="preserve">voči žiadateľovi nie je vedený výkon rozhodnutia, </w:t>
            </w:r>
          </w:p>
          <w:p w:rsidR="00D67D9E" w:rsidRPr="00251EE7" w:rsidRDefault="00D67D9E" w:rsidP="00D67D9E">
            <w:pPr>
              <w:pStyle w:val="Odsekzoznamu"/>
              <w:numPr>
                <w:ilvl w:val="0"/>
                <w:numId w:val="3"/>
              </w:numPr>
              <w:spacing w:before="120" w:after="120"/>
              <w:ind w:left="142" w:hanging="142"/>
              <w:contextualSpacing w:val="0"/>
              <w:rPr>
                <w:rFonts w:asciiTheme="minorHAnsi" w:hAnsiTheme="minorHAnsi" w:cstheme="minorHAnsi"/>
                <w:i/>
              </w:rPr>
            </w:pPr>
            <w:r w:rsidRPr="00D67D9E">
              <w:rPr>
                <w:rFonts w:asciiTheme="minorHAnsi" w:hAnsiTheme="minorHAnsi" w:cstheme="minorHAnsi"/>
                <w:i/>
              </w:rPr>
              <w:t xml:space="preserve">voči žiadateľovi </w:t>
            </w:r>
            <w:r w:rsidRPr="00D67D9E">
              <w:rPr>
                <w:rFonts w:asciiTheme="minorHAnsi" w:hAnsiTheme="minorHAnsi" w:cstheme="minorHAnsi"/>
                <w:i/>
              </w:rPr>
              <w:t xml:space="preserve">nie je </w:t>
            </w:r>
            <w:r w:rsidRPr="00D67D9E">
              <w:rPr>
                <w:rFonts w:asciiTheme="minorHAnsi" w:hAnsiTheme="minorHAnsi" w:cstheme="minorHAnsi"/>
                <w:i/>
              </w:rPr>
              <w:t>vedený výkon rozhodnutia resp. vymáhacie konanie v súlade s článkom 71 všeobecného nariadenia</w:t>
            </w:r>
            <w:r w:rsidR="00297370">
              <w:rPr>
                <w:rFonts w:asciiTheme="minorHAnsi" w:hAnsiTheme="minorHAnsi" w:cstheme="minorHAnsi"/>
                <w:i/>
              </w:rPr>
              <w:t>,</w:t>
            </w:r>
            <w:bookmarkStart w:id="0" w:name="_GoBack"/>
            <w:bookmarkEnd w:id="0"/>
          </w:p>
          <w:p w:rsidR="004A71C3" w:rsidRPr="00251EE7" w:rsidRDefault="004A71C3" w:rsidP="004A71C3">
            <w:pPr>
              <w:pStyle w:val="Odsekzoznamu"/>
              <w:numPr>
                <w:ilvl w:val="0"/>
                <w:numId w:val="3"/>
              </w:numPr>
              <w:spacing w:before="120" w:after="120"/>
              <w:ind w:left="142" w:hanging="142"/>
              <w:contextualSpacing w:val="0"/>
              <w:rPr>
                <w:rFonts w:asciiTheme="minorHAnsi" w:hAnsiTheme="minorHAnsi" w:cstheme="minorHAnsi"/>
                <w:i/>
              </w:rPr>
            </w:pPr>
            <w:r w:rsidRPr="00251EE7">
              <w:rPr>
                <w:rFonts w:asciiTheme="minorHAnsi" w:hAnsiTheme="minorHAnsi" w:cstheme="minorHAnsi"/>
                <w:i/>
              </w:rPr>
              <w:t>žiadateľ nie je podnikom v ťažkostiach,</w:t>
            </w:r>
          </w:p>
          <w:p w:rsidR="004A71C3" w:rsidRPr="008472AB" w:rsidRDefault="004A71C3" w:rsidP="004A71C3">
            <w:pPr>
              <w:pStyle w:val="Odsekzoznamu"/>
              <w:numPr>
                <w:ilvl w:val="0"/>
                <w:numId w:val="2"/>
              </w:numPr>
              <w:autoSpaceDE w:val="0"/>
              <w:autoSpaceDN w:val="0"/>
              <w:adjustRightInd w:val="0"/>
              <w:spacing w:before="120" w:after="120" w:line="240" w:lineRule="auto"/>
              <w:ind w:left="142" w:hanging="142"/>
              <w:contextualSpacing w:val="0"/>
              <w:rPr>
                <w:rFonts w:asciiTheme="minorHAnsi" w:hAnsiTheme="minorHAnsi" w:cstheme="minorHAnsi"/>
                <w:color w:val="000000"/>
                <w:szCs w:val="24"/>
              </w:rPr>
            </w:pPr>
            <w:r w:rsidRPr="00251EE7">
              <w:rPr>
                <w:rFonts w:asciiTheme="minorHAnsi" w:hAnsiTheme="minorHAnsi" w:cstheme="minorHAnsi"/>
                <w:i/>
              </w:rPr>
              <w:t xml:space="preserve"> voči žiadateľovi sa nenárokuje vrátenie pomoci na základe rozhodnutia Európskej komisie, ktorým bola pomoc označená za neoprávnenú a nezlučiteľnú s </w:t>
            </w:r>
            <w:r>
              <w:rPr>
                <w:rFonts w:asciiTheme="minorHAnsi" w:hAnsiTheme="minorHAnsi" w:cstheme="minorHAnsi"/>
                <w:i/>
              </w:rPr>
              <w:t>vnútor</w:t>
            </w:r>
            <w:r w:rsidRPr="00251EE7">
              <w:rPr>
                <w:rFonts w:asciiTheme="minorHAnsi" w:hAnsiTheme="minorHAnsi" w:cstheme="minorHAnsi"/>
                <w:i/>
              </w:rPr>
              <w:t>ným trhom (ak relevantné pre daný typ výzvy a okruh oprávnených žiadateľov),</w:t>
            </w:r>
          </w:p>
          <w:p w:rsidR="004A71C3" w:rsidRPr="00FA1437" w:rsidRDefault="004A71C3" w:rsidP="004A71C3">
            <w:pPr>
              <w:pStyle w:val="Odsekzoznamu"/>
              <w:numPr>
                <w:ilvl w:val="0"/>
                <w:numId w:val="3"/>
              </w:numPr>
              <w:spacing w:before="120" w:after="120"/>
              <w:ind w:left="142" w:hanging="142"/>
              <w:contextualSpacing w:val="0"/>
              <w:rPr>
                <w:rFonts w:asciiTheme="minorHAnsi" w:hAnsiTheme="minorHAnsi" w:cstheme="minorHAnsi"/>
                <w:color w:val="000000"/>
                <w:szCs w:val="24"/>
              </w:rPr>
            </w:pPr>
            <w:r w:rsidRPr="00ED1C17">
              <w:rPr>
                <w:rFonts w:asciiTheme="minorHAnsi" w:hAnsiTheme="minorHAnsi" w:cstheme="minorHAnsi"/>
                <w:i/>
              </w:rPr>
              <w:t>žiadateľ ani jeho štatutárny orgán, ani žiadny člen štatutárneho orgánu, ani prokurista/i, ani osoba splnomocnená zastupovať žiadateľa v konaní o ŽoNFP neboli právoplatne odsúdení za trestný čin korupcie, za trestný čin poškodzovania finančných záujmov Európskej únie, za trestný čin legalizácie príjmu z trestnej činnosti, za trestný čin založenia, zosnovania a podporovania zločineckej skupiny, alebo za trestný čin machinácie pri verejnom obstarávaní a verejnej dražbe</w:t>
            </w:r>
            <w:r>
              <w:rPr>
                <w:rFonts w:asciiTheme="minorHAnsi" w:hAnsiTheme="minorHAnsi" w:cstheme="minorHAnsi"/>
                <w:i/>
              </w:rPr>
              <w:t>,</w:t>
            </w:r>
          </w:p>
          <w:p w:rsidR="004A71C3" w:rsidRPr="00941112" w:rsidRDefault="004A71C3" w:rsidP="004A71C3">
            <w:pPr>
              <w:pStyle w:val="Odsekzoznamu"/>
              <w:numPr>
                <w:ilvl w:val="0"/>
                <w:numId w:val="3"/>
              </w:numPr>
              <w:spacing w:before="120" w:after="120"/>
              <w:ind w:left="142" w:hanging="142"/>
              <w:contextualSpacing w:val="0"/>
              <w:rPr>
                <w:rFonts w:asciiTheme="minorHAnsi" w:hAnsiTheme="minorHAnsi" w:cstheme="minorHAnsi"/>
                <w:color w:val="000000"/>
                <w:szCs w:val="24"/>
              </w:rPr>
            </w:pPr>
            <w:r w:rsidRPr="00FA1437">
              <w:rPr>
                <w:rFonts w:asciiTheme="minorHAnsi" w:hAnsiTheme="minorHAnsi" w:cstheme="minorHAnsi"/>
                <w:i/>
              </w:rPr>
              <w:t>žiadateľ, ktorým je právnická osoba, nemá právoplatným rozsudkom uložený trest zákazu prijímať dotácie alebo subvencie, trest zákazu prijímať pomoc a podporu poskytovanú z fondov Európskej únie alebo trest zákazu účasti vo verejnom obstarávaní podľa osobitného predpisu</w:t>
            </w:r>
            <w:r>
              <w:rPr>
                <w:rFonts w:asciiTheme="minorHAnsi" w:hAnsiTheme="minorHAnsi" w:cstheme="minorHAnsi"/>
                <w:i/>
              </w:rPr>
              <w:t>,</w:t>
            </w:r>
          </w:p>
          <w:p w:rsidR="00941112" w:rsidRPr="00941112" w:rsidRDefault="00941112" w:rsidP="004A71C3">
            <w:pPr>
              <w:pStyle w:val="Odsekzoznamu"/>
              <w:numPr>
                <w:ilvl w:val="0"/>
                <w:numId w:val="3"/>
              </w:numPr>
              <w:spacing w:before="120" w:after="120"/>
              <w:ind w:left="142" w:hanging="142"/>
              <w:contextualSpacing w:val="0"/>
              <w:rPr>
                <w:rFonts w:asciiTheme="minorHAnsi" w:hAnsiTheme="minorHAnsi" w:cstheme="minorHAnsi"/>
                <w:i/>
                <w:color w:val="000000"/>
                <w:szCs w:val="24"/>
              </w:rPr>
            </w:pPr>
            <w:r w:rsidRPr="00941112">
              <w:rPr>
                <w:rFonts w:asciiTheme="minorHAnsi" w:hAnsiTheme="minorHAnsi" w:cstheme="minorHAnsi"/>
                <w:i/>
                <w:color w:val="000000"/>
                <w:szCs w:val="24"/>
              </w:rPr>
              <w:t>žiadateľ nie je evidovaný v Systéme včasného odhaľovania rizika a vylúčenia (EDES) ako vylúčená osoba alebo subjekt (v zmysle článku 135 a nasledujúcich nariadenia č. 2018/1046)</w:t>
            </w:r>
            <w:r>
              <w:rPr>
                <w:rFonts w:asciiTheme="minorHAnsi" w:hAnsiTheme="minorHAnsi" w:cstheme="minorHAnsi"/>
                <w:i/>
                <w:color w:val="000000"/>
                <w:szCs w:val="24"/>
              </w:rPr>
              <w:t>,</w:t>
            </w:r>
          </w:p>
          <w:p w:rsidR="00584654" w:rsidRPr="00584654" w:rsidRDefault="004A71C3" w:rsidP="004A71C3">
            <w:pPr>
              <w:pStyle w:val="Odsekzoznamu"/>
              <w:numPr>
                <w:ilvl w:val="0"/>
                <w:numId w:val="2"/>
              </w:numPr>
              <w:autoSpaceDE w:val="0"/>
              <w:autoSpaceDN w:val="0"/>
              <w:adjustRightInd w:val="0"/>
              <w:spacing w:before="120" w:after="120" w:line="240" w:lineRule="auto"/>
              <w:ind w:left="142" w:hanging="142"/>
              <w:contextualSpacing w:val="0"/>
              <w:rPr>
                <w:rFonts w:asciiTheme="minorHAnsi" w:hAnsiTheme="minorHAnsi" w:cstheme="minorHAnsi"/>
                <w:color w:val="000000"/>
                <w:szCs w:val="24"/>
              </w:rPr>
            </w:pPr>
            <w:r w:rsidRPr="003C0EF3">
              <w:rPr>
                <w:rFonts w:asciiTheme="minorHAnsi" w:hAnsiTheme="minorHAnsi" w:cstheme="minorHAnsi"/>
                <w:i/>
              </w:rPr>
              <w:t>žiadateľ neporušil zákaz nelegálneho zamestnávania štátneho príslušníka tretej krajiny za obdobie 5 rokov predchádzajúcich podaniu ŽoNFP</w:t>
            </w:r>
            <w:r w:rsidR="00584654">
              <w:rPr>
                <w:rFonts w:asciiTheme="minorHAnsi" w:hAnsiTheme="minorHAnsi" w:cstheme="minorHAnsi"/>
                <w:i/>
              </w:rPr>
              <w:t>,</w:t>
            </w:r>
          </w:p>
          <w:p w:rsidR="004A71C3" w:rsidRPr="00251EE7" w:rsidRDefault="00584654" w:rsidP="00584654">
            <w:pPr>
              <w:pStyle w:val="Odsekzoznamu"/>
              <w:numPr>
                <w:ilvl w:val="0"/>
                <w:numId w:val="2"/>
              </w:numPr>
              <w:autoSpaceDE w:val="0"/>
              <w:autoSpaceDN w:val="0"/>
              <w:adjustRightInd w:val="0"/>
              <w:spacing w:before="120" w:after="120" w:line="240" w:lineRule="auto"/>
              <w:ind w:left="142" w:hanging="142"/>
              <w:contextualSpacing w:val="0"/>
              <w:rPr>
                <w:rFonts w:asciiTheme="minorHAnsi" w:hAnsiTheme="minorHAnsi" w:cstheme="minorHAnsi"/>
                <w:color w:val="000000"/>
                <w:szCs w:val="24"/>
              </w:rPr>
            </w:pPr>
            <w:r w:rsidRPr="00584654">
              <w:rPr>
                <w:rFonts w:asciiTheme="minorHAnsi" w:hAnsiTheme="minorHAnsi" w:cstheme="minorHAnsi"/>
                <w:i/>
              </w:rPr>
              <w:t>všetky prílohy ŽoNFP predložené v inej forme ako originál (kópia, sken a pod.) sú zhodné s originálom</w:t>
            </w:r>
            <w:r w:rsidR="004A71C3">
              <w:rPr>
                <w:rFonts w:asciiTheme="minorHAnsi" w:hAnsiTheme="minorHAnsi" w:cstheme="minorHAnsi"/>
                <w:i/>
              </w:rPr>
              <w:t>.</w:t>
            </w:r>
          </w:p>
        </w:tc>
      </w:tr>
      <w:tr w:rsidR="004A71C3" w:rsidRPr="0075785C" w:rsidTr="00280976">
        <w:tc>
          <w:tcPr>
            <w:tcW w:w="704" w:type="dxa"/>
          </w:tcPr>
          <w:p w:rsidR="004A71C3" w:rsidRPr="0075785C" w:rsidRDefault="004A71C3" w:rsidP="004A71C3">
            <w:pPr>
              <w:rPr>
                <w:sz w:val="20"/>
                <w:szCs w:val="20"/>
              </w:rPr>
            </w:pPr>
            <w:r w:rsidRPr="0075785C">
              <w:rPr>
                <w:sz w:val="20"/>
                <w:szCs w:val="20"/>
              </w:rPr>
              <w:t>192</w:t>
            </w:r>
          </w:p>
        </w:tc>
        <w:tc>
          <w:tcPr>
            <w:tcW w:w="3119" w:type="dxa"/>
          </w:tcPr>
          <w:p w:rsidR="004A71C3" w:rsidRPr="0075785C" w:rsidRDefault="004A71C3" w:rsidP="004A71C3">
            <w:pPr>
              <w:widowControl w:val="0"/>
              <w:autoSpaceDE w:val="0"/>
              <w:autoSpaceDN w:val="0"/>
              <w:adjustRightInd w:val="0"/>
              <w:rPr>
                <w:rFonts w:ascii="Roboto" w:hAnsi="Roboto"/>
                <w:sz w:val="20"/>
                <w:szCs w:val="20"/>
              </w:rPr>
            </w:pPr>
            <w:r>
              <w:rPr>
                <w:rFonts w:ascii="Roboto" w:hAnsi="Roboto" w:cs="Roboto"/>
                <w:b/>
                <w:bCs/>
                <w:color w:val="000000"/>
                <w:sz w:val="20"/>
                <w:szCs w:val="20"/>
              </w:rPr>
              <w:t>T</w:t>
            </w:r>
            <w:r w:rsidRPr="009C6EDE">
              <w:rPr>
                <w:rFonts w:ascii="Roboto" w:hAnsi="Roboto" w:cs="Roboto"/>
                <w:b/>
                <w:bCs/>
                <w:color w:val="000000"/>
                <w:sz w:val="20"/>
                <w:szCs w:val="20"/>
              </w:rPr>
              <w:t>ext vy</w:t>
            </w:r>
            <w:r>
              <w:rPr>
                <w:rFonts w:ascii="Roboto" w:hAnsi="Roboto" w:cs="Roboto"/>
                <w:b/>
                <w:bCs/>
                <w:color w:val="000000"/>
                <w:sz w:val="20"/>
                <w:szCs w:val="20"/>
              </w:rPr>
              <w:t>hlásenia PPP</w:t>
            </w:r>
          </w:p>
          <w:p w:rsidR="004A71C3" w:rsidRPr="0075785C" w:rsidRDefault="004A71C3" w:rsidP="004A71C3">
            <w:pPr>
              <w:widowControl w:val="0"/>
              <w:autoSpaceDE w:val="0"/>
              <w:autoSpaceDN w:val="0"/>
              <w:adjustRightInd w:val="0"/>
              <w:rPr>
                <w:rFonts w:ascii="Roboto" w:hAnsi="Roboto" w:cs="Roboto"/>
                <w:color w:val="000000"/>
                <w:sz w:val="20"/>
                <w:szCs w:val="20"/>
              </w:rPr>
            </w:pPr>
          </w:p>
        </w:tc>
        <w:tc>
          <w:tcPr>
            <w:tcW w:w="5239" w:type="dxa"/>
          </w:tcPr>
          <w:p w:rsidR="004A71C3" w:rsidRPr="009C6EDE" w:rsidRDefault="004A71C3" w:rsidP="004A71C3">
            <w:pPr>
              <w:rPr>
                <w:sz w:val="18"/>
                <w:szCs w:val="18"/>
              </w:rPr>
            </w:pPr>
            <w:r w:rsidRPr="009C6EDE">
              <w:rPr>
                <w:sz w:val="18"/>
                <w:szCs w:val="18"/>
              </w:rPr>
              <w:t>Vypĺňa žiadateľ</w:t>
            </w:r>
            <w:r>
              <w:rPr>
                <w:sz w:val="18"/>
                <w:szCs w:val="18"/>
              </w:rPr>
              <w:t xml:space="preserve"> – žiadateľ vyberie z možností v prípade, ak sú relevantné.</w:t>
            </w:r>
          </w:p>
        </w:tc>
      </w:tr>
      <w:tr w:rsidR="004A71C3" w:rsidRPr="0075785C" w:rsidTr="00280976">
        <w:tc>
          <w:tcPr>
            <w:tcW w:w="704" w:type="dxa"/>
          </w:tcPr>
          <w:p w:rsidR="004A71C3" w:rsidRPr="0075785C" w:rsidRDefault="004A71C3" w:rsidP="004A71C3">
            <w:pPr>
              <w:rPr>
                <w:sz w:val="20"/>
                <w:szCs w:val="20"/>
              </w:rPr>
            </w:pPr>
            <w:r w:rsidRPr="0075785C">
              <w:rPr>
                <w:sz w:val="20"/>
                <w:szCs w:val="20"/>
              </w:rPr>
              <w:t>193</w:t>
            </w:r>
          </w:p>
        </w:tc>
        <w:tc>
          <w:tcPr>
            <w:tcW w:w="3119" w:type="dxa"/>
          </w:tcPr>
          <w:p w:rsidR="004A71C3" w:rsidRPr="0075785C" w:rsidRDefault="004A71C3" w:rsidP="004A71C3">
            <w:pPr>
              <w:widowControl w:val="0"/>
              <w:autoSpaceDE w:val="0"/>
              <w:autoSpaceDN w:val="0"/>
              <w:adjustRightInd w:val="0"/>
              <w:rPr>
                <w:rFonts w:ascii="Roboto" w:hAnsi="Roboto"/>
                <w:sz w:val="20"/>
                <w:szCs w:val="20"/>
              </w:rPr>
            </w:pPr>
            <w:r w:rsidRPr="0075785C">
              <w:rPr>
                <w:rFonts w:ascii="Roboto" w:hAnsi="Roboto" w:cs="Roboto"/>
                <w:b/>
                <w:bCs/>
                <w:color w:val="000000"/>
                <w:sz w:val="20"/>
                <w:szCs w:val="20"/>
              </w:rPr>
              <w:t>Miesto podpisu</w:t>
            </w:r>
          </w:p>
        </w:tc>
        <w:tc>
          <w:tcPr>
            <w:tcW w:w="5239" w:type="dxa"/>
          </w:tcPr>
          <w:p w:rsidR="004A71C3" w:rsidRPr="009C6EDE" w:rsidRDefault="004A71C3" w:rsidP="004A71C3">
            <w:pPr>
              <w:rPr>
                <w:sz w:val="18"/>
                <w:szCs w:val="18"/>
              </w:rPr>
            </w:pPr>
            <w:r w:rsidRPr="009C6EDE">
              <w:rPr>
                <w:sz w:val="18"/>
                <w:szCs w:val="18"/>
              </w:rPr>
              <w:t>Vypĺňa žiadateľ</w:t>
            </w:r>
          </w:p>
        </w:tc>
      </w:tr>
      <w:tr w:rsidR="004A71C3" w:rsidRPr="0075785C" w:rsidTr="00280976">
        <w:tc>
          <w:tcPr>
            <w:tcW w:w="704" w:type="dxa"/>
          </w:tcPr>
          <w:p w:rsidR="004A71C3" w:rsidRPr="0075785C" w:rsidRDefault="004A71C3" w:rsidP="004A71C3">
            <w:pPr>
              <w:rPr>
                <w:sz w:val="20"/>
                <w:szCs w:val="20"/>
              </w:rPr>
            </w:pPr>
            <w:r w:rsidRPr="0075785C">
              <w:rPr>
                <w:sz w:val="20"/>
                <w:szCs w:val="20"/>
              </w:rPr>
              <w:t>194</w:t>
            </w:r>
          </w:p>
        </w:tc>
        <w:tc>
          <w:tcPr>
            <w:tcW w:w="3119" w:type="dxa"/>
          </w:tcPr>
          <w:p w:rsidR="004A71C3" w:rsidRPr="0075785C" w:rsidRDefault="004A71C3" w:rsidP="004A71C3">
            <w:pPr>
              <w:widowControl w:val="0"/>
              <w:autoSpaceDE w:val="0"/>
              <w:autoSpaceDN w:val="0"/>
              <w:adjustRightInd w:val="0"/>
              <w:rPr>
                <w:rFonts w:ascii="Roboto" w:hAnsi="Roboto"/>
                <w:sz w:val="20"/>
                <w:szCs w:val="20"/>
              </w:rPr>
            </w:pPr>
            <w:r w:rsidRPr="0075785C">
              <w:rPr>
                <w:rFonts w:ascii="Roboto" w:hAnsi="Roboto" w:cs="Roboto"/>
                <w:b/>
                <w:bCs/>
                <w:color w:val="000000"/>
                <w:sz w:val="20"/>
                <w:szCs w:val="20"/>
              </w:rPr>
              <w:t>Dátum podpisu</w:t>
            </w:r>
          </w:p>
        </w:tc>
        <w:tc>
          <w:tcPr>
            <w:tcW w:w="5239" w:type="dxa"/>
          </w:tcPr>
          <w:p w:rsidR="004A71C3" w:rsidRPr="009C6EDE" w:rsidRDefault="004A71C3" w:rsidP="004A71C3">
            <w:pPr>
              <w:rPr>
                <w:sz w:val="18"/>
                <w:szCs w:val="18"/>
              </w:rPr>
            </w:pPr>
            <w:r w:rsidRPr="009C6EDE">
              <w:rPr>
                <w:sz w:val="18"/>
                <w:szCs w:val="18"/>
              </w:rPr>
              <w:t>Vypĺňa žiadateľ</w:t>
            </w:r>
          </w:p>
        </w:tc>
      </w:tr>
      <w:tr w:rsidR="004A71C3" w:rsidRPr="0075785C" w:rsidTr="00280976">
        <w:tc>
          <w:tcPr>
            <w:tcW w:w="704" w:type="dxa"/>
          </w:tcPr>
          <w:p w:rsidR="004A71C3" w:rsidRPr="0075785C" w:rsidRDefault="004A71C3" w:rsidP="004A71C3">
            <w:pPr>
              <w:rPr>
                <w:sz w:val="20"/>
                <w:szCs w:val="20"/>
              </w:rPr>
            </w:pPr>
            <w:r w:rsidRPr="0075785C">
              <w:rPr>
                <w:sz w:val="20"/>
                <w:szCs w:val="20"/>
              </w:rPr>
              <w:t>195</w:t>
            </w:r>
          </w:p>
        </w:tc>
        <w:tc>
          <w:tcPr>
            <w:tcW w:w="3119" w:type="dxa"/>
          </w:tcPr>
          <w:p w:rsidR="004A71C3" w:rsidRPr="0075785C" w:rsidRDefault="004A71C3" w:rsidP="004A71C3">
            <w:pPr>
              <w:widowControl w:val="0"/>
              <w:autoSpaceDE w:val="0"/>
              <w:autoSpaceDN w:val="0"/>
              <w:adjustRightInd w:val="0"/>
              <w:rPr>
                <w:rFonts w:ascii="Roboto" w:hAnsi="Roboto"/>
                <w:sz w:val="20"/>
                <w:szCs w:val="20"/>
              </w:rPr>
            </w:pPr>
            <w:r w:rsidRPr="0075785C">
              <w:rPr>
                <w:rFonts w:ascii="Roboto" w:hAnsi="Roboto" w:cs="Roboto"/>
                <w:b/>
                <w:bCs/>
                <w:color w:val="000000"/>
                <w:sz w:val="20"/>
                <w:szCs w:val="20"/>
              </w:rPr>
              <w:t xml:space="preserve">Titul, meno a priezvisko štatutárneho orgánu </w:t>
            </w:r>
          </w:p>
        </w:tc>
        <w:tc>
          <w:tcPr>
            <w:tcW w:w="5239" w:type="dxa"/>
          </w:tcPr>
          <w:p w:rsidR="004A71C3" w:rsidRPr="009C6EDE" w:rsidRDefault="004A71C3" w:rsidP="004A71C3">
            <w:pPr>
              <w:rPr>
                <w:sz w:val="18"/>
                <w:szCs w:val="18"/>
              </w:rPr>
            </w:pPr>
            <w:r>
              <w:rPr>
                <w:sz w:val="18"/>
                <w:szCs w:val="18"/>
              </w:rPr>
              <w:t>Ž</w:t>
            </w:r>
            <w:r w:rsidRPr="009C6EDE">
              <w:rPr>
                <w:sz w:val="18"/>
                <w:szCs w:val="18"/>
              </w:rPr>
              <w:t>iadateľ</w:t>
            </w:r>
            <w:r>
              <w:rPr>
                <w:sz w:val="18"/>
                <w:szCs w:val="18"/>
              </w:rPr>
              <w:t xml:space="preserve"> priradí oprávnené osoby</w:t>
            </w:r>
          </w:p>
        </w:tc>
      </w:tr>
      <w:tr w:rsidR="004A71C3" w:rsidRPr="0075785C" w:rsidTr="00280976">
        <w:tc>
          <w:tcPr>
            <w:tcW w:w="704" w:type="dxa"/>
          </w:tcPr>
          <w:p w:rsidR="004A71C3" w:rsidRPr="0075785C" w:rsidRDefault="004A71C3" w:rsidP="004A71C3">
            <w:pPr>
              <w:rPr>
                <w:sz w:val="20"/>
                <w:szCs w:val="20"/>
              </w:rPr>
            </w:pPr>
            <w:r w:rsidRPr="0075785C">
              <w:rPr>
                <w:sz w:val="20"/>
                <w:szCs w:val="20"/>
              </w:rPr>
              <w:t>196</w:t>
            </w:r>
          </w:p>
        </w:tc>
        <w:tc>
          <w:tcPr>
            <w:tcW w:w="3119" w:type="dxa"/>
          </w:tcPr>
          <w:p w:rsidR="004A71C3" w:rsidRPr="0075785C" w:rsidRDefault="004A71C3" w:rsidP="004A71C3">
            <w:pPr>
              <w:widowControl w:val="0"/>
              <w:autoSpaceDE w:val="0"/>
              <w:autoSpaceDN w:val="0"/>
              <w:adjustRightInd w:val="0"/>
              <w:rPr>
                <w:rFonts w:ascii="Roboto" w:hAnsi="Roboto"/>
                <w:sz w:val="20"/>
                <w:szCs w:val="20"/>
              </w:rPr>
            </w:pPr>
            <w:r w:rsidRPr="0075785C">
              <w:rPr>
                <w:rFonts w:ascii="Roboto" w:hAnsi="Roboto" w:cs="Roboto"/>
                <w:b/>
                <w:bCs/>
                <w:color w:val="000000"/>
                <w:sz w:val="20"/>
                <w:szCs w:val="20"/>
              </w:rPr>
              <w:t>Subjekt</w:t>
            </w:r>
          </w:p>
        </w:tc>
        <w:tc>
          <w:tcPr>
            <w:tcW w:w="5239" w:type="dxa"/>
          </w:tcPr>
          <w:p w:rsidR="004A71C3" w:rsidRPr="009C6EDE" w:rsidRDefault="004A71C3" w:rsidP="004A71C3">
            <w:pPr>
              <w:rPr>
                <w:sz w:val="18"/>
                <w:szCs w:val="18"/>
              </w:rPr>
            </w:pPr>
            <w:r w:rsidRPr="003E40E3">
              <w:rPr>
                <w:sz w:val="18"/>
                <w:szCs w:val="18"/>
              </w:rPr>
              <w:t>Automaticky vyplnené</w:t>
            </w:r>
          </w:p>
        </w:tc>
      </w:tr>
      <w:tr w:rsidR="004A71C3" w:rsidRPr="0075785C" w:rsidTr="00280976">
        <w:tc>
          <w:tcPr>
            <w:tcW w:w="704" w:type="dxa"/>
          </w:tcPr>
          <w:p w:rsidR="004A71C3" w:rsidRPr="0075785C" w:rsidRDefault="004A71C3" w:rsidP="004A71C3">
            <w:pPr>
              <w:rPr>
                <w:sz w:val="20"/>
                <w:szCs w:val="20"/>
              </w:rPr>
            </w:pPr>
            <w:r w:rsidRPr="0075785C">
              <w:rPr>
                <w:sz w:val="20"/>
                <w:szCs w:val="20"/>
              </w:rPr>
              <w:t>197</w:t>
            </w:r>
          </w:p>
        </w:tc>
        <w:tc>
          <w:tcPr>
            <w:tcW w:w="3119" w:type="dxa"/>
          </w:tcPr>
          <w:p w:rsidR="004A71C3" w:rsidRPr="0075785C" w:rsidRDefault="004A71C3" w:rsidP="004A71C3">
            <w:pPr>
              <w:widowControl w:val="0"/>
              <w:autoSpaceDE w:val="0"/>
              <w:autoSpaceDN w:val="0"/>
              <w:adjustRightInd w:val="0"/>
              <w:rPr>
                <w:rFonts w:ascii="Roboto" w:hAnsi="Roboto"/>
                <w:sz w:val="20"/>
                <w:szCs w:val="20"/>
              </w:rPr>
            </w:pPr>
            <w:r w:rsidRPr="0075785C">
              <w:rPr>
                <w:rFonts w:ascii="Roboto" w:hAnsi="Roboto" w:cs="Roboto"/>
                <w:b/>
                <w:bCs/>
                <w:color w:val="000000"/>
                <w:sz w:val="20"/>
                <w:szCs w:val="20"/>
              </w:rPr>
              <w:t>Podpis štatutárneho orgánu</w:t>
            </w:r>
          </w:p>
        </w:tc>
        <w:tc>
          <w:tcPr>
            <w:tcW w:w="5239" w:type="dxa"/>
          </w:tcPr>
          <w:p w:rsidR="004A71C3" w:rsidRPr="009C6EDE" w:rsidRDefault="004A71C3" w:rsidP="004A71C3">
            <w:pPr>
              <w:rPr>
                <w:sz w:val="18"/>
                <w:szCs w:val="18"/>
              </w:rPr>
            </w:pPr>
            <w:r w:rsidRPr="009C6EDE">
              <w:rPr>
                <w:sz w:val="18"/>
                <w:szCs w:val="18"/>
              </w:rPr>
              <w:t>Vypĺňa žiadateľ</w:t>
            </w:r>
            <w:r>
              <w:rPr>
                <w:sz w:val="18"/>
                <w:szCs w:val="18"/>
              </w:rPr>
              <w:t>. Uviesť vlastnoručný podpis a/alebo kvalifikovaný elektronický podpis</w:t>
            </w:r>
          </w:p>
        </w:tc>
      </w:tr>
      <w:tr w:rsidR="004A71C3" w:rsidTr="0075785C">
        <w:tc>
          <w:tcPr>
            <w:tcW w:w="9062" w:type="dxa"/>
            <w:gridSpan w:val="3"/>
          </w:tcPr>
          <w:p w:rsidR="004A71C3" w:rsidRDefault="004A71C3" w:rsidP="004A71C3">
            <w:pPr>
              <w:widowControl w:val="0"/>
              <w:autoSpaceDE w:val="0"/>
              <w:autoSpaceDN w:val="0"/>
              <w:adjustRightInd w:val="0"/>
              <w:rPr>
                <w:rFonts w:ascii="Roboto" w:hAnsi="Roboto" w:cs="Roboto"/>
                <w:b/>
                <w:bCs/>
                <w:color w:val="0064A3"/>
                <w:sz w:val="42"/>
                <w:szCs w:val="42"/>
              </w:rPr>
            </w:pPr>
            <w:r>
              <w:rPr>
                <w:rFonts w:ascii="Roboto" w:hAnsi="Roboto" w:cs="Roboto"/>
                <w:b/>
                <w:bCs/>
                <w:color w:val="0064A3"/>
                <w:sz w:val="42"/>
                <w:szCs w:val="42"/>
              </w:rPr>
              <w:t>16. Špecifické polia</w:t>
            </w:r>
          </w:p>
          <w:p w:rsidR="004A71C3" w:rsidRPr="00F71CAF" w:rsidRDefault="004A71C3" w:rsidP="004A71C3">
            <w:pPr>
              <w:widowControl w:val="0"/>
              <w:autoSpaceDE w:val="0"/>
              <w:autoSpaceDN w:val="0"/>
              <w:adjustRightInd w:val="0"/>
              <w:rPr>
                <w:rFonts w:ascii="Roboto" w:hAnsi="Roboto"/>
                <w:sz w:val="24"/>
                <w:szCs w:val="24"/>
              </w:rPr>
            </w:pPr>
            <w:r w:rsidRPr="009C6EDE">
              <w:rPr>
                <w:sz w:val="18"/>
                <w:szCs w:val="18"/>
              </w:rPr>
              <w:t>Špecifické polia</w:t>
            </w:r>
            <w:r>
              <w:rPr>
                <w:sz w:val="18"/>
                <w:szCs w:val="18"/>
              </w:rPr>
              <w:t xml:space="preserve"> definuje RO vo výzve v prípade, ak požaduje od žiadateľa vyplnenie ďalších informácií, ktoré nie sú uvedené vo vzore ŽoNFP</w:t>
            </w:r>
          </w:p>
        </w:tc>
      </w:tr>
      <w:tr w:rsidR="004A71C3" w:rsidRPr="0075785C" w:rsidTr="00280976">
        <w:tc>
          <w:tcPr>
            <w:tcW w:w="704" w:type="dxa"/>
          </w:tcPr>
          <w:p w:rsidR="004A71C3" w:rsidRPr="0075785C" w:rsidRDefault="004A71C3" w:rsidP="004A71C3">
            <w:pPr>
              <w:rPr>
                <w:sz w:val="20"/>
                <w:szCs w:val="20"/>
              </w:rPr>
            </w:pPr>
            <w:r w:rsidRPr="0075785C">
              <w:rPr>
                <w:sz w:val="20"/>
                <w:szCs w:val="20"/>
              </w:rPr>
              <w:t>198</w:t>
            </w:r>
          </w:p>
        </w:tc>
        <w:tc>
          <w:tcPr>
            <w:tcW w:w="3119" w:type="dxa"/>
          </w:tcPr>
          <w:p w:rsidR="004A71C3" w:rsidRPr="0075785C" w:rsidRDefault="004A71C3" w:rsidP="004A71C3">
            <w:pPr>
              <w:widowControl w:val="0"/>
              <w:autoSpaceDE w:val="0"/>
              <w:autoSpaceDN w:val="0"/>
              <w:adjustRightInd w:val="0"/>
              <w:rPr>
                <w:rFonts w:ascii="Roboto" w:hAnsi="Roboto"/>
                <w:sz w:val="20"/>
                <w:szCs w:val="20"/>
              </w:rPr>
            </w:pPr>
            <w:r w:rsidRPr="009C6EDE">
              <w:rPr>
                <w:rFonts w:ascii="Roboto" w:hAnsi="Roboto" w:cs="Roboto"/>
                <w:b/>
                <w:bCs/>
                <w:color w:val="000000"/>
                <w:sz w:val="20"/>
                <w:szCs w:val="20"/>
              </w:rPr>
              <w:t>Názov špecifického poľa</w:t>
            </w:r>
          </w:p>
        </w:tc>
        <w:tc>
          <w:tcPr>
            <w:tcW w:w="5239" w:type="dxa"/>
          </w:tcPr>
          <w:p w:rsidR="004A71C3" w:rsidRPr="00E47F5C" w:rsidRDefault="004A71C3" w:rsidP="004A71C3">
            <w:pPr>
              <w:rPr>
                <w:sz w:val="18"/>
                <w:szCs w:val="18"/>
              </w:rPr>
            </w:pPr>
            <w:r w:rsidRPr="003E40E3">
              <w:rPr>
                <w:sz w:val="18"/>
                <w:szCs w:val="18"/>
              </w:rPr>
              <w:t>Automaticky vyplnené</w:t>
            </w:r>
          </w:p>
        </w:tc>
      </w:tr>
      <w:tr w:rsidR="004A71C3" w:rsidRPr="0075785C" w:rsidTr="00280976">
        <w:tc>
          <w:tcPr>
            <w:tcW w:w="704" w:type="dxa"/>
          </w:tcPr>
          <w:p w:rsidR="004A71C3" w:rsidRPr="0075785C" w:rsidRDefault="004A71C3" w:rsidP="004A71C3">
            <w:pPr>
              <w:rPr>
                <w:sz w:val="20"/>
                <w:szCs w:val="20"/>
              </w:rPr>
            </w:pPr>
            <w:r w:rsidRPr="0075785C">
              <w:rPr>
                <w:sz w:val="20"/>
                <w:szCs w:val="20"/>
              </w:rPr>
              <w:t>199</w:t>
            </w:r>
          </w:p>
        </w:tc>
        <w:tc>
          <w:tcPr>
            <w:tcW w:w="3119" w:type="dxa"/>
          </w:tcPr>
          <w:p w:rsidR="004A71C3" w:rsidRPr="0075785C" w:rsidRDefault="004A71C3" w:rsidP="004A71C3">
            <w:pPr>
              <w:widowControl w:val="0"/>
              <w:autoSpaceDE w:val="0"/>
              <w:autoSpaceDN w:val="0"/>
              <w:adjustRightInd w:val="0"/>
              <w:rPr>
                <w:rFonts w:ascii="Roboto" w:hAnsi="Roboto"/>
                <w:sz w:val="20"/>
                <w:szCs w:val="20"/>
              </w:rPr>
            </w:pPr>
            <w:r w:rsidRPr="009C6EDE">
              <w:rPr>
                <w:rFonts w:ascii="Roboto" w:hAnsi="Roboto" w:cs="Roboto"/>
                <w:b/>
                <w:bCs/>
                <w:color w:val="000000"/>
                <w:sz w:val="20"/>
                <w:szCs w:val="20"/>
              </w:rPr>
              <w:t>Požadovaná hodnota</w:t>
            </w:r>
          </w:p>
        </w:tc>
        <w:tc>
          <w:tcPr>
            <w:tcW w:w="5239" w:type="dxa"/>
          </w:tcPr>
          <w:p w:rsidR="004A71C3" w:rsidRPr="00E47F5C" w:rsidRDefault="004A71C3" w:rsidP="004A71C3">
            <w:pPr>
              <w:rPr>
                <w:sz w:val="18"/>
                <w:szCs w:val="18"/>
              </w:rPr>
            </w:pPr>
            <w:r w:rsidRPr="003E40E3">
              <w:rPr>
                <w:sz w:val="18"/>
                <w:szCs w:val="18"/>
              </w:rPr>
              <w:t xml:space="preserve">Žiadateľ zadá/zaškrtne požadovanú hodnotu na základe špecifikácie </w:t>
            </w:r>
            <w:r>
              <w:rPr>
                <w:sz w:val="18"/>
                <w:szCs w:val="18"/>
              </w:rPr>
              <w:t>vo</w:t>
            </w:r>
            <w:r w:rsidRPr="003E40E3">
              <w:rPr>
                <w:sz w:val="18"/>
                <w:szCs w:val="18"/>
              </w:rPr>
              <w:t xml:space="preserve"> výzve. Opakuje sa za počet relevantných špecifických polí </w:t>
            </w:r>
            <w:r>
              <w:rPr>
                <w:sz w:val="18"/>
                <w:szCs w:val="18"/>
              </w:rPr>
              <w:t>definovaných vo</w:t>
            </w:r>
            <w:r w:rsidRPr="003E40E3">
              <w:rPr>
                <w:sz w:val="18"/>
                <w:szCs w:val="18"/>
              </w:rPr>
              <w:t xml:space="preserve"> výzve</w:t>
            </w:r>
          </w:p>
        </w:tc>
      </w:tr>
    </w:tbl>
    <w:p w:rsidR="002D7666" w:rsidRDefault="002D7666"/>
    <w:sectPr w:rsidR="002D7666" w:rsidSect="00C75939">
      <w:headerReference w:type="default" r:id="rId11"/>
      <w:pgSz w:w="11906" w:h="16838"/>
      <w:pgMar w:top="1505" w:right="1417" w:bottom="1417" w:left="1417" w:header="56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F399B" w:rsidRDefault="00BF399B" w:rsidP="006B0271">
      <w:pPr>
        <w:spacing w:after="0" w:line="240" w:lineRule="auto"/>
      </w:pPr>
      <w:r>
        <w:separator/>
      </w:r>
    </w:p>
  </w:endnote>
  <w:endnote w:type="continuationSeparator" w:id="0">
    <w:p w:rsidR="00BF399B" w:rsidRDefault="00BF399B" w:rsidP="006B027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Roboto">
    <w:panose1 w:val="00000000000000000000"/>
    <w:charset w:val="EE"/>
    <w:family w:val="auto"/>
    <w:notTrueType/>
    <w:pitch w:val="default"/>
    <w:sig w:usb0="00000005" w:usb1="00000000" w:usb2="00000000" w:usb3="00000000" w:csb0="00000002" w:csb1="00000000"/>
  </w:font>
  <w:font w:name="Calibri Light">
    <w:panose1 w:val="020F0302020204030204"/>
    <w:charset w:val="EE"/>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F399B" w:rsidRDefault="00BF399B" w:rsidP="006B0271">
      <w:pPr>
        <w:spacing w:after="0" w:line="240" w:lineRule="auto"/>
      </w:pPr>
      <w:r>
        <w:separator/>
      </w:r>
    </w:p>
  </w:footnote>
  <w:footnote w:type="continuationSeparator" w:id="0">
    <w:p w:rsidR="00BF399B" w:rsidRDefault="00BF399B" w:rsidP="006B0271">
      <w:pPr>
        <w:spacing w:after="0" w:line="240" w:lineRule="auto"/>
      </w:pPr>
      <w:r>
        <w:continuationSeparator/>
      </w:r>
    </w:p>
  </w:footnote>
  <w:footnote w:id="1">
    <w:p w:rsidR="00442ED1" w:rsidRPr="00AD41AC" w:rsidRDefault="00442ED1">
      <w:pPr>
        <w:pStyle w:val="Textpoznmkypodiarou"/>
        <w:rPr>
          <w:sz w:val="18"/>
          <w:szCs w:val="18"/>
        </w:rPr>
      </w:pPr>
      <w:r w:rsidRPr="00AD41AC">
        <w:rPr>
          <w:rStyle w:val="Odkaznapoznmkupodiarou"/>
          <w:sz w:val="18"/>
          <w:szCs w:val="18"/>
        </w:rPr>
        <w:footnoteRef/>
      </w:r>
      <w:r w:rsidRPr="00AD41AC">
        <w:rPr>
          <w:sz w:val="18"/>
          <w:szCs w:val="18"/>
        </w:rPr>
        <w:t xml:space="preserve"> Pojem „konkrétny cieľ“ je totožný s pojmom „špecifický cieľ“.</w:t>
      </w:r>
    </w:p>
  </w:footnote>
  <w:footnote w:id="2">
    <w:p w:rsidR="00442ED1" w:rsidRDefault="00442ED1">
      <w:pPr>
        <w:pStyle w:val="Textpoznmkypodiarou"/>
      </w:pPr>
      <w:r>
        <w:rPr>
          <w:rStyle w:val="Odkaznapoznmkupodiarou"/>
        </w:rPr>
        <w:footnoteRef/>
      </w:r>
      <w:r>
        <w:t xml:space="preserve"> </w:t>
      </w:r>
      <w:r w:rsidRPr="00AD41AC">
        <w:rPr>
          <w:sz w:val="16"/>
          <w:szCs w:val="16"/>
        </w:rPr>
        <w:t xml:space="preserve">Žiadateľ uvedie aké verejné obstarávania sa plánujú realizovať (aký tovar/služba/práca bude predmetom verejného obstarávania) v rámci projektu a identifikuje druh obstarávania, ktorý bude v rámci daného verejného obstarávania realizovaný. V prípade, ak je verejné obstarávanie už vyhlásené alebo zrealizované, žiadateľ uvedie názov tohto verejného obstarávania. V prípade, ak je verejné obstarávanie už vyhlásené alebo zrealizované, žiadateľ v časti Poznámka identifikuje toto VO číslom oznámenia o vyhlásení VO, resp. číslom výzvy na predloženie ponúk. RO je oprávnený vo výzve stanoviť limit pre VO, ktorý je povinný žiadateľ v ŽoNFP uviesť (napr. VO od podlimitných zákaziek vyššie). V prípade, ak je podmienkou poskytnutia príspevku podmienka mať zrealizované VO, ktoré je overované v procese konania o ŽoNFP, v tejto časti sa uvádzajú údaje za všetky plánované aj zrealizované VO, pričom sekcia ,,Verejné obstarávanie“ umožní overiť, či hodnota VO predstavuje podmienku 30 % z hodnoty NFP a teda či takéto VO musí byť zrealizované a podlieha overeniu v procese konania o ŽoNFP.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42ED1" w:rsidRPr="00C75939" w:rsidRDefault="00442ED1" w:rsidP="00C75939">
    <w:pPr>
      <w:pStyle w:val="Hlavika"/>
    </w:pPr>
    <w:r w:rsidRPr="00542411">
      <w:rPr>
        <w:noProof/>
      </w:rPr>
      <w:drawing>
        <wp:inline distT="0" distB="0" distL="0" distR="0" wp14:anchorId="344A9D33" wp14:editId="2D7D6A98">
          <wp:extent cx="5695950" cy="542925"/>
          <wp:effectExtent l="0" t="0" r="0" b="9525"/>
          <wp:docPr id="5" name="Obrázo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695950" cy="54292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13078C1"/>
    <w:multiLevelType w:val="hybridMultilevel"/>
    <w:tmpl w:val="91340BB8"/>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 w15:restartNumberingAfterBreak="0">
    <w:nsid w:val="4E3E5EAE"/>
    <w:multiLevelType w:val="hybridMultilevel"/>
    <w:tmpl w:val="15CE0484"/>
    <w:lvl w:ilvl="0" w:tplc="1EEEE000">
      <w:start w:val="1"/>
      <w:numFmt w:val="upp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15:restartNumberingAfterBreak="0">
    <w:nsid w:val="7C452F55"/>
    <w:multiLevelType w:val="hybridMultilevel"/>
    <w:tmpl w:val="0C4ACB62"/>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12C1"/>
    <w:rsid w:val="000052FF"/>
    <w:rsid w:val="000125E6"/>
    <w:rsid w:val="000168FE"/>
    <w:rsid w:val="00020E08"/>
    <w:rsid w:val="000346D9"/>
    <w:rsid w:val="000372E1"/>
    <w:rsid w:val="0004125C"/>
    <w:rsid w:val="00047466"/>
    <w:rsid w:val="000526CB"/>
    <w:rsid w:val="00054E47"/>
    <w:rsid w:val="00077FFA"/>
    <w:rsid w:val="00083EE0"/>
    <w:rsid w:val="000B12C1"/>
    <w:rsid w:val="000D49D8"/>
    <w:rsid w:val="00130082"/>
    <w:rsid w:val="0013199A"/>
    <w:rsid w:val="00145958"/>
    <w:rsid w:val="00147F98"/>
    <w:rsid w:val="00150A66"/>
    <w:rsid w:val="00171407"/>
    <w:rsid w:val="0017291D"/>
    <w:rsid w:val="00174657"/>
    <w:rsid w:val="001A25D8"/>
    <w:rsid w:val="001B790C"/>
    <w:rsid w:val="001C1753"/>
    <w:rsid w:val="001D0AE3"/>
    <w:rsid w:val="001D1557"/>
    <w:rsid w:val="001D7337"/>
    <w:rsid w:val="001F4F72"/>
    <w:rsid w:val="001F56BE"/>
    <w:rsid w:val="00201262"/>
    <w:rsid w:val="002042A5"/>
    <w:rsid w:val="00205430"/>
    <w:rsid w:val="00210923"/>
    <w:rsid w:val="002167F7"/>
    <w:rsid w:val="00216C22"/>
    <w:rsid w:val="00217021"/>
    <w:rsid w:val="00217709"/>
    <w:rsid w:val="00232113"/>
    <w:rsid w:val="00235639"/>
    <w:rsid w:val="0023704F"/>
    <w:rsid w:val="0024440A"/>
    <w:rsid w:val="00244440"/>
    <w:rsid w:val="00251EE7"/>
    <w:rsid w:val="00266BD4"/>
    <w:rsid w:val="0026775E"/>
    <w:rsid w:val="00280976"/>
    <w:rsid w:val="0028452A"/>
    <w:rsid w:val="00294D00"/>
    <w:rsid w:val="00297370"/>
    <w:rsid w:val="002A17D9"/>
    <w:rsid w:val="002A2974"/>
    <w:rsid w:val="002A3124"/>
    <w:rsid w:val="002B2124"/>
    <w:rsid w:val="002B3900"/>
    <w:rsid w:val="002B4B6C"/>
    <w:rsid w:val="002B7DE1"/>
    <w:rsid w:val="002C0248"/>
    <w:rsid w:val="002D36A1"/>
    <w:rsid w:val="002D7666"/>
    <w:rsid w:val="00304DB9"/>
    <w:rsid w:val="0031055B"/>
    <w:rsid w:val="00311599"/>
    <w:rsid w:val="003230AE"/>
    <w:rsid w:val="0032665F"/>
    <w:rsid w:val="0033595E"/>
    <w:rsid w:val="00341AE3"/>
    <w:rsid w:val="00341FB7"/>
    <w:rsid w:val="00351D38"/>
    <w:rsid w:val="00352449"/>
    <w:rsid w:val="00356928"/>
    <w:rsid w:val="003615C8"/>
    <w:rsid w:val="00362D5C"/>
    <w:rsid w:val="00392654"/>
    <w:rsid w:val="003A328F"/>
    <w:rsid w:val="003B2791"/>
    <w:rsid w:val="003B57CA"/>
    <w:rsid w:val="003C119B"/>
    <w:rsid w:val="003C6BB9"/>
    <w:rsid w:val="003E0CBA"/>
    <w:rsid w:val="003E2E67"/>
    <w:rsid w:val="003F7150"/>
    <w:rsid w:val="00406B2E"/>
    <w:rsid w:val="00411FDE"/>
    <w:rsid w:val="00417ACB"/>
    <w:rsid w:val="00437098"/>
    <w:rsid w:val="00442ED1"/>
    <w:rsid w:val="004A1A74"/>
    <w:rsid w:val="004A314F"/>
    <w:rsid w:val="004A35D7"/>
    <w:rsid w:val="004A71C3"/>
    <w:rsid w:val="004B0161"/>
    <w:rsid w:val="004C6EA5"/>
    <w:rsid w:val="004F344A"/>
    <w:rsid w:val="004F53CE"/>
    <w:rsid w:val="004F6A92"/>
    <w:rsid w:val="004F7329"/>
    <w:rsid w:val="00512B13"/>
    <w:rsid w:val="00530EA3"/>
    <w:rsid w:val="00532EB5"/>
    <w:rsid w:val="0054036D"/>
    <w:rsid w:val="00540E3E"/>
    <w:rsid w:val="00561EC2"/>
    <w:rsid w:val="00563C2E"/>
    <w:rsid w:val="00580A85"/>
    <w:rsid w:val="00581F4C"/>
    <w:rsid w:val="00582128"/>
    <w:rsid w:val="00584654"/>
    <w:rsid w:val="00596B5F"/>
    <w:rsid w:val="005A2188"/>
    <w:rsid w:val="005B52AD"/>
    <w:rsid w:val="005C2BE7"/>
    <w:rsid w:val="005D07CB"/>
    <w:rsid w:val="005E0226"/>
    <w:rsid w:val="005E371A"/>
    <w:rsid w:val="005F6932"/>
    <w:rsid w:val="0060374C"/>
    <w:rsid w:val="00606AC2"/>
    <w:rsid w:val="00610BFC"/>
    <w:rsid w:val="006117E7"/>
    <w:rsid w:val="00616BA7"/>
    <w:rsid w:val="006323AF"/>
    <w:rsid w:val="0063442B"/>
    <w:rsid w:val="00642380"/>
    <w:rsid w:val="00643362"/>
    <w:rsid w:val="00650B28"/>
    <w:rsid w:val="00653DC7"/>
    <w:rsid w:val="00655E55"/>
    <w:rsid w:val="00686D4C"/>
    <w:rsid w:val="00687206"/>
    <w:rsid w:val="006957B9"/>
    <w:rsid w:val="006A3B43"/>
    <w:rsid w:val="006A6325"/>
    <w:rsid w:val="006B0271"/>
    <w:rsid w:val="006B05DF"/>
    <w:rsid w:val="006B4844"/>
    <w:rsid w:val="006E7594"/>
    <w:rsid w:val="00713492"/>
    <w:rsid w:val="00714FE1"/>
    <w:rsid w:val="00724292"/>
    <w:rsid w:val="00730486"/>
    <w:rsid w:val="00744DC7"/>
    <w:rsid w:val="00750E11"/>
    <w:rsid w:val="00753D0E"/>
    <w:rsid w:val="0075726D"/>
    <w:rsid w:val="0075785C"/>
    <w:rsid w:val="0076022F"/>
    <w:rsid w:val="00760493"/>
    <w:rsid w:val="00777F1F"/>
    <w:rsid w:val="007871FE"/>
    <w:rsid w:val="0079305E"/>
    <w:rsid w:val="007A3FFB"/>
    <w:rsid w:val="007B598F"/>
    <w:rsid w:val="007B7E48"/>
    <w:rsid w:val="007C2DC2"/>
    <w:rsid w:val="007D740C"/>
    <w:rsid w:val="007E3857"/>
    <w:rsid w:val="007F1D8F"/>
    <w:rsid w:val="00812650"/>
    <w:rsid w:val="00822211"/>
    <w:rsid w:val="0082648D"/>
    <w:rsid w:val="00832B3A"/>
    <w:rsid w:val="00834DAF"/>
    <w:rsid w:val="008462DC"/>
    <w:rsid w:val="008472AB"/>
    <w:rsid w:val="00861995"/>
    <w:rsid w:val="008746E8"/>
    <w:rsid w:val="008752EF"/>
    <w:rsid w:val="00890637"/>
    <w:rsid w:val="00893D4F"/>
    <w:rsid w:val="008967B2"/>
    <w:rsid w:val="008B1452"/>
    <w:rsid w:val="008C55B4"/>
    <w:rsid w:val="008D037A"/>
    <w:rsid w:val="008E190C"/>
    <w:rsid w:val="008F1DC6"/>
    <w:rsid w:val="008F2334"/>
    <w:rsid w:val="00922374"/>
    <w:rsid w:val="00926B1C"/>
    <w:rsid w:val="00933680"/>
    <w:rsid w:val="00941112"/>
    <w:rsid w:val="00953980"/>
    <w:rsid w:val="00956CE1"/>
    <w:rsid w:val="00964D18"/>
    <w:rsid w:val="0097172B"/>
    <w:rsid w:val="0097243D"/>
    <w:rsid w:val="00976B1D"/>
    <w:rsid w:val="00993C6E"/>
    <w:rsid w:val="009A71DA"/>
    <w:rsid w:val="009C2366"/>
    <w:rsid w:val="009C6EDE"/>
    <w:rsid w:val="009E5C96"/>
    <w:rsid w:val="009E7728"/>
    <w:rsid w:val="009F4FF5"/>
    <w:rsid w:val="009F6827"/>
    <w:rsid w:val="00A03570"/>
    <w:rsid w:val="00A06AD4"/>
    <w:rsid w:val="00A14628"/>
    <w:rsid w:val="00A32620"/>
    <w:rsid w:val="00A42835"/>
    <w:rsid w:val="00A440DB"/>
    <w:rsid w:val="00A446EF"/>
    <w:rsid w:val="00A47DF3"/>
    <w:rsid w:val="00A47FC5"/>
    <w:rsid w:val="00A51C4F"/>
    <w:rsid w:val="00A56568"/>
    <w:rsid w:val="00A72CAA"/>
    <w:rsid w:val="00A87764"/>
    <w:rsid w:val="00A919A0"/>
    <w:rsid w:val="00AB551E"/>
    <w:rsid w:val="00AC094E"/>
    <w:rsid w:val="00AC2130"/>
    <w:rsid w:val="00AD41AC"/>
    <w:rsid w:val="00AF014E"/>
    <w:rsid w:val="00B262AD"/>
    <w:rsid w:val="00B319F2"/>
    <w:rsid w:val="00B35D7B"/>
    <w:rsid w:val="00B630B1"/>
    <w:rsid w:val="00B7760C"/>
    <w:rsid w:val="00B779D9"/>
    <w:rsid w:val="00B9098F"/>
    <w:rsid w:val="00B91DE5"/>
    <w:rsid w:val="00BB01F9"/>
    <w:rsid w:val="00BB30E0"/>
    <w:rsid w:val="00BB687D"/>
    <w:rsid w:val="00BC2E37"/>
    <w:rsid w:val="00BD198F"/>
    <w:rsid w:val="00BD21B3"/>
    <w:rsid w:val="00BE7F24"/>
    <w:rsid w:val="00BF399B"/>
    <w:rsid w:val="00C12BE2"/>
    <w:rsid w:val="00C22DB6"/>
    <w:rsid w:val="00C3726F"/>
    <w:rsid w:val="00C411DA"/>
    <w:rsid w:val="00C527FC"/>
    <w:rsid w:val="00C63BFC"/>
    <w:rsid w:val="00C659E0"/>
    <w:rsid w:val="00C714D8"/>
    <w:rsid w:val="00C72C57"/>
    <w:rsid w:val="00C75939"/>
    <w:rsid w:val="00C80099"/>
    <w:rsid w:val="00C83E60"/>
    <w:rsid w:val="00CA2751"/>
    <w:rsid w:val="00CA4FE8"/>
    <w:rsid w:val="00CB27CA"/>
    <w:rsid w:val="00CB2DD2"/>
    <w:rsid w:val="00CB6654"/>
    <w:rsid w:val="00CD54FE"/>
    <w:rsid w:val="00CE2726"/>
    <w:rsid w:val="00CE588A"/>
    <w:rsid w:val="00CE606D"/>
    <w:rsid w:val="00CF49ED"/>
    <w:rsid w:val="00CF7F74"/>
    <w:rsid w:val="00D01119"/>
    <w:rsid w:val="00D037C3"/>
    <w:rsid w:val="00D515CC"/>
    <w:rsid w:val="00D67D9E"/>
    <w:rsid w:val="00D7750B"/>
    <w:rsid w:val="00D829A8"/>
    <w:rsid w:val="00D95A19"/>
    <w:rsid w:val="00DB2BB2"/>
    <w:rsid w:val="00DC23D9"/>
    <w:rsid w:val="00DD2B9E"/>
    <w:rsid w:val="00DD2F99"/>
    <w:rsid w:val="00DE15A6"/>
    <w:rsid w:val="00DF1130"/>
    <w:rsid w:val="00DF276D"/>
    <w:rsid w:val="00DF34F1"/>
    <w:rsid w:val="00E07D1A"/>
    <w:rsid w:val="00E25D57"/>
    <w:rsid w:val="00E3518E"/>
    <w:rsid w:val="00E44A65"/>
    <w:rsid w:val="00E4631B"/>
    <w:rsid w:val="00E47F5C"/>
    <w:rsid w:val="00E6425C"/>
    <w:rsid w:val="00E6447D"/>
    <w:rsid w:val="00E85D77"/>
    <w:rsid w:val="00ED4B0B"/>
    <w:rsid w:val="00EE6E6B"/>
    <w:rsid w:val="00F02338"/>
    <w:rsid w:val="00F049F2"/>
    <w:rsid w:val="00F138F8"/>
    <w:rsid w:val="00F14578"/>
    <w:rsid w:val="00F17692"/>
    <w:rsid w:val="00F27B48"/>
    <w:rsid w:val="00F31590"/>
    <w:rsid w:val="00F408C2"/>
    <w:rsid w:val="00F633E5"/>
    <w:rsid w:val="00F66696"/>
    <w:rsid w:val="00F71557"/>
    <w:rsid w:val="00F71CAF"/>
    <w:rsid w:val="00F805C9"/>
    <w:rsid w:val="00F84C0B"/>
    <w:rsid w:val="00F96FAE"/>
    <w:rsid w:val="00FA7CD5"/>
    <w:rsid w:val="00FB460B"/>
    <w:rsid w:val="00FB6D68"/>
    <w:rsid w:val="00FB7327"/>
    <w:rsid w:val="00FC3177"/>
    <w:rsid w:val="00FC6594"/>
    <w:rsid w:val="00FD14A6"/>
    <w:rsid w:val="00FD3D01"/>
    <w:rsid w:val="00FD5FF6"/>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685869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0B12C1"/>
    <w:rPr>
      <w:rFonts w:eastAsiaTheme="minorEastAsia"/>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styleId="Mriekatabuky">
    <w:name w:val="Table Grid"/>
    <w:basedOn w:val="Normlnatabuka"/>
    <w:uiPriority w:val="39"/>
    <w:rsid w:val="000B12C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mkypodiarou">
    <w:name w:val="footnote text"/>
    <w:basedOn w:val="Normlny"/>
    <w:link w:val="TextpoznmkypodiarouChar"/>
    <w:uiPriority w:val="99"/>
    <w:semiHidden/>
    <w:unhideWhenUsed/>
    <w:rsid w:val="006B0271"/>
    <w:pPr>
      <w:spacing w:after="0" w:line="240" w:lineRule="auto"/>
    </w:pPr>
    <w:rPr>
      <w:sz w:val="20"/>
      <w:szCs w:val="20"/>
    </w:rPr>
  </w:style>
  <w:style w:type="character" w:customStyle="1" w:styleId="TextpoznmkypodiarouChar">
    <w:name w:val="Text poznámky pod čiarou Char"/>
    <w:basedOn w:val="Predvolenpsmoodseku"/>
    <w:link w:val="Textpoznmkypodiarou"/>
    <w:uiPriority w:val="99"/>
    <w:semiHidden/>
    <w:rsid w:val="006B0271"/>
    <w:rPr>
      <w:rFonts w:eastAsiaTheme="minorEastAsia"/>
      <w:sz w:val="20"/>
      <w:szCs w:val="20"/>
      <w:lang w:eastAsia="sk-SK"/>
    </w:rPr>
  </w:style>
  <w:style w:type="character" w:styleId="Odkaznapoznmkupodiarou">
    <w:name w:val="footnote reference"/>
    <w:basedOn w:val="Predvolenpsmoodseku"/>
    <w:uiPriority w:val="99"/>
    <w:semiHidden/>
    <w:unhideWhenUsed/>
    <w:rsid w:val="006B0271"/>
    <w:rPr>
      <w:vertAlign w:val="superscript"/>
    </w:rPr>
  </w:style>
  <w:style w:type="character" w:styleId="Odkaznakomentr">
    <w:name w:val="annotation reference"/>
    <w:basedOn w:val="Predvolenpsmoodseku"/>
    <w:uiPriority w:val="99"/>
    <w:semiHidden/>
    <w:unhideWhenUsed/>
    <w:rsid w:val="0097172B"/>
    <w:rPr>
      <w:sz w:val="16"/>
      <w:szCs w:val="16"/>
    </w:rPr>
  </w:style>
  <w:style w:type="paragraph" w:styleId="Textkomentra">
    <w:name w:val="annotation text"/>
    <w:basedOn w:val="Normlny"/>
    <w:link w:val="TextkomentraChar"/>
    <w:uiPriority w:val="99"/>
    <w:unhideWhenUsed/>
    <w:rsid w:val="0097172B"/>
    <w:pPr>
      <w:spacing w:line="240" w:lineRule="auto"/>
    </w:pPr>
    <w:rPr>
      <w:sz w:val="20"/>
      <w:szCs w:val="20"/>
    </w:rPr>
  </w:style>
  <w:style w:type="character" w:customStyle="1" w:styleId="TextkomentraChar">
    <w:name w:val="Text komentára Char"/>
    <w:basedOn w:val="Predvolenpsmoodseku"/>
    <w:link w:val="Textkomentra"/>
    <w:uiPriority w:val="99"/>
    <w:rsid w:val="0097172B"/>
    <w:rPr>
      <w:rFonts w:eastAsiaTheme="minorEastAsia"/>
      <w:sz w:val="20"/>
      <w:szCs w:val="20"/>
      <w:lang w:eastAsia="sk-SK"/>
    </w:rPr>
  </w:style>
  <w:style w:type="paragraph" w:styleId="Textbubliny">
    <w:name w:val="Balloon Text"/>
    <w:basedOn w:val="Normlny"/>
    <w:link w:val="TextbublinyChar"/>
    <w:uiPriority w:val="99"/>
    <w:semiHidden/>
    <w:unhideWhenUsed/>
    <w:rsid w:val="006A3B43"/>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6A3B43"/>
    <w:rPr>
      <w:rFonts w:ascii="Tahoma" w:eastAsiaTheme="minorEastAsia" w:hAnsi="Tahoma" w:cs="Tahoma"/>
      <w:sz w:val="16"/>
      <w:szCs w:val="16"/>
      <w:lang w:eastAsia="sk-SK"/>
    </w:rPr>
  </w:style>
  <w:style w:type="paragraph" w:styleId="Hlavika">
    <w:name w:val="header"/>
    <w:basedOn w:val="Normlny"/>
    <w:link w:val="HlavikaChar"/>
    <w:uiPriority w:val="99"/>
    <w:unhideWhenUsed/>
    <w:rsid w:val="00E85D77"/>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E85D77"/>
    <w:rPr>
      <w:rFonts w:eastAsiaTheme="minorEastAsia"/>
      <w:lang w:eastAsia="sk-SK"/>
    </w:rPr>
  </w:style>
  <w:style w:type="paragraph" w:styleId="Pta">
    <w:name w:val="footer"/>
    <w:basedOn w:val="Normlny"/>
    <w:link w:val="PtaChar"/>
    <w:uiPriority w:val="99"/>
    <w:unhideWhenUsed/>
    <w:rsid w:val="00E85D77"/>
    <w:pPr>
      <w:tabs>
        <w:tab w:val="center" w:pos="4536"/>
        <w:tab w:val="right" w:pos="9072"/>
      </w:tabs>
      <w:spacing w:after="0" w:line="240" w:lineRule="auto"/>
    </w:pPr>
  </w:style>
  <w:style w:type="character" w:customStyle="1" w:styleId="PtaChar">
    <w:name w:val="Päta Char"/>
    <w:basedOn w:val="Predvolenpsmoodseku"/>
    <w:link w:val="Pta"/>
    <w:uiPriority w:val="99"/>
    <w:rsid w:val="00E85D77"/>
    <w:rPr>
      <w:rFonts w:eastAsiaTheme="minorEastAsia"/>
      <w:lang w:eastAsia="sk-SK"/>
    </w:rPr>
  </w:style>
  <w:style w:type="paragraph" w:styleId="Odsekzoznamu">
    <w:name w:val="List Paragraph"/>
    <w:aliases w:val="body,Odsek zoznamu2"/>
    <w:basedOn w:val="Normlny"/>
    <w:link w:val="OdsekzoznamuChar"/>
    <w:uiPriority w:val="34"/>
    <w:qFormat/>
    <w:rsid w:val="0054036D"/>
    <w:pPr>
      <w:spacing w:after="200" w:line="276" w:lineRule="auto"/>
      <w:ind w:left="720"/>
      <w:contextualSpacing/>
      <w:jc w:val="both"/>
    </w:pPr>
    <w:rPr>
      <w:rFonts w:ascii="Times New Roman" w:eastAsiaTheme="minorHAnsi" w:hAnsi="Times New Roman"/>
      <w:sz w:val="24"/>
      <w:lang w:eastAsia="en-US"/>
    </w:rPr>
  </w:style>
  <w:style w:type="character" w:customStyle="1" w:styleId="OdsekzoznamuChar">
    <w:name w:val="Odsek zoznamu Char"/>
    <w:aliases w:val="body Char,Odsek zoznamu2 Char"/>
    <w:link w:val="Odsekzoznamu"/>
    <w:uiPriority w:val="34"/>
    <w:rsid w:val="0054036D"/>
    <w:rPr>
      <w:rFonts w:ascii="Times New Roman" w:hAnsi="Times New Roman"/>
      <w:sz w:val="24"/>
    </w:rPr>
  </w:style>
  <w:style w:type="character" w:styleId="Hypertextovprepojenie">
    <w:name w:val="Hyperlink"/>
    <w:basedOn w:val="Predvolenpsmoodseku"/>
    <w:uiPriority w:val="99"/>
    <w:rsid w:val="006A6325"/>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4158853">
      <w:bodyDiv w:val="1"/>
      <w:marLeft w:val="0"/>
      <w:marRight w:val="0"/>
      <w:marTop w:val="0"/>
      <w:marBottom w:val="0"/>
      <w:divBdr>
        <w:top w:val="none" w:sz="0" w:space="0" w:color="auto"/>
        <w:left w:val="none" w:sz="0" w:space="0" w:color="auto"/>
        <w:bottom w:val="none" w:sz="0" w:space="0" w:color="auto"/>
        <w:right w:val="none" w:sz="0" w:space="0" w:color="auto"/>
      </w:divBdr>
    </w:div>
    <w:div w:id="351493928">
      <w:bodyDiv w:val="1"/>
      <w:marLeft w:val="0"/>
      <w:marRight w:val="0"/>
      <w:marTop w:val="0"/>
      <w:marBottom w:val="0"/>
      <w:divBdr>
        <w:top w:val="none" w:sz="0" w:space="0" w:color="auto"/>
        <w:left w:val="none" w:sz="0" w:space="0" w:color="auto"/>
        <w:bottom w:val="none" w:sz="0" w:space="0" w:color="auto"/>
        <w:right w:val="none" w:sz="0" w:space="0" w:color="auto"/>
      </w:divBdr>
    </w:div>
    <w:div w:id="518934048">
      <w:bodyDiv w:val="1"/>
      <w:marLeft w:val="0"/>
      <w:marRight w:val="0"/>
      <w:marTop w:val="0"/>
      <w:marBottom w:val="0"/>
      <w:divBdr>
        <w:top w:val="none" w:sz="0" w:space="0" w:color="auto"/>
        <w:left w:val="none" w:sz="0" w:space="0" w:color="auto"/>
        <w:bottom w:val="none" w:sz="0" w:space="0" w:color="auto"/>
        <w:right w:val="none" w:sz="0" w:space="0" w:color="auto"/>
      </w:divBdr>
    </w:div>
    <w:div w:id="638920933">
      <w:bodyDiv w:val="1"/>
      <w:marLeft w:val="0"/>
      <w:marRight w:val="0"/>
      <w:marTop w:val="0"/>
      <w:marBottom w:val="0"/>
      <w:divBdr>
        <w:top w:val="none" w:sz="0" w:space="0" w:color="auto"/>
        <w:left w:val="none" w:sz="0" w:space="0" w:color="auto"/>
        <w:bottom w:val="none" w:sz="0" w:space="0" w:color="auto"/>
        <w:right w:val="none" w:sz="0" w:space="0" w:color="auto"/>
      </w:divBdr>
    </w:div>
    <w:div w:id="660817936">
      <w:bodyDiv w:val="1"/>
      <w:marLeft w:val="0"/>
      <w:marRight w:val="0"/>
      <w:marTop w:val="0"/>
      <w:marBottom w:val="0"/>
      <w:divBdr>
        <w:top w:val="none" w:sz="0" w:space="0" w:color="auto"/>
        <w:left w:val="none" w:sz="0" w:space="0" w:color="auto"/>
        <w:bottom w:val="none" w:sz="0" w:space="0" w:color="auto"/>
        <w:right w:val="none" w:sz="0" w:space="0" w:color="auto"/>
      </w:divBdr>
    </w:div>
    <w:div w:id="1040517756">
      <w:bodyDiv w:val="1"/>
      <w:marLeft w:val="0"/>
      <w:marRight w:val="0"/>
      <w:marTop w:val="0"/>
      <w:marBottom w:val="0"/>
      <w:divBdr>
        <w:top w:val="none" w:sz="0" w:space="0" w:color="auto"/>
        <w:left w:val="none" w:sz="0" w:space="0" w:color="auto"/>
        <w:bottom w:val="none" w:sz="0" w:space="0" w:color="auto"/>
        <w:right w:val="none" w:sz="0" w:space="0" w:color="auto"/>
      </w:divBdr>
      <w:divsChild>
        <w:div w:id="1748190765">
          <w:marLeft w:val="0"/>
          <w:marRight w:val="0"/>
          <w:marTop w:val="0"/>
          <w:marBottom w:val="0"/>
          <w:divBdr>
            <w:top w:val="none" w:sz="0" w:space="0" w:color="auto"/>
            <w:left w:val="none" w:sz="0" w:space="0" w:color="auto"/>
            <w:bottom w:val="none" w:sz="0" w:space="0" w:color="auto"/>
            <w:right w:val="none" w:sz="0" w:space="0" w:color="auto"/>
          </w:divBdr>
          <w:divsChild>
            <w:div w:id="1677919298">
              <w:marLeft w:val="0"/>
              <w:marRight w:val="0"/>
              <w:marTop w:val="0"/>
              <w:marBottom w:val="0"/>
              <w:divBdr>
                <w:top w:val="none" w:sz="0" w:space="0" w:color="auto"/>
                <w:left w:val="none" w:sz="0" w:space="0" w:color="auto"/>
                <w:bottom w:val="none" w:sz="0" w:space="0" w:color="auto"/>
                <w:right w:val="none" w:sz="0" w:space="0" w:color="auto"/>
              </w:divBdr>
              <w:divsChild>
                <w:div w:id="160506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9186850">
      <w:bodyDiv w:val="1"/>
      <w:marLeft w:val="0"/>
      <w:marRight w:val="0"/>
      <w:marTop w:val="0"/>
      <w:marBottom w:val="0"/>
      <w:divBdr>
        <w:top w:val="none" w:sz="0" w:space="0" w:color="auto"/>
        <w:left w:val="none" w:sz="0" w:space="0" w:color="auto"/>
        <w:bottom w:val="none" w:sz="0" w:space="0" w:color="auto"/>
        <w:right w:val="none" w:sz="0" w:space="0" w:color="auto"/>
      </w:divBdr>
    </w:div>
    <w:div w:id="13687217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inance.gov.sk"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finance.gov.sk"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http://www.finance.gov.sk" TargetMode="External"/><Relationship Id="rId4" Type="http://schemas.openxmlformats.org/officeDocument/2006/relationships/webSettings" Target="webSettings.xml"/><Relationship Id="rId9" Type="http://schemas.openxmlformats.org/officeDocument/2006/relationships/hyperlink" Target="http://www.finance.gov.sk"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15</Pages>
  <Words>6856</Words>
  <Characters>39084</Characters>
  <Application>Microsoft Office Word</Application>
  <DocSecurity>0</DocSecurity>
  <Lines>325</Lines>
  <Paragraphs>91</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45849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2017-12-13T10:26:00Z</dcterms:created>
  <dcterms:modified xsi:type="dcterms:W3CDTF">2022-02-24T09:32:00Z</dcterms:modified>
</cp:coreProperties>
</file>