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0F4EDF11"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AD1B3A" w:rsidRPr="00AD1B3A">
        <w:rPr>
          <w:rFonts w:ascii="Arial Narrow" w:hAnsi="Arial Narrow" w:cstheme="minorHAnsi"/>
          <w:color w:val="auto"/>
          <w:sz w:val="28"/>
          <w:szCs w:val="28"/>
        </w:rPr>
        <w:t>OPII-133-3.1-DPB-MDDBAPD</w:t>
      </w:r>
    </w:p>
    <w:p w14:paraId="4881E0E8" w14:textId="7B540A63"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AD1B3A">
        <w:rPr>
          <w:rFonts w:ascii="Arial Narrow" w:hAnsi="Arial Narrow"/>
          <w:b/>
          <w:lang w:eastAsia="sk-SK"/>
        </w:rPr>
        <w:t>i</w:t>
      </w:r>
      <w:r w:rsidR="00935EF1" w:rsidRPr="00935EF1">
        <w:rPr>
          <w:rFonts w:ascii="Arial Narrow" w:hAnsi="Arial Narrow"/>
          <w:b/>
          <w:lang w:eastAsia="sk-SK"/>
        </w:rPr>
        <w:t xml:space="preserve"> o NFP pre národn</w:t>
      </w:r>
      <w:r w:rsidR="00662017">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AD1B3A">
        <w:rPr>
          <w:rFonts w:ascii="Arial Narrow" w:hAnsi="Arial Narrow"/>
          <w:b/>
          <w:lang w:eastAsia="sk-SK"/>
        </w:rPr>
        <w:t>3</w:t>
      </w:r>
      <w:r w:rsidR="0038730A">
        <w:rPr>
          <w:rFonts w:ascii="Arial Narrow" w:hAnsi="Arial Narrow"/>
          <w:b/>
          <w:lang w:eastAsia="sk-SK"/>
        </w:rPr>
        <w:t xml:space="preserve"> OPII</w:t>
      </w:r>
      <w:ins w:id="0" w:author="GC" w:date="2022-08-03T10:52:00Z">
        <w:r w:rsidR="00C015F2">
          <w:rPr>
            <w:rFonts w:ascii="Arial Narrow" w:hAnsi="Arial Narrow"/>
            <w:b/>
            <w:lang w:eastAsia="sk-SK"/>
          </w:rPr>
          <w:t xml:space="preserve"> </w:t>
        </w:r>
        <w:r w:rsidR="00C015F2" w:rsidRPr="00F96CD6">
          <w:rPr>
            <w:rFonts w:ascii="Arial Narrow" w:hAnsi="Arial Narrow"/>
            <w:b/>
            <w:lang w:eastAsia="sk-SK"/>
          </w:rPr>
          <w:t>v znení zmeny č. 1 (konsolidovaná verzia)</w:t>
        </w:r>
      </w:ins>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AD1B3A"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AD1B3A" w:rsidRPr="00F1589B" w:rsidRDefault="00AD1B3A" w:rsidP="00AD1B3A">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6C7E84B1" w:rsidR="00AD1B3A" w:rsidRPr="00472A05" w:rsidRDefault="00AD1B3A" w:rsidP="00AD1B3A">
            <w:pPr>
              <w:spacing w:before="120" w:after="120" w:line="240" w:lineRule="auto"/>
              <w:rPr>
                <w:rFonts w:ascii="Arial Narrow" w:hAnsi="Arial Narrow"/>
                <w:bCs/>
              </w:rPr>
            </w:pPr>
            <w:r w:rsidRPr="008C18AF">
              <w:rPr>
                <w:rFonts w:ascii="Arial Narrow" w:hAnsi="Arial Narrow"/>
                <w:bCs/>
              </w:rPr>
              <w:t>3 - Verejná osobná doprava</w:t>
            </w:r>
          </w:p>
        </w:tc>
      </w:tr>
      <w:tr w:rsidR="00AD1B3A"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AD1B3A" w:rsidRPr="00F1589B" w:rsidRDefault="00AD1B3A" w:rsidP="00AD1B3A">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98B3436" w:rsidR="00AD1B3A" w:rsidRPr="00472A05" w:rsidRDefault="00AD1B3A" w:rsidP="00AD1B3A">
            <w:pPr>
              <w:spacing w:before="120" w:after="120" w:line="240" w:lineRule="auto"/>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AD1B3A"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AD1B3A" w:rsidRPr="00F1589B" w:rsidRDefault="00AD1B3A" w:rsidP="00AD1B3A">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002978E9" w:rsidR="00AD1B3A" w:rsidRPr="00472A05" w:rsidRDefault="00AD1B3A" w:rsidP="00AD1B3A">
            <w:pPr>
              <w:spacing w:before="120" w:after="120" w:line="240" w:lineRule="auto"/>
              <w:rPr>
                <w:rFonts w:ascii="Arial Narrow" w:hAnsi="Arial Narrow"/>
              </w:rPr>
            </w:pPr>
            <w:r w:rsidRPr="004D3786">
              <w:rPr>
                <w:rFonts w:ascii="Arial Narrow" w:hAnsi="Arial Narrow"/>
              </w:rPr>
              <w:t>3.1 Zvýšenie atraktivity verejnej osobnej dopravy prostredníctvom modernizácie a rekonštrukcie infraštruktúry pre IDS a mestskú dráhovú dopravu</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21B6A556" w:rsidR="007E5C50" w:rsidRPr="00472A05" w:rsidRDefault="00AD1B3A" w:rsidP="00F1589B">
            <w:pPr>
              <w:spacing w:before="120" w:after="120" w:line="240" w:lineRule="auto"/>
              <w:rPr>
                <w:rFonts w:ascii="Arial Narrow" w:hAnsi="Arial Narrow" w:cstheme="minorHAnsi"/>
              </w:rPr>
            </w:pPr>
            <w:r w:rsidRPr="0073574B">
              <w:rPr>
                <w:rFonts w:ascii="Arial Narrow" w:hAnsi="Arial Narrow" w:cstheme="minorHAnsi"/>
              </w:rPr>
              <w:t>Dopravný podnik Bratislava, a. s.</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693A853F" w:rsidR="005A2101" w:rsidRPr="00360174" w:rsidRDefault="00AD1B3A" w:rsidP="0052719E">
            <w:pPr>
              <w:spacing w:before="120" w:after="120" w:line="240" w:lineRule="auto"/>
              <w:rPr>
                <w:rFonts w:ascii="Arial Narrow" w:hAnsi="Arial Narrow" w:cstheme="minorHAnsi"/>
                <w:b/>
              </w:rPr>
            </w:pPr>
            <w:r w:rsidRPr="00AD1B3A">
              <w:rPr>
                <w:rFonts w:ascii="Arial Narrow" w:hAnsi="Arial Narrow" w:cstheme="minorHAnsi"/>
                <w:b/>
              </w:rPr>
              <w:t>Modernizácia infraštruktúry pre mestskú dráhovú dopravu v Bratislave – projektová dokumentácia</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524056E0" w:rsidR="00B574AD" w:rsidRPr="003D389F" w:rsidRDefault="00A921AB" w:rsidP="001064C8">
            <w:pPr>
              <w:spacing w:before="120" w:after="120" w:line="240" w:lineRule="auto"/>
              <w:rPr>
                <w:rFonts w:ascii="Arial Narrow" w:hAnsi="Arial Narrow" w:cstheme="minorHAnsi"/>
              </w:rPr>
            </w:pPr>
            <w:r>
              <w:rPr>
                <w:rFonts w:ascii="Arial Narrow" w:hAnsi="Arial Narrow" w:cstheme="minorHAnsi"/>
              </w:rPr>
              <w:t>10. júna</w:t>
            </w:r>
            <w:r w:rsidR="00464AA0" w:rsidRPr="00CE5BDE">
              <w:rPr>
                <w:rFonts w:ascii="Arial Narrow" w:hAnsi="Arial Narrow" w:cstheme="minorHAnsi"/>
              </w:rPr>
              <w:t xml:space="preserve"> 202</w:t>
            </w:r>
            <w:r w:rsidR="001064C8">
              <w:rPr>
                <w:rFonts w:ascii="Arial Narrow" w:hAnsi="Arial Narrow" w:cstheme="minorHAnsi"/>
              </w:rPr>
              <w:t>2</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2F63C206" w:rsidR="00734744" w:rsidRDefault="00734744" w:rsidP="00F1589B">
      <w:pPr>
        <w:spacing w:before="240" w:after="0" w:line="240" w:lineRule="auto"/>
        <w:jc w:val="both"/>
        <w:rPr>
          <w:rFonts w:ascii="Arial Narrow" w:hAnsi="Arial Narrow" w:cstheme="minorHAnsi"/>
          <w:b/>
        </w:rPr>
      </w:pPr>
    </w:p>
    <w:p w14:paraId="211738AC" w14:textId="77777777" w:rsidR="00AD1B3A" w:rsidRDefault="00AD1B3A"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7F46977E"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AD1B3A" w:rsidRPr="00AD1B3A">
              <w:rPr>
                <w:rFonts w:ascii="Arial Narrow" w:hAnsi="Arial Narrow" w:cstheme="minorHAnsi"/>
                <w:b/>
              </w:rPr>
              <w:t>1 353 936</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17A126DD" w:rsidR="00785609" w:rsidRPr="00F1589B" w:rsidRDefault="00AB4D3C" w:rsidP="00B0364A">
            <w:pPr>
              <w:spacing w:before="120" w:after="12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B0364A">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AD1B3A"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689E9C7" w14:textId="77777777" w:rsidR="00AD1B3A" w:rsidRDefault="00AD1B3A" w:rsidP="00AD1B3A">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Dopravný podnik Bratislava, a. s. (DPB)</w:t>
                  </w:r>
                </w:p>
                <w:p w14:paraId="554A9011" w14:textId="63DA44C4" w:rsidR="00AD1B3A" w:rsidRPr="00F1589B" w:rsidRDefault="00AD1B3A" w:rsidP="00AD1B3A">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09201A9D" w:rsidR="00AD1B3A" w:rsidRPr="00F1589B" w:rsidRDefault="00AD1B3A" w:rsidP="00AD1B3A">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1BCA6993" w:rsidR="00AD1B3A" w:rsidRPr="00F1589B" w:rsidRDefault="00AD1B3A" w:rsidP="00AD1B3A">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385ABB15" w:rsidR="00AD1B3A" w:rsidRPr="00F1589B" w:rsidRDefault="00AD1B3A" w:rsidP="00AD1B3A">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3CD0D278" w14:textId="7920C05E" w:rsidR="00132B1C" w:rsidRPr="005768FA" w:rsidRDefault="00C4623D" w:rsidP="003E5A82">
            <w:pPr>
              <w:spacing w:after="6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A678E2">
            <w:pPr>
              <w:pStyle w:val="Default"/>
              <w:spacing w:before="120" w:after="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8C15B13" w:rsidR="00BD5A87" w:rsidRDefault="00BD5A87" w:rsidP="00F1589B">
      <w:pPr>
        <w:spacing w:before="240" w:after="0" w:line="240" w:lineRule="auto"/>
        <w:jc w:val="both"/>
        <w:rPr>
          <w:rFonts w:ascii="Arial Narrow" w:hAnsi="Arial Narrow" w:cstheme="minorHAnsi"/>
          <w:b/>
        </w:rPr>
      </w:pPr>
    </w:p>
    <w:p w14:paraId="2CCFDD64" w14:textId="77777777" w:rsidR="00AD1B3A" w:rsidRDefault="00AD1B3A"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6EE904B" w14:textId="77777777" w:rsidR="00A678E2" w:rsidRDefault="00A678E2" w:rsidP="00A678E2">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49225E05" w14:textId="77777777" w:rsidR="00A678E2" w:rsidRDefault="00A678E2" w:rsidP="00A678E2">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467DB850" w14:textId="77777777" w:rsidR="00A678E2" w:rsidRDefault="00A678E2" w:rsidP="00A678E2">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6014AE60" w14:textId="77777777" w:rsidR="00A678E2" w:rsidRDefault="00A678E2" w:rsidP="00A678E2">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14728680" w:rsidR="004212C8" w:rsidRPr="00450B6F" w:rsidRDefault="00A678E2" w:rsidP="00A678E2">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A678E2">
            <w:pPr>
              <w:pStyle w:val="Default"/>
              <w:spacing w:before="120" w:after="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27E2DDDC" w:rsidR="00916C25" w:rsidRDefault="00916C25" w:rsidP="000A7225">
      <w:pPr>
        <w:spacing w:before="120" w:after="120"/>
        <w:jc w:val="both"/>
        <w:rPr>
          <w:rFonts w:ascii="Arial Narrow" w:hAnsi="Arial Narrow" w:cstheme="minorHAnsi"/>
        </w:rPr>
      </w:pPr>
    </w:p>
    <w:p w14:paraId="45661BF6" w14:textId="37AE80F3" w:rsidR="00AD1B3A" w:rsidRDefault="00AD1B3A" w:rsidP="000A7225">
      <w:pPr>
        <w:spacing w:before="120" w:after="120"/>
        <w:jc w:val="both"/>
        <w:rPr>
          <w:rFonts w:ascii="Arial Narrow" w:hAnsi="Arial Narrow" w:cstheme="minorHAnsi"/>
        </w:rPr>
      </w:pPr>
    </w:p>
    <w:p w14:paraId="3C95CC6F" w14:textId="77777777" w:rsidR="00AD1B3A" w:rsidRPr="000A7225" w:rsidRDefault="00AD1B3A"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32B26F2" w14:textId="0FCD642A"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ins w:id="1" w:author="GC" w:date="2022-08-03T10:52:00Z">
              <w:r w:rsidR="00C015F2">
                <w:rPr>
                  <w:rFonts w:ascii="Arial Narrow" w:hAnsi="Arial Narrow" w:cs="Arial"/>
                  <w:color w:val="000000"/>
                  <w:lang w:eastAsia="sk-SK"/>
                </w:rPr>
                <w:t>v procese uzatvárania zmluvy o poskytnutí NFP,</w:t>
              </w:r>
              <w:r w:rsidR="00C015F2" w:rsidRPr="005D42E3">
                <w:rPr>
                  <w:rFonts w:ascii="Arial Narrow" w:hAnsi="Arial Narrow" w:cs="Arial"/>
                  <w:lang w:eastAsia="sk-SK"/>
                </w:rPr>
                <w:t xml:space="preserve"> </w:t>
              </w:r>
            </w:ins>
            <w:r w:rsidR="009F1D74" w:rsidRPr="005D42E3">
              <w:rPr>
                <w:rFonts w:ascii="Arial Narrow" w:hAnsi="Arial Narrow" w:cs="Arial"/>
                <w:lang w:eastAsia="sk-SK"/>
              </w:rPr>
              <w:t xml:space="preserve">ako aj počas platnosti a účinnosti </w:t>
            </w:r>
            <w:ins w:id="2" w:author="GC" w:date="2022-08-03T10:52:00Z">
              <w:r w:rsidR="00C015F2">
                <w:rPr>
                  <w:rFonts w:ascii="Arial Narrow" w:hAnsi="Arial Narrow" w:cs="Arial"/>
                  <w:color w:val="000000"/>
                  <w:lang w:eastAsia="sk-SK"/>
                </w:rPr>
                <w:t>z</w:t>
              </w:r>
              <w:r w:rsidR="00C015F2" w:rsidRPr="00F1589B">
                <w:rPr>
                  <w:rFonts w:ascii="Arial Narrow" w:hAnsi="Arial Narrow" w:cs="Arial"/>
                  <w:color w:val="000000"/>
                  <w:lang w:eastAsia="sk-SK"/>
                </w:rPr>
                <w:t xml:space="preserve">mluvy o poskytnutí </w:t>
              </w:r>
            </w:ins>
            <w:del w:id="3" w:author="GC" w:date="2022-08-03T10:52:00Z">
              <w:r w:rsidR="009F1D74" w:rsidRPr="005D42E3" w:rsidDel="00C015F2">
                <w:rPr>
                  <w:rFonts w:ascii="Arial Narrow" w:hAnsi="Arial Narrow" w:cs="Arial"/>
                  <w:lang w:eastAsia="sk-SK"/>
                </w:rPr>
                <w:delText xml:space="preserve">Rozhodnutia o schválení žiadosti </w:delText>
              </w:r>
            </w:del>
            <w:r w:rsidR="009F1D74" w:rsidRPr="005D42E3">
              <w:rPr>
                <w:rFonts w:ascii="Arial Narrow" w:hAnsi="Arial Narrow" w:cs="Arial"/>
                <w:lang w:eastAsia="sk-SK"/>
              </w:rPr>
              <w:t>NFP</w:t>
            </w:r>
            <w:r w:rsidRPr="00F1589B">
              <w:rPr>
                <w:rFonts w:ascii="Arial Narrow" w:hAnsi="Arial Narrow" w:cs="Arial"/>
                <w:color w:val="000000"/>
                <w:lang w:eastAsia="sk-SK"/>
              </w:rPr>
              <w:t xml:space="preserve">, ktoré musí žiadateľ/prijímateľ splniť na to, aby mu bol schválený a následne vyplatený príslušný nenávratný finančný príspevok. </w:t>
            </w:r>
          </w:p>
          <w:p w14:paraId="0981EEC1" w14:textId="77777777" w:rsidR="005A2220" w:rsidRPr="000C3A95" w:rsidRDefault="005A2220" w:rsidP="005A222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A678E2">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60C7F18A" w14:textId="09C6A861" w:rsidR="00662017" w:rsidRDefault="00AD1B3A" w:rsidP="00D45093">
            <w:pPr>
              <w:spacing w:before="120" w:after="0" w:line="240" w:lineRule="auto"/>
              <w:jc w:val="both"/>
              <w:rPr>
                <w:rFonts w:ascii="Arial Narrow" w:hAnsi="Arial Narrow"/>
                <w:b/>
              </w:rPr>
            </w:pPr>
            <w:r w:rsidRPr="00AD1B3A">
              <w:rPr>
                <w:rFonts w:ascii="Arial Narrow" w:hAnsi="Arial Narrow"/>
                <w:b/>
              </w:rPr>
              <w:t>Dopravný podnik Bratislava, a. s.</w:t>
            </w:r>
          </w:p>
          <w:p w14:paraId="19CAA97B" w14:textId="0BC0068C"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AD1021" w:rsidRPr="00954355" w14:paraId="72FFB5CA" w14:textId="77777777" w:rsidTr="00F863CD">
        <w:trPr>
          <w:trHeight w:val="20"/>
        </w:trPr>
        <w:tc>
          <w:tcPr>
            <w:tcW w:w="674" w:type="dxa"/>
            <w:shd w:val="clear" w:color="auto" w:fill="D9D9D9" w:themeFill="background1" w:themeFillShade="D9"/>
          </w:tcPr>
          <w:p w14:paraId="09BF809E" w14:textId="77777777" w:rsidR="00AD1021" w:rsidRPr="00D45093" w:rsidRDefault="00AD1021" w:rsidP="00AD1021">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2B5D94F" w14:textId="3FDEAAFA" w:rsidR="00AD1021" w:rsidRDefault="00AD1021" w:rsidP="00AD1021">
            <w:pPr>
              <w:pStyle w:val="Default"/>
              <w:spacing w:before="120"/>
              <w:rPr>
                <w:rFonts w:ascii="Arial Narrow" w:hAnsi="Arial Narrow"/>
                <w:b/>
                <w:bCs/>
                <w:sz w:val="22"/>
                <w:szCs w:val="22"/>
              </w:rPr>
            </w:pPr>
            <w:r w:rsidRPr="00654BB0">
              <w:rPr>
                <w:rFonts w:ascii="Arial Narrow" w:hAnsi="Arial Narrow"/>
                <w:b/>
                <w:bCs/>
                <w:sz w:val="22"/>
                <w:szCs w:val="22"/>
              </w:rPr>
              <w:t xml:space="preserve">Podmienka, že voči žiadateľovi nie je vedené konkurzné konanie, reštrukturalizačné konanie, nie je v konkurze alebo v reštrukturalizácii  </w:t>
            </w:r>
          </w:p>
        </w:tc>
        <w:tc>
          <w:tcPr>
            <w:tcW w:w="6349" w:type="dxa"/>
            <w:gridSpan w:val="2"/>
            <w:shd w:val="clear" w:color="auto" w:fill="auto"/>
          </w:tcPr>
          <w:p w14:paraId="655E701B" w14:textId="5C520B17" w:rsidR="00AD1021" w:rsidRPr="00761E7E" w:rsidRDefault="00AD1021" w:rsidP="00AD1021">
            <w:pPr>
              <w:spacing w:before="120" w:after="0" w:line="240" w:lineRule="auto"/>
              <w:jc w:val="both"/>
              <w:rPr>
                <w:rFonts w:ascii="Arial Narrow" w:hAnsi="Arial Narrow"/>
              </w:rPr>
            </w:pPr>
            <w:r w:rsidRPr="00654BB0">
              <w:rPr>
                <w:rFonts w:ascii="Arial Narrow" w:hAnsi="Arial Narrow"/>
              </w:rPr>
              <w:t>Voči žiadateľovi nesmie byť vedené konkurzné konanie ani reštrukturalizačné konanie, žiadateľ nesmie byť v konkurze alebo v</w:t>
            </w:r>
            <w:r>
              <w:rPr>
                <w:rFonts w:ascii="Arial Narrow" w:hAnsi="Arial Narrow"/>
              </w:rPr>
              <w:t> </w:t>
            </w:r>
            <w:r w:rsidRPr="00654BB0">
              <w:rPr>
                <w:rFonts w:ascii="Arial Narrow" w:hAnsi="Arial Narrow"/>
              </w:rPr>
              <w:t>reštrukturalizácii</w:t>
            </w:r>
            <w:r>
              <w:rPr>
                <w:rFonts w:ascii="Arial Narrow" w:hAnsi="Arial Narrow"/>
              </w:rPr>
              <w:t>.</w:t>
            </w:r>
          </w:p>
        </w:tc>
      </w:tr>
      <w:tr w:rsidR="00AD1021" w:rsidRPr="00954355" w14:paraId="32E0CB0A" w14:textId="77777777" w:rsidTr="00F863CD">
        <w:trPr>
          <w:trHeight w:val="20"/>
        </w:trPr>
        <w:tc>
          <w:tcPr>
            <w:tcW w:w="674" w:type="dxa"/>
            <w:shd w:val="clear" w:color="auto" w:fill="D9D9D9" w:themeFill="background1" w:themeFillShade="D9"/>
          </w:tcPr>
          <w:p w14:paraId="311C87DC" w14:textId="77777777" w:rsidR="00AD1021" w:rsidRPr="00D45093" w:rsidRDefault="00AD1021" w:rsidP="00AD1021">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E94D5DE" w14:textId="27508423" w:rsidR="00AD1021" w:rsidRPr="00654BB0" w:rsidRDefault="00AD1021" w:rsidP="00AD1021">
            <w:pPr>
              <w:pStyle w:val="Default"/>
              <w:spacing w:before="120"/>
              <w:rPr>
                <w:rFonts w:ascii="Arial Narrow" w:hAnsi="Arial Narrow"/>
                <w:b/>
                <w:bCs/>
                <w:sz w:val="22"/>
                <w:szCs w:val="22"/>
              </w:rPr>
            </w:pPr>
            <w:r w:rsidRPr="00341D39">
              <w:rPr>
                <w:rFonts w:ascii="Arial Narrow" w:hAnsi="Arial Narrow"/>
                <w:b/>
                <w:bCs/>
                <w:sz w:val="22"/>
                <w:szCs w:val="22"/>
              </w:rPr>
              <w:t>Podmienka zákazu vedenia  výkonu rozhodnutia voči žiadateľovi v súlade s článkom 71 všeobecného nariadenia</w:t>
            </w:r>
            <w:r w:rsidRPr="003D759C">
              <w:rPr>
                <w:rFonts w:ascii="Arial Narrow" w:hAnsi="Arial Narrow"/>
                <w:b/>
                <w:bCs/>
                <w:sz w:val="22"/>
                <w:szCs w:val="22"/>
              </w:rPr>
              <w:t xml:space="preserve"> </w:t>
            </w:r>
          </w:p>
        </w:tc>
        <w:tc>
          <w:tcPr>
            <w:tcW w:w="6349" w:type="dxa"/>
            <w:gridSpan w:val="2"/>
            <w:shd w:val="clear" w:color="auto" w:fill="auto"/>
          </w:tcPr>
          <w:p w14:paraId="1EDD8269" w14:textId="56EA04FC" w:rsidR="00AD1021" w:rsidRPr="00654BB0" w:rsidRDefault="00AD1021" w:rsidP="00AD1021">
            <w:pPr>
              <w:spacing w:before="120" w:after="0" w:line="240" w:lineRule="auto"/>
              <w:jc w:val="both"/>
              <w:rPr>
                <w:rFonts w:ascii="Arial Narrow" w:hAnsi="Arial Narrow"/>
              </w:rPr>
            </w:pPr>
            <w:r w:rsidRPr="00341D39">
              <w:rPr>
                <w:rFonts w:ascii="Arial Narrow" w:hAnsi="Arial Narrow"/>
              </w:rPr>
              <w:t>Projekt nesmie zahŕňať činnosti, ktoré boli súčasťou operácie, v prípade ktorej sa začalo alebo malo začať vymáhacie konanie v súlade s článkom 71 všeobecného nariadenia.</w:t>
            </w:r>
          </w:p>
        </w:tc>
      </w:tr>
      <w:tr w:rsidR="004115E4" w:rsidRPr="00954355" w14:paraId="1F50CFD3" w14:textId="77777777" w:rsidTr="00F863CD">
        <w:trPr>
          <w:trHeight w:val="20"/>
        </w:trPr>
        <w:tc>
          <w:tcPr>
            <w:tcW w:w="674" w:type="dxa"/>
            <w:shd w:val="clear" w:color="auto" w:fill="D9D9D9" w:themeFill="background1" w:themeFillShade="D9"/>
          </w:tcPr>
          <w:p w14:paraId="3F951FEF" w14:textId="77777777" w:rsidR="004115E4" w:rsidRPr="00D45093"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6F6D769" w14:textId="151EB135" w:rsidR="004115E4" w:rsidRPr="00341D39" w:rsidRDefault="004115E4" w:rsidP="004115E4">
            <w:pPr>
              <w:pStyle w:val="Default"/>
              <w:spacing w:before="120"/>
              <w:rPr>
                <w:rFonts w:ascii="Arial Narrow" w:hAnsi="Arial Narrow"/>
                <w:b/>
                <w:bCs/>
                <w:sz w:val="22"/>
                <w:szCs w:val="22"/>
              </w:rPr>
            </w:pPr>
            <w:r w:rsidRPr="00377192">
              <w:rPr>
                <w:rFonts w:ascii="Arial Narrow" w:hAnsi="Arial Narrow"/>
                <w:b/>
                <w:bCs/>
                <w:sz w:val="22"/>
                <w:szCs w:val="22"/>
              </w:rPr>
              <w:t>Podmienka zákazu vedenia  výkonu rozhodnutia voči žiadateľovi</w:t>
            </w:r>
          </w:p>
        </w:tc>
        <w:tc>
          <w:tcPr>
            <w:tcW w:w="6349" w:type="dxa"/>
            <w:gridSpan w:val="2"/>
            <w:shd w:val="clear" w:color="auto" w:fill="auto"/>
          </w:tcPr>
          <w:p w14:paraId="56B2AAD7" w14:textId="55810343" w:rsidR="004115E4" w:rsidRPr="00341D39" w:rsidRDefault="004115E4" w:rsidP="004115E4">
            <w:pPr>
              <w:spacing w:before="120" w:after="0" w:line="240" w:lineRule="auto"/>
              <w:jc w:val="both"/>
              <w:rPr>
                <w:rFonts w:ascii="Arial Narrow" w:hAnsi="Arial Narrow"/>
              </w:rPr>
            </w:pPr>
            <w:r w:rsidRPr="00377192">
              <w:rPr>
                <w:rFonts w:ascii="Arial Narrow" w:hAnsi="Arial Narrow"/>
              </w:rPr>
              <w:t>Voči žiadateľovi nesmie byť vedený výkon rozhodnutia, ktorý priamo alebo nepriamo súvisí s projektom, ktorý je predmetom ŽoNFP.</w:t>
            </w:r>
          </w:p>
        </w:tc>
      </w:tr>
      <w:tr w:rsidR="004115E4" w:rsidRPr="00954355" w14:paraId="75A965C3" w14:textId="77777777" w:rsidTr="00F863CD">
        <w:trPr>
          <w:trHeight w:val="20"/>
        </w:trPr>
        <w:tc>
          <w:tcPr>
            <w:tcW w:w="674" w:type="dxa"/>
            <w:shd w:val="clear" w:color="auto" w:fill="D9D9D9" w:themeFill="background1" w:themeFillShade="D9"/>
          </w:tcPr>
          <w:p w14:paraId="01A0D13F" w14:textId="77777777" w:rsidR="004115E4" w:rsidRPr="00D45093"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18804C7" w14:textId="0E60395D" w:rsidR="004115E4" w:rsidRPr="00377192" w:rsidRDefault="004115E4" w:rsidP="004115E4">
            <w:pPr>
              <w:pStyle w:val="Default"/>
              <w:spacing w:before="120"/>
              <w:rPr>
                <w:rFonts w:ascii="Arial Narrow" w:hAnsi="Arial Narrow"/>
                <w:b/>
                <w:bCs/>
                <w:sz w:val="22"/>
                <w:szCs w:val="22"/>
              </w:rPr>
            </w:pPr>
            <w:r w:rsidRPr="003F3279">
              <w:rPr>
                <w:rFonts w:ascii="Arial Narrow" w:hAnsi="Arial Narrow"/>
                <w:b/>
                <w:bCs/>
                <w:color w:val="auto"/>
                <w:sz w:val="22"/>
                <w:szCs w:val="22"/>
              </w:rPr>
              <w:t>Podmienka finančnej spôsobilosti žiadateľa na spolufinancovanie projektu</w:t>
            </w:r>
          </w:p>
        </w:tc>
        <w:tc>
          <w:tcPr>
            <w:tcW w:w="6349" w:type="dxa"/>
            <w:gridSpan w:val="2"/>
            <w:shd w:val="clear" w:color="auto" w:fill="auto"/>
          </w:tcPr>
          <w:p w14:paraId="1C856719" w14:textId="77777777" w:rsidR="004115E4" w:rsidRPr="0001173B" w:rsidRDefault="004115E4" w:rsidP="004115E4">
            <w:pPr>
              <w:pStyle w:val="Default"/>
              <w:spacing w:before="120"/>
              <w:jc w:val="both"/>
              <w:rPr>
                <w:rFonts w:ascii="Arial Narrow" w:hAnsi="Arial Narrow"/>
                <w:color w:val="auto"/>
                <w:sz w:val="22"/>
                <w:szCs w:val="22"/>
              </w:rPr>
            </w:pPr>
            <w:r w:rsidRPr="0001173B">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2A2C0430" w14:textId="44D0FA68" w:rsidR="004115E4" w:rsidRPr="00377192" w:rsidRDefault="004115E4" w:rsidP="004115E4">
            <w:pPr>
              <w:spacing w:before="120" w:after="0" w:line="240" w:lineRule="auto"/>
              <w:jc w:val="both"/>
              <w:rPr>
                <w:rFonts w:ascii="Arial Narrow" w:hAnsi="Arial Narrow"/>
              </w:rPr>
            </w:pPr>
            <w:r w:rsidRPr="0001173B">
              <w:rPr>
                <w:rFonts w:ascii="Arial Narrow" w:hAnsi="Arial Narrow"/>
              </w:rPr>
              <w:t>Výška spolufinancovania projektu zo strany žiadateľa sa stanovuje ako rozdiel medzi celkovými výdavkami projektu a žiadaným NFP.</w:t>
            </w:r>
          </w:p>
        </w:tc>
      </w:tr>
      <w:tr w:rsidR="00314440" w:rsidRPr="00954355" w14:paraId="270D90A7" w14:textId="77777777" w:rsidTr="00F863CD">
        <w:trPr>
          <w:trHeight w:val="20"/>
        </w:trPr>
        <w:tc>
          <w:tcPr>
            <w:tcW w:w="674" w:type="dxa"/>
            <w:shd w:val="clear" w:color="auto" w:fill="D9D9D9" w:themeFill="background1" w:themeFillShade="D9"/>
          </w:tcPr>
          <w:p w14:paraId="4E82F251"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6DB5B" w14:textId="715CA0A4" w:rsidR="00314440" w:rsidRPr="00AF65BC" w:rsidRDefault="00314440" w:rsidP="00314440">
            <w:pPr>
              <w:pStyle w:val="Default"/>
              <w:spacing w:before="120"/>
              <w:rPr>
                <w:rFonts w:ascii="Arial Narrow" w:hAnsi="Arial Narrow"/>
                <w:b/>
                <w:bCs/>
                <w:color w:val="auto"/>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2"/>
            <w:shd w:val="clear" w:color="auto" w:fill="auto"/>
          </w:tcPr>
          <w:p w14:paraId="098BB356" w14:textId="77777777" w:rsidR="00314440" w:rsidRPr="00197D54" w:rsidRDefault="00314440" w:rsidP="00314440">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0669E1F1" w14:textId="4F6B922E" w:rsidR="00314440" w:rsidRPr="00AF65BC" w:rsidRDefault="00314440" w:rsidP="00314440">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 </w:t>
            </w:r>
          </w:p>
        </w:tc>
      </w:tr>
      <w:tr w:rsidR="004115E4" w:rsidRPr="00954355" w14:paraId="66CD4452" w14:textId="77777777" w:rsidTr="00F863CD">
        <w:trPr>
          <w:trHeight w:val="20"/>
        </w:trPr>
        <w:tc>
          <w:tcPr>
            <w:tcW w:w="674" w:type="dxa"/>
            <w:shd w:val="clear" w:color="auto" w:fill="D9D9D9" w:themeFill="background1" w:themeFillShade="D9"/>
          </w:tcPr>
          <w:p w14:paraId="08B7DC8A"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442AC" w14:textId="3B7625BF" w:rsidR="004115E4" w:rsidRPr="00CB47DC" w:rsidRDefault="004115E4" w:rsidP="004115E4">
            <w:pPr>
              <w:pStyle w:val="Default"/>
              <w:spacing w:before="120"/>
              <w:rPr>
                <w:rFonts w:ascii="Arial Narrow" w:hAnsi="Arial Narrow"/>
                <w:b/>
                <w:bCs/>
                <w:sz w:val="22"/>
                <w:szCs w:val="22"/>
              </w:rPr>
            </w:pPr>
            <w:r w:rsidRPr="00654BB0">
              <w:rPr>
                <w:rFonts w:ascii="Arial Narrow" w:hAnsi="Arial Narrow"/>
                <w:b/>
                <w:bCs/>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2"/>
            <w:shd w:val="clear" w:color="auto" w:fill="auto"/>
          </w:tcPr>
          <w:p w14:paraId="22CE7E3A" w14:textId="3E92DCE4" w:rsidR="004115E4" w:rsidRPr="00F1589B" w:rsidRDefault="004115E4" w:rsidP="004115E4">
            <w:pPr>
              <w:pStyle w:val="Default"/>
              <w:spacing w:before="120"/>
              <w:jc w:val="both"/>
              <w:rPr>
                <w:rFonts w:ascii="Arial Narrow" w:hAnsi="Arial Narrow"/>
                <w:sz w:val="22"/>
                <w:szCs w:val="22"/>
              </w:rPr>
            </w:pPr>
            <w:r w:rsidRPr="00654BB0">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4115E4" w:rsidRPr="00954355" w14:paraId="77F99BED" w14:textId="77777777" w:rsidTr="00F863CD">
        <w:trPr>
          <w:trHeight w:val="20"/>
        </w:trPr>
        <w:tc>
          <w:tcPr>
            <w:tcW w:w="674" w:type="dxa"/>
            <w:shd w:val="clear" w:color="auto" w:fill="D9D9D9" w:themeFill="background1" w:themeFillShade="D9"/>
          </w:tcPr>
          <w:p w14:paraId="479D03CD"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DA79D8C" w14:textId="02FBA62B" w:rsidR="004115E4" w:rsidRPr="00C83866" w:rsidRDefault="004115E4" w:rsidP="004115E4">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5253E80A" w14:textId="0B22726D" w:rsidR="004115E4" w:rsidRPr="00C83866" w:rsidRDefault="004115E4" w:rsidP="004115E4">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4115E4" w:rsidRPr="00954355" w14:paraId="0E549E91" w14:textId="77777777" w:rsidTr="00F863CD">
        <w:trPr>
          <w:trHeight w:val="20"/>
        </w:trPr>
        <w:tc>
          <w:tcPr>
            <w:tcW w:w="9524" w:type="dxa"/>
            <w:gridSpan w:val="4"/>
            <w:shd w:val="clear" w:color="auto" w:fill="D9D9D9" w:themeFill="background1" w:themeFillShade="D9"/>
          </w:tcPr>
          <w:p w14:paraId="0AEBACE6"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4115E4" w:rsidRPr="00954355" w14:paraId="1AA5D389" w14:textId="77777777" w:rsidTr="00F863CD">
        <w:trPr>
          <w:trHeight w:val="20"/>
        </w:trPr>
        <w:tc>
          <w:tcPr>
            <w:tcW w:w="674" w:type="dxa"/>
            <w:shd w:val="clear" w:color="auto" w:fill="D9D9D9" w:themeFill="background1" w:themeFillShade="D9"/>
            <w:vAlign w:val="center"/>
          </w:tcPr>
          <w:p w14:paraId="5F53DE31"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656EEAA7" w14:textId="77777777" w:rsidTr="00F863CD">
        <w:trPr>
          <w:trHeight w:val="20"/>
        </w:trPr>
        <w:tc>
          <w:tcPr>
            <w:tcW w:w="674" w:type="dxa"/>
            <w:shd w:val="clear" w:color="auto" w:fill="D9D9D9" w:themeFill="background1" w:themeFillShade="D9"/>
          </w:tcPr>
          <w:p w14:paraId="66B0EEFB"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4115E4" w:rsidRPr="00F1589B" w:rsidRDefault="004115E4" w:rsidP="004115E4">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4115E4" w:rsidRDefault="004115E4" w:rsidP="004115E4">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DDB5DC4" w14:textId="5F645BF6" w:rsidR="004115E4" w:rsidRPr="00AD1021" w:rsidRDefault="004115E4" w:rsidP="004115E4">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Pr="00AD1021">
              <w:rPr>
                <w:rFonts w:ascii="Arial Narrow" w:hAnsi="Arial Narrow"/>
                <w:b/>
                <w:color w:val="auto"/>
                <w:sz w:val="22"/>
                <w:szCs w:val="22"/>
              </w:rPr>
              <w:t>3.1 Zvýšenie atraktivity verejnej osobnej dopravy prostredníctvom modernizácie a rekonštrukcie infraštruktúry pre IDS a mestskú dráhovú dopravu</w:t>
            </w:r>
            <w:r w:rsidRPr="00481D53">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5657E7BD" w14:textId="4A3D6EF3" w:rsidR="004115E4" w:rsidRDefault="004115E4" w:rsidP="004115E4">
            <w:pPr>
              <w:spacing w:before="120" w:after="0" w:line="240" w:lineRule="auto"/>
              <w:jc w:val="both"/>
              <w:rPr>
                <w:rFonts w:ascii="Arial Narrow" w:hAnsi="Arial Narrow" w:cs="Arial"/>
                <w:b/>
                <w:lang w:eastAsia="sk-SK"/>
              </w:rPr>
            </w:pPr>
            <w:r w:rsidRPr="002C57BD">
              <w:rPr>
                <w:rFonts w:ascii="Arial Narrow" w:hAnsi="Arial Narrow" w:cs="Arial"/>
                <w:b/>
                <w:lang w:eastAsia="sk-SK"/>
              </w:rPr>
              <w:t xml:space="preserve">E. </w:t>
            </w:r>
            <w:r w:rsidR="00D96658">
              <w:rPr>
                <w:rFonts w:ascii="Arial Narrow" w:hAnsi="Arial Narrow" w:cs="Arial"/>
                <w:b/>
                <w:lang w:eastAsia="sk-SK"/>
              </w:rPr>
              <w:t>P</w:t>
            </w:r>
            <w:r w:rsidRPr="002C57BD">
              <w:rPr>
                <w:rFonts w:ascii="Arial Narrow" w:hAnsi="Arial Narrow" w:cs="Arial"/>
                <w:b/>
                <w:lang w:eastAsia="sk-SK"/>
              </w:rPr>
              <w:t>rojektová príprava</w:t>
            </w:r>
          </w:p>
          <w:p w14:paraId="2EFE1B6D" w14:textId="7839D8EF" w:rsidR="004115E4" w:rsidRPr="00C56E87" w:rsidRDefault="004115E4" w:rsidP="004115E4">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4115E4" w:rsidRPr="00954355" w14:paraId="6CE92D48" w14:textId="77777777" w:rsidTr="00F863CD">
        <w:trPr>
          <w:trHeight w:val="20"/>
        </w:trPr>
        <w:tc>
          <w:tcPr>
            <w:tcW w:w="674" w:type="dxa"/>
            <w:shd w:val="clear" w:color="auto" w:fill="D9D9D9" w:themeFill="background1" w:themeFillShade="D9"/>
          </w:tcPr>
          <w:p w14:paraId="6B2D0280"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4115E4" w:rsidRPr="00F1589B" w:rsidRDefault="004115E4" w:rsidP="004115E4">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4115E4" w:rsidRPr="00F1589B" w:rsidRDefault="004115E4" w:rsidP="004115E4">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4115E4" w:rsidRPr="00F1589B" w:rsidRDefault="004115E4" w:rsidP="004115E4">
            <w:pPr>
              <w:pStyle w:val="Default"/>
              <w:jc w:val="both"/>
              <w:rPr>
                <w:rFonts w:ascii="Arial Narrow" w:hAnsi="Arial Narrow" w:cstheme="minorHAnsi"/>
                <w:sz w:val="22"/>
                <w:szCs w:val="22"/>
              </w:rPr>
            </w:pPr>
          </w:p>
        </w:tc>
      </w:tr>
      <w:tr w:rsidR="004115E4" w:rsidRPr="00954355" w14:paraId="3306206A" w14:textId="77777777" w:rsidTr="00F863CD">
        <w:trPr>
          <w:trHeight w:val="20"/>
        </w:trPr>
        <w:tc>
          <w:tcPr>
            <w:tcW w:w="9524" w:type="dxa"/>
            <w:gridSpan w:val="4"/>
            <w:shd w:val="clear" w:color="auto" w:fill="D9D9D9" w:themeFill="background1" w:themeFillShade="D9"/>
          </w:tcPr>
          <w:p w14:paraId="487B089C"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4115E4" w:rsidRPr="00954355" w14:paraId="6081A250" w14:textId="77777777" w:rsidTr="00F863CD">
        <w:trPr>
          <w:trHeight w:val="20"/>
        </w:trPr>
        <w:tc>
          <w:tcPr>
            <w:tcW w:w="674" w:type="dxa"/>
            <w:shd w:val="clear" w:color="auto" w:fill="D9D9D9" w:themeFill="background1" w:themeFillShade="D9"/>
            <w:vAlign w:val="center"/>
          </w:tcPr>
          <w:p w14:paraId="0D1650E3"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7616EF43" w14:textId="77777777" w:rsidTr="00F863CD">
        <w:trPr>
          <w:trHeight w:val="20"/>
        </w:trPr>
        <w:tc>
          <w:tcPr>
            <w:tcW w:w="674" w:type="dxa"/>
            <w:shd w:val="clear" w:color="auto" w:fill="D9D9D9" w:themeFill="background1" w:themeFillShade="D9"/>
          </w:tcPr>
          <w:p w14:paraId="683CCAE6"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4115E4" w:rsidRPr="00493E1F" w:rsidRDefault="004115E4" w:rsidP="004115E4">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4115E4" w:rsidRPr="00F1589B" w:rsidRDefault="004115E4" w:rsidP="004115E4">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4115E4" w:rsidRDefault="004115E4" w:rsidP="004115E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4E3EC1E3" w:rsidR="004115E4" w:rsidRPr="008F26C8" w:rsidRDefault="004115E4" w:rsidP="004115E4">
            <w:pPr>
              <w:spacing w:after="0" w:line="240" w:lineRule="auto"/>
              <w:jc w:val="both"/>
              <w:rPr>
                <w:rFonts w:ascii="Arial Narrow" w:hAnsi="Arial Narrow"/>
                <w:color w:val="FF0000"/>
              </w:rPr>
            </w:pPr>
            <w:r>
              <w:rPr>
                <w:rFonts w:ascii="Arial Narrow" w:hAnsi="Arial Narrow"/>
                <w:b/>
              </w:rPr>
              <w:t>Bratislavský kraj</w:t>
            </w:r>
          </w:p>
        </w:tc>
      </w:tr>
      <w:tr w:rsidR="004115E4" w:rsidRPr="00954355" w14:paraId="558DADF3" w14:textId="77777777" w:rsidTr="00F863CD">
        <w:trPr>
          <w:trHeight w:val="20"/>
        </w:trPr>
        <w:tc>
          <w:tcPr>
            <w:tcW w:w="9524" w:type="dxa"/>
            <w:gridSpan w:val="4"/>
            <w:shd w:val="clear" w:color="auto" w:fill="D9D9D9" w:themeFill="background1" w:themeFillShade="D9"/>
          </w:tcPr>
          <w:p w14:paraId="68E5DE4A"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4115E4" w:rsidRPr="00954355" w14:paraId="02F59720" w14:textId="77777777" w:rsidTr="00F863CD">
        <w:trPr>
          <w:trHeight w:val="20"/>
        </w:trPr>
        <w:tc>
          <w:tcPr>
            <w:tcW w:w="674" w:type="dxa"/>
            <w:shd w:val="clear" w:color="auto" w:fill="D9D9D9" w:themeFill="background1" w:themeFillShade="D9"/>
            <w:vAlign w:val="center"/>
          </w:tcPr>
          <w:p w14:paraId="375720CA"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04846466" w14:textId="77777777" w:rsidTr="00F863CD">
        <w:trPr>
          <w:trHeight w:val="20"/>
        </w:trPr>
        <w:tc>
          <w:tcPr>
            <w:tcW w:w="674" w:type="dxa"/>
            <w:shd w:val="clear" w:color="auto" w:fill="D9D9D9" w:themeFill="background1" w:themeFillShade="D9"/>
          </w:tcPr>
          <w:p w14:paraId="22B35F46"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4115E4" w:rsidRPr="00493E1F" w:rsidRDefault="004115E4" w:rsidP="004115E4">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1B82DFF2" w:rsidR="004115E4" w:rsidRPr="008F26C8" w:rsidRDefault="004115E4" w:rsidP="004115E4">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4115E4" w:rsidRPr="00954355" w14:paraId="0FF1B6F8" w14:textId="77777777" w:rsidTr="00850758">
        <w:trPr>
          <w:trHeight w:val="20"/>
        </w:trPr>
        <w:tc>
          <w:tcPr>
            <w:tcW w:w="9524" w:type="dxa"/>
            <w:gridSpan w:val="4"/>
            <w:shd w:val="clear" w:color="auto" w:fill="D9D9D9" w:themeFill="background1" w:themeFillShade="D9"/>
          </w:tcPr>
          <w:p w14:paraId="3FBEA5F6"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4115E4" w:rsidRPr="00954355" w14:paraId="34A0E205" w14:textId="77777777" w:rsidTr="00F863CD">
        <w:trPr>
          <w:trHeight w:val="20"/>
        </w:trPr>
        <w:tc>
          <w:tcPr>
            <w:tcW w:w="674" w:type="dxa"/>
            <w:shd w:val="clear" w:color="auto" w:fill="D9D9D9" w:themeFill="background1" w:themeFillShade="D9"/>
          </w:tcPr>
          <w:p w14:paraId="3D9B766F"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9F7CAD7" w14:textId="77777777" w:rsidR="004115E4" w:rsidRPr="00F1589B" w:rsidRDefault="004115E4" w:rsidP="004115E4">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101B5333" w14:textId="5113BD15" w:rsidR="004115E4" w:rsidRPr="00493E1F" w:rsidRDefault="004115E4" w:rsidP="004115E4">
            <w:pPr>
              <w:pStyle w:val="Default"/>
              <w:spacing w:before="120"/>
              <w:rPr>
                <w:rFonts w:ascii="Arial Narrow" w:hAnsi="Arial Narrow"/>
                <w:b/>
                <w:bCs/>
                <w:sz w:val="22"/>
                <w:szCs w:val="22"/>
              </w:rPr>
            </w:pPr>
          </w:p>
        </w:tc>
        <w:tc>
          <w:tcPr>
            <w:tcW w:w="6339" w:type="dxa"/>
            <w:shd w:val="clear" w:color="auto" w:fill="auto"/>
          </w:tcPr>
          <w:p w14:paraId="322D9703" w14:textId="77777777" w:rsidR="004115E4" w:rsidRDefault="004115E4" w:rsidP="004115E4">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3537AF6" w14:textId="1A072024" w:rsidR="004115E4" w:rsidRPr="00D45093" w:rsidRDefault="004115E4" w:rsidP="004115E4">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4115E4" w:rsidRPr="00954355" w14:paraId="34E33324" w14:textId="77777777" w:rsidTr="00F863CD">
        <w:trPr>
          <w:trHeight w:val="20"/>
        </w:trPr>
        <w:tc>
          <w:tcPr>
            <w:tcW w:w="674" w:type="dxa"/>
            <w:shd w:val="clear" w:color="auto" w:fill="D9D9D9" w:themeFill="background1" w:themeFillShade="D9"/>
          </w:tcPr>
          <w:p w14:paraId="1170E6A0"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34C3F93" w14:textId="47F249E7" w:rsidR="004115E4" w:rsidRPr="00307761" w:rsidRDefault="004115E4" w:rsidP="004115E4">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509F976" w14:textId="77777777" w:rsidR="004115E4" w:rsidRDefault="004115E4" w:rsidP="004115E4">
            <w:pPr>
              <w:pStyle w:val="Default"/>
              <w:jc w:val="both"/>
              <w:rPr>
                <w:rFonts w:ascii="Arial Narrow" w:hAnsi="Arial Narrow"/>
              </w:rPr>
            </w:pPr>
            <w:r w:rsidRPr="00307761">
              <w:rPr>
                <w:rFonts w:ascii="Arial Narrow" w:hAnsi="Arial Narrow"/>
              </w:rPr>
              <w:t>Žiadateľ nesmie porušiť zákaz nelegálneho zamestnávania za obdobie 5 rokov predchádzajúcich podaniu žiadosti o NFP.</w:t>
            </w:r>
          </w:p>
          <w:p w14:paraId="0F2FB945" w14:textId="5AB3F5D6" w:rsidR="004115E4" w:rsidRPr="00307761" w:rsidRDefault="004115E4" w:rsidP="004115E4">
            <w:pPr>
              <w:pStyle w:val="Default"/>
              <w:jc w:val="both"/>
              <w:rPr>
                <w:rFonts w:ascii="Arial Narrow" w:hAnsi="Arial Narrow"/>
              </w:rPr>
            </w:pPr>
            <w:r>
              <w:tab/>
            </w:r>
          </w:p>
        </w:tc>
      </w:tr>
      <w:tr w:rsidR="004115E4" w:rsidRPr="00954355" w14:paraId="6C933BA5" w14:textId="77777777" w:rsidTr="00F863CD">
        <w:trPr>
          <w:trHeight w:val="20"/>
        </w:trPr>
        <w:tc>
          <w:tcPr>
            <w:tcW w:w="9524" w:type="dxa"/>
            <w:gridSpan w:val="4"/>
            <w:shd w:val="clear" w:color="auto" w:fill="D9D9D9" w:themeFill="background1" w:themeFillShade="D9"/>
          </w:tcPr>
          <w:p w14:paraId="7BCC6D8A"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4115E4" w:rsidRPr="00954355" w14:paraId="1394A271" w14:textId="77777777" w:rsidTr="00F863CD">
        <w:trPr>
          <w:trHeight w:val="20"/>
        </w:trPr>
        <w:tc>
          <w:tcPr>
            <w:tcW w:w="674" w:type="dxa"/>
            <w:shd w:val="clear" w:color="auto" w:fill="D9D9D9" w:themeFill="background1" w:themeFillShade="D9"/>
            <w:vAlign w:val="center"/>
          </w:tcPr>
          <w:p w14:paraId="67641429"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0B7EFB39" w14:textId="77777777" w:rsidTr="00F863CD">
        <w:trPr>
          <w:trHeight w:val="20"/>
        </w:trPr>
        <w:tc>
          <w:tcPr>
            <w:tcW w:w="674" w:type="dxa"/>
            <w:shd w:val="clear" w:color="auto" w:fill="D9D9D9" w:themeFill="background1" w:themeFillShade="D9"/>
          </w:tcPr>
          <w:p w14:paraId="08064B88" w14:textId="77777777" w:rsidR="004115E4" w:rsidRPr="00F616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767895A7" w:rsidR="004115E4" w:rsidRPr="0083299A" w:rsidRDefault="004115E4" w:rsidP="004115E4">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shd w:val="clear" w:color="auto" w:fill="auto"/>
          </w:tcPr>
          <w:p w14:paraId="12875754" w14:textId="77777777" w:rsidR="004115E4" w:rsidRPr="0083299A" w:rsidRDefault="004115E4" w:rsidP="004115E4">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46FAE50" w14:textId="6D2DDCE6" w:rsidR="004115E4" w:rsidRPr="0083299A" w:rsidRDefault="004115E4" w:rsidP="004115E4">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CE0FE4" w:rsidRPr="00954355" w14:paraId="3C47941A" w14:textId="77777777" w:rsidTr="00CE0FE4">
        <w:trPr>
          <w:trHeight w:val="1177"/>
        </w:trPr>
        <w:tc>
          <w:tcPr>
            <w:tcW w:w="674" w:type="dxa"/>
            <w:shd w:val="clear" w:color="auto" w:fill="D9D9D9" w:themeFill="background1" w:themeFillShade="D9"/>
          </w:tcPr>
          <w:p w14:paraId="5758759A" w14:textId="77777777" w:rsidR="00CE0FE4" w:rsidRPr="00F61671" w:rsidRDefault="00CE0FE4" w:rsidP="00CE0F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7A481BD" w14:textId="60FA8303" w:rsidR="00CE0FE4" w:rsidRPr="009B63D9" w:rsidRDefault="00CE0FE4" w:rsidP="00CE0FE4">
            <w:pPr>
              <w:pStyle w:val="Default"/>
              <w:spacing w:before="120"/>
              <w:rPr>
                <w:rFonts w:ascii="Arial Narrow" w:hAnsi="Arial Narrow"/>
                <w:b/>
                <w:bCs/>
                <w:color w:val="auto"/>
                <w:sz w:val="22"/>
                <w:szCs w:val="22"/>
              </w:rPr>
            </w:pPr>
            <w:r w:rsidRPr="002C109C">
              <w:rPr>
                <w:rFonts w:ascii="Arial Narrow" w:hAnsi="Arial Narrow"/>
                <w:b/>
                <w:bCs/>
                <w:sz w:val="22"/>
                <w:szCs w:val="22"/>
              </w:rPr>
              <w:t>Podmienka podpory obnovy vozidiel v MHD</w:t>
            </w:r>
          </w:p>
        </w:tc>
        <w:tc>
          <w:tcPr>
            <w:tcW w:w="6339" w:type="dxa"/>
            <w:shd w:val="clear" w:color="auto" w:fill="auto"/>
          </w:tcPr>
          <w:p w14:paraId="7D1225F8" w14:textId="0581037A" w:rsidR="00CE0FE4" w:rsidRPr="0083299A" w:rsidRDefault="00CE0FE4" w:rsidP="00CE0FE4">
            <w:pPr>
              <w:pStyle w:val="Default"/>
              <w:rPr>
                <w:rFonts w:ascii="Arial Narrow" w:hAnsi="Arial Narrow"/>
              </w:rPr>
            </w:pPr>
            <w:r w:rsidRPr="0009456B">
              <w:rPr>
                <w:rFonts w:ascii="Arial Narrow" w:hAnsi="Arial Narrow"/>
              </w:rPr>
              <w:t>Nevyhnutnou podmienkou pre priznanie NFP je, aby žiadateľ preukázal existenciu Komplexného strategického plánu udržateľného rozvoja dopravy v jednotlivých mestách a ak relevantné aj Plán zab</w:t>
            </w:r>
            <w:r>
              <w:rPr>
                <w:rFonts w:ascii="Arial Narrow" w:hAnsi="Arial Narrow"/>
              </w:rPr>
              <w:t>ezpečenia preferencie dopravy.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3B54D72" w14:textId="3732EECE" w:rsidR="001E72CF" w:rsidRDefault="001E72CF" w:rsidP="001E72CF">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Oprávnenosť výdavkov</w:t>
            </w:r>
          </w:p>
          <w:p w14:paraId="176C4319" w14:textId="0E0EB3E3" w:rsidR="00334E16" w:rsidRDefault="00334E16" w:rsidP="00334E16">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rPr>
              <w:t xml:space="preserve">Výdavky projektu musia byť </w:t>
            </w:r>
            <w:r w:rsidR="00012322" w:rsidRPr="00012322">
              <w:rPr>
                <w:rFonts w:ascii="Arial Narrow" w:hAnsi="Arial Narrow"/>
                <w:u w:val="single"/>
              </w:rPr>
              <w:t xml:space="preserve">preukázateľne </w:t>
            </w:r>
            <w:r w:rsidRPr="00012322">
              <w:rPr>
                <w:rFonts w:ascii="Arial Narrow" w:hAnsi="Arial Narrow"/>
                <w:u w:val="single"/>
              </w:rPr>
              <w:t>oprávnené</w:t>
            </w:r>
            <w:r>
              <w:rPr>
                <w:rFonts w:ascii="Arial Narrow" w:hAnsi="Arial Narrow"/>
              </w:rPr>
              <w:t xml:space="preserve"> na financovanie z OPII v súlade s </w:t>
            </w:r>
            <w:r>
              <w:rPr>
                <w:rFonts w:ascii="Arial Narrow" w:hAnsi="Arial Narrow"/>
                <w:b/>
                <w:bCs/>
                <w:i/>
                <w:iCs/>
              </w:rPr>
              <w:t xml:space="preserve">Príručkou k oprávnenosti výdavkov OPII, </w:t>
            </w:r>
            <w:r>
              <w:rPr>
                <w:rFonts w:ascii="Arial Narrow" w:hAnsi="Arial Narrow"/>
              </w:rPr>
              <w:t xml:space="preserve">ktorá je </w:t>
            </w:r>
            <w:r>
              <w:rPr>
                <w:rFonts w:ascii="Arial Narrow" w:hAnsi="Arial Narrow" w:cstheme="minorHAnsi"/>
              </w:rPr>
              <w:t xml:space="preserve">zverejnená na webovom sídle RO OPII </w:t>
            </w:r>
            <w:r>
              <w:rPr>
                <w:rFonts w:ascii="Arial Narrow" w:hAnsi="Arial Narrow"/>
              </w:rPr>
              <w:t xml:space="preserve">- </w:t>
            </w:r>
            <w:hyperlink r:id="rId11" w:history="1">
              <w:r>
                <w:rPr>
                  <w:rStyle w:val="Hypertextovprepojenie"/>
                  <w:rFonts w:ascii="Arial Narrow" w:hAnsi="Arial Narrow"/>
                </w:rPr>
                <w:t>Príručka k oprávnenosti výdavkov - OPII - Operačný program Integrovaná infraštruktúra</w:t>
              </w:r>
            </w:hyperlink>
            <w:r>
              <w:rPr>
                <w:rFonts w:ascii="Arial Narrow" w:hAnsi="Arial Narrow"/>
              </w:rPr>
              <w:t>.</w:t>
            </w:r>
            <w:r w:rsidR="00012322">
              <w:rPr>
                <w:rFonts w:ascii="Arial Narrow" w:hAnsi="Arial Narrow"/>
              </w:rPr>
              <w:t xml:space="preserve"> Žiadateľ predloží </w:t>
            </w:r>
            <w:r w:rsidR="00012322" w:rsidRPr="00012322">
              <w:rPr>
                <w:rFonts w:ascii="Arial Narrow" w:hAnsi="Arial Narrow"/>
              </w:rPr>
              <w:t>podrobný rozpočet projektu OPII vo formáte .xls – príloha č. 1a PpŽ</w:t>
            </w:r>
            <w:r w:rsidR="00012322">
              <w:rPr>
                <w:rFonts w:ascii="Arial Narrow" w:hAnsi="Arial Narrow"/>
              </w:rPr>
              <w:t>.</w:t>
            </w:r>
          </w:p>
          <w:p w14:paraId="090D2F44" w14:textId="54F3DC85"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05B93538" w14:textId="77777777" w:rsidR="00C015F2" w:rsidRPr="00D45093" w:rsidRDefault="00C015F2" w:rsidP="00C015F2">
            <w:pPr>
              <w:autoSpaceDE w:val="0"/>
              <w:autoSpaceDN w:val="0"/>
              <w:adjustRightInd w:val="0"/>
              <w:spacing w:before="120" w:after="0" w:line="240" w:lineRule="auto"/>
              <w:jc w:val="both"/>
              <w:rPr>
                <w:ins w:id="4" w:author="GC" w:date="2022-08-03T10:52:00Z"/>
                <w:rFonts w:ascii="Arial Narrow" w:hAnsi="Arial Narrow" w:cs="Arial"/>
                <w:lang w:eastAsia="sk-SK"/>
              </w:rPr>
            </w:pPr>
            <w:ins w:id="5" w:author="GC" w:date="2022-08-03T10:52:00Z">
              <w:r w:rsidRPr="00D45093">
                <w:rPr>
                  <w:rFonts w:ascii="Arial Narrow" w:hAnsi="Arial Narrow" w:cs="Arial"/>
                  <w:b/>
                  <w:bCs/>
                  <w:lang w:eastAsia="sk-SK"/>
                </w:rPr>
                <w:t xml:space="preserve">Uzavretie zmluvy o poskytnutí NFP </w:t>
              </w:r>
            </w:ins>
          </w:p>
          <w:p w14:paraId="2D3B6928" w14:textId="77777777" w:rsidR="00C015F2" w:rsidRPr="00D45093" w:rsidRDefault="00C015F2" w:rsidP="00C015F2">
            <w:pPr>
              <w:autoSpaceDE w:val="0"/>
              <w:autoSpaceDN w:val="0"/>
              <w:adjustRightInd w:val="0"/>
              <w:spacing w:before="120" w:after="0" w:line="240" w:lineRule="auto"/>
              <w:jc w:val="both"/>
              <w:rPr>
                <w:ins w:id="6" w:author="GC" w:date="2022-08-03T10:52:00Z"/>
                <w:rFonts w:ascii="Arial Narrow" w:hAnsi="Arial Narrow" w:cs="Arial"/>
                <w:lang w:eastAsia="sk-SK"/>
              </w:rPr>
            </w:pPr>
            <w:ins w:id="7" w:author="GC" w:date="2022-08-03T10:52:00Z">
              <w:r w:rsidRPr="00D45093">
                <w:rPr>
                  <w:rFonts w:ascii="Arial Narrow" w:hAnsi="Arial Narrow" w:cs="Arial"/>
                  <w:lang w:eastAsia="sk-SK"/>
                </w:rPr>
                <w:t xml:space="preserve">Po schválení ŽoNFP zašle RO OPII písomný návrh na uzavretie zmluvy o poskytnutí NFP žiadateľovi: </w:t>
              </w:r>
            </w:ins>
          </w:p>
          <w:p w14:paraId="5B3DE5C4" w14:textId="77777777" w:rsidR="00C015F2" w:rsidRPr="00D45093" w:rsidRDefault="00C015F2" w:rsidP="00C015F2">
            <w:pPr>
              <w:autoSpaceDE w:val="0"/>
              <w:autoSpaceDN w:val="0"/>
              <w:adjustRightInd w:val="0"/>
              <w:spacing w:after="0" w:line="240" w:lineRule="auto"/>
              <w:ind w:left="284"/>
              <w:jc w:val="both"/>
              <w:rPr>
                <w:ins w:id="8" w:author="GC" w:date="2022-08-03T10:52:00Z"/>
                <w:rFonts w:ascii="Arial Narrow" w:hAnsi="Arial Narrow" w:cs="Arial"/>
                <w:lang w:eastAsia="sk-SK"/>
              </w:rPr>
            </w:pPr>
            <w:ins w:id="9" w:author="GC" w:date="2022-08-03T10:52:00Z">
              <w:r w:rsidRPr="00D45093">
                <w:rPr>
                  <w:rFonts w:ascii="Arial Narrow" w:hAnsi="Arial Narrow" w:cs="Arial"/>
                  <w:lang w:eastAsia="sk-SK"/>
                </w:rPr>
                <w:t xml:space="preserve">a) ktorému rozhodnutie o schválení ŽoNFP nadobudlo právoplatnosť a </w:t>
              </w:r>
            </w:ins>
          </w:p>
          <w:p w14:paraId="70A47FEB" w14:textId="77777777" w:rsidR="00C015F2" w:rsidRPr="00D45093" w:rsidRDefault="00C015F2" w:rsidP="00C015F2">
            <w:pPr>
              <w:autoSpaceDE w:val="0"/>
              <w:autoSpaceDN w:val="0"/>
              <w:adjustRightInd w:val="0"/>
              <w:spacing w:after="0" w:line="240" w:lineRule="auto"/>
              <w:ind w:left="284"/>
              <w:jc w:val="both"/>
              <w:rPr>
                <w:ins w:id="10" w:author="GC" w:date="2022-08-03T10:52:00Z"/>
                <w:rFonts w:ascii="Arial Narrow" w:hAnsi="Arial Narrow" w:cs="Arial"/>
                <w:lang w:eastAsia="sk-SK"/>
              </w:rPr>
            </w:pPr>
            <w:ins w:id="11" w:author="GC" w:date="2022-08-03T10:52:00Z">
              <w:r w:rsidRPr="00D45093">
                <w:rPr>
                  <w:rFonts w:ascii="Arial Narrow" w:hAnsi="Arial Narrow" w:cs="Arial"/>
                  <w:lang w:eastAsia="sk-SK"/>
                </w:rPr>
                <w:t xml:space="preserve">b) ktorý poskytol súčinnosť potrebnú na uzavretie zmluvy o poskytnutí NFP. </w:t>
              </w:r>
            </w:ins>
          </w:p>
          <w:p w14:paraId="71CC53E7" w14:textId="77777777" w:rsidR="00C015F2" w:rsidRPr="00D45093" w:rsidRDefault="00C015F2" w:rsidP="00C015F2">
            <w:pPr>
              <w:autoSpaceDE w:val="0"/>
              <w:autoSpaceDN w:val="0"/>
              <w:adjustRightInd w:val="0"/>
              <w:spacing w:before="120" w:after="0" w:line="240" w:lineRule="auto"/>
              <w:jc w:val="both"/>
              <w:rPr>
                <w:ins w:id="12" w:author="GC" w:date="2022-08-03T10:52:00Z"/>
                <w:rFonts w:ascii="Arial Narrow" w:hAnsi="Arial Narrow" w:cs="Arial"/>
                <w:lang w:eastAsia="sk-SK"/>
              </w:rPr>
            </w:pPr>
            <w:ins w:id="13" w:author="GC" w:date="2022-08-03T10:52:00Z">
              <w:r w:rsidRPr="00D45093">
                <w:rPr>
                  <w:rFonts w:ascii="Arial Narrow" w:hAnsi="Arial Narrow" w:cs="Arial"/>
                  <w:lang w:eastAsia="sk-SK"/>
                </w:rPr>
                <w:t xml:space="preserve">Bližšie podrobnosti a procesný postup pri uzatváraní zmluvy o poskytnutí NFP je uvedený v kapitole 6 Príručky pre žiadateľa. </w:t>
              </w:r>
            </w:ins>
          </w:p>
          <w:p w14:paraId="7E471860" w14:textId="7C7E4CB1" w:rsidR="00327AD2" w:rsidRPr="00D45093" w:rsidDel="00C015F2" w:rsidRDefault="009F1D74" w:rsidP="00327AD2">
            <w:pPr>
              <w:autoSpaceDE w:val="0"/>
              <w:autoSpaceDN w:val="0"/>
              <w:adjustRightInd w:val="0"/>
              <w:spacing w:before="120" w:after="0" w:line="240" w:lineRule="auto"/>
              <w:jc w:val="both"/>
              <w:rPr>
                <w:del w:id="14" w:author="GC" w:date="2022-08-03T10:52:00Z"/>
                <w:rFonts w:ascii="Arial Narrow" w:hAnsi="Arial Narrow" w:cs="Arial"/>
                <w:lang w:eastAsia="sk-SK"/>
              </w:rPr>
            </w:pPr>
            <w:del w:id="15" w:author="GC" w:date="2022-08-03T10:52:00Z">
              <w:r w:rsidRPr="005D42E3" w:rsidDel="00C015F2">
                <w:rPr>
                  <w:rFonts w:ascii="Arial Narrow" w:hAnsi="Arial Narrow" w:cs="Arial"/>
                  <w:b/>
                  <w:bCs/>
                  <w:lang w:eastAsia="sk-SK"/>
                </w:rPr>
                <w:delText>Rozhodnutie o schválení ŽoNFP</w:delText>
              </w:r>
              <w:r w:rsidR="00327AD2" w:rsidRPr="00D45093" w:rsidDel="00C015F2">
                <w:rPr>
                  <w:rFonts w:ascii="Arial Narrow" w:hAnsi="Arial Narrow" w:cs="Arial"/>
                  <w:b/>
                  <w:bCs/>
                  <w:lang w:eastAsia="sk-SK"/>
                </w:rPr>
                <w:delText xml:space="preserve"> </w:delText>
              </w:r>
            </w:del>
          </w:p>
          <w:p w14:paraId="60FBDB7C" w14:textId="3BC81422" w:rsidR="00327AD2" w:rsidRPr="00D45093" w:rsidDel="00C015F2" w:rsidRDefault="009F1D74" w:rsidP="00E25175">
            <w:pPr>
              <w:autoSpaceDE w:val="0"/>
              <w:autoSpaceDN w:val="0"/>
              <w:adjustRightInd w:val="0"/>
              <w:spacing w:after="0" w:line="240" w:lineRule="auto"/>
              <w:jc w:val="both"/>
              <w:rPr>
                <w:del w:id="16" w:author="GC" w:date="2022-08-03T10:52:00Z"/>
                <w:rFonts w:ascii="Arial Narrow" w:hAnsi="Arial Narrow" w:cs="Arial"/>
                <w:lang w:eastAsia="sk-SK"/>
              </w:rPr>
            </w:pPr>
            <w:del w:id="17" w:author="GC" w:date="2022-08-03T10:52:00Z">
              <w:r w:rsidRPr="005D42E3" w:rsidDel="00C015F2">
                <w:rPr>
                  <w:rFonts w:ascii="Arial Narrow" w:hAnsi="Arial Narrow" w:cs="Arial"/>
                  <w:lang w:eastAsia="sk-SK"/>
                </w:rPr>
                <w:delText>Z dôvodu totožnosti poskytovateľa a prijímateľa bude v prípade schválenia žiadosti o NFP vydané Rozhodnutie o schválení ŽoNFP, na základe ktorého sa bude</w:delText>
              </w:r>
              <w:r w:rsidDel="00C015F2">
                <w:rPr>
                  <w:rFonts w:ascii="Arial Narrow" w:hAnsi="Arial Narrow" w:cs="Arial"/>
                  <w:lang w:eastAsia="sk-SK"/>
                </w:rPr>
                <w:delText xml:space="preserve"> poskytovať prijímateľovi nenávratný finančný </w:delText>
              </w:r>
              <w:r w:rsidRPr="005D42E3" w:rsidDel="00C015F2">
                <w:rPr>
                  <w:rFonts w:ascii="Arial Narrow" w:hAnsi="Arial Narrow" w:cs="Arial"/>
                  <w:lang w:eastAsia="sk-SK"/>
                </w:rPr>
                <w:delText>príspevok. Rozhodnutie o schválení ŽoNFP v súlade s § 16 ods. 2 zákona o príspevku z EŠIF obsahuje aj práva a povinnosti prijímateľa a poskytovateľa pri realizácii projektu.</w:delText>
              </w:r>
            </w:del>
          </w:p>
          <w:p w14:paraId="1EA8D91E" w14:textId="77777777" w:rsidR="00327AD2" w:rsidRPr="00327AD2" w:rsidRDefault="00327AD2" w:rsidP="00A678E2">
            <w:pPr>
              <w:spacing w:before="120" w:after="120" w:line="240" w:lineRule="auto"/>
              <w:jc w:val="both"/>
              <w:rPr>
                <w:rFonts w:ascii="Arial Narrow" w:hAnsi="Arial Narrow" w:cstheme="minorHAnsi"/>
              </w:rPr>
            </w:pPr>
            <w:bookmarkStart w:id="18" w:name="_GoBack"/>
            <w:bookmarkEnd w:id="18"/>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3E2F3055" w14:textId="77777777" w:rsidR="00802BD5" w:rsidRDefault="00802BD5" w:rsidP="00802BD5">
            <w:pPr>
              <w:autoSpaceDE w:val="0"/>
              <w:autoSpaceDN w:val="0"/>
              <w:adjustRightInd w:val="0"/>
              <w:spacing w:before="120" w:after="0" w:line="240" w:lineRule="auto"/>
              <w:rPr>
                <w:rFonts w:ascii="Arial Narrow" w:hAnsi="Arial Narrow" w:cs="Arial"/>
                <w:lang w:eastAsia="sk-SK"/>
              </w:rPr>
            </w:pPr>
            <w:r>
              <w:rPr>
                <w:rFonts w:ascii="Arial Narrow" w:hAnsi="Arial Narrow" w:cs="Arial"/>
                <w:lang w:eastAsia="sk-SK"/>
              </w:rPr>
              <w:t xml:space="preserve">V prípade písomného vyzvania č. </w:t>
            </w:r>
            <w:r w:rsidRPr="00392470">
              <w:rPr>
                <w:rFonts w:ascii="Arial Narrow" w:hAnsi="Arial Narrow" w:cs="Arial"/>
                <w:lang w:eastAsia="sk-SK"/>
              </w:rPr>
              <w:t>OPII-</w:t>
            </w:r>
            <w:r>
              <w:rPr>
                <w:rFonts w:ascii="Arial Narrow" w:hAnsi="Arial Narrow" w:cs="Arial"/>
                <w:lang w:eastAsia="sk-SK"/>
              </w:rPr>
              <w:t>133</w:t>
            </w:r>
            <w:r w:rsidRPr="00392470">
              <w:rPr>
                <w:rFonts w:ascii="Arial Narrow" w:hAnsi="Arial Narrow" w:cs="Arial"/>
                <w:lang w:eastAsia="sk-SK"/>
              </w:rPr>
              <w:t>-3.1-</w:t>
            </w:r>
            <w:r>
              <w:rPr>
                <w:rFonts w:ascii="Arial Narrow" w:hAnsi="Arial Narrow" w:cs="Arial"/>
                <w:lang w:eastAsia="sk-SK"/>
              </w:rPr>
              <w:t>DPB</w:t>
            </w:r>
            <w:r w:rsidRPr="00392470">
              <w:rPr>
                <w:rFonts w:ascii="Arial Narrow" w:hAnsi="Arial Narrow" w:cs="Arial"/>
                <w:lang w:eastAsia="sk-SK"/>
              </w:rPr>
              <w:t>-</w:t>
            </w:r>
            <w:r w:rsidRPr="009C6744">
              <w:rPr>
                <w:rFonts w:ascii="Arial Narrow" w:hAnsi="Arial Narrow" w:cstheme="minorHAnsi"/>
              </w:rPr>
              <w:t>MDDBAPD</w:t>
            </w:r>
            <w:r w:rsidRPr="00707011">
              <w:rPr>
                <w:rFonts w:ascii="Arial Narrow" w:hAnsi="Arial Narrow" w:cs="Arial"/>
                <w:lang w:eastAsia="sk-SK"/>
              </w:rPr>
              <w:t xml:space="preserve"> </w:t>
            </w:r>
            <w:r>
              <w:rPr>
                <w:rFonts w:ascii="Arial Narrow" w:hAnsi="Arial Narrow" w:cs="Arial"/>
                <w:lang w:eastAsia="sk-SK"/>
              </w:rPr>
              <w:t>boli v rámci schváleného Harmonogramu vyzvaní OPII pre veľké projekty, národné projekty a projekty technickej pomoci na rok 2022 identifikované synergické a komplementárne účinky medzi nasledovnými špecifickými cieľmi:</w:t>
            </w:r>
          </w:p>
          <w:p w14:paraId="335E1302" w14:textId="77777777" w:rsidR="00802BD5" w:rsidRDefault="00802BD5" w:rsidP="00802BD5">
            <w:pPr>
              <w:autoSpaceDE w:val="0"/>
              <w:autoSpaceDN w:val="0"/>
              <w:adjustRightInd w:val="0"/>
              <w:spacing w:before="120" w:after="0" w:line="240" w:lineRule="auto"/>
              <w:rPr>
                <w:rFonts w:ascii="Arial Narrow" w:hAnsi="Arial Narrow" w:cs="Arial"/>
                <w:lang w:eastAsia="sk-SK"/>
              </w:rPr>
            </w:pPr>
            <w:r>
              <w:rPr>
                <w:rFonts w:ascii="Arial Narrow" w:hAnsi="Arial Narrow" w:cs="Arial"/>
                <w:lang w:eastAsia="sk-SK"/>
              </w:rPr>
              <w:t>Operačný program: IROP</w:t>
            </w:r>
          </w:p>
          <w:p w14:paraId="3B0BFD4F" w14:textId="77777777" w:rsidR="00802BD5" w:rsidRPr="00392470" w:rsidRDefault="00802BD5" w:rsidP="00802BD5">
            <w:pPr>
              <w:autoSpaceDE w:val="0"/>
              <w:autoSpaceDN w:val="0"/>
              <w:adjustRightInd w:val="0"/>
              <w:spacing w:before="120" w:after="0" w:line="240" w:lineRule="auto"/>
              <w:rPr>
                <w:rFonts w:ascii="Arial Narrow" w:hAnsi="Arial Narrow" w:cs="Arial"/>
                <w:lang w:eastAsia="sk-SK"/>
              </w:rPr>
            </w:pPr>
            <w:r w:rsidRPr="00392470">
              <w:rPr>
                <w:rFonts w:ascii="Arial Narrow" w:hAnsi="Arial Narrow" w:cs="Arial"/>
                <w:lang w:eastAsia="sk-SK"/>
              </w:rPr>
              <w:t>Špecifický cieľ: 1.2.1: Zvyšovanie atraktivity a konkurencieschopnosti verejnej osobnej dopravy</w:t>
            </w:r>
          </w:p>
          <w:p w14:paraId="56018169" w14:textId="77777777" w:rsidR="00802BD5" w:rsidRPr="00392470" w:rsidRDefault="00802BD5" w:rsidP="00802BD5">
            <w:pPr>
              <w:autoSpaceDE w:val="0"/>
              <w:autoSpaceDN w:val="0"/>
              <w:adjustRightInd w:val="0"/>
              <w:spacing w:before="120" w:after="0" w:line="240" w:lineRule="auto"/>
              <w:rPr>
                <w:rFonts w:ascii="Arial Narrow" w:hAnsi="Arial Narrow" w:cs="Arial"/>
                <w:lang w:eastAsia="sk-SK"/>
              </w:rPr>
            </w:pPr>
            <w:r w:rsidRPr="00392470">
              <w:rPr>
                <w:rFonts w:ascii="Arial Narrow" w:hAnsi="Arial Narrow" w:cs="Arial"/>
                <w:lang w:eastAsia="sk-SK"/>
              </w:rPr>
              <w:t>Špecifický cieľ: 7.1: Zvyšovanie atraktivity a konkurencieschopnosti verejnej osobnej dopravy</w:t>
            </w:r>
          </w:p>
          <w:p w14:paraId="12CE7E73" w14:textId="77777777" w:rsidR="00802BD5" w:rsidRPr="00392470" w:rsidRDefault="00802BD5" w:rsidP="00802BD5">
            <w:pPr>
              <w:autoSpaceDE w:val="0"/>
              <w:autoSpaceDN w:val="0"/>
              <w:adjustRightInd w:val="0"/>
              <w:spacing w:before="120" w:after="0" w:line="240" w:lineRule="auto"/>
              <w:rPr>
                <w:rFonts w:ascii="Arial Narrow" w:hAnsi="Arial Narrow" w:cs="Arial"/>
                <w:lang w:eastAsia="sk-SK"/>
              </w:rPr>
            </w:pPr>
            <w:r w:rsidRPr="00392470">
              <w:rPr>
                <w:rFonts w:ascii="Arial Narrow" w:hAnsi="Arial Narrow" w:cs="Arial"/>
                <w:lang w:eastAsia="sk-SK"/>
              </w:rPr>
              <w:t>Časové zosúladenie termínov vyhlásených v</w:t>
            </w:r>
            <w:r>
              <w:rPr>
                <w:rFonts w:ascii="Arial Narrow" w:hAnsi="Arial Narrow" w:cs="Arial"/>
                <w:lang w:eastAsia="sk-SK"/>
              </w:rPr>
              <w:t>ýziev</w:t>
            </w:r>
            <w:r w:rsidRPr="00392470">
              <w:rPr>
                <w:rFonts w:ascii="Arial Narrow" w:hAnsi="Arial Narrow" w:cs="Arial"/>
                <w:lang w:eastAsia="sk-SK"/>
              </w:rPr>
              <w:t>:</w:t>
            </w:r>
          </w:p>
          <w:p w14:paraId="16D5CB6F" w14:textId="77777777" w:rsidR="00802BD5" w:rsidRPr="00392470" w:rsidRDefault="00802BD5" w:rsidP="00802BD5">
            <w:pPr>
              <w:autoSpaceDE w:val="0"/>
              <w:autoSpaceDN w:val="0"/>
              <w:adjustRightInd w:val="0"/>
              <w:spacing w:before="120" w:after="0" w:line="240" w:lineRule="auto"/>
              <w:rPr>
                <w:rFonts w:ascii="Arial Narrow" w:hAnsi="Arial Narrow" w:cs="Arial"/>
                <w:lang w:eastAsia="sk-SK"/>
              </w:rPr>
            </w:pPr>
            <w:r>
              <w:rPr>
                <w:rFonts w:ascii="Arial Narrow" w:hAnsi="Arial Narrow" w:cs="Arial"/>
                <w:lang w:eastAsia="sk-SK"/>
              </w:rPr>
              <w:t xml:space="preserve">Výzva </w:t>
            </w:r>
            <w:r w:rsidRPr="0084490D">
              <w:rPr>
                <w:rFonts w:ascii="Arial Narrow" w:hAnsi="Arial Narrow" w:cs="Arial"/>
                <w:lang w:eastAsia="sk-SK"/>
              </w:rPr>
              <w:t xml:space="preserve">IROP </w:t>
            </w:r>
            <w:r w:rsidRPr="0084490D">
              <w:rPr>
                <w:rFonts w:ascii="Arial Narrow" w:hAnsi="Arial Narrow"/>
              </w:rPr>
              <w:t>IROP-PO7-SC71- 2021-77</w:t>
            </w:r>
            <w:r>
              <w:rPr>
                <w:rFonts w:ascii="Times New Roman" w:hAnsi="Times New Roman"/>
                <w:sz w:val="20"/>
              </w:rPr>
              <w:t xml:space="preserve"> </w:t>
            </w:r>
            <w:r>
              <w:rPr>
                <w:rFonts w:ascii="Arial Narrow" w:hAnsi="Arial Narrow" w:cs="Arial"/>
                <w:lang w:eastAsia="sk-SK"/>
              </w:rPr>
              <w:t>vyhlásená v októbri</w:t>
            </w:r>
            <w:r w:rsidRPr="00392470">
              <w:rPr>
                <w:rFonts w:ascii="Arial Narrow" w:hAnsi="Arial Narrow" w:cs="Arial"/>
                <w:lang w:eastAsia="sk-SK"/>
              </w:rPr>
              <w:t xml:space="preserve"> 2021.</w:t>
            </w:r>
          </w:p>
          <w:p w14:paraId="22EA2A02" w14:textId="77777777" w:rsidR="00802BD5" w:rsidRPr="00392470" w:rsidRDefault="00802BD5" w:rsidP="00802BD5">
            <w:pPr>
              <w:autoSpaceDE w:val="0"/>
              <w:autoSpaceDN w:val="0"/>
              <w:adjustRightInd w:val="0"/>
              <w:spacing w:before="120" w:after="0" w:line="240" w:lineRule="auto"/>
              <w:rPr>
                <w:rFonts w:ascii="Arial Narrow" w:hAnsi="Arial Narrow" w:cs="Arial"/>
                <w:lang w:eastAsia="sk-SK"/>
              </w:rPr>
            </w:pPr>
            <w:r w:rsidRPr="00392470">
              <w:rPr>
                <w:rFonts w:ascii="Arial Narrow" w:hAnsi="Arial Narrow" w:cs="Arial"/>
                <w:lang w:eastAsia="sk-SK"/>
              </w:rPr>
              <w:t>Informácia o oblastiach, v rámci ktorých dochádza k synergii či komplementárnym účinkom:</w:t>
            </w:r>
          </w:p>
          <w:p w14:paraId="62FEF0D2" w14:textId="0C5A498C" w:rsidR="007658DB" w:rsidRPr="00E30C7E" w:rsidRDefault="00802BD5" w:rsidP="00802BD5">
            <w:pPr>
              <w:autoSpaceDE w:val="0"/>
              <w:autoSpaceDN w:val="0"/>
              <w:adjustRightInd w:val="0"/>
              <w:spacing w:before="120" w:after="120" w:line="240" w:lineRule="auto"/>
              <w:jc w:val="both"/>
              <w:rPr>
                <w:rFonts w:ascii="Arial Narrow" w:hAnsi="Arial Narrow"/>
                <w:color w:val="000000"/>
                <w:sz w:val="20"/>
                <w:szCs w:val="20"/>
                <w:lang w:eastAsia="sk-SK"/>
              </w:rPr>
            </w:pPr>
            <w:r w:rsidRPr="00392470">
              <w:rPr>
                <w:rFonts w:ascii="Arial Narrow" w:hAnsi="Arial Narrow"/>
              </w:rPr>
              <w:t>Aktivity uvedených synergických v</w:t>
            </w:r>
            <w:r>
              <w:rPr>
                <w:rFonts w:ascii="Arial Narrow" w:hAnsi="Arial Narrow"/>
              </w:rPr>
              <w:t>ýziev</w:t>
            </w:r>
            <w:r w:rsidRPr="00392470">
              <w:rPr>
                <w:rFonts w:ascii="Arial Narrow" w:hAnsi="Arial Narrow"/>
              </w:rPr>
              <w:t xml:space="preserve"> prispievajú k zatraktívneniu vere</w:t>
            </w:r>
            <w:r>
              <w:rPr>
                <w:rFonts w:ascii="Arial Narrow" w:hAnsi="Arial Narrow"/>
              </w:rPr>
              <w:t>jnej osobnej dopravy. K synergii</w:t>
            </w:r>
            <w:r w:rsidRPr="00392470">
              <w:rPr>
                <w:rFonts w:ascii="Arial Narrow" w:hAnsi="Arial Narrow"/>
              </w:rPr>
              <w:t xml:space="preserve"> dochádza aj v rámci oprávnených žiadateľov, kde v oboch prípadoch sú oprávnené žiadať príspevok </w:t>
            </w:r>
            <w:r>
              <w:rPr>
                <w:rFonts w:ascii="Arial Narrow" w:hAnsi="Arial Narrow"/>
              </w:rPr>
              <w:t>subjekty poskytujúce pravidelnú verejnú osobnú dopravu.</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6E1BC08" w14:textId="6F1994D1"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B96731">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678E2">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2492D553"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r w:rsidR="004E1599">
              <w:rPr>
                <w:rFonts w:ascii="Arial Narrow" w:hAnsi="Arial Narrow" w:cs="Arial"/>
                <w:color w:val="000000"/>
                <w:lang w:eastAsia="sk-SK"/>
              </w:rPr>
              <w:t>– popis</w:t>
            </w:r>
          </w:p>
          <w:p w14:paraId="09CFF74B" w14:textId="11EBD809" w:rsidR="0030137E" w:rsidRPr="00FF5D3E" w:rsidRDefault="00025BA7" w:rsidP="004E1599">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4E1599">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2"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3"/>
      <w:footerReference w:type="defaul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3C834" w14:textId="77777777" w:rsidR="000E5546" w:rsidRDefault="000E5546" w:rsidP="00784ECE">
      <w:pPr>
        <w:spacing w:after="0" w:line="240" w:lineRule="auto"/>
      </w:pPr>
      <w:r>
        <w:separator/>
      </w:r>
    </w:p>
  </w:endnote>
  <w:endnote w:type="continuationSeparator" w:id="0">
    <w:p w14:paraId="0DFC4E70" w14:textId="77777777" w:rsidR="000E5546" w:rsidRDefault="000E5546"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3C56DC27"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C015F2">
          <w:rPr>
            <w:rFonts w:asciiTheme="minorHAnsi" w:hAnsiTheme="minorHAnsi"/>
            <w:noProof/>
            <w:sz w:val="20"/>
            <w:szCs w:val="20"/>
          </w:rPr>
          <w:t>8</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933B2" w14:textId="77777777" w:rsidR="000E5546" w:rsidRDefault="000E5546" w:rsidP="00784ECE">
      <w:pPr>
        <w:spacing w:after="0" w:line="240" w:lineRule="auto"/>
      </w:pPr>
      <w:r>
        <w:separator/>
      </w:r>
    </w:p>
  </w:footnote>
  <w:footnote w:type="continuationSeparator" w:id="0">
    <w:p w14:paraId="0FA657B9" w14:textId="77777777" w:rsidR="000E5546" w:rsidRDefault="000E5546" w:rsidP="00784ECE">
      <w:pPr>
        <w:spacing w:after="0" w:line="240" w:lineRule="auto"/>
      </w:pPr>
      <w:r>
        <w:continuationSeparator/>
      </w:r>
    </w:p>
  </w:footnote>
  <w:footnote w:id="1">
    <w:p w14:paraId="138043EA" w14:textId="77777777" w:rsidR="004115E4" w:rsidRPr="00792BD1" w:rsidRDefault="004115E4"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3ABA3243" w14:textId="77777777" w:rsidR="004115E4" w:rsidRPr="00792BD1" w:rsidRDefault="004115E4"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14270E68" w14:textId="77777777" w:rsidR="004115E4" w:rsidRPr="00792BD1" w:rsidRDefault="004115E4"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39606BFF" w14:textId="77777777" w:rsidR="004115E4" w:rsidRPr="00792BD1" w:rsidRDefault="004115E4"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31BE2AA" w14:textId="77777777" w:rsidR="004115E4" w:rsidRPr="00792BD1" w:rsidRDefault="004115E4"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1FD3631C" w14:textId="77777777" w:rsidR="004115E4" w:rsidRPr="00792BD1" w:rsidRDefault="004115E4"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B8DEA5D" w14:textId="77777777" w:rsidR="004115E4" w:rsidRPr="00792BD1" w:rsidRDefault="004115E4"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E64A64F" w14:textId="77777777" w:rsidR="004115E4" w:rsidRPr="00792BD1" w:rsidRDefault="004115E4"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564D0B33" w14:textId="1F1436CA" w:rsidR="004115E4" w:rsidRPr="007F2030" w:rsidRDefault="004115E4"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155C47">
          <w:rPr>
            <w:rStyle w:val="Hypertextovprepojenie"/>
            <w:rFonts w:ascii="Arial Narrow" w:hAnsi="Arial Narrow"/>
            <w:sz w:val="18"/>
            <w:szCs w:val="18"/>
          </w:rPr>
          <w:t>www.mirri.gov.sk</w:t>
        </w:r>
      </w:hyperlink>
      <w:r w:rsidRPr="001D2375">
        <w:rPr>
          <w:rStyle w:val="Hypertextovprepojenie"/>
          <w:rFonts w:ascii="Arial Narrow" w:hAnsi="Arial Narrow"/>
          <w:sz w:val="18"/>
          <w:szCs w:val="18"/>
          <w:u w:val="none"/>
        </w:rPr>
        <w:t xml:space="preserve"> </w:t>
      </w:r>
      <w:r>
        <w:rPr>
          <w:rFonts w:ascii="Arial Narrow" w:hAnsi="Arial Narrow"/>
          <w:sz w:val="18"/>
          <w:szCs w:val="18"/>
        </w:rPr>
        <w:t>(sekcie – CKO/HP UR 2014 - 2020)</w:t>
      </w:r>
      <w:r w:rsidRPr="00311ABE">
        <w:rPr>
          <w:rFonts w:ascii="Arial Narrow" w:hAnsi="Arial Narrow"/>
          <w:sz w:val="18"/>
          <w:szCs w:val="18"/>
        </w:rPr>
        <w:t xml:space="preserve">. Systém implementácie HP RMŽaN na webovom sídle </w:t>
      </w:r>
      <w:hyperlink r:id="rId3" w:history="1">
        <w:r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C">
    <w15:presenceInfo w15:providerId="None" w15:userId="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05495"/>
    <w:rsid w:val="00010096"/>
    <w:rsid w:val="0001092D"/>
    <w:rsid w:val="0001173B"/>
    <w:rsid w:val="00012322"/>
    <w:rsid w:val="000139AF"/>
    <w:rsid w:val="00014418"/>
    <w:rsid w:val="00015A80"/>
    <w:rsid w:val="00020171"/>
    <w:rsid w:val="000217ED"/>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58"/>
    <w:rsid w:val="00086681"/>
    <w:rsid w:val="000877C9"/>
    <w:rsid w:val="0009024D"/>
    <w:rsid w:val="0009136F"/>
    <w:rsid w:val="00092DC7"/>
    <w:rsid w:val="0009456B"/>
    <w:rsid w:val="000A0055"/>
    <w:rsid w:val="000A0463"/>
    <w:rsid w:val="000A181A"/>
    <w:rsid w:val="000A5FA5"/>
    <w:rsid w:val="000A7225"/>
    <w:rsid w:val="000A7C44"/>
    <w:rsid w:val="000B25EE"/>
    <w:rsid w:val="000B2CD7"/>
    <w:rsid w:val="000B659F"/>
    <w:rsid w:val="000B6A92"/>
    <w:rsid w:val="000C3A95"/>
    <w:rsid w:val="000C62F8"/>
    <w:rsid w:val="000C7772"/>
    <w:rsid w:val="000D2D75"/>
    <w:rsid w:val="000D2D8C"/>
    <w:rsid w:val="000D48BA"/>
    <w:rsid w:val="000D4B1A"/>
    <w:rsid w:val="000D5C4F"/>
    <w:rsid w:val="000D5FA3"/>
    <w:rsid w:val="000E0E6B"/>
    <w:rsid w:val="000E1BCB"/>
    <w:rsid w:val="000E2A0D"/>
    <w:rsid w:val="000E2E20"/>
    <w:rsid w:val="000E5546"/>
    <w:rsid w:val="000E573D"/>
    <w:rsid w:val="000E7F5B"/>
    <w:rsid w:val="000F1C74"/>
    <w:rsid w:val="000F2274"/>
    <w:rsid w:val="000F3449"/>
    <w:rsid w:val="000F3544"/>
    <w:rsid w:val="000F6860"/>
    <w:rsid w:val="000F6F11"/>
    <w:rsid w:val="00100493"/>
    <w:rsid w:val="001007BA"/>
    <w:rsid w:val="00104C1B"/>
    <w:rsid w:val="001058E9"/>
    <w:rsid w:val="00106114"/>
    <w:rsid w:val="001064C8"/>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557"/>
    <w:rsid w:val="0013088C"/>
    <w:rsid w:val="00132B1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4B8"/>
    <w:rsid w:val="001B6A6D"/>
    <w:rsid w:val="001C174A"/>
    <w:rsid w:val="001C1816"/>
    <w:rsid w:val="001C39E3"/>
    <w:rsid w:val="001D0AD7"/>
    <w:rsid w:val="001D2832"/>
    <w:rsid w:val="001D29D9"/>
    <w:rsid w:val="001E0853"/>
    <w:rsid w:val="001E486C"/>
    <w:rsid w:val="001E71A3"/>
    <w:rsid w:val="001E72CF"/>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141"/>
    <w:rsid w:val="00234B0C"/>
    <w:rsid w:val="00234B37"/>
    <w:rsid w:val="002361DD"/>
    <w:rsid w:val="0024107A"/>
    <w:rsid w:val="00244ED4"/>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7B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114AC"/>
    <w:rsid w:val="00314440"/>
    <w:rsid w:val="0032288B"/>
    <w:rsid w:val="00323D81"/>
    <w:rsid w:val="00325B8D"/>
    <w:rsid w:val="003261CC"/>
    <w:rsid w:val="00327AD2"/>
    <w:rsid w:val="00330328"/>
    <w:rsid w:val="003313D2"/>
    <w:rsid w:val="00333B65"/>
    <w:rsid w:val="00334E16"/>
    <w:rsid w:val="00341503"/>
    <w:rsid w:val="00341FAD"/>
    <w:rsid w:val="00342A31"/>
    <w:rsid w:val="00342BAA"/>
    <w:rsid w:val="00343539"/>
    <w:rsid w:val="00344B08"/>
    <w:rsid w:val="00346339"/>
    <w:rsid w:val="0034774A"/>
    <w:rsid w:val="00347B45"/>
    <w:rsid w:val="00347FF7"/>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2B9"/>
    <w:rsid w:val="003A77A7"/>
    <w:rsid w:val="003B2E59"/>
    <w:rsid w:val="003B6E19"/>
    <w:rsid w:val="003C06CF"/>
    <w:rsid w:val="003C13BD"/>
    <w:rsid w:val="003C1D64"/>
    <w:rsid w:val="003C21EF"/>
    <w:rsid w:val="003C4CAC"/>
    <w:rsid w:val="003C6E77"/>
    <w:rsid w:val="003D0060"/>
    <w:rsid w:val="003D389F"/>
    <w:rsid w:val="003D5679"/>
    <w:rsid w:val="003D5AD8"/>
    <w:rsid w:val="003D72A6"/>
    <w:rsid w:val="003E1169"/>
    <w:rsid w:val="003E1C75"/>
    <w:rsid w:val="003E24DD"/>
    <w:rsid w:val="003E4431"/>
    <w:rsid w:val="003E5A82"/>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15E4"/>
    <w:rsid w:val="00413132"/>
    <w:rsid w:val="00413E9E"/>
    <w:rsid w:val="00414F28"/>
    <w:rsid w:val="00416076"/>
    <w:rsid w:val="0041731A"/>
    <w:rsid w:val="00417932"/>
    <w:rsid w:val="00420DF5"/>
    <w:rsid w:val="004212C8"/>
    <w:rsid w:val="004251D2"/>
    <w:rsid w:val="00427C6F"/>
    <w:rsid w:val="004332F3"/>
    <w:rsid w:val="00434AFA"/>
    <w:rsid w:val="004361B6"/>
    <w:rsid w:val="00436C85"/>
    <w:rsid w:val="0044573A"/>
    <w:rsid w:val="00450B6F"/>
    <w:rsid w:val="00455838"/>
    <w:rsid w:val="00455A94"/>
    <w:rsid w:val="00456E89"/>
    <w:rsid w:val="00463B63"/>
    <w:rsid w:val="00464AA0"/>
    <w:rsid w:val="00464FFA"/>
    <w:rsid w:val="00466286"/>
    <w:rsid w:val="00466B72"/>
    <w:rsid w:val="00472A05"/>
    <w:rsid w:val="004738F5"/>
    <w:rsid w:val="0047453E"/>
    <w:rsid w:val="0048030D"/>
    <w:rsid w:val="00480605"/>
    <w:rsid w:val="00480844"/>
    <w:rsid w:val="00481D53"/>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5945"/>
    <w:rsid w:val="004B6EAA"/>
    <w:rsid w:val="004C09E1"/>
    <w:rsid w:val="004C17CE"/>
    <w:rsid w:val="004C5EF3"/>
    <w:rsid w:val="004D045D"/>
    <w:rsid w:val="004D1A74"/>
    <w:rsid w:val="004D2919"/>
    <w:rsid w:val="004D2E23"/>
    <w:rsid w:val="004D3786"/>
    <w:rsid w:val="004D4FE0"/>
    <w:rsid w:val="004D5C58"/>
    <w:rsid w:val="004D7487"/>
    <w:rsid w:val="004D7F23"/>
    <w:rsid w:val="004E08AB"/>
    <w:rsid w:val="004E11D6"/>
    <w:rsid w:val="004E1599"/>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13CEB"/>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228B"/>
    <w:rsid w:val="005534CE"/>
    <w:rsid w:val="00555BA7"/>
    <w:rsid w:val="00556BAE"/>
    <w:rsid w:val="00565360"/>
    <w:rsid w:val="00565FD4"/>
    <w:rsid w:val="00566FE9"/>
    <w:rsid w:val="0057125D"/>
    <w:rsid w:val="005716A3"/>
    <w:rsid w:val="005752F6"/>
    <w:rsid w:val="00576260"/>
    <w:rsid w:val="00576315"/>
    <w:rsid w:val="00581721"/>
    <w:rsid w:val="005820D7"/>
    <w:rsid w:val="005828B7"/>
    <w:rsid w:val="00584D99"/>
    <w:rsid w:val="00586657"/>
    <w:rsid w:val="005868B0"/>
    <w:rsid w:val="00592028"/>
    <w:rsid w:val="00597862"/>
    <w:rsid w:val="005A015D"/>
    <w:rsid w:val="005A2101"/>
    <w:rsid w:val="005A2220"/>
    <w:rsid w:val="005A23CC"/>
    <w:rsid w:val="005A3899"/>
    <w:rsid w:val="005A4D60"/>
    <w:rsid w:val="005A5E4E"/>
    <w:rsid w:val="005B0798"/>
    <w:rsid w:val="005B11C2"/>
    <w:rsid w:val="005B1A96"/>
    <w:rsid w:val="005B354C"/>
    <w:rsid w:val="005B3D30"/>
    <w:rsid w:val="005C0C31"/>
    <w:rsid w:val="005C1D7C"/>
    <w:rsid w:val="005C26C6"/>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1D84"/>
    <w:rsid w:val="0064247B"/>
    <w:rsid w:val="006522E0"/>
    <w:rsid w:val="00654BB0"/>
    <w:rsid w:val="00662017"/>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737"/>
    <w:rsid w:val="006A6EB7"/>
    <w:rsid w:val="006B097E"/>
    <w:rsid w:val="006B0B9E"/>
    <w:rsid w:val="006B2342"/>
    <w:rsid w:val="006B3C3A"/>
    <w:rsid w:val="006B5493"/>
    <w:rsid w:val="006B64B3"/>
    <w:rsid w:val="006C0886"/>
    <w:rsid w:val="006D1D4C"/>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5AA"/>
    <w:rsid w:val="007515F9"/>
    <w:rsid w:val="00752C11"/>
    <w:rsid w:val="00753246"/>
    <w:rsid w:val="00760121"/>
    <w:rsid w:val="00761A6B"/>
    <w:rsid w:val="00762C67"/>
    <w:rsid w:val="0076411D"/>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547C"/>
    <w:rsid w:val="007F6F70"/>
    <w:rsid w:val="007F7070"/>
    <w:rsid w:val="007F7743"/>
    <w:rsid w:val="008027AF"/>
    <w:rsid w:val="00802BD5"/>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6090"/>
    <w:rsid w:val="00907E29"/>
    <w:rsid w:val="009104B5"/>
    <w:rsid w:val="009153B7"/>
    <w:rsid w:val="00915B87"/>
    <w:rsid w:val="00916C25"/>
    <w:rsid w:val="009179FD"/>
    <w:rsid w:val="009202F9"/>
    <w:rsid w:val="0092115D"/>
    <w:rsid w:val="009228F1"/>
    <w:rsid w:val="009230DF"/>
    <w:rsid w:val="00924E79"/>
    <w:rsid w:val="00925B90"/>
    <w:rsid w:val="00925EA9"/>
    <w:rsid w:val="0092657B"/>
    <w:rsid w:val="00930367"/>
    <w:rsid w:val="00934D1B"/>
    <w:rsid w:val="0093561F"/>
    <w:rsid w:val="00935EF1"/>
    <w:rsid w:val="009370A0"/>
    <w:rsid w:val="00937235"/>
    <w:rsid w:val="00940D29"/>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B63D9"/>
    <w:rsid w:val="009C222D"/>
    <w:rsid w:val="009C3163"/>
    <w:rsid w:val="009C4906"/>
    <w:rsid w:val="009C7D1F"/>
    <w:rsid w:val="009D1568"/>
    <w:rsid w:val="009D4D47"/>
    <w:rsid w:val="009E1294"/>
    <w:rsid w:val="009E1A98"/>
    <w:rsid w:val="009F16D8"/>
    <w:rsid w:val="009F1AF1"/>
    <w:rsid w:val="009F1D74"/>
    <w:rsid w:val="009F2647"/>
    <w:rsid w:val="009F64A1"/>
    <w:rsid w:val="009F692C"/>
    <w:rsid w:val="009F6C89"/>
    <w:rsid w:val="00A00083"/>
    <w:rsid w:val="00A01B2C"/>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5BC2"/>
    <w:rsid w:val="00A56C94"/>
    <w:rsid w:val="00A634A9"/>
    <w:rsid w:val="00A640CF"/>
    <w:rsid w:val="00A642A6"/>
    <w:rsid w:val="00A643B4"/>
    <w:rsid w:val="00A64B23"/>
    <w:rsid w:val="00A678E2"/>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21AB"/>
    <w:rsid w:val="00A95848"/>
    <w:rsid w:val="00A96144"/>
    <w:rsid w:val="00AA05BF"/>
    <w:rsid w:val="00AA1D53"/>
    <w:rsid w:val="00AA4171"/>
    <w:rsid w:val="00AA4826"/>
    <w:rsid w:val="00AA580A"/>
    <w:rsid w:val="00AA6EE7"/>
    <w:rsid w:val="00AB2AF8"/>
    <w:rsid w:val="00AB353B"/>
    <w:rsid w:val="00AB4D3C"/>
    <w:rsid w:val="00AB765B"/>
    <w:rsid w:val="00AC0AEE"/>
    <w:rsid w:val="00AC2ED0"/>
    <w:rsid w:val="00AC52EA"/>
    <w:rsid w:val="00AC646A"/>
    <w:rsid w:val="00AC70BD"/>
    <w:rsid w:val="00AD0D39"/>
    <w:rsid w:val="00AD1021"/>
    <w:rsid w:val="00AD1B3A"/>
    <w:rsid w:val="00AD3636"/>
    <w:rsid w:val="00AD5B71"/>
    <w:rsid w:val="00AD707D"/>
    <w:rsid w:val="00AE248B"/>
    <w:rsid w:val="00AE3394"/>
    <w:rsid w:val="00AE4071"/>
    <w:rsid w:val="00AE48A7"/>
    <w:rsid w:val="00AE4CE6"/>
    <w:rsid w:val="00AE55E7"/>
    <w:rsid w:val="00AE77C1"/>
    <w:rsid w:val="00AF63B7"/>
    <w:rsid w:val="00AF65BC"/>
    <w:rsid w:val="00AF78AA"/>
    <w:rsid w:val="00AF7B49"/>
    <w:rsid w:val="00B01602"/>
    <w:rsid w:val="00B0364A"/>
    <w:rsid w:val="00B038E7"/>
    <w:rsid w:val="00B05ABA"/>
    <w:rsid w:val="00B10FCC"/>
    <w:rsid w:val="00B13BEA"/>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2350"/>
    <w:rsid w:val="00B96388"/>
    <w:rsid w:val="00B96731"/>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15F2"/>
    <w:rsid w:val="00C0259A"/>
    <w:rsid w:val="00C02E7C"/>
    <w:rsid w:val="00C047FA"/>
    <w:rsid w:val="00C04A92"/>
    <w:rsid w:val="00C05167"/>
    <w:rsid w:val="00C052F3"/>
    <w:rsid w:val="00C06068"/>
    <w:rsid w:val="00C06A50"/>
    <w:rsid w:val="00C07FF5"/>
    <w:rsid w:val="00C10E19"/>
    <w:rsid w:val="00C1118D"/>
    <w:rsid w:val="00C14A7F"/>
    <w:rsid w:val="00C15F76"/>
    <w:rsid w:val="00C205DA"/>
    <w:rsid w:val="00C210AC"/>
    <w:rsid w:val="00C2348D"/>
    <w:rsid w:val="00C26C46"/>
    <w:rsid w:val="00C331CE"/>
    <w:rsid w:val="00C36D3A"/>
    <w:rsid w:val="00C36E4C"/>
    <w:rsid w:val="00C427BE"/>
    <w:rsid w:val="00C43712"/>
    <w:rsid w:val="00C43CCD"/>
    <w:rsid w:val="00C4623D"/>
    <w:rsid w:val="00C468CB"/>
    <w:rsid w:val="00C46F19"/>
    <w:rsid w:val="00C4743D"/>
    <w:rsid w:val="00C536F3"/>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27A6"/>
    <w:rsid w:val="00CD30CE"/>
    <w:rsid w:val="00CD3294"/>
    <w:rsid w:val="00CD5090"/>
    <w:rsid w:val="00CD6E84"/>
    <w:rsid w:val="00CE04F8"/>
    <w:rsid w:val="00CE0FE4"/>
    <w:rsid w:val="00CE274F"/>
    <w:rsid w:val="00CE2A87"/>
    <w:rsid w:val="00CE4372"/>
    <w:rsid w:val="00CE4914"/>
    <w:rsid w:val="00CE52EF"/>
    <w:rsid w:val="00CE5BDE"/>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60F"/>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530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665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2189"/>
    <w:rsid w:val="00E0524C"/>
    <w:rsid w:val="00E10CB0"/>
    <w:rsid w:val="00E13A4A"/>
    <w:rsid w:val="00E14753"/>
    <w:rsid w:val="00E216F3"/>
    <w:rsid w:val="00E2477B"/>
    <w:rsid w:val="00E24F9F"/>
    <w:rsid w:val="00E25175"/>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3E89"/>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EF56AC"/>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74E"/>
    <w:rsid w:val="00F849DD"/>
    <w:rsid w:val="00F861B2"/>
    <w:rsid w:val="00F863CD"/>
    <w:rsid w:val="00F86916"/>
    <w:rsid w:val="00F86C3C"/>
    <w:rsid w:val="00F920B2"/>
    <w:rsid w:val="00F968E1"/>
    <w:rsid w:val="00FA1491"/>
    <w:rsid w:val="00FA1731"/>
    <w:rsid w:val="00FA2D99"/>
    <w:rsid w:val="00FA32C2"/>
    <w:rsid w:val="00FA3CB7"/>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32040024">
      <w:bodyDiv w:val="1"/>
      <w:marLeft w:val="0"/>
      <w:marRight w:val="0"/>
      <w:marTop w:val="0"/>
      <w:marBottom w:val="0"/>
      <w:divBdr>
        <w:top w:val="none" w:sz="0" w:space="0" w:color="auto"/>
        <w:left w:val="none" w:sz="0" w:space="0" w:color="auto"/>
        <w:bottom w:val="none" w:sz="0" w:space="0" w:color="auto"/>
        <w:right w:val="none" w:sz="0" w:space="0" w:color="auto"/>
      </w:divBdr>
    </w:div>
    <w:div w:id="542061898">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laf.vlada.gov.sk/system-vcasneho-odhalovania-rizika-a-vylucenia-ed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opii.gov.sk/metodicke-dokumenty/prirucka-k-opravnenosti-vydavkov" TargetMode="Externa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120EC-FDF5-4B78-B9C5-13AD5E5A9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3122</TotalTime>
  <Pages>10</Pages>
  <Words>3725</Words>
  <Characters>21238</Characters>
  <Application>Microsoft Office Word</Application>
  <DocSecurity>0</DocSecurity>
  <Lines>176</Lines>
  <Paragraphs>49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270</cp:revision>
  <cp:lastPrinted>2016-01-20T15:57:00Z</cp:lastPrinted>
  <dcterms:created xsi:type="dcterms:W3CDTF">2016-01-22T06:28:00Z</dcterms:created>
  <dcterms:modified xsi:type="dcterms:W3CDTF">2022-08-03T08:52:00Z</dcterms:modified>
</cp:coreProperties>
</file>