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0D11667C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6D53B9" w:rsidRPr="006D53B9">
        <w:rPr>
          <w:rFonts w:ascii="Arial Narrow" w:hAnsi="Arial Narrow" w:cstheme="minorHAnsi"/>
          <w:b/>
          <w:color w:val="auto"/>
          <w:sz w:val="28"/>
          <w:szCs w:val="28"/>
        </w:rPr>
        <w:t>OPII-128-4.1-SVP-SRDUNAJ</w:t>
      </w:r>
    </w:p>
    <w:p w14:paraId="78F1B575" w14:textId="5FDDCDBC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553F30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53F30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69684037" w:rsidR="00553F30" w:rsidRPr="00553F30" w:rsidRDefault="00553F30" w:rsidP="00553F3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553F30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553F30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EDB13A2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553F30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C16FDE0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7C10ABE0" w:rsidR="00553F30" w:rsidRPr="00553F30" w:rsidRDefault="006D53B9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6D53B9">
              <w:rPr>
                <w:rFonts w:ascii="Arial Narrow" w:hAnsi="Arial Narrow" w:cs="Calibri"/>
                <w:sz w:val="22"/>
                <w:szCs w:val="22"/>
              </w:rPr>
              <w:t>Slovenský vodohospodársky podnik, štátny podnik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65DDC6AA" w:rsidR="00553F30" w:rsidRPr="00553F30" w:rsidRDefault="006D53B9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D53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Štúdia uskutočniteľnosti pre projekt "Modernizácia technologických zariadení potrebných na zaistenie a rehabilitáciu predpísaných parametrov plavebnej dráhy medzinárodnej vodnej cesty Dunaj na úseku </w:t>
            </w:r>
            <w:proofErr w:type="spellStart"/>
            <w:r w:rsidRPr="006D53B9">
              <w:rPr>
                <w:rFonts w:ascii="Arial Narrow" w:hAnsi="Arial Narrow" w:cstheme="minorHAnsi"/>
                <w:b/>
                <w:sz w:val="22"/>
                <w:szCs w:val="22"/>
              </w:rPr>
              <w:t>rkm</w:t>
            </w:r>
            <w:proofErr w:type="spellEnd"/>
            <w:r w:rsidRPr="006D53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1811-1708 pre zvýšenie bezpečnosti a dopravnej výkonnosti vodnej cesty"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6BE869A7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FE5157">
        <w:rPr>
          <w:rFonts w:ascii="Arial Narrow" w:hAnsi="Arial Narrow" w:cstheme="minorHAnsi"/>
          <w:b/>
          <w:lang w:eastAsia="sk-SK"/>
        </w:rPr>
        <w:t>10.8.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39441B9A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FE5157">
        <w:rPr>
          <w:rFonts w:ascii="Arial Narrow" w:hAnsi="Arial Narrow" w:cstheme="minorHAnsi"/>
          <w:b/>
          <w:lang w:eastAsia="sk-SK"/>
        </w:rPr>
        <w:t>11.8.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D09E89F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>formáln</w:t>
      </w:r>
      <w:r w:rsidR="0090526B">
        <w:rPr>
          <w:rFonts w:ascii="Arial Narrow" w:hAnsi="Arial Narrow" w:cstheme="minorHAnsi"/>
          <w:lang w:eastAsia="sk-SK"/>
        </w:rPr>
        <w:t>a</w:t>
      </w:r>
      <w:r w:rsidR="00585DE9">
        <w:rPr>
          <w:rFonts w:ascii="Arial Narrow" w:hAnsi="Arial Narrow" w:cstheme="minorHAnsi"/>
          <w:lang w:eastAsia="sk-SK"/>
        </w:rPr>
        <w:t xml:space="preserve"> </w:t>
      </w:r>
      <w:r w:rsidR="0090526B">
        <w:rPr>
          <w:rFonts w:ascii="Arial Narrow" w:hAnsi="Arial Narrow" w:cstheme="minorHAnsi"/>
          <w:lang w:eastAsia="sk-SK"/>
        </w:rPr>
        <w:t>ú</w:t>
      </w:r>
      <w:r w:rsidR="0090526B" w:rsidRPr="0090526B">
        <w:rPr>
          <w:rFonts w:ascii="Arial Narrow" w:hAnsi="Arial Narrow" w:cstheme="minorHAnsi"/>
          <w:lang w:eastAsia="sk-SK"/>
        </w:rPr>
        <w:t>prava vyzvania v súvislosti s uzatváraním zmlúv o NFP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419AEA3" w:rsidR="00127C9D" w:rsidRPr="001849BB" w:rsidRDefault="0090526B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a časť 3. </w:t>
      </w:r>
      <w:r w:rsidRPr="0090526B">
        <w:rPr>
          <w:rFonts w:ascii="Arial Narrow" w:hAnsi="Arial Narrow" w:cstheme="minorHAnsi"/>
          <w:sz w:val="22"/>
          <w:szCs w:val="22"/>
        </w:rPr>
        <w:t xml:space="preserve">Overovanie podmienok poskytnutia príspevku a ďalšie informácie k vyzvaniu </w:t>
      </w:r>
      <w:r w:rsidR="00A10CA1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mení sa Rozhodnutie o schválení ŽoNFP na Zmluvu o poskytnutí NFP (nakoľko poskytovateľ a prijímateľ nie je tá istá osoba)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53B9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18</cp:revision>
  <cp:lastPrinted>2020-08-12T10:18:00Z</cp:lastPrinted>
  <dcterms:created xsi:type="dcterms:W3CDTF">2021-05-17T12:11:00Z</dcterms:created>
  <dcterms:modified xsi:type="dcterms:W3CDTF">2022-08-10T09:09:00Z</dcterms:modified>
</cp:coreProperties>
</file>