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2D4CDB" w:rsidRDefault="002D2503" w:rsidP="00D829EF">
            <w:pPr>
              <w:rPr>
                <w:rFonts w:asciiTheme="minorHAnsi" w:hAnsiTheme="minorHAnsi" w:cstheme="minorHAnsi"/>
                <w:b/>
                <w:bCs/>
                <w:i/>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373060" w:rsidP="00373060">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Uvedené vo vyzvaní na predkladanie ŽoNFP.</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 - zadáva žiadateľ.</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Default="00DA7335" w:rsidP="00B4260D">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Výška celkových výdavkov na projekt t.j. celkové výdavky = oprávnené výdavky + neoprávnené výdavky (môže byť zhodné s výškou celkových oprávnený výdavkov na projekt).</w:t>
            </w:r>
          </w:p>
          <w:p w:rsidR="00FB01CB" w:rsidRPr="002D4CDB" w:rsidRDefault="00FB01CB" w:rsidP="00B4260D">
            <w:pPr>
              <w:rPr>
                <w:rFonts w:asciiTheme="minorHAnsi" w:hAnsiTheme="minorHAnsi" w:cstheme="minorHAnsi"/>
                <w:i/>
                <w:color w:val="0000FF"/>
                <w:sz w:val="18"/>
                <w:szCs w:val="18"/>
              </w:rPr>
            </w:pPr>
            <w:r>
              <w:rPr>
                <w:rFonts w:asciiTheme="minorHAnsi" w:hAnsiTheme="minorHAnsi" w:cstheme="minorHAnsi"/>
                <w:i/>
                <w:color w:val="FF0000"/>
                <w:sz w:val="18"/>
                <w:szCs w:val="18"/>
              </w:rPr>
              <w:t>Príklad: 1 000 €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2D2503" w:rsidRDefault="00DA7335" w:rsidP="00DA7335">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p w:rsidR="00FB01CB" w:rsidRPr="002D4CDB" w:rsidRDefault="00FB01CB" w:rsidP="00DA7335">
            <w:pPr>
              <w:rPr>
                <w:rFonts w:asciiTheme="minorHAnsi" w:hAnsiTheme="minorHAnsi" w:cstheme="minorHAnsi"/>
                <w:i/>
                <w:color w:val="0000FF"/>
                <w:sz w:val="18"/>
                <w:szCs w:val="18"/>
              </w:rPr>
            </w:pPr>
            <w:r>
              <w:rPr>
                <w:rFonts w:asciiTheme="minorHAnsi" w:hAnsiTheme="minorHAnsi" w:cstheme="minorHAnsi"/>
                <w:i/>
                <w:color w:val="FF0000"/>
                <w:sz w:val="18"/>
                <w:szCs w:val="18"/>
              </w:rPr>
              <w:t>Príklad: 950 €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6976DD" w:rsidRPr="002D4CDB" w:rsidRDefault="006976DD">
      <w:pPr>
        <w:jc w:val="left"/>
        <w:rPr>
          <w:rFonts w:asciiTheme="minorHAnsi" w:hAnsiTheme="minorHAnsi" w:cstheme="minorHAnsi"/>
        </w:rPr>
      </w:pPr>
      <w:r w:rsidRPr="002D4CDB">
        <w:rPr>
          <w:rFonts w:asciiTheme="minorHAnsi" w:hAnsiTheme="minorHAnsi" w:cstheme="minorHAnsi"/>
        </w:rPr>
        <w:br w:type="page"/>
      </w:r>
    </w:p>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rsidTr="00DE377F">
        <w:trPr>
          <w:trHeight w:val="330"/>
        </w:trPr>
        <w:tc>
          <w:tcPr>
            <w:tcW w:w="9288" w:type="dxa"/>
            <w:gridSpan w:val="4"/>
            <w:hideMark/>
          </w:tcPr>
          <w:p w:rsidR="00DE377F" w:rsidRPr="002D4CDB" w:rsidRDefault="00DE377F" w:rsidP="00D829EF">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C507E9">
              <w:rPr>
                <w:rFonts w:asciiTheme="minorHAnsi" w:hAnsiTheme="minorHAnsi" w:cstheme="minorHAnsi"/>
                <w:i/>
                <w:sz w:val="18"/>
                <w:szCs w:val="18"/>
              </w:rPr>
              <w:t>Presný názov žiadateľa, ktorý bude vo všetkých relevantných častiach ŽoNFP vrátane všetkých príloh uvádzaný rovnako</w:t>
            </w:r>
            <w:r w:rsidR="001A5526" w:rsidRPr="00C507E9">
              <w:rPr>
                <w:rFonts w:asciiTheme="minorHAnsi" w:hAnsiTheme="minorHAnsi" w:cstheme="minorHAnsi"/>
                <w:sz w:val="18"/>
                <w:szCs w:val="18"/>
              </w:rPr>
              <w:t>.</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Uviesť kód podľa číselníka dostupného na </w:t>
            </w:r>
            <w:r w:rsidR="00C07341">
              <w:fldChar w:fldCharType="begin"/>
            </w:r>
            <w:r w:rsidR="00C07341">
              <w:instrText xml:space="preserve"> HYPERLINK "http://portal.statistics.sk/showdoc.do?docid=1923" </w:instrText>
            </w:r>
            <w:r w:rsidR="00C07341">
              <w:fldChar w:fldCharType="separate"/>
            </w:r>
            <w:r w:rsidR="001A5526" w:rsidRPr="00C507E9">
              <w:rPr>
                <w:rStyle w:val="Hypertextovprepojenie"/>
                <w:rFonts w:asciiTheme="minorHAnsi" w:hAnsiTheme="minorHAnsi" w:cstheme="minorHAnsi"/>
                <w:i/>
                <w:color w:val="auto"/>
                <w:sz w:val="18"/>
                <w:szCs w:val="18"/>
              </w:rPr>
              <w:t>http://portal.statistics.sk/showdoc.do?docid=1923</w:t>
            </w:r>
            <w:r w:rsidR="00C07341">
              <w:rPr>
                <w:rStyle w:val="Hypertextovprepojenie"/>
                <w:rFonts w:asciiTheme="minorHAnsi" w:hAnsiTheme="minorHAnsi" w:cstheme="minorHAnsi"/>
                <w:i/>
                <w:color w:val="auto"/>
                <w:sz w:val="18"/>
                <w:szCs w:val="18"/>
              </w:rPr>
              <w:fldChar w:fldCharType="end"/>
            </w:r>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F952B7">
              <w:rPr>
                <w:rFonts w:asciiTheme="minorHAnsi" w:hAnsiTheme="minorHAnsi" w:cstheme="minorHAnsi"/>
                <w:bCs/>
                <w:sz w:val="18"/>
                <w:szCs w:val="18"/>
              </w:rPr>
              <w:t>v</w:t>
            </w:r>
            <w:r w:rsidRPr="002D4CDB">
              <w:rPr>
                <w:rFonts w:asciiTheme="minorHAnsi" w:hAnsiTheme="minorHAnsi" w:cstheme="minorHAnsi"/>
                <w:bCs/>
                <w:sz w:val="18"/>
                <w:szCs w:val="18"/>
              </w:rPr>
              <w:t xml:space="preserve"> 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C507E9" w:rsidP="00D829EF">
            <w:pPr>
              <w:rPr>
                <w:rFonts w:asciiTheme="minorHAnsi" w:hAnsiTheme="minorHAnsi" w:cstheme="minorHAnsi"/>
                <w:b/>
                <w:bCs/>
                <w:sz w:val="18"/>
                <w:szCs w:val="18"/>
              </w:rPr>
            </w:pPr>
            <w:r>
              <w:rPr>
                <w:rFonts w:asciiTheme="minorHAnsi" w:hAnsiTheme="minorHAnsi" w:cstheme="minorHAnsi"/>
                <w:i/>
                <w:color w:val="0000FF"/>
                <w:sz w:val="18"/>
                <w:szCs w:val="18"/>
              </w:rPr>
              <w:t>(</w:t>
            </w:r>
            <w:r w:rsidR="001A5526" w:rsidRPr="002D4CDB">
              <w:rPr>
                <w:rFonts w:asciiTheme="minorHAnsi" w:hAnsiTheme="minorHAnsi" w:cstheme="minorHAnsi"/>
                <w:i/>
                <w:color w:val="0000FF"/>
                <w:sz w:val="18"/>
                <w:szCs w:val="18"/>
              </w:rPr>
              <w:t xml:space="preserve">Presný názov projektu </w:t>
            </w:r>
            <w:r w:rsidR="00701C95">
              <w:rPr>
                <w:rFonts w:asciiTheme="minorHAnsi" w:hAnsiTheme="minorHAnsi" w:cstheme="minorHAnsi"/>
                <w:i/>
                <w:color w:val="0000FF"/>
                <w:sz w:val="18"/>
                <w:szCs w:val="18"/>
              </w:rPr>
              <w:t>z</w:t>
            </w:r>
            <w:r w:rsidR="001A5526"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ŽoNFP vrátane všetkých príloh uvádzaný rovnako.</w:t>
            </w:r>
            <w:r>
              <w:rPr>
                <w:rFonts w:asciiTheme="minorHAnsi" w:hAnsiTheme="minorHAnsi" w:cstheme="minorHAnsi"/>
                <w:i/>
                <w:color w:val="0000FF"/>
                <w:sz w:val="18"/>
                <w:szCs w:val="18"/>
              </w:rPr>
              <w:t>)</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rsidTr="002A6EF9">
        <w:trPr>
          <w:trHeight w:val="315"/>
        </w:trPr>
        <w:tc>
          <w:tcPr>
            <w:tcW w:w="9288" w:type="dxa"/>
          </w:tcPr>
          <w:p w:rsidR="006A1AFD" w:rsidRPr="002D4CDB" w:rsidRDefault="009D0983">
            <w:pPr>
              <w:rPr>
                <w:rFonts w:asciiTheme="minorHAnsi" w:hAnsiTheme="minorHAnsi" w:cstheme="minorHAnsi"/>
                <w:b/>
                <w:bCs/>
              </w:rPr>
            </w:pPr>
            <w:r>
              <w:rPr>
                <w:rFonts w:asciiTheme="minorHAnsi" w:hAnsiTheme="minorHAnsi" w:cstheme="minorHAnsi"/>
                <w:b/>
                <w:i/>
                <w:color w:val="0000FF"/>
                <w:sz w:val="18"/>
                <w:szCs w:val="18"/>
              </w:rPr>
              <w:t>N</w:t>
            </w:r>
            <w:r w:rsidR="00C4317E" w:rsidRPr="00C507E9">
              <w:rPr>
                <w:rFonts w:asciiTheme="minorHAnsi" w:hAnsiTheme="minorHAnsi" w:cstheme="minorHAnsi"/>
                <w:b/>
                <w:i/>
                <w:color w:val="0000FF"/>
                <w:sz w:val="18"/>
                <w:szCs w:val="18"/>
              </w:rPr>
              <w:t>ezadáva žiadateľ</w:t>
            </w:r>
            <w:r>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Vypĺňa sa pri registrácií </w:t>
            </w:r>
            <w:r>
              <w:rPr>
                <w:rFonts w:asciiTheme="minorHAnsi" w:hAnsiTheme="minorHAnsi" w:cstheme="minorHAnsi"/>
                <w:i/>
                <w:color w:val="0000FF"/>
                <w:sz w:val="18"/>
                <w:szCs w:val="18"/>
              </w:rPr>
              <w:t>ŽoNFP do neverejnej časti ITMS )</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výzvy</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442D1E">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relevantné pre ERDF</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F646FB" w:rsidRPr="002D4CDB" w:rsidRDefault="00E85BD8" w:rsidP="00C507E9">
            <w:pPr>
              <w:rPr>
                <w:rFonts w:asciiTheme="minorHAnsi" w:hAnsiTheme="minorHAnsi" w:cstheme="minorHAnsi"/>
                <w:sz w:val="18"/>
                <w:szCs w:val="18"/>
              </w:rPr>
            </w:pPr>
            <w:r w:rsidRPr="00E85BD8">
              <w:rPr>
                <w:rFonts w:asciiTheme="minorHAnsi" w:hAnsiTheme="minorHAnsi" w:cstheme="minorHAnsi"/>
                <w:sz w:val="18"/>
                <w:szCs w:val="18"/>
              </w:rPr>
              <w:t xml:space="preserve">Žiadateľ vyberá z ponúkaného číselníka </w:t>
            </w:r>
            <w:r w:rsidR="00C507E9">
              <w:rPr>
                <w:rFonts w:asciiTheme="minorHAnsi" w:hAnsiTheme="minorHAnsi" w:cstheme="minorHAnsi"/>
                <w:sz w:val="18"/>
                <w:szCs w:val="18"/>
              </w:rPr>
              <w:t>(</w:t>
            </w:r>
            <w:r w:rsidR="00F646FB" w:rsidRPr="002D4CDB">
              <w:rPr>
                <w:rFonts w:asciiTheme="minorHAnsi" w:hAnsiTheme="minorHAnsi" w:cstheme="minorHAnsi"/>
                <w:i/>
                <w:color w:val="0000FF"/>
                <w:sz w:val="18"/>
                <w:szCs w:val="18"/>
              </w:rPr>
              <w:t>Žiadateľ vyberá v súlade s OPII a NARIADENÍM KOMISIE (EÚ) č. 215/2014, PRÍLOHA I</w:t>
            </w:r>
            <w:r w:rsidR="007B7050">
              <w:rPr>
                <w:rFonts w:asciiTheme="minorHAnsi" w:hAnsiTheme="minorHAnsi" w:cstheme="minorHAnsi"/>
                <w:i/>
                <w:color w:val="0000FF"/>
                <w:sz w:val="18"/>
                <w:szCs w:val="18"/>
              </w:rPr>
              <w:t xml:space="preserve"> </w:t>
            </w:r>
            <w:r w:rsidR="00F646FB"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r w:rsidR="00C07341">
              <w:fldChar w:fldCharType="begin"/>
            </w:r>
            <w:r w:rsidR="00C07341">
              <w:instrText xml:space="preserve"> HYPERLINK "http://eur-lex.europa.eu/legal-content/SK/TXT/?uri=uriserv:OJ.L_.2014.069.01.0065.01.SLK" </w:instrText>
            </w:r>
            <w:r w:rsidR="00C07341">
              <w:fldChar w:fldCharType="separate"/>
            </w:r>
            <w:r w:rsidR="00F646FB" w:rsidRPr="002D4CDB">
              <w:rPr>
                <w:rStyle w:val="Hypertextovprepojenie"/>
                <w:rFonts w:asciiTheme="minorHAnsi" w:hAnsiTheme="minorHAnsi" w:cstheme="minorHAnsi"/>
                <w:i/>
                <w:sz w:val="18"/>
                <w:szCs w:val="18"/>
              </w:rPr>
              <w:t>http://eur-lex.europa.eu/legal-content/SK/TXT/?uri=uriserv:OJ.L_.2014.069.01.0065.01.SLK</w:t>
            </w:r>
            <w:r w:rsidR="00C07341">
              <w:rPr>
                <w:rStyle w:val="Hypertextovprepojenie"/>
                <w:rFonts w:asciiTheme="minorHAnsi" w:hAnsiTheme="minorHAnsi" w:cstheme="minorHAnsi"/>
                <w:i/>
                <w:sz w:val="18"/>
                <w:szCs w:val="18"/>
              </w:rPr>
              <w:fldChar w:fldCharType="end"/>
            </w:r>
            <w:r w:rsidR="00277E0F">
              <w:rPr>
                <w:rStyle w:val="Hypertextovprepojenie"/>
                <w:rFonts w:asciiTheme="minorHAnsi" w:hAnsiTheme="minorHAnsi" w:cstheme="minorHAnsi"/>
                <w: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Hospodárska činnosť:</w:t>
            </w:r>
          </w:p>
        </w:tc>
      </w:tr>
      <w:tr w:rsidR="00DE377F" w:rsidRPr="002D4CDB" w:rsidTr="00231C62">
        <w:trPr>
          <w:trHeight w:val="330"/>
        </w:trPr>
        <w:tc>
          <w:tcPr>
            <w:tcW w:w="9288" w:type="dxa"/>
            <w:hideMark/>
          </w:tcPr>
          <w:p w:rsidR="00DE377F" w:rsidRPr="002D4CDB" w:rsidRDefault="002F393A" w:rsidP="00C507E9">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w:t>
            </w:r>
            <w:r w:rsidR="00C507E9">
              <w:rPr>
                <w:rFonts w:asciiTheme="minorHAnsi" w:hAnsiTheme="minorHAnsi" w:cstheme="minorHAnsi"/>
                <w:sz w:val="18"/>
                <w:szCs w:val="18"/>
              </w:rPr>
              <w:t>e</w:t>
            </w:r>
            <w:r w:rsidR="00277E0F">
              <w:rPr>
                <w:rFonts w:asciiTheme="minorHAnsi" w:hAnsiTheme="minorHAnsi" w:cstheme="minorHAnsi"/>
                <w:sz w:val="18"/>
                <w:szCs w:val="18"/>
              </w:rPr>
              <w:t>ddefinovaného</w:t>
            </w:r>
            <w:r w:rsidR="00DE377F" w:rsidRPr="002D4CDB">
              <w:rPr>
                <w:rFonts w:asciiTheme="minorHAnsi" w:hAnsiTheme="minorHAnsi" w:cstheme="minorHAnsi"/>
                <w:sz w:val="18"/>
                <w:szCs w:val="18"/>
              </w:rPr>
              <w:t xml:space="preserve"> číselníka Hospodárskych činností</w:t>
            </w:r>
            <w:r w:rsidR="00442D1E" w:rsidRPr="002D4CDB">
              <w:rPr>
                <w:rFonts w:asciiTheme="minorHAnsi" w:hAnsiTheme="minorHAnsi" w:cstheme="minorHAnsi"/>
                <w:sz w:val="18"/>
                <w:szCs w:val="18"/>
              </w:rPr>
              <w:t xml:space="preserve">. </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DE377F" w:rsidRPr="002D4CDB" w:rsidRDefault="002F393A" w:rsidP="00F14B70">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preddefinovaného </w:t>
            </w:r>
            <w:r w:rsidR="00DE377F" w:rsidRPr="002D4CDB">
              <w:rPr>
                <w:rFonts w:asciiTheme="minorHAnsi" w:hAnsiTheme="minorHAnsi" w:cstheme="minorHAnsi"/>
                <w:sz w:val="18"/>
                <w:szCs w:val="18"/>
              </w:rPr>
              <w:t>číselníka Území (mestská, horská...)</w:t>
            </w:r>
            <w:r w:rsidR="00876FE0" w:rsidRPr="002D4CDB">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(1) v rámci cieľa „Investovanie do rastu a zamestnanosti“ a iniciatívy na podporu zamestnanosti mladých ľudí, </w:t>
            </w:r>
            <w:r w:rsidR="00C07341">
              <w:fldChar w:fldCharType="begin"/>
            </w:r>
            <w:r w:rsidR="00C07341">
              <w:instrText xml:space="preserve"> HYPERLINK "http://eur-lex.europa.eu/legal-content/SK/TXT/?uri=uriserv:OJ.L_.2014.069.01.0065.01.SLK" </w:instrText>
            </w:r>
            <w:r w:rsidR="00C07341">
              <w:fldChar w:fldCharType="separate"/>
            </w:r>
            <w:r w:rsidR="00F14B70" w:rsidRPr="002D4CDB">
              <w:rPr>
                <w:rStyle w:val="Hypertextovprepojenie"/>
                <w:rFonts w:asciiTheme="minorHAnsi" w:hAnsiTheme="minorHAnsi" w:cstheme="minorHAnsi"/>
                <w:i/>
                <w:sz w:val="18"/>
                <w:szCs w:val="18"/>
              </w:rPr>
              <w:t>http://eur-lex.europa.eu/legal-content/SK/TXT/?uri=uriserv:OJ.L_.2014.069.01.0065.01.SLK</w:t>
            </w:r>
            <w:r w:rsidR="00C07341">
              <w:rPr>
                <w:rStyle w:val="Hypertextovprepojenie"/>
                <w:rFonts w:asciiTheme="minorHAnsi" w:hAnsiTheme="minorHAnsi" w:cstheme="minorHAnsi"/>
                <w:i/>
                <w:sz w:val="18"/>
                <w:szCs w:val="18"/>
              </w:rPr>
              <w:fldChar w:fldCharType="end"/>
            </w:r>
            <w:r w:rsidR="00C507E9">
              <w:rPr>
                <w:rStyle w:val="Hypertextovprepojenie"/>
                <w:rFonts w:asciiTheme="minorHAnsi" w:hAnsiTheme="minorHAnsi" w:cstheme="minorHAnsi"/>
                <w:i/>
                <w:sz w:val="18"/>
                <w:szCs w:val="18"/>
              </w:rPr>
              <w:t xml:space="preserve"> )</w:t>
            </w:r>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F14B70" w:rsidRPr="002D4CDB" w:rsidRDefault="00C213B4" w:rsidP="00F14B70">
            <w:pPr>
              <w:rPr>
                <w:rFonts w:asciiTheme="minorHAnsi" w:hAnsiTheme="minorHAnsi" w:cstheme="minorHAnsi"/>
                <w:i/>
                <w:color w:val="0000FF"/>
                <w:sz w:val="18"/>
                <w:szCs w:val="18"/>
              </w:rPr>
            </w:pPr>
            <w:r w:rsidRPr="002D4CDB">
              <w:rPr>
                <w:rFonts w:asciiTheme="minorHAnsi" w:hAnsiTheme="minorHAnsi" w:cstheme="minorHAnsi"/>
                <w:sz w:val="18"/>
                <w:szCs w:val="18"/>
              </w:rPr>
              <w:t>Výber z</w:t>
            </w:r>
            <w:r w:rsidR="00277E0F">
              <w:rPr>
                <w:rFonts w:asciiTheme="minorHAnsi" w:hAnsiTheme="minorHAnsi" w:cstheme="minorHAnsi"/>
                <w:sz w:val="18"/>
                <w:szCs w:val="18"/>
              </w:rPr>
              <w:t xml:space="preserve"> preddefinovaného</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r w:rsidR="00277E0F">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Žiadateľ vyberá v súlade s OPII a NARIADENÍM KOMISIE (EÚ) č. 215/2014, PRÍLOHA I</w:t>
            </w:r>
          </w:p>
          <w:p w:rsidR="008D6D59" w:rsidRPr="002D4CDB" w:rsidRDefault="00F14B70" w:rsidP="00F14B70">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r w:rsidR="00C07341">
              <w:fldChar w:fldCharType="begin"/>
            </w:r>
            <w:r w:rsidR="00C07341">
              <w:instrText xml:space="preserve"> HYPERLINK "http://eur-lex.europa.eu/legal-content/SK/TXT/?uri=uriserv:OJ.L_.2014.069.01.0065.01.SLK" </w:instrText>
            </w:r>
            <w:r w:rsidR="00C07341">
              <w:fldChar w:fldCharType="separate"/>
            </w:r>
            <w:r w:rsidRPr="002D4CDB">
              <w:rPr>
                <w:rStyle w:val="Hypertextovprepojenie"/>
                <w:rFonts w:asciiTheme="minorHAnsi" w:hAnsiTheme="minorHAnsi" w:cstheme="minorHAnsi"/>
                <w:i/>
                <w:sz w:val="18"/>
                <w:szCs w:val="18"/>
              </w:rPr>
              <w:t>http://eur-lex.europa.eu/legal-content/SK/TXT/?uri=uriserv:OJ.L_.2014.069.01.0065.01.SLK</w:t>
            </w:r>
            <w:r w:rsidR="00C07341">
              <w:rPr>
                <w:rStyle w:val="Hypertextovprepojenie"/>
                <w:rFonts w:asciiTheme="minorHAnsi" w:hAnsiTheme="minorHAnsi" w:cstheme="minorHAnsi"/>
                <w:i/>
                <w:sz w:val="18"/>
                <w:szCs w:val="18"/>
              </w:rPr>
              <w:fldChar w:fldCharType="end"/>
            </w:r>
            <w:r w:rsidR="00277E0F">
              <w:rPr>
                <w:rStyle w:val="Hypertextovprepojenie"/>
                <w:rFonts w:asciiTheme="minorHAnsi" w:hAnsiTheme="minorHAnsi" w:cstheme="minorHAnsi"/>
                <w:i/>
                <w:sz w:val="18"/>
                <w:szCs w:val="18"/>
              </w:rPr>
              <w:t>)</w:t>
            </w:r>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E85BD8">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 xml:space="preserve">V zmysle OPII časť 4.2 </w:t>
            </w:r>
            <w:r w:rsidR="00E85BD8">
              <w:rPr>
                <w:rFonts w:asciiTheme="minorHAnsi" w:hAnsiTheme="minorHAnsi" w:cstheme="minorHAnsi"/>
                <w:i/>
                <w:color w:val="0000FF"/>
                <w:sz w:val="18"/>
                <w:szCs w:val="18"/>
              </w:rPr>
              <w:t>i</w:t>
            </w:r>
            <w:r w:rsidR="00FE4469" w:rsidRPr="002D4CDB">
              <w:rPr>
                <w:rFonts w:asciiTheme="minorHAnsi" w:hAnsiTheme="minorHAnsi" w:cstheme="minorHAnsi"/>
                <w:i/>
                <w:color w:val="0000FF"/>
                <w:sz w:val="18"/>
                <w:szCs w:val="18"/>
              </w:rPr>
              <w:t>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rsidTr="002A6EF9">
        <w:trPr>
          <w:trHeight w:val="330"/>
        </w:trPr>
        <w:tc>
          <w:tcPr>
            <w:tcW w:w="9288" w:type="dxa"/>
          </w:tcPr>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 xml:space="preserve">V prípade, ak ide o projekt zameraný na podporu konkrétnej cieľovej skupiny vyberanej z číselníka v tabuľke č. 8 (popis cieľovej skupiny), automaticky je vyplnený nasledovný text: </w:t>
            </w:r>
          </w:p>
          <w:p w:rsidR="00393BEF" w:rsidRPr="002D4CDB" w:rsidRDefault="00393BEF" w:rsidP="00393BEF">
            <w:pPr>
              <w:rPr>
                <w:rFonts w:asciiTheme="minorHAnsi" w:hAnsiTheme="minorHAnsi" w:cstheme="minorHAnsi"/>
                <w:i/>
                <w:iCs/>
                <w:sz w:val="18"/>
                <w:szCs w:val="18"/>
              </w:rPr>
            </w:pPr>
            <w:r w:rsidRPr="002D4CDB">
              <w:rPr>
                <w:rFonts w:asciiTheme="minorHAnsi" w:hAnsiTheme="minorHAnsi" w:cstheme="minorHAnsi"/>
                <w:i/>
                <w:iCs/>
                <w:sz w:val="18"/>
                <w:szCs w:val="18"/>
              </w:rPr>
              <w:t>Projekt je priamo zameraný na znevýhodnené skupiny.</w:t>
            </w:r>
          </w:p>
          <w:p w:rsidR="00393BEF" w:rsidRPr="002D4CDB" w:rsidRDefault="00393BEF" w:rsidP="00393BEF">
            <w:pPr>
              <w:rPr>
                <w:rFonts w:asciiTheme="minorHAnsi" w:hAnsiTheme="minorHAnsi" w:cstheme="minorHAnsi"/>
                <w:sz w:val="18"/>
                <w:szCs w:val="18"/>
              </w:rPr>
            </w:pPr>
          </w:p>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V prípade, ak ide o projekt, ktorý nie je priamo zameraný na podporu znevýhodnených skupín, automaticky je vyplnený nasledovný text:</w:t>
            </w:r>
          </w:p>
          <w:p w:rsidR="00393BEF" w:rsidRPr="002D4CDB" w:rsidRDefault="00393BEF" w:rsidP="00393BEF">
            <w:pPr>
              <w:rPr>
                <w:rFonts w:asciiTheme="minorHAnsi" w:hAnsiTheme="minorHAnsi" w:cstheme="minorHAnsi"/>
                <w:b/>
              </w:rPr>
            </w:pPr>
            <w:r w:rsidRPr="002D4CDB">
              <w:rPr>
                <w:rFonts w:asciiTheme="minorHAnsi" w:hAnsiTheme="minorHAnsi" w:cstheme="minorHAnsi"/>
                <w:i/>
                <w:iCs/>
                <w:sz w:val="18"/>
                <w:szCs w:val="18"/>
              </w:rPr>
              <w:t>Projekt je v súlade s princípom podpory rovnosti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2D4CDB" w:rsidRDefault="00FE4469" w:rsidP="00FE4469">
            <w:pPr>
              <w:rPr>
                <w:rFonts w:asciiTheme="minorHAnsi" w:hAnsiTheme="minorHAnsi" w:cstheme="minorHAnsi"/>
                <w:b/>
                <w:bCs/>
              </w:rPr>
            </w:pPr>
            <w:r w:rsidRPr="002D4CDB">
              <w:rPr>
                <w:rFonts w:asciiTheme="minorHAnsi" w:hAnsiTheme="minorHAnsi" w:cstheme="minorHAnsi"/>
                <w:b/>
                <w:bCs/>
              </w:rPr>
              <w:t>SR</w:t>
            </w:r>
          </w:p>
        </w:tc>
        <w:tc>
          <w:tcPr>
            <w:tcW w:w="2158"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135"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566" w:type="dxa"/>
            <w:vAlign w:val="center"/>
            <w:hideMark/>
          </w:tcPr>
          <w:p w:rsidR="003A67A8" w:rsidRPr="002D4CDB" w:rsidRDefault="00C24A69" w:rsidP="00C24A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r w:rsidR="003A67A8" w:rsidRPr="002D4CDB">
              <w:rPr>
                <w:rFonts w:asciiTheme="minorHAnsi" w:hAnsiTheme="minorHAnsi" w:cstheme="minorHAnsi"/>
                <w:i/>
                <w:color w:val="0000FF"/>
                <w:sz w:val="18"/>
                <w:szCs w:val="18"/>
              </w:rPr>
              <w:t> </w:t>
            </w:r>
          </w:p>
        </w:tc>
        <w:tc>
          <w:tcPr>
            <w:tcW w:w="1812" w:type="dxa"/>
            <w:vAlign w:val="center"/>
          </w:tcPr>
          <w:p w:rsidR="003A67A8" w:rsidRPr="002D4CDB" w:rsidRDefault="003A67A8" w:rsidP="00C24A6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Pr="002D4CDB" w:rsidRDefault="00346F2F" w:rsidP="000C0D6B">
            <w:pPr>
              <w:rPr>
                <w:rFonts w:asciiTheme="minorHAnsi" w:hAnsiTheme="minorHAnsi" w:cstheme="minorHAnsi"/>
                <w:b/>
                <w:bCs/>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Z.z.)</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D4CDB" w:rsidRDefault="00DE377F" w:rsidP="002C4DEF">
            <w:pPr>
              <w:rPr>
                <w:rFonts w:asciiTheme="minorHAnsi" w:hAnsiTheme="minorHAnsi" w:cstheme="minorHAnsi"/>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3C3E5D">
              <w:rPr>
                <w:rFonts w:asciiTheme="minorHAnsi" w:hAnsiTheme="minorHAnsi" w:cstheme="minorHAnsi"/>
                <w:sz w:val="18"/>
                <w:szCs w:val="18"/>
              </w:rPr>
              <w:t xml:space="preserve">aktivity a </w:t>
            </w:r>
            <w:r w:rsidRPr="002D4CDB">
              <w:rPr>
                <w:rFonts w:asciiTheme="minorHAnsi" w:hAnsiTheme="minorHAnsi" w:cstheme="minorHAnsi"/>
                <w:sz w:val="18"/>
                <w:szCs w:val="18"/>
              </w:rPr>
              <w:t xml:space="preserve">spôsob </w:t>
            </w:r>
            <w:r w:rsidR="003C3E5D">
              <w:rPr>
                <w:rFonts w:asciiTheme="minorHAnsi" w:hAnsiTheme="minorHAnsi" w:cstheme="minorHAnsi"/>
                <w:sz w:val="18"/>
                <w:szCs w:val="18"/>
              </w:rPr>
              <w:t xml:space="preserve">ich </w:t>
            </w:r>
            <w:r w:rsidRPr="002D4CDB">
              <w:rPr>
                <w:rFonts w:asciiTheme="minorHAnsi" w:hAnsiTheme="minorHAnsi" w:cstheme="minorHAnsi"/>
                <w:sz w:val="18"/>
                <w:szCs w:val="18"/>
              </w:rPr>
              <w:t>realizácie , vrátane vhodnosti navrhovaných aktivít s ohľadom na očakávané výsledky</w:t>
            </w:r>
            <w:r w:rsidR="00A23BE3" w:rsidRPr="002D4CDB">
              <w:rPr>
                <w:rFonts w:asciiTheme="minorHAnsi" w:hAnsiTheme="minorHAnsi" w:cstheme="minorHAnsi"/>
                <w:sz w:val="18"/>
                <w:szCs w:val="18"/>
              </w:rPr>
              <w:t>. V prípade relevantnosti, žiadateľ zahrnie do predmetnej časti aj popis súladu realizácie projektu s regionálnymi stratégiami a koncepciami</w:t>
            </w:r>
            <w:r w:rsidRPr="002D4CDB" w:rsidDel="00EE27A6">
              <w:rPr>
                <w:rFonts w:asciiTheme="minorHAnsi" w:hAnsiTheme="minorHAnsi" w:cstheme="minorHAnsi"/>
                <w:sz w:val="18"/>
                <w:szCs w:val="18"/>
              </w:rPr>
              <w:t xml:space="preserve"> </w:t>
            </w:r>
          </w:p>
          <w:p w:rsidR="004B2EDF" w:rsidRDefault="004B2EDF" w:rsidP="00A23BE3">
            <w:pPr>
              <w:rPr>
                <w:rFonts w:asciiTheme="minorHAnsi" w:hAnsiTheme="minorHAnsi" w:cstheme="minorHAnsi"/>
                <w:sz w:val="18"/>
                <w:szCs w:val="18"/>
              </w:rPr>
            </w:pPr>
          </w:p>
          <w:p w:rsidR="0036489F" w:rsidRPr="00305C65" w:rsidRDefault="0036489F" w:rsidP="0036489F">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/podaktivít</w:t>
            </w:r>
          </w:p>
          <w:p w:rsidR="0036489F" w:rsidRDefault="0036489F" w:rsidP="0036489F">
            <w:pPr>
              <w:spacing w:before="120"/>
              <w:rPr>
                <w:rFonts w:ascii="Calibri" w:hAnsi="Calibri" w:cs="Calibri"/>
                <w:i/>
                <w:color w:val="0000FF"/>
                <w:sz w:val="18"/>
                <w:szCs w:val="18"/>
              </w:rPr>
            </w:pPr>
            <w:r>
              <w:rPr>
                <w:rFonts w:ascii="Calibri" w:hAnsi="Calibri" w:cs="Calibri"/>
                <w:i/>
                <w:color w:val="0000FF"/>
                <w:sz w:val="18"/>
                <w:szCs w:val="18"/>
              </w:rPr>
              <w:t xml:space="preserve">V prípade, že bude </w:t>
            </w:r>
            <w:r w:rsidR="00273057">
              <w:rPr>
                <w:rFonts w:ascii="Calibri" w:hAnsi="Calibri" w:cs="Calibri"/>
                <w:i/>
                <w:color w:val="0000FF"/>
                <w:sz w:val="18"/>
                <w:szCs w:val="18"/>
              </w:rPr>
              <w:t xml:space="preserve">pre </w:t>
            </w:r>
            <w:r>
              <w:rPr>
                <w:rFonts w:ascii="Calibri" w:hAnsi="Calibri" w:cs="Calibri"/>
                <w:i/>
                <w:color w:val="0000FF"/>
                <w:sz w:val="18"/>
                <w:szCs w:val="18"/>
              </w:rPr>
              <w:t xml:space="preserve">sledovanie merateľných ukazovateľov projektu </w:t>
            </w:r>
            <w:r w:rsidR="00273057">
              <w:rPr>
                <w:rFonts w:ascii="Calibri" w:hAnsi="Calibri" w:cs="Calibri"/>
                <w:i/>
                <w:color w:val="0000FF"/>
                <w:sz w:val="18"/>
                <w:szCs w:val="18"/>
              </w:rPr>
              <w:t xml:space="preserve">potrebné </w:t>
            </w:r>
            <w:r>
              <w:rPr>
                <w:rFonts w:ascii="Calibri" w:hAnsi="Calibri" w:cs="Calibri"/>
                <w:i/>
                <w:color w:val="0000FF"/>
                <w:sz w:val="18"/>
                <w:szCs w:val="18"/>
              </w:rPr>
              <w:t>zahrnúť v harmonograme realizácie aktivít viaceré aktivity</w:t>
            </w:r>
            <w:r w:rsidR="00C42090">
              <w:rPr>
                <w:rFonts w:ascii="Calibri" w:hAnsi="Calibri" w:cs="Calibri"/>
                <w:i/>
                <w:color w:val="0000FF"/>
                <w:sz w:val="18"/>
                <w:szCs w:val="18"/>
              </w:rPr>
              <w:t xml:space="preserve"> </w:t>
            </w:r>
            <w:r>
              <w:rPr>
                <w:rFonts w:ascii="Calibri" w:hAnsi="Calibri" w:cs="Calibri"/>
                <w:i/>
                <w:color w:val="0000FF"/>
                <w:sz w:val="18"/>
                <w:szCs w:val="18"/>
              </w:rPr>
              <w:t>(podaktivity) pod jednu hlavnú aktivitu (napr. výkup pozemkov, stavebný dozor a realizácia stavb</w:t>
            </w:r>
            <w:r w:rsidR="00C42090">
              <w:rPr>
                <w:rFonts w:ascii="Calibri" w:hAnsi="Calibri" w:cs="Calibri"/>
                <w:i/>
                <w:color w:val="0000FF"/>
                <w:sz w:val="18"/>
                <w:szCs w:val="18"/>
              </w:rPr>
              <w:t>y</w:t>
            </w:r>
            <w:r>
              <w:rPr>
                <w:rFonts w:ascii="Calibri" w:hAnsi="Calibri" w:cs="Calibri"/>
                <w:i/>
                <w:color w:val="0000FF"/>
                <w:sz w:val="18"/>
                <w:szCs w:val="18"/>
              </w:rPr>
              <w:t xml:space="preserve">  = realizácia projektu</w:t>
            </w:r>
            <w:r w:rsidR="00C42090">
              <w:rPr>
                <w:rFonts w:ascii="Calibri" w:hAnsi="Calibri" w:cs="Calibri"/>
                <w:i/>
                <w:color w:val="0000FF"/>
                <w:sz w:val="18"/>
                <w:szCs w:val="18"/>
              </w:rPr>
              <w:t>)</w:t>
            </w:r>
            <w:r>
              <w:rPr>
                <w:rFonts w:ascii="Calibri" w:hAnsi="Calibri" w:cs="Calibri"/>
                <w:i/>
                <w:color w:val="0000FF"/>
                <w:sz w:val="18"/>
                <w:szCs w:val="18"/>
              </w:rPr>
              <w:t xml:space="preserve">, žiadateľ uvedie </w:t>
            </w:r>
            <w:r w:rsidR="005A4DB9">
              <w:rPr>
                <w:rFonts w:ascii="Calibri" w:hAnsi="Calibri" w:cs="Calibri"/>
                <w:i/>
                <w:color w:val="0000FF"/>
                <w:sz w:val="18"/>
                <w:szCs w:val="18"/>
              </w:rPr>
              <w:t xml:space="preserve">rozdelenie aktivít (podaktivít) pod príslušné </w:t>
            </w:r>
            <w:r w:rsidR="00273057">
              <w:rPr>
                <w:rFonts w:ascii="Calibri" w:hAnsi="Calibri" w:cs="Calibri"/>
                <w:i/>
                <w:color w:val="0000FF"/>
                <w:sz w:val="18"/>
                <w:szCs w:val="18"/>
              </w:rPr>
              <w:t>hlavn</w:t>
            </w:r>
            <w:r w:rsidR="005A4DB9">
              <w:rPr>
                <w:rFonts w:ascii="Calibri" w:hAnsi="Calibri" w:cs="Calibri"/>
                <w:i/>
                <w:color w:val="0000FF"/>
                <w:sz w:val="18"/>
                <w:szCs w:val="18"/>
              </w:rPr>
              <w:t>é</w:t>
            </w:r>
            <w:r w:rsidR="00273057">
              <w:rPr>
                <w:rFonts w:ascii="Calibri" w:hAnsi="Calibri" w:cs="Calibri"/>
                <w:i/>
                <w:color w:val="0000FF"/>
                <w:sz w:val="18"/>
                <w:szCs w:val="18"/>
              </w:rPr>
              <w:t xml:space="preserve"> aktivit</w:t>
            </w:r>
            <w:r w:rsidR="005A4DB9">
              <w:rPr>
                <w:rFonts w:ascii="Calibri" w:hAnsi="Calibri" w:cs="Calibri"/>
                <w:i/>
                <w:color w:val="0000FF"/>
                <w:sz w:val="18"/>
                <w:szCs w:val="18"/>
              </w:rPr>
              <w:t xml:space="preserve">y, </w:t>
            </w:r>
            <w:r w:rsidR="00273057">
              <w:rPr>
                <w:rFonts w:ascii="Calibri" w:hAnsi="Calibri" w:cs="Calibri"/>
                <w:i/>
                <w:color w:val="0000FF"/>
                <w:sz w:val="18"/>
                <w:szCs w:val="18"/>
              </w:rPr>
              <w:t>ktoré</w:t>
            </w:r>
            <w:r w:rsidR="005A4DB9">
              <w:rPr>
                <w:rFonts w:ascii="Calibri" w:hAnsi="Calibri" w:cs="Calibri"/>
                <w:i/>
                <w:color w:val="0000FF"/>
                <w:sz w:val="18"/>
                <w:szCs w:val="18"/>
              </w:rPr>
              <w:t xml:space="preserve"> budú k naplneniu prispievať</w:t>
            </w:r>
            <w:r>
              <w:rPr>
                <w:rFonts w:ascii="Calibri" w:hAnsi="Calibri" w:cs="Calibri"/>
                <w:i/>
                <w:color w:val="0000FF"/>
                <w:sz w:val="18"/>
                <w:szCs w:val="18"/>
              </w:rPr>
              <w:t>.</w:t>
            </w:r>
          </w:p>
          <w:p w:rsidR="00273057" w:rsidRDefault="00273057">
            <w:pPr>
              <w:rPr>
                <w:rFonts w:ascii="Calibri" w:hAnsi="Calibri" w:cs="Calibri"/>
                <w:i/>
                <w:color w:val="0000FF"/>
                <w:sz w:val="18"/>
                <w:szCs w:val="18"/>
              </w:rPr>
            </w:pPr>
          </w:p>
          <w:p w:rsidR="004B2EDF" w:rsidRPr="003050BC" w:rsidRDefault="004B2EDF">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sidR="00273057">
              <w:rPr>
                <w:rFonts w:ascii="Calibri" w:hAnsi="Calibri" w:cs="Calibri"/>
                <w:i/>
                <w:color w:val="0000FF"/>
                <w:sz w:val="18"/>
                <w:szCs w:val="18"/>
              </w:rPr>
              <w:t xml:space="preserve">(podaktivitu)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4B2EDF" w:rsidRDefault="004B2EDF" w:rsidP="00B0152A">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sidR="00273057">
              <w:rPr>
                <w:rFonts w:ascii="Calibri" w:hAnsi="Calibri" w:cs="Calibri"/>
                <w:i/>
                <w:color w:val="0000FF"/>
                <w:sz w:val="18"/>
                <w:szCs w:val="18"/>
              </w:rPr>
              <w:t>(podaktivite)</w:t>
            </w:r>
            <w:r w:rsidR="005A4DB9">
              <w:rPr>
                <w:rFonts w:ascii="Calibri" w:hAnsi="Calibri" w:cs="Calibri"/>
                <w:i/>
                <w:color w:val="0000FF"/>
                <w:sz w:val="18"/>
                <w:szCs w:val="18"/>
              </w:rPr>
              <w:t xml:space="preserv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273057" w:rsidRDefault="00273057" w:rsidP="004B2EDF">
            <w:pPr>
              <w:rPr>
                <w:rFonts w:asciiTheme="minorHAnsi" w:hAnsiTheme="minorHAnsi" w:cstheme="minorHAnsi"/>
                <w:sz w:val="18"/>
                <w:szCs w:val="18"/>
              </w:rPr>
            </w:pPr>
          </w:p>
          <w:p w:rsidR="003C3E5D" w:rsidRPr="003050BC" w:rsidRDefault="003C3E5D" w:rsidP="003C3E5D">
            <w:pPr>
              <w:rPr>
                <w:rFonts w:ascii="Calibri" w:hAnsi="Calibri" w:cs="Calibri"/>
                <w:i/>
                <w:color w:val="0000FF"/>
                <w:sz w:val="18"/>
                <w:szCs w:val="18"/>
              </w:rPr>
            </w:pPr>
            <w:r w:rsidRPr="00B0152A">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3C3E5D" w:rsidRPr="003050BC" w:rsidRDefault="003C3E5D" w:rsidP="00B0152A">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rsidR="003C3E5D" w:rsidRPr="003050BC" w:rsidRDefault="003C3E5D" w:rsidP="00B0152A">
            <w:pPr>
              <w:spacing w:before="120"/>
              <w:rPr>
                <w:rFonts w:ascii="Calibri" w:hAnsi="Calibri" w:cs="Calibri"/>
                <w:i/>
                <w:color w:val="0000FF"/>
                <w:sz w:val="18"/>
                <w:szCs w:val="18"/>
              </w:rPr>
            </w:pPr>
            <w:r w:rsidRPr="003050BC">
              <w:rPr>
                <w:rFonts w:ascii="Calibri" w:hAnsi="Calibri" w:cs="Calibri"/>
                <w:i/>
                <w:color w:val="0000FF"/>
                <w:sz w:val="18"/>
                <w:szCs w:val="18"/>
              </w:rPr>
              <w:t xml:space="preserve">Popis zabezpečenia Publicity a informovanosti </w:t>
            </w:r>
            <w:r w:rsidR="009F2CD7">
              <w:rPr>
                <w:rFonts w:ascii="Calibri" w:hAnsi="Calibri" w:cs="Calibri"/>
                <w:i/>
                <w:color w:val="0000FF"/>
                <w:sz w:val="18"/>
                <w:szCs w:val="18"/>
              </w:rPr>
              <w:t xml:space="preserve">a iných podporných aktivít </w:t>
            </w:r>
            <w:r w:rsidRPr="003050BC">
              <w:rPr>
                <w:rFonts w:ascii="Calibri" w:hAnsi="Calibri" w:cs="Calibri"/>
                <w:i/>
                <w:color w:val="0000FF"/>
                <w:sz w:val="18"/>
                <w:szCs w:val="18"/>
              </w:rPr>
              <w:t>– aké opatrenia sa príjmu, popis výstupov, množstvo, predpokladaná hodnota výšky nákladov, časový harmonogram atď.</w:t>
            </w:r>
          </w:p>
          <w:p w:rsidR="003C3E5D" w:rsidRPr="002D4CDB" w:rsidRDefault="003C3E5D" w:rsidP="00A23BE3">
            <w:pPr>
              <w:rPr>
                <w:rFonts w:asciiTheme="minorHAnsi" w:hAnsiTheme="minorHAnsi" w:cstheme="minorHAnsi"/>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701C95" w:rsidRDefault="00DE377F" w:rsidP="00701C95">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 projektu a </w:t>
            </w:r>
            <w:r w:rsidR="00726E6E">
              <w:rPr>
                <w:rFonts w:asciiTheme="minorHAnsi" w:hAnsiTheme="minorHAnsi" w:cstheme="minorHAnsi"/>
                <w:sz w:val="18"/>
                <w:szCs w:val="18"/>
              </w:rPr>
              <w:t>o</w:t>
            </w:r>
            <w:r w:rsidR="00050586" w:rsidRPr="002D4CDB">
              <w:rPr>
                <w:rFonts w:asciiTheme="minorHAnsi" w:hAnsiTheme="minorHAnsi" w:cstheme="minorHAnsi"/>
                <w:sz w:val="18"/>
                <w:szCs w:val="18"/>
              </w:rPr>
              <w:t>čakávané výsledky</w:t>
            </w:r>
            <w:r w:rsidR="00726E6E">
              <w:rPr>
                <w:rFonts w:asciiTheme="minorHAnsi" w:hAnsiTheme="minorHAnsi" w:cstheme="minorHAnsi"/>
                <w:sz w:val="18"/>
                <w:szCs w:val="18"/>
              </w:rPr>
              <w:t xml:space="preserve"> a prínosy</w:t>
            </w:r>
            <w:r w:rsidR="009E3396">
              <w:rPr>
                <w:rFonts w:asciiTheme="minorHAnsi" w:hAnsiTheme="minorHAnsi" w:cstheme="minorHAnsi"/>
                <w:sz w:val="18"/>
                <w:szCs w:val="18"/>
              </w:rPr>
              <w:t xml:space="preserve">, </w:t>
            </w:r>
            <w:r w:rsidR="009E3396" w:rsidRPr="009E3396">
              <w:rPr>
                <w:rFonts w:ascii="Calibri" w:hAnsi="Calibri" w:cs="Calibri"/>
                <w:sz w:val="18"/>
                <w:szCs w:val="18"/>
              </w:rPr>
              <w:t xml:space="preserve"> udržateľnosť projektu z finančného, prevádzkového a environmentálneho hľadiska. </w:t>
            </w:r>
            <w:r w:rsidR="00701C95" w:rsidRPr="00687DEE">
              <w:rPr>
                <w:rFonts w:asciiTheme="minorHAnsi" w:hAnsiTheme="minorHAnsi" w:cstheme="minorHAnsi"/>
                <w:i/>
                <w:color w:val="0000FF"/>
                <w:sz w:val="18"/>
                <w:szCs w:val="18"/>
              </w:rPr>
              <w:t>Žiadateľ v tejto časti uvedie:</w:t>
            </w:r>
          </w:p>
          <w:p w:rsidR="006F4B96" w:rsidRPr="00B0152A" w:rsidRDefault="006F4B96" w:rsidP="00B0152A">
            <w:pPr>
              <w:pStyle w:val="Odsekzoznamu"/>
              <w:numPr>
                <w:ilvl w:val="0"/>
                <w:numId w:val="6"/>
              </w:numPr>
              <w:ind w:left="313" w:hanging="284"/>
              <w:rPr>
                <w:rFonts w:ascii="Calibri" w:hAnsi="Calibri" w:cs="Calibri"/>
                <w:i/>
                <w:color w:val="0000FF"/>
                <w:sz w:val="18"/>
                <w:szCs w:val="18"/>
              </w:rPr>
            </w:pPr>
            <w:r w:rsidRPr="00B0152A">
              <w:rPr>
                <w:rFonts w:ascii="Calibri" w:hAnsi="Calibri" w:cs="Calibri"/>
                <w:i/>
                <w:color w:val="0000FF"/>
                <w:sz w:val="18"/>
                <w:szCs w:val="18"/>
              </w:rPr>
              <w:t>Pri neinvestičných projektoch – uviesť použitie výstupov projektu.</w:t>
            </w:r>
          </w:p>
          <w:p w:rsidR="006F4B96" w:rsidRPr="00687DEE" w:rsidRDefault="006F4B96" w:rsidP="00701C95">
            <w:pPr>
              <w:rPr>
                <w:rFonts w:asciiTheme="minorHAnsi" w:hAnsiTheme="minorHAnsi"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projektov</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 xml:space="preserve">popis toho, ako a do akej miery projekt prispeje k riešeniu situácie v riešenej oblasti (environmentálne, socio - ekonomické a iné prínosy projektu po jeho realizácii); </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toho, ako sa realizáciou navrhovaných hlavných aktivít projektu dosiahnu deklarované cieľové hodnoty merateľných ukazovateľov projektu;</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3.    </w:t>
            </w:r>
            <w:r w:rsidR="009E3396" w:rsidRPr="00687DEE">
              <w:rPr>
                <w:rFonts w:asciiTheme="minorHAnsi" w:hAnsiTheme="minorHAnsi" w:cstheme="minorHAnsi"/>
                <w:i/>
                <w:color w:val="0000FF"/>
                <w:sz w:val="18"/>
                <w:szCs w:val="18"/>
              </w:rPr>
              <w:t>Finančná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Uviesť príjmy a výdavky za celé referenčné obdobie, kumulovaný cash flow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4.    </w:t>
            </w:r>
            <w:r w:rsidR="009E3396" w:rsidRPr="00687DEE">
              <w:rPr>
                <w:rFonts w:asciiTheme="minorHAnsi" w:hAnsiTheme="minorHAnsi" w:cstheme="minorHAnsi"/>
                <w:i/>
                <w:color w:val="0000FF"/>
                <w:sz w:val="18"/>
                <w:szCs w:val="18"/>
              </w:rPr>
              <w:t>Prevádzková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Opis spôsobu zabezpečenia prevádzky projektu. </w:t>
            </w:r>
            <w:r w:rsidR="00701C95" w:rsidRPr="00687DEE">
              <w:rPr>
                <w:rFonts w:asciiTheme="minorHAnsi" w:hAnsiTheme="minorHAnsi" w:cstheme="minorHAnsi"/>
                <w:i/>
                <w:color w:val="0000FF"/>
                <w:sz w:val="18"/>
                <w:szCs w:val="18"/>
              </w:rPr>
              <w:t xml:space="preserve"> </w:t>
            </w:r>
            <w:r w:rsidRPr="00687DEE">
              <w:rPr>
                <w:rFonts w:asciiTheme="minorHAnsi" w:hAnsiTheme="minorHAnsi" w:cstheme="minorHAnsi"/>
                <w:i/>
                <w:color w:val="0000FF"/>
                <w:sz w:val="18"/>
                <w:szCs w:val="18"/>
              </w:rPr>
              <w:t>Kto bude zabezpečovať prevádzku projektu? Bude zabezpečená vlastnými kapacitami žiadateľa alebo dodávateľským spôsobom?</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5.    </w:t>
            </w:r>
            <w:r w:rsidR="009E3396" w:rsidRPr="00687DEE">
              <w:rPr>
                <w:rFonts w:asciiTheme="minorHAnsi" w:hAnsiTheme="minorHAnsi" w:cstheme="minorHAnsi"/>
                <w:i/>
                <w:color w:val="0000FF"/>
                <w:sz w:val="18"/>
                <w:szCs w:val="18"/>
              </w:rPr>
              <w:t>Environmentálna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Zhodnotenie na základe záverov Štúdie dopadov na životné prostredie, Výsledkov EIA a Natura 2000.</w:t>
            </w:r>
          </w:p>
          <w:p w:rsidR="00DE377F" w:rsidRPr="002D4CDB" w:rsidRDefault="00DE377F" w:rsidP="00050586">
            <w:pPr>
              <w:rPr>
                <w:rFonts w:asciiTheme="minorHAnsi" w:hAnsiTheme="minorHAnsi" w:cstheme="minorHAnsi"/>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687DEE" w:rsidRDefault="00050586" w:rsidP="00C26618">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C26618">
              <w:rPr>
                <w:rFonts w:asciiTheme="minorHAnsi" w:hAnsiTheme="minorHAnsi" w:cstheme="minorHAnsi"/>
                <w:sz w:val="18"/>
                <w:szCs w:val="18"/>
              </w:rPr>
              <w:t xml:space="preserve">. </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popis administratívnej kapacity žiadateľa na riadenie projektu, t.j. organizačné, personálne a technické zabezpečenie riadenia projektu;</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kapacity žiadateľa, na realizáciu projektu z hľadiska vecného zamerania projektu. Ide najmä o popis administratívnych kapacít s potrebnou odbornou spôsobilosťou definovanou v Príručke pre žiadateľa, know-how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2C4DEF" w:rsidRPr="002D4CDB" w:rsidRDefault="00C26618" w:rsidP="00C26618">
            <w:pPr>
              <w:rPr>
                <w:rFonts w:asciiTheme="minorHAnsi" w:hAnsiTheme="minorHAnsi" w:cstheme="minorHAnsi"/>
                <w:sz w:val="18"/>
                <w:szCs w:val="18"/>
              </w:rPr>
            </w:pPr>
            <w:r w:rsidRPr="00687DEE">
              <w:rPr>
                <w:rFonts w:asciiTheme="minorHAnsi" w:hAnsiTheme="minorHAnsi" w:cstheme="minorHAnsi"/>
                <w:i/>
                <w:color w:val="0000FF"/>
                <w:sz w:val="18"/>
                <w:szCs w:val="18"/>
              </w:rPr>
              <w:t>3.</w:t>
            </w:r>
            <w:r w:rsidRPr="00687DEE">
              <w:rPr>
                <w:rFonts w:asciiTheme="minorHAnsi" w:hAnsiTheme="minorHAnsi" w:cstheme="minorHAnsi"/>
                <w:i/>
                <w:color w:val="0000FF"/>
                <w:sz w:val="18"/>
                <w:szCs w:val="18"/>
              </w:rPr>
              <w:tab/>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4D25E1" w:rsidRPr="002D4CDB" w:rsidRDefault="004D25E1">
      <w:pPr>
        <w:rPr>
          <w:rFonts w:asciiTheme="minorHAnsi" w:hAnsiTheme="minorHAnsi" w:cstheme="minorHAnsi"/>
        </w:rPr>
      </w:pPr>
    </w:p>
    <w:p w:rsidR="008A293F" w:rsidRPr="002D4CDB" w:rsidRDefault="008A293F">
      <w:pPr>
        <w:rPr>
          <w:rFonts w:asciiTheme="minorHAnsi" w:hAnsiTheme="minorHAnsi" w:cstheme="minorHAnsi"/>
        </w:rPr>
      </w:pPr>
    </w:p>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14620"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B0152A">
        <w:trPr>
          <w:trHeight w:val="364"/>
        </w:trPr>
        <w:tc>
          <w:tcPr>
            <w:tcW w:w="14620" w:type="dxa"/>
            <w:hideMark/>
          </w:tcPr>
          <w:p w:rsidR="00EA6606" w:rsidRPr="00687DEE" w:rsidRDefault="00277E0F" w:rsidP="005E1820">
            <w:pPr>
              <w:rPr>
                <w:rFonts w:asciiTheme="minorHAnsi" w:hAnsiTheme="minorHAnsi" w:cstheme="minorHAnsi"/>
                <w:i/>
                <w:sz w:val="18"/>
                <w:szCs w:val="18"/>
              </w:rPr>
            </w:pPr>
            <w:r w:rsidRPr="00687DEE">
              <w:rPr>
                <w:rFonts w:asciiTheme="minorHAnsi" w:hAnsiTheme="minorHAnsi" w:cstheme="minorHAnsi"/>
                <w:i/>
                <w:color w:val="0000FF"/>
                <w:sz w:val="18"/>
                <w:szCs w:val="18"/>
              </w:rPr>
              <w:t>Irelevantné pre projekty spolufinancované z KF a EFRR</w:t>
            </w:r>
          </w:p>
        </w:tc>
      </w:tr>
    </w:tbl>
    <w:p w:rsidR="007E285C" w:rsidRPr="002D4CDB" w:rsidRDefault="007E285C" w:rsidP="00B0152A">
      <w:pPr>
        <w:spacing w:after="0" w:line="240" w:lineRule="auto"/>
        <w:rPr>
          <w:rFonts w:asciiTheme="minorHAnsi" w:hAnsiTheme="minorHAnsi" w:cstheme="minorHAnsi"/>
        </w:rPr>
      </w:pPr>
    </w:p>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B0152A">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B0152A">
        <w:trPr>
          <w:trHeight w:val="630"/>
        </w:trPr>
        <w:tc>
          <w:tcPr>
            <w:tcW w:w="4644" w:type="dxa"/>
            <w:gridSpan w:val="2"/>
            <w:shd w:val="clear" w:color="auto" w:fill="0070C0"/>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sz w:val="18"/>
                <w:szCs w:val="18"/>
              </w:rPr>
              <w:t xml:space="preserve">Automaticky vyplnené </w:t>
            </w:r>
          </w:p>
        </w:tc>
      </w:tr>
      <w:tr w:rsidR="00570367" w:rsidRPr="002D4CDB" w:rsidTr="00B0152A">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B0152A">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B0152A">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C42090" w:rsidRDefault="00C42090" w:rsidP="002D4CDB">
            <w:pPr>
              <w:rPr>
                <w:rFonts w:asciiTheme="minorHAnsi" w:hAnsiTheme="minorHAnsi" w:cstheme="minorHAnsi"/>
                <w:i/>
                <w:color w:val="0000FF"/>
                <w:sz w:val="18"/>
                <w:szCs w:val="18"/>
              </w:rPr>
            </w:pPr>
          </w:p>
          <w:p w:rsidR="00C42090" w:rsidRPr="002D4CDB" w:rsidRDefault="00C42090" w:rsidP="00B0152A">
            <w:pPr>
              <w:spacing w:after="60"/>
              <w:rPr>
                <w:rFonts w:asciiTheme="minorHAnsi" w:hAnsiTheme="minorHAnsi" w:cstheme="minorHAnsi"/>
                <w:sz w:val="18"/>
                <w:szCs w:val="18"/>
              </w:rPr>
            </w:pPr>
            <w:r w:rsidRPr="00B0152A">
              <w:rPr>
                <w:rFonts w:asciiTheme="minorHAnsi" w:hAnsiTheme="minorHAnsi" w:cstheme="minorHAnsi"/>
                <w:i/>
                <w:color w:val="0000FF"/>
                <w:sz w:val="18"/>
                <w:szCs w:val="18"/>
              </w:rPr>
              <w:t>V prípade, že pre sledovanie merateľných ukazovateľov projektu  bude potrebné zahrnúť v harmonograme realizácie aktivít viaceré aktivity (podaktivity) pod jednu hlavnú aktivitu (napr. výkup pozemkov, stavebný dozor a realizácia stavby  = realizácia projektu), žiadateľ uvedie do harmonogramu začatie prvej podaktivity ako začiatok realizácie hlavnej aktivity t.j. celého projektu a ukončenie poslednej podaktivity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F952B7">
              <w:rPr>
                <w:rFonts w:asciiTheme="minorHAnsi" w:hAnsiTheme="minorHAnsi" w:cstheme="minorHAnsi"/>
                <w:i/>
                <w:color w:val="0000FF"/>
                <w:sz w:val="18"/>
                <w:szCs w:val="18"/>
              </w:rPr>
              <w:t>(výber z</w:t>
            </w:r>
            <w:r w:rsidR="0086757D" w:rsidRPr="00F952B7">
              <w:rPr>
                <w:rFonts w:asciiTheme="minorHAnsi" w:hAnsiTheme="minorHAnsi" w:cstheme="minorHAnsi"/>
                <w:i/>
                <w:color w:val="0000FF"/>
                <w:sz w:val="18"/>
                <w:szCs w:val="18"/>
              </w:rPr>
              <w:t> </w:t>
            </w:r>
            <w:r w:rsidRPr="00F952B7">
              <w:rPr>
                <w:rFonts w:asciiTheme="minorHAnsi" w:hAnsiTheme="minorHAnsi" w:cstheme="minorHAnsi"/>
                <w:i/>
                <w:color w:val="0000FF"/>
                <w:sz w:val="18"/>
                <w:szCs w:val="18"/>
              </w:rPr>
              <w:t>číselníka</w:t>
            </w:r>
            <w:r w:rsidR="0086757D" w:rsidRPr="00F952B7">
              <w:rPr>
                <w:rFonts w:asciiTheme="minorHAnsi" w:hAnsiTheme="minorHAnsi" w:cstheme="minorHAnsi"/>
                <w:i/>
                <w:color w:val="0000FF"/>
                <w:sz w:val="18"/>
                <w:szCs w:val="18"/>
              </w:rPr>
              <w:t xml:space="preserve"> </w:t>
            </w:r>
            <w:r w:rsidR="0086757D" w:rsidRPr="00687DEE">
              <w:rPr>
                <w:rFonts w:asciiTheme="minorHAnsi" w:hAnsiTheme="minorHAnsi" w:cstheme="minorHAnsi"/>
                <w:i/>
                <w:color w:val="0000FF"/>
                <w:sz w:val="18"/>
                <w:szCs w:val="18"/>
              </w:rPr>
              <w:t>z Prí</w:t>
            </w:r>
            <w:r w:rsidR="004A5D72" w:rsidRPr="00687DEE">
              <w:rPr>
                <w:rFonts w:asciiTheme="minorHAnsi" w:hAnsiTheme="minorHAnsi" w:cstheme="minorHAnsi"/>
                <w:i/>
                <w:color w:val="0000FF"/>
                <w:sz w:val="18"/>
                <w:szCs w:val="18"/>
              </w:rPr>
              <w:t>ru</w:t>
            </w:r>
            <w:r w:rsidR="0086757D" w:rsidRPr="00687DEE">
              <w:rPr>
                <w:rFonts w:asciiTheme="minorHAnsi" w:hAnsiTheme="minorHAnsi" w:cstheme="minorHAnsi"/>
                <w:i/>
                <w:color w:val="0000FF"/>
                <w:sz w:val="18"/>
                <w:szCs w:val="18"/>
              </w:rPr>
              <w:t>čk</w:t>
            </w:r>
            <w:r w:rsidR="004A5D72" w:rsidRPr="00687DEE">
              <w:rPr>
                <w:rFonts w:asciiTheme="minorHAnsi" w:hAnsiTheme="minorHAnsi" w:cstheme="minorHAnsi"/>
                <w:i/>
                <w:color w:val="0000FF"/>
                <w:sz w:val="18"/>
                <w:szCs w:val="18"/>
              </w:rPr>
              <w:t>y</w:t>
            </w:r>
            <w:r w:rsidR="0086757D" w:rsidRPr="00687DEE">
              <w:rPr>
                <w:rFonts w:asciiTheme="minorHAnsi" w:hAnsiTheme="minorHAnsi" w:cstheme="minorHAnsi"/>
                <w:i/>
                <w:color w:val="0000FF"/>
                <w:sz w:val="18"/>
                <w:szCs w:val="18"/>
              </w:rPr>
              <w:t xml:space="preserve"> pre žiadateľov o poskytnutie NFP</w:t>
            </w:r>
            <w:r w:rsidRPr="00687DEE">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výdavku 1.1.2014 až 31.12.2023.</w:t>
            </w:r>
          </w:p>
          <w:p w:rsidR="00C42090" w:rsidRDefault="00C42090" w:rsidP="002D4CDB">
            <w:pPr>
              <w:rPr>
                <w:rFonts w:asciiTheme="minorHAnsi" w:hAnsiTheme="minorHAnsi" w:cstheme="minorHAnsi"/>
                <w:i/>
                <w:color w:val="0000FF"/>
                <w:sz w:val="18"/>
                <w:szCs w:val="18"/>
              </w:rPr>
            </w:pPr>
          </w:p>
          <w:p w:rsidR="00C42090" w:rsidRPr="002D4CDB" w:rsidRDefault="00C42090" w:rsidP="002D4CDB">
            <w:pPr>
              <w:rPr>
                <w:rFonts w:asciiTheme="minorHAnsi" w:hAnsiTheme="minorHAnsi" w:cstheme="minorHAnsi"/>
                <w:sz w:val="18"/>
                <w:szCs w:val="18"/>
              </w:rPr>
            </w:pPr>
          </w:p>
        </w:tc>
        <w:tc>
          <w:tcPr>
            <w:tcW w:w="2234" w:type="dxa"/>
            <w:hideMark/>
          </w:tcPr>
          <w:p w:rsidR="00570367"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 xml:space="preserve">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p>
          <w:p w:rsidR="00C42090" w:rsidRDefault="00C42090" w:rsidP="002D4CDB">
            <w:pPr>
              <w:rPr>
                <w:rFonts w:asciiTheme="minorHAnsi" w:hAnsiTheme="minorHAnsi" w:cstheme="minorHAnsi"/>
                <w:sz w:val="18"/>
                <w:szCs w:val="18"/>
              </w:rPr>
            </w:pPr>
          </w:p>
          <w:p w:rsidR="00C42090" w:rsidRPr="002D4CDB" w:rsidRDefault="00C42090" w:rsidP="002D4CDB">
            <w:pPr>
              <w:rPr>
                <w:rFonts w:asciiTheme="minorHAnsi" w:hAnsiTheme="minorHAnsi" w:cstheme="minorHAnsi"/>
                <w:sz w:val="18"/>
                <w:szCs w:val="18"/>
              </w:rPr>
            </w:pPr>
          </w:p>
        </w:tc>
      </w:tr>
      <w:tr w:rsidR="00570367" w:rsidRPr="002D4CDB" w:rsidTr="00B0152A">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B0152A">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r w:rsidRPr="002D4CDB">
              <w:rPr>
                <w:rFonts w:asciiTheme="minorHAnsi" w:hAnsiTheme="minorHAnsi" w:cstheme="minorHAnsi"/>
                <w:color w:val="000000"/>
                <w:sz w:val="18"/>
                <w:szCs w:val="18"/>
              </w:rPr>
              <w:t xml:space="preserve">Predvyplnená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687DE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827C6D">
              <w:rPr>
                <w:rFonts w:asciiTheme="minorHAnsi" w:hAnsiTheme="minorHAnsi" w:cstheme="minorHAnsi"/>
                <w:i/>
                <w:color w:val="0000FF"/>
                <w:sz w:val="18"/>
                <w:szCs w:val="18"/>
              </w:rPr>
              <w:t xml:space="preserve">patria- </w:t>
            </w:r>
            <w:r w:rsidRPr="002D4CDB">
              <w:rPr>
                <w:rFonts w:asciiTheme="minorHAnsi" w:hAnsiTheme="minorHAnsi" w:cstheme="minorHAnsi"/>
                <w:i/>
                <w:color w:val="0000FF"/>
                <w:sz w:val="18"/>
                <w:szCs w:val="18"/>
              </w:rPr>
              <w:t xml:space="preserve"> riadenie projektu, publicita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informačné a pamätná tabuľa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a pod.</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570367" w:rsidRPr="002D4CDB" w:rsidRDefault="00570367">
      <w:pPr>
        <w:rPr>
          <w:rFonts w:asciiTheme="minorHAnsi" w:hAnsiTheme="minorHAnsi" w:cstheme="minorHAnsi"/>
        </w:rPr>
      </w:pPr>
    </w:p>
    <w:p w:rsidR="00570367" w:rsidRPr="002D4CDB" w:rsidRDefault="00570367">
      <w:pPr>
        <w:rPr>
          <w:rFonts w:asciiTheme="minorHAnsi" w:hAnsiTheme="minorHAnsi" w:cstheme="minorHAnsi"/>
        </w:rPr>
      </w:pPr>
    </w:p>
    <w:p w:rsidR="007E285C" w:rsidRPr="002D4CDB" w:rsidRDefault="007E285C">
      <w:pPr>
        <w:rPr>
          <w:rFonts w:asciiTheme="minorHAnsi" w:hAnsiTheme="minorHAnsi" w:cstheme="minorHAnsi"/>
        </w:rPr>
        <w:sectPr w:rsidR="007E285C" w:rsidRPr="002D4CDB" w:rsidSect="00C07341">
          <w:headerReference w:type="even" r:id="rId8"/>
          <w:headerReference w:type="default" r:id="rId9"/>
          <w:footerReference w:type="even" r:id="rId10"/>
          <w:footerReference w:type="default" r:id="rId11"/>
          <w:headerReference w:type="first" r:id="rId12"/>
          <w:footerReference w:type="first" r:id="rId13"/>
          <w:pgSz w:w="11906" w:h="16838"/>
          <w:pgMar w:top="1985" w:right="1417" w:bottom="1417" w:left="1417" w:header="708" w:footer="708" w:gutter="0"/>
          <w:cols w:space="708"/>
          <w:docGrid w:linePitch="360"/>
          <w:sectPrChange w:id="0" w:author="21" w:date="2016-05-13T13:30:00Z">
            <w:sectPr w:rsidR="007E285C" w:rsidRPr="002D4CDB" w:rsidSect="00C07341">
              <w:pgMar w:top="1417" w:right="1417" w:bottom="1417" w:left="1417" w:header="708" w:footer="708" w:gutter="0"/>
            </w:sectPr>
          </w:sectPrChange>
        </w:sectPr>
      </w:pPr>
    </w:p>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2D4CDB">
        <w:trPr>
          <w:trHeight w:val="146"/>
        </w:trPr>
        <w:tc>
          <w:tcPr>
            <w:tcW w:w="13729" w:type="dxa"/>
            <w:gridSpan w:val="6"/>
            <w:shd w:val="clear" w:color="auto" w:fill="0070C0"/>
          </w:tcPr>
          <w:p w:rsidR="007E285C" w:rsidRPr="002D4CDB" w:rsidRDefault="007E285C" w:rsidP="00545797">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tc>
      </w:tr>
      <w:tr w:rsidR="003F1257" w:rsidRPr="002D4CDB" w:rsidTr="003F1257">
        <w:trPr>
          <w:trHeight w:val="630"/>
        </w:trPr>
        <w:tc>
          <w:tcPr>
            <w:tcW w:w="13729" w:type="dxa"/>
            <w:gridSpan w:val="6"/>
          </w:tcPr>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gridSpan w:val="6"/>
            <w:shd w:val="clear" w:color="auto" w:fill="FFFFFF" w:themeFill="background1"/>
          </w:tcPr>
          <w:p w:rsidR="00B10209" w:rsidRPr="002D4CDB" w:rsidRDefault="00B10209" w:rsidP="00993617">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687DEE">
              <w:rPr>
                <w:rFonts w:asciiTheme="minorHAnsi" w:hAnsiTheme="minorHAnsi" w:cstheme="minorHAnsi"/>
                <w:sz w:val="18"/>
                <w:szCs w:val="18"/>
              </w:rPr>
              <w:t xml:space="preserve"> a </w:t>
            </w:r>
            <w:r w:rsidR="00687DEE" w:rsidRPr="002D4CDB">
              <w:rPr>
                <w:rFonts w:asciiTheme="minorHAnsi" w:hAnsiTheme="minorHAnsi" w:cstheme="minorHAnsi"/>
                <w:i/>
                <w:color w:val="0000FF"/>
                <w:sz w:val="18"/>
                <w:szCs w:val="18"/>
              </w:rPr>
              <w:t>Príručk</w:t>
            </w:r>
            <w:r w:rsidR="00687DEE">
              <w:rPr>
                <w:rFonts w:asciiTheme="minorHAnsi" w:hAnsiTheme="minorHAnsi" w:cstheme="minorHAnsi"/>
                <w:i/>
                <w:color w:val="0000FF"/>
                <w:sz w:val="18"/>
                <w:szCs w:val="18"/>
              </w:rPr>
              <w:t>ou</w:t>
            </w:r>
            <w:r w:rsidR="00687DEE" w:rsidRPr="002D4CDB">
              <w:rPr>
                <w:rFonts w:asciiTheme="minorHAnsi" w:hAnsiTheme="minorHAnsi" w:cstheme="minorHAnsi"/>
                <w:i/>
                <w:color w:val="0000FF"/>
                <w:sz w:val="18"/>
                <w:szCs w:val="18"/>
              </w:rPr>
              <w:t xml:space="preserve"> pre žiadateľov o poskytnutie NFP</w:t>
            </w:r>
            <w:r w:rsidR="00687DEE" w:rsidRPr="002D4CDB">
              <w:rPr>
                <w:rFonts w:asciiTheme="minorHAnsi" w:hAnsiTheme="minorHAnsi" w:cstheme="minorHAnsi"/>
                <w:sz w:val="18"/>
                <w:szCs w:val="18"/>
              </w:rPr>
              <w:t xml:space="preserve"> </w:t>
            </w:r>
            <w:r w:rsidR="005E1820" w:rsidRPr="002D4CDB">
              <w:rPr>
                <w:rFonts w:asciiTheme="minorHAnsi" w:hAnsiTheme="minorHAnsi" w:cstheme="minorHAnsi"/>
                <w:sz w:val="18"/>
                <w:szCs w:val="18"/>
              </w:rPr>
              <w:t>(</w:t>
            </w:r>
            <w:r w:rsidR="005E1820" w:rsidRPr="00687DEE">
              <w:rPr>
                <w:rFonts w:asciiTheme="minorHAnsi" w:hAnsiTheme="minorHAnsi" w:cstheme="minorHAnsi"/>
                <w:b/>
                <w:sz w:val="18"/>
                <w:szCs w:val="18"/>
              </w:rPr>
              <w:t xml:space="preserve">automaticky </w:t>
            </w:r>
            <w:r w:rsidR="00CE28B6" w:rsidRPr="00687DEE">
              <w:rPr>
                <w:rFonts w:asciiTheme="minorHAnsi" w:hAnsiTheme="minorHAnsi" w:cstheme="minorHAnsi"/>
                <w:b/>
                <w:sz w:val="18"/>
                <w:szCs w:val="18"/>
              </w:rPr>
              <w:t xml:space="preserve">vyplnené </w:t>
            </w:r>
            <w:r w:rsidR="005E1820" w:rsidRPr="00687DEE">
              <w:rPr>
                <w:rFonts w:asciiTheme="minorHAnsi" w:hAnsiTheme="minorHAnsi" w:cstheme="minorHAnsi"/>
                <w:b/>
                <w:sz w:val="18"/>
                <w:szCs w:val="18"/>
              </w:rPr>
              <w:t>podľa údajov zadaných v tab. č. 9</w:t>
            </w:r>
            <w:r w:rsidR="00687DEE">
              <w:rPr>
                <w:rFonts w:asciiTheme="minorHAnsi" w:hAnsiTheme="minorHAnsi" w:cstheme="minorHAnsi"/>
                <w:b/>
                <w:sz w:val="18"/>
                <w:szCs w:val="18"/>
              </w:rPr>
              <w:t>)</w:t>
            </w:r>
          </w:p>
        </w:tc>
      </w:tr>
      <w:tr w:rsidR="007E285C" w:rsidRPr="002D4CDB" w:rsidTr="00187776">
        <w:trPr>
          <w:trHeight w:val="76"/>
        </w:trPr>
        <w:tc>
          <w:tcPr>
            <w:tcW w:w="13729" w:type="dxa"/>
            <w:gridSpan w:val="6"/>
            <w:shd w:val="clear" w:color="auto" w:fill="FFFFFF" w:themeFill="background1"/>
            <w:hideMark/>
          </w:tcPr>
          <w:p w:rsidR="007E285C" w:rsidRPr="002D4CDB" w:rsidRDefault="007E285C" w:rsidP="00C507E9">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827C6D" w:rsidRPr="002D4CDB">
              <w:rPr>
                <w:rFonts w:asciiTheme="minorHAnsi" w:hAnsiTheme="minorHAnsi" w:cstheme="minorHAnsi"/>
                <w:sz w:val="18"/>
                <w:szCs w:val="18"/>
              </w:rPr>
              <w:t>automaticky vyplnené podľa údajov zadaných v tab. č. 9</w:t>
            </w:r>
            <w:r w:rsidR="00827C6D">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F01634" w:rsidRPr="002D4CDB">
              <w:rPr>
                <w:rFonts w:asciiTheme="minorHAnsi" w:hAnsiTheme="minorHAnsi" w:cstheme="minorHAnsi"/>
                <w:sz w:val="18"/>
                <w:szCs w:val="18"/>
              </w:rPr>
              <w:t xml:space="preserve"> </w:t>
            </w:r>
            <w:r w:rsidR="00C507E9">
              <w:rPr>
                <w:rFonts w:asciiTheme="minorHAnsi" w:hAnsiTheme="minorHAnsi" w:cstheme="minorHAnsi"/>
                <w:sz w:val="18"/>
                <w:szCs w:val="18"/>
              </w:rPr>
              <w:t>)</w:t>
            </w:r>
          </w:p>
        </w:tc>
      </w:tr>
      <w:tr w:rsidR="007E285C" w:rsidRPr="002D4CDB" w:rsidTr="00187776">
        <w:trPr>
          <w:trHeight w:val="76"/>
        </w:trPr>
        <w:tc>
          <w:tcPr>
            <w:tcW w:w="13729" w:type="dxa"/>
            <w:gridSpan w:val="6"/>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gridSpan w:val="6"/>
            <w:hideMark/>
          </w:tcPr>
          <w:p w:rsidR="00B34CEF" w:rsidRDefault="00545797" w:rsidP="00B91B20">
            <w:pPr>
              <w:rPr>
                <w:rFonts w:asciiTheme="minorHAnsi" w:hAnsiTheme="minorHAnsi" w:cstheme="minorHAnsi"/>
                <w:i/>
                <w:color w:val="0000FF"/>
                <w:sz w:val="18"/>
                <w:szCs w:val="18"/>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7E285C" w:rsidRPr="002D4CDB">
              <w:rPr>
                <w:rFonts w:asciiTheme="minorHAnsi" w:hAnsiTheme="minorHAnsi" w:cstheme="minorHAnsi"/>
              </w:rPr>
              <w:t> </w:t>
            </w:r>
            <w:r w:rsidR="00687DEE" w:rsidRPr="00687DEE">
              <w:rPr>
                <w:rFonts w:asciiTheme="minorHAnsi" w:hAnsiTheme="minorHAnsi" w:cstheme="minorHAnsi"/>
                <w:i/>
                <w:color w:val="0000FF"/>
              </w:rPr>
              <w:t>(</w:t>
            </w:r>
            <w:r w:rsidR="00C26618"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w:t>
            </w:r>
            <w:r w:rsidR="00B91B20">
              <w:rPr>
                <w:rFonts w:asciiTheme="minorHAnsi" w:hAnsiTheme="minorHAnsi" w:cstheme="minorHAnsi"/>
                <w:i/>
                <w:color w:val="0000FF"/>
                <w:sz w:val="18"/>
                <w:szCs w:val="18"/>
              </w:rPr>
              <w:t> </w:t>
            </w:r>
            <w:r w:rsidR="00C26618" w:rsidRPr="00687DEE">
              <w:rPr>
                <w:rFonts w:asciiTheme="minorHAnsi" w:hAnsiTheme="minorHAnsi" w:cstheme="minorHAnsi"/>
                <w:i/>
                <w:color w:val="0000FF"/>
                <w:sz w:val="18"/>
                <w:szCs w:val="18"/>
              </w:rPr>
              <w:t>č.</w:t>
            </w:r>
            <w:r w:rsidR="00B91B20">
              <w:rPr>
                <w:rFonts w:asciiTheme="minorHAnsi" w:hAnsiTheme="minorHAnsi" w:cstheme="minorHAnsi"/>
                <w:i/>
                <w:color w:val="0000FF"/>
                <w:sz w:val="18"/>
                <w:szCs w:val="18"/>
              </w:rPr>
              <w:t> 2</w:t>
            </w:r>
            <w:r w:rsidR="00C26618" w:rsidRPr="00687DEE">
              <w:rPr>
                <w:rFonts w:asciiTheme="minorHAnsi" w:hAnsiTheme="minorHAnsi" w:cstheme="minorHAnsi"/>
                <w:i/>
                <w:color w:val="0000FF"/>
                <w:sz w:val="18"/>
                <w:szCs w:val="18"/>
              </w:rPr>
              <w:t xml:space="preserve"> Príručky pre žiadateľa.</w:t>
            </w:r>
            <w:r w:rsidR="00687DEE">
              <w:rPr>
                <w:rFonts w:asciiTheme="minorHAnsi" w:hAnsiTheme="minorHAnsi" w:cstheme="minorHAnsi"/>
                <w:i/>
                <w:color w:val="0000FF"/>
                <w:sz w:val="18"/>
                <w:szCs w:val="18"/>
              </w:rPr>
              <w:t>)</w:t>
            </w:r>
          </w:p>
          <w:p w:rsidR="00687DEE" w:rsidRDefault="00687DEE" w:rsidP="00687DEE">
            <w:pPr>
              <w:rPr>
                <w:rFonts w:asciiTheme="minorHAnsi" w:hAnsiTheme="minorHAnsi" w:cstheme="minorHAnsi"/>
                <w:i/>
                <w:color w:val="0000FF"/>
                <w:sz w:val="18"/>
                <w:szCs w:val="18"/>
              </w:rPr>
            </w:pPr>
          </w:p>
          <w:p w:rsidR="00687DEE" w:rsidRDefault="00687DEE" w:rsidP="00687DEE">
            <w:pPr>
              <w:rPr>
                <w:rFonts w:asciiTheme="minorHAnsi" w:hAnsiTheme="minorHAnsi" w:cstheme="minorHAnsi"/>
                <w:i/>
                <w:color w:val="0000FF"/>
                <w:sz w:val="18"/>
                <w:szCs w:val="18"/>
              </w:rPr>
            </w:pPr>
          </w:p>
          <w:p w:rsidR="00687DEE" w:rsidRPr="002D4CDB" w:rsidRDefault="00687DEE" w:rsidP="00687DEE">
            <w:pPr>
              <w:rPr>
                <w:rFonts w:asciiTheme="minorHAnsi" w:hAnsiTheme="minorHAnsi" w:cstheme="minorHAnsi"/>
                <w:bCs/>
              </w:rPr>
            </w:pP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gridSpan w:val="6"/>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gridSpan w:val="6"/>
          </w:tcPr>
          <w:p w:rsidR="00187776" w:rsidRPr="002D4CDB" w:rsidDel="00187776" w:rsidRDefault="00187776" w:rsidP="00187776">
            <w:pPr>
              <w:rPr>
                <w:rFonts w:asciiTheme="minorHAnsi" w:hAnsiTheme="minorHAnsi" w:cstheme="minorHAnsi"/>
                <w:b/>
                <w:bCs/>
              </w:rPr>
            </w:pPr>
          </w:p>
        </w:tc>
      </w:tr>
      <w:tr w:rsidR="002D4CDB" w:rsidRPr="002D4CDB" w:rsidTr="002D4CDB">
        <w:trPr>
          <w:trHeight w:val="76"/>
        </w:trPr>
        <w:tc>
          <w:tcPr>
            <w:tcW w:w="13729" w:type="dxa"/>
            <w:gridSpan w:val="6"/>
            <w:shd w:val="clear" w:color="auto" w:fill="0070C0"/>
          </w:tcPr>
          <w:p w:rsidR="00187776" w:rsidRPr="002D4CDB" w:rsidDel="00187776" w:rsidRDefault="00A154A6" w:rsidP="0018777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10209" w:rsidRPr="002D4CDB" w:rsidRDefault="00B10209"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11.  Rozpočet projektu:</w:t>
            </w:r>
          </w:p>
        </w:tc>
      </w:tr>
      <w:tr w:rsidR="00760313" w:rsidRPr="002D4CDB" w:rsidTr="008A293F">
        <w:trPr>
          <w:trHeight w:val="630"/>
        </w:trPr>
        <w:tc>
          <w:tcPr>
            <w:tcW w:w="14142" w:type="dxa"/>
            <w:gridSpan w:val="2"/>
          </w:tcPr>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760313" w:rsidRPr="002D4CDB" w:rsidRDefault="00760313"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6A1986" w:rsidP="006A61FE">
            <w:pPr>
              <w:rPr>
                <w:rFonts w:asciiTheme="minorHAnsi" w:hAnsiTheme="minorHAnsi" w:cstheme="minorHAnsi"/>
                <w:b/>
                <w:bCs/>
              </w:rPr>
            </w:pP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FB01CB" w:rsidRPr="00FB01CB">
              <w:rPr>
                <w:rFonts w:asciiTheme="minorHAnsi" w:hAnsiTheme="minorHAnsi" w:cstheme="minorHAnsi"/>
                <w:color w:val="0000FF"/>
                <w:sz w:val="18"/>
                <w:szCs w:val="18"/>
              </w:rPr>
              <w:t xml:space="preserve">– COV </w:t>
            </w:r>
            <w:r w:rsidR="00C47274" w:rsidRPr="002D4CDB">
              <w:rPr>
                <w:rFonts w:asciiTheme="minorHAnsi" w:hAnsiTheme="minorHAnsi" w:cstheme="minorHAnsi"/>
                <w:sz w:val="18"/>
                <w:szCs w:val="18"/>
              </w:rPr>
              <w:t>(EUR)</w:t>
            </w:r>
          </w:p>
        </w:tc>
        <w:tc>
          <w:tcPr>
            <w:tcW w:w="10040" w:type="dxa"/>
            <w:hideMark/>
          </w:tcPr>
          <w:p w:rsidR="00B10209" w:rsidRDefault="00340992" w:rsidP="00187776">
            <w:pPr>
              <w:rPr>
                <w:rFonts w:asciiTheme="minorHAnsi" w:hAnsiTheme="minorHAnsi" w:cstheme="minorHAnsi"/>
                <w:sz w:val="18"/>
                <w:szCs w:val="18"/>
              </w:rPr>
            </w:pPr>
            <w:r w:rsidRPr="002D4CDB">
              <w:rPr>
                <w:rFonts w:asciiTheme="minorHAnsi" w:hAnsiTheme="minorHAnsi" w:cstheme="minorHAnsi"/>
                <w:sz w:val="18"/>
                <w:szCs w:val="18"/>
              </w:rPr>
              <w:t>Automaticky vyplnené</w:t>
            </w:r>
          </w:p>
          <w:p w:rsidR="00FB01CB" w:rsidRPr="002D4CDB" w:rsidRDefault="00FB01CB" w:rsidP="00187776">
            <w:pPr>
              <w:rPr>
                <w:rFonts w:asciiTheme="minorHAnsi" w:hAnsiTheme="minorHAnsi" w:cstheme="minorHAnsi"/>
              </w:rPr>
            </w:pPr>
            <w:r>
              <w:rPr>
                <w:rFonts w:asciiTheme="minorHAnsi" w:hAnsiTheme="minorHAnsi"/>
                <w:i/>
                <w:color w:val="0000FF"/>
                <w:sz w:val="18"/>
                <w:szCs w:val="18"/>
              </w:rPr>
              <w:t>Príklad: 1 000 €</w:t>
            </w:r>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 xml:space="preserve">pre projekty generujúce príjem </w:t>
            </w:r>
            <w:r w:rsidR="00FB01CB" w:rsidRPr="00FB01CB">
              <w:rPr>
                <w:rFonts w:asciiTheme="minorHAnsi" w:hAnsiTheme="minorHAnsi" w:cstheme="minorHAnsi"/>
                <w:color w:val="0000FF"/>
                <w:sz w:val="18"/>
                <w:szCs w:val="18"/>
              </w:rPr>
              <w:t xml:space="preserve">– COVPGP </w:t>
            </w:r>
            <w:r w:rsidRPr="002D4CDB">
              <w:rPr>
                <w:rFonts w:asciiTheme="minorHAnsi" w:hAnsiTheme="minorHAnsi" w:cstheme="minorHAnsi"/>
                <w:sz w:val="18"/>
                <w:szCs w:val="18"/>
              </w:rPr>
              <w:t>(EUR)</w:t>
            </w:r>
          </w:p>
        </w:tc>
        <w:tc>
          <w:tcPr>
            <w:tcW w:w="10040" w:type="dxa"/>
            <w:shd w:val="clear" w:color="auto" w:fill="FFFFFF" w:themeFill="background1"/>
          </w:tcPr>
          <w:p w:rsidR="00CD6015" w:rsidRDefault="00D4101E" w:rsidP="00D4101E">
            <w:pPr>
              <w:rPr>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p w:rsidR="00FB01CB" w:rsidRPr="002D4CDB" w:rsidRDefault="00FB01CB" w:rsidP="00D4101E">
            <w:pPr>
              <w:rPr>
                <w:rFonts w:asciiTheme="minorHAnsi" w:hAnsiTheme="minorHAnsi" w:cstheme="minorHAnsi"/>
                <w:sz w:val="18"/>
                <w:szCs w:val="18"/>
              </w:rPr>
            </w:pPr>
            <w:r w:rsidRPr="00C76654">
              <w:rPr>
                <w:rFonts w:asciiTheme="minorHAnsi" w:hAnsiTheme="minorHAnsi" w:cstheme="minorHAnsi"/>
                <w:color w:val="0000FF"/>
                <w:sz w:val="18"/>
                <w:szCs w:val="18"/>
              </w:rPr>
              <w:t>Príklad: 1 </w:t>
            </w:r>
            <w:r>
              <w:rPr>
                <w:rFonts w:asciiTheme="minorHAnsi" w:hAnsiTheme="minorHAnsi" w:cstheme="minorHAnsi"/>
                <w:color w:val="0000FF"/>
                <w:sz w:val="18"/>
                <w:szCs w:val="18"/>
              </w:rPr>
              <w:t>1</w:t>
            </w:r>
            <w:r w:rsidRPr="00C76654">
              <w:rPr>
                <w:rFonts w:asciiTheme="minorHAnsi" w:hAnsiTheme="minorHAnsi" w:cstheme="minorHAnsi"/>
                <w:color w:val="0000FF"/>
                <w:sz w:val="18"/>
                <w:szCs w:val="18"/>
              </w:rPr>
              <w:t>50 €</w:t>
            </w:r>
            <w:r>
              <w:rPr>
                <w:rFonts w:asciiTheme="minorHAnsi" w:hAnsiTheme="minorHAnsi" w:cstheme="minorHAnsi"/>
                <w:color w:val="0000FF"/>
                <w:sz w:val="18"/>
                <w:szCs w:val="18"/>
              </w:rPr>
              <w:t xml:space="preserve"> (suma vyplýva z výsledkov CBA, nevyplýva zo žiadnych údajov z formulára ŽoNFP. 1 150 €– 1 000 € = výdavky nad rámec finančnej medzery, t.j. 150 €)</w:t>
            </w:r>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Percento spolufinancovania zo zdrojov EU a</w:t>
            </w:r>
            <w:r w:rsidR="00FB01CB">
              <w:rPr>
                <w:rFonts w:asciiTheme="minorHAnsi" w:hAnsiTheme="minorHAnsi" w:cstheme="minorHAnsi"/>
                <w:sz w:val="18"/>
                <w:szCs w:val="18"/>
              </w:rPr>
              <w:t> </w:t>
            </w:r>
            <w:r w:rsidRPr="002D4CDB">
              <w:rPr>
                <w:rFonts w:asciiTheme="minorHAnsi" w:hAnsiTheme="minorHAnsi" w:cstheme="minorHAnsi"/>
                <w:sz w:val="18"/>
                <w:szCs w:val="18"/>
              </w:rPr>
              <w:t>ŠR</w:t>
            </w:r>
            <w:r w:rsidR="00FB01CB">
              <w:rPr>
                <w:rFonts w:asciiTheme="minorHAnsi" w:hAnsiTheme="minorHAnsi" w:cstheme="minorHAnsi"/>
                <w:sz w:val="18"/>
                <w:szCs w:val="18"/>
              </w:rPr>
              <w:t xml:space="preserve"> </w:t>
            </w:r>
            <w:r w:rsidR="00FB01CB" w:rsidRPr="00FB01CB">
              <w:rPr>
                <w:rFonts w:asciiTheme="minorHAnsi" w:hAnsiTheme="minorHAnsi" w:cstheme="minorHAnsi"/>
                <w:color w:val="0000FF"/>
                <w:sz w:val="18"/>
                <w:szCs w:val="18"/>
              </w:rPr>
              <w:t xml:space="preserve">- % NFP </w:t>
            </w:r>
            <w:r w:rsidR="00C47274" w:rsidRPr="002D4CDB">
              <w:rPr>
                <w:rFonts w:asciiTheme="minorHAnsi" w:hAnsiTheme="minorHAnsi" w:cstheme="minorHAnsi"/>
                <w:sz w:val="18"/>
                <w:szCs w:val="18"/>
              </w:rPr>
              <w:t xml:space="preserve"> (%)</w:t>
            </w:r>
          </w:p>
        </w:tc>
        <w:tc>
          <w:tcPr>
            <w:tcW w:w="10040" w:type="dxa"/>
          </w:tcPr>
          <w:p w:rsidR="00FB01CB" w:rsidRDefault="009D314B" w:rsidP="00FB01CB">
            <w:pPr>
              <w:rPr>
                <w:rFonts w:asciiTheme="minorHAnsi" w:hAnsiTheme="minorHAnsi" w:cstheme="minorHAnsi"/>
                <w:color w:val="0000FF"/>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r w:rsidR="00FB01CB">
              <w:rPr>
                <w:rFonts w:asciiTheme="minorHAnsi" w:hAnsiTheme="minorHAnsi" w:cstheme="minorHAnsi"/>
                <w:sz w:val="18"/>
                <w:szCs w:val="18"/>
              </w:rPr>
              <w:t xml:space="preserve">. </w:t>
            </w:r>
            <w:r w:rsidR="00FB01CB" w:rsidRPr="002D4739">
              <w:rPr>
                <w:rFonts w:asciiTheme="minorHAnsi" w:hAnsiTheme="minorHAnsi" w:cstheme="minorHAnsi"/>
                <w:color w:val="0000FF"/>
                <w:sz w:val="18"/>
                <w:szCs w:val="18"/>
              </w:rPr>
              <w:t>% spolufinancovania žiadateľ uvedie podľa bodu 1.4 Vyzvania.</w:t>
            </w:r>
          </w:p>
          <w:p w:rsidR="00FB01CB" w:rsidRPr="002D4CDB" w:rsidRDefault="00FB01CB" w:rsidP="00A65F9C">
            <w:pPr>
              <w:rPr>
                <w:rFonts w:asciiTheme="minorHAnsi" w:hAnsiTheme="minorHAnsi" w:cstheme="minorHAnsi"/>
                <w:sz w:val="18"/>
                <w:szCs w:val="18"/>
              </w:rPr>
            </w:pPr>
            <w:r>
              <w:rPr>
                <w:rFonts w:asciiTheme="minorHAnsi" w:hAnsiTheme="minorHAnsi" w:cstheme="minorHAnsi"/>
                <w:color w:val="0000FF"/>
                <w:sz w:val="18"/>
                <w:szCs w:val="18"/>
              </w:rPr>
              <w:t>Príklad: 95%</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FB01CB" w:rsidRPr="002D4CDB" w:rsidRDefault="00FB01CB" w:rsidP="00187776">
            <w:pPr>
              <w:rPr>
                <w:rFonts w:asciiTheme="minorHAnsi" w:hAnsiTheme="minorHAnsi" w:cstheme="minorHAnsi"/>
              </w:rPr>
            </w:pPr>
            <w:r>
              <w:rPr>
                <w:rFonts w:asciiTheme="minorHAnsi" w:hAnsiTheme="minorHAnsi" w:cstheme="minorHAnsi"/>
                <w:sz w:val="18"/>
                <w:szCs w:val="18"/>
              </w:rPr>
              <w:t>Príklad: 950 €</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FB01CB">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r w:rsidR="00FB01CB">
              <w:rPr>
                <w:rFonts w:asciiTheme="minorHAnsi" w:hAnsiTheme="minorHAnsi" w:cstheme="minorHAnsi"/>
                <w:sz w:val="18"/>
                <w:szCs w:val="18"/>
              </w:rPr>
              <w:t xml:space="preserve"> </w:t>
            </w:r>
            <w:r w:rsidR="00FB01CB" w:rsidRPr="00FB01CB">
              <w:rPr>
                <w:rFonts w:asciiTheme="minorHAnsi" w:hAnsiTheme="minorHAnsi" w:cstheme="minorHAnsi"/>
                <w:color w:val="0000FF"/>
                <w:sz w:val="18"/>
                <w:szCs w:val="18"/>
              </w:rPr>
              <w:t xml:space="preserve">– VZ </w:t>
            </w:r>
            <w:r w:rsidR="00C47274" w:rsidRPr="002D4CDB">
              <w:rPr>
                <w:rFonts w:asciiTheme="minorHAnsi" w:hAnsiTheme="minorHAnsi" w:cstheme="minorHAnsi"/>
                <w:sz w:val="18"/>
                <w:szCs w:val="18"/>
              </w:rPr>
              <w:t>(EUR)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FB01CB" w:rsidRPr="002D4CDB" w:rsidRDefault="00FB01CB" w:rsidP="00187776">
            <w:pPr>
              <w:rPr>
                <w:rFonts w:asciiTheme="minorHAnsi" w:hAnsiTheme="minorHAnsi" w:cstheme="minorHAnsi"/>
              </w:rPr>
            </w:pPr>
            <w:r>
              <w:rPr>
                <w:rFonts w:asciiTheme="minorHAnsi" w:hAnsiTheme="minorHAnsi" w:cstheme="minorHAnsi"/>
                <w:sz w:val="18"/>
                <w:szCs w:val="18"/>
              </w:rPr>
              <w:t>Príklad: 50 €</w:t>
            </w:r>
          </w:p>
        </w:tc>
      </w:tr>
    </w:tbl>
    <w:p w:rsidR="008D09F5" w:rsidRDefault="008D09F5" w:rsidP="008D09F5">
      <w:pPr>
        <w:rPr>
          <w:rFonts w:cs="Times New Roman"/>
          <w:i/>
          <w:color w:val="0000FF"/>
          <w:sz w:val="18"/>
          <w:szCs w:val="18"/>
          <w:u w:val="single"/>
        </w:rPr>
      </w:pPr>
    </w:p>
    <w:p w:rsidR="008D09F5" w:rsidRPr="00C676FB" w:rsidRDefault="008D09F5" w:rsidP="008D09F5">
      <w:pPr>
        <w:rPr>
          <w:rFonts w:cs="Times New Roman"/>
          <w:i/>
          <w:color w:val="0000FF"/>
          <w:sz w:val="18"/>
          <w:szCs w:val="18"/>
          <w:u w:val="single"/>
        </w:rPr>
      </w:pPr>
      <w:r w:rsidRPr="00C676FB">
        <w:rPr>
          <w:rFonts w:cs="Times New Roman"/>
          <w:i/>
          <w:color w:val="0000FF"/>
          <w:sz w:val="18"/>
          <w:szCs w:val="18"/>
          <w:u w:val="single"/>
        </w:rPr>
        <w:t>V OPII sa  používajú nasledovné výrazy a skratky:</w:t>
      </w:r>
    </w:p>
    <w:p w:rsidR="008D09F5" w:rsidRPr="00C676FB" w:rsidRDefault="008D09F5" w:rsidP="008D09F5">
      <w:pPr>
        <w:spacing w:before="120"/>
        <w:rPr>
          <w:rFonts w:cs="Times New Roman"/>
          <w:i/>
          <w:color w:val="0000FF"/>
          <w:sz w:val="18"/>
          <w:szCs w:val="18"/>
        </w:rPr>
      </w:pPr>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v s</w:t>
      </w:r>
      <w:r w:rsidRPr="00C76654">
        <w:rPr>
          <w:rFonts w:cs="Times New Roman"/>
          <w:i/>
          <w:color w:val="0000FF"/>
          <w:sz w:val="18"/>
          <w:szCs w:val="18"/>
        </w:rPr>
        <w:t xml:space="preserve">úlade s pravidlami Stratégie financovania EŠIF pre programové obdobie 2014 - 2020 zverejnenej na </w:t>
      </w:r>
      <w:hyperlink r:id="rId14"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COV =  NFP + vlastné zdroje prijímateľa v zmysle </w:t>
      </w:r>
      <w:r w:rsidRPr="00C676FB">
        <w:rPr>
          <w:rFonts w:cs="Times New Roman"/>
          <w:i/>
          <w:color w:val="0000FF"/>
          <w:sz w:val="18"/>
          <w:szCs w:val="18"/>
        </w:rPr>
        <w:t xml:space="preserve">Stratégie financovania EŠIF pre programové obdobie 2014 - 2020 zverejnenej na </w:t>
      </w:r>
      <w:hyperlink r:id="rId15" w:history="1">
        <w:r w:rsidRPr="00C676FB">
          <w:rPr>
            <w:rStyle w:val="Hypertextovprepojenie"/>
            <w:i/>
            <w:sz w:val="18"/>
            <w:szCs w:val="18"/>
          </w:rPr>
          <w:t>www.finance.gov.sk</w:t>
        </w:r>
      </w:hyperlink>
      <w:r w:rsidRPr="00C676FB">
        <w:rPr>
          <w:rFonts w:cs="Times New Roman"/>
          <w:i/>
          <w:color w:val="0000FF"/>
          <w:sz w:val="18"/>
          <w:szCs w:val="18"/>
        </w:rPr>
        <w:t xml:space="preserve">Pomer zdrojov financovania COV je uvedený v kapitole 1.4 konkrétneho vyzvania na predkladanie ŽoNFP. </w:t>
      </w:r>
    </w:p>
    <w:p w:rsidR="008D09F5" w:rsidRPr="00D675BA" w:rsidRDefault="008D09F5" w:rsidP="008D09F5">
      <w:pPr>
        <w:spacing w:before="120"/>
        <w:rPr>
          <w:rFonts w:cs="Times New Roman"/>
          <w:i/>
          <w:color w:val="0000FF"/>
          <w:sz w:val="18"/>
          <w:szCs w:val="18"/>
        </w:rPr>
      </w:pPr>
      <w:r w:rsidRPr="00C676FB">
        <w:rPr>
          <w:rFonts w:cs="Times New Roman"/>
          <w:b/>
          <w:i/>
          <w:color w:val="0000FF"/>
          <w:sz w:val="18"/>
          <w:szCs w:val="18"/>
        </w:rPr>
        <w:t>NFP</w:t>
      </w:r>
      <w:r w:rsidRPr="00C676FB">
        <w:rPr>
          <w:rFonts w:cs="Times New Roman"/>
          <w:i/>
          <w:color w:val="0000FF"/>
          <w:sz w:val="18"/>
          <w:szCs w:val="18"/>
        </w:rPr>
        <w:t xml:space="preserve"> – nenávratný finančný príspevok v súlade s pravidlami Stratégie financovania EŠIF pre programové obdobie 2014 - 2020 zverejnenej na </w:t>
      </w:r>
      <w:hyperlink r:id="rId16" w:history="1">
        <w:r w:rsidRPr="00C676FB">
          <w:rPr>
            <w:rStyle w:val="Hypertextovprepojenie"/>
            <w:i/>
            <w:sz w:val="18"/>
            <w:szCs w:val="18"/>
          </w:rPr>
          <w:t>www.finance.gov.sk</w:t>
        </w:r>
      </w:hyperlink>
      <w:r w:rsidRPr="00C676FB">
        <w:rPr>
          <w:rFonts w:cs="Times New Roman"/>
          <w:i/>
          <w:color w:val="0000FF"/>
          <w:sz w:val="18"/>
          <w:szCs w:val="18"/>
        </w:rPr>
        <w:t>. Zdroje NFP tvorí príspevok EÚ (KF/ERDF) a zodpovedajúce spolufinancovanie zo štátneho rozpočtu. Pomer zdrojov financovania EÚ a ŠR na</w:t>
      </w:r>
      <w:r w:rsidRPr="00964D4E">
        <w:rPr>
          <w:rFonts w:cs="Times New Roman"/>
          <w:i/>
          <w:color w:val="0000FF"/>
          <w:sz w:val="18"/>
          <w:szCs w:val="18"/>
        </w:rPr>
        <w:t xml:space="preserve"> celkovom objeme NFP je uvedený v kapitole 1.4 konkrétneho vyzvania na predkladanie ŽoNFP. </w:t>
      </w:r>
    </w:p>
    <w:p w:rsidR="008D09F5" w:rsidRPr="00C76654" w:rsidRDefault="008D09F5" w:rsidP="008D09F5">
      <w:pPr>
        <w:spacing w:before="120"/>
        <w:rPr>
          <w:rFonts w:cs="Times New Roman"/>
          <w:i/>
          <w:color w:val="0000FF"/>
          <w:sz w:val="18"/>
          <w:szCs w:val="18"/>
        </w:rPr>
      </w:pPr>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hyperlink r:id="rId17"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Pomer zdrojov financovania VZ je uvedený v kapitole 1.4 konkrétneho vyzvania na predkladanie ŽoNFP v stĺpci označenom „P“..</w:t>
      </w:r>
    </w:p>
    <w:p w:rsidR="008D09F5" w:rsidRPr="00964D4E" w:rsidRDefault="008D09F5" w:rsidP="008D09F5">
      <w:pPr>
        <w:spacing w:before="120"/>
        <w:rPr>
          <w:rFonts w:cs="Times New Roman"/>
          <w:i/>
          <w:color w:val="0000FF"/>
          <w:sz w:val="18"/>
          <w:szCs w:val="18"/>
        </w:rPr>
      </w:pPr>
      <w:r w:rsidRPr="00964D4E">
        <w:rPr>
          <w:rFonts w:cs="Times New Roman"/>
          <w:b/>
          <w:i/>
          <w:color w:val="0000FF"/>
          <w:sz w:val="18"/>
          <w:szCs w:val="18"/>
        </w:rPr>
        <w:t>COVPGP</w:t>
      </w:r>
      <w:r w:rsidRPr="00964D4E">
        <w:rPr>
          <w:rFonts w:cs="Times New Roman"/>
          <w:i/>
          <w:color w:val="0000FF"/>
          <w:sz w:val="18"/>
          <w:szCs w:val="18"/>
        </w:rPr>
        <w:t xml:space="preserve"> - celkové oprávnené výdavky pre projekt generujúci príjem vypočítané na základe výsledkov CBA. COVPGP = COV + oprávnené výdavky nad rámec finančnej medzery.</w:t>
      </w:r>
    </w:p>
    <w:p w:rsidR="008D09F5" w:rsidRPr="00D675BA" w:rsidRDefault="008D09F5" w:rsidP="008D09F5">
      <w:pPr>
        <w:spacing w:before="120"/>
        <w:rPr>
          <w:rFonts w:cs="Times New Roman"/>
          <w:i/>
          <w:color w:val="0000FF"/>
          <w:sz w:val="18"/>
          <w:szCs w:val="18"/>
        </w:rPr>
      </w:pPr>
      <w:r w:rsidRPr="00D675BA">
        <w:rPr>
          <w:rFonts w:cs="Times New Roman"/>
          <w:b/>
          <w:i/>
          <w:color w:val="0000FF"/>
          <w:sz w:val="18"/>
          <w:szCs w:val="18"/>
        </w:rPr>
        <w:t>OV</w:t>
      </w:r>
      <w:r w:rsidRPr="00D675BA">
        <w:rPr>
          <w:rFonts w:cs="Times New Roman"/>
          <w:i/>
          <w:color w:val="0000FF"/>
          <w:sz w:val="18"/>
          <w:szCs w:val="18"/>
        </w:rPr>
        <w:t>- oprávnené výdavky. Časť oprávnených výdavkov prislúchajúcich na realizáciu aktivity alebo skupiny výdavkov z COV.</w:t>
      </w:r>
    </w:p>
    <w:p w:rsidR="008D09F5" w:rsidRPr="00D675BA" w:rsidRDefault="008D09F5" w:rsidP="008D09F5">
      <w:pPr>
        <w:spacing w:before="120"/>
        <w:rPr>
          <w:rFonts w:cs="Times New Roman"/>
          <w:i/>
          <w:color w:val="0000FF"/>
          <w:sz w:val="18"/>
          <w:szCs w:val="18"/>
        </w:rPr>
      </w:pPr>
      <w:r w:rsidRPr="00D675BA">
        <w:rPr>
          <w:rFonts w:cs="Times New Roman"/>
          <w:b/>
          <w:i/>
          <w:color w:val="0000FF"/>
          <w:sz w:val="18"/>
          <w:szCs w:val="18"/>
        </w:rPr>
        <w:t xml:space="preserve">NV </w:t>
      </w:r>
      <w:r w:rsidRPr="00D675BA">
        <w:rPr>
          <w:rFonts w:cs="Times New Roman"/>
          <w:i/>
          <w:color w:val="0000FF"/>
          <w:sz w:val="18"/>
          <w:szCs w:val="18"/>
        </w:rPr>
        <w:t>– neoprávnené výdavky, napr. DPH ak nie je oprávneným výdavkom.</w:t>
      </w:r>
    </w:p>
    <w:p w:rsidR="008D09F5" w:rsidRPr="00D675BA" w:rsidRDefault="008D09F5" w:rsidP="008D09F5">
      <w:pPr>
        <w:spacing w:before="120"/>
        <w:rPr>
          <w:rFonts w:cs="Times New Roman"/>
          <w:i/>
          <w:color w:val="0000FF"/>
          <w:sz w:val="18"/>
          <w:szCs w:val="18"/>
        </w:rPr>
      </w:pPr>
      <w:r w:rsidRPr="00D675BA">
        <w:rPr>
          <w:rFonts w:cs="Times New Roman"/>
          <w:b/>
          <w:i/>
          <w:color w:val="0000FF"/>
          <w:sz w:val="18"/>
          <w:szCs w:val="18"/>
        </w:rPr>
        <w:t>CV</w:t>
      </w:r>
      <w:r w:rsidRPr="00D675BA">
        <w:rPr>
          <w:rFonts w:cs="Times New Roman"/>
          <w:i/>
          <w:color w:val="0000FF"/>
          <w:sz w:val="18"/>
          <w:szCs w:val="18"/>
        </w:rPr>
        <w:t xml:space="preserve"> – celkové výdavky. CV = COV + NV (ak projekt negeneruje príjem) alebo CV = COVPGP + NV (ak projekt generuje príjem).</w:t>
      </w:r>
    </w:p>
    <w:p w:rsidR="008D09F5" w:rsidRPr="002D4CDB" w:rsidRDefault="008D09F5"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299"/>
        <w:gridCol w:w="1575"/>
        <w:gridCol w:w="1599"/>
        <w:gridCol w:w="865"/>
        <w:gridCol w:w="861"/>
        <w:gridCol w:w="861"/>
        <w:gridCol w:w="861"/>
        <w:gridCol w:w="1984"/>
        <w:gridCol w:w="2315"/>
      </w:tblGrid>
      <w:tr w:rsidR="002D4CDB" w:rsidRPr="002D4CDB" w:rsidTr="002D4CDB">
        <w:trPr>
          <w:trHeight w:val="330"/>
        </w:trPr>
        <w:tc>
          <w:tcPr>
            <w:tcW w:w="0" w:type="auto"/>
            <w:gridSpan w:val="9"/>
            <w:shd w:val="clear" w:color="auto" w:fill="0070C0"/>
          </w:tcPr>
          <w:p w:rsidR="005F30B4" w:rsidRPr="002D4CDB" w:rsidRDefault="005F30B4" w:rsidP="006236C8">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p>
        </w:tc>
      </w:tr>
      <w:tr w:rsidR="004A6D1F" w:rsidRPr="002D4CDB" w:rsidTr="000806BF">
        <w:trPr>
          <w:trHeight w:val="330"/>
        </w:trPr>
        <w:tc>
          <w:tcPr>
            <w:tcW w:w="0" w:type="auto"/>
            <w:gridSpan w:val="9"/>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9"/>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9"/>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9"/>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4"/>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r w:rsidR="00E26D11" w:rsidRPr="002D4CDB">
              <w:rPr>
                <w:rFonts w:asciiTheme="minorHAnsi" w:hAnsiTheme="minorHAnsi" w:cstheme="minorHAnsi"/>
                <w:sz w:val="18"/>
                <w:szCs w:val="18"/>
              </w:rPr>
              <w:t xml:space="preserve">zazmluvnenú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4"/>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9"/>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rsidTr="000806BF">
        <w:trPr>
          <w:trHeight w:val="330"/>
        </w:trPr>
        <w:tc>
          <w:tcPr>
            <w:tcW w:w="0" w:type="auto"/>
            <w:gridSpan w:val="6"/>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6"/>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w:t>
            </w:r>
            <w:ins w:id="1" w:author="21" w:date="2016-05-24T17:07:00Z">
              <w:r w:rsidR="001700B6">
                <w:rPr>
                  <w:rFonts w:asciiTheme="minorHAnsi" w:hAnsiTheme="minorHAnsi" w:cstheme="minorHAnsi"/>
                  <w:sz w:val="18"/>
                  <w:szCs w:val="18"/>
                </w:rPr>
                <w:t>u</w:t>
              </w:r>
            </w:ins>
            <w:r w:rsidRPr="002D4CDB">
              <w:rPr>
                <w:rFonts w:asciiTheme="minorHAnsi" w:hAnsiTheme="minorHAnsi" w:cstheme="minorHAnsi"/>
                <w:sz w:val="18"/>
                <w:szCs w:val="18"/>
              </w:rPr>
              <w:t>žívané verejné obstarávanie len z časti, uvádza sa relevantná časť hodnoty zákazky.</w:t>
            </w:r>
          </w:p>
        </w:tc>
      </w:tr>
      <w:tr w:rsidR="008F0949" w:rsidRPr="002D4CDB" w:rsidTr="000806BF">
        <w:trPr>
          <w:trHeight w:val="330"/>
        </w:trPr>
        <w:tc>
          <w:tcPr>
            <w:tcW w:w="0" w:type="auto"/>
            <w:gridSpan w:val="9"/>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t>Poznámka</w:t>
            </w:r>
          </w:p>
        </w:tc>
      </w:tr>
      <w:tr w:rsidR="008F0949" w:rsidRPr="002D4CDB" w:rsidTr="000806BF">
        <w:trPr>
          <w:trHeight w:val="330"/>
        </w:trPr>
        <w:tc>
          <w:tcPr>
            <w:tcW w:w="0" w:type="auto"/>
            <w:gridSpan w:val="9"/>
            <w:shd w:val="clear" w:color="auto" w:fill="FFFFFF" w:themeFill="background1"/>
          </w:tcPr>
          <w:p w:rsidR="008F0949" w:rsidRPr="002D4CDB" w:rsidRDefault="000806BF" w:rsidP="00204701">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Na základe požiadavky RO môže byť v poznámke informácia o uplatňovaní sociálneho aspektu vo VO, resp. zeleného VO. </w:t>
            </w:r>
          </w:p>
        </w:tc>
      </w:tr>
      <w:tr w:rsidR="004A6D1F" w:rsidRPr="002D4CDB" w:rsidTr="000806BF">
        <w:trPr>
          <w:trHeight w:val="425"/>
        </w:trPr>
        <w:tc>
          <w:tcPr>
            <w:tcW w:w="0" w:type="auto"/>
            <w:gridSpan w:val="9"/>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0806BF">
        <w:trPr>
          <w:trHeight w:val="261"/>
        </w:trPr>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5F30B4">
        <w:trPr>
          <w:trHeight w:val="261"/>
        </w:trPr>
        <w:tc>
          <w:tcPr>
            <w:tcW w:w="0" w:type="auto"/>
            <w:gridSpan w:val="5"/>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5"/>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78"/>
        <w:gridCol w:w="12142"/>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merateľného/ých ukazovateľa/ov, ktorý/é bol/i na úrovni výzvy označený/é zo strany RO príznakom  s možnosťou identifikácie faktov (preukázania skutočností) objektívne neovplyvniteľnými žiadateľom, v prípade nenaplnenia merateľného/ých ukazovateľa/ov</w:t>
            </w:r>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9C4EEE" w:rsidRDefault="00C26618" w:rsidP="00F446A5">
            <w:pPr>
              <w:tabs>
                <w:tab w:val="left" w:pos="2404"/>
              </w:tabs>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C26618" w:rsidRDefault="00C26618" w:rsidP="00187776">
            <w:pPr>
              <w:rPr>
                <w:rFonts w:asciiTheme="minorHAnsi" w:hAnsiTheme="minorHAnsi" w:cstheme="minorHAnsi"/>
                <w:sz w:val="18"/>
                <w:szCs w:val="18"/>
              </w:rPr>
            </w:pPr>
          </w:p>
          <w:p w:rsidR="00D12146" w:rsidRPr="009C4EEE" w:rsidRDefault="00C26618" w:rsidP="00F446A5">
            <w:pPr>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bl>
    <w:p w:rsidR="00D12146" w:rsidRPr="002D4CDB" w:rsidRDefault="00D12146">
      <w:pPr>
        <w:rPr>
          <w:rFonts w:asciiTheme="minorHAnsi" w:hAnsiTheme="minorHAnsi" w:cstheme="minorHAnsi"/>
        </w:rPr>
      </w:pPr>
    </w:p>
    <w:tbl>
      <w:tblPr>
        <w:tblStyle w:val="Mriekatabuky"/>
        <w:tblW w:w="14040" w:type="dxa"/>
        <w:tblLayout w:type="fixed"/>
        <w:tblLook w:val="04A0" w:firstRow="1" w:lastRow="0" w:firstColumn="1" w:lastColumn="0" w:noHBand="0" w:noVBand="1"/>
      </w:tblPr>
      <w:tblGrid>
        <w:gridCol w:w="421"/>
        <w:gridCol w:w="6378"/>
        <w:gridCol w:w="7229"/>
        <w:gridCol w:w="12"/>
      </w:tblGrid>
      <w:tr w:rsidR="002D4CDB" w:rsidRPr="002D4CDB" w:rsidTr="00B0152A">
        <w:trPr>
          <w:gridAfter w:val="1"/>
          <w:wAfter w:w="12" w:type="dxa"/>
          <w:trHeight w:val="354"/>
        </w:trPr>
        <w:tc>
          <w:tcPr>
            <w:tcW w:w="14028" w:type="dxa"/>
            <w:gridSpan w:val="3"/>
            <w:shd w:val="clear" w:color="auto" w:fill="0070C0"/>
            <w:hideMark/>
          </w:tcPr>
          <w:p w:rsidR="00E71849" w:rsidRPr="002D4CDB" w:rsidRDefault="00E43825" w:rsidP="00E71849">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4</w:t>
            </w:r>
            <w:r w:rsidR="00E71849" w:rsidRPr="002D4CDB">
              <w:rPr>
                <w:rFonts w:asciiTheme="minorHAnsi" w:hAnsiTheme="minorHAnsi" w:cstheme="minorHAnsi"/>
                <w:b/>
                <w:bCs/>
                <w:color w:val="FFFFFF" w:themeColor="background1"/>
              </w:rPr>
              <w:t>.  Zoznam povinných príloh žiadosti o NFP:</w:t>
            </w:r>
          </w:p>
          <w:p w:rsidR="00344F28" w:rsidRDefault="000806BF" w:rsidP="00231C62">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w:t>
            </w:r>
            <w:r w:rsidR="00344F28" w:rsidRPr="002D4CDB">
              <w:rPr>
                <w:rFonts w:asciiTheme="minorHAnsi" w:hAnsiTheme="minorHAnsi" w:cstheme="minorHAnsi"/>
                <w:color w:val="FFFFFF" w:themeColor="background1"/>
                <w:sz w:val="18"/>
                <w:szCs w:val="18"/>
              </w:rPr>
              <w:t>dané prílohy k ŽoNFP, pričom k jednej podmienke môže prislúchať viacero príloh a naopak. Definovanie možných príloh vykoná RO pri zadávaní výzvy do ITMS2014+</w:t>
            </w:r>
          </w:p>
          <w:p w:rsidR="00F952B7" w:rsidRPr="002D4CDB" w:rsidRDefault="00F952B7" w:rsidP="00231C62">
            <w:pPr>
              <w:rPr>
                <w:rFonts w:asciiTheme="minorHAnsi" w:hAnsiTheme="minorHAnsi" w:cstheme="minorHAnsi"/>
                <w:b/>
                <w:bCs/>
                <w:color w:val="FFFFFF" w:themeColor="background1"/>
              </w:rPr>
            </w:pPr>
            <w:r w:rsidRPr="00F952B7">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C11A6E" w:rsidRPr="002D4CDB" w:rsidTr="00B0152A">
        <w:trPr>
          <w:trHeight w:val="330"/>
        </w:trPr>
        <w:tc>
          <w:tcPr>
            <w:tcW w:w="6799" w:type="dxa"/>
            <w:gridSpan w:val="2"/>
            <w:shd w:val="clear" w:color="auto" w:fill="E5DFEC" w:themeFill="accent4" w:themeFillTint="33"/>
          </w:tcPr>
          <w:p w:rsidR="00C11A6E" w:rsidRPr="002D4CDB" w:rsidRDefault="00C11A6E">
            <w:pPr>
              <w:rPr>
                <w:rFonts w:asciiTheme="minorHAnsi" w:hAnsiTheme="minorHAnsi" w:cstheme="minorHAnsi"/>
              </w:rPr>
            </w:pPr>
            <w:r w:rsidRPr="002D4CDB">
              <w:rPr>
                <w:rFonts w:asciiTheme="minorHAnsi" w:hAnsiTheme="minorHAnsi" w:cstheme="minorHAnsi"/>
              </w:rPr>
              <w:t>Podmienka poskytnutia príspevku</w:t>
            </w:r>
            <w:r w:rsidR="00344F28" w:rsidRPr="002D4CDB">
              <w:rPr>
                <w:rFonts w:asciiTheme="minorHAnsi" w:hAnsiTheme="minorHAnsi" w:cstheme="minorHAnsi"/>
              </w:rPr>
              <w:t>:</w:t>
            </w:r>
          </w:p>
        </w:tc>
        <w:tc>
          <w:tcPr>
            <w:tcW w:w="7241" w:type="dxa"/>
            <w:gridSpan w:val="2"/>
            <w:shd w:val="clear" w:color="auto" w:fill="E5DFEC" w:themeFill="accent4" w:themeFillTint="33"/>
          </w:tcPr>
          <w:p w:rsidR="00C11A6E" w:rsidRPr="002D4CDB" w:rsidRDefault="00C11A6E" w:rsidP="00E71849">
            <w:pPr>
              <w:rPr>
                <w:rFonts w:asciiTheme="minorHAnsi" w:hAnsiTheme="minorHAnsi" w:cstheme="minorHAnsi"/>
              </w:rPr>
            </w:pPr>
            <w:r w:rsidRPr="002D4CDB">
              <w:rPr>
                <w:rFonts w:asciiTheme="minorHAnsi" w:hAnsiTheme="minorHAnsi" w:cstheme="minorHAnsi"/>
              </w:rPr>
              <w:t>Príloha</w:t>
            </w:r>
            <w:r w:rsidR="00344F28" w:rsidRPr="002D4CDB">
              <w:rPr>
                <w:rFonts w:asciiTheme="minorHAnsi" w:hAnsiTheme="minorHAnsi" w:cstheme="minorHAnsi"/>
              </w:rPr>
              <w:t>:</w:t>
            </w:r>
          </w:p>
        </w:tc>
      </w:tr>
      <w:tr w:rsidR="00E00461" w:rsidRPr="002D4CDB" w:rsidTr="00E00461">
        <w:trPr>
          <w:gridAfter w:val="1"/>
          <w:wAfter w:w="12" w:type="dxa"/>
          <w:trHeight w:val="330"/>
        </w:trPr>
        <w:tc>
          <w:tcPr>
            <w:tcW w:w="421" w:type="dxa"/>
            <w:vMerge w:val="restart"/>
            <w:hideMark/>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1</w:t>
            </w:r>
          </w:p>
        </w:tc>
        <w:tc>
          <w:tcPr>
            <w:tcW w:w="6378" w:type="dxa"/>
            <w:vMerge w:val="restart"/>
          </w:tcPr>
          <w:p w:rsidR="00E00461" w:rsidRPr="002D4CDB" w:rsidRDefault="00E00461" w:rsidP="004F3115">
            <w:pPr>
              <w:rPr>
                <w:rFonts w:asciiTheme="minorHAnsi" w:hAnsiTheme="minorHAnsi" w:cstheme="minorHAnsi"/>
                <w:sz w:val="18"/>
                <w:szCs w:val="18"/>
              </w:rPr>
            </w:pPr>
            <w:r w:rsidRPr="002D4739">
              <w:rPr>
                <w:rFonts w:asciiTheme="minorHAnsi" w:eastAsia="Calibri" w:hAnsiTheme="minorHAnsi" w:cs="Times New Roman"/>
                <w:sz w:val="20"/>
                <w:szCs w:val="20"/>
              </w:rPr>
              <w:t>Konkrétny oprávnený žiadateľ</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b/>
                <w:sz w:val="20"/>
                <w:szCs w:val="20"/>
                <w:u w:val="single"/>
              </w:rPr>
            </w:pPr>
            <w:r w:rsidRPr="002D4739">
              <w:rPr>
                <w:rFonts w:asciiTheme="minorHAnsi" w:eastAsia="Calibri" w:hAnsiTheme="minorHAnsi" w:cs="Times New Roman"/>
                <w:b/>
                <w:sz w:val="20"/>
                <w:szCs w:val="20"/>
                <w:u w:val="single"/>
              </w:rPr>
              <w:t xml:space="preserve">Príloha č. 1 </w:t>
            </w:r>
          </w:p>
          <w:p w:rsidR="00E00461" w:rsidRPr="001A25E0" w:rsidRDefault="00E00461" w:rsidP="00E00461">
            <w:pPr>
              <w:rPr>
                <w:rFonts w:asciiTheme="minorHAnsi" w:hAnsiTheme="minorHAnsi"/>
                <w:sz w:val="20"/>
                <w:szCs w:val="20"/>
              </w:rPr>
            </w:pPr>
            <w:r w:rsidRPr="002D4739">
              <w:rPr>
                <w:rFonts w:asciiTheme="minorHAnsi" w:hAnsiTheme="minorHAnsi"/>
                <w:b/>
                <w:sz w:val="20"/>
                <w:szCs w:val="20"/>
              </w:rPr>
              <w:t>Výpis z obchodného alebo iného registra</w:t>
            </w:r>
            <w:r w:rsidRPr="001A25E0" w:rsidDel="004F3115">
              <w:rPr>
                <w:rFonts w:asciiTheme="minorHAnsi" w:hAnsiTheme="minorHAnsi" w:cstheme="minorHAnsi"/>
                <w:sz w:val="20"/>
                <w:szCs w:val="20"/>
              </w:rPr>
              <w:t xml:space="preserve"> </w:t>
            </w:r>
            <w:r w:rsidRPr="002D4739">
              <w:rPr>
                <w:rFonts w:asciiTheme="minorHAnsi" w:hAnsiTheme="minorHAnsi"/>
                <w:sz w:val="20"/>
                <w:szCs w:val="20"/>
              </w:rPr>
              <w:t>preukazujúceho právnu formu a štatutárny orgán žiadateľa</w:t>
            </w:r>
          </w:p>
          <w:p w:rsidR="00E00461" w:rsidRDefault="00E00461" w:rsidP="00E00461">
            <w:pPr>
              <w:rPr>
                <w:rFonts w:asciiTheme="minorHAnsi" w:hAnsiTheme="minorHAnsi" w:cstheme="minorHAnsi"/>
                <w:sz w:val="20"/>
                <w:szCs w:val="20"/>
              </w:rPr>
            </w:pPr>
          </w:p>
          <w:p w:rsidR="00E00461" w:rsidRPr="002D4739" w:rsidRDefault="00E00461" w:rsidP="00E00461">
            <w:pPr>
              <w:rPr>
                <w:rFonts w:asciiTheme="minorHAnsi" w:hAnsiTheme="minorHAnsi" w:cstheme="minorHAnsi"/>
                <w:caps/>
                <w:sz w:val="20"/>
                <w:szCs w:val="20"/>
              </w:rPr>
            </w:pPr>
            <w:r w:rsidRPr="002D4739">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výpisu z obchodného alebo iného registra v niektorej zo skorších ŽoNFP predkladaných v rámci vyzvaní OPII – platí iba v prípade, ak žiadateľ už predložil výpis z obchodného alebo iného registra v niektorej zo skorších ŽoNFP</w:t>
            </w:r>
            <w:r w:rsidRPr="001A25E0">
              <w:rPr>
                <w:rFonts w:asciiTheme="minorHAnsi" w:hAnsiTheme="minorHAnsi"/>
                <w:b/>
                <w:sz w:val="20"/>
                <w:szCs w:val="20"/>
              </w:rPr>
              <w:t xml:space="preserve"> </w:t>
            </w:r>
            <w:r w:rsidRPr="001A25E0">
              <w:rPr>
                <w:rFonts w:asciiTheme="minorHAnsi" w:hAnsiTheme="minorHAnsi"/>
                <w:sz w:val="20"/>
                <w:szCs w:val="20"/>
              </w:rPr>
              <w:t>v rámci OPII</w:t>
            </w:r>
          </w:p>
        </w:tc>
      </w:tr>
      <w:tr w:rsidR="00E00461" w:rsidRPr="002D4CDB" w:rsidTr="00E00461">
        <w:trPr>
          <w:gridAfter w:val="1"/>
          <w:wAfter w:w="12" w:type="dxa"/>
          <w:trHeight w:val="330"/>
        </w:trPr>
        <w:tc>
          <w:tcPr>
            <w:tcW w:w="421" w:type="dxa"/>
            <w:vMerge/>
          </w:tcPr>
          <w:p w:rsidR="00E00461" w:rsidRPr="002D4CDB" w:rsidRDefault="00E00461" w:rsidP="004F3115">
            <w:pPr>
              <w:rPr>
                <w:rFonts w:asciiTheme="minorHAnsi" w:hAnsiTheme="minorHAnsi" w:cstheme="minorHAnsi"/>
                <w:sz w:val="18"/>
                <w:szCs w:val="18"/>
              </w:rPr>
            </w:pPr>
          </w:p>
        </w:tc>
        <w:tc>
          <w:tcPr>
            <w:tcW w:w="6378" w:type="dxa"/>
            <w:vMerge/>
          </w:tcPr>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2  </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E00461" w:rsidRPr="002D4CDB" w:rsidTr="00B0152A">
        <w:trPr>
          <w:gridAfter w:val="1"/>
          <w:wAfter w:w="12" w:type="dxa"/>
          <w:trHeight w:val="330"/>
        </w:trPr>
        <w:tc>
          <w:tcPr>
            <w:tcW w:w="421" w:type="dxa"/>
          </w:tcPr>
          <w:p w:rsidR="00E00461" w:rsidRPr="002D4CDB" w:rsidRDefault="00E00461" w:rsidP="004F3115">
            <w:pPr>
              <w:rPr>
                <w:rFonts w:asciiTheme="minorHAnsi" w:hAnsiTheme="minorHAnsi" w:cstheme="minorHAnsi"/>
              </w:rPr>
            </w:pPr>
            <w:r w:rsidRPr="001A25E0">
              <w:rPr>
                <w:rFonts w:asciiTheme="minorHAnsi" w:hAnsiTheme="minorHAnsi" w:cstheme="minorHAnsi"/>
                <w:sz w:val="20"/>
                <w:szCs w:val="20"/>
              </w:rPr>
              <w:t>2</w:t>
            </w:r>
          </w:p>
        </w:tc>
        <w:tc>
          <w:tcPr>
            <w:tcW w:w="6378" w:type="dxa"/>
          </w:tcPr>
          <w:p w:rsidR="00E00461" w:rsidRPr="002D4CDB" w:rsidRDefault="00E00461" w:rsidP="004F3115">
            <w:pPr>
              <w:rPr>
                <w:rFonts w:asciiTheme="minorHAnsi" w:hAnsiTheme="minorHAnsi" w:cstheme="minorHAnsi"/>
              </w:rPr>
            </w:pPr>
            <w:r w:rsidRPr="002D4739">
              <w:rPr>
                <w:rFonts w:asciiTheme="minorHAnsi" w:eastAsia="Calibri" w:hAnsiTheme="minorHAnsi" w:cs="Times New Roman"/>
                <w:sz w:val="20"/>
                <w:szCs w:val="20"/>
              </w:rPr>
              <w:t>Podmienka nebyť dlžníkom na daniach</w:t>
            </w: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3 </w:t>
            </w:r>
          </w:p>
          <w:p w:rsidR="00E00461" w:rsidRPr="002D4739" w:rsidRDefault="00E00461" w:rsidP="00E00461">
            <w:pPr>
              <w:rPr>
                <w:rFonts w:asciiTheme="minorHAnsi" w:hAnsiTheme="minorHAnsi"/>
                <w:sz w:val="20"/>
                <w:szCs w:val="20"/>
              </w:rPr>
            </w:pPr>
            <w:r w:rsidRPr="002D4739">
              <w:rPr>
                <w:rFonts w:asciiTheme="minorHAnsi" w:hAnsiTheme="minorHAnsi"/>
                <w:b/>
                <w:sz w:val="20"/>
                <w:szCs w:val="20"/>
              </w:rPr>
              <w:t>Potvrdenie miestne príslušného správcu dane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daniach, nie staršie ako 3 mesiace ku dňu predloženia ŽoNFP </w:t>
            </w:r>
          </w:p>
          <w:p w:rsidR="00E00461" w:rsidRDefault="00E00461" w:rsidP="00E00461">
            <w:pPr>
              <w:rPr>
                <w:rFonts w:asciiTheme="minorHAnsi" w:hAnsiTheme="minorHAnsi"/>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 v rámci OPII</w:t>
            </w:r>
          </w:p>
        </w:tc>
      </w:tr>
      <w:tr w:rsidR="00E00461" w:rsidRPr="002D4CDB" w:rsidTr="00B0152A">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nebyť dlžníkom poistného na zdravotnom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4 </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zdravotnej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ŽoNFP v rámci OPII</w:t>
            </w:r>
          </w:p>
        </w:tc>
      </w:tr>
      <w:tr w:rsidR="00E00461" w:rsidRPr="002D4CDB" w:rsidTr="00B0152A">
        <w:trPr>
          <w:gridAfter w:val="1"/>
          <w:wAfter w:w="12" w:type="dxa"/>
          <w:trHeight w:val="52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4</w:t>
            </w:r>
          </w:p>
        </w:tc>
        <w:tc>
          <w:tcPr>
            <w:tcW w:w="6378" w:type="dxa"/>
          </w:tcPr>
          <w:p w:rsidR="00E00461" w:rsidRPr="00E07F7F" w:rsidRDefault="00E00461" w:rsidP="00B0152A">
            <w:pPr>
              <w:rPr>
                <w:rFonts w:cs="Times New Roman"/>
                <w:color w:val="000000" w:themeColor="text1"/>
                <w:sz w:val="18"/>
                <w:szCs w:val="18"/>
              </w:rPr>
            </w:pPr>
            <w:r w:rsidRPr="002D4739">
              <w:rPr>
                <w:rFonts w:asciiTheme="minorHAnsi" w:hAnsiTheme="minorHAnsi" w:cs="Times New Roman"/>
                <w:sz w:val="20"/>
                <w:szCs w:val="20"/>
              </w:rPr>
              <w:t xml:space="preserve">Podmienka nebyť dlžníkom na sociálnom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5</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Sociálnej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E07F7F" w:rsidRDefault="00E00461" w:rsidP="004F3115">
            <w:pPr>
              <w:rPr>
                <w:rFonts w:cs="Times New Roman"/>
                <w:color w:val="000000" w:themeColor="text1"/>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 v rámci OPII</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5</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rsidR="00E00461" w:rsidRPr="00E07F7F" w:rsidRDefault="00E00461" w:rsidP="004F3115">
            <w:pPr>
              <w:pStyle w:val="Default"/>
              <w:jc w:val="both"/>
              <w:rPr>
                <w:rFonts w:ascii="Times New Roman" w:hAnsi="Times New Roman" w:cs="Times New Roman"/>
                <w:color w:val="000000" w:themeColor="text1"/>
                <w:sz w:val="18"/>
                <w:szCs w:val="18"/>
              </w:rPr>
            </w:pPr>
          </w:p>
        </w:tc>
        <w:tc>
          <w:tcPr>
            <w:tcW w:w="7229" w:type="dxa"/>
          </w:tcPr>
          <w:p w:rsidR="00E00461" w:rsidRPr="00E07F7F" w:rsidRDefault="00E00461" w:rsidP="00591EBD">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6</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E00461" w:rsidRPr="00E07F7F" w:rsidRDefault="00E00461" w:rsidP="00B0152A">
            <w:pPr>
              <w:rPr>
                <w:rFonts w:cs="Times New Roman"/>
                <w:color w:val="000000" w:themeColor="text1"/>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6</w:t>
            </w:r>
          </w:p>
          <w:p w:rsidR="00E00461" w:rsidRPr="002D4739" w:rsidRDefault="00E00461" w:rsidP="00E00461">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 že žiadateľ disponuje požadovanou výškou finančných prostriedkov, nie starš</w:t>
            </w:r>
            <w:r>
              <w:rPr>
                <w:rFonts w:asciiTheme="minorHAnsi" w:hAnsiTheme="minorHAnsi"/>
                <w:bCs/>
                <w:sz w:val="20"/>
                <w:szCs w:val="20"/>
              </w:rPr>
              <w:t>í</w:t>
            </w:r>
            <w:r w:rsidRPr="002D4739">
              <w:rPr>
                <w:rFonts w:asciiTheme="minorHAnsi" w:hAnsiTheme="minorHAnsi"/>
                <w:bCs/>
                <w:sz w:val="20"/>
                <w:szCs w:val="20"/>
              </w:rPr>
              <w:t xml:space="preserve"> ako </w:t>
            </w:r>
            <w:r>
              <w:rPr>
                <w:rFonts w:asciiTheme="minorHAnsi" w:hAnsiTheme="minorHAnsi"/>
                <w:bCs/>
                <w:sz w:val="20"/>
                <w:szCs w:val="20"/>
              </w:rPr>
              <w:t>3</w:t>
            </w:r>
            <w:r w:rsidRPr="002D4739">
              <w:rPr>
                <w:rFonts w:asciiTheme="minorHAnsi" w:hAnsiTheme="minorHAnsi"/>
                <w:bCs/>
                <w:sz w:val="20"/>
                <w:szCs w:val="20"/>
              </w:rPr>
              <w:t xml:space="preserve"> mesiac</w:t>
            </w:r>
            <w:r>
              <w:rPr>
                <w:rFonts w:asciiTheme="minorHAnsi" w:hAnsiTheme="minorHAnsi"/>
                <w:bCs/>
                <w:sz w:val="20"/>
                <w:szCs w:val="20"/>
              </w:rPr>
              <w:t>e</w:t>
            </w:r>
            <w:r w:rsidRPr="002D4739">
              <w:rPr>
                <w:rFonts w:asciiTheme="minorHAnsi" w:hAnsiTheme="minorHAnsi"/>
                <w:bCs/>
                <w:sz w:val="20"/>
                <w:szCs w:val="20"/>
              </w:rPr>
              <w:t xml:space="preserve"> ku dňu predloženia ŽoNFP, alebo</w:t>
            </w:r>
          </w:p>
          <w:p w:rsidR="00E00461" w:rsidRPr="002D4739" w:rsidRDefault="00E00461" w:rsidP="00E00461">
            <w:pPr>
              <w:rPr>
                <w:rFonts w:asciiTheme="minorHAnsi" w:hAnsiTheme="minorHAnsi"/>
                <w:b/>
                <w:bCs/>
                <w:sz w:val="20"/>
                <w:szCs w:val="20"/>
              </w:rPr>
            </w:pPr>
            <w:r w:rsidRPr="002D4739">
              <w:rPr>
                <w:rFonts w:asciiTheme="minorHAnsi" w:hAnsiTheme="minorHAnsi"/>
                <w:b/>
                <w:bCs/>
                <w:sz w:val="20"/>
                <w:szCs w:val="20"/>
              </w:rPr>
              <w:t xml:space="preserve">Úverová zmluva, </w:t>
            </w:r>
            <w:r w:rsidRPr="002D4739">
              <w:rPr>
                <w:rFonts w:asciiTheme="minorHAnsi" w:hAnsiTheme="minorHAnsi"/>
                <w:bCs/>
                <w:sz w:val="20"/>
                <w:szCs w:val="20"/>
              </w:rPr>
              <w:t>alebo</w:t>
            </w:r>
          </w:p>
          <w:p w:rsidR="00E00461" w:rsidRDefault="00E00461" w:rsidP="004F3115">
            <w:pPr>
              <w:rPr>
                <w:rFonts w:asciiTheme="minorHAnsi" w:hAnsiTheme="minorHAnsi"/>
                <w:bCs/>
                <w:sz w:val="20"/>
                <w:szCs w:val="20"/>
              </w:rPr>
            </w:pPr>
            <w:r w:rsidRPr="002D4739">
              <w:rPr>
                <w:rFonts w:asciiTheme="minorHAnsi" w:hAnsiTheme="minorHAnsi"/>
                <w:b/>
                <w:bCs/>
                <w:sz w:val="20"/>
                <w:szCs w:val="20"/>
              </w:rPr>
              <w:t>Záväzný úverový prísľub</w:t>
            </w:r>
            <w:r w:rsidRPr="002D4739">
              <w:rPr>
                <w:rFonts w:asciiTheme="minorHAnsi" w:hAnsiTheme="minorHAnsi"/>
                <w:bCs/>
                <w:sz w:val="20"/>
                <w:szCs w:val="20"/>
              </w:rPr>
              <w:t xml:space="preserve"> nie starší ako 3 mesiace ku dňu predloženia ŽoNFP</w:t>
            </w:r>
          </w:p>
          <w:p w:rsidR="00744F57" w:rsidRDefault="00744F57" w:rsidP="00744F57">
            <w:pPr>
              <w:rPr>
                <w:rFonts w:asciiTheme="minorHAnsi" w:hAnsiTheme="minorHAnsi"/>
                <w:bCs/>
                <w:sz w:val="20"/>
                <w:szCs w:val="20"/>
              </w:rPr>
            </w:pPr>
            <w:r>
              <w:rPr>
                <w:rFonts w:asciiTheme="minorHAnsi" w:hAnsiTheme="minorHAnsi"/>
                <w:b/>
                <w:bCs/>
                <w:sz w:val="20"/>
                <w:szCs w:val="20"/>
              </w:rPr>
              <w:t xml:space="preserve">Zmluva/dohoda </w:t>
            </w:r>
            <w:r>
              <w:rPr>
                <w:rFonts w:asciiTheme="minorHAnsi" w:hAnsiTheme="minorHAnsi"/>
                <w:bCs/>
                <w:sz w:val="20"/>
                <w:szCs w:val="20"/>
              </w:rPr>
              <w:t>uzatvorená medzi žiadateľom a zriaďovateľom alebo</w:t>
            </w:r>
          </w:p>
          <w:p w:rsidR="00744F57" w:rsidRDefault="00744F57" w:rsidP="00744F57">
            <w:pPr>
              <w:rPr>
                <w:rFonts w:asciiTheme="minorHAnsi" w:hAnsiTheme="minorHAnsi"/>
                <w:sz w:val="20"/>
                <w:szCs w:val="20"/>
              </w:rPr>
            </w:pPr>
            <w:r>
              <w:rPr>
                <w:rFonts w:asciiTheme="minorHAnsi" w:hAnsiTheme="minorHAnsi"/>
                <w:b/>
                <w:bCs/>
                <w:sz w:val="20"/>
                <w:szCs w:val="20"/>
              </w:rPr>
              <w:t xml:space="preserve">Iný právny doklad preukazujúci </w:t>
            </w:r>
            <w:r>
              <w:rPr>
                <w:rFonts w:asciiTheme="minorHAnsi" w:hAnsiTheme="minorHAnsi"/>
                <w:bCs/>
                <w:sz w:val="20"/>
                <w:szCs w:val="20"/>
              </w:rPr>
              <w:t>zabezpečenie financovania okrem čestného vyhlásenia alebo</w:t>
            </w:r>
          </w:p>
          <w:p w:rsidR="007B707A" w:rsidRPr="00E07F7F" w:rsidRDefault="00744F57" w:rsidP="00744F57">
            <w:pPr>
              <w:rPr>
                <w:rFonts w:cs="Times New Roman"/>
                <w:color w:val="000000" w:themeColor="text1"/>
                <w:sz w:val="18"/>
                <w:szCs w:val="18"/>
              </w:rPr>
            </w:pPr>
            <w:r>
              <w:rPr>
                <w:rFonts w:asciiTheme="minorHAnsi" w:hAnsiTheme="minorHAnsi"/>
                <w:b/>
                <w:bCs/>
                <w:sz w:val="20"/>
                <w:szCs w:val="20"/>
              </w:rPr>
              <w:t>Čestné vyhlásenie štatutárneho orgánu žiadateľa</w:t>
            </w:r>
            <w:r>
              <w:rPr>
                <w:rFonts w:asciiTheme="minorHAnsi" w:hAnsiTheme="minorHAnsi"/>
                <w:bCs/>
                <w:sz w:val="20"/>
                <w:szCs w:val="20"/>
              </w:rPr>
              <w:t xml:space="preserve"> o finančnej spôsobilosti na spolufinancovanie projektu</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7</w:t>
            </w:r>
          </w:p>
        </w:tc>
        <w:tc>
          <w:tcPr>
            <w:tcW w:w="6378" w:type="dxa"/>
          </w:tcPr>
          <w:p w:rsidR="00E00461" w:rsidRPr="002D4739" w:rsidDel="00911AC2" w:rsidRDefault="00E00461" w:rsidP="00E00461">
            <w:pPr>
              <w:pStyle w:val="Default"/>
              <w:jc w:val="both"/>
              <w:rPr>
                <w:del w:id="2" w:author="21" w:date="2016-05-11T14:55:00Z"/>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Podmienka, že žiadateľ ani jeho štatutárny orgán, ani žiadny člen štatutárneho orgánu, ani prokurista/i, ani osoba splnomocnená zastupovať žiadateľa v konaní o ŽoNFP neboli právoplatne odsúdení za </w:t>
            </w:r>
            <w:ins w:id="3" w:author="21" w:date="2016-05-11T14:55:00Z">
              <w:r w:rsidR="00911AC2" w:rsidRPr="00911AC2">
                <w:rPr>
                  <w:rFonts w:asciiTheme="minorHAnsi" w:hAnsiTheme="minorHAnsi" w:cs="Times New Roman"/>
                  <w:sz w:val="20"/>
                  <w:szCs w:val="20"/>
                </w:rPr>
                <w:t>trestný čin korupcie, za trestný čin poškodzovania finančných záujmov Európskych Spoločenstiev, za trestný čin legalizácie príjmu z trestnej činnosti, za trestný čin založenia, zosnovania a podporovania zločineckej skupiny, alebo za trestný čin machinácie pri verejnom obstarávaní a verejnej dražbe</w:t>
              </w:r>
            </w:ins>
            <w:del w:id="4" w:author="21" w:date="2016-05-11T14:55:00Z">
              <w:r w:rsidRPr="002D4739" w:rsidDel="00911AC2">
                <w:rPr>
                  <w:rFonts w:asciiTheme="minorHAnsi" w:hAnsiTheme="minorHAnsi" w:cs="Times New Roman"/>
                  <w:color w:val="auto"/>
                  <w:sz w:val="20"/>
                  <w:szCs w:val="20"/>
                </w:rPr>
                <w:delText xml:space="preserve">niektorý z nasledujúcich trestných činov: </w:delText>
              </w:r>
            </w:del>
          </w:p>
          <w:p w:rsidR="00E00461" w:rsidRPr="002D4739" w:rsidDel="00911AC2" w:rsidRDefault="00E00461" w:rsidP="00E00461">
            <w:pPr>
              <w:pStyle w:val="Default"/>
              <w:jc w:val="both"/>
              <w:rPr>
                <w:del w:id="5" w:author="21" w:date="2016-05-11T14:55:00Z"/>
                <w:rFonts w:asciiTheme="minorHAnsi" w:hAnsiTheme="minorHAnsi" w:cs="Times New Roman"/>
                <w:color w:val="auto"/>
                <w:sz w:val="20"/>
                <w:szCs w:val="20"/>
              </w:rPr>
            </w:pPr>
            <w:del w:id="6" w:author="21" w:date="2016-05-11T14:55:00Z">
              <w:r w:rsidRPr="002D4739" w:rsidDel="00911AC2">
                <w:rPr>
                  <w:rFonts w:asciiTheme="minorHAnsi" w:hAnsiTheme="minorHAnsi" w:cs="Times New Roman"/>
                  <w:color w:val="auto"/>
                  <w:sz w:val="20"/>
                  <w:szCs w:val="20"/>
                </w:rPr>
                <w:delText xml:space="preserve">a) trestný čin poškodzovania finančných záujmov ES (§261-§263 Trestného zákona) </w:delText>
              </w:r>
            </w:del>
          </w:p>
          <w:p w:rsidR="00E00461" w:rsidRPr="002D4739" w:rsidDel="00911AC2" w:rsidRDefault="00E00461" w:rsidP="00E00461">
            <w:pPr>
              <w:pStyle w:val="Default"/>
              <w:jc w:val="both"/>
              <w:rPr>
                <w:del w:id="7" w:author="21" w:date="2016-05-11T14:55:00Z"/>
                <w:rFonts w:asciiTheme="minorHAnsi" w:hAnsiTheme="minorHAnsi" w:cs="Times New Roman"/>
                <w:color w:val="auto"/>
                <w:sz w:val="20"/>
                <w:szCs w:val="20"/>
              </w:rPr>
            </w:pPr>
            <w:del w:id="8" w:author="21" w:date="2016-05-11T14:55:00Z">
              <w:r w:rsidRPr="002D4739" w:rsidDel="00911AC2">
                <w:rPr>
                  <w:rFonts w:asciiTheme="minorHAnsi" w:hAnsiTheme="minorHAnsi" w:cs="Times New Roman"/>
                  <w:color w:val="auto"/>
                  <w:sz w:val="20"/>
                  <w:szCs w:val="20"/>
                </w:rPr>
                <w:delText xml:space="preserve">b) niektorý z trestných činov korupcie (§328 - §336 Trestného zákona) </w:delText>
              </w:r>
            </w:del>
          </w:p>
          <w:p w:rsidR="00E00461" w:rsidRPr="002D4739" w:rsidDel="00911AC2" w:rsidRDefault="00E00461" w:rsidP="00E00461">
            <w:pPr>
              <w:pStyle w:val="Default"/>
              <w:jc w:val="both"/>
              <w:rPr>
                <w:del w:id="9" w:author="21" w:date="2016-05-11T14:55:00Z"/>
                <w:rFonts w:asciiTheme="minorHAnsi" w:hAnsiTheme="minorHAnsi" w:cs="Times New Roman"/>
                <w:color w:val="auto"/>
                <w:sz w:val="20"/>
                <w:szCs w:val="20"/>
              </w:rPr>
            </w:pPr>
            <w:del w:id="10" w:author="21" w:date="2016-05-11T14:55:00Z">
              <w:r w:rsidRPr="002D4739" w:rsidDel="00911AC2">
                <w:rPr>
                  <w:rFonts w:asciiTheme="minorHAnsi" w:hAnsiTheme="minorHAnsi" w:cs="Times New Roman"/>
                  <w:color w:val="auto"/>
                  <w:sz w:val="20"/>
                  <w:szCs w:val="20"/>
                </w:rPr>
                <w:delText xml:space="preserve">c) trestný čin legalizácie príjmu z trestnej činnosti (§233 - §234 Trestného zákona) </w:delText>
              </w:r>
            </w:del>
          </w:p>
          <w:p w:rsidR="00E00461" w:rsidRPr="002D4739" w:rsidDel="00911AC2" w:rsidRDefault="00E00461" w:rsidP="00E00461">
            <w:pPr>
              <w:pStyle w:val="Default"/>
              <w:jc w:val="both"/>
              <w:rPr>
                <w:del w:id="11" w:author="21" w:date="2016-05-11T14:55:00Z"/>
                <w:rFonts w:asciiTheme="minorHAnsi" w:hAnsiTheme="minorHAnsi" w:cs="Times New Roman"/>
                <w:color w:val="auto"/>
                <w:sz w:val="20"/>
                <w:szCs w:val="20"/>
              </w:rPr>
            </w:pPr>
            <w:del w:id="12" w:author="21" w:date="2016-05-11T14:55:00Z">
              <w:r w:rsidRPr="002D4739" w:rsidDel="00911AC2">
                <w:rPr>
                  <w:rFonts w:asciiTheme="minorHAnsi" w:hAnsiTheme="minorHAnsi" w:cs="Times New Roman"/>
                  <w:color w:val="auto"/>
                  <w:sz w:val="20"/>
                  <w:szCs w:val="20"/>
                </w:rPr>
                <w:delText xml:space="preserve">d) trestný čin založenia, zosnovania a podporovania zločineckej skupiny (§296 Trestného zákona) </w:delText>
              </w:r>
            </w:del>
          </w:p>
          <w:p w:rsidR="00E00461" w:rsidRPr="002D4CDB" w:rsidRDefault="00E00461" w:rsidP="004F3115">
            <w:pPr>
              <w:rPr>
                <w:rFonts w:asciiTheme="minorHAnsi" w:hAnsiTheme="minorHAnsi" w:cstheme="minorHAnsi"/>
                <w:sz w:val="18"/>
                <w:szCs w:val="18"/>
              </w:rPr>
            </w:pPr>
            <w:del w:id="13" w:author="21" w:date="2016-05-11T14:55:00Z">
              <w:r w:rsidRPr="002D4739" w:rsidDel="00911AC2">
                <w:rPr>
                  <w:rFonts w:asciiTheme="minorHAnsi" w:hAnsiTheme="minorHAnsi" w:cs="Times New Roman"/>
                  <w:sz w:val="20"/>
                  <w:szCs w:val="20"/>
                </w:rPr>
                <w:delText>e) machinácie pri verejnom obstarávaní a verejnej dražbe (§266 až §268 Trestného zákona)</w:delText>
              </w:r>
            </w:del>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7 </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rsidR="00E00461" w:rsidRDefault="00E00461" w:rsidP="00E00461">
            <w:pPr>
              <w:pStyle w:val="Default"/>
              <w:ind w:left="46"/>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ŽoNFP neuplynula lehota platnosti výpisu z registra trestov v zmysle vyššie uvedeného bodu.  </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aktivít projektu</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že žiadateľ neukončil fyzickú realizáciu všetkých oprávnených </w:t>
            </w:r>
            <w:ins w:id="14" w:author="21" w:date="2016-05-11T14:56:00Z">
              <w:r w:rsidR="00911AC2">
                <w:rPr>
                  <w:rFonts w:asciiTheme="minorHAnsi" w:hAnsiTheme="minorHAnsi" w:cs="Times New Roman"/>
                  <w:sz w:val="20"/>
                  <w:szCs w:val="20"/>
                </w:rPr>
                <w:t xml:space="preserve">hlavných </w:t>
              </w:r>
            </w:ins>
            <w:r w:rsidRPr="002D4739">
              <w:rPr>
                <w:rFonts w:asciiTheme="minorHAnsi" w:hAnsiTheme="minorHAnsi" w:cs="Times New Roman"/>
                <w:sz w:val="20"/>
                <w:szCs w:val="20"/>
              </w:rPr>
              <w:t>aktivít projektu pred predložením ŽoNFP</w:t>
            </w:r>
          </w:p>
        </w:tc>
        <w:tc>
          <w:tcPr>
            <w:tcW w:w="7229" w:type="dxa"/>
          </w:tcPr>
          <w:p w:rsidR="00E00461" w:rsidRPr="002D4CDB" w:rsidRDefault="00E00461" w:rsidP="00B0152A">
            <w:pPr>
              <w:autoSpaceDE w:val="0"/>
              <w:autoSpaceDN w:val="0"/>
              <w:adjustRightInd w:val="0"/>
              <w:rPr>
                <w:rFonts w:asciiTheme="minorHAnsi" w:hAnsiTheme="minorHAnsi" w:cstheme="minorHAnsi"/>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AB0A70">
            <w:pPr>
              <w:rPr>
                <w:rFonts w:asciiTheme="minorHAnsi" w:hAnsiTheme="minorHAnsi" w:cstheme="minorHAnsi"/>
                <w:sz w:val="18"/>
                <w:szCs w:val="18"/>
              </w:rPr>
            </w:pPr>
            <w:r>
              <w:rPr>
                <w:rFonts w:asciiTheme="minorHAnsi" w:hAnsiTheme="minorHAnsi" w:cstheme="minorHAnsi"/>
                <w:sz w:val="20"/>
                <w:szCs w:val="20"/>
              </w:rPr>
              <w:t>10</w:t>
            </w:r>
          </w:p>
        </w:tc>
        <w:tc>
          <w:tcPr>
            <w:tcW w:w="6378" w:type="dxa"/>
          </w:tcPr>
          <w:p w:rsidR="00E00461" w:rsidRPr="00B768E6" w:rsidRDefault="00E00461" w:rsidP="004F3115">
            <w:pPr>
              <w:rPr>
                <w:rFonts w:cs="Times New Roman"/>
                <w:color w:val="000000" w:themeColor="text1"/>
                <w:sz w:val="18"/>
                <w:szCs w:val="18"/>
              </w:rPr>
            </w:pPr>
            <w:r w:rsidRPr="002D4739">
              <w:rPr>
                <w:rFonts w:asciiTheme="minorHAnsi" w:hAnsiTheme="minorHAnsi" w:cs="Times New Roman"/>
                <w:sz w:val="20"/>
                <w:szCs w:val="20"/>
              </w:rPr>
              <w:t>Podmienka, že výdavky projektu sú oprávnené</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8</w:t>
            </w:r>
          </w:p>
          <w:p w:rsidR="00E00461" w:rsidRPr="00E07F7F" w:rsidRDefault="00E00461" w:rsidP="004F2563">
            <w:pPr>
              <w:rPr>
                <w:rFonts w:cs="Times New Roman"/>
                <w:color w:val="000000" w:themeColor="text1"/>
                <w:sz w:val="18"/>
                <w:szCs w:val="18"/>
              </w:rPr>
            </w:pPr>
            <w:r w:rsidRPr="002D4739">
              <w:rPr>
                <w:rFonts w:asciiTheme="minorHAnsi" w:hAnsiTheme="minorHAnsi"/>
                <w:b/>
                <w:sz w:val="20"/>
                <w:szCs w:val="20"/>
              </w:rPr>
              <w:t xml:space="preserve">Podporná dokumentácia k oprávnenosti výdavkov </w:t>
            </w:r>
          </w:p>
        </w:tc>
      </w:tr>
      <w:tr w:rsidR="00E00461" w:rsidRPr="002D4CDB" w:rsidTr="00B0152A">
        <w:trPr>
          <w:gridAfter w:val="1"/>
          <w:wAfter w:w="12" w:type="dxa"/>
          <w:trHeight w:val="330"/>
        </w:trPr>
        <w:tc>
          <w:tcPr>
            <w:tcW w:w="421" w:type="dxa"/>
          </w:tcPr>
          <w:p w:rsidR="00E00461" w:rsidRPr="002D4CDB" w:rsidRDefault="00610BAD" w:rsidP="00AB0A70">
            <w:pPr>
              <w:rPr>
                <w:rFonts w:asciiTheme="minorHAnsi" w:hAnsiTheme="minorHAnsi" w:cstheme="minorHAnsi"/>
                <w:sz w:val="18"/>
                <w:szCs w:val="18"/>
              </w:rPr>
            </w:pPr>
            <w:r>
              <w:rPr>
                <w:rFonts w:asciiTheme="minorHAnsi" w:hAnsiTheme="minorHAnsi" w:cstheme="minorHAnsi"/>
                <w:sz w:val="20"/>
                <w:szCs w:val="20"/>
              </w:rPr>
              <w:t>11</w:t>
            </w:r>
          </w:p>
        </w:tc>
        <w:tc>
          <w:tcPr>
            <w:tcW w:w="6378" w:type="dxa"/>
          </w:tcPr>
          <w:p w:rsidR="00E00461" w:rsidRPr="002D4739" w:rsidDel="00911AC2" w:rsidRDefault="00E00461">
            <w:pPr>
              <w:rPr>
                <w:del w:id="15" w:author="21" w:date="2016-05-11T14:56:00Z"/>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p>
          <w:p w:rsidR="00E00461" w:rsidRPr="002D4CDB" w:rsidRDefault="00911AC2" w:rsidP="00911AC2">
            <w:pPr>
              <w:rPr>
                <w:rFonts w:asciiTheme="minorHAnsi" w:hAnsiTheme="minorHAnsi" w:cstheme="minorHAnsi"/>
                <w:sz w:val="18"/>
                <w:szCs w:val="18"/>
              </w:rPr>
            </w:pPr>
            <w:ins w:id="16" w:author="21" w:date="2016-05-11T14:56:00Z">
              <w:r>
                <w:rPr>
                  <w:rFonts w:asciiTheme="minorHAnsi" w:hAnsiTheme="minorHAnsi" w:cstheme="minorHAnsi"/>
                  <w:sz w:val="18"/>
                  <w:szCs w:val="18"/>
                </w:rPr>
                <w:t xml:space="preserve"> </w:t>
              </w:r>
              <w:r w:rsidRPr="00911AC2">
                <w:rPr>
                  <w:rFonts w:asciiTheme="minorHAnsi" w:hAnsiTheme="minorHAnsi" w:cstheme="minorHAnsi"/>
                  <w:sz w:val="18"/>
                  <w:szCs w:val="18"/>
                </w:rPr>
                <w:t>/negenerujúce príjem v prípade štrukturálne významných investícií</w:t>
              </w:r>
            </w:ins>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9 </w:t>
            </w:r>
          </w:p>
          <w:p w:rsidR="00E00461" w:rsidRPr="002D4739" w:rsidRDefault="00E00461" w:rsidP="00E00461">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a</w:t>
            </w:r>
          </w:p>
          <w:p w:rsidR="00E00461" w:rsidRPr="002D4CDB" w:rsidRDefault="00E00461" w:rsidP="00B0152A">
            <w:pPr>
              <w:ind w:left="5"/>
              <w:rPr>
                <w:rFonts w:asciiTheme="minorHAnsi" w:hAnsiTheme="minorHAnsi" w:cstheme="minorHAnsi"/>
              </w:rPr>
            </w:pPr>
            <w:r w:rsidRPr="002D4739">
              <w:rPr>
                <w:rFonts w:asciiTheme="minorHAnsi" w:hAnsiTheme="minorHAnsi"/>
                <w:b/>
                <w:sz w:val="20"/>
                <w:szCs w:val="20"/>
              </w:rPr>
              <w:t xml:space="preserve">Analýza nákladov a prínosov </w:t>
            </w:r>
            <w:r w:rsidRPr="002D4739">
              <w:rPr>
                <w:rFonts w:asciiTheme="minorHAnsi" w:hAnsiTheme="minorHAnsi"/>
                <w:sz w:val="20"/>
                <w:szCs w:val="20"/>
              </w:rPr>
              <w:t xml:space="preserve">(Cost Benefit Analysis - CBA) (ak relevantné) </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12</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projekt je realizovaný na oprávnenom území</w:t>
            </w:r>
          </w:p>
        </w:tc>
        <w:tc>
          <w:tcPr>
            <w:tcW w:w="7229" w:type="dxa"/>
          </w:tcPr>
          <w:p w:rsidR="00E00461" w:rsidRPr="002D4CDB" w:rsidRDefault="00E00461" w:rsidP="004F2563">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splnenia hodnotiacich kritérií</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10 </w:t>
            </w:r>
          </w:p>
          <w:p w:rsidR="00E00461" w:rsidRPr="002D4739" w:rsidRDefault="00D829EF" w:rsidP="00E00461">
            <w:pPr>
              <w:rPr>
                <w:rFonts w:asciiTheme="minorHAnsi" w:hAnsiTheme="minorHAnsi"/>
                <w:b/>
                <w:sz w:val="20"/>
                <w:szCs w:val="20"/>
              </w:rPr>
            </w:pPr>
            <w:r>
              <w:rPr>
                <w:rFonts w:asciiTheme="minorHAnsi" w:hAnsiTheme="minorHAnsi"/>
                <w:b/>
                <w:sz w:val="20"/>
                <w:szCs w:val="20"/>
              </w:rPr>
              <w:t>Doplňujúce údaje</w:t>
            </w:r>
            <w:r w:rsidR="00E00461" w:rsidRPr="002D4739">
              <w:rPr>
                <w:rFonts w:asciiTheme="minorHAnsi" w:hAnsiTheme="minorHAnsi"/>
                <w:b/>
                <w:sz w:val="20"/>
                <w:szCs w:val="20"/>
              </w:rPr>
              <w:t xml:space="preserve"> </w:t>
            </w:r>
            <w:r w:rsidR="00621580">
              <w:rPr>
                <w:rFonts w:asciiTheme="minorHAnsi" w:hAnsiTheme="minorHAnsi"/>
                <w:b/>
                <w:sz w:val="20"/>
                <w:szCs w:val="20"/>
              </w:rPr>
              <w:t>ŽoNFP</w:t>
            </w:r>
          </w:p>
          <w:p w:rsidR="00E00461" w:rsidRPr="002D4CDB" w:rsidRDefault="00E00461" w:rsidP="004F3115">
            <w:pPr>
              <w:rPr>
                <w:rFonts w:asciiTheme="minorHAnsi" w:hAnsiTheme="minorHAnsi" w:cstheme="minorHAnsi"/>
              </w:rPr>
            </w:pP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14</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w:t>
            </w:r>
            <w:ins w:id="17" w:author="21" w:date="2016-05-11T14:56:00Z">
              <w:r w:rsidR="00911AC2">
                <w:rPr>
                  <w:rFonts w:asciiTheme="minorHAnsi" w:hAnsiTheme="minorHAnsi" w:cs="Times New Roman"/>
                  <w:sz w:val="20"/>
                  <w:szCs w:val="20"/>
                </w:rPr>
                <w:t xml:space="preserve">relevantného </w:t>
              </w:r>
            </w:ins>
            <w:r w:rsidRPr="002D4739">
              <w:rPr>
                <w:rFonts w:asciiTheme="minorHAnsi" w:hAnsiTheme="minorHAnsi" w:cs="Times New Roman"/>
                <w:sz w:val="20"/>
                <w:szCs w:val="20"/>
              </w:rPr>
              <w:t>spôsobu financovania</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15</w:t>
            </w:r>
          </w:p>
        </w:tc>
        <w:tc>
          <w:tcPr>
            <w:tcW w:w="6378" w:type="dxa"/>
          </w:tcPr>
          <w:p w:rsidR="00E00461" w:rsidRPr="00B768E6" w:rsidRDefault="00E00461" w:rsidP="004F3115">
            <w:pPr>
              <w:rPr>
                <w:rFonts w:cs="Times New Roman"/>
                <w:color w:val="000000" w:themeColor="text1"/>
                <w:sz w:val="18"/>
                <w:szCs w:val="18"/>
              </w:rPr>
            </w:pPr>
            <w:r w:rsidRPr="00263E65">
              <w:rPr>
                <w:rFonts w:asciiTheme="minorHAnsi" w:hAnsiTheme="minorHAnsi" w:cs="Times New Roman"/>
                <w:sz w:val="20"/>
                <w:szCs w:val="20"/>
              </w:rPr>
              <w:t xml:space="preserve">Podmienky týkajúce sa štátnej pomoci a vyplývajúce zo schém štátnej pomoci/pomoci de minimis </w:t>
            </w:r>
          </w:p>
        </w:tc>
        <w:tc>
          <w:tcPr>
            <w:tcW w:w="7229" w:type="dxa"/>
          </w:tcPr>
          <w:p w:rsidR="00E00461" w:rsidRPr="00E07F7F" w:rsidRDefault="00E00461" w:rsidP="008B2658">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16</w:t>
            </w:r>
          </w:p>
        </w:tc>
        <w:tc>
          <w:tcPr>
            <w:tcW w:w="6378" w:type="dxa"/>
          </w:tcPr>
          <w:p w:rsidR="00E00461" w:rsidRPr="002D4CDB" w:rsidRDefault="00E00461" w:rsidP="00D658E2">
            <w:pPr>
              <w:rPr>
                <w:rFonts w:asciiTheme="minorHAnsi" w:hAnsiTheme="minorHAnsi" w:cstheme="minorHAnsi"/>
                <w:sz w:val="18"/>
                <w:szCs w:val="18"/>
              </w:rPr>
            </w:pPr>
            <w:r w:rsidRPr="002D4739">
              <w:rPr>
                <w:rFonts w:asciiTheme="minorHAnsi" w:hAnsiTheme="minorHAnsi" w:cs="Times New Roman"/>
                <w:sz w:val="20"/>
                <w:szCs w:val="20"/>
              </w:rPr>
              <w:t>Podmienka</w:t>
            </w:r>
            <w:del w:id="18" w:author="21" w:date="2016-05-11T16:47:00Z">
              <w:r w:rsidRPr="002D4739" w:rsidDel="00D658E2">
                <w:rPr>
                  <w:rFonts w:asciiTheme="minorHAnsi" w:hAnsiTheme="minorHAnsi" w:cs="Times New Roman"/>
                  <w:sz w:val="20"/>
                  <w:szCs w:val="20"/>
                </w:rPr>
                <w:delText>,</w:delText>
              </w:r>
            </w:del>
            <w:r w:rsidRPr="002D4739">
              <w:rPr>
                <w:rFonts w:asciiTheme="minorHAnsi" w:hAnsiTheme="minorHAnsi" w:cs="Times New Roman"/>
                <w:sz w:val="20"/>
                <w:szCs w:val="20"/>
              </w:rPr>
              <w:t xml:space="preserve"> </w:t>
            </w:r>
            <w:del w:id="19" w:author="21" w:date="2016-05-11T16:47:00Z">
              <w:r w:rsidRPr="002D4739" w:rsidDel="00D658E2">
                <w:rPr>
                  <w:rFonts w:asciiTheme="minorHAnsi" w:hAnsiTheme="minorHAnsi" w:cs="Times New Roman"/>
                  <w:sz w:val="20"/>
                  <w:szCs w:val="20"/>
                </w:rPr>
                <w:delText xml:space="preserve">že žiadateľ </w:delText>
              </w:r>
            </w:del>
            <w:r w:rsidRPr="002D4739">
              <w:rPr>
                <w:rFonts w:asciiTheme="minorHAnsi" w:hAnsiTheme="minorHAnsi" w:cs="Times New Roman"/>
                <w:sz w:val="20"/>
                <w:szCs w:val="20"/>
              </w:rPr>
              <w:t>neporuš</w:t>
            </w:r>
            <w:del w:id="20" w:author="21" w:date="2016-05-11T16:47:00Z">
              <w:r w:rsidRPr="002D4739" w:rsidDel="00D658E2">
                <w:rPr>
                  <w:rFonts w:asciiTheme="minorHAnsi" w:hAnsiTheme="minorHAnsi" w:cs="Times New Roman"/>
                  <w:sz w:val="20"/>
                  <w:szCs w:val="20"/>
                </w:rPr>
                <w:delText>il</w:delText>
              </w:r>
            </w:del>
            <w:ins w:id="21" w:author="21" w:date="2016-05-11T16:47:00Z">
              <w:r w:rsidR="00D658E2">
                <w:rPr>
                  <w:rFonts w:asciiTheme="minorHAnsi" w:hAnsiTheme="minorHAnsi" w:cs="Times New Roman"/>
                  <w:sz w:val="20"/>
                  <w:szCs w:val="20"/>
                </w:rPr>
                <w:t>enia</w:t>
              </w:r>
            </w:ins>
            <w:r w:rsidRPr="002D4739">
              <w:rPr>
                <w:rFonts w:asciiTheme="minorHAnsi" w:hAnsiTheme="minorHAnsi" w:cs="Times New Roman"/>
                <w:sz w:val="20"/>
                <w:szCs w:val="20"/>
              </w:rPr>
              <w:t xml:space="preserve"> zákaz</w:t>
            </w:r>
            <w:ins w:id="22" w:author="21" w:date="2016-05-11T16:48:00Z">
              <w:r w:rsidR="00D658E2">
                <w:rPr>
                  <w:rFonts w:asciiTheme="minorHAnsi" w:hAnsiTheme="minorHAnsi" w:cs="Times New Roman"/>
                  <w:sz w:val="20"/>
                  <w:szCs w:val="20"/>
                </w:rPr>
                <w:t>u</w:t>
              </w:r>
            </w:ins>
            <w:r w:rsidRPr="002D4739">
              <w:rPr>
                <w:rFonts w:asciiTheme="minorHAnsi" w:hAnsiTheme="minorHAnsi" w:cs="Times New Roman"/>
                <w:sz w:val="20"/>
                <w:szCs w:val="20"/>
              </w:rPr>
              <w:t xml:space="preserve"> nelegálnej práce a nelegálneho zamestnávania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11</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rsidR="00E00461" w:rsidRDefault="00E00461" w:rsidP="00E00461">
            <w:pPr>
              <w:pStyle w:val="Default"/>
              <w:ind w:left="5"/>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8B2658">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 v rámci OPII</w:t>
            </w:r>
          </w:p>
        </w:tc>
      </w:tr>
      <w:tr w:rsidR="00E00461" w:rsidRPr="002D4CDB" w:rsidTr="00B0152A">
        <w:trPr>
          <w:gridAfter w:val="1"/>
          <w:wAfter w:w="12" w:type="dxa"/>
          <w:trHeight w:val="330"/>
        </w:trPr>
        <w:tc>
          <w:tcPr>
            <w:tcW w:w="421" w:type="dxa"/>
          </w:tcPr>
          <w:p w:rsidR="00E00461" w:rsidRPr="002D4CDB" w:rsidRDefault="00AB0A70" w:rsidP="00610BAD">
            <w:pPr>
              <w:rPr>
                <w:rFonts w:asciiTheme="minorHAnsi" w:hAnsiTheme="minorHAnsi" w:cstheme="minorHAnsi"/>
                <w:sz w:val="18"/>
                <w:szCs w:val="18"/>
              </w:rPr>
            </w:pPr>
            <w:r>
              <w:rPr>
                <w:rFonts w:asciiTheme="minorHAnsi" w:hAnsiTheme="minorHAnsi" w:cstheme="minorHAnsi"/>
                <w:sz w:val="20"/>
                <w:szCs w:val="20"/>
              </w:rPr>
              <w:t>1</w:t>
            </w:r>
            <w:r w:rsidR="00610BAD">
              <w:rPr>
                <w:rFonts w:asciiTheme="minorHAnsi" w:hAnsiTheme="minorHAnsi" w:cstheme="minorHAnsi"/>
                <w:sz w:val="20"/>
                <w:szCs w:val="20"/>
              </w:rPr>
              <w:t>7</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má vysporiadané majetkovo-právne vzťahy a povolenia na realizáciu aktivít projektu</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12</w:t>
            </w:r>
          </w:p>
          <w:p w:rsidR="00E00461" w:rsidRPr="002D4739" w:rsidRDefault="00E00461" w:rsidP="00E00461">
            <w:pPr>
              <w:pStyle w:val="Default"/>
              <w:rPr>
                <w:rFonts w:asciiTheme="minorHAnsi" w:hAnsiTheme="minorHAnsi"/>
                <w:color w:val="auto"/>
                <w:sz w:val="20"/>
                <w:szCs w:val="20"/>
              </w:rPr>
            </w:pPr>
            <w:r w:rsidRPr="002D4739">
              <w:rPr>
                <w:rFonts w:asciiTheme="minorHAnsi" w:hAnsiTheme="minorHAnsi"/>
                <w:b/>
                <w:color w:val="auto"/>
                <w:sz w:val="20"/>
                <w:szCs w:val="20"/>
              </w:rPr>
              <w:t>Právoplatné stavebné povolenie alebo iné povolenie</w:t>
            </w:r>
            <w:r w:rsidRPr="002D4739">
              <w:rPr>
                <w:rFonts w:asciiTheme="minorHAnsi" w:hAnsiTheme="minorHAnsi"/>
                <w:color w:val="auto"/>
                <w:sz w:val="20"/>
                <w:szCs w:val="20"/>
              </w:rPr>
              <w:t xml:space="preserve"> na realizáciu stavby a </w:t>
            </w:r>
          </w:p>
          <w:p w:rsidR="00E00461" w:rsidRPr="002D4CDB" w:rsidRDefault="00E00461" w:rsidP="00B0152A">
            <w:pPr>
              <w:pStyle w:val="Default"/>
              <w:jc w:val="both"/>
              <w:rPr>
                <w:rFonts w:asciiTheme="minorHAnsi" w:hAnsiTheme="minorHAnsi" w:cstheme="minorHAnsi"/>
              </w:rPr>
            </w:pPr>
            <w:r w:rsidRPr="002D4739">
              <w:rPr>
                <w:rFonts w:asciiTheme="minorHAnsi" w:hAnsiTheme="minorHAnsi"/>
                <w:b/>
                <w:sz w:val="20"/>
                <w:szCs w:val="20"/>
              </w:rPr>
              <w:t>Projektová dokumentácia stavby</w:t>
            </w:r>
            <w:r w:rsidRPr="002D4739">
              <w:rPr>
                <w:rFonts w:asciiTheme="minorHAnsi" w:hAnsiTheme="minorHAnsi"/>
                <w:sz w:val="20"/>
                <w:szCs w:val="20"/>
              </w:rPr>
              <w:t xml:space="preserve"> </w:t>
            </w:r>
            <w:r w:rsidRPr="002D4739">
              <w:rPr>
                <w:rFonts w:asciiTheme="minorHAnsi" w:hAnsiTheme="minorHAnsi"/>
                <w:b/>
                <w:sz w:val="20"/>
                <w:szCs w:val="20"/>
              </w:rPr>
              <w:t xml:space="preserve">vrátane výkazu výmer </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13</w:t>
            </w:r>
          </w:p>
          <w:p w:rsidR="00E00461" w:rsidRPr="002D4739" w:rsidRDefault="00E00461" w:rsidP="00E00461">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E00461" w:rsidRPr="002D4CDB" w:rsidRDefault="00E00461" w:rsidP="00B0152A">
            <w:pPr>
              <w:pStyle w:val="Default"/>
              <w:rPr>
                <w:rFonts w:asciiTheme="minorHAnsi" w:hAnsiTheme="minorHAnsi" w:cstheme="minorHAnsi"/>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Pr>
                <w:rFonts w:asciiTheme="minorHAnsi" w:hAnsiTheme="minorHAnsi"/>
                <w:color w:val="auto"/>
                <w:sz w:val="20"/>
                <w:szCs w:val="20"/>
              </w:rPr>
              <w:t>v.</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19</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14</w:t>
            </w:r>
          </w:p>
          <w:p w:rsidR="00E00461" w:rsidRPr="002D4CDB" w:rsidRDefault="00E00461" w:rsidP="00B0152A">
            <w:pPr>
              <w:pStyle w:val="Default"/>
              <w:rPr>
                <w:rFonts w:asciiTheme="minorHAnsi" w:hAnsiTheme="minorHAnsi" w:cstheme="minorHAnsi"/>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tc>
      </w:tr>
      <w:tr w:rsidR="000343EC" w:rsidRPr="002D4CDB" w:rsidTr="00B0152A">
        <w:trPr>
          <w:gridAfter w:val="1"/>
          <w:wAfter w:w="12" w:type="dxa"/>
          <w:trHeight w:val="330"/>
          <w:ins w:id="23" w:author="21" w:date="2016-04-28T14:52:00Z"/>
        </w:trPr>
        <w:tc>
          <w:tcPr>
            <w:tcW w:w="421" w:type="dxa"/>
          </w:tcPr>
          <w:p w:rsidR="000343EC" w:rsidRDefault="000343EC" w:rsidP="004F3115">
            <w:pPr>
              <w:rPr>
                <w:ins w:id="24" w:author="21" w:date="2016-04-28T14:52:00Z"/>
                <w:rFonts w:asciiTheme="minorHAnsi" w:hAnsiTheme="minorHAnsi" w:cstheme="minorHAnsi"/>
                <w:sz w:val="20"/>
                <w:szCs w:val="20"/>
              </w:rPr>
            </w:pPr>
            <w:ins w:id="25" w:author="21" w:date="2016-04-28T14:52:00Z">
              <w:r>
                <w:rPr>
                  <w:rFonts w:asciiTheme="minorHAnsi" w:hAnsiTheme="minorHAnsi" w:cstheme="minorHAnsi"/>
                  <w:sz w:val="20"/>
                  <w:szCs w:val="20"/>
                </w:rPr>
                <w:t>20</w:t>
              </w:r>
            </w:ins>
          </w:p>
        </w:tc>
        <w:tc>
          <w:tcPr>
            <w:tcW w:w="6378" w:type="dxa"/>
          </w:tcPr>
          <w:p w:rsidR="000343EC" w:rsidRPr="002D4739" w:rsidRDefault="000343EC" w:rsidP="00E00461">
            <w:pPr>
              <w:rPr>
                <w:ins w:id="26" w:author="21" w:date="2016-04-28T14:52:00Z"/>
                <w:rFonts w:asciiTheme="minorHAnsi" w:hAnsiTheme="minorHAnsi" w:cs="Times New Roman"/>
                <w:sz w:val="20"/>
                <w:szCs w:val="20"/>
              </w:rPr>
            </w:pPr>
            <w:ins w:id="27" w:author="21" w:date="2016-04-28T14:53:00Z">
              <w:r w:rsidRPr="000477CE">
                <w:rPr>
                  <w:rFonts w:asciiTheme="minorHAnsi" w:hAnsiTheme="minorHAnsi" w:cs="Times New Roman"/>
                  <w:sz w:val="20"/>
                  <w:szCs w:val="20"/>
                </w:rPr>
                <w:t>Podmienka oprávnenosti z hľadiska súladu s princípom „znečisťovateľ platí“</w:t>
              </w:r>
            </w:ins>
          </w:p>
        </w:tc>
        <w:tc>
          <w:tcPr>
            <w:tcW w:w="7229" w:type="dxa"/>
          </w:tcPr>
          <w:p w:rsidR="000343EC" w:rsidRPr="003A3A06" w:rsidRDefault="000343EC" w:rsidP="000343EC">
            <w:pPr>
              <w:rPr>
                <w:ins w:id="28" w:author="21" w:date="2016-04-28T14:53:00Z"/>
                <w:rFonts w:asciiTheme="minorHAnsi" w:hAnsiTheme="minorHAnsi" w:cs="Times New Roman"/>
                <w:b/>
                <w:sz w:val="20"/>
                <w:szCs w:val="20"/>
                <w:u w:val="single"/>
              </w:rPr>
            </w:pPr>
            <w:ins w:id="29" w:author="21" w:date="2016-04-28T14:53:00Z">
              <w:r w:rsidRPr="003A3A06">
                <w:rPr>
                  <w:rFonts w:asciiTheme="minorHAnsi" w:hAnsiTheme="minorHAnsi" w:cs="Times New Roman"/>
                  <w:b/>
                  <w:sz w:val="20"/>
                  <w:szCs w:val="20"/>
                  <w:u w:val="single"/>
                </w:rPr>
                <w:t>Príloha č. 15</w:t>
              </w:r>
            </w:ins>
            <w:ins w:id="30" w:author="21" w:date="2016-05-31T13:20:00Z">
              <w:r w:rsidR="00733C8F">
                <w:rPr>
                  <w:rStyle w:val="Odkaznapoznmkupodiarou"/>
                  <w:rFonts w:asciiTheme="minorHAnsi" w:hAnsiTheme="minorHAnsi" w:cs="Times New Roman"/>
                  <w:b/>
                  <w:sz w:val="20"/>
                  <w:szCs w:val="20"/>
                  <w:u w:val="single"/>
                </w:rPr>
                <w:footnoteReference w:id="3"/>
              </w:r>
            </w:ins>
          </w:p>
          <w:p w:rsidR="000343EC" w:rsidRPr="002D4739" w:rsidRDefault="000343EC" w:rsidP="000343EC">
            <w:pPr>
              <w:rPr>
                <w:ins w:id="33" w:author="21" w:date="2016-04-28T14:52:00Z"/>
                <w:rFonts w:asciiTheme="minorHAnsi" w:hAnsiTheme="minorHAnsi" w:cs="Times New Roman"/>
                <w:b/>
                <w:sz w:val="20"/>
                <w:szCs w:val="20"/>
                <w:u w:val="single"/>
              </w:rPr>
            </w:pPr>
            <w:ins w:id="34" w:author="21" w:date="2016-04-28T14:53:00Z">
              <w:r w:rsidRPr="009E0CF3">
                <w:rPr>
                  <w:rFonts w:asciiTheme="minorHAnsi" w:hAnsiTheme="minorHAnsi"/>
                  <w:b/>
                  <w:sz w:val="20"/>
                  <w:szCs w:val="20"/>
                </w:rPr>
                <w:t xml:space="preserve">Čestné vyhlásenie žiadateľa </w:t>
              </w:r>
              <w:r w:rsidRPr="009E0CF3">
                <w:rPr>
                  <w:rFonts w:asciiTheme="minorHAnsi" w:hAnsiTheme="minorHAnsi"/>
                  <w:sz w:val="20"/>
                  <w:szCs w:val="20"/>
                </w:rPr>
                <w:t>k uplatňovaniu zásady „znečisťovateľ platí“.</w:t>
              </w:r>
            </w:ins>
          </w:p>
        </w:tc>
      </w:tr>
      <w:tr w:rsidR="00CE7A47" w:rsidRPr="002D4CDB" w:rsidTr="00CE7A47">
        <w:trPr>
          <w:gridAfter w:val="1"/>
          <w:wAfter w:w="12" w:type="dxa"/>
          <w:trHeight w:val="165"/>
        </w:trPr>
        <w:tc>
          <w:tcPr>
            <w:tcW w:w="421" w:type="dxa"/>
          </w:tcPr>
          <w:p w:rsidR="00CE7A47" w:rsidRPr="002D4CDB" w:rsidRDefault="00CE7A47" w:rsidP="000343EC">
            <w:pPr>
              <w:rPr>
                <w:rFonts w:asciiTheme="minorHAnsi" w:hAnsiTheme="minorHAnsi" w:cstheme="minorHAnsi"/>
                <w:sz w:val="18"/>
                <w:szCs w:val="18"/>
              </w:rPr>
            </w:pPr>
            <w:del w:id="35" w:author="21" w:date="2016-04-28T14:52:00Z">
              <w:r w:rsidDel="000343EC">
                <w:rPr>
                  <w:rFonts w:asciiTheme="minorHAnsi" w:hAnsiTheme="minorHAnsi" w:cstheme="minorHAnsi"/>
                  <w:sz w:val="20"/>
                  <w:szCs w:val="20"/>
                </w:rPr>
                <w:delText>20</w:delText>
              </w:r>
            </w:del>
            <w:ins w:id="36" w:author="21" w:date="2016-04-28T14:52:00Z">
              <w:r w:rsidR="000343EC">
                <w:rPr>
                  <w:rFonts w:asciiTheme="minorHAnsi" w:hAnsiTheme="minorHAnsi" w:cstheme="minorHAnsi"/>
                  <w:sz w:val="20"/>
                  <w:szCs w:val="20"/>
                </w:rPr>
                <w:t>21</w:t>
              </w:r>
            </w:ins>
          </w:p>
        </w:tc>
        <w:tc>
          <w:tcPr>
            <w:tcW w:w="6378" w:type="dxa"/>
          </w:tcPr>
          <w:p w:rsidR="00CE7A47" w:rsidRPr="00B768E6" w:rsidRDefault="00CE7A47" w:rsidP="00CE7A47">
            <w:pPr>
              <w:rPr>
                <w:rFonts w:cs="Times New Roman"/>
                <w:color w:val="000000" w:themeColor="text1"/>
                <w:sz w:val="18"/>
                <w:szCs w:val="18"/>
              </w:rPr>
            </w:pPr>
            <w:r w:rsidRPr="002D4739">
              <w:rPr>
                <w:rFonts w:asciiTheme="minorHAnsi" w:hAnsiTheme="minorHAnsi" w:cs="Times New Roman"/>
                <w:sz w:val="20"/>
                <w:szCs w:val="20"/>
              </w:rPr>
              <w:t xml:space="preserve">Podmienka oprávnenosti z hľadiska súladu s horizontálnymi princípmi </w:t>
            </w:r>
          </w:p>
        </w:tc>
        <w:tc>
          <w:tcPr>
            <w:tcW w:w="7229" w:type="dxa"/>
          </w:tcPr>
          <w:p w:rsidR="00CE7A47" w:rsidRPr="003A3A06" w:rsidDel="000343EC" w:rsidRDefault="000343EC" w:rsidP="00CE7A47">
            <w:pPr>
              <w:rPr>
                <w:del w:id="37" w:author="21" w:date="2016-04-28T14:53:00Z"/>
                <w:rFonts w:asciiTheme="minorHAnsi" w:hAnsiTheme="minorHAnsi" w:cs="Times New Roman"/>
                <w:b/>
                <w:sz w:val="20"/>
                <w:szCs w:val="20"/>
                <w:u w:val="single"/>
              </w:rPr>
            </w:pPr>
            <w:ins w:id="38" w:author="21" w:date="2016-04-28T14:53:00Z">
              <w:r w:rsidRPr="002D4739">
                <w:rPr>
                  <w:rFonts w:asciiTheme="minorHAnsi" w:hAnsiTheme="minorHAnsi"/>
                  <w:sz w:val="20"/>
                  <w:szCs w:val="20"/>
                </w:rPr>
                <w:t>Bez osobitnej prílohy</w:t>
              </w:r>
              <w:r w:rsidRPr="003A3A06" w:rsidDel="000343EC">
                <w:rPr>
                  <w:rFonts w:asciiTheme="minorHAnsi" w:hAnsiTheme="minorHAnsi" w:cs="Times New Roman"/>
                  <w:b/>
                  <w:sz w:val="20"/>
                  <w:szCs w:val="20"/>
                  <w:u w:val="single"/>
                </w:rPr>
                <w:t xml:space="preserve"> </w:t>
              </w:r>
            </w:ins>
            <w:del w:id="39" w:author="21" w:date="2016-04-28T14:53:00Z">
              <w:r w:rsidR="00CE7A47" w:rsidRPr="003A3A06" w:rsidDel="000343EC">
                <w:rPr>
                  <w:rFonts w:asciiTheme="minorHAnsi" w:hAnsiTheme="minorHAnsi" w:cs="Times New Roman"/>
                  <w:b/>
                  <w:sz w:val="20"/>
                  <w:szCs w:val="20"/>
                  <w:u w:val="single"/>
                </w:rPr>
                <w:delText>Príloha č. 15</w:delText>
              </w:r>
            </w:del>
          </w:p>
          <w:p w:rsidR="00CE7A47" w:rsidRPr="00E07F7F" w:rsidRDefault="00CE7A47" w:rsidP="00CE7A47">
            <w:pPr>
              <w:rPr>
                <w:rFonts w:cs="Times New Roman"/>
                <w:color w:val="000000" w:themeColor="text1"/>
                <w:sz w:val="18"/>
                <w:szCs w:val="18"/>
              </w:rPr>
            </w:pPr>
            <w:del w:id="40" w:author="21" w:date="2016-04-28T14:53:00Z">
              <w:r w:rsidRPr="009E0CF3" w:rsidDel="000343EC">
                <w:rPr>
                  <w:rFonts w:asciiTheme="minorHAnsi" w:hAnsiTheme="minorHAnsi"/>
                  <w:b/>
                  <w:sz w:val="20"/>
                  <w:szCs w:val="20"/>
                </w:rPr>
                <w:delText xml:space="preserve">Čestné vyhlásenie žiadateľa </w:delText>
              </w:r>
              <w:r w:rsidRPr="009E0CF3" w:rsidDel="000343EC">
                <w:rPr>
                  <w:rFonts w:asciiTheme="minorHAnsi" w:hAnsiTheme="minorHAnsi"/>
                  <w:sz w:val="20"/>
                  <w:szCs w:val="20"/>
                </w:rPr>
                <w:delText>k uplatňovaniu zásady „znečisťovateľ platí“.</w:delText>
              </w:r>
            </w:del>
          </w:p>
        </w:tc>
      </w:tr>
      <w:tr w:rsidR="00E00461" w:rsidRPr="002D4CDB" w:rsidTr="00D853A1">
        <w:trPr>
          <w:gridAfter w:val="1"/>
          <w:wAfter w:w="12" w:type="dxa"/>
          <w:trHeight w:val="330"/>
        </w:trPr>
        <w:tc>
          <w:tcPr>
            <w:tcW w:w="421" w:type="dxa"/>
          </w:tcPr>
          <w:p w:rsidR="00E00461" w:rsidRPr="002D4CDB" w:rsidRDefault="00610BAD" w:rsidP="000343EC">
            <w:pPr>
              <w:rPr>
                <w:rFonts w:asciiTheme="minorHAnsi" w:hAnsiTheme="minorHAnsi" w:cstheme="minorHAnsi"/>
                <w:sz w:val="18"/>
                <w:szCs w:val="18"/>
              </w:rPr>
            </w:pPr>
            <w:del w:id="41" w:author="21" w:date="2016-04-28T14:52:00Z">
              <w:r w:rsidDel="000343EC">
                <w:rPr>
                  <w:rFonts w:asciiTheme="minorHAnsi" w:hAnsiTheme="minorHAnsi" w:cstheme="minorHAnsi"/>
                  <w:sz w:val="20"/>
                  <w:szCs w:val="20"/>
                </w:rPr>
                <w:delText>21</w:delText>
              </w:r>
            </w:del>
            <w:ins w:id="42" w:author="21" w:date="2016-04-28T14:52:00Z">
              <w:r w:rsidR="000343EC">
                <w:rPr>
                  <w:rFonts w:asciiTheme="minorHAnsi" w:hAnsiTheme="minorHAnsi" w:cstheme="minorHAnsi"/>
                  <w:sz w:val="20"/>
                  <w:szCs w:val="20"/>
                </w:rPr>
                <w:t>22</w:t>
              </w:r>
            </w:ins>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Časová oprávnenosť realizácie projektu</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D853A1">
        <w:trPr>
          <w:gridAfter w:val="1"/>
          <w:wAfter w:w="12" w:type="dxa"/>
          <w:trHeight w:val="330"/>
        </w:trPr>
        <w:tc>
          <w:tcPr>
            <w:tcW w:w="421" w:type="dxa"/>
          </w:tcPr>
          <w:p w:rsidR="00E00461" w:rsidRPr="002D4CDB" w:rsidRDefault="00610BAD" w:rsidP="000343EC">
            <w:pPr>
              <w:rPr>
                <w:rFonts w:asciiTheme="minorHAnsi" w:hAnsiTheme="minorHAnsi" w:cstheme="minorHAnsi"/>
                <w:sz w:val="18"/>
                <w:szCs w:val="18"/>
              </w:rPr>
            </w:pPr>
            <w:del w:id="43" w:author="21" w:date="2016-04-28T14:52:00Z">
              <w:r w:rsidDel="000343EC">
                <w:rPr>
                  <w:rFonts w:asciiTheme="minorHAnsi" w:hAnsiTheme="minorHAnsi" w:cstheme="minorHAnsi"/>
                  <w:sz w:val="20"/>
                  <w:szCs w:val="20"/>
                </w:rPr>
                <w:delText>22</w:delText>
              </w:r>
            </w:del>
            <w:ins w:id="44" w:author="21" w:date="2016-04-28T14:52:00Z">
              <w:r w:rsidR="000343EC">
                <w:rPr>
                  <w:rFonts w:asciiTheme="minorHAnsi" w:hAnsiTheme="minorHAnsi" w:cstheme="minorHAnsi"/>
                  <w:sz w:val="20"/>
                  <w:szCs w:val="20"/>
                </w:rPr>
                <w:t>23</w:t>
              </w:r>
            </w:ins>
          </w:p>
        </w:tc>
        <w:tc>
          <w:tcPr>
            <w:tcW w:w="6378" w:type="dxa"/>
          </w:tcPr>
          <w:p w:rsidR="00E00461" w:rsidRPr="00B768E6" w:rsidDel="00E00461" w:rsidRDefault="00E00461" w:rsidP="00911AC2">
            <w:pPr>
              <w:rPr>
                <w:rFonts w:cs="Times New Roman"/>
                <w:color w:val="000000" w:themeColor="text1"/>
                <w:sz w:val="18"/>
                <w:szCs w:val="18"/>
              </w:rPr>
            </w:pPr>
            <w:del w:id="45" w:author="21" w:date="2016-05-11T14:57:00Z">
              <w:r w:rsidRPr="002D4739" w:rsidDel="00911AC2">
                <w:rPr>
                  <w:rFonts w:asciiTheme="minorHAnsi" w:hAnsiTheme="minorHAnsi" w:cs="Times New Roman"/>
                  <w:sz w:val="20"/>
                  <w:szCs w:val="20"/>
                </w:rPr>
                <w:delText xml:space="preserve">Podmienka </w:delText>
              </w:r>
            </w:del>
            <w:ins w:id="46" w:author="21" w:date="2016-05-11T14:57:00Z">
              <w:r w:rsidR="00911AC2" w:rsidRPr="002D4739">
                <w:rPr>
                  <w:rFonts w:asciiTheme="minorHAnsi" w:hAnsiTheme="minorHAnsi" w:cs="Times New Roman"/>
                  <w:sz w:val="20"/>
                  <w:szCs w:val="20"/>
                </w:rPr>
                <w:t>Podmienk</w:t>
              </w:r>
              <w:r w:rsidR="00911AC2">
                <w:rPr>
                  <w:rFonts w:asciiTheme="minorHAnsi" w:hAnsiTheme="minorHAnsi" w:cs="Times New Roman"/>
                  <w:sz w:val="20"/>
                  <w:szCs w:val="20"/>
                </w:rPr>
                <w:t>y</w:t>
              </w:r>
              <w:r w:rsidR="00911AC2" w:rsidRPr="002D4739">
                <w:rPr>
                  <w:rFonts w:asciiTheme="minorHAnsi" w:hAnsiTheme="minorHAnsi" w:cs="Times New Roman"/>
                  <w:sz w:val="20"/>
                  <w:szCs w:val="20"/>
                </w:rPr>
                <w:t xml:space="preserve"> </w:t>
              </w:r>
            </w:ins>
            <w:ins w:id="47" w:author="21" w:date="2016-05-11T14:58:00Z">
              <w:r w:rsidR="00911AC2" w:rsidRPr="00911AC2">
                <w:rPr>
                  <w:rFonts w:asciiTheme="minorHAnsi" w:hAnsiTheme="minorHAnsi" w:cs="Times New Roman"/>
                  <w:sz w:val="20"/>
                  <w:szCs w:val="20"/>
                </w:rPr>
                <w:t xml:space="preserve">poskytnutia príspevku z hľadiska </w:t>
              </w:r>
            </w:ins>
            <w:del w:id="48" w:author="21" w:date="2016-05-11T14:58:00Z">
              <w:r w:rsidRPr="002D4739" w:rsidDel="00911AC2">
                <w:rPr>
                  <w:rFonts w:asciiTheme="minorHAnsi" w:hAnsiTheme="minorHAnsi" w:cs="Times New Roman"/>
                  <w:sz w:val="20"/>
                  <w:szCs w:val="20"/>
                </w:rPr>
                <w:delText xml:space="preserve">povinného </w:delText>
              </w:r>
            </w:del>
            <w:r w:rsidRPr="002D4739">
              <w:rPr>
                <w:rFonts w:asciiTheme="minorHAnsi" w:hAnsiTheme="minorHAnsi" w:cs="Times New Roman"/>
                <w:sz w:val="20"/>
                <w:szCs w:val="20"/>
              </w:rPr>
              <w:t xml:space="preserve">definovania merateľných ukazovateľov projektu </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E00461">
        <w:trPr>
          <w:gridAfter w:val="1"/>
          <w:wAfter w:w="12" w:type="dxa"/>
          <w:trHeight w:val="330"/>
        </w:trPr>
        <w:tc>
          <w:tcPr>
            <w:tcW w:w="6799" w:type="dxa"/>
            <w:gridSpan w:val="2"/>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7229" w:type="dxa"/>
          </w:tcPr>
          <w:p w:rsidR="00E00461" w:rsidRPr="00E8523D" w:rsidDel="00E00461" w:rsidRDefault="00E00461" w:rsidP="00B93A33">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2D4CDB" w:rsidRDefault="00AB0A70" w:rsidP="000343EC">
            <w:pPr>
              <w:rPr>
                <w:rFonts w:asciiTheme="minorHAnsi" w:hAnsiTheme="minorHAnsi" w:cstheme="minorHAnsi"/>
                <w:sz w:val="18"/>
                <w:szCs w:val="18"/>
              </w:rPr>
            </w:pPr>
            <w:del w:id="49" w:author="21" w:date="2016-04-28T14:52:00Z">
              <w:r w:rsidDel="000343EC">
                <w:rPr>
                  <w:rFonts w:asciiTheme="minorHAnsi" w:hAnsiTheme="minorHAnsi" w:cstheme="minorHAnsi"/>
                  <w:sz w:val="20"/>
                  <w:szCs w:val="20"/>
                </w:rPr>
                <w:delText>2</w:delText>
              </w:r>
              <w:r w:rsidR="00610BAD" w:rsidDel="000343EC">
                <w:rPr>
                  <w:rFonts w:asciiTheme="minorHAnsi" w:hAnsiTheme="minorHAnsi" w:cstheme="minorHAnsi"/>
                  <w:sz w:val="20"/>
                  <w:szCs w:val="20"/>
                </w:rPr>
                <w:delText>3</w:delText>
              </w:r>
            </w:del>
            <w:ins w:id="50" w:author="21" w:date="2016-04-28T14:52:00Z">
              <w:r w:rsidR="000343EC">
                <w:rPr>
                  <w:rFonts w:asciiTheme="minorHAnsi" w:hAnsiTheme="minorHAnsi" w:cstheme="minorHAnsi"/>
                  <w:sz w:val="20"/>
                  <w:szCs w:val="20"/>
                </w:rPr>
                <w:t>24</w:t>
              </w:r>
            </w:ins>
          </w:p>
        </w:tc>
        <w:tc>
          <w:tcPr>
            <w:tcW w:w="6378" w:type="dxa"/>
          </w:tcPr>
          <w:p w:rsidR="00E00461" w:rsidRPr="00D90488" w:rsidDel="00E00461" w:rsidRDefault="00E00461" w:rsidP="00B93A33">
            <w:pPr>
              <w:rPr>
                <w:rFonts w:cs="Times New Roman"/>
                <w:color w:val="000000" w:themeColor="text1"/>
                <w:sz w:val="18"/>
                <w:szCs w:val="18"/>
              </w:rPr>
            </w:pPr>
            <w:r w:rsidRPr="00D90488">
              <w:rPr>
                <w:rFonts w:asciiTheme="minorHAnsi" w:hAnsiTheme="minorHAnsi" w:cs="Times New Roman"/>
                <w:sz w:val="20"/>
                <w:szCs w:val="20"/>
              </w:rPr>
              <w:t>Podmienka, že na verejné práce je vykonaná štátna expertíza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B0779B">
              <w:rPr>
                <w:rFonts w:asciiTheme="minorHAnsi" w:hAnsiTheme="minorHAnsi" w:cs="Times New Roman"/>
                <w:b/>
                <w:sz w:val="20"/>
                <w:szCs w:val="20"/>
                <w:u w:val="single"/>
              </w:rPr>
              <w:t>6</w:t>
            </w:r>
            <w:r w:rsidRPr="002D4739">
              <w:rPr>
                <w:rFonts w:asciiTheme="minorHAnsi" w:hAnsiTheme="minorHAnsi" w:cs="Times New Roman"/>
                <w:b/>
                <w:sz w:val="20"/>
                <w:szCs w:val="20"/>
                <w:u w:val="single"/>
              </w:rPr>
              <w:t xml:space="preserve"> </w:t>
            </w:r>
          </w:p>
          <w:p w:rsidR="00E00461" w:rsidRPr="002D4739" w:rsidRDefault="00E00461" w:rsidP="00E00461">
            <w:pPr>
              <w:rPr>
                <w:rFonts w:asciiTheme="minorHAnsi" w:hAnsiTheme="minorHAnsi"/>
                <w:b/>
                <w:sz w:val="20"/>
                <w:szCs w:val="20"/>
              </w:rPr>
            </w:pPr>
            <w:r w:rsidRPr="002D4739">
              <w:rPr>
                <w:rFonts w:asciiTheme="minorHAnsi" w:hAnsiTheme="minorHAnsi"/>
                <w:b/>
                <w:sz w:val="20"/>
                <w:szCs w:val="20"/>
              </w:rPr>
              <w:t>Protokol o vykonaní štátnej expertízy</w:t>
            </w:r>
          </w:p>
          <w:p w:rsidR="00E00461" w:rsidRPr="00E8523D" w:rsidDel="00E00461" w:rsidRDefault="00E00461" w:rsidP="00AB0A70">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2D4CDB" w:rsidRDefault="00AB0A70" w:rsidP="000343EC">
            <w:pPr>
              <w:rPr>
                <w:rFonts w:asciiTheme="minorHAnsi" w:hAnsiTheme="minorHAnsi" w:cstheme="minorHAnsi"/>
                <w:sz w:val="18"/>
                <w:szCs w:val="18"/>
              </w:rPr>
            </w:pPr>
            <w:del w:id="51" w:author="21" w:date="2016-04-28T14:52:00Z">
              <w:r w:rsidDel="000343EC">
                <w:rPr>
                  <w:rFonts w:asciiTheme="minorHAnsi" w:hAnsiTheme="minorHAnsi" w:cstheme="minorHAnsi"/>
                  <w:sz w:val="18"/>
                  <w:szCs w:val="18"/>
                </w:rPr>
                <w:delText>2</w:delText>
              </w:r>
              <w:r w:rsidR="00610BAD" w:rsidDel="000343EC">
                <w:rPr>
                  <w:rFonts w:asciiTheme="minorHAnsi" w:hAnsiTheme="minorHAnsi" w:cstheme="minorHAnsi"/>
                  <w:sz w:val="18"/>
                  <w:szCs w:val="18"/>
                </w:rPr>
                <w:delText>4</w:delText>
              </w:r>
            </w:del>
            <w:ins w:id="52" w:author="21" w:date="2016-04-28T14:52:00Z">
              <w:r w:rsidR="000343EC">
                <w:rPr>
                  <w:rFonts w:asciiTheme="minorHAnsi" w:hAnsiTheme="minorHAnsi" w:cstheme="minorHAnsi"/>
                  <w:sz w:val="18"/>
                  <w:szCs w:val="18"/>
                </w:rPr>
                <w:t>25</w:t>
              </w:r>
            </w:ins>
          </w:p>
        </w:tc>
        <w:tc>
          <w:tcPr>
            <w:tcW w:w="6378" w:type="dxa"/>
          </w:tcPr>
          <w:p w:rsidR="00E00461" w:rsidRPr="00D90488" w:rsidDel="00E00461" w:rsidRDefault="00E00461" w:rsidP="00B93A33">
            <w:pPr>
              <w:rPr>
                <w:rFonts w:cs="Times New Roman"/>
                <w:color w:val="000000" w:themeColor="text1"/>
                <w:sz w:val="18"/>
                <w:szCs w:val="18"/>
              </w:rPr>
            </w:pPr>
            <w:r w:rsidRPr="00D90488">
              <w:rPr>
                <w:rFonts w:asciiTheme="minorHAnsi" w:hAnsiTheme="minorHAnsi" w:cs="Times New Roman"/>
                <w:sz w:val="20"/>
                <w:szCs w:val="20"/>
              </w:rPr>
              <w:t>Podmienka, že pre stavby dopravnej infraštruktúry je vykonaná rezortná expertíza</w:t>
            </w:r>
          </w:p>
        </w:tc>
        <w:tc>
          <w:tcPr>
            <w:tcW w:w="7229" w:type="dxa"/>
          </w:tcPr>
          <w:p w:rsidR="00E00461" w:rsidRPr="00BC019B" w:rsidRDefault="00E00461" w:rsidP="00E00461">
            <w:pPr>
              <w:rPr>
                <w:rFonts w:asciiTheme="minorHAnsi" w:hAnsiTheme="minorHAnsi"/>
                <w:b/>
                <w:sz w:val="20"/>
                <w:szCs w:val="20"/>
              </w:rPr>
            </w:pPr>
            <w:r w:rsidRPr="00BC019B">
              <w:rPr>
                <w:rFonts w:asciiTheme="minorHAnsi" w:hAnsiTheme="minorHAnsi"/>
                <w:b/>
                <w:sz w:val="20"/>
                <w:szCs w:val="20"/>
              </w:rPr>
              <w:t xml:space="preserve">Príloha </w:t>
            </w:r>
            <w:r w:rsidR="00610BAD" w:rsidRPr="002D4739">
              <w:rPr>
                <w:rFonts w:asciiTheme="minorHAnsi" w:hAnsiTheme="minorHAnsi" w:cs="Times New Roman"/>
                <w:b/>
                <w:sz w:val="20"/>
                <w:szCs w:val="20"/>
                <w:u w:val="single"/>
              </w:rPr>
              <w:t>č. 1</w:t>
            </w:r>
            <w:r w:rsidR="00B0779B">
              <w:rPr>
                <w:rFonts w:asciiTheme="minorHAnsi" w:hAnsiTheme="minorHAnsi" w:cs="Times New Roman"/>
                <w:b/>
                <w:sz w:val="20"/>
                <w:szCs w:val="20"/>
                <w:u w:val="single"/>
              </w:rPr>
              <w:t>7</w:t>
            </w:r>
            <w:r w:rsidR="00610BAD" w:rsidRPr="002D4739">
              <w:rPr>
                <w:rFonts w:asciiTheme="minorHAnsi" w:hAnsiTheme="minorHAnsi" w:cs="Times New Roman"/>
                <w:b/>
                <w:sz w:val="20"/>
                <w:szCs w:val="20"/>
                <w:u w:val="single"/>
              </w:rPr>
              <w:t xml:space="preserve"> </w:t>
            </w:r>
          </w:p>
          <w:p w:rsidR="00E00461" w:rsidRPr="00BC019B" w:rsidRDefault="00E00461" w:rsidP="00E00461">
            <w:pPr>
              <w:pStyle w:val="Default"/>
              <w:jc w:val="both"/>
              <w:rPr>
                <w:rFonts w:asciiTheme="minorHAnsi" w:hAnsiTheme="minorHAnsi" w:cstheme="minorBidi"/>
                <w:color w:val="auto"/>
                <w:sz w:val="20"/>
                <w:szCs w:val="20"/>
              </w:rPr>
            </w:pPr>
            <w:r w:rsidRPr="00BC019B">
              <w:rPr>
                <w:rFonts w:asciiTheme="minorHAnsi" w:hAnsiTheme="minorHAnsi" w:cstheme="minorBidi"/>
                <w:b/>
                <w:color w:val="auto"/>
                <w:sz w:val="20"/>
                <w:szCs w:val="20"/>
              </w:rPr>
              <w:t xml:space="preserve">Protokol o vykonaní rezortnej expertízy </w:t>
            </w:r>
          </w:p>
          <w:p w:rsidR="00E00461" w:rsidRPr="00E8523D" w:rsidDel="00E00461" w:rsidRDefault="00E00461" w:rsidP="00B93A33">
            <w:pPr>
              <w:rPr>
                <w:rFonts w:ascii="Arial Narrow" w:hAnsi="Arial Narrow"/>
                <w:b/>
                <w:color w:val="FF0000"/>
                <w:sz w:val="20"/>
                <w:szCs w:val="20"/>
              </w:rPr>
            </w:pPr>
          </w:p>
        </w:tc>
      </w:tr>
      <w:tr w:rsidR="00F63267" w:rsidRPr="002D4CDB" w:rsidTr="00D853A1">
        <w:trPr>
          <w:gridAfter w:val="1"/>
          <w:wAfter w:w="12" w:type="dxa"/>
          <w:trHeight w:val="330"/>
          <w:ins w:id="53" w:author="21" w:date="2016-05-10T15:58:00Z"/>
        </w:trPr>
        <w:tc>
          <w:tcPr>
            <w:tcW w:w="421" w:type="dxa"/>
          </w:tcPr>
          <w:p w:rsidR="00F63267" w:rsidDel="000343EC" w:rsidRDefault="00F63267" w:rsidP="000343EC">
            <w:pPr>
              <w:rPr>
                <w:ins w:id="54" w:author="21" w:date="2016-05-10T15:58:00Z"/>
                <w:rFonts w:asciiTheme="minorHAnsi" w:hAnsiTheme="minorHAnsi" w:cstheme="minorHAnsi"/>
                <w:sz w:val="18"/>
                <w:szCs w:val="18"/>
              </w:rPr>
            </w:pPr>
            <w:ins w:id="55" w:author="21" w:date="2016-05-10T15:58:00Z">
              <w:r>
                <w:rPr>
                  <w:rFonts w:asciiTheme="minorHAnsi" w:hAnsiTheme="minorHAnsi" w:cstheme="minorHAnsi"/>
                  <w:sz w:val="20"/>
                  <w:szCs w:val="20"/>
                </w:rPr>
                <w:t>26</w:t>
              </w:r>
            </w:ins>
          </w:p>
        </w:tc>
        <w:tc>
          <w:tcPr>
            <w:tcW w:w="6378" w:type="dxa"/>
          </w:tcPr>
          <w:p w:rsidR="00F63267" w:rsidRPr="00D90488" w:rsidRDefault="00F63267" w:rsidP="00B93A33">
            <w:pPr>
              <w:rPr>
                <w:ins w:id="56" w:author="21" w:date="2016-05-10T15:58:00Z"/>
                <w:rFonts w:asciiTheme="minorHAnsi" w:hAnsiTheme="minorHAnsi" w:cs="Times New Roman"/>
                <w:sz w:val="20"/>
                <w:szCs w:val="20"/>
              </w:rPr>
            </w:pPr>
            <w:ins w:id="57" w:author="21" w:date="2016-05-10T15:58:00Z">
              <w:r w:rsidRPr="00B0152A">
                <w:rPr>
                  <w:rFonts w:asciiTheme="minorHAnsi" w:hAnsiTheme="minorHAnsi" w:cs="Times New Roman"/>
                  <w:sz w:val="20"/>
                  <w:szCs w:val="20"/>
                </w:rPr>
                <w:t>Podmienka, že žiadateľ má vypracovanú štúdiu realizovateľnosti</w:t>
              </w:r>
            </w:ins>
          </w:p>
        </w:tc>
        <w:tc>
          <w:tcPr>
            <w:tcW w:w="7229" w:type="dxa"/>
          </w:tcPr>
          <w:p w:rsidR="00F63267" w:rsidRPr="00B0152A" w:rsidRDefault="00F63267" w:rsidP="00F63267">
            <w:pPr>
              <w:rPr>
                <w:ins w:id="58" w:author="21" w:date="2016-05-10T15:58:00Z"/>
                <w:rFonts w:asciiTheme="minorHAnsi" w:hAnsiTheme="minorHAnsi" w:cs="Times New Roman"/>
                <w:b/>
                <w:sz w:val="20"/>
                <w:szCs w:val="20"/>
                <w:u w:val="single"/>
              </w:rPr>
            </w:pPr>
            <w:ins w:id="59" w:author="21" w:date="2016-05-10T15:58:00Z">
              <w:r w:rsidRPr="00B0152A">
                <w:rPr>
                  <w:rFonts w:asciiTheme="minorHAnsi" w:hAnsiTheme="minorHAnsi" w:cs="Times New Roman"/>
                  <w:b/>
                  <w:sz w:val="20"/>
                  <w:szCs w:val="20"/>
                  <w:u w:val="single"/>
                </w:rPr>
                <w:t>Príloha č.</w:t>
              </w:r>
              <w:r>
                <w:rPr>
                  <w:rFonts w:asciiTheme="minorHAnsi" w:hAnsiTheme="minorHAnsi" w:cs="Times New Roman"/>
                  <w:b/>
                  <w:sz w:val="20"/>
                  <w:szCs w:val="20"/>
                  <w:u w:val="single"/>
                </w:rPr>
                <w:t xml:space="preserve"> 18</w:t>
              </w:r>
            </w:ins>
          </w:p>
          <w:p w:rsidR="00F63267" w:rsidRPr="00BC019B" w:rsidRDefault="00F63267" w:rsidP="00F63267">
            <w:pPr>
              <w:rPr>
                <w:ins w:id="60" w:author="21" w:date="2016-05-10T15:58:00Z"/>
                <w:rFonts w:asciiTheme="minorHAnsi" w:hAnsiTheme="minorHAnsi"/>
                <w:b/>
                <w:sz w:val="20"/>
                <w:szCs w:val="20"/>
              </w:rPr>
            </w:pPr>
            <w:ins w:id="61" w:author="21" w:date="2016-05-10T15:58:00Z">
              <w:r w:rsidRPr="00B0152A">
                <w:rPr>
                  <w:rFonts w:asciiTheme="minorHAnsi" w:hAnsiTheme="minorHAnsi"/>
                  <w:b/>
                  <w:sz w:val="20"/>
                  <w:szCs w:val="20"/>
                </w:rPr>
                <w:t>Štúdia realizovateľnosti projektu</w:t>
              </w:r>
            </w:ins>
          </w:p>
        </w:tc>
      </w:tr>
      <w:tr w:rsidR="004D3EE1" w:rsidRPr="002D4CDB" w:rsidTr="004D3EE1">
        <w:trPr>
          <w:gridAfter w:val="1"/>
          <w:wAfter w:w="12" w:type="dxa"/>
          <w:trHeight w:val="368"/>
        </w:trPr>
        <w:tc>
          <w:tcPr>
            <w:tcW w:w="421" w:type="dxa"/>
            <w:vMerge w:val="restart"/>
          </w:tcPr>
          <w:p w:rsidR="004D3EE1" w:rsidRPr="002D4CDB" w:rsidRDefault="00F63267" w:rsidP="000343EC">
            <w:pPr>
              <w:rPr>
                <w:rFonts w:asciiTheme="minorHAnsi" w:hAnsiTheme="minorHAnsi" w:cstheme="minorHAnsi"/>
                <w:sz w:val="18"/>
                <w:szCs w:val="18"/>
              </w:rPr>
            </w:pPr>
            <w:ins w:id="62" w:author="21" w:date="2016-05-10T15:58:00Z">
              <w:r w:rsidRPr="00B0152A">
                <w:rPr>
                  <w:rFonts w:asciiTheme="minorHAnsi" w:hAnsiTheme="minorHAnsi" w:cstheme="minorHAnsi"/>
                  <w:sz w:val="18"/>
                  <w:szCs w:val="18"/>
                </w:rPr>
                <w:t>2</w:t>
              </w:r>
              <w:r>
                <w:rPr>
                  <w:rFonts w:asciiTheme="minorHAnsi" w:hAnsiTheme="minorHAnsi" w:cstheme="minorHAnsi"/>
                  <w:sz w:val="18"/>
                  <w:szCs w:val="18"/>
                </w:rPr>
                <w:t>7</w:t>
              </w:r>
            </w:ins>
            <w:del w:id="63" w:author="21" w:date="2016-04-28T14:52:00Z">
              <w:r w:rsidR="004D3EE1" w:rsidDel="000343EC">
                <w:rPr>
                  <w:rFonts w:asciiTheme="minorHAnsi" w:hAnsiTheme="minorHAnsi" w:cstheme="minorHAnsi"/>
                  <w:sz w:val="20"/>
                  <w:szCs w:val="20"/>
                </w:rPr>
                <w:delText>25</w:delText>
              </w:r>
            </w:del>
          </w:p>
        </w:tc>
        <w:tc>
          <w:tcPr>
            <w:tcW w:w="6378" w:type="dxa"/>
            <w:vMerge w:val="restart"/>
          </w:tcPr>
          <w:p w:rsidR="004D3EE1" w:rsidRPr="00D90488" w:rsidDel="00E00461" w:rsidRDefault="004D3EE1" w:rsidP="00B93A33">
            <w:pPr>
              <w:rPr>
                <w:rFonts w:cs="Times New Roman"/>
                <w:color w:val="000000" w:themeColor="text1"/>
                <w:sz w:val="18"/>
                <w:szCs w:val="18"/>
              </w:rPr>
            </w:pPr>
            <w:r w:rsidRPr="00D90488">
              <w:rPr>
                <w:rFonts w:asciiTheme="minorHAnsi" w:hAnsiTheme="minorHAnsi" w:cs="Times New Roman"/>
                <w:sz w:val="20"/>
                <w:szCs w:val="20"/>
              </w:rPr>
              <w:t>Osobitná podmienka pre žiadateľa realizujúceho veľký projekt</w:t>
            </w:r>
          </w:p>
        </w:tc>
        <w:tc>
          <w:tcPr>
            <w:tcW w:w="7229" w:type="dxa"/>
          </w:tcPr>
          <w:p w:rsidR="004D3EE1" w:rsidRPr="002D4739" w:rsidRDefault="004D3EE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del w:id="64" w:author="21" w:date="2016-05-10T15:58:00Z">
              <w:r w:rsidRPr="002D4739" w:rsidDel="00F63267">
                <w:rPr>
                  <w:rFonts w:asciiTheme="minorHAnsi" w:hAnsiTheme="minorHAnsi" w:cs="Times New Roman"/>
                  <w:b/>
                  <w:sz w:val="20"/>
                  <w:szCs w:val="20"/>
                  <w:u w:val="single"/>
                </w:rPr>
                <w:delText>1</w:delText>
              </w:r>
              <w:r w:rsidR="00B0779B" w:rsidDel="00F63267">
                <w:rPr>
                  <w:rFonts w:asciiTheme="minorHAnsi" w:hAnsiTheme="minorHAnsi" w:cs="Times New Roman"/>
                  <w:b/>
                  <w:sz w:val="20"/>
                  <w:szCs w:val="20"/>
                  <w:u w:val="single"/>
                </w:rPr>
                <w:delText>8</w:delText>
              </w:r>
            </w:del>
            <w:ins w:id="65" w:author="21" w:date="2016-05-10T15:58:00Z">
              <w:r w:rsidR="00F63267" w:rsidRPr="002D4739">
                <w:rPr>
                  <w:rFonts w:asciiTheme="minorHAnsi" w:hAnsiTheme="minorHAnsi" w:cs="Times New Roman"/>
                  <w:b/>
                  <w:sz w:val="20"/>
                  <w:szCs w:val="20"/>
                  <w:u w:val="single"/>
                </w:rPr>
                <w:t>1</w:t>
              </w:r>
              <w:r w:rsidR="00F63267">
                <w:rPr>
                  <w:rFonts w:asciiTheme="minorHAnsi" w:hAnsiTheme="minorHAnsi" w:cs="Times New Roman"/>
                  <w:b/>
                  <w:sz w:val="20"/>
                  <w:szCs w:val="20"/>
                  <w:u w:val="single"/>
                </w:rPr>
                <w:t>9</w:t>
              </w:r>
            </w:ins>
          </w:p>
          <w:p w:rsidR="004D3EE1" w:rsidRPr="00E8523D" w:rsidDel="00E00461" w:rsidRDefault="004D3EE1" w:rsidP="004B4294">
            <w:pPr>
              <w:rPr>
                <w:rFonts w:ascii="Arial Narrow" w:hAnsi="Arial Narrow"/>
                <w:b/>
                <w:color w:val="FF0000"/>
                <w:sz w:val="20"/>
                <w:szCs w:val="20"/>
              </w:rPr>
            </w:pPr>
            <w:r w:rsidRPr="00B0152A">
              <w:rPr>
                <w:rFonts w:asciiTheme="minorHAnsi" w:hAnsiTheme="minorHAnsi"/>
                <w:b/>
                <w:sz w:val="20"/>
                <w:szCs w:val="20"/>
              </w:rPr>
              <w:t>Oznámenie vybraného veľkého projektu</w:t>
            </w:r>
            <w:r w:rsidR="004B4294">
              <w:rPr>
                <w:rFonts w:asciiTheme="minorHAnsi" w:hAnsiTheme="minorHAnsi"/>
                <w:b/>
                <w:sz w:val="20"/>
                <w:szCs w:val="20"/>
              </w:rPr>
              <w:t xml:space="preserve">, </w:t>
            </w:r>
            <w:r w:rsidR="004B4294" w:rsidRPr="002D4739">
              <w:rPr>
                <w:rFonts w:asciiTheme="minorHAnsi" w:hAnsiTheme="minorHAnsi" w:cs="Arial"/>
                <w:sz w:val="20"/>
                <w:szCs w:val="20"/>
              </w:rPr>
              <w:t>v</w:t>
            </w:r>
            <w:r w:rsidR="004B4294">
              <w:rPr>
                <w:rFonts w:asciiTheme="minorHAnsi" w:hAnsiTheme="minorHAnsi" w:cs="Arial"/>
                <w:sz w:val="20"/>
                <w:szCs w:val="20"/>
              </w:rPr>
              <w:t xml:space="preserve"> prípade že sa aplikuje </w:t>
            </w:r>
            <w:r w:rsidR="004B4294" w:rsidRPr="002D4739">
              <w:rPr>
                <w:rFonts w:asciiTheme="minorHAnsi" w:hAnsiTheme="minorHAnsi" w:cs="Arial"/>
                <w:sz w:val="20"/>
                <w:szCs w:val="20"/>
              </w:rPr>
              <w:t>člán</w:t>
            </w:r>
            <w:r w:rsidR="004B4294">
              <w:rPr>
                <w:rFonts w:asciiTheme="minorHAnsi" w:hAnsiTheme="minorHAnsi" w:cs="Arial"/>
                <w:sz w:val="20"/>
                <w:szCs w:val="20"/>
              </w:rPr>
              <w:t>o</w:t>
            </w:r>
            <w:r w:rsidR="004B4294" w:rsidRPr="002D4739">
              <w:rPr>
                <w:rFonts w:asciiTheme="minorHAnsi" w:hAnsiTheme="minorHAnsi" w:cs="Arial"/>
                <w:sz w:val="20"/>
                <w:szCs w:val="20"/>
              </w:rPr>
              <w:t xml:space="preserve">k </w:t>
            </w:r>
            <w:r w:rsidRPr="002D4739">
              <w:rPr>
                <w:rFonts w:asciiTheme="minorHAnsi" w:hAnsiTheme="minorHAnsi" w:cs="Arial"/>
                <w:sz w:val="20"/>
                <w:szCs w:val="20"/>
              </w:rPr>
              <w:t>10</w:t>
            </w:r>
            <w:r>
              <w:rPr>
                <w:rFonts w:asciiTheme="minorHAnsi" w:hAnsiTheme="minorHAnsi" w:cs="Arial"/>
                <w:sz w:val="20"/>
                <w:szCs w:val="20"/>
              </w:rPr>
              <w:t>2</w:t>
            </w:r>
            <w:r w:rsidRPr="002D4739">
              <w:rPr>
                <w:rFonts w:asciiTheme="minorHAnsi" w:hAnsiTheme="minorHAnsi" w:cs="Arial"/>
                <w:sz w:val="20"/>
                <w:szCs w:val="20"/>
              </w:rPr>
              <w:t xml:space="preserve"> všeobecného nariadenia v slovenskom a anglickom jazyku</w:t>
            </w:r>
            <w:r>
              <w:rPr>
                <w:rFonts w:asciiTheme="minorHAnsi" w:hAnsiTheme="minorHAnsi" w:cs="Arial"/>
                <w:sz w:val="20"/>
                <w:szCs w:val="20"/>
              </w:rPr>
              <w:t xml:space="preserve"> </w:t>
            </w:r>
          </w:p>
        </w:tc>
      </w:tr>
      <w:tr w:rsidR="004D3EE1" w:rsidRPr="002D4CDB" w:rsidTr="00D853A1">
        <w:trPr>
          <w:gridAfter w:val="1"/>
          <w:wAfter w:w="12" w:type="dxa"/>
          <w:trHeight w:val="367"/>
        </w:trPr>
        <w:tc>
          <w:tcPr>
            <w:tcW w:w="421" w:type="dxa"/>
            <w:vMerge/>
          </w:tcPr>
          <w:p w:rsidR="004D3EE1" w:rsidRDefault="004D3EE1" w:rsidP="00610BAD">
            <w:pPr>
              <w:rPr>
                <w:rFonts w:asciiTheme="minorHAnsi" w:hAnsiTheme="minorHAnsi" w:cstheme="minorHAnsi"/>
                <w:sz w:val="20"/>
                <w:szCs w:val="20"/>
              </w:rPr>
            </w:pPr>
          </w:p>
        </w:tc>
        <w:tc>
          <w:tcPr>
            <w:tcW w:w="6378" w:type="dxa"/>
            <w:vMerge/>
          </w:tcPr>
          <w:p w:rsidR="004D3EE1" w:rsidRPr="00D90488" w:rsidRDefault="004D3EE1" w:rsidP="00B93A33">
            <w:pPr>
              <w:rPr>
                <w:rFonts w:asciiTheme="minorHAnsi" w:hAnsiTheme="minorHAnsi" w:cs="Times New Roman"/>
                <w:sz w:val="20"/>
                <w:szCs w:val="20"/>
              </w:rPr>
            </w:pPr>
          </w:p>
        </w:tc>
        <w:tc>
          <w:tcPr>
            <w:tcW w:w="7229" w:type="dxa"/>
          </w:tcPr>
          <w:p w:rsidR="004D3EE1" w:rsidRPr="002D4739" w:rsidRDefault="004D3EE1" w:rsidP="004D3EE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del w:id="66" w:author="21" w:date="2016-05-10T15:58:00Z">
              <w:r w:rsidR="00B0779B" w:rsidDel="00F63267">
                <w:rPr>
                  <w:rFonts w:asciiTheme="minorHAnsi" w:hAnsiTheme="minorHAnsi" w:cs="Times New Roman"/>
                  <w:b/>
                  <w:sz w:val="20"/>
                  <w:szCs w:val="20"/>
                  <w:u w:val="single"/>
                </w:rPr>
                <w:delText>19</w:delText>
              </w:r>
            </w:del>
            <w:ins w:id="67" w:author="21" w:date="2016-05-10T15:58:00Z">
              <w:r w:rsidR="00F63267">
                <w:rPr>
                  <w:rFonts w:asciiTheme="minorHAnsi" w:hAnsiTheme="minorHAnsi" w:cs="Times New Roman"/>
                  <w:b/>
                  <w:sz w:val="20"/>
                  <w:szCs w:val="20"/>
                  <w:u w:val="single"/>
                </w:rPr>
                <w:t>20</w:t>
              </w:r>
            </w:ins>
          </w:p>
          <w:p w:rsidR="004D3EE1" w:rsidRPr="002D4739" w:rsidRDefault="004D3EE1" w:rsidP="004D3EE1">
            <w:pPr>
              <w:rPr>
                <w:rFonts w:asciiTheme="minorHAnsi" w:hAnsiTheme="minorHAnsi" w:cs="Times New Roman"/>
                <w:b/>
                <w:sz w:val="20"/>
                <w:szCs w:val="20"/>
                <w:u w:val="single"/>
              </w:rPr>
            </w:pPr>
            <w:r w:rsidRPr="002D4739">
              <w:rPr>
                <w:rFonts w:asciiTheme="minorHAnsi" w:hAnsiTheme="minorHAnsi"/>
                <w:b/>
                <w:sz w:val="20"/>
                <w:szCs w:val="20"/>
              </w:rPr>
              <w:t xml:space="preserve">Informácia o veľkom projekte </w:t>
            </w:r>
            <w:r w:rsidRPr="002D4739">
              <w:rPr>
                <w:rFonts w:asciiTheme="minorHAnsi" w:hAnsiTheme="minorHAnsi" w:cs="Arial"/>
                <w:sz w:val="20"/>
                <w:szCs w:val="20"/>
              </w:rPr>
              <w:t>v súlade s článkom 101 všeobecného nariadenia v slovenskom a anglickom jazyku</w:t>
            </w:r>
          </w:p>
        </w:tc>
      </w:tr>
      <w:tr w:rsidR="00E00461" w:rsidRPr="002D4CDB" w:rsidDel="00911AC2" w:rsidTr="00D853A1">
        <w:trPr>
          <w:gridAfter w:val="1"/>
          <w:wAfter w:w="12" w:type="dxa"/>
          <w:trHeight w:val="330"/>
          <w:del w:id="68" w:author="21" w:date="2016-05-11T14:58:00Z"/>
        </w:trPr>
        <w:tc>
          <w:tcPr>
            <w:tcW w:w="421" w:type="dxa"/>
          </w:tcPr>
          <w:p w:rsidR="00E00461" w:rsidRPr="00B0152A" w:rsidDel="00911AC2" w:rsidRDefault="00610BAD" w:rsidP="000343EC">
            <w:pPr>
              <w:rPr>
                <w:del w:id="69" w:author="21" w:date="2016-05-11T14:58:00Z"/>
                <w:rFonts w:asciiTheme="minorHAnsi" w:hAnsiTheme="minorHAnsi" w:cstheme="minorHAnsi"/>
                <w:sz w:val="18"/>
                <w:szCs w:val="18"/>
              </w:rPr>
            </w:pPr>
            <w:del w:id="70" w:author="21" w:date="2016-04-28T14:52:00Z">
              <w:r w:rsidRPr="00B0152A" w:rsidDel="000343EC">
                <w:rPr>
                  <w:rFonts w:asciiTheme="minorHAnsi" w:hAnsiTheme="minorHAnsi" w:cstheme="minorHAnsi"/>
                  <w:sz w:val="18"/>
                  <w:szCs w:val="18"/>
                </w:rPr>
                <w:delText>26</w:delText>
              </w:r>
            </w:del>
          </w:p>
        </w:tc>
        <w:tc>
          <w:tcPr>
            <w:tcW w:w="6378" w:type="dxa"/>
          </w:tcPr>
          <w:p w:rsidR="00E00461" w:rsidRPr="00B0152A" w:rsidDel="00911AC2" w:rsidRDefault="00E00461" w:rsidP="00B93A33">
            <w:pPr>
              <w:rPr>
                <w:del w:id="71" w:author="21" w:date="2016-05-11T14:58:00Z"/>
                <w:rFonts w:cs="Times New Roman"/>
                <w:color w:val="000000" w:themeColor="text1"/>
                <w:sz w:val="18"/>
                <w:szCs w:val="18"/>
              </w:rPr>
            </w:pPr>
            <w:del w:id="72" w:author="21" w:date="2016-05-10T15:58:00Z">
              <w:r w:rsidRPr="00B0152A" w:rsidDel="00F63267">
                <w:rPr>
                  <w:rFonts w:asciiTheme="minorHAnsi" w:hAnsiTheme="minorHAnsi" w:cs="Times New Roman"/>
                  <w:sz w:val="20"/>
                  <w:szCs w:val="20"/>
                </w:rPr>
                <w:delText>Podmienka, že žiadateľ má vypracovanú štúdiu realizovateľnosti</w:delText>
              </w:r>
            </w:del>
          </w:p>
        </w:tc>
        <w:tc>
          <w:tcPr>
            <w:tcW w:w="7229" w:type="dxa"/>
          </w:tcPr>
          <w:p w:rsidR="00E00461" w:rsidRPr="00B0152A" w:rsidDel="00F63267" w:rsidRDefault="00E00461" w:rsidP="00E00461">
            <w:pPr>
              <w:rPr>
                <w:del w:id="73" w:author="21" w:date="2016-05-10T15:58:00Z"/>
                <w:rFonts w:asciiTheme="minorHAnsi" w:hAnsiTheme="minorHAnsi" w:cs="Times New Roman"/>
                <w:b/>
                <w:sz w:val="20"/>
                <w:szCs w:val="20"/>
                <w:u w:val="single"/>
              </w:rPr>
            </w:pPr>
            <w:del w:id="74" w:author="21" w:date="2016-05-10T15:58:00Z">
              <w:r w:rsidRPr="00B0152A" w:rsidDel="00F63267">
                <w:rPr>
                  <w:rFonts w:asciiTheme="minorHAnsi" w:hAnsiTheme="minorHAnsi" w:cs="Times New Roman"/>
                  <w:b/>
                  <w:sz w:val="20"/>
                  <w:szCs w:val="20"/>
                  <w:u w:val="single"/>
                </w:rPr>
                <w:delText xml:space="preserve">Príloha </w:delText>
              </w:r>
              <w:r w:rsidR="00610BAD" w:rsidRPr="00B0152A" w:rsidDel="00F63267">
                <w:rPr>
                  <w:rFonts w:asciiTheme="minorHAnsi" w:hAnsiTheme="minorHAnsi" w:cs="Times New Roman"/>
                  <w:b/>
                  <w:sz w:val="20"/>
                  <w:szCs w:val="20"/>
                  <w:u w:val="single"/>
                </w:rPr>
                <w:delText>č.</w:delText>
              </w:r>
              <w:r w:rsidR="00CE7A47" w:rsidRPr="00B0152A" w:rsidDel="00F63267">
                <w:rPr>
                  <w:rFonts w:asciiTheme="minorHAnsi" w:hAnsiTheme="minorHAnsi" w:cs="Times New Roman"/>
                  <w:b/>
                  <w:sz w:val="20"/>
                  <w:szCs w:val="20"/>
                  <w:u w:val="single"/>
                </w:rPr>
                <w:delText>2</w:delText>
              </w:r>
              <w:r w:rsidR="00B0779B" w:rsidRPr="00B0152A" w:rsidDel="00F63267">
                <w:rPr>
                  <w:rFonts w:asciiTheme="minorHAnsi" w:hAnsiTheme="minorHAnsi" w:cs="Times New Roman"/>
                  <w:b/>
                  <w:sz w:val="20"/>
                  <w:szCs w:val="20"/>
                  <w:u w:val="single"/>
                </w:rPr>
                <w:delText>0</w:delText>
              </w:r>
            </w:del>
          </w:p>
          <w:p w:rsidR="00E00461" w:rsidRPr="00B0152A" w:rsidDel="00911AC2" w:rsidRDefault="00E00461" w:rsidP="00B93A33">
            <w:pPr>
              <w:rPr>
                <w:del w:id="75" w:author="21" w:date="2016-05-11T14:58:00Z"/>
                <w:rFonts w:ascii="Arial Narrow" w:hAnsi="Arial Narrow"/>
                <w:b/>
                <w:color w:val="FF0000"/>
                <w:sz w:val="20"/>
                <w:szCs w:val="20"/>
              </w:rPr>
            </w:pPr>
            <w:del w:id="76" w:author="21" w:date="2016-05-10T15:58:00Z">
              <w:r w:rsidRPr="00B0152A" w:rsidDel="00F63267">
                <w:rPr>
                  <w:rFonts w:asciiTheme="minorHAnsi" w:hAnsiTheme="minorHAnsi"/>
                  <w:b/>
                  <w:sz w:val="20"/>
                  <w:szCs w:val="20"/>
                </w:rPr>
                <w:delText>Štúdia realizovateľnosti projektu</w:delText>
              </w:r>
            </w:del>
          </w:p>
        </w:tc>
      </w:tr>
    </w:tbl>
    <w:p w:rsidR="00E71849" w:rsidRPr="002D4CDB" w:rsidRDefault="00E71849">
      <w:pPr>
        <w:rPr>
          <w:rFonts w:asciiTheme="minorHAnsi" w:hAnsiTheme="minorHAnsi" w:cstheme="minorHAnsi"/>
        </w:rPr>
        <w:sectPr w:rsidR="00E71849" w:rsidRPr="002D4CDB" w:rsidSect="00F74B96">
          <w:headerReference w:type="default" r:id="rId18"/>
          <w:footerReference w:type="default" r:id="rId19"/>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dolupodpísaný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 príslušnej výzve,</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5206F0" w:rsidRPr="00B0152A" w:rsidRDefault="005206F0" w:rsidP="00B0152A">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voči žiadateľovi nie je vedený výkon rozhodnutia, </w:t>
            </w:r>
          </w:p>
          <w:p w:rsidR="005206F0" w:rsidRPr="002D4CDB" w:rsidRDefault="005206F0" w:rsidP="00B0152A">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0"/>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01CB" w:rsidRDefault="00FB01CB" w:rsidP="00297396">
      <w:pPr>
        <w:spacing w:after="0" w:line="240" w:lineRule="auto"/>
      </w:pPr>
      <w:r>
        <w:separator/>
      </w:r>
    </w:p>
  </w:endnote>
  <w:endnote w:type="continuationSeparator" w:id="0">
    <w:p w:rsidR="00FB01CB" w:rsidRDefault="00FB01CB"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Pr="00016F1C" w:rsidRDefault="00FB01CB"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Pr="00016F1C" w:rsidRDefault="00FB01C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FB01CB" w:rsidRDefault="00FB01C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733C8F">
      <w:rPr>
        <w:rFonts w:eastAsia="Times New Roman" w:cs="Times New Roman"/>
        <w:noProof/>
        <w:szCs w:val="24"/>
        <w:lang w:eastAsia="sk-SK"/>
      </w:rPr>
      <w:t>15</w:t>
    </w:r>
    <w:r w:rsidRPr="00016F1C">
      <w:rPr>
        <w:rFonts w:eastAsia="Times New Roman" w:cs="Times New Roman"/>
        <w:szCs w:val="24"/>
        <w:lang w:eastAsia="sk-SK"/>
      </w:rPr>
      <w:fldChar w:fldCharType="end"/>
    </w:r>
  </w:p>
  <w:p w:rsidR="00FB01CB" w:rsidRPr="00016F1C" w:rsidRDefault="00FB01CB" w:rsidP="00016F1C">
    <w:pPr>
      <w:tabs>
        <w:tab w:val="center" w:pos="4536"/>
        <w:tab w:val="right" w:pos="9072"/>
      </w:tabs>
      <w:spacing w:after="0" w:line="240" w:lineRule="auto"/>
      <w:jc w:val="right"/>
      <w:rPr>
        <w:rFonts w:eastAsia="Times New Roman" w:cs="Times New Roman"/>
        <w:szCs w:val="24"/>
        <w:lang w:eastAsia="sk-SK"/>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Pr="00016F1C" w:rsidRDefault="00FB01C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FB01CB" w:rsidRPr="00570367" w:rsidRDefault="00FB01CB"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01CB" w:rsidRDefault="00FB01CB" w:rsidP="00297396">
      <w:pPr>
        <w:spacing w:after="0" w:line="240" w:lineRule="auto"/>
      </w:pPr>
      <w:r>
        <w:separator/>
      </w:r>
    </w:p>
  </w:footnote>
  <w:footnote w:type="continuationSeparator" w:id="0">
    <w:p w:rsidR="00FB01CB" w:rsidRDefault="00FB01CB" w:rsidP="00297396">
      <w:pPr>
        <w:spacing w:after="0" w:line="240" w:lineRule="auto"/>
      </w:pPr>
      <w:r>
        <w:continuationSeparator/>
      </w:r>
    </w:p>
  </w:footnote>
  <w:footnote w:id="1">
    <w:p w:rsidR="00FB01CB" w:rsidRDefault="00FB01CB">
      <w:pPr>
        <w:pStyle w:val="Textpoznmkypodiarou"/>
      </w:pPr>
      <w:r>
        <w:rPr>
          <w:rStyle w:val="Odkaznapoznmkupodiarou"/>
        </w:rPr>
        <w:footnoteRef/>
      </w:r>
      <w:r>
        <w:t xml:space="preserve"> V</w:t>
      </w:r>
      <w:r w:rsidRPr="005206F0">
        <w:t>ypĺňa sa v prípade, ak je účasť partnera v súlade s podmienkami výzvy a v rámci relevantného projektu sa partner zúčastňuje na realizácii projektu. Možnosť viacnásobného výberu podľa počtu partnerov</w:t>
      </w:r>
      <w:r>
        <w:t>.</w:t>
      </w:r>
    </w:p>
  </w:footnote>
  <w:footnote w:id="2">
    <w:p w:rsidR="00FB01CB" w:rsidRDefault="00FB01CB">
      <w:pPr>
        <w:pStyle w:val="Textpoznmkypodiarou"/>
      </w:pPr>
      <w:r>
        <w:rPr>
          <w:rStyle w:val="Odkaznapoznmkupodiarou"/>
        </w:rPr>
        <w:footnoteRef/>
      </w:r>
      <w:r>
        <w:t xml:space="preserve"> Odkaz na automatické vyplnenie sa vzťahuje na prípad vyplnenia formulára prostredníctvom ITMS2014+</w:t>
      </w:r>
    </w:p>
  </w:footnote>
  <w:footnote w:id="3">
    <w:p w:rsidR="00733C8F" w:rsidRDefault="00733C8F">
      <w:pPr>
        <w:pStyle w:val="Textpoznmkypodiarou"/>
      </w:pPr>
      <w:ins w:id="31" w:author="21" w:date="2016-05-31T13:20:00Z">
        <w:r>
          <w:rPr>
            <w:rStyle w:val="Odkaznapoznmkupodiarou"/>
          </w:rPr>
          <w:footnoteRef/>
        </w:r>
        <w:r>
          <w:t xml:space="preserve"> </w:t>
        </w:r>
        <w:r>
          <w:t>Pre účely predkladania cez ITMS2014+ sa predmetná príloha prikladá v rámci podmienky poskytnutia príspevku: „Podmienky definované RO vo výzve na základe špecifík jednotlivých OP a nedefinovaných v rámci ostatných kategórií podmienok poskytnutia príspevku“</w:t>
        </w:r>
      </w:ins>
      <w:bookmarkStart w:id="32" w:name="_GoBack"/>
      <w:bookmarkEnd w:id="32"/>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rsidP="002D4CDB">
    <w:r>
      <w:rPr>
        <w:noProof/>
        <w:lang w:eastAsia="sk-SK"/>
      </w:rPr>
      <w:drawing>
        <wp:anchor distT="0" distB="0" distL="114300" distR="114300" simplePos="0" relativeHeight="251660288" behindDoc="0" locked="0" layoutInCell="1" allowOverlap="1" wp14:anchorId="4D0645E0" wp14:editId="04B36F7B">
          <wp:simplePos x="0" y="0"/>
          <wp:positionH relativeFrom="column">
            <wp:posOffset>3804285</wp:posOffset>
          </wp:positionH>
          <wp:positionV relativeFrom="paragraph">
            <wp:posOffset>-161925</wp:posOffset>
          </wp:positionV>
          <wp:extent cx="1907540" cy="655320"/>
          <wp:effectExtent l="0" t="0" r="0" b="0"/>
          <wp:wrapSquare wrapText="right"/>
          <wp:docPr id="11"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72C871A3" wp14:editId="0EBC5DA6">
          <wp:simplePos x="0" y="0"/>
          <wp:positionH relativeFrom="column">
            <wp:posOffset>157480</wp:posOffset>
          </wp:positionH>
          <wp:positionV relativeFrom="paragraph">
            <wp:posOffset>-87630</wp:posOffset>
          </wp:positionV>
          <wp:extent cx="1039688" cy="790575"/>
          <wp:effectExtent l="0" t="0" r="8255" b="0"/>
          <wp:wrapNone/>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FB01CB" w:rsidRDefault="00FB01CB">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rsidP="00F272A7">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DD79D2"/>
    <w:multiLevelType w:val="hybridMultilevel"/>
    <w:tmpl w:val="6292D080"/>
    <w:lvl w:ilvl="0" w:tplc="041B0019">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15:restartNumberingAfterBreak="0">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5E26270B"/>
    <w:multiLevelType w:val="hybridMultilevel"/>
    <w:tmpl w:val="EFF4147E"/>
    <w:lvl w:ilvl="0" w:tplc="041B0019">
      <w:start w:val="1"/>
      <w:numFmt w:val="lowerLetter"/>
      <w:lvlText w:val="%1."/>
      <w:lvlJc w:val="left"/>
      <w:pPr>
        <w:ind w:left="720" w:hanging="360"/>
      </w:pPr>
      <w:rPr>
        <w:rFonts w:hint="default"/>
        <w:b w:val="0"/>
      </w:rPr>
    </w:lvl>
    <w:lvl w:ilvl="1" w:tplc="F4E6BCD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7"/>
  </w:num>
  <w:num w:numId="5">
    <w:abstractNumId w:val="1"/>
  </w:num>
  <w:num w:numId="6">
    <w:abstractNumId w:val="3"/>
  </w:num>
  <w:num w:numId="7">
    <w:abstractNumId w:val="4"/>
  </w:num>
  <w:num w:numId="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1">
    <w15:presenceInfo w15:providerId="None" w15:userId="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drawingGridHorizontalSpacing w:val="120"/>
  <w:displayHorizontalDrawingGridEvery w:val="2"/>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7732"/>
    <w:rsid w:val="00016F1C"/>
    <w:rsid w:val="00020955"/>
    <w:rsid w:val="000343EC"/>
    <w:rsid w:val="00050586"/>
    <w:rsid w:val="00053993"/>
    <w:rsid w:val="00054CDE"/>
    <w:rsid w:val="00061D73"/>
    <w:rsid w:val="00062B88"/>
    <w:rsid w:val="00076FC2"/>
    <w:rsid w:val="000806BF"/>
    <w:rsid w:val="000B674B"/>
    <w:rsid w:val="000C0D6B"/>
    <w:rsid w:val="000C3731"/>
    <w:rsid w:val="000E4433"/>
    <w:rsid w:val="000F396A"/>
    <w:rsid w:val="0010412D"/>
    <w:rsid w:val="00111594"/>
    <w:rsid w:val="00113371"/>
    <w:rsid w:val="001407E8"/>
    <w:rsid w:val="00144CFE"/>
    <w:rsid w:val="0016773B"/>
    <w:rsid w:val="001700B6"/>
    <w:rsid w:val="00170403"/>
    <w:rsid w:val="00187776"/>
    <w:rsid w:val="001A3CF3"/>
    <w:rsid w:val="001A5526"/>
    <w:rsid w:val="001A69BA"/>
    <w:rsid w:val="001B15BC"/>
    <w:rsid w:val="001C645B"/>
    <w:rsid w:val="001D1BC2"/>
    <w:rsid w:val="001F0635"/>
    <w:rsid w:val="00204701"/>
    <w:rsid w:val="00215499"/>
    <w:rsid w:val="002279C7"/>
    <w:rsid w:val="00231C62"/>
    <w:rsid w:val="00240C5A"/>
    <w:rsid w:val="002454DD"/>
    <w:rsid w:val="0025567F"/>
    <w:rsid w:val="00273057"/>
    <w:rsid w:val="00277E0F"/>
    <w:rsid w:val="00280F96"/>
    <w:rsid w:val="00285FFB"/>
    <w:rsid w:val="00297396"/>
    <w:rsid w:val="002A6EF9"/>
    <w:rsid w:val="002C4DEF"/>
    <w:rsid w:val="002D2503"/>
    <w:rsid w:val="002D4CDB"/>
    <w:rsid w:val="002E5EB4"/>
    <w:rsid w:val="002F393A"/>
    <w:rsid w:val="003007BA"/>
    <w:rsid w:val="003256B5"/>
    <w:rsid w:val="0033719C"/>
    <w:rsid w:val="00340992"/>
    <w:rsid w:val="00340D3A"/>
    <w:rsid w:val="00343F2B"/>
    <w:rsid w:val="00344F28"/>
    <w:rsid w:val="00346F2F"/>
    <w:rsid w:val="00353687"/>
    <w:rsid w:val="00362BF7"/>
    <w:rsid w:val="0036489F"/>
    <w:rsid w:val="00373060"/>
    <w:rsid w:val="00387DF4"/>
    <w:rsid w:val="00393BEF"/>
    <w:rsid w:val="0039409A"/>
    <w:rsid w:val="003A67A8"/>
    <w:rsid w:val="003A6D6C"/>
    <w:rsid w:val="003B15F0"/>
    <w:rsid w:val="003B3437"/>
    <w:rsid w:val="003C3E5D"/>
    <w:rsid w:val="003E623A"/>
    <w:rsid w:val="003F1257"/>
    <w:rsid w:val="00401CA0"/>
    <w:rsid w:val="00412E0F"/>
    <w:rsid w:val="0042131C"/>
    <w:rsid w:val="00426502"/>
    <w:rsid w:val="004336D9"/>
    <w:rsid w:val="004404DE"/>
    <w:rsid w:val="00442D1E"/>
    <w:rsid w:val="00445389"/>
    <w:rsid w:val="004660ED"/>
    <w:rsid w:val="00473F9B"/>
    <w:rsid w:val="00475744"/>
    <w:rsid w:val="004813F2"/>
    <w:rsid w:val="00484EC7"/>
    <w:rsid w:val="004A5D72"/>
    <w:rsid w:val="004A6D1F"/>
    <w:rsid w:val="004B2EDF"/>
    <w:rsid w:val="004B4294"/>
    <w:rsid w:val="004C1117"/>
    <w:rsid w:val="004D05FD"/>
    <w:rsid w:val="004D25E1"/>
    <w:rsid w:val="004D393A"/>
    <w:rsid w:val="004D3EE1"/>
    <w:rsid w:val="004D426D"/>
    <w:rsid w:val="004E60E8"/>
    <w:rsid w:val="004F2563"/>
    <w:rsid w:val="004F3115"/>
    <w:rsid w:val="00510642"/>
    <w:rsid w:val="005206F0"/>
    <w:rsid w:val="00520771"/>
    <w:rsid w:val="0052269D"/>
    <w:rsid w:val="00527A99"/>
    <w:rsid w:val="00545797"/>
    <w:rsid w:val="00547497"/>
    <w:rsid w:val="00554C3B"/>
    <w:rsid w:val="00563B37"/>
    <w:rsid w:val="00570367"/>
    <w:rsid w:val="00584D11"/>
    <w:rsid w:val="00591EBD"/>
    <w:rsid w:val="005A0719"/>
    <w:rsid w:val="005A4DB9"/>
    <w:rsid w:val="005A63E8"/>
    <w:rsid w:val="005E1820"/>
    <w:rsid w:val="005E4C1B"/>
    <w:rsid w:val="005F30B4"/>
    <w:rsid w:val="005F3DBD"/>
    <w:rsid w:val="00610BAD"/>
    <w:rsid w:val="006118BF"/>
    <w:rsid w:val="006135CB"/>
    <w:rsid w:val="00616F2A"/>
    <w:rsid w:val="00621580"/>
    <w:rsid w:val="00622C4C"/>
    <w:rsid w:val="006236C8"/>
    <w:rsid w:val="006500F5"/>
    <w:rsid w:val="006670FF"/>
    <w:rsid w:val="00671E70"/>
    <w:rsid w:val="00676A06"/>
    <w:rsid w:val="00680469"/>
    <w:rsid w:val="00687DEE"/>
    <w:rsid w:val="006976DD"/>
    <w:rsid w:val="006A02F1"/>
    <w:rsid w:val="006A1986"/>
    <w:rsid w:val="006A1AFD"/>
    <w:rsid w:val="006A61FE"/>
    <w:rsid w:val="006E066B"/>
    <w:rsid w:val="006E1F75"/>
    <w:rsid w:val="006E3561"/>
    <w:rsid w:val="006F4B96"/>
    <w:rsid w:val="006F6E13"/>
    <w:rsid w:val="00701C95"/>
    <w:rsid w:val="00713950"/>
    <w:rsid w:val="00726E6E"/>
    <w:rsid w:val="007314FF"/>
    <w:rsid w:val="00732A40"/>
    <w:rsid w:val="00733C8F"/>
    <w:rsid w:val="00736C40"/>
    <w:rsid w:val="00744F57"/>
    <w:rsid w:val="00760313"/>
    <w:rsid w:val="00760DE9"/>
    <w:rsid w:val="007946AE"/>
    <w:rsid w:val="007B3E5C"/>
    <w:rsid w:val="007B7050"/>
    <w:rsid w:val="007B707A"/>
    <w:rsid w:val="007C0688"/>
    <w:rsid w:val="007C2E4A"/>
    <w:rsid w:val="007C53C0"/>
    <w:rsid w:val="007D7EF3"/>
    <w:rsid w:val="007E2824"/>
    <w:rsid w:val="007E285C"/>
    <w:rsid w:val="00803FBB"/>
    <w:rsid w:val="00821D98"/>
    <w:rsid w:val="00827C6D"/>
    <w:rsid w:val="00833BAC"/>
    <w:rsid w:val="0085134E"/>
    <w:rsid w:val="0086757D"/>
    <w:rsid w:val="008719EE"/>
    <w:rsid w:val="00871B13"/>
    <w:rsid w:val="00874F37"/>
    <w:rsid w:val="00876FE0"/>
    <w:rsid w:val="00884808"/>
    <w:rsid w:val="008A293F"/>
    <w:rsid w:val="008B2658"/>
    <w:rsid w:val="008B46A9"/>
    <w:rsid w:val="008D09F5"/>
    <w:rsid w:val="008D6D59"/>
    <w:rsid w:val="008F0949"/>
    <w:rsid w:val="008F3D66"/>
    <w:rsid w:val="00900594"/>
    <w:rsid w:val="00911AC2"/>
    <w:rsid w:val="0091485F"/>
    <w:rsid w:val="0091542F"/>
    <w:rsid w:val="0093580E"/>
    <w:rsid w:val="00951DEF"/>
    <w:rsid w:val="00980020"/>
    <w:rsid w:val="00993617"/>
    <w:rsid w:val="009B1846"/>
    <w:rsid w:val="009C4340"/>
    <w:rsid w:val="009C4EEE"/>
    <w:rsid w:val="009D08D3"/>
    <w:rsid w:val="009D0983"/>
    <w:rsid w:val="009D314B"/>
    <w:rsid w:val="009D5A45"/>
    <w:rsid w:val="009E017D"/>
    <w:rsid w:val="009E220F"/>
    <w:rsid w:val="009E3396"/>
    <w:rsid w:val="009E4297"/>
    <w:rsid w:val="009F0914"/>
    <w:rsid w:val="009F15FF"/>
    <w:rsid w:val="009F2CD7"/>
    <w:rsid w:val="00A154A6"/>
    <w:rsid w:val="00A209BB"/>
    <w:rsid w:val="00A21F40"/>
    <w:rsid w:val="00A23BE3"/>
    <w:rsid w:val="00A2689E"/>
    <w:rsid w:val="00A363C4"/>
    <w:rsid w:val="00A572C3"/>
    <w:rsid w:val="00A6173A"/>
    <w:rsid w:val="00A650D9"/>
    <w:rsid w:val="00A65F9C"/>
    <w:rsid w:val="00A71082"/>
    <w:rsid w:val="00AA0615"/>
    <w:rsid w:val="00AA646F"/>
    <w:rsid w:val="00AB0A70"/>
    <w:rsid w:val="00AB1411"/>
    <w:rsid w:val="00AE353F"/>
    <w:rsid w:val="00AF404A"/>
    <w:rsid w:val="00AF6D51"/>
    <w:rsid w:val="00B0152A"/>
    <w:rsid w:val="00B0779B"/>
    <w:rsid w:val="00B10209"/>
    <w:rsid w:val="00B107D1"/>
    <w:rsid w:val="00B20DD5"/>
    <w:rsid w:val="00B34CEF"/>
    <w:rsid w:val="00B4260D"/>
    <w:rsid w:val="00B426E1"/>
    <w:rsid w:val="00B4365A"/>
    <w:rsid w:val="00B4401E"/>
    <w:rsid w:val="00B45824"/>
    <w:rsid w:val="00B52C02"/>
    <w:rsid w:val="00B747B7"/>
    <w:rsid w:val="00B84FFC"/>
    <w:rsid w:val="00B9021E"/>
    <w:rsid w:val="00B91B20"/>
    <w:rsid w:val="00B93A33"/>
    <w:rsid w:val="00BB5079"/>
    <w:rsid w:val="00BB58B3"/>
    <w:rsid w:val="00BB6CC4"/>
    <w:rsid w:val="00BD2500"/>
    <w:rsid w:val="00C052FF"/>
    <w:rsid w:val="00C07341"/>
    <w:rsid w:val="00C10E17"/>
    <w:rsid w:val="00C11A6E"/>
    <w:rsid w:val="00C213B4"/>
    <w:rsid w:val="00C21A03"/>
    <w:rsid w:val="00C24A69"/>
    <w:rsid w:val="00C26618"/>
    <w:rsid w:val="00C2697A"/>
    <w:rsid w:val="00C31B6B"/>
    <w:rsid w:val="00C36149"/>
    <w:rsid w:val="00C42090"/>
    <w:rsid w:val="00C4317E"/>
    <w:rsid w:val="00C47274"/>
    <w:rsid w:val="00C507E9"/>
    <w:rsid w:val="00C575C8"/>
    <w:rsid w:val="00C62B07"/>
    <w:rsid w:val="00C843F7"/>
    <w:rsid w:val="00C845A8"/>
    <w:rsid w:val="00C97150"/>
    <w:rsid w:val="00CA6C90"/>
    <w:rsid w:val="00CD6015"/>
    <w:rsid w:val="00CE28B6"/>
    <w:rsid w:val="00CE7A47"/>
    <w:rsid w:val="00CF6442"/>
    <w:rsid w:val="00CF7260"/>
    <w:rsid w:val="00D03613"/>
    <w:rsid w:val="00D12146"/>
    <w:rsid w:val="00D133CE"/>
    <w:rsid w:val="00D26C37"/>
    <w:rsid w:val="00D36A28"/>
    <w:rsid w:val="00D4101E"/>
    <w:rsid w:val="00D63959"/>
    <w:rsid w:val="00D658E2"/>
    <w:rsid w:val="00D70B62"/>
    <w:rsid w:val="00D7416D"/>
    <w:rsid w:val="00D829EF"/>
    <w:rsid w:val="00D853A1"/>
    <w:rsid w:val="00D8579F"/>
    <w:rsid w:val="00D90488"/>
    <w:rsid w:val="00DA7335"/>
    <w:rsid w:val="00DB2737"/>
    <w:rsid w:val="00DB7CD8"/>
    <w:rsid w:val="00DD6852"/>
    <w:rsid w:val="00DE1611"/>
    <w:rsid w:val="00DE377F"/>
    <w:rsid w:val="00DF3057"/>
    <w:rsid w:val="00E00461"/>
    <w:rsid w:val="00E020C7"/>
    <w:rsid w:val="00E04D19"/>
    <w:rsid w:val="00E17B5C"/>
    <w:rsid w:val="00E26D11"/>
    <w:rsid w:val="00E43825"/>
    <w:rsid w:val="00E5731E"/>
    <w:rsid w:val="00E644CD"/>
    <w:rsid w:val="00E70BF1"/>
    <w:rsid w:val="00E71849"/>
    <w:rsid w:val="00E71B09"/>
    <w:rsid w:val="00E85BD8"/>
    <w:rsid w:val="00E9010D"/>
    <w:rsid w:val="00E97860"/>
    <w:rsid w:val="00EA6606"/>
    <w:rsid w:val="00EB2874"/>
    <w:rsid w:val="00EB336E"/>
    <w:rsid w:val="00EC0543"/>
    <w:rsid w:val="00EC11C1"/>
    <w:rsid w:val="00ED1CFC"/>
    <w:rsid w:val="00ED7543"/>
    <w:rsid w:val="00EE1815"/>
    <w:rsid w:val="00EE27A6"/>
    <w:rsid w:val="00EF1965"/>
    <w:rsid w:val="00EF1C07"/>
    <w:rsid w:val="00F00752"/>
    <w:rsid w:val="00F01634"/>
    <w:rsid w:val="00F13119"/>
    <w:rsid w:val="00F14B70"/>
    <w:rsid w:val="00F272A7"/>
    <w:rsid w:val="00F446A5"/>
    <w:rsid w:val="00F63267"/>
    <w:rsid w:val="00F646FB"/>
    <w:rsid w:val="00F74B96"/>
    <w:rsid w:val="00F952B7"/>
    <w:rsid w:val="00F9643B"/>
    <w:rsid w:val="00FA31EC"/>
    <w:rsid w:val="00FB01CB"/>
    <w:rsid w:val="00FB28C1"/>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5:docId w15:val="{7E05602C-F4AF-48D5-80F7-1C1FFD141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440025147">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finance.gov.sk" TargetMode="External"/><Relationship Id="rId2" Type="http://schemas.openxmlformats.org/officeDocument/2006/relationships/numbering" Target="numbering.xml"/><Relationship Id="rId16" Type="http://schemas.openxmlformats.org/officeDocument/2006/relationships/hyperlink" Target="http://www.finance.gov.sk"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finance.gov.sk" TargetMode="External"/><Relationship Id="rId23" Type="http://schemas.microsoft.com/office/2011/relationships/people" Target="people.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finance.gov.sk"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CF9BCF-5BC7-437A-84E9-0402C5F69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18</Pages>
  <Words>5512</Words>
  <Characters>31424</Characters>
  <Application>Microsoft Office Word</Application>
  <DocSecurity>0</DocSecurity>
  <Lines>261</Lines>
  <Paragraphs>73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36863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21</cp:lastModifiedBy>
  <cp:revision>32</cp:revision>
  <cp:lastPrinted>2014-11-06T07:47:00Z</cp:lastPrinted>
  <dcterms:created xsi:type="dcterms:W3CDTF">2016-01-24T18:48:00Z</dcterms:created>
  <dcterms:modified xsi:type="dcterms:W3CDTF">2016-05-31T11:20:00Z</dcterms:modified>
</cp:coreProperties>
</file>