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783A1D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217ED" w:rsidRPr="000217ED">
        <w:rPr>
          <w:rFonts w:ascii="Arial Narrow" w:hAnsi="Arial Narrow" w:cstheme="minorHAnsi"/>
          <w:color w:val="auto"/>
          <w:sz w:val="28"/>
          <w:szCs w:val="28"/>
        </w:rPr>
        <w:t>OPII-134-4.1-DU-SLOVRIS</w:t>
      </w:r>
    </w:p>
    <w:p w14:paraId="4881E0E8" w14:textId="17DB295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976092">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ins w:id="0" w:author="GC" w:date="2022-06-22T08:45:00Z">
        <w:r w:rsidR="00B53799">
          <w:rPr>
            <w:rFonts w:ascii="Arial Narrow" w:hAnsi="Arial Narrow"/>
            <w:b/>
            <w:lang w:eastAsia="sk-SK"/>
          </w:rPr>
          <w:t xml:space="preserve"> </w:t>
        </w:r>
        <w:r w:rsidR="00B53799"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B3F4C69" w:rsidR="005A2101" w:rsidRPr="00360174" w:rsidRDefault="000217ED" w:rsidP="0052719E">
            <w:pPr>
              <w:spacing w:before="120" w:after="120" w:line="240" w:lineRule="auto"/>
              <w:rPr>
                <w:rFonts w:ascii="Arial Narrow" w:hAnsi="Arial Narrow" w:cstheme="minorHAnsi"/>
                <w:b/>
              </w:rPr>
            </w:pPr>
            <w:r w:rsidRPr="000217ED">
              <w:rPr>
                <w:rFonts w:ascii="Arial Narrow" w:hAnsi="Arial Narrow" w:cstheme="minorHAnsi"/>
                <w:b/>
              </w:rPr>
              <w:t>Zavedenie nových technologických riešení pre systém SlovRIS</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68A295E" w:rsidR="00B574AD" w:rsidRPr="003D389F" w:rsidRDefault="008F10C8" w:rsidP="005676B8">
            <w:pPr>
              <w:spacing w:before="120" w:after="120" w:line="240" w:lineRule="auto"/>
              <w:rPr>
                <w:rFonts w:ascii="Arial Narrow" w:hAnsi="Arial Narrow" w:cstheme="minorHAnsi"/>
              </w:rPr>
            </w:pPr>
            <w:r>
              <w:rPr>
                <w:rFonts w:ascii="Arial Narrow" w:hAnsi="Arial Narrow" w:cstheme="minorHAnsi"/>
              </w:rPr>
              <w:t>2</w:t>
            </w:r>
            <w:r w:rsidR="005676B8">
              <w:rPr>
                <w:rFonts w:ascii="Arial Narrow" w:hAnsi="Arial Narrow" w:cstheme="minorHAnsi"/>
              </w:rPr>
              <w:t>6</w:t>
            </w:r>
            <w:r>
              <w:rPr>
                <w:rFonts w:ascii="Arial Narrow" w:hAnsi="Arial Narrow" w:cstheme="minorHAnsi"/>
              </w:rPr>
              <w:t>. mája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E73C57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1064C8" w:rsidRPr="001064C8">
              <w:rPr>
                <w:rFonts w:ascii="Arial Narrow" w:hAnsi="Arial Narrow" w:cstheme="minorHAnsi"/>
                <w:b/>
              </w:rPr>
              <w:t>9</w:t>
            </w:r>
            <w:r w:rsidR="000217ED">
              <w:rPr>
                <w:rFonts w:ascii="Arial Narrow" w:hAnsi="Arial Narrow" w:cstheme="minorHAnsi"/>
                <w:b/>
              </w:rPr>
              <w:t>34</w:t>
            </w:r>
            <w:r w:rsidR="001064C8" w:rsidRPr="001064C8">
              <w:rPr>
                <w:rFonts w:ascii="Arial Narrow" w:hAnsi="Arial Narrow" w:cstheme="minorHAnsi"/>
                <w:b/>
              </w:rPr>
              <w:t xml:space="preserve"> </w:t>
            </w:r>
            <w:r w:rsidR="000217ED">
              <w:rPr>
                <w:rFonts w:ascii="Arial Narrow" w:hAnsi="Arial Narrow" w:cstheme="minorHAnsi"/>
                <w:b/>
              </w:rPr>
              <w:t>409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3E9CDE26"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00251C84" w:rsidRPr="00251C84">
              <w:rPr>
                <w:rFonts w:ascii="Arial Narrow" w:hAnsi="Arial Narrow" w:cstheme="minorHAnsi"/>
              </w:rPr>
              <w:t>prílohou tohto vyzvania</w:t>
            </w:r>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E0E2E82"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ins w:id="1" w:author="GC" w:date="2022-06-22T08:45:00Z">
              <w:r w:rsidR="00B53799">
                <w:rPr>
                  <w:rFonts w:ascii="Arial Narrow" w:hAnsi="Arial Narrow"/>
                  <w:b/>
                </w:rPr>
                <w:t>, Trnavský kraj</w:t>
              </w:r>
            </w:ins>
            <w:bookmarkStart w:id="2" w:name="_GoBack"/>
            <w:bookmarkEnd w:id="2"/>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9B63D9" w:rsidRDefault="00347FF7" w:rsidP="00EF56AC">
            <w:pPr>
              <w:pStyle w:val="Default"/>
              <w:spacing w:before="120"/>
              <w:rPr>
                <w:rFonts w:ascii="Arial Narrow" w:hAnsi="Arial Narrow"/>
                <w:b/>
                <w:bCs/>
                <w:color w:val="auto"/>
                <w:sz w:val="22"/>
                <w:szCs w:val="22"/>
              </w:rPr>
            </w:pPr>
            <w:r w:rsidRPr="009B63D9">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74DC36A4" w14:textId="6F0977FF" w:rsidR="001E72CF" w:rsidRDefault="001E72CF" w:rsidP="001E72CF">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w:t>
            </w:r>
            <w:r>
              <w:rPr>
                <w:rFonts w:ascii="Arial Narrow" w:hAnsi="Arial Narrow" w:cstheme="minorHAnsi"/>
                <w:b/>
              </w:rPr>
              <w:t xml:space="preserve"> tohto</w:t>
            </w:r>
            <w:r w:rsidRPr="00D2460F">
              <w:rPr>
                <w:rFonts w:ascii="Arial Narrow" w:hAnsi="Arial Narrow" w:cstheme="minorHAnsi"/>
                <w:b/>
              </w:rPr>
              <w:t xml:space="preserve"> vyzvania</w:t>
            </w:r>
            <w:r w:rsidRPr="008F26C8">
              <w:rPr>
                <w:rFonts w:ascii="Arial Narrow" w:hAnsi="Arial Narrow"/>
              </w:rPr>
              <w:t>.</w:t>
            </w:r>
            <w:r w:rsidR="00876739">
              <w:rPr>
                <w:rFonts w:ascii="Arial Narrow" w:hAnsi="Arial Narrow"/>
              </w:rPr>
              <w:t xml:space="preserve"> Žiadateľ predloží </w:t>
            </w:r>
            <w:r w:rsidR="00876739" w:rsidRPr="00012322">
              <w:rPr>
                <w:rFonts w:ascii="Arial Narrow" w:hAnsi="Arial Narrow"/>
              </w:rPr>
              <w:t>podrobný rozpočet projektu OPII vo formáte .xls – príloha č. 1a PpŽ</w:t>
            </w:r>
            <w:r w:rsidR="00876739">
              <w:rPr>
                <w:rFonts w:ascii="Arial Narrow" w:hAnsi="Arial Narrow"/>
              </w:rPr>
              <w:t>.</w:t>
            </w:r>
          </w:p>
          <w:p w14:paraId="594D579D" w14:textId="77777777" w:rsidR="005E77D3" w:rsidRDefault="005E77D3" w:rsidP="001E72CF">
            <w:pPr>
              <w:autoSpaceDE w:val="0"/>
              <w:autoSpaceDN w:val="0"/>
              <w:adjustRightInd w:val="0"/>
              <w:spacing w:before="120" w:after="0" w:line="240" w:lineRule="auto"/>
              <w:jc w:val="both"/>
              <w:rPr>
                <w:rFonts w:ascii="Arial Narrow" w:hAnsi="Arial Narrow" w:cs="Arial"/>
                <w:b/>
                <w:bCs/>
                <w:color w:val="000000"/>
                <w:lang w:eastAsia="sk-SK"/>
              </w:rPr>
            </w:pP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BC9B972" w:rsidR="007658DB" w:rsidRPr="00E30C7E" w:rsidRDefault="003C21EF"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0"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96A8CA8"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B53799">
          <w:rPr>
            <w:rFonts w:asciiTheme="minorHAnsi" w:hAnsiTheme="minorHAnsi"/>
            <w:noProof/>
            <w:sz w:val="20"/>
            <w:szCs w:val="20"/>
          </w:rPr>
          <w:t>5</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D6CB6"/>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1C8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676B8"/>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7D3"/>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739"/>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0C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092"/>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47C88"/>
    <w:rsid w:val="00B502C1"/>
    <w:rsid w:val="00B51E6A"/>
    <w:rsid w:val="00B5350D"/>
    <w:rsid w:val="00B53799"/>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436FF-3C34-43F9-9DA8-A5A8FF6E4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9</Pages>
  <Words>3402</Words>
  <Characters>19395</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271</cp:revision>
  <cp:lastPrinted>2016-01-20T15:57:00Z</cp:lastPrinted>
  <dcterms:created xsi:type="dcterms:W3CDTF">2016-01-22T06:28:00Z</dcterms:created>
  <dcterms:modified xsi:type="dcterms:W3CDTF">2022-06-22T06:46:00Z</dcterms:modified>
</cp:coreProperties>
</file>