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792C8D2D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A83C1A" w:rsidRPr="00A83C1A">
        <w:rPr>
          <w:rFonts w:ascii="Arial Narrow" w:hAnsi="Arial Narrow" w:cstheme="minorHAnsi"/>
          <w:b/>
          <w:color w:val="auto"/>
          <w:sz w:val="28"/>
          <w:szCs w:val="28"/>
        </w:rPr>
        <w:t xml:space="preserve">OPII-62-4.1-NP-VV-Bezp </w:t>
      </w:r>
      <w:proofErr w:type="spellStart"/>
      <w:r w:rsidR="00A83C1A" w:rsidRPr="00A83C1A">
        <w:rPr>
          <w:rFonts w:ascii="Arial Narrow" w:hAnsi="Arial Narrow" w:cstheme="minorHAnsi"/>
          <w:b/>
          <w:color w:val="auto"/>
          <w:sz w:val="28"/>
          <w:szCs w:val="28"/>
        </w:rPr>
        <w:t>vod</w:t>
      </w:r>
      <w:proofErr w:type="spellEnd"/>
      <w:r w:rsidR="00A83C1A" w:rsidRPr="00A83C1A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proofErr w:type="spellStart"/>
      <w:r w:rsidR="00A83C1A" w:rsidRPr="00A83C1A">
        <w:rPr>
          <w:rFonts w:ascii="Arial Narrow" w:hAnsi="Arial Narrow" w:cstheme="minorHAnsi"/>
          <w:b/>
          <w:color w:val="auto"/>
          <w:sz w:val="28"/>
          <w:szCs w:val="28"/>
        </w:rPr>
        <w:t>dopr</w:t>
      </w:r>
      <w:proofErr w:type="spellEnd"/>
    </w:p>
    <w:p w14:paraId="78F1B575" w14:textId="1A64D03F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2744E3" w:rsidRPr="002744E3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A83C1A">
        <w:rPr>
          <w:rFonts w:ascii="Arial Narrow" w:hAnsi="Arial Narrow"/>
          <w:b/>
          <w:lang w:eastAsia="sk-SK"/>
        </w:rPr>
        <w:t>4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A83C1A" w:rsidRPr="00B500C8" w14:paraId="3D2288DF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5D2A499A" w:rsidR="00A83C1A" w:rsidRPr="00A83C1A" w:rsidRDefault="00A83C1A" w:rsidP="00A83C1A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/>
                <w:bCs/>
                <w:sz w:val="22"/>
                <w:szCs w:val="22"/>
              </w:rPr>
              <w:t>4 - Infraštruktúra vodnej dopravy (TEN-T CORE)</w:t>
            </w:r>
          </w:p>
        </w:tc>
      </w:tr>
      <w:tr w:rsidR="00A83C1A" w:rsidRPr="00B500C8" w14:paraId="5BBF26F2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23EB3EC2" w:rsidR="00A83C1A" w:rsidRPr="00A83C1A" w:rsidRDefault="00A83C1A" w:rsidP="00A83C1A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A83C1A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7i - Podpora </w:t>
            </w:r>
            <w:proofErr w:type="spellStart"/>
            <w:r w:rsidRPr="00A83C1A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multimodálneho</w:t>
            </w:r>
            <w:proofErr w:type="spellEnd"/>
            <w:r w:rsidRPr="00A83C1A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 jednotného európskeho dopravného priestoru pomocou investícií do TEN-T</w:t>
            </w:r>
          </w:p>
        </w:tc>
      </w:tr>
      <w:tr w:rsidR="00A83C1A" w:rsidRPr="00B500C8" w14:paraId="40D06B57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53992D53" w:rsidR="00A83C1A" w:rsidRPr="00A83C1A" w:rsidRDefault="00A83C1A" w:rsidP="00A83C1A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A83C1A">
              <w:rPr>
                <w:rFonts w:ascii="Arial Narrow" w:hAnsi="Arial Narrow"/>
                <w:sz w:val="22"/>
                <w:szCs w:val="22"/>
              </w:rPr>
              <w:t>4.1 Zlepšenie kvality služieb poskytovaných na dunajskej vodnej ceste</w:t>
            </w:r>
          </w:p>
        </w:tc>
      </w:tr>
      <w:tr w:rsidR="00A83C1A" w:rsidRPr="00B500C8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7F9648E0" w:rsidR="00A83C1A" w:rsidRPr="00A83C1A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neuplatňuje sa schéma</w:t>
            </w:r>
          </w:p>
        </w:tc>
      </w:tr>
      <w:tr w:rsidR="00A83C1A" w:rsidRPr="00B500C8" w14:paraId="31994839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B2D865C" w:rsidR="00A83C1A" w:rsidRPr="00A83C1A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Kohézny fond (ďalej aj „KF“)</w:t>
            </w:r>
          </w:p>
        </w:tc>
      </w:tr>
      <w:tr w:rsidR="00A83C1A" w:rsidRPr="00B500C8" w14:paraId="26763F65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7499A966" w:rsidR="00A83C1A" w:rsidRPr="00A83C1A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83C1A">
              <w:rPr>
                <w:rFonts w:ascii="Arial Narrow" w:eastAsia="Times New Roman" w:hAnsi="Arial Narrow"/>
                <w:color w:val="000000"/>
                <w:sz w:val="22"/>
                <w:szCs w:val="22"/>
              </w:rPr>
              <w:t>Vodohospodárska výstavba, štátny podnik</w:t>
            </w:r>
          </w:p>
        </w:tc>
      </w:tr>
      <w:tr w:rsidR="00A83C1A" w:rsidRPr="00D939EA" w14:paraId="7E9EA0A3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38A73973" w:rsidR="00A83C1A" w:rsidRPr="00A83C1A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Opatrenia pre zvýšenie bezpečnosti vodnej dopravy – zavádzanie moderných technológií na Dunaji </w:t>
            </w:r>
            <w:proofErr w:type="spellStart"/>
            <w:r w:rsidRPr="00A83C1A">
              <w:rPr>
                <w:rFonts w:ascii="Arial Narrow" w:hAnsi="Arial Narrow" w:cstheme="minorHAnsi"/>
                <w:b/>
                <w:sz w:val="22"/>
                <w:szCs w:val="22"/>
              </w:rPr>
              <w:t>rkm</w:t>
            </w:r>
            <w:proofErr w:type="spellEnd"/>
            <w:r w:rsidRPr="00A83C1A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1860 – 1806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2B93935A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8B40FE">
        <w:rPr>
          <w:rFonts w:ascii="Arial Narrow" w:hAnsi="Arial Narrow" w:cstheme="minorHAnsi"/>
          <w:b/>
          <w:lang w:eastAsia="sk-SK"/>
        </w:rPr>
        <w:t>23.5.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6F5188">
        <w:rPr>
          <w:rFonts w:ascii="Arial Narrow" w:hAnsi="Arial Narrow" w:cstheme="minorHAnsi"/>
          <w:b/>
          <w:lang w:eastAsia="sk-SK"/>
        </w:rPr>
        <w:t>2</w:t>
      </w:r>
    </w:p>
    <w:p w14:paraId="30F1DC03" w14:textId="4D479B9B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8B40FE">
        <w:rPr>
          <w:rFonts w:ascii="Arial Narrow" w:hAnsi="Arial Narrow" w:cstheme="minorHAnsi"/>
          <w:b/>
          <w:lang w:eastAsia="sk-SK"/>
        </w:rPr>
        <w:t>24.5.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6F5188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2ACCAE0E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586D35"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 w:rsidR="00A83C1A">
        <w:rPr>
          <w:rFonts w:ascii="Arial Narrow" w:hAnsi="Arial Narrow" w:cstheme="minorHAnsi"/>
          <w:lang w:eastAsia="sk-SK"/>
        </w:rPr>
        <w:t>o schváleným Zámerom NP</w:t>
      </w:r>
      <w:r w:rsidR="00BA293C">
        <w:rPr>
          <w:rFonts w:ascii="Arial Narrow" w:hAnsi="Arial Narrow" w:cstheme="minorHAnsi"/>
          <w:lang w:eastAsia="sk-SK"/>
        </w:rPr>
        <w:t>:</w:t>
      </w:r>
      <w:r w:rsidR="00A83C1A">
        <w:rPr>
          <w:rFonts w:ascii="Arial Narrow" w:hAnsi="Arial Narrow" w:cstheme="minorHAnsi"/>
          <w:lang w:eastAsia="sk-SK"/>
        </w:rPr>
        <w:t xml:space="preserve"> „</w:t>
      </w:r>
      <w:r w:rsidR="00A83C1A" w:rsidRPr="00A83C1A">
        <w:rPr>
          <w:rFonts w:ascii="Arial Narrow" w:hAnsi="Arial Narrow" w:cstheme="minorHAnsi"/>
          <w:lang w:eastAsia="sk-SK"/>
        </w:rPr>
        <w:t xml:space="preserve">Opatrenia pre zvýšenie bezpečnosti vodnej dopravy – zavádzanie moderných technológií na Dunaji </w:t>
      </w:r>
      <w:proofErr w:type="spellStart"/>
      <w:r w:rsidR="00A83C1A" w:rsidRPr="00A83C1A">
        <w:rPr>
          <w:rFonts w:ascii="Arial Narrow" w:hAnsi="Arial Narrow" w:cstheme="minorHAnsi"/>
          <w:lang w:eastAsia="sk-SK"/>
        </w:rPr>
        <w:t>rkm</w:t>
      </w:r>
      <w:proofErr w:type="spellEnd"/>
      <w:r w:rsidR="00A83C1A" w:rsidRPr="00A83C1A">
        <w:rPr>
          <w:rFonts w:ascii="Arial Narrow" w:hAnsi="Arial Narrow" w:cstheme="minorHAnsi"/>
          <w:lang w:eastAsia="sk-SK"/>
        </w:rPr>
        <w:t xml:space="preserve"> 1860 – 1806</w:t>
      </w:r>
      <w:r w:rsidR="00A83C1A">
        <w:rPr>
          <w:rFonts w:ascii="Arial Narrow" w:hAnsi="Arial Narrow" w:cstheme="minorHAnsi"/>
          <w:lang w:eastAsia="sk-SK"/>
        </w:rPr>
        <w:t>“ v RV OPII</w:t>
      </w:r>
      <w:r w:rsidR="001849BB">
        <w:rPr>
          <w:rFonts w:ascii="Arial Narrow" w:hAnsi="Arial Narrow" w:cstheme="minorHAnsi"/>
          <w:lang w:eastAsia="sk-SK"/>
        </w:rPr>
        <w:t> </w:t>
      </w:r>
      <w:r w:rsidR="00A83C1A">
        <w:rPr>
          <w:rFonts w:ascii="Arial Narrow" w:hAnsi="Arial Narrow" w:cstheme="minorHAnsi"/>
          <w:lang w:eastAsia="sk-SK"/>
        </w:rPr>
        <w:t>dňa 7. októbra 2021.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079F541C" w:rsidR="00127C9D" w:rsidRPr="001849BB" w:rsidRDefault="00A346F0" w:rsidP="00A83C1A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A83C1A">
        <w:rPr>
          <w:rFonts w:ascii="Arial Narrow" w:hAnsi="Arial Narrow" w:cstheme="minorHAnsi"/>
          <w:sz w:val="22"/>
          <w:szCs w:val="22"/>
        </w:rPr>
        <w:t>1.3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A83C1A" w:rsidRPr="00A83C1A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D63A6D" w:rsidRPr="001849BB">
        <w:rPr>
          <w:rFonts w:ascii="Arial Narrow" w:hAnsi="Arial Narrow" w:cstheme="minorHAnsi"/>
          <w:sz w:val="22"/>
          <w:szCs w:val="22"/>
        </w:rPr>
        <w:t>.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1582D60A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>sa vzťahuje</w:t>
      </w:r>
      <w:r w:rsidR="006F5188">
        <w:rPr>
          <w:rFonts w:ascii="Arial Narrow" w:hAnsi="Arial Narrow"/>
          <w:b/>
        </w:rPr>
        <w:t xml:space="preserve"> aj</w:t>
      </w:r>
      <w:r w:rsidRPr="00F76C7A">
        <w:rPr>
          <w:rFonts w:ascii="Arial Narrow" w:hAnsi="Arial Narrow"/>
          <w:b/>
        </w:rPr>
        <w:t xml:space="preserve">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D35"/>
    <w:rsid w:val="005B299A"/>
    <w:rsid w:val="005C184F"/>
    <w:rsid w:val="005D4C50"/>
    <w:rsid w:val="00652B0F"/>
    <w:rsid w:val="0066291B"/>
    <w:rsid w:val="006D76F3"/>
    <w:rsid w:val="006F5188"/>
    <w:rsid w:val="00706742"/>
    <w:rsid w:val="00716D18"/>
    <w:rsid w:val="007F20E3"/>
    <w:rsid w:val="00802E1D"/>
    <w:rsid w:val="00866C07"/>
    <w:rsid w:val="0089054E"/>
    <w:rsid w:val="008A5E78"/>
    <w:rsid w:val="008B40FE"/>
    <w:rsid w:val="008F132E"/>
    <w:rsid w:val="0098567A"/>
    <w:rsid w:val="009A1C81"/>
    <w:rsid w:val="009D5005"/>
    <w:rsid w:val="00A055B9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84DA6"/>
    <w:rsid w:val="00BA293C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13</cp:revision>
  <cp:lastPrinted>2020-08-12T10:18:00Z</cp:lastPrinted>
  <dcterms:created xsi:type="dcterms:W3CDTF">2021-05-17T12:11:00Z</dcterms:created>
  <dcterms:modified xsi:type="dcterms:W3CDTF">2022-05-23T12:45:00Z</dcterms:modified>
</cp:coreProperties>
</file>