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0AE4B466"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2A2F07" w:rsidRPr="002A2F07">
        <w:rPr>
          <w:rFonts w:ascii="Arial Narrow" w:hAnsi="Arial Narrow" w:cstheme="minorHAnsi"/>
          <w:color w:val="auto"/>
          <w:sz w:val="28"/>
          <w:szCs w:val="28"/>
        </w:rPr>
        <w:t>OPII-110-3.1-HMBA-TR</w:t>
      </w:r>
      <w:r w:rsidR="00481287">
        <w:rPr>
          <w:rFonts w:ascii="Arial Narrow" w:hAnsi="Arial Narrow" w:cstheme="minorHAnsi"/>
          <w:color w:val="auto"/>
          <w:sz w:val="28"/>
          <w:szCs w:val="28"/>
        </w:rPr>
        <w:t>MIKA</w:t>
      </w:r>
    </w:p>
    <w:p w14:paraId="4881E0E8" w14:textId="48EC8646"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2A2F07">
        <w:rPr>
          <w:rFonts w:ascii="Arial Narrow" w:hAnsi="Arial Narrow"/>
          <w:b/>
          <w:lang w:eastAsia="sk-SK"/>
        </w:rPr>
        <w:t>i</w:t>
      </w:r>
      <w:r w:rsidR="00935EF1" w:rsidRPr="00935EF1">
        <w:rPr>
          <w:rFonts w:ascii="Arial Narrow" w:hAnsi="Arial Narrow"/>
          <w:b/>
          <w:lang w:eastAsia="sk-SK"/>
        </w:rPr>
        <w:t xml:space="preserve"> o NFP pre národn</w:t>
      </w:r>
      <w:r w:rsidR="002A2F0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52719E">
        <w:rPr>
          <w:rFonts w:ascii="Arial Narrow" w:hAnsi="Arial Narrow"/>
          <w:b/>
          <w:lang w:eastAsia="sk-SK"/>
        </w:rPr>
        <w:t>3</w:t>
      </w:r>
      <w:r w:rsidR="0038730A">
        <w:rPr>
          <w:rFonts w:ascii="Arial Narrow" w:hAnsi="Arial Narrow"/>
          <w:b/>
          <w:lang w:eastAsia="sk-SK"/>
        </w:rPr>
        <w:t xml:space="preserve"> OPII</w:t>
      </w:r>
      <w:r w:rsidR="00E9447D">
        <w:rPr>
          <w:rFonts w:ascii="Arial Narrow" w:hAnsi="Arial Narrow"/>
          <w:b/>
          <w:lang w:eastAsia="sk-SK"/>
        </w:rPr>
        <w:t xml:space="preserve"> </w:t>
      </w:r>
      <w:ins w:id="0" w:author="GC" w:date="2022-05-09T11:43:00Z">
        <w:r w:rsidR="00E9447D" w:rsidRPr="00F96CD6">
          <w:rPr>
            <w:rFonts w:ascii="Arial Narrow" w:hAnsi="Arial Narrow"/>
            <w:b/>
            <w:lang w:eastAsia="sk-SK"/>
          </w:rPr>
          <w:t xml:space="preserve">v znení zmeny č. </w:t>
        </w:r>
        <w:r w:rsidR="00E9447D">
          <w:rPr>
            <w:rFonts w:ascii="Arial Narrow" w:hAnsi="Arial Narrow"/>
            <w:b/>
            <w:lang w:eastAsia="sk-SK"/>
          </w:rPr>
          <w:t>1</w:t>
        </w:r>
        <w:r w:rsidR="00E9447D" w:rsidRPr="00F96CD6">
          <w:rPr>
            <w:rFonts w:ascii="Arial Narrow" w:hAnsi="Arial Narrow"/>
            <w:b/>
            <w:lang w:eastAsia="sk-SK"/>
          </w:rPr>
          <w:t xml:space="preserve">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52719E"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52719E" w:rsidRPr="00F1589B" w:rsidRDefault="0052719E"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4CAFE6A4" w:rsidR="0052719E" w:rsidRPr="00472A05" w:rsidRDefault="0052719E" w:rsidP="00822CBB">
            <w:pPr>
              <w:spacing w:before="120" w:after="120" w:line="240" w:lineRule="auto"/>
              <w:rPr>
                <w:rFonts w:ascii="Arial Narrow" w:hAnsi="Arial Narrow"/>
                <w:bCs/>
              </w:rPr>
            </w:pPr>
            <w:r w:rsidRPr="008C18AF">
              <w:rPr>
                <w:rFonts w:ascii="Arial Narrow" w:hAnsi="Arial Narrow"/>
                <w:bCs/>
              </w:rPr>
              <w:t>3 - Verejná osobná doprava</w:t>
            </w:r>
          </w:p>
        </w:tc>
      </w:tr>
      <w:tr w:rsidR="0052719E"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327C8D2A" w:rsidR="0052719E" w:rsidRPr="00472A05" w:rsidRDefault="0052719E" w:rsidP="00822CBB">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52719E"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52719E" w:rsidRPr="00F1589B" w:rsidRDefault="0052719E"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360F704" w:rsidR="0052719E" w:rsidRPr="00472A05" w:rsidRDefault="0052719E" w:rsidP="00822CBB">
            <w:pPr>
              <w:spacing w:before="120" w:after="120" w:line="240" w:lineRule="auto"/>
              <w:rPr>
                <w:rFonts w:ascii="Arial Narrow" w:hAnsi="Arial Narrow"/>
              </w:rPr>
            </w:pPr>
            <w:r w:rsidRPr="00583E62">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07FD3766" w:rsidR="007E5C50" w:rsidRPr="00472A05" w:rsidRDefault="007F015C" w:rsidP="00F1589B">
            <w:pPr>
              <w:spacing w:before="120" w:after="120" w:line="240" w:lineRule="auto"/>
              <w:rPr>
                <w:rFonts w:ascii="Arial Narrow" w:hAnsi="Arial Narrow" w:cstheme="minorHAnsi"/>
              </w:rPr>
            </w:pPr>
            <w:r w:rsidRPr="007F015C">
              <w:rPr>
                <w:rFonts w:ascii="Arial Narrow" w:eastAsia="Times New Roman" w:hAnsi="Arial Narrow"/>
                <w:color w:val="000000"/>
                <w:lang w:eastAsia="sk-SK"/>
              </w:rPr>
              <w:t>Hlavné mesto SR Bratislava</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31AA04D2" w:rsidR="00C55499" w:rsidRPr="00360174" w:rsidRDefault="000E48A3" w:rsidP="0052719E">
            <w:pPr>
              <w:spacing w:before="120" w:after="120" w:line="240" w:lineRule="auto"/>
              <w:rPr>
                <w:rFonts w:ascii="Arial Narrow" w:hAnsi="Arial Narrow" w:cstheme="minorHAnsi"/>
                <w:b/>
              </w:rPr>
            </w:pPr>
            <w:r w:rsidRPr="000E48A3">
              <w:rPr>
                <w:rFonts w:ascii="Arial Narrow" w:hAnsi="Arial Narrow" w:cstheme="minorHAnsi"/>
                <w:b/>
              </w:rPr>
              <w:t>Trolejbusové trate Miletičova – Jelačičova – Žellova a Záhradnícka – Karadžičova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6983FFEA" w:rsidR="00B574AD" w:rsidRPr="00264D13" w:rsidRDefault="00264D13" w:rsidP="00264D13">
            <w:pPr>
              <w:spacing w:before="120" w:after="120"/>
              <w:rPr>
                <w:rFonts w:ascii="Arial Narrow" w:hAnsi="Arial Narrow" w:cstheme="minorHAnsi"/>
              </w:rPr>
            </w:pPr>
            <w:r w:rsidRPr="00264D13">
              <w:rPr>
                <w:rFonts w:ascii="Arial Narrow" w:hAnsi="Arial Narrow" w:cstheme="minorHAnsi"/>
              </w:rPr>
              <w:t>1.</w:t>
            </w:r>
            <w:r>
              <w:rPr>
                <w:rFonts w:ascii="Arial Narrow" w:hAnsi="Arial Narrow" w:cstheme="minorHAnsi"/>
              </w:rPr>
              <w:t xml:space="preserve"> </w:t>
            </w:r>
            <w:r w:rsidRPr="00264D13">
              <w:rPr>
                <w:rFonts w:ascii="Arial Narrow" w:hAnsi="Arial Narrow" w:cstheme="minorHAnsi"/>
              </w:rPr>
              <w:t>marca</w:t>
            </w:r>
            <w:r w:rsidR="009D1568" w:rsidRPr="00264D13">
              <w:rPr>
                <w:rFonts w:ascii="Arial Narrow" w:hAnsi="Arial Narrow" w:cstheme="minorHAnsi"/>
              </w:rPr>
              <w:t xml:space="preserve"> </w:t>
            </w:r>
            <w:r w:rsidR="00186147" w:rsidRPr="00264D13">
              <w:rPr>
                <w:rFonts w:ascii="Arial Narrow" w:hAnsi="Arial Narrow" w:cstheme="minorHAnsi"/>
              </w:rPr>
              <w:t>202</w:t>
            </w:r>
            <w:r w:rsidRPr="00264D13">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1583600F" w:rsidR="0029522A" w:rsidRPr="00F1589B" w:rsidRDefault="00821775" w:rsidP="007F015C">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03A3CF02"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0E48A3" w:rsidRPr="000E48A3">
              <w:rPr>
                <w:rFonts w:ascii="Arial Narrow" w:hAnsi="Arial Narrow" w:cstheme="minorHAnsi"/>
                <w:b/>
              </w:rPr>
              <w:t xml:space="preserve">1 </w:t>
            </w:r>
            <w:del w:id="1" w:author="GC" w:date="2022-05-09T11:43:00Z">
              <w:r w:rsidR="000E48A3" w:rsidRPr="000E48A3" w:rsidDel="00E9447D">
                <w:rPr>
                  <w:rFonts w:ascii="Arial Narrow" w:hAnsi="Arial Narrow" w:cstheme="minorHAnsi"/>
                  <w:b/>
                </w:rPr>
                <w:delText xml:space="preserve">054 </w:delText>
              </w:r>
            </w:del>
            <w:ins w:id="2" w:author="GC" w:date="2022-05-09T11:43:00Z">
              <w:r w:rsidR="00E9447D">
                <w:rPr>
                  <w:rFonts w:ascii="Arial Narrow" w:hAnsi="Arial Narrow" w:cstheme="minorHAnsi"/>
                  <w:b/>
                </w:rPr>
                <w:t>212</w:t>
              </w:r>
              <w:r w:rsidR="00E9447D" w:rsidRPr="000E48A3">
                <w:rPr>
                  <w:rFonts w:ascii="Arial Narrow" w:hAnsi="Arial Narrow" w:cstheme="minorHAnsi"/>
                  <w:b/>
                </w:rPr>
                <w:t xml:space="preserve"> </w:t>
              </w:r>
            </w:ins>
            <w:del w:id="3" w:author="GC" w:date="2022-05-09T11:43:00Z">
              <w:r w:rsidR="000E48A3" w:rsidRPr="000E48A3" w:rsidDel="00E9447D">
                <w:rPr>
                  <w:rFonts w:ascii="Arial Narrow" w:hAnsi="Arial Narrow" w:cstheme="minorHAnsi"/>
                  <w:b/>
                </w:rPr>
                <w:delText>321</w:delText>
              </w:r>
            </w:del>
            <w:ins w:id="4" w:author="GC" w:date="2022-05-09T11:43:00Z">
              <w:r w:rsidR="00E9447D">
                <w:rPr>
                  <w:rFonts w:ascii="Arial Narrow" w:hAnsi="Arial Narrow" w:cstheme="minorHAnsi"/>
                  <w:b/>
                </w:rPr>
                <w:t>668</w:t>
              </w:r>
            </w:ins>
            <w:bookmarkStart w:id="5" w:name="_GoBack"/>
            <w:bookmarkEnd w:id="5"/>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B792BFE" w:rsidR="00785609" w:rsidRPr="00F1589B" w:rsidRDefault="00AB4D3C" w:rsidP="001315A1">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1315A1">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5FA7C909" w14:textId="05CDA1E0" w:rsidR="00B237AE" w:rsidRDefault="00B7057B" w:rsidP="00B8580E">
            <w:pPr>
              <w:spacing w:before="120" w:after="120" w:line="240" w:lineRule="auto"/>
              <w:jc w:val="both"/>
              <w:rPr>
                <w:rFonts w:ascii="Arial Narrow" w:hAnsi="Arial Narrow" w:cstheme="minorHAnsi"/>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03"/>
              <w:gridCol w:w="992"/>
              <w:gridCol w:w="992"/>
              <w:gridCol w:w="992"/>
            </w:tblGrid>
            <w:tr w:rsidR="007F015C" w:rsidRPr="00B7057B" w14:paraId="1EFF49F5" w14:textId="77777777" w:rsidTr="004E20E4">
              <w:trPr>
                <w:trHeight w:val="566"/>
              </w:trPr>
              <w:tc>
                <w:tcPr>
                  <w:tcW w:w="5103" w:type="dxa"/>
                  <w:vMerge w:val="restart"/>
                  <w:shd w:val="clear" w:color="auto" w:fill="D9D9D9" w:themeFill="background1" w:themeFillShade="D9"/>
                  <w:noWrap/>
                  <w:vAlign w:val="center"/>
                  <w:hideMark/>
                </w:tcPr>
                <w:p w14:paraId="367B31F5" w14:textId="77777777" w:rsidR="007F015C" w:rsidRPr="00F1589B" w:rsidRDefault="007F015C" w:rsidP="004E20E4">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shd w:val="clear" w:color="auto" w:fill="D9D9D9" w:themeFill="background1" w:themeFillShade="D9"/>
                  <w:noWrap/>
                  <w:vAlign w:val="center"/>
                  <w:hideMark/>
                </w:tcPr>
                <w:p w14:paraId="2F38541B" w14:textId="77777777" w:rsidR="007F015C" w:rsidRPr="00F1589B" w:rsidRDefault="007F015C" w:rsidP="004E20E4">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val="en-US" w:eastAsia="sk-SK"/>
                    </w:rPr>
                    <w:t xml:space="preserve">% </w:t>
                  </w:r>
                  <w:r>
                    <w:rPr>
                      <w:rFonts w:ascii="Arial Narrow" w:eastAsia="Times New Roman" w:hAnsi="Arial Narrow"/>
                      <w:b/>
                      <w:bCs/>
                      <w:color w:val="000000"/>
                      <w:lang w:val="en-US" w:eastAsia="sk-SK"/>
                    </w:rPr>
                    <w:t xml:space="preserve">financovania </w:t>
                  </w:r>
                  <w:r w:rsidRPr="00F1589B">
                    <w:rPr>
                      <w:rFonts w:ascii="Arial Narrow" w:eastAsia="Times New Roman" w:hAnsi="Arial Narrow"/>
                      <w:b/>
                      <w:bCs/>
                      <w:color w:val="000000"/>
                      <w:lang w:eastAsia="sk-SK"/>
                    </w:rPr>
                    <w:t xml:space="preserve">celkových oprávnených </w:t>
                  </w:r>
                  <w:r>
                    <w:rPr>
                      <w:rFonts w:ascii="Arial Narrow" w:eastAsia="Times New Roman" w:hAnsi="Arial Narrow"/>
                      <w:b/>
                      <w:bCs/>
                      <w:color w:val="000000"/>
                      <w:lang w:eastAsia="sk-SK"/>
                    </w:rPr>
                    <w:t>výdavkov na realizáciu aktivít projektu</w:t>
                  </w:r>
                </w:p>
              </w:tc>
            </w:tr>
            <w:tr w:rsidR="007F015C" w:rsidRPr="00B7057B" w14:paraId="75421E42" w14:textId="77777777" w:rsidTr="004E20E4">
              <w:trPr>
                <w:trHeight w:val="300"/>
              </w:trPr>
              <w:tc>
                <w:tcPr>
                  <w:tcW w:w="5103" w:type="dxa"/>
                  <w:vMerge/>
                  <w:shd w:val="clear" w:color="000000" w:fill="DDD9C3"/>
                  <w:noWrap/>
                  <w:vAlign w:val="center"/>
                  <w:hideMark/>
                </w:tcPr>
                <w:p w14:paraId="42C4EDAE" w14:textId="77777777" w:rsidR="007F015C" w:rsidRPr="00F1589B" w:rsidRDefault="007F015C" w:rsidP="004E20E4">
                  <w:pPr>
                    <w:rPr>
                      <w:rFonts w:ascii="Arial Narrow" w:eastAsia="Times New Roman" w:hAnsi="Arial Narrow"/>
                      <w:b/>
                      <w:bCs/>
                      <w:color w:val="000000"/>
                      <w:lang w:eastAsia="sk-SK"/>
                    </w:rPr>
                  </w:pPr>
                </w:p>
              </w:tc>
              <w:tc>
                <w:tcPr>
                  <w:tcW w:w="992" w:type="dxa"/>
                  <w:shd w:val="clear" w:color="auto" w:fill="D9D9D9" w:themeFill="background1" w:themeFillShade="D9"/>
                  <w:noWrap/>
                  <w:vAlign w:val="center"/>
                  <w:hideMark/>
                </w:tcPr>
                <w:p w14:paraId="17DF1676" w14:textId="77777777" w:rsidR="007F015C" w:rsidRPr="00F1589B" w:rsidRDefault="007F015C" w:rsidP="004E20E4">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shd w:val="clear" w:color="auto" w:fill="D9D9D9" w:themeFill="background1" w:themeFillShade="D9"/>
                  <w:noWrap/>
                  <w:vAlign w:val="center"/>
                  <w:hideMark/>
                </w:tcPr>
                <w:p w14:paraId="646D7612" w14:textId="77777777" w:rsidR="007F015C" w:rsidRPr="00F1589B" w:rsidRDefault="007F015C" w:rsidP="004E20E4">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shd w:val="clear" w:color="auto" w:fill="D9D9D9" w:themeFill="background1" w:themeFillShade="D9"/>
                  <w:noWrap/>
                  <w:vAlign w:val="center"/>
                  <w:hideMark/>
                </w:tcPr>
                <w:p w14:paraId="56577C23" w14:textId="77777777" w:rsidR="007F015C" w:rsidRPr="00F1589B" w:rsidRDefault="007F015C" w:rsidP="004E20E4">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8580E" w:rsidRPr="00B7057B" w14:paraId="2D34A758" w14:textId="77777777" w:rsidTr="004E20E4">
              <w:trPr>
                <w:trHeight w:val="300"/>
              </w:trPr>
              <w:tc>
                <w:tcPr>
                  <w:tcW w:w="5103" w:type="dxa"/>
                  <w:shd w:val="clear" w:color="auto" w:fill="auto"/>
                  <w:noWrap/>
                  <w:vAlign w:val="center"/>
                  <w:hideMark/>
                </w:tcPr>
                <w:p w14:paraId="378A074E" w14:textId="77777777" w:rsidR="00B8580E" w:rsidRDefault="00B8580E" w:rsidP="004E20E4">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Hlavné mesto SR Bratislava</w:t>
                  </w:r>
                </w:p>
                <w:p w14:paraId="189757B4" w14:textId="45470836" w:rsidR="00B8580E" w:rsidRPr="00F1589B" w:rsidRDefault="00B8580E" w:rsidP="004E20E4">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obec</w:t>
                  </w:r>
                </w:p>
              </w:tc>
              <w:tc>
                <w:tcPr>
                  <w:tcW w:w="992" w:type="dxa"/>
                  <w:shd w:val="clear" w:color="auto" w:fill="auto"/>
                  <w:noWrap/>
                  <w:vAlign w:val="center"/>
                  <w:hideMark/>
                </w:tcPr>
                <w:p w14:paraId="010C5116" w14:textId="5D43D71F" w:rsidR="00B8580E" w:rsidRPr="00F1589B" w:rsidRDefault="00B8580E" w:rsidP="004E20E4">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shd w:val="clear" w:color="auto" w:fill="auto"/>
                  <w:noWrap/>
                  <w:vAlign w:val="center"/>
                  <w:hideMark/>
                </w:tcPr>
                <w:p w14:paraId="508F716A" w14:textId="4250289A" w:rsidR="00B8580E" w:rsidRPr="00F1589B" w:rsidRDefault="00B8580E" w:rsidP="004E20E4">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shd w:val="clear" w:color="auto" w:fill="auto"/>
                  <w:noWrap/>
                  <w:vAlign w:val="center"/>
                  <w:hideMark/>
                </w:tcPr>
                <w:p w14:paraId="29FEC0BC" w14:textId="6053CEEB" w:rsidR="00B8580E" w:rsidRPr="00F1589B" w:rsidRDefault="00B8580E" w:rsidP="004E20E4">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3CC7D495" w:rsidR="007F015C" w:rsidRPr="005768FA" w:rsidRDefault="00B8580E" w:rsidP="00B8580E">
            <w:pPr>
              <w:ind w:left="426"/>
              <w:rPr>
                <w:rFonts w:ascii="Arial Narrow" w:hAnsi="Arial Narrow" w:cstheme="minorHAnsi"/>
              </w:rPr>
            </w:pPr>
            <w:r>
              <w:rPr>
                <w:rFonts w:ascii="Arial Narrow" w:hAnsi="Arial Narrow" w:cstheme="minorHAnsi"/>
              </w:rPr>
              <w:t xml:space="preserve">EÚ = </w:t>
            </w:r>
            <w:r w:rsidRPr="00B90A72">
              <w:rPr>
                <w:rFonts w:ascii="Arial Narrow" w:hAnsi="Arial Narrow" w:cstheme="minorHAnsi"/>
              </w:rPr>
              <w:t xml:space="preserve">zdroj </w:t>
            </w:r>
            <w:r>
              <w:rPr>
                <w:rFonts w:ascii="Arial Narrow" w:hAnsi="Arial Narrow" w:cstheme="minorHAnsi"/>
              </w:rPr>
              <w:t>KF</w:t>
            </w:r>
            <w:r w:rsidRPr="00B90A72">
              <w:rPr>
                <w:rFonts w:ascii="Arial Narrow" w:hAnsi="Arial Narrow" w:cstheme="minorHAnsi"/>
              </w:rPr>
              <w:t xml:space="preserve">, </w:t>
            </w:r>
            <w:r>
              <w:rPr>
                <w:rFonts w:ascii="Arial Narrow" w:hAnsi="Arial Narrow" w:cstheme="minorHAnsi"/>
              </w:rPr>
              <w:t xml:space="preserve">ŠR = zdroje štátneho rozpočtu SR, </w:t>
            </w:r>
            <w:r w:rsidRPr="00D45093">
              <w:rPr>
                <w:rFonts w:ascii="Arial Narrow" w:hAnsi="Arial Narrow" w:cstheme="minorHAnsi"/>
              </w:rPr>
              <w:t>P = vlastné zdroje prijímateľa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lastRenderedPageBreak/>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49FE6C89" w:rsidR="004212C8" w:rsidRPr="00450B6F" w:rsidRDefault="003374EE" w:rsidP="003374EE">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C8BDA3" w14:textId="77777777" w:rsidR="003374EE" w:rsidRPr="00F1589B" w:rsidRDefault="003374EE" w:rsidP="003374EE">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271FFB98" w14:textId="77777777" w:rsidR="003374EE" w:rsidRPr="000C3A95" w:rsidRDefault="003374EE" w:rsidP="003374EE">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1103C6D8" w:rsidR="005B11C2" w:rsidRPr="000C3A95" w:rsidRDefault="003374EE" w:rsidP="003374EE">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Pr>
                <w:rFonts w:ascii="Arial Narrow" w:hAnsi="Arial Narrow"/>
              </w:rPr>
              <w:t xml:space="preserve">formu, resp. </w:t>
            </w:r>
            <w:r w:rsidRPr="000C3A95">
              <w:rPr>
                <w:rFonts w:ascii="Arial Narrow" w:hAnsi="Arial Narrow"/>
              </w:rPr>
              <w:t xml:space="preserve">spôsob preukazovania </w:t>
            </w:r>
            <w:r>
              <w:rPr>
                <w:rFonts w:ascii="Arial Narrow" w:hAnsi="Arial Narrow"/>
              </w:rPr>
              <w:t xml:space="preserve">splnenia podmienok poskytnutia príspevku </w:t>
            </w:r>
            <w:r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t xml:space="preserve"> </w:t>
            </w:r>
            <w:r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3D759C" w14:paraId="1AB49189" w14:textId="77777777" w:rsidTr="00F863CD">
        <w:trPr>
          <w:trHeight w:val="20"/>
        </w:trPr>
        <w:tc>
          <w:tcPr>
            <w:tcW w:w="9524" w:type="dxa"/>
            <w:gridSpan w:val="5"/>
            <w:shd w:val="clear" w:color="auto" w:fill="D9D9D9" w:themeFill="background1" w:themeFillShade="D9"/>
          </w:tcPr>
          <w:p w14:paraId="7CD1E113" w14:textId="77777777" w:rsidR="00C96D21" w:rsidRPr="003D759C" w:rsidRDefault="00E74272" w:rsidP="00D45093">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w:t>
            </w:r>
            <w:r w:rsidR="00B42304" w:rsidRPr="003D759C">
              <w:rPr>
                <w:rFonts w:ascii="Arial Narrow" w:hAnsi="Arial Narrow"/>
                <w:b/>
                <w:caps/>
                <w:sz w:val="22"/>
                <w:szCs w:val="22"/>
              </w:rPr>
              <w:t>Oprávnenosť žiadateľa</w:t>
            </w:r>
          </w:p>
        </w:tc>
      </w:tr>
      <w:tr w:rsidR="00C46F19" w:rsidRPr="003D759C" w14:paraId="614D06A3" w14:textId="77777777" w:rsidTr="00F863CD">
        <w:trPr>
          <w:trHeight w:val="20"/>
        </w:trPr>
        <w:tc>
          <w:tcPr>
            <w:tcW w:w="674" w:type="dxa"/>
            <w:shd w:val="clear" w:color="auto" w:fill="D9D9D9" w:themeFill="background1" w:themeFillShade="D9"/>
            <w:vAlign w:val="center"/>
          </w:tcPr>
          <w:p w14:paraId="1C400386" w14:textId="77777777" w:rsidR="00C46F19" w:rsidRPr="003D759C" w:rsidRDefault="00C46F19" w:rsidP="006F66B2">
            <w:pPr>
              <w:pStyle w:val="Default"/>
              <w:rPr>
                <w:rFonts w:ascii="Arial Narrow" w:hAnsi="Arial Narrow"/>
                <w:b/>
                <w:sz w:val="22"/>
                <w:szCs w:val="22"/>
              </w:rPr>
            </w:pPr>
            <w:r w:rsidRPr="003D759C">
              <w:rPr>
                <w:rFonts w:ascii="Arial Narrow" w:hAnsi="Arial Narrow"/>
                <w:b/>
                <w:sz w:val="22"/>
                <w:szCs w:val="22"/>
              </w:rPr>
              <w:t>P.</w:t>
            </w:r>
            <w:r w:rsidR="00DF4FC7" w:rsidRPr="003D759C">
              <w:rPr>
                <w:rFonts w:ascii="Arial Narrow" w:hAnsi="Arial Narrow"/>
                <w:b/>
                <w:sz w:val="22"/>
                <w:szCs w:val="22"/>
              </w:rPr>
              <w:t xml:space="preserve"> </w:t>
            </w:r>
            <w:r w:rsidRPr="003D759C">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3D759C" w:rsidRDefault="00C46F19" w:rsidP="006F66B2">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3D759C" w:rsidRDefault="00C46F19" w:rsidP="00821462">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907E29" w:rsidRPr="003D759C" w14:paraId="0ED497F2" w14:textId="77777777" w:rsidTr="00F863CD">
        <w:trPr>
          <w:trHeight w:val="20"/>
        </w:trPr>
        <w:tc>
          <w:tcPr>
            <w:tcW w:w="674" w:type="dxa"/>
            <w:shd w:val="clear" w:color="auto" w:fill="D9D9D9" w:themeFill="background1" w:themeFillShade="D9"/>
          </w:tcPr>
          <w:p w14:paraId="63047D72" w14:textId="77777777" w:rsidR="00907E29" w:rsidRPr="003D759C" w:rsidRDefault="00907E29" w:rsidP="00455A94">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3E4D68BD" w14:textId="77777777" w:rsidR="00907E29" w:rsidRPr="003D759C" w:rsidRDefault="00907E29" w:rsidP="0047453E">
            <w:pPr>
              <w:pStyle w:val="Default"/>
              <w:spacing w:before="120"/>
              <w:rPr>
                <w:rFonts w:ascii="Arial Narrow" w:hAnsi="Arial Narrow"/>
                <w:sz w:val="22"/>
                <w:szCs w:val="22"/>
              </w:rPr>
            </w:pPr>
            <w:r w:rsidRPr="003D759C">
              <w:rPr>
                <w:rFonts w:ascii="Arial Narrow" w:hAnsi="Arial Narrow"/>
                <w:b/>
                <w:bCs/>
                <w:sz w:val="22"/>
                <w:szCs w:val="22"/>
              </w:rPr>
              <w:t xml:space="preserve">Konkrétny oprávnený žiadateľ </w:t>
            </w:r>
          </w:p>
        </w:tc>
        <w:tc>
          <w:tcPr>
            <w:tcW w:w="6349" w:type="dxa"/>
            <w:gridSpan w:val="3"/>
            <w:shd w:val="clear" w:color="auto" w:fill="auto"/>
          </w:tcPr>
          <w:p w14:paraId="3AB7EAD6" w14:textId="77777777" w:rsidR="00907E29" w:rsidRPr="003D759C" w:rsidRDefault="00907E29" w:rsidP="00F82DB4">
            <w:pPr>
              <w:spacing w:before="120" w:after="0" w:line="240" w:lineRule="auto"/>
              <w:jc w:val="both"/>
              <w:rPr>
                <w:rFonts w:ascii="Arial Narrow" w:hAnsi="Arial Narrow"/>
              </w:rPr>
            </w:pPr>
            <w:r w:rsidRPr="003D759C">
              <w:rPr>
                <w:rFonts w:ascii="Arial Narrow" w:hAnsi="Arial Narrow"/>
              </w:rPr>
              <w:t xml:space="preserve">V rámci tohto vyzvania je oprávneným žiadateľom: </w:t>
            </w:r>
          </w:p>
          <w:p w14:paraId="3CB8D4DB" w14:textId="52A4D8D4" w:rsidR="006343F9" w:rsidRPr="003D759C" w:rsidRDefault="00B8580E" w:rsidP="00D45093">
            <w:pPr>
              <w:spacing w:before="120" w:after="0" w:line="240" w:lineRule="auto"/>
              <w:jc w:val="both"/>
              <w:rPr>
                <w:rFonts w:ascii="Arial Narrow" w:eastAsia="Times New Roman" w:hAnsi="Arial Narrow"/>
                <w:b/>
                <w:color w:val="000000"/>
                <w:lang w:eastAsia="sk-SK"/>
              </w:rPr>
            </w:pPr>
            <w:r w:rsidRPr="003D759C">
              <w:rPr>
                <w:rFonts w:ascii="Arial Narrow" w:eastAsia="Times New Roman" w:hAnsi="Arial Narrow"/>
                <w:b/>
                <w:color w:val="000000"/>
                <w:lang w:eastAsia="sk-SK"/>
              </w:rPr>
              <w:t>Hlavné mesto SR Bratislava</w:t>
            </w:r>
            <w:r w:rsidR="006343F9" w:rsidRPr="003D759C">
              <w:rPr>
                <w:rFonts w:ascii="Arial Narrow" w:eastAsia="Times New Roman" w:hAnsi="Arial Narrow"/>
                <w:b/>
                <w:color w:val="000000"/>
                <w:lang w:eastAsia="sk-SK"/>
              </w:rPr>
              <w:t xml:space="preserve">. </w:t>
            </w:r>
          </w:p>
          <w:p w14:paraId="19CAA97B" w14:textId="77777777" w:rsidR="00907E29" w:rsidRPr="003D759C" w:rsidRDefault="00907E29" w:rsidP="00D45093">
            <w:pPr>
              <w:spacing w:before="120" w:after="0" w:line="240" w:lineRule="auto"/>
              <w:jc w:val="both"/>
              <w:rPr>
                <w:rFonts w:ascii="Arial Narrow" w:hAnsi="Arial Narrow"/>
              </w:rPr>
            </w:pPr>
            <w:r w:rsidRPr="003D759C">
              <w:rPr>
                <w:rFonts w:ascii="Arial Narrow" w:hAnsi="Arial Narrow"/>
              </w:rPr>
              <w:t>Zároveň osoba konajúca v mene oprávneného žiadateľa, ak je odlišná od štatutárneho orgánu žiadateľa, musí byť riadne splnomocnená na výkon predmetných úkonov.</w:t>
            </w:r>
          </w:p>
        </w:tc>
      </w:tr>
      <w:tr w:rsidR="004A0630" w:rsidRPr="003D759C" w14:paraId="62DAADD9" w14:textId="77777777" w:rsidTr="00F863CD">
        <w:trPr>
          <w:trHeight w:val="20"/>
        </w:trPr>
        <w:tc>
          <w:tcPr>
            <w:tcW w:w="674" w:type="dxa"/>
            <w:shd w:val="clear" w:color="auto" w:fill="D9D9D9" w:themeFill="background1" w:themeFillShade="D9"/>
          </w:tcPr>
          <w:p w14:paraId="0CD5E49A" w14:textId="77777777" w:rsidR="004A0630" w:rsidRPr="003D759C" w:rsidRDefault="004A0630" w:rsidP="004A0630">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04AF9894" w14:textId="1EAC0B92" w:rsidR="004A0630" w:rsidRPr="003D759C" w:rsidRDefault="004A0630" w:rsidP="004A0630">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zákazu vedenia  výkonu rozhodnutia voči žiadateľovi</w:t>
            </w:r>
            <w:r w:rsidR="007C4440">
              <w:rPr>
                <w:rFonts w:ascii="Arial Narrow" w:hAnsi="Arial Narrow"/>
                <w:b/>
                <w:bCs/>
                <w:color w:val="auto"/>
                <w:sz w:val="22"/>
                <w:szCs w:val="22"/>
              </w:rPr>
              <w:t xml:space="preserve"> </w:t>
            </w:r>
            <w:r w:rsidR="007C4440" w:rsidRPr="007C4440">
              <w:rPr>
                <w:rFonts w:ascii="Arial Narrow" w:hAnsi="Arial Narrow"/>
                <w:b/>
                <w:bCs/>
                <w:color w:val="auto"/>
                <w:sz w:val="22"/>
                <w:szCs w:val="22"/>
              </w:rPr>
              <w:t>v súlade s článkom 71 všeobecného nariadenia</w:t>
            </w:r>
          </w:p>
          <w:p w14:paraId="5F7D14D2" w14:textId="77777777" w:rsidR="004A0630" w:rsidRPr="003D759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5C9498D3" w14:textId="1E5BD981" w:rsidR="004A0630" w:rsidRPr="003D759C" w:rsidRDefault="004A0630" w:rsidP="004A0630">
            <w:pPr>
              <w:pStyle w:val="Default"/>
              <w:spacing w:before="120"/>
              <w:jc w:val="both"/>
              <w:rPr>
                <w:rFonts w:ascii="Arial Narrow" w:hAnsi="Arial Narrow"/>
                <w:color w:val="auto"/>
                <w:sz w:val="22"/>
                <w:szCs w:val="22"/>
              </w:rPr>
            </w:pPr>
            <w:r w:rsidRPr="003D759C">
              <w:rPr>
                <w:rFonts w:ascii="Arial Narrow" w:hAnsi="Arial Narrow"/>
                <w:color w:val="auto"/>
                <w:sz w:val="22"/>
                <w:szCs w:val="22"/>
              </w:rPr>
              <w:t>Voči žiadateľovi nesmie byť vedený výkon rozhodnutia</w:t>
            </w:r>
            <w:r w:rsidR="00D3742A" w:rsidRPr="003D759C">
              <w:rPr>
                <w:rFonts w:ascii="Arial Narrow" w:hAnsi="Arial Narrow"/>
                <w:color w:val="auto"/>
                <w:sz w:val="22"/>
                <w:szCs w:val="22"/>
              </w:rPr>
              <w:t xml:space="preserve">, </w:t>
            </w:r>
            <w:r w:rsidR="00D3742A" w:rsidRPr="003D759C">
              <w:rPr>
                <w:rFonts w:ascii="Arial Narrow" w:hAnsi="Arial Narrow"/>
                <w:sz w:val="22"/>
                <w:szCs w:val="22"/>
              </w:rPr>
              <w:t>ktorý priamo alebo nepriamo súvisí s projektom, ktorý je predmetom ŽoNFP</w:t>
            </w:r>
            <w:r w:rsidR="00A640CF" w:rsidRPr="003D759C">
              <w:rPr>
                <w:rFonts w:ascii="Arial Narrow" w:hAnsi="Arial Narrow"/>
                <w:color w:val="auto"/>
                <w:sz w:val="22"/>
                <w:szCs w:val="22"/>
              </w:rPr>
              <w:t>.</w:t>
            </w:r>
          </w:p>
          <w:p w14:paraId="4BB7BD01" w14:textId="77777777" w:rsidR="00D3742A" w:rsidRPr="003D759C" w:rsidRDefault="00D3742A" w:rsidP="004A0630">
            <w:pPr>
              <w:pStyle w:val="Default"/>
              <w:spacing w:before="120"/>
              <w:jc w:val="both"/>
              <w:rPr>
                <w:rFonts w:ascii="Arial Narrow" w:hAnsi="Arial Narrow"/>
                <w:color w:val="auto"/>
                <w:sz w:val="22"/>
                <w:szCs w:val="22"/>
              </w:rPr>
            </w:pPr>
            <w:r w:rsidRPr="003D759C">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01173B" w:rsidRPr="003D759C" w14:paraId="31E618B3" w14:textId="77777777" w:rsidTr="00F863CD">
        <w:trPr>
          <w:trHeight w:val="20"/>
        </w:trPr>
        <w:tc>
          <w:tcPr>
            <w:tcW w:w="674" w:type="dxa"/>
            <w:shd w:val="clear" w:color="auto" w:fill="D9D9D9" w:themeFill="background1" w:themeFillShade="D9"/>
          </w:tcPr>
          <w:p w14:paraId="226F683D" w14:textId="77777777" w:rsidR="0001173B" w:rsidRPr="003D759C" w:rsidRDefault="0001173B" w:rsidP="00455A94">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26FEA81B" w14:textId="77777777" w:rsidR="0001173B" w:rsidRPr="003D759C" w:rsidRDefault="0001173B" w:rsidP="00985397">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finančnej spôsobilosti žiadateľa na spolufinancovanie projektu</w:t>
            </w:r>
          </w:p>
        </w:tc>
        <w:tc>
          <w:tcPr>
            <w:tcW w:w="6349" w:type="dxa"/>
            <w:gridSpan w:val="3"/>
            <w:shd w:val="clear" w:color="auto" w:fill="auto"/>
          </w:tcPr>
          <w:p w14:paraId="1283D347" w14:textId="77777777" w:rsidR="0001173B" w:rsidRPr="003D759C" w:rsidRDefault="0001173B" w:rsidP="0001173B">
            <w:pPr>
              <w:pStyle w:val="Default"/>
              <w:spacing w:before="120"/>
              <w:jc w:val="both"/>
              <w:rPr>
                <w:rFonts w:ascii="Arial Narrow" w:hAnsi="Arial Narrow"/>
                <w:color w:val="auto"/>
                <w:sz w:val="22"/>
                <w:szCs w:val="22"/>
              </w:rPr>
            </w:pPr>
            <w:r w:rsidRPr="003D759C">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664CF87F" w14:textId="77777777" w:rsidR="0001173B" w:rsidRPr="003D759C" w:rsidRDefault="0001173B" w:rsidP="0001173B">
            <w:pPr>
              <w:pStyle w:val="Default"/>
              <w:spacing w:before="120"/>
              <w:jc w:val="both"/>
              <w:rPr>
                <w:rFonts w:ascii="Arial Narrow" w:hAnsi="Arial Narrow"/>
                <w:color w:val="auto"/>
                <w:sz w:val="22"/>
                <w:szCs w:val="22"/>
              </w:rPr>
            </w:pPr>
            <w:r w:rsidRPr="003D759C">
              <w:rPr>
                <w:rFonts w:ascii="Arial Narrow" w:hAnsi="Arial Narrow"/>
                <w:color w:val="auto"/>
                <w:sz w:val="22"/>
                <w:szCs w:val="22"/>
              </w:rPr>
              <w:t>Výška spolufinancovania projektu zo strany žiadateľa sa stanovuje ako rozdiel medzi celkovými výdavkami projektu a žiadaným NFP.</w:t>
            </w:r>
          </w:p>
        </w:tc>
      </w:tr>
      <w:tr w:rsidR="00A640CF" w:rsidRPr="003D759C" w14:paraId="4DE96219" w14:textId="77777777" w:rsidTr="00F863CD">
        <w:trPr>
          <w:trHeight w:val="20"/>
        </w:trPr>
        <w:tc>
          <w:tcPr>
            <w:tcW w:w="674" w:type="dxa"/>
            <w:shd w:val="clear" w:color="auto" w:fill="D9D9D9" w:themeFill="background1" w:themeFillShade="D9"/>
          </w:tcPr>
          <w:p w14:paraId="3D2A9685" w14:textId="77777777" w:rsidR="00A640CF" w:rsidRPr="003D759C" w:rsidRDefault="00A640CF" w:rsidP="00455A94">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25DD513F" w14:textId="75F0712B" w:rsidR="00A640CF" w:rsidRPr="003D759C" w:rsidRDefault="00A640CF" w:rsidP="00985397">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že žiadateľ má schválený program rozvoja a príslušnú územnoplánovaciu dokumentáciu v súlade s ustanovením § 8 ods. 6 zákona o podpore regionálneho rozvoja</w:t>
            </w:r>
          </w:p>
        </w:tc>
        <w:tc>
          <w:tcPr>
            <w:tcW w:w="6349" w:type="dxa"/>
            <w:gridSpan w:val="3"/>
            <w:shd w:val="clear" w:color="auto" w:fill="auto"/>
          </w:tcPr>
          <w:p w14:paraId="3682AB10" w14:textId="58D7E1C8" w:rsidR="00A640CF" w:rsidRPr="003D759C" w:rsidRDefault="00A640CF" w:rsidP="0001173B">
            <w:pPr>
              <w:pStyle w:val="Default"/>
              <w:spacing w:before="120"/>
              <w:jc w:val="both"/>
              <w:rPr>
                <w:rFonts w:ascii="Arial Narrow" w:hAnsi="Arial Narrow"/>
                <w:color w:val="auto"/>
                <w:sz w:val="22"/>
                <w:szCs w:val="22"/>
              </w:rPr>
            </w:pPr>
            <w:r w:rsidRPr="003D759C">
              <w:rPr>
                <w:rFonts w:ascii="Arial Narrow" w:hAnsi="Arial Narrow"/>
                <w:color w:val="auto"/>
                <w:sz w:val="22"/>
                <w:szCs w:val="22"/>
              </w:rPr>
              <w:t>Subjekt územnej samosprávy musí mať schválený program rozvoja obce a príslušnú územnoplánovaciu dokumentáciu v súlade s ustanovením § 8 ods. 6 zákona o podpore regionálneho rozvoja.</w:t>
            </w:r>
          </w:p>
        </w:tc>
      </w:tr>
      <w:tr w:rsidR="005A015D" w:rsidRPr="003D759C" w14:paraId="488B2117" w14:textId="77777777" w:rsidTr="00F863CD">
        <w:trPr>
          <w:trHeight w:val="20"/>
        </w:trPr>
        <w:tc>
          <w:tcPr>
            <w:tcW w:w="674" w:type="dxa"/>
            <w:shd w:val="clear" w:color="auto" w:fill="D9D9D9" w:themeFill="background1" w:themeFillShade="D9"/>
          </w:tcPr>
          <w:p w14:paraId="634E4877"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4D3EFB56" w14:textId="77777777" w:rsidR="005A015D" w:rsidRPr="003D759C" w:rsidRDefault="005A015D" w:rsidP="005A015D">
            <w:pPr>
              <w:pStyle w:val="Default"/>
              <w:spacing w:before="120"/>
              <w:rPr>
                <w:rFonts w:ascii="Arial Narrow" w:hAnsi="Arial Narrow"/>
                <w:b/>
                <w:bCs/>
                <w:sz w:val="22"/>
                <w:szCs w:val="22"/>
              </w:rPr>
            </w:pPr>
            <w:r w:rsidRPr="003D759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3D759C" w:rsidRDefault="005A015D" w:rsidP="005A015D">
            <w:pPr>
              <w:pStyle w:val="Default"/>
              <w:spacing w:before="120"/>
              <w:jc w:val="both"/>
              <w:rPr>
                <w:rFonts w:ascii="Arial Narrow" w:hAnsi="Arial Narrow"/>
                <w:color w:val="FF0000"/>
                <w:sz w:val="22"/>
                <w:szCs w:val="22"/>
              </w:rPr>
            </w:pPr>
            <w:r w:rsidRPr="003D759C">
              <w:rPr>
                <w:rFonts w:ascii="Arial Narrow" w:hAnsi="Arial Narrow"/>
                <w:sz w:val="22"/>
                <w:szCs w:val="22"/>
              </w:rPr>
              <w:t>Žiadateľ ani jeho štatutárny orgán, ani žiadny člen štatutárneho orgánu, ani prokurista/i, ani osoba splnomocnená zastupovať žiadateľa v konaní o ŽoNFP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3D759C" w:rsidRDefault="005A015D" w:rsidP="005A015D">
            <w:pPr>
              <w:pStyle w:val="Default"/>
              <w:jc w:val="both"/>
              <w:rPr>
                <w:rFonts w:ascii="Arial Narrow" w:hAnsi="Arial Narrow"/>
                <w:color w:val="FF0000"/>
                <w:sz w:val="22"/>
                <w:szCs w:val="22"/>
              </w:rPr>
            </w:pPr>
            <w:r w:rsidRPr="003D759C">
              <w:rPr>
                <w:rFonts w:ascii="Arial Narrow" w:hAnsi="Arial Narrow"/>
                <w:color w:val="auto"/>
                <w:sz w:val="22"/>
                <w:szCs w:val="22"/>
              </w:rPr>
              <w:t xml:space="preserve"> </w:t>
            </w:r>
          </w:p>
        </w:tc>
      </w:tr>
      <w:tr w:rsidR="00F840A0" w:rsidRPr="003D759C" w14:paraId="69194EAA" w14:textId="77777777" w:rsidTr="00F863CD">
        <w:trPr>
          <w:trHeight w:val="20"/>
        </w:trPr>
        <w:tc>
          <w:tcPr>
            <w:tcW w:w="674" w:type="dxa"/>
            <w:shd w:val="clear" w:color="auto" w:fill="D9D9D9" w:themeFill="background1" w:themeFillShade="D9"/>
          </w:tcPr>
          <w:p w14:paraId="1C8150FD" w14:textId="77777777" w:rsidR="00F840A0" w:rsidRPr="003D759C" w:rsidRDefault="00F840A0" w:rsidP="005A015D">
            <w:pPr>
              <w:pStyle w:val="Odsekzoznamu"/>
              <w:numPr>
                <w:ilvl w:val="0"/>
                <w:numId w:val="11"/>
              </w:numPr>
              <w:spacing w:before="120"/>
              <w:ind w:left="426"/>
              <w:jc w:val="center"/>
              <w:rPr>
                <w:rFonts w:ascii="Arial Narrow" w:hAnsi="Arial Narrow" w:cstheme="minorHAnsi"/>
                <w:b/>
                <w:sz w:val="22"/>
                <w:szCs w:val="22"/>
              </w:rPr>
            </w:pPr>
          </w:p>
        </w:tc>
        <w:tc>
          <w:tcPr>
            <w:tcW w:w="2501" w:type="dxa"/>
            <w:shd w:val="clear" w:color="auto" w:fill="D9D9D9" w:themeFill="background1" w:themeFillShade="D9"/>
          </w:tcPr>
          <w:p w14:paraId="280CC763" w14:textId="77777777" w:rsidR="00F840A0" w:rsidRPr="003D759C" w:rsidRDefault="00F840A0" w:rsidP="005A015D">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3D759C" w:rsidRDefault="00F840A0" w:rsidP="005A015D">
            <w:pPr>
              <w:pStyle w:val="Default"/>
              <w:spacing w:before="120"/>
              <w:jc w:val="both"/>
              <w:rPr>
                <w:rFonts w:ascii="Arial Narrow" w:hAnsi="Arial Narrow"/>
                <w:sz w:val="22"/>
                <w:szCs w:val="22"/>
              </w:rPr>
            </w:pPr>
            <w:r w:rsidRPr="003D759C">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3D759C" w14:paraId="0E549E91" w14:textId="77777777" w:rsidTr="00F863CD">
        <w:trPr>
          <w:trHeight w:val="20"/>
        </w:trPr>
        <w:tc>
          <w:tcPr>
            <w:tcW w:w="9524" w:type="dxa"/>
            <w:gridSpan w:val="5"/>
            <w:shd w:val="clear" w:color="auto" w:fill="D9D9D9" w:themeFill="background1" w:themeFillShade="D9"/>
          </w:tcPr>
          <w:p w14:paraId="0AEBACE6" w14:textId="77777777" w:rsidR="005A015D" w:rsidRPr="003D759C" w:rsidRDefault="005A015D" w:rsidP="005A015D">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Oprávnenosť aktivít realizácie projektu</w:t>
            </w:r>
          </w:p>
        </w:tc>
      </w:tr>
      <w:tr w:rsidR="005A015D" w:rsidRPr="003D759C" w14:paraId="1AA5D389" w14:textId="77777777" w:rsidTr="00F863CD">
        <w:trPr>
          <w:trHeight w:val="20"/>
        </w:trPr>
        <w:tc>
          <w:tcPr>
            <w:tcW w:w="674" w:type="dxa"/>
            <w:shd w:val="clear" w:color="auto" w:fill="D9D9D9" w:themeFill="background1" w:themeFillShade="D9"/>
            <w:vAlign w:val="center"/>
          </w:tcPr>
          <w:p w14:paraId="5F53DE31"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P. č.</w:t>
            </w:r>
          </w:p>
        </w:tc>
        <w:tc>
          <w:tcPr>
            <w:tcW w:w="2511" w:type="dxa"/>
            <w:gridSpan w:val="2"/>
            <w:shd w:val="clear" w:color="auto" w:fill="D9D9D9" w:themeFill="background1" w:themeFillShade="D9"/>
            <w:vAlign w:val="center"/>
          </w:tcPr>
          <w:p w14:paraId="2F7FDC83"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5A015D" w:rsidRPr="003D759C" w14:paraId="656EEAA7" w14:textId="77777777" w:rsidTr="00F863CD">
        <w:trPr>
          <w:trHeight w:val="20"/>
        </w:trPr>
        <w:tc>
          <w:tcPr>
            <w:tcW w:w="674" w:type="dxa"/>
            <w:shd w:val="clear" w:color="auto" w:fill="D9D9D9" w:themeFill="background1" w:themeFillShade="D9"/>
          </w:tcPr>
          <w:p w14:paraId="66B0EEFB"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2CCD0693" w14:textId="77777777" w:rsidR="005A015D" w:rsidRPr="003D759C" w:rsidRDefault="005A015D" w:rsidP="005A015D">
            <w:pPr>
              <w:pStyle w:val="Default"/>
              <w:spacing w:before="120"/>
              <w:rPr>
                <w:rFonts w:ascii="Arial Narrow" w:hAnsi="Arial Narrow"/>
                <w:sz w:val="22"/>
                <w:szCs w:val="22"/>
              </w:rPr>
            </w:pPr>
            <w:r w:rsidRPr="003D759C">
              <w:rPr>
                <w:rFonts w:ascii="Arial Narrow" w:hAnsi="Arial Narrow"/>
                <w:b/>
                <w:bCs/>
                <w:sz w:val="22"/>
                <w:szCs w:val="22"/>
              </w:rPr>
              <w:t xml:space="preserve">Podmienka oprávnenosti aktivít projektu </w:t>
            </w:r>
          </w:p>
        </w:tc>
        <w:tc>
          <w:tcPr>
            <w:tcW w:w="6339" w:type="dxa"/>
            <w:gridSpan w:val="2"/>
            <w:shd w:val="clear" w:color="auto" w:fill="auto"/>
          </w:tcPr>
          <w:p w14:paraId="508204C0" w14:textId="77777777" w:rsidR="005A015D" w:rsidRPr="003D759C" w:rsidRDefault="005A015D" w:rsidP="005A015D">
            <w:pPr>
              <w:pStyle w:val="Default"/>
              <w:spacing w:before="120"/>
              <w:jc w:val="both"/>
              <w:rPr>
                <w:rFonts w:ascii="Arial Narrow" w:hAnsi="Arial Narrow"/>
                <w:color w:val="auto"/>
                <w:sz w:val="22"/>
                <w:szCs w:val="22"/>
              </w:rPr>
            </w:pPr>
            <w:r w:rsidRPr="003D759C">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77777777" w:rsidR="0052719E" w:rsidRPr="003D759C" w:rsidRDefault="0052719E" w:rsidP="0052719E">
            <w:pPr>
              <w:pStyle w:val="Default"/>
              <w:spacing w:before="120"/>
              <w:jc w:val="both"/>
              <w:rPr>
                <w:rFonts w:ascii="Arial Narrow" w:hAnsi="Arial Narrow"/>
                <w:b/>
                <w:color w:val="auto"/>
                <w:sz w:val="22"/>
                <w:szCs w:val="22"/>
              </w:rPr>
            </w:pPr>
            <w:r w:rsidRPr="003D759C">
              <w:rPr>
                <w:rFonts w:ascii="Arial Narrow" w:hAnsi="Arial Narrow"/>
                <w:b/>
                <w:color w:val="auto"/>
                <w:sz w:val="22"/>
                <w:szCs w:val="22"/>
              </w:rPr>
              <w:t xml:space="preserve">V rámci špecifického cieľa 3.1: Zvýšenie atraktivity verejnej osobnej dopravy prostredníctvom modernizácie a rekonštrukcie infraštruktúry pre IDS a mestskú dráhovú dopravu je pre toto vyzvanie oprávnený typ aktivity: </w:t>
            </w:r>
          </w:p>
          <w:p w14:paraId="7B23424C" w14:textId="77777777" w:rsidR="003C68F8" w:rsidRPr="003D759C" w:rsidRDefault="003C68F8" w:rsidP="0052719E">
            <w:pPr>
              <w:pStyle w:val="Default"/>
              <w:spacing w:before="120"/>
              <w:jc w:val="both"/>
              <w:rPr>
                <w:rFonts w:ascii="Arial Narrow" w:hAnsi="Arial Narrow"/>
                <w:b/>
                <w:color w:val="auto"/>
                <w:sz w:val="22"/>
                <w:szCs w:val="22"/>
              </w:rPr>
            </w:pPr>
            <w:r w:rsidRPr="003D759C">
              <w:rPr>
                <w:rFonts w:ascii="Arial Narrow" w:hAnsi="Arial Narrow"/>
                <w:b/>
                <w:color w:val="auto"/>
                <w:sz w:val="22"/>
                <w:szCs w:val="22"/>
              </w:rPr>
              <w:t xml:space="preserve">A. Modernizácia a výstavba električkových a trolejbusových tratí vrátane prvkov preferencie MHD a napojenia na ostatné druhy MHD a nemotorovú dopravu </w:t>
            </w:r>
          </w:p>
          <w:p w14:paraId="056DAE63" w14:textId="6E84E7D3" w:rsidR="003C68F8" w:rsidRPr="003D759C" w:rsidRDefault="003C68F8" w:rsidP="0052719E">
            <w:pPr>
              <w:pStyle w:val="Default"/>
              <w:spacing w:before="120"/>
              <w:jc w:val="both"/>
              <w:rPr>
                <w:rFonts w:ascii="Arial Narrow" w:hAnsi="Arial Narrow"/>
                <w:b/>
                <w:color w:val="auto"/>
                <w:sz w:val="22"/>
                <w:szCs w:val="22"/>
              </w:rPr>
            </w:pPr>
            <w:r w:rsidRPr="003D759C">
              <w:rPr>
                <w:rFonts w:ascii="Arial Narrow" w:hAnsi="Arial Narrow"/>
                <w:b/>
                <w:color w:val="auto"/>
                <w:sz w:val="22"/>
                <w:szCs w:val="22"/>
              </w:rPr>
              <w:t>a</w:t>
            </w:r>
          </w:p>
          <w:p w14:paraId="5C9F7CA6" w14:textId="12B35918" w:rsidR="0052719E" w:rsidRPr="003D759C" w:rsidRDefault="0052719E" w:rsidP="0052719E">
            <w:pPr>
              <w:pStyle w:val="Default"/>
              <w:spacing w:before="120"/>
              <w:jc w:val="both"/>
              <w:rPr>
                <w:rFonts w:ascii="Arial Narrow" w:hAnsi="Arial Narrow"/>
                <w:b/>
                <w:color w:val="auto"/>
                <w:sz w:val="22"/>
                <w:szCs w:val="22"/>
              </w:rPr>
            </w:pPr>
            <w:r w:rsidRPr="003D759C">
              <w:rPr>
                <w:rFonts w:ascii="Arial Narrow" w:hAnsi="Arial Narrow"/>
                <w:b/>
                <w:color w:val="auto"/>
                <w:sz w:val="22"/>
                <w:szCs w:val="22"/>
              </w:rPr>
              <w:t>E. Projektová príprava.</w:t>
            </w:r>
          </w:p>
          <w:p w14:paraId="2EFE1B6D" w14:textId="552C9A1B" w:rsidR="00B2397A" w:rsidRPr="003D759C" w:rsidRDefault="0052719E" w:rsidP="00B2397A">
            <w:pPr>
              <w:spacing w:before="120" w:after="0" w:line="240" w:lineRule="auto"/>
              <w:jc w:val="both"/>
              <w:rPr>
                <w:rFonts w:ascii="Arial Narrow" w:hAnsi="Arial Narrow"/>
              </w:rPr>
            </w:pPr>
            <w:r w:rsidRPr="003D759C">
              <w:rPr>
                <w:rFonts w:ascii="Arial Narrow" w:hAnsi="Arial Narrow"/>
              </w:rPr>
              <w:t xml:space="preserve">Zároveň sú pre toto vyzvanie oprávnené aj </w:t>
            </w:r>
            <w:r w:rsidRPr="003D759C">
              <w:rPr>
                <w:rFonts w:ascii="Arial Narrow" w:hAnsi="Arial Narrow"/>
                <w:b/>
              </w:rPr>
              <w:t>podporné aktivity</w:t>
            </w:r>
            <w:r w:rsidRPr="003D759C">
              <w:rPr>
                <w:rFonts w:ascii="Arial Narrow" w:hAnsi="Arial Narrow"/>
              </w:rPr>
              <w:t xml:space="preserve"> projektu špecifikované v </w:t>
            </w:r>
            <w:r w:rsidRPr="003D759C">
              <w:rPr>
                <w:rFonts w:ascii="Arial Narrow" w:hAnsi="Arial Narrow"/>
                <w:b/>
                <w:i/>
              </w:rPr>
              <w:t>Príručke k oprávnenosti výdavkov OPII</w:t>
            </w:r>
            <w:r w:rsidRPr="003D759C">
              <w:rPr>
                <w:rFonts w:ascii="Arial Narrow" w:hAnsi="Arial Narrow"/>
              </w:rPr>
              <w:t xml:space="preserve">, ktorá je </w:t>
            </w:r>
            <w:r w:rsidRPr="003D759C">
              <w:rPr>
                <w:rFonts w:ascii="Arial Narrow" w:hAnsi="Arial Narrow" w:cstheme="minorHAnsi"/>
              </w:rPr>
              <w:t xml:space="preserve">zverejnená na webovom sídle RO OPII </w:t>
            </w:r>
            <w:hyperlink r:id="rId11" w:history="1">
              <w:r w:rsidRPr="003D759C">
                <w:rPr>
                  <w:rStyle w:val="Hypertextovprepojenie"/>
                  <w:rFonts w:ascii="Arial Narrow" w:hAnsi="Arial Narrow"/>
                </w:rPr>
                <w:t>Príručka k oprávnenosti výdavkov - OPII - Operačný program Integrovaná infraštruktúra</w:t>
              </w:r>
            </w:hyperlink>
            <w:r w:rsidRPr="003D759C">
              <w:rPr>
                <w:rFonts w:ascii="Arial Narrow" w:hAnsi="Arial Narrow"/>
              </w:rPr>
              <w:t>.</w:t>
            </w:r>
          </w:p>
        </w:tc>
      </w:tr>
      <w:tr w:rsidR="005A015D" w:rsidRPr="003D759C" w14:paraId="6CE92D48" w14:textId="77777777" w:rsidTr="00F863CD">
        <w:trPr>
          <w:trHeight w:val="20"/>
        </w:trPr>
        <w:tc>
          <w:tcPr>
            <w:tcW w:w="674" w:type="dxa"/>
            <w:shd w:val="clear" w:color="auto" w:fill="D9D9D9" w:themeFill="background1" w:themeFillShade="D9"/>
          </w:tcPr>
          <w:p w14:paraId="6B2D0280" w14:textId="5BC7B613"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38C5CFAD" w14:textId="77777777" w:rsidR="005A015D" w:rsidRPr="003D759C" w:rsidRDefault="005A015D" w:rsidP="005A015D">
            <w:pPr>
              <w:pStyle w:val="Default"/>
              <w:spacing w:before="120"/>
              <w:rPr>
                <w:rFonts w:ascii="Arial Narrow" w:hAnsi="Arial Narrow" w:cstheme="minorHAnsi"/>
                <w:sz w:val="22"/>
                <w:szCs w:val="22"/>
              </w:rPr>
            </w:pPr>
            <w:r w:rsidRPr="003D759C">
              <w:rPr>
                <w:rFonts w:ascii="Arial Narrow" w:hAnsi="Arial Narrow"/>
                <w:b/>
                <w:bCs/>
                <w:sz w:val="22"/>
                <w:szCs w:val="22"/>
              </w:rPr>
              <w:t>Podmienka, že žiadateľ neukončil fyzickú realizáciu všetkých oprávnených hlavných aktivít projektu pred predložením ŽoNFP</w:t>
            </w:r>
          </w:p>
        </w:tc>
        <w:tc>
          <w:tcPr>
            <w:tcW w:w="6339" w:type="dxa"/>
            <w:gridSpan w:val="2"/>
            <w:shd w:val="clear" w:color="auto" w:fill="auto"/>
          </w:tcPr>
          <w:p w14:paraId="17BCFE56" w14:textId="77777777" w:rsidR="005A015D" w:rsidRPr="003D759C" w:rsidRDefault="005A015D" w:rsidP="005A015D">
            <w:pPr>
              <w:pStyle w:val="Default"/>
              <w:spacing w:before="120"/>
              <w:jc w:val="both"/>
              <w:rPr>
                <w:rFonts w:ascii="Arial Narrow" w:hAnsi="Arial Narrow" w:cstheme="minorHAnsi"/>
                <w:sz w:val="22"/>
                <w:szCs w:val="22"/>
              </w:rPr>
            </w:pPr>
            <w:r w:rsidRPr="003D759C">
              <w:rPr>
                <w:rFonts w:ascii="Arial Narrow" w:hAnsi="Arial Narrow"/>
                <w:sz w:val="22"/>
                <w:szCs w:val="22"/>
              </w:rPr>
              <w:t>Žiadateľ nesmie ukončiť fyzickú realizáciu všetkých oprávnených hlavných aktivít projektu pred predložením ŽoNFP RO OPII bez ohľadu na to, či žiadateľ uhradil všetky súvisiace platby.</w:t>
            </w:r>
          </w:p>
          <w:p w14:paraId="4875DE97" w14:textId="77777777" w:rsidR="005A015D" w:rsidRPr="003D759C" w:rsidRDefault="005A015D" w:rsidP="005A015D">
            <w:pPr>
              <w:pStyle w:val="Default"/>
              <w:jc w:val="both"/>
              <w:rPr>
                <w:rFonts w:ascii="Arial Narrow" w:hAnsi="Arial Narrow" w:cstheme="minorHAnsi"/>
                <w:sz w:val="22"/>
                <w:szCs w:val="22"/>
              </w:rPr>
            </w:pPr>
          </w:p>
        </w:tc>
      </w:tr>
      <w:tr w:rsidR="005A015D" w:rsidRPr="003D759C" w14:paraId="3306206A" w14:textId="77777777" w:rsidTr="00F863CD">
        <w:trPr>
          <w:trHeight w:val="20"/>
        </w:trPr>
        <w:tc>
          <w:tcPr>
            <w:tcW w:w="9524" w:type="dxa"/>
            <w:gridSpan w:val="5"/>
            <w:shd w:val="clear" w:color="auto" w:fill="D9D9D9" w:themeFill="background1" w:themeFillShade="D9"/>
          </w:tcPr>
          <w:p w14:paraId="487B089C" w14:textId="77777777" w:rsidR="005A015D" w:rsidRPr="003D759C" w:rsidRDefault="005A015D" w:rsidP="005A015D">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Oprávnenosť miesta realizácie projektu</w:t>
            </w:r>
          </w:p>
        </w:tc>
      </w:tr>
      <w:tr w:rsidR="005A015D" w:rsidRPr="003D759C" w14:paraId="6081A250" w14:textId="77777777" w:rsidTr="00F863CD">
        <w:trPr>
          <w:trHeight w:val="20"/>
        </w:trPr>
        <w:tc>
          <w:tcPr>
            <w:tcW w:w="674" w:type="dxa"/>
            <w:shd w:val="clear" w:color="auto" w:fill="D9D9D9" w:themeFill="background1" w:themeFillShade="D9"/>
            <w:vAlign w:val="center"/>
          </w:tcPr>
          <w:p w14:paraId="0D1650E3"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P. č.</w:t>
            </w:r>
          </w:p>
        </w:tc>
        <w:tc>
          <w:tcPr>
            <w:tcW w:w="2511" w:type="dxa"/>
            <w:gridSpan w:val="2"/>
            <w:shd w:val="clear" w:color="auto" w:fill="D9D9D9" w:themeFill="background1" w:themeFillShade="D9"/>
            <w:vAlign w:val="center"/>
          </w:tcPr>
          <w:p w14:paraId="2C29C7CB"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5A015D" w:rsidRPr="003D759C" w14:paraId="7616EF43" w14:textId="77777777" w:rsidTr="00F863CD">
        <w:trPr>
          <w:trHeight w:val="20"/>
        </w:trPr>
        <w:tc>
          <w:tcPr>
            <w:tcW w:w="674" w:type="dxa"/>
            <w:shd w:val="clear" w:color="auto" w:fill="D9D9D9" w:themeFill="background1" w:themeFillShade="D9"/>
          </w:tcPr>
          <w:p w14:paraId="683CCAE6"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7F40D2B6" w14:textId="77777777" w:rsidR="005A015D" w:rsidRPr="003D759C" w:rsidRDefault="005A015D" w:rsidP="005A015D">
            <w:pPr>
              <w:pStyle w:val="Default"/>
              <w:spacing w:before="120"/>
              <w:rPr>
                <w:rFonts w:ascii="Arial Narrow" w:hAnsi="Arial Narrow"/>
                <w:sz w:val="22"/>
                <w:szCs w:val="22"/>
              </w:rPr>
            </w:pPr>
            <w:r w:rsidRPr="003D759C">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3D759C" w:rsidRDefault="005A015D" w:rsidP="005A015D">
            <w:pPr>
              <w:pStyle w:val="Default"/>
              <w:spacing w:before="120"/>
              <w:jc w:val="both"/>
              <w:rPr>
                <w:rFonts w:ascii="Arial Narrow" w:hAnsi="Arial Narrow"/>
                <w:sz w:val="22"/>
                <w:szCs w:val="22"/>
              </w:rPr>
            </w:pPr>
            <w:r w:rsidRPr="003D759C">
              <w:rPr>
                <w:rFonts w:ascii="Arial Narrow" w:hAnsi="Arial Narrow"/>
                <w:sz w:val="22"/>
                <w:szCs w:val="22"/>
              </w:rPr>
              <w:t>Žiadateľ je povinný realizovať projekt na oprávnenom území. Pre posúdenie, či sa projekt bude realizovať na oprávnenom území, je rozhodujúce miesto realizácie projektu a nie miesto sídla žiadateľa.</w:t>
            </w:r>
          </w:p>
          <w:p w14:paraId="6466DE78" w14:textId="77777777" w:rsidR="00360174" w:rsidRPr="003D759C" w:rsidRDefault="005A015D" w:rsidP="00360174">
            <w:pPr>
              <w:spacing w:before="120" w:after="0" w:line="240" w:lineRule="auto"/>
              <w:jc w:val="both"/>
              <w:rPr>
                <w:rFonts w:ascii="Arial Narrow" w:hAnsi="Arial Narrow"/>
              </w:rPr>
            </w:pPr>
            <w:r w:rsidRPr="003D759C">
              <w:rPr>
                <w:rFonts w:ascii="Arial Narrow" w:hAnsi="Arial Narrow"/>
              </w:rPr>
              <w:t xml:space="preserve">Oprávneným miestom realizácie projektu je v rámci NUTS III: </w:t>
            </w:r>
          </w:p>
          <w:p w14:paraId="59719967" w14:textId="0CCE5569" w:rsidR="005A015D" w:rsidRPr="003D759C" w:rsidRDefault="005C573C" w:rsidP="006A3152">
            <w:pPr>
              <w:spacing w:after="0" w:line="240" w:lineRule="auto"/>
              <w:jc w:val="both"/>
              <w:rPr>
                <w:rFonts w:ascii="Arial Narrow" w:hAnsi="Arial Narrow"/>
                <w:color w:val="FF0000"/>
              </w:rPr>
            </w:pPr>
            <w:r w:rsidRPr="003D759C">
              <w:rPr>
                <w:rFonts w:ascii="Arial Narrow" w:hAnsi="Arial Narrow"/>
                <w:b/>
              </w:rPr>
              <w:t>Bratislavský</w:t>
            </w:r>
            <w:r w:rsidR="006A3152" w:rsidRPr="003D759C">
              <w:rPr>
                <w:rFonts w:ascii="Arial Narrow" w:hAnsi="Arial Narrow"/>
                <w:b/>
              </w:rPr>
              <w:t xml:space="preserve"> kraj</w:t>
            </w:r>
          </w:p>
        </w:tc>
      </w:tr>
      <w:tr w:rsidR="005A015D" w:rsidRPr="003D759C" w14:paraId="558DADF3" w14:textId="77777777" w:rsidTr="00F863CD">
        <w:trPr>
          <w:trHeight w:val="20"/>
        </w:trPr>
        <w:tc>
          <w:tcPr>
            <w:tcW w:w="9524" w:type="dxa"/>
            <w:gridSpan w:val="5"/>
            <w:shd w:val="clear" w:color="auto" w:fill="D9D9D9" w:themeFill="background1" w:themeFillShade="D9"/>
          </w:tcPr>
          <w:p w14:paraId="68E5DE4A" w14:textId="77777777" w:rsidR="005A015D" w:rsidRPr="003D759C" w:rsidRDefault="005A015D" w:rsidP="005A015D">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Kritériá pre výber projektov</w:t>
            </w:r>
          </w:p>
        </w:tc>
      </w:tr>
      <w:tr w:rsidR="005A015D" w:rsidRPr="003D759C" w14:paraId="02F59720" w14:textId="77777777" w:rsidTr="00F863CD">
        <w:trPr>
          <w:trHeight w:val="20"/>
        </w:trPr>
        <w:tc>
          <w:tcPr>
            <w:tcW w:w="674" w:type="dxa"/>
            <w:shd w:val="clear" w:color="auto" w:fill="D9D9D9" w:themeFill="background1" w:themeFillShade="D9"/>
            <w:vAlign w:val="center"/>
          </w:tcPr>
          <w:p w14:paraId="375720CA"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P. č.</w:t>
            </w:r>
          </w:p>
        </w:tc>
        <w:tc>
          <w:tcPr>
            <w:tcW w:w="2511" w:type="dxa"/>
            <w:gridSpan w:val="2"/>
            <w:shd w:val="clear" w:color="auto" w:fill="D9D9D9" w:themeFill="background1" w:themeFillShade="D9"/>
            <w:vAlign w:val="center"/>
          </w:tcPr>
          <w:p w14:paraId="2491B33C"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5A015D" w:rsidRPr="003D759C" w14:paraId="04846466" w14:textId="77777777" w:rsidTr="00F863CD">
        <w:trPr>
          <w:trHeight w:val="20"/>
        </w:trPr>
        <w:tc>
          <w:tcPr>
            <w:tcW w:w="674" w:type="dxa"/>
            <w:shd w:val="clear" w:color="auto" w:fill="D9D9D9" w:themeFill="background1" w:themeFillShade="D9"/>
          </w:tcPr>
          <w:p w14:paraId="22B35F46"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565AC032" w14:textId="77777777" w:rsidR="005A015D" w:rsidRPr="003D759C" w:rsidRDefault="005A015D" w:rsidP="005A015D">
            <w:pPr>
              <w:pStyle w:val="Default"/>
              <w:spacing w:before="120"/>
              <w:rPr>
                <w:rFonts w:ascii="Arial Narrow" w:hAnsi="Arial Narrow"/>
                <w:sz w:val="22"/>
                <w:szCs w:val="22"/>
              </w:rPr>
            </w:pPr>
            <w:r w:rsidRPr="003D759C">
              <w:rPr>
                <w:rFonts w:ascii="Arial Narrow" w:hAnsi="Arial Narrow"/>
                <w:b/>
                <w:bCs/>
                <w:sz w:val="22"/>
                <w:szCs w:val="22"/>
              </w:rPr>
              <w:t xml:space="preserve">Podmienka splnenia hodnotiacich kritérií </w:t>
            </w:r>
          </w:p>
        </w:tc>
        <w:tc>
          <w:tcPr>
            <w:tcW w:w="6339" w:type="dxa"/>
            <w:gridSpan w:val="2"/>
            <w:shd w:val="clear" w:color="auto" w:fill="auto"/>
          </w:tcPr>
          <w:p w14:paraId="728C1EBE" w14:textId="2BC858FE" w:rsidR="005A015D" w:rsidRPr="003D759C" w:rsidRDefault="005A015D" w:rsidP="00155A72">
            <w:pPr>
              <w:spacing w:before="120" w:after="0" w:line="240" w:lineRule="auto"/>
              <w:jc w:val="both"/>
              <w:rPr>
                <w:rFonts w:ascii="Arial Narrow" w:hAnsi="Arial Narrow"/>
                <w:color w:val="FF0000"/>
              </w:rPr>
            </w:pPr>
            <w:r w:rsidRPr="003D759C">
              <w:rPr>
                <w:rFonts w:ascii="Arial Narrow" w:hAnsi="Arial Narrow"/>
              </w:rPr>
              <w:t>ŽoNFP musí splniť hodnotiace kritériá, inak RO OPII rozhodne o </w:t>
            </w:r>
            <w:r w:rsidR="00155A72" w:rsidRPr="003D759C">
              <w:rPr>
                <w:rFonts w:ascii="Arial Narrow" w:hAnsi="Arial Narrow"/>
              </w:rPr>
              <w:t>neschválení</w:t>
            </w:r>
            <w:r w:rsidRPr="003D759C">
              <w:rPr>
                <w:rFonts w:ascii="Arial Narrow" w:hAnsi="Arial Narrow"/>
              </w:rPr>
              <w:t xml:space="preserve"> ŽoNFP. Prostredníctvom hodnotiacich kritérií odborní hodnotitelia posudzujú kvalitatívnu úroveň predloženej ŽoNFP. Hodnotiace kritériá pre prioritné osi 1 – 6 OPII, ich kategorizácia do hodnotiacich oblastí, ako aj spôsob ich aplikácie sú uvedené v dokumente Hodnotiace kritériá OPII prioritná os 1 - 6, ktorý je prílohou vyzvania.</w:t>
            </w:r>
          </w:p>
        </w:tc>
      </w:tr>
      <w:tr w:rsidR="005A015D" w:rsidRPr="003D759C" w14:paraId="0351ADDF" w14:textId="77777777" w:rsidTr="00F863CD">
        <w:trPr>
          <w:trHeight w:val="20"/>
        </w:trPr>
        <w:tc>
          <w:tcPr>
            <w:tcW w:w="9524" w:type="dxa"/>
            <w:gridSpan w:val="5"/>
            <w:shd w:val="clear" w:color="auto" w:fill="D9D9D9" w:themeFill="background1" w:themeFillShade="D9"/>
          </w:tcPr>
          <w:p w14:paraId="660C5CD1" w14:textId="77777777" w:rsidR="005A015D" w:rsidRPr="003D759C" w:rsidRDefault="005A015D" w:rsidP="005A015D">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Podmienky poskytnutia pomoci vyplývajúce z osobitných predpisov</w:t>
            </w:r>
          </w:p>
        </w:tc>
      </w:tr>
      <w:tr w:rsidR="005A015D" w:rsidRPr="003D759C" w14:paraId="0B4E97BD" w14:textId="77777777" w:rsidTr="00F863CD">
        <w:trPr>
          <w:trHeight w:val="20"/>
        </w:trPr>
        <w:tc>
          <w:tcPr>
            <w:tcW w:w="674" w:type="dxa"/>
            <w:shd w:val="clear" w:color="auto" w:fill="D9D9D9" w:themeFill="background1" w:themeFillShade="D9"/>
            <w:vAlign w:val="center"/>
          </w:tcPr>
          <w:p w14:paraId="6F8805B9"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P. č.</w:t>
            </w:r>
          </w:p>
        </w:tc>
        <w:tc>
          <w:tcPr>
            <w:tcW w:w="2517" w:type="dxa"/>
            <w:gridSpan w:val="3"/>
            <w:shd w:val="clear" w:color="auto" w:fill="D9D9D9" w:themeFill="background1" w:themeFillShade="D9"/>
            <w:vAlign w:val="center"/>
          </w:tcPr>
          <w:p w14:paraId="50506F83"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5A015D" w:rsidRPr="003D759C" w14:paraId="5F91335A" w14:textId="77777777" w:rsidTr="00F863CD">
        <w:trPr>
          <w:trHeight w:val="20"/>
        </w:trPr>
        <w:tc>
          <w:tcPr>
            <w:tcW w:w="674" w:type="dxa"/>
            <w:shd w:val="clear" w:color="auto" w:fill="D9D9D9" w:themeFill="background1" w:themeFillShade="D9"/>
          </w:tcPr>
          <w:p w14:paraId="611FE52E"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7" w:type="dxa"/>
            <w:gridSpan w:val="3"/>
            <w:shd w:val="clear" w:color="auto" w:fill="D9D9D9" w:themeFill="background1" w:themeFillShade="D9"/>
          </w:tcPr>
          <w:p w14:paraId="1FA80668" w14:textId="77777777" w:rsidR="005A015D" w:rsidRPr="003D759C" w:rsidRDefault="005A015D" w:rsidP="005A015D">
            <w:pPr>
              <w:pStyle w:val="Default"/>
              <w:spacing w:before="120"/>
              <w:rPr>
                <w:rFonts w:ascii="Arial Narrow" w:hAnsi="Arial Narrow"/>
                <w:sz w:val="22"/>
                <w:szCs w:val="22"/>
              </w:rPr>
            </w:pPr>
            <w:r w:rsidRPr="003D759C">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3D759C"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Pr="003D759C" w:rsidRDefault="004A1A55" w:rsidP="005A015D">
            <w:pPr>
              <w:spacing w:before="120" w:after="0" w:line="240" w:lineRule="auto"/>
              <w:jc w:val="both"/>
              <w:rPr>
                <w:rFonts w:ascii="Arial Narrow" w:hAnsi="Arial Narrow"/>
              </w:rPr>
            </w:pPr>
            <w:r w:rsidRPr="003D759C">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3D759C" w:rsidRDefault="004A1A55" w:rsidP="005A015D">
            <w:pPr>
              <w:spacing w:before="120" w:after="0" w:line="240" w:lineRule="auto"/>
              <w:jc w:val="both"/>
              <w:rPr>
                <w:rFonts w:ascii="Arial Narrow" w:hAnsi="Arial Narrow"/>
              </w:rPr>
            </w:pPr>
            <w:r w:rsidRPr="003D759C">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5A015D" w:rsidRPr="003D759C" w14:paraId="6C07A185" w14:textId="77777777" w:rsidTr="00F863CD">
        <w:trPr>
          <w:trHeight w:val="20"/>
        </w:trPr>
        <w:tc>
          <w:tcPr>
            <w:tcW w:w="674" w:type="dxa"/>
            <w:shd w:val="clear" w:color="auto" w:fill="D9D9D9" w:themeFill="background1" w:themeFillShade="D9"/>
          </w:tcPr>
          <w:p w14:paraId="606BFD01" w14:textId="77777777" w:rsidR="005A015D" w:rsidRPr="003D759C" w:rsidRDefault="005A015D" w:rsidP="005A015D">
            <w:pPr>
              <w:pStyle w:val="Odsekzoznamu"/>
              <w:numPr>
                <w:ilvl w:val="0"/>
                <w:numId w:val="11"/>
              </w:numPr>
              <w:spacing w:before="120"/>
              <w:ind w:left="426"/>
              <w:jc w:val="center"/>
              <w:rPr>
                <w:rFonts w:ascii="Arial Narrow" w:hAnsi="Arial Narrow" w:cstheme="minorHAnsi"/>
                <w:b/>
                <w:sz w:val="22"/>
                <w:szCs w:val="22"/>
              </w:rPr>
            </w:pPr>
          </w:p>
        </w:tc>
        <w:tc>
          <w:tcPr>
            <w:tcW w:w="2517" w:type="dxa"/>
            <w:gridSpan w:val="3"/>
            <w:shd w:val="clear" w:color="auto" w:fill="D9D9D9" w:themeFill="background1" w:themeFillShade="D9"/>
          </w:tcPr>
          <w:p w14:paraId="29D5EC20" w14:textId="77777777" w:rsidR="005A015D" w:rsidRPr="003D759C" w:rsidRDefault="005A015D" w:rsidP="005A015D">
            <w:pPr>
              <w:pStyle w:val="Default"/>
              <w:spacing w:before="120"/>
              <w:rPr>
                <w:rFonts w:ascii="Arial Narrow" w:hAnsi="Arial Narrow" w:cstheme="minorHAnsi"/>
                <w:b/>
                <w:sz w:val="22"/>
                <w:szCs w:val="22"/>
              </w:rPr>
            </w:pPr>
            <w:r w:rsidRPr="003D759C">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3D759C" w:rsidRDefault="005A015D" w:rsidP="005A015D">
            <w:pPr>
              <w:pStyle w:val="Default"/>
              <w:spacing w:before="120"/>
              <w:jc w:val="both"/>
              <w:rPr>
                <w:rFonts w:ascii="Arial Narrow" w:hAnsi="Arial Narrow" w:cstheme="minorHAnsi"/>
                <w:sz w:val="22"/>
                <w:szCs w:val="22"/>
              </w:rPr>
            </w:pPr>
            <w:r w:rsidRPr="003D759C">
              <w:rPr>
                <w:rFonts w:ascii="Arial Narrow" w:hAnsi="Arial Narrow"/>
                <w:sz w:val="22"/>
                <w:szCs w:val="22"/>
              </w:rPr>
              <w:t>Žiadateľ nesmie porušiť zákaz nelegálneho zamestnávania za obdobie 5 rokov predchádzajúcich podaniu ŽoNFP.</w:t>
            </w:r>
          </w:p>
          <w:p w14:paraId="6A7A2C70" w14:textId="77777777" w:rsidR="005A015D" w:rsidRPr="003D759C" w:rsidRDefault="005A015D" w:rsidP="005A015D">
            <w:pPr>
              <w:pStyle w:val="Default"/>
              <w:ind w:left="318"/>
              <w:jc w:val="both"/>
              <w:rPr>
                <w:rFonts w:ascii="Arial Narrow" w:hAnsi="Arial Narrow" w:cstheme="minorHAnsi"/>
                <w:sz w:val="22"/>
                <w:szCs w:val="22"/>
              </w:rPr>
            </w:pPr>
          </w:p>
        </w:tc>
      </w:tr>
      <w:tr w:rsidR="005A015D" w:rsidRPr="003D759C" w14:paraId="6C933BA5" w14:textId="77777777" w:rsidTr="00F863CD">
        <w:trPr>
          <w:trHeight w:val="20"/>
        </w:trPr>
        <w:tc>
          <w:tcPr>
            <w:tcW w:w="9524" w:type="dxa"/>
            <w:gridSpan w:val="5"/>
            <w:shd w:val="clear" w:color="auto" w:fill="D9D9D9" w:themeFill="background1" w:themeFillShade="D9"/>
          </w:tcPr>
          <w:p w14:paraId="7BCC6D8A" w14:textId="77777777" w:rsidR="005A015D" w:rsidRPr="003D759C" w:rsidRDefault="005A015D" w:rsidP="005A015D">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Ďalšie podmienky poskytnutia príspevku</w:t>
            </w:r>
          </w:p>
        </w:tc>
      </w:tr>
      <w:tr w:rsidR="005A015D" w:rsidRPr="003D759C" w14:paraId="1394A271" w14:textId="77777777" w:rsidTr="00F863CD">
        <w:trPr>
          <w:trHeight w:val="20"/>
        </w:trPr>
        <w:tc>
          <w:tcPr>
            <w:tcW w:w="674" w:type="dxa"/>
            <w:shd w:val="clear" w:color="auto" w:fill="D9D9D9" w:themeFill="background1" w:themeFillShade="D9"/>
            <w:vAlign w:val="center"/>
          </w:tcPr>
          <w:p w14:paraId="67641429"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P. č.</w:t>
            </w:r>
          </w:p>
        </w:tc>
        <w:tc>
          <w:tcPr>
            <w:tcW w:w="2511" w:type="dxa"/>
            <w:gridSpan w:val="2"/>
            <w:shd w:val="clear" w:color="auto" w:fill="D9D9D9" w:themeFill="background1" w:themeFillShade="D9"/>
            <w:vAlign w:val="center"/>
          </w:tcPr>
          <w:p w14:paraId="05666667"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3D759C" w:rsidRDefault="005A015D" w:rsidP="005A015D">
            <w:pPr>
              <w:pStyle w:val="Default"/>
              <w:rPr>
                <w:rFonts w:ascii="Arial Narrow" w:hAnsi="Arial Narrow"/>
                <w:b/>
                <w:sz w:val="22"/>
                <w:szCs w:val="22"/>
              </w:rPr>
            </w:pPr>
            <w:r w:rsidRPr="003D759C">
              <w:rPr>
                <w:rFonts w:ascii="Arial Narrow" w:hAnsi="Arial Narrow"/>
                <w:b/>
                <w:sz w:val="22"/>
                <w:szCs w:val="22"/>
              </w:rPr>
              <w:t xml:space="preserve">Popis podmienky poskytnutia príspevku </w:t>
            </w:r>
          </w:p>
        </w:tc>
      </w:tr>
      <w:tr w:rsidR="00A31398" w:rsidRPr="003D759C" w14:paraId="1F499621" w14:textId="77777777" w:rsidTr="00F863CD">
        <w:trPr>
          <w:trHeight w:val="20"/>
        </w:trPr>
        <w:tc>
          <w:tcPr>
            <w:tcW w:w="674" w:type="dxa"/>
            <w:shd w:val="clear" w:color="auto" w:fill="D9D9D9" w:themeFill="background1" w:themeFillShade="D9"/>
          </w:tcPr>
          <w:p w14:paraId="482889CA" w14:textId="77777777" w:rsidR="00A31398" w:rsidRPr="003D759C" w:rsidRDefault="00A31398" w:rsidP="00A31398">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563AE1D3" w14:textId="61BA8BFB" w:rsidR="00A31398" w:rsidRPr="003D759C" w:rsidRDefault="003D759C" w:rsidP="00A31398">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09D6C8D2" w14:textId="77777777" w:rsidR="003D759C" w:rsidRPr="003D759C" w:rsidRDefault="003D759C" w:rsidP="003D759C">
            <w:pPr>
              <w:pStyle w:val="Default"/>
              <w:spacing w:before="120"/>
              <w:jc w:val="both"/>
              <w:rPr>
                <w:rFonts w:ascii="Arial Narrow" w:hAnsi="Arial Narrow"/>
                <w:sz w:val="22"/>
                <w:szCs w:val="22"/>
              </w:rPr>
            </w:pPr>
            <w:r w:rsidRPr="003D759C">
              <w:rPr>
                <w:rFonts w:ascii="Arial Narrow" w:hAnsi="Arial Narrow"/>
                <w:sz w:val="22"/>
                <w:szCs w:val="22"/>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2BF63485" w14:textId="0FE2C84E" w:rsidR="00A31398" w:rsidRPr="003D759C" w:rsidRDefault="003D759C" w:rsidP="003D759C">
            <w:pPr>
              <w:pStyle w:val="Default"/>
              <w:spacing w:before="120"/>
              <w:jc w:val="both"/>
              <w:rPr>
                <w:rFonts w:ascii="Arial Narrow" w:hAnsi="Arial Narrow"/>
                <w:sz w:val="22"/>
                <w:szCs w:val="22"/>
                <w:u w:val="single"/>
              </w:rPr>
            </w:pPr>
            <w:r w:rsidRPr="003D759C">
              <w:rPr>
                <w:rFonts w:ascii="Arial Narrow" w:hAnsi="Arial Narrow"/>
                <w:sz w:val="22"/>
                <w:szCs w:val="22"/>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3D759C" w:rsidRPr="003D759C" w14:paraId="473F8B75" w14:textId="77777777" w:rsidTr="00F863CD">
        <w:trPr>
          <w:trHeight w:val="20"/>
        </w:trPr>
        <w:tc>
          <w:tcPr>
            <w:tcW w:w="674" w:type="dxa"/>
            <w:shd w:val="clear" w:color="auto" w:fill="D9D9D9" w:themeFill="background1" w:themeFillShade="D9"/>
          </w:tcPr>
          <w:p w14:paraId="1D0D5AE8" w14:textId="77777777" w:rsidR="003D759C" w:rsidRPr="003D759C" w:rsidRDefault="003D759C" w:rsidP="00A31398">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246542EF" w14:textId="233C6FFC" w:rsidR="003D759C" w:rsidRPr="003D759C" w:rsidRDefault="003D759C" w:rsidP="00A31398">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43DE88F7" w14:textId="77777777" w:rsidR="003D759C" w:rsidRPr="003D759C" w:rsidRDefault="003D759C" w:rsidP="003D759C">
            <w:pPr>
              <w:autoSpaceDE w:val="0"/>
              <w:autoSpaceDN w:val="0"/>
              <w:adjustRightInd w:val="0"/>
              <w:spacing w:before="120" w:after="0" w:line="240" w:lineRule="auto"/>
              <w:jc w:val="both"/>
              <w:rPr>
                <w:rFonts w:ascii="Arial Narrow" w:hAnsi="Arial Narrow" w:cs="Arial"/>
                <w:lang w:eastAsia="sk-SK"/>
              </w:rPr>
            </w:pPr>
            <w:r w:rsidRPr="003D759C">
              <w:rPr>
                <w:rFonts w:ascii="Arial Narrow" w:hAnsi="Arial Narrow" w:cs="Arial"/>
                <w:lang w:eastAsia="sk-SK"/>
              </w:rPr>
              <w:t>Projekt, ktorý je predmetom ŽoNFP, musí byť v súlade s požiadavkami v oblasti posudzovania vplyvov navrhovanej činnosti, najmä so zákonom o posudzovaní vplyvov</w:t>
            </w:r>
            <w:r w:rsidRPr="003D759C">
              <w:rPr>
                <w:rFonts w:ascii="Arial" w:hAnsi="Arial" w:cs="Arial"/>
                <w:vertAlign w:val="superscript"/>
                <w:lang w:eastAsia="sk-SK"/>
              </w:rPr>
              <w:footnoteReference w:id="1"/>
            </w:r>
            <w:r w:rsidRPr="003D759C">
              <w:rPr>
                <w:rFonts w:ascii="Arial Narrow" w:hAnsi="Arial Narrow" w:cs="Arial"/>
                <w:lang w:eastAsia="sk-SK"/>
              </w:rPr>
              <w:t xml:space="preserve">. </w:t>
            </w:r>
          </w:p>
          <w:p w14:paraId="4B3944AC" w14:textId="77777777" w:rsidR="003D759C" w:rsidRPr="003D759C" w:rsidRDefault="003D759C" w:rsidP="003D759C">
            <w:pPr>
              <w:autoSpaceDE w:val="0"/>
              <w:autoSpaceDN w:val="0"/>
              <w:adjustRightInd w:val="0"/>
              <w:spacing w:before="120" w:after="0" w:line="240" w:lineRule="auto"/>
              <w:jc w:val="both"/>
              <w:rPr>
                <w:rFonts w:ascii="Arial Narrow" w:hAnsi="Arial Narrow" w:cs="Arial"/>
                <w:lang w:eastAsia="sk-SK"/>
              </w:rPr>
            </w:pPr>
            <w:r w:rsidRPr="003D759C">
              <w:rPr>
                <w:rFonts w:ascii="Arial Narrow" w:hAnsi="Arial Narrow" w:cs="Arial"/>
                <w:lang w:eastAsia="sk-SK"/>
              </w:rPr>
              <w:t xml:space="preserve">V prípade, ak v rámci navrhovanej činnosti došlo k zmene, zmena navrhovanej činnosti musí byť rovnako v súlade s požiadavkami v oblasti posudzovania vplyvu navrhovanej činnosti v súlade so zákonom o posudzovaní vplyvov. </w:t>
            </w:r>
          </w:p>
          <w:p w14:paraId="5BC59DB2" w14:textId="5F028C9E" w:rsidR="003D759C" w:rsidRPr="003D759C" w:rsidRDefault="003D759C" w:rsidP="003D759C">
            <w:pPr>
              <w:autoSpaceDE w:val="0"/>
              <w:autoSpaceDN w:val="0"/>
              <w:adjustRightInd w:val="0"/>
              <w:spacing w:before="120" w:after="0" w:line="240" w:lineRule="auto"/>
              <w:jc w:val="both"/>
              <w:rPr>
                <w:rFonts w:ascii="Arial Narrow" w:hAnsi="Arial Narrow" w:cs="Arial"/>
                <w:lang w:eastAsia="sk-SK"/>
              </w:rPr>
            </w:pPr>
            <w:r w:rsidRPr="003D759C">
              <w:rPr>
                <w:rFonts w:ascii="Arial Narrow" w:hAnsi="Arial Narrow" w:cs="Arial"/>
                <w:lang w:eastAsia="sk-SK"/>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3D759C" w:rsidRPr="003D759C" w14:paraId="0A289451" w14:textId="77777777" w:rsidTr="00F863CD">
        <w:trPr>
          <w:trHeight w:val="20"/>
        </w:trPr>
        <w:tc>
          <w:tcPr>
            <w:tcW w:w="674" w:type="dxa"/>
            <w:shd w:val="clear" w:color="auto" w:fill="D9D9D9" w:themeFill="background1" w:themeFillShade="D9"/>
          </w:tcPr>
          <w:p w14:paraId="231AA797" w14:textId="77777777" w:rsidR="003D759C" w:rsidRPr="003D759C" w:rsidRDefault="003D759C" w:rsidP="00A31398">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509C1D01" w14:textId="1EC7B928" w:rsidR="003D759C" w:rsidRPr="003D759C" w:rsidRDefault="003D759C" w:rsidP="00A31398">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10117E57" w14:textId="1F3DD800" w:rsidR="003D759C" w:rsidRPr="003D759C" w:rsidRDefault="003D759C" w:rsidP="003D759C">
            <w:pPr>
              <w:autoSpaceDE w:val="0"/>
              <w:autoSpaceDN w:val="0"/>
              <w:adjustRightInd w:val="0"/>
              <w:spacing w:before="120" w:after="0" w:line="240" w:lineRule="auto"/>
              <w:jc w:val="both"/>
              <w:rPr>
                <w:rFonts w:ascii="Arial Narrow" w:hAnsi="Arial Narrow" w:cs="Arial"/>
                <w:lang w:eastAsia="sk-SK"/>
              </w:rPr>
            </w:pPr>
            <w:r w:rsidRPr="003D759C">
              <w:rPr>
                <w:rFonts w:ascii="Arial Narrow" w:hAnsi="Arial Narrow" w:cs="Arial"/>
                <w:lang w:eastAsia="sk-SK"/>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3D759C" w:rsidRPr="003D759C" w14:paraId="6F27C1CA" w14:textId="77777777" w:rsidTr="00F863CD">
        <w:trPr>
          <w:trHeight w:val="20"/>
        </w:trPr>
        <w:tc>
          <w:tcPr>
            <w:tcW w:w="674" w:type="dxa"/>
            <w:shd w:val="clear" w:color="auto" w:fill="D9D9D9" w:themeFill="background1" w:themeFillShade="D9"/>
          </w:tcPr>
          <w:p w14:paraId="09217053" w14:textId="77777777" w:rsidR="003D759C" w:rsidRPr="003D759C" w:rsidRDefault="003D759C" w:rsidP="00A31398">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62DEDF9D" w14:textId="27CE2DA4" w:rsidR="003D759C" w:rsidRPr="003D759C" w:rsidRDefault="003D759C" w:rsidP="00A31398">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3D383C11" w14:textId="77777777" w:rsidR="003D759C" w:rsidRPr="003D759C" w:rsidRDefault="003D759C" w:rsidP="005C208F">
            <w:pPr>
              <w:pStyle w:val="Default"/>
              <w:jc w:val="both"/>
              <w:rPr>
                <w:rFonts w:ascii="Arial Narrow" w:hAnsi="Arial Narrow"/>
                <w:sz w:val="22"/>
                <w:szCs w:val="22"/>
              </w:rPr>
            </w:pPr>
            <w:r w:rsidRPr="003D759C">
              <w:rPr>
                <w:rFonts w:ascii="Arial Narrow" w:hAnsi="Arial Narrow"/>
                <w:sz w:val="22"/>
                <w:szCs w:val="22"/>
              </w:rPr>
              <w:t>Projekt, ktorý je predmetom ŽoNFP, musí byť v súlade s horizontálnymi princípmi: 1) udržateľný rozvoj a/alebo 2) rovnosť mužov a žien a 3) nediskriminácia</w:t>
            </w:r>
            <w:r w:rsidRPr="003D759C">
              <w:rPr>
                <w:rFonts w:ascii="Arial Narrow" w:hAnsi="Arial Narrow"/>
                <w:sz w:val="22"/>
                <w:szCs w:val="22"/>
                <w:vertAlign w:val="superscript"/>
              </w:rPr>
              <w:footnoteReference w:id="2"/>
            </w:r>
            <w:r w:rsidRPr="003D759C">
              <w:rPr>
                <w:rFonts w:ascii="Arial Narrow" w:hAnsi="Arial Narrow"/>
                <w:sz w:val="22"/>
                <w:szCs w:val="22"/>
              </w:rPr>
              <w:t>, ktoré sú definované v Partnerskej dohode na roky 2014 – 2020 a v čl. 7 a 8 všeobecného nariadenia</w:t>
            </w:r>
            <w:r w:rsidRPr="003D759C">
              <w:rPr>
                <w:rFonts w:ascii="Arial Narrow" w:hAnsi="Arial Narrow"/>
                <w:sz w:val="22"/>
                <w:szCs w:val="22"/>
                <w:vertAlign w:val="superscript"/>
              </w:rPr>
              <w:footnoteReference w:id="3"/>
            </w:r>
            <w:r w:rsidRPr="003D759C">
              <w:rPr>
                <w:rFonts w:ascii="Arial Narrow" w:hAnsi="Arial Narrow"/>
                <w:sz w:val="22"/>
                <w:szCs w:val="22"/>
              </w:rPr>
              <w:t xml:space="preserve"> a taktiež s Dohovorom o právach osôb so zdravotným postihnutím, Stavebným zákonom č. 50/1976 Zb. a Vyhláškou 532/2002 MŽP SR.</w:t>
            </w:r>
          </w:p>
          <w:p w14:paraId="1B358478" w14:textId="31651BEA" w:rsidR="003D759C" w:rsidRPr="003D759C" w:rsidRDefault="003D759C" w:rsidP="0083299A">
            <w:pPr>
              <w:pStyle w:val="Default"/>
              <w:jc w:val="both"/>
              <w:rPr>
                <w:rFonts w:ascii="Arial Narrow" w:hAnsi="Arial Narrow"/>
                <w:sz w:val="22"/>
                <w:szCs w:val="22"/>
              </w:rPr>
            </w:pPr>
            <w:r w:rsidRPr="003D759C">
              <w:rPr>
                <w:rFonts w:ascii="Arial Narrow" w:hAnsi="Arial Narrow"/>
                <w:color w:val="auto"/>
                <w:sz w:val="22"/>
                <w:szCs w:val="22"/>
              </w:rPr>
              <w:t>V rámci verejného obstarávania odporúčame uplatňovať zelené verejné obstarávanie pre skupiny produktov relevantné pre projekt.</w:t>
            </w:r>
          </w:p>
        </w:tc>
      </w:tr>
      <w:tr w:rsidR="003D759C" w:rsidRPr="003D759C" w14:paraId="0C069CDF" w14:textId="77777777" w:rsidTr="00F863CD">
        <w:trPr>
          <w:trHeight w:val="20"/>
        </w:trPr>
        <w:tc>
          <w:tcPr>
            <w:tcW w:w="674" w:type="dxa"/>
            <w:shd w:val="clear" w:color="auto" w:fill="D9D9D9" w:themeFill="background1" w:themeFillShade="D9"/>
          </w:tcPr>
          <w:p w14:paraId="65113239" w14:textId="77777777" w:rsidR="003D759C" w:rsidRPr="003D759C" w:rsidRDefault="003D759C" w:rsidP="0083299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5FC0A46C" w14:textId="77777777" w:rsidR="003D759C" w:rsidRPr="003D759C" w:rsidRDefault="003D759C" w:rsidP="0083299A">
            <w:pPr>
              <w:pStyle w:val="Default"/>
              <w:spacing w:before="120"/>
              <w:rPr>
                <w:rFonts w:ascii="Arial Narrow" w:hAnsi="Arial Narrow"/>
                <w:b/>
                <w:bCs/>
                <w:sz w:val="22"/>
                <w:szCs w:val="22"/>
              </w:rPr>
            </w:pPr>
            <w:r w:rsidRPr="003D759C">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3D759C" w:rsidRPr="003D759C" w:rsidRDefault="003D759C" w:rsidP="0083299A">
            <w:pPr>
              <w:spacing w:before="120" w:after="0" w:line="240" w:lineRule="auto"/>
              <w:jc w:val="both"/>
              <w:rPr>
                <w:rFonts w:ascii="Arial Narrow" w:hAnsi="Arial Narrow"/>
              </w:rPr>
            </w:pPr>
            <w:r w:rsidRPr="003D759C">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sidRPr="003D759C">
              <w:rPr>
                <w:rFonts w:ascii="Arial Narrow" w:hAnsi="Arial Narrow" w:cstheme="minorHAnsi"/>
              </w:rPr>
              <w:t xml:space="preserve"> Dokument: „Prehľad ukazovateľov OPII 2014 – 2020 vrátane popisu metodiky stanovenia hodnôt ukazovateľov“</w:t>
            </w:r>
            <w:r w:rsidRPr="003D759C">
              <w:rPr>
                <w:rFonts w:ascii="Arial Narrow" w:hAnsi="Arial Narrow"/>
              </w:rPr>
              <w:t xml:space="preserve"> je zverejnený na </w:t>
            </w:r>
            <w:hyperlink r:id="rId12" w:history="1">
              <w:r w:rsidRPr="003D759C">
                <w:rPr>
                  <w:rStyle w:val="Hypertextovprepojenie"/>
                  <w:rFonts w:ascii="Arial Narrow" w:hAnsi="Arial Narrow"/>
                </w:rPr>
                <w:t>Prehľad ukazovateľov OPII - OPII - Operačný program Integrovaná infraštruktúra</w:t>
              </w:r>
            </w:hyperlink>
            <w:r w:rsidRPr="003D759C">
              <w:rPr>
                <w:rStyle w:val="Hypertextovprepojenie"/>
                <w:rFonts w:ascii="Arial Narrow" w:hAnsi="Arial Narrow"/>
              </w:rPr>
              <w:t>.</w:t>
            </w:r>
          </w:p>
        </w:tc>
      </w:tr>
      <w:tr w:rsidR="00CD42D6" w:rsidRPr="003D759C" w14:paraId="1D13A7AF" w14:textId="77777777" w:rsidTr="00F863CD">
        <w:trPr>
          <w:trHeight w:val="20"/>
        </w:trPr>
        <w:tc>
          <w:tcPr>
            <w:tcW w:w="674" w:type="dxa"/>
            <w:shd w:val="clear" w:color="auto" w:fill="D9D9D9" w:themeFill="background1" w:themeFillShade="D9"/>
          </w:tcPr>
          <w:p w14:paraId="78B52FBC" w14:textId="77777777" w:rsidR="00CD42D6" w:rsidRPr="003D759C" w:rsidRDefault="00CD42D6" w:rsidP="0083299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59F53A67" w14:textId="2E72D3EC" w:rsidR="00CD42D6" w:rsidRPr="00CD42D6" w:rsidRDefault="00CD42D6" w:rsidP="0083299A">
            <w:pPr>
              <w:pStyle w:val="Default"/>
              <w:spacing w:before="120"/>
              <w:rPr>
                <w:rFonts w:ascii="Arial Narrow" w:hAnsi="Arial Narrow"/>
                <w:b/>
                <w:bCs/>
                <w:sz w:val="22"/>
                <w:szCs w:val="22"/>
              </w:rPr>
            </w:pPr>
            <w:r w:rsidRPr="00CD42D6">
              <w:rPr>
                <w:rFonts w:ascii="Arial Narrow" w:hAnsi="Arial Narrow"/>
                <w:b/>
                <w:bCs/>
                <w:sz w:val="22"/>
                <w:szCs w:val="22"/>
              </w:rPr>
              <w:t>Podmienka, že žiadateľ má vypracovanú štúdiu realizovateľnosti</w:t>
            </w:r>
          </w:p>
        </w:tc>
        <w:tc>
          <w:tcPr>
            <w:tcW w:w="6339" w:type="dxa"/>
            <w:gridSpan w:val="2"/>
            <w:shd w:val="clear" w:color="auto" w:fill="auto"/>
          </w:tcPr>
          <w:p w14:paraId="13A0276B" w14:textId="77777777" w:rsidR="00CD42D6" w:rsidRPr="00CD42D6" w:rsidRDefault="00CD42D6" w:rsidP="00CD42D6">
            <w:pPr>
              <w:spacing w:before="120" w:after="0" w:line="240" w:lineRule="auto"/>
              <w:jc w:val="both"/>
              <w:rPr>
                <w:rFonts w:ascii="Arial Narrow" w:hAnsi="Arial Narrow"/>
              </w:rPr>
            </w:pPr>
            <w:r w:rsidRPr="00CD42D6">
              <w:rPr>
                <w:rFonts w:ascii="Arial Narrow" w:hAnsi="Arial Narrow"/>
              </w:rPr>
              <w:t>V zmysle schváleného dokumentu OPII  n</w:t>
            </w:r>
            <w:r w:rsidRPr="00CD42D6">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CD42D6">
              <w:rPr>
                <w:rFonts w:ascii="Arial Narrow" w:hAnsi="Arial Narrow"/>
              </w:rPr>
              <w:t xml:space="preserve">Štúdia má potvrdiť správnosť navrhovaného riešenia, a to z dopravného, technického, ekonomického a environmentálneho hľadiska.  </w:t>
            </w:r>
          </w:p>
          <w:p w14:paraId="2FCE6C0B" w14:textId="24B8B060" w:rsidR="00CD42D6" w:rsidRPr="00CD42D6" w:rsidRDefault="00CD42D6" w:rsidP="00CD42D6">
            <w:pPr>
              <w:spacing w:before="120" w:after="0" w:line="240" w:lineRule="auto"/>
              <w:jc w:val="both"/>
              <w:rPr>
                <w:rFonts w:ascii="Arial Narrow" w:hAnsi="Arial Narrow"/>
              </w:rPr>
            </w:pPr>
            <w:r w:rsidRPr="00CD42D6">
              <w:rPr>
                <w:rFonts w:ascii="Arial Narrow" w:hAnsi="Arial Narrow"/>
              </w:rPr>
              <w:t xml:space="preserve">Žiadateľ pri spracovaní štúdie realizovateľnosti postupuje podľa príslušných ustanovení </w:t>
            </w:r>
            <w:r w:rsidRPr="00CD42D6">
              <w:rPr>
                <w:rFonts w:ascii="Arial Narrow" w:hAnsi="Arial Narrow"/>
                <w:b/>
              </w:rPr>
              <w:t>Metodického rámca pre vypracovanie štúdie uskutočniteľnosti</w:t>
            </w:r>
            <w:r w:rsidRPr="00CD42D6">
              <w:rPr>
                <w:rFonts w:ascii="Arial Narrow" w:hAnsi="Arial Narrow"/>
              </w:rPr>
              <w:t xml:space="preserve">, ktorá je zverejnená na webovom sídle OPII </w:t>
            </w:r>
            <w:hyperlink r:id="rId13" w:history="1">
              <w:r w:rsidRPr="00CD42D6">
                <w:rPr>
                  <w:rStyle w:val="Hypertextovprepojenie"/>
                  <w:rFonts w:ascii="Arial Narrow" w:hAnsi="Arial Narrow"/>
                </w:rPr>
                <w:t>https://www.opii.gov.sk/metodicke-dokumenty/prirucka-cba</w:t>
              </w:r>
            </w:hyperlink>
            <w:r w:rsidRPr="00CD42D6">
              <w:rPr>
                <w:rFonts w:ascii="Arial Narrow" w:hAnsi="Arial Narrow"/>
              </w:rPr>
              <w:t>.</w:t>
            </w:r>
          </w:p>
        </w:tc>
      </w:tr>
      <w:tr w:rsidR="003D759C" w:rsidRPr="003D759C" w14:paraId="7A2D05F8" w14:textId="77777777" w:rsidTr="00F863CD">
        <w:trPr>
          <w:trHeight w:val="20"/>
        </w:trPr>
        <w:tc>
          <w:tcPr>
            <w:tcW w:w="674" w:type="dxa"/>
            <w:shd w:val="clear" w:color="auto" w:fill="D9D9D9" w:themeFill="background1" w:themeFillShade="D9"/>
          </w:tcPr>
          <w:p w14:paraId="1A743CF9" w14:textId="77777777" w:rsidR="003D759C" w:rsidRPr="003D759C" w:rsidRDefault="003D759C" w:rsidP="0083299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7853DE04" w14:textId="428F9DA2" w:rsidR="003D759C" w:rsidRPr="003D759C" w:rsidRDefault="003D759C" w:rsidP="0083299A">
            <w:pPr>
              <w:pStyle w:val="Default"/>
              <w:spacing w:before="120"/>
              <w:rPr>
                <w:rFonts w:ascii="Arial Narrow" w:hAnsi="Arial Narrow"/>
                <w:b/>
                <w:bCs/>
                <w:sz w:val="22"/>
                <w:szCs w:val="22"/>
              </w:rPr>
            </w:pPr>
            <w:r w:rsidRPr="003D759C">
              <w:rPr>
                <w:rFonts w:ascii="Arial Narrow" w:hAnsi="Arial Narrow"/>
                <w:b/>
                <w:bCs/>
                <w:sz w:val="22"/>
                <w:szCs w:val="22"/>
              </w:rPr>
              <w:t>Podmienka podpory obnovy vozidiel v MHD</w:t>
            </w:r>
          </w:p>
        </w:tc>
        <w:tc>
          <w:tcPr>
            <w:tcW w:w="6339" w:type="dxa"/>
            <w:gridSpan w:val="2"/>
            <w:shd w:val="clear" w:color="auto" w:fill="auto"/>
          </w:tcPr>
          <w:p w14:paraId="44793D2F" w14:textId="783D3091" w:rsidR="003D759C" w:rsidRPr="003D759C" w:rsidRDefault="003D759C" w:rsidP="0083299A">
            <w:pPr>
              <w:spacing w:before="120" w:after="0" w:line="240" w:lineRule="auto"/>
              <w:jc w:val="both"/>
              <w:rPr>
                <w:rFonts w:ascii="Arial Narrow" w:hAnsi="Arial Narrow"/>
              </w:rPr>
            </w:pPr>
            <w:r w:rsidRPr="003D759C">
              <w:rPr>
                <w:rFonts w:ascii="Arial Narrow" w:hAnsi="Arial Narrow"/>
              </w:rPr>
              <w:t>Nevyhnutnou podmienkou pre priznanie NFP je, aby žiadateľ preukázal existenciu Komplexného strategického plánu udržateľného rozvoja dopravy v jednotlivých mestách a ak relevantné aj Plán zabezpečenia preferencie dopravy.</w:t>
            </w:r>
          </w:p>
        </w:tc>
      </w:tr>
      <w:tr w:rsidR="003D759C" w:rsidRPr="003D759C" w14:paraId="7F263138" w14:textId="77777777" w:rsidTr="00F863CD">
        <w:trPr>
          <w:trHeight w:val="20"/>
        </w:trPr>
        <w:tc>
          <w:tcPr>
            <w:tcW w:w="674" w:type="dxa"/>
            <w:shd w:val="clear" w:color="auto" w:fill="D9D9D9" w:themeFill="background1" w:themeFillShade="D9"/>
          </w:tcPr>
          <w:p w14:paraId="74BCDF9D" w14:textId="77777777" w:rsidR="003D759C" w:rsidRPr="003D759C" w:rsidRDefault="003D759C" w:rsidP="0083299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0CDB8A9E" w14:textId="77777777" w:rsidR="003D759C" w:rsidRPr="003D759C" w:rsidRDefault="003D759C" w:rsidP="0083299A">
            <w:pPr>
              <w:pStyle w:val="Default"/>
              <w:spacing w:before="120"/>
              <w:rPr>
                <w:rFonts w:ascii="Arial Narrow" w:hAnsi="Arial Narrow"/>
                <w:b/>
                <w:bCs/>
                <w:sz w:val="22"/>
                <w:szCs w:val="22"/>
              </w:rPr>
            </w:pPr>
            <w:r w:rsidRPr="003D759C">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3D759C" w:rsidRPr="003D759C" w:rsidRDefault="003D759C" w:rsidP="0083299A">
            <w:pPr>
              <w:spacing w:before="120" w:after="0" w:line="240" w:lineRule="auto"/>
              <w:jc w:val="both"/>
              <w:rPr>
                <w:rFonts w:ascii="Arial Narrow" w:hAnsi="Arial Narrow"/>
              </w:rPr>
            </w:pPr>
            <w:r w:rsidRPr="003D759C">
              <w:rPr>
                <w:rFonts w:ascii="Arial Narrow" w:hAnsi="Arial Narrow"/>
              </w:rPr>
              <w:t xml:space="preserve">Výdavky projektu musia byť </w:t>
            </w:r>
            <w:r w:rsidRPr="003D759C">
              <w:rPr>
                <w:rFonts w:ascii="Arial Narrow" w:hAnsi="Arial Narrow"/>
                <w:u w:val="single"/>
              </w:rPr>
              <w:t>preukázateľne oprávnené</w:t>
            </w:r>
            <w:r w:rsidRPr="003D759C">
              <w:rPr>
                <w:rFonts w:ascii="Arial Narrow" w:hAnsi="Arial Narrow"/>
              </w:rPr>
              <w:t xml:space="preserve"> na financovanie z OPII v súlade s </w:t>
            </w:r>
            <w:r w:rsidRPr="003D759C">
              <w:rPr>
                <w:rFonts w:ascii="Arial Narrow" w:hAnsi="Arial Narrow"/>
                <w:b/>
                <w:bCs/>
                <w:i/>
                <w:iCs/>
              </w:rPr>
              <w:t xml:space="preserve">Príručkou k oprávnenosti výdavkov OPII, </w:t>
            </w:r>
            <w:r w:rsidRPr="003D759C">
              <w:rPr>
                <w:rFonts w:ascii="Arial Narrow" w:hAnsi="Arial Narrow"/>
              </w:rPr>
              <w:t xml:space="preserve">ktorá je </w:t>
            </w:r>
            <w:r w:rsidRPr="003D759C">
              <w:rPr>
                <w:rFonts w:ascii="Arial Narrow" w:hAnsi="Arial Narrow" w:cstheme="minorHAnsi"/>
              </w:rPr>
              <w:t xml:space="preserve">zverejnená na webovom sídle RO OPII </w:t>
            </w:r>
            <w:r w:rsidRPr="003D759C">
              <w:rPr>
                <w:rFonts w:ascii="Arial Narrow" w:hAnsi="Arial Narrow"/>
              </w:rPr>
              <w:t xml:space="preserve">- </w:t>
            </w:r>
            <w:hyperlink r:id="rId14" w:history="1">
              <w:r w:rsidRPr="003D759C">
                <w:rPr>
                  <w:rStyle w:val="Hypertextovprepojenie"/>
                  <w:rFonts w:ascii="Arial Narrow" w:hAnsi="Arial Narrow"/>
                </w:rPr>
                <w:t>Príručka k oprávnenosti výdavkov - OPII - Operačný program Integrovaná infraštruktúra</w:t>
              </w:r>
            </w:hyperlink>
            <w:r w:rsidRPr="003D759C">
              <w:rPr>
                <w:rFonts w:ascii="Arial Narrow" w:hAnsi="Arial Narrow"/>
              </w:rPr>
              <w:t xml:space="preserve">. </w:t>
            </w:r>
          </w:p>
        </w:tc>
      </w:tr>
      <w:tr w:rsidR="00CD42D6" w:rsidRPr="003D759C" w14:paraId="69AE4DAE" w14:textId="77777777" w:rsidTr="00F863CD">
        <w:trPr>
          <w:trHeight w:val="20"/>
        </w:trPr>
        <w:tc>
          <w:tcPr>
            <w:tcW w:w="674" w:type="dxa"/>
            <w:shd w:val="clear" w:color="auto" w:fill="D9D9D9" w:themeFill="background1" w:themeFillShade="D9"/>
          </w:tcPr>
          <w:p w14:paraId="7DDEF2CE" w14:textId="77777777" w:rsidR="00CD42D6" w:rsidRPr="003D759C" w:rsidRDefault="00CD42D6" w:rsidP="0083299A">
            <w:pPr>
              <w:pStyle w:val="Odsekzoznamu"/>
              <w:numPr>
                <w:ilvl w:val="0"/>
                <w:numId w:val="11"/>
              </w:numPr>
              <w:spacing w:before="120"/>
              <w:ind w:left="426"/>
              <w:jc w:val="center"/>
              <w:rPr>
                <w:rFonts w:ascii="Arial Narrow" w:hAnsi="Arial Narrow" w:cstheme="minorHAnsi"/>
                <w:b/>
                <w:sz w:val="22"/>
                <w:szCs w:val="22"/>
              </w:rPr>
            </w:pPr>
          </w:p>
        </w:tc>
        <w:tc>
          <w:tcPr>
            <w:tcW w:w="2511" w:type="dxa"/>
            <w:gridSpan w:val="2"/>
            <w:shd w:val="clear" w:color="auto" w:fill="D9D9D9" w:themeFill="background1" w:themeFillShade="D9"/>
          </w:tcPr>
          <w:p w14:paraId="6D15B5EE" w14:textId="0574F22B" w:rsidR="00CD42D6" w:rsidRPr="003D759C" w:rsidRDefault="00CD42D6" w:rsidP="0083299A">
            <w:pPr>
              <w:pStyle w:val="Default"/>
              <w:spacing w:before="120"/>
              <w:rPr>
                <w:rFonts w:ascii="Arial Narrow" w:hAnsi="Arial Narrow"/>
                <w:b/>
                <w:bCs/>
                <w:sz w:val="22"/>
                <w:szCs w:val="22"/>
              </w:rPr>
            </w:pPr>
            <w:r w:rsidRPr="00CD42D6">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1C9F723D" w14:textId="77777777" w:rsidR="00CD42D6" w:rsidRPr="00CD42D6" w:rsidRDefault="00CD42D6" w:rsidP="00CD42D6">
            <w:pPr>
              <w:spacing w:before="120" w:after="0" w:line="240" w:lineRule="auto"/>
              <w:jc w:val="both"/>
              <w:rPr>
                <w:rFonts w:ascii="Arial Narrow" w:hAnsi="Arial Narrow"/>
              </w:rPr>
            </w:pPr>
            <w:r w:rsidRPr="00CD42D6">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74F15748" w14:textId="2BEE4EAD" w:rsidR="00CD42D6" w:rsidRPr="003D759C" w:rsidRDefault="00CD42D6" w:rsidP="00CD42D6">
            <w:pPr>
              <w:spacing w:before="120" w:after="0" w:line="240" w:lineRule="auto"/>
              <w:jc w:val="both"/>
              <w:rPr>
                <w:rFonts w:ascii="Arial Narrow" w:hAnsi="Arial Narrow"/>
              </w:rPr>
            </w:pPr>
            <w:r w:rsidRPr="00CD42D6">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5BEF2E5B" w14:textId="76D665F7" w:rsidR="00DF0192" w:rsidRDefault="00DF0192" w:rsidP="00DF0192">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č. </w:t>
            </w:r>
            <w:r w:rsidRPr="00392470">
              <w:rPr>
                <w:rFonts w:ascii="Arial Narrow" w:hAnsi="Arial Narrow" w:cs="Arial"/>
                <w:lang w:eastAsia="sk-SK"/>
              </w:rPr>
              <w:t>OPII-</w:t>
            </w:r>
            <w:r>
              <w:rPr>
                <w:rFonts w:ascii="Arial Narrow" w:hAnsi="Arial Narrow" w:cs="Arial"/>
                <w:lang w:eastAsia="sk-SK"/>
              </w:rPr>
              <w:t>110</w:t>
            </w:r>
            <w:r w:rsidRPr="00392470">
              <w:rPr>
                <w:rFonts w:ascii="Arial Narrow" w:hAnsi="Arial Narrow" w:cs="Arial"/>
                <w:lang w:eastAsia="sk-SK"/>
              </w:rPr>
              <w:t>-3.1-HMBA-</w:t>
            </w:r>
            <w:r w:rsidR="009E5A93">
              <w:t xml:space="preserve"> </w:t>
            </w:r>
            <w:r w:rsidR="009E5A93" w:rsidRPr="009E5A93">
              <w:rPr>
                <w:rFonts w:ascii="Arial Narrow" w:hAnsi="Arial Narrow" w:cs="Arial"/>
                <w:lang w:eastAsia="sk-SK"/>
              </w:rPr>
              <w:t xml:space="preserve">TRMIKA </w:t>
            </w:r>
            <w:r>
              <w:rPr>
                <w:rFonts w:ascii="Arial Narrow" w:hAnsi="Arial Narrow" w:cs="Arial"/>
                <w:lang w:eastAsia="sk-SK"/>
              </w:rPr>
              <w:t>boli v rámci schváleného Harmonogramu vyzvaní OPII pre veľké projekty, národné projekty a projekty technickej pomoci na rok 2021 identifikované synergické a komplementárne účinky medzi nasledovnými špecifickými cieľmi:</w:t>
            </w:r>
          </w:p>
          <w:p w14:paraId="01D249D4" w14:textId="77777777" w:rsidR="00DF0192" w:rsidRDefault="00DF0192" w:rsidP="00DF0192">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7B670BA6" w14:textId="77777777" w:rsidR="00DF0192" w:rsidRPr="00392470" w:rsidRDefault="00DF0192" w:rsidP="00DF0192">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Špecifický cieľ: 1.2.1: Zvyšovanie atraktivity a konkurencieschopnosti verejnej osobnej dopravy</w:t>
            </w:r>
          </w:p>
          <w:p w14:paraId="3B36E401" w14:textId="77777777" w:rsidR="00DF0192" w:rsidRPr="00392470" w:rsidRDefault="00DF0192" w:rsidP="00DF0192">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Špecifický cieľ: 7.1: Zvyšovanie atraktivity a konkurencieschopnosti verejnej osobnej dopravy</w:t>
            </w:r>
          </w:p>
          <w:p w14:paraId="43D5DF24" w14:textId="77777777" w:rsidR="00DF0192" w:rsidRPr="00392470" w:rsidRDefault="00DF0192" w:rsidP="00DF0192">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Časové zosúladenie termínov vyhlásených vyzvaní:</w:t>
            </w:r>
          </w:p>
          <w:p w14:paraId="7EDE4DAD" w14:textId="77777777" w:rsidR="00DF0192" w:rsidRPr="00392470" w:rsidRDefault="00DF0192" w:rsidP="00DF0192">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Vyzvania IROP sú  plánované na máj 2021 a jún 2021.</w:t>
            </w:r>
          </w:p>
          <w:p w14:paraId="3156F1BD" w14:textId="77777777" w:rsidR="00DF0192" w:rsidRPr="00392470" w:rsidRDefault="00DF0192" w:rsidP="00DF0192">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Informácia o oblastiach, v rámci ktorých dochádza k synergii či komplementárnym účinkom:</w:t>
            </w:r>
          </w:p>
          <w:p w14:paraId="62FEF0D2" w14:textId="6F84BE4B" w:rsidR="007658DB" w:rsidRPr="00E30C7E" w:rsidRDefault="00DF0192" w:rsidP="00DF0192">
            <w:pPr>
              <w:autoSpaceDE w:val="0"/>
              <w:autoSpaceDN w:val="0"/>
              <w:adjustRightInd w:val="0"/>
              <w:spacing w:before="120" w:after="0" w:line="240" w:lineRule="auto"/>
              <w:jc w:val="both"/>
              <w:rPr>
                <w:rFonts w:ascii="Arial Narrow" w:hAnsi="Arial Narrow"/>
                <w:color w:val="000000"/>
                <w:sz w:val="20"/>
                <w:szCs w:val="20"/>
                <w:lang w:eastAsia="sk-SK"/>
              </w:rPr>
            </w:pPr>
            <w:r w:rsidRPr="00392470">
              <w:rPr>
                <w:rFonts w:ascii="Arial Narrow" w:hAnsi="Arial Narrow"/>
              </w:rPr>
              <w:t>Aktivity uvedených synergických vyzvaní prispievajú k zatraktívneniu verejnej osobnej dopravy. K synergií dochádza aj v rámci oprávnených žiadateľov, kde v oboch prípadoch sú oprávnené žiadať príspevok subjekty v podobe miest.</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384257D1" w14:textId="1E2ECB26" w:rsidR="003374EE" w:rsidRPr="00F1589B" w:rsidRDefault="003374EE" w:rsidP="003374EE">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1315A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5"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1437E" w14:textId="77777777" w:rsidR="00F34E10" w:rsidRDefault="00F34E10" w:rsidP="00784ECE">
      <w:pPr>
        <w:spacing w:after="0" w:line="240" w:lineRule="auto"/>
      </w:pPr>
      <w:r>
        <w:separator/>
      </w:r>
    </w:p>
  </w:endnote>
  <w:endnote w:type="continuationSeparator" w:id="0">
    <w:p w14:paraId="0F89E6BC" w14:textId="77777777" w:rsidR="00F34E10" w:rsidRDefault="00F34E10"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5EB364E9"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E9447D">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36049" w14:textId="77777777" w:rsidR="00F34E10" w:rsidRDefault="00F34E10" w:rsidP="00784ECE">
      <w:pPr>
        <w:spacing w:after="0" w:line="240" w:lineRule="auto"/>
      </w:pPr>
      <w:r>
        <w:separator/>
      </w:r>
    </w:p>
  </w:footnote>
  <w:footnote w:type="continuationSeparator" w:id="0">
    <w:p w14:paraId="45D1F654" w14:textId="77777777" w:rsidR="00F34E10" w:rsidRDefault="00F34E10" w:rsidP="00784ECE">
      <w:pPr>
        <w:spacing w:after="0" w:line="240" w:lineRule="auto"/>
      </w:pPr>
      <w:r>
        <w:continuationSeparator/>
      </w:r>
    </w:p>
  </w:footnote>
  <w:footnote w:id="1">
    <w:p w14:paraId="44C9FFD2" w14:textId="77777777" w:rsidR="003D759C" w:rsidRPr="007F2030" w:rsidRDefault="003D759C" w:rsidP="003D759C">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0EEC9B48" w14:textId="77777777" w:rsidR="003D759C" w:rsidRPr="00792BD1" w:rsidRDefault="003D759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260DC045" w14:textId="77777777" w:rsidR="003D759C" w:rsidRPr="00792BD1" w:rsidRDefault="003D759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7895E9DC" w14:textId="77777777" w:rsidR="003D759C" w:rsidRPr="00792BD1" w:rsidRDefault="003D759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2A39921D" w14:textId="77777777" w:rsidR="003D759C" w:rsidRPr="00792BD1" w:rsidRDefault="003D759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7DA7194E" w14:textId="77777777" w:rsidR="003D759C" w:rsidRPr="00792BD1" w:rsidRDefault="003D759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0E82BD13" w14:textId="77777777" w:rsidR="003D759C" w:rsidRPr="00792BD1" w:rsidRDefault="003D759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489C3F91" w14:textId="77777777" w:rsidR="003D759C" w:rsidRPr="00792BD1" w:rsidRDefault="003D759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2D3F8A53" w14:textId="77777777" w:rsidR="003D759C" w:rsidRPr="00792BD1" w:rsidRDefault="003D759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3">
    <w:p w14:paraId="79AA5429" w14:textId="0CEF4BA2" w:rsidR="003D759C" w:rsidRPr="007F2030" w:rsidRDefault="003D759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w:t>
      </w:r>
      <w:r w:rsidR="00F7372B" w:rsidRPr="00311ABE">
        <w:rPr>
          <w:rFonts w:ascii="Arial Narrow" w:hAnsi="Arial Narrow"/>
          <w:sz w:val="18"/>
          <w:szCs w:val="18"/>
        </w:rPr>
        <w:t xml:space="preserve">HP UR na webovom sídle </w:t>
      </w:r>
      <w:hyperlink r:id="rId2" w:history="1">
        <w:r w:rsidR="00F7372B" w:rsidRPr="00155C47">
          <w:rPr>
            <w:rStyle w:val="Hypertextovprepojenie"/>
            <w:rFonts w:ascii="Arial Narrow" w:hAnsi="Arial Narrow"/>
            <w:sz w:val="18"/>
            <w:szCs w:val="18"/>
          </w:rPr>
          <w:t>www.mirri.gov.sk</w:t>
        </w:r>
      </w:hyperlink>
      <w:r w:rsidR="00F7372B" w:rsidRPr="001D2375">
        <w:rPr>
          <w:rStyle w:val="Hypertextovprepojenie"/>
          <w:rFonts w:ascii="Arial Narrow" w:hAnsi="Arial Narrow"/>
          <w:sz w:val="18"/>
          <w:szCs w:val="18"/>
          <w:u w:val="none"/>
        </w:rPr>
        <w:t xml:space="preserve"> </w:t>
      </w:r>
      <w:r w:rsidR="00F7372B">
        <w:rPr>
          <w:rFonts w:ascii="Arial Narrow" w:hAnsi="Arial Narrow"/>
          <w:sz w:val="18"/>
          <w:szCs w:val="18"/>
        </w:rPr>
        <w:t>(sekcie – CKO/HP UR 2014 - 2020)</w:t>
      </w:r>
      <w:r w:rsidR="00F7372B" w:rsidRPr="00311ABE">
        <w:rPr>
          <w:rFonts w:ascii="Arial Narrow" w:hAnsi="Arial Narrow"/>
          <w:sz w:val="18"/>
          <w:szCs w:val="18"/>
        </w:rPr>
        <w:t xml:space="preserve">. Systém implementácie HP RMŽaN na webovom sídle </w:t>
      </w:r>
      <w:hyperlink r:id="rId3" w:history="1">
        <w:r w:rsidR="00F7372B"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467538F"/>
    <w:multiLevelType w:val="hybridMultilevel"/>
    <w:tmpl w:val="B96E38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C20572B"/>
    <w:multiLevelType w:val="hybridMultilevel"/>
    <w:tmpl w:val="840093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4"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7"/>
  </w:num>
  <w:num w:numId="4">
    <w:abstractNumId w:val="3"/>
  </w:num>
  <w:num w:numId="5">
    <w:abstractNumId w:val="14"/>
  </w:num>
  <w:num w:numId="6">
    <w:abstractNumId w:val="0"/>
  </w:num>
  <w:num w:numId="7">
    <w:abstractNumId w:val="12"/>
  </w:num>
  <w:num w:numId="8">
    <w:abstractNumId w:val="5"/>
  </w:num>
  <w:num w:numId="9">
    <w:abstractNumId w:val="2"/>
  </w:num>
  <w:num w:numId="10">
    <w:abstractNumId w:val="8"/>
  </w:num>
  <w:num w:numId="11">
    <w:abstractNumId w:val="4"/>
  </w:num>
  <w:num w:numId="12">
    <w:abstractNumId w:val="9"/>
  </w:num>
  <w:num w:numId="13">
    <w:abstractNumId w:val="1"/>
  </w:num>
  <w:num w:numId="14">
    <w:abstractNumId w:val="6"/>
  </w:num>
  <w:num w:numId="15">
    <w:abstractNumId w:val="1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67F72"/>
    <w:rsid w:val="00070780"/>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456B"/>
    <w:rsid w:val="000964E6"/>
    <w:rsid w:val="000A0055"/>
    <w:rsid w:val="000A181A"/>
    <w:rsid w:val="000A5FA5"/>
    <w:rsid w:val="000A7225"/>
    <w:rsid w:val="000A7C44"/>
    <w:rsid w:val="000B25EE"/>
    <w:rsid w:val="000B6A92"/>
    <w:rsid w:val="000B6B67"/>
    <w:rsid w:val="000C3A95"/>
    <w:rsid w:val="000C62F8"/>
    <w:rsid w:val="000C7772"/>
    <w:rsid w:val="000D2D75"/>
    <w:rsid w:val="000D2D8C"/>
    <w:rsid w:val="000D48BA"/>
    <w:rsid w:val="000D4B1A"/>
    <w:rsid w:val="000D5FA3"/>
    <w:rsid w:val="000E1BCB"/>
    <w:rsid w:val="000E2A0D"/>
    <w:rsid w:val="000E2E20"/>
    <w:rsid w:val="000E48A3"/>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15A1"/>
    <w:rsid w:val="00133AC6"/>
    <w:rsid w:val="0013632E"/>
    <w:rsid w:val="00136E09"/>
    <w:rsid w:val="00142C76"/>
    <w:rsid w:val="00146D93"/>
    <w:rsid w:val="00152088"/>
    <w:rsid w:val="001526CA"/>
    <w:rsid w:val="00153CC2"/>
    <w:rsid w:val="0015480B"/>
    <w:rsid w:val="00155A72"/>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4D13"/>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2F07"/>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374EE"/>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7A7"/>
    <w:rsid w:val="003B2E59"/>
    <w:rsid w:val="003B6E19"/>
    <w:rsid w:val="003C06CF"/>
    <w:rsid w:val="003C13BD"/>
    <w:rsid w:val="003C1D64"/>
    <w:rsid w:val="003C4CAC"/>
    <w:rsid w:val="003C68F8"/>
    <w:rsid w:val="003C6E77"/>
    <w:rsid w:val="003D0060"/>
    <w:rsid w:val="003D389F"/>
    <w:rsid w:val="003D5679"/>
    <w:rsid w:val="003D5AD8"/>
    <w:rsid w:val="003D72A6"/>
    <w:rsid w:val="003D759C"/>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0CF0"/>
    <w:rsid w:val="00413E9E"/>
    <w:rsid w:val="00414F28"/>
    <w:rsid w:val="00416076"/>
    <w:rsid w:val="0041731A"/>
    <w:rsid w:val="00417932"/>
    <w:rsid w:val="00420DF5"/>
    <w:rsid w:val="004212C8"/>
    <w:rsid w:val="004251D2"/>
    <w:rsid w:val="00427BE4"/>
    <w:rsid w:val="00427C6F"/>
    <w:rsid w:val="00431ABE"/>
    <w:rsid w:val="004332F3"/>
    <w:rsid w:val="00434AFA"/>
    <w:rsid w:val="00436C85"/>
    <w:rsid w:val="0044573A"/>
    <w:rsid w:val="00450B6F"/>
    <w:rsid w:val="00455397"/>
    <w:rsid w:val="00455838"/>
    <w:rsid w:val="00455A94"/>
    <w:rsid w:val="00456E89"/>
    <w:rsid w:val="00463B63"/>
    <w:rsid w:val="00464FFA"/>
    <w:rsid w:val="00466286"/>
    <w:rsid w:val="00466B72"/>
    <w:rsid w:val="00472A05"/>
    <w:rsid w:val="004738F5"/>
    <w:rsid w:val="0047453E"/>
    <w:rsid w:val="0048030D"/>
    <w:rsid w:val="00480605"/>
    <w:rsid w:val="00480844"/>
    <w:rsid w:val="00481287"/>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6EAA"/>
    <w:rsid w:val="004C09E1"/>
    <w:rsid w:val="004C17CE"/>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211BB"/>
    <w:rsid w:val="00521F7B"/>
    <w:rsid w:val="00524094"/>
    <w:rsid w:val="0052719E"/>
    <w:rsid w:val="005311B3"/>
    <w:rsid w:val="005313ED"/>
    <w:rsid w:val="00533142"/>
    <w:rsid w:val="0053760B"/>
    <w:rsid w:val="00542948"/>
    <w:rsid w:val="00542A10"/>
    <w:rsid w:val="00542B92"/>
    <w:rsid w:val="00542BB0"/>
    <w:rsid w:val="00542C54"/>
    <w:rsid w:val="0054306A"/>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573C"/>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57A8"/>
    <w:rsid w:val="00607707"/>
    <w:rsid w:val="00612EAA"/>
    <w:rsid w:val="00613510"/>
    <w:rsid w:val="0061671C"/>
    <w:rsid w:val="0062318C"/>
    <w:rsid w:val="00623BB4"/>
    <w:rsid w:val="00624F00"/>
    <w:rsid w:val="00626384"/>
    <w:rsid w:val="006268D2"/>
    <w:rsid w:val="00626FE8"/>
    <w:rsid w:val="006317CB"/>
    <w:rsid w:val="00633404"/>
    <w:rsid w:val="006343F9"/>
    <w:rsid w:val="0063617B"/>
    <w:rsid w:val="0064247B"/>
    <w:rsid w:val="006522E0"/>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A27"/>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440"/>
    <w:rsid w:val="007C4DA2"/>
    <w:rsid w:val="007C79F4"/>
    <w:rsid w:val="007D1ED7"/>
    <w:rsid w:val="007D2908"/>
    <w:rsid w:val="007D4A79"/>
    <w:rsid w:val="007D5FBF"/>
    <w:rsid w:val="007D717E"/>
    <w:rsid w:val="007E0B76"/>
    <w:rsid w:val="007E11F5"/>
    <w:rsid w:val="007E1B4A"/>
    <w:rsid w:val="007E1D38"/>
    <w:rsid w:val="007E1FC8"/>
    <w:rsid w:val="007E5C50"/>
    <w:rsid w:val="007F015C"/>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35DEA"/>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16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242"/>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1568"/>
    <w:rsid w:val="009D1BBD"/>
    <w:rsid w:val="009D4D47"/>
    <w:rsid w:val="009E1A98"/>
    <w:rsid w:val="009E5A93"/>
    <w:rsid w:val="009F16D8"/>
    <w:rsid w:val="009F1AF1"/>
    <w:rsid w:val="009F2647"/>
    <w:rsid w:val="009F64A1"/>
    <w:rsid w:val="009F692C"/>
    <w:rsid w:val="009F6C89"/>
    <w:rsid w:val="00A00083"/>
    <w:rsid w:val="00A066FC"/>
    <w:rsid w:val="00A11946"/>
    <w:rsid w:val="00A11B1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36A1"/>
    <w:rsid w:val="00AA4171"/>
    <w:rsid w:val="00AA4826"/>
    <w:rsid w:val="00AA580A"/>
    <w:rsid w:val="00AA6EE7"/>
    <w:rsid w:val="00AA70FE"/>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397A"/>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580E"/>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499"/>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42D6"/>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42A"/>
    <w:rsid w:val="00D37D33"/>
    <w:rsid w:val="00D40875"/>
    <w:rsid w:val="00D40B91"/>
    <w:rsid w:val="00D415EC"/>
    <w:rsid w:val="00D43899"/>
    <w:rsid w:val="00D44DB6"/>
    <w:rsid w:val="00D45093"/>
    <w:rsid w:val="00D457FC"/>
    <w:rsid w:val="00D510A2"/>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192"/>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447D"/>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4E10"/>
    <w:rsid w:val="00F36409"/>
    <w:rsid w:val="00F36B6E"/>
    <w:rsid w:val="00F409A6"/>
    <w:rsid w:val="00F41E90"/>
    <w:rsid w:val="00F42DFF"/>
    <w:rsid w:val="00F433AC"/>
    <w:rsid w:val="00F438CD"/>
    <w:rsid w:val="00F4420F"/>
    <w:rsid w:val="00F44DFA"/>
    <w:rsid w:val="00F466B1"/>
    <w:rsid w:val="00F46740"/>
    <w:rsid w:val="00F4796C"/>
    <w:rsid w:val="00F541C4"/>
    <w:rsid w:val="00F56319"/>
    <w:rsid w:val="00F605EE"/>
    <w:rsid w:val="00F61671"/>
    <w:rsid w:val="00F622D4"/>
    <w:rsid w:val="00F7372B"/>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94B29C"/>
  <w15:docId w15:val="{76DCC135-496B-4F07-8E12-C5585F09C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03789766">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957682071">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cba"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ehlad-ukazovatelov-opi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www.olaf.vlada.gov.sk/system-vcasneho-odhalovania-rizika-a-vylucenia-edes/" TargetMode="External"/><Relationship Id="rId10" Type="http://schemas.openxmlformats.org/officeDocument/2006/relationships/hyperlink" Target="mailto:opii@opii.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k-opravnenosti-vydavk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5E20B-CBA3-41CF-A465-EF0B6F9FF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2559</TotalTime>
  <Pages>11</Pages>
  <Words>4446</Words>
  <Characters>25348</Characters>
  <Application>Microsoft Office Word</Application>
  <DocSecurity>0</DocSecurity>
  <Lines>211</Lines>
  <Paragraphs>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233</cp:revision>
  <cp:lastPrinted>2016-01-20T15:57:00Z</cp:lastPrinted>
  <dcterms:created xsi:type="dcterms:W3CDTF">2016-01-22T06:28:00Z</dcterms:created>
  <dcterms:modified xsi:type="dcterms:W3CDTF">2022-05-09T09:43:00Z</dcterms:modified>
</cp:coreProperties>
</file>