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78AA45D"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0211E" w:rsidRPr="0020211E">
        <w:rPr>
          <w:rFonts w:ascii="Arial Narrow" w:hAnsi="Arial Narrow" w:cstheme="minorHAnsi"/>
          <w:color w:val="auto"/>
          <w:sz w:val="28"/>
          <w:szCs w:val="28"/>
        </w:rPr>
        <w:t>OPII-125-5.1-ZSR-ZSTDVORY</w:t>
      </w:r>
    </w:p>
    <w:p w14:paraId="4881E0E8" w14:textId="79881E14"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žiadostí</w:t>
      </w:r>
      <w:r w:rsidR="00935EF1" w:rsidRPr="00935EF1">
        <w:rPr>
          <w:rFonts w:ascii="Arial Narrow" w:hAnsi="Arial Narrow"/>
          <w:b/>
          <w:lang w:eastAsia="sk-SK"/>
        </w:rPr>
        <w:t xml:space="preserve"> o NFP pre národn</w:t>
      </w:r>
      <w:r w:rsidR="0010043A">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r w:rsidR="002171B3">
        <w:rPr>
          <w:rFonts w:ascii="Arial Narrow" w:hAnsi="Arial Narrow"/>
          <w:b/>
          <w:lang w:eastAsia="sk-SK"/>
        </w:rPr>
        <w:t xml:space="preserve"> (v znení zmeny č. </w:t>
      </w:r>
      <w:ins w:id="0" w:author="GC" w:date="2022-03-28T10:35:00Z">
        <w:r w:rsidR="002F78AD">
          <w:rPr>
            <w:rFonts w:ascii="Arial Narrow" w:hAnsi="Arial Narrow"/>
            <w:b/>
            <w:lang w:eastAsia="sk-SK"/>
          </w:rPr>
          <w:t>2</w:t>
        </w:r>
      </w:ins>
      <w:del w:id="1" w:author="GC" w:date="2022-03-28T10:35:00Z">
        <w:r w:rsidR="002171B3" w:rsidDel="002F78AD">
          <w:rPr>
            <w:rFonts w:ascii="Arial Narrow" w:hAnsi="Arial Narrow"/>
            <w:b/>
            <w:lang w:eastAsia="sk-SK"/>
          </w:rPr>
          <w:delText>1</w:delText>
        </w:r>
      </w:del>
      <w:r w:rsidR="002171B3">
        <w:rPr>
          <w:rFonts w:ascii="Arial Narrow" w:hAnsi="Arial Narrow"/>
          <w:b/>
          <w:lang w:eastAsia="sk-SK"/>
        </w:rPr>
        <w:t xml:space="preserve">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4FEF8068" w:rsidR="00D9505D" w:rsidRPr="00360174" w:rsidRDefault="00107E6C" w:rsidP="00691B4B">
            <w:pPr>
              <w:spacing w:before="120" w:after="120" w:line="240" w:lineRule="auto"/>
              <w:rPr>
                <w:rFonts w:ascii="Arial Narrow" w:hAnsi="Arial Narrow" w:cstheme="minorHAnsi"/>
                <w:b/>
              </w:rPr>
            </w:pPr>
            <w:r w:rsidRPr="00107E6C">
              <w:rPr>
                <w:rFonts w:ascii="Arial Narrow" w:hAnsi="Arial Narrow" w:cstheme="minorHAnsi"/>
                <w:b/>
              </w:rPr>
              <w:t>ŽST Dvory nad Žitavou, modernizácia výhybiek č. 14 - 20</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2560296" w:rsidR="00B574AD" w:rsidRPr="003E7CAF" w:rsidRDefault="008F086F" w:rsidP="003E7CAF">
            <w:pPr>
              <w:spacing w:before="120" w:after="120"/>
              <w:rPr>
                <w:rFonts w:ascii="Arial Narrow" w:hAnsi="Arial Narrow" w:cstheme="minorHAnsi"/>
              </w:rPr>
            </w:pPr>
            <w:r>
              <w:rPr>
                <w:rFonts w:ascii="Arial Narrow" w:hAnsi="Arial Narrow" w:cstheme="minorHAnsi"/>
              </w:rPr>
              <w:t>11. decembra</w:t>
            </w:r>
            <w:r w:rsidR="003E7CAF" w:rsidRPr="003E7CAF">
              <w:rPr>
                <w:rFonts w:ascii="Arial Narrow" w:hAnsi="Arial Narrow" w:cstheme="minorHAnsi"/>
              </w:rPr>
              <w:t xml:space="preserve"> </w:t>
            </w:r>
            <w:r w:rsidR="00186147" w:rsidRPr="003E7CAF">
              <w:rPr>
                <w:rFonts w:ascii="Arial Narrow" w:hAnsi="Arial Narrow" w:cstheme="minorHAnsi"/>
              </w:rPr>
              <w:t>202</w:t>
            </w:r>
            <w:r w:rsidR="00D9505D" w:rsidRPr="003E7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0EFB5B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33BA7">
              <w:rPr>
                <w:rFonts w:ascii="Arial Narrow" w:hAnsi="Arial Narrow" w:cstheme="minorHAnsi"/>
                <w:b/>
              </w:rPr>
              <w:t xml:space="preserve">9 839 174,67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0064B9AF" w:rsidR="003E7CAF" w:rsidRDefault="008D7E42"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800598" w:rsidRPr="00954355" w14:paraId="67F63422" w14:textId="77777777" w:rsidTr="00F863CD">
        <w:trPr>
          <w:trHeight w:val="20"/>
        </w:trPr>
        <w:tc>
          <w:tcPr>
            <w:tcW w:w="674" w:type="dxa"/>
            <w:shd w:val="clear" w:color="auto" w:fill="D9D9D9" w:themeFill="background1" w:themeFillShade="D9"/>
          </w:tcPr>
          <w:p w14:paraId="280FD846" w14:textId="77777777" w:rsidR="00800598" w:rsidRPr="00D45093" w:rsidRDefault="00800598"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2E8BB58" w14:textId="78324BD3" w:rsidR="00800598" w:rsidRDefault="00800598" w:rsidP="0047453E">
            <w:pPr>
              <w:pStyle w:val="Default"/>
              <w:spacing w:before="120"/>
              <w:rPr>
                <w:rFonts w:ascii="Arial Narrow" w:hAnsi="Arial Narrow"/>
                <w:b/>
                <w:bCs/>
                <w:sz w:val="22"/>
                <w:szCs w:val="22"/>
              </w:rPr>
            </w:pPr>
            <w:r w:rsidRPr="00800598">
              <w:rPr>
                <w:rFonts w:ascii="Arial Narrow" w:hAnsi="Arial Narrow"/>
                <w:b/>
                <w:bCs/>
                <w:sz w:val="22"/>
                <w:szCs w:val="22"/>
              </w:rPr>
              <w:t>Podmienka zákazu vedenia výkonu rozhodnutia voči žiadateľovi v súlade s článkom 71 všeobecného nariadenia</w:t>
            </w:r>
          </w:p>
        </w:tc>
        <w:tc>
          <w:tcPr>
            <w:tcW w:w="6349" w:type="dxa"/>
            <w:gridSpan w:val="2"/>
            <w:shd w:val="clear" w:color="auto" w:fill="auto"/>
          </w:tcPr>
          <w:p w14:paraId="3567BE24" w14:textId="346E5531" w:rsidR="00800598" w:rsidRPr="00761E7E" w:rsidRDefault="00800598" w:rsidP="00F82DB4">
            <w:pPr>
              <w:spacing w:before="120" w:after="0" w:line="240" w:lineRule="auto"/>
              <w:jc w:val="both"/>
              <w:rPr>
                <w:rFonts w:ascii="Arial Narrow" w:hAnsi="Arial Narrow"/>
              </w:rPr>
            </w:pPr>
            <w:r w:rsidRPr="00800598">
              <w:rPr>
                <w:rFonts w:ascii="Arial Narrow" w:hAnsi="Arial Narrow"/>
              </w:rPr>
              <w:t>Projekt nesmie zahŕňať činnosti, ktoré boli súčasťou operácie, v prípade ktorej sa začalo alebo malo začať vymáhacie konanie v súlade s článkom 71 všeobecného nariadenia.</w:t>
            </w:r>
          </w:p>
        </w:tc>
      </w:tr>
      <w:tr w:rsidR="00B772E7" w:rsidRPr="00954355" w14:paraId="0DBF7C27" w14:textId="77777777" w:rsidTr="00F863CD">
        <w:trPr>
          <w:trHeight w:val="20"/>
        </w:trPr>
        <w:tc>
          <w:tcPr>
            <w:tcW w:w="674" w:type="dxa"/>
            <w:shd w:val="clear" w:color="auto" w:fill="D9D9D9" w:themeFill="background1" w:themeFillShade="D9"/>
          </w:tcPr>
          <w:p w14:paraId="65111055" w14:textId="77777777" w:rsidR="00B772E7" w:rsidRPr="00D45093" w:rsidRDefault="00B772E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AC7AB9" w14:textId="69122B44" w:rsidR="00B772E7" w:rsidRDefault="00B772E7" w:rsidP="0047453E">
            <w:pPr>
              <w:pStyle w:val="Default"/>
              <w:spacing w:before="120"/>
              <w:rPr>
                <w:rFonts w:ascii="Arial Narrow" w:hAnsi="Arial Narrow"/>
                <w:b/>
                <w:bCs/>
                <w:sz w:val="22"/>
                <w:szCs w:val="22"/>
              </w:rPr>
            </w:pPr>
            <w:r w:rsidRPr="00B772E7">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25ECEFFD" w14:textId="5BA49859" w:rsidR="00B772E7" w:rsidRPr="00761E7E" w:rsidRDefault="00B772E7" w:rsidP="00F82DB4">
            <w:pPr>
              <w:spacing w:before="120" w:after="0" w:line="240" w:lineRule="auto"/>
              <w:jc w:val="both"/>
              <w:rPr>
                <w:rFonts w:ascii="Arial Narrow" w:hAnsi="Arial Narrow"/>
              </w:rPr>
            </w:pPr>
            <w:r w:rsidRPr="00B772E7">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53A3A919" w:rsidR="00021341" w:rsidRPr="00D44DB6" w:rsidRDefault="002F78AD" w:rsidP="00021341">
            <w:pPr>
              <w:pStyle w:val="Default"/>
              <w:spacing w:before="120"/>
              <w:jc w:val="both"/>
              <w:rPr>
                <w:rFonts w:ascii="Arial Narrow" w:hAnsi="Arial Narrow"/>
                <w:b/>
                <w:color w:val="auto"/>
                <w:sz w:val="22"/>
                <w:szCs w:val="22"/>
              </w:rPr>
            </w:pPr>
            <w:ins w:id="2" w:author="GC" w:date="2022-03-28T10:37:00Z">
              <w:r w:rsidRPr="002F78AD">
                <w:rPr>
                  <w:rFonts w:ascii="Arial Narrow" w:hAnsi="Arial Narrow"/>
                  <w:b/>
                  <w:color w:val="auto"/>
                  <w:sz w:val="22"/>
                  <w:szCs w:val="22"/>
                </w:rPr>
                <w:t>D. Výstavba nových železničných zastávok, zavádzanie štandardov tratí a staníc, optimalizácia grafikonu vlakovej dopravy</w:t>
              </w:r>
            </w:ins>
            <w:del w:id="3" w:author="GC" w:date="2022-03-28T10:37:00Z">
              <w:r w:rsidR="00922396" w:rsidDel="002F78AD">
                <w:rPr>
                  <w:rFonts w:ascii="Arial Narrow" w:hAnsi="Arial Narrow"/>
                  <w:b/>
                  <w:color w:val="auto"/>
                  <w:sz w:val="22"/>
                  <w:szCs w:val="22"/>
                </w:rPr>
                <w:delText>F</w:delText>
              </w:r>
              <w:r w:rsidR="00CD5D7F" w:rsidRPr="00CD5D7F" w:rsidDel="002F78AD">
                <w:rPr>
                  <w:rFonts w:ascii="Arial Narrow" w:hAnsi="Arial Narrow"/>
                  <w:b/>
                  <w:color w:val="auto"/>
                  <w:sz w:val="22"/>
                  <w:szCs w:val="22"/>
                </w:rPr>
                <w:delText xml:space="preserve">. </w:delText>
              </w:r>
              <w:r w:rsidR="00922396" w:rsidRPr="00922396" w:rsidDel="002F78AD">
                <w:rPr>
                  <w:rFonts w:ascii="Arial Narrow" w:hAnsi="Arial Narrow"/>
                  <w:b/>
                  <w:color w:val="auto"/>
                  <w:sz w:val="22"/>
                  <w:szCs w:val="22"/>
                </w:rPr>
                <w:delText>Modernizácia železničných tratí (zlepšovanie vybraných technických parametrov železničnej dopravnej cesty)</w:delText>
              </w:r>
            </w:del>
            <w:bookmarkStart w:id="4" w:name="_GoBack"/>
            <w:bookmarkEnd w:id="4"/>
          </w:p>
          <w:p w14:paraId="2EFE1B6D" w14:textId="7D1D6EDA" w:rsidR="00966E66" w:rsidRPr="00A64B23" w:rsidRDefault="00021341" w:rsidP="0010043A">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1FD1968" w:rsidR="005A015D" w:rsidRPr="008F26C8" w:rsidRDefault="00CF74E7" w:rsidP="00CF74E7">
            <w:pPr>
              <w:spacing w:after="0" w:line="240" w:lineRule="auto"/>
              <w:jc w:val="both"/>
              <w:rPr>
                <w:rFonts w:ascii="Arial Narrow" w:hAnsi="Arial Narrow"/>
                <w:color w:val="FF0000"/>
              </w:rPr>
            </w:pPr>
            <w:r>
              <w:rPr>
                <w:rFonts w:ascii="Arial Narrow" w:hAnsi="Arial Narrow"/>
                <w:b/>
              </w:rPr>
              <w:t>Nitriansky</w:t>
            </w:r>
            <w:r w:rsidR="00021341">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406A6F" w:rsidRDefault="00F8287D" w:rsidP="00F8287D">
            <w:pPr>
              <w:pStyle w:val="Default"/>
              <w:spacing w:before="120"/>
              <w:rPr>
                <w:rFonts w:ascii="Arial Narrow" w:hAnsi="Arial Narrow"/>
                <w:b/>
                <w:bCs/>
                <w:color w:val="auto"/>
                <w:sz w:val="22"/>
                <w:szCs w:val="22"/>
                <w:highlight w:val="yellow"/>
              </w:rPr>
            </w:pPr>
            <w:r w:rsidRPr="00C1399F">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C1399F">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447B317E"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 xml:space="preserve">Podmienka, že </w:t>
            </w:r>
            <w:r w:rsidR="007F2022" w:rsidRPr="007F2022">
              <w:rPr>
                <w:rFonts w:ascii="Arial Narrow" w:hAnsi="Arial Narrow"/>
                <w:b/>
                <w:bCs/>
                <w:sz w:val="22"/>
                <w:szCs w:val="22"/>
              </w:rPr>
              <w:t>pre stavby dopravnej infraštruktúry</w:t>
            </w:r>
            <w:r w:rsidRPr="00C1399F">
              <w:rPr>
                <w:rFonts w:ascii="Arial Narrow" w:hAnsi="Arial Narrow"/>
                <w:b/>
                <w:bCs/>
                <w:sz w:val="22"/>
                <w:szCs w:val="22"/>
              </w:rPr>
              <w:t xml:space="preserve"> je vykonaná 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 xml:space="preserve">Podmienka, že výdavky projektu sú oprávnené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D178C4">
              <w:rPr>
                <w:rFonts w:ascii="Arial Narrow" w:hAnsi="Arial Narrow"/>
                <w:b/>
                <w:bCs/>
                <w:sz w:val="22"/>
                <w:szCs w:val="22"/>
              </w:rPr>
              <w:t xml:space="preserve">Podmienka oprávnenosti výdavkov </w:t>
            </w:r>
            <w:r w:rsidR="00AB47B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D61772F" w14:textId="33F0FB1F" w:rsidR="00F8287D" w:rsidRPr="00FD4C96"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4D1D197"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 prípade písomného vyzvania  č. OPII-125-5.1-ZSR-ZSTDVORY boli v rámci schváleného Harmonogramu vyzvaní OPII pre veľké projekty, národné projekty a projekty technickej pomoci na rok 2021 identifikované synergické a komplementárne účinky medzi nasledovnými špecifickými cieľmi:</w:t>
            </w:r>
          </w:p>
          <w:p w14:paraId="60627FBF"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Operačný program:        IROP</w:t>
            </w:r>
          </w:p>
          <w:p w14:paraId="3DCB9FD3" w14:textId="77777777" w:rsidR="00E961AC" w:rsidRDefault="00E961AC" w:rsidP="00E961AC">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1.2.1: Zvyšovanie atraktivity a konkurencieschopnosti verejnej osobnej dopravy </w:t>
            </w:r>
          </w:p>
          <w:p w14:paraId="47BF2889" w14:textId="77777777" w:rsidR="00E961AC" w:rsidRDefault="00E961AC" w:rsidP="00E961AC">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výziev a vyzvaní:</w:t>
            </w:r>
          </w:p>
          <w:p w14:paraId="0B82E32B"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 IROP bola podľa HVVV vyhlásená v júli 2021.</w:t>
            </w:r>
          </w:p>
          <w:p w14:paraId="3751A277"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p>
          <w:p w14:paraId="51D291C3"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162EBA36" w:rsidR="007658DB" w:rsidRPr="00E30C7E" w:rsidRDefault="00E961AC" w:rsidP="00E961AC">
            <w:pPr>
              <w:autoSpaceDE w:val="0"/>
              <w:autoSpaceDN w:val="0"/>
              <w:adjustRightInd w:val="0"/>
              <w:spacing w:before="120" w:after="12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FFDA" w14:textId="77777777" w:rsidR="00B202B3" w:rsidRDefault="00B202B3" w:rsidP="00784ECE">
      <w:pPr>
        <w:spacing w:after="0" w:line="240" w:lineRule="auto"/>
      </w:pPr>
      <w:r>
        <w:separator/>
      </w:r>
    </w:p>
  </w:endnote>
  <w:endnote w:type="continuationSeparator" w:id="0">
    <w:p w14:paraId="475AB852" w14:textId="77777777" w:rsidR="00B202B3" w:rsidRDefault="00B202B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4F8D4EA1"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2F78AD">
          <w:rPr>
            <w:rFonts w:asciiTheme="minorHAnsi" w:hAnsiTheme="minorHAnsi"/>
            <w:noProof/>
            <w:sz w:val="20"/>
            <w:szCs w:val="20"/>
          </w:rPr>
          <w:t>5</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1313D" w14:textId="77777777" w:rsidR="00B202B3" w:rsidRDefault="00B202B3" w:rsidP="00784ECE">
      <w:pPr>
        <w:spacing w:after="0" w:line="240" w:lineRule="auto"/>
      </w:pPr>
      <w:r>
        <w:separator/>
      </w:r>
    </w:p>
  </w:footnote>
  <w:footnote w:type="continuationSeparator" w:id="0">
    <w:p w14:paraId="6AAD261F" w14:textId="77777777" w:rsidR="00B202B3" w:rsidRDefault="00B202B3"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3A"/>
    <w:rsid w:val="00100493"/>
    <w:rsid w:val="001007BA"/>
    <w:rsid w:val="00103E6D"/>
    <w:rsid w:val="00104C1B"/>
    <w:rsid w:val="001058E9"/>
    <w:rsid w:val="00106114"/>
    <w:rsid w:val="001068D5"/>
    <w:rsid w:val="00107E6C"/>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11E"/>
    <w:rsid w:val="0020286D"/>
    <w:rsid w:val="00202DEC"/>
    <w:rsid w:val="00205305"/>
    <w:rsid w:val="00205B5C"/>
    <w:rsid w:val="00206B09"/>
    <w:rsid w:val="00206BFA"/>
    <w:rsid w:val="00207037"/>
    <w:rsid w:val="00207F54"/>
    <w:rsid w:val="0021441C"/>
    <w:rsid w:val="00214F88"/>
    <w:rsid w:val="002171B3"/>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2F78AD"/>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2D2"/>
    <w:rsid w:val="003E77E2"/>
    <w:rsid w:val="003E7CAF"/>
    <w:rsid w:val="003F091F"/>
    <w:rsid w:val="003F20AD"/>
    <w:rsid w:val="003F4F99"/>
    <w:rsid w:val="003F57DC"/>
    <w:rsid w:val="003F6311"/>
    <w:rsid w:val="003F661F"/>
    <w:rsid w:val="0040115F"/>
    <w:rsid w:val="004014D7"/>
    <w:rsid w:val="004029FB"/>
    <w:rsid w:val="004055B3"/>
    <w:rsid w:val="00406A6F"/>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2022"/>
    <w:rsid w:val="007F3AB0"/>
    <w:rsid w:val="007F5E93"/>
    <w:rsid w:val="007F6F70"/>
    <w:rsid w:val="007F7070"/>
    <w:rsid w:val="007F7743"/>
    <w:rsid w:val="00800598"/>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3BA7"/>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65FB"/>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D7E42"/>
    <w:rsid w:val="008E0B3D"/>
    <w:rsid w:val="008E0D0C"/>
    <w:rsid w:val="008F086F"/>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396"/>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3CB6"/>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02B3"/>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772E7"/>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39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61AC"/>
    <w:rsid w:val="00E96F64"/>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4C96"/>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922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9CCB-B3D9-4051-90BB-920156018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11</Pages>
  <Words>4270</Words>
  <Characters>24345</Characters>
  <Application>Microsoft Office Word</Application>
  <DocSecurity>0</DocSecurity>
  <Lines>202</Lines>
  <Paragraphs>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249</cp:revision>
  <cp:lastPrinted>2016-01-20T15:57:00Z</cp:lastPrinted>
  <dcterms:created xsi:type="dcterms:W3CDTF">2016-01-22T06:28:00Z</dcterms:created>
  <dcterms:modified xsi:type="dcterms:W3CDTF">2022-03-28T08:40:00Z</dcterms:modified>
</cp:coreProperties>
</file>