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5748008"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C6DA5" w:rsidRPr="002C6DA5">
        <w:rPr>
          <w:rFonts w:ascii="Arial Narrow" w:hAnsi="Arial Narrow" w:cstheme="minorHAnsi"/>
          <w:color w:val="auto"/>
          <w:sz w:val="28"/>
          <w:szCs w:val="28"/>
        </w:rPr>
        <w:t>OPII-104-5.1-ZSR-ZSTTNVTV</w:t>
      </w:r>
    </w:p>
    <w:p w14:paraId="4881E0E8" w14:textId="5BA53DDE"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BE7CA6">
        <w:rPr>
          <w:rFonts w:ascii="Arial Narrow" w:hAnsi="Arial Narrow"/>
          <w:b/>
          <w:lang w:eastAsia="sk-SK"/>
        </w:rPr>
        <w:t>predloženie žiadostí</w:t>
      </w:r>
      <w:r w:rsidR="00935EF1" w:rsidRPr="00935EF1">
        <w:rPr>
          <w:rFonts w:ascii="Arial Narrow" w:hAnsi="Arial Narrow"/>
          <w:b/>
          <w:lang w:eastAsia="sk-SK"/>
        </w:rPr>
        <w:t xml:space="preserve"> o NFP pre národn</w:t>
      </w:r>
      <w:r w:rsidR="00BE7CA6">
        <w:rPr>
          <w:rFonts w:ascii="Arial Narrow" w:hAnsi="Arial Narrow"/>
          <w:b/>
          <w:lang w:eastAsia="sk-SK"/>
        </w:rPr>
        <w:t>é</w:t>
      </w:r>
      <w:r w:rsidR="00935EF1" w:rsidRPr="00935EF1">
        <w:rPr>
          <w:rFonts w:ascii="Arial Narrow" w:hAnsi="Arial Narrow"/>
          <w:b/>
          <w:lang w:eastAsia="sk-SK"/>
        </w:rPr>
        <w:t xml:space="preserve"> projekt</w:t>
      </w:r>
      <w:r w:rsidR="00BE7CA6">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47427F">
        <w:rPr>
          <w:rFonts w:ascii="Arial Narrow" w:hAnsi="Arial Narrow"/>
          <w:b/>
          <w:lang w:eastAsia="sk-SK"/>
        </w:rPr>
        <w:t>5</w:t>
      </w:r>
      <w:r w:rsidR="0038730A">
        <w:rPr>
          <w:rFonts w:ascii="Arial Narrow" w:hAnsi="Arial Narrow"/>
          <w:b/>
          <w:lang w:eastAsia="sk-SK"/>
        </w:rPr>
        <w:t xml:space="preserve"> OPII</w:t>
      </w:r>
      <w:r w:rsidR="000833D5">
        <w:rPr>
          <w:rFonts w:ascii="Arial Narrow" w:hAnsi="Arial Narrow"/>
          <w:b/>
          <w:lang w:eastAsia="sk-SK"/>
        </w:rPr>
        <w:t xml:space="preserve"> </w:t>
      </w:r>
      <w:r w:rsidR="000833D5" w:rsidRPr="00F96CD6">
        <w:rPr>
          <w:rFonts w:ascii="Arial Narrow" w:hAnsi="Arial Narrow"/>
          <w:b/>
          <w:lang w:eastAsia="sk-SK"/>
        </w:rPr>
        <w:t xml:space="preserve">v znení zmeny č. </w:t>
      </w:r>
      <w:del w:id="0" w:author="GC" w:date="2022-03-28T10:42:00Z">
        <w:r w:rsidR="000833D5" w:rsidRPr="00F96CD6" w:rsidDel="0082206E">
          <w:rPr>
            <w:rFonts w:ascii="Arial Narrow" w:hAnsi="Arial Narrow"/>
            <w:b/>
            <w:lang w:eastAsia="sk-SK"/>
          </w:rPr>
          <w:delText>1</w:delText>
        </w:r>
      </w:del>
      <w:ins w:id="1" w:author="GC" w:date="2022-03-28T10:42:00Z">
        <w:r w:rsidR="0082206E">
          <w:rPr>
            <w:rFonts w:ascii="Arial Narrow" w:hAnsi="Arial Narrow"/>
            <w:b/>
            <w:lang w:eastAsia="sk-SK"/>
          </w:rPr>
          <w:t>2</w:t>
        </w:r>
      </w:ins>
      <w:r w:rsidR="000833D5" w:rsidRPr="00F96CD6">
        <w:rPr>
          <w:rFonts w:ascii="Arial Narrow" w:hAnsi="Arial Narrow"/>
          <w:b/>
          <w:lang w:eastAsia="sk-SK"/>
        </w:rPr>
        <w:t xml:space="preserve"> (konsolidovaná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47427F"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29CC8465" w:rsidR="0047427F" w:rsidRPr="00472A05" w:rsidRDefault="0047427F" w:rsidP="0047427F">
            <w:pPr>
              <w:spacing w:before="120" w:after="120" w:line="240" w:lineRule="auto"/>
              <w:rPr>
                <w:rFonts w:ascii="Arial Narrow" w:hAnsi="Arial Narrow"/>
                <w:bCs/>
              </w:rPr>
            </w:pPr>
            <w:r w:rsidRPr="001E302A">
              <w:rPr>
                <w:rFonts w:ascii="Arial Narrow" w:hAnsi="Arial Narrow"/>
                <w:bCs/>
              </w:rPr>
              <w:t>5 - Železničná infraštruktúra</w:t>
            </w:r>
            <w:r>
              <w:rPr>
                <w:rFonts w:ascii="Arial Narrow" w:hAnsi="Arial Narrow"/>
                <w:bCs/>
              </w:rPr>
              <w:t xml:space="preserve"> </w:t>
            </w:r>
            <w:r w:rsidRPr="00842164">
              <w:rPr>
                <w:rFonts w:ascii="Arial Narrow" w:hAnsi="Arial Narrow"/>
                <w:bCs/>
              </w:rPr>
              <w:t>a obnova mobilných</w:t>
            </w:r>
            <w:r>
              <w:rPr>
                <w:rFonts w:ascii="Arial Narrow" w:hAnsi="Arial Narrow"/>
                <w:bCs/>
              </w:rPr>
              <w:t xml:space="preserve"> </w:t>
            </w:r>
            <w:r w:rsidRPr="00842164">
              <w:rPr>
                <w:rFonts w:ascii="Arial Narrow" w:hAnsi="Arial Narrow"/>
                <w:bCs/>
              </w:rPr>
              <w:t>prostriedkov</w:t>
            </w:r>
          </w:p>
        </w:tc>
      </w:tr>
      <w:tr w:rsidR="0047427F"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2697D7" w:rsidR="0047427F" w:rsidRPr="00472A05" w:rsidRDefault="0047427F" w:rsidP="0047427F">
            <w:pPr>
              <w:spacing w:before="120" w:after="120" w:line="240" w:lineRule="auto"/>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47427F"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68F5B87" w:rsidR="0047427F" w:rsidRPr="00472A05" w:rsidRDefault="0047427F" w:rsidP="0047427F">
            <w:pPr>
              <w:spacing w:before="120" w:after="120" w:line="240" w:lineRule="auto"/>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B670873" w:rsidR="00D9505D" w:rsidRPr="00472A05" w:rsidRDefault="0047427F"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2AF137EB" w14:textId="77777777" w:rsidR="0047427F" w:rsidRDefault="0047427F" w:rsidP="00691B4B">
            <w:pPr>
              <w:spacing w:before="120" w:after="120" w:line="240" w:lineRule="auto"/>
              <w:rPr>
                <w:rFonts w:ascii="Arial Narrow" w:hAnsi="Arial Narrow" w:cstheme="minorHAnsi"/>
                <w:b/>
              </w:rPr>
            </w:pPr>
            <w:r w:rsidRPr="0047427F">
              <w:rPr>
                <w:rFonts w:ascii="Arial Narrow" w:hAnsi="Arial Narrow" w:cstheme="minorHAnsi"/>
                <w:b/>
              </w:rPr>
              <w:t xml:space="preserve">ŽST Trnovec nad Váhom – ŽST Tvrdošovce, </w:t>
            </w:r>
            <w:r>
              <w:rPr>
                <w:rFonts w:ascii="Arial Narrow" w:hAnsi="Arial Narrow" w:cstheme="minorHAnsi"/>
                <w:b/>
              </w:rPr>
              <w:t>modernizácia koľaje č. 1 a č. 2</w:t>
            </w:r>
          </w:p>
          <w:p w14:paraId="0D11F894" w14:textId="0230F344" w:rsidR="00D9505D" w:rsidRPr="00360174" w:rsidRDefault="0047427F" w:rsidP="00691B4B">
            <w:pPr>
              <w:spacing w:before="120" w:after="120" w:line="240" w:lineRule="auto"/>
              <w:rPr>
                <w:rFonts w:ascii="Arial Narrow" w:hAnsi="Arial Narrow" w:cstheme="minorHAnsi"/>
                <w:b/>
              </w:rPr>
            </w:pPr>
            <w:r w:rsidRPr="0047427F">
              <w:rPr>
                <w:rFonts w:ascii="Arial Narrow" w:hAnsi="Arial Narrow" w:cstheme="minorHAnsi"/>
                <w:b/>
              </w:rPr>
              <w:t>ŽST Nové Zámky – ŽST Palárikovo, modernizácia koľaje č. 1 a č. 2</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7FBFC7A" w:rsidR="00B574AD" w:rsidRPr="003E7CAF" w:rsidRDefault="00F713C4" w:rsidP="003E7CAF">
            <w:pPr>
              <w:spacing w:before="120" w:after="120"/>
              <w:rPr>
                <w:rFonts w:ascii="Arial Narrow" w:hAnsi="Arial Narrow" w:cstheme="minorHAnsi"/>
              </w:rPr>
            </w:pPr>
            <w:r>
              <w:rPr>
                <w:rFonts w:ascii="Arial Narrow" w:hAnsi="Arial Narrow" w:cstheme="minorHAnsi"/>
              </w:rPr>
              <w:t>23. novembra</w:t>
            </w:r>
            <w:r w:rsidR="003E7CAF" w:rsidRPr="003E7CAF">
              <w:rPr>
                <w:rFonts w:ascii="Arial Narrow" w:hAnsi="Arial Narrow" w:cstheme="minorHAnsi"/>
              </w:rPr>
              <w:t xml:space="preserve"> </w:t>
            </w:r>
            <w:r w:rsidR="00186147" w:rsidRPr="003E7CAF">
              <w:rPr>
                <w:rFonts w:ascii="Arial Narrow" w:hAnsi="Arial Narrow" w:cstheme="minorHAnsi"/>
              </w:rPr>
              <w:t>202</w:t>
            </w:r>
            <w:r w:rsidR="00D9505D" w:rsidRPr="003E7CAF">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0C87627F"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BE7CA6">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852FF1">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61124C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E7CAF" w:rsidRPr="003E7CAF">
              <w:rPr>
                <w:rFonts w:ascii="Arial Narrow" w:hAnsi="Arial Narrow" w:cstheme="minorHAnsi"/>
                <w:b/>
              </w:rPr>
              <w:t>62 263 455</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C5DD0BB" w:rsidR="00785609" w:rsidRPr="00F1589B" w:rsidRDefault="00AB4D3C" w:rsidP="00711676">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711676">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852FF1">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76EAFCF" w14:textId="77777777" w:rsidR="003E7CAF"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 Bratislava</w:t>
                  </w:r>
                </w:p>
                <w:p w14:paraId="554A9011" w14:textId="1C5B82C0" w:rsidR="00420DF5" w:rsidRPr="00F1589B"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3631FFD" w14:textId="77777777" w:rsidR="003E7CAF" w:rsidRDefault="00C4623D" w:rsidP="003E7CAF">
            <w:pPr>
              <w:spacing w:after="0"/>
              <w:rPr>
                <w:rFonts w:ascii="Arial Narrow" w:hAnsi="Arial Narrow" w:cstheme="minorHAnsi"/>
              </w:rPr>
            </w:pPr>
            <w:r w:rsidRPr="00F1589B">
              <w:rPr>
                <w:rFonts w:ascii="Arial Narrow" w:hAnsi="Arial Narrow" w:cstheme="minorHAnsi"/>
              </w:rPr>
              <w:t xml:space="preserve">          </w:t>
            </w:r>
            <w:r w:rsidR="003E7CAF">
              <w:rPr>
                <w:rFonts w:ascii="Arial Narrow" w:hAnsi="Arial Narrow" w:cstheme="minorHAnsi"/>
              </w:rPr>
              <w:t xml:space="preserve">EÚ = </w:t>
            </w:r>
            <w:r w:rsidR="003E7CAF" w:rsidRPr="00B90A72">
              <w:rPr>
                <w:rFonts w:ascii="Arial Narrow" w:hAnsi="Arial Narrow" w:cstheme="minorHAnsi"/>
              </w:rPr>
              <w:t xml:space="preserve">zdroj </w:t>
            </w:r>
            <w:r w:rsidR="003E7CAF">
              <w:rPr>
                <w:rFonts w:ascii="Arial Narrow" w:hAnsi="Arial Narrow" w:cstheme="minorHAnsi"/>
              </w:rPr>
              <w:t>ERDF</w:t>
            </w:r>
            <w:r w:rsidR="003E7CAF" w:rsidRPr="00B90A72">
              <w:rPr>
                <w:rFonts w:ascii="Arial Narrow" w:hAnsi="Arial Narrow" w:cstheme="minorHAnsi"/>
              </w:rPr>
              <w:t xml:space="preserve">, </w:t>
            </w:r>
            <w:r w:rsidR="003E7CAF">
              <w:rPr>
                <w:rFonts w:ascii="Arial Narrow" w:hAnsi="Arial Narrow" w:cstheme="minorHAnsi"/>
              </w:rPr>
              <w:t xml:space="preserve">ŠR = zdroje štátneho rozpočtu SR, </w:t>
            </w:r>
            <w:r w:rsidR="003E7CAF" w:rsidRPr="00D45093">
              <w:rPr>
                <w:rFonts w:ascii="Arial Narrow" w:hAnsi="Arial Narrow" w:cstheme="minorHAnsi"/>
              </w:rPr>
              <w:t>P = vlastné zdroje prijímateľa</w:t>
            </w:r>
          </w:p>
          <w:p w14:paraId="5CCEF97C" w14:textId="77777777" w:rsidR="003E7CAF" w:rsidRDefault="003E7CAF" w:rsidP="003E7CAF">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3CD0D278" w14:textId="0B45FC51" w:rsidR="00B237AE" w:rsidRPr="005768FA" w:rsidRDefault="003E7CAF" w:rsidP="003E7CAF">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852FF1">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6805E6F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420A20AF"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356C32F1" w14:textId="75F96023" w:rsidR="00472A14" w:rsidRDefault="00025BA7" w:rsidP="00472A14">
            <w:pPr>
              <w:spacing w:before="120"/>
              <w:jc w:val="both"/>
              <w:rPr>
                <w:rFonts w:ascii="Arial Narrow" w:hAnsi="Arial Narrow"/>
              </w:rPr>
            </w:pPr>
            <w:r w:rsidRPr="009A1CCD">
              <w:rPr>
                <w:rFonts w:ascii="Arial Narrow" w:hAnsi="Arial Narrow"/>
              </w:rPr>
              <w:t xml:space="preserve">Žiadateľ predkladá ŽoNFP </w:t>
            </w:r>
            <w:r w:rsidR="00472A14">
              <w:rPr>
                <w:rFonts w:ascii="Arial Narrow" w:hAnsi="Arial Narrow"/>
              </w:rPr>
              <w:t>včítane</w:t>
            </w:r>
            <w:r w:rsidRPr="009A1CCD">
              <w:rPr>
                <w:rFonts w:ascii="Arial Narrow" w:hAnsi="Arial Narrow"/>
              </w:rPr>
              <w:t xml:space="preserve"> </w:t>
            </w:r>
            <w:r w:rsidR="00472A14" w:rsidRPr="00472A14">
              <w:rPr>
                <w:rFonts w:ascii="Arial Narrow" w:hAnsi="Arial Narrow"/>
              </w:rPr>
              <w:t xml:space="preserve">príloh </w:t>
            </w:r>
            <w:r w:rsidR="00472A14" w:rsidRPr="00472A14">
              <w:rPr>
                <w:rFonts w:ascii="Arial Narrow" w:hAnsi="Arial Narrow"/>
                <w:b/>
              </w:rPr>
              <w:t>elektronicky</w:t>
            </w:r>
            <w:r w:rsidR="00472A14"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sidR="0053264C">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1932B84" w:rsidR="004212C8" w:rsidRPr="00450B6F" w:rsidRDefault="003163C7" w:rsidP="0053264C">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95CD82A" w14:textId="77777777"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9DD7071" w14:textId="77777777" w:rsidR="003163C7" w:rsidRPr="000C3A95" w:rsidRDefault="003163C7" w:rsidP="003163C7">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5F2F66D5" w:rsidR="005B11C2" w:rsidRPr="000C3A95" w:rsidRDefault="003163C7" w:rsidP="003163C7">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4D7B3CA" w14:textId="77777777" w:rsidR="0035165C" w:rsidRDefault="0035165C" w:rsidP="0035165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7297E" w:rsidRPr="00954355" w14:paraId="2DC2B3B0" w14:textId="77777777" w:rsidTr="00F863CD">
        <w:trPr>
          <w:trHeight w:val="20"/>
        </w:trPr>
        <w:tc>
          <w:tcPr>
            <w:tcW w:w="674" w:type="dxa"/>
            <w:shd w:val="clear" w:color="auto" w:fill="D9D9D9" w:themeFill="background1" w:themeFillShade="D9"/>
          </w:tcPr>
          <w:p w14:paraId="7564680F" w14:textId="77777777" w:rsidR="0097297E" w:rsidRPr="00D45093" w:rsidRDefault="0097297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7F8EC74" w14:textId="3F784E87" w:rsidR="0097297E" w:rsidRPr="0097297E" w:rsidRDefault="0097297E" w:rsidP="0047453E">
            <w:pPr>
              <w:pStyle w:val="Default"/>
              <w:spacing w:before="120"/>
              <w:rPr>
                <w:rFonts w:ascii="Arial Narrow" w:hAnsi="Arial Narrow"/>
                <w:b/>
                <w:bCs/>
                <w:sz w:val="22"/>
                <w:szCs w:val="22"/>
              </w:rPr>
            </w:pPr>
            <w:r w:rsidRPr="0097297E">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6349" w:type="dxa"/>
            <w:gridSpan w:val="2"/>
            <w:shd w:val="clear" w:color="auto" w:fill="auto"/>
          </w:tcPr>
          <w:p w14:paraId="1393F24A" w14:textId="63582F64" w:rsidR="0097297E" w:rsidRPr="0097297E" w:rsidRDefault="0097297E" w:rsidP="00F82DB4">
            <w:pPr>
              <w:spacing w:before="120" w:after="0" w:line="240" w:lineRule="auto"/>
              <w:jc w:val="both"/>
              <w:rPr>
                <w:rFonts w:ascii="Arial Narrow" w:hAnsi="Arial Narrow"/>
              </w:rPr>
            </w:pPr>
            <w:r w:rsidRPr="0097297E">
              <w:rPr>
                <w:rFonts w:ascii="Arial Narrow" w:hAnsi="Arial Narrow"/>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r>
      <w:tr w:rsidR="00307761" w:rsidRPr="00954355" w14:paraId="2A387A83" w14:textId="77777777" w:rsidTr="00F863CD">
        <w:trPr>
          <w:trHeight w:val="20"/>
        </w:trPr>
        <w:tc>
          <w:tcPr>
            <w:tcW w:w="674" w:type="dxa"/>
            <w:shd w:val="clear" w:color="auto" w:fill="D9D9D9" w:themeFill="background1" w:themeFillShade="D9"/>
          </w:tcPr>
          <w:p w14:paraId="14A37B58" w14:textId="77777777" w:rsidR="00307761" w:rsidRPr="00D45093" w:rsidRDefault="0030776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BF97D6" w14:textId="5F51B2FC" w:rsidR="00307761" w:rsidRPr="00307761" w:rsidRDefault="00307761" w:rsidP="0047453E">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7730E7C5" w14:textId="4A5D508E" w:rsidR="00307761" w:rsidRPr="00307761" w:rsidRDefault="00307761" w:rsidP="00F82DB4">
            <w:pPr>
              <w:spacing w:before="120" w:after="0" w:line="240" w:lineRule="auto"/>
              <w:jc w:val="both"/>
              <w:rPr>
                <w:rFonts w:ascii="Arial Narrow" w:hAnsi="Arial Narrow"/>
              </w:rPr>
            </w:pPr>
            <w:r w:rsidRPr="00307761">
              <w:rPr>
                <w:rFonts w:ascii="Arial Narrow" w:hAnsi="Arial Narrow"/>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03BEBF3D" w:rsidR="00021341" w:rsidRDefault="00E01883"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V rámci špecifického cieľa 5</w:t>
            </w:r>
            <w:r w:rsidR="00021341" w:rsidRPr="00D44DB6">
              <w:rPr>
                <w:rFonts w:ascii="Arial Narrow" w:hAnsi="Arial Narrow"/>
                <w:b/>
                <w:color w:val="auto"/>
                <w:sz w:val="22"/>
                <w:szCs w:val="22"/>
              </w:rPr>
              <w:t>.</w:t>
            </w:r>
            <w:r>
              <w:rPr>
                <w:rFonts w:ascii="Arial Narrow" w:hAnsi="Arial Narrow"/>
                <w:b/>
                <w:color w:val="auto"/>
                <w:sz w:val="22"/>
                <w:szCs w:val="22"/>
              </w:rPr>
              <w:t>1</w:t>
            </w:r>
            <w:r w:rsidR="00021341" w:rsidRPr="00360174">
              <w:rPr>
                <w:rFonts w:ascii="Arial Narrow" w:hAnsi="Arial Narrow"/>
                <w:b/>
                <w:color w:val="auto"/>
                <w:sz w:val="22"/>
                <w:szCs w:val="22"/>
              </w:rPr>
              <w:t xml:space="preserve"> </w:t>
            </w:r>
            <w:r w:rsidRPr="00E01883">
              <w:rPr>
                <w:rFonts w:ascii="Arial Narrow" w:hAnsi="Arial Narrow"/>
                <w:b/>
                <w:color w:val="auto"/>
                <w:sz w:val="22"/>
                <w:szCs w:val="22"/>
              </w:rPr>
              <w:t>Odstránenie kľúčových úzkych miest na železničnej infraštruktúre prostredníctvom modernizácie a rozvoja železničných tratí a súvisiacich objektov dopravne významných z hľadiska medzinárodnej a vnútroštátnej dopravy</w:t>
            </w:r>
            <w:r w:rsidR="002758B7" w:rsidRPr="002758B7">
              <w:rPr>
                <w:rFonts w:ascii="Arial Narrow" w:hAnsi="Arial Narrow"/>
                <w:b/>
                <w:color w:val="auto"/>
                <w:sz w:val="22"/>
                <w:szCs w:val="22"/>
              </w:rPr>
              <w:t xml:space="preserve"> </w:t>
            </w:r>
            <w:r w:rsidR="00021341">
              <w:rPr>
                <w:rFonts w:ascii="Arial Narrow" w:hAnsi="Arial Narrow"/>
                <w:b/>
                <w:color w:val="auto"/>
                <w:sz w:val="22"/>
                <w:szCs w:val="22"/>
              </w:rPr>
              <w:t>je</w:t>
            </w:r>
            <w:r w:rsidR="00021341" w:rsidRPr="00D44DB6">
              <w:rPr>
                <w:rFonts w:ascii="Arial Narrow" w:hAnsi="Arial Narrow"/>
                <w:b/>
                <w:color w:val="auto"/>
                <w:sz w:val="22"/>
                <w:szCs w:val="22"/>
              </w:rPr>
              <w:t xml:space="preserve"> pre toto vyzvanie oprávnen</w:t>
            </w:r>
            <w:r w:rsidR="00021341">
              <w:rPr>
                <w:rFonts w:ascii="Arial Narrow" w:hAnsi="Arial Narrow"/>
                <w:b/>
                <w:color w:val="auto"/>
                <w:sz w:val="22"/>
                <w:szCs w:val="22"/>
              </w:rPr>
              <w:t>ý typ</w:t>
            </w:r>
            <w:r w:rsidR="00021341"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3C1C57AA" w:rsidR="00021341" w:rsidRPr="00D44DB6" w:rsidRDefault="0082206E" w:rsidP="00021341">
            <w:pPr>
              <w:pStyle w:val="Default"/>
              <w:spacing w:before="120"/>
              <w:jc w:val="both"/>
              <w:rPr>
                <w:rFonts w:ascii="Arial Narrow" w:hAnsi="Arial Narrow"/>
                <w:b/>
                <w:color w:val="auto"/>
                <w:sz w:val="22"/>
                <w:szCs w:val="22"/>
              </w:rPr>
            </w:pPr>
            <w:ins w:id="2" w:author="GC" w:date="2022-03-28T10:42:00Z">
              <w:r w:rsidRPr="0082206E">
                <w:rPr>
                  <w:rFonts w:ascii="Arial Narrow" w:hAnsi="Arial Narrow"/>
                  <w:b/>
                  <w:color w:val="auto"/>
                  <w:sz w:val="22"/>
                  <w:szCs w:val="22"/>
                </w:rPr>
                <w:t>D. Výstavba nových železničných zastávok, zavádzanie štandardov tratí a staníc, optimalizácia grafikonu vlakovej dopravy</w:t>
              </w:r>
            </w:ins>
            <w:del w:id="3" w:author="GC" w:date="2022-03-28T10:42:00Z">
              <w:r w:rsidR="000833D5" w:rsidDel="0082206E">
                <w:rPr>
                  <w:rFonts w:ascii="Arial Narrow" w:hAnsi="Arial Narrow"/>
                  <w:b/>
                  <w:color w:val="auto"/>
                  <w:sz w:val="22"/>
                  <w:szCs w:val="22"/>
                </w:rPr>
                <w:delText>F</w:delText>
              </w:r>
              <w:r w:rsidR="00CD5D7F" w:rsidRPr="00CD5D7F" w:rsidDel="0082206E">
                <w:rPr>
                  <w:rFonts w:ascii="Arial Narrow" w:hAnsi="Arial Narrow"/>
                  <w:b/>
                  <w:color w:val="auto"/>
                  <w:sz w:val="22"/>
                  <w:szCs w:val="22"/>
                </w:rPr>
                <w:delText>. Modernizácia železničných tratí (zlepšovanie vybraných technických parametrov železničnej dopravnej cesty)</w:delText>
              </w:r>
            </w:del>
            <w:bookmarkStart w:id="4" w:name="_GoBack"/>
            <w:bookmarkEnd w:id="4"/>
            <w:r w:rsidR="00021341" w:rsidRPr="004A0630">
              <w:rPr>
                <w:rFonts w:ascii="Arial Narrow" w:hAnsi="Arial Narrow"/>
                <w:b/>
                <w:color w:val="auto"/>
                <w:sz w:val="22"/>
                <w:szCs w:val="22"/>
              </w:rPr>
              <w:t>.</w:t>
            </w:r>
          </w:p>
          <w:p w14:paraId="445109CE" w14:textId="77777777" w:rsidR="005A015D" w:rsidRDefault="00021341" w:rsidP="00021341">
            <w:pPr>
              <w:pStyle w:val="Default"/>
              <w:spacing w:before="120"/>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0882360B" w:rsidR="00966E66" w:rsidRPr="00A64B23" w:rsidRDefault="00966E66" w:rsidP="00966E66">
            <w:pPr>
              <w:pStyle w:val="Default"/>
              <w:spacing w:before="120"/>
              <w:jc w:val="both"/>
              <w:rPr>
                <w:rFonts w:ascii="Arial Narrow" w:hAnsi="Arial Narrow"/>
                <w:b/>
                <w:color w:val="auto"/>
                <w:sz w:val="22"/>
                <w:szCs w:val="22"/>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Pr="00966E66">
              <w:rPr>
                <w:rFonts w:ascii="Arial Narrow" w:hAnsi="Arial Narrow"/>
              </w:rPr>
              <w:t>ŽST Trnovec nad Váhom – ŽST Tvrdošovce, modernizácia koľaje č. 1 a č. 2</w:t>
            </w:r>
            <w:r>
              <w:rPr>
                <w:rFonts w:ascii="Arial Narrow" w:hAnsi="Arial Narrow"/>
              </w:rPr>
              <w:t>“ a „</w:t>
            </w:r>
            <w:r w:rsidRPr="00966E66">
              <w:rPr>
                <w:rFonts w:ascii="Arial Narrow" w:hAnsi="Arial Narrow"/>
              </w:rPr>
              <w:t>ŽST Nové Zámky – ŽST Palárikovo, modernizácia koľaje č. 1 a č. 2</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1FD1968" w:rsidR="005A015D" w:rsidRPr="008F26C8" w:rsidRDefault="00CF74E7" w:rsidP="00CF74E7">
            <w:pPr>
              <w:spacing w:after="0" w:line="240" w:lineRule="auto"/>
              <w:jc w:val="both"/>
              <w:rPr>
                <w:rFonts w:ascii="Arial Narrow" w:hAnsi="Arial Narrow"/>
                <w:color w:val="FF0000"/>
              </w:rPr>
            </w:pPr>
            <w:r>
              <w:rPr>
                <w:rFonts w:ascii="Arial Narrow" w:hAnsi="Arial Narrow"/>
                <w:b/>
              </w:rPr>
              <w:t>Nitriansky</w:t>
            </w:r>
            <w:r w:rsidR="00021341">
              <w:rPr>
                <w:rFonts w:ascii="Arial Narrow" w:hAnsi="Arial Narrow"/>
                <w:b/>
              </w:rPr>
              <w:t xml:space="preserve"> </w:t>
            </w:r>
            <w:r w:rsidR="006A3152">
              <w:rPr>
                <w:rFonts w:ascii="Arial Narrow" w:hAnsi="Arial Narrow"/>
                <w:b/>
              </w:rPr>
              <w:t>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D0CBF" w:rsidRPr="00954355" w14:paraId="10A293AE" w14:textId="77777777" w:rsidTr="00850758">
        <w:trPr>
          <w:trHeight w:val="20"/>
        </w:trPr>
        <w:tc>
          <w:tcPr>
            <w:tcW w:w="9524" w:type="dxa"/>
            <w:gridSpan w:val="4"/>
            <w:shd w:val="clear" w:color="auto" w:fill="D9D9D9" w:themeFill="background1" w:themeFillShade="D9"/>
          </w:tcPr>
          <w:p w14:paraId="31CC95FB" w14:textId="70278635" w:rsidR="004D0CBF" w:rsidRPr="00F1589B" w:rsidRDefault="004D0CBF"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F8287D" w:rsidRPr="00954355" w14:paraId="721E9B33" w14:textId="77777777" w:rsidTr="00F863CD">
        <w:trPr>
          <w:trHeight w:val="20"/>
        </w:trPr>
        <w:tc>
          <w:tcPr>
            <w:tcW w:w="674" w:type="dxa"/>
            <w:shd w:val="clear" w:color="auto" w:fill="D9D9D9" w:themeFill="background1" w:themeFillShade="D9"/>
          </w:tcPr>
          <w:p w14:paraId="2399D4CA"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E979E14" w14:textId="77777777" w:rsidR="00F8287D" w:rsidRPr="00F1589B" w:rsidRDefault="00F8287D" w:rsidP="00F8287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F84FE81" w14:textId="73474345" w:rsidR="00F8287D" w:rsidRPr="00493E1F" w:rsidRDefault="00F8287D" w:rsidP="00F8287D">
            <w:pPr>
              <w:pStyle w:val="Default"/>
              <w:spacing w:before="120"/>
              <w:rPr>
                <w:rFonts w:ascii="Arial Narrow" w:hAnsi="Arial Narrow"/>
                <w:b/>
                <w:bCs/>
                <w:sz w:val="22"/>
                <w:szCs w:val="22"/>
              </w:rPr>
            </w:pPr>
          </w:p>
        </w:tc>
        <w:tc>
          <w:tcPr>
            <w:tcW w:w="6339" w:type="dxa"/>
            <w:shd w:val="clear" w:color="auto" w:fill="auto"/>
          </w:tcPr>
          <w:p w14:paraId="59982D7F" w14:textId="77777777" w:rsidR="00F8287D" w:rsidRDefault="00F8287D" w:rsidP="00F8287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C2492C1" w14:textId="3E163EDF" w:rsidR="00F8287D" w:rsidRPr="00D45093" w:rsidRDefault="00F8287D" w:rsidP="00F8287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F8287D" w:rsidRPr="00954355" w14:paraId="7CBD396E" w14:textId="77777777" w:rsidTr="00F863CD">
        <w:trPr>
          <w:trHeight w:val="20"/>
        </w:trPr>
        <w:tc>
          <w:tcPr>
            <w:tcW w:w="674" w:type="dxa"/>
            <w:shd w:val="clear" w:color="auto" w:fill="D9D9D9" w:themeFill="background1" w:themeFillShade="D9"/>
          </w:tcPr>
          <w:p w14:paraId="5AFE5B6E"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068145" w14:textId="28C57BFA" w:rsidR="00F8287D" w:rsidRPr="00307761" w:rsidRDefault="00F8287D" w:rsidP="00F8287D">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B31E0B7" w14:textId="77777777" w:rsidR="00F8287D" w:rsidRDefault="00F8287D" w:rsidP="00F8287D">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739A2CFF" w14:textId="03869D7B" w:rsidR="00F8287D" w:rsidRPr="00307761" w:rsidRDefault="00F8287D" w:rsidP="00F8287D">
            <w:pPr>
              <w:pStyle w:val="Default"/>
              <w:jc w:val="both"/>
              <w:rPr>
                <w:rFonts w:ascii="Arial Narrow" w:hAnsi="Arial Narrow"/>
              </w:rPr>
            </w:pPr>
            <w:r>
              <w:tab/>
            </w:r>
          </w:p>
        </w:tc>
      </w:tr>
      <w:tr w:rsidR="00F8287D" w:rsidRPr="00954355" w14:paraId="6C933BA5" w14:textId="77777777" w:rsidTr="00F863CD">
        <w:trPr>
          <w:trHeight w:val="20"/>
        </w:trPr>
        <w:tc>
          <w:tcPr>
            <w:tcW w:w="9524" w:type="dxa"/>
            <w:gridSpan w:val="4"/>
            <w:shd w:val="clear" w:color="auto" w:fill="D9D9D9" w:themeFill="background1" w:themeFillShade="D9"/>
          </w:tcPr>
          <w:p w14:paraId="7BCC6D8A" w14:textId="77777777" w:rsidR="00F8287D" w:rsidRPr="00F1589B" w:rsidRDefault="00F8287D" w:rsidP="00F8287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8287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F8287D" w:rsidRPr="001057AA" w:rsidRDefault="00F8287D" w:rsidP="00F8287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8287D" w:rsidRPr="00954355" w14:paraId="200BB3D7" w14:textId="77777777" w:rsidTr="00F863CD">
        <w:trPr>
          <w:trHeight w:val="20"/>
        </w:trPr>
        <w:tc>
          <w:tcPr>
            <w:tcW w:w="674" w:type="dxa"/>
            <w:shd w:val="clear" w:color="auto" w:fill="D9D9D9" w:themeFill="background1" w:themeFillShade="D9"/>
          </w:tcPr>
          <w:p w14:paraId="11E1CDD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EA17DA8" w14:textId="39F0AC30" w:rsidR="00F8287D" w:rsidRPr="00E14405"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610A6F73"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45E4862" w14:textId="68626997" w:rsidR="00F8287D" w:rsidRPr="00E14405" w:rsidRDefault="00F8287D" w:rsidP="00F8287D">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8287D" w:rsidRPr="00954355" w14:paraId="537A2710" w14:textId="77777777" w:rsidTr="00F863CD">
        <w:trPr>
          <w:trHeight w:val="20"/>
        </w:trPr>
        <w:tc>
          <w:tcPr>
            <w:tcW w:w="674" w:type="dxa"/>
            <w:shd w:val="clear" w:color="auto" w:fill="D9D9D9" w:themeFill="background1" w:themeFillShade="D9"/>
          </w:tcPr>
          <w:p w14:paraId="03C8E77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306A785" w14:textId="77777777" w:rsidR="00F8287D" w:rsidRPr="00E14405" w:rsidRDefault="00F8287D" w:rsidP="00F8287D">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F8287D" w:rsidRPr="0083299A" w:rsidRDefault="00F8287D" w:rsidP="00F8287D">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8287D" w:rsidRPr="00954355" w14:paraId="67DAE7EC" w14:textId="77777777" w:rsidTr="00F863CD">
        <w:trPr>
          <w:trHeight w:val="20"/>
        </w:trPr>
        <w:tc>
          <w:tcPr>
            <w:tcW w:w="674" w:type="dxa"/>
            <w:shd w:val="clear" w:color="auto" w:fill="D9D9D9" w:themeFill="background1" w:themeFillShade="D9"/>
          </w:tcPr>
          <w:p w14:paraId="383D2D3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F8287D" w:rsidRPr="00E14405"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preukázania súladu s požiadavkami v oblasti dopadu plánov a projektov na územia sústavy Natura 2000</w:t>
            </w:r>
          </w:p>
          <w:p w14:paraId="1DFB75E3" w14:textId="77777777" w:rsidR="00F8287D" w:rsidRPr="0083299A" w:rsidRDefault="00F8287D" w:rsidP="00F8287D">
            <w:pPr>
              <w:pStyle w:val="Default"/>
              <w:spacing w:before="120"/>
              <w:rPr>
                <w:rFonts w:ascii="Arial Narrow" w:hAnsi="Arial Narrow"/>
                <w:b/>
                <w:bCs/>
                <w:color w:val="auto"/>
                <w:sz w:val="22"/>
                <w:szCs w:val="22"/>
              </w:rPr>
            </w:pPr>
          </w:p>
        </w:tc>
        <w:tc>
          <w:tcPr>
            <w:tcW w:w="6339" w:type="dxa"/>
            <w:shd w:val="clear" w:color="auto" w:fill="auto"/>
          </w:tcPr>
          <w:p w14:paraId="52E64B13" w14:textId="129A0E03" w:rsidR="00F8287D" w:rsidRPr="0083299A" w:rsidRDefault="00F8287D" w:rsidP="00F8287D">
            <w:pPr>
              <w:pStyle w:val="Default"/>
              <w:jc w:val="both"/>
              <w:rPr>
                <w:rFonts w:ascii="Arial Narrow" w:hAnsi="Arial Narrow"/>
              </w:rPr>
            </w:pPr>
            <w:r w:rsidRPr="00E1440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8287D" w:rsidRPr="00954355" w14:paraId="5F55BAA4" w14:textId="77777777" w:rsidTr="00F863CD">
        <w:trPr>
          <w:trHeight w:val="20"/>
        </w:trPr>
        <w:tc>
          <w:tcPr>
            <w:tcW w:w="674" w:type="dxa"/>
            <w:shd w:val="clear" w:color="auto" w:fill="D9D9D9" w:themeFill="background1" w:themeFillShade="D9"/>
          </w:tcPr>
          <w:p w14:paraId="02EB2C07"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304B547" w14:textId="3D7813D4"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súladu s princípom „znečisťovateľ platí“</w:t>
            </w:r>
          </w:p>
        </w:tc>
        <w:tc>
          <w:tcPr>
            <w:tcW w:w="6339" w:type="dxa"/>
            <w:shd w:val="clear" w:color="auto" w:fill="auto"/>
          </w:tcPr>
          <w:p w14:paraId="36AB2921" w14:textId="09829E63" w:rsidR="00F8287D" w:rsidRPr="0083299A" w:rsidRDefault="00F8287D" w:rsidP="00F8287D">
            <w:pPr>
              <w:pStyle w:val="Default"/>
              <w:rPr>
                <w:rFonts w:ascii="Arial Narrow" w:hAnsi="Arial Narrow"/>
              </w:rPr>
            </w:pPr>
            <w:r w:rsidRPr="00E14405">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F8287D" w:rsidRPr="00954355" w14:paraId="4990BD73" w14:textId="77777777" w:rsidTr="00F863CD">
        <w:trPr>
          <w:trHeight w:val="20"/>
        </w:trPr>
        <w:tc>
          <w:tcPr>
            <w:tcW w:w="674" w:type="dxa"/>
            <w:shd w:val="clear" w:color="auto" w:fill="D9D9D9" w:themeFill="background1" w:themeFillShade="D9"/>
          </w:tcPr>
          <w:p w14:paraId="7387309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F8287D" w:rsidRPr="0083299A" w:rsidRDefault="00F8287D" w:rsidP="00F8287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5D5311C" w14:textId="77777777" w:rsidR="00F8287D" w:rsidRPr="0083299A" w:rsidRDefault="00F8287D" w:rsidP="00F8287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F8287D" w:rsidRPr="0083299A" w:rsidRDefault="00F8287D" w:rsidP="00F8287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F8287D" w:rsidRPr="00954355" w14:paraId="0C069CDF" w14:textId="77777777" w:rsidTr="00F863CD">
        <w:trPr>
          <w:trHeight w:val="20"/>
        </w:trPr>
        <w:tc>
          <w:tcPr>
            <w:tcW w:w="674" w:type="dxa"/>
            <w:shd w:val="clear" w:color="auto" w:fill="D9D9D9" w:themeFill="background1" w:themeFillShade="D9"/>
          </w:tcPr>
          <w:p w14:paraId="6511323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F8287D" w:rsidRPr="00F1589B" w:rsidRDefault="00F8287D" w:rsidP="00F8287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F8287D" w:rsidRPr="00D45093" w:rsidRDefault="00F8287D" w:rsidP="00F8287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8287D" w:rsidRPr="00954355" w14:paraId="6BB1989B" w14:textId="77777777" w:rsidTr="00F863CD">
        <w:trPr>
          <w:trHeight w:val="20"/>
        </w:trPr>
        <w:tc>
          <w:tcPr>
            <w:tcW w:w="674" w:type="dxa"/>
            <w:shd w:val="clear" w:color="auto" w:fill="D9D9D9" w:themeFill="background1" w:themeFillShade="D9"/>
          </w:tcPr>
          <w:p w14:paraId="3772E49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06544975" w:rsidR="00F8287D" w:rsidRDefault="00F8287D" w:rsidP="00F8287D">
            <w:pPr>
              <w:pStyle w:val="Default"/>
              <w:spacing w:before="120"/>
              <w:rPr>
                <w:rFonts w:ascii="Arial Narrow" w:hAnsi="Arial Narrow"/>
                <w:b/>
                <w:bCs/>
                <w:sz w:val="22"/>
                <w:szCs w:val="22"/>
              </w:rPr>
            </w:pPr>
            <w:r w:rsidRPr="00E14405">
              <w:rPr>
                <w:rFonts w:ascii="Arial Narrow" w:hAnsi="Arial Narrow"/>
                <w:b/>
                <w:bCs/>
                <w:sz w:val="22"/>
                <w:szCs w:val="22"/>
              </w:rPr>
              <w:t xml:space="preserve">Podmienka, že na verejné práce je vykonaná </w:t>
            </w:r>
            <w:r w:rsidRPr="001D2375">
              <w:rPr>
                <w:rFonts w:ascii="Arial Narrow" w:hAnsi="Arial Narrow"/>
                <w:b/>
                <w:bCs/>
                <w:sz w:val="22"/>
                <w:szCs w:val="22"/>
              </w:rPr>
              <w:t>rezortná alebo štátna expertíza</w:t>
            </w:r>
          </w:p>
        </w:tc>
        <w:tc>
          <w:tcPr>
            <w:tcW w:w="6339" w:type="dxa"/>
            <w:shd w:val="clear" w:color="auto" w:fill="auto"/>
          </w:tcPr>
          <w:p w14:paraId="6C111F50" w14:textId="77777777" w:rsidR="00435913" w:rsidRDefault="00435913" w:rsidP="00F8287D">
            <w:pPr>
              <w:spacing w:before="120" w:after="0" w:line="240" w:lineRule="auto"/>
              <w:jc w:val="both"/>
              <w:rPr>
                <w:rFonts w:ascii="Arial Narrow" w:hAnsi="Arial Narrow"/>
              </w:rPr>
            </w:pPr>
            <w:r w:rsidRPr="00435913">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09E08E9" w14:textId="5494D08A" w:rsidR="00F8287D" w:rsidRPr="001D2375" w:rsidRDefault="00F8287D" w:rsidP="00F8287D">
            <w:pPr>
              <w:spacing w:before="120" w:after="0" w:line="240" w:lineRule="auto"/>
              <w:jc w:val="both"/>
              <w:rPr>
                <w:rFonts w:ascii="Arial Narrow" w:hAnsi="Arial Narrow"/>
              </w:rPr>
            </w:pPr>
            <w:r w:rsidRPr="001D237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19C88885" w:rsidR="00F8287D" w:rsidRDefault="00F8287D" w:rsidP="00F8287D">
            <w:pPr>
              <w:spacing w:before="120" w:after="0" w:line="240" w:lineRule="auto"/>
              <w:jc w:val="both"/>
              <w:rPr>
                <w:rFonts w:ascii="Arial Narrow" w:hAnsi="Arial Narrow"/>
              </w:rPr>
            </w:pPr>
            <w:r w:rsidRPr="001D2375">
              <w:rPr>
                <w:rFonts w:ascii="Arial Narrow" w:hAnsi="Arial Narrow"/>
              </w:rPr>
              <w:t>Štátna expertíza sa vykonáva podľa § 10 zákona č. 254/1998 Z. z. o verejných prácach v.z.n.p. posúdením stavebného zámeru v zmysle § 9 zákona č. 254/1998 Z. z. o verejných prácach v.z.n.p.</w:t>
            </w:r>
          </w:p>
        </w:tc>
      </w:tr>
      <w:tr w:rsidR="00F8287D" w:rsidRPr="00954355" w14:paraId="20D3418A" w14:textId="77777777" w:rsidTr="00F863CD">
        <w:trPr>
          <w:trHeight w:val="20"/>
        </w:trPr>
        <w:tc>
          <w:tcPr>
            <w:tcW w:w="674" w:type="dxa"/>
            <w:shd w:val="clear" w:color="auto" w:fill="D9D9D9" w:themeFill="background1" w:themeFillShade="D9"/>
          </w:tcPr>
          <w:p w14:paraId="592D4B13"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A60F90" w14:textId="17A74B9B" w:rsidR="00F8287D" w:rsidRPr="00E14405" w:rsidRDefault="00F8287D" w:rsidP="00F8287D">
            <w:pPr>
              <w:pStyle w:val="Default"/>
              <w:spacing w:before="120"/>
              <w:rPr>
                <w:rFonts w:ascii="Arial Narrow" w:hAnsi="Arial Narrow"/>
                <w:b/>
                <w:bCs/>
                <w:sz w:val="22"/>
                <w:szCs w:val="22"/>
              </w:rPr>
            </w:pPr>
            <w:r w:rsidRPr="005866AA">
              <w:rPr>
                <w:rFonts w:ascii="Arial Narrow" w:hAnsi="Arial Narrow"/>
                <w:b/>
                <w:bCs/>
                <w:sz w:val="22"/>
                <w:szCs w:val="22"/>
              </w:rPr>
              <w:t>Podmienka, že žiadateľ má vypracovanú štúdiu realizovateľnosti</w:t>
            </w:r>
          </w:p>
        </w:tc>
        <w:tc>
          <w:tcPr>
            <w:tcW w:w="6339" w:type="dxa"/>
            <w:shd w:val="clear" w:color="auto" w:fill="auto"/>
          </w:tcPr>
          <w:p w14:paraId="6167AEC8" w14:textId="77777777" w:rsidR="00F8287D" w:rsidRPr="005866AA" w:rsidRDefault="00F8287D" w:rsidP="00F8287D">
            <w:pPr>
              <w:spacing w:before="120" w:after="0" w:line="240" w:lineRule="auto"/>
              <w:jc w:val="both"/>
              <w:rPr>
                <w:rFonts w:ascii="Arial Narrow" w:hAnsi="Arial Narrow"/>
              </w:rPr>
            </w:pPr>
            <w:r w:rsidRPr="005866AA">
              <w:rPr>
                <w:rFonts w:ascii="Arial Narrow" w:hAnsi="Arial Narrow"/>
              </w:rPr>
              <w:t>V zmysle schváleného dokumentu OPII  n</w:t>
            </w:r>
            <w:r w:rsidRPr="005866AA">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5866AA">
              <w:rPr>
                <w:rFonts w:ascii="Arial Narrow" w:hAnsi="Arial Narrow"/>
              </w:rPr>
              <w:t xml:space="preserve">Štúdia má potvrdiť správnosť navrhovaného riešenia, a to z dopravného, technického, ekonomického a environmentálneho hľadiska.  </w:t>
            </w:r>
          </w:p>
          <w:p w14:paraId="32AFE43A" w14:textId="67B50F18" w:rsidR="00F8287D" w:rsidRPr="001D2375" w:rsidRDefault="00F8287D" w:rsidP="00F8287D">
            <w:pPr>
              <w:spacing w:before="120" w:after="0" w:line="240" w:lineRule="auto"/>
              <w:jc w:val="both"/>
              <w:rPr>
                <w:rFonts w:ascii="Arial Narrow" w:hAnsi="Arial Narrow"/>
              </w:rPr>
            </w:pPr>
            <w:r w:rsidRPr="005866AA">
              <w:rPr>
                <w:rFonts w:ascii="Arial Narrow" w:hAnsi="Arial Narrow"/>
              </w:rPr>
              <w:t xml:space="preserve">Žiadateľ pri spracovaní štúdie realizovateľnosti postupuje podľa príslušných ustanovení </w:t>
            </w:r>
            <w:r w:rsidRPr="005866AA">
              <w:rPr>
                <w:rFonts w:ascii="Arial Narrow" w:hAnsi="Arial Narrow"/>
                <w:b/>
              </w:rPr>
              <w:t>Metodického rámca pre vypracovanie štúdie uskutočniteľnosti</w:t>
            </w:r>
            <w:r w:rsidRPr="005866AA">
              <w:rPr>
                <w:rFonts w:ascii="Arial Narrow" w:hAnsi="Arial Narrow"/>
              </w:rPr>
              <w:t xml:space="preserve">, ktorá je zverejnená na webovom sídle OPII </w:t>
            </w:r>
            <w:hyperlink r:id="rId12" w:history="1">
              <w:r w:rsidRPr="005866AA">
                <w:rPr>
                  <w:rStyle w:val="Hypertextovprepojenie"/>
                  <w:rFonts w:ascii="Arial Narrow" w:hAnsi="Arial Narrow"/>
                </w:rPr>
                <w:t>https://www.opii.gov.sk/metodicke-dokumenty/prirucka-cba</w:t>
              </w:r>
            </w:hyperlink>
            <w:r w:rsidRPr="005866AA">
              <w:rPr>
                <w:rFonts w:ascii="Arial Narrow" w:hAnsi="Arial Narrow"/>
              </w:rPr>
              <w:t>.</w:t>
            </w:r>
          </w:p>
        </w:tc>
      </w:tr>
      <w:tr w:rsidR="00F8287D" w:rsidRPr="00954355" w14:paraId="381777CE" w14:textId="77777777" w:rsidTr="00F863CD">
        <w:trPr>
          <w:trHeight w:val="20"/>
        </w:trPr>
        <w:tc>
          <w:tcPr>
            <w:tcW w:w="674" w:type="dxa"/>
            <w:shd w:val="clear" w:color="auto" w:fill="D9D9D9" w:themeFill="background1" w:themeFillShade="D9"/>
          </w:tcPr>
          <w:p w14:paraId="7615B33E"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F8287D" w:rsidRPr="00E14405" w:rsidRDefault="00F8287D" w:rsidP="00F8287D">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shd w:val="clear" w:color="auto" w:fill="auto"/>
          </w:tcPr>
          <w:p w14:paraId="07C1FD1A" w14:textId="73707832" w:rsidR="00F8287D" w:rsidRPr="00E14405" w:rsidRDefault="00F8287D" w:rsidP="00F8287D">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F8287D" w:rsidRPr="00954355" w14:paraId="7F263138" w14:textId="77777777" w:rsidTr="00F863CD">
        <w:trPr>
          <w:trHeight w:val="20"/>
        </w:trPr>
        <w:tc>
          <w:tcPr>
            <w:tcW w:w="674" w:type="dxa"/>
            <w:shd w:val="clear" w:color="auto" w:fill="D9D9D9" w:themeFill="background1" w:themeFillShade="D9"/>
          </w:tcPr>
          <w:p w14:paraId="74BCDF9D"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26A59AD" w:rsidR="00F8287D" w:rsidRDefault="00F8287D" w:rsidP="00AB47B0">
            <w:pPr>
              <w:pStyle w:val="Default"/>
              <w:spacing w:before="120"/>
              <w:rPr>
                <w:rFonts w:ascii="Arial Narrow" w:hAnsi="Arial Narrow"/>
                <w:b/>
                <w:bCs/>
                <w:sz w:val="22"/>
                <w:szCs w:val="22"/>
              </w:rPr>
            </w:pPr>
            <w:r w:rsidRPr="00D178C4">
              <w:rPr>
                <w:rFonts w:ascii="Arial Narrow" w:hAnsi="Arial Narrow"/>
                <w:b/>
                <w:bCs/>
                <w:sz w:val="22"/>
                <w:szCs w:val="22"/>
              </w:rPr>
              <w:t xml:space="preserve">Podmienka oprávnenosti výdavkov </w:t>
            </w:r>
            <w:r w:rsidR="00AB47B0">
              <w:rPr>
                <w:rFonts w:ascii="Arial Narrow" w:hAnsi="Arial Narrow"/>
                <w:b/>
                <w:bCs/>
                <w:sz w:val="22"/>
                <w:szCs w:val="22"/>
              </w:rPr>
              <w:t>pre projekty generujúce príjem</w:t>
            </w:r>
          </w:p>
        </w:tc>
        <w:tc>
          <w:tcPr>
            <w:tcW w:w="6339" w:type="dxa"/>
            <w:shd w:val="clear" w:color="auto" w:fill="auto"/>
          </w:tcPr>
          <w:p w14:paraId="7133C2ED" w14:textId="77777777" w:rsidR="00F8287D" w:rsidRPr="00D178C4" w:rsidRDefault="00F8287D" w:rsidP="00F8287D">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4568E98" w14:textId="77777777" w:rsidR="00F8287D" w:rsidRDefault="00F8287D" w:rsidP="00F8287D">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5D61772F" w14:textId="1A0A183B" w:rsidR="00F8287D" w:rsidRPr="005866AA" w:rsidRDefault="00F8287D" w:rsidP="00F8287D">
            <w:pPr>
              <w:spacing w:before="120" w:after="0" w:line="240" w:lineRule="auto"/>
              <w:jc w:val="both"/>
              <w:rPr>
                <w:rFonts w:ascii="Arial Narrow" w:hAnsi="Arial Narrow"/>
                <w:bCs/>
              </w:rPr>
            </w:pPr>
            <w:r w:rsidRPr="005866AA">
              <w:rPr>
                <w:rFonts w:ascii="Arial Narrow" w:hAnsi="Arial Narrow"/>
                <w:bCs/>
              </w:rPr>
              <w:t xml:space="preserve">Pre </w:t>
            </w:r>
            <w:r w:rsidRPr="005866AA">
              <w:rPr>
                <w:rFonts w:ascii="Arial Narrow" w:hAnsi="Arial Narrow"/>
              </w:rPr>
              <w:t>projekty</w:t>
            </w:r>
            <w:r w:rsidRPr="005866AA">
              <w:rPr>
                <w:rFonts w:ascii="Arial Narrow" w:hAnsi="Arial Narrow"/>
                <w:bCs/>
              </w:rPr>
              <w:t xml:space="preserve"> s odhadovanou hodnotou </w:t>
            </w:r>
            <w:r w:rsidRPr="005866AA">
              <w:rPr>
                <w:rFonts w:ascii="Arial Narrow" w:hAnsi="Arial Narrow"/>
                <w:b/>
                <w:bCs/>
              </w:rPr>
              <w:t>nad 40 mil. EUR (s DPH)</w:t>
            </w:r>
            <w:r w:rsidRPr="005866AA">
              <w:rPr>
                <w:rFonts w:ascii="Arial Narrow" w:hAnsi="Arial Narrow"/>
                <w:bCs/>
              </w:rPr>
              <w:t xml:space="preserve">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03E6D">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793C7BF1"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564912">
              <w:rPr>
                <w:rFonts w:ascii="Arial Narrow" w:hAnsi="Arial Narrow" w:cs="Arial"/>
                <w:lang w:eastAsia="sk-SK"/>
              </w:rPr>
              <w:t>OPII-104-5.1-ZSR-ZSTTNVTV</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206BB4EE"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5F08C2FC" w14:textId="77777777" w:rsidR="008D4481"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1.</w:t>
            </w:r>
            <w:r>
              <w:rPr>
                <w:rFonts w:ascii="Arial Narrow" w:hAnsi="Arial Narrow" w:cs="Arial"/>
                <w:lang w:eastAsia="sk-SK"/>
              </w:rPr>
              <w:t>2.</w:t>
            </w:r>
            <w:r w:rsidRPr="004A4948">
              <w:rPr>
                <w:rFonts w:ascii="Arial Narrow" w:hAnsi="Arial Narrow" w:cs="Arial"/>
                <w:lang w:eastAsia="sk-SK"/>
              </w:rPr>
              <w:t xml:space="preserve">1: </w:t>
            </w:r>
            <w:r w:rsidRPr="00564912">
              <w:rPr>
                <w:rFonts w:ascii="Arial Narrow" w:hAnsi="Arial Narrow" w:cs="Arial"/>
                <w:lang w:eastAsia="sk-SK"/>
              </w:rPr>
              <w:t xml:space="preserve">Zvyšovanie atraktivity a konkurencieschopnosti verejnej osobnej dopravy </w:t>
            </w:r>
          </w:p>
          <w:p w14:paraId="6E2D240C" w14:textId="77777777" w:rsidR="008D4481" w:rsidRPr="004A4948"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54CCCCC8" w14:textId="77777777" w:rsidR="008D4481" w:rsidRDefault="008D4481" w:rsidP="008D4481">
            <w:pPr>
              <w:autoSpaceDE w:val="0"/>
              <w:autoSpaceDN w:val="0"/>
              <w:adjustRightInd w:val="0"/>
              <w:spacing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4FD8E833" w14:textId="77777777" w:rsidR="008D4481" w:rsidRPr="004A4948"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F50DAAC" w14:textId="77777777" w:rsidR="008D4481"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6BE1D2C5"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p>
          <w:p w14:paraId="515FCB0C"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62FD7262" w:rsidR="007658DB" w:rsidRPr="00E30C7E" w:rsidRDefault="008D4481" w:rsidP="008D4481">
            <w:pPr>
              <w:autoSpaceDE w:val="0"/>
              <w:autoSpaceDN w:val="0"/>
              <w:adjustRightInd w:val="0"/>
              <w:spacing w:before="120" w:after="12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03DD10E" w14:textId="0C0AB7AA"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711676">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103E6D">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2BDE3D7F"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7E81077" w:rsidR="0030137E" w:rsidRPr="00FF5D3E" w:rsidRDefault="00025BA7" w:rsidP="002C6DA5">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2C6DA5" w14:paraId="52273983"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CFF5E46" w14:textId="7153C7A5" w:rsidR="002C6DA5" w:rsidRDefault="002C6DA5"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D053B0" w14:textId="77F8E8BF" w:rsidR="002C6DA5" w:rsidRPr="0030137E" w:rsidRDefault="002C6DA5"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1642D7C3" w:rsidR="00D37D33" w:rsidRPr="00FF5D3E" w:rsidRDefault="002C6DA5"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4DF4A" w14:textId="77777777" w:rsidR="00183FFF" w:rsidRDefault="00183FFF" w:rsidP="00784ECE">
      <w:pPr>
        <w:spacing w:after="0" w:line="240" w:lineRule="auto"/>
      </w:pPr>
      <w:r>
        <w:separator/>
      </w:r>
    </w:p>
  </w:endnote>
  <w:endnote w:type="continuationSeparator" w:id="0">
    <w:p w14:paraId="649B79B6" w14:textId="77777777" w:rsidR="00183FFF" w:rsidRDefault="00183FF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9362FBF"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82206E">
          <w:rPr>
            <w:rFonts w:asciiTheme="minorHAnsi" w:hAnsiTheme="minorHAnsi"/>
            <w:noProof/>
            <w:sz w:val="20"/>
            <w:szCs w:val="20"/>
          </w:rPr>
          <w:t>4</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227E5" w14:textId="77777777" w:rsidR="00183FFF" w:rsidRDefault="00183FFF" w:rsidP="00784ECE">
      <w:pPr>
        <w:spacing w:after="0" w:line="240" w:lineRule="auto"/>
      </w:pPr>
      <w:r>
        <w:separator/>
      </w:r>
    </w:p>
  </w:footnote>
  <w:footnote w:type="continuationSeparator" w:id="0">
    <w:p w14:paraId="1E352070" w14:textId="77777777" w:rsidR="00183FFF" w:rsidRDefault="00183FFF" w:rsidP="00784ECE">
      <w:pPr>
        <w:spacing w:after="0" w:line="240" w:lineRule="auto"/>
      </w:pPr>
      <w:r>
        <w:continuationSeparator/>
      </w:r>
    </w:p>
  </w:footnote>
  <w:footnote w:id="1">
    <w:p w14:paraId="390EE92C" w14:textId="77777777" w:rsidR="00F8287D" w:rsidRPr="007F2030" w:rsidRDefault="00F8287D"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F8287D" w:rsidRPr="00792BD1" w:rsidRDefault="00F8287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F8287D" w:rsidRPr="00792BD1" w:rsidRDefault="00F8287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F8287D" w:rsidRPr="00792BD1" w:rsidRDefault="00F8287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D0263B2" w:rsidR="00F8287D" w:rsidRPr="007F2030" w:rsidRDefault="00F8287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33D5"/>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3E6D"/>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C6DA5"/>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07761"/>
    <w:rsid w:val="00310EA1"/>
    <w:rsid w:val="003163C7"/>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65C"/>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E7CAF"/>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5913"/>
    <w:rsid w:val="00436C85"/>
    <w:rsid w:val="0044573A"/>
    <w:rsid w:val="00450B6F"/>
    <w:rsid w:val="00455838"/>
    <w:rsid w:val="00455A94"/>
    <w:rsid w:val="00456E89"/>
    <w:rsid w:val="00463B63"/>
    <w:rsid w:val="00464FFA"/>
    <w:rsid w:val="00466286"/>
    <w:rsid w:val="00466B72"/>
    <w:rsid w:val="00472A05"/>
    <w:rsid w:val="00472A14"/>
    <w:rsid w:val="004738F5"/>
    <w:rsid w:val="0047427F"/>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0CBF"/>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138AB"/>
    <w:rsid w:val="005211BB"/>
    <w:rsid w:val="00521F7B"/>
    <w:rsid w:val="00524094"/>
    <w:rsid w:val="005311B3"/>
    <w:rsid w:val="005313ED"/>
    <w:rsid w:val="0053264C"/>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2AC0"/>
    <w:rsid w:val="00565360"/>
    <w:rsid w:val="00565FD4"/>
    <w:rsid w:val="00566FE9"/>
    <w:rsid w:val="0057125D"/>
    <w:rsid w:val="005716A3"/>
    <w:rsid w:val="005752F6"/>
    <w:rsid w:val="00576260"/>
    <w:rsid w:val="00576315"/>
    <w:rsid w:val="00581721"/>
    <w:rsid w:val="005828B7"/>
    <w:rsid w:val="00584D99"/>
    <w:rsid w:val="00586657"/>
    <w:rsid w:val="005866AA"/>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1E13"/>
    <w:rsid w:val="00633404"/>
    <w:rsid w:val="006343F9"/>
    <w:rsid w:val="0063617B"/>
    <w:rsid w:val="0064247B"/>
    <w:rsid w:val="00662770"/>
    <w:rsid w:val="0066508B"/>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1676"/>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1B5"/>
    <w:rsid w:val="00821462"/>
    <w:rsid w:val="00821775"/>
    <w:rsid w:val="0082206E"/>
    <w:rsid w:val="00822CBB"/>
    <w:rsid w:val="00824005"/>
    <w:rsid w:val="00824AEF"/>
    <w:rsid w:val="00826939"/>
    <w:rsid w:val="008308D7"/>
    <w:rsid w:val="00832699"/>
    <w:rsid w:val="0083299A"/>
    <w:rsid w:val="008344B1"/>
    <w:rsid w:val="0083455A"/>
    <w:rsid w:val="00834568"/>
    <w:rsid w:val="0084175B"/>
    <w:rsid w:val="008445D7"/>
    <w:rsid w:val="00847013"/>
    <w:rsid w:val="00852FF1"/>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481"/>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4CBD"/>
    <w:rsid w:val="00966E66"/>
    <w:rsid w:val="00970D18"/>
    <w:rsid w:val="0097297E"/>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7B0"/>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62D7"/>
    <w:rsid w:val="00B10FCC"/>
    <w:rsid w:val="00B14574"/>
    <w:rsid w:val="00B14D06"/>
    <w:rsid w:val="00B16D14"/>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E7CA6"/>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D7F"/>
    <w:rsid w:val="00CD6E84"/>
    <w:rsid w:val="00CE04F8"/>
    <w:rsid w:val="00CE274F"/>
    <w:rsid w:val="00CE2A87"/>
    <w:rsid w:val="00CE4372"/>
    <w:rsid w:val="00CE4914"/>
    <w:rsid w:val="00CE52EF"/>
    <w:rsid w:val="00CE6027"/>
    <w:rsid w:val="00CE71F6"/>
    <w:rsid w:val="00CF1C77"/>
    <w:rsid w:val="00CF428C"/>
    <w:rsid w:val="00CF4D42"/>
    <w:rsid w:val="00CF7385"/>
    <w:rsid w:val="00CF74E7"/>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171"/>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0D"/>
    <w:rsid w:val="00DF5E1F"/>
    <w:rsid w:val="00DF6198"/>
    <w:rsid w:val="00DF737C"/>
    <w:rsid w:val="00E01883"/>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713C4"/>
    <w:rsid w:val="00F8287D"/>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6AD"/>
    <w:rsid w:val="00FC3D73"/>
    <w:rsid w:val="00FC74BC"/>
    <w:rsid w:val="00FD1A7E"/>
    <w:rsid w:val="00FD33EE"/>
    <w:rsid w:val="00FD44A7"/>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5E8A8-C04F-488D-87F7-D24AED29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11</Pages>
  <Words>4454</Words>
  <Characters>25392</Characters>
  <Application>Microsoft Office Word</Application>
  <DocSecurity>0</DocSecurity>
  <Lines>211</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238</cp:revision>
  <cp:lastPrinted>2016-01-20T15:57:00Z</cp:lastPrinted>
  <dcterms:created xsi:type="dcterms:W3CDTF">2016-01-22T06:28:00Z</dcterms:created>
  <dcterms:modified xsi:type="dcterms:W3CDTF">2022-03-28T08:42:00Z</dcterms:modified>
</cp:coreProperties>
</file>