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5748008"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2C6DA5" w:rsidRPr="002C6DA5">
        <w:rPr>
          <w:rFonts w:ascii="Arial Narrow" w:hAnsi="Arial Narrow" w:cstheme="minorHAnsi"/>
          <w:color w:val="auto"/>
          <w:sz w:val="28"/>
          <w:szCs w:val="28"/>
        </w:rPr>
        <w:t>OPII-104-5.1-ZSR-ZSTTNVTV</w:t>
      </w:r>
    </w:p>
    <w:p w14:paraId="4881E0E8" w14:textId="2A07AA4D"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BE7CA6">
        <w:rPr>
          <w:rFonts w:ascii="Arial Narrow" w:hAnsi="Arial Narrow"/>
          <w:b/>
          <w:lang w:eastAsia="sk-SK"/>
        </w:rPr>
        <w:t>predloženie žiadostí</w:t>
      </w:r>
      <w:r w:rsidR="00935EF1" w:rsidRPr="00935EF1">
        <w:rPr>
          <w:rFonts w:ascii="Arial Narrow" w:hAnsi="Arial Narrow"/>
          <w:b/>
          <w:lang w:eastAsia="sk-SK"/>
        </w:rPr>
        <w:t xml:space="preserve"> o NFP pre národn</w:t>
      </w:r>
      <w:r w:rsidR="00BE7CA6">
        <w:rPr>
          <w:rFonts w:ascii="Arial Narrow" w:hAnsi="Arial Narrow"/>
          <w:b/>
          <w:lang w:eastAsia="sk-SK"/>
        </w:rPr>
        <w:t>é</w:t>
      </w:r>
      <w:r w:rsidR="00935EF1" w:rsidRPr="00935EF1">
        <w:rPr>
          <w:rFonts w:ascii="Arial Narrow" w:hAnsi="Arial Narrow"/>
          <w:b/>
          <w:lang w:eastAsia="sk-SK"/>
        </w:rPr>
        <w:t xml:space="preserve"> projekt</w:t>
      </w:r>
      <w:r w:rsidR="00BE7CA6">
        <w:rPr>
          <w:rFonts w:ascii="Arial Narrow" w:hAnsi="Arial Narrow"/>
          <w:b/>
          <w:lang w:eastAsia="sk-SK"/>
        </w:rPr>
        <w:t>y</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47427F">
        <w:rPr>
          <w:rFonts w:ascii="Arial Narrow" w:hAnsi="Arial Narrow"/>
          <w:b/>
          <w:lang w:eastAsia="sk-SK"/>
        </w:rPr>
        <w:t>5</w:t>
      </w:r>
      <w:r w:rsidR="0038730A">
        <w:rPr>
          <w:rFonts w:ascii="Arial Narrow" w:hAnsi="Arial Narrow"/>
          <w:b/>
          <w:lang w:eastAsia="sk-SK"/>
        </w:rPr>
        <w:t xml:space="preserve"> OPII</w:t>
      </w:r>
      <w:ins w:id="0" w:author="GC" w:date="2022-03-01T12:29:00Z">
        <w:r w:rsidR="000833D5">
          <w:rPr>
            <w:rFonts w:ascii="Arial Narrow" w:hAnsi="Arial Narrow"/>
            <w:b/>
            <w:lang w:eastAsia="sk-SK"/>
          </w:rPr>
          <w:t xml:space="preserve"> </w:t>
        </w:r>
        <w:r w:rsidR="000833D5"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47427F"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29CC8465" w:rsidR="0047427F" w:rsidRPr="00472A05" w:rsidRDefault="0047427F" w:rsidP="0047427F">
            <w:pPr>
              <w:spacing w:before="120" w:after="120" w:line="240" w:lineRule="auto"/>
              <w:rPr>
                <w:rFonts w:ascii="Arial Narrow" w:hAnsi="Arial Narrow"/>
                <w:bCs/>
              </w:rPr>
            </w:pPr>
            <w:r w:rsidRPr="001E302A">
              <w:rPr>
                <w:rFonts w:ascii="Arial Narrow" w:hAnsi="Arial Narrow"/>
                <w:bCs/>
              </w:rPr>
              <w:t>5 - Železničná infraštruktúra</w:t>
            </w:r>
            <w:r>
              <w:rPr>
                <w:rFonts w:ascii="Arial Narrow" w:hAnsi="Arial Narrow"/>
                <w:bCs/>
              </w:rPr>
              <w:t xml:space="preserve"> </w:t>
            </w:r>
            <w:r w:rsidRPr="00842164">
              <w:rPr>
                <w:rFonts w:ascii="Arial Narrow" w:hAnsi="Arial Narrow"/>
                <w:bCs/>
              </w:rPr>
              <w:t>a obnova mobilných</w:t>
            </w:r>
            <w:r>
              <w:rPr>
                <w:rFonts w:ascii="Arial Narrow" w:hAnsi="Arial Narrow"/>
                <w:bCs/>
              </w:rPr>
              <w:t xml:space="preserve"> </w:t>
            </w:r>
            <w:r w:rsidRPr="00842164">
              <w:rPr>
                <w:rFonts w:ascii="Arial Narrow" w:hAnsi="Arial Narrow"/>
                <w:bCs/>
              </w:rPr>
              <w:t>prostriedkov</w:t>
            </w:r>
          </w:p>
        </w:tc>
      </w:tr>
      <w:tr w:rsidR="0047427F"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2697D7" w:rsidR="0047427F" w:rsidRPr="00472A05" w:rsidRDefault="0047427F" w:rsidP="0047427F">
            <w:pPr>
              <w:spacing w:before="120" w:after="120" w:line="240" w:lineRule="auto"/>
              <w:rPr>
                <w:rFonts w:ascii="Arial Narrow" w:hAnsi="Arial Narrow"/>
                <w:lang w:eastAsia="de-DE"/>
              </w:rPr>
            </w:pPr>
            <w:r w:rsidRPr="005E5B80">
              <w:rPr>
                <w:rFonts w:ascii="Arial Narrow" w:hAnsi="Arial Narrow"/>
                <w:bCs/>
              </w:rPr>
              <w:t>7d): Vývoj a modernizácia komplexných, interoperabilných železničných</w:t>
            </w:r>
            <w:r>
              <w:rPr>
                <w:rFonts w:ascii="Arial Narrow" w:hAnsi="Arial Narrow"/>
                <w:bCs/>
              </w:rPr>
              <w:t xml:space="preserve"> </w:t>
            </w:r>
            <w:r w:rsidRPr="005E5B80">
              <w:rPr>
                <w:rFonts w:ascii="Arial Narrow" w:hAnsi="Arial Narrow"/>
                <w:bCs/>
              </w:rPr>
              <w:t>systémov vysokej kvality a podpora opatrení na znižovanie hluku</w:t>
            </w:r>
          </w:p>
        </w:tc>
      </w:tr>
      <w:tr w:rsidR="0047427F"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47427F" w:rsidRPr="00F1589B" w:rsidRDefault="0047427F" w:rsidP="0047427F">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668F5B87" w:rsidR="0047427F" w:rsidRPr="00472A05" w:rsidRDefault="0047427F" w:rsidP="0047427F">
            <w:pPr>
              <w:spacing w:before="120" w:after="120" w:line="240" w:lineRule="auto"/>
              <w:rPr>
                <w:rFonts w:ascii="Arial Narrow" w:hAnsi="Arial Narrow"/>
              </w:rPr>
            </w:pPr>
            <w:r w:rsidRPr="005E5B80">
              <w:rPr>
                <w:rFonts w:ascii="Arial Narrow" w:hAnsi="Arial Narrow"/>
              </w:rPr>
              <w:t>5.1: Odstránenie kľúčových úzkych miest na železničnej infraštruktúre</w:t>
            </w:r>
            <w:r>
              <w:rPr>
                <w:rFonts w:ascii="Arial Narrow" w:hAnsi="Arial Narrow"/>
              </w:rPr>
              <w:t xml:space="preserve"> </w:t>
            </w:r>
            <w:r w:rsidRPr="005E5B80">
              <w:rPr>
                <w:rFonts w:ascii="Arial Narrow" w:hAnsi="Arial Narrow"/>
              </w:rPr>
              <w:t>prostredníctvom modernizácie a rozvoja železničných tratí a súvisiacich objektov dopravne</w:t>
            </w:r>
            <w:r>
              <w:rPr>
                <w:rFonts w:ascii="Arial Narrow" w:hAnsi="Arial Narrow"/>
              </w:rPr>
              <w:t xml:space="preserve"> </w:t>
            </w:r>
            <w:r w:rsidRPr="005E5B80">
              <w:rPr>
                <w:rFonts w:ascii="Arial Narrow" w:hAnsi="Arial Narrow"/>
              </w:rPr>
              <w:t>významných z hľadiska medzinárodnej a vnútroštátnej dopravy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B670873" w:rsidR="00D9505D" w:rsidRPr="00472A05" w:rsidRDefault="0047427F"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2AF137EB" w14:textId="77777777" w:rsidR="0047427F" w:rsidRDefault="0047427F" w:rsidP="00691B4B">
            <w:pPr>
              <w:spacing w:before="120" w:after="120" w:line="240" w:lineRule="auto"/>
              <w:rPr>
                <w:rFonts w:ascii="Arial Narrow" w:hAnsi="Arial Narrow" w:cstheme="minorHAnsi"/>
                <w:b/>
              </w:rPr>
            </w:pPr>
            <w:r w:rsidRPr="0047427F">
              <w:rPr>
                <w:rFonts w:ascii="Arial Narrow" w:hAnsi="Arial Narrow" w:cstheme="minorHAnsi"/>
                <w:b/>
              </w:rPr>
              <w:t xml:space="preserve">ŽST Trnovec nad Váhom – ŽST Tvrdošovce, </w:t>
            </w:r>
            <w:r>
              <w:rPr>
                <w:rFonts w:ascii="Arial Narrow" w:hAnsi="Arial Narrow" w:cstheme="minorHAnsi"/>
                <w:b/>
              </w:rPr>
              <w:t>modernizácia koľaje č. 1 a č. 2</w:t>
            </w:r>
          </w:p>
          <w:p w14:paraId="0D11F894" w14:textId="0230F344" w:rsidR="00D9505D" w:rsidRPr="00360174" w:rsidRDefault="0047427F" w:rsidP="00691B4B">
            <w:pPr>
              <w:spacing w:before="120" w:after="120" w:line="240" w:lineRule="auto"/>
              <w:rPr>
                <w:rFonts w:ascii="Arial Narrow" w:hAnsi="Arial Narrow" w:cstheme="minorHAnsi"/>
                <w:b/>
              </w:rPr>
            </w:pPr>
            <w:r w:rsidRPr="0047427F">
              <w:rPr>
                <w:rFonts w:ascii="Arial Narrow" w:hAnsi="Arial Narrow" w:cstheme="minorHAnsi"/>
                <w:b/>
              </w:rPr>
              <w:t>ŽST Nové Zámky – ŽST Palárikovo, modernizácia koľaje č. 1 a č. 2</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7FBFC7A" w:rsidR="00B574AD" w:rsidRPr="003E7CAF" w:rsidRDefault="00F713C4" w:rsidP="003E7CAF">
            <w:pPr>
              <w:spacing w:before="120" w:after="120"/>
              <w:rPr>
                <w:rFonts w:ascii="Arial Narrow" w:hAnsi="Arial Narrow" w:cstheme="minorHAnsi"/>
              </w:rPr>
            </w:pPr>
            <w:r>
              <w:rPr>
                <w:rFonts w:ascii="Arial Narrow" w:hAnsi="Arial Narrow" w:cstheme="minorHAnsi"/>
              </w:rPr>
              <w:t>23. novembra</w:t>
            </w:r>
            <w:r w:rsidR="003E7CAF" w:rsidRPr="003E7CAF">
              <w:rPr>
                <w:rFonts w:ascii="Arial Narrow" w:hAnsi="Arial Narrow" w:cstheme="minorHAnsi"/>
              </w:rPr>
              <w:t xml:space="preserve"> </w:t>
            </w:r>
            <w:r w:rsidR="00186147" w:rsidRPr="003E7CAF">
              <w:rPr>
                <w:rFonts w:ascii="Arial Narrow" w:hAnsi="Arial Narrow" w:cstheme="minorHAnsi"/>
              </w:rPr>
              <w:t>202</w:t>
            </w:r>
            <w:r w:rsidR="00D9505D" w:rsidRPr="003E7CAF">
              <w:rPr>
                <w:rFonts w:ascii="Arial Narrow" w:hAnsi="Arial Narrow" w:cstheme="minorHAnsi"/>
              </w:rPr>
              <w:t>1</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0C87627F"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právoplatnosti</w:t>
            </w:r>
            <w:r w:rsidR="00BE7CA6">
              <w:rPr>
                <w:rFonts w:ascii="Arial Narrow" w:hAnsi="Arial Narrow" w:cstheme="minorHAnsi"/>
              </w:rPr>
              <w:t xml:space="preserve"> posledného</w:t>
            </w:r>
            <w:r w:rsidR="00B7401B" w:rsidRPr="00D748D1">
              <w:rPr>
                <w:rFonts w:ascii="Arial Narrow" w:hAnsi="Arial Narrow" w:cstheme="minorHAnsi"/>
              </w:rPr>
              <w:t xml:space="preserve">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p w14:paraId="2A318F0E" w14:textId="77777777" w:rsidR="00BD5A87" w:rsidRDefault="00BD5A87" w:rsidP="00F1589B">
      <w:pPr>
        <w:spacing w:before="240" w:after="0" w:line="240" w:lineRule="auto"/>
        <w:jc w:val="both"/>
        <w:rPr>
          <w:rFonts w:ascii="Arial Narrow" w:hAnsi="Arial Narrow" w:cstheme="minorHAnsi"/>
          <w:b/>
        </w:rPr>
      </w:pPr>
    </w:p>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852FF1">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261124CF"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3E7CAF" w:rsidRPr="003E7CAF">
              <w:rPr>
                <w:rFonts w:ascii="Arial Narrow" w:hAnsi="Arial Narrow" w:cstheme="minorHAnsi"/>
                <w:b/>
              </w:rPr>
              <w:t>62 263 455</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2C5DD0BB" w:rsidR="00785609" w:rsidRPr="00F1589B" w:rsidRDefault="00AB4D3C" w:rsidP="00711676">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711676">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852FF1">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676EAFCF" w14:textId="77777777" w:rsidR="003E7CAF"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 Bratislava</w:t>
                  </w:r>
                </w:p>
                <w:p w14:paraId="554A9011" w14:textId="1C5B82C0" w:rsidR="00420DF5" w:rsidRPr="00F1589B" w:rsidRDefault="003E7CAF" w:rsidP="003E7CAF">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3631FFD" w14:textId="77777777" w:rsidR="003E7CAF" w:rsidRDefault="00C4623D" w:rsidP="003E7CAF">
            <w:pPr>
              <w:spacing w:after="0"/>
              <w:rPr>
                <w:rFonts w:ascii="Arial Narrow" w:hAnsi="Arial Narrow" w:cstheme="minorHAnsi"/>
              </w:rPr>
            </w:pPr>
            <w:r w:rsidRPr="00F1589B">
              <w:rPr>
                <w:rFonts w:ascii="Arial Narrow" w:hAnsi="Arial Narrow" w:cstheme="minorHAnsi"/>
              </w:rPr>
              <w:t xml:space="preserve">          </w:t>
            </w:r>
            <w:r w:rsidR="003E7CAF">
              <w:rPr>
                <w:rFonts w:ascii="Arial Narrow" w:hAnsi="Arial Narrow" w:cstheme="minorHAnsi"/>
              </w:rPr>
              <w:t xml:space="preserve">EÚ = </w:t>
            </w:r>
            <w:r w:rsidR="003E7CAF" w:rsidRPr="00B90A72">
              <w:rPr>
                <w:rFonts w:ascii="Arial Narrow" w:hAnsi="Arial Narrow" w:cstheme="minorHAnsi"/>
              </w:rPr>
              <w:t xml:space="preserve">zdroj </w:t>
            </w:r>
            <w:r w:rsidR="003E7CAF">
              <w:rPr>
                <w:rFonts w:ascii="Arial Narrow" w:hAnsi="Arial Narrow" w:cstheme="minorHAnsi"/>
              </w:rPr>
              <w:t>ERDF</w:t>
            </w:r>
            <w:r w:rsidR="003E7CAF" w:rsidRPr="00B90A72">
              <w:rPr>
                <w:rFonts w:ascii="Arial Narrow" w:hAnsi="Arial Narrow" w:cstheme="minorHAnsi"/>
              </w:rPr>
              <w:t xml:space="preserve">, </w:t>
            </w:r>
            <w:r w:rsidR="003E7CAF">
              <w:rPr>
                <w:rFonts w:ascii="Arial Narrow" w:hAnsi="Arial Narrow" w:cstheme="minorHAnsi"/>
              </w:rPr>
              <w:t xml:space="preserve">ŠR = zdroje štátneho rozpočtu SR, </w:t>
            </w:r>
            <w:r w:rsidR="003E7CAF" w:rsidRPr="00D45093">
              <w:rPr>
                <w:rFonts w:ascii="Arial Narrow" w:hAnsi="Arial Narrow" w:cstheme="minorHAnsi"/>
              </w:rPr>
              <w:t>P = vlastné zdroje prijímateľa</w:t>
            </w:r>
          </w:p>
          <w:p w14:paraId="5CCEF97C" w14:textId="77777777" w:rsidR="003E7CAF" w:rsidRDefault="003E7CAF" w:rsidP="003E7CAF">
            <w:pPr>
              <w:spacing w:after="0" w:line="240" w:lineRule="auto"/>
              <w:ind w:left="425"/>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 xml:space="preserve">Európskych štrukturálnych a investičných fondov pre programové obdobie </w:t>
            </w:r>
          </w:p>
          <w:p w14:paraId="3CD0D278" w14:textId="0B45FC51" w:rsidR="00B237AE" w:rsidRPr="005768FA" w:rsidRDefault="003E7CAF" w:rsidP="003E7CAF">
            <w:pPr>
              <w:rPr>
                <w:rFonts w:ascii="Arial Narrow" w:hAnsi="Arial Narrow" w:cstheme="minorHAnsi"/>
              </w:rPr>
            </w:pPr>
            <w:r>
              <w:rPr>
                <w:rFonts w:ascii="Arial Narrow" w:hAnsi="Arial Narrow" w:cstheme="minorHAnsi"/>
              </w:rPr>
              <w:t xml:space="preserve">         </w:t>
            </w:r>
            <w:r w:rsidRPr="00C1100F">
              <w:rPr>
                <w:rFonts w:ascii="Arial Narrow" w:hAnsi="Arial Narrow" w:cstheme="minorHAnsi"/>
              </w:rPr>
              <w:t>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852FF1">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6805E6F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420A20AF"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356C32F1" w14:textId="75F96023" w:rsidR="00472A14" w:rsidRDefault="00025BA7" w:rsidP="00472A14">
            <w:pPr>
              <w:spacing w:before="120"/>
              <w:jc w:val="both"/>
              <w:rPr>
                <w:rFonts w:ascii="Arial Narrow" w:hAnsi="Arial Narrow"/>
              </w:rPr>
            </w:pPr>
            <w:r w:rsidRPr="009A1CCD">
              <w:rPr>
                <w:rFonts w:ascii="Arial Narrow" w:hAnsi="Arial Narrow"/>
              </w:rPr>
              <w:t xml:space="preserve">Žiadateľ predkladá ŽoNFP </w:t>
            </w:r>
            <w:r w:rsidR="00472A14">
              <w:rPr>
                <w:rFonts w:ascii="Arial Narrow" w:hAnsi="Arial Narrow"/>
              </w:rPr>
              <w:t>včítane</w:t>
            </w:r>
            <w:r w:rsidRPr="009A1CCD">
              <w:rPr>
                <w:rFonts w:ascii="Arial Narrow" w:hAnsi="Arial Narrow"/>
              </w:rPr>
              <w:t xml:space="preserve"> </w:t>
            </w:r>
            <w:r w:rsidR="00472A14" w:rsidRPr="00472A14">
              <w:rPr>
                <w:rFonts w:ascii="Arial Narrow" w:hAnsi="Arial Narrow"/>
              </w:rPr>
              <w:t xml:space="preserve">príloh </w:t>
            </w:r>
            <w:r w:rsidR="00472A14" w:rsidRPr="00472A14">
              <w:rPr>
                <w:rFonts w:ascii="Arial Narrow" w:hAnsi="Arial Narrow"/>
                <w:b/>
              </w:rPr>
              <w:t>elektronicky</w:t>
            </w:r>
            <w:r w:rsidR="00472A14"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sidR="0053264C">
              <w:rPr>
                <w:rFonts w:ascii="Arial Narrow" w:hAnsi="Arial Narrow"/>
              </w:rPr>
              <w:t xml:space="preserve"> uvedenú v Príručke pre žiadateľa časť 3.1.</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51932B84" w:rsidR="004212C8" w:rsidRPr="00450B6F" w:rsidRDefault="003163C7" w:rsidP="0053264C">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852F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195CD82A" w14:textId="77777777"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lastRenderedPageBreak/>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19DD7071" w14:textId="77777777" w:rsidR="003163C7" w:rsidRPr="000C3A95" w:rsidRDefault="003163C7" w:rsidP="003163C7">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5F2F66D5" w:rsidR="005B11C2" w:rsidRPr="000C3A95" w:rsidRDefault="003163C7" w:rsidP="003163C7">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Pr>
                <w:rFonts w:ascii="Arial Narrow" w:hAnsi="Arial Narrow"/>
              </w:rPr>
              <w:t xml:space="preserve">formu, resp. </w:t>
            </w:r>
            <w:r w:rsidRPr="000C3A95">
              <w:rPr>
                <w:rFonts w:ascii="Arial Narrow" w:hAnsi="Arial Narrow"/>
              </w:rPr>
              <w:t xml:space="preserve">spôsob preukazovania </w:t>
            </w:r>
            <w:r>
              <w:rPr>
                <w:rFonts w:ascii="Arial Narrow" w:hAnsi="Arial Narrow"/>
              </w:rPr>
              <w:t xml:space="preserve">splnenia podmienok poskytnutia príspevku </w:t>
            </w:r>
            <w:r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t xml:space="preserve"> </w:t>
            </w:r>
            <w:r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4D7B3CA" w14:textId="77777777" w:rsidR="0035165C" w:rsidRDefault="0035165C" w:rsidP="0035165C">
            <w:pPr>
              <w:spacing w:before="120" w:after="0" w:line="240" w:lineRule="auto"/>
              <w:jc w:val="both"/>
              <w:rPr>
                <w:rFonts w:ascii="Arial Narrow" w:hAnsi="Arial Narrow"/>
                <w:b/>
              </w:rPr>
            </w:pPr>
            <w:r>
              <w:rPr>
                <w:rFonts w:ascii="Arial Narrow" w:hAnsi="Arial Narrow"/>
                <w:b/>
              </w:rPr>
              <w:t>Železnice Slovenskej republiky</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7297E" w:rsidRPr="00954355" w14:paraId="2DC2B3B0" w14:textId="77777777" w:rsidTr="00F863CD">
        <w:trPr>
          <w:trHeight w:val="20"/>
        </w:trPr>
        <w:tc>
          <w:tcPr>
            <w:tcW w:w="674" w:type="dxa"/>
            <w:shd w:val="clear" w:color="auto" w:fill="D9D9D9" w:themeFill="background1" w:themeFillShade="D9"/>
          </w:tcPr>
          <w:p w14:paraId="7564680F" w14:textId="77777777" w:rsidR="0097297E" w:rsidRPr="00D45093" w:rsidRDefault="0097297E"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7F8EC74" w14:textId="3F784E87" w:rsidR="0097297E" w:rsidRPr="0097297E" w:rsidRDefault="0097297E" w:rsidP="0047453E">
            <w:pPr>
              <w:pStyle w:val="Default"/>
              <w:spacing w:before="120"/>
              <w:rPr>
                <w:rFonts w:ascii="Arial Narrow" w:hAnsi="Arial Narrow"/>
                <w:b/>
                <w:bCs/>
                <w:sz w:val="22"/>
                <w:szCs w:val="22"/>
              </w:rPr>
            </w:pPr>
            <w:r w:rsidRPr="0097297E">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6349" w:type="dxa"/>
            <w:gridSpan w:val="2"/>
            <w:shd w:val="clear" w:color="auto" w:fill="auto"/>
          </w:tcPr>
          <w:p w14:paraId="1393F24A" w14:textId="63582F64" w:rsidR="0097297E" w:rsidRPr="0097297E" w:rsidRDefault="0097297E" w:rsidP="00F82DB4">
            <w:pPr>
              <w:spacing w:before="120" w:after="0" w:line="240" w:lineRule="auto"/>
              <w:jc w:val="both"/>
              <w:rPr>
                <w:rFonts w:ascii="Arial Narrow" w:hAnsi="Arial Narrow"/>
              </w:rPr>
            </w:pPr>
            <w:r w:rsidRPr="0097297E">
              <w:rPr>
                <w:rFonts w:ascii="Arial Narrow" w:hAnsi="Arial Narrow"/>
              </w:rPr>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r>
      <w:tr w:rsidR="00307761" w:rsidRPr="00954355" w14:paraId="2A387A83" w14:textId="77777777" w:rsidTr="00F863CD">
        <w:trPr>
          <w:trHeight w:val="20"/>
        </w:trPr>
        <w:tc>
          <w:tcPr>
            <w:tcW w:w="674" w:type="dxa"/>
            <w:shd w:val="clear" w:color="auto" w:fill="D9D9D9" w:themeFill="background1" w:themeFillShade="D9"/>
          </w:tcPr>
          <w:p w14:paraId="14A37B58" w14:textId="77777777" w:rsidR="00307761" w:rsidRPr="00D45093" w:rsidRDefault="0030776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EBF97D6" w14:textId="5F51B2FC" w:rsidR="00307761" w:rsidRPr="00307761" w:rsidRDefault="00307761" w:rsidP="0047453E">
            <w:pPr>
              <w:pStyle w:val="Default"/>
              <w:spacing w:before="120"/>
              <w:rPr>
                <w:rFonts w:ascii="Arial Narrow" w:hAnsi="Arial Narrow"/>
                <w:b/>
                <w:bCs/>
                <w:sz w:val="22"/>
                <w:szCs w:val="22"/>
              </w:rPr>
            </w:pPr>
            <w:r w:rsidRPr="00307761">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7730E7C5" w14:textId="4A5D508E" w:rsidR="00307761" w:rsidRPr="00307761" w:rsidRDefault="00307761" w:rsidP="00F82DB4">
            <w:pPr>
              <w:spacing w:before="120" w:after="0" w:line="240" w:lineRule="auto"/>
              <w:jc w:val="both"/>
              <w:rPr>
                <w:rFonts w:ascii="Arial Narrow" w:hAnsi="Arial Narrow"/>
              </w:rPr>
            </w:pPr>
            <w:r w:rsidRPr="00307761">
              <w:rPr>
                <w:rFonts w:ascii="Arial Narrow" w:hAnsi="Arial Narrow"/>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 ktorý vydáva ÚV SR a v  Usmernení k riadeniu prístupových práv do databázy Systému včasného odhaľovania rizika a vylúčenia (EDES) v podmienkach SR</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03BEBF3D" w:rsidR="00021341" w:rsidRDefault="00E01883" w:rsidP="00021341">
            <w:pPr>
              <w:pStyle w:val="Default"/>
              <w:spacing w:before="120"/>
              <w:jc w:val="both"/>
              <w:rPr>
                <w:rFonts w:ascii="Arial Narrow" w:hAnsi="Arial Narrow"/>
                <w:b/>
                <w:color w:val="auto"/>
                <w:sz w:val="22"/>
                <w:szCs w:val="22"/>
              </w:rPr>
            </w:pPr>
            <w:r>
              <w:rPr>
                <w:rFonts w:ascii="Arial Narrow" w:hAnsi="Arial Narrow"/>
                <w:b/>
                <w:color w:val="auto"/>
                <w:sz w:val="22"/>
                <w:szCs w:val="22"/>
              </w:rPr>
              <w:t>V rámci špecifického cieľa 5</w:t>
            </w:r>
            <w:r w:rsidR="00021341" w:rsidRPr="00D44DB6">
              <w:rPr>
                <w:rFonts w:ascii="Arial Narrow" w:hAnsi="Arial Narrow"/>
                <w:b/>
                <w:color w:val="auto"/>
                <w:sz w:val="22"/>
                <w:szCs w:val="22"/>
              </w:rPr>
              <w:t>.</w:t>
            </w:r>
            <w:r>
              <w:rPr>
                <w:rFonts w:ascii="Arial Narrow" w:hAnsi="Arial Narrow"/>
                <w:b/>
                <w:color w:val="auto"/>
                <w:sz w:val="22"/>
                <w:szCs w:val="22"/>
              </w:rPr>
              <w:t>1</w:t>
            </w:r>
            <w:r w:rsidR="00021341" w:rsidRPr="00360174">
              <w:rPr>
                <w:rFonts w:ascii="Arial Narrow" w:hAnsi="Arial Narrow"/>
                <w:b/>
                <w:color w:val="auto"/>
                <w:sz w:val="22"/>
                <w:szCs w:val="22"/>
              </w:rPr>
              <w:t xml:space="preserve"> </w:t>
            </w:r>
            <w:r w:rsidRPr="00E01883">
              <w:rPr>
                <w:rFonts w:ascii="Arial Narrow" w:hAnsi="Arial Narrow"/>
                <w:b/>
                <w:color w:val="auto"/>
                <w:sz w:val="22"/>
                <w:szCs w:val="22"/>
              </w:rPr>
              <w:t>Odstránenie kľúčových úzkych miest na železničnej infraštruktúre prostredníctvom modernizácie a rozvoja železničných tratí a súvisiacich objektov dopravne významných z hľadiska medzinárodnej a vnútroštátnej dopravy</w:t>
            </w:r>
            <w:r w:rsidR="002758B7" w:rsidRPr="002758B7">
              <w:rPr>
                <w:rFonts w:ascii="Arial Narrow" w:hAnsi="Arial Narrow"/>
                <w:b/>
                <w:color w:val="auto"/>
                <w:sz w:val="22"/>
                <w:szCs w:val="22"/>
              </w:rPr>
              <w:t xml:space="preserve"> </w:t>
            </w:r>
            <w:r w:rsidR="00021341">
              <w:rPr>
                <w:rFonts w:ascii="Arial Narrow" w:hAnsi="Arial Narrow"/>
                <w:b/>
                <w:color w:val="auto"/>
                <w:sz w:val="22"/>
                <w:szCs w:val="22"/>
              </w:rPr>
              <w:t>je</w:t>
            </w:r>
            <w:r w:rsidR="00021341" w:rsidRPr="00D44DB6">
              <w:rPr>
                <w:rFonts w:ascii="Arial Narrow" w:hAnsi="Arial Narrow"/>
                <w:b/>
                <w:color w:val="auto"/>
                <w:sz w:val="22"/>
                <w:szCs w:val="22"/>
              </w:rPr>
              <w:t xml:space="preserve"> pre toto vyzvanie oprávnen</w:t>
            </w:r>
            <w:r w:rsidR="00021341">
              <w:rPr>
                <w:rFonts w:ascii="Arial Narrow" w:hAnsi="Arial Narrow"/>
                <w:b/>
                <w:color w:val="auto"/>
                <w:sz w:val="22"/>
                <w:szCs w:val="22"/>
              </w:rPr>
              <w:t>ý typ</w:t>
            </w:r>
            <w:r w:rsidR="00021341"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643C37E2" w:rsidR="00021341" w:rsidRPr="00D44DB6" w:rsidRDefault="00CD5D7F" w:rsidP="00021341">
            <w:pPr>
              <w:pStyle w:val="Default"/>
              <w:spacing w:before="120"/>
              <w:jc w:val="both"/>
              <w:rPr>
                <w:rFonts w:ascii="Arial Narrow" w:hAnsi="Arial Narrow"/>
                <w:b/>
                <w:color w:val="auto"/>
                <w:sz w:val="22"/>
                <w:szCs w:val="22"/>
              </w:rPr>
            </w:pPr>
            <w:del w:id="1" w:author="GC" w:date="2022-03-01T12:32:00Z">
              <w:r w:rsidRPr="00CD5D7F" w:rsidDel="000833D5">
                <w:rPr>
                  <w:rFonts w:ascii="Arial Narrow" w:hAnsi="Arial Narrow"/>
                  <w:b/>
                  <w:color w:val="auto"/>
                  <w:sz w:val="22"/>
                  <w:szCs w:val="22"/>
                </w:rPr>
                <w:delText>G</w:delText>
              </w:r>
            </w:del>
            <w:ins w:id="2" w:author="GC" w:date="2022-03-01T12:32:00Z">
              <w:r w:rsidR="000833D5">
                <w:rPr>
                  <w:rFonts w:ascii="Arial Narrow" w:hAnsi="Arial Narrow"/>
                  <w:b/>
                  <w:color w:val="auto"/>
                  <w:sz w:val="22"/>
                  <w:szCs w:val="22"/>
                </w:rPr>
                <w:t>F</w:t>
              </w:r>
            </w:ins>
            <w:bookmarkStart w:id="3" w:name="_GoBack"/>
            <w:bookmarkEnd w:id="3"/>
            <w:r w:rsidRPr="00CD5D7F">
              <w:rPr>
                <w:rFonts w:ascii="Arial Narrow" w:hAnsi="Arial Narrow"/>
                <w:b/>
                <w:color w:val="auto"/>
                <w:sz w:val="22"/>
                <w:szCs w:val="22"/>
              </w:rPr>
              <w:t>. Modernizácia železničných tratí (zlepšovanie vybraných technických parametrov železničnej dopravnej cesty)</w:t>
            </w:r>
            <w:r w:rsidR="00021341" w:rsidRPr="004A0630">
              <w:rPr>
                <w:rFonts w:ascii="Arial Narrow" w:hAnsi="Arial Narrow"/>
                <w:b/>
                <w:color w:val="auto"/>
                <w:sz w:val="22"/>
                <w:szCs w:val="22"/>
              </w:rPr>
              <w:t>.</w:t>
            </w:r>
          </w:p>
          <w:p w14:paraId="445109CE" w14:textId="77777777" w:rsidR="005A015D" w:rsidRDefault="00021341" w:rsidP="00021341">
            <w:pPr>
              <w:pStyle w:val="Default"/>
              <w:spacing w:before="120"/>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p w14:paraId="2EFE1B6D" w14:textId="0882360B" w:rsidR="00966E66" w:rsidRPr="00A64B23" w:rsidRDefault="00966E66" w:rsidP="00966E66">
            <w:pPr>
              <w:pStyle w:val="Default"/>
              <w:spacing w:before="120"/>
              <w:jc w:val="both"/>
              <w:rPr>
                <w:rFonts w:ascii="Arial Narrow" w:hAnsi="Arial Narrow"/>
                <w:b/>
                <w:color w:val="auto"/>
                <w:sz w:val="22"/>
                <w:szCs w:val="22"/>
              </w:rPr>
            </w:pPr>
            <w:r w:rsidRPr="00393ED0">
              <w:rPr>
                <w:rFonts w:ascii="Arial Narrow" w:hAnsi="Arial Narrow"/>
              </w:rPr>
              <w:t xml:space="preserve">Žiadateľ je povinný predložiť </w:t>
            </w:r>
            <w:r w:rsidRPr="00393ED0">
              <w:rPr>
                <w:rFonts w:ascii="Arial Narrow" w:hAnsi="Arial Narrow"/>
                <w:b/>
              </w:rPr>
              <w:t>dve samostatné ŽoNFP</w:t>
            </w:r>
            <w:r w:rsidRPr="00393ED0">
              <w:rPr>
                <w:rFonts w:ascii="Arial Narrow" w:hAnsi="Arial Narrow"/>
              </w:rPr>
              <w:t xml:space="preserve"> v súlade so schválenými zámermi národných projektov „</w:t>
            </w:r>
            <w:r w:rsidRPr="00966E66">
              <w:rPr>
                <w:rFonts w:ascii="Arial Narrow" w:hAnsi="Arial Narrow"/>
              </w:rPr>
              <w:t>ŽST Trnovec nad Váhom – ŽST Tvrdošovce, modernizácia koľaje č. 1 a č. 2</w:t>
            </w:r>
            <w:r>
              <w:rPr>
                <w:rFonts w:ascii="Arial Narrow" w:hAnsi="Arial Narrow"/>
              </w:rPr>
              <w:t>“ a „</w:t>
            </w:r>
            <w:r w:rsidRPr="00966E66">
              <w:rPr>
                <w:rFonts w:ascii="Arial Narrow" w:hAnsi="Arial Narrow"/>
              </w:rPr>
              <w:t>ŽST Nové Zámky – ŽST Palárikovo, modernizácia koľaje č. 1 a č. 2</w:t>
            </w:r>
            <w:r w:rsidRPr="00393ED0">
              <w:rPr>
                <w:rFonts w:ascii="Arial Narrow" w:hAnsi="Arial Narrow"/>
              </w:rPr>
              <w:t>“</w:t>
            </w:r>
            <w:r>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1FD1968" w:rsidR="005A015D" w:rsidRPr="008F26C8" w:rsidRDefault="00CF74E7" w:rsidP="00CF74E7">
            <w:pPr>
              <w:spacing w:after="0" w:line="240" w:lineRule="auto"/>
              <w:jc w:val="both"/>
              <w:rPr>
                <w:rFonts w:ascii="Arial Narrow" w:hAnsi="Arial Narrow"/>
                <w:color w:val="FF0000"/>
              </w:rPr>
            </w:pPr>
            <w:r>
              <w:rPr>
                <w:rFonts w:ascii="Arial Narrow" w:hAnsi="Arial Narrow"/>
                <w:b/>
              </w:rPr>
              <w:t>Nitriansky</w:t>
            </w:r>
            <w:r w:rsidR="00021341">
              <w:rPr>
                <w:rFonts w:ascii="Arial Narrow" w:hAnsi="Arial Narrow"/>
                <w:b/>
              </w:rPr>
              <w:t xml:space="preserve"> </w:t>
            </w:r>
            <w:r w:rsidR="006A3152">
              <w:rPr>
                <w:rFonts w:ascii="Arial Narrow" w:hAnsi="Arial Narrow"/>
                <w:b/>
              </w:rPr>
              <w:t>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0892AA4F" w:rsidR="005A015D" w:rsidRPr="008F26C8" w:rsidRDefault="005A015D" w:rsidP="001D2375">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1D2375">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D0CBF" w:rsidRPr="00954355" w14:paraId="10A293AE" w14:textId="77777777" w:rsidTr="00850758">
        <w:trPr>
          <w:trHeight w:val="20"/>
        </w:trPr>
        <w:tc>
          <w:tcPr>
            <w:tcW w:w="9524" w:type="dxa"/>
            <w:gridSpan w:val="4"/>
            <w:shd w:val="clear" w:color="auto" w:fill="D9D9D9" w:themeFill="background1" w:themeFillShade="D9"/>
          </w:tcPr>
          <w:p w14:paraId="31CC95FB" w14:textId="70278635" w:rsidR="004D0CBF" w:rsidRPr="00F1589B" w:rsidRDefault="004D0CBF"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F8287D" w:rsidRPr="00954355" w14:paraId="721E9B33" w14:textId="77777777" w:rsidTr="00F863CD">
        <w:trPr>
          <w:trHeight w:val="20"/>
        </w:trPr>
        <w:tc>
          <w:tcPr>
            <w:tcW w:w="674" w:type="dxa"/>
            <w:shd w:val="clear" w:color="auto" w:fill="D9D9D9" w:themeFill="background1" w:themeFillShade="D9"/>
          </w:tcPr>
          <w:p w14:paraId="2399D4CA"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E979E14" w14:textId="77777777" w:rsidR="00F8287D" w:rsidRPr="00F1589B" w:rsidRDefault="00F8287D" w:rsidP="00F8287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5F84FE81" w14:textId="73474345" w:rsidR="00F8287D" w:rsidRPr="00493E1F" w:rsidRDefault="00F8287D" w:rsidP="00F8287D">
            <w:pPr>
              <w:pStyle w:val="Default"/>
              <w:spacing w:before="120"/>
              <w:rPr>
                <w:rFonts w:ascii="Arial Narrow" w:hAnsi="Arial Narrow"/>
                <w:b/>
                <w:bCs/>
                <w:sz w:val="22"/>
                <w:szCs w:val="22"/>
              </w:rPr>
            </w:pPr>
          </w:p>
        </w:tc>
        <w:tc>
          <w:tcPr>
            <w:tcW w:w="6339" w:type="dxa"/>
            <w:shd w:val="clear" w:color="auto" w:fill="auto"/>
          </w:tcPr>
          <w:p w14:paraId="59982D7F" w14:textId="77777777" w:rsidR="00F8287D" w:rsidRDefault="00F8287D" w:rsidP="00F8287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C2492C1" w14:textId="3E163EDF" w:rsidR="00F8287D" w:rsidRPr="00D45093" w:rsidRDefault="00F8287D" w:rsidP="00F8287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F8287D" w:rsidRPr="00954355" w14:paraId="7CBD396E" w14:textId="77777777" w:rsidTr="00F863CD">
        <w:trPr>
          <w:trHeight w:val="20"/>
        </w:trPr>
        <w:tc>
          <w:tcPr>
            <w:tcW w:w="674" w:type="dxa"/>
            <w:shd w:val="clear" w:color="auto" w:fill="D9D9D9" w:themeFill="background1" w:themeFillShade="D9"/>
          </w:tcPr>
          <w:p w14:paraId="5AFE5B6E" w14:textId="77777777" w:rsidR="00F8287D" w:rsidRPr="00AD5B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B068145" w14:textId="28C57BFA" w:rsidR="00F8287D" w:rsidRPr="00307761" w:rsidRDefault="00F8287D" w:rsidP="00F8287D">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B31E0B7" w14:textId="77777777" w:rsidR="00F8287D" w:rsidRDefault="00F8287D" w:rsidP="00F8287D">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739A2CFF" w14:textId="03869D7B" w:rsidR="00F8287D" w:rsidRPr="00307761" w:rsidRDefault="00F8287D" w:rsidP="00F8287D">
            <w:pPr>
              <w:pStyle w:val="Default"/>
              <w:jc w:val="both"/>
              <w:rPr>
                <w:rFonts w:ascii="Arial Narrow" w:hAnsi="Arial Narrow"/>
              </w:rPr>
            </w:pPr>
            <w:r>
              <w:tab/>
            </w:r>
          </w:p>
        </w:tc>
      </w:tr>
      <w:tr w:rsidR="00F8287D" w:rsidRPr="00954355" w14:paraId="6C933BA5" w14:textId="77777777" w:rsidTr="00F863CD">
        <w:trPr>
          <w:trHeight w:val="20"/>
        </w:trPr>
        <w:tc>
          <w:tcPr>
            <w:tcW w:w="9524" w:type="dxa"/>
            <w:gridSpan w:val="4"/>
            <w:shd w:val="clear" w:color="auto" w:fill="D9D9D9" w:themeFill="background1" w:themeFillShade="D9"/>
          </w:tcPr>
          <w:p w14:paraId="7BCC6D8A" w14:textId="77777777" w:rsidR="00F8287D" w:rsidRPr="00F1589B" w:rsidRDefault="00F8287D" w:rsidP="00F8287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F8287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F8287D" w:rsidRPr="00F1589B" w:rsidRDefault="00F8287D" w:rsidP="00F8287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F8287D" w:rsidRPr="001057AA" w:rsidRDefault="00F8287D" w:rsidP="00F8287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F8287D" w:rsidRPr="00954355" w14:paraId="200BB3D7" w14:textId="77777777" w:rsidTr="00F863CD">
        <w:trPr>
          <w:trHeight w:val="20"/>
        </w:trPr>
        <w:tc>
          <w:tcPr>
            <w:tcW w:w="674" w:type="dxa"/>
            <w:shd w:val="clear" w:color="auto" w:fill="D9D9D9" w:themeFill="background1" w:themeFillShade="D9"/>
          </w:tcPr>
          <w:p w14:paraId="11E1CDD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EA17DA8" w14:textId="39F0AC30" w:rsidR="00F8287D" w:rsidRPr="00E14405"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610A6F73"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345E4862" w14:textId="68626997" w:rsidR="00F8287D" w:rsidRPr="00E14405" w:rsidRDefault="00F8287D" w:rsidP="00F8287D">
            <w:pPr>
              <w:pStyle w:val="Default"/>
              <w:jc w:val="both"/>
              <w:rPr>
                <w:rFonts w:ascii="Arial Narrow" w:hAnsi="Arial Narrow"/>
              </w:rPr>
            </w:pPr>
            <w:r w:rsidRPr="00E14405">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8287D" w:rsidRPr="00954355" w14:paraId="537A2710" w14:textId="77777777" w:rsidTr="00F863CD">
        <w:trPr>
          <w:trHeight w:val="20"/>
        </w:trPr>
        <w:tc>
          <w:tcPr>
            <w:tcW w:w="674" w:type="dxa"/>
            <w:shd w:val="clear" w:color="auto" w:fill="D9D9D9" w:themeFill="background1" w:themeFillShade="D9"/>
          </w:tcPr>
          <w:p w14:paraId="03C8E77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650D29" w14:textId="5EE299BA"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306A785" w14:textId="77777777" w:rsidR="00F8287D" w:rsidRPr="00E14405" w:rsidRDefault="00F8287D" w:rsidP="00F8287D">
            <w:pPr>
              <w:pStyle w:val="Default"/>
              <w:jc w:val="both"/>
              <w:rPr>
                <w:rFonts w:ascii="Arial Narrow" w:hAnsi="Arial Narrow"/>
              </w:rPr>
            </w:pPr>
            <w:r w:rsidRPr="00E14405">
              <w:rPr>
                <w:rFonts w:ascii="Arial Narrow" w:hAnsi="Arial Narrow"/>
              </w:rPr>
              <w:t>Projekt, ktorý je predmetom ŽoNFP, musí byť v súlade s požiadavkami v oblasti posudzovania vplyvov navrhovanej činnosti, najmä so zákonom o posudzovaní vplyvov</w:t>
            </w:r>
            <w:r w:rsidRPr="00E14405">
              <w:rPr>
                <w:rFonts w:ascii="Arial Narrow" w:hAnsi="Arial Narrow"/>
                <w:vertAlign w:val="superscript"/>
              </w:rPr>
              <w:footnoteReference w:id="1"/>
            </w:r>
            <w:r w:rsidRPr="00E14405">
              <w:rPr>
                <w:rFonts w:ascii="Arial Narrow" w:hAnsi="Arial Narrow"/>
              </w:rPr>
              <w:t xml:space="preserve">. </w:t>
            </w:r>
          </w:p>
          <w:p w14:paraId="2155733C" w14:textId="77777777" w:rsidR="00F8287D" w:rsidRPr="00E14405" w:rsidRDefault="00F8287D" w:rsidP="00F8287D">
            <w:pPr>
              <w:pStyle w:val="Default"/>
              <w:jc w:val="both"/>
              <w:rPr>
                <w:rFonts w:ascii="Arial Narrow" w:hAnsi="Arial Narrow"/>
              </w:rPr>
            </w:pPr>
            <w:r w:rsidRPr="00E14405">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8B6AF91" w14:textId="66327712" w:rsidR="00F8287D" w:rsidRPr="0083299A" w:rsidRDefault="00F8287D" w:rsidP="00F8287D">
            <w:pPr>
              <w:pStyle w:val="Default"/>
              <w:jc w:val="both"/>
              <w:rPr>
                <w:rFonts w:ascii="Arial Narrow" w:hAnsi="Arial Narrow"/>
              </w:rPr>
            </w:pPr>
            <w:r w:rsidRPr="00E14405">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8287D" w:rsidRPr="00954355" w14:paraId="67DAE7EC" w14:textId="77777777" w:rsidTr="00F863CD">
        <w:trPr>
          <w:trHeight w:val="20"/>
        </w:trPr>
        <w:tc>
          <w:tcPr>
            <w:tcW w:w="674" w:type="dxa"/>
            <w:shd w:val="clear" w:color="auto" w:fill="D9D9D9" w:themeFill="background1" w:themeFillShade="D9"/>
          </w:tcPr>
          <w:p w14:paraId="383D2D31"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78E1CC9" w14:textId="77777777" w:rsidR="00F8287D" w:rsidRPr="00E14405"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preukázania súladu s požiadavkami v oblasti dopadu plánov a projektov na územia sústavy Natura 2000</w:t>
            </w:r>
          </w:p>
          <w:p w14:paraId="1DFB75E3" w14:textId="77777777" w:rsidR="00F8287D" w:rsidRPr="0083299A" w:rsidRDefault="00F8287D" w:rsidP="00F8287D">
            <w:pPr>
              <w:pStyle w:val="Default"/>
              <w:spacing w:before="120"/>
              <w:rPr>
                <w:rFonts w:ascii="Arial Narrow" w:hAnsi="Arial Narrow"/>
                <w:b/>
                <w:bCs/>
                <w:color w:val="auto"/>
                <w:sz w:val="22"/>
                <w:szCs w:val="22"/>
              </w:rPr>
            </w:pPr>
          </w:p>
        </w:tc>
        <w:tc>
          <w:tcPr>
            <w:tcW w:w="6339" w:type="dxa"/>
            <w:shd w:val="clear" w:color="auto" w:fill="auto"/>
          </w:tcPr>
          <w:p w14:paraId="52E64B13" w14:textId="129A0E03" w:rsidR="00F8287D" w:rsidRPr="0083299A" w:rsidRDefault="00F8287D" w:rsidP="00F8287D">
            <w:pPr>
              <w:pStyle w:val="Default"/>
              <w:jc w:val="both"/>
              <w:rPr>
                <w:rFonts w:ascii="Arial Narrow" w:hAnsi="Arial Narrow"/>
              </w:rPr>
            </w:pPr>
            <w:r w:rsidRPr="00E14405">
              <w:rPr>
                <w:rFonts w:ascii="Arial Narrow" w:hAnsi="Arial Narrow"/>
              </w:rPr>
              <w:t>Projekt, ktorý je predmetom ŽoNFP nesmie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8287D" w:rsidRPr="00954355" w14:paraId="5F55BAA4" w14:textId="77777777" w:rsidTr="00F863CD">
        <w:trPr>
          <w:trHeight w:val="20"/>
        </w:trPr>
        <w:tc>
          <w:tcPr>
            <w:tcW w:w="674" w:type="dxa"/>
            <w:shd w:val="clear" w:color="auto" w:fill="D9D9D9" w:themeFill="background1" w:themeFillShade="D9"/>
          </w:tcPr>
          <w:p w14:paraId="02EB2C07"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304B547" w14:textId="3D7813D4" w:rsidR="00F8287D" w:rsidRPr="0083299A" w:rsidRDefault="00F8287D" w:rsidP="00F8287D">
            <w:pPr>
              <w:pStyle w:val="Default"/>
              <w:spacing w:before="120"/>
              <w:rPr>
                <w:rFonts w:ascii="Arial Narrow" w:hAnsi="Arial Narrow"/>
                <w:b/>
                <w:bCs/>
                <w:color w:val="auto"/>
                <w:sz w:val="22"/>
                <w:szCs w:val="22"/>
              </w:rPr>
            </w:pPr>
            <w:r w:rsidRPr="00E14405">
              <w:rPr>
                <w:rFonts w:ascii="Arial Narrow" w:hAnsi="Arial Narrow"/>
                <w:b/>
                <w:bCs/>
                <w:color w:val="auto"/>
                <w:sz w:val="22"/>
                <w:szCs w:val="22"/>
              </w:rPr>
              <w:t>Podmienka oprávnenosti z hľadiska súladu s princípom „znečisťovateľ platí“</w:t>
            </w:r>
          </w:p>
        </w:tc>
        <w:tc>
          <w:tcPr>
            <w:tcW w:w="6339" w:type="dxa"/>
            <w:shd w:val="clear" w:color="auto" w:fill="auto"/>
          </w:tcPr>
          <w:p w14:paraId="36AB2921" w14:textId="09829E63" w:rsidR="00F8287D" w:rsidRPr="0083299A" w:rsidRDefault="00F8287D" w:rsidP="00F8287D">
            <w:pPr>
              <w:pStyle w:val="Default"/>
              <w:rPr>
                <w:rFonts w:ascii="Arial Narrow" w:hAnsi="Arial Narrow"/>
              </w:rPr>
            </w:pPr>
            <w:r w:rsidRPr="00E14405">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F8287D" w:rsidRPr="00954355" w14:paraId="4990BD73" w14:textId="77777777" w:rsidTr="00F863CD">
        <w:trPr>
          <w:trHeight w:val="20"/>
        </w:trPr>
        <w:tc>
          <w:tcPr>
            <w:tcW w:w="674" w:type="dxa"/>
            <w:shd w:val="clear" w:color="auto" w:fill="D9D9D9" w:themeFill="background1" w:themeFillShade="D9"/>
          </w:tcPr>
          <w:p w14:paraId="7387309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167E52ED" w:rsidR="00F8287D" w:rsidRPr="0083299A" w:rsidRDefault="00F8287D" w:rsidP="00F8287D">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5D5311C" w14:textId="77777777" w:rsidR="00F8287D" w:rsidRPr="0083299A" w:rsidRDefault="00F8287D" w:rsidP="00F8287D">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2"/>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3"/>
            </w:r>
            <w:r w:rsidRPr="0083299A">
              <w:rPr>
                <w:rFonts w:ascii="Arial Narrow" w:hAnsi="Arial Narrow"/>
              </w:rPr>
              <w:t xml:space="preserve"> a taktiež s Dohovorom o právach osôb so zdravotným postihnutím, Stavebným zákonom č. 50/1976 Zb. a Vyhláškou 532/2002 MŽP SR.</w:t>
            </w:r>
          </w:p>
          <w:p w14:paraId="1E76AB27" w14:textId="2EC9BAAB" w:rsidR="00F8287D" w:rsidRPr="0083299A" w:rsidRDefault="00F8287D" w:rsidP="00F8287D">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F8287D" w:rsidRPr="00954355" w14:paraId="0C069CDF" w14:textId="77777777" w:rsidTr="00F863CD">
        <w:trPr>
          <w:trHeight w:val="20"/>
        </w:trPr>
        <w:tc>
          <w:tcPr>
            <w:tcW w:w="674" w:type="dxa"/>
            <w:shd w:val="clear" w:color="auto" w:fill="D9D9D9" w:themeFill="background1" w:themeFillShade="D9"/>
          </w:tcPr>
          <w:p w14:paraId="65113239"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F8287D" w:rsidRPr="00F1589B" w:rsidRDefault="00F8287D" w:rsidP="00F8287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7C70BCC4" w14:textId="77777777" w:rsidR="00F8287D" w:rsidRPr="00D45093" w:rsidRDefault="00F8287D" w:rsidP="00F8287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8287D" w:rsidRPr="00954355" w14:paraId="6BB1989B" w14:textId="77777777" w:rsidTr="00F863CD">
        <w:trPr>
          <w:trHeight w:val="20"/>
        </w:trPr>
        <w:tc>
          <w:tcPr>
            <w:tcW w:w="674" w:type="dxa"/>
            <w:shd w:val="clear" w:color="auto" w:fill="D9D9D9" w:themeFill="background1" w:themeFillShade="D9"/>
          </w:tcPr>
          <w:p w14:paraId="3772E49B"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DB8DA83" w14:textId="06544975" w:rsidR="00F8287D" w:rsidRDefault="00F8287D" w:rsidP="00F8287D">
            <w:pPr>
              <w:pStyle w:val="Default"/>
              <w:spacing w:before="120"/>
              <w:rPr>
                <w:rFonts w:ascii="Arial Narrow" w:hAnsi="Arial Narrow"/>
                <w:b/>
                <w:bCs/>
                <w:sz w:val="22"/>
                <w:szCs w:val="22"/>
              </w:rPr>
            </w:pPr>
            <w:r w:rsidRPr="00E14405">
              <w:rPr>
                <w:rFonts w:ascii="Arial Narrow" w:hAnsi="Arial Narrow"/>
                <w:b/>
                <w:bCs/>
                <w:sz w:val="22"/>
                <w:szCs w:val="22"/>
              </w:rPr>
              <w:t xml:space="preserve">Podmienka, že na verejné práce je vykonaná </w:t>
            </w:r>
            <w:r w:rsidRPr="001D2375">
              <w:rPr>
                <w:rFonts w:ascii="Arial Narrow" w:hAnsi="Arial Narrow"/>
                <w:b/>
                <w:bCs/>
                <w:sz w:val="22"/>
                <w:szCs w:val="22"/>
              </w:rPr>
              <w:t>rezortná alebo štátna expertíza</w:t>
            </w:r>
          </w:p>
        </w:tc>
        <w:tc>
          <w:tcPr>
            <w:tcW w:w="6339" w:type="dxa"/>
            <w:shd w:val="clear" w:color="auto" w:fill="auto"/>
          </w:tcPr>
          <w:p w14:paraId="6C111F50" w14:textId="77777777" w:rsidR="00435913" w:rsidRDefault="00435913" w:rsidP="00F8287D">
            <w:pPr>
              <w:spacing w:before="120" w:after="0" w:line="240" w:lineRule="auto"/>
              <w:jc w:val="both"/>
              <w:rPr>
                <w:rFonts w:ascii="Arial Narrow" w:hAnsi="Arial Narrow"/>
              </w:rPr>
            </w:pPr>
            <w:r w:rsidRPr="00435913">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09E08E9" w14:textId="5494D08A" w:rsidR="00F8287D" w:rsidRPr="001D2375" w:rsidRDefault="00F8287D" w:rsidP="00F8287D">
            <w:pPr>
              <w:spacing w:before="120" w:after="0" w:line="240" w:lineRule="auto"/>
              <w:jc w:val="both"/>
              <w:rPr>
                <w:rFonts w:ascii="Arial Narrow" w:hAnsi="Arial Narrow"/>
              </w:rPr>
            </w:pPr>
            <w:r w:rsidRPr="001D2375">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47A3A304" w14:textId="19C88885" w:rsidR="00F8287D" w:rsidRDefault="00F8287D" w:rsidP="00F8287D">
            <w:pPr>
              <w:spacing w:before="120" w:after="0" w:line="240" w:lineRule="auto"/>
              <w:jc w:val="both"/>
              <w:rPr>
                <w:rFonts w:ascii="Arial Narrow" w:hAnsi="Arial Narrow"/>
              </w:rPr>
            </w:pPr>
            <w:r w:rsidRPr="001D2375">
              <w:rPr>
                <w:rFonts w:ascii="Arial Narrow" w:hAnsi="Arial Narrow"/>
              </w:rPr>
              <w:t>Štátna expertíza sa vykonáva podľa § 10 zákona č. 254/1998 Z. z. o verejných prácach v.z.n.p. posúdením stavebného zámeru v zmysle § 9 zákona č. 254/1998 Z. z. o verejných prácach v.z.n.p.</w:t>
            </w:r>
          </w:p>
        </w:tc>
      </w:tr>
      <w:tr w:rsidR="00F8287D" w:rsidRPr="00954355" w14:paraId="20D3418A" w14:textId="77777777" w:rsidTr="00F863CD">
        <w:trPr>
          <w:trHeight w:val="20"/>
        </w:trPr>
        <w:tc>
          <w:tcPr>
            <w:tcW w:w="674" w:type="dxa"/>
            <w:shd w:val="clear" w:color="auto" w:fill="D9D9D9" w:themeFill="background1" w:themeFillShade="D9"/>
          </w:tcPr>
          <w:p w14:paraId="592D4B13"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A60F90" w14:textId="17A74B9B" w:rsidR="00F8287D" w:rsidRPr="00E14405" w:rsidRDefault="00F8287D" w:rsidP="00F8287D">
            <w:pPr>
              <w:pStyle w:val="Default"/>
              <w:spacing w:before="120"/>
              <w:rPr>
                <w:rFonts w:ascii="Arial Narrow" w:hAnsi="Arial Narrow"/>
                <w:b/>
                <w:bCs/>
                <w:sz w:val="22"/>
                <w:szCs w:val="22"/>
              </w:rPr>
            </w:pPr>
            <w:r w:rsidRPr="005866AA">
              <w:rPr>
                <w:rFonts w:ascii="Arial Narrow" w:hAnsi="Arial Narrow"/>
                <w:b/>
                <w:bCs/>
                <w:sz w:val="22"/>
                <w:szCs w:val="22"/>
              </w:rPr>
              <w:t>Podmienka, že žiadateľ má vypracovanú štúdiu realizovateľnosti</w:t>
            </w:r>
          </w:p>
        </w:tc>
        <w:tc>
          <w:tcPr>
            <w:tcW w:w="6339" w:type="dxa"/>
            <w:shd w:val="clear" w:color="auto" w:fill="auto"/>
          </w:tcPr>
          <w:p w14:paraId="6167AEC8" w14:textId="77777777" w:rsidR="00F8287D" w:rsidRPr="005866AA" w:rsidRDefault="00F8287D" w:rsidP="00F8287D">
            <w:pPr>
              <w:spacing w:before="120" w:after="0" w:line="240" w:lineRule="auto"/>
              <w:jc w:val="both"/>
              <w:rPr>
                <w:rFonts w:ascii="Arial Narrow" w:hAnsi="Arial Narrow"/>
              </w:rPr>
            </w:pPr>
            <w:r w:rsidRPr="005866AA">
              <w:rPr>
                <w:rFonts w:ascii="Arial Narrow" w:hAnsi="Arial Narrow"/>
              </w:rPr>
              <w:t>V zmysle schváleného dokumentu OPII  n</w:t>
            </w:r>
            <w:r w:rsidRPr="005866AA">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5866AA">
              <w:rPr>
                <w:rFonts w:ascii="Arial Narrow" w:hAnsi="Arial Narrow"/>
              </w:rPr>
              <w:t xml:space="preserve">Štúdia má potvrdiť správnosť navrhovaného riešenia, a to z dopravného, technického, ekonomického a environmentálneho hľadiska.  </w:t>
            </w:r>
          </w:p>
          <w:p w14:paraId="32AFE43A" w14:textId="67B50F18" w:rsidR="00F8287D" w:rsidRPr="001D2375" w:rsidRDefault="00F8287D" w:rsidP="00F8287D">
            <w:pPr>
              <w:spacing w:before="120" w:after="0" w:line="240" w:lineRule="auto"/>
              <w:jc w:val="both"/>
              <w:rPr>
                <w:rFonts w:ascii="Arial Narrow" w:hAnsi="Arial Narrow"/>
              </w:rPr>
            </w:pPr>
            <w:r w:rsidRPr="005866AA">
              <w:rPr>
                <w:rFonts w:ascii="Arial Narrow" w:hAnsi="Arial Narrow"/>
              </w:rPr>
              <w:t xml:space="preserve">Žiadateľ pri spracovaní štúdie realizovateľnosti postupuje podľa príslušných ustanovení </w:t>
            </w:r>
            <w:r w:rsidRPr="005866AA">
              <w:rPr>
                <w:rFonts w:ascii="Arial Narrow" w:hAnsi="Arial Narrow"/>
                <w:b/>
              </w:rPr>
              <w:t>Metodického rámca pre vypracovanie štúdie uskutočniteľnosti</w:t>
            </w:r>
            <w:r w:rsidRPr="005866AA">
              <w:rPr>
                <w:rFonts w:ascii="Arial Narrow" w:hAnsi="Arial Narrow"/>
              </w:rPr>
              <w:t xml:space="preserve">, ktorá je zverejnená na webovom sídle OPII </w:t>
            </w:r>
            <w:hyperlink r:id="rId12" w:history="1">
              <w:r w:rsidRPr="005866AA">
                <w:rPr>
                  <w:rStyle w:val="Hypertextovprepojenie"/>
                  <w:rFonts w:ascii="Arial Narrow" w:hAnsi="Arial Narrow"/>
                </w:rPr>
                <w:t>https://www.opii.gov.sk/metodicke-dokumenty/prirucka-cba</w:t>
              </w:r>
            </w:hyperlink>
            <w:r w:rsidRPr="005866AA">
              <w:rPr>
                <w:rFonts w:ascii="Arial Narrow" w:hAnsi="Arial Narrow"/>
              </w:rPr>
              <w:t>.</w:t>
            </w:r>
          </w:p>
        </w:tc>
      </w:tr>
      <w:tr w:rsidR="00F8287D" w:rsidRPr="00954355" w14:paraId="381777CE" w14:textId="77777777" w:rsidTr="00F863CD">
        <w:trPr>
          <w:trHeight w:val="20"/>
        </w:trPr>
        <w:tc>
          <w:tcPr>
            <w:tcW w:w="674" w:type="dxa"/>
            <w:shd w:val="clear" w:color="auto" w:fill="D9D9D9" w:themeFill="background1" w:themeFillShade="D9"/>
          </w:tcPr>
          <w:p w14:paraId="7615B33E"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F8287D" w:rsidRPr="00E14405" w:rsidRDefault="00F8287D" w:rsidP="00F8287D">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shd w:val="clear" w:color="auto" w:fill="auto"/>
          </w:tcPr>
          <w:p w14:paraId="07C1FD1A" w14:textId="73707832" w:rsidR="00F8287D" w:rsidRPr="00E14405" w:rsidRDefault="00F8287D" w:rsidP="00F8287D">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F8287D" w:rsidRPr="00954355" w14:paraId="7F263138" w14:textId="77777777" w:rsidTr="00F863CD">
        <w:trPr>
          <w:trHeight w:val="20"/>
        </w:trPr>
        <w:tc>
          <w:tcPr>
            <w:tcW w:w="674" w:type="dxa"/>
            <w:shd w:val="clear" w:color="auto" w:fill="D9D9D9" w:themeFill="background1" w:themeFillShade="D9"/>
          </w:tcPr>
          <w:p w14:paraId="74BCDF9D" w14:textId="77777777" w:rsidR="00F8287D" w:rsidRPr="00F61671" w:rsidRDefault="00F8287D" w:rsidP="00F8287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426A59AD" w:rsidR="00F8287D" w:rsidRDefault="00F8287D" w:rsidP="00AB47B0">
            <w:pPr>
              <w:pStyle w:val="Default"/>
              <w:spacing w:before="120"/>
              <w:rPr>
                <w:rFonts w:ascii="Arial Narrow" w:hAnsi="Arial Narrow"/>
                <w:b/>
                <w:bCs/>
                <w:sz w:val="22"/>
                <w:szCs w:val="22"/>
              </w:rPr>
            </w:pPr>
            <w:r w:rsidRPr="00D178C4">
              <w:rPr>
                <w:rFonts w:ascii="Arial Narrow" w:hAnsi="Arial Narrow"/>
                <w:b/>
                <w:bCs/>
                <w:sz w:val="22"/>
                <w:szCs w:val="22"/>
              </w:rPr>
              <w:t xml:space="preserve">Podmienka oprávnenosti výdavkov </w:t>
            </w:r>
            <w:r w:rsidR="00AB47B0">
              <w:rPr>
                <w:rFonts w:ascii="Arial Narrow" w:hAnsi="Arial Narrow"/>
                <w:b/>
                <w:bCs/>
                <w:sz w:val="22"/>
                <w:szCs w:val="22"/>
              </w:rPr>
              <w:t>pre projekty generujúce príjem</w:t>
            </w:r>
          </w:p>
        </w:tc>
        <w:tc>
          <w:tcPr>
            <w:tcW w:w="6339" w:type="dxa"/>
            <w:shd w:val="clear" w:color="auto" w:fill="auto"/>
          </w:tcPr>
          <w:p w14:paraId="7133C2ED" w14:textId="77777777" w:rsidR="00F8287D" w:rsidRPr="00D178C4" w:rsidRDefault="00F8287D" w:rsidP="00F8287D">
            <w:pPr>
              <w:spacing w:before="120" w:after="0" w:line="240" w:lineRule="auto"/>
              <w:jc w:val="both"/>
              <w:rPr>
                <w:rFonts w:ascii="Arial Narrow" w:hAnsi="Arial Narrow"/>
              </w:rPr>
            </w:pPr>
            <w:r w:rsidRPr="00D178C4">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4568E98" w14:textId="77777777" w:rsidR="00F8287D" w:rsidRDefault="00F8287D" w:rsidP="00F8287D">
            <w:pPr>
              <w:spacing w:before="120" w:after="0" w:line="240" w:lineRule="auto"/>
              <w:jc w:val="both"/>
              <w:rPr>
                <w:rFonts w:ascii="Arial Narrow" w:hAnsi="Arial Narrow"/>
              </w:rPr>
            </w:pPr>
            <w:r w:rsidRPr="00D178C4">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5D61772F" w14:textId="1A0A183B" w:rsidR="00F8287D" w:rsidRPr="005866AA" w:rsidRDefault="00F8287D" w:rsidP="00F8287D">
            <w:pPr>
              <w:spacing w:before="120" w:after="0" w:line="240" w:lineRule="auto"/>
              <w:jc w:val="both"/>
              <w:rPr>
                <w:rFonts w:ascii="Arial Narrow" w:hAnsi="Arial Narrow"/>
                <w:bCs/>
              </w:rPr>
            </w:pPr>
            <w:r w:rsidRPr="005866AA">
              <w:rPr>
                <w:rFonts w:ascii="Arial Narrow" w:hAnsi="Arial Narrow"/>
                <w:bCs/>
              </w:rPr>
              <w:t xml:space="preserve">Pre </w:t>
            </w:r>
            <w:r w:rsidRPr="005866AA">
              <w:rPr>
                <w:rFonts w:ascii="Arial Narrow" w:hAnsi="Arial Narrow"/>
              </w:rPr>
              <w:t>projekty</w:t>
            </w:r>
            <w:r w:rsidRPr="005866AA">
              <w:rPr>
                <w:rFonts w:ascii="Arial Narrow" w:hAnsi="Arial Narrow"/>
                <w:bCs/>
              </w:rPr>
              <w:t xml:space="preserve"> s odhadovanou hodnotou </w:t>
            </w:r>
            <w:r w:rsidRPr="005866AA">
              <w:rPr>
                <w:rFonts w:ascii="Arial Narrow" w:hAnsi="Arial Narrow"/>
                <w:b/>
                <w:bCs/>
              </w:rPr>
              <w:t>nad 40 mil. EUR (s DPH)</w:t>
            </w:r>
            <w:r w:rsidRPr="005866AA">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03E6D">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793C7BF1"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564912">
              <w:rPr>
                <w:rFonts w:ascii="Arial Narrow" w:hAnsi="Arial Narrow" w:cs="Arial"/>
                <w:lang w:eastAsia="sk-SK"/>
              </w:rPr>
              <w:t>OPII-104-5.1-ZSR-ZSTTNVTV</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21</w:t>
            </w:r>
            <w:r w:rsidRPr="004A4948">
              <w:rPr>
                <w:rFonts w:ascii="Arial Narrow" w:hAnsi="Arial Narrow" w:cs="Arial"/>
                <w:lang w:eastAsia="sk-SK"/>
              </w:rPr>
              <w:t xml:space="preserve"> identifikované synergické a komplementárne účinky medzi nasledovnými špecifickými cieľmi:</w:t>
            </w:r>
          </w:p>
          <w:p w14:paraId="206BB4EE"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F08C2FC" w14:textId="77777777" w:rsidR="008D4481"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1.</w:t>
            </w:r>
            <w:r>
              <w:rPr>
                <w:rFonts w:ascii="Arial Narrow" w:hAnsi="Arial Narrow" w:cs="Arial"/>
                <w:lang w:eastAsia="sk-SK"/>
              </w:rPr>
              <w:t>2.</w:t>
            </w:r>
            <w:r w:rsidRPr="004A4948">
              <w:rPr>
                <w:rFonts w:ascii="Arial Narrow" w:hAnsi="Arial Narrow" w:cs="Arial"/>
                <w:lang w:eastAsia="sk-SK"/>
              </w:rPr>
              <w:t xml:space="preserve">1: </w:t>
            </w:r>
            <w:r w:rsidRPr="00564912">
              <w:rPr>
                <w:rFonts w:ascii="Arial Narrow" w:hAnsi="Arial Narrow" w:cs="Arial"/>
                <w:lang w:eastAsia="sk-SK"/>
              </w:rPr>
              <w:t xml:space="preserve">Zvyšovanie atraktivity a konkurencieschopnosti verejnej osobnej dopravy </w:t>
            </w:r>
          </w:p>
          <w:p w14:paraId="6E2D240C" w14:textId="77777777" w:rsidR="008D4481" w:rsidRPr="004A4948"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54CCCCC8" w14:textId="77777777" w:rsidR="008D4481" w:rsidRDefault="008D4481" w:rsidP="008D4481">
            <w:pPr>
              <w:autoSpaceDE w:val="0"/>
              <w:autoSpaceDN w:val="0"/>
              <w:adjustRightInd w:val="0"/>
              <w:spacing w:after="0" w:line="240" w:lineRule="auto"/>
              <w:jc w:val="both"/>
              <w:rPr>
                <w:rFonts w:ascii="Arial Narrow" w:hAnsi="Arial Narrow" w:cs="Arial"/>
                <w:color w:val="0000FF"/>
                <w:u w:val="single"/>
                <w:lang w:eastAsia="sk-SK"/>
              </w:rPr>
            </w:pPr>
            <w:r w:rsidRPr="003A5DCA">
              <w:rPr>
                <w:rFonts w:ascii="Arial Narrow" w:hAnsi="Arial Narrow" w:cs="Arial"/>
                <w:color w:val="0000FF"/>
                <w:u w:val="single"/>
                <w:lang w:eastAsia="sk-SK"/>
              </w:rPr>
              <w:t xml:space="preserve">https://www.mpsr.sk/informacia-o-identifikovanych-synergickych-ucinkoch-irop-rok-2021/1421-67-1421-16133/ </w:t>
            </w:r>
          </w:p>
          <w:p w14:paraId="4FD8E833" w14:textId="77777777" w:rsidR="008D4481" w:rsidRPr="004A4948" w:rsidRDefault="008D4481" w:rsidP="008D4481">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F50DAAC" w14:textId="77777777" w:rsidR="008D4481"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Vyzvanie IROP je </w:t>
            </w:r>
            <w:r>
              <w:rPr>
                <w:rFonts w:ascii="Arial Narrow" w:hAnsi="Arial Narrow" w:cs="Arial"/>
                <w:lang w:eastAsia="sk-SK"/>
              </w:rPr>
              <w:t>plánované na máj 2021.</w:t>
            </w:r>
          </w:p>
          <w:p w14:paraId="6BE1D2C5"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p>
          <w:p w14:paraId="515FCB0C" w14:textId="77777777" w:rsidR="008D4481" w:rsidRPr="004A4948" w:rsidRDefault="008D4481" w:rsidP="008D4481">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62FD7262" w:rsidR="007658DB" w:rsidRPr="00E30C7E" w:rsidRDefault="008D4481" w:rsidP="008D4481">
            <w:pPr>
              <w:autoSpaceDE w:val="0"/>
              <w:autoSpaceDN w:val="0"/>
              <w:adjustRightInd w:val="0"/>
              <w:spacing w:before="120" w:after="12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03DD10E" w14:textId="0C0AB7AA" w:rsidR="003163C7" w:rsidRPr="00F1589B" w:rsidRDefault="003163C7" w:rsidP="003163C7">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711676">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103E6D">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2BDE3D7F"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a</w:t>
            </w:r>
            <w:r>
              <w:rPr>
                <w:rFonts w:ascii="Arial Narrow" w:hAnsi="Arial Narrow" w:cs="Arial"/>
                <w:color w:val="000000"/>
                <w:lang w:eastAsia="sk-SK"/>
              </w:rPr>
              <w:t xml:space="preserve"> Formulár ŽoNFP – popis</w:t>
            </w:r>
          </w:p>
          <w:p w14:paraId="09CFF74B" w14:textId="27E81077" w:rsidR="0030137E" w:rsidRPr="00FF5D3E" w:rsidRDefault="00025BA7" w:rsidP="002C6DA5">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2C6DA5">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2C6DA5" w14:paraId="52273983"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CFF5E46" w14:textId="7153C7A5" w:rsidR="002C6DA5" w:rsidRDefault="002C6DA5"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D053B0" w14:textId="77F8E8BF" w:rsidR="002C6DA5" w:rsidRPr="0030137E" w:rsidRDefault="002C6DA5"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1642D7C3" w:rsidR="00D37D33" w:rsidRPr="00FF5D3E" w:rsidRDefault="002C6DA5"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4DF4A" w14:textId="77777777" w:rsidR="00183FFF" w:rsidRDefault="00183FFF" w:rsidP="00784ECE">
      <w:pPr>
        <w:spacing w:after="0" w:line="240" w:lineRule="auto"/>
      </w:pPr>
      <w:r>
        <w:separator/>
      </w:r>
    </w:p>
  </w:endnote>
  <w:endnote w:type="continuationSeparator" w:id="0">
    <w:p w14:paraId="649B79B6" w14:textId="77777777" w:rsidR="00183FFF" w:rsidRDefault="00183FF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1B4E4301"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0833D5">
          <w:rPr>
            <w:rFonts w:asciiTheme="minorHAnsi" w:hAnsiTheme="minorHAnsi"/>
            <w:noProof/>
            <w:sz w:val="20"/>
            <w:szCs w:val="20"/>
          </w:rPr>
          <w:t>4</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227E5" w14:textId="77777777" w:rsidR="00183FFF" w:rsidRDefault="00183FFF" w:rsidP="00784ECE">
      <w:pPr>
        <w:spacing w:after="0" w:line="240" w:lineRule="auto"/>
      </w:pPr>
      <w:r>
        <w:separator/>
      </w:r>
    </w:p>
  </w:footnote>
  <w:footnote w:type="continuationSeparator" w:id="0">
    <w:p w14:paraId="1E352070" w14:textId="77777777" w:rsidR="00183FFF" w:rsidRDefault="00183FFF" w:rsidP="00784ECE">
      <w:pPr>
        <w:spacing w:after="0" w:line="240" w:lineRule="auto"/>
      </w:pPr>
      <w:r>
        <w:continuationSeparator/>
      </w:r>
    </w:p>
  </w:footnote>
  <w:footnote w:id="1">
    <w:p w14:paraId="390EE92C" w14:textId="77777777" w:rsidR="00F8287D" w:rsidRPr="007F2030" w:rsidRDefault="00F8287D" w:rsidP="00E14405">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0C0AEE24" w14:textId="77777777" w:rsidR="00F8287D" w:rsidRPr="00792BD1" w:rsidRDefault="00F8287D"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1A5EA183" w14:textId="77777777" w:rsidR="00F8287D" w:rsidRPr="00792BD1" w:rsidRDefault="00F8287D"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3B66EE8A"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6D9F6B3" w14:textId="77777777" w:rsidR="00F8287D" w:rsidRPr="00792BD1" w:rsidRDefault="00F8287D"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22DA37AD"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2896AB0F"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372D35AB" w14:textId="77777777" w:rsidR="00F8287D" w:rsidRPr="00792BD1" w:rsidRDefault="00F8287D"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C70A514" w14:textId="77777777" w:rsidR="00F8287D" w:rsidRPr="00792BD1" w:rsidRDefault="00F8287D"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3">
    <w:p w14:paraId="6879E6CD" w14:textId="7D0263B2" w:rsidR="00F8287D" w:rsidRPr="007F2030" w:rsidRDefault="00F8287D"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9AF"/>
    <w:multiLevelType w:val="multilevel"/>
    <w:tmpl w:val="A25881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8070BA"/>
    <w:multiLevelType w:val="hybridMultilevel"/>
    <w:tmpl w:val="8E96A96E"/>
    <w:lvl w:ilvl="0" w:tplc="BE846470">
      <w:start w:val="1"/>
      <w:numFmt w:val="decimal"/>
      <w:lvlText w:val="%1."/>
      <w:lvlJc w:val="left"/>
      <w:pPr>
        <w:ind w:left="284" w:hanging="284"/>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4330B"/>
    <w:multiLevelType w:val="hybridMultilevel"/>
    <w:tmpl w:val="B7420B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9"/>
  </w:num>
  <w:num w:numId="4">
    <w:abstractNumId w:val="6"/>
  </w:num>
  <w:num w:numId="5">
    <w:abstractNumId w:val="15"/>
  </w:num>
  <w:num w:numId="6">
    <w:abstractNumId w:val="1"/>
  </w:num>
  <w:num w:numId="7">
    <w:abstractNumId w:val="13"/>
  </w:num>
  <w:num w:numId="8">
    <w:abstractNumId w:val="8"/>
  </w:num>
  <w:num w:numId="9">
    <w:abstractNumId w:val="4"/>
  </w:num>
  <w:num w:numId="10">
    <w:abstractNumId w:val="10"/>
  </w:num>
  <w:num w:numId="11">
    <w:abstractNumId w:val="7"/>
  </w:num>
  <w:num w:numId="12">
    <w:abstractNumId w:val="11"/>
  </w:num>
  <w:num w:numId="13">
    <w:abstractNumId w:val="2"/>
  </w:num>
  <w:num w:numId="14">
    <w:abstractNumId w:val="5"/>
  </w:num>
  <w:num w:numId="15">
    <w:abstractNumId w:val="3"/>
  </w:num>
  <w:num w:numId="16">
    <w:abstractNumId w:val="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33D5"/>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3E6D"/>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57391"/>
    <w:rsid w:val="001631B2"/>
    <w:rsid w:val="00164511"/>
    <w:rsid w:val="0016481D"/>
    <w:rsid w:val="00164A0A"/>
    <w:rsid w:val="00165AF5"/>
    <w:rsid w:val="00166C09"/>
    <w:rsid w:val="00166C3D"/>
    <w:rsid w:val="00170089"/>
    <w:rsid w:val="00170B2E"/>
    <w:rsid w:val="00171DF4"/>
    <w:rsid w:val="00172777"/>
    <w:rsid w:val="0017599E"/>
    <w:rsid w:val="0018285C"/>
    <w:rsid w:val="00183FFF"/>
    <w:rsid w:val="00186147"/>
    <w:rsid w:val="001868DE"/>
    <w:rsid w:val="001919B0"/>
    <w:rsid w:val="00192AB0"/>
    <w:rsid w:val="00192D85"/>
    <w:rsid w:val="001938E8"/>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375"/>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758B7"/>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C6DA5"/>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07761"/>
    <w:rsid w:val="00310EA1"/>
    <w:rsid w:val="003163C7"/>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165C"/>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E7CAF"/>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5913"/>
    <w:rsid w:val="00436C85"/>
    <w:rsid w:val="0044573A"/>
    <w:rsid w:val="00450B6F"/>
    <w:rsid w:val="00455838"/>
    <w:rsid w:val="00455A94"/>
    <w:rsid w:val="00456E89"/>
    <w:rsid w:val="00463B63"/>
    <w:rsid w:val="00464FFA"/>
    <w:rsid w:val="00466286"/>
    <w:rsid w:val="00466B72"/>
    <w:rsid w:val="00472A05"/>
    <w:rsid w:val="00472A14"/>
    <w:rsid w:val="004738F5"/>
    <w:rsid w:val="0047427F"/>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D045D"/>
    <w:rsid w:val="004D0CBF"/>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138AB"/>
    <w:rsid w:val="005211BB"/>
    <w:rsid w:val="00521F7B"/>
    <w:rsid w:val="00524094"/>
    <w:rsid w:val="005311B3"/>
    <w:rsid w:val="005313ED"/>
    <w:rsid w:val="0053264C"/>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2AC0"/>
    <w:rsid w:val="00565360"/>
    <w:rsid w:val="00565FD4"/>
    <w:rsid w:val="00566FE9"/>
    <w:rsid w:val="0057125D"/>
    <w:rsid w:val="005716A3"/>
    <w:rsid w:val="005752F6"/>
    <w:rsid w:val="00576260"/>
    <w:rsid w:val="00576315"/>
    <w:rsid w:val="00581721"/>
    <w:rsid w:val="005828B7"/>
    <w:rsid w:val="00584D99"/>
    <w:rsid w:val="00586657"/>
    <w:rsid w:val="005866AA"/>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1E13"/>
    <w:rsid w:val="00633404"/>
    <w:rsid w:val="006343F9"/>
    <w:rsid w:val="0063617B"/>
    <w:rsid w:val="0064247B"/>
    <w:rsid w:val="00662770"/>
    <w:rsid w:val="0066508B"/>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05705"/>
    <w:rsid w:val="00711676"/>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5D0"/>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1B5"/>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2FF1"/>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481"/>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544E4"/>
    <w:rsid w:val="0096287B"/>
    <w:rsid w:val="00964CBD"/>
    <w:rsid w:val="00966E66"/>
    <w:rsid w:val="00970D18"/>
    <w:rsid w:val="0097297E"/>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7B0"/>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062D7"/>
    <w:rsid w:val="00B10FCC"/>
    <w:rsid w:val="00B14574"/>
    <w:rsid w:val="00B14D06"/>
    <w:rsid w:val="00B16D14"/>
    <w:rsid w:val="00B235CF"/>
    <w:rsid w:val="00B237AE"/>
    <w:rsid w:val="00B2425B"/>
    <w:rsid w:val="00B32380"/>
    <w:rsid w:val="00B333EB"/>
    <w:rsid w:val="00B372E7"/>
    <w:rsid w:val="00B40CBC"/>
    <w:rsid w:val="00B42304"/>
    <w:rsid w:val="00B4267B"/>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E7CA6"/>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5D7F"/>
    <w:rsid w:val="00CD6E84"/>
    <w:rsid w:val="00CE04F8"/>
    <w:rsid w:val="00CE274F"/>
    <w:rsid w:val="00CE2A87"/>
    <w:rsid w:val="00CE4372"/>
    <w:rsid w:val="00CE4914"/>
    <w:rsid w:val="00CE52EF"/>
    <w:rsid w:val="00CE6027"/>
    <w:rsid w:val="00CE71F6"/>
    <w:rsid w:val="00CF1C77"/>
    <w:rsid w:val="00CF428C"/>
    <w:rsid w:val="00CF4D42"/>
    <w:rsid w:val="00CF7385"/>
    <w:rsid w:val="00CF74E7"/>
    <w:rsid w:val="00CF7836"/>
    <w:rsid w:val="00CF7A76"/>
    <w:rsid w:val="00D0048E"/>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171"/>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0D"/>
    <w:rsid w:val="00DF5E1F"/>
    <w:rsid w:val="00DF6198"/>
    <w:rsid w:val="00DF737C"/>
    <w:rsid w:val="00E01883"/>
    <w:rsid w:val="00E0524C"/>
    <w:rsid w:val="00E10CB0"/>
    <w:rsid w:val="00E13A4A"/>
    <w:rsid w:val="00E14405"/>
    <w:rsid w:val="00E14753"/>
    <w:rsid w:val="00E216F3"/>
    <w:rsid w:val="00E2477B"/>
    <w:rsid w:val="00E24F9F"/>
    <w:rsid w:val="00E30C7E"/>
    <w:rsid w:val="00E338F7"/>
    <w:rsid w:val="00E33F3B"/>
    <w:rsid w:val="00E37991"/>
    <w:rsid w:val="00E41B1C"/>
    <w:rsid w:val="00E43795"/>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1E3"/>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713C4"/>
    <w:rsid w:val="00F8287D"/>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6AD"/>
    <w:rsid w:val="00FC3D73"/>
    <w:rsid w:val="00FC74BC"/>
    <w:rsid w:val="00FD1A7E"/>
    <w:rsid w:val="00FD33EE"/>
    <w:rsid w:val="00FD44A7"/>
    <w:rsid w:val="00FD6E5A"/>
    <w:rsid w:val="00FF215D"/>
    <w:rsid w:val="00FF3245"/>
    <w:rsid w:val="00FF5D3E"/>
    <w:rsid w:val="00FF6E47"/>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F94B29C"/>
  <w15:docId w15:val="{1EA58A13-463B-4E5D-A692-982370F0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4F6EA-F9CD-45E3-988B-4DCB1D58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11</Pages>
  <Words>4436</Words>
  <Characters>25290</Characters>
  <Application>Microsoft Office Word</Application>
  <DocSecurity>0</DocSecurity>
  <Lines>210</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237</cp:revision>
  <cp:lastPrinted>2016-01-20T15:57:00Z</cp:lastPrinted>
  <dcterms:created xsi:type="dcterms:W3CDTF">2016-01-22T06:28:00Z</dcterms:created>
  <dcterms:modified xsi:type="dcterms:W3CDTF">2022-03-01T11:32:00Z</dcterms:modified>
</cp:coreProperties>
</file>