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078AA45D"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20211E" w:rsidRPr="0020211E">
        <w:rPr>
          <w:rFonts w:ascii="Arial Narrow" w:hAnsi="Arial Narrow" w:cstheme="minorHAnsi"/>
          <w:color w:val="auto"/>
          <w:sz w:val="28"/>
          <w:szCs w:val="28"/>
        </w:rPr>
        <w:t>OPII-125-5.1-ZSR-ZSTDVORY</w:t>
      </w:r>
    </w:p>
    <w:p w14:paraId="4881E0E8" w14:textId="73B0A79B"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BE7CA6">
        <w:rPr>
          <w:rFonts w:ascii="Arial Narrow" w:hAnsi="Arial Narrow"/>
          <w:b/>
          <w:lang w:eastAsia="sk-SK"/>
        </w:rPr>
        <w:t>predloženie žiadostí</w:t>
      </w:r>
      <w:r w:rsidR="00935EF1" w:rsidRPr="00935EF1">
        <w:rPr>
          <w:rFonts w:ascii="Arial Narrow" w:hAnsi="Arial Narrow"/>
          <w:b/>
          <w:lang w:eastAsia="sk-SK"/>
        </w:rPr>
        <w:t xml:space="preserve"> o NFP pre národn</w:t>
      </w:r>
      <w:r w:rsidR="0010043A">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47427F">
        <w:rPr>
          <w:rFonts w:ascii="Arial Narrow" w:hAnsi="Arial Narrow"/>
          <w:b/>
          <w:lang w:eastAsia="sk-SK"/>
        </w:rPr>
        <w:t>5</w:t>
      </w:r>
      <w:r w:rsidR="0038730A">
        <w:rPr>
          <w:rFonts w:ascii="Arial Narrow" w:hAnsi="Arial Narrow"/>
          <w:b/>
          <w:lang w:eastAsia="sk-SK"/>
        </w:rPr>
        <w:t xml:space="preserve"> OPII</w:t>
      </w:r>
      <w:ins w:id="0" w:author="KH" w:date="2022-03-16T10:02:00Z">
        <w:r w:rsidR="002171B3">
          <w:rPr>
            <w:rFonts w:ascii="Arial Narrow" w:hAnsi="Arial Narrow"/>
            <w:b/>
            <w:lang w:eastAsia="sk-SK"/>
          </w:rPr>
          <w:t xml:space="preserve"> (v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47427F"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29CC8465" w:rsidR="0047427F" w:rsidRPr="00472A05" w:rsidRDefault="0047427F" w:rsidP="0047427F">
            <w:pPr>
              <w:spacing w:before="120" w:after="120" w:line="240" w:lineRule="auto"/>
              <w:rPr>
                <w:rFonts w:ascii="Arial Narrow" w:hAnsi="Arial Narrow"/>
                <w:bCs/>
              </w:rPr>
            </w:pPr>
            <w:r w:rsidRPr="001E302A">
              <w:rPr>
                <w:rFonts w:ascii="Arial Narrow" w:hAnsi="Arial Narrow"/>
                <w:bCs/>
              </w:rPr>
              <w:t>5 - Železničná infraštruktúra</w:t>
            </w:r>
            <w:r>
              <w:rPr>
                <w:rFonts w:ascii="Arial Narrow" w:hAnsi="Arial Narrow"/>
                <w:bCs/>
              </w:rPr>
              <w:t xml:space="preserve"> </w:t>
            </w:r>
            <w:r w:rsidRPr="00842164">
              <w:rPr>
                <w:rFonts w:ascii="Arial Narrow" w:hAnsi="Arial Narrow"/>
                <w:bCs/>
              </w:rPr>
              <w:t>a obnova mobilných</w:t>
            </w:r>
            <w:r>
              <w:rPr>
                <w:rFonts w:ascii="Arial Narrow" w:hAnsi="Arial Narrow"/>
                <w:bCs/>
              </w:rPr>
              <w:t xml:space="preserve"> </w:t>
            </w:r>
            <w:r w:rsidRPr="00842164">
              <w:rPr>
                <w:rFonts w:ascii="Arial Narrow" w:hAnsi="Arial Narrow"/>
                <w:bCs/>
              </w:rPr>
              <w:t>prostriedkov</w:t>
            </w:r>
          </w:p>
        </w:tc>
      </w:tr>
      <w:tr w:rsidR="0047427F"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22697D7" w:rsidR="0047427F" w:rsidRPr="00472A05" w:rsidRDefault="0047427F" w:rsidP="0047427F">
            <w:pPr>
              <w:spacing w:before="120" w:after="120" w:line="240" w:lineRule="auto"/>
              <w:rPr>
                <w:rFonts w:ascii="Arial Narrow" w:hAnsi="Arial Narrow"/>
                <w:lang w:eastAsia="de-DE"/>
              </w:rPr>
            </w:pPr>
            <w:r w:rsidRPr="005E5B80">
              <w:rPr>
                <w:rFonts w:ascii="Arial Narrow" w:hAnsi="Arial Narrow"/>
                <w:bCs/>
              </w:rPr>
              <w:t>7d): Vývoj a modernizácia komplexných, interoperabilných železničných</w:t>
            </w:r>
            <w:r>
              <w:rPr>
                <w:rFonts w:ascii="Arial Narrow" w:hAnsi="Arial Narrow"/>
                <w:bCs/>
              </w:rPr>
              <w:t xml:space="preserve"> </w:t>
            </w:r>
            <w:r w:rsidRPr="005E5B80">
              <w:rPr>
                <w:rFonts w:ascii="Arial Narrow" w:hAnsi="Arial Narrow"/>
                <w:bCs/>
              </w:rPr>
              <w:t>systémov vysokej kvality a podpora opatrení na znižovanie hluku</w:t>
            </w:r>
          </w:p>
        </w:tc>
      </w:tr>
      <w:tr w:rsidR="0047427F"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668F5B87" w:rsidR="0047427F" w:rsidRPr="00472A05" w:rsidRDefault="0047427F" w:rsidP="0047427F">
            <w:pPr>
              <w:spacing w:before="120" w:after="120" w:line="240" w:lineRule="auto"/>
              <w:rPr>
                <w:rFonts w:ascii="Arial Narrow" w:hAnsi="Arial Narrow"/>
              </w:rPr>
            </w:pPr>
            <w:r w:rsidRPr="005E5B80">
              <w:rPr>
                <w:rFonts w:ascii="Arial Narrow" w:hAnsi="Arial Narrow"/>
              </w:rPr>
              <w:t>5.1: Odstránenie kľúčových úzkych miest na železničnej infraštruktúre</w:t>
            </w:r>
            <w:r>
              <w:rPr>
                <w:rFonts w:ascii="Arial Narrow" w:hAnsi="Arial Narrow"/>
              </w:rPr>
              <w:t xml:space="preserve"> </w:t>
            </w:r>
            <w:r w:rsidRPr="005E5B80">
              <w:rPr>
                <w:rFonts w:ascii="Arial Narrow" w:hAnsi="Arial Narrow"/>
              </w:rPr>
              <w:t>prostredníctvom modernizácie a rozvoja železničných tratí a súvisiacich objektov dopravne</w:t>
            </w:r>
            <w:r>
              <w:rPr>
                <w:rFonts w:ascii="Arial Narrow" w:hAnsi="Arial Narrow"/>
              </w:rPr>
              <w:t xml:space="preserve"> </w:t>
            </w:r>
            <w:r w:rsidRPr="005E5B80">
              <w:rPr>
                <w:rFonts w:ascii="Arial Narrow" w:hAnsi="Arial Narrow"/>
              </w:rPr>
              <w:t>významných z hľadiska medzinárodnej a vnútroštátnej dopravy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B670873" w:rsidR="00D9505D" w:rsidRPr="00472A05" w:rsidRDefault="0047427F"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4FEF8068" w:rsidR="00D9505D" w:rsidRPr="00360174" w:rsidRDefault="00107E6C" w:rsidP="00691B4B">
            <w:pPr>
              <w:spacing w:before="120" w:after="120" w:line="240" w:lineRule="auto"/>
              <w:rPr>
                <w:rFonts w:ascii="Arial Narrow" w:hAnsi="Arial Narrow" w:cstheme="minorHAnsi"/>
                <w:b/>
              </w:rPr>
            </w:pPr>
            <w:r w:rsidRPr="00107E6C">
              <w:rPr>
                <w:rFonts w:ascii="Arial Narrow" w:hAnsi="Arial Narrow" w:cstheme="minorHAnsi"/>
                <w:b/>
              </w:rPr>
              <w:t>ŽST Dvory nad Žitavou, modernizácia výhybiek č. 14 - 20</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22560296" w:rsidR="00B574AD" w:rsidRPr="003E7CAF" w:rsidRDefault="008F086F" w:rsidP="003E7CAF">
            <w:pPr>
              <w:spacing w:before="120" w:after="120"/>
              <w:rPr>
                <w:rFonts w:ascii="Arial Narrow" w:hAnsi="Arial Narrow" w:cstheme="minorHAnsi"/>
              </w:rPr>
            </w:pPr>
            <w:r>
              <w:rPr>
                <w:rFonts w:ascii="Arial Narrow" w:hAnsi="Arial Narrow" w:cstheme="minorHAnsi"/>
              </w:rPr>
              <w:t>11. decembra</w:t>
            </w:r>
            <w:r w:rsidR="003E7CAF" w:rsidRPr="003E7CAF">
              <w:rPr>
                <w:rFonts w:ascii="Arial Narrow" w:hAnsi="Arial Narrow" w:cstheme="minorHAnsi"/>
              </w:rPr>
              <w:t xml:space="preserve"> </w:t>
            </w:r>
            <w:r w:rsidR="00186147" w:rsidRPr="003E7CAF">
              <w:rPr>
                <w:rFonts w:ascii="Arial Narrow" w:hAnsi="Arial Narrow" w:cstheme="minorHAnsi"/>
              </w:rPr>
              <w:t>202</w:t>
            </w:r>
            <w:r w:rsidR="00D9505D" w:rsidRPr="003E7CAF">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0C87627F"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právoplatnosti</w:t>
            </w:r>
            <w:r w:rsidR="00BE7CA6">
              <w:rPr>
                <w:rFonts w:ascii="Arial Narrow" w:hAnsi="Arial Narrow" w:cstheme="minorHAnsi"/>
              </w:rPr>
              <w:t xml:space="preserve"> posledného</w:t>
            </w:r>
            <w:r w:rsidR="00B7401B" w:rsidRPr="00D748D1">
              <w:rPr>
                <w:rFonts w:ascii="Arial Narrow" w:hAnsi="Arial Narrow" w:cstheme="minorHAnsi"/>
              </w:rPr>
              <w:t xml:space="preserve">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852FF1">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7CD2A2DC"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ins w:id="1" w:author="KH" w:date="2022-03-16T12:20:00Z">
              <w:r w:rsidR="00833BA7">
                <w:rPr>
                  <w:rFonts w:ascii="Arial Narrow" w:hAnsi="Arial Narrow" w:cstheme="minorHAnsi"/>
                  <w:b/>
                </w:rPr>
                <w:t xml:space="preserve">9 839 174,67 </w:t>
              </w:r>
            </w:ins>
            <w:del w:id="2" w:author="KH" w:date="2022-03-16T10:02:00Z">
              <w:r w:rsidR="00107E6C" w:rsidRPr="00107E6C" w:rsidDel="002171B3">
                <w:rPr>
                  <w:rFonts w:ascii="Arial Narrow" w:hAnsi="Arial Narrow" w:cstheme="minorHAnsi"/>
                  <w:b/>
                </w:rPr>
                <w:delText>6 895 824</w:delText>
              </w:r>
              <w:r w:rsidR="00BD5A87" w:rsidDel="002171B3">
                <w:rPr>
                  <w:rFonts w:ascii="Arial Narrow" w:hAnsi="Arial Narrow" w:cstheme="minorHAnsi"/>
                  <w:b/>
                </w:rPr>
                <w:delText xml:space="preserve">,00 </w:delText>
              </w:r>
            </w:del>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K výške zdrojov EÚ je vyčlenená príslušná výška finančných prostriedkov zo štát</w:t>
            </w:r>
            <w:bookmarkStart w:id="3" w:name="_GoBack"/>
            <w:bookmarkEnd w:id="3"/>
            <w:r w:rsidRPr="008946B8">
              <w:rPr>
                <w:rFonts w:ascii="Arial Narrow" w:hAnsi="Arial Narrow"/>
                <w:color w:val="auto"/>
                <w:sz w:val="22"/>
                <w:szCs w:val="22"/>
              </w:rPr>
              <w:t xml:space="preserve">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2C5DD0BB" w:rsidR="00785609" w:rsidRPr="00F1589B" w:rsidRDefault="00AB4D3C" w:rsidP="00711676">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711676">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852FF1">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76EAFCF" w14:textId="0064B9AF" w:rsidR="003E7CAF" w:rsidRDefault="008D7E42"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w:t>
                  </w:r>
                </w:p>
                <w:p w14:paraId="554A9011" w14:textId="1C5B82C0" w:rsidR="00420DF5" w:rsidRPr="00F1589B" w:rsidRDefault="003E7CAF"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3631FFD" w14:textId="77777777" w:rsidR="003E7CAF" w:rsidRDefault="00C4623D" w:rsidP="003E7CAF">
            <w:pPr>
              <w:spacing w:after="0"/>
              <w:rPr>
                <w:rFonts w:ascii="Arial Narrow" w:hAnsi="Arial Narrow" w:cstheme="minorHAnsi"/>
              </w:rPr>
            </w:pPr>
            <w:r w:rsidRPr="00F1589B">
              <w:rPr>
                <w:rFonts w:ascii="Arial Narrow" w:hAnsi="Arial Narrow" w:cstheme="minorHAnsi"/>
              </w:rPr>
              <w:t xml:space="preserve">          </w:t>
            </w:r>
            <w:r w:rsidR="003E7CAF">
              <w:rPr>
                <w:rFonts w:ascii="Arial Narrow" w:hAnsi="Arial Narrow" w:cstheme="minorHAnsi"/>
              </w:rPr>
              <w:t xml:space="preserve">EÚ = </w:t>
            </w:r>
            <w:r w:rsidR="003E7CAF" w:rsidRPr="00B90A72">
              <w:rPr>
                <w:rFonts w:ascii="Arial Narrow" w:hAnsi="Arial Narrow" w:cstheme="minorHAnsi"/>
              </w:rPr>
              <w:t xml:space="preserve">zdroj </w:t>
            </w:r>
            <w:r w:rsidR="003E7CAF">
              <w:rPr>
                <w:rFonts w:ascii="Arial Narrow" w:hAnsi="Arial Narrow" w:cstheme="minorHAnsi"/>
              </w:rPr>
              <w:t>ERDF</w:t>
            </w:r>
            <w:r w:rsidR="003E7CAF" w:rsidRPr="00B90A72">
              <w:rPr>
                <w:rFonts w:ascii="Arial Narrow" w:hAnsi="Arial Narrow" w:cstheme="minorHAnsi"/>
              </w:rPr>
              <w:t xml:space="preserve">, </w:t>
            </w:r>
            <w:r w:rsidR="003E7CAF">
              <w:rPr>
                <w:rFonts w:ascii="Arial Narrow" w:hAnsi="Arial Narrow" w:cstheme="minorHAnsi"/>
              </w:rPr>
              <w:t xml:space="preserve">ŠR = zdroje štátneho rozpočtu SR, </w:t>
            </w:r>
            <w:r w:rsidR="003E7CAF" w:rsidRPr="00D45093">
              <w:rPr>
                <w:rFonts w:ascii="Arial Narrow" w:hAnsi="Arial Narrow" w:cstheme="minorHAnsi"/>
              </w:rPr>
              <w:t>P = vlastné zdroje prijímateľa</w:t>
            </w:r>
          </w:p>
          <w:p w14:paraId="5CCEF97C" w14:textId="77777777" w:rsidR="003E7CAF" w:rsidRDefault="003E7CAF" w:rsidP="003E7CAF">
            <w:pPr>
              <w:spacing w:after="0" w:line="240" w:lineRule="auto"/>
              <w:ind w:left="425"/>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 xml:space="preserve">Európskych štrukturálnych a investičných fondov pre programové obdobie </w:t>
            </w:r>
          </w:p>
          <w:p w14:paraId="3CD0D278" w14:textId="0B45FC51" w:rsidR="00B237AE" w:rsidRPr="005768FA" w:rsidRDefault="003E7CAF" w:rsidP="003E7CAF">
            <w:pPr>
              <w:rPr>
                <w:rFonts w:ascii="Arial Narrow" w:hAnsi="Arial Narrow" w:cstheme="minorHAnsi"/>
              </w:rPr>
            </w:pPr>
            <w:r>
              <w:rPr>
                <w:rFonts w:ascii="Arial Narrow" w:hAnsi="Arial Narrow" w:cstheme="minorHAnsi"/>
              </w:rPr>
              <w:t xml:space="preserve">         </w:t>
            </w:r>
            <w:r w:rsidRPr="00C1100F">
              <w:rPr>
                <w:rFonts w:ascii="Arial Narrow" w:hAnsi="Arial Narrow" w:cstheme="minorHAnsi"/>
              </w:rPr>
              <w:t>2014 – 2020</w:t>
            </w:r>
            <w:r>
              <w:rPr>
                <w:rFonts w:ascii="Arial Narrow" w:hAnsi="Arial Narrow" w:cstheme="minorHAnsi"/>
              </w:rPr>
              <w:t>,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852FF1">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6805E6F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420A20AF"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356C32F1" w14:textId="75F96023" w:rsidR="00472A14" w:rsidRDefault="00025BA7" w:rsidP="00472A14">
            <w:pPr>
              <w:spacing w:before="120"/>
              <w:jc w:val="both"/>
              <w:rPr>
                <w:rFonts w:ascii="Arial Narrow" w:hAnsi="Arial Narrow"/>
              </w:rPr>
            </w:pPr>
            <w:r w:rsidRPr="009A1CCD">
              <w:rPr>
                <w:rFonts w:ascii="Arial Narrow" w:hAnsi="Arial Narrow"/>
              </w:rPr>
              <w:t xml:space="preserve">Žiadateľ predkladá ŽoNFP </w:t>
            </w:r>
            <w:r w:rsidR="00472A14">
              <w:rPr>
                <w:rFonts w:ascii="Arial Narrow" w:hAnsi="Arial Narrow"/>
              </w:rPr>
              <w:t>včítane</w:t>
            </w:r>
            <w:r w:rsidRPr="009A1CCD">
              <w:rPr>
                <w:rFonts w:ascii="Arial Narrow" w:hAnsi="Arial Narrow"/>
              </w:rPr>
              <w:t xml:space="preserve"> </w:t>
            </w:r>
            <w:r w:rsidR="00472A14" w:rsidRPr="00472A14">
              <w:rPr>
                <w:rFonts w:ascii="Arial Narrow" w:hAnsi="Arial Narrow"/>
              </w:rPr>
              <w:t xml:space="preserve">príloh </w:t>
            </w:r>
            <w:r w:rsidR="00472A14" w:rsidRPr="00472A14">
              <w:rPr>
                <w:rFonts w:ascii="Arial Narrow" w:hAnsi="Arial Narrow"/>
                <w:b/>
              </w:rPr>
              <w:t>elektronicky</w:t>
            </w:r>
            <w:r w:rsidR="00472A14"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sidR="0053264C">
              <w:rPr>
                <w:rFonts w:ascii="Arial Narrow" w:hAnsi="Arial Narrow"/>
              </w:rPr>
              <w:t xml:space="preserve"> uvedenú v Príručke pre žiadateľa časť 3.1.</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1932B84" w:rsidR="004212C8" w:rsidRPr="00450B6F" w:rsidRDefault="003163C7" w:rsidP="0053264C">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195CD82A" w14:textId="77777777"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lastRenderedPageBreak/>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19DD7071" w14:textId="77777777" w:rsidR="003163C7" w:rsidRPr="000C3A95" w:rsidRDefault="003163C7" w:rsidP="003163C7">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5F2F66D5" w:rsidR="005B11C2" w:rsidRPr="000C3A95" w:rsidRDefault="003163C7" w:rsidP="003163C7">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4D7B3CA" w14:textId="77777777" w:rsidR="0035165C" w:rsidRDefault="0035165C" w:rsidP="0035165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800598" w:rsidRPr="00954355" w14:paraId="67F63422" w14:textId="77777777" w:rsidTr="00F863CD">
        <w:trPr>
          <w:trHeight w:val="20"/>
        </w:trPr>
        <w:tc>
          <w:tcPr>
            <w:tcW w:w="674" w:type="dxa"/>
            <w:shd w:val="clear" w:color="auto" w:fill="D9D9D9" w:themeFill="background1" w:themeFillShade="D9"/>
          </w:tcPr>
          <w:p w14:paraId="280FD846" w14:textId="77777777" w:rsidR="00800598" w:rsidRPr="00D45093" w:rsidRDefault="00800598"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2E8BB58" w14:textId="78324BD3" w:rsidR="00800598" w:rsidRDefault="00800598" w:rsidP="0047453E">
            <w:pPr>
              <w:pStyle w:val="Default"/>
              <w:spacing w:before="120"/>
              <w:rPr>
                <w:rFonts w:ascii="Arial Narrow" w:hAnsi="Arial Narrow"/>
                <w:b/>
                <w:bCs/>
                <w:sz w:val="22"/>
                <w:szCs w:val="22"/>
              </w:rPr>
            </w:pPr>
            <w:r w:rsidRPr="00800598">
              <w:rPr>
                <w:rFonts w:ascii="Arial Narrow" w:hAnsi="Arial Narrow"/>
                <w:b/>
                <w:bCs/>
                <w:sz w:val="22"/>
                <w:szCs w:val="22"/>
              </w:rPr>
              <w:t>Podmienka zákazu vedenia výkonu rozhodnutia voči žiadateľovi v súlade s článkom 71 všeobecného nariadenia</w:t>
            </w:r>
          </w:p>
        </w:tc>
        <w:tc>
          <w:tcPr>
            <w:tcW w:w="6349" w:type="dxa"/>
            <w:gridSpan w:val="2"/>
            <w:shd w:val="clear" w:color="auto" w:fill="auto"/>
          </w:tcPr>
          <w:p w14:paraId="3567BE24" w14:textId="346E5531" w:rsidR="00800598" w:rsidRPr="00761E7E" w:rsidRDefault="00800598" w:rsidP="00F82DB4">
            <w:pPr>
              <w:spacing w:before="120" w:after="0" w:line="240" w:lineRule="auto"/>
              <w:jc w:val="both"/>
              <w:rPr>
                <w:rFonts w:ascii="Arial Narrow" w:hAnsi="Arial Narrow"/>
              </w:rPr>
            </w:pPr>
            <w:r w:rsidRPr="00800598">
              <w:rPr>
                <w:rFonts w:ascii="Arial Narrow" w:hAnsi="Arial Narrow"/>
              </w:rPr>
              <w:t>Projekt nesmie zahŕňať činnosti, ktoré boli súčasťou operácie, v prípade ktorej sa začalo alebo malo začať vymáhacie konanie v súlade s článkom 71 všeobecného nariadenia.</w:t>
            </w:r>
          </w:p>
        </w:tc>
      </w:tr>
      <w:tr w:rsidR="00B772E7" w:rsidRPr="00954355" w14:paraId="0DBF7C27" w14:textId="77777777" w:rsidTr="00F863CD">
        <w:trPr>
          <w:trHeight w:val="20"/>
        </w:trPr>
        <w:tc>
          <w:tcPr>
            <w:tcW w:w="674" w:type="dxa"/>
            <w:shd w:val="clear" w:color="auto" w:fill="D9D9D9" w:themeFill="background1" w:themeFillShade="D9"/>
          </w:tcPr>
          <w:p w14:paraId="65111055" w14:textId="77777777" w:rsidR="00B772E7" w:rsidRPr="00D45093" w:rsidRDefault="00B772E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AC7AB9" w14:textId="69122B44" w:rsidR="00B772E7" w:rsidRDefault="00B772E7" w:rsidP="0047453E">
            <w:pPr>
              <w:pStyle w:val="Default"/>
              <w:spacing w:before="120"/>
              <w:rPr>
                <w:rFonts w:ascii="Arial Narrow" w:hAnsi="Arial Narrow"/>
                <w:b/>
                <w:bCs/>
                <w:sz w:val="22"/>
                <w:szCs w:val="22"/>
              </w:rPr>
            </w:pPr>
            <w:r w:rsidRPr="00B772E7">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25ECEFFD" w14:textId="5BA49859" w:rsidR="00B772E7" w:rsidRPr="00761E7E" w:rsidRDefault="00B772E7" w:rsidP="00F82DB4">
            <w:pPr>
              <w:spacing w:before="120" w:after="0" w:line="240" w:lineRule="auto"/>
              <w:jc w:val="both"/>
              <w:rPr>
                <w:rFonts w:ascii="Arial Narrow" w:hAnsi="Arial Narrow"/>
              </w:rPr>
            </w:pPr>
            <w:r w:rsidRPr="00B772E7">
              <w:rPr>
                <w:rFonts w:ascii="Arial Narrow" w:hAnsi="Arial Narrow"/>
              </w:rPr>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r>
      <w:tr w:rsidR="00307761" w:rsidRPr="00954355" w14:paraId="2A387A83" w14:textId="77777777" w:rsidTr="00F863CD">
        <w:trPr>
          <w:trHeight w:val="20"/>
        </w:trPr>
        <w:tc>
          <w:tcPr>
            <w:tcW w:w="674" w:type="dxa"/>
            <w:shd w:val="clear" w:color="auto" w:fill="D9D9D9" w:themeFill="background1" w:themeFillShade="D9"/>
          </w:tcPr>
          <w:p w14:paraId="14A37B58" w14:textId="77777777" w:rsidR="00307761" w:rsidRPr="00D45093" w:rsidRDefault="0030776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BF97D6" w14:textId="5F51B2FC" w:rsidR="00307761" w:rsidRPr="00307761" w:rsidRDefault="00307761" w:rsidP="0047453E">
            <w:pPr>
              <w:pStyle w:val="Default"/>
              <w:spacing w:before="120"/>
              <w:rPr>
                <w:rFonts w:ascii="Arial Narrow" w:hAnsi="Arial Narrow"/>
                <w:b/>
                <w:bCs/>
                <w:sz w:val="22"/>
                <w:szCs w:val="22"/>
              </w:rPr>
            </w:pPr>
            <w:r w:rsidRPr="00307761">
              <w:rPr>
                <w:rFonts w:ascii="Arial Narrow" w:hAnsi="Arial Narrow"/>
                <w:b/>
                <w:bCs/>
                <w:sz w:val="22"/>
                <w:szCs w:val="22"/>
              </w:rPr>
              <w:t xml:space="preserve">Podmienka, že žiadateľ </w:t>
            </w:r>
            <w:r w:rsidRPr="00307761">
              <w:rPr>
                <w:rFonts w:ascii="Arial Narrow" w:hAnsi="Arial Narrow"/>
                <w:b/>
                <w:bCs/>
                <w:sz w:val="22"/>
                <w:szCs w:val="22"/>
              </w:rPr>
              <w:lastRenderedPageBreak/>
              <w:t>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7730E7C5" w14:textId="4A5D508E" w:rsidR="00307761" w:rsidRPr="00307761" w:rsidRDefault="00307761" w:rsidP="00F82DB4">
            <w:pPr>
              <w:spacing w:before="120" w:after="0" w:line="240" w:lineRule="auto"/>
              <w:jc w:val="both"/>
              <w:rPr>
                <w:rFonts w:ascii="Arial Narrow" w:hAnsi="Arial Narrow"/>
              </w:rPr>
            </w:pPr>
            <w:r w:rsidRPr="00307761">
              <w:rPr>
                <w:rFonts w:ascii="Arial Narrow" w:hAnsi="Arial Narrow"/>
              </w:rPr>
              <w:lastRenderedPageBreak/>
              <w:t xml:space="preserve">V zmysle článku 135, odsek 1 nariadenia č. 2018/1046 EK zriadila a </w:t>
            </w:r>
            <w:r w:rsidRPr="00307761">
              <w:rPr>
                <w:rFonts w:ascii="Arial Narrow" w:hAnsi="Arial Narrow"/>
              </w:rPr>
              <w:lastRenderedPageBreak/>
              <w:t>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 ktorý vydáva ÚV SR a v  Usmernení k riadeniu prístupových práv do databázy Systému včasného odhaľovania rizika a vylúčenia (EDES) v podmienkach SR</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03BEBF3D" w:rsidR="00021341" w:rsidRDefault="00E01883" w:rsidP="00021341">
            <w:pPr>
              <w:pStyle w:val="Default"/>
              <w:spacing w:before="120"/>
              <w:jc w:val="both"/>
              <w:rPr>
                <w:rFonts w:ascii="Arial Narrow" w:hAnsi="Arial Narrow"/>
                <w:b/>
                <w:color w:val="auto"/>
                <w:sz w:val="22"/>
                <w:szCs w:val="22"/>
              </w:rPr>
            </w:pPr>
            <w:r>
              <w:rPr>
                <w:rFonts w:ascii="Arial Narrow" w:hAnsi="Arial Narrow"/>
                <w:b/>
                <w:color w:val="auto"/>
                <w:sz w:val="22"/>
                <w:szCs w:val="22"/>
              </w:rPr>
              <w:t>V rámci špecifického cieľa 5</w:t>
            </w:r>
            <w:r w:rsidR="00021341" w:rsidRPr="00D44DB6">
              <w:rPr>
                <w:rFonts w:ascii="Arial Narrow" w:hAnsi="Arial Narrow"/>
                <w:b/>
                <w:color w:val="auto"/>
                <w:sz w:val="22"/>
                <w:szCs w:val="22"/>
              </w:rPr>
              <w:t>.</w:t>
            </w:r>
            <w:r>
              <w:rPr>
                <w:rFonts w:ascii="Arial Narrow" w:hAnsi="Arial Narrow"/>
                <w:b/>
                <w:color w:val="auto"/>
                <w:sz w:val="22"/>
                <w:szCs w:val="22"/>
              </w:rPr>
              <w:t>1</w:t>
            </w:r>
            <w:r w:rsidR="00021341" w:rsidRPr="00360174">
              <w:rPr>
                <w:rFonts w:ascii="Arial Narrow" w:hAnsi="Arial Narrow"/>
                <w:b/>
                <w:color w:val="auto"/>
                <w:sz w:val="22"/>
                <w:szCs w:val="22"/>
              </w:rPr>
              <w:t xml:space="preserve"> </w:t>
            </w:r>
            <w:r w:rsidRPr="00E01883">
              <w:rPr>
                <w:rFonts w:ascii="Arial Narrow" w:hAnsi="Arial Narrow"/>
                <w:b/>
                <w:color w:val="auto"/>
                <w:sz w:val="22"/>
                <w:szCs w:val="22"/>
              </w:rPr>
              <w:t>Odstránenie kľúčových úzkych miest na železničnej infraštruktúre prostredníctvom modernizácie a rozvoja železničných tratí a súvisiacich objektov dopravne významných z hľadiska medzinárodnej a vnútroštátnej dopravy</w:t>
            </w:r>
            <w:r w:rsidR="002758B7" w:rsidRPr="002758B7">
              <w:rPr>
                <w:rFonts w:ascii="Arial Narrow" w:hAnsi="Arial Narrow"/>
                <w:b/>
                <w:color w:val="auto"/>
                <w:sz w:val="22"/>
                <w:szCs w:val="22"/>
              </w:rPr>
              <w:t xml:space="preserve"> </w:t>
            </w:r>
            <w:r w:rsidR="00021341">
              <w:rPr>
                <w:rFonts w:ascii="Arial Narrow" w:hAnsi="Arial Narrow"/>
                <w:b/>
                <w:color w:val="auto"/>
                <w:sz w:val="22"/>
                <w:szCs w:val="22"/>
              </w:rPr>
              <w:t>je</w:t>
            </w:r>
            <w:r w:rsidR="00021341" w:rsidRPr="00D44DB6">
              <w:rPr>
                <w:rFonts w:ascii="Arial Narrow" w:hAnsi="Arial Narrow"/>
                <w:b/>
                <w:color w:val="auto"/>
                <w:sz w:val="22"/>
                <w:szCs w:val="22"/>
              </w:rPr>
              <w:t xml:space="preserve"> pre toto vyzvanie oprávnen</w:t>
            </w:r>
            <w:r w:rsidR="00021341">
              <w:rPr>
                <w:rFonts w:ascii="Arial Narrow" w:hAnsi="Arial Narrow"/>
                <w:b/>
                <w:color w:val="auto"/>
                <w:sz w:val="22"/>
                <w:szCs w:val="22"/>
              </w:rPr>
              <w:t>ý typ</w:t>
            </w:r>
            <w:r w:rsidR="00021341"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59C070E7" w:rsidR="00021341" w:rsidRPr="00D44DB6" w:rsidRDefault="00922396" w:rsidP="00021341">
            <w:pPr>
              <w:pStyle w:val="Default"/>
              <w:spacing w:before="120"/>
              <w:jc w:val="both"/>
              <w:rPr>
                <w:rFonts w:ascii="Arial Narrow" w:hAnsi="Arial Narrow"/>
                <w:b/>
                <w:color w:val="auto"/>
                <w:sz w:val="22"/>
                <w:szCs w:val="22"/>
              </w:rPr>
            </w:pPr>
            <w:r>
              <w:rPr>
                <w:rFonts w:ascii="Arial Narrow" w:hAnsi="Arial Narrow"/>
                <w:b/>
                <w:color w:val="auto"/>
                <w:sz w:val="22"/>
                <w:szCs w:val="22"/>
              </w:rPr>
              <w:t>F</w:t>
            </w:r>
            <w:r w:rsidR="00CD5D7F" w:rsidRPr="00CD5D7F">
              <w:rPr>
                <w:rFonts w:ascii="Arial Narrow" w:hAnsi="Arial Narrow"/>
                <w:b/>
                <w:color w:val="auto"/>
                <w:sz w:val="22"/>
                <w:szCs w:val="22"/>
              </w:rPr>
              <w:t xml:space="preserve">. </w:t>
            </w:r>
            <w:r w:rsidRPr="00922396">
              <w:rPr>
                <w:rFonts w:ascii="Arial Narrow" w:hAnsi="Arial Narrow"/>
                <w:b/>
                <w:color w:val="auto"/>
                <w:sz w:val="22"/>
                <w:szCs w:val="22"/>
              </w:rPr>
              <w:t>Modernizácia železničných tratí (zlepšovanie vybraných technických parametrov železničnej dopravnej cesty)</w:t>
            </w:r>
          </w:p>
          <w:p w14:paraId="2EFE1B6D" w14:textId="7D1D6EDA" w:rsidR="00966E66" w:rsidRPr="00A64B23" w:rsidRDefault="00021341" w:rsidP="0010043A">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11FD1968" w:rsidR="005A015D" w:rsidRPr="008F26C8" w:rsidRDefault="00CF74E7" w:rsidP="00CF74E7">
            <w:pPr>
              <w:spacing w:after="0" w:line="240" w:lineRule="auto"/>
              <w:jc w:val="both"/>
              <w:rPr>
                <w:rFonts w:ascii="Arial Narrow" w:hAnsi="Arial Narrow"/>
                <w:color w:val="FF0000"/>
              </w:rPr>
            </w:pPr>
            <w:r>
              <w:rPr>
                <w:rFonts w:ascii="Arial Narrow" w:hAnsi="Arial Narrow"/>
                <w:b/>
              </w:rPr>
              <w:t>Nitriansky</w:t>
            </w:r>
            <w:r w:rsidR="00021341">
              <w:rPr>
                <w:rFonts w:ascii="Arial Narrow" w:hAnsi="Arial Narrow"/>
                <w:b/>
              </w:rPr>
              <w:t xml:space="preserve"> </w:t>
            </w:r>
            <w:r w:rsidR="006A3152">
              <w:rPr>
                <w:rFonts w:ascii="Arial Narrow" w:hAnsi="Arial Narrow"/>
                <w:b/>
              </w:rPr>
              <w:t>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0892AA4F" w:rsidR="005A015D" w:rsidRPr="008F26C8" w:rsidRDefault="005A015D" w:rsidP="001D2375">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1D2375">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 xml:space="preserve">Hodnotiace kritériá pre prioritné osi 1 – 6 OPII, ich kategorizácia do hodnotiacich oblastí, </w:t>
            </w:r>
            <w:r w:rsidRPr="00D748D1">
              <w:rPr>
                <w:rFonts w:ascii="Arial Narrow" w:hAnsi="Arial Narrow"/>
              </w:rPr>
              <w:lastRenderedPageBreak/>
              <w:t>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D0CBF" w:rsidRPr="00954355" w14:paraId="10A293AE" w14:textId="77777777" w:rsidTr="00850758">
        <w:trPr>
          <w:trHeight w:val="20"/>
        </w:trPr>
        <w:tc>
          <w:tcPr>
            <w:tcW w:w="9524" w:type="dxa"/>
            <w:gridSpan w:val="4"/>
            <w:shd w:val="clear" w:color="auto" w:fill="D9D9D9" w:themeFill="background1" w:themeFillShade="D9"/>
          </w:tcPr>
          <w:p w14:paraId="31CC95FB" w14:textId="70278635" w:rsidR="004D0CBF" w:rsidRPr="00F1589B" w:rsidRDefault="004D0CBF" w:rsidP="00850758">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F8287D" w:rsidRPr="00954355" w14:paraId="721E9B33" w14:textId="77777777" w:rsidTr="00F863CD">
        <w:trPr>
          <w:trHeight w:val="20"/>
        </w:trPr>
        <w:tc>
          <w:tcPr>
            <w:tcW w:w="674" w:type="dxa"/>
            <w:shd w:val="clear" w:color="auto" w:fill="D9D9D9" w:themeFill="background1" w:themeFillShade="D9"/>
          </w:tcPr>
          <w:p w14:paraId="2399D4CA"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E979E14" w14:textId="77777777" w:rsidR="00F8287D" w:rsidRPr="00F1589B" w:rsidRDefault="00F8287D" w:rsidP="00F8287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F84FE81" w14:textId="73474345" w:rsidR="00F8287D" w:rsidRPr="00493E1F" w:rsidRDefault="00F8287D" w:rsidP="00F8287D">
            <w:pPr>
              <w:pStyle w:val="Default"/>
              <w:spacing w:before="120"/>
              <w:rPr>
                <w:rFonts w:ascii="Arial Narrow" w:hAnsi="Arial Narrow"/>
                <w:b/>
                <w:bCs/>
                <w:sz w:val="22"/>
                <w:szCs w:val="22"/>
              </w:rPr>
            </w:pPr>
          </w:p>
        </w:tc>
        <w:tc>
          <w:tcPr>
            <w:tcW w:w="6339" w:type="dxa"/>
            <w:shd w:val="clear" w:color="auto" w:fill="auto"/>
          </w:tcPr>
          <w:p w14:paraId="59982D7F" w14:textId="77777777" w:rsidR="00F8287D" w:rsidRDefault="00F8287D" w:rsidP="00F8287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C2492C1" w14:textId="3E163EDF" w:rsidR="00F8287D" w:rsidRPr="00D45093" w:rsidRDefault="00F8287D" w:rsidP="00F8287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F8287D" w:rsidRPr="00954355" w14:paraId="7CBD396E" w14:textId="77777777" w:rsidTr="00F863CD">
        <w:trPr>
          <w:trHeight w:val="20"/>
        </w:trPr>
        <w:tc>
          <w:tcPr>
            <w:tcW w:w="674" w:type="dxa"/>
            <w:shd w:val="clear" w:color="auto" w:fill="D9D9D9" w:themeFill="background1" w:themeFillShade="D9"/>
          </w:tcPr>
          <w:p w14:paraId="5AFE5B6E"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B068145" w14:textId="28C57BFA" w:rsidR="00F8287D" w:rsidRPr="00307761" w:rsidRDefault="00F8287D" w:rsidP="00F8287D">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B31E0B7" w14:textId="77777777" w:rsidR="00F8287D" w:rsidRDefault="00F8287D" w:rsidP="00F8287D">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739A2CFF" w14:textId="03869D7B" w:rsidR="00F8287D" w:rsidRPr="00307761" w:rsidRDefault="00F8287D" w:rsidP="00F8287D">
            <w:pPr>
              <w:pStyle w:val="Default"/>
              <w:jc w:val="both"/>
              <w:rPr>
                <w:rFonts w:ascii="Arial Narrow" w:hAnsi="Arial Narrow"/>
              </w:rPr>
            </w:pPr>
            <w:r>
              <w:tab/>
            </w:r>
          </w:p>
        </w:tc>
      </w:tr>
      <w:tr w:rsidR="00F8287D" w:rsidRPr="00954355" w14:paraId="6C933BA5" w14:textId="77777777" w:rsidTr="00F863CD">
        <w:trPr>
          <w:trHeight w:val="20"/>
        </w:trPr>
        <w:tc>
          <w:tcPr>
            <w:tcW w:w="9524" w:type="dxa"/>
            <w:gridSpan w:val="4"/>
            <w:shd w:val="clear" w:color="auto" w:fill="D9D9D9" w:themeFill="background1" w:themeFillShade="D9"/>
          </w:tcPr>
          <w:p w14:paraId="7BCC6D8A" w14:textId="77777777" w:rsidR="00F8287D" w:rsidRPr="00F1589B" w:rsidRDefault="00F8287D" w:rsidP="00F8287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F8287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F8287D" w:rsidRPr="001057AA" w:rsidRDefault="00F8287D" w:rsidP="00F8287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8287D" w:rsidRPr="00954355" w14:paraId="200BB3D7" w14:textId="77777777" w:rsidTr="00F863CD">
        <w:trPr>
          <w:trHeight w:val="20"/>
        </w:trPr>
        <w:tc>
          <w:tcPr>
            <w:tcW w:w="674" w:type="dxa"/>
            <w:shd w:val="clear" w:color="auto" w:fill="D9D9D9" w:themeFill="background1" w:themeFillShade="D9"/>
          </w:tcPr>
          <w:p w14:paraId="11E1CDD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EA17DA8" w14:textId="39F0AC30" w:rsidR="00F8287D" w:rsidRPr="00406A6F" w:rsidRDefault="00F8287D" w:rsidP="00F8287D">
            <w:pPr>
              <w:pStyle w:val="Default"/>
              <w:spacing w:before="120"/>
              <w:rPr>
                <w:rFonts w:ascii="Arial Narrow" w:hAnsi="Arial Narrow"/>
                <w:b/>
                <w:bCs/>
                <w:color w:val="auto"/>
                <w:sz w:val="22"/>
                <w:szCs w:val="22"/>
                <w:highlight w:val="yellow"/>
              </w:rPr>
            </w:pPr>
            <w:r w:rsidRPr="00C1399F">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610A6F73"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345E4862" w14:textId="68626997" w:rsidR="00F8287D" w:rsidRPr="00E14405" w:rsidRDefault="00F8287D" w:rsidP="00F8287D">
            <w:pPr>
              <w:pStyle w:val="Default"/>
              <w:jc w:val="both"/>
              <w:rPr>
                <w:rFonts w:ascii="Arial Narrow" w:hAnsi="Arial Narrow"/>
              </w:rPr>
            </w:pPr>
            <w:r w:rsidRPr="00E14405">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F8287D" w:rsidRPr="00954355" w14:paraId="537A2710" w14:textId="77777777" w:rsidTr="00F863CD">
        <w:trPr>
          <w:trHeight w:val="20"/>
        </w:trPr>
        <w:tc>
          <w:tcPr>
            <w:tcW w:w="674" w:type="dxa"/>
            <w:shd w:val="clear" w:color="auto" w:fill="D9D9D9" w:themeFill="background1" w:themeFillShade="D9"/>
          </w:tcPr>
          <w:p w14:paraId="03C8E77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650D29" w14:textId="5EE299BA" w:rsidR="00F8287D" w:rsidRPr="0083299A"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3306A785" w14:textId="77777777" w:rsidR="00F8287D" w:rsidRPr="00E14405" w:rsidRDefault="00F8287D" w:rsidP="00F8287D">
            <w:pPr>
              <w:pStyle w:val="Default"/>
              <w:jc w:val="both"/>
              <w:rPr>
                <w:rFonts w:ascii="Arial Narrow" w:hAnsi="Arial Narrow"/>
              </w:rPr>
            </w:pPr>
            <w:r w:rsidRPr="00E14405">
              <w:rPr>
                <w:rFonts w:ascii="Arial Narrow" w:hAnsi="Arial Narrow"/>
              </w:rPr>
              <w:t>Projekt, ktorý je predmetom ŽoNFP, musí byť v súlade s požiadavkami v oblasti posudzovania vplyvov navrhovanej činnosti, najmä so zákonom o posudzovaní vplyvov</w:t>
            </w:r>
            <w:r w:rsidRPr="00E14405">
              <w:rPr>
                <w:rFonts w:ascii="Arial Narrow" w:hAnsi="Arial Narrow"/>
                <w:vertAlign w:val="superscript"/>
              </w:rPr>
              <w:footnoteReference w:id="1"/>
            </w:r>
            <w:r w:rsidRPr="00E14405">
              <w:rPr>
                <w:rFonts w:ascii="Arial Narrow" w:hAnsi="Arial Narrow"/>
              </w:rPr>
              <w:t xml:space="preserve">. </w:t>
            </w:r>
          </w:p>
          <w:p w14:paraId="2155733C"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38B6AF91" w14:textId="66327712" w:rsidR="00F8287D" w:rsidRPr="0083299A" w:rsidRDefault="00F8287D" w:rsidP="00F8287D">
            <w:pPr>
              <w:pStyle w:val="Default"/>
              <w:jc w:val="both"/>
              <w:rPr>
                <w:rFonts w:ascii="Arial Narrow" w:hAnsi="Arial Narrow"/>
              </w:rPr>
            </w:pPr>
            <w:r w:rsidRPr="00E14405">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8287D" w:rsidRPr="00954355" w14:paraId="67DAE7EC" w14:textId="77777777" w:rsidTr="00F863CD">
        <w:trPr>
          <w:trHeight w:val="20"/>
        </w:trPr>
        <w:tc>
          <w:tcPr>
            <w:tcW w:w="674" w:type="dxa"/>
            <w:shd w:val="clear" w:color="auto" w:fill="D9D9D9" w:themeFill="background1" w:themeFillShade="D9"/>
          </w:tcPr>
          <w:p w14:paraId="383D2D3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78E1CC9" w14:textId="77777777" w:rsidR="00F8287D" w:rsidRPr="00E14405" w:rsidRDefault="00F8287D" w:rsidP="00F8287D">
            <w:pPr>
              <w:pStyle w:val="Default"/>
              <w:spacing w:before="120"/>
              <w:rPr>
                <w:rFonts w:ascii="Arial Narrow" w:hAnsi="Arial Narrow"/>
                <w:b/>
                <w:bCs/>
                <w:color w:val="auto"/>
                <w:sz w:val="22"/>
                <w:szCs w:val="22"/>
              </w:rPr>
            </w:pPr>
            <w:r w:rsidRPr="00C1399F">
              <w:rPr>
                <w:rFonts w:ascii="Arial Narrow" w:hAnsi="Arial Narrow"/>
                <w:b/>
                <w:bCs/>
                <w:color w:val="auto"/>
                <w:sz w:val="22"/>
                <w:szCs w:val="22"/>
              </w:rPr>
              <w:t>Podmienka oprávnenosti z hľadiska preukázania súladu s požiadavkami v oblasti dopadu plánov a projektov na územia sústavy Natura 2000</w:t>
            </w:r>
          </w:p>
          <w:p w14:paraId="1DFB75E3" w14:textId="77777777" w:rsidR="00F8287D" w:rsidRPr="0083299A" w:rsidRDefault="00F8287D" w:rsidP="00F8287D">
            <w:pPr>
              <w:pStyle w:val="Default"/>
              <w:spacing w:before="120"/>
              <w:rPr>
                <w:rFonts w:ascii="Arial Narrow" w:hAnsi="Arial Narrow"/>
                <w:b/>
                <w:bCs/>
                <w:color w:val="auto"/>
                <w:sz w:val="22"/>
                <w:szCs w:val="22"/>
              </w:rPr>
            </w:pPr>
          </w:p>
        </w:tc>
        <w:tc>
          <w:tcPr>
            <w:tcW w:w="6339" w:type="dxa"/>
            <w:shd w:val="clear" w:color="auto" w:fill="auto"/>
          </w:tcPr>
          <w:p w14:paraId="52E64B13" w14:textId="129A0E03" w:rsidR="00F8287D" w:rsidRPr="0083299A" w:rsidRDefault="00F8287D" w:rsidP="00F8287D">
            <w:pPr>
              <w:pStyle w:val="Default"/>
              <w:jc w:val="both"/>
              <w:rPr>
                <w:rFonts w:ascii="Arial Narrow" w:hAnsi="Arial Narrow"/>
              </w:rPr>
            </w:pPr>
            <w:r w:rsidRPr="00E14405">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8287D" w:rsidRPr="00954355" w14:paraId="4990BD73" w14:textId="77777777" w:rsidTr="00F863CD">
        <w:trPr>
          <w:trHeight w:val="20"/>
        </w:trPr>
        <w:tc>
          <w:tcPr>
            <w:tcW w:w="674" w:type="dxa"/>
            <w:shd w:val="clear" w:color="auto" w:fill="D9D9D9" w:themeFill="background1" w:themeFillShade="D9"/>
          </w:tcPr>
          <w:p w14:paraId="7387309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F8287D" w:rsidRPr="0083299A" w:rsidRDefault="00F8287D" w:rsidP="00F8287D">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5D5311C" w14:textId="77777777" w:rsidR="00F8287D" w:rsidRPr="0083299A" w:rsidRDefault="00F8287D" w:rsidP="00F8287D">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2"/>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3"/>
            </w:r>
            <w:r w:rsidRPr="0083299A">
              <w:rPr>
                <w:rFonts w:ascii="Arial Narrow" w:hAnsi="Arial Narrow"/>
              </w:rPr>
              <w:t xml:space="preserve"> a </w:t>
            </w:r>
            <w:r w:rsidRPr="0083299A">
              <w:rPr>
                <w:rFonts w:ascii="Arial Narrow" w:hAnsi="Arial Narrow"/>
              </w:rPr>
              <w:lastRenderedPageBreak/>
              <w:t>taktiež s Dohovorom o právach osôb so zdravotným postihnutím, Stavebným zákonom č. 50/1976 Zb. a Vyhláškou 532/2002 MŽP SR.</w:t>
            </w:r>
          </w:p>
          <w:p w14:paraId="1E76AB27" w14:textId="2EC9BAAB" w:rsidR="00F8287D" w:rsidRPr="0083299A" w:rsidRDefault="00F8287D" w:rsidP="00F8287D">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F8287D" w:rsidRPr="00954355" w14:paraId="0C069CDF" w14:textId="77777777" w:rsidTr="00F863CD">
        <w:trPr>
          <w:trHeight w:val="20"/>
        </w:trPr>
        <w:tc>
          <w:tcPr>
            <w:tcW w:w="674" w:type="dxa"/>
            <w:shd w:val="clear" w:color="auto" w:fill="D9D9D9" w:themeFill="background1" w:themeFillShade="D9"/>
          </w:tcPr>
          <w:p w14:paraId="6511323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F8287D" w:rsidRPr="00406A6F" w:rsidRDefault="00F8287D" w:rsidP="00F8287D">
            <w:pPr>
              <w:pStyle w:val="Default"/>
              <w:spacing w:before="120"/>
              <w:rPr>
                <w:rFonts w:ascii="Arial Narrow" w:hAnsi="Arial Narrow"/>
                <w:b/>
                <w:bCs/>
                <w:sz w:val="22"/>
                <w:szCs w:val="22"/>
                <w:highlight w:val="yellow"/>
              </w:rPr>
            </w:pPr>
            <w:r w:rsidRPr="00C1399F">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7C70BCC4" w14:textId="77777777" w:rsidR="00F8287D" w:rsidRPr="00D45093" w:rsidRDefault="00F8287D" w:rsidP="00F8287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F8287D" w:rsidRPr="00954355" w14:paraId="6BB1989B" w14:textId="77777777" w:rsidTr="00F863CD">
        <w:trPr>
          <w:trHeight w:val="20"/>
        </w:trPr>
        <w:tc>
          <w:tcPr>
            <w:tcW w:w="674" w:type="dxa"/>
            <w:shd w:val="clear" w:color="auto" w:fill="D9D9D9" w:themeFill="background1" w:themeFillShade="D9"/>
          </w:tcPr>
          <w:p w14:paraId="3772E49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B8DA83" w14:textId="447B317E" w:rsidR="00F8287D" w:rsidRPr="00406A6F" w:rsidRDefault="00F8287D" w:rsidP="00F8287D">
            <w:pPr>
              <w:pStyle w:val="Default"/>
              <w:spacing w:before="120"/>
              <w:rPr>
                <w:rFonts w:ascii="Arial Narrow" w:hAnsi="Arial Narrow"/>
                <w:b/>
                <w:bCs/>
                <w:sz w:val="22"/>
                <w:szCs w:val="22"/>
                <w:highlight w:val="yellow"/>
              </w:rPr>
            </w:pPr>
            <w:r w:rsidRPr="00C1399F">
              <w:rPr>
                <w:rFonts w:ascii="Arial Narrow" w:hAnsi="Arial Narrow"/>
                <w:b/>
                <w:bCs/>
                <w:sz w:val="22"/>
                <w:szCs w:val="22"/>
              </w:rPr>
              <w:t xml:space="preserve">Podmienka, že </w:t>
            </w:r>
            <w:r w:rsidR="007F2022" w:rsidRPr="007F2022">
              <w:rPr>
                <w:rFonts w:ascii="Arial Narrow" w:hAnsi="Arial Narrow"/>
                <w:b/>
                <w:bCs/>
                <w:sz w:val="22"/>
                <w:szCs w:val="22"/>
              </w:rPr>
              <w:t>pre stavby dopravnej infraštruktúry</w:t>
            </w:r>
            <w:r w:rsidRPr="00C1399F">
              <w:rPr>
                <w:rFonts w:ascii="Arial Narrow" w:hAnsi="Arial Narrow"/>
                <w:b/>
                <w:bCs/>
                <w:sz w:val="22"/>
                <w:szCs w:val="22"/>
              </w:rPr>
              <w:t xml:space="preserve"> je vykonaná rezortná alebo štátna expertíza</w:t>
            </w:r>
          </w:p>
        </w:tc>
        <w:tc>
          <w:tcPr>
            <w:tcW w:w="6339" w:type="dxa"/>
            <w:shd w:val="clear" w:color="auto" w:fill="auto"/>
          </w:tcPr>
          <w:p w14:paraId="6C111F50" w14:textId="77777777" w:rsidR="00435913" w:rsidRDefault="00435913" w:rsidP="00F8287D">
            <w:pPr>
              <w:spacing w:before="120" w:after="0" w:line="240" w:lineRule="auto"/>
              <w:jc w:val="both"/>
              <w:rPr>
                <w:rFonts w:ascii="Arial Narrow" w:hAnsi="Arial Narrow"/>
              </w:rPr>
            </w:pPr>
            <w:r w:rsidRPr="00435913">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109E08E9" w14:textId="5494D08A" w:rsidR="00F8287D" w:rsidRPr="001D2375" w:rsidRDefault="00F8287D" w:rsidP="00F8287D">
            <w:pPr>
              <w:spacing w:before="120" w:after="0" w:line="240" w:lineRule="auto"/>
              <w:jc w:val="both"/>
              <w:rPr>
                <w:rFonts w:ascii="Arial Narrow" w:hAnsi="Arial Narrow"/>
              </w:rPr>
            </w:pPr>
            <w:r w:rsidRPr="001D2375">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47A3A304" w14:textId="19C88885" w:rsidR="00F8287D" w:rsidRDefault="00F8287D" w:rsidP="00F8287D">
            <w:pPr>
              <w:spacing w:before="120" w:after="0" w:line="240" w:lineRule="auto"/>
              <w:jc w:val="both"/>
              <w:rPr>
                <w:rFonts w:ascii="Arial Narrow" w:hAnsi="Arial Narrow"/>
              </w:rPr>
            </w:pPr>
            <w:r w:rsidRPr="001D2375">
              <w:rPr>
                <w:rFonts w:ascii="Arial Narrow" w:hAnsi="Arial Narrow"/>
              </w:rPr>
              <w:t>Štátna expertíza sa vykonáva podľa § 10 zákona č. 254/1998 Z. z. o verejných prácach v.z.n.p. posúdením stavebného zámeru v zmysle § 9 zákona č. 254/1998 Z. z. o verejných prácach v.z.n.p.</w:t>
            </w:r>
          </w:p>
        </w:tc>
      </w:tr>
      <w:tr w:rsidR="00F8287D" w:rsidRPr="00954355" w14:paraId="20D3418A" w14:textId="77777777" w:rsidTr="00F863CD">
        <w:trPr>
          <w:trHeight w:val="20"/>
        </w:trPr>
        <w:tc>
          <w:tcPr>
            <w:tcW w:w="674" w:type="dxa"/>
            <w:shd w:val="clear" w:color="auto" w:fill="D9D9D9" w:themeFill="background1" w:themeFillShade="D9"/>
          </w:tcPr>
          <w:p w14:paraId="592D4B13"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A60F90" w14:textId="17A74B9B" w:rsidR="00F8287D" w:rsidRPr="00406A6F" w:rsidRDefault="00F8287D" w:rsidP="00F8287D">
            <w:pPr>
              <w:pStyle w:val="Default"/>
              <w:spacing w:before="120"/>
              <w:rPr>
                <w:rFonts w:ascii="Arial Narrow" w:hAnsi="Arial Narrow"/>
                <w:b/>
                <w:bCs/>
                <w:sz w:val="22"/>
                <w:szCs w:val="22"/>
                <w:highlight w:val="yellow"/>
              </w:rPr>
            </w:pPr>
            <w:r w:rsidRPr="00C1399F">
              <w:rPr>
                <w:rFonts w:ascii="Arial Narrow" w:hAnsi="Arial Narrow"/>
                <w:b/>
                <w:bCs/>
                <w:sz w:val="22"/>
                <w:szCs w:val="22"/>
              </w:rPr>
              <w:t>Podmienka, že žiadateľ má vypracovanú štúdiu realizovateľnosti</w:t>
            </w:r>
          </w:p>
        </w:tc>
        <w:tc>
          <w:tcPr>
            <w:tcW w:w="6339" w:type="dxa"/>
            <w:shd w:val="clear" w:color="auto" w:fill="auto"/>
          </w:tcPr>
          <w:p w14:paraId="6167AEC8" w14:textId="77777777" w:rsidR="00F8287D" w:rsidRPr="005866AA" w:rsidRDefault="00F8287D" w:rsidP="00F8287D">
            <w:pPr>
              <w:spacing w:before="120" w:after="0" w:line="240" w:lineRule="auto"/>
              <w:jc w:val="both"/>
              <w:rPr>
                <w:rFonts w:ascii="Arial Narrow" w:hAnsi="Arial Narrow"/>
              </w:rPr>
            </w:pPr>
            <w:r w:rsidRPr="005866AA">
              <w:rPr>
                <w:rFonts w:ascii="Arial Narrow" w:hAnsi="Arial Narrow"/>
              </w:rPr>
              <w:t>V zmysle schváleného dokumentu OPII  n</w:t>
            </w:r>
            <w:r w:rsidRPr="005866AA">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5866AA">
              <w:rPr>
                <w:rFonts w:ascii="Arial Narrow" w:hAnsi="Arial Narrow"/>
              </w:rPr>
              <w:t xml:space="preserve">Štúdia má potvrdiť správnosť navrhovaného riešenia, a to z dopravného, technického, ekonomického a environmentálneho hľadiska.  </w:t>
            </w:r>
          </w:p>
          <w:p w14:paraId="32AFE43A" w14:textId="67B50F18" w:rsidR="00F8287D" w:rsidRPr="001D2375" w:rsidRDefault="00F8287D" w:rsidP="00F8287D">
            <w:pPr>
              <w:spacing w:before="120" w:after="0" w:line="240" w:lineRule="auto"/>
              <w:jc w:val="both"/>
              <w:rPr>
                <w:rFonts w:ascii="Arial Narrow" w:hAnsi="Arial Narrow"/>
              </w:rPr>
            </w:pPr>
            <w:r w:rsidRPr="005866AA">
              <w:rPr>
                <w:rFonts w:ascii="Arial Narrow" w:hAnsi="Arial Narrow"/>
              </w:rPr>
              <w:t xml:space="preserve">Žiadateľ pri spracovaní štúdie realizovateľnosti postupuje podľa príslušných ustanovení </w:t>
            </w:r>
            <w:r w:rsidRPr="005866AA">
              <w:rPr>
                <w:rFonts w:ascii="Arial Narrow" w:hAnsi="Arial Narrow"/>
                <w:b/>
              </w:rPr>
              <w:t>Metodického rámca pre vypracovanie štúdie uskutočniteľnosti</w:t>
            </w:r>
            <w:r w:rsidRPr="005866AA">
              <w:rPr>
                <w:rFonts w:ascii="Arial Narrow" w:hAnsi="Arial Narrow"/>
              </w:rPr>
              <w:t xml:space="preserve">, ktorá je zverejnená na webovom sídle OPII </w:t>
            </w:r>
            <w:hyperlink r:id="rId12" w:history="1">
              <w:r w:rsidRPr="005866AA">
                <w:rPr>
                  <w:rStyle w:val="Hypertextovprepojenie"/>
                  <w:rFonts w:ascii="Arial Narrow" w:hAnsi="Arial Narrow"/>
                </w:rPr>
                <w:t>https://www.opii.gov.sk/metodicke-dokumenty/prirucka-cba</w:t>
              </w:r>
            </w:hyperlink>
            <w:r w:rsidRPr="005866AA">
              <w:rPr>
                <w:rFonts w:ascii="Arial Narrow" w:hAnsi="Arial Narrow"/>
              </w:rPr>
              <w:t>.</w:t>
            </w:r>
          </w:p>
        </w:tc>
      </w:tr>
      <w:tr w:rsidR="00F8287D" w:rsidRPr="00954355" w14:paraId="381777CE" w14:textId="77777777" w:rsidTr="00F863CD">
        <w:trPr>
          <w:trHeight w:val="20"/>
        </w:trPr>
        <w:tc>
          <w:tcPr>
            <w:tcW w:w="674" w:type="dxa"/>
            <w:shd w:val="clear" w:color="auto" w:fill="D9D9D9" w:themeFill="background1" w:themeFillShade="D9"/>
          </w:tcPr>
          <w:p w14:paraId="7615B33E"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F8287D" w:rsidRPr="00406A6F" w:rsidRDefault="00F8287D" w:rsidP="00F8287D">
            <w:pPr>
              <w:pStyle w:val="Default"/>
              <w:spacing w:before="120"/>
              <w:rPr>
                <w:rFonts w:ascii="Arial Narrow" w:hAnsi="Arial Narrow"/>
                <w:b/>
                <w:bCs/>
                <w:sz w:val="22"/>
                <w:szCs w:val="22"/>
                <w:highlight w:val="yellow"/>
              </w:rPr>
            </w:pPr>
            <w:r w:rsidRPr="00C1399F">
              <w:rPr>
                <w:rFonts w:ascii="Arial Narrow" w:hAnsi="Arial Narrow"/>
                <w:b/>
                <w:bCs/>
                <w:sz w:val="22"/>
                <w:szCs w:val="22"/>
              </w:rPr>
              <w:t xml:space="preserve">Podmienka, že výdavky projektu sú oprávnené </w:t>
            </w:r>
          </w:p>
        </w:tc>
        <w:tc>
          <w:tcPr>
            <w:tcW w:w="6339" w:type="dxa"/>
            <w:shd w:val="clear" w:color="auto" w:fill="auto"/>
          </w:tcPr>
          <w:p w14:paraId="07C1FD1A" w14:textId="73707832" w:rsidR="00F8287D" w:rsidRPr="00E14405" w:rsidRDefault="00F8287D" w:rsidP="00F8287D">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F8287D" w:rsidRPr="00954355" w14:paraId="7F263138" w14:textId="77777777" w:rsidTr="00F863CD">
        <w:trPr>
          <w:trHeight w:val="20"/>
        </w:trPr>
        <w:tc>
          <w:tcPr>
            <w:tcW w:w="674" w:type="dxa"/>
            <w:shd w:val="clear" w:color="auto" w:fill="D9D9D9" w:themeFill="background1" w:themeFillShade="D9"/>
          </w:tcPr>
          <w:p w14:paraId="74BCDF9D"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426A59AD" w:rsidR="00F8287D" w:rsidRDefault="00F8287D" w:rsidP="00AB47B0">
            <w:pPr>
              <w:pStyle w:val="Default"/>
              <w:spacing w:before="120"/>
              <w:rPr>
                <w:rFonts w:ascii="Arial Narrow" w:hAnsi="Arial Narrow"/>
                <w:b/>
                <w:bCs/>
                <w:sz w:val="22"/>
                <w:szCs w:val="22"/>
              </w:rPr>
            </w:pPr>
            <w:r w:rsidRPr="00D178C4">
              <w:rPr>
                <w:rFonts w:ascii="Arial Narrow" w:hAnsi="Arial Narrow"/>
                <w:b/>
                <w:bCs/>
                <w:sz w:val="22"/>
                <w:szCs w:val="22"/>
              </w:rPr>
              <w:t xml:space="preserve">Podmienka oprávnenosti výdavkov </w:t>
            </w:r>
            <w:r w:rsidR="00AB47B0">
              <w:rPr>
                <w:rFonts w:ascii="Arial Narrow" w:hAnsi="Arial Narrow"/>
                <w:b/>
                <w:bCs/>
                <w:sz w:val="22"/>
                <w:szCs w:val="22"/>
              </w:rPr>
              <w:t>pre projekty generujúce príjem</w:t>
            </w:r>
          </w:p>
        </w:tc>
        <w:tc>
          <w:tcPr>
            <w:tcW w:w="6339" w:type="dxa"/>
            <w:shd w:val="clear" w:color="auto" w:fill="auto"/>
          </w:tcPr>
          <w:p w14:paraId="7133C2ED" w14:textId="77777777" w:rsidR="00F8287D" w:rsidRPr="00D178C4" w:rsidRDefault="00F8287D" w:rsidP="00F8287D">
            <w:pPr>
              <w:spacing w:before="120" w:after="0" w:line="240" w:lineRule="auto"/>
              <w:jc w:val="both"/>
              <w:rPr>
                <w:rFonts w:ascii="Arial Narrow" w:hAnsi="Arial Narrow"/>
              </w:rPr>
            </w:pPr>
            <w:r w:rsidRPr="00D178C4">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w:t>
            </w:r>
            <w:r w:rsidRPr="00D178C4">
              <w:rPr>
                <w:rFonts w:ascii="Arial Narrow" w:hAnsi="Arial Narrow"/>
              </w:rPr>
              <w:lastRenderedPageBreak/>
              <w:t xml:space="preserve">jeho dokončení. </w:t>
            </w:r>
          </w:p>
          <w:p w14:paraId="5D61772F" w14:textId="33F0FB1F" w:rsidR="00F8287D" w:rsidRPr="00FD4C96" w:rsidRDefault="00F8287D" w:rsidP="00F8287D">
            <w:pPr>
              <w:spacing w:before="120" w:after="0" w:line="240" w:lineRule="auto"/>
              <w:jc w:val="both"/>
              <w:rPr>
                <w:rFonts w:ascii="Arial Narrow" w:hAnsi="Arial Narrow"/>
              </w:rPr>
            </w:pPr>
            <w:r w:rsidRPr="00D178C4">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03E6D">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w:t>
            </w:r>
            <w:r w:rsidRPr="00327AD2">
              <w:rPr>
                <w:rFonts w:ascii="Arial Narrow" w:hAnsi="Arial Narrow" w:cs="Arial"/>
                <w:b/>
                <w:bCs/>
                <w:color w:val="000000"/>
                <w:lang w:eastAsia="sk-SK"/>
              </w:rPr>
              <w:lastRenderedPageBreak/>
              <w:t xml:space="preserve">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4D1D197" w14:textId="77777777" w:rsidR="00E961AC" w:rsidRDefault="00E961AC" w:rsidP="00E961AC">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 prípade písomného vyzvania  č. OPII-125-5.1-ZSR-ZSTDVORY boli v rámci schváleného Harmonogramu vyzvaní OPII pre veľké projekty, národné projekty a projekty technickej pomoci na rok 2021 identifikované synergické a komplementárne účinky medzi nasledovnými špecifickými cieľmi:</w:t>
            </w:r>
          </w:p>
          <w:p w14:paraId="60627FBF" w14:textId="77777777" w:rsidR="00E961AC" w:rsidRDefault="00E961AC" w:rsidP="00E961AC">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Operačný program:        IROP</w:t>
            </w:r>
          </w:p>
          <w:p w14:paraId="3DCB9FD3" w14:textId="77777777" w:rsidR="00E961AC" w:rsidRDefault="00E961AC" w:rsidP="00E961AC">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Špecifický cieľ:               1.2.1: Zvyšovanie atraktivity a konkurencieschopnosti verejnej osobnej dopravy </w:t>
            </w:r>
          </w:p>
          <w:p w14:paraId="47BF2889" w14:textId="77777777" w:rsidR="00E961AC" w:rsidRDefault="00E961AC" w:rsidP="00E961AC">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výziev a vyzvaní:</w:t>
            </w:r>
          </w:p>
          <w:p w14:paraId="0B82E32B" w14:textId="77777777" w:rsidR="00E961AC" w:rsidRDefault="00E961AC" w:rsidP="00E961AC">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Výzva IROP bola podľa HVVV vyhlásená v júli 2021.</w:t>
            </w:r>
          </w:p>
          <w:p w14:paraId="3751A277" w14:textId="77777777" w:rsidR="00E961AC" w:rsidRDefault="00E961AC" w:rsidP="00E961AC">
            <w:pPr>
              <w:autoSpaceDE w:val="0"/>
              <w:autoSpaceDN w:val="0"/>
              <w:adjustRightInd w:val="0"/>
              <w:spacing w:after="0" w:line="240" w:lineRule="auto"/>
              <w:jc w:val="both"/>
              <w:rPr>
                <w:rFonts w:ascii="Arial Narrow" w:hAnsi="Arial Narrow" w:cs="Arial"/>
                <w:lang w:eastAsia="sk-SK"/>
              </w:rPr>
            </w:pPr>
          </w:p>
          <w:p w14:paraId="51D291C3" w14:textId="77777777" w:rsidR="00E961AC" w:rsidRDefault="00E961AC" w:rsidP="00E961AC">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2FEF0D2" w14:textId="162EBA36" w:rsidR="007658DB" w:rsidRPr="00E30C7E" w:rsidRDefault="00E961AC" w:rsidP="00E961AC">
            <w:pPr>
              <w:autoSpaceDE w:val="0"/>
              <w:autoSpaceDN w:val="0"/>
              <w:adjustRightInd w:val="0"/>
              <w:spacing w:before="120" w:after="12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03DD10E" w14:textId="0C0AB7AA"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711676">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w:t>
            </w:r>
            <w:r w:rsidRPr="00D45093">
              <w:rPr>
                <w:rFonts w:ascii="Arial Narrow" w:hAnsi="Arial Narrow"/>
                <w:color w:val="auto"/>
                <w:sz w:val="22"/>
                <w:szCs w:val="22"/>
              </w:rPr>
              <w:lastRenderedPageBreak/>
              <w:t xml:space="preserve">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103E6D">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2BDE3D7F"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a</w:t>
            </w:r>
            <w:r>
              <w:rPr>
                <w:rFonts w:ascii="Arial Narrow" w:hAnsi="Arial Narrow" w:cs="Arial"/>
                <w:color w:val="000000"/>
                <w:lang w:eastAsia="sk-SK"/>
              </w:rPr>
              <w:t xml:space="preserve"> Formulár ŽoNFP – popis</w:t>
            </w:r>
          </w:p>
          <w:p w14:paraId="09CFF74B" w14:textId="27E81077" w:rsidR="0030137E" w:rsidRPr="00FF5D3E" w:rsidRDefault="00025BA7" w:rsidP="002C6DA5">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2C6DA5" w14:paraId="52273983"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CFF5E46" w14:textId="7153C7A5" w:rsidR="002C6DA5" w:rsidRDefault="002C6DA5"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D053B0" w14:textId="77F8E8BF" w:rsidR="002C6DA5" w:rsidRPr="0030137E" w:rsidRDefault="002C6DA5" w:rsidP="00D37D33">
            <w:pPr>
              <w:spacing w:before="120" w:after="0" w:line="240" w:lineRule="auto"/>
              <w:ind w:left="34"/>
              <w:jc w:val="both"/>
              <w:rPr>
                <w:rFonts w:ascii="Arial Narrow" w:hAnsi="Arial Narrow" w:cstheme="minorHAnsi"/>
                <w:bCs/>
                <w:iCs/>
              </w:rPr>
            </w:pPr>
            <w:r>
              <w:rPr>
                <w:rFonts w:ascii="Arial Narrow" w:hAnsi="Arial Narrow" w:cstheme="minorHAnsi"/>
                <w:bCs/>
                <w:iCs/>
              </w:rPr>
              <w:t>Hodnotiace kritériá</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1642D7C3" w:rsidR="00D37D33" w:rsidRPr="00FF5D3E" w:rsidRDefault="002C6DA5"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FFFDA" w14:textId="77777777" w:rsidR="00B202B3" w:rsidRDefault="00B202B3" w:rsidP="00784ECE">
      <w:pPr>
        <w:spacing w:after="0" w:line="240" w:lineRule="auto"/>
      </w:pPr>
      <w:r>
        <w:separator/>
      </w:r>
    </w:p>
  </w:endnote>
  <w:endnote w:type="continuationSeparator" w:id="0">
    <w:p w14:paraId="475AB852" w14:textId="77777777" w:rsidR="00B202B3" w:rsidRDefault="00B202B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48AA8B7B"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833BA7">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1313D" w14:textId="77777777" w:rsidR="00B202B3" w:rsidRDefault="00B202B3" w:rsidP="00784ECE">
      <w:pPr>
        <w:spacing w:after="0" w:line="240" w:lineRule="auto"/>
      </w:pPr>
      <w:r>
        <w:separator/>
      </w:r>
    </w:p>
  </w:footnote>
  <w:footnote w:type="continuationSeparator" w:id="0">
    <w:p w14:paraId="6AAD261F" w14:textId="77777777" w:rsidR="00B202B3" w:rsidRDefault="00B202B3" w:rsidP="00784ECE">
      <w:pPr>
        <w:spacing w:after="0" w:line="240" w:lineRule="auto"/>
      </w:pPr>
      <w:r>
        <w:continuationSeparator/>
      </w:r>
    </w:p>
  </w:footnote>
  <w:footnote w:id="1">
    <w:p w14:paraId="390EE92C" w14:textId="77777777" w:rsidR="00F8287D" w:rsidRPr="007F2030" w:rsidRDefault="00F8287D" w:rsidP="00E14405">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0C0AEE24" w14:textId="77777777" w:rsidR="00F8287D" w:rsidRPr="00792BD1" w:rsidRDefault="00F8287D"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F8287D" w:rsidRPr="00792BD1" w:rsidRDefault="00F8287D"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F8287D" w:rsidRPr="00792BD1" w:rsidRDefault="00F8287D"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3">
    <w:p w14:paraId="6879E6CD" w14:textId="7D0263B2" w:rsidR="00F8287D" w:rsidRPr="007F2030" w:rsidRDefault="00F8287D"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9AF"/>
    <w:multiLevelType w:val="multilevel"/>
    <w:tmpl w:val="A25881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8070BA"/>
    <w:multiLevelType w:val="hybridMultilevel"/>
    <w:tmpl w:val="8E96A96E"/>
    <w:lvl w:ilvl="0" w:tplc="BE846470">
      <w:start w:val="1"/>
      <w:numFmt w:val="decimal"/>
      <w:lvlText w:val="%1."/>
      <w:lvlJc w:val="left"/>
      <w:pPr>
        <w:ind w:left="284" w:hanging="284"/>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64330B"/>
    <w:multiLevelType w:val="hybridMultilevel"/>
    <w:tmpl w:val="B7420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9"/>
  </w:num>
  <w:num w:numId="4">
    <w:abstractNumId w:val="6"/>
  </w:num>
  <w:num w:numId="5">
    <w:abstractNumId w:val="15"/>
  </w:num>
  <w:num w:numId="6">
    <w:abstractNumId w:val="1"/>
  </w:num>
  <w:num w:numId="7">
    <w:abstractNumId w:val="13"/>
  </w:num>
  <w:num w:numId="8">
    <w:abstractNumId w:val="8"/>
  </w:num>
  <w:num w:numId="9">
    <w:abstractNumId w:val="4"/>
  </w:num>
  <w:num w:numId="10">
    <w:abstractNumId w:val="10"/>
  </w:num>
  <w:num w:numId="11">
    <w:abstractNumId w:val="7"/>
  </w:num>
  <w:num w:numId="12">
    <w:abstractNumId w:val="11"/>
  </w:num>
  <w:num w:numId="13">
    <w:abstractNumId w:val="2"/>
  </w:num>
  <w:num w:numId="14">
    <w:abstractNumId w:val="5"/>
  </w:num>
  <w:num w:numId="15">
    <w:abstractNumId w:val="3"/>
  </w:num>
  <w:num w:numId="16">
    <w:abstractNumId w:val="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H">
    <w15:presenceInfo w15:providerId="None" w15:userId="K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3A"/>
    <w:rsid w:val="00100493"/>
    <w:rsid w:val="001007BA"/>
    <w:rsid w:val="00103E6D"/>
    <w:rsid w:val="00104C1B"/>
    <w:rsid w:val="001058E9"/>
    <w:rsid w:val="00106114"/>
    <w:rsid w:val="001068D5"/>
    <w:rsid w:val="00107E6C"/>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57391"/>
    <w:rsid w:val="001631B2"/>
    <w:rsid w:val="00164511"/>
    <w:rsid w:val="0016481D"/>
    <w:rsid w:val="00164A0A"/>
    <w:rsid w:val="00165AF5"/>
    <w:rsid w:val="00166C09"/>
    <w:rsid w:val="00166C3D"/>
    <w:rsid w:val="00170089"/>
    <w:rsid w:val="00170B2E"/>
    <w:rsid w:val="00171DF4"/>
    <w:rsid w:val="00172777"/>
    <w:rsid w:val="0017599E"/>
    <w:rsid w:val="0018285C"/>
    <w:rsid w:val="00183FFF"/>
    <w:rsid w:val="00186147"/>
    <w:rsid w:val="001868DE"/>
    <w:rsid w:val="001919B0"/>
    <w:rsid w:val="00192AB0"/>
    <w:rsid w:val="00192D85"/>
    <w:rsid w:val="001938E8"/>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375"/>
    <w:rsid w:val="001D2832"/>
    <w:rsid w:val="001D29D9"/>
    <w:rsid w:val="001E0853"/>
    <w:rsid w:val="001E486C"/>
    <w:rsid w:val="001E71A3"/>
    <w:rsid w:val="001E78C0"/>
    <w:rsid w:val="001E7CC1"/>
    <w:rsid w:val="001F12C1"/>
    <w:rsid w:val="001F3E39"/>
    <w:rsid w:val="001F7BF9"/>
    <w:rsid w:val="00200152"/>
    <w:rsid w:val="0020086E"/>
    <w:rsid w:val="00202006"/>
    <w:rsid w:val="0020211E"/>
    <w:rsid w:val="0020286D"/>
    <w:rsid w:val="00202DEC"/>
    <w:rsid w:val="00205305"/>
    <w:rsid w:val="00205B5C"/>
    <w:rsid w:val="00206B09"/>
    <w:rsid w:val="00206BFA"/>
    <w:rsid w:val="00207037"/>
    <w:rsid w:val="00207F54"/>
    <w:rsid w:val="0021441C"/>
    <w:rsid w:val="00214F88"/>
    <w:rsid w:val="002171B3"/>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758B7"/>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C6DA5"/>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07761"/>
    <w:rsid w:val="00310EA1"/>
    <w:rsid w:val="003163C7"/>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65C"/>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2D2"/>
    <w:rsid w:val="003E77E2"/>
    <w:rsid w:val="003E7CAF"/>
    <w:rsid w:val="003F091F"/>
    <w:rsid w:val="003F20AD"/>
    <w:rsid w:val="003F4F99"/>
    <w:rsid w:val="003F57DC"/>
    <w:rsid w:val="003F6311"/>
    <w:rsid w:val="003F661F"/>
    <w:rsid w:val="0040115F"/>
    <w:rsid w:val="004014D7"/>
    <w:rsid w:val="004029FB"/>
    <w:rsid w:val="004055B3"/>
    <w:rsid w:val="00406A6F"/>
    <w:rsid w:val="004100CB"/>
    <w:rsid w:val="00413E9E"/>
    <w:rsid w:val="00414F28"/>
    <w:rsid w:val="00416076"/>
    <w:rsid w:val="0041731A"/>
    <w:rsid w:val="00417932"/>
    <w:rsid w:val="00420DF5"/>
    <w:rsid w:val="004212C8"/>
    <w:rsid w:val="004251D2"/>
    <w:rsid w:val="00427C6F"/>
    <w:rsid w:val="004332F3"/>
    <w:rsid w:val="00434AFA"/>
    <w:rsid w:val="00435913"/>
    <w:rsid w:val="00436C85"/>
    <w:rsid w:val="0044573A"/>
    <w:rsid w:val="00450B6F"/>
    <w:rsid w:val="00455838"/>
    <w:rsid w:val="00455A94"/>
    <w:rsid w:val="00456E89"/>
    <w:rsid w:val="00463B63"/>
    <w:rsid w:val="00464FFA"/>
    <w:rsid w:val="00466286"/>
    <w:rsid w:val="00466B72"/>
    <w:rsid w:val="00472A05"/>
    <w:rsid w:val="00472A14"/>
    <w:rsid w:val="004738F5"/>
    <w:rsid w:val="0047427F"/>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0CBF"/>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138AB"/>
    <w:rsid w:val="005211BB"/>
    <w:rsid w:val="00521F7B"/>
    <w:rsid w:val="00524094"/>
    <w:rsid w:val="005311B3"/>
    <w:rsid w:val="005313ED"/>
    <w:rsid w:val="0053264C"/>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2AC0"/>
    <w:rsid w:val="00565360"/>
    <w:rsid w:val="00565FD4"/>
    <w:rsid w:val="00566FE9"/>
    <w:rsid w:val="0057125D"/>
    <w:rsid w:val="005716A3"/>
    <w:rsid w:val="005752F6"/>
    <w:rsid w:val="00576260"/>
    <w:rsid w:val="00576315"/>
    <w:rsid w:val="00581721"/>
    <w:rsid w:val="005828B7"/>
    <w:rsid w:val="00584D99"/>
    <w:rsid w:val="00586657"/>
    <w:rsid w:val="005866AA"/>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1E13"/>
    <w:rsid w:val="00633404"/>
    <w:rsid w:val="006343F9"/>
    <w:rsid w:val="0063617B"/>
    <w:rsid w:val="0064247B"/>
    <w:rsid w:val="00662770"/>
    <w:rsid w:val="0066508B"/>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05705"/>
    <w:rsid w:val="00711676"/>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5D0"/>
    <w:rsid w:val="007E1B4A"/>
    <w:rsid w:val="007E1D38"/>
    <w:rsid w:val="007E1FC8"/>
    <w:rsid w:val="007E5C50"/>
    <w:rsid w:val="007F2022"/>
    <w:rsid w:val="007F3AB0"/>
    <w:rsid w:val="007F5E93"/>
    <w:rsid w:val="007F6F70"/>
    <w:rsid w:val="007F7070"/>
    <w:rsid w:val="007F7743"/>
    <w:rsid w:val="00800598"/>
    <w:rsid w:val="008027AF"/>
    <w:rsid w:val="00802BF7"/>
    <w:rsid w:val="0080378E"/>
    <w:rsid w:val="00804DC9"/>
    <w:rsid w:val="00807047"/>
    <w:rsid w:val="00811E7C"/>
    <w:rsid w:val="00812BB6"/>
    <w:rsid w:val="0081334B"/>
    <w:rsid w:val="00815288"/>
    <w:rsid w:val="008152E8"/>
    <w:rsid w:val="00815D38"/>
    <w:rsid w:val="00816211"/>
    <w:rsid w:val="008211B5"/>
    <w:rsid w:val="00821462"/>
    <w:rsid w:val="00821775"/>
    <w:rsid w:val="00822CBB"/>
    <w:rsid w:val="00824005"/>
    <w:rsid w:val="00824AEF"/>
    <w:rsid w:val="00826939"/>
    <w:rsid w:val="008308D7"/>
    <w:rsid w:val="00832699"/>
    <w:rsid w:val="0083299A"/>
    <w:rsid w:val="00833BA7"/>
    <w:rsid w:val="008344B1"/>
    <w:rsid w:val="0083455A"/>
    <w:rsid w:val="00834568"/>
    <w:rsid w:val="0084175B"/>
    <w:rsid w:val="008445D7"/>
    <w:rsid w:val="00847013"/>
    <w:rsid w:val="00852FF1"/>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A65FB"/>
    <w:rsid w:val="008B0E32"/>
    <w:rsid w:val="008B1326"/>
    <w:rsid w:val="008B2CF0"/>
    <w:rsid w:val="008B3FD3"/>
    <w:rsid w:val="008B4006"/>
    <w:rsid w:val="008B4C90"/>
    <w:rsid w:val="008B761A"/>
    <w:rsid w:val="008C0417"/>
    <w:rsid w:val="008C1687"/>
    <w:rsid w:val="008C3D4A"/>
    <w:rsid w:val="008C6FA4"/>
    <w:rsid w:val="008C7398"/>
    <w:rsid w:val="008D1327"/>
    <w:rsid w:val="008D4481"/>
    <w:rsid w:val="008D4FFA"/>
    <w:rsid w:val="008D5671"/>
    <w:rsid w:val="008D7ADA"/>
    <w:rsid w:val="008D7E42"/>
    <w:rsid w:val="008E0B3D"/>
    <w:rsid w:val="008E0D0C"/>
    <w:rsid w:val="008F086F"/>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396"/>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544E4"/>
    <w:rsid w:val="0096287B"/>
    <w:rsid w:val="00964CBD"/>
    <w:rsid w:val="00966E66"/>
    <w:rsid w:val="00970D18"/>
    <w:rsid w:val="0097297E"/>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3CB6"/>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7B0"/>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062D7"/>
    <w:rsid w:val="00B10FCC"/>
    <w:rsid w:val="00B14574"/>
    <w:rsid w:val="00B14D06"/>
    <w:rsid w:val="00B16D14"/>
    <w:rsid w:val="00B202B3"/>
    <w:rsid w:val="00B235CF"/>
    <w:rsid w:val="00B237AE"/>
    <w:rsid w:val="00B2425B"/>
    <w:rsid w:val="00B32380"/>
    <w:rsid w:val="00B333EB"/>
    <w:rsid w:val="00B372E7"/>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772E7"/>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E7CA6"/>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399F"/>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5D7F"/>
    <w:rsid w:val="00CD6E84"/>
    <w:rsid w:val="00CE04F8"/>
    <w:rsid w:val="00CE274F"/>
    <w:rsid w:val="00CE2A87"/>
    <w:rsid w:val="00CE4372"/>
    <w:rsid w:val="00CE4914"/>
    <w:rsid w:val="00CE52EF"/>
    <w:rsid w:val="00CE6027"/>
    <w:rsid w:val="00CE71F6"/>
    <w:rsid w:val="00CF1C77"/>
    <w:rsid w:val="00CF428C"/>
    <w:rsid w:val="00CF4D42"/>
    <w:rsid w:val="00CF7385"/>
    <w:rsid w:val="00CF74E7"/>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171"/>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0D"/>
    <w:rsid w:val="00DF5E1F"/>
    <w:rsid w:val="00DF6198"/>
    <w:rsid w:val="00DF737C"/>
    <w:rsid w:val="00E01883"/>
    <w:rsid w:val="00E0524C"/>
    <w:rsid w:val="00E10CB0"/>
    <w:rsid w:val="00E13A4A"/>
    <w:rsid w:val="00E14405"/>
    <w:rsid w:val="00E14753"/>
    <w:rsid w:val="00E216F3"/>
    <w:rsid w:val="00E2477B"/>
    <w:rsid w:val="00E24F9F"/>
    <w:rsid w:val="00E30C7E"/>
    <w:rsid w:val="00E338F7"/>
    <w:rsid w:val="00E33F3B"/>
    <w:rsid w:val="00E37991"/>
    <w:rsid w:val="00E41B1C"/>
    <w:rsid w:val="00E43795"/>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61AC"/>
    <w:rsid w:val="00E96F64"/>
    <w:rsid w:val="00E9777D"/>
    <w:rsid w:val="00EA0619"/>
    <w:rsid w:val="00EA095E"/>
    <w:rsid w:val="00EA407F"/>
    <w:rsid w:val="00EA4511"/>
    <w:rsid w:val="00EA5E10"/>
    <w:rsid w:val="00EA7D85"/>
    <w:rsid w:val="00EB39BC"/>
    <w:rsid w:val="00EB6783"/>
    <w:rsid w:val="00EB6CCE"/>
    <w:rsid w:val="00EC02F8"/>
    <w:rsid w:val="00EC0BE5"/>
    <w:rsid w:val="00EC31E3"/>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87D"/>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6AD"/>
    <w:rsid w:val="00FC3D73"/>
    <w:rsid w:val="00FC74BC"/>
    <w:rsid w:val="00FD1A7E"/>
    <w:rsid w:val="00FD33EE"/>
    <w:rsid w:val="00FD44A7"/>
    <w:rsid w:val="00FD4C96"/>
    <w:rsid w:val="00FD6E5A"/>
    <w:rsid w:val="00FF215D"/>
    <w:rsid w:val="00FF3245"/>
    <w:rsid w:val="00FF5D3E"/>
    <w:rsid w:val="00FF6E47"/>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94B29C"/>
  <w15:docId w15:val="{1EA58A13-463B-4E5D-A692-982370F0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 w:id="192232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17632-537C-4168-8EF7-AC98BE246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2564</TotalTime>
  <Pages>11</Pages>
  <Words>4254</Words>
  <Characters>24253</Characters>
  <Application>Microsoft Office Word</Application>
  <DocSecurity>0</DocSecurity>
  <Lines>202</Lines>
  <Paragraphs>56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KH</cp:lastModifiedBy>
  <cp:revision>248</cp:revision>
  <cp:lastPrinted>2016-01-20T15:57:00Z</cp:lastPrinted>
  <dcterms:created xsi:type="dcterms:W3CDTF">2016-01-22T06:28:00Z</dcterms:created>
  <dcterms:modified xsi:type="dcterms:W3CDTF">2022-03-16T11:20:00Z</dcterms:modified>
</cp:coreProperties>
</file>