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7E16769F"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EA3E89" w:rsidRPr="00EA3E89">
        <w:rPr>
          <w:rFonts w:ascii="Arial Narrow" w:hAnsi="Arial Narrow" w:cstheme="minorHAnsi"/>
          <w:color w:val="auto"/>
          <w:sz w:val="28"/>
          <w:szCs w:val="28"/>
        </w:rPr>
        <w:t>OPII-108-3.1-ZSR-TIOPZF</w:t>
      </w:r>
    </w:p>
    <w:p w14:paraId="4881E0E8" w14:textId="2A5E7E43"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1118D">
        <w:rPr>
          <w:rFonts w:ascii="Arial Narrow" w:hAnsi="Arial Narrow"/>
          <w:b/>
          <w:lang w:eastAsia="sk-SK"/>
        </w:rPr>
        <w:t>í</w:t>
      </w:r>
      <w:r w:rsidR="00935EF1" w:rsidRPr="00935EF1">
        <w:rPr>
          <w:rFonts w:ascii="Arial Narrow" w:hAnsi="Arial Narrow"/>
          <w:b/>
          <w:lang w:eastAsia="sk-SK"/>
        </w:rPr>
        <w:t xml:space="preserve"> o NFP pre národn</w:t>
      </w:r>
      <w:r w:rsidR="00C1118D">
        <w:rPr>
          <w:rFonts w:ascii="Arial Narrow" w:hAnsi="Arial Narrow"/>
          <w:b/>
          <w:lang w:eastAsia="sk-SK"/>
        </w:rPr>
        <w:t>é</w:t>
      </w:r>
      <w:r w:rsidR="00935EF1" w:rsidRPr="00935EF1">
        <w:rPr>
          <w:rFonts w:ascii="Arial Narrow" w:hAnsi="Arial Narrow"/>
          <w:b/>
          <w:lang w:eastAsia="sk-SK"/>
        </w:rPr>
        <w:t xml:space="preserve"> projekt</w:t>
      </w:r>
      <w:r w:rsidR="00C1118D">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EA3E89">
        <w:rPr>
          <w:rFonts w:ascii="Arial Narrow" w:hAnsi="Arial Narrow"/>
          <w:b/>
          <w:lang w:eastAsia="sk-SK"/>
        </w:rPr>
        <w:t>3</w:t>
      </w:r>
      <w:r w:rsidR="0038730A">
        <w:rPr>
          <w:rFonts w:ascii="Arial Narrow" w:hAnsi="Arial Narrow"/>
          <w:b/>
          <w:lang w:eastAsia="sk-SK"/>
        </w:rPr>
        <w:t xml:space="preserve"> OPII</w:t>
      </w:r>
      <w:ins w:id="0" w:author="KH" w:date="2022-03-16T10:10:00Z">
        <w:r w:rsidR="008B4A04">
          <w:rPr>
            <w:rFonts w:ascii="Arial Narrow" w:hAnsi="Arial Narrow"/>
            <w:b/>
            <w:lang w:eastAsia="sk-SK"/>
          </w:rPr>
          <w:t xml:space="preserve"> (v znení zmeny č. 1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EA3E89"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EA3E89" w:rsidRPr="00F1589B" w:rsidRDefault="00EA3E89" w:rsidP="00EA3E89">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0C05FB27" w:rsidR="00EA3E89" w:rsidRPr="00472A05" w:rsidRDefault="00EA3E89" w:rsidP="00EA3E89">
            <w:pPr>
              <w:spacing w:before="120" w:after="120" w:line="240" w:lineRule="auto"/>
              <w:rPr>
                <w:rFonts w:ascii="Arial Narrow" w:hAnsi="Arial Narrow"/>
                <w:bCs/>
              </w:rPr>
            </w:pPr>
            <w:r w:rsidRPr="008C18AF">
              <w:rPr>
                <w:rFonts w:ascii="Arial Narrow" w:hAnsi="Arial Narrow"/>
                <w:bCs/>
              </w:rPr>
              <w:t>3 - Verejná osobná doprava</w:t>
            </w:r>
          </w:p>
        </w:tc>
      </w:tr>
      <w:tr w:rsidR="00EA3E89"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EA3E89" w:rsidRPr="00F1589B" w:rsidRDefault="00EA3E89" w:rsidP="00EA3E89">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4F79F526" w:rsidR="00EA3E89" w:rsidRPr="00472A05" w:rsidRDefault="00EA3E89" w:rsidP="00EA3E89">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EA3E89"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EA3E89" w:rsidRPr="00F1589B" w:rsidRDefault="00EA3E89" w:rsidP="00EA3E89">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703FC3EB" w:rsidR="00EA3E89" w:rsidRPr="00472A05" w:rsidRDefault="00EA3E89" w:rsidP="00EA3E89">
            <w:pPr>
              <w:spacing w:before="120" w:after="120" w:line="240" w:lineRule="auto"/>
              <w:rPr>
                <w:rFonts w:ascii="Arial Narrow" w:hAnsi="Arial Narrow"/>
              </w:rPr>
            </w:pPr>
            <w:r w:rsidRPr="004D3786">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481D0DFD" w:rsidR="007E5C50" w:rsidRPr="00472A05" w:rsidRDefault="00D31E0D"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3ED253DA" w14:textId="77777777" w:rsidR="00EA3E89" w:rsidRDefault="00EA3E89" w:rsidP="0052719E">
            <w:pPr>
              <w:spacing w:before="120" w:after="120" w:line="240" w:lineRule="auto"/>
              <w:rPr>
                <w:rFonts w:ascii="Arial Narrow" w:hAnsi="Arial Narrow" w:cstheme="minorHAnsi"/>
                <w:b/>
              </w:rPr>
            </w:pPr>
            <w:r w:rsidRPr="00EA3E89">
              <w:rPr>
                <w:rFonts w:ascii="Arial Narrow" w:hAnsi="Arial Narrow" w:cstheme="minorHAnsi"/>
                <w:b/>
              </w:rPr>
              <w:t>Výstavba terminálov integrovanej osobnej prepravy v Bratislave – Bratislava - Lamačská brána, projektová príprava (DSPRS) a realizácia</w:t>
            </w:r>
            <w:r w:rsidRPr="00EA3E89">
              <w:rPr>
                <w:rFonts w:ascii="Arial Narrow" w:hAnsi="Arial Narrow" w:cstheme="minorHAnsi"/>
                <w:b/>
              </w:rPr>
              <w:tab/>
            </w:r>
          </w:p>
          <w:p w14:paraId="0D11F894" w14:textId="22EB7ACA" w:rsidR="005A2101" w:rsidRPr="00360174" w:rsidRDefault="00EA3E89" w:rsidP="0052719E">
            <w:pPr>
              <w:spacing w:before="120" w:after="120" w:line="240" w:lineRule="auto"/>
              <w:rPr>
                <w:rFonts w:ascii="Arial Narrow" w:hAnsi="Arial Narrow" w:cstheme="minorHAnsi"/>
                <w:b/>
              </w:rPr>
            </w:pPr>
            <w:r w:rsidRPr="00EA3E89">
              <w:rPr>
                <w:rFonts w:ascii="Arial Narrow" w:hAnsi="Arial Narrow" w:cstheme="minorHAnsi"/>
                <w:b/>
              </w:rPr>
              <w:t>Výstavba terminálov integrovanej osobnej prepravy v Bratislave – Bratislava – Vrakuňa, projektová príprava (DSPRS) a realizácia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9C6892">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6B535326" w:rsidR="00B574AD" w:rsidRPr="009C6892" w:rsidRDefault="009C6892" w:rsidP="009C6892">
            <w:pPr>
              <w:spacing w:before="120" w:after="120"/>
              <w:rPr>
                <w:rFonts w:ascii="Arial Narrow" w:hAnsi="Arial Narrow" w:cstheme="minorHAnsi"/>
              </w:rPr>
            </w:pPr>
            <w:r>
              <w:rPr>
                <w:rFonts w:ascii="Arial Narrow" w:hAnsi="Arial Narrow" w:cstheme="minorHAnsi"/>
              </w:rPr>
              <w:t>3. júla 2021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lastRenderedPageBreak/>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9C6892">
            <w:pPr>
              <w:numPr>
                <w:ilvl w:val="1"/>
                <w:numId w:val="1"/>
              </w:numPr>
              <w:spacing w:before="120" w:after="120" w:line="240" w:lineRule="auto"/>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0346279A"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ins w:id="1" w:author="KH" w:date="2022-03-16T12:12:00Z">
              <w:r w:rsidR="00DE5ABA">
                <w:rPr>
                  <w:rFonts w:ascii="Arial Narrow" w:hAnsi="Arial Narrow" w:cstheme="minorHAnsi"/>
                  <w:b/>
                </w:rPr>
                <w:t xml:space="preserve">12 088 246,21 </w:t>
              </w:r>
            </w:ins>
            <w:del w:id="2" w:author="KH" w:date="2022-03-16T10:11:00Z">
              <w:r w:rsidR="00EA3E89" w:rsidRPr="00EA3E89" w:rsidDel="008B4A04">
                <w:rPr>
                  <w:rFonts w:ascii="Arial Narrow" w:hAnsi="Arial Narrow" w:cstheme="minorHAnsi"/>
                  <w:b/>
                </w:rPr>
                <w:delText>8 615 840</w:delText>
              </w:r>
              <w:r w:rsidR="00BD5A87" w:rsidDel="008B4A04">
                <w:rPr>
                  <w:rFonts w:ascii="Arial Narrow" w:hAnsi="Arial Narrow" w:cstheme="minorHAnsi"/>
                  <w:b/>
                </w:rPr>
                <w:delText xml:space="preserve">,00 </w:delText>
              </w:r>
            </w:del>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0E3DFF32" w:rsidR="00785609" w:rsidRPr="00F1589B" w:rsidRDefault="00AB4D3C" w:rsidP="006C1387">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6C1387">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w:t>
            </w:r>
            <w:bookmarkStart w:id="3" w:name="_GoBack"/>
            <w:bookmarkEnd w:id="3"/>
            <w:r w:rsidR="00E95485" w:rsidRPr="00F1589B">
              <w:rPr>
                <w:rFonts w:ascii="Arial Narrow" w:hAnsi="Arial Narrow"/>
              </w:rPr>
              <w:t>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9C6892">
            <w:pPr>
              <w:numPr>
                <w:ilvl w:val="1"/>
                <w:numId w:val="1"/>
              </w:numPr>
              <w:spacing w:before="120" w:after="120" w:line="240" w:lineRule="auto"/>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11596BA" w14:textId="77777777" w:rsidR="00D31E0D" w:rsidRPr="00366C72" w:rsidRDefault="00D31E0D" w:rsidP="00D31E0D">
                  <w:pPr>
                    <w:spacing w:after="0" w:line="240" w:lineRule="auto"/>
                    <w:rPr>
                      <w:rFonts w:ascii="Arial Narrow" w:eastAsia="Times New Roman" w:hAnsi="Arial Narrow"/>
                      <w:color w:val="000000"/>
                      <w:lang w:eastAsia="sk-SK"/>
                    </w:rPr>
                  </w:pPr>
                  <w:r w:rsidRPr="00366C72">
                    <w:rPr>
                      <w:rFonts w:ascii="Arial Narrow" w:eastAsia="Times New Roman" w:hAnsi="Arial Narrow"/>
                      <w:color w:val="000000"/>
                      <w:lang w:eastAsia="sk-SK"/>
                    </w:rPr>
                    <w:t>Železnice Slovenskej republiky</w:t>
                  </w:r>
                </w:p>
                <w:p w14:paraId="554A9011" w14:textId="24443876" w:rsidR="00420DF5" w:rsidRPr="00F1589B" w:rsidRDefault="00D31E0D" w:rsidP="00D31E0D">
                  <w:pPr>
                    <w:spacing w:after="0" w:line="240" w:lineRule="auto"/>
                    <w:rPr>
                      <w:rFonts w:ascii="Arial Narrow" w:eastAsia="Times New Roman" w:hAnsi="Arial Narrow"/>
                      <w:color w:val="000000"/>
                      <w:lang w:eastAsia="sk-SK"/>
                    </w:rPr>
                  </w:pPr>
                  <w:r w:rsidRPr="00366C72">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0805065" w:rsidR="00B7057B" w:rsidRPr="00F1589B" w:rsidRDefault="0052719E" w:rsidP="00743FE5">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743FE5">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5F3D305C" w:rsidR="00B7057B" w:rsidRPr="00F1589B" w:rsidRDefault="00743FE5"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6DEB3EC1" w14:textId="77777777" w:rsidR="00B237AE" w:rsidRDefault="00C4623D" w:rsidP="00132B1C">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p w14:paraId="6A0D5323" w14:textId="77777777" w:rsidR="00132B1C" w:rsidRPr="00366C72" w:rsidRDefault="00132B1C" w:rsidP="00132B1C">
            <w:pPr>
              <w:spacing w:after="0" w:line="240" w:lineRule="auto"/>
              <w:ind w:left="425"/>
              <w:jc w:val="both"/>
              <w:rPr>
                <w:rFonts w:ascii="Arial Narrow" w:hAnsi="Arial Narrow" w:cstheme="minorHAnsi"/>
              </w:rPr>
            </w:pPr>
            <w:r w:rsidRPr="00366C72">
              <w:rPr>
                <w:rFonts w:ascii="Arial Narrow" w:hAnsi="Arial Narrow" w:cstheme="minorHAnsi"/>
              </w:rPr>
              <w:t xml:space="preserve">*v zmysle Stratégie financovania Európskych štrukturálnych a investičných fondov pre programové obdobie </w:t>
            </w:r>
          </w:p>
          <w:p w14:paraId="3CD0D278" w14:textId="1C3B60E6" w:rsidR="00132B1C" w:rsidRPr="005768FA" w:rsidRDefault="00132B1C" w:rsidP="00132B1C">
            <w:pPr>
              <w:rPr>
                <w:rFonts w:ascii="Arial Narrow" w:hAnsi="Arial Narrow" w:cstheme="minorHAnsi"/>
              </w:rPr>
            </w:pPr>
            <w:r w:rsidRPr="00366C72">
              <w:rPr>
                <w:rFonts w:ascii="Arial Narrow" w:hAnsi="Arial Narrow" w:cstheme="minorHAnsi"/>
              </w:rPr>
              <w:t xml:space="preserve">         2014 – 2020, časť 2.1, písm. 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9C6892">
            <w:pPr>
              <w:numPr>
                <w:ilvl w:val="1"/>
                <w:numId w:val="1"/>
              </w:numPr>
              <w:spacing w:before="120" w:after="120" w:line="240" w:lineRule="auto"/>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w:t>
            </w:r>
            <w:r w:rsidRPr="003E7872">
              <w:rPr>
                <w:rFonts w:ascii="Arial Narrow" w:hAnsi="Arial Narrow"/>
                <w:color w:val="auto"/>
                <w:sz w:val="22"/>
                <w:szCs w:val="22"/>
              </w:rPr>
              <w:lastRenderedPageBreak/>
              <w:t>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9C6892">
            <w:pPr>
              <w:numPr>
                <w:ilvl w:val="1"/>
                <w:numId w:val="1"/>
              </w:numPr>
              <w:spacing w:before="120" w:after="120" w:line="240" w:lineRule="auto"/>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5F669E41" w:rsidR="004212C8" w:rsidRPr="00450B6F" w:rsidRDefault="005A2220"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C6892">
            <w:pPr>
              <w:numPr>
                <w:ilvl w:val="1"/>
                <w:numId w:val="1"/>
              </w:numPr>
              <w:spacing w:before="120" w:after="120" w:line="240" w:lineRule="auto"/>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lastRenderedPageBreak/>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77777777"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78540576" w14:textId="77777777" w:rsidR="00132B1C" w:rsidRDefault="00132B1C" w:rsidP="00132B1C">
            <w:pPr>
              <w:spacing w:before="120" w:after="0" w:line="240" w:lineRule="auto"/>
              <w:jc w:val="both"/>
              <w:rPr>
                <w:rFonts w:ascii="Arial Narrow" w:hAnsi="Arial Narrow"/>
                <w:b/>
              </w:rPr>
            </w:pPr>
            <w:r>
              <w:rPr>
                <w:rFonts w:ascii="Arial Narrow" w:hAnsi="Arial Narrow"/>
                <w:b/>
              </w:rPr>
              <w:t>Železnice Slovenskej republiky</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1CBF8A1A"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EA3E89" w:rsidRPr="00EA3E89">
              <w:rPr>
                <w:rFonts w:ascii="Arial Narrow" w:hAnsi="Arial Narrow"/>
                <w:b/>
                <w:color w:val="auto"/>
                <w:sz w:val="22"/>
                <w:szCs w:val="22"/>
              </w:rPr>
              <w:t xml:space="preserve">3.1 Zvýšenie atraktivity verejnej osobnej dopravy prostredníctvom modernizácie a rekonštrukcie infraštruktúry pre IDS a mestskú dráhovú dopravu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06D3DC16" w14:textId="655BEAA6" w:rsidR="002C57BD" w:rsidRDefault="002C57BD" w:rsidP="00C56E87">
            <w:pPr>
              <w:spacing w:before="120" w:after="0" w:line="240" w:lineRule="auto"/>
              <w:jc w:val="both"/>
              <w:rPr>
                <w:rFonts w:ascii="Arial Narrow" w:hAnsi="Arial Narrow" w:cs="Arial"/>
                <w:b/>
                <w:lang w:eastAsia="sk-SK"/>
              </w:rPr>
            </w:pPr>
            <w:r w:rsidRPr="002C57BD">
              <w:rPr>
                <w:rFonts w:ascii="Arial Narrow" w:hAnsi="Arial Narrow" w:cs="Arial"/>
                <w:b/>
                <w:lang w:eastAsia="sk-SK"/>
              </w:rPr>
              <w:t xml:space="preserve">C. Výstavba a modernizácia infraštruktúry pre IDS (modernizácia a výstavba prestupných terminálov so zásahom do železničnej infraštruktúry) </w:t>
            </w:r>
          </w:p>
          <w:p w14:paraId="1245D326" w14:textId="25547F53" w:rsidR="002C57BD" w:rsidRDefault="002C57BD" w:rsidP="00C56E87">
            <w:pPr>
              <w:spacing w:before="120" w:after="0" w:line="240" w:lineRule="auto"/>
              <w:jc w:val="both"/>
              <w:rPr>
                <w:rFonts w:ascii="Arial Narrow" w:hAnsi="Arial Narrow" w:cs="Arial"/>
                <w:b/>
                <w:lang w:eastAsia="sk-SK"/>
              </w:rPr>
            </w:pPr>
            <w:r>
              <w:rPr>
                <w:rFonts w:ascii="Arial Narrow" w:hAnsi="Arial Narrow" w:cs="Arial"/>
                <w:b/>
                <w:lang w:eastAsia="sk-SK"/>
              </w:rPr>
              <w:t>a</w:t>
            </w:r>
          </w:p>
          <w:p w14:paraId="5657E7BD" w14:textId="631A39F7" w:rsidR="002C57BD" w:rsidRDefault="002C57BD" w:rsidP="00C56E87">
            <w:pPr>
              <w:spacing w:before="120" w:after="0" w:line="240" w:lineRule="auto"/>
              <w:jc w:val="both"/>
              <w:rPr>
                <w:rFonts w:ascii="Arial Narrow" w:hAnsi="Arial Narrow" w:cs="Arial"/>
                <w:b/>
                <w:lang w:eastAsia="sk-SK"/>
              </w:rPr>
            </w:pPr>
            <w:r w:rsidRPr="002C57BD">
              <w:rPr>
                <w:rFonts w:ascii="Arial Narrow" w:hAnsi="Arial Narrow" w:cs="Arial"/>
                <w:b/>
                <w:lang w:eastAsia="sk-SK"/>
              </w:rPr>
              <w:t>E. Projektová príprava</w:t>
            </w:r>
          </w:p>
          <w:p w14:paraId="00DAF79A" w14:textId="12E56EAF" w:rsidR="005A015D" w:rsidRDefault="0052719E" w:rsidP="00C56E87">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 xml:space="preserve">Príručka k oprávnenosti výdavkov - </w:t>
              </w:r>
              <w:r>
                <w:rPr>
                  <w:rStyle w:val="Hypertextovprepojenie"/>
                  <w:rFonts w:ascii="Arial Narrow" w:hAnsi="Arial Narrow"/>
                </w:rPr>
                <w:lastRenderedPageBreak/>
                <w:t>OPII - Operačný program Integrovaná infraštruktúra</w:t>
              </w:r>
            </w:hyperlink>
            <w:r w:rsidRPr="008F26C8">
              <w:rPr>
                <w:rFonts w:ascii="Arial Narrow" w:hAnsi="Arial Narrow"/>
              </w:rPr>
              <w:t>.</w:t>
            </w:r>
          </w:p>
          <w:p w14:paraId="2EFE1B6D" w14:textId="621D5073" w:rsidR="00EA3E89" w:rsidRPr="00C56E87" w:rsidRDefault="00086658" w:rsidP="00086658">
            <w:pPr>
              <w:spacing w:before="120" w:after="0" w:line="240" w:lineRule="auto"/>
              <w:jc w:val="both"/>
              <w:rPr>
                <w:rFonts w:ascii="Arial Narrow" w:hAnsi="Arial Narrow"/>
              </w:rPr>
            </w:pPr>
            <w:r w:rsidRPr="00393ED0">
              <w:rPr>
                <w:rFonts w:ascii="Arial Narrow" w:hAnsi="Arial Narrow"/>
              </w:rPr>
              <w:t xml:space="preserve">Žiadateľ je povinný predložiť </w:t>
            </w:r>
            <w:r w:rsidRPr="00393ED0">
              <w:rPr>
                <w:rFonts w:ascii="Arial Narrow" w:hAnsi="Arial Narrow"/>
                <w:b/>
              </w:rPr>
              <w:t>dve samostatné ŽoNFP</w:t>
            </w:r>
            <w:r w:rsidRPr="00393ED0">
              <w:rPr>
                <w:rFonts w:ascii="Arial Narrow" w:hAnsi="Arial Narrow"/>
              </w:rPr>
              <w:t xml:space="preserve"> v súlade so schválenými zámermi národných projektov „</w:t>
            </w:r>
            <w:r w:rsidRPr="00086658">
              <w:rPr>
                <w:rFonts w:ascii="Arial Narrow" w:hAnsi="Arial Narrow"/>
              </w:rPr>
              <w:t>Výstavba terminálov integrovanej osobnej prepravy v Bratislave – Bratislava - Lamačská brána, projektová príprava (DSPRS) a</w:t>
            </w:r>
            <w:r>
              <w:rPr>
                <w:rFonts w:ascii="Arial Narrow" w:hAnsi="Arial Narrow"/>
              </w:rPr>
              <w:t> </w:t>
            </w:r>
            <w:r w:rsidRPr="00086658">
              <w:rPr>
                <w:rFonts w:ascii="Arial Narrow" w:hAnsi="Arial Narrow"/>
              </w:rPr>
              <w:t>realizácia</w:t>
            </w:r>
            <w:r>
              <w:rPr>
                <w:rFonts w:ascii="Arial Narrow" w:hAnsi="Arial Narrow"/>
              </w:rPr>
              <w:t>“ a „</w:t>
            </w:r>
            <w:r w:rsidRPr="00086658">
              <w:rPr>
                <w:rFonts w:ascii="Arial Narrow" w:hAnsi="Arial Narrow"/>
              </w:rPr>
              <w:t>Výstavba terminálov integrovanej osobnej prepravy v Bratislave – Bratislava – Vrakuňa, projektová príprava (DSPRS) a realizácia</w:t>
            </w:r>
            <w:r w:rsidRPr="00393ED0">
              <w:rPr>
                <w:rFonts w:ascii="Arial Narrow" w:hAnsi="Arial Narrow"/>
              </w:rPr>
              <w:t>“</w:t>
            </w:r>
            <w:r>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7C978EFC" w:rsidR="005A015D" w:rsidRPr="008F26C8" w:rsidRDefault="002C57BD" w:rsidP="006A3152">
            <w:pPr>
              <w:spacing w:after="0" w:line="240" w:lineRule="auto"/>
              <w:jc w:val="both"/>
              <w:rPr>
                <w:rFonts w:ascii="Arial Narrow" w:hAnsi="Arial Narrow"/>
                <w:color w:val="FF0000"/>
              </w:rPr>
            </w:pPr>
            <w:r>
              <w:rPr>
                <w:rFonts w:ascii="Arial Narrow" w:hAnsi="Arial Narrow"/>
                <w:b/>
              </w:rPr>
              <w:t>Bratislavský</w:t>
            </w:r>
            <w:r w:rsidR="006A3152">
              <w:rPr>
                <w:rFonts w:ascii="Arial Narrow" w:hAnsi="Arial Narrow"/>
                <w:b/>
              </w:rPr>
              <w:t xml:space="preserve">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 xml:space="preserve">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w:t>
            </w:r>
            <w:r w:rsidRPr="004A1A55">
              <w:rPr>
                <w:rFonts w:ascii="Arial Narrow" w:hAnsi="Arial Narrow"/>
              </w:rPr>
              <w:lastRenderedPageBreak/>
              <w:t>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07CBC" w:rsidRPr="00954355" w14:paraId="3F3A3711" w14:textId="77777777" w:rsidTr="00F863CD">
        <w:trPr>
          <w:trHeight w:val="20"/>
        </w:trPr>
        <w:tc>
          <w:tcPr>
            <w:tcW w:w="674" w:type="dxa"/>
            <w:shd w:val="clear" w:color="auto" w:fill="D9D9D9" w:themeFill="background1" w:themeFillShade="D9"/>
          </w:tcPr>
          <w:p w14:paraId="007C0B67"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1CE1D2D" w14:textId="325E8AAC" w:rsidR="00407CBC" w:rsidRPr="009E1294"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6FFAA8D8" w14:textId="77777777"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 xml:space="preserve">Projekt, ktorý je predmetom ŽoNFP, musí byť v súlade s požiadavkami v oblasti posudzovania vplyvov navrhovanej činnosti, najmä so zákonom o posudzovaní vplyvov . </w:t>
            </w:r>
          </w:p>
          <w:p w14:paraId="7E2C67CB" w14:textId="77777777"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 xml:space="preserve">V prípade, ak v rámci navrhovanej činnosti došlo k zmene, zmena navrhovanej činnosti musí byť rovnako v súlade s požiadavkami v oblasti posudzovania vplyvu navrhovanej činnosti v súlade so zákonom o posudzovaní vplyvov. </w:t>
            </w:r>
          </w:p>
          <w:p w14:paraId="4B420803" w14:textId="0896C45F"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407CBC" w:rsidRPr="00954355" w14:paraId="346306E0" w14:textId="77777777" w:rsidTr="00F863CD">
        <w:trPr>
          <w:trHeight w:val="20"/>
        </w:trPr>
        <w:tc>
          <w:tcPr>
            <w:tcW w:w="674" w:type="dxa"/>
            <w:shd w:val="clear" w:color="auto" w:fill="D9D9D9" w:themeFill="background1" w:themeFillShade="D9"/>
          </w:tcPr>
          <w:p w14:paraId="6E366CD1"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992C6" w14:textId="575C5BDC" w:rsidR="00407CBC" w:rsidRPr="00DF6198"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598091B7" w14:textId="1F4D8B69" w:rsidR="00407CBC" w:rsidRPr="009E1294" w:rsidRDefault="00407CBC" w:rsidP="00407CBC">
            <w:pPr>
              <w:pStyle w:val="Default"/>
              <w:spacing w:before="120"/>
              <w:jc w:val="both"/>
              <w:rPr>
                <w:rFonts w:ascii="Arial Narrow" w:hAnsi="Arial Narrow"/>
                <w:color w:val="auto"/>
              </w:rPr>
            </w:pPr>
            <w:r w:rsidRPr="009E1294">
              <w:rPr>
                <w:rFonts w:ascii="Arial Narrow" w:hAnsi="Arial Narrow"/>
                <w:color w:val="auto"/>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407CBC" w:rsidRPr="00954355" w14:paraId="2126637B" w14:textId="77777777" w:rsidTr="00F863CD">
        <w:trPr>
          <w:trHeight w:val="20"/>
        </w:trPr>
        <w:tc>
          <w:tcPr>
            <w:tcW w:w="674" w:type="dxa"/>
            <w:shd w:val="clear" w:color="auto" w:fill="D9D9D9" w:themeFill="background1" w:themeFillShade="D9"/>
          </w:tcPr>
          <w:p w14:paraId="539669AA"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C6070E1" w14:textId="1B37F64E" w:rsidR="00407CBC" w:rsidRPr="009E1294"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2AD7500A" w14:textId="53BC8AA8" w:rsidR="00407CBC" w:rsidRPr="009E1294" w:rsidRDefault="00407CBC" w:rsidP="00407CBC">
            <w:pPr>
              <w:pStyle w:val="Default"/>
              <w:spacing w:before="120"/>
              <w:jc w:val="both"/>
              <w:rPr>
                <w:rFonts w:ascii="Arial Narrow" w:hAnsi="Arial Narrow"/>
                <w:color w:val="auto"/>
              </w:rPr>
            </w:pPr>
            <w:r w:rsidRPr="009E1294">
              <w:rPr>
                <w:rFonts w:ascii="Arial Narrow" w:hAnsi="Arial Narrow"/>
                <w:color w:val="auto"/>
              </w:rPr>
              <w:t xml:space="preserve">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w:t>
            </w:r>
            <w:r w:rsidRPr="009E1294">
              <w:rPr>
                <w:rFonts w:ascii="Arial Narrow" w:hAnsi="Arial Narrow"/>
                <w:color w:val="auto"/>
              </w:rPr>
              <w:lastRenderedPageBreak/>
              <w:t>ukončení realizácie hlavných aktivít projektu.</w:t>
            </w:r>
          </w:p>
        </w:tc>
      </w:tr>
      <w:tr w:rsidR="00407CBC" w:rsidRPr="00954355" w14:paraId="0B7EFB39" w14:textId="77777777" w:rsidTr="00F863CD">
        <w:trPr>
          <w:trHeight w:val="20"/>
        </w:trPr>
        <w:tc>
          <w:tcPr>
            <w:tcW w:w="674" w:type="dxa"/>
            <w:shd w:val="clear" w:color="auto" w:fill="D9D9D9" w:themeFill="background1" w:themeFillShade="D9"/>
          </w:tcPr>
          <w:p w14:paraId="08064B88"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407CBC" w:rsidRPr="0083299A" w:rsidRDefault="00407CBC" w:rsidP="00407CB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12875754" w14:textId="77777777" w:rsidR="00407CBC" w:rsidRPr="0083299A" w:rsidRDefault="00407CBC" w:rsidP="00407CBC">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407CBC" w:rsidRPr="0083299A" w:rsidRDefault="00407CBC" w:rsidP="00407CB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407CBC" w:rsidRPr="00954355" w14:paraId="75DAF0E8" w14:textId="77777777" w:rsidTr="00F863CD">
        <w:trPr>
          <w:trHeight w:val="20"/>
        </w:trPr>
        <w:tc>
          <w:tcPr>
            <w:tcW w:w="674" w:type="dxa"/>
            <w:shd w:val="clear" w:color="auto" w:fill="D9D9D9" w:themeFill="background1" w:themeFillShade="D9"/>
          </w:tcPr>
          <w:p w14:paraId="524128B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407CBC" w:rsidRPr="00DF6198" w:rsidRDefault="00407CBC" w:rsidP="00407CBC">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407CBC" w:rsidRPr="00DF6198" w:rsidRDefault="00407CBC" w:rsidP="00407CBC">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407CBC" w:rsidRPr="00954355" w14:paraId="0C069CDF" w14:textId="77777777" w:rsidTr="00F863CD">
        <w:trPr>
          <w:trHeight w:val="20"/>
        </w:trPr>
        <w:tc>
          <w:tcPr>
            <w:tcW w:w="674" w:type="dxa"/>
            <w:shd w:val="clear" w:color="auto" w:fill="D9D9D9" w:themeFill="background1" w:themeFillShade="D9"/>
          </w:tcPr>
          <w:p w14:paraId="6511323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407CBC" w:rsidRPr="00F1589B" w:rsidRDefault="00407CBC" w:rsidP="00407CBC">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407CBC" w:rsidRPr="00D45093" w:rsidRDefault="00407CBC" w:rsidP="00407CBC">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D56AF7" w:rsidRPr="00954355" w14:paraId="060DD51D" w14:textId="77777777" w:rsidTr="00F863CD">
        <w:trPr>
          <w:trHeight w:val="20"/>
        </w:trPr>
        <w:tc>
          <w:tcPr>
            <w:tcW w:w="674" w:type="dxa"/>
            <w:shd w:val="clear" w:color="auto" w:fill="D9D9D9" w:themeFill="background1" w:themeFillShade="D9"/>
          </w:tcPr>
          <w:p w14:paraId="0ACFAFCC" w14:textId="77777777" w:rsidR="00D56AF7" w:rsidRPr="00F61671" w:rsidRDefault="00D56AF7"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C97E758" w14:textId="0EC8CA8E" w:rsidR="00D56AF7" w:rsidRDefault="00D56AF7" w:rsidP="00407CBC">
            <w:pPr>
              <w:pStyle w:val="Default"/>
              <w:spacing w:before="120"/>
              <w:rPr>
                <w:rFonts w:ascii="Arial Narrow" w:hAnsi="Arial Narrow"/>
                <w:b/>
                <w:bCs/>
                <w:sz w:val="22"/>
                <w:szCs w:val="22"/>
              </w:rPr>
            </w:pPr>
            <w:r w:rsidRPr="00D56AF7">
              <w:rPr>
                <w:rFonts w:ascii="Arial Narrow" w:hAnsi="Arial Narrow"/>
                <w:b/>
                <w:bCs/>
                <w:sz w:val="22"/>
                <w:szCs w:val="22"/>
              </w:rPr>
              <w:t xml:space="preserve">Podmienka, že pre stavby dopravnej infraštruktúry je vykonaná rezortná alebo </w:t>
            </w:r>
            <w:r w:rsidRPr="00D56AF7">
              <w:rPr>
                <w:rFonts w:ascii="Arial Narrow" w:hAnsi="Arial Narrow"/>
                <w:b/>
                <w:bCs/>
                <w:sz w:val="22"/>
                <w:szCs w:val="22"/>
              </w:rPr>
              <w:lastRenderedPageBreak/>
              <w:t>štátna expertíza</w:t>
            </w:r>
          </w:p>
        </w:tc>
        <w:tc>
          <w:tcPr>
            <w:tcW w:w="6339" w:type="dxa"/>
            <w:gridSpan w:val="2"/>
            <w:shd w:val="clear" w:color="auto" w:fill="auto"/>
          </w:tcPr>
          <w:p w14:paraId="21D3B177" w14:textId="77777777" w:rsidR="00D56AF7" w:rsidRPr="00D56AF7" w:rsidRDefault="00D56AF7" w:rsidP="00D56AF7">
            <w:pPr>
              <w:spacing w:before="120" w:after="0" w:line="240" w:lineRule="auto"/>
              <w:jc w:val="both"/>
              <w:rPr>
                <w:rFonts w:ascii="Arial Narrow" w:hAnsi="Arial Narrow"/>
              </w:rPr>
            </w:pPr>
            <w:r w:rsidRPr="00D56AF7">
              <w:rPr>
                <w:rFonts w:ascii="Arial Narrow" w:hAnsi="Arial Narrow"/>
              </w:rPr>
              <w:lastRenderedPageBreak/>
              <w:t xml:space="preserve">K stavbám dopravnej infraštruktúry v pôsobnosti MDV SR, ktorých celková cena je nižšia ako cena uvedená v § 9 ods. 7 zákona č. 254/1998 Z. z. o verejných prácach v.z.n.p., žiadateľ predkladá protokol o vykonaní rezortnej </w:t>
            </w:r>
            <w:r w:rsidRPr="00D56AF7">
              <w:rPr>
                <w:rFonts w:ascii="Arial Narrow" w:hAnsi="Arial Narrow"/>
              </w:rPr>
              <w:lastRenderedPageBreak/>
              <w:t>expertízy vypracovaný v zmysle Metodického pokynu MDV SR č. 44/2020 na vykonávanie expertíznych činností a rezortnej expertíznej kontroly</w:t>
            </w:r>
            <w:r w:rsidRPr="00D56AF7">
              <w:rPr>
                <w:rFonts w:ascii="Arial Narrow" w:hAnsi="Arial Narrow"/>
                <w:vertAlign w:val="superscript"/>
              </w:rPr>
              <w:footnoteReference w:id="3"/>
            </w:r>
            <w:r w:rsidRPr="00D56AF7">
              <w:rPr>
                <w:rFonts w:ascii="Arial Narrow" w:hAnsi="Arial Narrow"/>
              </w:rPr>
              <w:t xml:space="preserve"> (starší MP MDV SR č. 11/2013 na vykonávanie expertíznych činností</w:t>
            </w:r>
            <w:r w:rsidRPr="00D56AF7">
              <w:rPr>
                <w:rFonts w:ascii="Arial Narrow" w:hAnsi="Arial Narrow"/>
                <w:vertAlign w:val="superscript"/>
              </w:rPr>
              <w:footnoteReference w:id="4"/>
            </w:r>
            <w:r w:rsidRPr="00D56AF7">
              <w:rPr>
                <w:rFonts w:ascii="Arial Narrow" w:hAnsi="Arial Narrow"/>
              </w:rPr>
              <w:t>), spolu s aktualizáciou údajov expertízy do cenovej úrovne aktuálneho roka. Žiadateľ predloží aj presný prepočet s informáciou odkiaľ čerpal údaje k prepočtu.</w:t>
            </w:r>
          </w:p>
          <w:p w14:paraId="514BF733" w14:textId="77777777" w:rsidR="00D56AF7" w:rsidRPr="00D56AF7" w:rsidRDefault="00D56AF7" w:rsidP="00D56AF7">
            <w:pPr>
              <w:spacing w:before="120" w:after="0" w:line="240" w:lineRule="auto"/>
              <w:jc w:val="both"/>
              <w:rPr>
                <w:rFonts w:ascii="Arial Narrow" w:hAnsi="Arial Narrow"/>
              </w:rPr>
            </w:pPr>
            <w:r w:rsidRPr="00D56AF7">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4A930AB0" w14:textId="011AE0F5" w:rsidR="00D56AF7" w:rsidRDefault="00D56AF7" w:rsidP="00407CBC">
            <w:pPr>
              <w:spacing w:before="120" w:after="0" w:line="240" w:lineRule="auto"/>
              <w:jc w:val="both"/>
              <w:rPr>
                <w:rFonts w:ascii="Arial Narrow" w:hAnsi="Arial Narrow"/>
              </w:rPr>
            </w:pPr>
            <w:r w:rsidRPr="00D56AF7">
              <w:rPr>
                <w:rFonts w:ascii="Arial Narrow" w:hAnsi="Arial Narrow"/>
              </w:rPr>
              <w:t>Štátna expertíza sa vykonáva podľa § 10 zákona č. 254/1998 Z. z. o verejných prácach v.z.n.p. posúdením stavebného zámeru v zmysle § 9 zákona č. 254/1998 Z. z. o verejných prácach v.z.n.p.</w:t>
            </w:r>
          </w:p>
        </w:tc>
      </w:tr>
      <w:tr w:rsidR="00407CBC" w:rsidRPr="00954355" w14:paraId="1F498735" w14:textId="77777777" w:rsidTr="00F863CD">
        <w:trPr>
          <w:trHeight w:val="20"/>
        </w:trPr>
        <w:tc>
          <w:tcPr>
            <w:tcW w:w="674" w:type="dxa"/>
            <w:shd w:val="clear" w:color="auto" w:fill="D9D9D9" w:themeFill="background1" w:themeFillShade="D9"/>
          </w:tcPr>
          <w:p w14:paraId="370C4923"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D5EA33F" w14:textId="03CF8989" w:rsidR="00407CBC" w:rsidRDefault="00407CBC" w:rsidP="00407CBC">
            <w:pPr>
              <w:pStyle w:val="Default"/>
              <w:spacing w:before="120"/>
              <w:rPr>
                <w:rFonts w:ascii="Arial Narrow" w:hAnsi="Arial Narrow"/>
                <w:b/>
                <w:bCs/>
                <w:sz w:val="22"/>
                <w:szCs w:val="22"/>
              </w:rPr>
            </w:pPr>
            <w:r w:rsidRPr="00230DC8">
              <w:rPr>
                <w:rFonts w:ascii="Arial Narrow" w:hAnsi="Arial Narrow"/>
                <w:b/>
                <w:bCs/>
                <w:sz w:val="22"/>
                <w:szCs w:val="22"/>
              </w:rPr>
              <w:t>Podmienka, že žiadateľ má vypracovanú štúdiu realizovateľnosti</w:t>
            </w:r>
          </w:p>
        </w:tc>
        <w:tc>
          <w:tcPr>
            <w:tcW w:w="6339" w:type="dxa"/>
            <w:gridSpan w:val="2"/>
            <w:shd w:val="clear" w:color="auto" w:fill="auto"/>
          </w:tcPr>
          <w:p w14:paraId="454CE49F" w14:textId="443E7A00" w:rsidR="00407CBC" w:rsidRPr="00230DC8" w:rsidRDefault="00743FE5" w:rsidP="00407CBC">
            <w:pPr>
              <w:spacing w:before="120" w:after="0" w:line="240" w:lineRule="auto"/>
              <w:jc w:val="both"/>
              <w:rPr>
                <w:rFonts w:ascii="Arial Narrow" w:hAnsi="Arial Narrow"/>
              </w:rPr>
            </w:pPr>
            <w:r>
              <w:rPr>
                <w:rFonts w:ascii="Arial Narrow" w:hAnsi="Arial Narrow"/>
              </w:rPr>
              <w:t xml:space="preserve">V </w:t>
            </w:r>
            <w:r w:rsidR="00407CBC" w:rsidRPr="00230DC8">
              <w:rPr>
                <w:rFonts w:ascii="Arial Narrow" w:hAnsi="Arial Narrow"/>
              </w:rPr>
              <w:t>zmysle schváleného dokumentu OPII  n</w:t>
            </w:r>
            <w:r w:rsidR="00407CBC" w:rsidRPr="00230DC8">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00407CBC" w:rsidRPr="00230DC8">
              <w:rPr>
                <w:rFonts w:ascii="Arial Narrow" w:hAnsi="Arial Narrow"/>
              </w:rPr>
              <w:t xml:space="preserve">Štúdia má potvrdiť správnosť navrhovaného riešenia, a to z dopravného, technického, ekonomického a environmentálneho hľadiska.  </w:t>
            </w:r>
          </w:p>
          <w:p w14:paraId="62A9986D" w14:textId="69F38440" w:rsidR="00407CBC" w:rsidRDefault="00407CBC" w:rsidP="00407CBC">
            <w:pPr>
              <w:spacing w:before="120" w:after="0" w:line="240" w:lineRule="auto"/>
              <w:jc w:val="both"/>
              <w:rPr>
                <w:rFonts w:ascii="Arial Narrow" w:hAnsi="Arial Narrow"/>
              </w:rPr>
            </w:pPr>
            <w:r w:rsidRPr="00230DC8">
              <w:rPr>
                <w:rFonts w:ascii="Arial Narrow" w:hAnsi="Arial Narrow"/>
              </w:rPr>
              <w:t xml:space="preserve">Žiadateľ pri spracovaní štúdie realizovateľnosti postupuje podľa príslušných ustanovení </w:t>
            </w:r>
            <w:r w:rsidRPr="00230DC8">
              <w:rPr>
                <w:rFonts w:ascii="Arial Narrow" w:hAnsi="Arial Narrow"/>
                <w:b/>
              </w:rPr>
              <w:t>Metodického rámca pre vypracovanie štúdie uskutočniteľnosti</w:t>
            </w:r>
            <w:r w:rsidRPr="00230DC8">
              <w:rPr>
                <w:rFonts w:ascii="Arial Narrow" w:hAnsi="Arial Narrow"/>
              </w:rPr>
              <w:t xml:space="preserve">, ktorá je zverejnená na webovom sídle OPII </w:t>
            </w:r>
            <w:hyperlink r:id="rId14" w:history="1">
              <w:r w:rsidRPr="00230DC8">
                <w:rPr>
                  <w:rStyle w:val="Hypertextovprepojenie"/>
                  <w:rFonts w:ascii="Arial Narrow" w:hAnsi="Arial Narrow"/>
                </w:rPr>
                <w:t>https://www.opii.gov.sk/metodicke-dokumenty/prirucka-cba</w:t>
              </w:r>
            </w:hyperlink>
            <w:r w:rsidRPr="00230DC8">
              <w:rPr>
                <w:rFonts w:ascii="Arial Narrow" w:hAnsi="Arial Narrow"/>
              </w:rPr>
              <w:t>.</w:t>
            </w:r>
          </w:p>
        </w:tc>
      </w:tr>
      <w:tr w:rsidR="00407CBC" w:rsidRPr="00954355" w14:paraId="7F263138" w14:textId="77777777" w:rsidTr="00F863CD">
        <w:trPr>
          <w:trHeight w:val="20"/>
        </w:trPr>
        <w:tc>
          <w:tcPr>
            <w:tcW w:w="674" w:type="dxa"/>
            <w:shd w:val="clear" w:color="auto" w:fill="D9D9D9" w:themeFill="background1" w:themeFillShade="D9"/>
          </w:tcPr>
          <w:p w14:paraId="74BCDF9D"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407CBC" w:rsidRDefault="00407CBC" w:rsidP="00407CBC">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407CBC" w:rsidRDefault="00407CBC" w:rsidP="00407CBC">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407CBC" w:rsidRPr="00954355" w14:paraId="24856D9D" w14:textId="77777777" w:rsidTr="00F863CD">
        <w:trPr>
          <w:trHeight w:val="20"/>
        </w:trPr>
        <w:tc>
          <w:tcPr>
            <w:tcW w:w="674" w:type="dxa"/>
            <w:shd w:val="clear" w:color="auto" w:fill="D9D9D9" w:themeFill="background1" w:themeFillShade="D9"/>
          </w:tcPr>
          <w:p w14:paraId="1618931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FE852" w14:textId="69FEF8C4" w:rsidR="00407CBC" w:rsidRPr="008F26C8" w:rsidRDefault="00407CBC" w:rsidP="00407CBC">
            <w:pPr>
              <w:pStyle w:val="Default"/>
              <w:spacing w:before="120"/>
              <w:rPr>
                <w:rFonts w:ascii="Arial Narrow" w:hAnsi="Arial Narrow"/>
                <w:b/>
                <w:bCs/>
                <w:sz w:val="22"/>
                <w:szCs w:val="22"/>
              </w:rPr>
            </w:pPr>
            <w:r w:rsidRPr="00230DC8">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7A8C0579" w14:textId="77777777" w:rsidR="00407CBC" w:rsidRPr="00230DC8" w:rsidRDefault="00407CBC" w:rsidP="00407CBC">
            <w:pPr>
              <w:spacing w:before="120" w:after="0" w:line="240" w:lineRule="auto"/>
              <w:jc w:val="both"/>
              <w:rPr>
                <w:rFonts w:ascii="Arial Narrow" w:hAnsi="Arial Narrow"/>
              </w:rPr>
            </w:pPr>
            <w:r w:rsidRPr="00230DC8">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E105B26" w14:textId="68BAF1A9" w:rsidR="00407CBC" w:rsidRPr="008F26C8" w:rsidRDefault="00407CBC" w:rsidP="00407CBC">
            <w:pPr>
              <w:spacing w:before="120" w:after="0" w:line="240" w:lineRule="auto"/>
              <w:jc w:val="both"/>
              <w:rPr>
                <w:rFonts w:ascii="Arial Narrow" w:hAnsi="Arial Narrow"/>
              </w:rPr>
            </w:pPr>
            <w:r w:rsidRPr="00230DC8">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lastRenderedPageBreak/>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461F2385" w14:textId="77777777" w:rsidR="00634CD9" w:rsidRPr="00634CD9" w:rsidRDefault="00634CD9" w:rsidP="00634CD9">
            <w:pPr>
              <w:autoSpaceDE w:val="0"/>
              <w:autoSpaceDN w:val="0"/>
              <w:adjustRightInd w:val="0"/>
              <w:spacing w:before="120" w:after="0" w:line="240" w:lineRule="auto"/>
              <w:jc w:val="both"/>
              <w:rPr>
                <w:rFonts w:ascii="Arial Narrow" w:eastAsia="Times New Roman" w:hAnsi="Arial Narrow" w:cs="Arial"/>
                <w:lang w:eastAsia="sk-SK"/>
              </w:rPr>
            </w:pPr>
            <w:r w:rsidRPr="00634CD9">
              <w:rPr>
                <w:rFonts w:ascii="Arial Narrow" w:eastAsia="Times New Roman" w:hAnsi="Arial Narrow" w:cs="Arial"/>
                <w:lang w:eastAsia="sk-SK"/>
              </w:rPr>
              <w:t>V prípade písomného vyzvania  č. OPII-108-3.1-ZSR-TIOPZF  boli v rámci schváleného Harmonogramu vyzvaní OPII pre veľké projekty, národné projekty a projekty technickej pomoci na rok 2021 identifikované synergické a komplementárne účinky medzi nasledovnými špecifickými cieľmi:</w:t>
            </w:r>
          </w:p>
          <w:p w14:paraId="33A2800E" w14:textId="77777777" w:rsidR="00634CD9" w:rsidRPr="00634CD9" w:rsidRDefault="00634CD9" w:rsidP="00634CD9">
            <w:pPr>
              <w:autoSpaceDE w:val="0"/>
              <w:autoSpaceDN w:val="0"/>
              <w:adjustRightInd w:val="0"/>
              <w:spacing w:before="120" w:after="0" w:line="240" w:lineRule="auto"/>
              <w:jc w:val="both"/>
              <w:rPr>
                <w:rFonts w:ascii="Arial Narrow" w:eastAsia="Times New Roman" w:hAnsi="Arial Narrow" w:cs="Arial"/>
                <w:lang w:eastAsia="sk-SK"/>
              </w:rPr>
            </w:pPr>
            <w:r w:rsidRPr="00634CD9">
              <w:rPr>
                <w:rFonts w:ascii="Arial Narrow" w:eastAsia="Times New Roman" w:hAnsi="Arial Narrow" w:cs="Arial"/>
                <w:lang w:eastAsia="sk-SK"/>
              </w:rPr>
              <w:t>Operačný program: IROP</w:t>
            </w:r>
          </w:p>
          <w:p w14:paraId="7C1771A6" w14:textId="77777777" w:rsidR="00634CD9" w:rsidRPr="00634CD9" w:rsidRDefault="00634CD9" w:rsidP="00634CD9">
            <w:pPr>
              <w:autoSpaceDE w:val="0"/>
              <w:autoSpaceDN w:val="0"/>
              <w:adjustRightInd w:val="0"/>
              <w:spacing w:before="120" w:after="0" w:line="240" w:lineRule="auto"/>
              <w:jc w:val="both"/>
              <w:rPr>
                <w:rFonts w:ascii="Arial Narrow" w:eastAsia="Times New Roman" w:hAnsi="Arial Narrow" w:cs="Arial"/>
                <w:lang w:eastAsia="sk-SK"/>
              </w:rPr>
            </w:pPr>
            <w:r w:rsidRPr="00634CD9">
              <w:rPr>
                <w:rFonts w:ascii="Arial Narrow" w:eastAsia="Times New Roman" w:hAnsi="Arial Narrow" w:cs="Arial"/>
                <w:lang w:eastAsia="sk-SK"/>
              </w:rPr>
              <w:t>Špecifický cieľ: 1.2.1: Zvyšovanie atraktivity a konkurencieschopnosti verejnej osobnej dopravy</w:t>
            </w:r>
          </w:p>
          <w:p w14:paraId="2A6FE1F8" w14:textId="77777777" w:rsidR="00634CD9" w:rsidRPr="00634CD9" w:rsidRDefault="00634CD9" w:rsidP="00634CD9">
            <w:pPr>
              <w:autoSpaceDE w:val="0"/>
              <w:autoSpaceDN w:val="0"/>
              <w:adjustRightInd w:val="0"/>
              <w:spacing w:before="120" w:after="0" w:line="240" w:lineRule="auto"/>
              <w:jc w:val="both"/>
              <w:rPr>
                <w:rFonts w:ascii="Arial Narrow" w:eastAsia="Times New Roman" w:hAnsi="Arial Narrow" w:cs="Arial"/>
                <w:lang w:eastAsia="sk-SK"/>
              </w:rPr>
            </w:pPr>
            <w:r w:rsidRPr="00634CD9">
              <w:rPr>
                <w:rFonts w:ascii="Arial Narrow" w:eastAsia="Times New Roman" w:hAnsi="Arial Narrow" w:cs="Arial"/>
                <w:lang w:eastAsia="sk-SK"/>
              </w:rPr>
              <w:lastRenderedPageBreak/>
              <w:t>Špecifický cieľ: 7.1: Zvyšovanie atraktivity a konkurencieschopnosti verejnej osobnej dopravy</w:t>
            </w:r>
          </w:p>
          <w:p w14:paraId="213CB9E4" w14:textId="77777777" w:rsidR="00634CD9" w:rsidRPr="00634CD9" w:rsidRDefault="00634CD9" w:rsidP="00634CD9">
            <w:pPr>
              <w:autoSpaceDE w:val="0"/>
              <w:autoSpaceDN w:val="0"/>
              <w:adjustRightInd w:val="0"/>
              <w:spacing w:before="120" w:after="0" w:line="240" w:lineRule="auto"/>
              <w:jc w:val="both"/>
              <w:rPr>
                <w:rFonts w:ascii="Arial Narrow" w:eastAsia="Times New Roman" w:hAnsi="Arial Narrow" w:cs="Arial"/>
                <w:lang w:eastAsia="sk-SK"/>
              </w:rPr>
            </w:pPr>
            <w:r w:rsidRPr="00634CD9">
              <w:rPr>
                <w:rFonts w:ascii="Arial Narrow" w:eastAsia="Times New Roman" w:hAnsi="Arial Narrow" w:cs="Arial"/>
                <w:lang w:eastAsia="sk-SK"/>
              </w:rPr>
              <w:t>Časové zosúladenie termínov vyhlásených vyzvaní:</w:t>
            </w:r>
          </w:p>
          <w:p w14:paraId="31B42EA7" w14:textId="77777777" w:rsidR="00634CD9" w:rsidRPr="00634CD9" w:rsidRDefault="00634CD9" w:rsidP="00634CD9">
            <w:pPr>
              <w:autoSpaceDE w:val="0"/>
              <w:autoSpaceDN w:val="0"/>
              <w:adjustRightInd w:val="0"/>
              <w:spacing w:before="120" w:after="0" w:line="240" w:lineRule="auto"/>
              <w:jc w:val="both"/>
              <w:rPr>
                <w:rFonts w:ascii="Arial Narrow" w:eastAsia="Times New Roman" w:hAnsi="Arial Narrow" w:cs="Arial"/>
                <w:lang w:eastAsia="sk-SK"/>
              </w:rPr>
            </w:pPr>
            <w:r w:rsidRPr="00634CD9">
              <w:rPr>
                <w:rFonts w:ascii="Arial Narrow" w:eastAsia="Times New Roman" w:hAnsi="Arial Narrow" w:cs="Arial"/>
                <w:lang w:eastAsia="sk-SK"/>
              </w:rPr>
              <w:t>Vyzvania IROP sú  plánované na máj 2021 a jún 2021.</w:t>
            </w:r>
          </w:p>
          <w:p w14:paraId="686E99CD" w14:textId="77777777" w:rsidR="00634CD9" w:rsidRPr="00634CD9" w:rsidRDefault="00634CD9" w:rsidP="00634CD9">
            <w:pPr>
              <w:autoSpaceDE w:val="0"/>
              <w:autoSpaceDN w:val="0"/>
              <w:adjustRightInd w:val="0"/>
              <w:spacing w:before="120" w:after="0" w:line="240" w:lineRule="auto"/>
              <w:jc w:val="both"/>
              <w:rPr>
                <w:rFonts w:ascii="Arial Narrow" w:eastAsia="Times New Roman" w:hAnsi="Arial Narrow" w:cs="Arial"/>
                <w:lang w:eastAsia="sk-SK"/>
              </w:rPr>
            </w:pPr>
            <w:r w:rsidRPr="00634CD9">
              <w:rPr>
                <w:rFonts w:ascii="Arial Narrow" w:eastAsia="Times New Roman" w:hAnsi="Arial Narrow" w:cs="Arial"/>
                <w:lang w:eastAsia="sk-SK"/>
              </w:rPr>
              <w:t>Informácia o oblastiach, v rámci ktorých dochádza k synergii či komplementárnym účinkom:</w:t>
            </w:r>
          </w:p>
          <w:p w14:paraId="62FEF0D2" w14:textId="760F4535" w:rsidR="007658DB" w:rsidRPr="00E30C7E" w:rsidRDefault="00634CD9" w:rsidP="00634CD9">
            <w:pPr>
              <w:autoSpaceDE w:val="0"/>
              <w:autoSpaceDN w:val="0"/>
              <w:adjustRightInd w:val="0"/>
              <w:spacing w:before="120" w:after="0" w:line="240" w:lineRule="auto"/>
              <w:jc w:val="both"/>
              <w:rPr>
                <w:rFonts w:ascii="Arial Narrow" w:hAnsi="Arial Narrow"/>
                <w:color w:val="000000"/>
                <w:sz w:val="20"/>
                <w:szCs w:val="20"/>
                <w:lang w:eastAsia="sk-SK"/>
              </w:rPr>
            </w:pPr>
            <w:r w:rsidRPr="00634CD9">
              <w:rPr>
                <w:rFonts w:ascii="Arial Narrow" w:eastAsia="Times New Roman" w:hAnsi="Arial Narrow"/>
              </w:rPr>
              <w:t>Aktivity uvedených synergických vyzvaní prispievajú k zatraktívneniu verejnej osobnej dopravy.</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C45B947"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6C1387">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lastRenderedPageBreak/>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lastRenderedPageBreak/>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6"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BC224" w14:textId="77777777" w:rsidR="008276B9" w:rsidRDefault="008276B9" w:rsidP="00784ECE">
      <w:pPr>
        <w:spacing w:after="0" w:line="240" w:lineRule="auto"/>
      </w:pPr>
      <w:r>
        <w:separator/>
      </w:r>
    </w:p>
  </w:endnote>
  <w:endnote w:type="continuationSeparator" w:id="0">
    <w:p w14:paraId="2793EB64" w14:textId="77777777" w:rsidR="008276B9" w:rsidRDefault="008276B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21B389E2"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DE5ABA">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B0476" w14:textId="77777777" w:rsidR="008276B9" w:rsidRDefault="008276B9" w:rsidP="00784ECE">
      <w:pPr>
        <w:spacing w:after="0" w:line="240" w:lineRule="auto"/>
      </w:pPr>
      <w:r>
        <w:separator/>
      </w:r>
    </w:p>
  </w:footnote>
  <w:footnote w:type="continuationSeparator" w:id="0">
    <w:p w14:paraId="0F7E33DC" w14:textId="77777777" w:rsidR="008276B9" w:rsidRDefault="008276B9" w:rsidP="00784ECE">
      <w:pPr>
        <w:spacing w:after="0" w:line="240" w:lineRule="auto"/>
      </w:pPr>
      <w:r>
        <w:continuationSeparator/>
      </w:r>
    </w:p>
  </w:footnote>
  <w:footnote w:id="1">
    <w:p w14:paraId="138043EA" w14:textId="77777777" w:rsidR="00407CBC" w:rsidRPr="00792BD1" w:rsidRDefault="00407CB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407CBC" w:rsidRPr="00792BD1" w:rsidRDefault="00407CB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407CBC" w:rsidRPr="00792BD1" w:rsidRDefault="00407CB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407CBC" w:rsidRPr="00792BD1" w:rsidRDefault="00407CB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407CBC" w:rsidRPr="00792BD1" w:rsidRDefault="00407CB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407CBC" w:rsidRPr="007F2030" w:rsidRDefault="00407CB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w:t>
      </w:r>
      <w:r w:rsidR="001B64B8" w:rsidRPr="00311ABE">
        <w:rPr>
          <w:rFonts w:ascii="Arial Narrow" w:hAnsi="Arial Narrow"/>
          <w:sz w:val="18"/>
          <w:szCs w:val="18"/>
        </w:rPr>
        <w:t xml:space="preserve">HP UR na webovom sídle </w:t>
      </w:r>
      <w:hyperlink r:id="rId2" w:history="1">
        <w:r w:rsidR="001B64B8" w:rsidRPr="00155C47">
          <w:rPr>
            <w:rStyle w:val="Hypertextovprepojenie"/>
            <w:rFonts w:ascii="Arial Narrow" w:hAnsi="Arial Narrow"/>
            <w:sz w:val="18"/>
            <w:szCs w:val="18"/>
          </w:rPr>
          <w:t>www.mirri.gov.sk</w:t>
        </w:r>
      </w:hyperlink>
      <w:r w:rsidR="001B64B8" w:rsidRPr="001D2375">
        <w:rPr>
          <w:rStyle w:val="Hypertextovprepojenie"/>
          <w:rFonts w:ascii="Arial Narrow" w:hAnsi="Arial Narrow"/>
          <w:sz w:val="18"/>
          <w:szCs w:val="18"/>
          <w:u w:val="none"/>
        </w:rPr>
        <w:t xml:space="preserve"> </w:t>
      </w:r>
      <w:r w:rsidR="001B64B8">
        <w:rPr>
          <w:rFonts w:ascii="Arial Narrow" w:hAnsi="Arial Narrow"/>
          <w:sz w:val="18"/>
          <w:szCs w:val="18"/>
        </w:rPr>
        <w:t>(sekcie – CKO/HP UR 2014 - 2020)</w:t>
      </w:r>
      <w:r w:rsidR="001B64B8" w:rsidRPr="00311ABE">
        <w:rPr>
          <w:rFonts w:ascii="Arial Narrow" w:hAnsi="Arial Narrow"/>
          <w:sz w:val="18"/>
          <w:szCs w:val="18"/>
        </w:rPr>
        <w:t xml:space="preserve">. Systém implementácie HP RMŽaN na webovom sídle </w:t>
      </w:r>
      <w:hyperlink r:id="rId3" w:history="1">
        <w:r w:rsidR="001B64B8"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 w:id="3">
    <w:p w14:paraId="2F23DE1D" w14:textId="77777777" w:rsidR="00D56AF7" w:rsidRPr="00C277E5" w:rsidRDefault="00D56AF7" w:rsidP="00D56AF7">
      <w:pPr>
        <w:pStyle w:val="Textpoznmkypodiarou"/>
      </w:pPr>
      <w:r>
        <w:rPr>
          <w:rStyle w:val="Odkaznapoznmkupodiarou"/>
        </w:rPr>
        <w:footnoteRef/>
      </w:r>
      <w:r>
        <w:t xml:space="preserve"> </w:t>
      </w:r>
      <w:r w:rsidRPr="00816822">
        <w:t>Vestník MDV SR</w:t>
      </w:r>
      <w:r>
        <w:t xml:space="preserve"> č. 44 z 29. Septembra 2020 </w:t>
      </w:r>
      <w:hyperlink r:id="rId4" w:history="1">
        <w:r w:rsidRPr="0062281F">
          <w:rPr>
            <w:rStyle w:val="Hypertextovprepojenie"/>
          </w:rPr>
          <w:t>https://www.slov-lex.sk/chronologicky-register-rz/-/SK/RZ/MDVSR/V/2020/66/</w:t>
        </w:r>
      </w:hyperlink>
    </w:p>
  </w:footnote>
  <w:footnote w:id="4">
    <w:p w14:paraId="0E0CDAC6" w14:textId="77777777" w:rsidR="00D56AF7" w:rsidRPr="00904E52" w:rsidRDefault="00D56AF7" w:rsidP="00D56AF7">
      <w:pPr>
        <w:pStyle w:val="Textpoznmkypodiarou"/>
      </w:pPr>
      <w:r w:rsidRPr="00904E52">
        <w:rPr>
          <w:rStyle w:val="Odkaznapoznmkupodiarou"/>
          <w:rFonts w:eastAsia="Calibri"/>
        </w:rPr>
        <w:footnoteRef/>
      </w:r>
      <w:r w:rsidRPr="00904E52">
        <w:t xml:space="preserve"> </w:t>
      </w:r>
      <w:r w:rsidRPr="00816822">
        <w:t xml:space="preserve">Vestník MDV SR č. 3 z 30. apríla 2013 </w:t>
      </w:r>
      <w:hyperlink r:id="rId5" w:history="1">
        <w:r>
          <w:rPr>
            <w:rStyle w:val="Hypertextovprepojenie"/>
          </w:rPr>
          <w:t>https://www.mindop.sk/transparentnost-5145/vestniky-220/archiv-vestnikov-1996-2012-2004</w:t>
        </w:r>
      </w:hyperlink>
      <w:hyperlink r:id="rId6" w:history="1"/>
      <w:r>
        <w:t xml:space="preserve"> (na webovom sídle MDV SR/</w:t>
      </w:r>
      <w:r w:rsidRPr="00557879">
        <w:t>Transparentnosť</w:t>
      </w:r>
      <w:r>
        <w:t>/</w:t>
      </w:r>
      <w:r w:rsidRPr="00557879">
        <w:t>Vestníky</w:t>
      </w:r>
      <w:r>
        <w:t>/</w:t>
      </w:r>
      <w:r w:rsidRPr="00557879">
        <w:t xml:space="preserve">Archív vestníkov - 1996 </w:t>
      </w:r>
      <w:r>
        <w:t>–</w:t>
      </w:r>
      <w:r w:rsidRPr="00557879">
        <w:t xml:space="preserve"> 2016</w:t>
      </w:r>
      <w:r>
        <w:t>)</w:t>
      </w:r>
      <w:r w:rsidRPr="00904E52">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C884802"/>
    <w:multiLevelType w:val="multilevel"/>
    <w:tmpl w:val="6BCE281C"/>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3"/>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 w:numId="14">
    <w:abstractNumId w:val="12"/>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H">
    <w15:presenceInfo w15:providerId="None" w15:userId="K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9AF"/>
    <w:rsid w:val="00014418"/>
    <w:rsid w:val="00015A80"/>
    <w:rsid w:val="00020171"/>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9024D"/>
    <w:rsid w:val="0009136F"/>
    <w:rsid w:val="00092DC7"/>
    <w:rsid w:val="0009456B"/>
    <w:rsid w:val="000A0055"/>
    <w:rsid w:val="000A0463"/>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0E6B"/>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33B65"/>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7A7"/>
    <w:rsid w:val="003B2E59"/>
    <w:rsid w:val="003B6E19"/>
    <w:rsid w:val="003C05F5"/>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D045D"/>
    <w:rsid w:val="004D2E23"/>
    <w:rsid w:val="004D3786"/>
    <w:rsid w:val="004D4FE0"/>
    <w:rsid w:val="004D5C58"/>
    <w:rsid w:val="004D7487"/>
    <w:rsid w:val="004D7F23"/>
    <w:rsid w:val="004E08AB"/>
    <w:rsid w:val="004E11D6"/>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4CD9"/>
    <w:rsid w:val="0063617B"/>
    <w:rsid w:val="0064247B"/>
    <w:rsid w:val="006522E0"/>
    <w:rsid w:val="00654BB0"/>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2342"/>
    <w:rsid w:val="006B3C3A"/>
    <w:rsid w:val="006B5493"/>
    <w:rsid w:val="006B64B3"/>
    <w:rsid w:val="006C0886"/>
    <w:rsid w:val="006C1387"/>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A04"/>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30DF"/>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6892"/>
    <w:rsid w:val="009C7D1F"/>
    <w:rsid w:val="009D1568"/>
    <w:rsid w:val="009D4D47"/>
    <w:rsid w:val="009E1294"/>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118D"/>
    <w:rsid w:val="00C14A7F"/>
    <w:rsid w:val="00C15F76"/>
    <w:rsid w:val="00C205DA"/>
    <w:rsid w:val="00C210AC"/>
    <w:rsid w:val="00C2348D"/>
    <w:rsid w:val="00C26C46"/>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56AF7"/>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5ABA"/>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laf.vlada.gov.sk/system-vcasneho-odhalovania-rizika-a-vylucenia-ed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 Id="rId6" Type="http://schemas.openxmlformats.org/officeDocument/2006/relationships/hyperlink" Target="http://www.telecom.gov.sk/index/index.php?ids=154480" TargetMode="External"/><Relationship Id="rId5" Type="http://schemas.openxmlformats.org/officeDocument/2006/relationships/hyperlink" Target="https://www.mindop.sk/transparentnost-5145/vestniky-220/archiv-vestnikov-1996-2012-2004" TargetMode="External"/><Relationship Id="rId4" Type="http://schemas.openxmlformats.org/officeDocument/2006/relationships/hyperlink" Target="https://www.slov-lex.sk/chronologicky-register-rz/-/SK/RZ/MDVSR/V/2020/6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70DF3-D7A4-4B60-A19B-337552D9A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2509</TotalTime>
  <Pages>12</Pages>
  <Words>4516</Words>
  <Characters>25745</Characters>
  <Application>Microsoft Office Word</Application>
  <DocSecurity>0</DocSecurity>
  <Lines>214</Lines>
  <Paragraphs>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30201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KH</cp:lastModifiedBy>
  <cp:revision>233</cp:revision>
  <cp:lastPrinted>2016-01-20T15:57:00Z</cp:lastPrinted>
  <dcterms:created xsi:type="dcterms:W3CDTF">2016-01-22T06:28:00Z</dcterms:created>
  <dcterms:modified xsi:type="dcterms:W3CDTF">2022-03-16T11:13:00Z</dcterms:modified>
</cp:coreProperties>
</file>