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  <w:bookmarkStart w:id="0" w:name="_GoBack"/>
      <w:bookmarkEnd w:id="0"/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>o nepredložení príloh</w:t>
      </w:r>
      <w:r>
        <w:rPr>
          <w:rFonts w:ascii="Arial Narrow" w:hAnsi="Arial Narrow"/>
          <w:b/>
          <w:bCs/>
          <w:sz w:val="36"/>
          <w:szCs w:val="36"/>
        </w:rPr>
        <w:t>(</w:t>
      </w:r>
      <w:r w:rsidRPr="00F50669">
        <w:rPr>
          <w:rFonts w:ascii="Arial Narrow" w:hAnsi="Arial Narrow"/>
          <w:b/>
          <w:bCs/>
          <w:sz w:val="36"/>
          <w:szCs w:val="36"/>
        </w:rPr>
        <w:t>y</w:t>
      </w:r>
      <w:r>
        <w:rPr>
          <w:rFonts w:ascii="Arial Narrow" w:hAnsi="Arial Narrow"/>
          <w:b/>
          <w:bCs/>
          <w:sz w:val="36"/>
          <w:szCs w:val="36"/>
        </w:rPr>
        <w:t>)</w:t>
      </w:r>
      <w:r w:rsidRPr="00F50669">
        <w:rPr>
          <w:rFonts w:ascii="Arial Narrow" w:hAnsi="Arial Narrow"/>
          <w:b/>
          <w:bCs/>
          <w:sz w:val="36"/>
          <w:szCs w:val="36"/>
        </w:rPr>
        <w:t xml:space="preserve"> žiadosti o NFP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D23D71" w:rsidRDefault="00C31E85" w:rsidP="00D23D71">
      <w:pPr>
        <w:spacing w:after="120"/>
        <w:jc w:val="both"/>
        <w:rPr>
          <w:rFonts w:ascii="Arial Narrow" w:hAnsi="Arial Narrow" w:cs="Verdana"/>
          <w:sz w:val="20"/>
          <w:szCs w:val="20"/>
        </w:rPr>
      </w:pPr>
      <w:r w:rsidRPr="00CC4692">
        <w:rPr>
          <w:rFonts w:ascii="Arial Narrow" w:hAnsi="Arial Narrow" w:cs="Verdana"/>
          <w:sz w:val="20"/>
          <w:szCs w:val="20"/>
        </w:rPr>
        <w:t>že na žiadateľa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233F20" w:rsidRPr="00CC4692">
        <w:rPr>
          <w:rFonts w:ascii="Arial Narrow" w:hAnsi="Arial Narrow" w:cs="Verdana"/>
          <w:sz w:val="20"/>
          <w:szCs w:val="20"/>
        </w:rPr>
        <w:t xml:space="preserve">sa </w:t>
      </w:r>
      <w:r w:rsidRPr="00CC4692">
        <w:rPr>
          <w:rFonts w:ascii="Arial Narrow" w:hAnsi="Arial Narrow" w:cs="Verdana"/>
          <w:sz w:val="20"/>
          <w:szCs w:val="20"/>
        </w:rPr>
        <w:t xml:space="preserve">nevzťahuje povinnosť predložiť </w:t>
      </w:r>
      <w:r w:rsidR="00D23D71">
        <w:rPr>
          <w:rFonts w:ascii="Arial Narrow" w:hAnsi="Arial Narrow" w:cs="Verdana"/>
          <w:sz w:val="20"/>
          <w:szCs w:val="20"/>
        </w:rPr>
        <w:t xml:space="preserve">nasledovné </w:t>
      </w:r>
      <w:r w:rsidRPr="00CC4692">
        <w:rPr>
          <w:rFonts w:ascii="Arial Narrow" w:hAnsi="Arial Narrow" w:cs="Verdana"/>
          <w:sz w:val="20"/>
          <w:szCs w:val="20"/>
        </w:rPr>
        <w:t>príloh</w:t>
      </w:r>
      <w:r w:rsidR="00D23D71">
        <w:rPr>
          <w:rFonts w:ascii="Arial Narrow" w:hAnsi="Arial Narrow" w:cs="Verdana"/>
          <w:sz w:val="20"/>
          <w:szCs w:val="20"/>
        </w:rPr>
        <w:t xml:space="preserve">y </w:t>
      </w:r>
      <w:r w:rsidRPr="00CC4692">
        <w:rPr>
          <w:rFonts w:ascii="Arial Narrow" w:hAnsi="Arial Narrow" w:cs="Verdana"/>
          <w:sz w:val="20"/>
          <w:szCs w:val="20"/>
        </w:rPr>
        <w:t xml:space="preserve">k žiadosti o nenávratný </w:t>
      </w:r>
      <w:r w:rsidR="00D23D71">
        <w:rPr>
          <w:rFonts w:ascii="Arial Narrow" w:hAnsi="Arial Narrow" w:cs="Verdana"/>
          <w:sz w:val="20"/>
          <w:szCs w:val="20"/>
        </w:rPr>
        <w:t>finančný príspevok: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B6DA6" w:rsidTr="00743F0D">
        <w:tc>
          <w:tcPr>
            <w:tcW w:w="964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="003A42C2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  <w:r w:rsidR="00743F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5B6DA6" w:rsidRDefault="005B6DA6" w:rsidP="00574D48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prílohy</w:t>
            </w:r>
            <w:r w:rsidR="0041780D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  <w:tr w:rsidR="003A42C2" w:rsidTr="005B6DA6">
        <w:tc>
          <w:tcPr>
            <w:tcW w:w="964" w:type="dxa"/>
          </w:tcPr>
          <w:p w:rsidR="003A42C2" w:rsidRDefault="003A42C2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3A42C2" w:rsidRDefault="003A42C2" w:rsidP="00782E76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Potvrdenie miestne príslušného inšpektorátu práce</w:t>
            </w:r>
          </w:p>
        </w:tc>
        <w:tc>
          <w:tcPr>
            <w:tcW w:w="0" w:type="auto"/>
          </w:tcPr>
          <w:p w:rsidR="003A42C2" w:rsidRDefault="003A42C2" w:rsidP="00782E76">
            <w:pPr>
              <w:spacing w:before="120"/>
            </w:pPr>
            <w:r w:rsidRPr="005465DD">
              <w:rPr>
                <w:rFonts w:ascii="Arial Narrow" w:hAnsi="Arial Narrow" w:cs="Verdana"/>
                <w:bCs/>
                <w:sz w:val="20"/>
                <w:szCs w:val="20"/>
              </w:rPr>
              <w:t>Príloha bola predložená v skôr zaslanej ŽoNFP č. ............ (kód ŽoNFP) predloženej v rámci vyzvania č. ......... (kód vyzvania) k projektu ......... (názov projektu) doručenej RO OPII dňa ....... (DD.MM.RRRR)</w:t>
            </w:r>
          </w:p>
        </w:tc>
      </w:tr>
      <w:tr w:rsidR="00C44094" w:rsidTr="005B6DA6">
        <w:tc>
          <w:tcPr>
            <w:tcW w:w="964" w:type="dxa"/>
          </w:tcPr>
          <w:p w:rsidR="00C44094" w:rsidRDefault="00C44094" w:rsidP="00C44094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:rsidR="00C44094" w:rsidRDefault="00C44094" w:rsidP="00C44094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Opis projektu</w:t>
            </w:r>
          </w:p>
        </w:tc>
        <w:tc>
          <w:tcPr>
            <w:tcW w:w="0" w:type="auto"/>
          </w:tcPr>
          <w:p w:rsidR="00C44094" w:rsidRPr="005465DD" w:rsidRDefault="00C44094" w:rsidP="00C44094">
            <w:pPr>
              <w:spacing w:before="120"/>
              <w:rPr>
                <w:rFonts w:ascii="Arial Narrow" w:hAnsi="Arial Narrow" w:cs="Verdana"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Cs/>
                <w:sz w:val="20"/>
                <w:szCs w:val="20"/>
              </w:rPr>
              <w:t>Údaje sú uvedené v Oznámení</w:t>
            </w:r>
            <w:r>
              <w:t xml:space="preserve"> </w:t>
            </w:r>
            <w:r w:rsidRPr="00C44094">
              <w:rPr>
                <w:rFonts w:ascii="Arial Narrow" w:hAnsi="Arial Narrow" w:cs="Verdana"/>
                <w:bCs/>
                <w:sz w:val="20"/>
                <w:szCs w:val="20"/>
              </w:rPr>
              <w:t>vybraného veľkého projektu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. V zmysle </w:t>
            </w:r>
            <w:r w:rsidR="000C24CE">
              <w:rPr>
                <w:rFonts w:ascii="Arial Narrow" w:hAnsi="Arial Narrow" w:cs="Verdana"/>
                <w:bCs/>
                <w:sz w:val="20"/>
                <w:szCs w:val="20"/>
              </w:rPr>
              <w:t xml:space="preserve">zmeny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 xml:space="preserve">vyzvania </w:t>
            </w:r>
            <w:r w:rsidR="00CA3617" w:rsidRPr="00CA3617">
              <w:rPr>
                <w:rFonts w:ascii="Arial Narrow" w:hAnsi="Arial Narrow" w:cs="Verdana"/>
                <w:bCs/>
                <w:sz w:val="20"/>
                <w:szCs w:val="20"/>
              </w:rPr>
              <w:t xml:space="preserve">pre veľké projekty určené na fázovanie v priebehu dvoch programových období </w:t>
            </w:r>
            <w:r>
              <w:rPr>
                <w:rFonts w:ascii="Arial Narrow" w:hAnsi="Arial Narrow" w:cs="Verdana"/>
                <w:bCs/>
                <w:sz w:val="20"/>
                <w:szCs w:val="20"/>
              </w:rPr>
              <w:t>žiadateľ prílohu Opis projektu nepredkladá.</w:t>
            </w:r>
          </w:p>
        </w:tc>
      </w:tr>
    </w:tbl>
    <w:p w:rsidR="005B6DA6" w:rsidRDefault="005B6DA6" w:rsidP="00C31E85">
      <w:pPr>
        <w:spacing w:after="120"/>
        <w:jc w:val="both"/>
        <w:rPr>
          <w:rFonts w:ascii="Arial Narrow" w:hAnsi="Arial Narrow"/>
          <w:sz w:val="22"/>
          <w:szCs w:val="22"/>
        </w:rPr>
      </w:pPr>
    </w:p>
    <w:p w:rsidR="0041780D" w:rsidRDefault="0041780D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C31E85" w:rsidRPr="005B6DA6" w:rsidRDefault="005B6DA6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5B6DA6">
        <w:rPr>
          <w:rFonts w:ascii="Arial Narrow" w:hAnsi="Arial Narrow"/>
          <w:sz w:val="20"/>
          <w:szCs w:val="20"/>
        </w:rPr>
        <w:t xml:space="preserve">Zároveň </w:t>
      </w:r>
      <w:r>
        <w:rPr>
          <w:rFonts w:ascii="Arial Narrow" w:hAnsi="Arial Narrow"/>
          <w:sz w:val="20"/>
          <w:szCs w:val="20"/>
        </w:rPr>
        <w:t>čestne vyhlasujem</w:t>
      </w:r>
      <w:r w:rsidRPr="005B6DA6">
        <w:rPr>
          <w:rFonts w:ascii="Arial Narrow" w:hAnsi="Arial Narrow"/>
          <w:sz w:val="20"/>
          <w:szCs w:val="20"/>
        </w:rPr>
        <w:t xml:space="preserve">, že nedošlo k zmene v overovaných skutočnostiach a žiadateľ naďalej spĺňa podmienky poskytnutia príspevku, ktoré preukázal predložením </w:t>
      </w:r>
      <w:r>
        <w:rPr>
          <w:rFonts w:ascii="Arial Narrow" w:hAnsi="Arial Narrow"/>
          <w:sz w:val="20"/>
          <w:szCs w:val="20"/>
        </w:rPr>
        <w:t xml:space="preserve">potvrdení </w:t>
      </w:r>
      <w:r w:rsidRPr="005B6DA6">
        <w:rPr>
          <w:rFonts w:ascii="Arial Narrow" w:hAnsi="Arial Narrow"/>
          <w:sz w:val="20"/>
          <w:szCs w:val="20"/>
        </w:rPr>
        <w:t>v skôr zaslanej ŽoNFP</w:t>
      </w:r>
      <w:r w:rsidR="00D23D71">
        <w:rPr>
          <w:rFonts w:ascii="Arial Narrow" w:hAnsi="Arial Narrow"/>
          <w:sz w:val="20"/>
          <w:szCs w:val="20"/>
        </w:rPr>
        <w:t xml:space="preserve">, ktorá je </w:t>
      </w:r>
      <w:r w:rsidR="0041780D">
        <w:rPr>
          <w:rFonts w:ascii="Arial Narrow" w:hAnsi="Arial Narrow"/>
          <w:sz w:val="20"/>
          <w:szCs w:val="20"/>
        </w:rPr>
        <w:t>identifikovaná</w:t>
      </w:r>
      <w:r w:rsidR="00D23D71">
        <w:rPr>
          <w:rFonts w:ascii="Arial Narrow" w:hAnsi="Arial Narrow"/>
          <w:sz w:val="20"/>
          <w:szCs w:val="20"/>
        </w:rPr>
        <w:t xml:space="preserve"> v „Dôvode nepredloženia prílohy“ </w:t>
      </w:r>
      <w:r w:rsidR="00EE5B35">
        <w:rPr>
          <w:rFonts w:ascii="Arial Narrow" w:hAnsi="Arial Narrow"/>
          <w:sz w:val="20"/>
          <w:szCs w:val="20"/>
        </w:rPr>
        <w:t>v tomto čestnom vyhlásení</w:t>
      </w:r>
      <w:r w:rsidRPr="005B6DA6">
        <w:rPr>
          <w:rFonts w:ascii="Arial Narrow" w:hAnsi="Arial Narrow"/>
          <w:sz w:val="20"/>
          <w:szCs w:val="20"/>
        </w:rPr>
        <w:t>.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lastRenderedPageBreak/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5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8A0" w:rsidRDefault="00C418A0" w:rsidP="00C31E85">
      <w:r>
        <w:separator/>
      </w:r>
    </w:p>
  </w:endnote>
  <w:endnote w:type="continuationSeparator" w:id="0">
    <w:p w:rsidR="00C418A0" w:rsidRDefault="00C418A0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B44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8A0" w:rsidRDefault="00C418A0" w:rsidP="00C31E85">
      <w:r>
        <w:separator/>
      </w:r>
    </w:p>
  </w:footnote>
  <w:footnote w:type="continuationSeparator" w:id="0">
    <w:p w:rsidR="00C418A0" w:rsidRDefault="00C418A0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3A42C2" w:rsidRPr="003A42C2" w:rsidRDefault="003A42C2">
      <w:pPr>
        <w:pStyle w:val="Textpoznmkypodiarou"/>
        <w:rPr>
          <w:rFonts w:ascii="Arial Narrow" w:hAnsi="Arial Narrow"/>
          <w:sz w:val="18"/>
          <w:szCs w:val="18"/>
        </w:rPr>
      </w:pPr>
      <w:r w:rsidRPr="003A42C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3A42C2">
        <w:rPr>
          <w:rFonts w:ascii="Arial Narrow" w:hAnsi="Arial Narrow"/>
          <w:sz w:val="18"/>
          <w:szCs w:val="18"/>
        </w:rPr>
        <w:t xml:space="preserve"> Uviesť poradové číslo prílohy podľa príslušného vyzvania, ku ktorému žiadateľ predkladá čestné vyhlásenie.</w:t>
      </w:r>
    </w:p>
  </w:footnote>
  <w:footnote w:id="3">
    <w:p w:rsidR="00743F0D" w:rsidRPr="00743F0D" w:rsidRDefault="00743F0D" w:rsidP="00743F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43F0D">
        <w:rPr>
          <w:rFonts w:ascii="Arial Narrow" w:hAnsi="Arial Narrow"/>
          <w:sz w:val="18"/>
          <w:szCs w:val="18"/>
        </w:rPr>
        <w:t xml:space="preserve">Žiadateľ vyberá len </w:t>
      </w:r>
      <w:r>
        <w:rPr>
          <w:rFonts w:ascii="Arial Narrow" w:hAnsi="Arial Narrow"/>
          <w:sz w:val="18"/>
          <w:szCs w:val="18"/>
        </w:rPr>
        <w:t>tie prílohy, ku ktorým nie je povinný predložiť originály potvrdení v zmysle príslušného vyzvania</w:t>
      </w:r>
      <w:r w:rsidRPr="00743F0D">
        <w:rPr>
          <w:rFonts w:ascii="Arial Narrow" w:hAnsi="Arial Narrow"/>
          <w:sz w:val="18"/>
          <w:szCs w:val="18"/>
        </w:rPr>
        <w:t>. V prípade, ak niektorá príloh</w:t>
      </w:r>
      <w:r>
        <w:rPr>
          <w:rFonts w:ascii="Arial Narrow" w:hAnsi="Arial Narrow"/>
          <w:sz w:val="18"/>
          <w:szCs w:val="18"/>
        </w:rPr>
        <w:t>a</w:t>
      </w:r>
      <w:r w:rsidRPr="00743F0D">
        <w:rPr>
          <w:rFonts w:ascii="Arial Narrow" w:hAnsi="Arial Narrow"/>
          <w:sz w:val="18"/>
          <w:szCs w:val="18"/>
        </w:rPr>
        <w:t xml:space="preserve"> nie je </w:t>
      </w:r>
      <w:r>
        <w:rPr>
          <w:rFonts w:ascii="Arial Narrow" w:hAnsi="Arial Narrow"/>
          <w:sz w:val="18"/>
          <w:szCs w:val="18"/>
        </w:rPr>
        <w:t xml:space="preserve">pre žiadateľa </w:t>
      </w:r>
      <w:r w:rsidRPr="00743F0D">
        <w:rPr>
          <w:rFonts w:ascii="Arial Narrow" w:hAnsi="Arial Narrow"/>
          <w:sz w:val="18"/>
          <w:szCs w:val="18"/>
        </w:rPr>
        <w:t xml:space="preserve">relevantná, </w:t>
      </w:r>
      <w:r w:rsidR="0041780D">
        <w:rPr>
          <w:rFonts w:ascii="Arial Narrow" w:hAnsi="Arial Narrow"/>
          <w:sz w:val="18"/>
          <w:szCs w:val="18"/>
        </w:rPr>
        <w:t>alebo</w:t>
      </w:r>
      <w:r w:rsidRPr="00743F0D">
        <w:rPr>
          <w:rFonts w:ascii="Arial Narrow" w:hAnsi="Arial Narrow"/>
          <w:sz w:val="18"/>
          <w:szCs w:val="18"/>
        </w:rPr>
        <w:t xml:space="preserve"> žiadateľ k nej predkladá </w:t>
      </w:r>
      <w:r>
        <w:rPr>
          <w:rFonts w:ascii="Arial Narrow" w:hAnsi="Arial Narrow"/>
          <w:sz w:val="18"/>
          <w:szCs w:val="18"/>
        </w:rPr>
        <w:t>originál potvrdenia v zmysle príslušného vyzvania</w:t>
      </w:r>
      <w:r w:rsidRPr="00743F0D">
        <w:rPr>
          <w:rFonts w:ascii="Arial Narrow" w:hAnsi="Arial Narrow"/>
          <w:sz w:val="18"/>
          <w:szCs w:val="18"/>
        </w:rPr>
        <w:t xml:space="preserve">, príslušný riadok </w:t>
      </w:r>
      <w:r w:rsidR="00A2203B">
        <w:rPr>
          <w:rFonts w:ascii="Arial Narrow" w:hAnsi="Arial Narrow"/>
          <w:sz w:val="18"/>
          <w:szCs w:val="18"/>
        </w:rPr>
        <w:t xml:space="preserve">sa </w:t>
      </w:r>
      <w:r w:rsidRPr="00743F0D">
        <w:rPr>
          <w:rFonts w:ascii="Arial Narrow" w:hAnsi="Arial Narrow"/>
          <w:sz w:val="18"/>
          <w:szCs w:val="18"/>
        </w:rPr>
        <w:t>z</w:t>
      </w:r>
      <w:r w:rsidR="00A2203B">
        <w:rPr>
          <w:rFonts w:ascii="Arial Narrow" w:hAnsi="Arial Narrow"/>
          <w:sz w:val="18"/>
          <w:szCs w:val="18"/>
        </w:rPr>
        <w:t> </w:t>
      </w:r>
      <w:r w:rsidRPr="00743F0D">
        <w:rPr>
          <w:rFonts w:ascii="Arial Narrow" w:hAnsi="Arial Narrow"/>
          <w:sz w:val="18"/>
          <w:szCs w:val="18"/>
        </w:rPr>
        <w:t>tabuľky</w:t>
      </w:r>
      <w:r w:rsidR="00A2203B">
        <w:rPr>
          <w:rFonts w:ascii="Arial Narrow" w:hAnsi="Arial Narrow"/>
          <w:sz w:val="18"/>
          <w:szCs w:val="18"/>
        </w:rPr>
        <w:t xml:space="preserve"> odstráni</w:t>
      </w:r>
      <w:r w:rsidRPr="00743F0D">
        <w:rPr>
          <w:rFonts w:ascii="Arial Narrow" w:hAnsi="Arial Narrow"/>
          <w:sz w:val="18"/>
          <w:szCs w:val="18"/>
        </w:rPr>
        <w:t>.</w:t>
      </w:r>
    </w:p>
  </w:footnote>
  <w:footnote w:id="4">
    <w:p w:rsidR="0041780D" w:rsidRPr="0041780D" w:rsidRDefault="0041780D" w:rsidP="0041780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1780D">
        <w:rPr>
          <w:rFonts w:ascii="Arial Narrow" w:hAnsi="Arial Narrow"/>
          <w:sz w:val="18"/>
          <w:szCs w:val="18"/>
        </w:rPr>
        <w:t>Žiadateľ je povinný vyplniť všetky časti dôvodov nepredloženia prílohy. RO OPII neakceptuje iný dôvod nepredloženia prílohy ako ten, ktorý je uvedený v tomto čestnom vyhlásení.</w:t>
      </w:r>
      <w:r w:rsidR="00792F02">
        <w:rPr>
          <w:rFonts w:ascii="Arial Narrow" w:hAnsi="Arial Narrow"/>
          <w:sz w:val="18"/>
          <w:szCs w:val="18"/>
        </w:rPr>
        <w:t xml:space="preserve"> Žiadate nie je oprávnený meniť ani upravovať dôvody nepredloženia prílohy.</w:t>
      </w:r>
    </w:p>
  </w:footnote>
  <w:footnote w:id="5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4540C6">
      <w:rPr>
        <w:rFonts w:ascii="Arial Narrow" w:hAnsi="Arial Narrow"/>
        <w:sz w:val="20"/>
        <w:szCs w:val="20"/>
      </w:rPr>
      <w:t>4</w:t>
    </w:r>
    <w:r w:rsidR="00B15719">
      <w:rPr>
        <w:rFonts w:ascii="Arial Narrow" w:hAnsi="Arial Narrow"/>
        <w:sz w:val="20"/>
        <w:szCs w:val="20"/>
      </w:rPr>
      <w:t>a</w:t>
    </w:r>
  </w:p>
  <w:p w:rsidR="004B1B7F" w:rsidRDefault="000C1A57" w:rsidP="00DF765A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2CD8DC3" wp14:editId="12C4373A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76CB7"/>
    <w:rsid w:val="000C1A57"/>
    <w:rsid w:val="000C24CE"/>
    <w:rsid w:val="00122B44"/>
    <w:rsid w:val="00194A28"/>
    <w:rsid w:val="001A20C0"/>
    <w:rsid w:val="001B1AA1"/>
    <w:rsid w:val="001F2FE4"/>
    <w:rsid w:val="00233F20"/>
    <w:rsid w:val="00253B1F"/>
    <w:rsid w:val="002741A5"/>
    <w:rsid w:val="002A06DB"/>
    <w:rsid w:val="002E00F2"/>
    <w:rsid w:val="0035214C"/>
    <w:rsid w:val="003A42C2"/>
    <w:rsid w:val="00402C5E"/>
    <w:rsid w:val="0041780D"/>
    <w:rsid w:val="004540C6"/>
    <w:rsid w:val="004B1B7F"/>
    <w:rsid w:val="0052089E"/>
    <w:rsid w:val="00574D48"/>
    <w:rsid w:val="005B6DA6"/>
    <w:rsid w:val="005C1B46"/>
    <w:rsid w:val="00743F0D"/>
    <w:rsid w:val="00782E76"/>
    <w:rsid w:val="00792F02"/>
    <w:rsid w:val="007A3D45"/>
    <w:rsid w:val="007C29DC"/>
    <w:rsid w:val="00944F9D"/>
    <w:rsid w:val="00980827"/>
    <w:rsid w:val="009B5B83"/>
    <w:rsid w:val="00A2203B"/>
    <w:rsid w:val="00A95D68"/>
    <w:rsid w:val="00AD6CEC"/>
    <w:rsid w:val="00AE4B27"/>
    <w:rsid w:val="00B15719"/>
    <w:rsid w:val="00BA5F34"/>
    <w:rsid w:val="00BB5405"/>
    <w:rsid w:val="00BD74EB"/>
    <w:rsid w:val="00C31E85"/>
    <w:rsid w:val="00C418A0"/>
    <w:rsid w:val="00C44094"/>
    <w:rsid w:val="00C948DA"/>
    <w:rsid w:val="00CA3617"/>
    <w:rsid w:val="00D23D71"/>
    <w:rsid w:val="00D35F91"/>
    <w:rsid w:val="00DA7DC9"/>
    <w:rsid w:val="00DF765A"/>
    <w:rsid w:val="00EE5B35"/>
    <w:rsid w:val="00F0519E"/>
    <w:rsid w:val="00F56F6E"/>
    <w:rsid w:val="00FA6131"/>
    <w:rsid w:val="00FF34AC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7704526-8016-48BF-80D4-A64E1A8B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GC</cp:lastModifiedBy>
  <cp:revision>21</cp:revision>
  <cp:lastPrinted>2016-01-12T09:42:00Z</cp:lastPrinted>
  <dcterms:created xsi:type="dcterms:W3CDTF">2016-01-17T22:14:00Z</dcterms:created>
  <dcterms:modified xsi:type="dcterms:W3CDTF">2019-01-09T08:51:00Z</dcterms:modified>
</cp:coreProperties>
</file>