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0E3F64" w:rsidRPr="000E3F64">
        <w:t>OPII-2016/1.1/ŽSR-4-VP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207AEE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736554" w:rsidRDefault="004F2175" w:rsidP="00DB1AD9">
                <w:pPr>
                  <w:jc w:val="both"/>
                </w:pPr>
                <w:r w:rsidRPr="00736554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736554" w:rsidRDefault="000E3F64" w:rsidP="00DB1AD9">
            <w:pPr>
              <w:jc w:val="both"/>
            </w:pPr>
            <w:r w:rsidRPr="00736554">
              <w:t>1 - Železničná infraštruktúra (TEN-T CORE) a obnova mobilných prostriedkov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736554" w:rsidRDefault="00D5741E" w:rsidP="00DB1AD9">
            <w:pPr>
              <w:jc w:val="both"/>
            </w:pPr>
            <w:r w:rsidRPr="00736554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736554" w:rsidRDefault="000E3F64" w:rsidP="00D23E0C">
            <w:r w:rsidRPr="00736554">
              <w:t>7i): Podpora multimodálneho jednotného európskeho dopravného priestoru pomocou investícií do TEN-T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736554" w:rsidRDefault="000E3F64" w:rsidP="00D23E0C">
            <w:pPr>
              <w:jc w:val="both"/>
            </w:pPr>
            <w:r w:rsidRPr="00736554">
              <w:t>1.1  Odstránenie kľúčových úzkych miest na železničnej infraštruktúre prostredníctvom modernizácie a rozvoja hlavných železničných tratí a uzlov dopravne významných z hľadiska medzinárodnej a vnútroštátnej dopravy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  <w:bookmarkStart w:id="0" w:name="_GoBack"/>
            <w:bookmarkEnd w:id="0"/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  <w:r w:rsidR="00D23E0C">
              <w:t>; 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  <w:r w:rsidR="00D23E0C">
              <w:t>; 4.2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736554" w:rsidP="003D6188">
            <w:pPr>
              <w:spacing w:after="120"/>
            </w:pPr>
            <w:hyperlink r:id="rId8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A57CAF" w:rsidRPr="00DB1AD9" w:rsidTr="00755DE7">
        <w:tc>
          <w:tcPr>
            <w:tcW w:w="5000" w:type="pct"/>
            <w:gridSpan w:val="2"/>
            <w:shd w:val="clear" w:color="auto" w:fill="D9D9D9" w:themeFill="background1" w:themeFillShade="D9"/>
          </w:tcPr>
          <w:p w:rsidR="00A57CAF" w:rsidRPr="00DB1AD9" w:rsidRDefault="00A57CAF" w:rsidP="00755DE7">
            <w:pPr>
              <w:jc w:val="both"/>
            </w:pPr>
            <w:r w:rsidRPr="00BD438C">
              <w:rPr>
                <w:b/>
              </w:rPr>
              <w:t xml:space="preserve">Identifikovaná podpora z iných </w:t>
            </w:r>
            <w:r>
              <w:rPr>
                <w:b/>
              </w:rPr>
              <w:t>nástrojov</w:t>
            </w:r>
            <w:r w:rsidRPr="00BD438C">
              <w:rPr>
                <w:b/>
              </w:rPr>
              <w:t xml:space="preserve"> EÚ so synergickým účinkom k programu</w:t>
            </w:r>
            <w:r w:rsidRPr="00DB1AD9">
              <w:t>:</w:t>
            </w:r>
          </w:p>
        </w:tc>
      </w:tr>
      <w:tr w:rsidR="00A57CAF" w:rsidRPr="00DB1AD9" w:rsidTr="00755DE7">
        <w:tc>
          <w:tcPr>
            <w:tcW w:w="5000" w:type="pct"/>
            <w:gridSpan w:val="2"/>
            <w:shd w:val="clear" w:color="auto" w:fill="auto"/>
          </w:tcPr>
          <w:p w:rsidR="00A57CAF" w:rsidRPr="00BD438C" w:rsidRDefault="00A57CAF" w:rsidP="00755DE7">
            <w:pPr>
              <w:jc w:val="both"/>
              <w:rPr>
                <w:b/>
              </w:rPr>
            </w:pPr>
          </w:p>
        </w:tc>
      </w:tr>
      <w:tr w:rsidR="00A57CAF" w:rsidRPr="00DB1AD9" w:rsidTr="00755DE7">
        <w:tc>
          <w:tcPr>
            <w:tcW w:w="1328" w:type="pct"/>
            <w:shd w:val="clear" w:color="auto" w:fill="D9D9D9" w:themeFill="background1" w:themeFillShade="D9"/>
          </w:tcPr>
          <w:p w:rsidR="00A57CAF" w:rsidRPr="00DB1AD9" w:rsidRDefault="00A57CAF" w:rsidP="00755DE7">
            <w:pPr>
              <w:jc w:val="both"/>
            </w:pPr>
            <w:r>
              <w:t>Program:</w:t>
            </w:r>
          </w:p>
        </w:tc>
        <w:tc>
          <w:tcPr>
            <w:tcW w:w="3672" w:type="pct"/>
            <w:shd w:val="clear" w:color="auto" w:fill="auto"/>
          </w:tcPr>
          <w:p w:rsidR="00A57CAF" w:rsidRPr="00DB1AD9" w:rsidRDefault="00A57CAF" w:rsidP="00755DE7">
            <w:pPr>
              <w:jc w:val="both"/>
            </w:pPr>
            <w:r w:rsidRPr="00B66D2F">
              <w:t>Nástroj na prepájanie Európy (CEF)</w:t>
            </w:r>
            <w:r>
              <w:t xml:space="preserve"> /INEA </w:t>
            </w:r>
            <w:r w:rsidRPr="00B66D2F">
              <w:t>(Výkonná agentúra pre inovácie a siete)</w:t>
            </w:r>
          </w:p>
        </w:tc>
      </w:tr>
      <w:tr w:rsidR="00A57CAF" w:rsidRPr="00DB1AD9" w:rsidTr="00755DE7">
        <w:tc>
          <w:tcPr>
            <w:tcW w:w="1328" w:type="pct"/>
            <w:shd w:val="clear" w:color="auto" w:fill="D9D9D9" w:themeFill="background1" w:themeFillShade="D9"/>
          </w:tcPr>
          <w:p w:rsidR="00A57CAF" w:rsidRPr="00DB1AD9" w:rsidRDefault="00A57CAF" w:rsidP="00755DE7">
            <w:pPr>
              <w:jc w:val="both"/>
            </w:pPr>
            <w:r w:rsidRPr="00DB1AD9">
              <w:t>Dodatočné informácie:</w:t>
            </w:r>
          </w:p>
        </w:tc>
        <w:tc>
          <w:tcPr>
            <w:tcW w:w="3672" w:type="pct"/>
            <w:shd w:val="clear" w:color="auto" w:fill="auto"/>
          </w:tcPr>
          <w:p w:rsidR="00A57CAF" w:rsidRPr="00DB1AD9" w:rsidRDefault="00736554" w:rsidP="00755DE7">
            <w:pPr>
              <w:spacing w:after="120"/>
            </w:pPr>
            <w:hyperlink r:id="rId9" w:history="1">
              <w:r w:rsidR="00A57CAF">
                <w:rPr>
                  <w:rStyle w:val="Hypertextovprepojenie"/>
                </w:rPr>
                <w:t>http://inea.ec.europa.eu/en/cef/cef.htm</w:t>
              </w:r>
            </w:hyperlink>
          </w:p>
        </w:tc>
      </w:tr>
      <w:tr w:rsidR="00A57CAF" w:rsidRPr="00DB1AD9" w:rsidTr="00755DE7">
        <w:tc>
          <w:tcPr>
            <w:tcW w:w="1328" w:type="pct"/>
            <w:shd w:val="clear" w:color="auto" w:fill="FFFFFF" w:themeFill="background1"/>
          </w:tcPr>
          <w:p w:rsidR="00A57CAF" w:rsidRPr="00DB1AD9" w:rsidRDefault="00A57CAF" w:rsidP="00755DE7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A57CAF" w:rsidRPr="00DB1AD9" w:rsidRDefault="00A57CAF" w:rsidP="00755DE7"/>
        </w:tc>
      </w:tr>
    </w:tbl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A57CAF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0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736554">
          <w:rPr>
            <w:noProof/>
          </w:rPr>
          <w:t>1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E3F64"/>
    <w:rsid w:val="000F1CE2"/>
    <w:rsid w:val="00116F61"/>
    <w:rsid w:val="00127AED"/>
    <w:rsid w:val="0013479E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07AEE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36554"/>
    <w:rsid w:val="007635D2"/>
    <w:rsid w:val="0076414C"/>
    <w:rsid w:val="00765555"/>
    <w:rsid w:val="00771CC6"/>
    <w:rsid w:val="00782970"/>
    <w:rsid w:val="007A0A10"/>
    <w:rsid w:val="007A60EF"/>
    <w:rsid w:val="007E252D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57CAF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23E0C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23E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2014.gov.sk/hlavna-stranka-central-201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nea.ec.europa.eu/en/cef/cef.ht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88AFA-BD84-4065-A64A-485F929A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12</cp:revision>
  <cp:lastPrinted>2014-06-27T08:05:00Z</cp:lastPrinted>
  <dcterms:created xsi:type="dcterms:W3CDTF">2016-03-03T10:13:00Z</dcterms:created>
  <dcterms:modified xsi:type="dcterms:W3CDTF">2016-05-19T08:04:00Z</dcterms:modified>
</cp:coreProperties>
</file>