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77777777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>ako riadiaci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2D87AAE8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40324E" w:rsidRPr="0040324E">
        <w:rPr>
          <w:rFonts w:ascii="Arial Narrow" w:hAnsi="Arial Narrow" w:cstheme="minorHAnsi"/>
          <w:b/>
          <w:color w:val="auto"/>
          <w:sz w:val="28"/>
          <w:szCs w:val="28"/>
        </w:rPr>
        <w:t>OPII-84-3.2-DPB-EL2</w:t>
      </w:r>
    </w:p>
    <w:p w14:paraId="78F1B575" w14:textId="46210D40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2744E3" w:rsidRPr="002744E3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40324E">
        <w:rPr>
          <w:rFonts w:ascii="Arial Narrow" w:hAnsi="Arial Narrow"/>
          <w:b/>
          <w:lang w:eastAsia="sk-SK"/>
        </w:rPr>
        <w:t>3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6EE854B8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40324E" w:rsidRPr="00B500C8" w14:paraId="3D2288DF" w14:textId="77777777" w:rsidTr="00B35FEE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26597A1" w14:textId="77777777" w:rsidR="0040324E" w:rsidRPr="00B500C8" w:rsidRDefault="0040324E" w:rsidP="0040324E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</w:tcPr>
          <w:p w14:paraId="4E76C2F8" w14:textId="7613B772" w:rsidR="0040324E" w:rsidRPr="00B500C8" w:rsidRDefault="0040324E" w:rsidP="0040324E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660BDB">
              <w:t>3 - Verejná osobná doprava</w:t>
            </w:r>
          </w:p>
        </w:tc>
      </w:tr>
      <w:tr w:rsidR="0040324E" w:rsidRPr="00B500C8" w14:paraId="5BBF26F2" w14:textId="77777777" w:rsidTr="00B35FEE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0E9B89D" w14:textId="77777777" w:rsidR="0040324E" w:rsidRPr="00B500C8" w:rsidRDefault="0040324E" w:rsidP="0040324E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912" w:type="dxa"/>
          </w:tcPr>
          <w:p w14:paraId="515C4490" w14:textId="36280D5B" w:rsidR="0040324E" w:rsidRPr="00B500C8" w:rsidRDefault="0040324E" w:rsidP="0040324E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660BDB">
              <w:t xml:space="preserve">7ii): Vývoj a zlepšovanie ekologicky priaznivých, vrátane </w:t>
            </w:r>
            <w:proofErr w:type="spellStart"/>
            <w:r w:rsidRPr="00660BDB">
              <w:t>nízkohlukových</w:t>
            </w:r>
            <w:proofErr w:type="spellEnd"/>
            <w:r w:rsidRPr="00660BDB">
              <w:t xml:space="preserve">, a </w:t>
            </w:r>
            <w:proofErr w:type="spellStart"/>
            <w:r w:rsidRPr="00660BDB">
              <w:t>nízkouhlíkových</w:t>
            </w:r>
            <w:proofErr w:type="spellEnd"/>
            <w:r w:rsidRPr="00660BDB">
              <w:t xml:space="preserve">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40324E" w:rsidRPr="00B500C8" w14:paraId="40D06B57" w14:textId="77777777" w:rsidTr="00B35FEE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F45FB90" w14:textId="77777777" w:rsidR="0040324E" w:rsidRPr="00B500C8" w:rsidRDefault="0040324E" w:rsidP="0040324E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</w:tcPr>
          <w:p w14:paraId="4AD0A17F" w14:textId="28B53318" w:rsidR="0040324E" w:rsidRPr="00B500C8" w:rsidRDefault="0040324E" w:rsidP="0040324E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660BDB">
              <w:t>3.2: Zvýšenie atraktivity a prístupnosti verejnej osobnej dopravy prostredníctvom obnovy mobilných prostriedkov dráhovej MHD</w:t>
            </w:r>
          </w:p>
        </w:tc>
      </w:tr>
      <w:tr w:rsidR="004209B0" w:rsidRPr="00B500C8" w14:paraId="04B017F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6B2B928" w14:textId="77777777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912" w:type="dxa"/>
            <w:vAlign w:val="center"/>
          </w:tcPr>
          <w:p w14:paraId="6175F11F" w14:textId="6A119D36" w:rsidR="004209B0" w:rsidRPr="00B500C8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D45093">
              <w:rPr>
                <w:rFonts w:ascii="Arial Narrow" w:hAnsi="Arial Narrow" w:cstheme="minorHAnsi"/>
              </w:rPr>
              <w:t>neuplatňuje sa</w:t>
            </w:r>
          </w:p>
        </w:tc>
      </w:tr>
      <w:tr w:rsidR="00152F74" w:rsidRPr="00B500C8" w14:paraId="31994839" w14:textId="77777777" w:rsidTr="00EC20C3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2933EAE" w14:textId="77777777" w:rsidR="00152F74" w:rsidRPr="00B500C8" w:rsidRDefault="00152F74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</w:tcPr>
          <w:p w14:paraId="15D89A04" w14:textId="49F582B8" w:rsidR="00152F74" w:rsidRPr="00B500C8" w:rsidRDefault="00152F74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F90E23">
              <w:t>Kohézny fond (ďalej aj „KF“)</w:t>
            </w:r>
          </w:p>
        </w:tc>
      </w:tr>
      <w:tr w:rsidR="0040324E" w:rsidRPr="00B500C8" w14:paraId="26763F65" w14:textId="77777777" w:rsidTr="00EC20C3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47218" w14:textId="77777777" w:rsidR="0040324E" w:rsidRPr="00B500C8" w:rsidRDefault="0040324E" w:rsidP="0040324E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</w:tcPr>
          <w:p w14:paraId="6E49F62E" w14:textId="0FC78E1C" w:rsidR="0040324E" w:rsidRPr="00B500C8" w:rsidRDefault="0040324E" w:rsidP="0040324E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641718">
              <w:t>Dopravný podnik Bratislava, a. s.</w:t>
            </w:r>
          </w:p>
        </w:tc>
      </w:tr>
      <w:tr w:rsidR="0040324E" w:rsidRPr="00D939EA" w14:paraId="7E9EA0A3" w14:textId="77777777" w:rsidTr="00EC20C3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16AC2C3" w14:textId="77777777" w:rsidR="0040324E" w:rsidRPr="00B500C8" w:rsidRDefault="0040324E" w:rsidP="0040324E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912" w:type="dxa"/>
          </w:tcPr>
          <w:p w14:paraId="17BE67BE" w14:textId="1EED5CE6" w:rsidR="0040324E" w:rsidRPr="00B500C8" w:rsidRDefault="0040324E" w:rsidP="0040324E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641718">
              <w:t>DPB, Obnova vozového parku električiek v Bratislave – 2. etapa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210D059A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802E1D">
        <w:rPr>
          <w:rFonts w:ascii="Arial Narrow" w:hAnsi="Arial Narrow" w:cstheme="minorHAnsi"/>
          <w:b/>
          <w:lang w:eastAsia="sk-SK"/>
        </w:rPr>
        <w:t>18.5.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152F74">
        <w:rPr>
          <w:rFonts w:ascii="Arial Narrow" w:hAnsi="Arial Narrow" w:cstheme="minorHAnsi"/>
          <w:b/>
          <w:lang w:eastAsia="sk-SK"/>
        </w:rPr>
        <w:t>1</w:t>
      </w:r>
    </w:p>
    <w:p w14:paraId="30F1DC03" w14:textId="34086B73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802E1D">
        <w:rPr>
          <w:rFonts w:ascii="Arial Narrow" w:hAnsi="Arial Narrow" w:cstheme="minorHAnsi"/>
          <w:b/>
          <w:lang w:eastAsia="sk-SK"/>
        </w:rPr>
        <w:t>19.5.</w:t>
      </w:r>
      <w:bookmarkStart w:id="0" w:name="_GoBack"/>
      <w:bookmarkEnd w:id="0"/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152F74">
        <w:rPr>
          <w:rFonts w:ascii="Arial Narrow" w:hAnsi="Arial Narrow" w:cstheme="minorHAnsi"/>
          <w:b/>
          <w:lang w:eastAsia="sk-SK"/>
        </w:rPr>
        <w:t>1</w:t>
      </w:r>
    </w:p>
    <w:p w14:paraId="6E1FD964" w14:textId="6236BE0C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721E93BC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 w:rsidR="00586D35">
        <w:rPr>
          <w:rFonts w:ascii="Arial Narrow" w:hAnsi="Arial Narrow" w:cstheme="minorHAnsi"/>
          <w:lang w:eastAsia="sk-SK"/>
        </w:rPr>
        <w:t xml:space="preserve">vyzvania </w:t>
      </w:r>
      <w:r w:rsidRPr="00F07438">
        <w:rPr>
          <w:rFonts w:ascii="Arial Narrow" w:hAnsi="Arial Narrow" w:cstheme="minorHAnsi"/>
          <w:lang w:eastAsia="sk-SK"/>
        </w:rPr>
        <w:t>s</w:t>
      </w:r>
      <w:r w:rsidR="00586D35">
        <w:rPr>
          <w:rFonts w:ascii="Arial Narrow" w:hAnsi="Arial Narrow" w:cstheme="minorHAnsi"/>
          <w:lang w:eastAsia="sk-SK"/>
        </w:rPr>
        <w:t xml:space="preserve"> </w:t>
      </w:r>
      <w:r w:rsidR="002744E3">
        <w:rPr>
          <w:rFonts w:ascii="Arial Narrow" w:hAnsi="Arial Narrow" w:cstheme="minorHAnsi"/>
          <w:lang w:eastAsia="sk-SK"/>
        </w:rPr>
        <w:t>národn</w:t>
      </w:r>
      <w:r w:rsidR="00152F74">
        <w:rPr>
          <w:rFonts w:ascii="Arial Narrow" w:hAnsi="Arial Narrow" w:cstheme="minorHAnsi"/>
          <w:lang w:eastAsia="sk-SK"/>
        </w:rPr>
        <w:t>ým</w:t>
      </w:r>
      <w:r w:rsidR="002744E3">
        <w:rPr>
          <w:rFonts w:ascii="Arial Narrow" w:hAnsi="Arial Narrow" w:cstheme="minorHAnsi"/>
          <w:lang w:eastAsia="sk-SK"/>
        </w:rPr>
        <w:t xml:space="preserve"> projekt</w:t>
      </w:r>
      <w:r w:rsidR="00152F74">
        <w:rPr>
          <w:rFonts w:ascii="Arial Narrow" w:hAnsi="Arial Narrow" w:cstheme="minorHAnsi"/>
          <w:lang w:eastAsia="sk-SK"/>
        </w:rPr>
        <w:t>om</w:t>
      </w:r>
      <w:r w:rsidR="00586D35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250699F2" w14:textId="4F2C4F15" w:rsidR="00A346F0" w:rsidRDefault="00A346F0" w:rsidP="00127C9D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Časť 1.3 zmena indikatívnej výšky finančných prostriedkov vyčlenených na vyzvanie zo zdroja EÚ;</w:t>
      </w:r>
    </w:p>
    <w:p w14:paraId="4DD74D0B" w14:textId="408FC267" w:rsidR="00127C9D" w:rsidRDefault="00D63A6D" w:rsidP="00127C9D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BD41BE">
        <w:rPr>
          <w:rFonts w:ascii="Arial Narrow" w:hAnsi="Arial Narrow" w:cstheme="minorHAnsi"/>
          <w:sz w:val="22"/>
          <w:szCs w:val="22"/>
        </w:rPr>
        <w:t>2</w:t>
      </w:r>
      <w:r w:rsidR="002744E3" w:rsidRPr="002744E3">
        <w:rPr>
          <w:rFonts w:ascii="Arial Narrow" w:hAnsi="Arial Narrow" w:cstheme="minorHAnsi"/>
          <w:sz w:val="22"/>
          <w:szCs w:val="22"/>
        </w:rPr>
        <w:t>.</w:t>
      </w:r>
      <w:r w:rsidR="00AA2FAD">
        <w:rPr>
          <w:rFonts w:ascii="Arial Narrow" w:hAnsi="Arial Narrow" w:cstheme="minorHAnsi"/>
          <w:sz w:val="22"/>
          <w:szCs w:val="22"/>
        </w:rPr>
        <w:t xml:space="preserve"> </w:t>
      </w:r>
      <w:r w:rsidR="00BD41BE">
        <w:rPr>
          <w:rFonts w:ascii="Arial Narrow" w:hAnsi="Arial Narrow" w:cstheme="minorHAnsi"/>
          <w:sz w:val="22"/>
          <w:szCs w:val="22"/>
        </w:rPr>
        <w:t>Podmienky poskytnutia príspevku</w:t>
      </w:r>
      <w:r>
        <w:rPr>
          <w:rFonts w:ascii="Arial Narrow" w:hAnsi="Arial Narrow" w:cstheme="minorHAnsi"/>
          <w:sz w:val="22"/>
          <w:szCs w:val="22"/>
        </w:rPr>
        <w:t>, PPP č. 12 oprávnenosť aktivít – pridaná aktivita E. Projektová príprava.</w:t>
      </w:r>
      <w:r w:rsidR="00BD41BE">
        <w:rPr>
          <w:rFonts w:ascii="Arial Narrow" w:hAnsi="Arial Narrow" w:cstheme="minorHAnsi"/>
          <w:sz w:val="22"/>
          <w:szCs w:val="22"/>
        </w:rPr>
        <w:t xml:space="preserve"> 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658DB96F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</w:t>
      </w:r>
      <w:r w:rsidR="000F7BB5">
        <w:rPr>
          <w:rFonts w:ascii="Arial Narrow" w:hAnsi="Arial Narrow"/>
        </w:rPr>
        <w:t xml:space="preserve">pokiaľ RO OPII </w:t>
      </w:r>
      <w:r>
        <w:rPr>
          <w:rFonts w:ascii="Arial Narrow" w:hAnsi="Arial Narrow"/>
        </w:rPr>
        <w:t>písomne neinformoval žiadateľa o ukončení konania</w:t>
      </w:r>
      <w:r w:rsidR="000F7BB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 žiadosti o NFP. RO OPII umožní žiadateľovi doplniť podanú žiadosť o NFP.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C252B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86D35"/>
    <w:rsid w:val="005B299A"/>
    <w:rsid w:val="005C184F"/>
    <w:rsid w:val="005D4C50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8567A"/>
    <w:rsid w:val="00A055B9"/>
    <w:rsid w:val="00A21518"/>
    <w:rsid w:val="00A346F0"/>
    <w:rsid w:val="00A42277"/>
    <w:rsid w:val="00A95613"/>
    <w:rsid w:val="00AA2FAD"/>
    <w:rsid w:val="00AA3293"/>
    <w:rsid w:val="00AC4DA7"/>
    <w:rsid w:val="00B1269D"/>
    <w:rsid w:val="00B400D7"/>
    <w:rsid w:val="00B43627"/>
    <w:rsid w:val="00B500C8"/>
    <w:rsid w:val="00B84DA6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5</cp:revision>
  <cp:lastPrinted>2020-08-12T10:18:00Z</cp:lastPrinted>
  <dcterms:created xsi:type="dcterms:W3CDTF">2021-05-17T12:11:00Z</dcterms:created>
  <dcterms:modified xsi:type="dcterms:W3CDTF">2021-05-18T08:10:00Z</dcterms:modified>
</cp:coreProperties>
</file>