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</w:p>
    <w:p w:rsidR="00FF3014" w:rsidRDefault="00FF3014" w:rsidP="00FF3014">
      <w:pPr>
        <w:pStyle w:val="Default"/>
      </w:pPr>
      <w:bookmarkStart w:id="0" w:name="_GoBack"/>
      <w:bookmarkEnd w:id="0"/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17577C"/>
    <w:rsid w:val="002F547F"/>
    <w:rsid w:val="003D4A83"/>
    <w:rsid w:val="00577F1D"/>
    <w:rsid w:val="007A1163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F62865C-8696-46FF-90A2-E1877761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1FE37-6FEC-4B9D-939B-7F442FB4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2016-02-04T13:50:00Z</dcterms:modified>
</cp:coreProperties>
</file>