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42639000"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814C3" w:rsidRPr="00A814C3">
        <w:rPr>
          <w:rFonts w:ascii="Arial Narrow" w:hAnsi="Arial Narrow" w:cstheme="minorHAnsi"/>
          <w:color w:val="auto"/>
          <w:sz w:val="28"/>
          <w:szCs w:val="28"/>
        </w:rPr>
        <w:t>OPII-</w:t>
      </w:r>
      <w:r w:rsidR="00AD7C1C">
        <w:rPr>
          <w:rFonts w:ascii="Arial Narrow" w:hAnsi="Arial Narrow" w:cstheme="minorHAnsi"/>
          <w:color w:val="auto"/>
          <w:sz w:val="28"/>
          <w:szCs w:val="28"/>
        </w:rPr>
        <w:t>50</w:t>
      </w:r>
      <w:r w:rsidR="00A814C3" w:rsidRPr="00A814C3">
        <w:rPr>
          <w:rFonts w:ascii="Arial Narrow" w:hAnsi="Arial Narrow" w:cstheme="minorHAnsi"/>
          <w:color w:val="auto"/>
          <w:sz w:val="28"/>
          <w:szCs w:val="28"/>
        </w:rPr>
        <w:t>-6.2-NP-SSC</w:t>
      </w:r>
    </w:p>
    <w:p w14:paraId="1B31E672" w14:textId="44304C60"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ins w:id="0" w:author="GC" w:date="2020-08-12T12:05:00Z">
        <w:r w:rsidR="003A3ACA">
          <w:rPr>
            <w:rFonts w:ascii="Arial Narrow" w:hAnsi="Arial Narrow"/>
            <w:b/>
            <w:lang w:eastAsia="sk-SK"/>
          </w:rPr>
          <w:t xml:space="preserve"> </w:t>
        </w:r>
        <w:r w:rsidR="003A3ACA">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56DEA6F" w:rsidR="00304501" w:rsidRPr="00472A05" w:rsidRDefault="00192AB0" w:rsidP="002D32D0">
            <w:pPr>
              <w:spacing w:before="120" w:after="120" w:line="240" w:lineRule="auto"/>
              <w:rPr>
                <w:rFonts w:ascii="Arial Narrow" w:hAnsi="Arial Narrow"/>
                <w:lang w:eastAsia="de-DE"/>
              </w:rPr>
            </w:pPr>
            <w:r w:rsidRPr="00472A05">
              <w:rPr>
                <w:rFonts w:ascii="Arial Narrow" w:hAnsi="Arial Narrow"/>
                <w:bCs/>
              </w:rPr>
              <w:t>7</w:t>
            </w:r>
            <w:r w:rsidR="002D32D0" w:rsidRPr="00472A05">
              <w:rPr>
                <w:rFonts w:ascii="Arial Narrow" w:hAnsi="Arial Narrow"/>
                <w:bCs/>
              </w:rPr>
              <w:t>b</w:t>
            </w:r>
            <w:r w:rsidRPr="00472A05">
              <w:rPr>
                <w:rFonts w:ascii="Arial Narrow" w:hAnsi="Arial Narrow"/>
                <w:bCs/>
              </w:rPr>
              <w:t xml:space="preserve">): </w:t>
            </w:r>
            <w:r w:rsidR="002D32D0" w:rsidRPr="00472A05">
              <w:rPr>
                <w:rFonts w:ascii="Arial Narrow" w:hAnsi="Arial Narrow"/>
                <w:bCs/>
              </w:rPr>
              <w:t>Posilnenie regionálnej mobility prepojením sekundárnych a </w:t>
            </w:r>
            <w:r w:rsidR="00472A05" w:rsidRPr="00472A05">
              <w:rPr>
                <w:rFonts w:ascii="Arial Narrow" w:hAnsi="Arial Narrow"/>
                <w:bCs/>
              </w:rPr>
              <w:t>terciárnych</w:t>
            </w:r>
            <w:r w:rsidR="002D32D0" w:rsidRPr="00472A05">
              <w:rPr>
                <w:rFonts w:ascii="Arial Narrow" w:hAnsi="Arial Narrow"/>
                <w:bCs/>
              </w:rPr>
              <w:t xml:space="preserve"> uzlov s infraštruktúrou TEN-T vrátane multimodálnych uzlov</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24C784FC" w:rsidR="00D33A6C" w:rsidRPr="00472A05" w:rsidRDefault="002D32D0" w:rsidP="002D32D0">
            <w:pPr>
              <w:spacing w:before="120" w:after="120" w:line="240" w:lineRule="auto"/>
              <w:rPr>
                <w:rFonts w:ascii="Arial Narrow" w:hAnsi="Arial Narrow"/>
              </w:rPr>
            </w:pPr>
            <w:r w:rsidRPr="00472A05">
              <w:rPr>
                <w:rFonts w:ascii="Arial Narrow" w:hAnsi="Arial Narrow"/>
              </w:rPr>
              <w:t>6.2 Zlepšenie bezpečnosti a dostupnosti cestnej infraštruktúry TEN-T a regionálnej mobility</w:t>
            </w:r>
            <w:r w:rsidR="00170089" w:rsidRPr="00472A05">
              <w:rPr>
                <w:rFonts w:ascii="Arial Narrow" w:hAnsi="Arial Narrow"/>
              </w:rPr>
              <w:t xml:space="preserve"> </w:t>
            </w:r>
            <w:r w:rsidRPr="00472A05">
              <w:rPr>
                <w:rFonts w:ascii="Arial Narrow" w:hAnsi="Arial Narrow"/>
              </w:rPr>
              <w:t>prostredníctvom výstavby a modernizácie ciest I.</w:t>
            </w:r>
            <w:r w:rsidR="00472A05">
              <w:rPr>
                <w:rFonts w:ascii="Arial Narrow" w:hAnsi="Arial Narrow"/>
              </w:rPr>
              <w:t xml:space="preserve"> </w:t>
            </w:r>
            <w:r w:rsidRPr="00472A05">
              <w:rPr>
                <w:rFonts w:ascii="Arial Narrow" w:hAnsi="Arial Narrow"/>
              </w:rPr>
              <w:t>triedy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0F122C2" w:rsidR="007E5C50" w:rsidRPr="00472A05" w:rsidRDefault="002D32D0" w:rsidP="00F1589B">
            <w:pPr>
              <w:spacing w:before="120" w:after="120" w:line="240" w:lineRule="auto"/>
              <w:rPr>
                <w:rFonts w:ascii="Arial Narrow" w:hAnsi="Arial Narrow" w:cstheme="minorHAnsi"/>
              </w:rPr>
            </w:pPr>
            <w:r w:rsidRPr="00472A05">
              <w:rPr>
                <w:rFonts w:ascii="Arial Narrow" w:hAnsi="Arial Narrow" w:cstheme="minorHAnsi"/>
              </w:rPr>
              <w:t>Slovenská správa ciest</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09E5E5C1" w:rsidR="005A2101" w:rsidRPr="00AD7C1C" w:rsidRDefault="00AD7C1C" w:rsidP="00C53CC5">
            <w:pPr>
              <w:spacing w:before="120" w:after="120" w:line="240" w:lineRule="auto"/>
              <w:rPr>
                <w:rFonts w:ascii="Arial Narrow" w:hAnsi="Arial Narrow"/>
                <w:color w:val="0000FF"/>
                <w:u w:val="single"/>
              </w:rPr>
            </w:pPr>
            <w:r w:rsidRPr="00AD7C1C">
              <w:rPr>
                <w:rFonts w:ascii="Arial Narrow" w:hAnsi="Arial Narrow" w:cstheme="minorHAnsi"/>
                <w:b/>
              </w:rPr>
              <w:t>Modernizácia vybraných úsekov ciest I. triedy v ZA a TN kraji, I/54 Moravské Lieskové – Nové Mesto nad Váhom</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7CD090D1" w:rsidR="00B574AD" w:rsidRPr="00F605EE" w:rsidRDefault="00C6050A" w:rsidP="00DF39C9">
            <w:pPr>
              <w:spacing w:before="120" w:after="120" w:line="240" w:lineRule="auto"/>
              <w:rPr>
                <w:rFonts w:ascii="Arial Narrow" w:hAnsi="Arial Narrow" w:cstheme="minorHAnsi"/>
              </w:rPr>
            </w:pPr>
            <w:r>
              <w:rPr>
                <w:rFonts w:ascii="Arial Narrow" w:hAnsi="Arial Narrow" w:cstheme="minorHAnsi"/>
              </w:rPr>
              <w:t>21</w:t>
            </w:r>
            <w:r w:rsidR="001A56C9">
              <w:rPr>
                <w:rFonts w:ascii="Arial Narrow" w:hAnsi="Arial Narrow" w:cstheme="minorHAnsi"/>
              </w:rPr>
              <w:t>.01.2020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1A9982A4"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del w:id="1" w:author="GC" w:date="2020-08-12T12:07:00Z">
              <w:r w:rsidR="00AD7C1C" w:rsidRPr="00AD7C1C" w:rsidDel="003A3ACA">
                <w:rPr>
                  <w:rFonts w:ascii="Arial Narrow" w:hAnsi="Arial Narrow" w:cstheme="minorHAnsi"/>
                  <w:b/>
                </w:rPr>
                <w:delText>2 252 238</w:delText>
              </w:r>
            </w:del>
            <w:ins w:id="2" w:author="GC" w:date="2020-08-12T12:07:00Z">
              <w:r w:rsidR="003A3ACA">
                <w:rPr>
                  <w:rFonts w:ascii="Arial Narrow" w:hAnsi="Arial Narrow" w:cstheme="minorHAnsi"/>
                  <w:b/>
                </w:rPr>
                <w:t>3 733 289</w:t>
              </w:r>
            </w:ins>
            <w:r w:rsidR="00AD7C1C" w:rsidRPr="00AD7C1C">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w:t>
              </w:r>
              <w:bookmarkStart w:id="3" w:name="_GoBack"/>
              <w:bookmarkEnd w:id="3"/>
              <w:r w:rsidR="00AB4D3C" w:rsidRPr="008946B8">
                <w:rPr>
                  <w:rStyle w:val="Hypertextovprepojenie"/>
                  <w:rFonts w:ascii="Arial Narrow" w:hAnsi="Arial Narrow"/>
                  <w:color w:val="auto"/>
                  <w:sz w:val="22"/>
                  <w:szCs w:val="22"/>
                </w:rPr>
                <w:t>.gov.sk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C53CC5">
                    <w:rPr>
                      <w:rFonts w:ascii="Arial Narrow" w:eastAsia="Times New Roman" w:hAnsi="Arial Narrow"/>
                      <w:b/>
                      <w:bCs/>
                      <w:color w:val="000000"/>
                      <w:lang w:eastAsia="sk-SK"/>
                    </w:rPr>
                    <w:t xml:space="preserve">% </w:t>
                  </w:r>
                  <w:r w:rsidR="004F448E" w:rsidRPr="00C53CC5">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5B995F85" w14:textId="77777777" w:rsidR="007C217C" w:rsidRDefault="007C217C"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Slovenská správa ciest</w:t>
                  </w:r>
                </w:p>
                <w:p w14:paraId="13059C36" w14:textId="2AF5884D" w:rsidR="00420DF5" w:rsidRPr="00F1589B" w:rsidRDefault="00C953B7" w:rsidP="007C217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w:t>
                  </w:r>
                  <w:r w:rsidR="007C217C">
                    <w:rPr>
                      <w:rFonts w:ascii="Arial Narrow" w:eastAsia="Times New Roman" w:hAnsi="Arial Narrow"/>
                      <w:color w:val="000000"/>
                      <w:lang w:eastAsia="sk-SK"/>
                    </w:rPr>
                    <w:t>forma: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A02F506" w14:textId="77777777" w:rsidR="00C9602A" w:rsidRDefault="000B045D"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50304286" w14:textId="77777777" w:rsidR="00FF2F50" w:rsidRDefault="00FF2F50" w:rsidP="00FF2F50">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674E4C5" w:rsidR="00FF2F50" w:rsidRPr="00450B6F" w:rsidRDefault="00FF2F50" w:rsidP="00FF2F50">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lastRenderedPageBreak/>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FE0F6EC" w14:textId="77777777" w:rsidR="007C217C" w:rsidRDefault="007C217C" w:rsidP="00D45093">
            <w:pPr>
              <w:spacing w:before="120" w:after="0" w:line="240" w:lineRule="auto"/>
              <w:jc w:val="both"/>
              <w:rPr>
                <w:rFonts w:ascii="Arial Narrow" w:hAnsi="Arial Narrow"/>
                <w:b/>
              </w:rPr>
            </w:pPr>
            <w:r>
              <w:rPr>
                <w:rFonts w:ascii="Arial Narrow" w:hAnsi="Arial Narrow"/>
                <w:b/>
              </w:rPr>
              <w:t>Slovenská správa ciest</w:t>
            </w:r>
          </w:p>
          <w:p w14:paraId="490AB1A0" w14:textId="3D2F0509"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69DFAFD1"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D25C39">
              <w:rPr>
                <w:rFonts w:ascii="Arial Narrow" w:hAnsi="Arial Narrow"/>
                <w:sz w:val="22"/>
                <w:szCs w:val="22"/>
              </w:rPr>
              <w:t> </w:t>
            </w:r>
            <w:r>
              <w:rPr>
                <w:rFonts w:ascii="Arial Narrow" w:hAnsi="Arial Narrow"/>
                <w:sz w:val="22"/>
                <w:szCs w:val="22"/>
              </w:rPr>
              <w:t>SR</w:t>
            </w:r>
            <w:r w:rsidR="00D25C39">
              <w:rPr>
                <w:rFonts w:ascii="Arial Narrow" w:hAnsi="Arial Narrow"/>
                <w:sz w:val="22"/>
                <w:szCs w:val="22"/>
              </w:rPr>
              <w:t>.</w:t>
            </w:r>
          </w:p>
          <w:p w14:paraId="5546C957" w14:textId="77777777" w:rsidR="00D25C39" w:rsidRPr="00D25C39" w:rsidRDefault="00D25C39" w:rsidP="00D25C39">
            <w:pPr>
              <w:pStyle w:val="Default"/>
              <w:spacing w:before="120"/>
              <w:jc w:val="both"/>
              <w:rPr>
                <w:rFonts w:ascii="Arial Narrow" w:hAnsi="Arial Narrow"/>
                <w:sz w:val="22"/>
                <w:szCs w:val="22"/>
              </w:rPr>
            </w:pPr>
            <w:r w:rsidRPr="00D25C39">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1AE9B24B" w:rsidR="00907E29" w:rsidRPr="00F1589B" w:rsidRDefault="00D25C39" w:rsidP="00974A1E">
            <w:pPr>
              <w:pStyle w:val="Default"/>
              <w:spacing w:before="120"/>
              <w:jc w:val="both"/>
              <w:rPr>
                <w:rFonts w:ascii="Arial Narrow" w:hAnsi="Arial Narrow"/>
                <w:sz w:val="22"/>
                <w:szCs w:val="22"/>
              </w:rPr>
            </w:pPr>
            <w:r w:rsidRPr="00D25C39">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F2F50" w:rsidRPr="00954355" w14:paraId="0109A442" w14:textId="77777777" w:rsidTr="00F863CD">
        <w:trPr>
          <w:trHeight w:val="20"/>
        </w:trPr>
        <w:tc>
          <w:tcPr>
            <w:tcW w:w="674" w:type="dxa"/>
            <w:shd w:val="clear" w:color="auto" w:fill="D9D9D9" w:themeFill="background1" w:themeFillShade="D9"/>
          </w:tcPr>
          <w:p w14:paraId="2FAF2F01" w14:textId="77777777" w:rsidR="00FF2F50" w:rsidRDefault="00FF2F5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EAB01BE" w14:textId="44A3BFC6" w:rsidR="00FF2F50" w:rsidRPr="00CB47DC" w:rsidRDefault="00FF2F50" w:rsidP="005A015D">
            <w:pPr>
              <w:pStyle w:val="Default"/>
              <w:spacing w:before="120"/>
              <w:rPr>
                <w:rFonts w:ascii="Arial Narrow" w:hAnsi="Arial Narrow"/>
                <w:b/>
                <w:bCs/>
                <w:sz w:val="22"/>
                <w:szCs w:val="22"/>
              </w:rPr>
            </w:pPr>
            <w:r w:rsidRPr="00FF2F5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316EC1B2" w14:textId="1E2972E2" w:rsidR="00FF2F50" w:rsidRPr="00F1589B" w:rsidRDefault="00FF2F50" w:rsidP="005A015D">
            <w:pPr>
              <w:pStyle w:val="Default"/>
              <w:spacing w:before="120"/>
              <w:jc w:val="both"/>
              <w:rPr>
                <w:rFonts w:ascii="Arial Narrow" w:hAnsi="Arial Narrow"/>
                <w:sz w:val="22"/>
                <w:szCs w:val="22"/>
              </w:rPr>
            </w:pPr>
            <w:r w:rsidRPr="00FF2F5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B811C11"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6.2 Zlepšenie bezpečnosti a dostupnosti cestnej infraštruktúry TEN-T a regionálnej mobility prostredníctvom výstavby a modernizácie ciest I. triedy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77D05F47" w:rsidR="005A015D" w:rsidRPr="00D44DB6" w:rsidRDefault="005A015D" w:rsidP="005A015D">
            <w:pPr>
              <w:pStyle w:val="Default"/>
              <w:spacing w:before="120"/>
              <w:jc w:val="both"/>
              <w:rPr>
                <w:rFonts w:ascii="Arial Narrow" w:hAnsi="Arial Narrow"/>
                <w:b/>
                <w:color w:val="auto"/>
                <w:sz w:val="22"/>
                <w:szCs w:val="22"/>
              </w:rPr>
            </w:pPr>
            <w:r w:rsidRPr="006A53B5">
              <w:rPr>
                <w:rFonts w:ascii="Arial Narrow" w:hAnsi="Arial Narrow"/>
                <w:b/>
                <w:color w:val="auto"/>
                <w:sz w:val="22"/>
                <w:szCs w:val="22"/>
              </w:rPr>
              <w:t>A. Výstavba a modernizácia ciest I. triedy s cieľom zvýšenia bezpečnosti a plynulosti dopravy (mimo TEN-T CORE, mimo TEN-T</w:t>
            </w:r>
            <w:r>
              <w:rPr>
                <w:rFonts w:ascii="Arial Narrow" w:hAnsi="Arial Narrow"/>
                <w:b/>
                <w:color w:val="auto"/>
                <w:sz w:val="22"/>
                <w:szCs w:val="22"/>
              </w:rPr>
              <w:t>).</w:t>
            </w:r>
          </w:p>
          <w:p w14:paraId="78A12F57" w14:textId="16552FDB"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E45F7A">
              <w:rPr>
                <w:rFonts w:ascii="Arial Narrow" w:hAnsi="Arial Narrow" w:cstheme="minorHAnsi"/>
              </w:rPr>
              <w:t xml:space="preserve"> </w:t>
            </w:r>
            <w:hyperlink r:id="rId11" w:history="1">
              <w:r w:rsidR="00E45F7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52379E65" w14:textId="77777777" w:rsidTr="00F863CD">
        <w:trPr>
          <w:trHeight w:val="20"/>
        </w:trPr>
        <w:tc>
          <w:tcPr>
            <w:tcW w:w="9524" w:type="dxa"/>
            <w:gridSpan w:val="5"/>
            <w:shd w:val="clear" w:color="auto" w:fill="D9D9D9" w:themeFill="background1" w:themeFillShade="D9"/>
          </w:tcPr>
          <w:p w14:paraId="5BF146D7" w14:textId="313F537A"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5A015D" w:rsidRPr="00954355" w14:paraId="31598BDF" w14:textId="77777777" w:rsidTr="00F863CD">
        <w:trPr>
          <w:trHeight w:val="20"/>
        </w:trPr>
        <w:tc>
          <w:tcPr>
            <w:tcW w:w="674" w:type="dxa"/>
            <w:shd w:val="clear" w:color="auto" w:fill="D9D9D9" w:themeFill="background1" w:themeFillShade="D9"/>
            <w:vAlign w:val="center"/>
          </w:tcPr>
          <w:p w14:paraId="3AC4580B" w14:textId="53C02345"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9725F3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9621FE9" w14:textId="77777777" w:rsidTr="00F863CD">
        <w:trPr>
          <w:trHeight w:val="20"/>
        </w:trPr>
        <w:tc>
          <w:tcPr>
            <w:tcW w:w="674" w:type="dxa"/>
            <w:shd w:val="clear" w:color="auto" w:fill="D9D9D9" w:themeFill="background1" w:themeFillShade="D9"/>
          </w:tcPr>
          <w:p w14:paraId="5357B012" w14:textId="2C67BA8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5A015D" w:rsidRPr="008F26C8" w:rsidRDefault="005A015D" w:rsidP="005A015D">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5D19A3B9" w:rsidR="005A015D" w:rsidRPr="00FA1731" w:rsidRDefault="005A015D" w:rsidP="00E62CEB">
            <w:pPr>
              <w:spacing w:before="120" w:after="0" w:line="240" w:lineRule="auto"/>
              <w:jc w:val="both"/>
              <w:rPr>
                <w:rFonts w:ascii="Arial Narrow" w:hAnsi="Arial Narrow" w:cstheme="minorHAns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sidR="00E62CEB">
              <w:rPr>
                <w:rFonts w:ascii="Arial Narrow" w:hAnsi="Arial Narrow"/>
              </w:rPr>
              <w:t>–</w:t>
            </w:r>
            <w:r>
              <w:rPr>
                <w:rFonts w:ascii="Arial Narrow" w:hAnsi="Arial Narrow"/>
              </w:rPr>
              <w:t xml:space="preserve"> </w:t>
            </w:r>
            <w:hyperlink r:id="rId12" w:history="1">
              <w:r w:rsidR="00DC0EB2">
                <w:rPr>
                  <w:rStyle w:val="Hypertextovprepojenie"/>
                  <w:rFonts w:ascii="Arial Narrow" w:hAnsi="Arial Narrow"/>
                </w:rPr>
                <w:t>Príručka k oprávnenosti výdavkov - OPII - Operačný program Integrovaná infraštruktúra</w:t>
              </w:r>
            </w:hyperlink>
            <w:r w:rsidR="00E45F7A">
              <w:rPr>
                <w:rStyle w:val="Hypertextovprepojenie"/>
                <w:rFonts w:ascii="Arial Narrow" w:hAnsi="Arial Narrow"/>
              </w:rPr>
              <w:t>.</w:t>
            </w:r>
            <w:r>
              <w:rPr>
                <w:rFonts w:ascii="Arial Narrow" w:hAnsi="Arial Narrow"/>
              </w:rPr>
              <w:t xml:space="preserve"> </w:t>
            </w:r>
          </w:p>
        </w:tc>
      </w:tr>
      <w:tr w:rsidR="005A015D" w:rsidRPr="00954355" w14:paraId="285001AD" w14:textId="77777777" w:rsidTr="00297244">
        <w:trPr>
          <w:trHeight w:val="545"/>
        </w:trPr>
        <w:tc>
          <w:tcPr>
            <w:tcW w:w="674" w:type="dxa"/>
            <w:shd w:val="clear" w:color="auto" w:fill="D9D9D9" w:themeFill="background1" w:themeFillShade="D9"/>
          </w:tcPr>
          <w:p w14:paraId="77CCCD51" w14:textId="553E931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6EDA1CD" w14:textId="4ECCCD9E"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6564F53C" w14:textId="300E6E33"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B985076"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p w14:paraId="2373B0BD" w14:textId="56297A7D" w:rsidR="002F2083" w:rsidRPr="00D45093" w:rsidRDefault="002F2083" w:rsidP="005A015D">
            <w:pPr>
              <w:pStyle w:val="Default"/>
              <w:spacing w:before="120"/>
              <w:jc w:val="both"/>
              <w:rPr>
                <w:rFonts w:ascii="Arial Narrow" w:hAnsi="Arial Narrow"/>
                <w:color w:val="auto"/>
                <w:sz w:val="22"/>
                <w:szCs w:val="22"/>
              </w:rPr>
            </w:pPr>
            <w:r w:rsidRPr="002F2083">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5E2DA909" w14:textId="77777777" w:rsidR="00C53CC5" w:rsidRDefault="005A015D" w:rsidP="00C53CC5">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179FEAEB" w:rsidR="005A015D" w:rsidRPr="008F26C8" w:rsidRDefault="001A616F" w:rsidP="00C53CC5">
            <w:pPr>
              <w:spacing w:after="0" w:line="240" w:lineRule="auto"/>
              <w:jc w:val="both"/>
              <w:rPr>
                <w:rFonts w:ascii="Arial Narrow" w:hAnsi="Arial Narrow"/>
                <w:color w:val="FF0000"/>
              </w:rPr>
            </w:pPr>
            <w:r>
              <w:rPr>
                <w:rFonts w:ascii="Arial Narrow" w:hAnsi="Arial Narrow"/>
                <w:b/>
              </w:rPr>
              <w:t>Trenčiansky</w:t>
            </w:r>
            <w:r w:rsidR="00ED43FA" w:rsidRPr="00ED43FA">
              <w:rPr>
                <w:rFonts w:ascii="Arial Narrow" w:hAnsi="Arial Narrow"/>
                <w:b/>
              </w:rPr>
              <w:t xml:space="preserve"> </w:t>
            </w:r>
            <w:r w:rsidR="005A015D">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ED6561A" w14:textId="77777777" w:rsidTr="00F863CD">
        <w:trPr>
          <w:trHeight w:val="20"/>
        </w:trPr>
        <w:tc>
          <w:tcPr>
            <w:tcW w:w="9524" w:type="dxa"/>
            <w:gridSpan w:val="5"/>
            <w:shd w:val="clear" w:color="auto" w:fill="D9D9D9" w:themeFill="background1" w:themeFillShade="D9"/>
          </w:tcPr>
          <w:p w14:paraId="4B1C1173" w14:textId="0F015A02"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5A015D" w:rsidRPr="00954355" w14:paraId="2028FFA2" w14:textId="77777777" w:rsidTr="00F863CD">
        <w:trPr>
          <w:trHeight w:val="20"/>
        </w:trPr>
        <w:tc>
          <w:tcPr>
            <w:tcW w:w="674" w:type="dxa"/>
            <w:shd w:val="clear" w:color="auto" w:fill="D9D9D9" w:themeFill="background1" w:themeFillShade="D9"/>
            <w:vAlign w:val="center"/>
          </w:tcPr>
          <w:p w14:paraId="4FB1D772" w14:textId="2554472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7FD0850" w14:textId="77777777" w:rsidTr="00F863CD">
        <w:trPr>
          <w:trHeight w:val="20"/>
        </w:trPr>
        <w:tc>
          <w:tcPr>
            <w:tcW w:w="674" w:type="dxa"/>
            <w:shd w:val="clear" w:color="auto" w:fill="D9D9D9" w:themeFill="background1" w:themeFillShade="D9"/>
          </w:tcPr>
          <w:p w14:paraId="5FE39CF3" w14:textId="6D07692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5A015D" w:rsidRPr="00875778" w:rsidRDefault="005A015D" w:rsidP="005A015D">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5A015D" w:rsidRDefault="005A015D" w:rsidP="005A015D">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6E0A071B" w14:textId="2AFAF531" w:rsidR="005A015D" w:rsidRPr="00875778" w:rsidRDefault="005A015D" w:rsidP="005A015D">
            <w:pPr>
              <w:pStyle w:val="Odsekzoznamu"/>
              <w:numPr>
                <w:ilvl w:val="0"/>
                <w:numId w:val="10"/>
              </w:numPr>
              <w:ind w:left="318" w:hanging="284"/>
              <w:jc w:val="both"/>
              <w:rPr>
                <w:rFonts w:ascii="Arial Narrow" w:hAnsi="Arial Narrow"/>
                <w:sz w:val="22"/>
                <w:szCs w:val="22"/>
              </w:rPr>
            </w:pPr>
            <w:r w:rsidRPr="00F438CD">
              <w:rPr>
                <w:rFonts w:ascii="Arial Narrow" w:hAnsi="Arial Narrow"/>
                <w:sz w:val="22"/>
                <w:szCs w:val="22"/>
              </w:rPr>
              <w:t>systémom zálohových platieb</w:t>
            </w:r>
            <w:r>
              <w:rPr>
                <w:rFonts w:ascii="Arial Narrow" w:hAnsi="Arial Narrow"/>
                <w:sz w:val="22"/>
                <w:szCs w:val="22"/>
              </w:rPr>
              <w:t>,</w:t>
            </w:r>
          </w:p>
          <w:p w14:paraId="23B6FD3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11993B08" w:rsidR="005A015D" w:rsidRDefault="005A015D" w:rsidP="005A015D">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w:t>
            </w:r>
            <w:r>
              <w:rPr>
                <w:rFonts w:ascii="Arial Narrow" w:hAnsi="Arial Narrow"/>
              </w:rPr>
              <w:t>,</w:t>
            </w:r>
            <w:r w:rsidRPr="00604660">
              <w:rPr>
                <w:rFonts w:ascii="Arial Narrow" w:hAnsi="Arial Narrow"/>
              </w:rPr>
              <w:t xml:space="preserve">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5A015D" w:rsidRPr="000339AF" w:rsidRDefault="005A015D" w:rsidP="005A015D">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8665265" w14:textId="77777777" w:rsidR="0010061D" w:rsidRDefault="0010061D" w:rsidP="005A015D">
            <w:pPr>
              <w:spacing w:before="120" w:after="0" w:line="240" w:lineRule="auto"/>
              <w:jc w:val="both"/>
              <w:rPr>
                <w:rFonts w:ascii="Arial Narrow" w:hAnsi="Arial Narrow"/>
              </w:rPr>
            </w:pPr>
            <w:r w:rsidRPr="0010061D">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7873A988" w:rsidR="005A015D" w:rsidRPr="00DF6198" w:rsidRDefault="0010061D" w:rsidP="005A015D">
            <w:pPr>
              <w:spacing w:before="120" w:after="0" w:line="240" w:lineRule="auto"/>
              <w:jc w:val="both"/>
              <w:rPr>
                <w:rFonts w:ascii="Arial Narrow" w:hAnsi="Arial Narrow"/>
              </w:rPr>
            </w:pPr>
            <w:r w:rsidRPr="0010061D">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A4FD9A5" w14:textId="77777777" w:rsidTr="00F863CD">
        <w:trPr>
          <w:trHeight w:val="1508"/>
        </w:trPr>
        <w:tc>
          <w:tcPr>
            <w:tcW w:w="674" w:type="dxa"/>
            <w:shd w:val="clear" w:color="auto" w:fill="D9D9D9" w:themeFill="background1" w:themeFillShade="D9"/>
          </w:tcPr>
          <w:p w14:paraId="44F41E0D" w14:textId="2508BB0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31B40F" w14:textId="77777777" w:rsidR="005A015D" w:rsidRPr="00D45093" w:rsidRDefault="005A015D" w:rsidP="005A015D">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589E55C0" w14:textId="2B01AA08"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t xml:space="preserve"> </w:t>
            </w:r>
            <w:r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5A015D" w:rsidRPr="00D45093" w:rsidRDefault="005A015D" w:rsidP="005A015D">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5A015D" w:rsidRPr="00954355" w14:paraId="521466C1" w14:textId="77777777" w:rsidTr="00F863CD">
        <w:trPr>
          <w:trHeight w:val="2070"/>
        </w:trPr>
        <w:tc>
          <w:tcPr>
            <w:tcW w:w="674" w:type="dxa"/>
            <w:shd w:val="clear" w:color="auto" w:fill="D9D9D9" w:themeFill="background1" w:themeFillShade="D9"/>
          </w:tcPr>
          <w:p w14:paraId="52C851BC" w14:textId="5AFBAC05"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5A015D" w:rsidRPr="00327AD2" w:rsidRDefault="005A015D" w:rsidP="005A015D">
            <w:pPr>
              <w:pStyle w:val="Default"/>
              <w:spacing w:before="120"/>
              <w:rPr>
                <w:rFonts w:ascii="Arial Narrow" w:hAnsi="Arial Narrow"/>
                <w:b/>
                <w:bCs/>
                <w:color w:val="FF0000"/>
                <w:sz w:val="22"/>
                <w:szCs w:val="22"/>
              </w:rPr>
            </w:pPr>
          </w:p>
          <w:p w14:paraId="378C2F9E" w14:textId="157D8839" w:rsidR="005A015D" w:rsidRPr="00327AD2" w:rsidRDefault="005A015D" w:rsidP="005A015D">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1"/>
            </w:r>
            <w:r w:rsidRPr="00D45093">
              <w:rPr>
                <w:rFonts w:ascii="Arial Narrow" w:hAnsi="Arial Narrow"/>
                <w:color w:val="auto"/>
                <w:sz w:val="22"/>
                <w:szCs w:val="22"/>
              </w:rPr>
              <w:t xml:space="preserve">. </w:t>
            </w:r>
          </w:p>
          <w:p w14:paraId="0E62BC45"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5A015D" w:rsidRPr="00D45093" w:rsidRDefault="005A015D" w:rsidP="005A015D">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5A015D" w:rsidRPr="00954355" w14:paraId="6DAC56D6" w14:textId="77777777" w:rsidTr="00F863CD">
        <w:trPr>
          <w:trHeight w:val="818"/>
        </w:trPr>
        <w:tc>
          <w:tcPr>
            <w:tcW w:w="674" w:type="dxa"/>
            <w:shd w:val="clear" w:color="auto" w:fill="D9D9D9" w:themeFill="background1" w:themeFillShade="D9"/>
          </w:tcPr>
          <w:p w14:paraId="554A6669" w14:textId="040329AA"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5A015D" w:rsidRPr="00DF6198" w:rsidRDefault="005A015D" w:rsidP="005A015D">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5A015D" w:rsidRPr="00DF6198" w:rsidRDefault="005A015D" w:rsidP="005A015D">
            <w:pPr>
              <w:pStyle w:val="Default"/>
              <w:ind w:left="34"/>
              <w:jc w:val="both"/>
              <w:rPr>
                <w:rFonts w:ascii="Arial Narrow" w:hAnsi="Arial Narrow"/>
                <w:color w:val="auto"/>
                <w:sz w:val="22"/>
                <w:szCs w:val="22"/>
                <w:highlight w:val="yellow"/>
              </w:rPr>
            </w:pPr>
          </w:p>
        </w:tc>
      </w:tr>
      <w:tr w:rsidR="005A015D" w:rsidRPr="00954355" w14:paraId="1A6FF921" w14:textId="77777777" w:rsidTr="00F863CD">
        <w:trPr>
          <w:trHeight w:val="666"/>
        </w:trPr>
        <w:tc>
          <w:tcPr>
            <w:tcW w:w="674" w:type="dxa"/>
            <w:shd w:val="clear" w:color="auto" w:fill="D9D9D9" w:themeFill="background1" w:themeFillShade="D9"/>
          </w:tcPr>
          <w:p w14:paraId="2BDFB9D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EA536A" w14:textId="60F8D743" w:rsidR="005A015D" w:rsidRPr="00DF6198" w:rsidRDefault="005A015D" w:rsidP="005A015D">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0FC90AED" w:rsidR="005A015D" w:rsidRDefault="005A015D" w:rsidP="005A015D">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0FB5D87" w:rsidR="005A015D" w:rsidRPr="00DF6198" w:rsidRDefault="005A015D" w:rsidP="00E62CE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sidR="00E62CEB">
              <w:rPr>
                <w:rFonts w:ascii="Arial Narrow" w:hAnsi="Arial Narrow"/>
                <w:sz w:val="22"/>
                <w:szCs w:val="22"/>
              </w:rPr>
              <w:t>–</w:t>
            </w:r>
            <w:r>
              <w:rPr>
                <w:rFonts w:ascii="Arial Narrow" w:hAnsi="Arial Narrow"/>
                <w:sz w:val="22"/>
                <w:szCs w:val="22"/>
              </w:rPr>
              <w:t xml:space="preserve"> </w:t>
            </w:r>
            <w:hyperlink r:id="rId13" w:history="1">
              <w:r w:rsidR="00DC0EB2">
                <w:rPr>
                  <w:rStyle w:val="Hypertextovprepojenie"/>
                  <w:rFonts w:ascii="Arial Narrow" w:hAnsi="Arial Narrow"/>
                </w:rPr>
                <w:t>Príručka k oprávnenosti výdavkov - OPII - Operačný program Integrovaná infraštruktúra</w:t>
              </w:r>
            </w:hyperlink>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1E8C699D"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C0EB2">
                <w:rPr>
                  <w:rStyle w:val="Hypertextovprepojenie"/>
                  <w:rFonts w:ascii="Arial Narrow" w:hAnsi="Arial Narrow"/>
                </w:rPr>
                <w:t>Prehľad ukazovateľov OPII - OPII - Operačný program Integrovaná infraštruktúra</w:t>
              </w:r>
            </w:hyperlink>
          </w:p>
        </w:tc>
      </w:tr>
      <w:tr w:rsidR="005A015D" w:rsidRPr="00954355" w14:paraId="7CC8E22D" w14:textId="77777777" w:rsidTr="00F863CD">
        <w:trPr>
          <w:trHeight w:val="690"/>
        </w:trPr>
        <w:tc>
          <w:tcPr>
            <w:tcW w:w="674" w:type="dxa"/>
            <w:shd w:val="clear" w:color="auto" w:fill="D9D9D9" w:themeFill="background1" w:themeFillShade="D9"/>
          </w:tcPr>
          <w:p w14:paraId="0AE404D6" w14:textId="51C344EE" w:rsidR="005A015D" w:rsidRPr="00D748D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9A2B47" w14:textId="1B50D906" w:rsidR="005A015D" w:rsidRPr="00F1589B" w:rsidRDefault="00FE37DB" w:rsidP="005A015D">
            <w:pPr>
              <w:pStyle w:val="Default"/>
              <w:spacing w:before="120"/>
              <w:rPr>
                <w:rFonts w:ascii="Arial Narrow" w:hAnsi="Arial Narrow"/>
                <w:b/>
                <w:bCs/>
                <w:sz w:val="22"/>
                <w:szCs w:val="22"/>
              </w:rPr>
            </w:pPr>
            <w:r w:rsidRPr="00FE37DB">
              <w:rPr>
                <w:rFonts w:ascii="Arial Narrow" w:hAnsi="Arial Narrow" w:cs="Calibri"/>
                <w:b/>
                <w:color w:val="auto"/>
                <w:sz w:val="22"/>
                <w:szCs w:val="22"/>
              </w:rPr>
              <w:t>Podmienka, že pre stavby dopravnej infraštruktúry je vykonaná rezortná expertíza</w:t>
            </w:r>
          </w:p>
        </w:tc>
        <w:tc>
          <w:tcPr>
            <w:tcW w:w="6339" w:type="dxa"/>
            <w:gridSpan w:val="2"/>
          </w:tcPr>
          <w:p w14:paraId="7D7B4311" w14:textId="4DFAFA52" w:rsidR="005A015D" w:rsidRPr="00FE37DB" w:rsidRDefault="00FE37DB" w:rsidP="00FE37DB">
            <w:pPr>
              <w:pStyle w:val="Default"/>
              <w:rPr>
                <w:rFonts w:ascii="Arial Narrow" w:hAnsi="Arial Narrow" w:cs="Calibri"/>
              </w:rPr>
            </w:pPr>
            <w:r w:rsidRPr="00FE37DB">
              <w:rPr>
                <w:rFonts w:ascii="Arial Narrow" w:hAnsi="Arial Narrow" w:cs="Calibri"/>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w:t>
            </w:r>
            <w:r w:rsidRPr="00FE37DB">
              <w:rPr>
                <w:rFonts w:ascii="Arial Narrow" w:hAnsi="Arial Narrow" w:cs="Calibri"/>
                <w:vertAlign w:val="superscript"/>
              </w:rPr>
              <w:footnoteReference w:id="4"/>
            </w:r>
            <w:r w:rsidRPr="00FE37DB">
              <w:rPr>
                <w:rFonts w:ascii="Arial Narrow" w:hAnsi="Arial Narrow" w:cs="Calibri"/>
              </w:rPr>
              <w:t>, spolu s aktualizáciou údajov expertízy do cenovej úrovne aktuálneho roka. Žiadateľ predloží aj presný prepočet s informáciou odkiaľ čerpal údaje k prepočtu.</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6CE419A" w14:textId="3E297D96" w:rsidR="00944123" w:rsidRDefault="00944123" w:rsidP="00944123">
            <w:pPr>
              <w:autoSpaceDE w:val="0"/>
              <w:autoSpaceDN w:val="0"/>
              <w:spacing w:before="120" w:after="120"/>
              <w:jc w:val="both"/>
              <w:rPr>
                <w:rFonts w:ascii="Arial Narrow" w:hAnsi="Arial Narrow"/>
                <w:color w:val="000000"/>
              </w:rPr>
            </w:pPr>
            <w:r w:rsidRPr="006503F0">
              <w:rPr>
                <w:rFonts w:ascii="Arial Narrow" w:hAnsi="Arial Narrow"/>
                <w:color w:val="000000"/>
              </w:rPr>
              <w:t xml:space="preserve">V prípade písomného vyzvania </w:t>
            </w:r>
            <w:r w:rsidRPr="006503F0">
              <w:t> </w:t>
            </w:r>
            <w:r>
              <w:rPr>
                <w:rFonts w:ascii="Arial Narrow" w:hAnsi="Arial Narrow"/>
                <w:color w:val="000000"/>
              </w:rPr>
              <w:t>č. OPII-50-6.2</w:t>
            </w:r>
            <w:r w:rsidRPr="006503F0">
              <w:rPr>
                <w:rFonts w:ascii="Arial Narrow" w:hAnsi="Arial Narrow"/>
                <w:color w:val="000000"/>
              </w:rPr>
              <w:t>-NP-</w:t>
            </w:r>
            <w:r>
              <w:rPr>
                <w:rFonts w:ascii="Arial Narrow" w:hAnsi="Arial Narrow"/>
                <w:color w:val="000000"/>
              </w:rPr>
              <w:t>SSC</w:t>
            </w:r>
            <w:r w:rsidRPr="006503F0">
              <w:rPr>
                <w:rFonts w:ascii="Arial Narrow" w:hAnsi="Arial Narrow"/>
                <w:color w:val="000000"/>
              </w:rPr>
              <w:t xml:space="preserve"> boli v rámci schváleného </w:t>
            </w:r>
            <w:r w:rsidRPr="006503F0">
              <w:rPr>
                <w:rFonts w:ascii="Arial Narrow" w:hAnsi="Arial Narrow"/>
                <w:b/>
                <w:bCs/>
                <w:color w:val="000000"/>
              </w:rPr>
              <w:t>Harmonogramu vyzvaní OPII pre veľké projekty, národné projekty a projekty technickej pomoci na rok 2019</w:t>
            </w:r>
            <w:r w:rsidRPr="006503F0">
              <w:rPr>
                <w:rFonts w:ascii="Arial Narrow" w:hAnsi="Arial Narrow"/>
                <w:color w:val="000000"/>
              </w:rPr>
              <w:t xml:space="preserve"> identifikované synergické a komplementárne účinky medzi nasledovnými špecifickými cieľmi:</w:t>
            </w:r>
          </w:p>
          <w:p w14:paraId="01B7755C" w14:textId="77777777" w:rsidR="00944123" w:rsidRPr="006503F0" w:rsidRDefault="00944123" w:rsidP="00944123">
            <w:pPr>
              <w:autoSpaceDE w:val="0"/>
              <w:autoSpaceDN w:val="0"/>
              <w:spacing w:before="120" w:after="120"/>
              <w:contextualSpacing/>
              <w:jc w:val="both"/>
              <w:rPr>
                <w:rFonts w:ascii="Arial Narrow" w:hAnsi="Arial Narrow"/>
                <w:color w:val="000000"/>
              </w:rPr>
            </w:pPr>
            <w:r w:rsidRPr="006503F0">
              <w:rPr>
                <w:rFonts w:ascii="Arial Narrow" w:hAnsi="Arial Narrow"/>
                <w:b/>
                <w:bCs/>
                <w:color w:val="000000"/>
                <w:u w:val="single"/>
              </w:rPr>
              <w:t>Operačný program:</w:t>
            </w:r>
            <w:r w:rsidRPr="006503F0">
              <w:rPr>
                <w:rFonts w:ascii="Arial Narrow" w:hAnsi="Arial Narrow"/>
                <w:color w:val="000000"/>
              </w:rPr>
              <w:t xml:space="preserve">             </w:t>
            </w:r>
            <w:r w:rsidRPr="006503F0">
              <w:rPr>
                <w:rFonts w:ascii="Arial Narrow" w:hAnsi="Arial Narrow"/>
                <w:b/>
                <w:bCs/>
                <w:color w:val="000000"/>
              </w:rPr>
              <w:t>IROP</w:t>
            </w:r>
          </w:p>
          <w:p w14:paraId="761E0EAE" w14:textId="77777777" w:rsidR="00944123" w:rsidRDefault="00944123" w:rsidP="00944123">
            <w:pPr>
              <w:autoSpaceDE w:val="0"/>
              <w:autoSpaceDN w:val="0"/>
              <w:spacing w:before="120"/>
              <w:contextualSpacing/>
              <w:jc w:val="both"/>
              <w:rPr>
                <w:rFonts w:ascii="Arial Narrow" w:hAnsi="Arial Narrow"/>
                <w:color w:val="000000"/>
              </w:rPr>
            </w:pPr>
            <w:r w:rsidRPr="006503F0">
              <w:rPr>
                <w:rFonts w:ascii="Arial Narrow" w:hAnsi="Arial Narrow"/>
                <w:color w:val="000000"/>
                <w:u w:val="single"/>
              </w:rPr>
              <w:t>Špecifický cieľ:</w:t>
            </w:r>
            <w:r w:rsidRPr="006503F0">
              <w:rPr>
                <w:rFonts w:ascii="Arial Narrow" w:hAnsi="Arial Narrow"/>
                <w:color w:val="000000"/>
              </w:rPr>
              <w:t>                      </w:t>
            </w:r>
            <w:r>
              <w:rPr>
                <w:rFonts w:ascii="Arial Narrow" w:hAnsi="Arial Narrow"/>
                <w:color w:val="000000"/>
              </w:rPr>
              <w:t xml:space="preserve">1.1 </w:t>
            </w:r>
            <w:r w:rsidRPr="00DC1FCD">
              <w:rPr>
                <w:rFonts w:ascii="Arial Narrow" w:hAnsi="Arial Narrow"/>
                <w:color w:val="000000"/>
              </w:rPr>
              <w:t>Zlepšen</w:t>
            </w:r>
            <w:r>
              <w:rPr>
                <w:rFonts w:ascii="Arial Narrow" w:hAnsi="Arial Narrow"/>
                <w:color w:val="000000"/>
              </w:rPr>
              <w:t xml:space="preserve">ie dostupnosti k infraštruktúre </w:t>
            </w:r>
            <w:r w:rsidRPr="00DC1FCD">
              <w:rPr>
                <w:rFonts w:ascii="Arial Narrow" w:hAnsi="Arial Narrow"/>
                <w:color w:val="000000"/>
              </w:rPr>
              <w:t xml:space="preserve">TEN-T </w:t>
            </w:r>
            <w:r>
              <w:rPr>
                <w:rFonts w:ascii="Arial Narrow" w:hAnsi="Arial Narrow"/>
                <w:color w:val="000000"/>
              </w:rPr>
              <w:t xml:space="preserve">a cestám I. triedy s dôrazom na </w:t>
            </w:r>
          </w:p>
          <w:p w14:paraId="220A730C" w14:textId="58C3C9D8" w:rsidR="00944123" w:rsidRPr="006503F0" w:rsidRDefault="00944123" w:rsidP="00944123">
            <w:pPr>
              <w:autoSpaceDE w:val="0"/>
              <w:autoSpaceDN w:val="0"/>
              <w:spacing w:before="120"/>
              <w:contextualSpacing/>
              <w:jc w:val="both"/>
              <w:rPr>
                <w:rFonts w:ascii="Arial Narrow" w:hAnsi="Arial Narrow"/>
                <w:color w:val="000000"/>
              </w:rPr>
            </w:pPr>
            <w:r>
              <w:rPr>
                <w:rFonts w:ascii="Arial Narrow" w:hAnsi="Arial Narrow"/>
                <w:color w:val="000000"/>
              </w:rPr>
              <w:t xml:space="preserve">                                                    </w:t>
            </w:r>
            <w:r w:rsidRPr="00DC1FCD">
              <w:rPr>
                <w:rFonts w:ascii="Arial Narrow" w:hAnsi="Arial Narrow"/>
                <w:color w:val="000000"/>
              </w:rPr>
              <w:t>r</w:t>
            </w:r>
            <w:r>
              <w:rPr>
                <w:rFonts w:ascii="Arial Narrow" w:hAnsi="Arial Narrow"/>
                <w:color w:val="000000"/>
              </w:rPr>
              <w:t xml:space="preserve">ozvoj multimodálneho dopravného </w:t>
            </w:r>
            <w:r w:rsidRPr="00DC1FCD">
              <w:rPr>
                <w:rFonts w:ascii="Arial Narrow" w:hAnsi="Arial Narrow"/>
                <w:color w:val="000000"/>
              </w:rPr>
              <w:t>systému</w:t>
            </w:r>
            <w:r w:rsidRPr="006503F0">
              <w:rPr>
                <w:rFonts w:ascii="Arial Narrow" w:hAnsi="Arial Narrow"/>
                <w:color w:val="000000"/>
              </w:rPr>
              <w:t xml:space="preserve">                         </w:t>
            </w:r>
          </w:p>
          <w:p w14:paraId="05EC66C2" w14:textId="77777777" w:rsidR="00944123" w:rsidRPr="006503F0" w:rsidRDefault="00944123" w:rsidP="00944123">
            <w:pPr>
              <w:autoSpaceDE w:val="0"/>
              <w:autoSpaceDN w:val="0"/>
              <w:spacing w:before="120"/>
              <w:contextualSpacing/>
              <w:jc w:val="both"/>
              <w:rPr>
                <w:rFonts w:ascii="Arial Narrow" w:hAnsi="Arial Narrow"/>
                <w:color w:val="000000"/>
                <w:u w:val="single"/>
              </w:rPr>
            </w:pPr>
            <w:r w:rsidRPr="006503F0">
              <w:rPr>
                <w:rFonts w:ascii="Arial Narrow" w:hAnsi="Arial Narrow"/>
                <w:b/>
                <w:bCs/>
                <w:color w:val="000000"/>
                <w:u w:val="single"/>
              </w:rPr>
              <w:t>Odkaz na webové sídlo s bližšími informáciami o synergickej výzve, resp. odkaz na vyhlásenú výzvu</w:t>
            </w:r>
            <w:r w:rsidRPr="006503F0">
              <w:rPr>
                <w:rFonts w:ascii="Arial Narrow" w:hAnsi="Arial Narrow"/>
                <w:color w:val="000000"/>
                <w:u w:val="single"/>
              </w:rPr>
              <w:t xml:space="preserve">: </w:t>
            </w:r>
          </w:p>
          <w:p w14:paraId="757A5E51" w14:textId="716D9ADF" w:rsidR="00944123" w:rsidRPr="006503F0" w:rsidRDefault="003511BD" w:rsidP="00944123">
            <w:pPr>
              <w:autoSpaceDE w:val="0"/>
              <w:autoSpaceDN w:val="0"/>
              <w:spacing w:before="120"/>
              <w:contextualSpacing/>
              <w:jc w:val="both"/>
              <w:rPr>
                <w:rFonts w:ascii="Arial Narrow" w:hAnsi="Arial Narrow"/>
                <w:color w:val="0000FF"/>
                <w:u w:val="single"/>
              </w:rPr>
            </w:pPr>
            <w:hyperlink r:id="rId15" w:history="1">
              <w:r w:rsidR="00944123" w:rsidRPr="005239D4">
                <w:rPr>
                  <w:rStyle w:val="Hypertextovprepojenie"/>
                  <w:rFonts w:ascii="Arial Narrow" w:hAnsi="Arial Narrow"/>
                </w:rPr>
                <w:t>http://www.mpsr.sk/index.php?navID=1124&amp;navID2=1124&amp;sID=67&amp;id=14063</w:t>
              </w:r>
            </w:hyperlink>
          </w:p>
          <w:p w14:paraId="72814428" w14:textId="77777777" w:rsidR="00944123" w:rsidRPr="006503F0" w:rsidRDefault="00944123" w:rsidP="00944123">
            <w:pPr>
              <w:spacing w:before="120" w:after="240"/>
              <w:contextualSpacing/>
              <w:jc w:val="both"/>
              <w:rPr>
                <w:rFonts w:ascii="Arial Narrow" w:hAnsi="Arial Narrow"/>
                <w:b/>
                <w:bCs/>
                <w:color w:val="000000"/>
                <w:u w:val="single"/>
              </w:rPr>
            </w:pPr>
            <w:r w:rsidRPr="006503F0">
              <w:rPr>
                <w:rFonts w:ascii="Arial Narrow" w:hAnsi="Arial Narrow"/>
                <w:b/>
                <w:bCs/>
                <w:color w:val="000000"/>
                <w:u w:val="single"/>
              </w:rPr>
              <w:t>Časové zosúladenie termínov vyhlásených vyzvaní:</w:t>
            </w:r>
          </w:p>
          <w:p w14:paraId="52C3C715" w14:textId="14DB5A72" w:rsidR="00944123" w:rsidRPr="00944123" w:rsidRDefault="00944123" w:rsidP="00944123">
            <w:pPr>
              <w:autoSpaceDE w:val="0"/>
              <w:autoSpaceDN w:val="0"/>
              <w:adjustRightInd w:val="0"/>
              <w:spacing w:before="120" w:after="0" w:line="240" w:lineRule="auto"/>
              <w:jc w:val="both"/>
              <w:rPr>
                <w:rFonts w:ascii="Arial Narrow" w:hAnsi="Arial Narrow" w:cs="Arial"/>
                <w:lang w:eastAsia="sk-SK"/>
              </w:rPr>
            </w:pPr>
            <w:r w:rsidRPr="006503F0">
              <w:rPr>
                <w:rFonts w:ascii="Arial Narrow" w:hAnsi="Arial Narrow" w:cs="Arial"/>
                <w:lang w:eastAsia="sk-SK"/>
              </w:rPr>
              <w:t>Vyzvanie IROP je vyhlásené od 2</w:t>
            </w:r>
            <w:r>
              <w:rPr>
                <w:rFonts w:ascii="Arial Narrow" w:hAnsi="Arial Narrow" w:cs="Arial"/>
                <w:lang w:eastAsia="sk-SK"/>
              </w:rPr>
              <w:t>9</w:t>
            </w:r>
            <w:r w:rsidRPr="006503F0">
              <w:rPr>
                <w:rFonts w:ascii="Arial Narrow" w:hAnsi="Arial Narrow" w:cs="Arial"/>
                <w:lang w:eastAsia="sk-SK"/>
              </w:rPr>
              <w:t>.</w:t>
            </w:r>
            <w:r>
              <w:rPr>
                <w:rFonts w:ascii="Arial Narrow" w:hAnsi="Arial Narrow" w:cs="Arial"/>
                <w:lang w:eastAsia="sk-SK"/>
              </w:rPr>
              <w:t>3</w:t>
            </w:r>
            <w:r w:rsidRPr="006503F0">
              <w:rPr>
                <w:rFonts w:ascii="Arial Narrow" w:hAnsi="Arial Narrow" w:cs="Arial"/>
                <w:lang w:eastAsia="sk-SK"/>
              </w:rPr>
              <w:t>.2019 s neurčeným termínom ukončenia.</w:t>
            </w:r>
          </w:p>
          <w:p w14:paraId="3BB94898" w14:textId="77777777" w:rsidR="00944123" w:rsidRPr="006503F0" w:rsidRDefault="00944123" w:rsidP="00944123">
            <w:pPr>
              <w:autoSpaceDE w:val="0"/>
              <w:autoSpaceDN w:val="0"/>
              <w:spacing w:before="120"/>
              <w:contextualSpacing/>
              <w:jc w:val="both"/>
              <w:rPr>
                <w:rFonts w:ascii="Arial Narrow" w:hAnsi="Arial Narrow"/>
                <w:b/>
                <w:bCs/>
                <w:color w:val="000000"/>
                <w:u w:val="single"/>
              </w:rPr>
            </w:pPr>
            <w:r w:rsidRPr="006503F0">
              <w:rPr>
                <w:rFonts w:ascii="Arial Narrow" w:hAnsi="Arial Narrow"/>
                <w:b/>
                <w:bCs/>
                <w:color w:val="000000"/>
                <w:u w:val="single"/>
              </w:rPr>
              <w:t>Informácia o oblastiach, v rámci ktorých dochádza k synergii či komplementárnym účinkom:</w:t>
            </w:r>
          </w:p>
          <w:p w14:paraId="6EBBD5CA" w14:textId="28F245D4" w:rsidR="00200152" w:rsidRPr="00361086" w:rsidRDefault="00944123" w:rsidP="005B1A51">
            <w:pPr>
              <w:autoSpaceDE w:val="0"/>
              <w:autoSpaceDN w:val="0"/>
              <w:spacing w:before="120" w:after="120"/>
              <w:jc w:val="both"/>
              <w:rPr>
                <w:rFonts w:ascii="Arial Narrow" w:hAnsi="Arial Narrow"/>
                <w:color w:val="000000"/>
                <w:lang w:eastAsia="sk-SK"/>
              </w:rPr>
            </w:pPr>
            <w:r w:rsidRPr="006503F0">
              <w:rPr>
                <w:rFonts w:ascii="Arial Narrow" w:hAnsi="Arial Narrow"/>
              </w:rPr>
              <w:t>Medzi uvedenými vyzvaniami dochádza k synergii v rámci oblasti podpory, ktorá je u všetkých rovnaká a tou je Podpora udržateľnej dopravy a odstraňovanie prekážok v kľúčových sieťových infraštruktúrach.</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6D0AB1CC"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3511BD">
          <w:rPr>
            <w:rFonts w:asciiTheme="minorHAnsi" w:hAnsiTheme="minorHAnsi"/>
            <w:noProof/>
            <w:sz w:val="20"/>
            <w:szCs w:val="20"/>
          </w:rPr>
          <w:t>3</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1348DF2D" w14:textId="77777777" w:rsidR="005A015D" w:rsidRPr="00F84564" w:rsidRDefault="005A015D"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26948C0D" w14:textId="1651005F"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301740"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00642ABE"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71CBAA0A"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704B64">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 w:id="4">
    <w:p w14:paraId="7669F342" w14:textId="77777777" w:rsidR="00FE37DB" w:rsidRPr="00904E52" w:rsidRDefault="00FE37DB" w:rsidP="00FE37DB">
      <w:pPr>
        <w:pStyle w:val="Textpoznmkypodiarou"/>
      </w:pPr>
      <w:r w:rsidRPr="00904E52">
        <w:rPr>
          <w:rStyle w:val="Odkaznapoznmkupodiarou"/>
          <w:rFonts w:eastAsia="Calibri"/>
        </w:rPr>
        <w:footnoteRef/>
      </w:r>
      <w:r w:rsidRPr="00904E52">
        <w:t xml:space="preserve"> </w:t>
      </w:r>
      <w:r w:rsidRPr="00816822">
        <w:t xml:space="preserve">Vestník MDV SR č. 3 z 30. apríla 2013 </w:t>
      </w:r>
      <w:hyperlink r:id="rId4" w:history="1">
        <w:r w:rsidRPr="00816822">
          <w:rPr>
            <w:rStyle w:val="Hypertextovprepojenie"/>
          </w:rPr>
          <w:t>http://www.telecom.gov.sk/index/index.php?ids=</w:t>
        </w:r>
        <w:r w:rsidRPr="00B6482C">
          <w:rPr>
            <w:rStyle w:val="Hypertextovprepojenie"/>
          </w:rPr>
          <w:t>121</w:t>
        </w:r>
      </w:hyperlink>
      <w:hyperlink r:id="rId5" w:history="1"/>
      <w:r w:rsidRPr="00904E52">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88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045D"/>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61D"/>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6C9"/>
    <w:rsid w:val="001A5898"/>
    <w:rsid w:val="001A616F"/>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B5C"/>
    <w:rsid w:val="00206B09"/>
    <w:rsid w:val="00206BFA"/>
    <w:rsid w:val="00207F54"/>
    <w:rsid w:val="002122D4"/>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6A28"/>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B7E8A"/>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1740"/>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1BD"/>
    <w:rsid w:val="00354350"/>
    <w:rsid w:val="0035487E"/>
    <w:rsid w:val="00361086"/>
    <w:rsid w:val="003613E8"/>
    <w:rsid w:val="00362D07"/>
    <w:rsid w:val="00365E0A"/>
    <w:rsid w:val="00366746"/>
    <w:rsid w:val="0036768D"/>
    <w:rsid w:val="0037176B"/>
    <w:rsid w:val="00374CFA"/>
    <w:rsid w:val="00381BFD"/>
    <w:rsid w:val="00382E03"/>
    <w:rsid w:val="0038576B"/>
    <w:rsid w:val="0038730A"/>
    <w:rsid w:val="003878D6"/>
    <w:rsid w:val="00397CCC"/>
    <w:rsid w:val="003A3ACA"/>
    <w:rsid w:val="003A3C11"/>
    <w:rsid w:val="003A77A7"/>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20AD"/>
    <w:rsid w:val="003F4F99"/>
    <w:rsid w:val="003F57DC"/>
    <w:rsid w:val="003F6311"/>
    <w:rsid w:val="003F661F"/>
    <w:rsid w:val="004014D7"/>
    <w:rsid w:val="004029FB"/>
    <w:rsid w:val="004055B3"/>
    <w:rsid w:val="004100CB"/>
    <w:rsid w:val="00413E9E"/>
    <w:rsid w:val="00414F28"/>
    <w:rsid w:val="0041731A"/>
    <w:rsid w:val="00417932"/>
    <w:rsid w:val="00420DF5"/>
    <w:rsid w:val="004251D2"/>
    <w:rsid w:val="00427C6F"/>
    <w:rsid w:val="004332F3"/>
    <w:rsid w:val="00434AFA"/>
    <w:rsid w:val="00436C85"/>
    <w:rsid w:val="0044573A"/>
    <w:rsid w:val="00450B6F"/>
    <w:rsid w:val="00455838"/>
    <w:rsid w:val="00455A94"/>
    <w:rsid w:val="00456E89"/>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F68"/>
    <w:rsid w:val="004A17CB"/>
    <w:rsid w:val="004A1EBA"/>
    <w:rsid w:val="004A7CF9"/>
    <w:rsid w:val="004B01E2"/>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7862"/>
    <w:rsid w:val="005A015D"/>
    <w:rsid w:val="005A2101"/>
    <w:rsid w:val="005A3899"/>
    <w:rsid w:val="005A4D60"/>
    <w:rsid w:val="005A5E4E"/>
    <w:rsid w:val="005B0798"/>
    <w:rsid w:val="005B11C2"/>
    <w:rsid w:val="005B1A51"/>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2318C"/>
    <w:rsid w:val="00626384"/>
    <w:rsid w:val="006268D2"/>
    <w:rsid w:val="00626FE8"/>
    <w:rsid w:val="006317CB"/>
    <w:rsid w:val="00633404"/>
    <w:rsid w:val="0063617B"/>
    <w:rsid w:val="00640814"/>
    <w:rsid w:val="0064247B"/>
    <w:rsid w:val="00642ABE"/>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4B64"/>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596"/>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5778"/>
    <w:rsid w:val="008759DB"/>
    <w:rsid w:val="00875FD7"/>
    <w:rsid w:val="00876A59"/>
    <w:rsid w:val="00884BEE"/>
    <w:rsid w:val="00886F74"/>
    <w:rsid w:val="00887CA8"/>
    <w:rsid w:val="00887D04"/>
    <w:rsid w:val="008922C0"/>
    <w:rsid w:val="008946B8"/>
    <w:rsid w:val="00897FEA"/>
    <w:rsid w:val="008A2880"/>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2785"/>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4123"/>
    <w:rsid w:val="0094522A"/>
    <w:rsid w:val="00946F50"/>
    <w:rsid w:val="00946FA3"/>
    <w:rsid w:val="00950FC5"/>
    <w:rsid w:val="00953FEC"/>
    <w:rsid w:val="00954355"/>
    <w:rsid w:val="0096287B"/>
    <w:rsid w:val="00964CBD"/>
    <w:rsid w:val="00970D18"/>
    <w:rsid w:val="00973013"/>
    <w:rsid w:val="00973B41"/>
    <w:rsid w:val="009749D5"/>
    <w:rsid w:val="00974A1E"/>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D7C1C"/>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5A7F"/>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3CC5"/>
    <w:rsid w:val="00C557D5"/>
    <w:rsid w:val="00C57933"/>
    <w:rsid w:val="00C6050A"/>
    <w:rsid w:val="00C61504"/>
    <w:rsid w:val="00C63440"/>
    <w:rsid w:val="00C65F0C"/>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836"/>
    <w:rsid w:val="00CF7A76"/>
    <w:rsid w:val="00D0048E"/>
    <w:rsid w:val="00D033CF"/>
    <w:rsid w:val="00D05993"/>
    <w:rsid w:val="00D06959"/>
    <w:rsid w:val="00D06AC6"/>
    <w:rsid w:val="00D11559"/>
    <w:rsid w:val="00D15A4B"/>
    <w:rsid w:val="00D1695F"/>
    <w:rsid w:val="00D24AFF"/>
    <w:rsid w:val="00D25C39"/>
    <w:rsid w:val="00D263BE"/>
    <w:rsid w:val="00D2719E"/>
    <w:rsid w:val="00D27920"/>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0EB2"/>
    <w:rsid w:val="00DC3474"/>
    <w:rsid w:val="00DC4A06"/>
    <w:rsid w:val="00DD34CD"/>
    <w:rsid w:val="00DD350F"/>
    <w:rsid w:val="00DD6D4C"/>
    <w:rsid w:val="00DD6FD8"/>
    <w:rsid w:val="00DE0937"/>
    <w:rsid w:val="00DE3E3C"/>
    <w:rsid w:val="00DE6A46"/>
    <w:rsid w:val="00DF0D6B"/>
    <w:rsid w:val="00DF0E3E"/>
    <w:rsid w:val="00DF32E4"/>
    <w:rsid w:val="00DF39C9"/>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45F7A"/>
    <w:rsid w:val="00E50997"/>
    <w:rsid w:val="00E51415"/>
    <w:rsid w:val="00E54464"/>
    <w:rsid w:val="00E55FBF"/>
    <w:rsid w:val="00E56CD0"/>
    <w:rsid w:val="00E57B9B"/>
    <w:rsid w:val="00E60E4C"/>
    <w:rsid w:val="00E611B6"/>
    <w:rsid w:val="00E62CD9"/>
    <w:rsid w:val="00E62CEB"/>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1850"/>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E37DB"/>
    <w:rsid w:val="00FF215D"/>
    <w:rsid w:val="00FF2F50"/>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8769"/>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www.mpsr.sk/index.php?navID=1124&amp;navID2=1124&amp;sID=67&amp;id=14063"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 Id="rId5" Type="http://schemas.openxmlformats.org/officeDocument/2006/relationships/hyperlink" Target="http://www.telecom.gov.sk/index/index.php?ids=154480" TargetMode="External"/><Relationship Id="rId4" Type="http://schemas.openxmlformats.org/officeDocument/2006/relationships/hyperlink" Target="http://www.telecom.gov.sk/index/index.php?ids=12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F37F1-261C-446A-8606-EC6F030C9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12</Pages>
  <Words>4664</Words>
  <Characters>26585</Characters>
  <Application>Microsoft Office Word</Application>
  <DocSecurity>0</DocSecurity>
  <Lines>221</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167</cp:revision>
  <cp:lastPrinted>2016-01-20T15:57:00Z</cp:lastPrinted>
  <dcterms:created xsi:type="dcterms:W3CDTF">2016-01-22T06:28:00Z</dcterms:created>
  <dcterms:modified xsi:type="dcterms:W3CDTF">2020-08-12T10:08:00Z</dcterms:modified>
</cp:coreProperties>
</file>