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31053" w14:textId="65F386CB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0455FA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4F062395" w14:textId="77777777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>ako riadiaci orgán pre OPII</w:t>
      </w:r>
    </w:p>
    <w:p w14:paraId="398FE678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0894D2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0E62B169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7B3CB87F" w14:textId="46E1CB2B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0C08F6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A168E3">
        <w:rPr>
          <w:rFonts w:ascii="Arial Narrow" w:hAnsi="Arial Narrow" w:cstheme="minorHAnsi"/>
          <w:b/>
          <w:color w:val="auto"/>
          <w:sz w:val="28"/>
          <w:szCs w:val="28"/>
        </w:rPr>
        <w:t>5</w:t>
      </w:r>
    </w:p>
    <w:p w14:paraId="637ED88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44648CE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6763C76C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79E66A19" w14:textId="3C3578A3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B24D97" w:rsidRPr="00B24D97">
        <w:rPr>
          <w:rFonts w:ascii="Arial Narrow" w:hAnsi="Arial Narrow" w:cstheme="minorHAnsi"/>
          <w:b/>
          <w:color w:val="auto"/>
          <w:sz w:val="28"/>
          <w:szCs w:val="28"/>
        </w:rPr>
        <w:t>OPII-2016/</w:t>
      </w:r>
      <w:r w:rsidR="00245B5D">
        <w:rPr>
          <w:rFonts w:ascii="Arial Narrow" w:hAnsi="Arial Narrow" w:cstheme="minorHAnsi"/>
          <w:b/>
          <w:color w:val="auto"/>
          <w:sz w:val="28"/>
          <w:szCs w:val="28"/>
        </w:rPr>
        <w:t>3</w:t>
      </w:r>
      <w:r w:rsidR="00B24D97" w:rsidRPr="00B24D97">
        <w:rPr>
          <w:rFonts w:ascii="Arial Narrow" w:hAnsi="Arial Narrow" w:cstheme="minorHAnsi"/>
          <w:b/>
          <w:color w:val="auto"/>
          <w:sz w:val="28"/>
          <w:szCs w:val="28"/>
        </w:rPr>
        <w:t>.1/ŽSR-</w:t>
      </w:r>
      <w:r w:rsidR="00245B5D">
        <w:rPr>
          <w:rFonts w:ascii="Arial Narrow" w:hAnsi="Arial Narrow" w:cstheme="minorHAnsi"/>
          <w:b/>
          <w:color w:val="auto"/>
          <w:sz w:val="28"/>
          <w:szCs w:val="28"/>
        </w:rPr>
        <w:t>1</w:t>
      </w:r>
      <w:r w:rsidR="00B24D97" w:rsidRPr="00B24D97">
        <w:rPr>
          <w:rFonts w:ascii="Arial Narrow" w:hAnsi="Arial Narrow" w:cstheme="minorHAnsi"/>
          <w:b/>
          <w:color w:val="auto"/>
          <w:sz w:val="28"/>
          <w:szCs w:val="28"/>
        </w:rPr>
        <w:t>6-NP</w:t>
      </w:r>
    </w:p>
    <w:p w14:paraId="1781488E" w14:textId="441F1724" w:rsidR="00D939EA" w:rsidRPr="00B500C8" w:rsidRDefault="00D6144F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>na predkladanie žiadost</w:t>
      </w:r>
      <w:r>
        <w:rPr>
          <w:rFonts w:ascii="Arial Narrow" w:hAnsi="Arial Narrow"/>
          <w:b/>
          <w:lang w:eastAsia="sk-SK"/>
        </w:rPr>
        <w:t>í</w:t>
      </w:r>
      <w:r w:rsidRPr="00B90A72">
        <w:rPr>
          <w:rFonts w:ascii="Arial Narrow" w:hAnsi="Arial Narrow"/>
          <w:b/>
          <w:lang w:eastAsia="sk-SK"/>
        </w:rPr>
        <w:t xml:space="preserve"> o NFP </w:t>
      </w:r>
      <w:r>
        <w:rPr>
          <w:rFonts w:ascii="Arial Narrow" w:hAnsi="Arial Narrow"/>
          <w:b/>
          <w:lang w:eastAsia="sk-SK"/>
        </w:rPr>
        <w:t xml:space="preserve">pre národné </w:t>
      </w:r>
      <w:r w:rsidRPr="00D45093">
        <w:rPr>
          <w:rFonts w:ascii="Arial Narrow" w:hAnsi="Arial Narrow"/>
          <w:b/>
          <w:lang w:eastAsia="sk-SK"/>
        </w:rPr>
        <w:t>projekt</w:t>
      </w:r>
      <w:r>
        <w:rPr>
          <w:rFonts w:ascii="Arial Narrow" w:hAnsi="Arial Narrow"/>
          <w:b/>
          <w:lang w:eastAsia="sk-SK"/>
        </w:rPr>
        <w:t>y</w:t>
      </w:r>
      <w:r w:rsidRPr="00D45093">
        <w:rPr>
          <w:rFonts w:ascii="Arial Narrow" w:hAnsi="Arial Narrow"/>
          <w:b/>
          <w:lang w:eastAsia="sk-SK"/>
        </w:rPr>
        <w:t xml:space="preserve"> </w:t>
      </w:r>
      <w:r>
        <w:rPr>
          <w:rFonts w:ascii="Arial Narrow" w:hAnsi="Arial Narrow"/>
          <w:b/>
          <w:lang w:eastAsia="sk-SK"/>
        </w:rPr>
        <w:t xml:space="preserve">prioritnej osi č. </w:t>
      </w:r>
      <w:r w:rsidR="00245B5D">
        <w:rPr>
          <w:rFonts w:ascii="Arial Narrow" w:hAnsi="Arial Narrow"/>
          <w:b/>
          <w:lang w:eastAsia="sk-SK"/>
        </w:rPr>
        <w:t>3</w:t>
      </w:r>
      <w:r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8"/>
        <w:gridCol w:w="6714"/>
      </w:tblGrid>
      <w:tr w:rsidR="00D939EA" w:rsidRPr="00B500C8" w14:paraId="41C9EDB2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5C932A5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22A8D396" w14:textId="77777777" w:rsidR="00D939EA" w:rsidRPr="00245B5D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245B5D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B24D97" w:rsidRPr="00B500C8" w14:paraId="3647876F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B09516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63545B82" w14:textId="567AFFFE" w:rsidR="00B24D97" w:rsidRPr="00245B5D" w:rsidRDefault="00245B5D" w:rsidP="00B24D97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245B5D">
              <w:rPr>
                <w:rFonts w:ascii="Arial Narrow" w:hAnsi="Arial Narrow"/>
                <w:bCs/>
                <w:sz w:val="22"/>
                <w:szCs w:val="22"/>
              </w:rPr>
              <w:t>3 – Verejná osobná doprava</w:t>
            </w:r>
          </w:p>
        </w:tc>
      </w:tr>
      <w:tr w:rsidR="00B24D97" w:rsidRPr="00B500C8" w14:paraId="050FCDB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12374CE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912" w:type="dxa"/>
            <w:vAlign w:val="center"/>
          </w:tcPr>
          <w:p w14:paraId="067657B7" w14:textId="316D900B" w:rsidR="00B24D97" w:rsidRPr="00245B5D" w:rsidRDefault="00B24D97" w:rsidP="00B24D97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245B5D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7i</w:t>
            </w:r>
            <w:r w:rsidR="00245B5D" w:rsidRPr="00245B5D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i</w:t>
            </w:r>
            <w:r w:rsidRPr="00245B5D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): </w:t>
            </w:r>
            <w:r w:rsidR="00245B5D" w:rsidRPr="00245B5D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B24D97" w:rsidRPr="00B500C8" w14:paraId="6096D5F7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A52BA58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06009D15" w14:textId="270A2C74" w:rsidR="00B24D97" w:rsidRPr="00245B5D" w:rsidRDefault="00245B5D" w:rsidP="00B24D97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245B5D">
              <w:rPr>
                <w:rFonts w:ascii="Arial Narrow" w:hAnsi="Arial Narrow"/>
                <w:sz w:val="22"/>
                <w:szCs w:val="22"/>
              </w:rPr>
              <w:t>3.1  Zvýšenie atraktivity verejnej osobnej dopravy prostredníctvom modernizácie a rekonštrukcie infraštruktúry pre IDS a mestskú dráhovú dopravu</w:t>
            </w:r>
          </w:p>
        </w:tc>
      </w:tr>
      <w:tr w:rsidR="00B24D97" w:rsidRPr="00B500C8" w14:paraId="23BAFD48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59B4C6F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912" w:type="dxa"/>
            <w:vAlign w:val="center"/>
          </w:tcPr>
          <w:p w14:paraId="01D000CA" w14:textId="657E4732" w:rsidR="00B24D97" w:rsidRPr="00245B5D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245B5D">
              <w:rPr>
                <w:rFonts w:ascii="Arial Narrow" w:hAnsi="Arial Narrow" w:cstheme="minorHAnsi"/>
                <w:sz w:val="22"/>
                <w:szCs w:val="22"/>
              </w:rPr>
              <w:t>neuplatňuje sa</w:t>
            </w:r>
          </w:p>
        </w:tc>
      </w:tr>
      <w:tr w:rsidR="00B24D97" w:rsidRPr="00B500C8" w14:paraId="4E9CEC28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79379F7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4FBADC29" w14:textId="387E2879" w:rsidR="00B24D97" w:rsidRPr="00245B5D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245B5D">
              <w:rPr>
                <w:rFonts w:ascii="Arial Narrow" w:hAnsi="Arial Narrow" w:cstheme="minorHAnsi"/>
                <w:sz w:val="22"/>
                <w:szCs w:val="22"/>
              </w:rPr>
              <w:t>Kohézny fond (ďalej aj „KF“)</w:t>
            </w:r>
          </w:p>
        </w:tc>
      </w:tr>
      <w:tr w:rsidR="00B24D97" w:rsidRPr="00B500C8" w14:paraId="7E3EA51F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51C9D82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65D38267" w14:textId="5AE38598" w:rsidR="00B24D97" w:rsidRPr="00245B5D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245B5D">
              <w:rPr>
                <w:rFonts w:ascii="Arial Narrow" w:hAnsi="Arial Narrow" w:cstheme="minorHAnsi"/>
                <w:sz w:val="22"/>
                <w:szCs w:val="22"/>
              </w:rPr>
              <w:t>Železnice Slovenskej republiky, Bratislava</w:t>
            </w:r>
          </w:p>
        </w:tc>
      </w:tr>
      <w:tr w:rsidR="00B24D97" w:rsidRPr="00D939EA" w14:paraId="3E1AB748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4519231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912" w:type="dxa"/>
            <w:vAlign w:val="center"/>
          </w:tcPr>
          <w:p w14:paraId="08624C6D" w14:textId="4B274CD5" w:rsidR="00B24D97" w:rsidRPr="00245B5D" w:rsidRDefault="00B24D97" w:rsidP="00EF3BDE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245B5D">
              <w:rPr>
                <w:rFonts w:ascii="Arial Narrow" w:hAnsi="Arial Narrow" w:cstheme="minorHAnsi"/>
                <w:sz w:val="22"/>
                <w:szCs w:val="22"/>
              </w:rPr>
              <w:t xml:space="preserve">Zoznam národných projektov OPII zverejnený na webovom sídle </w:t>
            </w:r>
            <w:hyperlink r:id="rId7" w:history="1">
              <w:r w:rsidR="00EF3BDE" w:rsidRPr="00865041">
                <w:rPr>
                  <w:rStyle w:val="Hypertextovprepojenie"/>
                  <w:rFonts w:ascii="Arial Narrow" w:hAnsi="Arial Narrow" w:cs="Calibri"/>
                  <w:lang w:eastAsia="cs-CZ"/>
                </w:rPr>
                <w:t>www.opii.gov.sk</w:t>
              </w:r>
            </w:hyperlink>
            <w:r w:rsidRPr="00245B5D">
              <w:rPr>
                <w:rStyle w:val="Hypertextovprepojenie"/>
                <w:rFonts w:ascii="Arial Narrow" w:hAnsi="Arial Narrow" w:cs="Calibri"/>
                <w:sz w:val="22"/>
                <w:szCs w:val="22"/>
                <w:lang w:eastAsia="cs-CZ"/>
              </w:rPr>
              <w:t xml:space="preserve"> </w:t>
            </w:r>
            <w:r w:rsidRPr="00245B5D">
              <w:rPr>
                <w:rFonts w:ascii="Arial Narrow" w:hAnsi="Arial Narrow" w:cstheme="minorHAnsi"/>
                <w:sz w:val="22"/>
                <w:szCs w:val="22"/>
              </w:rPr>
              <w:t>(ďalej aj „webové sídlo RO OPII“)</w:t>
            </w:r>
          </w:p>
        </w:tc>
      </w:tr>
    </w:tbl>
    <w:p w14:paraId="21F61C26" w14:textId="77777777" w:rsidR="00E553C8" w:rsidRDefault="00E553C8"/>
    <w:p w14:paraId="79A2B338" w14:textId="77777777" w:rsidR="00D939EA" w:rsidRPr="00D939EA" w:rsidRDefault="00D939EA">
      <w:pPr>
        <w:rPr>
          <w:sz w:val="24"/>
          <w:szCs w:val="24"/>
        </w:rPr>
      </w:pPr>
    </w:p>
    <w:p w14:paraId="4CDF68C1" w14:textId="77777777" w:rsidR="00D939EA" w:rsidRDefault="00D939EA" w:rsidP="00D939EA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65E4A234" w14:textId="77777777" w:rsidR="0062337F" w:rsidRDefault="0062337F" w:rsidP="0062337F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0F2F9FB4" w14:textId="77777777" w:rsidR="0062337F" w:rsidRDefault="0062337F" w:rsidP="0062337F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112D4E83" w14:textId="21BA2A70" w:rsidR="0062337F" w:rsidRPr="00392A92" w:rsidRDefault="0062337F" w:rsidP="0062337F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4312EF">
        <w:rPr>
          <w:rFonts w:ascii="Arial Narrow" w:hAnsi="Arial Narrow" w:cstheme="minorHAnsi"/>
          <w:b/>
          <w:lang w:eastAsia="sk-SK"/>
        </w:rPr>
        <w:t>2</w:t>
      </w:r>
      <w:r w:rsidR="00CD2A81">
        <w:rPr>
          <w:rFonts w:ascii="Arial Narrow" w:hAnsi="Arial Narrow" w:cstheme="minorHAnsi"/>
          <w:b/>
          <w:lang w:eastAsia="sk-SK"/>
        </w:rPr>
        <w:t>7</w:t>
      </w:r>
      <w:r w:rsidR="004312EF">
        <w:rPr>
          <w:rFonts w:ascii="Arial Narrow" w:hAnsi="Arial Narrow" w:cstheme="minorHAnsi"/>
          <w:b/>
          <w:lang w:eastAsia="sk-SK"/>
        </w:rPr>
        <w:t>.01.2020</w:t>
      </w:r>
    </w:p>
    <w:p w14:paraId="1229BA81" w14:textId="199FE8F0" w:rsidR="0062337F" w:rsidRDefault="0062337F" w:rsidP="0062337F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4312EF">
        <w:rPr>
          <w:rFonts w:ascii="Arial Narrow" w:hAnsi="Arial Narrow" w:cstheme="minorHAnsi"/>
          <w:b/>
          <w:lang w:eastAsia="sk-SK"/>
        </w:rPr>
        <w:t>2</w:t>
      </w:r>
      <w:r w:rsidR="00CD2A81">
        <w:rPr>
          <w:rFonts w:ascii="Arial Narrow" w:hAnsi="Arial Narrow" w:cstheme="minorHAnsi"/>
          <w:b/>
          <w:lang w:eastAsia="sk-SK"/>
        </w:rPr>
        <w:t>8</w:t>
      </w:r>
      <w:bookmarkStart w:id="0" w:name="_GoBack"/>
      <w:bookmarkEnd w:id="0"/>
      <w:r w:rsidR="004312EF">
        <w:rPr>
          <w:rFonts w:ascii="Arial Narrow" w:hAnsi="Arial Narrow" w:cstheme="minorHAnsi"/>
          <w:b/>
          <w:lang w:eastAsia="sk-SK"/>
        </w:rPr>
        <w:t>.01.2020</w:t>
      </w:r>
    </w:p>
    <w:p w14:paraId="2067A679" w14:textId="77777777" w:rsidR="0062337F" w:rsidRDefault="0062337F">
      <w:pPr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</w:p>
    <w:p w14:paraId="4876149D" w14:textId="103A1C98" w:rsidR="003A0E33" w:rsidRDefault="003A0E33" w:rsidP="003A0E3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CIEĽ ZMENY A PRÁVNY ZÁKLAD</w:t>
      </w:r>
      <w:r>
        <w:rPr>
          <w:b/>
          <w:bCs/>
          <w:sz w:val="23"/>
          <w:szCs w:val="23"/>
        </w:rPr>
        <w:tab/>
        <w:t xml:space="preserve"> </w:t>
      </w:r>
    </w:p>
    <w:p w14:paraId="34FFD832" w14:textId="77777777" w:rsidR="004312EF" w:rsidRPr="00F07438" w:rsidRDefault="004312EF" w:rsidP="004312E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>Cieľom zmeny je zabezpečenie súladu s</w:t>
      </w:r>
      <w:r>
        <w:rPr>
          <w:rFonts w:ascii="Arial Narrow" w:hAnsi="Arial Narrow" w:cstheme="minorHAnsi"/>
          <w:lang w:eastAsia="sk-SK"/>
        </w:rPr>
        <w:t> riadiacou dokumentáciou CKO</w:t>
      </w:r>
      <w:r w:rsidRPr="00F07438">
        <w:rPr>
          <w:rFonts w:ascii="Arial Narrow" w:hAnsi="Arial Narrow" w:cstheme="minorHAnsi"/>
          <w:lang w:eastAsia="sk-SK"/>
        </w:rPr>
        <w:t xml:space="preserve"> </w:t>
      </w:r>
      <w:r>
        <w:rPr>
          <w:rFonts w:ascii="Arial Narrow" w:hAnsi="Arial Narrow" w:cstheme="minorHAnsi"/>
          <w:lang w:eastAsia="sk-SK"/>
        </w:rPr>
        <w:t xml:space="preserve">(Systém riadenia EŠIF verzia 9 a pod.) </w:t>
      </w:r>
      <w:r w:rsidRPr="00F07438">
        <w:rPr>
          <w:rFonts w:ascii="Arial Narrow" w:hAnsi="Arial Narrow" w:cstheme="minorHAnsi"/>
          <w:lang w:eastAsia="sk-SK"/>
        </w:rPr>
        <w:t xml:space="preserve">a </w:t>
      </w:r>
      <w:r>
        <w:rPr>
          <w:rFonts w:ascii="Arial Narrow" w:hAnsi="Arial Narrow" w:cstheme="minorHAnsi"/>
          <w:lang w:eastAsia="sk-SK"/>
        </w:rPr>
        <w:t>vykonanie</w:t>
      </w:r>
      <w:r w:rsidRPr="00F07438">
        <w:rPr>
          <w:rFonts w:ascii="Arial Narrow" w:hAnsi="Arial Narrow" w:cstheme="minorHAnsi"/>
          <w:lang w:eastAsia="sk-SK"/>
        </w:rPr>
        <w:t xml:space="preserve"> formáln</w:t>
      </w:r>
      <w:r>
        <w:rPr>
          <w:rFonts w:ascii="Arial Narrow" w:hAnsi="Arial Narrow" w:cstheme="minorHAnsi"/>
          <w:lang w:eastAsia="sk-SK"/>
        </w:rPr>
        <w:t>ych úprav</w:t>
      </w:r>
      <w:r w:rsidRPr="00F07438">
        <w:rPr>
          <w:rFonts w:ascii="Arial Narrow" w:hAnsi="Arial Narrow" w:cstheme="minorHAnsi"/>
          <w:lang w:eastAsia="sk-SK"/>
        </w:rPr>
        <w:t xml:space="preserve"> a opr</w:t>
      </w:r>
      <w:r>
        <w:rPr>
          <w:rFonts w:ascii="Arial Narrow" w:hAnsi="Arial Narrow" w:cstheme="minorHAnsi"/>
          <w:lang w:eastAsia="sk-SK"/>
        </w:rPr>
        <w:t>áv</w:t>
      </w:r>
      <w:r w:rsidRPr="00F07438">
        <w:rPr>
          <w:rFonts w:ascii="Arial Narrow" w:hAnsi="Arial Narrow" w:cstheme="minorHAnsi"/>
          <w:lang w:eastAsia="sk-SK"/>
        </w:rPr>
        <w:t xml:space="preserve"> v texte </w:t>
      </w:r>
      <w:r>
        <w:rPr>
          <w:rFonts w:ascii="Arial Narrow" w:hAnsi="Arial Narrow" w:cstheme="minorHAnsi"/>
          <w:lang w:eastAsia="sk-SK"/>
        </w:rPr>
        <w:t xml:space="preserve">vyzvania a </w:t>
      </w:r>
      <w:r w:rsidRPr="00F07438">
        <w:rPr>
          <w:rFonts w:ascii="Arial Narrow" w:hAnsi="Arial Narrow" w:cstheme="minorHAnsi"/>
          <w:lang w:eastAsia="sk-SK"/>
        </w:rPr>
        <w:t>vybraných príloh vyzvania.</w:t>
      </w:r>
    </w:p>
    <w:p w14:paraId="0800A7B5" w14:textId="77777777" w:rsidR="00BE2525" w:rsidRPr="006044DB" w:rsidRDefault="00BE2525" w:rsidP="00BE2525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Touto zmenou Riadiaci orgán pre OPII v súlade s ustanovením § 17 ods. 6 zákona č. 292/2014 Z. z. o príspevku poskytovanom z európskych štrukturálnych a investičných fondov a o zmene a doplnení niektorých zákonov (ďalej len ,,zákon o príspevku z EŠIF“) mení vyzvanie spôsobom, ktorým nedochádza k podstatnej zmene </w:t>
      </w:r>
      <w:r w:rsidRPr="006044DB">
        <w:rPr>
          <w:rFonts w:ascii="Arial Narrow" w:hAnsi="Arial Narrow" w:cstheme="minorHAnsi"/>
          <w:lang w:eastAsia="sk-SK"/>
        </w:rPr>
        <w:t xml:space="preserve">podmienok poskytnutia príspevku. Znenie žiadnej z podmienok poskytnutia príspevku nie je zmenou dotknuté. </w:t>
      </w:r>
    </w:p>
    <w:p w14:paraId="3BA40674" w14:textId="77777777" w:rsidR="004312EF" w:rsidRPr="003616E3" w:rsidRDefault="004312EF" w:rsidP="004312EF">
      <w:pPr>
        <w:pStyle w:val="Default"/>
        <w:spacing w:before="240"/>
        <w:rPr>
          <w:rFonts w:ascii="Arial Narrow" w:hAnsi="Arial Narrow"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 xml:space="preserve">DOKUMENTY DOTKNUTÉ ZMENOU </w:t>
      </w:r>
    </w:p>
    <w:p w14:paraId="1E985DB2" w14:textId="77777777" w:rsidR="004312EF" w:rsidRPr="003616E3" w:rsidRDefault="004312EF" w:rsidP="004312E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564F2910" w14:textId="77777777" w:rsidR="004312EF" w:rsidRPr="00392A92" w:rsidRDefault="004312EF" w:rsidP="004312E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35E73BE1" w14:textId="77777777" w:rsidR="004312EF" w:rsidRDefault="004312EF" w:rsidP="004312E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Príloha 1a ŽoNFP</w:t>
      </w:r>
    </w:p>
    <w:p w14:paraId="02F10441" w14:textId="77777777" w:rsidR="004312EF" w:rsidRDefault="004312EF" w:rsidP="004312E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Príloha 1b ŽoNFP popis</w:t>
      </w:r>
    </w:p>
    <w:p w14:paraId="733CD919" w14:textId="77777777" w:rsidR="004312EF" w:rsidRPr="00BD0D04" w:rsidRDefault="004312EF" w:rsidP="004312E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BD0D04">
        <w:rPr>
          <w:rFonts w:ascii="Arial Narrow" w:hAnsi="Arial Narrow" w:cstheme="minorHAnsi"/>
          <w:sz w:val="22"/>
          <w:szCs w:val="22"/>
        </w:rPr>
        <w:t xml:space="preserve"> Príručka pre žiadateľa OPII</w:t>
      </w:r>
    </w:p>
    <w:p w14:paraId="006189BA" w14:textId="77777777" w:rsidR="004312EF" w:rsidRPr="003616E3" w:rsidRDefault="004312EF" w:rsidP="004312EF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>ZDÔVODNENIE ZMIEN</w:t>
      </w:r>
    </w:p>
    <w:p w14:paraId="38ED4F81" w14:textId="77777777" w:rsidR="004312EF" w:rsidRDefault="004312EF" w:rsidP="004312EF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Vyzvanie </w:t>
      </w:r>
    </w:p>
    <w:p w14:paraId="030FE4C8" w14:textId="77777777" w:rsidR="004312EF" w:rsidRDefault="004312EF" w:rsidP="004312E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zmena indikatívnej výšky </w:t>
      </w:r>
      <w:r w:rsidRPr="00FF79EF">
        <w:rPr>
          <w:rFonts w:ascii="Arial Narrow" w:hAnsi="Arial Narrow" w:cstheme="minorHAnsi"/>
          <w:sz w:val="22"/>
          <w:szCs w:val="22"/>
        </w:rPr>
        <w:t xml:space="preserve">finančných prostriedkov vyčlenených na vyzvanie </w:t>
      </w:r>
      <w:r>
        <w:rPr>
          <w:rFonts w:ascii="Arial Narrow" w:hAnsi="Arial Narrow" w:cstheme="minorHAnsi"/>
          <w:sz w:val="22"/>
          <w:szCs w:val="22"/>
        </w:rPr>
        <w:t>v nadväznosti na zostávajúce projekty v rámci vyzvania;</w:t>
      </w:r>
    </w:p>
    <w:p w14:paraId="13C87126" w14:textId="77777777" w:rsidR="004312EF" w:rsidRPr="00B41DBF" w:rsidRDefault="004312EF" w:rsidP="004312EF">
      <w:pPr>
        <w:pStyle w:val="Odsekzoznamu"/>
        <w:spacing w:after="120"/>
        <w:rPr>
          <w:rFonts w:ascii="Arial Narrow" w:hAnsi="Arial Narrow" w:cstheme="minorHAnsi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doplnenie časti 1.6 Miesto a spôsob podania ŽoNFP: „</w:t>
      </w:r>
      <w:r w:rsidRPr="00B41DBF">
        <w:rPr>
          <w:rFonts w:ascii="Arial Narrow" w:hAnsi="Arial Narrow" w:cstheme="minorHAnsi"/>
        </w:rPr>
        <w:t>Ak vzniknú pochybnosti o pravdivosti alebo úplnosti žiadosti alebo jej príloh, RO OPII oznámi tieto pochybnosti žiadateľovi a vyzve ho, aby sa k nim vyjadril v primeranej lehote, pričom ho poučí o následkoch spojených s neodstránením pochybností alebo nedodržaním určenej lehoty.</w:t>
      </w:r>
      <w:r>
        <w:rPr>
          <w:rFonts w:ascii="Arial Narrow" w:hAnsi="Arial Narrow" w:cstheme="minorHAnsi"/>
        </w:rPr>
        <w:t>“</w:t>
      </w:r>
      <w:r w:rsidRPr="00B41DBF">
        <w:rPr>
          <w:rFonts w:ascii="Arial Narrow" w:hAnsi="Arial Narrow" w:cstheme="minorHAnsi"/>
        </w:rPr>
        <w:t xml:space="preserve"> </w:t>
      </w:r>
    </w:p>
    <w:p w14:paraId="0BA983E5" w14:textId="77777777" w:rsidR="004312EF" w:rsidRDefault="004312EF" w:rsidP="004312E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doplnenie p</w:t>
      </w:r>
      <w:r w:rsidRPr="00BD0D04">
        <w:rPr>
          <w:rFonts w:ascii="Arial Narrow" w:hAnsi="Arial Narrow" w:cstheme="minorHAnsi"/>
          <w:sz w:val="22"/>
          <w:szCs w:val="22"/>
        </w:rPr>
        <w:t>odmienk</w:t>
      </w:r>
      <w:r>
        <w:rPr>
          <w:rFonts w:ascii="Arial Narrow" w:hAnsi="Arial Narrow" w:cstheme="minorHAnsi"/>
          <w:sz w:val="22"/>
          <w:szCs w:val="22"/>
        </w:rPr>
        <w:t>y</w:t>
      </w:r>
      <w:r w:rsidRPr="00BD0D04">
        <w:rPr>
          <w:rFonts w:ascii="Arial Narrow" w:hAnsi="Arial Narrow" w:cstheme="minorHAnsi"/>
          <w:sz w:val="22"/>
          <w:szCs w:val="22"/>
        </w:rPr>
        <w:t>, že voči žiadateľovi sa nenárokuje vrátenie pomoci na základe rozhodnutia EK, ktorým bola pomoc označená za neoprávnenú a nezlučiteľnú s vnútorným trhom</w:t>
      </w:r>
      <w:r>
        <w:rPr>
          <w:rFonts w:ascii="Arial Narrow" w:hAnsi="Arial Narrow" w:cstheme="minorHAnsi"/>
          <w:sz w:val="22"/>
          <w:szCs w:val="22"/>
        </w:rPr>
        <w:t>;</w:t>
      </w:r>
    </w:p>
    <w:p w14:paraId="01359E72" w14:textId="77777777" w:rsidR="004312EF" w:rsidRDefault="004312EF" w:rsidP="004312E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</w:t>
      </w:r>
      <w:r>
        <w:rPr>
          <w:rFonts w:ascii="Arial Narrow" w:hAnsi="Arial Narrow" w:cstheme="minorHAnsi"/>
          <w:sz w:val="22"/>
          <w:szCs w:val="22"/>
        </w:rPr>
        <w:t xml:space="preserve"> doplnenie p</w:t>
      </w:r>
      <w:r w:rsidRPr="00BD0D04">
        <w:rPr>
          <w:rFonts w:ascii="Arial Narrow" w:hAnsi="Arial Narrow" w:cstheme="minorHAnsi"/>
          <w:sz w:val="22"/>
          <w:szCs w:val="22"/>
        </w:rPr>
        <w:t>odmienk</w:t>
      </w:r>
      <w:r>
        <w:rPr>
          <w:rFonts w:ascii="Arial Narrow" w:hAnsi="Arial Narrow" w:cstheme="minorHAnsi"/>
          <w:sz w:val="22"/>
          <w:szCs w:val="22"/>
        </w:rPr>
        <w:t>y</w:t>
      </w:r>
      <w:r w:rsidRPr="00BD0D04">
        <w:rPr>
          <w:rFonts w:ascii="Arial Narrow" w:hAnsi="Arial Narrow" w:cstheme="minorHAnsi"/>
          <w:sz w:val="22"/>
          <w:szCs w:val="22"/>
        </w:rPr>
        <w:t>, že žiadateľ nie je evidovaný v Systéme včasného odhaľovania rizika a vylúčenia (EDES) ako vylúčená osoba alebo subjekt (v zmysle článku 135 a nasledu</w:t>
      </w:r>
      <w:r>
        <w:rPr>
          <w:rFonts w:ascii="Arial Narrow" w:hAnsi="Arial Narrow" w:cstheme="minorHAnsi"/>
          <w:sz w:val="22"/>
          <w:szCs w:val="22"/>
        </w:rPr>
        <w:t>júcich nariadenia č. 2018/1046);</w:t>
      </w:r>
    </w:p>
    <w:p w14:paraId="010C1C03" w14:textId="77777777" w:rsidR="004312EF" w:rsidRDefault="004312EF" w:rsidP="004312E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odstránenie p</w:t>
      </w:r>
      <w:r w:rsidRPr="00BD0D04">
        <w:rPr>
          <w:rFonts w:ascii="Arial Narrow" w:hAnsi="Arial Narrow" w:cstheme="minorHAnsi"/>
          <w:sz w:val="22"/>
          <w:szCs w:val="22"/>
        </w:rPr>
        <w:t>odmienk</w:t>
      </w:r>
      <w:r>
        <w:rPr>
          <w:rFonts w:ascii="Arial Narrow" w:hAnsi="Arial Narrow" w:cstheme="minorHAnsi"/>
          <w:sz w:val="22"/>
          <w:szCs w:val="22"/>
        </w:rPr>
        <w:t>y</w:t>
      </w:r>
      <w:r w:rsidRPr="00BD0D04">
        <w:rPr>
          <w:rFonts w:ascii="Arial Narrow" w:hAnsi="Arial Narrow" w:cstheme="minorHAnsi"/>
          <w:sz w:val="22"/>
          <w:szCs w:val="22"/>
        </w:rPr>
        <w:t>, že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CE111F">
        <w:rPr>
          <w:rFonts w:ascii="Arial Narrow" w:hAnsi="Arial Narrow" w:cstheme="minorHAnsi"/>
          <w:sz w:val="22"/>
          <w:szCs w:val="22"/>
        </w:rPr>
        <w:t>žiadateľ nezačal práce na projekte pred predložením ŽoNFP v súlade s legislatívou EÚ v oblasti štá</w:t>
      </w:r>
      <w:r>
        <w:rPr>
          <w:rFonts w:ascii="Arial Narrow" w:hAnsi="Arial Narrow" w:cstheme="minorHAnsi"/>
          <w:sz w:val="22"/>
          <w:szCs w:val="22"/>
        </w:rPr>
        <w:t>tnej pomoci a minimálnej pomoci, nakoľko vyzvanie je zverejnené pre projekty, kde sa neuplatňuje štátna pomoc (ani v zmysle Nariadenia GBER);</w:t>
      </w:r>
    </w:p>
    <w:p w14:paraId="489B5317" w14:textId="77777777" w:rsidR="004312EF" w:rsidRDefault="004312EF" w:rsidP="004312E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 formálne úpravy</w:t>
      </w:r>
      <w:r>
        <w:rPr>
          <w:rFonts w:ascii="Arial Narrow" w:hAnsi="Arial Narrow" w:cstheme="minorHAnsi"/>
          <w:sz w:val="22"/>
          <w:szCs w:val="22"/>
        </w:rPr>
        <w:t>.</w:t>
      </w:r>
    </w:p>
    <w:p w14:paraId="09CF80F2" w14:textId="77777777" w:rsidR="004312EF" w:rsidRDefault="004312EF" w:rsidP="004312EF">
      <w:pPr>
        <w:pStyle w:val="Odsekzoznamu"/>
        <w:numPr>
          <w:ilvl w:val="0"/>
          <w:numId w:val="5"/>
        </w:numPr>
        <w:spacing w:before="120" w:after="1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Príloha 1a ŽoNFP</w:t>
      </w:r>
    </w:p>
    <w:p w14:paraId="78927823" w14:textId="77777777" w:rsidR="004312EF" w:rsidRPr="007F31A9" w:rsidRDefault="004312EF" w:rsidP="004312EF">
      <w:pPr>
        <w:pStyle w:val="Odsekzoznamu"/>
        <w:spacing w:before="120" w:after="120"/>
        <w:rPr>
          <w:rFonts w:ascii="Arial Narrow" w:hAnsi="Arial Narrow" w:cstheme="minorHAnsi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úprava v zmysle aktualizácie riadiacej dokumentácie CKO.</w:t>
      </w:r>
    </w:p>
    <w:p w14:paraId="2617C7B5" w14:textId="77777777" w:rsidR="004312EF" w:rsidRDefault="004312EF" w:rsidP="004312EF">
      <w:pPr>
        <w:pStyle w:val="Odsekzoznamu"/>
        <w:numPr>
          <w:ilvl w:val="0"/>
          <w:numId w:val="5"/>
        </w:numPr>
        <w:spacing w:before="120" w:after="1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Príloha 1b ŽoNFP popis</w:t>
      </w:r>
    </w:p>
    <w:p w14:paraId="7955414B" w14:textId="77777777" w:rsidR="004312EF" w:rsidRPr="007F31A9" w:rsidRDefault="004312EF" w:rsidP="004312EF">
      <w:pPr>
        <w:pStyle w:val="Odsekzoznamu"/>
        <w:spacing w:before="120" w:after="120"/>
        <w:rPr>
          <w:rFonts w:ascii="Arial Narrow" w:hAnsi="Arial Narrow" w:cstheme="minorHAnsi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úprava v zmysle aktualizácie riadiacej dokumentácie CKO.</w:t>
      </w:r>
    </w:p>
    <w:p w14:paraId="56B6D294" w14:textId="77777777" w:rsidR="004312EF" w:rsidRPr="00C60C4E" w:rsidRDefault="004312EF" w:rsidP="004312EF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C60C4E">
        <w:rPr>
          <w:rFonts w:ascii="Arial Narrow" w:hAnsi="Arial Narrow" w:cstheme="minorHAnsi"/>
          <w:sz w:val="22"/>
          <w:szCs w:val="22"/>
        </w:rPr>
        <w:t xml:space="preserve"> Príručka pre žiadateľa OPII:</w:t>
      </w:r>
    </w:p>
    <w:p w14:paraId="3EB96D2E" w14:textId="77777777" w:rsidR="004312EF" w:rsidRDefault="004312EF" w:rsidP="004312E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úprava PpŽ v časti definovania podmienok poskytnutia príspevku – v tab. č. 2 boli upravené PPP najmä doplnenie p</w:t>
      </w:r>
      <w:r w:rsidRPr="00BD0D04">
        <w:rPr>
          <w:rFonts w:ascii="Arial Narrow" w:hAnsi="Arial Narrow" w:cstheme="minorHAnsi"/>
          <w:sz w:val="22"/>
          <w:szCs w:val="22"/>
        </w:rPr>
        <w:t>odmienk</w:t>
      </w:r>
      <w:r>
        <w:rPr>
          <w:rFonts w:ascii="Arial Narrow" w:hAnsi="Arial Narrow" w:cstheme="minorHAnsi"/>
          <w:sz w:val="22"/>
          <w:szCs w:val="22"/>
        </w:rPr>
        <w:t xml:space="preserve">y, </w:t>
      </w:r>
      <w:r w:rsidRPr="00BD0D04">
        <w:rPr>
          <w:rFonts w:ascii="Arial Narrow" w:hAnsi="Arial Narrow" w:cstheme="minorHAnsi"/>
          <w:sz w:val="22"/>
          <w:szCs w:val="22"/>
        </w:rPr>
        <w:t>že žiadateľ nie je evidovaný v Systéme včasného odhaľovania rizika a vylúčenia (EDES) ako vylúčená osoba alebo subjekt (v zmysle článku 135 a nasledu</w:t>
      </w:r>
      <w:r>
        <w:rPr>
          <w:rFonts w:ascii="Arial Narrow" w:hAnsi="Arial Narrow" w:cstheme="minorHAnsi"/>
          <w:sz w:val="22"/>
          <w:szCs w:val="22"/>
        </w:rPr>
        <w:t>júcich nariadenia č. 2018/1046);</w:t>
      </w:r>
    </w:p>
    <w:p w14:paraId="6A9E4963" w14:textId="77777777" w:rsidR="004312EF" w:rsidRPr="00A76B8B" w:rsidRDefault="004312EF" w:rsidP="004312E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 formálne úpravy.</w:t>
      </w:r>
    </w:p>
    <w:p w14:paraId="55724656" w14:textId="77777777" w:rsidR="004312EF" w:rsidRPr="003616E3" w:rsidRDefault="004312EF" w:rsidP="004312EF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>Záverečné ustanovenia</w:t>
      </w:r>
    </w:p>
    <w:p w14:paraId="1C01363F" w14:textId="77777777" w:rsidR="004312EF" w:rsidRPr="004A112F" w:rsidRDefault="004312EF" w:rsidP="004312EF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Ostatné dokumenty zverejnené v rámci predmetného vyzvania zostávajú nezmenené. </w:t>
      </w:r>
    </w:p>
    <w:p w14:paraId="758AE307" w14:textId="77777777" w:rsidR="004312EF" w:rsidRPr="004A112F" w:rsidRDefault="004312EF" w:rsidP="004312EF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Úplné znenie dokumentov dotknutých zmenou (bez sledovania zmien) je zverejnené na webovom sídle RO OPII. </w:t>
      </w:r>
    </w:p>
    <w:p w14:paraId="31A7BAB5" w14:textId="35952960" w:rsidR="000C08F6" w:rsidRPr="004312EF" w:rsidRDefault="004312EF" w:rsidP="00BE2525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Zmena vyzvania sa </w:t>
      </w:r>
      <w:r w:rsidRPr="004A112F">
        <w:rPr>
          <w:rFonts w:ascii="Arial Narrow" w:eastAsiaTheme="minorHAnsi" w:hAnsi="Arial Narrow" w:cs="Arial"/>
          <w:b/>
          <w:color w:val="000000"/>
        </w:rPr>
        <w:t>nevzťahuje</w:t>
      </w:r>
      <w:r w:rsidRPr="004A112F">
        <w:rPr>
          <w:rFonts w:ascii="Arial Narrow" w:eastAsiaTheme="minorHAnsi" w:hAnsi="Arial Narrow" w:cs="Arial"/>
          <w:color w:val="000000"/>
        </w:rPr>
        <w:t xml:space="preserve"> na žiadosti o NFP predložené na RO OPII pred dátumom zverejnenia tejto zmeny vyzvania.</w:t>
      </w:r>
    </w:p>
    <w:sectPr w:rsidR="000C08F6" w:rsidRPr="00431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2C903" w14:textId="77777777" w:rsidR="00A055B9" w:rsidRDefault="00A055B9" w:rsidP="00D939EA">
      <w:pPr>
        <w:spacing w:after="0" w:line="240" w:lineRule="auto"/>
      </w:pPr>
      <w:r>
        <w:separator/>
      </w:r>
    </w:p>
  </w:endnote>
  <w:endnote w:type="continuationSeparator" w:id="0">
    <w:p w14:paraId="141A31BA" w14:textId="77777777" w:rsidR="00A055B9" w:rsidRDefault="00A055B9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384F8" w14:textId="77777777" w:rsidR="00A1746B" w:rsidRDefault="00A1746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E6C2B" w14:textId="77777777" w:rsidR="00A1746B" w:rsidRDefault="00A1746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BFF1A" w14:textId="77777777" w:rsidR="00A1746B" w:rsidRDefault="00A1746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3F778" w14:textId="77777777" w:rsidR="00A055B9" w:rsidRDefault="00A055B9" w:rsidP="00D939EA">
      <w:pPr>
        <w:spacing w:after="0" w:line="240" w:lineRule="auto"/>
      </w:pPr>
      <w:r>
        <w:separator/>
      </w:r>
    </w:p>
  </w:footnote>
  <w:footnote w:type="continuationSeparator" w:id="0">
    <w:p w14:paraId="7A886ACA" w14:textId="77777777" w:rsidR="00A055B9" w:rsidRDefault="00A055B9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D205C" w14:textId="77777777" w:rsidR="00A1746B" w:rsidRDefault="00A1746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C39CA" w14:textId="55688136" w:rsidR="00D939EA" w:rsidRDefault="00A1746B" w:rsidP="00D34FEF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2531D520" wp14:editId="03CA04AB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1C55DE" w14:textId="77777777" w:rsidR="00D34FEF" w:rsidRPr="00D34FEF" w:rsidRDefault="00D34FEF" w:rsidP="00D34FEF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AC27C" w14:textId="77777777" w:rsidR="00A1746B" w:rsidRDefault="00A1746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50A4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455FA"/>
    <w:rsid w:val="00086B38"/>
    <w:rsid w:val="000A3941"/>
    <w:rsid w:val="000C08F6"/>
    <w:rsid w:val="000C4014"/>
    <w:rsid w:val="0017213C"/>
    <w:rsid w:val="0017633B"/>
    <w:rsid w:val="00245B5D"/>
    <w:rsid w:val="0024608F"/>
    <w:rsid w:val="0025598F"/>
    <w:rsid w:val="00336623"/>
    <w:rsid w:val="0036751C"/>
    <w:rsid w:val="003765ED"/>
    <w:rsid w:val="0038595B"/>
    <w:rsid w:val="003A0E33"/>
    <w:rsid w:val="003C627D"/>
    <w:rsid w:val="00400C7F"/>
    <w:rsid w:val="00422E84"/>
    <w:rsid w:val="004312EF"/>
    <w:rsid w:val="00431A18"/>
    <w:rsid w:val="004654CB"/>
    <w:rsid w:val="004D1162"/>
    <w:rsid w:val="00502628"/>
    <w:rsid w:val="0056730E"/>
    <w:rsid w:val="005C184F"/>
    <w:rsid w:val="0062337F"/>
    <w:rsid w:val="0063388A"/>
    <w:rsid w:val="006D76F3"/>
    <w:rsid w:val="006F6AEA"/>
    <w:rsid w:val="00716D18"/>
    <w:rsid w:val="00752F53"/>
    <w:rsid w:val="007D77F1"/>
    <w:rsid w:val="007F20E3"/>
    <w:rsid w:val="008714DF"/>
    <w:rsid w:val="008948CC"/>
    <w:rsid w:val="0096484A"/>
    <w:rsid w:val="009F7E19"/>
    <w:rsid w:val="00A055B9"/>
    <w:rsid w:val="00A168E3"/>
    <w:rsid w:val="00A1746B"/>
    <w:rsid w:val="00A21518"/>
    <w:rsid w:val="00A315CE"/>
    <w:rsid w:val="00A46BC1"/>
    <w:rsid w:val="00AA3293"/>
    <w:rsid w:val="00AA3332"/>
    <w:rsid w:val="00B203AF"/>
    <w:rsid w:val="00B24D97"/>
    <w:rsid w:val="00B500C8"/>
    <w:rsid w:val="00BD6227"/>
    <w:rsid w:val="00BE2525"/>
    <w:rsid w:val="00C05209"/>
    <w:rsid w:val="00C734BD"/>
    <w:rsid w:val="00C85C87"/>
    <w:rsid w:val="00CD2A81"/>
    <w:rsid w:val="00CF040A"/>
    <w:rsid w:val="00D0180E"/>
    <w:rsid w:val="00D34FEF"/>
    <w:rsid w:val="00D6144F"/>
    <w:rsid w:val="00D939EA"/>
    <w:rsid w:val="00E553C8"/>
    <w:rsid w:val="00EF3BDE"/>
    <w:rsid w:val="00F3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718E5EA"/>
  <w15:docId w15:val="{B935FC44-9143-426D-B344-051F9501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948C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948CC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948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opii.gov.s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uzivatel</dc:creator>
  <cp:lastModifiedBy>GC</cp:lastModifiedBy>
  <cp:revision>21</cp:revision>
  <dcterms:created xsi:type="dcterms:W3CDTF">2016-11-29T12:40:00Z</dcterms:created>
  <dcterms:modified xsi:type="dcterms:W3CDTF">2020-01-24T11:25:00Z</dcterms:modified>
</cp:coreProperties>
</file>