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F09A3" w14:textId="77777777" w:rsidR="000636D8" w:rsidRPr="00A303E4" w:rsidRDefault="000636D8" w:rsidP="000636D8">
      <w:pPr>
        <w:spacing w:line="360" w:lineRule="auto"/>
        <w:jc w:val="center"/>
        <w:rPr>
          <w:rFonts w:ascii="Arial Narrow" w:hAnsi="Arial Narrow" w:cstheme="minorHAnsi"/>
          <w:b/>
          <w:color w:val="4F81BD" w:themeColor="accent1"/>
          <w:lang w:val="sk-SK"/>
        </w:rPr>
      </w:pPr>
    </w:p>
    <w:p w14:paraId="5C1196B1" w14:textId="77777777" w:rsidR="000636D8" w:rsidRPr="00A303E4" w:rsidRDefault="000636D8" w:rsidP="000636D8">
      <w:pPr>
        <w:spacing w:line="360" w:lineRule="auto"/>
        <w:jc w:val="center"/>
        <w:rPr>
          <w:rFonts w:ascii="Arial Narrow" w:hAnsi="Arial Narrow" w:cstheme="minorHAnsi"/>
          <w:b/>
          <w:color w:val="4F81BD" w:themeColor="accent1"/>
          <w:lang w:val="sk-SK"/>
        </w:rPr>
      </w:pPr>
    </w:p>
    <w:p w14:paraId="29CEF465" w14:textId="77777777" w:rsidR="000636D8" w:rsidRPr="00A303E4" w:rsidRDefault="000636D8" w:rsidP="000636D8">
      <w:pPr>
        <w:spacing w:line="360" w:lineRule="auto"/>
        <w:jc w:val="center"/>
        <w:rPr>
          <w:rFonts w:ascii="Arial Narrow" w:hAnsi="Arial Narrow" w:cstheme="minorHAnsi"/>
          <w:b/>
          <w:color w:val="4F81BD" w:themeColor="accent1"/>
          <w:lang w:val="sk-SK"/>
        </w:rPr>
      </w:pPr>
    </w:p>
    <w:p w14:paraId="0C262C34" w14:textId="77777777" w:rsidR="00547B48" w:rsidRPr="00A303E4" w:rsidRDefault="00547B48" w:rsidP="000636D8">
      <w:pPr>
        <w:spacing w:line="360" w:lineRule="auto"/>
        <w:jc w:val="center"/>
        <w:rPr>
          <w:rFonts w:ascii="Arial Narrow" w:hAnsi="Arial Narrow" w:cstheme="minorHAnsi"/>
          <w:b/>
          <w:color w:val="4F81BD" w:themeColor="accent1"/>
          <w:lang w:val="sk-SK"/>
        </w:rPr>
      </w:pPr>
    </w:p>
    <w:p w14:paraId="2F7A73A0" w14:textId="77777777" w:rsidR="00547B48" w:rsidRPr="00A303E4" w:rsidRDefault="00547B48" w:rsidP="000636D8">
      <w:pPr>
        <w:spacing w:line="360" w:lineRule="auto"/>
        <w:jc w:val="center"/>
        <w:rPr>
          <w:rFonts w:ascii="Arial Narrow" w:hAnsi="Arial Narrow" w:cstheme="minorHAnsi"/>
          <w:b/>
          <w:color w:val="4F81BD" w:themeColor="accent1"/>
          <w:lang w:val="sk-SK"/>
        </w:rPr>
      </w:pPr>
    </w:p>
    <w:p w14:paraId="07B28577" w14:textId="77777777" w:rsidR="00547B48" w:rsidRPr="00A303E4" w:rsidRDefault="00547B48" w:rsidP="000636D8">
      <w:pPr>
        <w:spacing w:line="360" w:lineRule="auto"/>
        <w:jc w:val="center"/>
        <w:rPr>
          <w:rFonts w:ascii="Arial Narrow" w:hAnsi="Arial Narrow" w:cstheme="minorHAnsi"/>
          <w:b/>
          <w:color w:val="4F81BD" w:themeColor="accent1"/>
          <w:lang w:val="sk-SK"/>
        </w:rPr>
      </w:pPr>
    </w:p>
    <w:p w14:paraId="03829658" w14:textId="77777777" w:rsidR="000636D8" w:rsidRPr="00A303E4" w:rsidRDefault="000636D8" w:rsidP="000636D8">
      <w:pPr>
        <w:spacing w:line="360" w:lineRule="auto"/>
        <w:jc w:val="center"/>
        <w:rPr>
          <w:rFonts w:ascii="Arial Narrow" w:hAnsi="Arial Narrow" w:cstheme="minorHAnsi"/>
          <w:b/>
          <w:color w:val="4F81BD" w:themeColor="accent1"/>
          <w:lang w:val="sk-SK"/>
        </w:rPr>
      </w:pPr>
    </w:p>
    <w:p w14:paraId="09A52086" w14:textId="77777777" w:rsidR="000636D8" w:rsidRPr="00A303E4" w:rsidRDefault="000636D8" w:rsidP="000636D8">
      <w:pPr>
        <w:spacing w:line="360" w:lineRule="auto"/>
        <w:jc w:val="center"/>
        <w:rPr>
          <w:rFonts w:ascii="Arial Narrow" w:hAnsi="Arial Narrow" w:cstheme="minorHAnsi"/>
          <w:b/>
          <w:color w:val="4F81BD" w:themeColor="accent1"/>
          <w:lang w:val="sk-SK"/>
        </w:rPr>
      </w:pPr>
    </w:p>
    <w:p w14:paraId="5029BD40" w14:textId="77777777" w:rsidR="00547B48" w:rsidRPr="00A303E4" w:rsidRDefault="000636D8" w:rsidP="000636D8">
      <w:pPr>
        <w:spacing w:line="360" w:lineRule="auto"/>
        <w:jc w:val="center"/>
        <w:rPr>
          <w:rFonts w:ascii="Times New Roman" w:hAnsi="Times New Roman"/>
          <w:b/>
          <w:color w:val="002060"/>
          <w:sz w:val="48"/>
          <w:szCs w:val="48"/>
          <w:lang w:val="sk-SK"/>
        </w:rPr>
      </w:pPr>
      <w:r w:rsidRPr="00A303E4">
        <w:rPr>
          <w:rFonts w:ascii="Times New Roman" w:hAnsi="Times New Roman"/>
          <w:b/>
          <w:color w:val="002060"/>
          <w:sz w:val="48"/>
          <w:szCs w:val="48"/>
          <w:lang w:val="sk-SK"/>
        </w:rPr>
        <w:t>Hodnotiace kritériá</w:t>
      </w:r>
      <w:r w:rsidR="00547B48" w:rsidRPr="00A303E4">
        <w:rPr>
          <w:rFonts w:ascii="Times New Roman" w:hAnsi="Times New Roman"/>
          <w:b/>
          <w:color w:val="002060"/>
          <w:sz w:val="48"/>
          <w:szCs w:val="48"/>
          <w:lang w:val="sk-SK"/>
        </w:rPr>
        <w:t xml:space="preserve"> </w:t>
      </w:r>
    </w:p>
    <w:p w14:paraId="0FB64BE7" w14:textId="2F351DE6" w:rsidR="000636D8" w:rsidRPr="00A303E4" w:rsidRDefault="00A40F3A" w:rsidP="000636D8">
      <w:pPr>
        <w:spacing w:line="360" w:lineRule="auto"/>
        <w:jc w:val="center"/>
        <w:rPr>
          <w:rFonts w:ascii="Times New Roman" w:hAnsi="Times New Roman"/>
          <w:b/>
          <w:color w:val="002060"/>
          <w:sz w:val="48"/>
          <w:szCs w:val="48"/>
          <w:lang w:val="sk-SK"/>
        </w:rPr>
      </w:pPr>
      <w:r w:rsidRPr="00A303E4">
        <w:rPr>
          <w:rFonts w:ascii="Times New Roman" w:hAnsi="Times New Roman"/>
          <w:b/>
          <w:color w:val="002060"/>
          <w:sz w:val="48"/>
          <w:szCs w:val="48"/>
          <w:lang w:val="sk-SK"/>
        </w:rPr>
        <w:t>pre</w:t>
      </w:r>
      <w:r w:rsidR="005916A5" w:rsidRPr="00A303E4">
        <w:rPr>
          <w:rFonts w:ascii="Times New Roman" w:hAnsi="Times New Roman"/>
          <w:b/>
          <w:color w:val="002060"/>
          <w:sz w:val="48"/>
          <w:szCs w:val="48"/>
          <w:lang w:val="sk-SK"/>
        </w:rPr>
        <w:t xml:space="preserve"> </w:t>
      </w:r>
      <w:r w:rsidRPr="00A303E4">
        <w:rPr>
          <w:rFonts w:ascii="Times New Roman" w:hAnsi="Times New Roman"/>
          <w:b/>
          <w:color w:val="002060"/>
          <w:sz w:val="48"/>
          <w:szCs w:val="48"/>
          <w:lang w:val="sk-SK"/>
        </w:rPr>
        <w:t>fázované projekty</w:t>
      </w:r>
      <w:r w:rsidR="005916A5" w:rsidRPr="00A303E4">
        <w:rPr>
          <w:rFonts w:ascii="Times New Roman" w:hAnsi="Times New Roman"/>
          <w:b/>
          <w:color w:val="002060"/>
          <w:sz w:val="48"/>
          <w:szCs w:val="48"/>
          <w:lang w:val="sk-SK"/>
        </w:rPr>
        <w:br/>
      </w:r>
    </w:p>
    <w:p w14:paraId="66B6CC84" w14:textId="77777777" w:rsidR="00547B48" w:rsidRPr="00A303E4" w:rsidRDefault="00547B48" w:rsidP="000636D8">
      <w:pPr>
        <w:spacing w:line="360" w:lineRule="auto"/>
        <w:jc w:val="center"/>
        <w:rPr>
          <w:rFonts w:ascii="Times New Roman" w:hAnsi="Times New Roman"/>
          <w:b/>
          <w:color w:val="002060"/>
          <w:sz w:val="48"/>
          <w:szCs w:val="48"/>
          <w:lang w:val="sk-SK"/>
        </w:rPr>
      </w:pPr>
    </w:p>
    <w:p w14:paraId="22E64540" w14:textId="77777777" w:rsidR="000636D8" w:rsidRPr="00A303E4" w:rsidRDefault="000636D8" w:rsidP="000636D8">
      <w:pPr>
        <w:spacing w:line="360" w:lineRule="auto"/>
        <w:jc w:val="center"/>
        <w:rPr>
          <w:rFonts w:ascii="Times New Roman" w:hAnsi="Times New Roman"/>
          <w:b/>
          <w:sz w:val="36"/>
          <w:lang w:val="sk-SK"/>
        </w:rPr>
      </w:pPr>
    </w:p>
    <w:p w14:paraId="76FB70C7" w14:textId="53CA4BEF" w:rsidR="000636D8" w:rsidRPr="00A303E4" w:rsidRDefault="005916A5" w:rsidP="000636D8">
      <w:pPr>
        <w:spacing w:line="360" w:lineRule="auto"/>
        <w:jc w:val="center"/>
        <w:rPr>
          <w:rFonts w:ascii="Times New Roman" w:hAnsi="Times New Roman"/>
          <w:color w:val="4F81BD" w:themeColor="accent1"/>
          <w:sz w:val="32"/>
          <w:lang w:val="sk-SK"/>
        </w:rPr>
      </w:pPr>
      <w:r w:rsidRPr="00A303E4">
        <w:rPr>
          <w:rFonts w:ascii="Times New Roman" w:hAnsi="Times New Roman"/>
          <w:color w:val="4F81BD" w:themeColor="accent1"/>
          <w:sz w:val="32"/>
          <w:lang w:val="sk-SK"/>
        </w:rPr>
        <w:t xml:space="preserve">Prioritné </w:t>
      </w:r>
      <w:r w:rsidR="000636D8" w:rsidRPr="00A303E4">
        <w:rPr>
          <w:rFonts w:ascii="Times New Roman" w:hAnsi="Times New Roman"/>
          <w:color w:val="4F81BD" w:themeColor="accent1"/>
          <w:sz w:val="32"/>
          <w:lang w:val="sk-SK"/>
        </w:rPr>
        <w:t>os</w:t>
      </w:r>
      <w:r w:rsidRPr="00A303E4">
        <w:rPr>
          <w:rFonts w:ascii="Times New Roman" w:hAnsi="Times New Roman"/>
          <w:color w:val="4F81BD" w:themeColor="accent1"/>
          <w:sz w:val="32"/>
          <w:lang w:val="sk-SK"/>
        </w:rPr>
        <w:t>i</w:t>
      </w:r>
      <w:r w:rsidR="000636D8" w:rsidRPr="00A303E4">
        <w:rPr>
          <w:rFonts w:ascii="Times New Roman" w:hAnsi="Times New Roman"/>
          <w:color w:val="4F81BD" w:themeColor="accent1"/>
          <w:sz w:val="32"/>
          <w:lang w:val="sk-SK"/>
        </w:rPr>
        <w:t xml:space="preserve"> </w:t>
      </w:r>
      <w:r w:rsidRPr="00A303E4">
        <w:rPr>
          <w:rFonts w:ascii="Times New Roman" w:hAnsi="Times New Roman"/>
          <w:color w:val="4F81BD" w:themeColor="accent1"/>
          <w:sz w:val="32"/>
          <w:lang w:val="sk-SK"/>
        </w:rPr>
        <w:t>1</w:t>
      </w:r>
      <w:r w:rsidR="000636D8" w:rsidRPr="00A303E4">
        <w:rPr>
          <w:rFonts w:ascii="Times New Roman" w:hAnsi="Times New Roman"/>
          <w:color w:val="4F81BD" w:themeColor="accent1"/>
          <w:sz w:val="32"/>
          <w:lang w:val="sk-SK"/>
        </w:rPr>
        <w:t xml:space="preserve"> a</w:t>
      </w:r>
      <w:r w:rsidRPr="00A303E4">
        <w:rPr>
          <w:rFonts w:ascii="Times New Roman" w:hAnsi="Times New Roman"/>
          <w:color w:val="4F81BD" w:themeColor="accent1"/>
          <w:sz w:val="32"/>
          <w:lang w:val="sk-SK"/>
        </w:rPr>
        <w:t>ž</w:t>
      </w:r>
      <w:r w:rsidR="000636D8" w:rsidRPr="00A303E4">
        <w:rPr>
          <w:rFonts w:ascii="Times New Roman" w:hAnsi="Times New Roman"/>
          <w:color w:val="4F81BD" w:themeColor="accent1"/>
          <w:sz w:val="32"/>
          <w:lang w:val="sk-SK"/>
        </w:rPr>
        <w:t xml:space="preserve"> </w:t>
      </w:r>
      <w:r w:rsidR="00547B48" w:rsidRPr="00A303E4">
        <w:rPr>
          <w:rFonts w:ascii="Times New Roman" w:hAnsi="Times New Roman"/>
          <w:color w:val="4F81BD" w:themeColor="accent1"/>
          <w:sz w:val="32"/>
          <w:lang w:val="sk-SK"/>
        </w:rPr>
        <w:t>6</w:t>
      </w:r>
      <w:r w:rsidR="000636D8" w:rsidRPr="00A303E4">
        <w:rPr>
          <w:rFonts w:ascii="Times New Roman" w:hAnsi="Times New Roman"/>
          <w:color w:val="4F81BD" w:themeColor="accent1"/>
          <w:sz w:val="32"/>
          <w:lang w:val="sk-SK"/>
        </w:rPr>
        <w:t xml:space="preserve"> </w:t>
      </w:r>
      <w:r w:rsidRPr="00A303E4">
        <w:rPr>
          <w:rFonts w:ascii="Times New Roman" w:hAnsi="Times New Roman"/>
          <w:color w:val="4F81BD" w:themeColor="accent1"/>
          <w:sz w:val="32"/>
          <w:lang w:val="sk-SK"/>
        </w:rPr>
        <w:t xml:space="preserve"> </w:t>
      </w:r>
      <w:r w:rsidRPr="00A303E4">
        <w:rPr>
          <w:rFonts w:ascii="Times New Roman" w:hAnsi="Times New Roman"/>
          <w:color w:val="4F81BD" w:themeColor="accent1"/>
          <w:sz w:val="32"/>
          <w:lang w:val="sk-SK"/>
        </w:rPr>
        <w:br/>
        <w:t xml:space="preserve">Operačný program Integrovaná infraštruktúra </w:t>
      </w:r>
      <w:r w:rsidRPr="00A303E4">
        <w:rPr>
          <w:rFonts w:ascii="Times New Roman" w:hAnsi="Times New Roman"/>
          <w:color w:val="4F81BD" w:themeColor="accent1"/>
          <w:sz w:val="32"/>
          <w:lang w:val="sk-SK"/>
        </w:rPr>
        <w:br/>
        <w:t>2014 - 2020</w:t>
      </w:r>
    </w:p>
    <w:p w14:paraId="27227BE7" w14:textId="77777777" w:rsidR="000636D8" w:rsidRPr="00A303E4" w:rsidRDefault="000636D8" w:rsidP="000636D8">
      <w:pPr>
        <w:spacing w:line="360" w:lineRule="auto"/>
        <w:ind w:firstLine="708"/>
        <w:rPr>
          <w:rFonts w:ascii="Arial Narrow" w:hAnsi="Arial Narrow" w:cstheme="minorHAnsi"/>
          <w:b/>
          <w:lang w:val="sk-SK"/>
        </w:rPr>
      </w:pPr>
    </w:p>
    <w:p w14:paraId="066533BA" w14:textId="3DE6148C" w:rsidR="000636D8" w:rsidRPr="00A303E4" w:rsidRDefault="000636D8" w:rsidP="000636D8">
      <w:pPr>
        <w:spacing w:line="360" w:lineRule="auto"/>
        <w:ind w:firstLine="708"/>
        <w:rPr>
          <w:rFonts w:ascii="Arial Narrow" w:hAnsi="Arial Narrow" w:cstheme="minorHAnsi"/>
          <w:color w:val="4F81BD" w:themeColor="accent1"/>
          <w:lang w:val="sk-SK"/>
        </w:rPr>
      </w:pPr>
      <w:r w:rsidRPr="00A303E4">
        <w:rPr>
          <w:rFonts w:ascii="Arial Narrow" w:hAnsi="Arial Narrow" w:cstheme="minorHAnsi"/>
          <w:lang w:val="sk-SK"/>
        </w:rPr>
        <w:tab/>
      </w:r>
    </w:p>
    <w:p w14:paraId="4A82EFF5" w14:textId="77777777" w:rsidR="000636D8" w:rsidRPr="00A303E4" w:rsidRDefault="000636D8" w:rsidP="000636D8">
      <w:pPr>
        <w:spacing w:line="360" w:lineRule="auto"/>
        <w:rPr>
          <w:rFonts w:ascii="Arial Narrow" w:hAnsi="Arial Narrow" w:cstheme="minorHAnsi"/>
          <w:color w:val="4F81BD" w:themeColor="accent1"/>
          <w:lang w:val="sk-SK"/>
        </w:rPr>
      </w:pPr>
    </w:p>
    <w:p w14:paraId="1C3C7155" w14:textId="77777777" w:rsidR="000636D8" w:rsidRPr="00A303E4" w:rsidRDefault="000636D8" w:rsidP="000636D8">
      <w:pPr>
        <w:spacing w:line="360" w:lineRule="auto"/>
        <w:rPr>
          <w:rFonts w:ascii="Arial Narrow" w:hAnsi="Arial Narrow" w:cstheme="minorHAnsi"/>
          <w:color w:val="4F81BD" w:themeColor="accent1"/>
          <w:lang w:val="sk-SK"/>
        </w:rPr>
      </w:pPr>
    </w:p>
    <w:p w14:paraId="55D48FDC" w14:textId="77777777" w:rsidR="000636D8" w:rsidRPr="00A303E4" w:rsidRDefault="000636D8" w:rsidP="000636D8">
      <w:pPr>
        <w:spacing w:line="360" w:lineRule="auto"/>
        <w:rPr>
          <w:rFonts w:ascii="Arial Narrow" w:hAnsi="Arial Narrow" w:cstheme="minorHAnsi"/>
          <w:color w:val="4F81BD" w:themeColor="accent1"/>
          <w:lang w:val="sk-SK"/>
        </w:rPr>
      </w:pPr>
    </w:p>
    <w:p w14:paraId="5ED7272A" w14:textId="2DE2867F" w:rsidR="00265E1A" w:rsidRPr="00E70E9F" w:rsidRDefault="00265E1A" w:rsidP="00265E1A">
      <w:pPr>
        <w:spacing w:line="360" w:lineRule="auto"/>
        <w:rPr>
          <w:rFonts w:ascii="Arial Narrow" w:hAnsi="Arial Narrow" w:cstheme="minorHAnsi"/>
          <w:b/>
          <w:color w:val="4F81BD" w:themeColor="accent1"/>
          <w:sz w:val="24"/>
          <w:lang w:val="sk-SK"/>
        </w:rPr>
      </w:pPr>
      <w:r>
        <w:rPr>
          <w:rFonts w:ascii="Arial Narrow" w:hAnsi="Arial Narrow" w:cstheme="minorHAnsi"/>
          <w:b/>
          <w:color w:val="4F81BD" w:themeColor="accent1"/>
          <w:sz w:val="24"/>
          <w:lang w:val="sk-SK"/>
        </w:rPr>
        <w:t>V</w:t>
      </w:r>
      <w:r w:rsidRPr="00E70E9F">
        <w:rPr>
          <w:rFonts w:ascii="Arial Narrow" w:hAnsi="Arial Narrow" w:cstheme="minorHAnsi"/>
          <w:b/>
          <w:color w:val="4F81BD" w:themeColor="accent1"/>
          <w:sz w:val="24"/>
          <w:lang w:val="sk-SK"/>
        </w:rPr>
        <w:t xml:space="preserve">erzia č. </w:t>
      </w:r>
      <w:r>
        <w:rPr>
          <w:rFonts w:ascii="Arial Narrow" w:hAnsi="Arial Narrow" w:cstheme="minorHAnsi"/>
          <w:b/>
          <w:color w:val="4F81BD" w:themeColor="accent1"/>
          <w:sz w:val="24"/>
          <w:lang w:val="sk-SK"/>
        </w:rPr>
        <w:t>1</w:t>
      </w:r>
      <w:r w:rsidRPr="00E70E9F">
        <w:rPr>
          <w:rFonts w:ascii="Arial Narrow" w:hAnsi="Arial Narrow" w:cstheme="minorHAnsi"/>
          <w:b/>
          <w:color w:val="4F81BD" w:themeColor="accent1"/>
          <w:sz w:val="24"/>
          <w:lang w:val="sk-SK"/>
        </w:rPr>
        <w:t>.</w:t>
      </w:r>
      <w:r>
        <w:rPr>
          <w:rFonts w:ascii="Arial Narrow" w:hAnsi="Arial Narrow" w:cstheme="minorHAnsi"/>
          <w:b/>
          <w:color w:val="4F81BD" w:themeColor="accent1"/>
          <w:sz w:val="24"/>
          <w:lang w:val="sk-SK"/>
        </w:rPr>
        <w:t>0</w:t>
      </w:r>
      <w:r w:rsidRPr="00E70E9F">
        <w:rPr>
          <w:rFonts w:ascii="Arial Narrow" w:hAnsi="Arial Narrow" w:cstheme="minorHAnsi"/>
          <w:b/>
          <w:color w:val="4F81BD" w:themeColor="accent1"/>
          <w:sz w:val="24"/>
          <w:lang w:val="sk-SK"/>
        </w:rPr>
        <w:t xml:space="preserve"> </w:t>
      </w:r>
    </w:p>
    <w:p w14:paraId="617F93D5" w14:textId="59810522" w:rsidR="000636D8" w:rsidRPr="00A303E4" w:rsidRDefault="000636D8" w:rsidP="000636D8">
      <w:pPr>
        <w:spacing w:line="360" w:lineRule="auto"/>
        <w:rPr>
          <w:rFonts w:ascii="Arial Narrow" w:hAnsi="Arial Narrow" w:cstheme="minorHAnsi"/>
          <w:color w:val="4F81BD" w:themeColor="accent1"/>
          <w:lang w:val="sk-SK"/>
        </w:rPr>
      </w:pPr>
      <w:r w:rsidRPr="00A303E4">
        <w:rPr>
          <w:rFonts w:ascii="Arial Narrow" w:hAnsi="Arial Narrow" w:cstheme="minorHAnsi"/>
          <w:color w:val="4F81BD" w:themeColor="accent1"/>
          <w:lang w:val="sk-SK"/>
        </w:rPr>
        <w:t>Dátum platnosti</w:t>
      </w:r>
      <w:r w:rsidR="00265E1A">
        <w:rPr>
          <w:rFonts w:ascii="Arial Narrow" w:hAnsi="Arial Narrow" w:cstheme="minorHAnsi"/>
          <w:color w:val="4F81BD" w:themeColor="accent1"/>
          <w:lang w:val="sk-SK"/>
        </w:rPr>
        <w:t xml:space="preserve"> a účinnosti</w:t>
      </w:r>
      <w:r w:rsidRPr="00A303E4">
        <w:rPr>
          <w:rFonts w:ascii="Arial Narrow" w:hAnsi="Arial Narrow" w:cstheme="minorHAnsi"/>
          <w:color w:val="4F81BD" w:themeColor="accent1"/>
          <w:lang w:val="sk-SK"/>
        </w:rPr>
        <w:t>:</w:t>
      </w:r>
      <w:r w:rsidR="008437FF">
        <w:rPr>
          <w:rFonts w:ascii="Arial Narrow" w:hAnsi="Arial Narrow" w:cstheme="minorHAnsi"/>
          <w:color w:val="4F81BD" w:themeColor="accent1"/>
          <w:lang w:val="sk-SK"/>
        </w:rPr>
        <w:t xml:space="preserve"> 22.08.2015</w:t>
      </w:r>
      <w:bookmarkStart w:id="0" w:name="_GoBack"/>
      <w:bookmarkEnd w:id="0"/>
    </w:p>
    <w:p w14:paraId="590161AA" w14:textId="77777777" w:rsidR="00964242" w:rsidRDefault="00964242" w:rsidP="00265E1A">
      <w:pPr>
        <w:pStyle w:val="Pta"/>
        <w:tabs>
          <w:tab w:val="left" w:pos="708"/>
        </w:tabs>
        <w:rPr>
          <w:rFonts w:ascii="Arial Narrow" w:hAnsi="Arial Narrow" w:cstheme="minorHAnsi"/>
          <w:color w:val="4F81BD" w:themeColor="accent1"/>
          <w:lang w:val="sk-SK"/>
        </w:rPr>
      </w:pPr>
    </w:p>
    <w:p w14:paraId="63CCE5A9" w14:textId="5EC72197" w:rsidR="00A10295" w:rsidRDefault="00A10295" w:rsidP="00A10295">
      <w:pPr>
        <w:pStyle w:val="Bezriadkovania"/>
        <w:ind w:left="4248"/>
        <w:rPr>
          <w:color w:val="365F91"/>
          <w:lang w:val="sk-SK"/>
        </w:rPr>
      </w:pPr>
      <w:r w:rsidRPr="0023203B">
        <w:rPr>
          <w:color w:val="365F91"/>
          <w:lang w:val="sk-SK"/>
        </w:rPr>
        <w:t xml:space="preserve">Tento dokument obsahuje zoznam hodnotiacich </w:t>
      </w:r>
      <w:r w:rsidRPr="006E0139">
        <w:rPr>
          <w:color w:val="365F91"/>
          <w:lang w:val="sk-SK"/>
        </w:rPr>
        <w:t>kritérií</w:t>
      </w:r>
      <w:r w:rsidRPr="0023203B">
        <w:rPr>
          <w:color w:val="365F91"/>
          <w:lang w:val="sk-SK"/>
        </w:rPr>
        <w:t xml:space="preserve"> </w:t>
      </w:r>
      <w:r>
        <w:rPr>
          <w:color w:val="365F91"/>
          <w:lang w:val="sk-SK"/>
        </w:rPr>
        <w:t xml:space="preserve">pre </w:t>
      </w:r>
      <w:proofErr w:type="spellStart"/>
      <w:r>
        <w:rPr>
          <w:color w:val="365F91"/>
          <w:lang w:val="sk-SK"/>
        </w:rPr>
        <w:t>fázované</w:t>
      </w:r>
      <w:proofErr w:type="spellEnd"/>
      <w:r>
        <w:rPr>
          <w:color w:val="365F91"/>
          <w:lang w:val="sk-SK"/>
        </w:rPr>
        <w:t xml:space="preserve"> projekty </w:t>
      </w:r>
      <w:r w:rsidRPr="0023203B">
        <w:rPr>
          <w:color w:val="365F91"/>
          <w:lang w:val="sk-SK"/>
        </w:rPr>
        <w:t xml:space="preserve">Operačného </w:t>
      </w:r>
      <w:r w:rsidRPr="006E0139">
        <w:rPr>
          <w:color w:val="365F91"/>
          <w:lang w:val="sk-SK"/>
        </w:rPr>
        <w:t>programu</w:t>
      </w:r>
      <w:r w:rsidRPr="0023203B">
        <w:rPr>
          <w:color w:val="365F91"/>
          <w:lang w:val="sk-SK"/>
        </w:rPr>
        <w:t xml:space="preserve"> I</w:t>
      </w:r>
      <w:r>
        <w:rPr>
          <w:color w:val="365F91"/>
          <w:lang w:val="sk-SK"/>
        </w:rPr>
        <w:t>ntegrovaná infraštruktúra pre prioritnú os 1 až 6</w:t>
      </w:r>
      <w:r w:rsidRPr="0023203B">
        <w:rPr>
          <w:color w:val="365F91"/>
          <w:lang w:val="sk-SK"/>
        </w:rPr>
        <w:t xml:space="preserve">, </w:t>
      </w:r>
    </w:p>
    <w:p w14:paraId="4693796F" w14:textId="59EFA45A" w:rsidR="00A10295" w:rsidRPr="0023203B" w:rsidRDefault="00A10295" w:rsidP="00A10295">
      <w:pPr>
        <w:pStyle w:val="Bezriadkovania"/>
        <w:ind w:left="4248"/>
        <w:rPr>
          <w:rFonts w:eastAsia="Calibri"/>
          <w:color w:val="365F91"/>
          <w:lang w:val="sk-SK"/>
        </w:rPr>
      </w:pPr>
      <w:r w:rsidRPr="0023203B">
        <w:rPr>
          <w:color w:val="365F91"/>
          <w:lang w:val="sk-SK"/>
        </w:rPr>
        <w:t>schválen</w:t>
      </w:r>
      <w:r>
        <w:rPr>
          <w:color w:val="365F91"/>
          <w:lang w:val="sk-SK"/>
        </w:rPr>
        <w:t>ý</w:t>
      </w:r>
      <w:r w:rsidRPr="0023203B">
        <w:rPr>
          <w:color w:val="365F91"/>
          <w:lang w:val="sk-SK"/>
        </w:rPr>
        <w:t xml:space="preserve"> Monitorovacím výborom </w:t>
      </w:r>
      <w:r>
        <w:rPr>
          <w:color w:val="365F91"/>
          <w:lang w:val="sk-SK"/>
        </w:rPr>
        <w:t xml:space="preserve">OPII </w:t>
      </w:r>
    </w:p>
    <w:p w14:paraId="5D5A6057" w14:textId="77777777" w:rsidR="00964242" w:rsidRDefault="00964242" w:rsidP="00265E1A">
      <w:pPr>
        <w:pStyle w:val="Pta"/>
        <w:tabs>
          <w:tab w:val="left" w:pos="708"/>
        </w:tabs>
        <w:rPr>
          <w:rFonts w:ascii="Arial Narrow" w:hAnsi="Arial Narrow" w:cstheme="minorHAnsi"/>
          <w:color w:val="4F81BD" w:themeColor="accent1"/>
          <w:lang w:val="sk-SK"/>
        </w:rPr>
      </w:pPr>
    </w:p>
    <w:p w14:paraId="6F2EC278" w14:textId="77777777" w:rsidR="00964242" w:rsidRDefault="00964242" w:rsidP="00265E1A">
      <w:pPr>
        <w:pStyle w:val="Pta"/>
        <w:tabs>
          <w:tab w:val="left" w:pos="708"/>
        </w:tabs>
        <w:rPr>
          <w:rFonts w:ascii="Arial Narrow" w:hAnsi="Arial Narrow" w:cstheme="minorHAnsi"/>
          <w:color w:val="4F81BD" w:themeColor="accent1"/>
          <w:lang w:val="sk-SK"/>
        </w:rPr>
      </w:pPr>
    </w:p>
    <w:p w14:paraId="6FE75FC4" w14:textId="77777777" w:rsidR="00964242" w:rsidRDefault="00964242" w:rsidP="00265E1A">
      <w:pPr>
        <w:pStyle w:val="Pta"/>
        <w:tabs>
          <w:tab w:val="left" w:pos="708"/>
        </w:tabs>
        <w:rPr>
          <w:rFonts w:ascii="Arial Narrow" w:hAnsi="Arial Narrow" w:cstheme="minorHAnsi"/>
          <w:color w:val="4F81BD" w:themeColor="accent1"/>
          <w:lang w:val="sk-SK"/>
        </w:rPr>
      </w:pPr>
    </w:p>
    <w:p w14:paraId="478B4F89" w14:textId="77777777" w:rsidR="00C715C1" w:rsidRDefault="00C715C1" w:rsidP="000636D8">
      <w:pPr>
        <w:spacing w:line="360" w:lineRule="auto"/>
        <w:ind w:firstLine="708"/>
        <w:jc w:val="center"/>
        <w:rPr>
          <w:rFonts w:ascii="Arial Narrow" w:hAnsi="Arial Narrow" w:cstheme="minorHAnsi"/>
          <w:lang w:val="sk-SK"/>
        </w:rPr>
      </w:pPr>
    </w:p>
    <w:p w14:paraId="647E0237" w14:textId="77777777" w:rsidR="00A10295" w:rsidRPr="00A303E4" w:rsidRDefault="00A10295" w:rsidP="000636D8">
      <w:pPr>
        <w:spacing w:line="360" w:lineRule="auto"/>
        <w:ind w:firstLine="708"/>
        <w:jc w:val="center"/>
        <w:rPr>
          <w:rFonts w:ascii="Arial Narrow" w:hAnsi="Arial Narrow" w:cstheme="minorHAnsi"/>
          <w:lang w:val="sk-SK"/>
        </w:rPr>
      </w:pPr>
    </w:p>
    <w:p w14:paraId="467725EB" w14:textId="77777777" w:rsidR="00C715C1" w:rsidRPr="00A303E4" w:rsidRDefault="00C715C1" w:rsidP="000636D8">
      <w:pPr>
        <w:spacing w:line="360" w:lineRule="auto"/>
        <w:ind w:firstLine="708"/>
        <w:jc w:val="center"/>
        <w:rPr>
          <w:rFonts w:ascii="Arial Narrow" w:hAnsi="Arial Narrow" w:cstheme="minorHAnsi"/>
          <w:lang w:val="sk-SK"/>
        </w:rPr>
      </w:pPr>
    </w:p>
    <w:p w14:paraId="546CA385" w14:textId="251B1A29" w:rsidR="00795AB7" w:rsidRPr="00A303E4" w:rsidRDefault="000636D8" w:rsidP="000636D8">
      <w:pPr>
        <w:spacing w:line="360" w:lineRule="auto"/>
        <w:ind w:firstLine="708"/>
        <w:jc w:val="center"/>
        <w:rPr>
          <w:rFonts w:ascii="Arial Narrow" w:hAnsi="Arial Narrow" w:cstheme="minorHAnsi"/>
          <w:b/>
          <w:bCs/>
          <w:color w:val="0000FF"/>
          <w:lang w:val="sk-SK"/>
        </w:rPr>
      </w:pPr>
      <w:r w:rsidRPr="00A303E4">
        <w:rPr>
          <w:rFonts w:ascii="Arial Narrow" w:hAnsi="Arial Narrow" w:cstheme="minorHAnsi"/>
          <w:b/>
          <w:bCs/>
          <w:color w:val="0000FF"/>
          <w:lang w:val="sk-SK"/>
        </w:rPr>
        <w:lastRenderedPageBreak/>
        <w:t xml:space="preserve"> </w:t>
      </w:r>
    </w:p>
    <w:sdt>
      <w:sdtPr>
        <w:rPr>
          <w:b w:val="0"/>
          <w:bCs w:val="0"/>
          <w:caps w:val="0"/>
          <w:color w:val="auto"/>
          <w:spacing w:val="0"/>
          <w:sz w:val="20"/>
          <w:szCs w:val="20"/>
          <w:lang w:val="sk-SK"/>
        </w:rPr>
        <w:id w:val="114169172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E963455" w14:textId="1183128F" w:rsidR="000D7E5D" w:rsidRPr="00A303E4" w:rsidRDefault="000D7E5D" w:rsidP="000D7E5D">
          <w:pPr>
            <w:pStyle w:val="Hlavikaobsahu"/>
            <w:numPr>
              <w:ilvl w:val="0"/>
              <w:numId w:val="0"/>
            </w:numPr>
            <w:ind w:left="432" w:hanging="432"/>
            <w:rPr>
              <w:rFonts w:ascii="Arial Narrow" w:hAnsi="Arial Narrow"/>
              <w:sz w:val="22"/>
              <w:lang w:val="sk-SK"/>
            </w:rPr>
          </w:pPr>
          <w:r w:rsidRPr="00A303E4">
            <w:rPr>
              <w:rFonts w:ascii="Arial Narrow" w:hAnsi="Arial Narrow"/>
              <w:sz w:val="22"/>
              <w:lang w:val="sk-SK"/>
            </w:rPr>
            <w:t>Obsah</w:t>
          </w:r>
        </w:p>
        <w:p w14:paraId="36981942" w14:textId="77777777" w:rsidR="00DD7250" w:rsidRPr="00A303E4" w:rsidRDefault="000D7E5D">
          <w:pPr>
            <w:pStyle w:val="Obsah1"/>
            <w:tabs>
              <w:tab w:val="right" w:leader="dot" w:pos="914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16"/>
              <w:szCs w:val="22"/>
              <w:lang w:val="sk-SK" w:bidi="ar-SA"/>
            </w:rPr>
          </w:pPr>
          <w:r w:rsidRPr="00A303E4">
            <w:rPr>
              <w:rFonts w:cstheme="minorHAnsi"/>
              <w:b w:val="0"/>
              <w:sz w:val="20"/>
              <w:szCs w:val="20"/>
              <w:lang w:val="sk-SK"/>
            </w:rPr>
            <w:fldChar w:fldCharType="begin"/>
          </w:r>
          <w:r w:rsidRPr="00A303E4">
            <w:rPr>
              <w:rFonts w:cstheme="minorHAnsi"/>
              <w:b w:val="0"/>
              <w:sz w:val="20"/>
              <w:szCs w:val="20"/>
              <w:lang w:val="sk-SK"/>
            </w:rPr>
            <w:instrText xml:space="preserve"> TOC \o "1-3" \h \z \u </w:instrText>
          </w:r>
          <w:r w:rsidRPr="00A303E4">
            <w:rPr>
              <w:rFonts w:cstheme="minorHAnsi"/>
              <w:b w:val="0"/>
              <w:sz w:val="20"/>
              <w:szCs w:val="20"/>
              <w:lang w:val="sk-SK"/>
            </w:rPr>
            <w:fldChar w:fldCharType="separate"/>
          </w:r>
          <w:hyperlink w:anchor="_Toc423553503" w:history="1">
            <w:r w:rsidR="00DD7250" w:rsidRPr="00A303E4">
              <w:rPr>
                <w:rStyle w:val="Hypertextovprepojenie"/>
                <w:rFonts w:cstheme="minorHAnsi"/>
                <w:b w:val="0"/>
                <w:noProof/>
                <w:sz w:val="20"/>
                <w:lang w:val="sk-SK"/>
              </w:rPr>
              <w:t>Úvod</w:t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tab/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fldChar w:fldCharType="begin"/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instrText xml:space="preserve"> PAGEREF _Toc423553503 \h </w:instrText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fldChar w:fldCharType="separate"/>
            </w:r>
            <w:r w:rsidR="00F66EDB">
              <w:rPr>
                <w:b w:val="0"/>
                <w:noProof/>
                <w:webHidden/>
                <w:sz w:val="20"/>
                <w:lang w:val="sk-SK"/>
              </w:rPr>
              <w:t>3</w:t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fldChar w:fldCharType="end"/>
            </w:r>
          </w:hyperlink>
        </w:p>
        <w:p w14:paraId="040DC76E" w14:textId="77777777" w:rsidR="00DD7250" w:rsidRPr="00A303E4" w:rsidRDefault="00BB3671">
          <w:pPr>
            <w:pStyle w:val="Obsah1"/>
            <w:tabs>
              <w:tab w:val="right" w:leader="dot" w:pos="914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16"/>
              <w:szCs w:val="22"/>
              <w:lang w:val="sk-SK" w:bidi="ar-SA"/>
            </w:rPr>
          </w:pPr>
          <w:hyperlink w:anchor="_Toc423553504" w:history="1">
            <w:r w:rsidR="00DD7250" w:rsidRPr="00A303E4">
              <w:rPr>
                <w:rStyle w:val="Hypertextovprepojenie"/>
                <w:b w:val="0"/>
                <w:noProof/>
                <w:sz w:val="20"/>
                <w:lang w:val="sk-SK"/>
              </w:rPr>
              <w:t>Východiská pre fázovanie projektov</w:t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tab/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fldChar w:fldCharType="begin"/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instrText xml:space="preserve"> PAGEREF _Toc423553504 \h </w:instrText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fldChar w:fldCharType="separate"/>
            </w:r>
            <w:r w:rsidR="00F66EDB">
              <w:rPr>
                <w:b w:val="0"/>
                <w:noProof/>
                <w:webHidden/>
                <w:sz w:val="20"/>
                <w:lang w:val="sk-SK"/>
              </w:rPr>
              <w:t>4</w:t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fldChar w:fldCharType="end"/>
            </w:r>
          </w:hyperlink>
        </w:p>
        <w:p w14:paraId="1FA88142" w14:textId="77777777" w:rsidR="00DD7250" w:rsidRPr="00A303E4" w:rsidRDefault="00BB3671">
          <w:pPr>
            <w:pStyle w:val="Obsah1"/>
            <w:tabs>
              <w:tab w:val="right" w:leader="dot" w:pos="914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16"/>
              <w:szCs w:val="22"/>
              <w:lang w:val="sk-SK" w:bidi="ar-SA"/>
            </w:rPr>
          </w:pPr>
          <w:hyperlink w:anchor="_Toc423553505" w:history="1">
            <w:r w:rsidR="00DD7250" w:rsidRPr="00A303E4">
              <w:rPr>
                <w:rStyle w:val="Hypertextovprepojenie"/>
                <w:b w:val="0"/>
                <w:noProof/>
                <w:sz w:val="20"/>
                <w:lang w:val="sk-SK"/>
              </w:rPr>
              <w:t>OBLASTI PODPORY prioritných osí 1 aŽ 6 OPII (programové obdobie 2014 – 2020)</w:t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tab/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fldChar w:fldCharType="begin"/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instrText xml:space="preserve"> PAGEREF _Toc423553505 \h </w:instrText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fldChar w:fldCharType="separate"/>
            </w:r>
            <w:r w:rsidR="00F66EDB">
              <w:rPr>
                <w:b w:val="0"/>
                <w:noProof/>
                <w:webHidden/>
                <w:sz w:val="20"/>
                <w:lang w:val="sk-SK"/>
              </w:rPr>
              <w:t>5</w:t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fldChar w:fldCharType="end"/>
            </w:r>
          </w:hyperlink>
        </w:p>
        <w:p w14:paraId="1E738098" w14:textId="77777777" w:rsidR="00DD7250" w:rsidRPr="00A303E4" w:rsidRDefault="00BB3671">
          <w:pPr>
            <w:pStyle w:val="Obsah1"/>
            <w:tabs>
              <w:tab w:val="right" w:leader="dot" w:pos="914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16"/>
              <w:szCs w:val="22"/>
              <w:lang w:val="sk-SK" w:bidi="ar-SA"/>
            </w:rPr>
          </w:pPr>
          <w:hyperlink w:anchor="_Toc423553506" w:history="1">
            <w:r w:rsidR="00DD7250" w:rsidRPr="00A303E4">
              <w:rPr>
                <w:rStyle w:val="Hypertextovprepojenie"/>
                <w:b w:val="0"/>
                <w:noProof/>
                <w:sz w:val="20"/>
                <w:lang w:val="sk-SK"/>
              </w:rPr>
              <w:t>HOdnotiace kritériá</w:t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tab/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fldChar w:fldCharType="begin"/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instrText xml:space="preserve"> PAGEREF _Toc423553506 \h </w:instrText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fldChar w:fldCharType="separate"/>
            </w:r>
            <w:r w:rsidR="00F66EDB">
              <w:rPr>
                <w:b w:val="0"/>
                <w:noProof/>
                <w:webHidden/>
                <w:sz w:val="20"/>
                <w:lang w:val="sk-SK"/>
              </w:rPr>
              <w:t>9</w:t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fldChar w:fldCharType="end"/>
            </w:r>
          </w:hyperlink>
        </w:p>
        <w:p w14:paraId="501902DC" w14:textId="77777777" w:rsidR="00DD7250" w:rsidRPr="00A303E4" w:rsidRDefault="00BB3671">
          <w:pPr>
            <w:pStyle w:val="Obsah1"/>
            <w:tabs>
              <w:tab w:val="right" w:leader="dot" w:pos="914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16"/>
              <w:szCs w:val="22"/>
              <w:lang w:val="sk-SK" w:bidi="ar-SA"/>
            </w:rPr>
          </w:pPr>
          <w:hyperlink w:anchor="_Toc423553507" w:history="1">
            <w:r w:rsidR="00DD7250" w:rsidRPr="00A303E4">
              <w:rPr>
                <w:rStyle w:val="Hypertextovprepojenie"/>
                <w:b w:val="0"/>
                <w:noProof/>
                <w:sz w:val="20"/>
                <w:lang w:val="sk-SK"/>
              </w:rPr>
              <w:t>Prehľad Hodnotiacich kritérií a SPôSOB ich APLIKÁCIE</w:t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tab/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fldChar w:fldCharType="begin"/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instrText xml:space="preserve"> PAGEREF _Toc423553507 \h </w:instrText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fldChar w:fldCharType="separate"/>
            </w:r>
            <w:r w:rsidR="00F66EDB">
              <w:rPr>
                <w:b w:val="0"/>
                <w:noProof/>
                <w:webHidden/>
                <w:sz w:val="20"/>
                <w:lang w:val="sk-SK"/>
              </w:rPr>
              <w:t>10</w:t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fldChar w:fldCharType="end"/>
            </w:r>
          </w:hyperlink>
        </w:p>
        <w:p w14:paraId="6A8FA23D" w14:textId="77777777" w:rsidR="00DD7250" w:rsidRPr="00A303E4" w:rsidRDefault="00BB3671">
          <w:pPr>
            <w:pStyle w:val="Obsah1"/>
            <w:tabs>
              <w:tab w:val="right" w:leader="dot" w:pos="914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sk-SK" w:bidi="ar-SA"/>
            </w:rPr>
          </w:pPr>
          <w:hyperlink w:anchor="_Toc423553508" w:history="1">
            <w:r w:rsidR="00DD7250" w:rsidRPr="00A303E4">
              <w:rPr>
                <w:rStyle w:val="Hypertextovprepojenie"/>
                <w:b w:val="0"/>
                <w:noProof/>
                <w:sz w:val="20"/>
                <w:lang w:val="sk-SK"/>
              </w:rPr>
              <w:t>Sumarizačný prehľad hodnotiacich kritérií pre FÁZOVANÉ projekty, ktorých fáza II bude realizovaná v rámci PO 1 aŽ 6 OPII</w:t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tab/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fldChar w:fldCharType="begin"/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instrText xml:space="preserve"> PAGEREF _Toc423553508 \h </w:instrText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fldChar w:fldCharType="separate"/>
            </w:r>
            <w:r w:rsidR="00F66EDB">
              <w:rPr>
                <w:b w:val="0"/>
                <w:noProof/>
                <w:webHidden/>
                <w:sz w:val="20"/>
                <w:lang w:val="sk-SK"/>
              </w:rPr>
              <w:t>15</w:t>
            </w:r>
            <w:r w:rsidR="00DD7250" w:rsidRPr="00A303E4">
              <w:rPr>
                <w:b w:val="0"/>
                <w:noProof/>
                <w:webHidden/>
                <w:sz w:val="20"/>
                <w:lang w:val="sk-SK"/>
              </w:rPr>
              <w:fldChar w:fldCharType="end"/>
            </w:r>
          </w:hyperlink>
        </w:p>
        <w:p w14:paraId="53626DD5" w14:textId="00718D83" w:rsidR="000D7E5D" w:rsidRPr="00A303E4" w:rsidRDefault="000D7E5D">
          <w:pPr>
            <w:rPr>
              <w:lang w:val="sk-SK"/>
            </w:rPr>
          </w:pPr>
          <w:r w:rsidRPr="00A303E4">
            <w:rPr>
              <w:rFonts w:ascii="Arial Narrow" w:hAnsi="Arial Narrow" w:cstheme="minorHAnsi"/>
              <w:bCs/>
              <w:caps/>
              <w:noProof/>
              <w:lang w:val="sk-SK"/>
            </w:rPr>
            <w:fldChar w:fldCharType="end"/>
          </w:r>
        </w:p>
      </w:sdtContent>
    </w:sdt>
    <w:p w14:paraId="66CA19D4" w14:textId="77777777" w:rsidR="004529CB" w:rsidRPr="00A303E4" w:rsidRDefault="004529CB" w:rsidP="00775107">
      <w:pPr>
        <w:spacing w:line="240" w:lineRule="auto"/>
        <w:rPr>
          <w:rFonts w:ascii="Arial Narrow" w:hAnsi="Arial Narrow" w:cstheme="minorHAnsi"/>
          <w:lang w:val="sk-SK"/>
        </w:rPr>
      </w:pPr>
    </w:p>
    <w:p w14:paraId="70CCFA57" w14:textId="38B8AC99" w:rsidR="004529CB" w:rsidRPr="00A303E4" w:rsidRDefault="004529CB" w:rsidP="00775107">
      <w:pPr>
        <w:pStyle w:val="Obsah1"/>
        <w:tabs>
          <w:tab w:val="left" w:pos="400"/>
          <w:tab w:val="right" w:pos="9062"/>
        </w:tabs>
        <w:spacing w:before="0" w:line="240" w:lineRule="auto"/>
        <w:rPr>
          <w:rFonts w:cstheme="minorHAnsi"/>
          <w:sz w:val="20"/>
          <w:szCs w:val="20"/>
          <w:lang w:val="sk-SK"/>
        </w:rPr>
      </w:pPr>
    </w:p>
    <w:p w14:paraId="02ACC3AF" w14:textId="77777777" w:rsidR="004529CB" w:rsidRPr="00A303E4" w:rsidRDefault="004529CB" w:rsidP="00775107">
      <w:pPr>
        <w:spacing w:line="240" w:lineRule="auto"/>
        <w:rPr>
          <w:rFonts w:ascii="Arial Narrow" w:hAnsi="Arial Narrow" w:cstheme="minorHAnsi"/>
          <w:lang w:val="sk-SK"/>
        </w:rPr>
      </w:pPr>
    </w:p>
    <w:p w14:paraId="38DBCF97" w14:textId="77777777" w:rsidR="004529CB" w:rsidRPr="00A303E4" w:rsidRDefault="004529CB" w:rsidP="00775107">
      <w:pPr>
        <w:spacing w:line="240" w:lineRule="auto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br w:type="page"/>
      </w:r>
    </w:p>
    <w:p w14:paraId="63B7A47B" w14:textId="77777777" w:rsidR="00240706" w:rsidRPr="00A303E4" w:rsidRDefault="00240706" w:rsidP="001220A6">
      <w:pPr>
        <w:pStyle w:val="L1"/>
        <w:rPr>
          <w:rFonts w:cstheme="minorHAnsi"/>
          <w:sz w:val="22"/>
          <w:szCs w:val="20"/>
          <w:lang w:val="sk-SK" w:bidi="ar-SA"/>
        </w:rPr>
      </w:pPr>
      <w:bookmarkStart w:id="1" w:name="_Toc410033902"/>
      <w:bookmarkStart w:id="2" w:name="_Toc408169471"/>
      <w:bookmarkStart w:id="3" w:name="_Toc419362508"/>
      <w:bookmarkStart w:id="4" w:name="_Toc423553503"/>
      <w:r w:rsidRPr="00A303E4">
        <w:rPr>
          <w:rFonts w:cstheme="minorHAnsi"/>
          <w:sz w:val="22"/>
          <w:szCs w:val="20"/>
          <w:lang w:val="sk-SK"/>
        </w:rPr>
        <w:lastRenderedPageBreak/>
        <w:t>Úvod</w:t>
      </w:r>
      <w:bookmarkEnd w:id="1"/>
      <w:bookmarkEnd w:id="2"/>
      <w:bookmarkEnd w:id="3"/>
      <w:bookmarkEnd w:id="4"/>
    </w:p>
    <w:p w14:paraId="172DDE40" w14:textId="77777777" w:rsidR="00240706" w:rsidRPr="00A303E4" w:rsidRDefault="00240706" w:rsidP="00240706">
      <w:pPr>
        <w:pStyle w:val="Zkladntext"/>
        <w:spacing w:before="0" w:after="0"/>
        <w:rPr>
          <w:rFonts w:ascii="Arial Narrow" w:hAnsi="Arial Narrow" w:cstheme="minorHAnsi"/>
          <w:sz w:val="20"/>
        </w:rPr>
      </w:pPr>
    </w:p>
    <w:p w14:paraId="6FDBBAF9" w14:textId="6B710D17" w:rsidR="00CB1DBD" w:rsidRPr="00A303E4" w:rsidRDefault="00DD6261" w:rsidP="000D7E5D">
      <w:pPr>
        <w:spacing w:after="240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Predmetom tohto dokumentu</w:t>
      </w:r>
      <w:r w:rsidR="00CB1DBD" w:rsidRPr="00A303E4">
        <w:rPr>
          <w:rFonts w:ascii="Arial Narrow" w:hAnsi="Arial Narrow" w:cstheme="minorHAnsi"/>
          <w:lang w:val="sk-SK"/>
        </w:rPr>
        <w:t xml:space="preserve"> je stanovenie </w:t>
      </w:r>
      <w:r w:rsidR="00547B48" w:rsidRPr="00A303E4">
        <w:rPr>
          <w:rFonts w:ascii="Arial Narrow" w:hAnsi="Arial Narrow" w:cstheme="minorHAnsi"/>
          <w:lang w:val="sk-SK"/>
        </w:rPr>
        <w:t xml:space="preserve">hodnotiacich </w:t>
      </w:r>
      <w:r w:rsidR="00CB1DBD" w:rsidRPr="00A303E4">
        <w:rPr>
          <w:rFonts w:ascii="Arial Narrow" w:hAnsi="Arial Narrow" w:cstheme="minorHAnsi"/>
          <w:lang w:val="sk-SK"/>
        </w:rPr>
        <w:t xml:space="preserve">kritérií </w:t>
      </w:r>
      <w:r w:rsidR="001A7860" w:rsidRPr="00A303E4">
        <w:rPr>
          <w:rFonts w:ascii="Arial Narrow" w:hAnsi="Arial Narrow" w:cstheme="minorHAnsi"/>
          <w:lang w:val="sk-SK"/>
        </w:rPr>
        <w:t xml:space="preserve">pre </w:t>
      </w:r>
      <w:r w:rsidR="00CB1DBD" w:rsidRPr="00A303E4">
        <w:rPr>
          <w:rFonts w:ascii="Arial Narrow" w:hAnsi="Arial Narrow" w:cstheme="minorHAnsi"/>
          <w:lang w:val="sk-SK"/>
        </w:rPr>
        <w:t>tzv. fázovan</w:t>
      </w:r>
      <w:r w:rsidR="001A7860" w:rsidRPr="00A303E4">
        <w:rPr>
          <w:rFonts w:ascii="Arial Narrow" w:hAnsi="Arial Narrow" w:cstheme="minorHAnsi"/>
          <w:lang w:val="sk-SK"/>
        </w:rPr>
        <w:t>é</w:t>
      </w:r>
      <w:r w:rsidR="00CB1DBD" w:rsidRPr="00A303E4">
        <w:rPr>
          <w:rFonts w:ascii="Arial Narrow" w:hAnsi="Arial Narrow" w:cstheme="minorHAnsi"/>
          <w:lang w:val="sk-SK"/>
        </w:rPr>
        <w:t xml:space="preserve"> </w:t>
      </w:r>
      <w:r w:rsidR="009A1C85" w:rsidRPr="00A303E4">
        <w:rPr>
          <w:rFonts w:ascii="Arial Narrow" w:hAnsi="Arial Narrow" w:cstheme="minorHAnsi"/>
          <w:lang w:val="sk-SK"/>
        </w:rPr>
        <w:t>projekt</w:t>
      </w:r>
      <w:r w:rsidR="001A7860" w:rsidRPr="00A303E4">
        <w:rPr>
          <w:rFonts w:ascii="Arial Narrow" w:hAnsi="Arial Narrow" w:cstheme="minorHAnsi"/>
          <w:lang w:val="sk-SK"/>
        </w:rPr>
        <w:t>y</w:t>
      </w:r>
      <w:r w:rsidR="009A1C85" w:rsidRPr="00A303E4">
        <w:rPr>
          <w:rFonts w:ascii="Arial Narrow" w:hAnsi="Arial Narrow" w:cstheme="minorHAnsi"/>
          <w:lang w:val="sk-SK"/>
        </w:rPr>
        <w:t xml:space="preserve"> </w:t>
      </w:r>
      <w:r w:rsidR="00CB1DBD" w:rsidRPr="00A303E4">
        <w:rPr>
          <w:rFonts w:ascii="Arial Narrow" w:hAnsi="Arial Narrow" w:cstheme="minorHAnsi"/>
          <w:lang w:val="sk-SK"/>
        </w:rPr>
        <w:t xml:space="preserve">v rámci prioritných osí </w:t>
      </w:r>
      <w:r w:rsidR="004E6890" w:rsidRPr="00A303E4">
        <w:rPr>
          <w:rFonts w:ascii="Arial Narrow" w:hAnsi="Arial Narrow" w:cstheme="minorHAnsi"/>
          <w:lang w:val="sk-SK"/>
        </w:rPr>
        <w:t>1</w:t>
      </w:r>
      <w:r w:rsidR="00CB1DBD" w:rsidRPr="00A303E4">
        <w:rPr>
          <w:rFonts w:ascii="Arial Narrow" w:hAnsi="Arial Narrow" w:cstheme="minorHAnsi"/>
          <w:lang w:val="sk-SK"/>
        </w:rPr>
        <w:t xml:space="preserve"> a</w:t>
      </w:r>
      <w:r w:rsidR="004E6890" w:rsidRPr="00A303E4">
        <w:rPr>
          <w:rFonts w:ascii="Arial Narrow" w:hAnsi="Arial Narrow" w:cstheme="minorHAnsi"/>
          <w:lang w:val="sk-SK"/>
        </w:rPr>
        <w:t>ž</w:t>
      </w:r>
      <w:r w:rsidR="00CB1DBD" w:rsidRPr="00A303E4">
        <w:rPr>
          <w:rFonts w:ascii="Arial Narrow" w:hAnsi="Arial Narrow" w:cstheme="minorHAnsi"/>
          <w:lang w:val="sk-SK"/>
        </w:rPr>
        <w:t xml:space="preserve"> 6 Operačného programu Integrovaná infraštruktúra (ďalej len „OPII“) a zároveň popis spôsobu </w:t>
      </w:r>
      <w:r w:rsidR="00BB1D86" w:rsidRPr="00A303E4">
        <w:rPr>
          <w:rFonts w:ascii="Arial Narrow" w:hAnsi="Arial Narrow" w:cstheme="minorHAnsi"/>
          <w:lang w:val="sk-SK"/>
        </w:rPr>
        <w:t>aplikácie</w:t>
      </w:r>
      <w:r w:rsidR="00CB1DBD" w:rsidRPr="00A303E4">
        <w:rPr>
          <w:rFonts w:ascii="Arial Narrow" w:hAnsi="Arial Narrow" w:cstheme="minorHAnsi"/>
          <w:lang w:val="sk-SK"/>
        </w:rPr>
        <w:t xml:space="preserve"> týchto kritérií </w:t>
      </w:r>
      <w:r w:rsidR="00547B48" w:rsidRPr="00A303E4">
        <w:rPr>
          <w:rFonts w:ascii="Arial Narrow" w:hAnsi="Arial Narrow" w:cstheme="minorHAnsi"/>
          <w:lang w:val="sk-SK"/>
        </w:rPr>
        <w:t xml:space="preserve">s cieľom zabezpečiť transparentnosť návrhu hodnotiacich kritérií pre členov </w:t>
      </w:r>
      <w:r w:rsidR="00CB1DBD" w:rsidRPr="00A303E4">
        <w:rPr>
          <w:rFonts w:ascii="Arial Narrow" w:hAnsi="Arial Narrow" w:cstheme="minorHAnsi"/>
          <w:lang w:val="sk-SK"/>
        </w:rPr>
        <w:t>Monitorovacieho výboru pre OPII, Európsku komisiu</w:t>
      </w:r>
      <w:r w:rsidR="00547B48" w:rsidRPr="00A303E4">
        <w:rPr>
          <w:rFonts w:ascii="Arial Narrow" w:hAnsi="Arial Narrow" w:cstheme="minorHAnsi"/>
          <w:lang w:val="sk-SK"/>
        </w:rPr>
        <w:t>, žiadateľov</w:t>
      </w:r>
      <w:r w:rsidR="00CB1DBD" w:rsidRPr="00A303E4">
        <w:rPr>
          <w:rFonts w:ascii="Arial Narrow" w:hAnsi="Arial Narrow" w:cstheme="minorHAnsi"/>
          <w:lang w:val="sk-SK"/>
        </w:rPr>
        <w:t xml:space="preserve"> a iné zainteresované </w:t>
      </w:r>
      <w:r w:rsidR="00547B48" w:rsidRPr="00A303E4">
        <w:rPr>
          <w:rFonts w:ascii="Arial Narrow" w:hAnsi="Arial Narrow" w:cstheme="minorHAnsi"/>
          <w:lang w:val="sk-SK"/>
        </w:rPr>
        <w:t>partnerské subjekty a verejnosť.</w:t>
      </w:r>
    </w:p>
    <w:p w14:paraId="6953D671" w14:textId="396F4906" w:rsidR="00CB1DBD" w:rsidRPr="00A303E4" w:rsidRDefault="00547B48" w:rsidP="000D7E5D">
      <w:pPr>
        <w:spacing w:after="240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 xml:space="preserve">Dokument bol vypracovaný Riadiacim orgánom pre OPII (ďalej len „RO OPII“) v spolupráci s vecne príslušnými odbornými útvarmi MDVRR SR </w:t>
      </w:r>
      <w:r w:rsidR="00CB1DBD" w:rsidRPr="00A303E4">
        <w:rPr>
          <w:rFonts w:ascii="Arial Narrow" w:hAnsi="Arial Narrow" w:cstheme="minorHAnsi"/>
          <w:lang w:val="sk-SK"/>
        </w:rPr>
        <w:t>v súlade s čl. 125 ods. 3 písm. a) nariadenia Európskeho parlamentu a Rady (EÚ) č. 1303/2013,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(ďa</w:t>
      </w:r>
      <w:r w:rsidRPr="00A303E4">
        <w:rPr>
          <w:rFonts w:ascii="Arial Narrow" w:hAnsi="Arial Narrow" w:cstheme="minorHAnsi"/>
          <w:lang w:val="sk-SK"/>
        </w:rPr>
        <w:t>lej len „všeobecné nariadenie“).</w:t>
      </w:r>
    </w:p>
    <w:p w14:paraId="7F4C927D" w14:textId="68388FE2" w:rsidR="00547B48" w:rsidRPr="00A303E4" w:rsidRDefault="009A1C85" w:rsidP="000D7E5D">
      <w:pPr>
        <w:spacing w:after="240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Hodnotiace kritériá</w:t>
      </w:r>
      <w:r w:rsidR="00BB1D86" w:rsidRPr="00A303E4">
        <w:rPr>
          <w:rFonts w:ascii="Arial Narrow" w:hAnsi="Arial Narrow" w:cstheme="minorHAnsi"/>
          <w:lang w:val="sk-SK"/>
        </w:rPr>
        <w:t xml:space="preserve"> sa stanovujú v zmysle</w:t>
      </w:r>
      <w:r w:rsidR="00547B48" w:rsidRPr="00A303E4">
        <w:rPr>
          <w:rFonts w:ascii="Arial Narrow" w:hAnsi="Arial Narrow" w:cstheme="minorHAnsi"/>
          <w:lang w:val="sk-SK"/>
        </w:rPr>
        <w:t xml:space="preserve"> § 17 ods. 3 písm. e) zákona č. 292/2014 Z. z. o príspevku poskytovanom z európskych štrukturálnych a investičných fondov a o zmene a doplnení niektorých zákonov vo vyzvaní na pred</w:t>
      </w:r>
      <w:r w:rsidR="00567D74" w:rsidRPr="00A303E4">
        <w:rPr>
          <w:rFonts w:ascii="Arial Narrow" w:hAnsi="Arial Narrow" w:cstheme="minorHAnsi"/>
          <w:lang w:val="sk-SK"/>
        </w:rPr>
        <w:t>kladanie</w:t>
      </w:r>
      <w:r w:rsidR="00547B48" w:rsidRPr="00A303E4">
        <w:rPr>
          <w:rFonts w:ascii="Arial Narrow" w:hAnsi="Arial Narrow" w:cstheme="minorHAnsi"/>
          <w:lang w:val="sk-SK"/>
        </w:rPr>
        <w:t xml:space="preserve"> žiadost</w:t>
      </w:r>
      <w:r w:rsidR="00BB1D86" w:rsidRPr="00A303E4">
        <w:rPr>
          <w:rFonts w:ascii="Arial Narrow" w:hAnsi="Arial Narrow" w:cstheme="minorHAnsi"/>
          <w:lang w:val="sk-SK"/>
        </w:rPr>
        <w:t>í</w:t>
      </w:r>
      <w:r w:rsidR="00547B48" w:rsidRPr="00A303E4">
        <w:rPr>
          <w:rFonts w:ascii="Arial Narrow" w:hAnsi="Arial Narrow" w:cstheme="minorHAnsi"/>
          <w:lang w:val="sk-SK"/>
        </w:rPr>
        <w:t xml:space="preserve"> o nenávratný finančný príspevok (ďalej aj „</w:t>
      </w:r>
      <w:r w:rsidR="00A303E4">
        <w:rPr>
          <w:rFonts w:ascii="Arial Narrow" w:hAnsi="Arial Narrow" w:cstheme="minorHAnsi"/>
          <w:lang w:val="sk-SK"/>
        </w:rPr>
        <w:t>Ž</w:t>
      </w:r>
      <w:r w:rsidR="00567D74" w:rsidRPr="00A303E4">
        <w:rPr>
          <w:rFonts w:ascii="Arial Narrow" w:hAnsi="Arial Narrow" w:cstheme="minorHAnsi"/>
          <w:lang w:val="sk-SK"/>
        </w:rPr>
        <w:t>o</w:t>
      </w:r>
      <w:r w:rsidR="00547B48" w:rsidRPr="00A303E4">
        <w:rPr>
          <w:rFonts w:ascii="Arial Narrow" w:hAnsi="Arial Narrow" w:cstheme="minorHAnsi"/>
          <w:lang w:val="sk-SK"/>
        </w:rPr>
        <w:t>NFP“)</w:t>
      </w:r>
      <w:r w:rsidR="00BB1D86" w:rsidRPr="00A303E4">
        <w:rPr>
          <w:rFonts w:ascii="Arial Narrow" w:hAnsi="Arial Narrow" w:cstheme="minorHAnsi"/>
          <w:lang w:val="sk-SK"/>
        </w:rPr>
        <w:t xml:space="preserve"> a ich s</w:t>
      </w:r>
      <w:r w:rsidR="00547B48" w:rsidRPr="00A303E4">
        <w:rPr>
          <w:rFonts w:ascii="Arial Narrow" w:hAnsi="Arial Narrow" w:cstheme="minorHAnsi"/>
          <w:lang w:val="sk-SK"/>
        </w:rPr>
        <w:t>plnenie overuje RO</w:t>
      </w:r>
      <w:r w:rsidR="00BB1D86" w:rsidRPr="00A303E4">
        <w:rPr>
          <w:rFonts w:ascii="Arial Narrow" w:hAnsi="Arial Narrow" w:cstheme="minorHAnsi"/>
          <w:lang w:val="sk-SK"/>
        </w:rPr>
        <w:t xml:space="preserve"> OP II</w:t>
      </w:r>
      <w:r w:rsidR="00547B48" w:rsidRPr="00A303E4">
        <w:rPr>
          <w:rFonts w:ascii="Arial Narrow" w:hAnsi="Arial Narrow" w:cstheme="minorHAnsi"/>
          <w:lang w:val="sk-SK"/>
        </w:rPr>
        <w:t xml:space="preserve"> v schvaľovacom procese </w:t>
      </w:r>
      <w:r w:rsidR="00567D74" w:rsidRPr="00A303E4">
        <w:rPr>
          <w:rFonts w:ascii="Arial Narrow" w:hAnsi="Arial Narrow" w:cstheme="minorHAnsi"/>
          <w:lang w:val="sk-SK"/>
        </w:rPr>
        <w:t>ŽoNFP</w:t>
      </w:r>
      <w:r w:rsidR="00547B48" w:rsidRPr="00A303E4">
        <w:rPr>
          <w:rFonts w:ascii="Arial Narrow" w:hAnsi="Arial Narrow" w:cstheme="minorHAnsi"/>
          <w:lang w:val="sk-SK"/>
        </w:rPr>
        <w:t>.</w:t>
      </w:r>
    </w:p>
    <w:p w14:paraId="72F32391" w14:textId="27AC8B57" w:rsidR="00DD6261" w:rsidRPr="00A303E4" w:rsidRDefault="00547B48" w:rsidP="000D7E5D">
      <w:pPr>
        <w:spacing w:after="240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Hodnotiace kritériá</w:t>
      </w:r>
      <w:r w:rsidR="00DD6261" w:rsidRPr="00A303E4">
        <w:rPr>
          <w:rFonts w:ascii="Arial Narrow" w:hAnsi="Arial Narrow" w:cstheme="minorHAnsi"/>
          <w:lang w:val="sk-SK"/>
        </w:rPr>
        <w:t xml:space="preserve"> vrátane spôsobu ich </w:t>
      </w:r>
      <w:r w:rsidR="000D7E5D" w:rsidRPr="00A303E4">
        <w:rPr>
          <w:rFonts w:ascii="Arial Narrow" w:hAnsi="Arial Narrow" w:cstheme="minorHAnsi"/>
          <w:lang w:val="sk-SK"/>
        </w:rPr>
        <w:t>aplikácie</w:t>
      </w:r>
      <w:r w:rsidR="00DD6261" w:rsidRPr="00A303E4">
        <w:rPr>
          <w:rFonts w:ascii="Arial Narrow" w:hAnsi="Arial Narrow" w:cstheme="minorHAnsi"/>
          <w:lang w:val="sk-SK"/>
        </w:rPr>
        <w:t xml:space="preserve">, ako aj ich každá zmena, podliehajú podľa čl. 110 ods. 2 písm. a) všeobecného nariadenia </w:t>
      </w:r>
      <w:r w:rsidR="00DD6261" w:rsidRPr="00A303E4">
        <w:rPr>
          <w:rFonts w:ascii="Arial Narrow" w:hAnsi="Arial Narrow" w:cstheme="minorHAnsi"/>
          <w:b/>
          <w:lang w:val="sk-SK"/>
        </w:rPr>
        <w:t>schváleniu monitorovacím výborom</w:t>
      </w:r>
      <w:r w:rsidR="00DD6261" w:rsidRPr="00A303E4">
        <w:rPr>
          <w:rFonts w:ascii="Arial Narrow" w:hAnsi="Arial Narrow" w:cstheme="minorHAnsi"/>
          <w:lang w:val="sk-SK"/>
        </w:rPr>
        <w:t xml:space="preserve">. </w:t>
      </w:r>
    </w:p>
    <w:p w14:paraId="4940A049" w14:textId="0B776666" w:rsidR="000D7E5D" w:rsidRPr="00A303E4" w:rsidRDefault="000D7E5D" w:rsidP="000D7E5D">
      <w:pPr>
        <w:spacing w:after="240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Kritériá budú aplikované hodnotiteľmi v procese odborného hodnotenia tzv. fázovaných projektov a budú slúžiť na posúdenie</w:t>
      </w:r>
      <w:r w:rsidR="00C8209E" w:rsidRPr="00A303E4">
        <w:rPr>
          <w:rFonts w:ascii="Arial Narrow" w:hAnsi="Arial Narrow" w:cstheme="minorHAnsi"/>
          <w:lang w:val="sk-SK"/>
        </w:rPr>
        <w:t xml:space="preserve"> splnenia všeobecných podmienok pre fázovanie projektov a</w:t>
      </w:r>
      <w:r w:rsidRPr="00A303E4">
        <w:rPr>
          <w:rFonts w:ascii="Arial Narrow" w:hAnsi="Arial Narrow" w:cstheme="minorHAnsi"/>
          <w:lang w:val="sk-SK"/>
        </w:rPr>
        <w:t xml:space="preserve"> kvalitatívnej úrovne druhej fázy jednotlivých projektov a jej oprávnenosti pre financovanie z OPII v programovom období 2014 - 2020. </w:t>
      </w:r>
    </w:p>
    <w:p w14:paraId="2687F7F8" w14:textId="700ABC9F" w:rsidR="000D7E5D" w:rsidRPr="00A303E4" w:rsidRDefault="000D7E5D" w:rsidP="00567D74">
      <w:pPr>
        <w:pStyle w:val="L1"/>
        <w:spacing w:after="120"/>
        <w:rPr>
          <w:sz w:val="24"/>
          <w:lang w:val="sk-SK"/>
        </w:rPr>
      </w:pPr>
      <w:bookmarkStart w:id="5" w:name="_Toc423553504"/>
      <w:r w:rsidRPr="00A303E4">
        <w:rPr>
          <w:sz w:val="24"/>
          <w:lang w:val="sk-SK"/>
        </w:rPr>
        <w:t>Východiská pre fázovanie projektov</w:t>
      </w:r>
      <w:bookmarkEnd w:id="5"/>
    </w:p>
    <w:p w14:paraId="7CB29BA8" w14:textId="16B72C50" w:rsidR="00DD6261" w:rsidRPr="00A303E4" w:rsidRDefault="00DD6261" w:rsidP="00DD6261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 xml:space="preserve">Európska komisia </w:t>
      </w:r>
      <w:r w:rsidR="000D7E5D" w:rsidRPr="00A303E4">
        <w:rPr>
          <w:rFonts w:ascii="Arial Narrow" w:hAnsi="Arial Narrow" w:cstheme="minorHAnsi"/>
          <w:lang w:val="sk-SK"/>
        </w:rPr>
        <w:t>umožnila fázovanie projektov medzi dvoma programovými obdobiami v</w:t>
      </w:r>
      <w:r w:rsidRPr="00A303E4">
        <w:rPr>
          <w:rFonts w:ascii="Arial Narrow" w:hAnsi="Arial Narrow" w:cstheme="minorHAnsi"/>
          <w:lang w:val="sk-SK"/>
        </w:rPr>
        <w:t xml:space="preserve"> rámci svojho rozhodnutia z </w:t>
      </w:r>
      <w:r w:rsidR="00567D74" w:rsidRPr="00A303E4">
        <w:rPr>
          <w:rFonts w:ascii="Arial Narrow" w:hAnsi="Arial Narrow" w:cstheme="minorHAnsi"/>
          <w:lang w:val="sk-SK"/>
        </w:rPr>
        <w:t xml:space="preserve"> </w:t>
      </w:r>
      <w:r w:rsidRPr="00A303E4">
        <w:rPr>
          <w:rFonts w:ascii="Arial Narrow" w:hAnsi="Arial Narrow" w:cstheme="minorHAnsi"/>
          <w:lang w:val="sk-SK"/>
        </w:rPr>
        <w:t>20. 3. 2013 o schválení usmernení k ukončeniu operačných programov prijatých na účely využívania pomoci z Európskeho fondu regionálneho rozvoja, Európskeho sociálneho fondu a Kohézneho fondu (2007 – 2013) v z</w:t>
      </w:r>
      <w:r w:rsidR="000D7E5D" w:rsidRPr="00A303E4">
        <w:rPr>
          <w:rFonts w:ascii="Arial Narrow" w:hAnsi="Arial Narrow" w:cstheme="minorHAnsi"/>
          <w:lang w:val="sk-SK"/>
        </w:rPr>
        <w:t xml:space="preserve">není aktualizácie z 30. 4. 2015. </w:t>
      </w:r>
    </w:p>
    <w:p w14:paraId="6B0A67DA" w14:textId="77777777" w:rsidR="00DD6261" w:rsidRPr="00A303E4" w:rsidRDefault="00DD6261" w:rsidP="00DD6261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theme="minorHAnsi"/>
          <w:lang w:val="sk-SK"/>
        </w:rPr>
      </w:pPr>
    </w:p>
    <w:p w14:paraId="0D162EB4" w14:textId="42E5C8BB" w:rsidR="000D7E5D" w:rsidRPr="00A303E4" w:rsidRDefault="000D7E5D" w:rsidP="00DD6261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Princíp fázovania projektov sa môže uplatniť pre veľké projekty</w:t>
      </w:r>
      <w:r w:rsidR="00567D74" w:rsidRPr="00A303E4">
        <w:rPr>
          <w:rFonts w:ascii="Arial Narrow" w:hAnsi="Arial Narrow" w:cstheme="minorHAnsi"/>
          <w:lang w:val="sk-SK"/>
        </w:rPr>
        <w:t xml:space="preserve"> (projekty</w:t>
      </w:r>
      <w:r w:rsidR="009A1C85" w:rsidRPr="00A303E4">
        <w:rPr>
          <w:rFonts w:ascii="Arial Narrow" w:hAnsi="Arial Narrow" w:cstheme="minorHAnsi"/>
          <w:lang w:val="sk-SK"/>
        </w:rPr>
        <w:t xml:space="preserve"> s celkovými nákladmi</w:t>
      </w:r>
      <w:r w:rsidR="00567D74" w:rsidRPr="00A303E4">
        <w:rPr>
          <w:rFonts w:ascii="Arial Narrow" w:hAnsi="Arial Narrow" w:cstheme="minorHAnsi"/>
          <w:lang w:val="sk-SK"/>
        </w:rPr>
        <w:t xml:space="preserve"> nad 50 mil. EUR)</w:t>
      </w:r>
      <w:r w:rsidRPr="00A303E4">
        <w:rPr>
          <w:rFonts w:ascii="Arial Narrow" w:hAnsi="Arial Narrow" w:cstheme="minorHAnsi"/>
          <w:lang w:val="sk-SK"/>
        </w:rPr>
        <w:t xml:space="preserve"> </w:t>
      </w:r>
      <w:r w:rsidR="00000F18">
        <w:rPr>
          <w:rFonts w:ascii="Arial Narrow" w:hAnsi="Arial Narrow" w:cstheme="minorHAnsi"/>
          <w:lang w:val="sk-SK"/>
        </w:rPr>
        <w:t xml:space="preserve">ako </w:t>
      </w:r>
      <w:r w:rsidRPr="00A303E4">
        <w:rPr>
          <w:rFonts w:ascii="Arial Narrow" w:hAnsi="Arial Narrow" w:cstheme="minorHAnsi"/>
          <w:lang w:val="sk-SK"/>
        </w:rPr>
        <w:t xml:space="preserve">aj </w:t>
      </w:r>
      <w:r w:rsidR="009036DC" w:rsidRPr="00A303E4">
        <w:rPr>
          <w:rFonts w:ascii="Arial Narrow" w:hAnsi="Arial Narrow" w:cstheme="minorHAnsi"/>
          <w:lang w:val="sk-SK"/>
        </w:rPr>
        <w:t xml:space="preserve">pre </w:t>
      </w:r>
      <w:r w:rsidRPr="00A303E4">
        <w:rPr>
          <w:rFonts w:ascii="Arial Narrow" w:hAnsi="Arial Narrow" w:cstheme="minorHAnsi"/>
          <w:lang w:val="sk-SK"/>
        </w:rPr>
        <w:t>iné ako veľké projekty</w:t>
      </w:r>
      <w:r w:rsidR="00567D74" w:rsidRPr="00A303E4">
        <w:rPr>
          <w:rFonts w:ascii="Arial Narrow" w:hAnsi="Arial Narrow" w:cstheme="minorHAnsi"/>
          <w:lang w:val="sk-SK"/>
        </w:rPr>
        <w:t xml:space="preserve"> (projekty </w:t>
      </w:r>
      <w:r w:rsidR="00000F18">
        <w:rPr>
          <w:rFonts w:ascii="Arial Narrow" w:hAnsi="Arial Narrow" w:cstheme="minorHAnsi"/>
          <w:lang w:val="sk-SK"/>
        </w:rPr>
        <w:t xml:space="preserve">od 5 </w:t>
      </w:r>
      <w:r w:rsidR="00567D74" w:rsidRPr="00A303E4">
        <w:rPr>
          <w:rFonts w:ascii="Arial Narrow" w:hAnsi="Arial Narrow" w:cstheme="minorHAnsi"/>
          <w:lang w:val="sk-SK"/>
        </w:rPr>
        <w:t>do 50 mil. EUR) Operačného programu Doprava</w:t>
      </w:r>
      <w:r w:rsidRPr="00A303E4">
        <w:rPr>
          <w:rFonts w:ascii="Arial Narrow" w:hAnsi="Arial Narrow" w:cstheme="minorHAnsi"/>
          <w:lang w:val="sk-SK"/>
        </w:rPr>
        <w:t>.</w:t>
      </w:r>
    </w:p>
    <w:p w14:paraId="683F3F2B" w14:textId="77777777" w:rsidR="000D7E5D" w:rsidRPr="00A303E4" w:rsidRDefault="000D7E5D" w:rsidP="00DD6261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theme="minorHAnsi"/>
          <w:lang w:val="sk-SK"/>
        </w:rPr>
      </w:pPr>
    </w:p>
    <w:p w14:paraId="4DAE1C25" w14:textId="26246AF8" w:rsidR="000D7E5D" w:rsidRPr="00A303E4" w:rsidRDefault="000D7E5D" w:rsidP="000D7E5D">
      <w:pPr>
        <w:pStyle w:val="Default"/>
        <w:rPr>
          <w:rFonts w:ascii="Arial Narrow" w:hAnsi="Arial Narrow" w:cstheme="minorHAnsi"/>
          <w:color w:val="auto"/>
          <w:sz w:val="20"/>
          <w:szCs w:val="20"/>
          <w:lang w:eastAsia="en-US" w:bidi="en-US"/>
        </w:rPr>
      </w:pPr>
      <w:r w:rsidRPr="00A303E4">
        <w:rPr>
          <w:rFonts w:ascii="Arial Narrow" w:hAnsi="Arial Narrow" w:cstheme="minorHAnsi"/>
          <w:color w:val="auto"/>
          <w:sz w:val="20"/>
          <w:szCs w:val="20"/>
          <w:lang w:eastAsia="en-US" w:bidi="en-US"/>
        </w:rPr>
        <w:t>Fázovanie veľkých projektov</w:t>
      </w:r>
      <w:r w:rsidR="00567D74" w:rsidRPr="00A303E4">
        <w:rPr>
          <w:rFonts w:ascii="Arial Narrow" w:hAnsi="Arial Narrow" w:cstheme="minorHAnsi"/>
          <w:color w:val="auto"/>
          <w:sz w:val="20"/>
          <w:szCs w:val="20"/>
          <w:lang w:eastAsia="en-US" w:bidi="en-US"/>
        </w:rPr>
        <w:t xml:space="preserve"> (projektov nad 50 mil. EUR)</w:t>
      </w:r>
      <w:r w:rsidRPr="00A303E4">
        <w:rPr>
          <w:rFonts w:ascii="Arial Narrow" w:hAnsi="Arial Narrow" w:cstheme="minorHAnsi"/>
          <w:color w:val="auto"/>
          <w:sz w:val="20"/>
          <w:szCs w:val="20"/>
          <w:lang w:eastAsia="en-US" w:bidi="en-US"/>
        </w:rPr>
        <w:t xml:space="preserve"> musí spĺňať nasledovné podmienky: </w:t>
      </w:r>
    </w:p>
    <w:p w14:paraId="5A212C9B" w14:textId="3C9C0593" w:rsidR="005916A5" w:rsidRPr="00A303E4" w:rsidRDefault="005916A5" w:rsidP="00691D46">
      <w:pPr>
        <w:pStyle w:val="Default"/>
        <w:numPr>
          <w:ilvl w:val="0"/>
          <w:numId w:val="7"/>
        </w:numPr>
        <w:jc w:val="both"/>
        <w:rPr>
          <w:rFonts w:ascii="Arial Narrow" w:hAnsi="Arial Narrow" w:cstheme="minorHAnsi"/>
          <w:color w:val="auto"/>
          <w:sz w:val="20"/>
          <w:szCs w:val="20"/>
          <w:lang w:eastAsia="en-US" w:bidi="en-US"/>
        </w:rPr>
      </w:pPr>
      <w:r w:rsidRPr="00A303E4">
        <w:rPr>
          <w:rFonts w:ascii="Arial Narrow" w:hAnsi="Arial Narrow" w:cstheme="minorHAnsi"/>
          <w:color w:val="auto"/>
          <w:sz w:val="20"/>
          <w:szCs w:val="20"/>
          <w:lang w:eastAsia="en-US" w:bidi="en-US"/>
        </w:rPr>
        <w:t xml:space="preserve">projekt nebol schválený </w:t>
      </w:r>
      <w:r w:rsidR="00DD7250" w:rsidRPr="00A303E4">
        <w:rPr>
          <w:rFonts w:ascii="Arial Narrow" w:hAnsi="Arial Narrow" w:cstheme="minorHAnsi"/>
          <w:color w:val="auto"/>
          <w:sz w:val="20"/>
          <w:szCs w:val="20"/>
          <w:lang w:eastAsia="en-US" w:bidi="en-US"/>
        </w:rPr>
        <w:t>Európskou k</w:t>
      </w:r>
      <w:r w:rsidRPr="00A303E4">
        <w:rPr>
          <w:rFonts w:ascii="Arial Narrow" w:hAnsi="Arial Narrow" w:cstheme="minorHAnsi"/>
          <w:color w:val="auto"/>
          <w:sz w:val="20"/>
          <w:szCs w:val="20"/>
          <w:lang w:eastAsia="en-US" w:bidi="en-US"/>
        </w:rPr>
        <w:t>omisiou</w:t>
      </w:r>
      <w:r w:rsidRPr="00A303E4">
        <w:rPr>
          <w:rFonts w:ascii="Arial Narrow" w:eastAsiaTheme="minorHAnsi" w:hAnsi="Arial Narrow" w:cstheme="minorHAnsi"/>
          <w:color w:val="auto"/>
          <w:sz w:val="20"/>
          <w:szCs w:val="22"/>
          <w:lang w:eastAsia="en-US"/>
        </w:rPr>
        <w:t xml:space="preserve"> </w:t>
      </w:r>
      <w:r w:rsidRPr="00A303E4">
        <w:rPr>
          <w:rFonts w:ascii="Arial Narrow" w:hAnsi="Arial Narrow" w:cstheme="minorHAnsi"/>
          <w:color w:val="auto"/>
          <w:sz w:val="20"/>
          <w:szCs w:val="20"/>
          <w:lang w:eastAsia="en-US" w:bidi="en-US"/>
        </w:rPr>
        <w:t>ako veľký projekt v rámci programového obdobia 2004 – 2006;</w:t>
      </w:r>
    </w:p>
    <w:p w14:paraId="27332A72" w14:textId="7A01DE88" w:rsidR="000D7E5D" w:rsidRPr="00A303E4" w:rsidRDefault="000D7E5D" w:rsidP="009A1C85">
      <w:pPr>
        <w:pStyle w:val="Default"/>
        <w:numPr>
          <w:ilvl w:val="0"/>
          <w:numId w:val="7"/>
        </w:numPr>
        <w:jc w:val="both"/>
        <w:rPr>
          <w:rFonts w:ascii="Arial Narrow" w:hAnsi="Arial Narrow" w:cstheme="minorHAnsi"/>
          <w:color w:val="auto"/>
          <w:sz w:val="20"/>
          <w:szCs w:val="20"/>
          <w:lang w:eastAsia="en-US" w:bidi="en-US"/>
        </w:rPr>
      </w:pPr>
      <w:r w:rsidRPr="00A303E4">
        <w:rPr>
          <w:rFonts w:ascii="Arial Narrow" w:hAnsi="Arial Narrow" w:cstheme="minorHAnsi"/>
          <w:color w:val="auto"/>
          <w:sz w:val="20"/>
          <w:szCs w:val="20"/>
          <w:lang w:eastAsia="en-US" w:bidi="en-US"/>
        </w:rPr>
        <w:t>projekt pozostáva z dvoch jasne identifikovateľných fáz, pokiaľ ide o jeho materiálne a finančné ciele;</w:t>
      </w:r>
      <w:r w:rsidR="009A1C85" w:rsidRPr="00A303E4">
        <w:rPr>
          <w:rFonts w:ascii="Arial Narrow" w:hAnsi="Arial Narrow" w:cstheme="minorHAnsi"/>
          <w:color w:val="auto"/>
          <w:sz w:val="20"/>
          <w:szCs w:val="20"/>
          <w:lang w:eastAsia="en-US" w:bidi="en-US"/>
        </w:rPr>
        <w:t xml:space="preserve"> rozsah materiálnych cieľov každej fázy a korešpondujúcej finančnej alokácie má byť riadne popísaný a tento popis má byť súčasťou príslušného audit trialu; finančná alokácia každej fázy má byť jednoznačne stanovená s odkazom na materiálnu súčasť každej fázy s cieľom predchádzať dvojitému financovaniu,</w:t>
      </w:r>
    </w:p>
    <w:p w14:paraId="6F8A6BE4" w14:textId="471D4098" w:rsidR="00A40F3A" w:rsidRPr="00A303E4" w:rsidRDefault="00A40F3A" w:rsidP="00A40F3A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240" w:lineRule="auto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fáza</w:t>
      </w:r>
      <w:r w:rsidR="00DD7250" w:rsidRPr="00A303E4">
        <w:rPr>
          <w:rFonts w:ascii="Arial Narrow" w:hAnsi="Arial Narrow" w:cstheme="minorHAnsi"/>
          <w:lang w:val="sk-SK"/>
        </w:rPr>
        <w:t xml:space="preserve"> II</w:t>
      </w:r>
      <w:r w:rsidRPr="00A303E4">
        <w:rPr>
          <w:rFonts w:ascii="Arial Narrow" w:hAnsi="Arial Narrow" w:cstheme="minorHAnsi"/>
          <w:lang w:val="sk-SK"/>
        </w:rPr>
        <w:t xml:space="preserve"> projektu je oprávnená na financovanie zo štrukturálnych fondov a/alebo z Kohézneho fondu v období rokov 2014 – 2020,</w:t>
      </w:r>
    </w:p>
    <w:p w14:paraId="71C77D13" w14:textId="4202AD4D" w:rsidR="000D7E5D" w:rsidRPr="00A303E4" w:rsidRDefault="000D7E5D" w:rsidP="00691D46">
      <w:pPr>
        <w:pStyle w:val="Default"/>
        <w:numPr>
          <w:ilvl w:val="0"/>
          <w:numId w:val="7"/>
        </w:numPr>
        <w:jc w:val="both"/>
        <w:rPr>
          <w:rFonts w:ascii="Arial Narrow" w:hAnsi="Arial Narrow" w:cstheme="minorHAnsi"/>
          <w:b/>
          <w:color w:val="auto"/>
          <w:sz w:val="20"/>
          <w:szCs w:val="20"/>
          <w:lang w:eastAsia="en-US" w:bidi="en-US"/>
        </w:rPr>
      </w:pPr>
      <w:r w:rsidRPr="00A303E4">
        <w:rPr>
          <w:rFonts w:ascii="Arial Narrow" w:hAnsi="Arial Narrow" w:cstheme="minorHAnsi"/>
          <w:color w:val="auto"/>
          <w:sz w:val="20"/>
          <w:szCs w:val="20"/>
          <w:lang w:eastAsia="en-US" w:bidi="en-US"/>
        </w:rPr>
        <w:t xml:space="preserve">žiadosť o </w:t>
      </w:r>
      <w:r w:rsidR="00A40F3A" w:rsidRPr="00A303E4">
        <w:rPr>
          <w:rFonts w:ascii="Arial Narrow" w:hAnsi="Arial Narrow" w:cstheme="minorHAnsi"/>
          <w:color w:val="auto"/>
          <w:sz w:val="20"/>
          <w:szCs w:val="20"/>
          <w:lang w:eastAsia="en-US" w:bidi="en-US"/>
        </w:rPr>
        <w:t>zmenu</w:t>
      </w:r>
      <w:r w:rsidRPr="00A303E4">
        <w:rPr>
          <w:rFonts w:ascii="Arial Narrow" w:hAnsi="Arial Narrow" w:cstheme="minorHAnsi"/>
          <w:color w:val="auto"/>
          <w:sz w:val="20"/>
          <w:szCs w:val="20"/>
          <w:lang w:eastAsia="en-US" w:bidi="en-US"/>
        </w:rPr>
        <w:t xml:space="preserve"> veľkého projektu na jednej strane zníži finančné prostriedky na projekt v programovom období 2007-2013 (prvá fáza), na druhej strane však zachová pôvodný celkový cieľ veľkého projektu, ktorý sa musí dosiahnuť v programovom období 2014-2020, t.j. počas druhej fázy projektu. </w:t>
      </w:r>
    </w:p>
    <w:p w14:paraId="37BA4157" w14:textId="77777777" w:rsidR="000D7E5D" w:rsidRPr="00A303E4" w:rsidRDefault="000D7E5D" w:rsidP="00DD6261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theme="minorHAnsi"/>
          <w:lang w:val="sk-SK"/>
        </w:rPr>
      </w:pPr>
    </w:p>
    <w:p w14:paraId="093EFEB9" w14:textId="33A30CCB" w:rsidR="00DD6261" w:rsidRPr="00A303E4" w:rsidRDefault="00567D74" w:rsidP="00DD6261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Pre</w:t>
      </w:r>
      <w:r w:rsidR="000D7E5D" w:rsidRPr="00A303E4">
        <w:rPr>
          <w:rFonts w:ascii="Arial Narrow" w:hAnsi="Arial Narrow" w:cstheme="minorHAnsi"/>
          <w:lang w:val="sk-SK"/>
        </w:rPr>
        <w:t xml:space="preserve"> fázovanie iných ako veľkých projektov</w:t>
      </w:r>
      <w:r w:rsidRPr="00A303E4">
        <w:rPr>
          <w:rFonts w:ascii="Arial Narrow" w:hAnsi="Arial Narrow" w:cstheme="minorHAnsi"/>
          <w:lang w:val="sk-SK"/>
        </w:rPr>
        <w:t xml:space="preserve"> (projektov do 50 mil. EUR)</w:t>
      </w:r>
      <w:r w:rsidR="000D7E5D" w:rsidRPr="00A303E4">
        <w:rPr>
          <w:rFonts w:ascii="Arial Narrow" w:hAnsi="Arial Narrow" w:cstheme="minorHAnsi"/>
          <w:lang w:val="sk-SK"/>
        </w:rPr>
        <w:t xml:space="preserve"> mus</w:t>
      </w:r>
      <w:r w:rsidRPr="00A303E4">
        <w:rPr>
          <w:rFonts w:ascii="Arial Narrow" w:hAnsi="Arial Narrow" w:cstheme="minorHAnsi"/>
          <w:lang w:val="sk-SK"/>
        </w:rPr>
        <w:t>ia</w:t>
      </w:r>
      <w:r w:rsidR="000D7E5D" w:rsidRPr="00A303E4">
        <w:rPr>
          <w:rFonts w:ascii="Arial Narrow" w:hAnsi="Arial Narrow" w:cstheme="minorHAnsi"/>
          <w:lang w:val="sk-SK"/>
        </w:rPr>
        <w:t xml:space="preserve"> byť splnené nasledovné podmienky:</w:t>
      </w:r>
    </w:p>
    <w:p w14:paraId="50BEC1AB" w14:textId="4963AB90" w:rsidR="00DD6261" w:rsidRPr="00A303E4" w:rsidRDefault="005916A5" w:rsidP="005916A5">
      <w:pPr>
        <w:pStyle w:val="Tabtext"/>
        <w:numPr>
          <w:ilvl w:val="0"/>
          <w:numId w:val="8"/>
        </w:numPr>
        <w:rPr>
          <w:rFonts w:ascii="Arial Narrow" w:hAnsi="Arial Narrow" w:cstheme="minorHAnsi"/>
          <w:sz w:val="20"/>
        </w:rPr>
      </w:pPr>
      <w:r w:rsidRPr="00A303E4">
        <w:rPr>
          <w:rFonts w:ascii="Arial Narrow" w:hAnsi="Arial Narrow" w:cstheme="minorHAnsi"/>
          <w:sz w:val="20"/>
        </w:rPr>
        <w:t>projekt nebol schválený RO v rámci programového obdobia 2004 – 2006,</w:t>
      </w:r>
    </w:p>
    <w:p w14:paraId="41189B62" w14:textId="3836CE35" w:rsidR="00DD6261" w:rsidRPr="00A303E4" w:rsidRDefault="00DD6261" w:rsidP="00691D46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240" w:lineRule="auto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celkové náklady fázovaného projektu dosahujú minimálne 5 miliónov EUR</w:t>
      </w:r>
      <w:r w:rsidR="000D7E5D" w:rsidRPr="00A303E4">
        <w:rPr>
          <w:rFonts w:ascii="Arial Narrow" w:hAnsi="Arial Narrow" w:cstheme="minorHAnsi"/>
          <w:lang w:val="sk-SK"/>
        </w:rPr>
        <w:t>;</w:t>
      </w:r>
    </w:p>
    <w:p w14:paraId="680DC568" w14:textId="53764089" w:rsidR="00DD6261" w:rsidRPr="00A303E4" w:rsidRDefault="00DD6261" w:rsidP="00691D46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240" w:lineRule="auto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projekt pozostáva z dvoch jasne identifikovateľných fáz, pokiaľ ide o jeho materiálne a finančné ciele. Rozsah materiálnych cieľov každej fázy a korešpondujúcej finančnej alokácie má byť riadne popísaný a tento popis má byť súčasťou príslušného audit trailu. Finančná alokácia každej fázy má byť jednoznačne stanovená s odkazom na materiálnu súčasť každej fázy s cieľom predchádzať dvojitému financovaniu</w:t>
      </w:r>
      <w:r w:rsidR="000D7E5D" w:rsidRPr="00A303E4">
        <w:rPr>
          <w:rFonts w:ascii="Arial Narrow" w:hAnsi="Arial Narrow" w:cstheme="minorHAnsi"/>
          <w:lang w:val="sk-SK"/>
        </w:rPr>
        <w:t>;</w:t>
      </w:r>
    </w:p>
    <w:p w14:paraId="735B1992" w14:textId="50E67D69" w:rsidR="00DD6261" w:rsidRPr="00A303E4" w:rsidRDefault="00DD6261" w:rsidP="00691D46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240" w:lineRule="auto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fáza</w:t>
      </w:r>
      <w:r w:rsidR="00DD7250" w:rsidRPr="00A303E4">
        <w:rPr>
          <w:rFonts w:ascii="Arial Narrow" w:hAnsi="Arial Narrow" w:cstheme="minorHAnsi"/>
          <w:lang w:val="sk-SK"/>
        </w:rPr>
        <w:t xml:space="preserve"> II</w:t>
      </w:r>
      <w:r w:rsidRPr="00A303E4">
        <w:rPr>
          <w:rFonts w:ascii="Arial Narrow" w:hAnsi="Arial Narrow" w:cstheme="minorHAnsi"/>
          <w:lang w:val="sk-SK"/>
        </w:rPr>
        <w:t xml:space="preserve"> projektu je oprávnená na prijatie pomoci zo štrukturálnych fondov a/alebo z Kohézneho fondu v období rokov 2014 – 2020.</w:t>
      </w:r>
    </w:p>
    <w:p w14:paraId="70C4AA18" w14:textId="77777777" w:rsidR="00DD6261" w:rsidRPr="00A303E4" w:rsidRDefault="00DD6261" w:rsidP="00DD6261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theme="minorHAnsi"/>
          <w:lang w:val="sk-SK"/>
        </w:rPr>
      </w:pPr>
    </w:p>
    <w:p w14:paraId="121B9151" w14:textId="0C2BC7E4" w:rsidR="000D7E5D" w:rsidRPr="00A303E4" w:rsidRDefault="000D7E5D" w:rsidP="00DD6261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 xml:space="preserve">RO OPII navrhol </w:t>
      </w:r>
      <w:r w:rsidR="009A1C85" w:rsidRPr="00A303E4">
        <w:rPr>
          <w:rFonts w:ascii="Arial Narrow" w:hAnsi="Arial Narrow" w:cstheme="minorHAnsi"/>
          <w:lang w:val="sk-SK"/>
        </w:rPr>
        <w:t xml:space="preserve">hodnotiace </w:t>
      </w:r>
      <w:r w:rsidRPr="00A303E4">
        <w:rPr>
          <w:rFonts w:ascii="Arial Narrow" w:hAnsi="Arial Narrow" w:cstheme="minorHAnsi"/>
          <w:lang w:val="sk-SK"/>
        </w:rPr>
        <w:t>kritériá tzv. fázovaných projektov tak, aby:</w:t>
      </w:r>
    </w:p>
    <w:p w14:paraId="68DCEE75" w14:textId="5CE60CA8" w:rsidR="000D7E5D" w:rsidRPr="00A303E4" w:rsidRDefault="000D7E5D" w:rsidP="00691D46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bola posúdená oprávnenosť fázovaných projektov na prijatie pomoci z OPII v programovom období 2014 – 2020 a zároveň</w:t>
      </w:r>
    </w:p>
    <w:p w14:paraId="43BE5946" w14:textId="07E33A9E" w:rsidR="00DD6261" w:rsidRPr="00A303E4" w:rsidRDefault="000D7E5D" w:rsidP="00691D46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v čo najväčšej možnej miere zjednodušil proces fázovania projektov a tým zabezpečil plynulé pokračovanie projektov v rámci programového obdobia 2014 – 2020.</w:t>
      </w:r>
    </w:p>
    <w:p w14:paraId="334C6B88" w14:textId="77777777" w:rsidR="000D7E5D" w:rsidRPr="00A303E4" w:rsidRDefault="000D7E5D" w:rsidP="000D7E5D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theme="minorHAnsi"/>
          <w:lang w:val="sk-SK"/>
        </w:rPr>
      </w:pPr>
    </w:p>
    <w:p w14:paraId="2495B440" w14:textId="06A02C9B" w:rsidR="000D7E5D" w:rsidRPr="00A303E4" w:rsidRDefault="000D7E5D" w:rsidP="000D7E5D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 xml:space="preserve">Pri návrhu </w:t>
      </w:r>
      <w:r w:rsidR="009A1C85" w:rsidRPr="00A303E4">
        <w:rPr>
          <w:rFonts w:ascii="Arial Narrow" w:hAnsi="Arial Narrow" w:cstheme="minorHAnsi"/>
          <w:lang w:val="sk-SK"/>
        </w:rPr>
        <w:t>hodnotiacich kritérií</w:t>
      </w:r>
      <w:r w:rsidRPr="00A303E4">
        <w:rPr>
          <w:rFonts w:ascii="Arial Narrow" w:hAnsi="Arial Narrow" w:cstheme="minorHAnsi"/>
          <w:lang w:val="sk-SK"/>
        </w:rPr>
        <w:t xml:space="preserve"> tzv. fázovaných projektov RO OPII vychádzal z nasledovných skutočností:</w:t>
      </w:r>
    </w:p>
    <w:p w14:paraId="7873A453" w14:textId="0FB2F0C4" w:rsidR="00DD6261" w:rsidRPr="00A303E4" w:rsidRDefault="00567D74" w:rsidP="00691D4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riadiaci orgán</w:t>
      </w:r>
      <w:r w:rsidR="000D7E5D" w:rsidRPr="00A303E4">
        <w:rPr>
          <w:rFonts w:ascii="Arial Narrow" w:hAnsi="Arial Narrow" w:cstheme="minorHAnsi"/>
          <w:lang w:val="sk-SK"/>
        </w:rPr>
        <w:t xml:space="preserve"> </w:t>
      </w:r>
      <w:r w:rsidRPr="00A303E4">
        <w:rPr>
          <w:rFonts w:ascii="Arial Narrow" w:hAnsi="Arial Narrow" w:cstheme="minorHAnsi"/>
          <w:lang w:val="sk-SK"/>
        </w:rPr>
        <w:t>pre Operačný program Doprava</w:t>
      </w:r>
      <w:r w:rsidR="00DD6261" w:rsidRPr="00A303E4">
        <w:rPr>
          <w:rFonts w:ascii="Arial Narrow" w:hAnsi="Arial Narrow" w:cstheme="minorHAnsi"/>
          <w:lang w:val="sk-SK"/>
        </w:rPr>
        <w:t xml:space="preserve"> sa v záverečnej správe o vykonávaní operačného programu pre programové obdobie 2007 – 2013 zaviaže, že fázované projekty budú realizované a ukončené v rámci programového obdobia 2014 – 2020,</w:t>
      </w:r>
    </w:p>
    <w:p w14:paraId="0773F273" w14:textId="4F2F6DE4" w:rsidR="00DD6261" w:rsidRPr="00A303E4" w:rsidRDefault="00DD6261" w:rsidP="00691D4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bola identifikovaná potreba flexibilného prístupu pri schvaľovaní fázovaných projektov, s cieľom plynulého prechodu z prvej fázy do druhej fázy bez zbytočných časových zdržaní,</w:t>
      </w:r>
    </w:p>
    <w:p w14:paraId="0628E7A5" w14:textId="5BFAC30B" w:rsidR="00DD6261" w:rsidRPr="00A303E4" w:rsidRDefault="00DD6261" w:rsidP="00691D4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bola identifikovaná potreba znižovania administratívnej záťaže prijímateľov</w:t>
      </w:r>
      <w:r w:rsidR="000D7D97" w:rsidRPr="00A303E4">
        <w:rPr>
          <w:rFonts w:ascii="Arial Narrow" w:hAnsi="Arial Narrow" w:cstheme="minorHAnsi"/>
          <w:lang w:val="sk-SK"/>
        </w:rPr>
        <w:t>/žiadateľov</w:t>
      </w:r>
      <w:r w:rsidRPr="00A303E4">
        <w:rPr>
          <w:rFonts w:ascii="Arial Narrow" w:hAnsi="Arial Narrow" w:cstheme="minorHAnsi"/>
          <w:lang w:val="sk-SK"/>
        </w:rPr>
        <w:t xml:space="preserve"> tam</w:t>
      </w:r>
      <w:r w:rsidR="007F4622" w:rsidRPr="00A303E4">
        <w:rPr>
          <w:rFonts w:ascii="Arial Narrow" w:hAnsi="Arial Narrow" w:cstheme="minorHAnsi"/>
          <w:lang w:val="sk-SK"/>
        </w:rPr>
        <w:t>,</w:t>
      </w:r>
      <w:r w:rsidRPr="00A303E4">
        <w:rPr>
          <w:rFonts w:ascii="Arial Narrow" w:hAnsi="Arial Narrow" w:cstheme="minorHAnsi"/>
          <w:lang w:val="sk-SK"/>
        </w:rPr>
        <w:t xml:space="preserve"> kde je to možné, najmä čo sa týka vypracovávania </w:t>
      </w:r>
      <w:r w:rsidR="009A1C85" w:rsidRPr="00A303E4">
        <w:rPr>
          <w:rFonts w:ascii="Arial Narrow" w:hAnsi="Arial Narrow" w:cstheme="minorHAnsi"/>
          <w:lang w:val="sk-SK"/>
        </w:rPr>
        <w:t>Žo</w:t>
      </w:r>
      <w:r w:rsidRPr="00A303E4">
        <w:rPr>
          <w:rFonts w:ascii="Arial Narrow" w:hAnsi="Arial Narrow" w:cstheme="minorHAnsi"/>
          <w:lang w:val="sk-SK"/>
        </w:rPr>
        <w:t>NFP a podpornej dokumentácie</w:t>
      </w:r>
      <w:r w:rsidR="000D7D97" w:rsidRPr="00A303E4">
        <w:rPr>
          <w:rFonts w:ascii="Arial Narrow" w:hAnsi="Arial Narrow" w:cstheme="minorHAnsi"/>
          <w:lang w:val="sk-SK"/>
        </w:rPr>
        <w:t>.</w:t>
      </w:r>
    </w:p>
    <w:p w14:paraId="7E1017B0" w14:textId="77777777" w:rsidR="000D7E5D" w:rsidRPr="00A303E4" w:rsidRDefault="000D7E5D" w:rsidP="000D7E5D">
      <w:pPr>
        <w:pStyle w:val="Odsekzoznamu"/>
        <w:autoSpaceDE w:val="0"/>
        <w:autoSpaceDN w:val="0"/>
        <w:adjustRightInd w:val="0"/>
        <w:spacing w:line="240" w:lineRule="auto"/>
        <w:jc w:val="both"/>
        <w:rPr>
          <w:rFonts w:ascii="Arial Narrow" w:hAnsi="Arial Narrow" w:cstheme="minorHAnsi"/>
          <w:lang w:val="sk-SK"/>
        </w:rPr>
      </w:pPr>
    </w:p>
    <w:p w14:paraId="748368CC" w14:textId="3E196D9D" w:rsidR="00DD6261" w:rsidRPr="00A303E4" w:rsidRDefault="00DD6261" w:rsidP="000D7E5D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Navrhnuté hodnotiace kritériá vychádzajú z usmernení k ukončeniu operačných programov prijatých na účely využívania pomoci z Európskeho fondu regionálneho rozvoja, Európskeho sociálneho fondu a Kohézneho fondu (2007 – 2013) v znení aktualizácie z 30. 4. 2015.</w:t>
      </w:r>
    </w:p>
    <w:p w14:paraId="70585A9C" w14:textId="77777777" w:rsidR="00DD6261" w:rsidRPr="00A303E4" w:rsidRDefault="00DD6261" w:rsidP="00DD6261">
      <w:pPr>
        <w:pStyle w:val="Odsekzoznamu"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theme="minorHAnsi"/>
          <w:highlight w:val="yellow"/>
          <w:lang w:val="sk-SK"/>
        </w:rPr>
      </w:pPr>
    </w:p>
    <w:p w14:paraId="70AD0D31" w14:textId="1D939679" w:rsidR="001220A6" w:rsidRPr="00A303E4" w:rsidRDefault="00654DF9" w:rsidP="001220A6">
      <w:pPr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V nadväznosti na uvedené ciele a východiská RO OPII definoval sústavu hodnotiacich kritérií pre prioritn</w:t>
      </w:r>
      <w:r w:rsidR="004E6890" w:rsidRPr="00A303E4">
        <w:rPr>
          <w:rFonts w:ascii="Arial Narrow" w:hAnsi="Arial Narrow" w:cstheme="minorHAnsi"/>
          <w:lang w:val="sk-SK"/>
        </w:rPr>
        <w:t>é</w:t>
      </w:r>
      <w:r w:rsidRPr="00A303E4">
        <w:rPr>
          <w:rFonts w:ascii="Arial Narrow" w:hAnsi="Arial Narrow" w:cstheme="minorHAnsi"/>
          <w:lang w:val="sk-SK"/>
        </w:rPr>
        <w:t xml:space="preserve"> os</w:t>
      </w:r>
      <w:r w:rsidR="004E6890" w:rsidRPr="00A303E4">
        <w:rPr>
          <w:rFonts w:ascii="Arial Narrow" w:hAnsi="Arial Narrow" w:cstheme="minorHAnsi"/>
          <w:lang w:val="sk-SK"/>
        </w:rPr>
        <w:t>i</w:t>
      </w:r>
      <w:r w:rsidRPr="00A303E4">
        <w:rPr>
          <w:rFonts w:ascii="Arial Narrow" w:hAnsi="Arial Narrow" w:cstheme="minorHAnsi"/>
          <w:lang w:val="sk-SK"/>
        </w:rPr>
        <w:t xml:space="preserve"> </w:t>
      </w:r>
      <w:r w:rsidR="004E6890" w:rsidRPr="00A303E4">
        <w:rPr>
          <w:rFonts w:ascii="Arial Narrow" w:hAnsi="Arial Narrow" w:cstheme="minorHAnsi"/>
          <w:lang w:val="sk-SK"/>
        </w:rPr>
        <w:t>1</w:t>
      </w:r>
      <w:r w:rsidRPr="00A303E4">
        <w:rPr>
          <w:rFonts w:ascii="Arial Narrow" w:hAnsi="Arial Narrow" w:cstheme="minorHAnsi"/>
          <w:lang w:val="sk-SK"/>
        </w:rPr>
        <w:t xml:space="preserve"> </w:t>
      </w:r>
      <w:r w:rsidR="004E6890" w:rsidRPr="00A303E4">
        <w:rPr>
          <w:rFonts w:ascii="Arial Narrow" w:hAnsi="Arial Narrow" w:cstheme="minorHAnsi"/>
          <w:lang w:val="sk-SK"/>
        </w:rPr>
        <w:t>až</w:t>
      </w:r>
      <w:r w:rsidRPr="00A303E4">
        <w:rPr>
          <w:rFonts w:ascii="Arial Narrow" w:hAnsi="Arial Narrow" w:cstheme="minorHAnsi"/>
          <w:lang w:val="sk-SK"/>
        </w:rPr>
        <w:t xml:space="preserve"> 6 OPII. </w:t>
      </w:r>
    </w:p>
    <w:p w14:paraId="39E009BC" w14:textId="77777777" w:rsidR="001220A6" w:rsidRPr="00A303E4" w:rsidRDefault="001220A6" w:rsidP="001220A6">
      <w:pPr>
        <w:jc w:val="both"/>
        <w:rPr>
          <w:rFonts w:ascii="Arial Narrow" w:hAnsi="Arial Narrow" w:cstheme="minorHAnsi"/>
          <w:lang w:val="sk-SK"/>
        </w:rPr>
      </w:pPr>
    </w:p>
    <w:p w14:paraId="62E251BA" w14:textId="77777777" w:rsidR="001220A6" w:rsidRPr="00A303E4" w:rsidRDefault="001220A6" w:rsidP="001220A6">
      <w:pPr>
        <w:jc w:val="both"/>
        <w:rPr>
          <w:rFonts w:ascii="Arial Narrow" w:hAnsi="Arial Narrow" w:cstheme="minorHAnsi"/>
          <w:lang w:val="sk-SK"/>
        </w:rPr>
      </w:pPr>
    </w:p>
    <w:p w14:paraId="1F664402" w14:textId="77777777" w:rsidR="001220A6" w:rsidRPr="00A303E4" w:rsidRDefault="001220A6" w:rsidP="001220A6">
      <w:pPr>
        <w:jc w:val="both"/>
        <w:rPr>
          <w:rFonts w:ascii="Arial Narrow" w:hAnsi="Arial Narrow" w:cstheme="minorHAnsi"/>
          <w:lang w:val="sk-SK"/>
        </w:rPr>
      </w:pPr>
    </w:p>
    <w:p w14:paraId="314BC8BC" w14:textId="3364F0B9" w:rsidR="008B1CC0" w:rsidRPr="00A303E4" w:rsidRDefault="008B1CC0" w:rsidP="00691D46">
      <w:pPr>
        <w:pStyle w:val="L1"/>
        <w:numPr>
          <w:ilvl w:val="0"/>
          <w:numId w:val="2"/>
        </w:numPr>
        <w:ind w:hanging="720"/>
        <w:rPr>
          <w:rFonts w:cstheme="minorHAnsi"/>
          <w:sz w:val="20"/>
          <w:szCs w:val="20"/>
          <w:lang w:val="sk-SK"/>
        </w:rPr>
        <w:sectPr w:rsidR="008B1CC0" w:rsidRPr="00A303E4" w:rsidSect="000636D8">
          <w:headerReference w:type="default" r:id="rId9"/>
          <w:pgSz w:w="11907" w:h="16840"/>
          <w:pgMar w:top="567" w:right="1474" w:bottom="1588" w:left="822" w:header="1077" w:footer="709" w:gutter="454"/>
          <w:cols w:space="708"/>
        </w:sectPr>
      </w:pPr>
    </w:p>
    <w:p w14:paraId="43609D21" w14:textId="1EE2647D" w:rsidR="001220A6" w:rsidRPr="00A303E4" w:rsidRDefault="00F35CC4" w:rsidP="00567D74">
      <w:pPr>
        <w:pStyle w:val="L1"/>
        <w:rPr>
          <w:sz w:val="24"/>
          <w:lang w:val="sk-SK"/>
        </w:rPr>
      </w:pPr>
      <w:bookmarkStart w:id="6" w:name="_Toc419362509"/>
      <w:bookmarkStart w:id="7" w:name="_Toc423553505"/>
      <w:r w:rsidRPr="00A303E4">
        <w:rPr>
          <w:sz w:val="24"/>
          <w:lang w:val="sk-SK"/>
        </w:rPr>
        <w:t xml:space="preserve">OBLASTI PODPORY </w:t>
      </w:r>
      <w:bookmarkEnd w:id="6"/>
      <w:r w:rsidR="00CB1DBD" w:rsidRPr="00A303E4">
        <w:rPr>
          <w:sz w:val="24"/>
          <w:lang w:val="sk-SK"/>
        </w:rPr>
        <w:t xml:space="preserve">prioritných osí </w:t>
      </w:r>
      <w:r w:rsidR="004E6890" w:rsidRPr="00A303E4">
        <w:rPr>
          <w:sz w:val="24"/>
          <w:lang w:val="sk-SK"/>
        </w:rPr>
        <w:t>1 aŽ</w:t>
      </w:r>
      <w:r w:rsidR="00CB1DBD" w:rsidRPr="00A303E4">
        <w:rPr>
          <w:sz w:val="24"/>
          <w:lang w:val="sk-SK"/>
        </w:rPr>
        <w:t> 6 OPII</w:t>
      </w:r>
      <w:r w:rsidR="00567D74" w:rsidRPr="00A303E4">
        <w:rPr>
          <w:sz w:val="24"/>
          <w:lang w:val="sk-SK"/>
        </w:rPr>
        <w:t xml:space="preserve"> (programové obdobie 2014 – 2020)</w:t>
      </w:r>
      <w:bookmarkEnd w:id="7"/>
    </w:p>
    <w:p w14:paraId="6C78C3BE" w14:textId="77777777" w:rsidR="008B1CC0" w:rsidRPr="00A303E4" w:rsidRDefault="008B1CC0" w:rsidP="001220A6">
      <w:pPr>
        <w:spacing w:line="240" w:lineRule="auto"/>
        <w:jc w:val="both"/>
        <w:rPr>
          <w:rFonts w:ascii="Arial Narrow" w:hAnsi="Arial Narrow" w:cstheme="minorHAnsi"/>
          <w:b/>
          <w:lang w:val="sk-SK"/>
        </w:rPr>
      </w:pPr>
    </w:p>
    <w:p w14:paraId="6FFA382C" w14:textId="1425ACB6" w:rsidR="001220A6" w:rsidRPr="00A303E4" w:rsidRDefault="001220A6" w:rsidP="001220A6">
      <w:pPr>
        <w:spacing w:line="240" w:lineRule="auto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 xml:space="preserve">Sústava hodnotiacich kritérií </w:t>
      </w:r>
      <w:r w:rsidR="00567D74" w:rsidRPr="00A303E4">
        <w:rPr>
          <w:rFonts w:ascii="Arial Narrow" w:hAnsi="Arial Narrow" w:cstheme="minorHAnsi"/>
          <w:lang w:val="sk-SK"/>
        </w:rPr>
        <w:t xml:space="preserve">(okrem kritéria všeobecných podmienok fázovania) </w:t>
      </w:r>
      <w:r w:rsidRPr="00A303E4">
        <w:rPr>
          <w:rFonts w:ascii="Arial Narrow" w:hAnsi="Arial Narrow" w:cstheme="minorHAnsi"/>
          <w:lang w:val="sk-SK"/>
        </w:rPr>
        <w:t xml:space="preserve">definovaná v tomto dokumente sa vzťahuje na nasledovné oblasti podpory </w:t>
      </w:r>
      <w:r w:rsidR="00CB1DBD" w:rsidRPr="00A303E4">
        <w:rPr>
          <w:rFonts w:ascii="Arial Narrow" w:hAnsi="Arial Narrow" w:cstheme="minorHAnsi"/>
          <w:lang w:val="sk-SK"/>
        </w:rPr>
        <w:t xml:space="preserve">prioritných osí </w:t>
      </w:r>
      <w:r w:rsidR="004E6890" w:rsidRPr="00A303E4">
        <w:rPr>
          <w:rFonts w:ascii="Arial Narrow" w:hAnsi="Arial Narrow" w:cstheme="minorHAnsi"/>
          <w:lang w:val="sk-SK"/>
        </w:rPr>
        <w:t>1</w:t>
      </w:r>
      <w:r w:rsidR="00CB1DBD" w:rsidRPr="00A303E4">
        <w:rPr>
          <w:rFonts w:ascii="Arial Narrow" w:hAnsi="Arial Narrow" w:cstheme="minorHAnsi"/>
          <w:lang w:val="sk-SK"/>
        </w:rPr>
        <w:t xml:space="preserve"> a</w:t>
      </w:r>
      <w:r w:rsidR="004E6890" w:rsidRPr="00A303E4">
        <w:rPr>
          <w:rFonts w:ascii="Arial Narrow" w:hAnsi="Arial Narrow" w:cstheme="minorHAnsi"/>
          <w:lang w:val="sk-SK"/>
        </w:rPr>
        <w:t>ž</w:t>
      </w:r>
      <w:r w:rsidR="00CB1DBD" w:rsidRPr="00A303E4">
        <w:rPr>
          <w:rFonts w:ascii="Arial Narrow" w:hAnsi="Arial Narrow" w:cstheme="minorHAnsi"/>
          <w:lang w:val="sk-SK"/>
        </w:rPr>
        <w:t> 6 OPII</w:t>
      </w:r>
      <w:r w:rsidRPr="00A303E4">
        <w:rPr>
          <w:rFonts w:ascii="Arial Narrow" w:hAnsi="Arial Narrow" w:cstheme="minorHAnsi"/>
          <w:lang w:val="sk-SK"/>
        </w:rPr>
        <w:t>:</w:t>
      </w:r>
    </w:p>
    <w:p w14:paraId="6D49DC67" w14:textId="77777777" w:rsidR="001220A6" w:rsidRPr="00A303E4" w:rsidRDefault="001220A6" w:rsidP="001220A6">
      <w:pPr>
        <w:spacing w:line="240" w:lineRule="auto"/>
        <w:rPr>
          <w:rFonts w:ascii="Arial Narrow" w:hAnsi="Arial Narrow" w:cstheme="minorHAnsi"/>
          <w:lang w:val="sk-SK"/>
        </w:rPr>
      </w:pPr>
    </w:p>
    <w:tbl>
      <w:tblPr>
        <w:tblW w:w="14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95"/>
        <w:gridCol w:w="2693"/>
        <w:gridCol w:w="2609"/>
        <w:gridCol w:w="4321"/>
        <w:gridCol w:w="3458"/>
      </w:tblGrid>
      <w:tr w:rsidR="001220A6" w:rsidRPr="00A303E4" w14:paraId="55C64E4D" w14:textId="77777777" w:rsidTr="00E70E9F">
        <w:trPr>
          <w:trHeight w:val="398"/>
        </w:trPr>
        <w:tc>
          <w:tcPr>
            <w:tcW w:w="1095" w:type="dxa"/>
            <w:shd w:val="clear" w:color="auto" w:fill="1F497D" w:themeFill="text2"/>
            <w:vAlign w:val="center"/>
          </w:tcPr>
          <w:p w14:paraId="45995554" w14:textId="77777777" w:rsidR="001220A6" w:rsidRPr="00A303E4" w:rsidRDefault="001220A6" w:rsidP="008B1CC0">
            <w:pPr>
              <w:spacing w:line="240" w:lineRule="auto"/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</w:pPr>
            <w:r w:rsidRPr="00A303E4"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  <w:t>Prioritná os</w:t>
            </w:r>
          </w:p>
        </w:tc>
        <w:tc>
          <w:tcPr>
            <w:tcW w:w="2693" w:type="dxa"/>
            <w:shd w:val="clear" w:color="auto" w:fill="1F497D" w:themeFill="text2"/>
            <w:vAlign w:val="center"/>
          </w:tcPr>
          <w:p w14:paraId="266B3F60" w14:textId="77777777" w:rsidR="001220A6" w:rsidRPr="00A303E4" w:rsidRDefault="001220A6" w:rsidP="008B1CC0">
            <w:pPr>
              <w:spacing w:line="240" w:lineRule="auto"/>
              <w:jc w:val="center"/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</w:pPr>
            <w:r w:rsidRPr="00A303E4"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  <w:t>Investičná priorita</w:t>
            </w:r>
          </w:p>
        </w:tc>
        <w:tc>
          <w:tcPr>
            <w:tcW w:w="2609" w:type="dxa"/>
            <w:shd w:val="clear" w:color="auto" w:fill="1F497D" w:themeFill="text2"/>
            <w:vAlign w:val="center"/>
          </w:tcPr>
          <w:p w14:paraId="7B6B00C4" w14:textId="77777777" w:rsidR="001220A6" w:rsidRPr="00A303E4" w:rsidRDefault="001220A6" w:rsidP="008B1CC0">
            <w:pPr>
              <w:spacing w:line="240" w:lineRule="auto"/>
              <w:jc w:val="center"/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</w:pPr>
            <w:r w:rsidRPr="00A303E4"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  <w:t>Špecifický ciel</w:t>
            </w:r>
          </w:p>
        </w:tc>
        <w:tc>
          <w:tcPr>
            <w:tcW w:w="4321" w:type="dxa"/>
            <w:shd w:val="clear" w:color="auto" w:fill="1F497D" w:themeFill="text2"/>
            <w:vAlign w:val="center"/>
          </w:tcPr>
          <w:p w14:paraId="53095690" w14:textId="77777777" w:rsidR="001220A6" w:rsidRPr="00A303E4" w:rsidRDefault="001220A6" w:rsidP="008B1CC0">
            <w:pPr>
              <w:spacing w:line="240" w:lineRule="auto"/>
              <w:jc w:val="center"/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</w:pPr>
            <w:r w:rsidRPr="00A303E4"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  <w:t>Výsledky</w:t>
            </w:r>
          </w:p>
        </w:tc>
        <w:tc>
          <w:tcPr>
            <w:tcW w:w="3458" w:type="dxa"/>
            <w:shd w:val="clear" w:color="auto" w:fill="1F497D" w:themeFill="text2"/>
            <w:vAlign w:val="center"/>
          </w:tcPr>
          <w:p w14:paraId="284AB9CA" w14:textId="77777777" w:rsidR="001220A6" w:rsidRPr="00A303E4" w:rsidRDefault="00250020" w:rsidP="00250020">
            <w:pPr>
              <w:spacing w:line="240" w:lineRule="auto"/>
              <w:jc w:val="center"/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</w:pPr>
            <w:r w:rsidRPr="00A303E4"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  <w:t>Typy</w:t>
            </w:r>
            <w:r w:rsidR="001220A6" w:rsidRPr="00A303E4"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  <w:t xml:space="preserve"> aktivít</w:t>
            </w:r>
          </w:p>
        </w:tc>
      </w:tr>
      <w:tr w:rsidR="008C7543" w:rsidRPr="00A303E4" w14:paraId="473058F5" w14:textId="77777777" w:rsidTr="00E70E9F">
        <w:trPr>
          <w:trHeight w:val="1201"/>
        </w:trPr>
        <w:tc>
          <w:tcPr>
            <w:tcW w:w="1095" w:type="dxa"/>
            <w:vMerge w:val="restart"/>
            <w:shd w:val="clear" w:color="auto" w:fill="DBE5F1" w:themeFill="accent1" w:themeFillTint="33"/>
          </w:tcPr>
          <w:p w14:paraId="2C97221E" w14:textId="11CD60F0" w:rsidR="008C7543" w:rsidRPr="00A303E4" w:rsidRDefault="008C7543" w:rsidP="004E6890">
            <w:pPr>
              <w:spacing w:line="240" w:lineRule="auto"/>
              <w:rPr>
                <w:rFonts w:ascii="Arial Narrow" w:hAnsi="Arial Narrow" w:cstheme="minorHAnsi"/>
                <w:b/>
                <w:lang w:val="sk-SK"/>
              </w:rPr>
            </w:pPr>
            <w:r w:rsidRPr="00A303E4">
              <w:rPr>
                <w:rFonts w:ascii="Arial Narrow" w:hAnsi="Arial Narrow" w:cstheme="minorHAnsi"/>
                <w:b/>
                <w:lang w:val="sk-SK"/>
              </w:rPr>
              <w:t>PO1</w:t>
            </w:r>
          </w:p>
        </w:tc>
        <w:tc>
          <w:tcPr>
            <w:tcW w:w="2693" w:type="dxa"/>
          </w:tcPr>
          <w:p w14:paraId="3D0498BD" w14:textId="4F7CF94D" w:rsidR="008C7543" w:rsidRPr="00A303E4" w:rsidRDefault="004570CC" w:rsidP="004570CC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7i): Podpora multimodálneho jednotného európskeho dopravného priestoru pomocou investícií do TEN-T</w:t>
            </w:r>
          </w:p>
        </w:tc>
        <w:tc>
          <w:tcPr>
            <w:tcW w:w="2609" w:type="dxa"/>
          </w:tcPr>
          <w:p w14:paraId="74283A32" w14:textId="77777777" w:rsidR="008C7543" w:rsidRPr="00A303E4" w:rsidRDefault="008C7543" w:rsidP="006D5F37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1.1 Odstránenie kľúčových úzkych miest na železničnej infraštruktúre prostredníctvom modernizácie a rozvoja hlavných železničných</w:t>
            </w:r>
          </w:p>
          <w:p w14:paraId="464D8F3E" w14:textId="77777777" w:rsidR="008C7543" w:rsidRPr="00A303E4" w:rsidRDefault="008C7543" w:rsidP="006D5F37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tratí a uzlov dopravne významných z hľadiska</w:t>
            </w:r>
          </w:p>
          <w:p w14:paraId="74645B35" w14:textId="287D19C3" w:rsidR="008C7543" w:rsidRPr="00A303E4" w:rsidRDefault="008C7543" w:rsidP="0042633D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medzinárodnej a vnútroštátnej dopravy</w:t>
            </w:r>
          </w:p>
        </w:tc>
        <w:tc>
          <w:tcPr>
            <w:tcW w:w="4321" w:type="dxa"/>
          </w:tcPr>
          <w:p w14:paraId="790D4D1F" w14:textId="74E2FA75" w:rsidR="008C7543" w:rsidRPr="00A303E4" w:rsidRDefault="008C7543" w:rsidP="00CA2AD1">
            <w:pPr>
              <w:pStyle w:val="Odsekzoznamu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ind w:left="312" w:hanging="284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odstránenie kľúčových úzkych miest na základnej sieti TEN-T (najmä v úseku Žilina – Košice a Žilina – št. hr. SR/ČR),</w:t>
            </w:r>
          </w:p>
          <w:p w14:paraId="0E54A3A3" w14:textId="1BF8EBAD" w:rsidR="008C7543" w:rsidRPr="00A303E4" w:rsidRDefault="008C7543" w:rsidP="00CA2AD1">
            <w:pPr>
              <w:pStyle w:val="Odsekzoznamu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ind w:left="312" w:hanging="284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zníženie časových strát a prevádzkových nákladov,</w:t>
            </w:r>
          </w:p>
          <w:p w14:paraId="56065DC3" w14:textId="5EAC0867" w:rsidR="008C7543" w:rsidRPr="00A303E4" w:rsidRDefault="008C7543" w:rsidP="00CA2AD1">
            <w:pPr>
              <w:pStyle w:val="Odsekzoznamu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ind w:left="312" w:hanging="284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zníženie negatívnych vplyvov na životné prostredie (zníženie hlukovej záťaže a emisií CO2,</w:t>
            </w:r>
            <w:r w:rsidR="00064AB2">
              <w:rPr>
                <w:rFonts w:ascii="Arial Narrow" w:hAnsi="Arial Narrow" w:cstheme="minorHAnsi"/>
                <w:lang w:val="sk-SK" w:bidi="ar-SA"/>
              </w:rPr>
              <w:t xml:space="preserve"> </w:t>
            </w:r>
            <w:r w:rsidRPr="00A303E4">
              <w:rPr>
                <w:rFonts w:ascii="Arial Narrow" w:hAnsi="Arial Narrow" w:cstheme="minorHAnsi"/>
                <w:lang w:val="sk-SK" w:bidi="ar-SA"/>
              </w:rPr>
              <w:t>NO2 a PM10)12,</w:t>
            </w:r>
          </w:p>
          <w:p w14:paraId="5AE59B4F" w14:textId="5BD57850" w:rsidR="008C7543" w:rsidRPr="00A303E4" w:rsidRDefault="008C7543" w:rsidP="00CA2AD1">
            <w:pPr>
              <w:pStyle w:val="Odsekzoznamu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ind w:left="312" w:hanging="284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vytváranie predpokladov na zvýšenie podielu železničnej osobnej a nákladnej dopravy na deľbe prepravnej práce,</w:t>
            </w:r>
          </w:p>
          <w:p w14:paraId="490BE435" w14:textId="28C6BAA2" w:rsidR="008C7543" w:rsidRPr="00A303E4" w:rsidRDefault="008C7543" w:rsidP="00CA2AD1">
            <w:pPr>
              <w:pStyle w:val="Odsekzoznamu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ind w:left="312" w:hanging="284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 xml:space="preserve"> vytváranie predpokladov pre zvýšenie konkurencieschopnosti regiónov, zlepšenie mobility obyvateľov a potenciálu rastu zamestnanosti.</w:t>
            </w:r>
          </w:p>
        </w:tc>
        <w:tc>
          <w:tcPr>
            <w:tcW w:w="3458" w:type="dxa"/>
          </w:tcPr>
          <w:p w14:paraId="46EEE0F0" w14:textId="5770D6AA" w:rsidR="008C7543" w:rsidRPr="00A303E4" w:rsidRDefault="008C7543" w:rsidP="00064AB2">
            <w:pPr>
              <w:autoSpaceDE w:val="0"/>
              <w:autoSpaceDN w:val="0"/>
              <w:adjustRightInd w:val="0"/>
              <w:spacing w:line="240" w:lineRule="auto"/>
              <w:ind w:left="243" w:hanging="243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 xml:space="preserve">A. </w:t>
            </w:r>
            <w:r w:rsidR="00A303E4" w:rsidRPr="00A303E4">
              <w:rPr>
                <w:rFonts w:ascii="Arial Narrow" w:hAnsi="Arial Narrow" w:cstheme="minorHAnsi"/>
                <w:lang w:val="sk-SK" w:bidi="ar-SA"/>
              </w:rPr>
              <w:t xml:space="preserve">Modernizácia železničných tratí </w:t>
            </w:r>
            <w:r w:rsidRPr="00A303E4">
              <w:rPr>
                <w:rFonts w:ascii="Arial Narrow" w:hAnsi="Arial Narrow" w:cstheme="minorHAnsi"/>
                <w:lang w:val="sk-SK" w:bidi="ar-SA"/>
              </w:rPr>
              <w:t>(zlepšovanie vybraných technických parametrov železničnej</w:t>
            </w:r>
            <w:r w:rsidR="00064AB2">
              <w:rPr>
                <w:rFonts w:ascii="Arial Narrow" w:hAnsi="Arial Narrow" w:cstheme="minorHAnsi"/>
                <w:lang w:val="sk-SK" w:bidi="ar-SA"/>
              </w:rPr>
              <w:t xml:space="preserve"> </w:t>
            </w:r>
            <w:r w:rsidR="00B80169" w:rsidRPr="00A303E4">
              <w:rPr>
                <w:rFonts w:ascii="Arial Narrow" w:hAnsi="Arial Narrow" w:cstheme="minorHAnsi"/>
                <w:lang w:val="sk-SK" w:bidi="ar-SA"/>
              </w:rPr>
              <w:t>dopravnej cesty)</w:t>
            </w:r>
          </w:p>
          <w:p w14:paraId="553821BD" w14:textId="2442221A" w:rsidR="008C7543" w:rsidRPr="00A303E4" w:rsidRDefault="008C7543" w:rsidP="008C7543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B. El</w:t>
            </w:r>
            <w:r w:rsidR="00B80169" w:rsidRPr="00A303E4">
              <w:rPr>
                <w:rFonts w:ascii="Arial Narrow" w:hAnsi="Arial Narrow" w:cstheme="minorHAnsi"/>
                <w:lang w:val="sk-SK" w:bidi="ar-SA"/>
              </w:rPr>
              <w:t>ektrifikácia železničných tratí</w:t>
            </w:r>
          </w:p>
          <w:p w14:paraId="1241D4AE" w14:textId="50A9F208" w:rsidR="008C7543" w:rsidRPr="00A303E4" w:rsidRDefault="008C7543" w:rsidP="00064AB2">
            <w:pPr>
              <w:autoSpaceDE w:val="0"/>
              <w:autoSpaceDN w:val="0"/>
              <w:adjustRightInd w:val="0"/>
              <w:spacing w:line="240" w:lineRule="auto"/>
              <w:ind w:left="243" w:hanging="243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 xml:space="preserve">C. Výstavba nových úsekov železničných tratí (v prípade, ak </w:t>
            </w:r>
            <w:r w:rsidR="00B80169" w:rsidRPr="00A303E4">
              <w:rPr>
                <w:rFonts w:ascii="Arial Narrow" w:hAnsi="Arial Narrow" w:cstheme="minorHAnsi"/>
                <w:lang w:val="sk-SK" w:bidi="ar-SA"/>
              </w:rPr>
              <w:t xml:space="preserve">opodstatnenosť výstavby potvrdí </w:t>
            </w:r>
            <w:r w:rsidRPr="00A303E4">
              <w:rPr>
                <w:rFonts w:ascii="Arial Narrow" w:hAnsi="Arial Narrow" w:cstheme="minorHAnsi"/>
                <w:lang w:val="sk-SK" w:bidi="ar-SA"/>
              </w:rPr>
              <w:t>relev</w:t>
            </w:r>
            <w:r w:rsidR="00B80169" w:rsidRPr="00A303E4">
              <w:rPr>
                <w:rFonts w:ascii="Arial Narrow" w:hAnsi="Arial Narrow" w:cstheme="minorHAnsi"/>
                <w:lang w:val="sk-SK" w:bidi="ar-SA"/>
              </w:rPr>
              <w:t>antná štúdia realizovateľnosti)</w:t>
            </w:r>
          </w:p>
          <w:p w14:paraId="53228723" w14:textId="72EDFB90" w:rsidR="008C7543" w:rsidRPr="00A303E4" w:rsidRDefault="008C7543" w:rsidP="00064AB2">
            <w:pPr>
              <w:autoSpaceDE w:val="0"/>
              <w:autoSpaceDN w:val="0"/>
              <w:adjustRightInd w:val="0"/>
              <w:spacing w:line="240" w:lineRule="auto"/>
              <w:ind w:left="243" w:hanging="243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 xml:space="preserve">D. Výstavba terminálov intermodálnej prepravy (v prípade, </w:t>
            </w:r>
            <w:r w:rsidR="00B80169" w:rsidRPr="00A303E4">
              <w:rPr>
                <w:rFonts w:ascii="Arial Narrow" w:hAnsi="Arial Narrow" w:cstheme="minorHAnsi"/>
                <w:lang w:val="sk-SK" w:bidi="ar-SA"/>
              </w:rPr>
              <w:t>ak budú vytvorené vhodné trhové podmienky)</w:t>
            </w:r>
          </w:p>
          <w:p w14:paraId="683EAAEE" w14:textId="10DB15D6" w:rsidR="008C7543" w:rsidRPr="00A303E4" w:rsidRDefault="00B80169" w:rsidP="008C7543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E. Projektová príprava</w:t>
            </w:r>
          </w:p>
        </w:tc>
      </w:tr>
      <w:tr w:rsidR="004570CC" w:rsidRPr="00A303E4" w14:paraId="32DE2958" w14:textId="77777777" w:rsidTr="00E70E9F">
        <w:trPr>
          <w:trHeight w:val="387"/>
        </w:trPr>
        <w:tc>
          <w:tcPr>
            <w:tcW w:w="1095" w:type="dxa"/>
            <w:vMerge/>
            <w:shd w:val="clear" w:color="auto" w:fill="DBE5F1" w:themeFill="accent1" w:themeFillTint="33"/>
          </w:tcPr>
          <w:p w14:paraId="0EEC0153" w14:textId="77777777" w:rsidR="004570CC" w:rsidRPr="00A303E4" w:rsidRDefault="004570CC" w:rsidP="004E6890">
            <w:pPr>
              <w:spacing w:line="240" w:lineRule="auto"/>
              <w:rPr>
                <w:rFonts w:ascii="Arial Narrow" w:hAnsi="Arial Narrow" w:cstheme="minorHAnsi"/>
                <w:b/>
                <w:lang w:val="sk-SK"/>
              </w:rPr>
            </w:pPr>
          </w:p>
        </w:tc>
        <w:tc>
          <w:tcPr>
            <w:tcW w:w="2693" w:type="dxa"/>
          </w:tcPr>
          <w:p w14:paraId="4A1A8FC2" w14:textId="7870A6E6" w:rsidR="004570CC" w:rsidRPr="00A303E4" w:rsidRDefault="004570CC" w:rsidP="004570CC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7iii): Vývoj a modernizácia komplexných, interoperabilných</w:t>
            </w:r>
          </w:p>
          <w:p w14:paraId="0EFB7FA8" w14:textId="7809D93E" w:rsidR="004570CC" w:rsidRPr="00A303E4" w:rsidRDefault="004570CC" w:rsidP="004570CC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železničných systémov vysokej kvality a podpora opatrení na znižovanie hluku</w:t>
            </w:r>
          </w:p>
        </w:tc>
        <w:tc>
          <w:tcPr>
            <w:tcW w:w="2609" w:type="dxa"/>
          </w:tcPr>
          <w:p w14:paraId="62521851" w14:textId="77777777" w:rsidR="004570CC" w:rsidRPr="00A303E4" w:rsidRDefault="004570CC" w:rsidP="006D5F37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1.2 Zlepšenie technických podmienok pre prevádzku</w:t>
            </w:r>
          </w:p>
          <w:p w14:paraId="027BCA66" w14:textId="77777777" w:rsidR="004570CC" w:rsidRPr="00A303E4" w:rsidRDefault="004570CC" w:rsidP="006D5F37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medzinárodnej železničnej dopravy prostredníctvom</w:t>
            </w:r>
          </w:p>
          <w:p w14:paraId="615D13D7" w14:textId="62105EE7" w:rsidR="004570CC" w:rsidRPr="00A303E4" w:rsidRDefault="004570CC" w:rsidP="0042633D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implementácie vybraných prvkov TSI na najdôležitejších tratiach pre medzinárodnú dopravu (TEN-T CORE)</w:t>
            </w:r>
          </w:p>
        </w:tc>
        <w:tc>
          <w:tcPr>
            <w:tcW w:w="4321" w:type="dxa"/>
          </w:tcPr>
          <w:p w14:paraId="1B72DAE8" w14:textId="1A3FCB73" w:rsidR="004570CC" w:rsidRPr="00A303E4" w:rsidRDefault="004570CC" w:rsidP="00CA2AD1">
            <w:pPr>
              <w:pStyle w:val="Odsekzoznamu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ind w:left="312" w:hanging="284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splnenie záväzkov vyplývajúcich z Rozhodnutia Komisie č. 2012/88/EÚ z 25. januára 2012 o technickej špecifikácii interoperability týkajúcej sa subsystémov riadenia – zabezpečenia a návestenia transeurópskeho železničného systému, nariadenia Komisie č. 454/2011/EÚ z 5. mája 2011 o technickej špecifikácii interoperability týkajúcej sa subsystému „telematické aplikácie v osobnej doprave“ transeurópskeho železničného systému a</w:t>
            </w:r>
            <w:r w:rsidR="00064AB2">
              <w:rPr>
                <w:rFonts w:ascii="Arial Narrow" w:hAnsi="Arial Narrow" w:cstheme="minorHAnsi"/>
                <w:lang w:val="sk-SK" w:bidi="ar-SA"/>
              </w:rPr>
              <w:t> </w:t>
            </w:r>
            <w:r w:rsidR="00A303E4" w:rsidRPr="00A303E4">
              <w:rPr>
                <w:rFonts w:ascii="Arial Narrow" w:hAnsi="Arial Narrow" w:cstheme="minorHAnsi"/>
                <w:lang w:val="sk-SK" w:bidi="ar-SA"/>
              </w:rPr>
              <w:t>nariadenia</w:t>
            </w:r>
            <w:r w:rsidR="00064AB2">
              <w:rPr>
                <w:rFonts w:ascii="Arial Narrow" w:hAnsi="Arial Narrow" w:cstheme="minorHAnsi"/>
                <w:lang w:val="sk-SK" w:bidi="ar-SA"/>
              </w:rPr>
              <w:t xml:space="preserve"> č. </w:t>
            </w:r>
            <w:r w:rsidRPr="00A303E4">
              <w:rPr>
                <w:rFonts w:ascii="Arial Narrow" w:hAnsi="Arial Narrow" w:cstheme="minorHAnsi"/>
                <w:lang w:val="sk-SK" w:bidi="ar-SA"/>
              </w:rPr>
              <w:t xml:space="preserve"> 62/2006/ES z 23. decembra 2005 o technickej špecifikácii interoperability </w:t>
            </w:r>
            <w:r w:rsidR="00A303E4" w:rsidRPr="00A303E4">
              <w:rPr>
                <w:rFonts w:ascii="Arial Narrow" w:hAnsi="Arial Narrow" w:cstheme="minorHAnsi"/>
                <w:lang w:val="sk-SK" w:bidi="ar-SA"/>
              </w:rPr>
              <w:t>týkajúcej sa</w:t>
            </w:r>
            <w:r w:rsidRPr="00A303E4">
              <w:rPr>
                <w:rFonts w:ascii="Arial Narrow" w:hAnsi="Arial Narrow" w:cstheme="minorHAnsi"/>
                <w:lang w:val="sk-SK" w:bidi="ar-SA"/>
              </w:rPr>
              <w:t xml:space="preserve"> telematických aplikácií,</w:t>
            </w:r>
          </w:p>
          <w:p w14:paraId="4ACF07B4" w14:textId="0774FCF9" w:rsidR="004570CC" w:rsidRPr="00A303E4" w:rsidRDefault="004570CC" w:rsidP="00CA2AD1">
            <w:pPr>
              <w:pStyle w:val="Odsekzoznamu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40" w:lineRule="auto"/>
              <w:ind w:left="312" w:hanging="284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zvýšenie bezpečnosti železničnej dopravy.</w:t>
            </w:r>
          </w:p>
        </w:tc>
        <w:tc>
          <w:tcPr>
            <w:tcW w:w="3458" w:type="dxa"/>
            <w:vMerge w:val="restart"/>
          </w:tcPr>
          <w:p w14:paraId="5CB41F98" w14:textId="77777777" w:rsidR="004570CC" w:rsidRPr="00A303E4" w:rsidRDefault="004570CC" w:rsidP="00CA2AD1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ind w:left="244" w:hanging="244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Implementácia systémov ETCS a GSM-R, TSI TAF/TAP</w:t>
            </w:r>
          </w:p>
          <w:p w14:paraId="2777D6A3" w14:textId="77777777" w:rsidR="004570CC" w:rsidRPr="00A303E4" w:rsidRDefault="004570CC" w:rsidP="00CA2AD1">
            <w:pPr>
              <w:pStyle w:val="Odsekzoznamu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ind w:left="244" w:hanging="244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Obnova mobilných prostriedkov železničnej verejnej osobnej dopravy</w:t>
            </w:r>
          </w:p>
          <w:p w14:paraId="0367741D" w14:textId="1218D5C1" w:rsidR="004570CC" w:rsidRPr="00A303E4" w:rsidRDefault="004570CC" w:rsidP="00B80169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 xml:space="preserve">C. </w:t>
            </w:r>
            <w:r w:rsidR="009A52B3">
              <w:rPr>
                <w:rFonts w:ascii="Arial Narrow" w:hAnsi="Arial Narrow" w:cstheme="minorHAnsi"/>
                <w:lang w:val="sk-SK" w:bidi="ar-SA"/>
              </w:rPr>
              <w:t xml:space="preserve"> </w:t>
            </w:r>
            <w:r w:rsidRPr="00A303E4">
              <w:rPr>
                <w:rFonts w:ascii="Arial Narrow" w:hAnsi="Arial Narrow" w:cstheme="minorHAnsi"/>
                <w:lang w:val="sk-SK" w:bidi="ar-SA"/>
              </w:rPr>
              <w:t>Projektová príprava</w:t>
            </w:r>
          </w:p>
        </w:tc>
      </w:tr>
      <w:tr w:rsidR="004570CC" w:rsidRPr="00A303E4" w14:paraId="65ECA4C8" w14:textId="77777777" w:rsidTr="00E70E9F">
        <w:trPr>
          <w:trHeight w:val="695"/>
        </w:trPr>
        <w:tc>
          <w:tcPr>
            <w:tcW w:w="1095" w:type="dxa"/>
            <w:vMerge/>
            <w:shd w:val="clear" w:color="auto" w:fill="DBE5F1" w:themeFill="accent1" w:themeFillTint="33"/>
          </w:tcPr>
          <w:p w14:paraId="670D292C" w14:textId="77777777" w:rsidR="004570CC" w:rsidRPr="00A303E4" w:rsidRDefault="004570CC" w:rsidP="004E6890">
            <w:pPr>
              <w:spacing w:line="240" w:lineRule="auto"/>
              <w:rPr>
                <w:rFonts w:ascii="Arial Narrow" w:hAnsi="Arial Narrow" w:cstheme="minorHAnsi"/>
                <w:b/>
                <w:lang w:val="sk-SK"/>
              </w:rPr>
            </w:pPr>
          </w:p>
        </w:tc>
        <w:tc>
          <w:tcPr>
            <w:tcW w:w="2693" w:type="dxa"/>
          </w:tcPr>
          <w:p w14:paraId="7EF1625C" w14:textId="77777777" w:rsidR="004570CC" w:rsidRPr="00A303E4" w:rsidRDefault="004570CC" w:rsidP="0042633D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theme="minorHAnsi"/>
                <w:lang w:val="sk-SK" w:bidi="ar-SA"/>
              </w:rPr>
            </w:pPr>
          </w:p>
        </w:tc>
        <w:tc>
          <w:tcPr>
            <w:tcW w:w="2609" w:type="dxa"/>
          </w:tcPr>
          <w:p w14:paraId="0D575A69" w14:textId="2915B86F" w:rsidR="004570CC" w:rsidRPr="00A303E4" w:rsidRDefault="004570CC" w:rsidP="0042633D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1.3 Zvýšenie atraktivity a kvality služieb železničnej verejnej osobnej dopravy prostredníctvom obnovy mobilných prostriedkov</w:t>
            </w:r>
          </w:p>
        </w:tc>
        <w:tc>
          <w:tcPr>
            <w:tcW w:w="4321" w:type="dxa"/>
          </w:tcPr>
          <w:p w14:paraId="097E6ACB" w14:textId="63369E3B" w:rsidR="004570CC" w:rsidRPr="00A303E4" w:rsidRDefault="004570CC" w:rsidP="00CA2AD1">
            <w:pPr>
              <w:pStyle w:val="Odsekzoznamu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ind w:left="312" w:hanging="284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zvýšenie atraktivity verejnej osobnej dopravy prostredníctvom obstarania nových prostriedkov zabezpečujúcich verejnú železničnú osobnú dopravu,</w:t>
            </w:r>
          </w:p>
          <w:p w14:paraId="51D39562" w14:textId="5C167451" w:rsidR="004570CC" w:rsidRPr="00A303E4" w:rsidRDefault="004570CC" w:rsidP="00CA2AD1">
            <w:pPr>
              <w:pStyle w:val="Odsekzoznamu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ind w:left="312" w:hanging="284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podpora stabilizácie služieb poskytovaných vo verejnom záujme,</w:t>
            </w:r>
          </w:p>
          <w:p w14:paraId="6B3432B4" w14:textId="5B6505EC" w:rsidR="004570CC" w:rsidRPr="00A303E4" w:rsidRDefault="004570CC" w:rsidP="00CA2AD1">
            <w:pPr>
              <w:pStyle w:val="Odsekzoznamu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ind w:left="312" w:hanging="284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zníženie hlukovej záťaže a emisií CO2, NO2 a PM10 vyplývajúcej z prevádzky železničnej verejnej osobnej dopravy.</w:t>
            </w:r>
          </w:p>
        </w:tc>
        <w:tc>
          <w:tcPr>
            <w:tcW w:w="3458" w:type="dxa"/>
            <w:vMerge/>
          </w:tcPr>
          <w:p w14:paraId="4C8A04F2" w14:textId="39728349" w:rsidR="004570CC" w:rsidRPr="00A303E4" w:rsidRDefault="004570CC" w:rsidP="00B80169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theme="minorHAnsi"/>
                <w:lang w:val="sk-SK" w:bidi="ar-SA"/>
              </w:rPr>
            </w:pPr>
          </w:p>
        </w:tc>
      </w:tr>
      <w:tr w:rsidR="008C7543" w:rsidRPr="00A303E4" w14:paraId="3B5632F3" w14:textId="77777777" w:rsidTr="00E70E9F">
        <w:trPr>
          <w:trHeight w:val="3322"/>
        </w:trPr>
        <w:tc>
          <w:tcPr>
            <w:tcW w:w="1095" w:type="dxa"/>
            <w:shd w:val="clear" w:color="auto" w:fill="DBE5F1" w:themeFill="accent1" w:themeFillTint="33"/>
          </w:tcPr>
          <w:p w14:paraId="33B6CA99" w14:textId="6C1CDBBE" w:rsidR="008C7543" w:rsidRPr="00A303E4" w:rsidRDefault="008C7543" w:rsidP="004E6890">
            <w:pPr>
              <w:spacing w:line="240" w:lineRule="auto"/>
              <w:rPr>
                <w:rFonts w:ascii="Arial Narrow" w:hAnsi="Arial Narrow" w:cstheme="minorHAnsi"/>
                <w:b/>
                <w:lang w:val="sk-SK"/>
              </w:rPr>
            </w:pPr>
            <w:r w:rsidRPr="00A303E4">
              <w:rPr>
                <w:rFonts w:ascii="Arial Narrow" w:hAnsi="Arial Narrow" w:cstheme="minorHAnsi"/>
                <w:b/>
                <w:lang w:val="sk-SK"/>
              </w:rPr>
              <w:t>PO 2</w:t>
            </w:r>
          </w:p>
        </w:tc>
        <w:tc>
          <w:tcPr>
            <w:tcW w:w="2693" w:type="dxa"/>
          </w:tcPr>
          <w:p w14:paraId="06871545" w14:textId="38FF6E01" w:rsidR="008C7543" w:rsidRPr="00A303E4" w:rsidRDefault="008C7543" w:rsidP="004E6890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7i) Podpora multimodálneho jednotného európskeho dopravného priestoru pomocou investícií do TEN-T</w:t>
            </w:r>
            <w:r w:rsidRPr="00A303E4" w:rsidDel="00ED2E1C">
              <w:rPr>
                <w:rFonts w:ascii="Arial Narrow" w:hAnsi="Arial Narrow" w:cstheme="minorHAnsi"/>
                <w:lang w:val="sk-SK"/>
              </w:rPr>
              <w:t xml:space="preserve"> </w:t>
            </w:r>
          </w:p>
        </w:tc>
        <w:tc>
          <w:tcPr>
            <w:tcW w:w="2609" w:type="dxa"/>
          </w:tcPr>
          <w:p w14:paraId="0747A8B3" w14:textId="6C03B73A" w:rsidR="008C7543" w:rsidRPr="00A303E4" w:rsidRDefault="008C7543" w:rsidP="004E6890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2.1 Odstránenie kľúčových úzkych miest na cestnej infraštruktúre TEN-T prostredníctvom výstavby nových úsekov diaľnic a rýchlostných ciest</w:t>
            </w:r>
          </w:p>
        </w:tc>
        <w:tc>
          <w:tcPr>
            <w:tcW w:w="4321" w:type="dxa"/>
          </w:tcPr>
          <w:p w14:paraId="4B4075CD" w14:textId="7A5AD289" w:rsidR="008C7543" w:rsidRPr="00A303E4" w:rsidRDefault="00064AB2" w:rsidP="004E6890">
            <w:pPr>
              <w:pStyle w:val="Odsekzoznamu"/>
              <w:numPr>
                <w:ilvl w:val="0"/>
                <w:numId w:val="3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>
              <w:rPr>
                <w:rFonts w:ascii="Arial Narrow" w:hAnsi="Arial Narrow" w:cstheme="minorHAnsi"/>
                <w:lang w:val="sk-SK"/>
              </w:rPr>
              <w:t>o</w:t>
            </w:r>
            <w:r w:rsidR="008C7543" w:rsidRPr="00A303E4">
              <w:rPr>
                <w:rFonts w:ascii="Arial Narrow" w:hAnsi="Arial Narrow" w:cstheme="minorHAnsi"/>
                <w:lang w:val="sk-SK"/>
              </w:rPr>
              <w:t>dstránenie kľúčových úzkych miest na základnej sieti TEN-T, predovšetkým v úseku Žilina – Liptovský Mikuláš a Žilina – št. hr SR/ČR a SR/PR,</w:t>
            </w:r>
          </w:p>
          <w:p w14:paraId="02F404EE" w14:textId="1960AA32" w:rsidR="008C7543" w:rsidRPr="00A303E4" w:rsidRDefault="00064AB2" w:rsidP="004E6890">
            <w:pPr>
              <w:pStyle w:val="Odsekzoznamu"/>
              <w:numPr>
                <w:ilvl w:val="0"/>
                <w:numId w:val="3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>
              <w:rPr>
                <w:rFonts w:ascii="Arial Narrow" w:hAnsi="Arial Narrow" w:cstheme="minorHAnsi"/>
                <w:lang w:val="sk-SK"/>
              </w:rPr>
              <w:t>z</w:t>
            </w:r>
            <w:r w:rsidR="008C7543" w:rsidRPr="00A303E4">
              <w:rPr>
                <w:rFonts w:ascii="Arial Narrow" w:hAnsi="Arial Narrow" w:cstheme="minorHAnsi"/>
                <w:lang w:val="sk-SK"/>
              </w:rPr>
              <w:t>výšenie bezpečnosti cestnej premávky, zníženie nehodovosti,</w:t>
            </w:r>
          </w:p>
          <w:p w14:paraId="666DCE90" w14:textId="1336B496" w:rsidR="008C7543" w:rsidRPr="00A303E4" w:rsidRDefault="00064AB2" w:rsidP="004E6890">
            <w:pPr>
              <w:pStyle w:val="Odsekzoznamu"/>
              <w:numPr>
                <w:ilvl w:val="0"/>
                <w:numId w:val="3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>
              <w:rPr>
                <w:rFonts w:ascii="Arial Narrow" w:hAnsi="Arial Narrow" w:cstheme="minorHAnsi"/>
                <w:lang w:val="sk-SK"/>
              </w:rPr>
              <w:t>z</w:t>
            </w:r>
            <w:r w:rsidR="008C7543" w:rsidRPr="00A303E4">
              <w:rPr>
                <w:rFonts w:ascii="Arial Narrow" w:hAnsi="Arial Narrow" w:cstheme="minorHAnsi"/>
                <w:lang w:val="sk-SK"/>
              </w:rPr>
              <w:t>níženie hlukovej záťaže a emisií CO2, NO2 a PM10 v intraviláne miest a obcí,</w:t>
            </w:r>
          </w:p>
          <w:p w14:paraId="1D9A5BAF" w14:textId="766472E8" w:rsidR="008C7543" w:rsidRPr="00A303E4" w:rsidRDefault="00064AB2" w:rsidP="004E6890">
            <w:pPr>
              <w:pStyle w:val="Odsekzoznamu"/>
              <w:numPr>
                <w:ilvl w:val="0"/>
                <w:numId w:val="3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>
              <w:rPr>
                <w:rFonts w:ascii="Arial Narrow" w:hAnsi="Arial Narrow" w:cstheme="minorHAnsi"/>
                <w:lang w:val="sk-SK"/>
              </w:rPr>
              <w:t>z</w:t>
            </w:r>
            <w:r w:rsidR="008C7543" w:rsidRPr="00A303E4">
              <w:rPr>
                <w:rFonts w:ascii="Arial Narrow" w:hAnsi="Arial Narrow" w:cstheme="minorHAnsi"/>
                <w:lang w:val="sk-SK"/>
              </w:rPr>
              <w:t>níženie časových strát a úspora nákladov</w:t>
            </w:r>
          </w:p>
          <w:p w14:paraId="45BC0C3C" w14:textId="3CA4C7B6" w:rsidR="008C7543" w:rsidRPr="00A303E4" w:rsidRDefault="00064AB2" w:rsidP="004E6890">
            <w:pPr>
              <w:pStyle w:val="Odsekzoznamu"/>
              <w:numPr>
                <w:ilvl w:val="0"/>
                <w:numId w:val="3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>
              <w:rPr>
                <w:rFonts w:ascii="Arial Narrow" w:hAnsi="Arial Narrow" w:cstheme="minorHAnsi"/>
                <w:lang w:val="sk-SK"/>
              </w:rPr>
              <w:t>p</w:t>
            </w:r>
            <w:r w:rsidR="008C7543" w:rsidRPr="00A303E4">
              <w:rPr>
                <w:rFonts w:ascii="Arial Narrow" w:hAnsi="Arial Narrow" w:cstheme="minorHAnsi"/>
                <w:lang w:val="sk-SK"/>
              </w:rPr>
              <w:t>oskytovanie dopravných informácií účastníkom cestnej premávky</w:t>
            </w:r>
          </w:p>
          <w:p w14:paraId="5A2E3475" w14:textId="2B5962CA" w:rsidR="008C7543" w:rsidRPr="00A303E4" w:rsidRDefault="00064AB2" w:rsidP="004E6890">
            <w:pPr>
              <w:pStyle w:val="Odsekzoznamu"/>
              <w:numPr>
                <w:ilvl w:val="0"/>
                <w:numId w:val="3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>
              <w:rPr>
                <w:rFonts w:ascii="Arial Narrow" w:hAnsi="Arial Narrow" w:cstheme="minorHAnsi"/>
                <w:lang w:val="sk-SK"/>
              </w:rPr>
              <w:t>z</w:t>
            </w:r>
            <w:r w:rsidR="008C7543" w:rsidRPr="00A303E4">
              <w:rPr>
                <w:rFonts w:ascii="Arial Narrow" w:hAnsi="Arial Narrow" w:cstheme="minorHAnsi"/>
                <w:lang w:val="sk-SK"/>
              </w:rPr>
              <w:t>abezpečenie bezpečnej migrácie zveri</w:t>
            </w:r>
          </w:p>
          <w:p w14:paraId="631F8A15" w14:textId="01A2D6C2" w:rsidR="008C7543" w:rsidRPr="00A303E4" w:rsidRDefault="00064AB2" w:rsidP="004E6890">
            <w:pPr>
              <w:pStyle w:val="Odsekzoznamu"/>
              <w:numPr>
                <w:ilvl w:val="0"/>
                <w:numId w:val="3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>
              <w:rPr>
                <w:rFonts w:ascii="Arial Narrow" w:hAnsi="Arial Narrow" w:cstheme="minorHAnsi"/>
                <w:lang w:val="sk-SK"/>
              </w:rPr>
              <w:t>v</w:t>
            </w:r>
            <w:r w:rsidR="008C7543" w:rsidRPr="00A303E4">
              <w:rPr>
                <w:rFonts w:ascii="Arial Narrow" w:hAnsi="Arial Narrow" w:cstheme="minorHAnsi"/>
                <w:lang w:val="sk-SK"/>
              </w:rPr>
              <w:t>ytváranie predpokladov pre zvýšenie konkurencieschopnosti regiónov, zlepšenie mobility obyvateľov a zvýšenie potenciálu rastu zamestnanosti</w:t>
            </w:r>
          </w:p>
        </w:tc>
        <w:tc>
          <w:tcPr>
            <w:tcW w:w="3458" w:type="dxa"/>
          </w:tcPr>
          <w:p w14:paraId="58AAEAA7" w14:textId="4C318BDD" w:rsidR="008C7543" w:rsidRDefault="008C7543" w:rsidP="00064AB2">
            <w:pPr>
              <w:pStyle w:val="Odsekzoznamu"/>
              <w:numPr>
                <w:ilvl w:val="0"/>
                <w:numId w:val="45"/>
              </w:numPr>
              <w:spacing w:line="240" w:lineRule="auto"/>
              <w:ind w:left="243" w:hanging="243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Výstavba diaľnic a rýchlostných ciest v</w:t>
            </w:r>
            <w:r w:rsidR="00A303E4" w:rsidRPr="00A303E4">
              <w:rPr>
                <w:rFonts w:ascii="Arial Narrow" w:hAnsi="Arial Narrow" w:cstheme="minorHAnsi"/>
                <w:lang w:val="sk-SK"/>
              </w:rPr>
              <w:t>rátane privádzačov (TEN-T CORE)</w:t>
            </w:r>
          </w:p>
          <w:p w14:paraId="2FF8FC22" w14:textId="51544012" w:rsidR="008C7543" w:rsidRDefault="008C7543" w:rsidP="00064AB2">
            <w:pPr>
              <w:pStyle w:val="Odsekzoznamu"/>
              <w:numPr>
                <w:ilvl w:val="0"/>
                <w:numId w:val="45"/>
              </w:numPr>
              <w:spacing w:line="240" w:lineRule="auto"/>
              <w:ind w:left="243" w:hanging="243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Budovanie int</w:t>
            </w:r>
            <w:r w:rsidR="00A303E4" w:rsidRPr="00A303E4">
              <w:rPr>
                <w:rFonts w:ascii="Arial Narrow" w:hAnsi="Arial Narrow" w:cstheme="minorHAnsi"/>
                <w:lang w:val="sk-SK"/>
              </w:rPr>
              <w:t>eligentných dopravných systémov</w:t>
            </w:r>
          </w:p>
          <w:p w14:paraId="7DED7AAA" w14:textId="158EC43C" w:rsidR="008C7543" w:rsidRDefault="008C7543" w:rsidP="00064AB2">
            <w:pPr>
              <w:pStyle w:val="Odsekzoznamu"/>
              <w:numPr>
                <w:ilvl w:val="0"/>
                <w:numId w:val="45"/>
              </w:numPr>
              <w:spacing w:line="240" w:lineRule="auto"/>
              <w:ind w:left="243" w:hanging="243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Zvyšova</w:t>
            </w:r>
            <w:r w:rsidR="00A303E4" w:rsidRPr="00A303E4">
              <w:rPr>
                <w:rFonts w:ascii="Arial Narrow" w:hAnsi="Arial Narrow" w:cstheme="minorHAnsi"/>
                <w:lang w:val="sk-SK"/>
              </w:rPr>
              <w:t>nie bezpečnosti cestnej dopravy</w:t>
            </w:r>
          </w:p>
          <w:p w14:paraId="60FBEA3E" w14:textId="2EF8D1D1" w:rsidR="008C7543" w:rsidRPr="00A303E4" w:rsidRDefault="00A303E4" w:rsidP="00064AB2">
            <w:pPr>
              <w:pStyle w:val="Odsekzoznamu"/>
              <w:numPr>
                <w:ilvl w:val="0"/>
                <w:numId w:val="45"/>
              </w:numPr>
              <w:spacing w:line="240" w:lineRule="auto"/>
              <w:ind w:left="243" w:hanging="243"/>
              <w:rPr>
                <w:rFonts w:ascii="Arial Narrow" w:hAnsi="Arial Narrow" w:cstheme="minorHAnsi"/>
                <w:lang w:val="sk-SK"/>
              </w:rPr>
            </w:pPr>
            <w:r>
              <w:rPr>
                <w:rFonts w:ascii="Arial Narrow" w:hAnsi="Arial Narrow" w:cstheme="minorHAnsi"/>
                <w:lang w:val="sk-SK"/>
              </w:rPr>
              <w:t>Projektová príprava</w:t>
            </w:r>
          </w:p>
        </w:tc>
      </w:tr>
      <w:tr w:rsidR="004570CC" w:rsidRPr="00A303E4" w14:paraId="40A08BAF" w14:textId="77777777" w:rsidTr="00E70E9F">
        <w:trPr>
          <w:trHeight w:val="656"/>
        </w:trPr>
        <w:tc>
          <w:tcPr>
            <w:tcW w:w="1095" w:type="dxa"/>
            <w:shd w:val="clear" w:color="auto" w:fill="DBE5F1" w:themeFill="accent1" w:themeFillTint="33"/>
          </w:tcPr>
          <w:p w14:paraId="71D85C39" w14:textId="11C89111" w:rsidR="004570CC" w:rsidRPr="00A303E4" w:rsidRDefault="004570CC" w:rsidP="004E6890">
            <w:pPr>
              <w:spacing w:line="240" w:lineRule="auto"/>
              <w:rPr>
                <w:rFonts w:ascii="Arial Narrow" w:hAnsi="Arial Narrow" w:cstheme="minorHAnsi"/>
                <w:b/>
                <w:lang w:val="sk-SK"/>
              </w:rPr>
            </w:pPr>
            <w:r w:rsidRPr="00A303E4">
              <w:rPr>
                <w:rFonts w:ascii="Arial Narrow" w:hAnsi="Arial Narrow" w:cstheme="minorHAnsi"/>
                <w:b/>
                <w:lang w:val="sk-SK"/>
              </w:rPr>
              <w:t>PO3</w:t>
            </w:r>
          </w:p>
        </w:tc>
        <w:tc>
          <w:tcPr>
            <w:tcW w:w="2693" w:type="dxa"/>
          </w:tcPr>
          <w:p w14:paraId="521B6894" w14:textId="77777777" w:rsidR="004570CC" w:rsidRPr="00A303E4" w:rsidRDefault="004570CC" w:rsidP="00CA2AD1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7ii): Vývoj a zlepšovanie ekologicky priaznivých, vrátane nízkohlukových,</w:t>
            </w:r>
          </w:p>
          <w:p w14:paraId="0087C438" w14:textId="77777777" w:rsidR="004570CC" w:rsidRPr="00A303E4" w:rsidRDefault="004570CC" w:rsidP="00CA2AD1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a nízkouhlíkových dopravných systémov vrátane vnútrozemských vodných ciest a námornej</w:t>
            </w:r>
          </w:p>
          <w:p w14:paraId="737F52A3" w14:textId="77777777" w:rsidR="004570CC" w:rsidRPr="00A303E4" w:rsidRDefault="004570CC" w:rsidP="00CA2AD1">
            <w:pPr>
              <w:autoSpaceDE w:val="0"/>
              <w:autoSpaceDN w:val="0"/>
              <w:adjustRightInd w:val="0"/>
              <w:spacing w:line="240" w:lineRule="auto"/>
              <w:rPr>
                <w:rFonts w:ascii="Arial Narrow" w:hAnsi="Arial Narrow" w:cstheme="minorHAnsi"/>
                <w:lang w:val="sk-SK" w:bidi="ar-SA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dopravy, prístavov, multimodálnych prepojení a letiskovej infraštruktúry v záujme podpory</w:t>
            </w:r>
          </w:p>
          <w:p w14:paraId="1456E694" w14:textId="76921D31" w:rsidR="004570CC" w:rsidRPr="00A303E4" w:rsidRDefault="004570CC" w:rsidP="00CA2AD1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 w:bidi="ar-SA"/>
              </w:rPr>
              <w:t>udržateľnej regionálnej a miestnej mobility</w:t>
            </w:r>
          </w:p>
        </w:tc>
        <w:tc>
          <w:tcPr>
            <w:tcW w:w="2609" w:type="dxa"/>
          </w:tcPr>
          <w:p w14:paraId="49C7C7E3" w14:textId="77777777" w:rsidR="004570CC" w:rsidRPr="00A303E4" w:rsidRDefault="004570CC" w:rsidP="00CA2AD1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3.1: Zvýšenie atraktivity verejnej osobnej dopravy prostredníctvom</w:t>
            </w:r>
          </w:p>
          <w:p w14:paraId="64D87695" w14:textId="104C2C01" w:rsidR="004570CC" w:rsidRPr="00A303E4" w:rsidRDefault="004570CC" w:rsidP="00CA2AD1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modernizácie a rekonštrukcie infraštruktúry pre IDS a mestskú dráhovú dopravu</w:t>
            </w:r>
          </w:p>
        </w:tc>
        <w:tc>
          <w:tcPr>
            <w:tcW w:w="4321" w:type="dxa"/>
          </w:tcPr>
          <w:p w14:paraId="75739FD9" w14:textId="40D6284A" w:rsidR="004570CC" w:rsidRPr="00A303E4" w:rsidRDefault="004570CC" w:rsidP="004570CC">
            <w:pPr>
              <w:pStyle w:val="Odsekzoznamu"/>
              <w:numPr>
                <w:ilvl w:val="0"/>
                <w:numId w:val="35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zvýšenie atraktívnosti verejnej osobnej dopravy,</w:t>
            </w:r>
          </w:p>
          <w:p w14:paraId="6F6F6ACF" w14:textId="6CDA24F7" w:rsidR="004570CC" w:rsidRPr="00A303E4" w:rsidRDefault="004570CC" w:rsidP="004570CC">
            <w:pPr>
              <w:pStyle w:val="Odsekzoznamu"/>
              <w:numPr>
                <w:ilvl w:val="0"/>
                <w:numId w:val="35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zlepšenie kvality služieb poskytovaných v MHD vo veľkých aglomeráciách (úspora času, rozšírenie ponuky služieb, zvýšenie komfortu a spoľahlivosti a pod.),</w:t>
            </w:r>
          </w:p>
          <w:p w14:paraId="20618502" w14:textId="072D90F9" w:rsidR="004570CC" w:rsidRPr="00A303E4" w:rsidRDefault="004570CC" w:rsidP="004570CC">
            <w:pPr>
              <w:pStyle w:val="Odsekzoznamu"/>
              <w:numPr>
                <w:ilvl w:val="0"/>
                <w:numId w:val="35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zlepšenie kvality údržby dráhových vozidiel MHD,</w:t>
            </w:r>
          </w:p>
          <w:p w14:paraId="036D8B1E" w14:textId="63178045" w:rsidR="004570CC" w:rsidRPr="00A303E4" w:rsidRDefault="004570CC" w:rsidP="004570CC">
            <w:pPr>
              <w:pStyle w:val="Odsekzoznamu"/>
              <w:numPr>
                <w:ilvl w:val="0"/>
                <w:numId w:val="35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 xml:space="preserve"> infraštruktúra umožňujúca zvýšenie podielu cestujúcich verejnej osobnej dopravy na deľbe prepravnej práce,</w:t>
            </w:r>
          </w:p>
          <w:p w14:paraId="5F4A2285" w14:textId="3BD36736" w:rsidR="004570CC" w:rsidRPr="00A303E4" w:rsidRDefault="004570CC" w:rsidP="004570CC">
            <w:pPr>
              <w:pStyle w:val="Odsekzoznamu"/>
              <w:numPr>
                <w:ilvl w:val="0"/>
                <w:numId w:val="35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zníženie negatívnych vplyvov na životné prostredie (zníženie hlukovej záťaže a emisií CO2,NO2 a PM10)</w:t>
            </w:r>
          </w:p>
        </w:tc>
        <w:tc>
          <w:tcPr>
            <w:tcW w:w="3458" w:type="dxa"/>
            <w:vMerge w:val="restart"/>
          </w:tcPr>
          <w:p w14:paraId="72AC44DF" w14:textId="4810C186" w:rsidR="004570CC" w:rsidRDefault="004570CC" w:rsidP="007D1A35">
            <w:pPr>
              <w:pStyle w:val="Odsekzoznamu"/>
              <w:numPr>
                <w:ilvl w:val="0"/>
                <w:numId w:val="34"/>
              </w:numPr>
              <w:spacing w:line="240" w:lineRule="auto"/>
              <w:ind w:left="243" w:hanging="243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 xml:space="preserve"> Modernizácia a výstavba električkových a trolejbusových tratí vrátane prvkov preferencie MHD a napojenia na ostatné</w:t>
            </w:r>
            <w:r w:rsidR="00064AB2">
              <w:rPr>
                <w:rFonts w:ascii="Arial Narrow" w:hAnsi="Arial Narrow" w:cstheme="minorHAnsi"/>
                <w:lang w:val="sk-SK"/>
              </w:rPr>
              <w:t xml:space="preserve"> druhy MHD a nemotorovú dopravu </w:t>
            </w:r>
          </w:p>
          <w:p w14:paraId="524C3286" w14:textId="50222E6B" w:rsidR="004570CC" w:rsidRDefault="004570CC" w:rsidP="007D1A35">
            <w:pPr>
              <w:pStyle w:val="Odsekzoznamu"/>
              <w:numPr>
                <w:ilvl w:val="0"/>
                <w:numId w:val="34"/>
              </w:numPr>
              <w:spacing w:line="240" w:lineRule="auto"/>
              <w:ind w:left="243" w:hanging="243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Obstaranie mobilných prostriedkov dráhovej MHD (električiek a trolejbusov (vrátan</w:t>
            </w:r>
            <w:r w:rsidR="00064AB2">
              <w:rPr>
                <w:rFonts w:ascii="Arial Narrow" w:hAnsi="Arial Narrow" w:cstheme="minorHAnsi"/>
                <w:lang w:val="sk-SK"/>
              </w:rPr>
              <w:t>e vozidiel s pomocným pohonom)</w:t>
            </w:r>
          </w:p>
          <w:p w14:paraId="05791FE2" w14:textId="72816608" w:rsidR="004570CC" w:rsidRDefault="004570CC" w:rsidP="007D1A35">
            <w:pPr>
              <w:pStyle w:val="Odsekzoznamu"/>
              <w:numPr>
                <w:ilvl w:val="0"/>
                <w:numId w:val="34"/>
              </w:numPr>
              <w:spacing w:line="240" w:lineRule="auto"/>
              <w:ind w:left="243" w:hanging="243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 xml:space="preserve">Výstavba a modernizácia infraštruktúry pre IDS (modernizácia a výstavba prestupných terminálov so zásahom do </w:t>
            </w:r>
            <w:r w:rsidR="00064AB2">
              <w:rPr>
                <w:rFonts w:ascii="Arial Narrow" w:hAnsi="Arial Narrow" w:cstheme="minorHAnsi"/>
                <w:lang w:val="sk-SK"/>
              </w:rPr>
              <w:t>železničnej infraštruktúry)</w:t>
            </w:r>
          </w:p>
          <w:p w14:paraId="3AEC81D4" w14:textId="59A4A098" w:rsidR="004570CC" w:rsidRDefault="004570CC" w:rsidP="007D1A35">
            <w:pPr>
              <w:pStyle w:val="Odsekzoznamu"/>
              <w:numPr>
                <w:ilvl w:val="0"/>
                <w:numId w:val="34"/>
              </w:numPr>
              <w:spacing w:line="240" w:lineRule="auto"/>
              <w:ind w:left="243" w:hanging="243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Vybudovanie a modernizácia technickej základne na opravu a údržbu</w:t>
            </w:r>
            <w:r w:rsidR="00064AB2">
              <w:rPr>
                <w:rFonts w:ascii="Arial Narrow" w:hAnsi="Arial Narrow" w:cstheme="minorHAnsi"/>
                <w:lang w:val="sk-SK"/>
              </w:rPr>
              <w:t xml:space="preserve"> vozidlového parku dráhovej MHD</w:t>
            </w:r>
          </w:p>
          <w:p w14:paraId="3A1B33D7" w14:textId="5A4522AD" w:rsidR="004570CC" w:rsidRPr="00A303E4" w:rsidRDefault="004570CC" w:rsidP="007D1A35">
            <w:pPr>
              <w:pStyle w:val="Odsekzoznamu"/>
              <w:numPr>
                <w:ilvl w:val="0"/>
                <w:numId w:val="34"/>
              </w:numPr>
              <w:spacing w:line="240" w:lineRule="auto"/>
              <w:ind w:left="243" w:hanging="243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Projektová príprava</w:t>
            </w:r>
          </w:p>
        </w:tc>
      </w:tr>
      <w:tr w:rsidR="004570CC" w:rsidRPr="00A303E4" w14:paraId="478E4B2C" w14:textId="77777777" w:rsidTr="00E70E9F">
        <w:trPr>
          <w:trHeight w:val="656"/>
        </w:trPr>
        <w:tc>
          <w:tcPr>
            <w:tcW w:w="1095" w:type="dxa"/>
            <w:shd w:val="clear" w:color="auto" w:fill="DBE5F1" w:themeFill="accent1" w:themeFillTint="33"/>
          </w:tcPr>
          <w:p w14:paraId="2C27BC8A" w14:textId="4A77915A" w:rsidR="004570CC" w:rsidRPr="00A303E4" w:rsidRDefault="004570CC" w:rsidP="004E6890">
            <w:pPr>
              <w:spacing w:line="240" w:lineRule="auto"/>
              <w:rPr>
                <w:rFonts w:ascii="Arial Narrow" w:hAnsi="Arial Narrow" w:cstheme="minorHAnsi"/>
                <w:b/>
                <w:lang w:val="sk-SK"/>
              </w:rPr>
            </w:pPr>
          </w:p>
        </w:tc>
        <w:tc>
          <w:tcPr>
            <w:tcW w:w="2693" w:type="dxa"/>
          </w:tcPr>
          <w:p w14:paraId="0B78D7DF" w14:textId="77777777" w:rsidR="004570CC" w:rsidRPr="00A303E4" w:rsidRDefault="004570CC" w:rsidP="004E6890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</w:p>
        </w:tc>
        <w:tc>
          <w:tcPr>
            <w:tcW w:w="2609" w:type="dxa"/>
          </w:tcPr>
          <w:p w14:paraId="35FE4268" w14:textId="54AA8020" w:rsidR="004570CC" w:rsidRPr="00A303E4" w:rsidRDefault="004570CC" w:rsidP="00CA2AD1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3.2: Zvýšenie atraktivity a prístupnosti verejnej osobnej dopravy prostredníctvom obnovy mobilných prostriedkov dráhovej MHD</w:t>
            </w:r>
          </w:p>
        </w:tc>
        <w:tc>
          <w:tcPr>
            <w:tcW w:w="4321" w:type="dxa"/>
          </w:tcPr>
          <w:p w14:paraId="42510BF8" w14:textId="64D239F4" w:rsidR="004570CC" w:rsidRPr="00A303E4" w:rsidRDefault="004570CC" w:rsidP="004570CC">
            <w:pPr>
              <w:pStyle w:val="Odsekzoznamu"/>
              <w:numPr>
                <w:ilvl w:val="0"/>
                <w:numId w:val="36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zvýšenie atraktívnosti verejnej osobnej dopravy,</w:t>
            </w:r>
          </w:p>
          <w:p w14:paraId="054EF3D6" w14:textId="145BDFE6" w:rsidR="004570CC" w:rsidRPr="00A303E4" w:rsidRDefault="004570CC" w:rsidP="004570CC">
            <w:pPr>
              <w:pStyle w:val="Odsekzoznamu"/>
              <w:numPr>
                <w:ilvl w:val="0"/>
                <w:numId w:val="36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zlepšenie kvality služieb poskytovaných dráhovou MHD vo veľkých aglomeráciách (úspora cestovného času, rozšírenie ponuky služieb, zvýšenie komfortu a spoľahlivosti a pod.),</w:t>
            </w:r>
          </w:p>
          <w:p w14:paraId="40ED0433" w14:textId="16CA2637" w:rsidR="004570CC" w:rsidRPr="00A303E4" w:rsidRDefault="004570CC" w:rsidP="004570CC">
            <w:pPr>
              <w:pStyle w:val="Odsekzoznamu"/>
              <w:numPr>
                <w:ilvl w:val="0"/>
                <w:numId w:val="36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zvýšenie prístupnosti vozidiel MHD,</w:t>
            </w:r>
          </w:p>
          <w:p w14:paraId="70523A8A" w14:textId="420A2647" w:rsidR="004570CC" w:rsidRPr="00A303E4" w:rsidRDefault="004570CC" w:rsidP="004570CC">
            <w:pPr>
              <w:pStyle w:val="Odsekzoznamu"/>
              <w:numPr>
                <w:ilvl w:val="0"/>
                <w:numId w:val="36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zníženie negatívnych vplyvov na životné prostredie (zníženie hluku, emisií CO2, NO2 a PM10, vibrácií a pod.) – čistá MHD26,</w:t>
            </w:r>
          </w:p>
          <w:p w14:paraId="764652B0" w14:textId="4660F510" w:rsidR="004570CC" w:rsidRPr="00A303E4" w:rsidRDefault="004570CC" w:rsidP="004570CC">
            <w:pPr>
              <w:pStyle w:val="Odsekzoznamu"/>
              <w:numPr>
                <w:ilvl w:val="0"/>
                <w:numId w:val="36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zvýšenie podielu verejnej osobnej dopravy na deľbe prepravnej práce.</w:t>
            </w:r>
          </w:p>
        </w:tc>
        <w:tc>
          <w:tcPr>
            <w:tcW w:w="3458" w:type="dxa"/>
            <w:vMerge/>
          </w:tcPr>
          <w:p w14:paraId="02DF3203" w14:textId="77777777" w:rsidR="004570CC" w:rsidRPr="00A303E4" w:rsidRDefault="004570CC" w:rsidP="0042633D">
            <w:pPr>
              <w:pStyle w:val="Odsekzoznamu"/>
              <w:spacing w:line="240" w:lineRule="auto"/>
              <w:ind w:left="244"/>
              <w:rPr>
                <w:rFonts w:ascii="Arial Narrow" w:hAnsi="Arial Narrow" w:cstheme="minorHAnsi"/>
                <w:lang w:val="sk-SK"/>
              </w:rPr>
            </w:pPr>
          </w:p>
        </w:tc>
      </w:tr>
      <w:tr w:rsidR="008C7543" w:rsidRPr="00A303E4" w14:paraId="2F15826B" w14:textId="77777777" w:rsidTr="00E70E9F">
        <w:trPr>
          <w:trHeight w:val="656"/>
        </w:trPr>
        <w:tc>
          <w:tcPr>
            <w:tcW w:w="1095" w:type="dxa"/>
            <w:shd w:val="clear" w:color="auto" w:fill="DBE5F1" w:themeFill="accent1" w:themeFillTint="33"/>
          </w:tcPr>
          <w:p w14:paraId="068FF192" w14:textId="3A2BE1D3" w:rsidR="008C7543" w:rsidRPr="00A303E4" w:rsidRDefault="004570CC" w:rsidP="004E6890">
            <w:pPr>
              <w:spacing w:line="240" w:lineRule="auto"/>
              <w:rPr>
                <w:rFonts w:ascii="Arial Narrow" w:hAnsi="Arial Narrow" w:cstheme="minorHAnsi"/>
                <w:b/>
                <w:lang w:val="sk-SK"/>
              </w:rPr>
            </w:pPr>
            <w:r w:rsidRPr="00A303E4">
              <w:rPr>
                <w:rFonts w:ascii="Arial Narrow" w:hAnsi="Arial Narrow" w:cstheme="minorHAnsi"/>
                <w:b/>
                <w:lang w:val="sk-SK"/>
              </w:rPr>
              <w:t>PO4</w:t>
            </w:r>
          </w:p>
        </w:tc>
        <w:tc>
          <w:tcPr>
            <w:tcW w:w="2693" w:type="dxa"/>
          </w:tcPr>
          <w:p w14:paraId="2A7FAD06" w14:textId="77777777" w:rsidR="004570CC" w:rsidRPr="00A303E4" w:rsidRDefault="004570CC" w:rsidP="004570CC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7i): Podpora multimodálneho jednotného európskeho dopravného</w:t>
            </w:r>
          </w:p>
          <w:p w14:paraId="5B33221D" w14:textId="7F1D80E4" w:rsidR="008C7543" w:rsidRPr="00A303E4" w:rsidRDefault="004570CC" w:rsidP="004570CC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priestoru pomocou investícií do TEN-T</w:t>
            </w:r>
          </w:p>
        </w:tc>
        <w:tc>
          <w:tcPr>
            <w:tcW w:w="2609" w:type="dxa"/>
          </w:tcPr>
          <w:p w14:paraId="53B09597" w14:textId="5EBB3A93" w:rsidR="008C7543" w:rsidRPr="00A303E4" w:rsidRDefault="004570CC" w:rsidP="004570CC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 xml:space="preserve">4.1: Zlepšenie kvality služieb poskytovaných vo verejnom </w:t>
            </w:r>
            <w:r w:rsidR="00A303E4" w:rsidRPr="00A303E4">
              <w:rPr>
                <w:rFonts w:ascii="Arial Narrow" w:hAnsi="Arial Narrow" w:cstheme="minorHAnsi"/>
                <w:lang w:val="sk-SK"/>
              </w:rPr>
              <w:t>prístave v</w:t>
            </w:r>
            <w:r w:rsidRPr="00A303E4">
              <w:rPr>
                <w:rFonts w:ascii="Arial Narrow" w:hAnsi="Arial Narrow" w:cstheme="minorHAnsi"/>
                <w:lang w:val="sk-SK"/>
              </w:rPr>
              <w:t xml:space="preserve"> Bratislave</w:t>
            </w:r>
          </w:p>
        </w:tc>
        <w:tc>
          <w:tcPr>
            <w:tcW w:w="4321" w:type="dxa"/>
          </w:tcPr>
          <w:p w14:paraId="2C6E0E2D" w14:textId="270817E8" w:rsidR="003A1A01" w:rsidRPr="00A303E4" w:rsidRDefault="003A1A01" w:rsidP="003A1A01">
            <w:pPr>
              <w:pStyle w:val="Odsekzoznamu"/>
              <w:numPr>
                <w:ilvl w:val="0"/>
                <w:numId w:val="38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zlepšenie kvality verejných služieb poskytovaných v prístave v Bratislave,</w:t>
            </w:r>
          </w:p>
          <w:p w14:paraId="1522ABDE" w14:textId="0916903D" w:rsidR="003A1A01" w:rsidRPr="00A303E4" w:rsidRDefault="003A1A01" w:rsidP="003A1A01">
            <w:pPr>
              <w:pStyle w:val="Odsekzoznamu"/>
              <w:numPr>
                <w:ilvl w:val="0"/>
                <w:numId w:val="38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zvýšenie bezpečnosti vodnej dopravy,</w:t>
            </w:r>
          </w:p>
          <w:p w14:paraId="13F1EDF4" w14:textId="7348EBEF" w:rsidR="003A1A01" w:rsidRPr="00A303E4" w:rsidRDefault="003A1A01" w:rsidP="003A1A01">
            <w:pPr>
              <w:pStyle w:val="Odsekzoznamu"/>
              <w:numPr>
                <w:ilvl w:val="0"/>
                <w:numId w:val="38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zníženie negatívnych vplyvov na životné prostredie (zníženie emisií CO2, NO2 a PM10 a zlepšenie systému nakladania s odpadmi, prevádzkovými a pohonnými hmotami),</w:t>
            </w:r>
          </w:p>
          <w:p w14:paraId="663FBF72" w14:textId="5A8DB07B" w:rsidR="003A1A01" w:rsidRPr="00A303E4" w:rsidRDefault="003A1A01" w:rsidP="003A1A01">
            <w:pPr>
              <w:pStyle w:val="Odsekzoznamu"/>
              <w:numPr>
                <w:ilvl w:val="0"/>
                <w:numId w:val="38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vytváranie predpokladov na odstránenie kľúčových úzkych miest na infraštruktúre vodnej dopravy v TEN-T,</w:t>
            </w:r>
          </w:p>
          <w:p w14:paraId="3867A0A4" w14:textId="485B5634" w:rsidR="008C7543" w:rsidRPr="00A303E4" w:rsidRDefault="003A1A01" w:rsidP="003A1A01">
            <w:pPr>
              <w:pStyle w:val="Odsekzoznamu"/>
              <w:numPr>
                <w:ilvl w:val="0"/>
                <w:numId w:val="38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vytváranie predpokladov na zvýšenie podielu vodnej dopravy na deľbe prepravnej práce.</w:t>
            </w:r>
          </w:p>
        </w:tc>
        <w:tc>
          <w:tcPr>
            <w:tcW w:w="3458" w:type="dxa"/>
          </w:tcPr>
          <w:p w14:paraId="6BE6330B" w14:textId="4A35F2B6" w:rsidR="003A1A01" w:rsidRDefault="003A1A01" w:rsidP="003A1A01">
            <w:pPr>
              <w:pStyle w:val="Odsekzoznamu"/>
              <w:numPr>
                <w:ilvl w:val="0"/>
                <w:numId w:val="37"/>
              </w:numPr>
              <w:spacing w:line="240" w:lineRule="auto"/>
              <w:ind w:left="385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Štúdia realizovateľnosti s cieľom zlepšenia sp</w:t>
            </w:r>
            <w:r w:rsidR="00064AB2">
              <w:rPr>
                <w:rFonts w:ascii="Arial Narrow" w:hAnsi="Arial Narrow" w:cstheme="minorHAnsi"/>
                <w:lang w:val="sk-SK"/>
              </w:rPr>
              <w:t>lavnosti dunajskej vodnej cesty</w:t>
            </w:r>
          </w:p>
          <w:p w14:paraId="79412E05" w14:textId="1AD35ED0" w:rsidR="003A1A01" w:rsidRDefault="003A1A01" w:rsidP="003A1A01">
            <w:pPr>
              <w:pStyle w:val="Odsekzoznamu"/>
              <w:numPr>
                <w:ilvl w:val="0"/>
                <w:numId w:val="37"/>
              </w:numPr>
              <w:spacing w:line="240" w:lineRule="auto"/>
              <w:ind w:left="385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 xml:space="preserve">Modernizácia a výstavba </w:t>
            </w:r>
            <w:r w:rsidR="00064AB2">
              <w:rPr>
                <w:rFonts w:ascii="Arial Narrow" w:hAnsi="Arial Narrow" w:cstheme="minorHAnsi"/>
                <w:lang w:val="sk-SK"/>
              </w:rPr>
              <w:t>verejného prístavu v Bratislave</w:t>
            </w:r>
          </w:p>
          <w:p w14:paraId="548F6DC7" w14:textId="69923D3D" w:rsidR="003A1A01" w:rsidRDefault="003A1A01" w:rsidP="003A1A01">
            <w:pPr>
              <w:pStyle w:val="Odsekzoznamu"/>
              <w:numPr>
                <w:ilvl w:val="0"/>
                <w:numId w:val="37"/>
              </w:numPr>
              <w:spacing w:line="240" w:lineRule="auto"/>
              <w:ind w:left="385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Zavádzanie moderných technológií do riadeni</w:t>
            </w:r>
            <w:r w:rsidR="00064AB2">
              <w:rPr>
                <w:rFonts w:ascii="Arial Narrow" w:hAnsi="Arial Narrow" w:cstheme="minorHAnsi"/>
                <w:lang w:val="sk-SK"/>
              </w:rPr>
              <w:t>a lodnej a prístavnej prevádzky</w:t>
            </w:r>
          </w:p>
          <w:p w14:paraId="7A8A84CC" w14:textId="113ABD23" w:rsidR="008C7543" w:rsidRPr="00A303E4" w:rsidRDefault="00A303E4" w:rsidP="003A1A01">
            <w:pPr>
              <w:pStyle w:val="Odsekzoznamu"/>
              <w:numPr>
                <w:ilvl w:val="0"/>
                <w:numId w:val="37"/>
              </w:numPr>
              <w:spacing w:line="240" w:lineRule="auto"/>
              <w:ind w:left="385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Pred investičná</w:t>
            </w:r>
            <w:r w:rsidR="00064AB2">
              <w:rPr>
                <w:rFonts w:ascii="Arial Narrow" w:hAnsi="Arial Narrow" w:cstheme="minorHAnsi"/>
                <w:lang w:val="sk-SK"/>
              </w:rPr>
              <w:t xml:space="preserve"> a projektová príprava</w:t>
            </w:r>
          </w:p>
        </w:tc>
      </w:tr>
      <w:tr w:rsidR="003A1A01" w:rsidRPr="00A303E4" w14:paraId="063D4272" w14:textId="77777777" w:rsidTr="00E70E9F">
        <w:trPr>
          <w:trHeight w:val="656"/>
        </w:trPr>
        <w:tc>
          <w:tcPr>
            <w:tcW w:w="1095" w:type="dxa"/>
            <w:shd w:val="clear" w:color="auto" w:fill="DBE5F1" w:themeFill="accent1" w:themeFillTint="33"/>
          </w:tcPr>
          <w:p w14:paraId="78376D2D" w14:textId="5590AC2F" w:rsidR="003A1A01" w:rsidRPr="00A303E4" w:rsidRDefault="003A1A01" w:rsidP="004E6890">
            <w:pPr>
              <w:spacing w:line="240" w:lineRule="auto"/>
              <w:rPr>
                <w:rFonts w:ascii="Arial Narrow" w:hAnsi="Arial Narrow" w:cstheme="minorHAnsi"/>
                <w:b/>
                <w:lang w:val="sk-SK"/>
              </w:rPr>
            </w:pPr>
            <w:r w:rsidRPr="00A303E4">
              <w:rPr>
                <w:rFonts w:ascii="Arial Narrow" w:hAnsi="Arial Narrow" w:cstheme="minorHAnsi"/>
                <w:b/>
                <w:lang w:val="sk-SK"/>
              </w:rPr>
              <w:t>PO5</w:t>
            </w:r>
          </w:p>
        </w:tc>
        <w:tc>
          <w:tcPr>
            <w:tcW w:w="2693" w:type="dxa"/>
          </w:tcPr>
          <w:p w14:paraId="017DBED8" w14:textId="1F52CDF0" w:rsidR="003A1A01" w:rsidRPr="00A303E4" w:rsidRDefault="003A1A01" w:rsidP="003A1A01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7d): Vývoj a modernizácia komplexných, interoperabilných železničných</w:t>
            </w:r>
          </w:p>
          <w:p w14:paraId="01645A40" w14:textId="500F0596" w:rsidR="003A1A01" w:rsidRPr="00A303E4" w:rsidRDefault="003A1A01" w:rsidP="003A1A01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systémov vysokej kvality a podpora opatrení na znižovanie hluku</w:t>
            </w:r>
          </w:p>
        </w:tc>
        <w:tc>
          <w:tcPr>
            <w:tcW w:w="2609" w:type="dxa"/>
          </w:tcPr>
          <w:p w14:paraId="31D0002B" w14:textId="2EBE888F" w:rsidR="003A1A01" w:rsidRPr="00A303E4" w:rsidRDefault="003A1A01" w:rsidP="003A1A01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5.1: Odstránenie kľúčových úzkych miest na železničnej infraštruktúre prostredníctvom modernizácie a rozvoja železničných tratí a súvisiacich objektov dopravne</w:t>
            </w:r>
          </w:p>
          <w:p w14:paraId="01E70951" w14:textId="13A33522" w:rsidR="003A1A01" w:rsidRPr="00A303E4" w:rsidRDefault="003A1A01" w:rsidP="003A1A01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významných z hľadiska medzinárodnej a vnútroštátnej dopravy (mimo TEN-T CORE)</w:t>
            </w:r>
          </w:p>
        </w:tc>
        <w:tc>
          <w:tcPr>
            <w:tcW w:w="4321" w:type="dxa"/>
          </w:tcPr>
          <w:p w14:paraId="6613D6FC" w14:textId="5C47428E" w:rsidR="003A1A01" w:rsidRPr="00A303E4" w:rsidRDefault="003A1A01" w:rsidP="007D1A35">
            <w:pPr>
              <w:pStyle w:val="Odsekzoznamu"/>
              <w:numPr>
                <w:ilvl w:val="0"/>
                <w:numId w:val="39"/>
              </w:numPr>
              <w:spacing w:line="240" w:lineRule="auto"/>
              <w:ind w:left="312" w:hanging="312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zlepšenie technických parametrov železničnej infraštruktúry vo vybraných úsekoch (mimo TEN-T CORE),</w:t>
            </w:r>
          </w:p>
          <w:p w14:paraId="222B62CE" w14:textId="4ED16710" w:rsidR="003A1A01" w:rsidRPr="00A303E4" w:rsidRDefault="003A1A01" w:rsidP="007D1A35">
            <w:pPr>
              <w:pStyle w:val="Odsekzoznamu"/>
              <w:numPr>
                <w:ilvl w:val="0"/>
                <w:numId w:val="39"/>
              </w:numPr>
              <w:spacing w:line="240" w:lineRule="auto"/>
              <w:ind w:left="312" w:hanging="312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zvýšenie podielu elektrifikovaných tratí,</w:t>
            </w:r>
          </w:p>
          <w:p w14:paraId="757A49D5" w14:textId="07BD55AD" w:rsidR="003A1A01" w:rsidRPr="00A303E4" w:rsidRDefault="003A1A01" w:rsidP="007D1A35">
            <w:pPr>
              <w:pStyle w:val="Odsekzoznamu"/>
              <w:numPr>
                <w:ilvl w:val="0"/>
                <w:numId w:val="39"/>
              </w:numPr>
              <w:spacing w:line="240" w:lineRule="auto"/>
              <w:ind w:left="312" w:hanging="312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zníženie počtu úmrtí na železničných priecestiach,</w:t>
            </w:r>
          </w:p>
          <w:p w14:paraId="1D87609C" w14:textId="2615CEC5" w:rsidR="003A1A01" w:rsidRPr="00A303E4" w:rsidRDefault="003A1A01" w:rsidP="007D1A35">
            <w:pPr>
              <w:pStyle w:val="Odsekzoznamu"/>
              <w:numPr>
                <w:ilvl w:val="0"/>
                <w:numId w:val="39"/>
              </w:numPr>
              <w:spacing w:line="240" w:lineRule="auto"/>
              <w:ind w:left="312" w:hanging="312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zníženie negatívnych vplyvov na životné prostredie (zníženie hlukovej záťaže a emisií CO2, NO2 a PM10),</w:t>
            </w:r>
          </w:p>
          <w:p w14:paraId="16750345" w14:textId="402EF328" w:rsidR="003A1A01" w:rsidRPr="00A303E4" w:rsidRDefault="003A1A01" w:rsidP="007D1A35">
            <w:pPr>
              <w:pStyle w:val="Odsekzoznamu"/>
              <w:numPr>
                <w:ilvl w:val="0"/>
                <w:numId w:val="39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zvýšenie komfortu pre koncových užívateľov a tým atraktivity železničnej dopravy v regiónoch,</w:t>
            </w:r>
          </w:p>
          <w:p w14:paraId="175D2785" w14:textId="58F5AB7B" w:rsidR="003A1A01" w:rsidRPr="00A303E4" w:rsidRDefault="003A1A01" w:rsidP="007D1A35">
            <w:pPr>
              <w:pStyle w:val="Odsekzoznamu"/>
              <w:numPr>
                <w:ilvl w:val="0"/>
                <w:numId w:val="39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vytváranie predpokladov pre zvýšenie konkurencieschopnosti regiónov, zlepšenia mobility obyvateľov a potenciálu rastu zamestnanosti.</w:t>
            </w:r>
          </w:p>
        </w:tc>
        <w:tc>
          <w:tcPr>
            <w:tcW w:w="3458" w:type="dxa"/>
            <w:vMerge w:val="restart"/>
          </w:tcPr>
          <w:p w14:paraId="35A41041" w14:textId="022F5859" w:rsidR="003A1A01" w:rsidRDefault="003A1A01" w:rsidP="007D1A35">
            <w:pPr>
              <w:pStyle w:val="Odsekzoznamu"/>
              <w:numPr>
                <w:ilvl w:val="0"/>
                <w:numId w:val="41"/>
              </w:numPr>
              <w:spacing w:line="240" w:lineRule="auto"/>
              <w:ind w:left="385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Elektrifikácia železničných tratí. Rozvoj systémov šetrných k životnému prostrediu, vrátane systémov s nízkou hlučnosťou a nízko</w:t>
            </w:r>
            <w:r w:rsidR="00064AB2">
              <w:rPr>
                <w:rFonts w:ascii="Arial Narrow" w:hAnsi="Arial Narrow" w:cstheme="minorHAnsi"/>
                <w:lang w:val="sk-SK"/>
              </w:rPr>
              <w:t xml:space="preserve"> uhlíkových dopravných systémov</w:t>
            </w:r>
          </w:p>
          <w:p w14:paraId="53461A58" w14:textId="77777777" w:rsidR="00064AB2" w:rsidRDefault="003A1A01" w:rsidP="00A303E4">
            <w:pPr>
              <w:pStyle w:val="Odsekzoznamu"/>
              <w:numPr>
                <w:ilvl w:val="0"/>
                <w:numId w:val="41"/>
              </w:numPr>
              <w:spacing w:line="240" w:lineRule="auto"/>
              <w:ind w:left="385" w:hanging="284"/>
              <w:rPr>
                <w:rFonts w:ascii="Arial Narrow" w:hAnsi="Arial Narrow" w:cstheme="minorHAnsi"/>
                <w:lang w:val="sk-SK"/>
              </w:rPr>
            </w:pPr>
            <w:r w:rsidRPr="00064AB2">
              <w:rPr>
                <w:rFonts w:ascii="Arial Narrow" w:hAnsi="Arial Narrow" w:cstheme="minorHAnsi"/>
                <w:lang w:val="sk-SK"/>
              </w:rPr>
              <w:t>Znižovanie bezpečnostných rizík v železničnej doprave (napr. odstraňovanie úrovňových križovaní s cestnou infraštruktúrou, moder</w:t>
            </w:r>
            <w:r w:rsidR="00064AB2">
              <w:rPr>
                <w:rFonts w:ascii="Arial Narrow" w:hAnsi="Arial Narrow" w:cstheme="minorHAnsi"/>
                <w:lang w:val="sk-SK"/>
              </w:rPr>
              <w:t>nizácia železničných priecestí)</w:t>
            </w:r>
          </w:p>
          <w:p w14:paraId="78339CD5" w14:textId="752484CF" w:rsidR="003A1A01" w:rsidRDefault="003A1A01" w:rsidP="00A303E4">
            <w:pPr>
              <w:pStyle w:val="Odsekzoznamu"/>
              <w:numPr>
                <w:ilvl w:val="0"/>
                <w:numId w:val="41"/>
              </w:numPr>
              <w:spacing w:line="240" w:lineRule="auto"/>
              <w:ind w:left="385" w:hanging="284"/>
              <w:rPr>
                <w:rFonts w:ascii="Arial Narrow" w:hAnsi="Arial Narrow" w:cstheme="minorHAnsi"/>
                <w:lang w:val="sk-SK"/>
              </w:rPr>
            </w:pPr>
            <w:r w:rsidRPr="00064AB2">
              <w:rPr>
                <w:rFonts w:ascii="Arial Narrow" w:hAnsi="Arial Narrow" w:cstheme="minorHAnsi"/>
                <w:lang w:val="sk-SK"/>
              </w:rPr>
              <w:t>Výstavba a modernizácia prestupných terminálov železničnej osobnej doprav</w:t>
            </w:r>
            <w:r w:rsidR="00064AB2">
              <w:rPr>
                <w:rFonts w:ascii="Arial Narrow" w:hAnsi="Arial Narrow" w:cstheme="minorHAnsi"/>
                <w:lang w:val="sk-SK"/>
              </w:rPr>
              <w:t>y a ich napojení na cestnú sieť</w:t>
            </w:r>
          </w:p>
          <w:p w14:paraId="002B2928" w14:textId="1F7B6D46" w:rsidR="003A1A01" w:rsidRDefault="003A1A01" w:rsidP="00A303E4">
            <w:pPr>
              <w:pStyle w:val="Odsekzoznamu"/>
              <w:numPr>
                <w:ilvl w:val="0"/>
                <w:numId w:val="41"/>
              </w:numPr>
              <w:spacing w:line="240" w:lineRule="auto"/>
              <w:ind w:left="385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Výstavba nových železničných zastávok, zavádzanie štandardov tratí a staníc, optimalizácia grafikonu vlakovej dopravy</w:t>
            </w:r>
          </w:p>
          <w:p w14:paraId="4E12B1E6" w14:textId="41C7F4C4" w:rsidR="003A1A01" w:rsidRPr="00A303E4" w:rsidRDefault="003A1A01" w:rsidP="00A303E4">
            <w:pPr>
              <w:pStyle w:val="Odsekzoznamu"/>
              <w:numPr>
                <w:ilvl w:val="0"/>
                <w:numId w:val="41"/>
              </w:numPr>
              <w:spacing w:line="240" w:lineRule="auto"/>
              <w:ind w:left="385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Vybudovanie infraštruktúry na kontrolu a prípravu vozového parku železničnej osobnej dopravy pre prevádzku v rámci služieb vo verejnom záujme,</w:t>
            </w:r>
          </w:p>
          <w:p w14:paraId="2A6F199F" w14:textId="75231B7F" w:rsidR="003A1A01" w:rsidRDefault="003A1A01" w:rsidP="00A303E4">
            <w:pPr>
              <w:pStyle w:val="Odsekzoznamu"/>
              <w:numPr>
                <w:ilvl w:val="0"/>
                <w:numId w:val="41"/>
              </w:numPr>
              <w:spacing w:line="240" w:lineRule="auto"/>
              <w:ind w:left="385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Modernizácia železničnej infraštruktúry v súvislosti so zabezpečením efektívneho colného konani</w:t>
            </w:r>
            <w:r w:rsidR="00064AB2">
              <w:rPr>
                <w:rFonts w:ascii="Arial Narrow" w:hAnsi="Arial Narrow" w:cstheme="minorHAnsi"/>
                <w:lang w:val="sk-SK"/>
              </w:rPr>
              <w:t>a</w:t>
            </w:r>
          </w:p>
          <w:p w14:paraId="0336B93D" w14:textId="59DB5AB3" w:rsidR="003A1A01" w:rsidRDefault="003A1A01" w:rsidP="00064AB2">
            <w:pPr>
              <w:pStyle w:val="Odsekzoznamu"/>
              <w:numPr>
                <w:ilvl w:val="0"/>
                <w:numId w:val="41"/>
              </w:numPr>
              <w:spacing w:line="240" w:lineRule="auto"/>
              <w:ind w:left="385" w:hanging="284"/>
              <w:rPr>
                <w:rFonts w:ascii="Arial Narrow" w:hAnsi="Arial Narrow" w:cstheme="minorHAnsi"/>
                <w:lang w:val="sk-SK"/>
              </w:rPr>
            </w:pPr>
            <w:r w:rsidRPr="00064AB2">
              <w:rPr>
                <w:rFonts w:ascii="Arial Narrow" w:hAnsi="Arial Narrow" w:cstheme="minorHAnsi"/>
                <w:lang w:val="sk-SK"/>
              </w:rPr>
              <w:t>Implementácia sys</w:t>
            </w:r>
            <w:r w:rsidR="00064AB2">
              <w:rPr>
                <w:rFonts w:ascii="Arial Narrow" w:hAnsi="Arial Narrow" w:cstheme="minorHAnsi"/>
                <w:lang w:val="sk-SK"/>
              </w:rPr>
              <w:t>témov ETCS a GSM-R, TSI TAF/TAP</w:t>
            </w:r>
          </w:p>
          <w:p w14:paraId="6BC1D60B" w14:textId="40933A74" w:rsidR="003A1A01" w:rsidRPr="00064AB2" w:rsidRDefault="00064AB2" w:rsidP="00064AB2">
            <w:pPr>
              <w:pStyle w:val="Odsekzoznamu"/>
              <w:numPr>
                <w:ilvl w:val="0"/>
                <w:numId w:val="41"/>
              </w:numPr>
              <w:spacing w:line="240" w:lineRule="auto"/>
              <w:ind w:left="385" w:hanging="284"/>
              <w:rPr>
                <w:rFonts w:ascii="Arial Narrow" w:hAnsi="Arial Narrow" w:cstheme="minorHAnsi"/>
                <w:lang w:val="sk-SK"/>
              </w:rPr>
            </w:pPr>
            <w:r>
              <w:rPr>
                <w:rFonts w:ascii="Arial Narrow" w:hAnsi="Arial Narrow" w:cstheme="minorHAnsi"/>
                <w:lang w:val="sk-SK"/>
              </w:rPr>
              <w:t>Projektová príprava</w:t>
            </w:r>
          </w:p>
        </w:tc>
      </w:tr>
      <w:tr w:rsidR="003A1A01" w:rsidRPr="00A303E4" w14:paraId="40D26191" w14:textId="77777777" w:rsidTr="00E70E9F">
        <w:trPr>
          <w:trHeight w:val="656"/>
        </w:trPr>
        <w:tc>
          <w:tcPr>
            <w:tcW w:w="1095" w:type="dxa"/>
            <w:shd w:val="clear" w:color="auto" w:fill="DBE5F1" w:themeFill="accent1" w:themeFillTint="33"/>
          </w:tcPr>
          <w:p w14:paraId="16223BC9" w14:textId="77777777" w:rsidR="003A1A01" w:rsidRPr="00A303E4" w:rsidRDefault="003A1A01" w:rsidP="004E6890">
            <w:pPr>
              <w:spacing w:line="240" w:lineRule="auto"/>
              <w:rPr>
                <w:rFonts w:ascii="Arial Narrow" w:hAnsi="Arial Narrow" w:cstheme="minorHAnsi"/>
                <w:b/>
                <w:lang w:val="sk-SK"/>
              </w:rPr>
            </w:pPr>
          </w:p>
        </w:tc>
        <w:tc>
          <w:tcPr>
            <w:tcW w:w="2693" w:type="dxa"/>
          </w:tcPr>
          <w:p w14:paraId="3A5C4BB0" w14:textId="77777777" w:rsidR="003A1A01" w:rsidRPr="00A303E4" w:rsidRDefault="003A1A01" w:rsidP="004570CC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</w:p>
        </w:tc>
        <w:tc>
          <w:tcPr>
            <w:tcW w:w="2609" w:type="dxa"/>
          </w:tcPr>
          <w:p w14:paraId="52661D5E" w14:textId="77777777" w:rsidR="003A1A01" w:rsidRPr="00A303E4" w:rsidRDefault="003A1A01" w:rsidP="003A1A01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5.2: Zlepšenie technických podmienok pre prevádzku medzinárodnej</w:t>
            </w:r>
          </w:p>
          <w:p w14:paraId="32817A1D" w14:textId="77777777" w:rsidR="003A1A01" w:rsidRPr="00A303E4" w:rsidRDefault="003A1A01" w:rsidP="003A1A01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železničnej dopravy prostredníctvom implementácie vybraných prvkov TSI na</w:t>
            </w:r>
          </w:p>
          <w:p w14:paraId="01D06539" w14:textId="2C3671A5" w:rsidR="003A1A01" w:rsidRPr="00A303E4" w:rsidRDefault="003A1A01" w:rsidP="003A1A01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najdôležitejších tratiach pre medzinárodnú dopravu (mimo TEN-T CORE)</w:t>
            </w:r>
          </w:p>
        </w:tc>
        <w:tc>
          <w:tcPr>
            <w:tcW w:w="4321" w:type="dxa"/>
          </w:tcPr>
          <w:p w14:paraId="65192875" w14:textId="4F729E2F" w:rsidR="003A1A01" w:rsidRPr="00A303E4" w:rsidRDefault="003A1A01" w:rsidP="007D1A35">
            <w:pPr>
              <w:pStyle w:val="Odsekzoznamu"/>
              <w:numPr>
                <w:ilvl w:val="0"/>
                <w:numId w:val="40"/>
              </w:numPr>
              <w:spacing w:line="240" w:lineRule="auto"/>
              <w:ind w:left="312" w:hanging="312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splnenie záväzkov vyplývajúcich z Rozhodnutia Komisie č. 2012/88/EÚ z 25. januára 2012 o technickej špecifikácii interoperability týkajúcej sa subsystémov riadenia – zabezpečenia a návestenia transeurópskeho železničného systému a Nariadení Komisie č. 454/2011/EÚ z 5. mája 2011 a č. 62/2006/ES z 23. decembra 2005 o technickej špecifikácii interoperability týkajúcej sa telematických aplikácií,</w:t>
            </w:r>
          </w:p>
          <w:p w14:paraId="32C7FDB8" w14:textId="7C77D605" w:rsidR="003A1A01" w:rsidRPr="00A303E4" w:rsidRDefault="003A1A01" w:rsidP="007D1A35">
            <w:pPr>
              <w:pStyle w:val="Odsekzoznamu"/>
              <w:numPr>
                <w:ilvl w:val="0"/>
                <w:numId w:val="40"/>
              </w:numPr>
              <w:spacing w:line="240" w:lineRule="auto"/>
              <w:ind w:left="312" w:hanging="312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zvýšenie bezpečnosti železničnej dopravy.</w:t>
            </w:r>
          </w:p>
        </w:tc>
        <w:tc>
          <w:tcPr>
            <w:tcW w:w="3458" w:type="dxa"/>
            <w:vMerge/>
          </w:tcPr>
          <w:p w14:paraId="3D5D56A9" w14:textId="77777777" w:rsidR="003A1A01" w:rsidRPr="00A303E4" w:rsidRDefault="003A1A01" w:rsidP="0042633D">
            <w:pPr>
              <w:pStyle w:val="Odsekzoznamu"/>
              <w:spacing w:line="240" w:lineRule="auto"/>
              <w:ind w:left="244"/>
              <w:rPr>
                <w:rFonts w:ascii="Arial Narrow" w:hAnsi="Arial Narrow" w:cstheme="minorHAnsi"/>
                <w:lang w:val="sk-SK"/>
              </w:rPr>
            </w:pPr>
          </w:p>
        </w:tc>
      </w:tr>
      <w:tr w:rsidR="008C7543" w:rsidRPr="00A303E4" w14:paraId="7DEC5379" w14:textId="77777777" w:rsidTr="00E70E9F">
        <w:trPr>
          <w:trHeight w:val="656"/>
        </w:trPr>
        <w:tc>
          <w:tcPr>
            <w:tcW w:w="1095" w:type="dxa"/>
            <w:vMerge w:val="restart"/>
            <w:shd w:val="clear" w:color="auto" w:fill="DBE5F1" w:themeFill="accent1" w:themeFillTint="33"/>
          </w:tcPr>
          <w:p w14:paraId="1B6F198B" w14:textId="30D89E32" w:rsidR="008C7543" w:rsidRPr="00A303E4" w:rsidRDefault="008C7543" w:rsidP="004E6890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b/>
                <w:lang w:val="sk-SK"/>
              </w:rPr>
              <w:t>PO 6</w:t>
            </w:r>
          </w:p>
        </w:tc>
        <w:tc>
          <w:tcPr>
            <w:tcW w:w="2693" w:type="dxa"/>
          </w:tcPr>
          <w:p w14:paraId="3612A171" w14:textId="77777777" w:rsidR="007D1A35" w:rsidRPr="00A303E4" w:rsidRDefault="007D1A35" w:rsidP="007D1A35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7a): Podpora multimodálneho jednotného európskeho dopravného</w:t>
            </w:r>
          </w:p>
          <w:p w14:paraId="10339868" w14:textId="03C8346F" w:rsidR="008C7543" w:rsidRPr="00A303E4" w:rsidRDefault="007D1A35" w:rsidP="007D1A35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priestoru pomocou investícií do TEN-T</w:t>
            </w:r>
          </w:p>
        </w:tc>
        <w:tc>
          <w:tcPr>
            <w:tcW w:w="2609" w:type="dxa"/>
          </w:tcPr>
          <w:p w14:paraId="07A48906" w14:textId="77777777" w:rsidR="008C7543" w:rsidRPr="00A303E4" w:rsidRDefault="008C7543" w:rsidP="004E6890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6.1 Odstránenie kľúčových úzkych</w:t>
            </w:r>
          </w:p>
          <w:p w14:paraId="4E2960C1" w14:textId="77777777" w:rsidR="008C7543" w:rsidRPr="00A303E4" w:rsidRDefault="008C7543" w:rsidP="004E6890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miest na cestnej infraštruktúre</w:t>
            </w:r>
          </w:p>
          <w:p w14:paraId="2471A115" w14:textId="77777777" w:rsidR="008C7543" w:rsidRPr="00A303E4" w:rsidRDefault="008C7543" w:rsidP="004E6890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TEN-T prostredníctvom výstavby</w:t>
            </w:r>
          </w:p>
          <w:p w14:paraId="6FC01A8E" w14:textId="77777777" w:rsidR="008C7543" w:rsidRPr="00A303E4" w:rsidRDefault="008C7543" w:rsidP="004E6890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nových úsekov rýchlostných ciest</w:t>
            </w:r>
          </w:p>
          <w:p w14:paraId="461C4706" w14:textId="77777777" w:rsidR="008C7543" w:rsidRPr="00A303E4" w:rsidRDefault="008C7543" w:rsidP="004E6890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</w:p>
          <w:p w14:paraId="266A7605" w14:textId="71F5AB07" w:rsidR="008C7543" w:rsidRPr="00A303E4" w:rsidRDefault="008C7543" w:rsidP="004E6890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</w:p>
        </w:tc>
        <w:tc>
          <w:tcPr>
            <w:tcW w:w="4321" w:type="dxa"/>
          </w:tcPr>
          <w:p w14:paraId="376D7AD2" w14:textId="061572F4" w:rsidR="008C7543" w:rsidRPr="00A303E4" w:rsidRDefault="008C7543" w:rsidP="004E6890">
            <w:pPr>
              <w:pStyle w:val="Odsekzoznamu"/>
              <w:numPr>
                <w:ilvl w:val="0"/>
                <w:numId w:val="4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odstránenie kľúčových úzkych miest na súhrnnej sieti TEN-T,</w:t>
            </w:r>
          </w:p>
          <w:p w14:paraId="7E0D9B0F" w14:textId="68137E13" w:rsidR="008C7543" w:rsidRPr="00A303E4" w:rsidRDefault="008C7543" w:rsidP="004E6890">
            <w:pPr>
              <w:pStyle w:val="Odsekzoznamu"/>
              <w:numPr>
                <w:ilvl w:val="0"/>
                <w:numId w:val="4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zvýšenie bezpečnosti cestnej premávky a zníženie nehodovosti,</w:t>
            </w:r>
          </w:p>
          <w:p w14:paraId="5B0DBB16" w14:textId="617067BD" w:rsidR="008C7543" w:rsidRPr="00A303E4" w:rsidRDefault="008C7543" w:rsidP="004E6890">
            <w:pPr>
              <w:pStyle w:val="Odsekzoznamu"/>
              <w:numPr>
                <w:ilvl w:val="0"/>
                <w:numId w:val="4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zníženie negatívnych vplyvov na životné prostredie (zníženie hlukovej záťaže a emisií CO2, NO2 a PM10 v intraviláne miest a obcí),</w:t>
            </w:r>
          </w:p>
          <w:p w14:paraId="38CF2FA8" w14:textId="4B695B4C" w:rsidR="008C7543" w:rsidRPr="00A303E4" w:rsidRDefault="008C7543" w:rsidP="004E6890">
            <w:pPr>
              <w:pStyle w:val="Odsekzoznamu"/>
              <w:numPr>
                <w:ilvl w:val="0"/>
                <w:numId w:val="4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zníženie časových strát a prevádzkových nákladov,</w:t>
            </w:r>
          </w:p>
          <w:p w14:paraId="022BF9D0" w14:textId="2F4DF3F6" w:rsidR="008C7543" w:rsidRPr="00A303E4" w:rsidRDefault="008C7543" w:rsidP="004E6890">
            <w:pPr>
              <w:pStyle w:val="Odsekzoznamu"/>
              <w:numPr>
                <w:ilvl w:val="0"/>
                <w:numId w:val="4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zabezpečenie bezpečnej migrácie zveri – budovanie bezpečných koridorov pre migráciu zveri (tzv. zelené prechody),</w:t>
            </w:r>
          </w:p>
          <w:p w14:paraId="5D3E660C" w14:textId="3571E14E" w:rsidR="008C7543" w:rsidRPr="00A303E4" w:rsidRDefault="008C7543" w:rsidP="004E6890">
            <w:pPr>
              <w:pStyle w:val="Odsekzoznamu"/>
              <w:numPr>
                <w:ilvl w:val="0"/>
                <w:numId w:val="4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vytváranie predpokladov pre zvýšenie konkurencieschopnosti regiónov, zlepšenia mobility obyvateľstva a potenciálu rastu zamestnanosti (napr. v cestovnom ruchu, stavebníctve).</w:t>
            </w:r>
          </w:p>
        </w:tc>
        <w:tc>
          <w:tcPr>
            <w:tcW w:w="3458" w:type="dxa"/>
          </w:tcPr>
          <w:p w14:paraId="1050B6F4" w14:textId="3B8981BA" w:rsidR="008C7543" w:rsidRDefault="008C7543" w:rsidP="009A52B3">
            <w:pPr>
              <w:pStyle w:val="Odsekzoznamu"/>
              <w:numPr>
                <w:ilvl w:val="0"/>
                <w:numId w:val="6"/>
              </w:numPr>
              <w:spacing w:line="240" w:lineRule="auto"/>
              <w:ind w:left="339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Výstavba rýchlostných ciest (mimo TEN-T CORE)</w:t>
            </w:r>
          </w:p>
          <w:p w14:paraId="3DDDB818" w14:textId="56392AAB" w:rsidR="008C7543" w:rsidRPr="009A52B3" w:rsidRDefault="008C7543" w:rsidP="004E6890">
            <w:pPr>
              <w:pStyle w:val="Odsekzoznamu"/>
              <w:numPr>
                <w:ilvl w:val="0"/>
                <w:numId w:val="6"/>
              </w:numPr>
              <w:spacing w:line="240" w:lineRule="auto"/>
              <w:ind w:left="339" w:hanging="284"/>
              <w:rPr>
                <w:rFonts w:ascii="Arial Narrow" w:hAnsi="Arial Narrow" w:cstheme="minorHAnsi"/>
                <w:lang w:val="sk-SK"/>
              </w:rPr>
            </w:pPr>
            <w:r w:rsidRPr="009A52B3">
              <w:rPr>
                <w:rFonts w:ascii="Arial Narrow" w:hAnsi="Arial Narrow" w:cstheme="minorHAnsi"/>
                <w:lang w:val="sk-SK"/>
              </w:rPr>
              <w:t>Projektová príprava.</w:t>
            </w:r>
          </w:p>
        </w:tc>
      </w:tr>
      <w:tr w:rsidR="008C7543" w:rsidRPr="00A303E4" w14:paraId="74D22F63" w14:textId="77777777" w:rsidTr="009A52B3">
        <w:trPr>
          <w:trHeight w:val="2600"/>
        </w:trPr>
        <w:tc>
          <w:tcPr>
            <w:tcW w:w="1095" w:type="dxa"/>
            <w:vMerge/>
            <w:shd w:val="clear" w:color="auto" w:fill="DBE5F1" w:themeFill="accent1" w:themeFillTint="33"/>
          </w:tcPr>
          <w:p w14:paraId="3E01CFD5" w14:textId="77777777" w:rsidR="008C7543" w:rsidRPr="00A303E4" w:rsidRDefault="008C7543" w:rsidP="008B1CC0">
            <w:pPr>
              <w:spacing w:line="240" w:lineRule="auto"/>
              <w:rPr>
                <w:rFonts w:ascii="Arial Narrow" w:hAnsi="Arial Narrow" w:cstheme="minorHAnsi"/>
                <w:b/>
                <w:lang w:val="sk-SK"/>
              </w:rPr>
            </w:pPr>
          </w:p>
        </w:tc>
        <w:tc>
          <w:tcPr>
            <w:tcW w:w="2693" w:type="dxa"/>
          </w:tcPr>
          <w:p w14:paraId="23D424BF" w14:textId="77777777" w:rsidR="007D1A35" w:rsidRPr="00A303E4" w:rsidRDefault="007D1A35" w:rsidP="007D1A35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7b): Posilnenie regionálnej mobility prepojením sekundárnych</w:t>
            </w:r>
          </w:p>
          <w:p w14:paraId="668EFBAA" w14:textId="1C926B83" w:rsidR="008C7543" w:rsidRPr="00A303E4" w:rsidRDefault="007D1A35" w:rsidP="007D1A35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a terciárnych uzlov s infraštruktúrou TEN-T vrátane multimodálnych uzlov</w:t>
            </w:r>
          </w:p>
        </w:tc>
        <w:tc>
          <w:tcPr>
            <w:tcW w:w="2609" w:type="dxa"/>
          </w:tcPr>
          <w:p w14:paraId="72F77283" w14:textId="77777777" w:rsidR="008C7543" w:rsidRPr="00A303E4" w:rsidRDefault="008C7543" w:rsidP="004E6890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6.2 Zlepšenie bezpečnosti a</w:t>
            </w:r>
          </w:p>
          <w:p w14:paraId="19F10CFE" w14:textId="77777777" w:rsidR="008C7543" w:rsidRPr="00A303E4" w:rsidRDefault="008C7543" w:rsidP="004E6890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dostupnosti cestnej infraštruktúry</w:t>
            </w:r>
          </w:p>
          <w:p w14:paraId="4F8C3A6C" w14:textId="77777777" w:rsidR="008C7543" w:rsidRPr="00A303E4" w:rsidRDefault="008C7543" w:rsidP="004E6890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TEN-T a regionálnej mobility</w:t>
            </w:r>
          </w:p>
          <w:p w14:paraId="51AA2C62" w14:textId="77777777" w:rsidR="008C7543" w:rsidRPr="00A303E4" w:rsidRDefault="008C7543" w:rsidP="004E6890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prostredníctvom výstavby</w:t>
            </w:r>
          </w:p>
          <w:p w14:paraId="16598812" w14:textId="08757BB4" w:rsidR="008C7543" w:rsidRPr="00A303E4" w:rsidRDefault="008C7543" w:rsidP="004E6890">
            <w:pPr>
              <w:spacing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a modernizácie ciest I. triedy</w:t>
            </w:r>
          </w:p>
        </w:tc>
        <w:tc>
          <w:tcPr>
            <w:tcW w:w="4321" w:type="dxa"/>
          </w:tcPr>
          <w:p w14:paraId="18C0F178" w14:textId="16D008B0" w:rsidR="008C7543" w:rsidRPr="00A303E4" w:rsidRDefault="008C7543" w:rsidP="004E6890">
            <w:pPr>
              <w:pStyle w:val="Odsekzoznamu"/>
              <w:numPr>
                <w:ilvl w:val="0"/>
                <w:numId w:val="5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zvýšenie kapacity ciest I. triedy na exponovaných úsekoch,</w:t>
            </w:r>
          </w:p>
          <w:p w14:paraId="3CFC56AB" w14:textId="5D62A4EA" w:rsidR="008C7543" w:rsidRPr="00A303E4" w:rsidRDefault="008C7543" w:rsidP="004E6890">
            <w:pPr>
              <w:pStyle w:val="Odsekzoznamu"/>
              <w:numPr>
                <w:ilvl w:val="0"/>
                <w:numId w:val="5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zvýšenie bezpečnosti cestnej premávky a zníženie nehodovosti,</w:t>
            </w:r>
          </w:p>
          <w:p w14:paraId="074BD832" w14:textId="164E0E70" w:rsidR="008C7543" w:rsidRPr="00A303E4" w:rsidRDefault="008C7543" w:rsidP="004E6890">
            <w:pPr>
              <w:pStyle w:val="Odsekzoznamu"/>
              <w:numPr>
                <w:ilvl w:val="0"/>
                <w:numId w:val="5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zníženie negatívnych vplyvov na životné prostredie (zníženie hluku, emisií CO2, NO2 a PM10, vibrácií, prašnosti a pod. v intraviláne miest a obcí),</w:t>
            </w:r>
          </w:p>
          <w:p w14:paraId="03B1AFF0" w14:textId="07A21280" w:rsidR="008C7543" w:rsidRPr="00A303E4" w:rsidRDefault="008C7543" w:rsidP="004E6890">
            <w:pPr>
              <w:pStyle w:val="Odsekzoznamu"/>
              <w:numPr>
                <w:ilvl w:val="0"/>
                <w:numId w:val="5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zníženie časových strát a prevádzkových nákladov,</w:t>
            </w:r>
          </w:p>
          <w:p w14:paraId="03C5CFD1" w14:textId="7A0FDE23" w:rsidR="008C7543" w:rsidRPr="00A303E4" w:rsidRDefault="008C7543" w:rsidP="004E6890">
            <w:pPr>
              <w:pStyle w:val="Odsekzoznamu"/>
              <w:numPr>
                <w:ilvl w:val="0"/>
                <w:numId w:val="5"/>
              </w:numPr>
              <w:spacing w:line="240" w:lineRule="auto"/>
              <w:ind w:left="312" w:hanging="284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vytváranie predpokladov pre zvýšenie konkurencieschopnosti regiónov, zlepšenia mobility obyvateľstva a potenciálu rastu zamestnanosti.</w:t>
            </w:r>
          </w:p>
        </w:tc>
        <w:tc>
          <w:tcPr>
            <w:tcW w:w="3458" w:type="dxa"/>
          </w:tcPr>
          <w:p w14:paraId="190D2C40" w14:textId="5594F640" w:rsidR="008C7543" w:rsidRPr="00064AB2" w:rsidRDefault="008C7543" w:rsidP="009A52B3">
            <w:pPr>
              <w:pStyle w:val="Odsekzoznamu"/>
              <w:numPr>
                <w:ilvl w:val="0"/>
                <w:numId w:val="46"/>
              </w:numPr>
              <w:spacing w:after="240" w:line="240" w:lineRule="auto"/>
              <w:ind w:left="339" w:hanging="284"/>
              <w:rPr>
                <w:rFonts w:ascii="Arial Narrow" w:hAnsi="Arial Narrow" w:cstheme="minorHAnsi"/>
                <w:lang w:val="sk-SK"/>
              </w:rPr>
            </w:pPr>
            <w:r w:rsidRPr="00064AB2">
              <w:rPr>
                <w:rFonts w:ascii="Arial Narrow" w:hAnsi="Arial Narrow" w:cstheme="minorHAnsi"/>
                <w:lang w:val="sk-SK"/>
              </w:rPr>
              <w:t>Výstavba a modernizácia ciest I. triedy s cieľom zvýšenia bezpečnosti a plynulosti doprav</w:t>
            </w:r>
            <w:r w:rsidR="00064AB2" w:rsidRPr="00064AB2">
              <w:rPr>
                <w:rFonts w:ascii="Arial Narrow" w:hAnsi="Arial Narrow" w:cstheme="minorHAnsi"/>
                <w:lang w:val="sk-SK"/>
              </w:rPr>
              <w:t>y (mimo TEN-T CORE, mimo TEN-T)</w:t>
            </w:r>
          </w:p>
          <w:p w14:paraId="29675DF5" w14:textId="3600A745" w:rsidR="008C7543" w:rsidRDefault="008C7543" w:rsidP="009A52B3">
            <w:pPr>
              <w:pStyle w:val="Odsekzoznamu"/>
              <w:numPr>
                <w:ilvl w:val="0"/>
                <w:numId w:val="46"/>
              </w:numPr>
              <w:spacing w:after="240" w:line="240" w:lineRule="auto"/>
              <w:ind w:left="339" w:hanging="284"/>
              <w:rPr>
                <w:rFonts w:ascii="Arial Narrow" w:hAnsi="Arial Narrow" w:cstheme="minorHAnsi"/>
                <w:lang w:val="sk-SK"/>
              </w:rPr>
            </w:pPr>
            <w:r w:rsidRPr="00064AB2">
              <w:rPr>
                <w:rFonts w:ascii="Arial Narrow" w:hAnsi="Arial Narrow" w:cstheme="minorHAnsi"/>
                <w:lang w:val="sk-SK"/>
              </w:rPr>
              <w:t>Budovanie int</w:t>
            </w:r>
            <w:r w:rsidR="00064AB2">
              <w:rPr>
                <w:rFonts w:ascii="Arial Narrow" w:hAnsi="Arial Narrow" w:cstheme="minorHAnsi"/>
                <w:lang w:val="sk-SK"/>
              </w:rPr>
              <w:t>eligentných dopravných systémov</w:t>
            </w:r>
          </w:p>
          <w:p w14:paraId="072CA106" w14:textId="3E03E851" w:rsidR="008C7543" w:rsidRDefault="008C7543" w:rsidP="009A52B3">
            <w:pPr>
              <w:pStyle w:val="Odsekzoznamu"/>
              <w:numPr>
                <w:ilvl w:val="0"/>
                <w:numId w:val="46"/>
              </w:numPr>
              <w:spacing w:after="240" w:line="240" w:lineRule="auto"/>
              <w:ind w:left="339" w:hanging="284"/>
              <w:rPr>
                <w:rFonts w:ascii="Arial Narrow" w:hAnsi="Arial Narrow" w:cstheme="minorHAnsi"/>
                <w:lang w:val="sk-SK"/>
              </w:rPr>
            </w:pPr>
            <w:r w:rsidRPr="00064AB2">
              <w:rPr>
                <w:rFonts w:ascii="Arial Narrow" w:hAnsi="Arial Narrow" w:cstheme="minorHAnsi"/>
                <w:lang w:val="sk-SK"/>
              </w:rPr>
              <w:t>Výstavba a modernizácia cestnej infraštruktúry v súvislosti so zabezpeče</w:t>
            </w:r>
            <w:r w:rsidR="00064AB2">
              <w:rPr>
                <w:rFonts w:ascii="Arial Narrow" w:hAnsi="Arial Narrow" w:cstheme="minorHAnsi"/>
                <w:lang w:val="sk-SK"/>
              </w:rPr>
              <w:t>ním efektívneho colného konania</w:t>
            </w:r>
          </w:p>
          <w:p w14:paraId="56C23E05" w14:textId="6E5A0B96" w:rsidR="008C7543" w:rsidRPr="00064AB2" w:rsidRDefault="008C7543" w:rsidP="009A52B3">
            <w:pPr>
              <w:pStyle w:val="Odsekzoznamu"/>
              <w:numPr>
                <w:ilvl w:val="0"/>
                <w:numId w:val="46"/>
              </w:numPr>
              <w:spacing w:after="240" w:line="240" w:lineRule="auto"/>
              <w:ind w:left="339" w:hanging="284"/>
              <w:rPr>
                <w:rFonts w:ascii="Arial Narrow" w:hAnsi="Arial Narrow" w:cstheme="minorHAnsi"/>
                <w:lang w:val="sk-SK"/>
              </w:rPr>
            </w:pPr>
            <w:r w:rsidRPr="00064AB2">
              <w:rPr>
                <w:rFonts w:ascii="Arial Narrow" w:hAnsi="Arial Narrow" w:cstheme="minorHAnsi"/>
                <w:lang w:val="sk-SK"/>
              </w:rPr>
              <w:t>Projektová príprava</w:t>
            </w:r>
          </w:p>
        </w:tc>
      </w:tr>
    </w:tbl>
    <w:p w14:paraId="4FA6F4A4" w14:textId="77777777" w:rsidR="001220A6" w:rsidRPr="00A303E4" w:rsidRDefault="001220A6" w:rsidP="001220A6">
      <w:pPr>
        <w:jc w:val="both"/>
        <w:rPr>
          <w:rFonts w:ascii="Arial Narrow" w:hAnsi="Arial Narrow" w:cstheme="minorHAnsi"/>
          <w:lang w:val="sk-SK"/>
        </w:rPr>
        <w:sectPr w:rsidR="001220A6" w:rsidRPr="00A303E4" w:rsidSect="008B1CC0">
          <w:pgSz w:w="16840" w:h="11907" w:orient="landscape"/>
          <w:pgMar w:top="822" w:right="1247" w:bottom="1474" w:left="1588" w:header="1077" w:footer="709" w:gutter="454"/>
          <w:cols w:space="708"/>
        </w:sectPr>
      </w:pPr>
    </w:p>
    <w:p w14:paraId="53041DEE" w14:textId="77777777" w:rsidR="00FF7B80" w:rsidRPr="00A303E4" w:rsidRDefault="001220A6" w:rsidP="00567D74">
      <w:pPr>
        <w:pStyle w:val="L1"/>
        <w:rPr>
          <w:sz w:val="24"/>
          <w:lang w:val="sk-SK"/>
        </w:rPr>
      </w:pPr>
      <w:bookmarkStart w:id="8" w:name="_Toc410033903"/>
      <w:bookmarkStart w:id="9" w:name="_Toc408169472"/>
      <w:bookmarkStart w:id="10" w:name="_Toc419362510"/>
      <w:bookmarkStart w:id="11" w:name="_Toc423553506"/>
      <w:r w:rsidRPr="00A303E4">
        <w:rPr>
          <w:sz w:val="24"/>
          <w:lang w:val="sk-SK"/>
        </w:rPr>
        <w:t>HO</w:t>
      </w:r>
      <w:r w:rsidR="00FF7B80" w:rsidRPr="00A303E4">
        <w:rPr>
          <w:sz w:val="24"/>
          <w:lang w:val="sk-SK"/>
        </w:rPr>
        <w:t>dnotiace kritériá</w:t>
      </w:r>
      <w:bookmarkEnd w:id="8"/>
      <w:bookmarkEnd w:id="9"/>
      <w:bookmarkEnd w:id="10"/>
      <w:bookmarkEnd w:id="11"/>
    </w:p>
    <w:p w14:paraId="5FFD11F2" w14:textId="77777777" w:rsidR="00FF7B80" w:rsidRPr="00A303E4" w:rsidRDefault="00FF7B80" w:rsidP="00FF7B80">
      <w:pPr>
        <w:pStyle w:val="Zkladntext"/>
        <w:spacing w:before="0" w:after="0"/>
        <w:rPr>
          <w:rFonts w:ascii="Arial Narrow" w:hAnsi="Arial Narrow" w:cstheme="minorHAnsi"/>
          <w:sz w:val="20"/>
        </w:rPr>
      </w:pPr>
    </w:p>
    <w:p w14:paraId="2CF80C4E" w14:textId="2E5C1675" w:rsidR="00B15541" w:rsidRPr="00A303E4" w:rsidRDefault="00B15541" w:rsidP="00B15541">
      <w:pPr>
        <w:spacing w:after="120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 xml:space="preserve">Hodnotiace kritériá </w:t>
      </w:r>
      <w:r w:rsidR="009A1C85" w:rsidRPr="00A303E4">
        <w:rPr>
          <w:rFonts w:ascii="Arial Narrow" w:hAnsi="Arial Narrow" w:cstheme="minorHAnsi"/>
          <w:lang w:val="sk-SK"/>
        </w:rPr>
        <w:t xml:space="preserve">pre </w:t>
      </w:r>
      <w:r w:rsidRPr="00A303E4">
        <w:rPr>
          <w:rFonts w:ascii="Arial Narrow" w:hAnsi="Arial Narrow" w:cstheme="minorHAnsi"/>
          <w:lang w:val="sk-SK"/>
        </w:rPr>
        <w:t>fázovan</w:t>
      </w:r>
      <w:r w:rsidR="009A1C85" w:rsidRPr="00A303E4">
        <w:rPr>
          <w:rFonts w:ascii="Arial Narrow" w:hAnsi="Arial Narrow" w:cstheme="minorHAnsi"/>
          <w:lang w:val="sk-SK"/>
        </w:rPr>
        <w:t xml:space="preserve">é projekty </w:t>
      </w:r>
      <w:r w:rsidRPr="00A303E4">
        <w:rPr>
          <w:rFonts w:ascii="Arial Narrow" w:hAnsi="Arial Narrow" w:cstheme="minorHAnsi"/>
          <w:lang w:val="sk-SK"/>
        </w:rPr>
        <w:t>sú aplikované hodnotiteľmi v procese odborného hodnotenia. Hodnotiace kritériá slúžia na posúdenie</w:t>
      </w:r>
      <w:r w:rsidR="00567D74" w:rsidRPr="00A303E4">
        <w:rPr>
          <w:rFonts w:ascii="Arial Narrow" w:hAnsi="Arial Narrow" w:cstheme="minorHAnsi"/>
          <w:lang w:val="sk-SK"/>
        </w:rPr>
        <w:t xml:space="preserve"> </w:t>
      </w:r>
      <w:r w:rsidRPr="00A303E4">
        <w:rPr>
          <w:rFonts w:ascii="Arial Narrow" w:hAnsi="Arial Narrow" w:cstheme="minorHAnsi"/>
          <w:lang w:val="sk-SK"/>
        </w:rPr>
        <w:t>kvalitatívnej úrovne druhej fázy projektov, t.j. na o</w:t>
      </w:r>
      <w:r w:rsidR="00567D74" w:rsidRPr="00A303E4">
        <w:rPr>
          <w:rFonts w:ascii="Arial Narrow" w:hAnsi="Arial Narrow" w:cstheme="minorHAnsi"/>
          <w:lang w:val="sk-SK"/>
        </w:rPr>
        <w:t xml:space="preserve">verenie, či druhá fáza projektu, </w:t>
      </w:r>
      <w:r w:rsidRPr="00A303E4">
        <w:rPr>
          <w:rFonts w:ascii="Arial Narrow" w:hAnsi="Arial Narrow" w:cstheme="minorHAnsi"/>
          <w:lang w:val="sk-SK"/>
        </w:rPr>
        <w:t xml:space="preserve">ktorého prvá fáza bola realizovaná </w:t>
      </w:r>
      <w:r w:rsidR="00303FF5" w:rsidRPr="00A303E4">
        <w:rPr>
          <w:rFonts w:ascii="Arial Narrow" w:hAnsi="Arial Narrow" w:cstheme="minorHAnsi"/>
          <w:lang w:val="sk-SK"/>
        </w:rPr>
        <w:t xml:space="preserve">z prostriedkov Operačného programu Doprava </w:t>
      </w:r>
      <w:r w:rsidRPr="00A303E4">
        <w:rPr>
          <w:rFonts w:ascii="Arial Narrow" w:hAnsi="Arial Narrow" w:cstheme="minorHAnsi"/>
          <w:lang w:val="sk-SK"/>
        </w:rPr>
        <w:t xml:space="preserve">v programovom období 2007 – 2013, spĺňa stanovené minimálne kvalitatívne požiadavky na to, aby bol projekt schválený pre realizáciu </w:t>
      </w:r>
      <w:r w:rsidR="00303FF5" w:rsidRPr="00A303E4">
        <w:rPr>
          <w:rFonts w:ascii="Arial Narrow" w:hAnsi="Arial Narrow" w:cstheme="minorHAnsi"/>
          <w:lang w:val="sk-SK"/>
        </w:rPr>
        <w:t xml:space="preserve">z prostriedkov Operačného programu Integrovaná infraštruktúra </w:t>
      </w:r>
      <w:r w:rsidRPr="00A303E4">
        <w:rPr>
          <w:rFonts w:ascii="Arial Narrow" w:hAnsi="Arial Narrow" w:cstheme="minorHAnsi"/>
          <w:lang w:val="sk-SK"/>
        </w:rPr>
        <w:t xml:space="preserve">v programovom období 2014 – 2020. Predmetom hodnotenia je posúdenie súladu predkladanej ŽoNFP s hodnotiacimi kritériami </w:t>
      </w:r>
      <w:r w:rsidR="009A1C85" w:rsidRPr="00A303E4">
        <w:rPr>
          <w:rFonts w:ascii="Arial Narrow" w:hAnsi="Arial Narrow" w:cstheme="minorHAnsi"/>
          <w:lang w:val="sk-SK"/>
        </w:rPr>
        <w:t>pre fázované projekty</w:t>
      </w:r>
      <w:r w:rsidRPr="00A303E4">
        <w:rPr>
          <w:rFonts w:ascii="Arial Narrow" w:hAnsi="Arial Narrow" w:cstheme="minorHAnsi"/>
          <w:lang w:val="sk-SK"/>
        </w:rPr>
        <w:t xml:space="preserve">. </w:t>
      </w:r>
    </w:p>
    <w:p w14:paraId="292540BC" w14:textId="5D3B187E" w:rsidR="00B15541" w:rsidRPr="00A303E4" w:rsidRDefault="00B15541" w:rsidP="00B15541">
      <w:pPr>
        <w:spacing w:after="120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 xml:space="preserve">Hodnotiace kritériá  sú zaradené do </w:t>
      </w:r>
      <w:r w:rsidR="009A1C85" w:rsidRPr="00A303E4">
        <w:rPr>
          <w:rFonts w:ascii="Arial Narrow" w:hAnsi="Arial Narrow" w:cstheme="minorHAnsi"/>
          <w:lang w:val="sk-SK"/>
        </w:rPr>
        <w:t xml:space="preserve">4 </w:t>
      </w:r>
      <w:r w:rsidRPr="00A303E4">
        <w:rPr>
          <w:rFonts w:ascii="Arial Narrow" w:hAnsi="Arial Narrow" w:cstheme="minorHAnsi"/>
          <w:lang w:val="sk-SK"/>
        </w:rPr>
        <w:t xml:space="preserve">hodnotiacich oblastí, podľa ktorých sa </w:t>
      </w:r>
      <w:r w:rsidR="009A1C85" w:rsidRPr="00A303E4">
        <w:rPr>
          <w:rFonts w:ascii="Arial Narrow" w:hAnsi="Arial Narrow" w:cstheme="minorHAnsi"/>
          <w:lang w:val="sk-SK"/>
        </w:rPr>
        <w:t xml:space="preserve">ŽoNFP </w:t>
      </w:r>
      <w:r w:rsidRPr="00A303E4">
        <w:rPr>
          <w:rFonts w:ascii="Arial Narrow" w:hAnsi="Arial Narrow" w:cstheme="minorHAnsi"/>
          <w:lang w:val="sk-SK"/>
        </w:rPr>
        <w:t>v procese odborného hodnotenia posudzuje:</w:t>
      </w:r>
    </w:p>
    <w:p w14:paraId="15312386" w14:textId="500ED7CC" w:rsidR="00B15541" w:rsidRPr="00A303E4" w:rsidRDefault="00B15541" w:rsidP="00691D46">
      <w:pPr>
        <w:pStyle w:val="Odsekzoznamu"/>
        <w:numPr>
          <w:ilvl w:val="0"/>
          <w:numId w:val="11"/>
        </w:numPr>
        <w:spacing w:after="120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príspevok navrhovaného projektu k cieľom a výsledkom OP</w:t>
      </w:r>
      <w:r w:rsidR="00A01C84" w:rsidRPr="00A303E4">
        <w:rPr>
          <w:rFonts w:ascii="Arial Narrow" w:hAnsi="Arial Narrow" w:cstheme="minorHAnsi"/>
          <w:lang w:val="sk-SK"/>
        </w:rPr>
        <w:t>II</w:t>
      </w:r>
      <w:r w:rsidRPr="00A303E4">
        <w:rPr>
          <w:rFonts w:ascii="Arial Narrow" w:hAnsi="Arial Narrow" w:cstheme="minorHAnsi"/>
          <w:lang w:val="sk-SK"/>
        </w:rPr>
        <w:t xml:space="preserve"> a</w:t>
      </w:r>
      <w:r w:rsidR="004E6890" w:rsidRPr="00A303E4">
        <w:rPr>
          <w:rFonts w:ascii="Arial Narrow" w:hAnsi="Arial Narrow" w:cstheme="minorHAnsi"/>
          <w:lang w:val="sk-SK"/>
        </w:rPr>
        <w:t xml:space="preserve"> jednej z </w:t>
      </w:r>
      <w:r w:rsidRPr="00A303E4">
        <w:rPr>
          <w:rFonts w:ascii="Arial Narrow" w:hAnsi="Arial Narrow" w:cstheme="minorHAnsi"/>
          <w:lang w:val="sk-SK"/>
        </w:rPr>
        <w:t>prioritn</w:t>
      </w:r>
      <w:r w:rsidR="004E6890" w:rsidRPr="00A303E4">
        <w:rPr>
          <w:rFonts w:ascii="Arial Narrow" w:hAnsi="Arial Narrow" w:cstheme="minorHAnsi"/>
          <w:lang w:val="sk-SK"/>
        </w:rPr>
        <w:t>ých</w:t>
      </w:r>
      <w:r w:rsidRPr="00A303E4">
        <w:rPr>
          <w:rFonts w:ascii="Arial Narrow" w:hAnsi="Arial Narrow" w:cstheme="minorHAnsi"/>
          <w:lang w:val="sk-SK"/>
        </w:rPr>
        <w:t xml:space="preserve"> o</w:t>
      </w:r>
      <w:r w:rsidR="004E6890" w:rsidRPr="00A303E4">
        <w:rPr>
          <w:rFonts w:ascii="Arial Narrow" w:hAnsi="Arial Narrow" w:cstheme="minorHAnsi"/>
          <w:lang w:val="sk-SK"/>
        </w:rPr>
        <w:t>sí</w:t>
      </w:r>
      <w:r w:rsidR="00A01C84" w:rsidRPr="00A303E4">
        <w:rPr>
          <w:rFonts w:ascii="Arial Narrow" w:hAnsi="Arial Narrow" w:cstheme="minorHAnsi"/>
          <w:lang w:val="sk-SK"/>
        </w:rPr>
        <w:t xml:space="preserve"> </w:t>
      </w:r>
      <w:r w:rsidR="004E6890" w:rsidRPr="00A303E4">
        <w:rPr>
          <w:rFonts w:ascii="Arial Narrow" w:hAnsi="Arial Narrow" w:cstheme="minorHAnsi"/>
          <w:lang w:val="sk-SK"/>
        </w:rPr>
        <w:t>1</w:t>
      </w:r>
      <w:r w:rsidR="00A01C84" w:rsidRPr="00A303E4">
        <w:rPr>
          <w:rFonts w:ascii="Arial Narrow" w:hAnsi="Arial Narrow" w:cstheme="minorHAnsi"/>
          <w:lang w:val="sk-SK"/>
        </w:rPr>
        <w:t xml:space="preserve"> a</w:t>
      </w:r>
      <w:r w:rsidR="004E6890" w:rsidRPr="00A303E4">
        <w:rPr>
          <w:rFonts w:ascii="Arial Narrow" w:hAnsi="Arial Narrow" w:cstheme="minorHAnsi"/>
          <w:lang w:val="sk-SK"/>
        </w:rPr>
        <w:t>ž</w:t>
      </w:r>
      <w:r w:rsidR="000D7D97" w:rsidRPr="00A303E4">
        <w:rPr>
          <w:rFonts w:ascii="Arial Narrow" w:hAnsi="Arial Narrow" w:cstheme="minorHAnsi"/>
          <w:lang w:val="sk-SK"/>
        </w:rPr>
        <w:t> </w:t>
      </w:r>
      <w:r w:rsidR="00A01C84" w:rsidRPr="00A303E4">
        <w:rPr>
          <w:rFonts w:ascii="Arial Narrow" w:hAnsi="Arial Narrow" w:cstheme="minorHAnsi"/>
          <w:lang w:val="sk-SK"/>
        </w:rPr>
        <w:t>6</w:t>
      </w:r>
      <w:r w:rsidR="000D7D97" w:rsidRPr="00A303E4">
        <w:rPr>
          <w:rFonts w:ascii="Arial Narrow" w:hAnsi="Arial Narrow" w:cstheme="minorHAnsi"/>
          <w:lang w:val="sk-SK"/>
        </w:rPr>
        <w:t>,</w:t>
      </w:r>
      <w:r w:rsidRPr="00A303E4">
        <w:rPr>
          <w:rFonts w:ascii="Arial Narrow" w:hAnsi="Arial Narrow" w:cstheme="minorHAnsi"/>
          <w:lang w:val="sk-SK"/>
        </w:rPr>
        <w:t xml:space="preserve"> </w:t>
      </w:r>
    </w:p>
    <w:p w14:paraId="192C7A23" w14:textId="2AE36100" w:rsidR="00B15541" w:rsidRPr="00A303E4" w:rsidRDefault="00B15541" w:rsidP="00691D46">
      <w:pPr>
        <w:pStyle w:val="Odsekzoznamu"/>
        <w:numPr>
          <w:ilvl w:val="0"/>
          <w:numId w:val="11"/>
        </w:numPr>
        <w:spacing w:after="120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navrhovaný spôsob realizácie projektu</w:t>
      </w:r>
      <w:r w:rsidR="000D7D97" w:rsidRPr="00A303E4">
        <w:rPr>
          <w:rFonts w:ascii="Arial Narrow" w:hAnsi="Arial Narrow" w:cstheme="minorHAnsi"/>
          <w:lang w:val="sk-SK"/>
        </w:rPr>
        <w:t>,</w:t>
      </w:r>
      <w:r w:rsidRPr="00A303E4">
        <w:rPr>
          <w:rFonts w:ascii="Arial Narrow" w:hAnsi="Arial Narrow" w:cstheme="minorHAnsi"/>
          <w:lang w:val="sk-SK"/>
        </w:rPr>
        <w:t xml:space="preserve"> </w:t>
      </w:r>
    </w:p>
    <w:p w14:paraId="5A565BDE" w14:textId="095B511A" w:rsidR="00B15541" w:rsidRPr="00A303E4" w:rsidRDefault="00B15541" w:rsidP="00691D46">
      <w:pPr>
        <w:pStyle w:val="Odsekzoznamu"/>
        <w:numPr>
          <w:ilvl w:val="0"/>
          <w:numId w:val="11"/>
        </w:numPr>
        <w:spacing w:after="120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administratívna a prevádzková kapacita žiadateľa</w:t>
      </w:r>
      <w:r w:rsidR="000D7D97" w:rsidRPr="00A303E4">
        <w:rPr>
          <w:rFonts w:ascii="Arial Narrow" w:hAnsi="Arial Narrow" w:cstheme="minorHAnsi"/>
          <w:lang w:val="sk-SK"/>
        </w:rPr>
        <w:t>,</w:t>
      </w:r>
      <w:r w:rsidRPr="00A303E4">
        <w:rPr>
          <w:rFonts w:ascii="Arial Narrow" w:hAnsi="Arial Narrow" w:cstheme="minorHAnsi"/>
          <w:lang w:val="sk-SK"/>
        </w:rPr>
        <w:t xml:space="preserve"> </w:t>
      </w:r>
    </w:p>
    <w:p w14:paraId="661B4739" w14:textId="5FF2F376" w:rsidR="00B15541" w:rsidRPr="00A303E4" w:rsidRDefault="00B15541" w:rsidP="00691D46">
      <w:pPr>
        <w:pStyle w:val="Odsekzoznamu"/>
        <w:numPr>
          <w:ilvl w:val="0"/>
          <w:numId w:val="11"/>
        </w:numPr>
        <w:spacing w:after="120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finančná a ekonomická stránka projektu</w:t>
      </w:r>
      <w:r w:rsidR="000D7D97" w:rsidRPr="00A303E4">
        <w:rPr>
          <w:rFonts w:ascii="Arial Narrow" w:hAnsi="Arial Narrow" w:cstheme="minorHAnsi"/>
          <w:lang w:val="sk-SK"/>
        </w:rPr>
        <w:t>.</w:t>
      </w:r>
    </w:p>
    <w:p w14:paraId="5B929405" w14:textId="65C47B87" w:rsidR="00A01C84" w:rsidRPr="00A303E4" w:rsidRDefault="00A01C84" w:rsidP="00A01C84">
      <w:pPr>
        <w:spacing w:after="120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Hodnotiace kritériá predstavujú minimálne požiadavky pre jednotlivé oblasti</w:t>
      </w:r>
      <w:r w:rsidR="000D7D97" w:rsidRPr="00A303E4">
        <w:rPr>
          <w:rFonts w:ascii="Arial Narrow" w:hAnsi="Arial Narrow" w:cstheme="minorHAnsi"/>
          <w:lang w:val="sk-SK"/>
        </w:rPr>
        <w:t xml:space="preserve"> hodnotenia</w:t>
      </w:r>
      <w:r w:rsidRPr="00A303E4">
        <w:rPr>
          <w:rFonts w:ascii="Arial Narrow" w:hAnsi="Arial Narrow" w:cstheme="minorHAnsi"/>
          <w:lang w:val="sk-SK"/>
        </w:rPr>
        <w:t>, ktoré fázované projekty musia splniť</w:t>
      </w:r>
      <w:r w:rsidR="000D7D97" w:rsidRPr="00A303E4">
        <w:rPr>
          <w:rFonts w:ascii="Arial Narrow" w:hAnsi="Arial Narrow" w:cstheme="minorHAnsi"/>
          <w:lang w:val="sk-SK"/>
        </w:rPr>
        <w:t xml:space="preserve">, aby boli oprávnené na prijatie pomoci z OPII v programovom období 2014 – 2020. Zároveň </w:t>
      </w:r>
      <w:r w:rsidRPr="00A303E4">
        <w:rPr>
          <w:rFonts w:ascii="Arial Narrow" w:hAnsi="Arial Narrow" w:cstheme="minorHAnsi"/>
          <w:lang w:val="sk-SK"/>
        </w:rPr>
        <w:t xml:space="preserve">rešpektujú </w:t>
      </w:r>
      <w:r w:rsidR="00567D74" w:rsidRPr="00A303E4">
        <w:rPr>
          <w:rFonts w:ascii="Arial Narrow" w:hAnsi="Arial Narrow" w:cstheme="minorHAnsi"/>
          <w:lang w:val="sk-SK"/>
        </w:rPr>
        <w:t>skutočnosť</w:t>
      </w:r>
      <w:r w:rsidRPr="00A303E4">
        <w:rPr>
          <w:rFonts w:ascii="Arial Narrow" w:hAnsi="Arial Narrow" w:cstheme="minorHAnsi"/>
          <w:lang w:val="sk-SK"/>
        </w:rPr>
        <w:t xml:space="preserve">, že </w:t>
      </w:r>
      <w:r w:rsidR="000D7D97" w:rsidRPr="00A303E4">
        <w:rPr>
          <w:rFonts w:ascii="Arial Narrow" w:hAnsi="Arial Narrow" w:cstheme="minorHAnsi"/>
          <w:lang w:val="sk-SK"/>
        </w:rPr>
        <w:t>fázované projekty predstavujú</w:t>
      </w:r>
      <w:r w:rsidRPr="00A303E4">
        <w:rPr>
          <w:rFonts w:ascii="Arial Narrow" w:hAnsi="Arial Narrow" w:cstheme="minorHAnsi"/>
          <w:lang w:val="sk-SK"/>
        </w:rPr>
        <w:t xml:space="preserve"> špecifický typ projektov, </w:t>
      </w:r>
      <w:r w:rsidR="000D7D97" w:rsidRPr="00A303E4">
        <w:rPr>
          <w:rFonts w:ascii="Arial Narrow" w:hAnsi="Arial Narrow" w:cstheme="minorHAnsi"/>
          <w:lang w:val="sk-SK"/>
        </w:rPr>
        <w:t xml:space="preserve">ktoré boli pripravované, </w:t>
      </w:r>
      <w:r w:rsidR="006D5F37" w:rsidRPr="00A303E4">
        <w:rPr>
          <w:rFonts w:ascii="Arial Narrow" w:hAnsi="Arial Narrow" w:cstheme="minorHAnsi"/>
          <w:lang w:val="sk-SK"/>
        </w:rPr>
        <w:t xml:space="preserve">schvaľované </w:t>
      </w:r>
      <w:r w:rsidR="000D7D97" w:rsidRPr="00A303E4">
        <w:rPr>
          <w:rFonts w:ascii="Arial Narrow" w:hAnsi="Arial Narrow" w:cstheme="minorHAnsi"/>
          <w:lang w:val="sk-SK"/>
        </w:rPr>
        <w:t>a ktorých prvá fáza bola realizovaná v programovom období 2007 - 2013</w:t>
      </w:r>
      <w:r w:rsidRPr="00A303E4">
        <w:rPr>
          <w:rFonts w:ascii="Arial Narrow" w:hAnsi="Arial Narrow" w:cstheme="minorHAnsi"/>
          <w:lang w:val="sk-SK"/>
        </w:rPr>
        <w:t>.</w:t>
      </w:r>
    </w:p>
    <w:p w14:paraId="715A4E70" w14:textId="6A1B8C4B" w:rsidR="00FF7B80" w:rsidRPr="00A303E4" w:rsidRDefault="00FF7B80" w:rsidP="00FF7B80">
      <w:pPr>
        <w:spacing w:after="120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 xml:space="preserve">Sústava hodnotiacich kritérií je koncipovaná </w:t>
      </w:r>
      <w:r w:rsidRPr="00A303E4">
        <w:rPr>
          <w:rFonts w:ascii="Arial Narrow" w:hAnsi="Arial Narrow" w:cstheme="minorHAnsi"/>
          <w:b/>
          <w:lang w:val="sk-SK"/>
        </w:rPr>
        <w:t>iba na základe vylučovacích kritérií</w:t>
      </w:r>
      <w:r w:rsidR="004B6DDD" w:rsidRPr="00A303E4">
        <w:rPr>
          <w:rFonts w:ascii="Arial Narrow" w:hAnsi="Arial Narrow" w:cstheme="minorHAnsi"/>
          <w:lang w:val="sk-SK"/>
        </w:rPr>
        <w:t xml:space="preserve">, keďže </w:t>
      </w:r>
      <w:r w:rsidR="009A1C85" w:rsidRPr="00A303E4">
        <w:rPr>
          <w:rFonts w:ascii="Arial Narrow" w:hAnsi="Arial Narrow" w:cstheme="minorHAnsi"/>
          <w:lang w:val="sk-SK"/>
        </w:rPr>
        <w:t xml:space="preserve">ŽoNFP pre </w:t>
      </w:r>
      <w:r w:rsidR="00C36135" w:rsidRPr="00A303E4">
        <w:rPr>
          <w:rFonts w:ascii="Arial Narrow" w:hAnsi="Arial Narrow" w:cstheme="minorHAnsi"/>
          <w:lang w:val="sk-SK"/>
        </w:rPr>
        <w:t xml:space="preserve">fázované </w:t>
      </w:r>
      <w:r w:rsidRPr="00A303E4">
        <w:rPr>
          <w:rFonts w:ascii="Arial Narrow" w:hAnsi="Arial Narrow" w:cstheme="minorHAnsi"/>
          <w:lang w:val="sk-SK"/>
        </w:rPr>
        <w:t>projekty sú predkladané na základe vyzvania</w:t>
      </w:r>
      <w:r w:rsidR="00C36135" w:rsidRPr="00A303E4">
        <w:rPr>
          <w:rFonts w:ascii="Arial Narrow" w:hAnsi="Arial Narrow" w:cstheme="minorHAnsi"/>
          <w:lang w:val="sk-SK"/>
        </w:rPr>
        <w:t xml:space="preserve"> s vopred určenými žiadateľmi</w:t>
      </w:r>
      <w:r w:rsidR="00DD6261" w:rsidRPr="00A303E4">
        <w:rPr>
          <w:rFonts w:ascii="Arial Narrow" w:hAnsi="Arial Narrow" w:cstheme="minorHAnsi"/>
          <w:lang w:val="sk-SK"/>
        </w:rPr>
        <w:t>,</w:t>
      </w:r>
      <w:r w:rsidRPr="00A303E4">
        <w:rPr>
          <w:rFonts w:ascii="Arial Narrow" w:hAnsi="Arial Narrow" w:cstheme="minorHAnsi"/>
          <w:lang w:val="sk-SK"/>
        </w:rPr>
        <w:t xml:space="preserve"> a teda pri ich výbere neprebieha súťaž medzi viacerými projektmi.</w:t>
      </w:r>
      <w:r w:rsidR="000D7D97" w:rsidRPr="00A303E4">
        <w:rPr>
          <w:rFonts w:ascii="Arial Narrow" w:hAnsi="Arial Narrow" w:cstheme="minorHAnsi"/>
          <w:lang w:val="sk-SK"/>
        </w:rPr>
        <w:t xml:space="preserve"> Projekt je hodnotený ako celok.</w:t>
      </w:r>
    </w:p>
    <w:p w14:paraId="3080057E" w14:textId="18E4E793" w:rsidR="00FF7B80" w:rsidRPr="00A303E4" w:rsidRDefault="00FF7B80" w:rsidP="00FF7B80">
      <w:pPr>
        <w:spacing w:after="120"/>
        <w:jc w:val="both"/>
        <w:rPr>
          <w:rFonts w:ascii="Arial Narrow" w:hAnsi="Arial Narrow" w:cstheme="minorHAnsi"/>
          <w:lang w:val="sk-SK"/>
        </w:rPr>
      </w:pPr>
      <w:r w:rsidRPr="00A303E4">
        <w:rPr>
          <w:rFonts w:ascii="Arial Narrow" w:hAnsi="Arial Narrow" w:cstheme="minorHAnsi"/>
          <w:lang w:val="sk-SK"/>
        </w:rPr>
        <w:t>Vylučujúce kritériá sú vyhodnocované v prípade relevancie iba možnosťou „áno“ alebo mo</w:t>
      </w:r>
      <w:r w:rsidR="00DD6261" w:rsidRPr="00A303E4">
        <w:rPr>
          <w:rFonts w:ascii="Arial Narrow" w:hAnsi="Arial Narrow" w:cstheme="minorHAnsi"/>
          <w:lang w:val="sk-SK"/>
        </w:rPr>
        <w:t>žnosťou „nie“, pričom možnosť „</w:t>
      </w:r>
      <w:r w:rsidRPr="00A303E4">
        <w:rPr>
          <w:rFonts w:ascii="Arial Narrow" w:hAnsi="Arial Narrow" w:cstheme="minorHAnsi"/>
          <w:lang w:val="sk-SK"/>
        </w:rPr>
        <w:t xml:space="preserve">nie“ pri vylučujúcom kritériu znamená automaticky nesplnenie kritérií pre výber projektov a neschválenie </w:t>
      </w:r>
      <w:r w:rsidR="009A1C85" w:rsidRPr="00A303E4">
        <w:rPr>
          <w:rFonts w:ascii="Arial Narrow" w:hAnsi="Arial Narrow" w:cstheme="minorHAnsi"/>
          <w:lang w:val="sk-SK"/>
        </w:rPr>
        <w:t>Žo</w:t>
      </w:r>
      <w:r w:rsidRPr="00A303E4">
        <w:rPr>
          <w:rFonts w:ascii="Arial Narrow" w:hAnsi="Arial Narrow" w:cstheme="minorHAnsi"/>
          <w:lang w:val="sk-SK"/>
        </w:rPr>
        <w:t xml:space="preserve">NFP. </w:t>
      </w:r>
    </w:p>
    <w:p w14:paraId="3E4CB7BE" w14:textId="77777777" w:rsidR="00DD7250" w:rsidRPr="00A303E4" w:rsidRDefault="00DD7250" w:rsidP="00DD7250">
      <w:pPr>
        <w:pStyle w:val="Zkladntext"/>
        <w:spacing w:before="120" w:after="0"/>
        <w:rPr>
          <w:rFonts w:ascii="Arial Narrow" w:hAnsi="Arial Narrow" w:cstheme="minorHAnsi"/>
          <w:b/>
          <w:sz w:val="20"/>
        </w:rPr>
      </w:pPr>
      <w:r w:rsidRPr="00A303E4">
        <w:rPr>
          <w:rFonts w:ascii="Arial Narrow" w:hAnsi="Arial Narrow" w:cstheme="minorHAnsi"/>
          <w:b/>
          <w:color w:val="000000"/>
          <w:sz w:val="20"/>
          <w:lang w:eastAsia="sk-SK"/>
        </w:rPr>
        <w:t>Na splnenie kritérií odborného hodnotenia je potrebné splniť (hodnotenie „áno“) pre všetky relevantné hodnotiace kritériá.</w:t>
      </w:r>
    </w:p>
    <w:p w14:paraId="2031B909" w14:textId="77777777" w:rsidR="00DD7250" w:rsidRPr="00A303E4" w:rsidRDefault="00DD7250" w:rsidP="00DD7250">
      <w:pPr>
        <w:pStyle w:val="Popis"/>
        <w:keepNext/>
        <w:rPr>
          <w:rFonts w:ascii="Arial Narrow" w:hAnsi="Arial Narrow" w:cstheme="minorHAnsi"/>
          <w:sz w:val="20"/>
          <w:szCs w:val="20"/>
          <w:lang w:val="sk-SK"/>
        </w:rPr>
      </w:pPr>
    </w:p>
    <w:p w14:paraId="7A18E8F4" w14:textId="77777777" w:rsidR="002633D0" w:rsidRPr="00A303E4" w:rsidRDefault="002633D0" w:rsidP="00775107">
      <w:pPr>
        <w:spacing w:line="240" w:lineRule="auto"/>
        <w:rPr>
          <w:rFonts w:ascii="Arial Narrow" w:hAnsi="Arial Narrow" w:cstheme="minorHAnsi"/>
          <w:lang w:val="sk-SK" w:eastAsia="sk-SK" w:bidi="ar-SA"/>
        </w:rPr>
      </w:pPr>
    </w:p>
    <w:p w14:paraId="28ADC151" w14:textId="77777777" w:rsidR="002633D0" w:rsidRPr="00A303E4" w:rsidRDefault="002633D0" w:rsidP="00775107">
      <w:pPr>
        <w:spacing w:line="240" w:lineRule="auto"/>
        <w:rPr>
          <w:rFonts w:ascii="Arial Narrow" w:hAnsi="Arial Narrow" w:cstheme="minorHAnsi"/>
          <w:lang w:val="sk-SK" w:eastAsia="sk-SK" w:bidi="ar-SA"/>
        </w:rPr>
      </w:pPr>
    </w:p>
    <w:p w14:paraId="2CDE10D3" w14:textId="77777777" w:rsidR="008D3466" w:rsidRPr="00A303E4" w:rsidRDefault="008D3466" w:rsidP="00775107">
      <w:pPr>
        <w:spacing w:line="240" w:lineRule="auto"/>
        <w:rPr>
          <w:rFonts w:ascii="Arial Narrow" w:hAnsi="Arial Narrow" w:cstheme="minorHAnsi"/>
          <w:lang w:val="sk-SK" w:eastAsia="sk-SK" w:bidi="ar-SA"/>
        </w:rPr>
      </w:pPr>
    </w:p>
    <w:p w14:paraId="5E3844AB" w14:textId="77777777" w:rsidR="004B6DDD" w:rsidRPr="00A303E4" w:rsidRDefault="004B6DDD" w:rsidP="00775107">
      <w:pPr>
        <w:spacing w:line="240" w:lineRule="auto"/>
        <w:rPr>
          <w:rFonts w:ascii="Arial Narrow" w:hAnsi="Arial Narrow" w:cstheme="minorHAnsi"/>
          <w:highlight w:val="yellow"/>
          <w:lang w:val="sk-SK" w:eastAsia="sk-SK" w:bidi="ar-SA"/>
        </w:rPr>
      </w:pPr>
    </w:p>
    <w:p w14:paraId="2FAF420B" w14:textId="77777777" w:rsidR="004B6DDD" w:rsidRPr="00A303E4" w:rsidRDefault="004B6DDD" w:rsidP="00775107">
      <w:pPr>
        <w:spacing w:line="240" w:lineRule="auto"/>
        <w:rPr>
          <w:rFonts w:ascii="Arial Narrow" w:hAnsi="Arial Narrow" w:cstheme="minorHAnsi"/>
          <w:highlight w:val="yellow"/>
          <w:lang w:val="sk-SK" w:eastAsia="sk-SK" w:bidi="ar-SA"/>
        </w:rPr>
      </w:pPr>
    </w:p>
    <w:p w14:paraId="71856561" w14:textId="77777777" w:rsidR="004B6DDD" w:rsidRPr="00A303E4" w:rsidRDefault="004B6DDD" w:rsidP="00775107">
      <w:pPr>
        <w:spacing w:line="240" w:lineRule="auto"/>
        <w:rPr>
          <w:rFonts w:ascii="Arial Narrow" w:hAnsi="Arial Narrow" w:cstheme="minorHAnsi"/>
          <w:highlight w:val="yellow"/>
          <w:lang w:val="sk-SK" w:eastAsia="sk-SK" w:bidi="ar-SA"/>
        </w:rPr>
      </w:pPr>
    </w:p>
    <w:p w14:paraId="258F1BB9" w14:textId="77777777" w:rsidR="004B6DDD" w:rsidRPr="00A303E4" w:rsidRDefault="004B6DDD" w:rsidP="00775107">
      <w:pPr>
        <w:spacing w:line="240" w:lineRule="auto"/>
        <w:rPr>
          <w:rFonts w:ascii="Arial Narrow" w:hAnsi="Arial Narrow" w:cstheme="minorHAnsi"/>
          <w:highlight w:val="yellow"/>
          <w:lang w:val="sk-SK" w:eastAsia="sk-SK" w:bidi="ar-SA"/>
        </w:rPr>
      </w:pPr>
    </w:p>
    <w:p w14:paraId="7E2747D1" w14:textId="77777777" w:rsidR="004B6DDD" w:rsidRPr="00A303E4" w:rsidRDefault="004B6DDD" w:rsidP="00775107">
      <w:pPr>
        <w:spacing w:line="240" w:lineRule="auto"/>
        <w:rPr>
          <w:rFonts w:ascii="Arial Narrow" w:hAnsi="Arial Narrow" w:cstheme="minorHAnsi"/>
          <w:highlight w:val="yellow"/>
          <w:lang w:val="sk-SK" w:eastAsia="sk-SK" w:bidi="ar-SA"/>
        </w:rPr>
      </w:pPr>
    </w:p>
    <w:p w14:paraId="43FB254C" w14:textId="77777777" w:rsidR="004B6DDD" w:rsidRPr="00A303E4" w:rsidRDefault="004B6DDD" w:rsidP="00775107">
      <w:pPr>
        <w:spacing w:line="240" w:lineRule="auto"/>
        <w:rPr>
          <w:rFonts w:ascii="Arial Narrow" w:hAnsi="Arial Narrow" w:cstheme="minorHAnsi"/>
          <w:highlight w:val="yellow"/>
          <w:lang w:val="sk-SK" w:eastAsia="sk-SK" w:bidi="ar-SA"/>
        </w:rPr>
      </w:pPr>
    </w:p>
    <w:p w14:paraId="14D29E91" w14:textId="77777777" w:rsidR="004B6DDD" w:rsidRPr="00A303E4" w:rsidRDefault="004B6DDD" w:rsidP="00775107">
      <w:pPr>
        <w:spacing w:line="240" w:lineRule="auto"/>
        <w:rPr>
          <w:rFonts w:ascii="Arial Narrow" w:hAnsi="Arial Narrow" w:cstheme="minorHAnsi"/>
          <w:highlight w:val="yellow"/>
          <w:lang w:val="sk-SK" w:eastAsia="sk-SK" w:bidi="ar-SA"/>
        </w:rPr>
      </w:pPr>
    </w:p>
    <w:p w14:paraId="6F19DEDD" w14:textId="77777777" w:rsidR="004B6DDD" w:rsidRPr="00A303E4" w:rsidRDefault="004B6DDD" w:rsidP="00775107">
      <w:pPr>
        <w:spacing w:line="240" w:lineRule="auto"/>
        <w:rPr>
          <w:rFonts w:ascii="Arial Narrow" w:hAnsi="Arial Narrow" w:cstheme="minorHAnsi"/>
          <w:highlight w:val="yellow"/>
          <w:lang w:val="sk-SK" w:eastAsia="sk-SK" w:bidi="ar-SA"/>
        </w:rPr>
      </w:pPr>
    </w:p>
    <w:p w14:paraId="4E87BB58" w14:textId="77777777" w:rsidR="004B6DDD" w:rsidRPr="00A303E4" w:rsidRDefault="004B6DDD" w:rsidP="00775107">
      <w:pPr>
        <w:spacing w:line="240" w:lineRule="auto"/>
        <w:rPr>
          <w:rFonts w:ascii="Arial Narrow" w:hAnsi="Arial Narrow" w:cstheme="minorHAnsi"/>
          <w:highlight w:val="yellow"/>
          <w:lang w:val="sk-SK" w:eastAsia="sk-SK" w:bidi="ar-SA"/>
        </w:rPr>
      </w:pPr>
    </w:p>
    <w:p w14:paraId="482B10EF" w14:textId="77777777" w:rsidR="004B6DDD" w:rsidRPr="00A303E4" w:rsidRDefault="004B6DDD" w:rsidP="00775107">
      <w:pPr>
        <w:spacing w:line="240" w:lineRule="auto"/>
        <w:rPr>
          <w:rFonts w:ascii="Arial Narrow" w:hAnsi="Arial Narrow" w:cstheme="minorHAnsi"/>
          <w:highlight w:val="yellow"/>
          <w:lang w:val="sk-SK" w:eastAsia="sk-SK" w:bidi="ar-SA"/>
        </w:rPr>
      </w:pPr>
    </w:p>
    <w:p w14:paraId="3735853B" w14:textId="77777777" w:rsidR="004B6DDD" w:rsidRPr="00A303E4" w:rsidRDefault="004B6DDD" w:rsidP="00775107">
      <w:pPr>
        <w:spacing w:line="240" w:lineRule="auto"/>
        <w:rPr>
          <w:rFonts w:ascii="Arial Narrow" w:hAnsi="Arial Narrow" w:cstheme="minorHAnsi"/>
          <w:highlight w:val="yellow"/>
          <w:lang w:val="sk-SK" w:eastAsia="sk-SK" w:bidi="ar-SA"/>
        </w:rPr>
      </w:pPr>
    </w:p>
    <w:p w14:paraId="1B44EB33" w14:textId="77777777" w:rsidR="004B6DDD" w:rsidRPr="00A303E4" w:rsidRDefault="004B6DDD" w:rsidP="00775107">
      <w:pPr>
        <w:spacing w:line="240" w:lineRule="auto"/>
        <w:rPr>
          <w:rFonts w:ascii="Arial Narrow" w:hAnsi="Arial Narrow" w:cstheme="minorHAnsi"/>
          <w:highlight w:val="yellow"/>
          <w:lang w:val="sk-SK" w:eastAsia="sk-SK" w:bidi="ar-SA"/>
        </w:rPr>
      </w:pPr>
    </w:p>
    <w:p w14:paraId="3DFFB0EF" w14:textId="77777777" w:rsidR="004B6DDD" w:rsidRPr="00A303E4" w:rsidRDefault="004B6DDD" w:rsidP="00775107">
      <w:pPr>
        <w:spacing w:line="240" w:lineRule="auto"/>
        <w:rPr>
          <w:rFonts w:ascii="Arial Narrow" w:hAnsi="Arial Narrow" w:cstheme="minorHAnsi"/>
          <w:highlight w:val="yellow"/>
          <w:lang w:val="sk-SK" w:eastAsia="sk-SK" w:bidi="ar-SA"/>
        </w:rPr>
      </w:pPr>
    </w:p>
    <w:p w14:paraId="15339D83" w14:textId="77777777" w:rsidR="004B6DDD" w:rsidRPr="00A303E4" w:rsidRDefault="004B6DDD" w:rsidP="00775107">
      <w:pPr>
        <w:spacing w:line="240" w:lineRule="auto"/>
        <w:rPr>
          <w:rFonts w:ascii="Arial Narrow" w:hAnsi="Arial Narrow" w:cstheme="minorHAnsi"/>
          <w:highlight w:val="yellow"/>
          <w:lang w:val="sk-SK" w:eastAsia="sk-SK" w:bidi="ar-SA"/>
        </w:rPr>
      </w:pPr>
    </w:p>
    <w:p w14:paraId="782E7883" w14:textId="77777777" w:rsidR="004B6DDD" w:rsidRPr="00A303E4" w:rsidRDefault="004B6DDD" w:rsidP="00775107">
      <w:pPr>
        <w:spacing w:line="240" w:lineRule="auto"/>
        <w:rPr>
          <w:rFonts w:ascii="Arial Narrow" w:hAnsi="Arial Narrow" w:cstheme="minorHAnsi"/>
          <w:highlight w:val="yellow"/>
          <w:lang w:val="sk-SK" w:eastAsia="sk-SK" w:bidi="ar-SA"/>
        </w:rPr>
      </w:pPr>
    </w:p>
    <w:p w14:paraId="29D23633" w14:textId="77777777" w:rsidR="004B6DDD" w:rsidRPr="00A303E4" w:rsidRDefault="004B6DDD" w:rsidP="00775107">
      <w:pPr>
        <w:spacing w:line="240" w:lineRule="auto"/>
        <w:rPr>
          <w:rFonts w:ascii="Arial Narrow" w:hAnsi="Arial Narrow" w:cstheme="minorHAnsi"/>
          <w:highlight w:val="yellow"/>
          <w:lang w:val="sk-SK" w:eastAsia="sk-SK" w:bidi="ar-SA"/>
        </w:rPr>
      </w:pPr>
    </w:p>
    <w:p w14:paraId="0075F8B4" w14:textId="77777777" w:rsidR="004B6DDD" w:rsidRPr="00A303E4" w:rsidRDefault="004B6DDD" w:rsidP="00775107">
      <w:pPr>
        <w:spacing w:line="240" w:lineRule="auto"/>
        <w:rPr>
          <w:rFonts w:ascii="Arial Narrow" w:hAnsi="Arial Narrow" w:cstheme="minorHAnsi"/>
          <w:highlight w:val="yellow"/>
          <w:lang w:val="sk-SK" w:eastAsia="sk-SK" w:bidi="ar-SA"/>
        </w:rPr>
        <w:sectPr w:rsidR="004B6DDD" w:rsidRPr="00A303E4" w:rsidSect="008B1CC0">
          <w:headerReference w:type="default" r:id="rId10"/>
          <w:footerReference w:type="default" r:id="rId11"/>
          <w:headerReference w:type="first" r:id="rId12"/>
          <w:pgSz w:w="11907" w:h="16840"/>
          <w:pgMar w:top="1247" w:right="1474" w:bottom="1588" w:left="822" w:header="708" w:footer="708" w:gutter="0"/>
          <w:cols w:space="708"/>
          <w:titlePg/>
          <w:docGrid w:linePitch="360"/>
        </w:sectPr>
      </w:pPr>
    </w:p>
    <w:p w14:paraId="48D2D161" w14:textId="656C32F0" w:rsidR="004B6DDD" w:rsidRPr="00A303E4" w:rsidRDefault="000D7E5D" w:rsidP="00567D74">
      <w:pPr>
        <w:pStyle w:val="L1"/>
        <w:rPr>
          <w:sz w:val="24"/>
          <w:lang w:val="sk-SK"/>
        </w:rPr>
      </w:pPr>
      <w:bookmarkStart w:id="12" w:name="_Toc419362511"/>
      <w:bookmarkStart w:id="13" w:name="_Toc423553507"/>
      <w:r w:rsidRPr="00A303E4">
        <w:rPr>
          <w:sz w:val="24"/>
          <w:lang w:val="sk-SK"/>
        </w:rPr>
        <w:t xml:space="preserve">Prehľad </w:t>
      </w:r>
      <w:r w:rsidR="00255BA1" w:rsidRPr="00A303E4">
        <w:rPr>
          <w:sz w:val="24"/>
          <w:lang w:val="sk-SK"/>
        </w:rPr>
        <w:t>Hodnotiac</w:t>
      </w:r>
      <w:r w:rsidRPr="00A303E4">
        <w:rPr>
          <w:sz w:val="24"/>
          <w:lang w:val="sk-SK"/>
        </w:rPr>
        <w:t>ich</w:t>
      </w:r>
      <w:r w:rsidR="00255BA1" w:rsidRPr="00A303E4">
        <w:rPr>
          <w:sz w:val="24"/>
          <w:lang w:val="sk-SK"/>
        </w:rPr>
        <w:t xml:space="preserve"> kritéri</w:t>
      </w:r>
      <w:r w:rsidRPr="00A303E4">
        <w:rPr>
          <w:sz w:val="24"/>
          <w:lang w:val="sk-SK"/>
        </w:rPr>
        <w:t>í</w:t>
      </w:r>
      <w:r w:rsidR="00255BA1" w:rsidRPr="00A303E4">
        <w:rPr>
          <w:sz w:val="24"/>
          <w:lang w:val="sk-SK"/>
        </w:rPr>
        <w:t xml:space="preserve"> a </w:t>
      </w:r>
      <w:r w:rsidR="004B6DDD" w:rsidRPr="00A303E4">
        <w:rPr>
          <w:sz w:val="24"/>
          <w:lang w:val="sk-SK"/>
        </w:rPr>
        <w:t xml:space="preserve">SPôSOB </w:t>
      </w:r>
      <w:r w:rsidR="00255BA1" w:rsidRPr="00A303E4">
        <w:rPr>
          <w:sz w:val="24"/>
          <w:lang w:val="sk-SK"/>
        </w:rPr>
        <w:t xml:space="preserve">ich </w:t>
      </w:r>
      <w:r w:rsidR="004B6DDD" w:rsidRPr="00A303E4">
        <w:rPr>
          <w:sz w:val="24"/>
          <w:lang w:val="sk-SK"/>
        </w:rPr>
        <w:t>APLIKÁCIE</w:t>
      </w:r>
      <w:bookmarkEnd w:id="12"/>
      <w:bookmarkEnd w:id="13"/>
    </w:p>
    <w:p w14:paraId="5AB754B9" w14:textId="77777777" w:rsidR="004B6DDD" w:rsidRPr="00A303E4" w:rsidRDefault="004B6DDD" w:rsidP="00775107">
      <w:pPr>
        <w:spacing w:line="240" w:lineRule="auto"/>
        <w:rPr>
          <w:rFonts w:ascii="Arial Narrow" w:hAnsi="Arial Narrow" w:cstheme="minorHAnsi"/>
          <w:lang w:val="sk-SK" w:eastAsia="sk-SK" w:bidi="ar-SA"/>
        </w:rPr>
      </w:pPr>
    </w:p>
    <w:tbl>
      <w:tblPr>
        <w:tblStyle w:val="Mriekatabuky"/>
        <w:tblW w:w="14220" w:type="dxa"/>
        <w:tblLayout w:type="fixed"/>
        <w:tblLook w:val="04A0" w:firstRow="1" w:lastRow="0" w:firstColumn="1" w:lastColumn="0" w:noHBand="0" w:noVBand="1"/>
      </w:tblPr>
      <w:tblGrid>
        <w:gridCol w:w="14220"/>
      </w:tblGrid>
      <w:tr w:rsidR="008D3466" w:rsidRPr="00A303E4" w14:paraId="3F92A203" w14:textId="77777777" w:rsidTr="004B6DDD">
        <w:trPr>
          <w:trHeight w:val="676"/>
          <w:tblHeader/>
        </w:trPr>
        <w:tc>
          <w:tcPr>
            <w:tcW w:w="14220" w:type="dxa"/>
            <w:shd w:val="clear" w:color="auto" w:fill="1F497D" w:themeFill="text2"/>
            <w:vAlign w:val="center"/>
          </w:tcPr>
          <w:p w14:paraId="463A2462" w14:textId="50A05E21" w:rsidR="00567D74" w:rsidRPr="00A303E4" w:rsidRDefault="008D3466" w:rsidP="00C715C1">
            <w:pPr>
              <w:pStyle w:val="TabNadpis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SÚSTAVA HODNOTIACICH KRITÉRIÍ  –  PROJEKTY OPERAČNÉHO PROGRAMU INTEGROVANÁ INFRAŠTRUKTÚRA</w:t>
            </w:r>
            <w:r w:rsidR="00567D74"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, PRIORITN</w:t>
            </w:r>
            <w:r w:rsidR="004E6890"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É</w:t>
            </w:r>
            <w:r w:rsidR="00567D74"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 xml:space="preserve"> OS</w:t>
            </w:r>
            <w:r w:rsidR="004E6890"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I</w:t>
            </w:r>
            <w:r w:rsidR="00567D74"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 xml:space="preserve"> </w:t>
            </w:r>
            <w:r w:rsidR="004E6890"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1</w:t>
            </w:r>
            <w:r w:rsidR="00567D74"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 xml:space="preserve"> a</w:t>
            </w:r>
            <w:r w:rsidR="004E6890"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ž</w:t>
            </w:r>
            <w:r w:rsidR="00567D74"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 xml:space="preserve"> 6</w:t>
            </w:r>
          </w:p>
        </w:tc>
      </w:tr>
    </w:tbl>
    <w:p w14:paraId="39C591E0" w14:textId="77777777" w:rsidR="00567D74" w:rsidRPr="00A303E4" w:rsidRDefault="00567D74" w:rsidP="008F6800">
      <w:pPr>
        <w:pStyle w:val="Popis"/>
        <w:keepNext/>
        <w:rPr>
          <w:rFonts w:ascii="Arial Narrow" w:hAnsi="Arial Narrow" w:cstheme="minorHAnsi"/>
          <w:b w:val="0"/>
          <w:sz w:val="20"/>
          <w:szCs w:val="20"/>
          <w:lang w:val="sk-SK"/>
        </w:rPr>
      </w:pPr>
    </w:p>
    <w:p w14:paraId="775E21D5" w14:textId="77777777" w:rsidR="008F6800" w:rsidRPr="00A303E4" w:rsidRDefault="008F6800" w:rsidP="008F6800">
      <w:pPr>
        <w:pStyle w:val="Popis"/>
        <w:keepNext/>
        <w:rPr>
          <w:rFonts w:ascii="Arial Narrow" w:hAnsi="Arial Narrow" w:cstheme="minorHAnsi"/>
          <w:b w:val="0"/>
          <w:sz w:val="20"/>
          <w:szCs w:val="20"/>
          <w:lang w:val="sk-SK"/>
        </w:rPr>
      </w:pPr>
      <w:r w:rsidRPr="00A303E4">
        <w:rPr>
          <w:rFonts w:ascii="Arial Narrow" w:hAnsi="Arial Narrow" w:cstheme="minorHAnsi"/>
          <w:b w:val="0"/>
          <w:sz w:val="20"/>
          <w:szCs w:val="20"/>
          <w:lang w:val="sk-SK"/>
        </w:rPr>
        <w:t>PRÍSPEVOK PROJEKTU K CIEĽOM A VÝSLEDKOM OP A PRIORITNEJ OSI</w:t>
      </w:r>
    </w:p>
    <w:tbl>
      <w:tblPr>
        <w:tblStyle w:val="Mriekatabuky"/>
        <w:tblW w:w="14220" w:type="dxa"/>
        <w:tblLayout w:type="fixed"/>
        <w:tblLook w:val="04A0" w:firstRow="1" w:lastRow="0" w:firstColumn="1" w:lastColumn="0" w:noHBand="0" w:noVBand="1"/>
      </w:tblPr>
      <w:tblGrid>
        <w:gridCol w:w="367"/>
        <w:gridCol w:w="1442"/>
        <w:gridCol w:w="567"/>
        <w:gridCol w:w="1985"/>
        <w:gridCol w:w="1444"/>
        <w:gridCol w:w="3659"/>
        <w:gridCol w:w="992"/>
        <w:gridCol w:w="3764"/>
      </w:tblGrid>
      <w:tr w:rsidR="005E10A7" w:rsidRPr="00A303E4" w14:paraId="185BA071" w14:textId="77777777" w:rsidTr="00D61398">
        <w:trPr>
          <w:trHeight w:val="1024"/>
          <w:tblHeader/>
        </w:trPr>
        <w:tc>
          <w:tcPr>
            <w:tcW w:w="1809" w:type="dxa"/>
            <w:gridSpan w:val="2"/>
            <w:shd w:val="clear" w:color="auto" w:fill="1F497D" w:themeFill="text2"/>
          </w:tcPr>
          <w:p w14:paraId="7144D2ED" w14:textId="77777777" w:rsidR="005E10A7" w:rsidRPr="00A303E4" w:rsidRDefault="002A7A79" w:rsidP="002677A1">
            <w:pPr>
              <w:pStyle w:val="TabNadpis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H</w:t>
            </w:r>
            <w:r w:rsidR="005E10A7"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odnotená oblasť</w:t>
            </w:r>
          </w:p>
        </w:tc>
        <w:tc>
          <w:tcPr>
            <w:tcW w:w="2552" w:type="dxa"/>
            <w:gridSpan w:val="2"/>
            <w:shd w:val="clear" w:color="auto" w:fill="1F497D" w:themeFill="text2"/>
          </w:tcPr>
          <w:p w14:paraId="785CB353" w14:textId="77777777" w:rsidR="005E10A7" w:rsidRPr="00A303E4" w:rsidRDefault="002A7A79" w:rsidP="002677A1">
            <w:pPr>
              <w:pStyle w:val="TabNadpis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H</w:t>
            </w:r>
            <w:r w:rsidR="005E10A7"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odnotiace kritérium</w:t>
            </w:r>
          </w:p>
        </w:tc>
        <w:tc>
          <w:tcPr>
            <w:tcW w:w="1444" w:type="dxa"/>
            <w:shd w:val="clear" w:color="auto" w:fill="1F497D" w:themeFill="text2"/>
          </w:tcPr>
          <w:p w14:paraId="17586048" w14:textId="77777777" w:rsidR="005E10A7" w:rsidRPr="00A303E4" w:rsidRDefault="002A7A79" w:rsidP="00AC6745">
            <w:pPr>
              <w:pStyle w:val="TabNadpis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T</w:t>
            </w:r>
            <w:r w:rsidR="005E10A7"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 xml:space="preserve">yp kritéria </w:t>
            </w:r>
          </w:p>
        </w:tc>
        <w:tc>
          <w:tcPr>
            <w:tcW w:w="3659" w:type="dxa"/>
            <w:shd w:val="clear" w:color="auto" w:fill="1F497D" w:themeFill="text2"/>
          </w:tcPr>
          <w:p w14:paraId="347257A4" w14:textId="77777777" w:rsidR="005E10A7" w:rsidRPr="00A303E4" w:rsidRDefault="002A7A79" w:rsidP="002677A1">
            <w:pPr>
              <w:pStyle w:val="TabNadpis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P</w:t>
            </w:r>
            <w:r w:rsidR="005E10A7"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redmet hodnotenia</w:t>
            </w:r>
          </w:p>
        </w:tc>
        <w:tc>
          <w:tcPr>
            <w:tcW w:w="992" w:type="dxa"/>
            <w:shd w:val="clear" w:color="auto" w:fill="1F497D" w:themeFill="text2"/>
          </w:tcPr>
          <w:p w14:paraId="2198EBDF" w14:textId="77777777" w:rsidR="005E10A7" w:rsidRPr="00A303E4" w:rsidRDefault="002A7A79" w:rsidP="002677A1">
            <w:pPr>
              <w:pStyle w:val="TabNadpis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H</w:t>
            </w:r>
            <w:r w:rsidR="005E10A7"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odno-</w:t>
            </w:r>
          </w:p>
          <w:p w14:paraId="029D93D2" w14:textId="77777777" w:rsidR="005E10A7" w:rsidRPr="00A303E4" w:rsidRDefault="005E10A7" w:rsidP="002677A1">
            <w:pPr>
              <w:pStyle w:val="TabNadpis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tenie</w:t>
            </w:r>
          </w:p>
        </w:tc>
        <w:tc>
          <w:tcPr>
            <w:tcW w:w="3764" w:type="dxa"/>
            <w:shd w:val="clear" w:color="auto" w:fill="1F497D" w:themeFill="text2"/>
          </w:tcPr>
          <w:p w14:paraId="723C8F8A" w14:textId="77777777" w:rsidR="005E10A7" w:rsidRPr="00A303E4" w:rsidRDefault="002A7A79" w:rsidP="002677A1">
            <w:pPr>
              <w:pStyle w:val="TabNadpis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S</w:t>
            </w:r>
            <w:r w:rsidR="005E10A7"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pôsob aplikácie hodnotiaceho kritéria</w:t>
            </w:r>
          </w:p>
        </w:tc>
      </w:tr>
      <w:tr w:rsidR="00DD7250" w:rsidRPr="00A303E4" w14:paraId="1F50D05E" w14:textId="77777777" w:rsidTr="006D5F37">
        <w:trPr>
          <w:trHeight w:val="394"/>
        </w:trPr>
        <w:tc>
          <w:tcPr>
            <w:tcW w:w="367" w:type="dxa"/>
            <w:vMerge w:val="restart"/>
          </w:tcPr>
          <w:p w14:paraId="0E26CA79" w14:textId="59ECD7AF" w:rsidR="00DD7250" w:rsidRPr="00A303E4" w:rsidRDefault="00DD7250" w:rsidP="002677A1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</w:rPr>
              <w:t>1.</w:t>
            </w:r>
          </w:p>
        </w:tc>
        <w:tc>
          <w:tcPr>
            <w:tcW w:w="1442" w:type="dxa"/>
            <w:vMerge w:val="restart"/>
          </w:tcPr>
          <w:p w14:paraId="01323903" w14:textId="674341D9" w:rsidR="00DD7250" w:rsidRPr="00A303E4" w:rsidRDefault="00DD7250" w:rsidP="00A652F1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</w:rPr>
              <w:t xml:space="preserve">Príspevok projektu k cieľom a výsledkom OP a prioritnej osi </w:t>
            </w:r>
          </w:p>
        </w:tc>
        <w:tc>
          <w:tcPr>
            <w:tcW w:w="567" w:type="dxa"/>
            <w:vMerge w:val="restart"/>
          </w:tcPr>
          <w:p w14:paraId="7EC1CC47" w14:textId="23381109" w:rsidR="00DD7250" w:rsidRPr="00A303E4" w:rsidRDefault="00DD7250" w:rsidP="002677A1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</w:rPr>
              <w:t>1.1</w:t>
            </w:r>
          </w:p>
        </w:tc>
        <w:tc>
          <w:tcPr>
            <w:tcW w:w="1985" w:type="dxa"/>
            <w:vMerge w:val="restart"/>
          </w:tcPr>
          <w:p w14:paraId="6BC6B5BB" w14:textId="6FF6ECA6" w:rsidR="00DD7250" w:rsidRPr="00A303E4" w:rsidRDefault="00DD7250" w:rsidP="00C715C1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</w:rPr>
              <w:t>Súlad projektu so stratégiou operačného programu</w:t>
            </w:r>
          </w:p>
        </w:tc>
        <w:tc>
          <w:tcPr>
            <w:tcW w:w="1444" w:type="dxa"/>
            <w:vMerge w:val="restart"/>
          </w:tcPr>
          <w:p w14:paraId="4136A891" w14:textId="77777777" w:rsidR="00DD7250" w:rsidRPr="00A303E4" w:rsidRDefault="00DD7250" w:rsidP="002677A1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</w:rPr>
              <w:t>vylučujúce</w:t>
            </w:r>
          </w:p>
        </w:tc>
        <w:tc>
          <w:tcPr>
            <w:tcW w:w="3659" w:type="dxa"/>
            <w:vMerge w:val="restart"/>
          </w:tcPr>
          <w:p w14:paraId="1BDA4147" w14:textId="7DDE799F" w:rsidR="00DD7250" w:rsidRPr="00A303E4" w:rsidRDefault="00DD7250" w:rsidP="008D6270">
            <w:pPr>
              <w:pStyle w:val="Tabtext"/>
              <w:jc w:val="both"/>
              <w:rPr>
                <w:rFonts w:ascii="Arial Narrow" w:hAnsi="Arial Narrow" w:cs="Calibri"/>
                <w:sz w:val="20"/>
              </w:rPr>
            </w:pPr>
            <w:r w:rsidRPr="00A303E4">
              <w:rPr>
                <w:rFonts w:ascii="Arial Narrow" w:hAnsi="Arial Narrow" w:cs="Calibri"/>
                <w:sz w:val="20"/>
              </w:rPr>
              <w:t>Posudzuje sa súlad fázy II so stratégiou OPII v príslušnej oblasti podpory, t.j. súlad s:</w:t>
            </w:r>
          </w:p>
          <w:p w14:paraId="1F070EA5" w14:textId="77777777" w:rsidR="00DD7250" w:rsidRPr="00A303E4" w:rsidRDefault="00DD7250" w:rsidP="00DD7250">
            <w:pPr>
              <w:pStyle w:val="Tabtext"/>
              <w:numPr>
                <w:ilvl w:val="0"/>
                <w:numId w:val="20"/>
              </w:numPr>
              <w:ind w:left="291" w:hanging="291"/>
              <w:rPr>
                <w:rFonts w:ascii="Arial Narrow" w:hAnsi="Arial Narrow" w:cs="Calibri"/>
                <w:sz w:val="20"/>
              </w:rPr>
            </w:pPr>
            <w:r w:rsidRPr="00A303E4">
              <w:rPr>
                <w:rFonts w:ascii="Arial Narrow" w:hAnsi="Arial Narrow" w:cs="Calibri"/>
                <w:sz w:val="20"/>
              </w:rPr>
              <w:t>príslušným špecifickým cieľom (cieľmi ak relevantné),</w:t>
            </w:r>
          </w:p>
          <w:p w14:paraId="6CC99F37" w14:textId="77777777" w:rsidR="00DD7250" w:rsidRPr="00A303E4" w:rsidRDefault="00DD7250" w:rsidP="00DD7250">
            <w:pPr>
              <w:pStyle w:val="Tabtext"/>
              <w:numPr>
                <w:ilvl w:val="0"/>
                <w:numId w:val="20"/>
              </w:numPr>
              <w:ind w:left="291" w:hanging="291"/>
              <w:rPr>
                <w:rFonts w:ascii="Arial Narrow" w:hAnsi="Arial Narrow" w:cs="Calibri"/>
                <w:sz w:val="20"/>
              </w:rPr>
            </w:pPr>
            <w:r w:rsidRPr="00A303E4">
              <w:rPr>
                <w:rFonts w:ascii="Arial Narrow" w:hAnsi="Arial Narrow" w:cs="Calibri"/>
                <w:sz w:val="20"/>
              </w:rPr>
              <w:t>očakávanými výsledkami,</w:t>
            </w:r>
          </w:p>
          <w:p w14:paraId="0DEDE191" w14:textId="77777777" w:rsidR="00DD7250" w:rsidRPr="00A303E4" w:rsidRDefault="00DD7250" w:rsidP="00DD7250">
            <w:pPr>
              <w:pStyle w:val="Tabtext"/>
              <w:numPr>
                <w:ilvl w:val="0"/>
                <w:numId w:val="20"/>
              </w:numPr>
              <w:ind w:left="291" w:hanging="291"/>
              <w:rPr>
                <w:rFonts w:ascii="Arial Narrow" w:hAnsi="Arial Narrow" w:cs="Calibri"/>
                <w:sz w:val="20"/>
              </w:rPr>
            </w:pPr>
            <w:r w:rsidRPr="00A303E4">
              <w:rPr>
                <w:rFonts w:ascii="Arial Narrow" w:hAnsi="Arial Narrow" w:cs="Calibri"/>
                <w:sz w:val="20"/>
              </w:rPr>
              <w:t>definovanými oprávnenými aktivitami,</w:t>
            </w:r>
          </w:p>
          <w:p w14:paraId="79F33065" w14:textId="77777777" w:rsidR="00DD7250" w:rsidRPr="00A303E4" w:rsidRDefault="00DD7250" w:rsidP="00DD7250">
            <w:pPr>
              <w:pStyle w:val="Tabtext"/>
              <w:numPr>
                <w:ilvl w:val="0"/>
                <w:numId w:val="20"/>
              </w:numPr>
              <w:ind w:left="291" w:hanging="291"/>
              <w:rPr>
                <w:rFonts w:ascii="Arial Narrow" w:hAnsi="Arial Narrow" w:cs="Calibri"/>
                <w:sz w:val="20"/>
              </w:rPr>
            </w:pPr>
            <w:r w:rsidRPr="00A303E4">
              <w:rPr>
                <w:rFonts w:ascii="Arial Narrow" w:hAnsi="Arial Narrow" w:cs="Calibri"/>
                <w:sz w:val="20"/>
              </w:rPr>
              <w:t>príslušnými ukazovateľmi stanovenými pre  fázované projekty vo vyzvaní na predkladanie ŽoNFP a zodpovedajúcimi špecifickému cieľu.</w:t>
            </w:r>
          </w:p>
          <w:p w14:paraId="57C319D1" w14:textId="734DFE11" w:rsidR="00DD7250" w:rsidRPr="009A52B3" w:rsidRDefault="00DD7250" w:rsidP="009A52B3">
            <w:pPr>
              <w:spacing w:line="240" w:lineRule="auto"/>
              <w:jc w:val="both"/>
              <w:rPr>
                <w:rFonts w:ascii="Arial Narrow" w:hAnsi="Arial Narrow" w:cs="Calibri"/>
                <w:lang w:val="sk-SK"/>
              </w:rPr>
            </w:pPr>
            <w:r w:rsidRPr="00A303E4">
              <w:rPr>
                <w:rFonts w:ascii="Arial Narrow" w:hAnsi="Arial Narrow" w:cs="Calibri"/>
                <w:lang w:val="sk-SK"/>
              </w:rPr>
              <w:br/>
              <w:t xml:space="preserve">Na rozdiel od administratívneho overenia ide o hĺbkové posúdenie vecnej (obsahovej) stránky projektu z hľadiska jeho súladu so stratégiou a cieľmi jednej z prioritných osí 1 až 6 OPII. </w:t>
            </w:r>
          </w:p>
        </w:tc>
        <w:tc>
          <w:tcPr>
            <w:tcW w:w="992" w:type="dxa"/>
          </w:tcPr>
          <w:p w14:paraId="72C25870" w14:textId="7C156062" w:rsidR="00DD7250" w:rsidRPr="00A303E4" w:rsidRDefault="00DD7250" w:rsidP="002677A1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="Calibri"/>
                <w:sz w:val="20"/>
              </w:rPr>
              <w:t>Nie</w:t>
            </w:r>
          </w:p>
        </w:tc>
        <w:tc>
          <w:tcPr>
            <w:tcW w:w="3764" w:type="dxa"/>
          </w:tcPr>
          <w:p w14:paraId="24C7C803" w14:textId="63D9EF38" w:rsidR="00DD7250" w:rsidRPr="00A303E4" w:rsidRDefault="00DD7250" w:rsidP="005B6D7E">
            <w:pPr>
              <w:pStyle w:val="Tabtext"/>
              <w:jc w:val="both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="Calibri"/>
                <w:sz w:val="20"/>
              </w:rPr>
              <w:t xml:space="preserve">Hlavné aktivity projektu </w:t>
            </w:r>
            <w:r w:rsidRPr="00A303E4">
              <w:rPr>
                <w:rFonts w:ascii="Arial Narrow" w:hAnsi="Arial Narrow" w:cs="Calibri"/>
                <w:b/>
                <w:sz w:val="20"/>
              </w:rPr>
              <w:t>nie sú</w:t>
            </w:r>
            <w:r w:rsidRPr="00A303E4">
              <w:rPr>
                <w:rFonts w:ascii="Arial Narrow" w:hAnsi="Arial Narrow" w:cs="Calibri"/>
                <w:sz w:val="20"/>
              </w:rPr>
              <w:t xml:space="preserve"> v súlade so stratégiou OPII v danej oblasti, resp. ich súlad je iba v deklaratívnej rovine. Projekt (druhá fáza) tak </w:t>
            </w:r>
            <w:r w:rsidRPr="00A303E4">
              <w:rPr>
                <w:rFonts w:ascii="Arial Narrow" w:hAnsi="Arial Narrow" w:cs="Calibri"/>
                <w:b/>
                <w:sz w:val="20"/>
              </w:rPr>
              <w:t>nie je</w:t>
            </w:r>
            <w:r w:rsidRPr="00A303E4">
              <w:rPr>
                <w:rFonts w:ascii="Arial Narrow" w:hAnsi="Arial Narrow" w:cs="Calibri"/>
                <w:sz w:val="20"/>
              </w:rPr>
              <w:t xml:space="preserve"> </w:t>
            </w:r>
            <w:r w:rsidRPr="00A303E4">
              <w:rPr>
                <w:rFonts w:ascii="Arial Narrow" w:hAnsi="Arial Narrow" w:cs="Calibri"/>
                <w:b/>
                <w:sz w:val="20"/>
              </w:rPr>
              <w:t>oprávnený</w:t>
            </w:r>
            <w:r w:rsidRPr="00A303E4">
              <w:rPr>
                <w:rFonts w:ascii="Arial Narrow" w:hAnsi="Arial Narrow" w:cs="Calibri"/>
                <w:sz w:val="20"/>
              </w:rPr>
              <w:t xml:space="preserve"> na financovanie v programovom období 2014 – 2020 z OPII.</w:t>
            </w:r>
          </w:p>
        </w:tc>
      </w:tr>
      <w:tr w:rsidR="00DD7250" w:rsidRPr="00A303E4" w14:paraId="60E4350A" w14:textId="77777777" w:rsidTr="00DD7250">
        <w:trPr>
          <w:trHeight w:val="863"/>
        </w:trPr>
        <w:tc>
          <w:tcPr>
            <w:tcW w:w="367" w:type="dxa"/>
            <w:vMerge/>
          </w:tcPr>
          <w:p w14:paraId="7A565F3E" w14:textId="77777777" w:rsidR="00DD7250" w:rsidRPr="00A303E4" w:rsidRDefault="00DD7250" w:rsidP="002677A1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1442" w:type="dxa"/>
            <w:vMerge/>
          </w:tcPr>
          <w:p w14:paraId="5E90B719" w14:textId="77777777" w:rsidR="00DD7250" w:rsidRPr="00A303E4" w:rsidRDefault="00DD7250" w:rsidP="002677A1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567" w:type="dxa"/>
            <w:vMerge/>
          </w:tcPr>
          <w:p w14:paraId="70CD115F" w14:textId="77777777" w:rsidR="00DD7250" w:rsidRPr="00A303E4" w:rsidRDefault="00DD7250" w:rsidP="002677A1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1985" w:type="dxa"/>
            <w:vMerge/>
          </w:tcPr>
          <w:p w14:paraId="06205ACF" w14:textId="77777777" w:rsidR="00DD7250" w:rsidRPr="00A303E4" w:rsidRDefault="00DD7250" w:rsidP="002677A1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1444" w:type="dxa"/>
            <w:vMerge/>
          </w:tcPr>
          <w:p w14:paraId="22485CE4" w14:textId="77777777" w:rsidR="00DD7250" w:rsidRPr="00A303E4" w:rsidRDefault="00DD7250" w:rsidP="002677A1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3659" w:type="dxa"/>
            <w:vMerge/>
            <w:vAlign w:val="center"/>
          </w:tcPr>
          <w:p w14:paraId="4D205851" w14:textId="77777777" w:rsidR="00DD7250" w:rsidRPr="00A303E4" w:rsidRDefault="00DD7250" w:rsidP="002677A1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992" w:type="dxa"/>
          </w:tcPr>
          <w:p w14:paraId="6CE8EBD2" w14:textId="3ABB3154" w:rsidR="00DD7250" w:rsidRPr="00A303E4" w:rsidRDefault="00DD7250" w:rsidP="002677A1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="Calibri"/>
                <w:sz w:val="20"/>
              </w:rPr>
              <w:t>Áno</w:t>
            </w:r>
          </w:p>
        </w:tc>
        <w:tc>
          <w:tcPr>
            <w:tcW w:w="3764" w:type="dxa"/>
          </w:tcPr>
          <w:p w14:paraId="3EABD3AC" w14:textId="05E0B082" w:rsidR="00DD7250" w:rsidRPr="00A303E4" w:rsidRDefault="00DD7250" w:rsidP="00B94BCF">
            <w:pPr>
              <w:pStyle w:val="Tabtext"/>
              <w:jc w:val="both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="Calibri"/>
                <w:sz w:val="20"/>
              </w:rPr>
              <w:t xml:space="preserve">Hlavné aktivity projektu </w:t>
            </w:r>
            <w:r w:rsidRPr="00A303E4">
              <w:rPr>
                <w:rFonts w:ascii="Arial Narrow" w:hAnsi="Arial Narrow" w:cs="Calibri"/>
                <w:b/>
                <w:sz w:val="20"/>
              </w:rPr>
              <w:t>sú</w:t>
            </w:r>
            <w:r w:rsidRPr="00A303E4">
              <w:rPr>
                <w:rFonts w:ascii="Arial Narrow" w:hAnsi="Arial Narrow" w:cs="Calibri"/>
                <w:sz w:val="20"/>
              </w:rPr>
              <w:t xml:space="preserve"> v súlade so stratégiou OPII v danej oblasti. Projekt (druhá fáza) </w:t>
            </w:r>
            <w:r w:rsidRPr="00A303E4">
              <w:rPr>
                <w:rFonts w:ascii="Arial Narrow" w:hAnsi="Arial Narrow" w:cs="Calibri"/>
                <w:b/>
                <w:sz w:val="20"/>
              </w:rPr>
              <w:t>je oprávnený</w:t>
            </w:r>
            <w:r w:rsidRPr="00A303E4">
              <w:rPr>
                <w:rFonts w:ascii="Arial Narrow" w:hAnsi="Arial Narrow" w:cs="Calibri"/>
                <w:sz w:val="20"/>
              </w:rPr>
              <w:t xml:space="preserve"> na financovanie v programovom 2014 – 2020 z OPII.  </w:t>
            </w:r>
          </w:p>
        </w:tc>
      </w:tr>
    </w:tbl>
    <w:p w14:paraId="53D699EF" w14:textId="77777777" w:rsidR="008F6800" w:rsidRPr="00A303E4" w:rsidRDefault="008F6800" w:rsidP="008F6800">
      <w:pPr>
        <w:pStyle w:val="Popis"/>
        <w:keepNext/>
        <w:rPr>
          <w:rFonts w:ascii="Arial Narrow" w:hAnsi="Arial Narrow" w:cstheme="minorHAnsi"/>
          <w:sz w:val="20"/>
          <w:szCs w:val="20"/>
          <w:lang w:val="sk-SK"/>
        </w:rPr>
      </w:pPr>
      <w:r w:rsidRPr="00A303E4">
        <w:rPr>
          <w:rFonts w:ascii="Arial Narrow" w:hAnsi="Arial Narrow" w:cstheme="minorHAnsi"/>
          <w:b w:val="0"/>
          <w:sz w:val="20"/>
          <w:szCs w:val="20"/>
          <w:lang w:val="sk-SK"/>
        </w:rPr>
        <w:t>NAVRHOVANÝ SPÔSOB REALIZÁCIE PROJEKTU</w:t>
      </w:r>
    </w:p>
    <w:tbl>
      <w:tblPr>
        <w:tblStyle w:val="Mriekatabuky"/>
        <w:tblW w:w="14220" w:type="dxa"/>
        <w:tblLayout w:type="fixed"/>
        <w:tblLook w:val="04A0" w:firstRow="1" w:lastRow="0" w:firstColumn="1" w:lastColumn="0" w:noHBand="0" w:noVBand="1"/>
      </w:tblPr>
      <w:tblGrid>
        <w:gridCol w:w="367"/>
        <w:gridCol w:w="1442"/>
        <w:gridCol w:w="567"/>
        <w:gridCol w:w="1985"/>
        <w:gridCol w:w="1444"/>
        <w:gridCol w:w="3659"/>
        <w:gridCol w:w="992"/>
        <w:gridCol w:w="3764"/>
      </w:tblGrid>
      <w:tr w:rsidR="00777F52" w:rsidRPr="00A303E4" w14:paraId="6FDF6789" w14:textId="77777777" w:rsidTr="00777F52">
        <w:trPr>
          <w:trHeight w:val="1024"/>
          <w:tblHeader/>
        </w:trPr>
        <w:tc>
          <w:tcPr>
            <w:tcW w:w="1809" w:type="dxa"/>
            <w:gridSpan w:val="2"/>
            <w:shd w:val="clear" w:color="auto" w:fill="1F497D" w:themeFill="text2"/>
          </w:tcPr>
          <w:p w14:paraId="6ADC3CAA" w14:textId="77777777" w:rsidR="00777F52" w:rsidRPr="00A303E4" w:rsidRDefault="00777F52" w:rsidP="00777F52">
            <w:pPr>
              <w:pStyle w:val="TabNadpis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Hodnotená oblasť</w:t>
            </w:r>
          </w:p>
        </w:tc>
        <w:tc>
          <w:tcPr>
            <w:tcW w:w="2552" w:type="dxa"/>
            <w:gridSpan w:val="2"/>
            <w:shd w:val="clear" w:color="auto" w:fill="1F497D" w:themeFill="text2"/>
          </w:tcPr>
          <w:p w14:paraId="1E10339B" w14:textId="77777777" w:rsidR="00777F52" w:rsidRPr="00A303E4" w:rsidRDefault="00777F52" w:rsidP="00777F52">
            <w:pPr>
              <w:pStyle w:val="TabNadpis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Hodnotiace kritérium</w:t>
            </w:r>
          </w:p>
        </w:tc>
        <w:tc>
          <w:tcPr>
            <w:tcW w:w="1444" w:type="dxa"/>
            <w:shd w:val="clear" w:color="auto" w:fill="1F497D" w:themeFill="text2"/>
          </w:tcPr>
          <w:p w14:paraId="6E987FDF" w14:textId="77777777" w:rsidR="00777F52" w:rsidRPr="00A303E4" w:rsidRDefault="00777F52" w:rsidP="00AC6745">
            <w:pPr>
              <w:pStyle w:val="TabNadpis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 xml:space="preserve">Typ kritéria </w:t>
            </w:r>
          </w:p>
        </w:tc>
        <w:tc>
          <w:tcPr>
            <w:tcW w:w="3659" w:type="dxa"/>
            <w:shd w:val="clear" w:color="auto" w:fill="1F497D" w:themeFill="text2"/>
          </w:tcPr>
          <w:p w14:paraId="6B6E818D" w14:textId="77777777" w:rsidR="00777F52" w:rsidRPr="00A303E4" w:rsidRDefault="00777F52" w:rsidP="00777F52">
            <w:pPr>
              <w:pStyle w:val="TabNadpis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Predmet hodnotenia</w:t>
            </w:r>
          </w:p>
        </w:tc>
        <w:tc>
          <w:tcPr>
            <w:tcW w:w="992" w:type="dxa"/>
            <w:shd w:val="clear" w:color="auto" w:fill="1F497D" w:themeFill="text2"/>
          </w:tcPr>
          <w:p w14:paraId="096CDBA9" w14:textId="77777777" w:rsidR="00777F52" w:rsidRPr="00A303E4" w:rsidRDefault="00777F52" w:rsidP="00777F52">
            <w:pPr>
              <w:pStyle w:val="TabNadpis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Hodno-</w:t>
            </w:r>
          </w:p>
          <w:p w14:paraId="3033A95A" w14:textId="77777777" w:rsidR="00777F52" w:rsidRPr="00A303E4" w:rsidRDefault="00777F52" w:rsidP="00777F52">
            <w:pPr>
              <w:pStyle w:val="TabNadpis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tenie</w:t>
            </w:r>
          </w:p>
        </w:tc>
        <w:tc>
          <w:tcPr>
            <w:tcW w:w="3764" w:type="dxa"/>
            <w:shd w:val="clear" w:color="auto" w:fill="1F497D" w:themeFill="text2"/>
          </w:tcPr>
          <w:p w14:paraId="48F4BC0F" w14:textId="77777777" w:rsidR="00777F52" w:rsidRPr="00A303E4" w:rsidRDefault="00777F52" w:rsidP="00777F52">
            <w:pPr>
              <w:pStyle w:val="TabNadpis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Spôsob aplikácie hodnotiaceho kritéria</w:t>
            </w:r>
          </w:p>
        </w:tc>
      </w:tr>
      <w:tr w:rsidR="006A7F99" w:rsidRPr="00A303E4" w14:paraId="71C6B011" w14:textId="77777777" w:rsidTr="00777F52">
        <w:trPr>
          <w:trHeight w:val="394"/>
        </w:trPr>
        <w:tc>
          <w:tcPr>
            <w:tcW w:w="367" w:type="dxa"/>
            <w:vMerge w:val="restart"/>
          </w:tcPr>
          <w:p w14:paraId="63802300" w14:textId="77777777" w:rsidR="006A7F99" w:rsidRPr="00A303E4" w:rsidRDefault="006A7F99" w:rsidP="002677A1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</w:rPr>
              <w:t>2.</w:t>
            </w:r>
          </w:p>
          <w:p w14:paraId="6893D5AC" w14:textId="1AD0AC45" w:rsidR="006A7F99" w:rsidRPr="00A303E4" w:rsidRDefault="006A7F99" w:rsidP="006A7F99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1442" w:type="dxa"/>
            <w:vMerge w:val="restart"/>
          </w:tcPr>
          <w:p w14:paraId="3E4DA909" w14:textId="526D8C89" w:rsidR="006A7F99" w:rsidRPr="00A303E4" w:rsidRDefault="006A7F99" w:rsidP="006A7F99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/>
                <w:color w:val="000000"/>
                <w:sz w:val="20"/>
              </w:rPr>
              <w:t xml:space="preserve">Navrhovaný spôsob realizácie projektu </w:t>
            </w:r>
          </w:p>
          <w:p w14:paraId="0A791EB3" w14:textId="0071C6FD" w:rsidR="006A7F99" w:rsidRPr="00A303E4" w:rsidRDefault="006A7F99" w:rsidP="006D5F37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567" w:type="dxa"/>
            <w:vMerge w:val="restart"/>
          </w:tcPr>
          <w:p w14:paraId="639B6C20" w14:textId="50997C62" w:rsidR="006A7F99" w:rsidRPr="00A303E4" w:rsidRDefault="006A7F99" w:rsidP="002677A1">
            <w:pPr>
              <w:rPr>
                <w:rFonts w:ascii="Arial Narrow" w:hAnsi="Arial Narrow" w:cstheme="minorHAnsi"/>
                <w:lang w:val="sk-SK" w:eastAsia="sk-SK" w:bidi="ar-SA"/>
              </w:rPr>
            </w:pPr>
            <w:r w:rsidRPr="00A303E4">
              <w:rPr>
                <w:rFonts w:ascii="Arial Narrow" w:hAnsi="Arial Narrow" w:cstheme="minorHAnsi"/>
                <w:lang w:val="sk-SK" w:eastAsia="sk-SK" w:bidi="ar-SA"/>
              </w:rPr>
              <w:t>2.1</w:t>
            </w:r>
          </w:p>
        </w:tc>
        <w:tc>
          <w:tcPr>
            <w:tcW w:w="1985" w:type="dxa"/>
            <w:vMerge w:val="restart"/>
          </w:tcPr>
          <w:p w14:paraId="5C90032E" w14:textId="7CC320E5" w:rsidR="006A7F99" w:rsidRPr="00A303E4" w:rsidRDefault="006A7F99" w:rsidP="00A2354A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/>
                <w:color w:val="000000"/>
                <w:sz w:val="20"/>
              </w:rPr>
              <w:t>Vhodnosť a prepojenosť navrhovaných aktivít projektu vo vzťahu k východiskovej situácii a k stanoveným cieľom a výsledkom projektu</w:t>
            </w:r>
          </w:p>
        </w:tc>
        <w:tc>
          <w:tcPr>
            <w:tcW w:w="1444" w:type="dxa"/>
            <w:vMerge w:val="restart"/>
          </w:tcPr>
          <w:p w14:paraId="1BD6E9B5" w14:textId="77777777" w:rsidR="006A7F99" w:rsidRPr="00A303E4" w:rsidRDefault="006A7F99" w:rsidP="002677A1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</w:rPr>
              <w:t>vylučujúce</w:t>
            </w:r>
          </w:p>
        </w:tc>
        <w:tc>
          <w:tcPr>
            <w:tcW w:w="3659" w:type="dxa"/>
            <w:vMerge w:val="restart"/>
          </w:tcPr>
          <w:p w14:paraId="5FFF77D8" w14:textId="7FA8FBBD" w:rsidR="006A7F99" w:rsidRPr="00A303E4" w:rsidRDefault="006A7F99" w:rsidP="000D7D97">
            <w:pPr>
              <w:spacing w:line="240" w:lineRule="auto"/>
              <w:rPr>
                <w:rFonts w:ascii="Arial Narrow" w:hAnsi="Arial Narrow"/>
                <w:lang w:val="sk-SK"/>
              </w:rPr>
            </w:pPr>
            <w:r w:rsidRPr="00A303E4">
              <w:rPr>
                <w:rFonts w:ascii="Arial Narrow" w:hAnsi="Arial Narrow"/>
                <w:lang w:val="sk-SK"/>
              </w:rPr>
              <w:t>Posudzuje sa riešenie projektu a aktivity fázy II projektu vo vzťahu, či:</w:t>
            </w:r>
          </w:p>
          <w:p w14:paraId="1E939B71" w14:textId="40FA07EA" w:rsidR="006A7F99" w:rsidRPr="00A303E4" w:rsidRDefault="006A7F99" w:rsidP="00C8209E">
            <w:pPr>
              <w:pStyle w:val="Odsekzoznamu"/>
              <w:numPr>
                <w:ilvl w:val="0"/>
                <w:numId w:val="21"/>
              </w:numPr>
              <w:spacing w:line="240" w:lineRule="auto"/>
              <w:ind w:left="291" w:hanging="291"/>
              <w:rPr>
                <w:rFonts w:ascii="Arial Narrow" w:hAnsi="Arial Narrow"/>
                <w:lang w:val="sk-SK" w:eastAsia="sk-SK"/>
              </w:rPr>
            </w:pPr>
            <w:r w:rsidRPr="00A303E4">
              <w:rPr>
                <w:rFonts w:ascii="Arial Narrow" w:hAnsi="Arial Narrow"/>
                <w:lang w:val="sk-SK"/>
              </w:rPr>
              <w:t>bude prostredníctvom realizácie aktivít projektu zabezpečené dosiahnutie relevantných merateľných ukazovateľov uvedených v ŽoNFP vychádzajúcich z vyzvania v nadväznosti na hodnoty uvedené v ŽoNFP pre prvú fázu projektu</w:t>
            </w:r>
          </w:p>
          <w:p w14:paraId="1FBEF520" w14:textId="035DAC77" w:rsidR="006A7F99" w:rsidRPr="00A303E4" w:rsidRDefault="006A7F99" w:rsidP="00C8209E">
            <w:pPr>
              <w:pStyle w:val="Odsekzoznamu"/>
              <w:numPr>
                <w:ilvl w:val="0"/>
                <w:numId w:val="21"/>
              </w:numPr>
              <w:spacing w:line="240" w:lineRule="auto"/>
              <w:ind w:left="291" w:hanging="291"/>
              <w:rPr>
                <w:rFonts w:ascii="Arial Narrow" w:hAnsi="Arial Narrow"/>
                <w:lang w:val="sk-SK" w:eastAsia="sk-SK"/>
              </w:rPr>
            </w:pPr>
            <w:r w:rsidRPr="00A303E4">
              <w:rPr>
                <w:rFonts w:ascii="Arial Narrow" w:hAnsi="Arial Narrow"/>
                <w:lang w:val="sk-SK" w:eastAsia="sk-SK"/>
              </w:rPr>
              <w:t>či navrhované riešenie projektu vytvára predpoklad pre jeho bezproblémovú realizáciu (ak relevantné)</w:t>
            </w:r>
            <w:r w:rsidRPr="00A303E4">
              <w:rPr>
                <w:rFonts w:ascii="Arial Narrow" w:hAnsi="Arial Narrow"/>
                <w:lang w:val="sk-SK"/>
              </w:rPr>
              <w:t>.</w:t>
            </w:r>
          </w:p>
          <w:p w14:paraId="1ED0911C" w14:textId="084A1EFE" w:rsidR="006A7F99" w:rsidRPr="00A303E4" w:rsidRDefault="006A7F99" w:rsidP="00DC6903">
            <w:pPr>
              <w:pStyle w:val="Tabtext"/>
              <w:jc w:val="both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992" w:type="dxa"/>
          </w:tcPr>
          <w:p w14:paraId="425B962B" w14:textId="4FAC580C" w:rsidR="006A7F99" w:rsidRPr="00A303E4" w:rsidRDefault="006A7F99" w:rsidP="002677A1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764" w:type="dxa"/>
          </w:tcPr>
          <w:p w14:paraId="4F1574D9" w14:textId="77777777" w:rsidR="006A7F99" w:rsidRPr="00A303E4" w:rsidRDefault="006A7F99">
            <w:pPr>
              <w:spacing w:line="240" w:lineRule="auto"/>
              <w:rPr>
                <w:rFonts w:ascii="Arial Narrow" w:hAnsi="Arial Narrow"/>
                <w:lang w:val="sk-SK" w:eastAsia="sk-SK"/>
              </w:rPr>
            </w:pPr>
            <w:r w:rsidRPr="00A303E4">
              <w:rPr>
                <w:rFonts w:ascii="Arial Narrow" w:hAnsi="Arial Narrow"/>
                <w:lang w:val="sk-SK"/>
              </w:rPr>
              <w:t>Projekt vykazuje aspoň jeden z nasledovných nedostatkov:</w:t>
            </w:r>
            <w:r w:rsidRPr="00A303E4">
              <w:rPr>
                <w:rFonts w:ascii="Arial Narrow" w:hAnsi="Arial Narrow"/>
                <w:lang w:val="sk-SK" w:eastAsia="sk-SK"/>
              </w:rPr>
              <w:t xml:space="preserve"> </w:t>
            </w:r>
          </w:p>
          <w:p w14:paraId="1D4644B4" w14:textId="2E0C9EF6" w:rsidR="006A7F99" w:rsidRPr="00A303E4" w:rsidRDefault="006A7F99" w:rsidP="00C8209E">
            <w:pPr>
              <w:pStyle w:val="Odsekzoznamu"/>
              <w:numPr>
                <w:ilvl w:val="0"/>
                <w:numId w:val="22"/>
              </w:numPr>
              <w:spacing w:line="240" w:lineRule="auto"/>
              <w:ind w:left="317" w:hanging="283"/>
              <w:rPr>
                <w:rFonts w:ascii="Arial Narrow" w:hAnsi="Arial Narrow"/>
                <w:lang w:val="sk-SK"/>
              </w:rPr>
            </w:pPr>
            <w:r w:rsidRPr="00A303E4">
              <w:rPr>
                <w:rFonts w:ascii="Arial Narrow" w:hAnsi="Arial Narrow"/>
                <w:lang w:val="sk-SK"/>
              </w:rPr>
              <w:t>plánované aktivity projektu nevedú k naplneniu realisticky nastavených hodnôt merateľných ukazovateľov alebo stanovené ukazovatele nie sú stanovené správne a ich číselné hodnoty nie sú primerane reálne,</w:t>
            </w:r>
          </w:p>
          <w:p w14:paraId="4E9CD5E6" w14:textId="77D9272F" w:rsidR="006A7F99" w:rsidRPr="00A303E4" w:rsidRDefault="006A7F99" w:rsidP="00C8209E">
            <w:pPr>
              <w:pStyle w:val="Odsekzoznamu"/>
              <w:numPr>
                <w:ilvl w:val="0"/>
                <w:numId w:val="22"/>
              </w:numPr>
              <w:spacing w:line="240" w:lineRule="auto"/>
              <w:ind w:left="317" w:hanging="283"/>
              <w:rPr>
                <w:rFonts w:ascii="Arial Narrow" w:hAnsi="Arial Narrow"/>
                <w:lang w:val="sk-SK"/>
              </w:rPr>
            </w:pPr>
            <w:r w:rsidRPr="00A303E4">
              <w:rPr>
                <w:rFonts w:ascii="Arial Narrow" w:hAnsi="Arial Narrow"/>
                <w:lang w:val="sk-SK"/>
              </w:rPr>
              <w:t>navrhovaný spôsob realizácie projektu nevytvára podmienky pre jeho bezproblémový priebeh.</w:t>
            </w:r>
          </w:p>
        </w:tc>
      </w:tr>
      <w:tr w:rsidR="006A7F99" w:rsidRPr="00A303E4" w14:paraId="17AD1256" w14:textId="77777777" w:rsidTr="00777F52">
        <w:trPr>
          <w:trHeight w:val="1024"/>
        </w:trPr>
        <w:tc>
          <w:tcPr>
            <w:tcW w:w="367" w:type="dxa"/>
            <w:vMerge/>
          </w:tcPr>
          <w:p w14:paraId="6E5D825F" w14:textId="7CD71CFD" w:rsidR="006A7F99" w:rsidRPr="00A303E4" w:rsidRDefault="006A7F99" w:rsidP="006D5F37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1442" w:type="dxa"/>
            <w:vMerge/>
          </w:tcPr>
          <w:p w14:paraId="145F5CA4" w14:textId="22A5662E" w:rsidR="006A7F99" w:rsidRPr="00A303E4" w:rsidRDefault="006A7F99" w:rsidP="006D5F37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567" w:type="dxa"/>
            <w:vMerge/>
          </w:tcPr>
          <w:p w14:paraId="2971C93C" w14:textId="77777777" w:rsidR="006A7F99" w:rsidRPr="00A303E4" w:rsidRDefault="006A7F99" w:rsidP="000E0006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1985" w:type="dxa"/>
            <w:vMerge/>
          </w:tcPr>
          <w:p w14:paraId="0D41CB7B" w14:textId="77777777" w:rsidR="006A7F99" w:rsidRPr="00A303E4" w:rsidRDefault="006A7F99" w:rsidP="000E0006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1444" w:type="dxa"/>
            <w:vMerge/>
          </w:tcPr>
          <w:p w14:paraId="3027E881" w14:textId="77777777" w:rsidR="006A7F99" w:rsidRPr="00A303E4" w:rsidRDefault="006A7F99" w:rsidP="000E0006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3659" w:type="dxa"/>
            <w:vMerge/>
          </w:tcPr>
          <w:p w14:paraId="060F66E5" w14:textId="77777777" w:rsidR="006A7F99" w:rsidRPr="00A303E4" w:rsidRDefault="006A7F99" w:rsidP="000E0006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992" w:type="dxa"/>
          </w:tcPr>
          <w:p w14:paraId="17EB245A" w14:textId="00D2FB4B" w:rsidR="006A7F99" w:rsidRPr="00A303E4" w:rsidRDefault="006A7F99" w:rsidP="000E0006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</w:rPr>
              <w:t>Áno</w:t>
            </w:r>
          </w:p>
        </w:tc>
        <w:tc>
          <w:tcPr>
            <w:tcW w:w="3764" w:type="dxa"/>
          </w:tcPr>
          <w:p w14:paraId="412C903D" w14:textId="77777777" w:rsidR="006A7F99" w:rsidRPr="00A303E4" w:rsidRDefault="006A7F99" w:rsidP="008D6270">
            <w:pPr>
              <w:pStyle w:val="Tabtext"/>
              <w:jc w:val="both"/>
              <w:rPr>
                <w:rFonts w:ascii="Arial Narrow" w:hAnsi="Arial Narrow"/>
                <w:sz w:val="20"/>
                <w:lang w:eastAsia="en-US" w:bidi="en-US"/>
              </w:rPr>
            </w:pPr>
            <w:r w:rsidRPr="00A303E4">
              <w:rPr>
                <w:rFonts w:ascii="Arial Narrow" w:hAnsi="Arial Narrow"/>
                <w:sz w:val="20"/>
                <w:lang w:eastAsia="en-US" w:bidi="en-US"/>
              </w:rPr>
              <w:t xml:space="preserve">Plánované aktivity projektu </w:t>
            </w:r>
            <w:r w:rsidRPr="00A303E4">
              <w:rPr>
                <w:rFonts w:ascii="Arial Narrow" w:hAnsi="Arial Narrow"/>
                <w:b/>
                <w:sz w:val="20"/>
                <w:lang w:eastAsia="en-US" w:bidi="en-US"/>
              </w:rPr>
              <w:t>vedú</w:t>
            </w:r>
            <w:r w:rsidRPr="00A303E4">
              <w:rPr>
                <w:rFonts w:ascii="Arial Narrow" w:hAnsi="Arial Narrow"/>
                <w:sz w:val="20"/>
                <w:lang w:eastAsia="en-US" w:bidi="en-US"/>
              </w:rPr>
              <w:t xml:space="preserve"> k naplneniu realisticky nastavených hodnôt merateľných ukazovateľov.</w:t>
            </w:r>
          </w:p>
          <w:p w14:paraId="32DE5D46" w14:textId="65A65783" w:rsidR="006A7F99" w:rsidRPr="00A303E4" w:rsidRDefault="006A7F99" w:rsidP="008D6270">
            <w:pPr>
              <w:pStyle w:val="Tabtext"/>
              <w:jc w:val="both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/>
                <w:b/>
                <w:sz w:val="20"/>
              </w:rPr>
              <w:t xml:space="preserve">Sú </w:t>
            </w:r>
            <w:r w:rsidRPr="00A303E4">
              <w:rPr>
                <w:rFonts w:ascii="Arial Narrow" w:hAnsi="Arial Narrow"/>
                <w:sz w:val="20"/>
              </w:rPr>
              <w:t>popísané všetky potenciálne riziká a prijaté opatrenia, ktoré by inak mohli narušiť bezproblémovú realizáciu projektu.</w:t>
            </w:r>
          </w:p>
        </w:tc>
      </w:tr>
      <w:tr w:rsidR="006A7F99" w:rsidRPr="00A303E4" w14:paraId="78C1A582" w14:textId="77777777" w:rsidTr="009D1C1E">
        <w:trPr>
          <w:trHeight w:val="394"/>
        </w:trPr>
        <w:tc>
          <w:tcPr>
            <w:tcW w:w="367" w:type="dxa"/>
            <w:vMerge/>
          </w:tcPr>
          <w:p w14:paraId="65A520CA" w14:textId="1D650778" w:rsidR="006A7F99" w:rsidRPr="00A303E4" w:rsidRDefault="006A7F99" w:rsidP="006D5F37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1442" w:type="dxa"/>
            <w:vMerge/>
          </w:tcPr>
          <w:p w14:paraId="0AE7E464" w14:textId="5E520A36" w:rsidR="006A7F99" w:rsidRPr="00A303E4" w:rsidRDefault="006A7F99" w:rsidP="006D5F37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567" w:type="dxa"/>
            <w:vMerge w:val="restart"/>
          </w:tcPr>
          <w:p w14:paraId="7D317F3B" w14:textId="07DF30B2" w:rsidR="006A7F99" w:rsidRPr="00A303E4" w:rsidRDefault="006A7F99" w:rsidP="003F0DE9">
            <w:pPr>
              <w:rPr>
                <w:rFonts w:ascii="Arial Narrow" w:hAnsi="Arial Narrow" w:cstheme="minorHAnsi"/>
                <w:lang w:val="sk-SK" w:eastAsia="sk-SK" w:bidi="ar-SA"/>
              </w:rPr>
            </w:pPr>
            <w:r w:rsidRPr="00A303E4">
              <w:rPr>
                <w:rFonts w:ascii="Arial Narrow" w:hAnsi="Arial Narrow" w:cstheme="minorHAnsi"/>
                <w:lang w:val="sk-SK" w:eastAsia="sk-SK" w:bidi="ar-SA"/>
              </w:rPr>
              <w:t>2.2</w:t>
            </w:r>
          </w:p>
        </w:tc>
        <w:tc>
          <w:tcPr>
            <w:tcW w:w="1985" w:type="dxa"/>
            <w:vMerge w:val="restart"/>
          </w:tcPr>
          <w:p w14:paraId="6EEAEF65" w14:textId="01304B6E" w:rsidR="006A7F99" w:rsidRPr="00A303E4" w:rsidRDefault="006A7F99" w:rsidP="006D5F37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</w:rPr>
              <w:t>Reálnosť aktivít projektu vo vzťahu k navrhovanému časovému harmonogramu projektu</w:t>
            </w:r>
          </w:p>
        </w:tc>
        <w:tc>
          <w:tcPr>
            <w:tcW w:w="1444" w:type="dxa"/>
            <w:vMerge w:val="restart"/>
          </w:tcPr>
          <w:p w14:paraId="45EEE45C" w14:textId="77777777" w:rsidR="006A7F99" w:rsidRPr="00A303E4" w:rsidRDefault="006A7F99" w:rsidP="006D5F37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</w:rPr>
              <w:t>vylučujúce</w:t>
            </w:r>
          </w:p>
        </w:tc>
        <w:tc>
          <w:tcPr>
            <w:tcW w:w="3659" w:type="dxa"/>
            <w:vMerge w:val="restart"/>
          </w:tcPr>
          <w:p w14:paraId="5510C498" w14:textId="53BFD163" w:rsidR="006A7F99" w:rsidRPr="00A303E4" w:rsidRDefault="006A7F99" w:rsidP="005916A5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</w:rPr>
              <w:t xml:space="preserve">Posudzuje sa reálnosť časového harmonogramu realizácie všetkých aktivít fázy II  projektu (hlavných aj podporných) v programovom období 2014 - 2020. </w:t>
            </w:r>
          </w:p>
          <w:p w14:paraId="2A3CD5AC" w14:textId="77777777" w:rsidR="006A7F99" w:rsidRPr="00A303E4" w:rsidRDefault="006A7F99" w:rsidP="003F0DE9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  <w:p w14:paraId="47CFDD43" w14:textId="67AD8C6B" w:rsidR="006A7F99" w:rsidRPr="00A303E4" w:rsidRDefault="006A7F99" w:rsidP="003F0DE9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</w:rPr>
              <w:t>Predmetom hodnotenia je posúdenie, či etapizácia aktivít navrhovaných na realizáciu v rámci OPII je:</w:t>
            </w:r>
          </w:p>
          <w:p w14:paraId="0C68295C" w14:textId="35909CE1" w:rsidR="006A7F99" w:rsidRPr="00A303E4" w:rsidRDefault="006A7F99" w:rsidP="00C8209E">
            <w:pPr>
              <w:pStyle w:val="Tabtext"/>
              <w:numPr>
                <w:ilvl w:val="0"/>
                <w:numId w:val="24"/>
              </w:numPr>
              <w:ind w:left="291" w:hanging="291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</w:rPr>
              <w:t>súladná z hľadiska aktivít a termínov uvádzaných v celej dokumentácii ŽoNFP (súlad termínov v ŽoNFP a priložených povoleniach/vyjadreniach),</w:t>
            </w:r>
          </w:p>
          <w:p w14:paraId="130775FB" w14:textId="32856D2F" w:rsidR="006A7F99" w:rsidRPr="00A303E4" w:rsidRDefault="006A7F99" w:rsidP="00C8209E">
            <w:pPr>
              <w:pStyle w:val="Tabtext"/>
              <w:numPr>
                <w:ilvl w:val="0"/>
                <w:numId w:val="24"/>
              </w:numPr>
              <w:ind w:left="291" w:hanging="291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</w:rPr>
              <w:t>logická z hľadiska časovej následnosti realizácie aktivít projektu,</w:t>
            </w:r>
          </w:p>
          <w:p w14:paraId="4A2762CB" w14:textId="0D6998F4" w:rsidR="006A7F99" w:rsidRPr="00A303E4" w:rsidRDefault="006A7F99" w:rsidP="00C8209E">
            <w:pPr>
              <w:pStyle w:val="Tabtext"/>
              <w:numPr>
                <w:ilvl w:val="0"/>
                <w:numId w:val="24"/>
              </w:numPr>
              <w:ind w:left="291" w:hanging="291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</w:rPr>
              <w:t>realistická vo vzťahu k trvaniu jednotlivých aktivít a k ich výstupom (dodržanie lehôt schvaľovacích konaní, stavebných povolení, postupov  verejného obstarávania a pod).</w:t>
            </w:r>
          </w:p>
          <w:p w14:paraId="78BB8233" w14:textId="21D28997" w:rsidR="006A7F99" w:rsidRPr="00A303E4" w:rsidRDefault="006A7F99" w:rsidP="005916A5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992" w:type="dxa"/>
          </w:tcPr>
          <w:p w14:paraId="4C7EC421" w14:textId="0E0F0AD1" w:rsidR="006A7F99" w:rsidRPr="00A303E4" w:rsidRDefault="006A7F99" w:rsidP="006D5F37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764" w:type="dxa"/>
          </w:tcPr>
          <w:p w14:paraId="54A4821C" w14:textId="23ADAAA6" w:rsidR="006A7F99" w:rsidRPr="00A303E4" w:rsidRDefault="006A7F99" w:rsidP="008D6270">
            <w:pPr>
              <w:spacing w:line="240" w:lineRule="auto"/>
              <w:jc w:val="both"/>
              <w:rPr>
                <w:rFonts w:ascii="Arial Narrow" w:hAnsi="Arial Narrow"/>
                <w:lang w:val="sk-SK" w:eastAsia="sk-SK"/>
              </w:rPr>
            </w:pPr>
            <w:r w:rsidRPr="00A303E4">
              <w:rPr>
                <w:rFonts w:ascii="Arial Narrow" w:hAnsi="Arial Narrow"/>
                <w:lang w:val="sk-SK"/>
              </w:rPr>
              <w:t>Etapizácia projektu obsa</w:t>
            </w:r>
            <w:r w:rsidRPr="00A303E4">
              <w:rPr>
                <w:rFonts w:ascii="Arial Narrow" w:hAnsi="Arial Narrow"/>
                <w:color w:val="000000"/>
                <w:lang w:val="sk-SK"/>
              </w:rPr>
              <w:t>huje aspoň jeden z nasledovných nedostatkov, ktorý môže mať vplyv na dodržanie celkovej stanovenej dĺžky realizácie projektu a/alebo ohrozenie dosiahnutia cieľa a výsledkov projektu v programovom období 2014 - 2020:</w:t>
            </w:r>
            <w:r w:rsidRPr="00A303E4">
              <w:rPr>
                <w:rFonts w:ascii="Arial Narrow" w:hAnsi="Arial Narrow"/>
                <w:lang w:val="sk-SK" w:eastAsia="sk-SK"/>
              </w:rPr>
              <w:t xml:space="preserve"> </w:t>
            </w:r>
          </w:p>
          <w:p w14:paraId="462060E9" w14:textId="07B701DC" w:rsidR="006A7F99" w:rsidRPr="00A303E4" w:rsidRDefault="006A7F99" w:rsidP="00C8209E">
            <w:pPr>
              <w:pStyle w:val="Odsekzoznamu"/>
              <w:numPr>
                <w:ilvl w:val="0"/>
                <w:numId w:val="23"/>
              </w:numPr>
              <w:spacing w:line="240" w:lineRule="auto"/>
              <w:ind w:left="317" w:hanging="283"/>
              <w:rPr>
                <w:rFonts w:ascii="Arial Narrow" w:eastAsiaTheme="minorHAnsi" w:hAnsi="Arial Narrow" w:cstheme="minorBidi"/>
                <w:color w:val="000000"/>
                <w:szCs w:val="22"/>
                <w:lang w:val="sk-SK"/>
              </w:rPr>
            </w:pPr>
            <w:r w:rsidRPr="00A303E4">
              <w:rPr>
                <w:rFonts w:ascii="Arial Narrow" w:hAnsi="Arial Narrow"/>
                <w:color w:val="000000"/>
                <w:lang w:val="sk-SK"/>
              </w:rPr>
              <w:t>obsahuje časovo nevhodne (nelogicky) nadväzujúce aktivity projektu,</w:t>
            </w:r>
          </w:p>
          <w:p w14:paraId="36370B84" w14:textId="0A01A7F5" w:rsidR="006A7F99" w:rsidRPr="00A303E4" w:rsidRDefault="006A7F99" w:rsidP="00C8209E">
            <w:pPr>
              <w:pStyle w:val="Odsekzoznamu"/>
              <w:numPr>
                <w:ilvl w:val="0"/>
                <w:numId w:val="23"/>
              </w:numPr>
              <w:spacing w:line="240" w:lineRule="auto"/>
              <w:ind w:left="317" w:hanging="283"/>
              <w:rPr>
                <w:rFonts w:ascii="Arial Narrow" w:eastAsiaTheme="minorHAnsi" w:hAnsi="Arial Narrow" w:cstheme="minorBidi"/>
                <w:color w:val="000000"/>
                <w:szCs w:val="22"/>
                <w:lang w:val="sk-SK"/>
              </w:rPr>
            </w:pPr>
            <w:r w:rsidRPr="00A303E4">
              <w:rPr>
                <w:rFonts w:ascii="Arial Narrow" w:hAnsi="Arial Narrow"/>
                <w:color w:val="000000"/>
                <w:lang w:val="sk-SK"/>
              </w:rPr>
              <w:t xml:space="preserve">dĺžka realizácie aspoň jednej z hlavných aktivít projektu nerešpektuje predpismi stanovené lehoty realizácie a/alebo je zreteľne časovo nereálna. </w:t>
            </w:r>
          </w:p>
        </w:tc>
      </w:tr>
      <w:tr w:rsidR="006A7F99" w:rsidRPr="00A303E4" w14:paraId="6E425EAB" w14:textId="77777777" w:rsidTr="009D1C1E">
        <w:trPr>
          <w:trHeight w:val="394"/>
        </w:trPr>
        <w:tc>
          <w:tcPr>
            <w:tcW w:w="367" w:type="dxa"/>
            <w:vMerge/>
          </w:tcPr>
          <w:p w14:paraId="37F77545" w14:textId="6405D325" w:rsidR="006A7F99" w:rsidRPr="00A303E4" w:rsidRDefault="006A7F99" w:rsidP="006D5F37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1442" w:type="dxa"/>
            <w:vMerge/>
          </w:tcPr>
          <w:p w14:paraId="2B5ABA73" w14:textId="77777777" w:rsidR="006A7F99" w:rsidRPr="00A303E4" w:rsidRDefault="006A7F99" w:rsidP="006D5F37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567" w:type="dxa"/>
            <w:vMerge/>
          </w:tcPr>
          <w:p w14:paraId="52AF9436" w14:textId="77777777" w:rsidR="006A7F99" w:rsidRPr="00A303E4" w:rsidRDefault="006A7F99" w:rsidP="006D5F37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1985" w:type="dxa"/>
            <w:vMerge/>
          </w:tcPr>
          <w:p w14:paraId="34D5AB91" w14:textId="77777777" w:rsidR="006A7F99" w:rsidRPr="00A303E4" w:rsidRDefault="006A7F99" w:rsidP="006D5F37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1444" w:type="dxa"/>
            <w:vMerge/>
          </w:tcPr>
          <w:p w14:paraId="0423AC40" w14:textId="77777777" w:rsidR="006A7F99" w:rsidRPr="00A303E4" w:rsidRDefault="006A7F99" w:rsidP="006D5F37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3659" w:type="dxa"/>
            <w:vMerge/>
          </w:tcPr>
          <w:p w14:paraId="6793CD2B" w14:textId="77777777" w:rsidR="006A7F99" w:rsidRPr="00A303E4" w:rsidRDefault="006A7F99" w:rsidP="006D5F37">
            <w:pPr>
              <w:pStyle w:val="Tabtext"/>
              <w:jc w:val="both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992" w:type="dxa"/>
          </w:tcPr>
          <w:p w14:paraId="2C32D41F" w14:textId="0405251C" w:rsidR="006A7F99" w:rsidRPr="00A303E4" w:rsidRDefault="006A7F99" w:rsidP="006D5F37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764" w:type="dxa"/>
          </w:tcPr>
          <w:p w14:paraId="35007983" w14:textId="22D9FD98" w:rsidR="006A7F99" w:rsidRPr="00A303E4" w:rsidRDefault="006A7F99" w:rsidP="008D6270">
            <w:pPr>
              <w:pStyle w:val="Tabtext"/>
              <w:jc w:val="both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/>
                <w:color w:val="000000"/>
                <w:sz w:val="20"/>
              </w:rPr>
              <w:t>Etapizácia projektu</w:t>
            </w:r>
            <w:r w:rsidRPr="00A303E4">
              <w:rPr>
                <w:rFonts w:ascii="Arial Narrow" w:hAnsi="Arial Narrow"/>
                <w:color w:val="FF0000"/>
                <w:sz w:val="20"/>
              </w:rPr>
              <w:t xml:space="preserve"> </w:t>
            </w:r>
            <w:r w:rsidRPr="00A303E4">
              <w:rPr>
                <w:rFonts w:ascii="Arial Narrow" w:hAnsi="Arial Narrow"/>
                <w:b/>
                <w:color w:val="000000"/>
                <w:sz w:val="20"/>
              </w:rPr>
              <w:t>je</w:t>
            </w:r>
            <w:r w:rsidRPr="00A303E4">
              <w:rPr>
                <w:rFonts w:ascii="Arial Narrow" w:hAnsi="Arial Narrow"/>
                <w:color w:val="000000"/>
                <w:sz w:val="20"/>
              </w:rPr>
              <w:t xml:space="preserve"> vnútorne súladná, aktivity </w:t>
            </w:r>
            <w:r w:rsidRPr="00A303E4">
              <w:rPr>
                <w:rFonts w:ascii="Arial Narrow" w:hAnsi="Arial Narrow"/>
                <w:b/>
                <w:color w:val="000000"/>
                <w:sz w:val="20"/>
              </w:rPr>
              <w:t>sú</w:t>
            </w:r>
            <w:r w:rsidRPr="00A303E4">
              <w:rPr>
                <w:rFonts w:ascii="Arial Narrow" w:hAnsi="Arial Narrow"/>
                <w:color w:val="000000"/>
                <w:sz w:val="20"/>
              </w:rPr>
              <w:t xml:space="preserve"> logicky nadväzujúce a nastavené realisticky z hľadiska ich trvania. Časový harmonogram projektu </w:t>
            </w:r>
            <w:r w:rsidRPr="00A303E4">
              <w:rPr>
                <w:rFonts w:ascii="Arial Narrow" w:hAnsi="Arial Narrow"/>
                <w:b/>
                <w:color w:val="000000"/>
                <w:sz w:val="20"/>
              </w:rPr>
              <w:t>je</w:t>
            </w:r>
            <w:r w:rsidRPr="00A303E4">
              <w:rPr>
                <w:rFonts w:ascii="Arial Narrow" w:hAnsi="Arial Narrow"/>
                <w:color w:val="000000"/>
                <w:sz w:val="20"/>
              </w:rPr>
              <w:t xml:space="preserve"> realistický z hľadiska dosiahnutia výstupov projektu v programovom období 2014 - 2020.</w:t>
            </w:r>
            <w:r w:rsidRPr="00A303E4">
              <w:rPr>
                <w:rFonts w:ascii="Arial Narrow" w:hAnsi="Arial Narrow"/>
                <w:color w:val="000000"/>
                <w:sz w:val="20"/>
              </w:rPr>
              <w:br/>
            </w:r>
            <w:r w:rsidRPr="00A303E4">
              <w:rPr>
                <w:rFonts w:ascii="Arial Narrow" w:hAnsi="Arial Narrow"/>
                <w:i/>
                <w:color w:val="000000"/>
                <w:sz w:val="20"/>
              </w:rPr>
              <w:t>Časový harmonogram môže obsahovať formálne nedostatky, ktoré nemajú vplyv na dodržanie celkovej žiadateľom stanovenej dĺžky realizácie projektu a dosiahnutie výstupov projektu.</w:t>
            </w:r>
          </w:p>
        </w:tc>
      </w:tr>
    </w:tbl>
    <w:p w14:paraId="0336BC49" w14:textId="77777777" w:rsidR="00F46DD9" w:rsidRPr="00A303E4" w:rsidRDefault="00F46DD9" w:rsidP="001114BB">
      <w:pPr>
        <w:pStyle w:val="Popis"/>
        <w:keepNext/>
        <w:rPr>
          <w:rFonts w:ascii="Arial Narrow" w:hAnsi="Arial Narrow" w:cstheme="minorHAnsi"/>
          <w:sz w:val="20"/>
          <w:szCs w:val="20"/>
          <w:lang w:val="sk-SK"/>
        </w:rPr>
      </w:pPr>
    </w:p>
    <w:p w14:paraId="65E2013A" w14:textId="77777777" w:rsidR="009D1C1E" w:rsidRPr="00A303E4" w:rsidRDefault="009D1C1E" w:rsidP="009D1C1E">
      <w:pPr>
        <w:rPr>
          <w:rFonts w:ascii="Arial Narrow" w:hAnsi="Arial Narrow" w:cstheme="minorHAnsi"/>
          <w:lang w:val="sk-SK"/>
        </w:rPr>
      </w:pPr>
    </w:p>
    <w:p w14:paraId="2A55FD91" w14:textId="77777777" w:rsidR="009D1C1E" w:rsidRPr="00A303E4" w:rsidRDefault="009D1C1E" w:rsidP="009D1C1E">
      <w:pPr>
        <w:rPr>
          <w:rFonts w:ascii="Arial Narrow" w:hAnsi="Arial Narrow" w:cstheme="minorHAnsi"/>
          <w:lang w:val="sk-SK"/>
        </w:rPr>
      </w:pPr>
    </w:p>
    <w:p w14:paraId="3FED78F2" w14:textId="45F986B0" w:rsidR="001114BB" w:rsidRPr="00A303E4" w:rsidRDefault="006504BD" w:rsidP="001114BB">
      <w:pPr>
        <w:pStyle w:val="Popis"/>
        <w:keepNext/>
        <w:rPr>
          <w:rFonts w:ascii="Arial Narrow" w:hAnsi="Arial Narrow" w:cstheme="minorHAnsi"/>
          <w:sz w:val="20"/>
          <w:szCs w:val="20"/>
          <w:lang w:val="sk-SK"/>
        </w:rPr>
      </w:pPr>
      <w:r w:rsidRPr="00A303E4">
        <w:rPr>
          <w:rFonts w:ascii="Arial Narrow" w:hAnsi="Arial Narrow" w:cstheme="minorHAnsi"/>
          <w:b w:val="0"/>
          <w:sz w:val="20"/>
          <w:szCs w:val="20"/>
          <w:lang w:val="sk-SK"/>
        </w:rPr>
        <w:t>ADMINISTRATÍVNA A</w:t>
      </w:r>
      <w:r w:rsidR="00E67AAD" w:rsidRPr="00A303E4">
        <w:rPr>
          <w:rFonts w:ascii="Arial Narrow" w:hAnsi="Arial Narrow" w:cstheme="minorHAnsi"/>
          <w:b w:val="0"/>
          <w:sz w:val="20"/>
          <w:szCs w:val="20"/>
          <w:lang w:val="sk-SK"/>
        </w:rPr>
        <w:t> PREVÁDZKOVÁ</w:t>
      </w:r>
      <w:r w:rsidRPr="00A303E4">
        <w:rPr>
          <w:rFonts w:ascii="Arial Narrow" w:hAnsi="Arial Narrow" w:cstheme="minorHAnsi"/>
          <w:b w:val="0"/>
          <w:sz w:val="20"/>
          <w:szCs w:val="20"/>
          <w:lang w:val="sk-SK"/>
        </w:rPr>
        <w:t xml:space="preserve"> KAPACITA ŽIADATEĽA</w:t>
      </w:r>
    </w:p>
    <w:tbl>
      <w:tblPr>
        <w:tblStyle w:val="Mriekatabuky"/>
        <w:tblW w:w="14220" w:type="dxa"/>
        <w:tblLayout w:type="fixed"/>
        <w:tblLook w:val="04A0" w:firstRow="1" w:lastRow="0" w:firstColumn="1" w:lastColumn="0" w:noHBand="0" w:noVBand="1"/>
      </w:tblPr>
      <w:tblGrid>
        <w:gridCol w:w="367"/>
        <w:gridCol w:w="1541"/>
        <w:gridCol w:w="468"/>
        <w:gridCol w:w="1985"/>
        <w:gridCol w:w="1444"/>
        <w:gridCol w:w="3659"/>
        <w:gridCol w:w="992"/>
        <w:gridCol w:w="3764"/>
      </w:tblGrid>
      <w:tr w:rsidR="00F46DD9" w:rsidRPr="00A303E4" w14:paraId="5BA7F340" w14:textId="77777777" w:rsidTr="00E67AAD">
        <w:trPr>
          <w:trHeight w:val="1024"/>
          <w:tblHeader/>
        </w:trPr>
        <w:tc>
          <w:tcPr>
            <w:tcW w:w="1908" w:type="dxa"/>
            <w:gridSpan w:val="2"/>
            <w:shd w:val="clear" w:color="auto" w:fill="1F497D" w:themeFill="text2"/>
          </w:tcPr>
          <w:p w14:paraId="1445AA84" w14:textId="77777777" w:rsidR="00F46DD9" w:rsidRPr="00A303E4" w:rsidRDefault="00F46DD9" w:rsidP="00F46DD9">
            <w:pPr>
              <w:pStyle w:val="TabNadpis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Hodnotená oblasť</w:t>
            </w:r>
          </w:p>
        </w:tc>
        <w:tc>
          <w:tcPr>
            <w:tcW w:w="2453" w:type="dxa"/>
            <w:gridSpan w:val="2"/>
            <w:shd w:val="clear" w:color="auto" w:fill="1F497D" w:themeFill="text2"/>
          </w:tcPr>
          <w:p w14:paraId="4FAB522F" w14:textId="77777777" w:rsidR="00F46DD9" w:rsidRPr="00A303E4" w:rsidRDefault="00F46DD9" w:rsidP="00F46DD9">
            <w:pPr>
              <w:pStyle w:val="TabNadpis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Hodnotiace kritérium</w:t>
            </w:r>
          </w:p>
        </w:tc>
        <w:tc>
          <w:tcPr>
            <w:tcW w:w="1444" w:type="dxa"/>
            <w:shd w:val="clear" w:color="auto" w:fill="1F497D" w:themeFill="text2"/>
          </w:tcPr>
          <w:p w14:paraId="7A7CB2CE" w14:textId="77777777" w:rsidR="00F46DD9" w:rsidRPr="00A303E4" w:rsidRDefault="00F46DD9" w:rsidP="00AC6745">
            <w:pPr>
              <w:pStyle w:val="TabNadpis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 xml:space="preserve">Typ kritéria </w:t>
            </w:r>
          </w:p>
        </w:tc>
        <w:tc>
          <w:tcPr>
            <w:tcW w:w="3659" w:type="dxa"/>
            <w:shd w:val="clear" w:color="auto" w:fill="1F497D" w:themeFill="text2"/>
          </w:tcPr>
          <w:p w14:paraId="1CE491F5" w14:textId="77777777" w:rsidR="00F46DD9" w:rsidRPr="00A303E4" w:rsidRDefault="00F46DD9" w:rsidP="00F46DD9">
            <w:pPr>
              <w:pStyle w:val="TabNadpis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Predmet hodnotenia</w:t>
            </w:r>
          </w:p>
        </w:tc>
        <w:tc>
          <w:tcPr>
            <w:tcW w:w="992" w:type="dxa"/>
            <w:shd w:val="clear" w:color="auto" w:fill="1F497D" w:themeFill="text2"/>
          </w:tcPr>
          <w:p w14:paraId="07C02712" w14:textId="77777777" w:rsidR="00F46DD9" w:rsidRPr="00A303E4" w:rsidRDefault="00F46DD9" w:rsidP="00F46DD9">
            <w:pPr>
              <w:pStyle w:val="TabNadpis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Hodno-</w:t>
            </w:r>
          </w:p>
          <w:p w14:paraId="71A78074" w14:textId="77777777" w:rsidR="00F46DD9" w:rsidRPr="00A303E4" w:rsidRDefault="00F46DD9" w:rsidP="00F46DD9">
            <w:pPr>
              <w:pStyle w:val="TabNadpis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tenie</w:t>
            </w:r>
          </w:p>
        </w:tc>
        <w:tc>
          <w:tcPr>
            <w:tcW w:w="3764" w:type="dxa"/>
            <w:shd w:val="clear" w:color="auto" w:fill="1F497D" w:themeFill="text2"/>
          </w:tcPr>
          <w:p w14:paraId="41F7D4B5" w14:textId="77777777" w:rsidR="00F46DD9" w:rsidRPr="00A303E4" w:rsidRDefault="00F46DD9" w:rsidP="00F46DD9">
            <w:pPr>
              <w:pStyle w:val="TabNadpis"/>
              <w:rPr>
                <w:rFonts w:ascii="Arial Narrow" w:hAnsi="Arial Narrow" w:cstheme="minorHAnsi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 w:cstheme="minorHAnsi"/>
                <w:b w:val="0"/>
                <w:sz w:val="20"/>
                <w:szCs w:val="20"/>
              </w:rPr>
              <w:t>Spôsob aplikácie hodnotiaceho kritéria</w:t>
            </w:r>
          </w:p>
        </w:tc>
      </w:tr>
      <w:tr w:rsidR="003F0DE9" w:rsidRPr="00A303E4" w14:paraId="02D39B56" w14:textId="77777777" w:rsidTr="00E67AAD">
        <w:trPr>
          <w:trHeight w:val="394"/>
        </w:trPr>
        <w:tc>
          <w:tcPr>
            <w:tcW w:w="367" w:type="dxa"/>
            <w:vMerge w:val="restart"/>
          </w:tcPr>
          <w:p w14:paraId="552BD3BD" w14:textId="73A1B94E" w:rsidR="003F0DE9" w:rsidRPr="00A303E4" w:rsidRDefault="006A7F99" w:rsidP="00163197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</w:rPr>
              <w:t>3</w:t>
            </w:r>
            <w:r w:rsidR="003F0DE9" w:rsidRPr="00A303E4">
              <w:rPr>
                <w:rFonts w:ascii="Arial Narrow" w:hAnsi="Arial Narrow" w:cstheme="minorHAnsi"/>
                <w:sz w:val="20"/>
              </w:rPr>
              <w:t>.</w:t>
            </w:r>
          </w:p>
        </w:tc>
        <w:tc>
          <w:tcPr>
            <w:tcW w:w="1541" w:type="dxa"/>
            <w:vMerge w:val="restart"/>
          </w:tcPr>
          <w:p w14:paraId="0D66CC4F" w14:textId="30DD30EC" w:rsidR="003F0DE9" w:rsidRPr="00A303E4" w:rsidRDefault="003F0DE9" w:rsidP="006A7F99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</w:rPr>
              <w:t>Administratívna  a prevádzková kapacita žiadateľa</w:t>
            </w:r>
            <w:r w:rsidR="00115E92" w:rsidRPr="00A303E4">
              <w:rPr>
                <w:rFonts w:ascii="Arial Narrow" w:hAnsi="Arial Narrow" w:cstheme="minorHAnsi"/>
                <w:sz w:val="20"/>
              </w:rPr>
              <w:t xml:space="preserve"> </w:t>
            </w:r>
          </w:p>
        </w:tc>
        <w:tc>
          <w:tcPr>
            <w:tcW w:w="468" w:type="dxa"/>
            <w:vMerge w:val="restart"/>
          </w:tcPr>
          <w:p w14:paraId="3BB8B396" w14:textId="688A2F12" w:rsidR="003F0DE9" w:rsidRPr="00A303E4" w:rsidRDefault="006A7F99" w:rsidP="00163197">
            <w:pPr>
              <w:rPr>
                <w:rFonts w:ascii="Arial Narrow" w:hAnsi="Arial Narrow" w:cstheme="minorHAnsi"/>
                <w:lang w:val="sk-SK" w:eastAsia="sk-SK" w:bidi="ar-SA"/>
              </w:rPr>
            </w:pPr>
            <w:r w:rsidRPr="00A303E4">
              <w:rPr>
                <w:rFonts w:ascii="Arial Narrow" w:hAnsi="Arial Narrow" w:cstheme="minorHAnsi"/>
                <w:lang w:val="sk-SK" w:eastAsia="sk-SK" w:bidi="ar-SA"/>
              </w:rPr>
              <w:t>3</w:t>
            </w:r>
            <w:r w:rsidR="003F0DE9" w:rsidRPr="00A303E4">
              <w:rPr>
                <w:rFonts w:ascii="Arial Narrow" w:hAnsi="Arial Narrow" w:cstheme="minorHAnsi"/>
                <w:lang w:val="sk-SK" w:eastAsia="sk-SK" w:bidi="ar-SA"/>
              </w:rPr>
              <w:t>.1</w:t>
            </w:r>
          </w:p>
        </w:tc>
        <w:tc>
          <w:tcPr>
            <w:tcW w:w="1985" w:type="dxa"/>
            <w:vMerge w:val="restart"/>
          </w:tcPr>
          <w:p w14:paraId="5B66E822" w14:textId="77777777" w:rsidR="00412104" w:rsidRPr="00A303E4" w:rsidRDefault="00412104" w:rsidP="00412104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</w:rPr>
              <w:t xml:space="preserve">Kapacita žiadateľa na riadenie a realizáciu projektu a zabezpečenie   </w:t>
            </w:r>
          </w:p>
          <w:p w14:paraId="37CE66DF" w14:textId="77BE79A4" w:rsidR="003F0DE9" w:rsidRPr="00A303E4" w:rsidRDefault="00412104" w:rsidP="00412104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</w:rPr>
              <w:t>prevádzky projektu</w:t>
            </w:r>
          </w:p>
        </w:tc>
        <w:tc>
          <w:tcPr>
            <w:tcW w:w="1444" w:type="dxa"/>
            <w:vMerge w:val="restart"/>
          </w:tcPr>
          <w:p w14:paraId="044D49A3" w14:textId="77777777" w:rsidR="003F0DE9" w:rsidRPr="00A303E4" w:rsidRDefault="003F0DE9" w:rsidP="00163197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</w:rPr>
              <w:t>vylučujúce</w:t>
            </w:r>
          </w:p>
        </w:tc>
        <w:tc>
          <w:tcPr>
            <w:tcW w:w="3659" w:type="dxa"/>
            <w:vMerge w:val="restart"/>
          </w:tcPr>
          <w:p w14:paraId="6DC01097" w14:textId="13A80A73" w:rsidR="00412104" w:rsidRPr="00A303E4" w:rsidRDefault="00412104" w:rsidP="00412104">
            <w:pPr>
              <w:spacing w:line="240" w:lineRule="auto"/>
              <w:rPr>
                <w:rFonts w:ascii="Arial Narrow" w:hAnsi="Arial Narrow"/>
                <w:color w:val="000000"/>
                <w:lang w:val="sk-SK" w:eastAsia="sk-SK"/>
              </w:rPr>
            </w:pPr>
            <w:r w:rsidRPr="00A303E4">
              <w:rPr>
                <w:rFonts w:ascii="Arial Narrow" w:hAnsi="Arial Narrow"/>
                <w:color w:val="000000"/>
                <w:lang w:val="sk-SK" w:eastAsia="sk-SK"/>
              </w:rPr>
              <w:t>Posudzuje sa</w:t>
            </w:r>
            <w:r w:rsidR="006A7F99" w:rsidRPr="00A303E4">
              <w:rPr>
                <w:rFonts w:ascii="Arial Narrow" w:hAnsi="Arial Narrow"/>
                <w:color w:val="000000"/>
                <w:lang w:val="sk-SK" w:eastAsia="sk-SK"/>
              </w:rPr>
              <w:t xml:space="preserve"> kapacita žiadateľa na realizáciu fázy II projektu, a to</w:t>
            </w:r>
            <w:r w:rsidRPr="00A303E4">
              <w:rPr>
                <w:rFonts w:ascii="Arial Narrow" w:hAnsi="Arial Narrow"/>
                <w:color w:val="000000"/>
                <w:lang w:val="sk-SK" w:eastAsia="sk-SK"/>
              </w:rPr>
              <w:t>:</w:t>
            </w:r>
          </w:p>
          <w:p w14:paraId="7C496D02" w14:textId="77777777" w:rsidR="00412104" w:rsidRPr="00A303E4" w:rsidRDefault="00412104" w:rsidP="00412104">
            <w:pPr>
              <w:pStyle w:val="Odsekzoznamu"/>
              <w:numPr>
                <w:ilvl w:val="0"/>
                <w:numId w:val="42"/>
              </w:numPr>
              <w:spacing w:line="240" w:lineRule="auto"/>
              <w:ind w:left="193" w:hanging="193"/>
              <w:rPr>
                <w:rFonts w:ascii="Arial Narrow" w:hAnsi="Arial Narrow"/>
                <w:color w:val="000000"/>
                <w:lang w:val="sk-SK" w:eastAsia="sk-SK"/>
              </w:rPr>
            </w:pPr>
            <w:r w:rsidRPr="00A303E4">
              <w:rPr>
                <w:rFonts w:ascii="Arial Narrow" w:hAnsi="Arial Narrow"/>
                <w:color w:val="000000"/>
                <w:lang w:val="sk-SK" w:eastAsia="sk-SK"/>
              </w:rPr>
              <w:t xml:space="preserve">administratívna kapacita žiadateľa na riadenie projektu v súlade s podmienkami definovanými v </w:t>
            </w:r>
            <w:r w:rsidRPr="00A303E4">
              <w:rPr>
                <w:rFonts w:ascii="Arial Narrow" w:hAnsi="Arial Narrow"/>
                <w:lang w:val="sk-SK" w:eastAsia="sk-SK"/>
              </w:rPr>
              <w:t>príslušnej riadiacej dokumentácii pre implementáciu projektov v rámci OPII</w:t>
            </w:r>
            <w:r w:rsidRPr="00A303E4">
              <w:rPr>
                <w:rFonts w:ascii="Arial Narrow" w:hAnsi="Arial Narrow"/>
                <w:color w:val="000000"/>
                <w:lang w:val="sk-SK" w:eastAsia="sk-SK"/>
              </w:rPr>
              <w:t xml:space="preserve">. V rámci toho sa posudzujú aj skúsenosti žiadateľa s riadením </w:t>
            </w:r>
            <w:r w:rsidRPr="00A303E4">
              <w:rPr>
                <w:rFonts w:ascii="Arial Narrow" w:hAnsi="Arial Narrow"/>
                <w:lang w:val="sk-SK" w:eastAsia="sk-SK"/>
              </w:rPr>
              <w:t xml:space="preserve">obdobných/porovnateľných </w:t>
            </w:r>
            <w:r w:rsidRPr="00A303E4">
              <w:rPr>
                <w:rFonts w:ascii="Arial Narrow" w:hAnsi="Arial Narrow"/>
                <w:color w:val="000000"/>
                <w:lang w:val="sk-SK" w:eastAsia="sk-SK"/>
              </w:rPr>
              <w:t>projektov,</w:t>
            </w:r>
          </w:p>
          <w:p w14:paraId="27E7E52E" w14:textId="77777777" w:rsidR="00412104" w:rsidRPr="00A303E4" w:rsidRDefault="00412104" w:rsidP="00412104">
            <w:pPr>
              <w:pStyle w:val="Odsekzoznamu"/>
              <w:numPr>
                <w:ilvl w:val="0"/>
                <w:numId w:val="42"/>
              </w:numPr>
              <w:spacing w:line="240" w:lineRule="auto"/>
              <w:ind w:left="193" w:hanging="193"/>
              <w:rPr>
                <w:rFonts w:ascii="Arial Narrow" w:hAnsi="Arial Narrow"/>
                <w:color w:val="000000"/>
                <w:lang w:val="sk-SK" w:eastAsia="sk-SK"/>
              </w:rPr>
            </w:pPr>
            <w:r w:rsidRPr="00A303E4">
              <w:rPr>
                <w:rFonts w:ascii="Arial Narrow" w:hAnsi="Arial Narrow"/>
                <w:color w:val="000000"/>
                <w:lang w:val="sk-SK" w:eastAsia="sk-SK"/>
              </w:rPr>
              <w:t>kapacita žiadateľa na realizáciu hlavných aktivít projektu z hľadiska vecného zamerania projektu,</w:t>
            </w:r>
          </w:p>
          <w:p w14:paraId="064FEE81" w14:textId="77777777" w:rsidR="00412104" w:rsidRPr="00A303E4" w:rsidRDefault="00412104" w:rsidP="00412104">
            <w:pPr>
              <w:pStyle w:val="Odsekzoznamu"/>
              <w:numPr>
                <w:ilvl w:val="0"/>
                <w:numId w:val="42"/>
              </w:numPr>
              <w:spacing w:line="240" w:lineRule="auto"/>
              <w:ind w:left="193" w:hanging="193"/>
              <w:rPr>
                <w:rFonts w:ascii="Arial Narrow" w:hAnsi="Arial Narrow"/>
                <w:color w:val="000000"/>
                <w:lang w:val="sk-SK" w:eastAsia="sk-SK"/>
              </w:rPr>
            </w:pPr>
            <w:r w:rsidRPr="00A303E4">
              <w:rPr>
                <w:rFonts w:ascii="Arial Narrow" w:hAnsi="Arial Narrow"/>
                <w:color w:val="000000"/>
                <w:lang w:val="sk-SK" w:eastAsia="sk-SK"/>
              </w:rPr>
              <w:t>kapacita žiadateľa na zabezpečenie prevádzky projektu.</w:t>
            </w:r>
          </w:p>
          <w:p w14:paraId="437D87B5" w14:textId="77777777" w:rsidR="00412104" w:rsidRPr="00A303E4" w:rsidRDefault="00412104" w:rsidP="00412104">
            <w:pPr>
              <w:spacing w:line="240" w:lineRule="auto"/>
              <w:rPr>
                <w:rFonts w:ascii="Arial Narrow" w:hAnsi="Arial Narrow"/>
                <w:lang w:val="sk-SK"/>
              </w:rPr>
            </w:pPr>
          </w:p>
          <w:p w14:paraId="6386AB7C" w14:textId="41CBF11D" w:rsidR="003F0DE9" w:rsidRPr="00A303E4" w:rsidRDefault="00412104" w:rsidP="00F32F51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/>
                <w:color w:val="000000"/>
                <w:sz w:val="20"/>
                <w:lang w:bidi="en-US"/>
              </w:rPr>
              <w:t>V rámci tohto hodnotenia sa posudzuje, či žiadateľ disponuje dostatočnými administratívnymi kapacitami s potrebnou odbornou spôsobilosťou a know-how a potrebným materiálno-technickým zázemím na zabezpečenie uvedených aktivít.</w:t>
            </w:r>
          </w:p>
        </w:tc>
        <w:tc>
          <w:tcPr>
            <w:tcW w:w="992" w:type="dxa"/>
          </w:tcPr>
          <w:p w14:paraId="406DA0EB" w14:textId="428B3024" w:rsidR="003F0DE9" w:rsidRPr="00A303E4" w:rsidRDefault="003F0DE9" w:rsidP="00163197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764" w:type="dxa"/>
          </w:tcPr>
          <w:p w14:paraId="35B88495" w14:textId="78969E50" w:rsidR="00412104" w:rsidRPr="00A303E4" w:rsidRDefault="00412104" w:rsidP="008D6270">
            <w:pPr>
              <w:spacing w:line="240" w:lineRule="auto"/>
              <w:jc w:val="both"/>
              <w:rPr>
                <w:rFonts w:ascii="Arial Narrow" w:hAnsi="Arial Narrow"/>
                <w:lang w:val="sk-SK" w:eastAsia="sk-SK"/>
              </w:rPr>
            </w:pPr>
            <w:r w:rsidRPr="00A303E4">
              <w:rPr>
                <w:rFonts w:ascii="Arial Narrow" w:hAnsi="Arial Narrow"/>
                <w:lang w:val="sk-SK" w:eastAsia="sk-SK"/>
              </w:rPr>
              <w:t xml:space="preserve">Administratívne kapacity žiadateľa na riadenie </w:t>
            </w:r>
            <w:r w:rsidR="006A7F99" w:rsidRPr="00A303E4">
              <w:rPr>
                <w:rFonts w:ascii="Arial Narrow" w:hAnsi="Arial Narrow"/>
                <w:lang w:val="sk-SK" w:eastAsia="sk-SK"/>
              </w:rPr>
              <w:t xml:space="preserve">fázy II </w:t>
            </w:r>
            <w:r w:rsidRPr="00A303E4">
              <w:rPr>
                <w:rFonts w:ascii="Arial Narrow" w:hAnsi="Arial Narrow"/>
                <w:lang w:val="sk-SK" w:eastAsia="sk-SK"/>
              </w:rPr>
              <w:t xml:space="preserve">projektu podľa podmienok definovaných v príslušnej riadiacej dokumentácii pre implementáciu projektov v rámci OPII </w:t>
            </w:r>
            <w:r w:rsidRPr="00A303E4">
              <w:rPr>
                <w:rFonts w:ascii="Arial Narrow" w:hAnsi="Arial Narrow"/>
                <w:b/>
                <w:bCs/>
                <w:lang w:val="sk-SK" w:eastAsia="sk-SK"/>
              </w:rPr>
              <w:t xml:space="preserve">sú nedostatočné </w:t>
            </w:r>
            <w:r w:rsidRPr="00A303E4">
              <w:rPr>
                <w:rFonts w:ascii="Arial Narrow" w:hAnsi="Arial Narrow"/>
                <w:lang w:val="sk-SK" w:eastAsia="sk-SK"/>
              </w:rPr>
              <w:t>z hľadiska ich počtu a/alebo skúseností s riadením obdobných/</w:t>
            </w:r>
            <w:r w:rsidR="008D6270" w:rsidRPr="00A303E4">
              <w:rPr>
                <w:rFonts w:ascii="Arial Narrow" w:hAnsi="Arial Narrow"/>
                <w:lang w:val="sk-SK" w:eastAsia="sk-SK"/>
              </w:rPr>
              <w:t xml:space="preserve"> </w:t>
            </w:r>
            <w:r w:rsidRPr="00A303E4">
              <w:rPr>
                <w:rFonts w:ascii="Arial Narrow" w:hAnsi="Arial Narrow"/>
                <w:lang w:val="sk-SK" w:eastAsia="sk-SK"/>
              </w:rPr>
              <w:t>porovnateľných projektov.</w:t>
            </w:r>
          </w:p>
          <w:p w14:paraId="02C3274B" w14:textId="77777777" w:rsidR="00412104" w:rsidRPr="00A303E4" w:rsidRDefault="00412104" w:rsidP="00412104">
            <w:pPr>
              <w:spacing w:line="240" w:lineRule="auto"/>
              <w:rPr>
                <w:rFonts w:ascii="Arial Narrow" w:hAnsi="Arial Narrow"/>
                <w:color w:val="000000"/>
                <w:lang w:val="sk-SK" w:eastAsia="sk-SK"/>
              </w:rPr>
            </w:pPr>
          </w:p>
          <w:p w14:paraId="48C32E4A" w14:textId="2114F32F" w:rsidR="003F0DE9" w:rsidRPr="00A303E4" w:rsidRDefault="00412104" w:rsidP="00F32F51">
            <w:pPr>
              <w:spacing w:line="240" w:lineRule="auto"/>
              <w:jc w:val="both"/>
              <w:rPr>
                <w:rFonts w:ascii="Arial Narrow" w:hAnsi="Arial Narrow"/>
                <w:color w:val="000000"/>
                <w:lang w:val="sk-SK" w:eastAsia="sk-SK"/>
              </w:rPr>
            </w:pPr>
            <w:r w:rsidRPr="00A303E4">
              <w:rPr>
                <w:rFonts w:ascii="Arial Narrow" w:hAnsi="Arial Narrow"/>
                <w:color w:val="000000"/>
                <w:lang w:val="sk-SK" w:eastAsia="sk-SK"/>
              </w:rPr>
              <w:t xml:space="preserve">Žiadateľ </w:t>
            </w:r>
            <w:r w:rsidRPr="00A303E4">
              <w:rPr>
                <w:rFonts w:ascii="Arial Narrow" w:hAnsi="Arial Narrow"/>
                <w:b/>
                <w:bCs/>
                <w:color w:val="000000"/>
                <w:lang w:val="sk-SK" w:eastAsia="sk-SK"/>
              </w:rPr>
              <w:t>nedisponuje</w:t>
            </w:r>
            <w:r w:rsidRPr="00A303E4">
              <w:rPr>
                <w:rFonts w:ascii="Arial Narrow" w:hAnsi="Arial Narrow"/>
                <w:color w:val="000000"/>
                <w:lang w:val="sk-SK" w:eastAsia="sk-SK"/>
              </w:rPr>
              <w:t xml:space="preserve"> adekvátnym materiálno-technickým zázemím a/alebo dostatočnými administratívnymi kapacitami s náležitou odbornou spôsobilosťou a know-how pre realizáciu hlavných aktivít </w:t>
            </w:r>
            <w:r w:rsidR="006A7F99" w:rsidRPr="00A303E4">
              <w:rPr>
                <w:rFonts w:ascii="Arial Narrow" w:hAnsi="Arial Narrow"/>
                <w:color w:val="000000"/>
                <w:lang w:val="sk-SK" w:eastAsia="sk-SK"/>
              </w:rPr>
              <w:t xml:space="preserve">fázy II </w:t>
            </w:r>
            <w:r w:rsidRPr="00A303E4">
              <w:rPr>
                <w:rFonts w:ascii="Arial Narrow" w:hAnsi="Arial Narrow"/>
                <w:color w:val="000000"/>
                <w:lang w:val="sk-SK" w:eastAsia="sk-SK"/>
              </w:rPr>
              <w:t>projektu resp. na zabezpečenie prevádzky projektu v danej oblasti a uvedené zázemie a kapacity nemá zabezpečené ani prostredníctvom externého dodávateľa.</w:t>
            </w:r>
          </w:p>
        </w:tc>
      </w:tr>
      <w:tr w:rsidR="003F0DE9" w:rsidRPr="00A303E4" w14:paraId="24FFAB35" w14:textId="77777777" w:rsidTr="00E67AAD">
        <w:trPr>
          <w:trHeight w:val="394"/>
        </w:trPr>
        <w:tc>
          <w:tcPr>
            <w:tcW w:w="367" w:type="dxa"/>
            <w:vMerge/>
          </w:tcPr>
          <w:p w14:paraId="0AFAEC8A" w14:textId="77777777" w:rsidR="003F0DE9" w:rsidRPr="00A303E4" w:rsidRDefault="003F0DE9" w:rsidP="00163197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1541" w:type="dxa"/>
            <w:vMerge/>
          </w:tcPr>
          <w:p w14:paraId="575129C0" w14:textId="77777777" w:rsidR="003F0DE9" w:rsidRPr="00A303E4" w:rsidRDefault="003F0DE9" w:rsidP="00163197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468" w:type="dxa"/>
            <w:vMerge/>
          </w:tcPr>
          <w:p w14:paraId="5FBB7D63" w14:textId="77777777" w:rsidR="003F0DE9" w:rsidRPr="00A303E4" w:rsidRDefault="003F0DE9" w:rsidP="00163197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1985" w:type="dxa"/>
            <w:vMerge/>
          </w:tcPr>
          <w:p w14:paraId="36C616EE" w14:textId="77777777" w:rsidR="003F0DE9" w:rsidRPr="00A303E4" w:rsidRDefault="003F0DE9" w:rsidP="00163197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1444" w:type="dxa"/>
            <w:vMerge/>
          </w:tcPr>
          <w:p w14:paraId="686A8BBD" w14:textId="77777777" w:rsidR="003F0DE9" w:rsidRPr="00A303E4" w:rsidRDefault="003F0DE9" w:rsidP="00163197">
            <w:pPr>
              <w:pStyle w:val="Tabtext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3659" w:type="dxa"/>
            <w:vMerge/>
          </w:tcPr>
          <w:p w14:paraId="5A7FC559" w14:textId="77777777" w:rsidR="003F0DE9" w:rsidRPr="00A303E4" w:rsidRDefault="003F0DE9" w:rsidP="00AF3F0E">
            <w:pPr>
              <w:pStyle w:val="Tabtext"/>
              <w:jc w:val="both"/>
              <w:rPr>
                <w:rFonts w:ascii="Arial Narrow" w:hAnsi="Arial Narrow" w:cstheme="minorHAnsi"/>
                <w:sz w:val="20"/>
              </w:rPr>
            </w:pPr>
          </w:p>
        </w:tc>
        <w:tc>
          <w:tcPr>
            <w:tcW w:w="992" w:type="dxa"/>
          </w:tcPr>
          <w:p w14:paraId="72C2D28D" w14:textId="5BEFC3EE" w:rsidR="003F0DE9" w:rsidRPr="00A303E4" w:rsidRDefault="003F0DE9" w:rsidP="00163197">
            <w:pPr>
              <w:pStyle w:val="Tabtex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764" w:type="dxa"/>
          </w:tcPr>
          <w:p w14:paraId="294CBD51" w14:textId="77777777" w:rsidR="00F32F51" w:rsidRPr="00A303E4" w:rsidRDefault="00412104" w:rsidP="008D6270">
            <w:pPr>
              <w:spacing w:line="240" w:lineRule="auto"/>
              <w:jc w:val="both"/>
              <w:rPr>
                <w:rFonts w:ascii="Arial Narrow" w:hAnsi="Arial Narrow"/>
                <w:lang w:val="sk-SK" w:eastAsia="sk-SK"/>
              </w:rPr>
            </w:pPr>
            <w:r w:rsidRPr="00A303E4">
              <w:rPr>
                <w:rFonts w:ascii="Arial Narrow" w:hAnsi="Arial Narrow"/>
                <w:lang w:val="sk-SK" w:eastAsia="sk-SK"/>
              </w:rPr>
              <w:t xml:space="preserve">Administratívne kapacity žiadateľa na riadenie </w:t>
            </w:r>
            <w:r w:rsidR="006A7F99" w:rsidRPr="00A303E4">
              <w:rPr>
                <w:rFonts w:ascii="Arial Narrow" w:hAnsi="Arial Narrow"/>
                <w:lang w:val="sk-SK" w:eastAsia="sk-SK"/>
              </w:rPr>
              <w:t xml:space="preserve">fázy II </w:t>
            </w:r>
            <w:r w:rsidRPr="00A303E4">
              <w:rPr>
                <w:rFonts w:ascii="Arial Narrow" w:hAnsi="Arial Narrow"/>
                <w:lang w:val="sk-SK" w:eastAsia="sk-SK"/>
              </w:rPr>
              <w:t xml:space="preserve">projektu podľa podmienok definovaných v príslušnej riadiacej dokumentácii pre implementáciu projektov v rámci OPII </w:t>
            </w:r>
            <w:r w:rsidRPr="00A303E4">
              <w:rPr>
                <w:rFonts w:ascii="Arial Narrow" w:hAnsi="Arial Narrow"/>
                <w:b/>
                <w:bCs/>
                <w:lang w:val="sk-SK" w:eastAsia="sk-SK"/>
              </w:rPr>
              <w:t>sú dostatočné</w:t>
            </w:r>
            <w:r w:rsidRPr="00A303E4">
              <w:rPr>
                <w:rFonts w:ascii="Arial Narrow" w:hAnsi="Arial Narrow"/>
                <w:lang w:val="sk-SK" w:eastAsia="sk-SK"/>
              </w:rPr>
              <w:t xml:space="preserve">. </w:t>
            </w:r>
          </w:p>
          <w:p w14:paraId="23FCB70D" w14:textId="00078EF7" w:rsidR="00AF340E" w:rsidRPr="00A303E4" w:rsidRDefault="00412104" w:rsidP="008D6270">
            <w:pPr>
              <w:spacing w:line="240" w:lineRule="auto"/>
              <w:jc w:val="both"/>
              <w:rPr>
                <w:rFonts w:ascii="Arial Narrow" w:hAnsi="Arial Narrow"/>
                <w:lang w:val="sk-SK" w:eastAsia="sk-SK"/>
              </w:rPr>
            </w:pPr>
            <w:r w:rsidRPr="00A303E4">
              <w:rPr>
                <w:rFonts w:ascii="Arial Narrow" w:hAnsi="Arial Narrow"/>
                <w:lang w:val="sk-SK" w:eastAsia="sk-SK"/>
              </w:rPr>
              <w:t>Žiadateľ má zabezpečené</w:t>
            </w:r>
            <w:r w:rsidRPr="00A303E4">
              <w:rPr>
                <w:rFonts w:ascii="Arial Narrow" w:hAnsi="Arial Narrow"/>
                <w:color w:val="000000"/>
                <w:lang w:val="sk-SK" w:eastAsia="sk-SK"/>
              </w:rPr>
              <w:t>, resp. deklaruje zabezpečenie</w:t>
            </w:r>
            <w:r w:rsidRPr="00A303E4">
              <w:rPr>
                <w:rFonts w:ascii="Arial Narrow" w:hAnsi="Arial Narrow"/>
                <w:lang w:val="sk-SK" w:eastAsia="sk-SK"/>
              </w:rPr>
              <w:t xml:space="preserve"> riadenia </w:t>
            </w:r>
            <w:r w:rsidR="006A7F99" w:rsidRPr="00A303E4">
              <w:rPr>
                <w:rFonts w:ascii="Arial Narrow" w:hAnsi="Arial Narrow"/>
                <w:lang w:val="sk-SK" w:eastAsia="sk-SK"/>
              </w:rPr>
              <w:t xml:space="preserve">fázy II </w:t>
            </w:r>
            <w:r w:rsidRPr="00A303E4">
              <w:rPr>
                <w:rFonts w:ascii="Arial Narrow" w:hAnsi="Arial Narrow"/>
                <w:lang w:val="sk-SK" w:eastAsia="sk-SK"/>
              </w:rPr>
              <w:t>projektu:</w:t>
            </w:r>
          </w:p>
          <w:p w14:paraId="6B106417" w14:textId="5FBA49E2" w:rsidR="00AF340E" w:rsidRPr="00A303E4" w:rsidRDefault="00412104" w:rsidP="00DD7250">
            <w:pPr>
              <w:pStyle w:val="Odsekzoznamu"/>
              <w:numPr>
                <w:ilvl w:val="0"/>
                <w:numId w:val="44"/>
              </w:numPr>
              <w:spacing w:line="240" w:lineRule="auto"/>
              <w:ind w:left="317" w:hanging="283"/>
              <w:rPr>
                <w:rFonts w:ascii="Arial Narrow" w:hAnsi="Arial Narrow"/>
                <w:lang w:val="sk-SK" w:eastAsia="sk-SK"/>
              </w:rPr>
            </w:pPr>
            <w:r w:rsidRPr="00A303E4">
              <w:rPr>
                <w:rFonts w:ascii="Arial Narrow" w:hAnsi="Arial Narrow"/>
                <w:lang w:val="sk-SK" w:eastAsia="sk-SK"/>
              </w:rPr>
              <w:t xml:space="preserve">externými kapacitami so skúsenosťami v oblasti riadenia obdobných/porovnateľných projektov, alebo </w:t>
            </w:r>
          </w:p>
          <w:p w14:paraId="599852AE" w14:textId="08B150E0" w:rsidR="00412104" w:rsidRPr="00A303E4" w:rsidRDefault="00412104" w:rsidP="00DD7250">
            <w:pPr>
              <w:pStyle w:val="Odsekzoznamu"/>
              <w:numPr>
                <w:ilvl w:val="0"/>
                <w:numId w:val="44"/>
              </w:numPr>
              <w:spacing w:line="240" w:lineRule="auto"/>
              <w:ind w:left="317" w:hanging="283"/>
              <w:rPr>
                <w:rFonts w:ascii="Arial Narrow" w:hAnsi="Arial Narrow"/>
                <w:lang w:val="sk-SK" w:eastAsia="sk-SK"/>
              </w:rPr>
            </w:pPr>
            <w:r w:rsidRPr="00A303E4">
              <w:rPr>
                <w:rFonts w:ascii="Arial Narrow" w:hAnsi="Arial Narrow"/>
                <w:lang w:val="sk-SK" w:eastAsia="sk-SK"/>
              </w:rPr>
              <w:t>internými kapacitami primeranými rozsahu projektu, ktoré majú skúsenosti s riadením aspoň jedného obdobného/porovnateľného projektu.</w:t>
            </w:r>
          </w:p>
          <w:p w14:paraId="43A8BA92" w14:textId="77777777" w:rsidR="00412104" w:rsidRPr="00A303E4" w:rsidRDefault="00412104" w:rsidP="00412104">
            <w:pPr>
              <w:spacing w:line="240" w:lineRule="auto"/>
              <w:rPr>
                <w:rFonts w:ascii="Arial Narrow" w:hAnsi="Arial Narrow"/>
                <w:lang w:val="sk-SK" w:eastAsia="sk-SK"/>
              </w:rPr>
            </w:pPr>
          </w:p>
          <w:p w14:paraId="371468A7" w14:textId="07A6E931" w:rsidR="003F0DE9" w:rsidRPr="00A303E4" w:rsidRDefault="00412104" w:rsidP="00F32F51">
            <w:pPr>
              <w:pStyle w:val="Tabtext"/>
              <w:jc w:val="both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/>
                <w:color w:val="000000"/>
                <w:sz w:val="20"/>
              </w:rPr>
              <w:t>Žiadateľ</w:t>
            </w:r>
            <w:r w:rsidRPr="00A303E4">
              <w:rPr>
                <w:rFonts w:ascii="Arial Narrow" w:hAnsi="Arial Narrow"/>
                <w:b/>
                <w:color w:val="000000"/>
                <w:sz w:val="20"/>
              </w:rPr>
              <w:t xml:space="preserve"> </w:t>
            </w:r>
            <w:r w:rsidRPr="00A303E4">
              <w:rPr>
                <w:rFonts w:ascii="Arial Narrow" w:hAnsi="Arial Narrow"/>
                <w:b/>
                <w:bCs/>
                <w:color w:val="000000"/>
                <w:sz w:val="20"/>
              </w:rPr>
              <w:t xml:space="preserve">disponuje </w:t>
            </w:r>
            <w:r w:rsidRPr="00A303E4">
              <w:rPr>
                <w:rFonts w:ascii="Arial Narrow" w:hAnsi="Arial Narrow"/>
                <w:color w:val="000000"/>
                <w:sz w:val="20"/>
              </w:rPr>
              <w:t xml:space="preserve">adekvátnym materiálno-technickým zázemím a dostatočnými internými administratívnymi kapacitami s náležitou odbornou spôsobilosťou a know-how pre realizáciu hlavných aktivít </w:t>
            </w:r>
            <w:r w:rsidR="006A7F99" w:rsidRPr="00A303E4">
              <w:rPr>
                <w:rFonts w:ascii="Arial Narrow" w:hAnsi="Arial Narrow"/>
                <w:color w:val="000000"/>
                <w:sz w:val="20"/>
              </w:rPr>
              <w:t xml:space="preserve">fázy II </w:t>
            </w:r>
            <w:r w:rsidRPr="00A303E4">
              <w:rPr>
                <w:rFonts w:ascii="Arial Narrow" w:hAnsi="Arial Narrow"/>
                <w:color w:val="000000"/>
                <w:sz w:val="20"/>
              </w:rPr>
              <w:t>projektu v danej oblasti, alebo má uvedené zázemie a/alebo kapacity zabezpečené prostredníctvom externého dodávateľa</w:t>
            </w:r>
            <w:r w:rsidR="00F32F51" w:rsidRPr="00A303E4">
              <w:rPr>
                <w:rFonts w:ascii="Arial Narrow" w:hAnsi="Arial Narrow"/>
                <w:color w:val="000000"/>
                <w:sz w:val="20"/>
              </w:rPr>
              <w:t xml:space="preserve">, </w:t>
            </w:r>
            <w:r w:rsidRPr="00A303E4">
              <w:rPr>
                <w:rFonts w:ascii="Arial Narrow" w:hAnsi="Arial Narrow"/>
                <w:color w:val="000000"/>
                <w:sz w:val="20"/>
              </w:rPr>
              <w:t>resp. ho plánuje obstarať.</w:t>
            </w:r>
          </w:p>
        </w:tc>
      </w:tr>
    </w:tbl>
    <w:p w14:paraId="7F57D03D" w14:textId="77777777" w:rsidR="0090690A" w:rsidRPr="00A303E4" w:rsidRDefault="0090690A" w:rsidP="006504BD">
      <w:pPr>
        <w:pStyle w:val="Popis"/>
        <w:keepNext/>
        <w:rPr>
          <w:rFonts w:ascii="Arial Narrow" w:hAnsi="Arial Narrow" w:cstheme="minorHAnsi"/>
          <w:sz w:val="20"/>
          <w:szCs w:val="20"/>
          <w:highlight w:val="yellow"/>
          <w:lang w:val="sk-SK"/>
        </w:rPr>
      </w:pPr>
    </w:p>
    <w:p w14:paraId="66DCB902" w14:textId="77777777" w:rsidR="00FE38CC" w:rsidRPr="00A303E4" w:rsidRDefault="00FE38CC" w:rsidP="00FE38CC">
      <w:pPr>
        <w:pStyle w:val="Popis"/>
        <w:keepNext/>
        <w:rPr>
          <w:rFonts w:ascii="Arial Narrow" w:hAnsi="Arial Narrow" w:cstheme="minorHAnsi"/>
          <w:b w:val="0"/>
          <w:sz w:val="20"/>
          <w:szCs w:val="20"/>
          <w:lang w:val="sk-SK"/>
        </w:rPr>
      </w:pPr>
      <w:r w:rsidRPr="00A303E4">
        <w:rPr>
          <w:rFonts w:ascii="Arial Narrow" w:hAnsi="Arial Narrow" w:cstheme="minorHAnsi"/>
          <w:b w:val="0"/>
          <w:sz w:val="20"/>
          <w:szCs w:val="20"/>
          <w:lang w:val="sk-SK"/>
        </w:rPr>
        <w:t>FINANČNÁ A EKONOMICKÁ STRÁNKA PROJEKTU</w:t>
      </w:r>
    </w:p>
    <w:tbl>
      <w:tblPr>
        <w:tblStyle w:val="Mriekatabuky"/>
        <w:tblW w:w="14220" w:type="dxa"/>
        <w:tblLayout w:type="fixed"/>
        <w:tblLook w:val="04A0" w:firstRow="1" w:lastRow="0" w:firstColumn="1" w:lastColumn="0" w:noHBand="0" w:noVBand="1"/>
      </w:tblPr>
      <w:tblGrid>
        <w:gridCol w:w="367"/>
        <w:gridCol w:w="1442"/>
        <w:gridCol w:w="567"/>
        <w:gridCol w:w="1985"/>
        <w:gridCol w:w="1444"/>
        <w:gridCol w:w="3659"/>
        <w:gridCol w:w="992"/>
        <w:gridCol w:w="3764"/>
      </w:tblGrid>
      <w:tr w:rsidR="00C715C1" w:rsidRPr="00A303E4" w14:paraId="1B7F277F" w14:textId="77777777" w:rsidTr="005916A5">
        <w:trPr>
          <w:trHeight w:val="809"/>
          <w:tblHeader/>
        </w:trPr>
        <w:tc>
          <w:tcPr>
            <w:tcW w:w="1809" w:type="dxa"/>
            <w:gridSpan w:val="2"/>
            <w:shd w:val="clear" w:color="auto" w:fill="1F497D" w:themeFill="text2"/>
          </w:tcPr>
          <w:p w14:paraId="15664541" w14:textId="77777777" w:rsidR="00C715C1" w:rsidRPr="00A303E4" w:rsidRDefault="00C715C1" w:rsidP="006D5F37">
            <w:pPr>
              <w:pStyle w:val="TabNadpis"/>
              <w:rPr>
                <w:rFonts w:ascii="Arial Narrow" w:hAnsi="Arial Narrow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/>
                <w:b w:val="0"/>
                <w:sz w:val="20"/>
                <w:szCs w:val="20"/>
              </w:rPr>
              <w:t>Hodnotená oblasť</w:t>
            </w:r>
          </w:p>
        </w:tc>
        <w:tc>
          <w:tcPr>
            <w:tcW w:w="2552" w:type="dxa"/>
            <w:gridSpan w:val="2"/>
            <w:shd w:val="clear" w:color="auto" w:fill="1F497D" w:themeFill="text2"/>
          </w:tcPr>
          <w:p w14:paraId="0F7B9EB7" w14:textId="77777777" w:rsidR="00C715C1" w:rsidRPr="00A303E4" w:rsidRDefault="00C715C1" w:rsidP="006D5F37">
            <w:pPr>
              <w:pStyle w:val="TabNadpis"/>
              <w:rPr>
                <w:rFonts w:ascii="Arial Narrow" w:hAnsi="Arial Narrow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/>
                <w:b w:val="0"/>
                <w:sz w:val="20"/>
                <w:szCs w:val="20"/>
              </w:rPr>
              <w:t>Hodnotiace kritérium</w:t>
            </w:r>
          </w:p>
        </w:tc>
        <w:tc>
          <w:tcPr>
            <w:tcW w:w="1444" w:type="dxa"/>
            <w:shd w:val="clear" w:color="auto" w:fill="1F497D" w:themeFill="text2"/>
          </w:tcPr>
          <w:p w14:paraId="14848CA1" w14:textId="77777777" w:rsidR="00C715C1" w:rsidRPr="00A303E4" w:rsidRDefault="00C715C1" w:rsidP="006D5F37">
            <w:pPr>
              <w:pStyle w:val="TabNadpis"/>
              <w:rPr>
                <w:rFonts w:ascii="Arial Narrow" w:hAnsi="Arial Narrow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/>
                <w:b w:val="0"/>
                <w:sz w:val="20"/>
                <w:szCs w:val="20"/>
              </w:rPr>
              <w:t xml:space="preserve">Typ kritéria </w:t>
            </w:r>
          </w:p>
        </w:tc>
        <w:tc>
          <w:tcPr>
            <w:tcW w:w="3659" w:type="dxa"/>
            <w:shd w:val="clear" w:color="auto" w:fill="1F497D" w:themeFill="text2"/>
          </w:tcPr>
          <w:p w14:paraId="3C13AE2B" w14:textId="77777777" w:rsidR="00C715C1" w:rsidRPr="00A303E4" w:rsidRDefault="00C715C1" w:rsidP="006D5F37">
            <w:pPr>
              <w:pStyle w:val="TabNadpis"/>
              <w:rPr>
                <w:rFonts w:ascii="Arial Narrow" w:hAnsi="Arial Narrow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/>
                <w:b w:val="0"/>
                <w:sz w:val="20"/>
                <w:szCs w:val="20"/>
              </w:rPr>
              <w:t>Predmet hodnotenia</w:t>
            </w:r>
          </w:p>
        </w:tc>
        <w:tc>
          <w:tcPr>
            <w:tcW w:w="992" w:type="dxa"/>
            <w:shd w:val="clear" w:color="auto" w:fill="1F497D" w:themeFill="text2"/>
          </w:tcPr>
          <w:p w14:paraId="5A0D6B81" w14:textId="77777777" w:rsidR="00C715C1" w:rsidRPr="00A303E4" w:rsidRDefault="00C715C1" w:rsidP="006D5F37">
            <w:pPr>
              <w:pStyle w:val="TabNadpis"/>
              <w:rPr>
                <w:rFonts w:ascii="Arial Narrow" w:hAnsi="Arial Narrow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/>
                <w:b w:val="0"/>
                <w:sz w:val="20"/>
                <w:szCs w:val="20"/>
              </w:rPr>
              <w:t>Hodno-</w:t>
            </w:r>
          </w:p>
          <w:p w14:paraId="4FE2236E" w14:textId="77777777" w:rsidR="00C715C1" w:rsidRPr="00A303E4" w:rsidRDefault="00C715C1" w:rsidP="006D5F37">
            <w:pPr>
              <w:pStyle w:val="TabNadpis"/>
              <w:rPr>
                <w:rFonts w:ascii="Arial Narrow" w:hAnsi="Arial Narrow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/>
                <w:b w:val="0"/>
                <w:sz w:val="20"/>
                <w:szCs w:val="20"/>
              </w:rPr>
              <w:t>tenie</w:t>
            </w:r>
          </w:p>
        </w:tc>
        <w:tc>
          <w:tcPr>
            <w:tcW w:w="3764" w:type="dxa"/>
            <w:shd w:val="clear" w:color="auto" w:fill="1F497D" w:themeFill="text2"/>
          </w:tcPr>
          <w:p w14:paraId="31761E8F" w14:textId="77777777" w:rsidR="00C715C1" w:rsidRPr="00A303E4" w:rsidRDefault="00C715C1" w:rsidP="006D5F37">
            <w:pPr>
              <w:pStyle w:val="TabNadpis"/>
              <w:rPr>
                <w:rFonts w:ascii="Arial Narrow" w:hAnsi="Arial Narrow"/>
                <w:b w:val="0"/>
                <w:sz w:val="20"/>
                <w:szCs w:val="20"/>
              </w:rPr>
            </w:pPr>
            <w:r w:rsidRPr="00A303E4">
              <w:rPr>
                <w:rFonts w:ascii="Arial Narrow" w:hAnsi="Arial Narrow"/>
                <w:b w:val="0"/>
                <w:sz w:val="20"/>
                <w:szCs w:val="20"/>
              </w:rPr>
              <w:t>Spôsob aplikácie hodnotiaceho kritéria</w:t>
            </w:r>
          </w:p>
        </w:tc>
      </w:tr>
      <w:tr w:rsidR="00784F2B" w:rsidRPr="00A303E4" w14:paraId="5AF63262" w14:textId="77777777" w:rsidTr="005916A5">
        <w:trPr>
          <w:trHeight w:val="1260"/>
        </w:trPr>
        <w:tc>
          <w:tcPr>
            <w:tcW w:w="367" w:type="dxa"/>
            <w:vMerge w:val="restart"/>
          </w:tcPr>
          <w:p w14:paraId="72848DC4" w14:textId="7A2E17C7" w:rsidR="00784F2B" w:rsidRPr="00A303E4" w:rsidRDefault="006A7F99" w:rsidP="006D5F37">
            <w:pPr>
              <w:pStyle w:val="Tabtext"/>
              <w:rPr>
                <w:rFonts w:ascii="Arial Narrow" w:hAnsi="Arial Narrow"/>
                <w:sz w:val="20"/>
              </w:rPr>
            </w:pPr>
            <w:r w:rsidRPr="00A303E4">
              <w:rPr>
                <w:rFonts w:ascii="Arial Narrow" w:hAnsi="Arial Narrow"/>
                <w:sz w:val="20"/>
              </w:rPr>
              <w:t>4</w:t>
            </w:r>
            <w:r w:rsidR="00784F2B" w:rsidRPr="00A303E4">
              <w:rPr>
                <w:rFonts w:ascii="Arial Narrow" w:hAnsi="Arial Narrow"/>
                <w:sz w:val="20"/>
              </w:rPr>
              <w:t>.</w:t>
            </w:r>
          </w:p>
          <w:p w14:paraId="3506C4B0" w14:textId="3475048D" w:rsidR="00784F2B" w:rsidRPr="00A303E4" w:rsidRDefault="00784F2B" w:rsidP="006D5F37">
            <w:pPr>
              <w:pStyle w:val="Tabtext"/>
              <w:rPr>
                <w:rFonts w:ascii="Arial Narrow" w:hAnsi="Arial Narrow"/>
                <w:sz w:val="20"/>
              </w:rPr>
            </w:pPr>
          </w:p>
        </w:tc>
        <w:tc>
          <w:tcPr>
            <w:tcW w:w="1442" w:type="dxa"/>
            <w:vMerge w:val="restart"/>
          </w:tcPr>
          <w:p w14:paraId="5FB45114" w14:textId="4AD7CFAB" w:rsidR="00784F2B" w:rsidRPr="00A303E4" w:rsidRDefault="00784F2B" w:rsidP="006A7F99">
            <w:pPr>
              <w:pStyle w:val="Tabtext"/>
              <w:rPr>
                <w:rFonts w:ascii="Arial Narrow" w:hAnsi="Arial Narrow"/>
                <w:sz w:val="20"/>
              </w:rPr>
            </w:pPr>
            <w:r w:rsidRPr="00A303E4">
              <w:rPr>
                <w:rFonts w:ascii="Arial Narrow" w:hAnsi="Arial Narrow"/>
                <w:sz w:val="20"/>
              </w:rPr>
              <w:t>Finančná a ekonomická stránka projektu</w:t>
            </w:r>
            <w:r w:rsidR="00115E92" w:rsidRPr="00A303E4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567" w:type="dxa"/>
            <w:vMerge w:val="restart"/>
          </w:tcPr>
          <w:p w14:paraId="23974E80" w14:textId="741EE635" w:rsidR="00784F2B" w:rsidRPr="00A303E4" w:rsidRDefault="006A7F99" w:rsidP="006D5F37">
            <w:pPr>
              <w:rPr>
                <w:rFonts w:ascii="Arial Narrow" w:hAnsi="Arial Narrow"/>
                <w:lang w:val="sk-SK" w:eastAsia="sk-SK" w:bidi="ar-SA"/>
              </w:rPr>
            </w:pPr>
            <w:r w:rsidRPr="00A303E4">
              <w:rPr>
                <w:rFonts w:ascii="Arial Narrow" w:hAnsi="Arial Narrow"/>
                <w:lang w:val="sk-SK" w:eastAsia="sk-SK" w:bidi="ar-SA"/>
              </w:rPr>
              <w:t>4</w:t>
            </w:r>
            <w:r w:rsidR="00784F2B" w:rsidRPr="00A303E4">
              <w:rPr>
                <w:rFonts w:ascii="Arial Narrow" w:hAnsi="Arial Narrow"/>
                <w:lang w:val="sk-SK" w:eastAsia="sk-SK" w:bidi="ar-SA"/>
              </w:rPr>
              <w:t>.1</w:t>
            </w:r>
          </w:p>
        </w:tc>
        <w:tc>
          <w:tcPr>
            <w:tcW w:w="1985" w:type="dxa"/>
            <w:vMerge w:val="restart"/>
          </w:tcPr>
          <w:p w14:paraId="7EAB3CFE" w14:textId="0728EEF8" w:rsidR="00784F2B" w:rsidRPr="00A303E4" w:rsidRDefault="00784F2B" w:rsidP="006D5F37">
            <w:pPr>
              <w:pStyle w:val="Tabtext"/>
              <w:rPr>
                <w:rFonts w:ascii="Arial Narrow" w:hAnsi="Arial Narrow"/>
                <w:sz w:val="20"/>
              </w:rPr>
            </w:pPr>
            <w:r w:rsidRPr="00A303E4">
              <w:rPr>
                <w:rFonts w:ascii="Arial Narrow" w:hAnsi="Arial Narrow"/>
                <w:color w:val="000000"/>
                <w:sz w:val="20"/>
              </w:rPr>
              <w:t>Účelnosť a vecná oprávnenosť výdavkov projektu</w:t>
            </w:r>
          </w:p>
        </w:tc>
        <w:tc>
          <w:tcPr>
            <w:tcW w:w="1444" w:type="dxa"/>
            <w:vMerge w:val="restart"/>
          </w:tcPr>
          <w:p w14:paraId="0A4FDAD5" w14:textId="48644C87" w:rsidR="00784F2B" w:rsidRPr="00A303E4" w:rsidRDefault="00784F2B" w:rsidP="006D5F37">
            <w:pPr>
              <w:pStyle w:val="Tabtext"/>
              <w:rPr>
                <w:rFonts w:ascii="Arial Narrow" w:hAnsi="Arial Narrow"/>
                <w:sz w:val="20"/>
              </w:rPr>
            </w:pPr>
            <w:r w:rsidRPr="00A303E4">
              <w:rPr>
                <w:rFonts w:ascii="Arial Narrow" w:hAnsi="Arial Narrow"/>
                <w:sz w:val="20"/>
              </w:rPr>
              <w:t>vylučujúce</w:t>
            </w:r>
          </w:p>
        </w:tc>
        <w:tc>
          <w:tcPr>
            <w:tcW w:w="3659" w:type="dxa"/>
            <w:vMerge w:val="restart"/>
          </w:tcPr>
          <w:p w14:paraId="7FC4F7AB" w14:textId="45DE0492" w:rsidR="00784F2B" w:rsidRPr="00A303E4" w:rsidRDefault="00784F2B" w:rsidP="008D6270">
            <w:pPr>
              <w:spacing w:line="240" w:lineRule="auto"/>
              <w:jc w:val="both"/>
              <w:rPr>
                <w:rFonts w:ascii="Arial Narrow" w:hAnsi="Arial Narrow"/>
                <w:color w:val="000000"/>
                <w:lang w:val="sk-SK"/>
              </w:rPr>
            </w:pPr>
            <w:r w:rsidRPr="00A303E4">
              <w:rPr>
                <w:rFonts w:ascii="Arial Narrow" w:hAnsi="Arial Narrow"/>
                <w:color w:val="000000"/>
                <w:lang w:val="sk-SK"/>
              </w:rPr>
              <w:t xml:space="preserve">Posudzuje sa, či sú výdavky </w:t>
            </w:r>
            <w:r w:rsidR="006A7F99" w:rsidRPr="00A303E4">
              <w:rPr>
                <w:rFonts w:ascii="Arial Narrow" w:hAnsi="Arial Narrow"/>
                <w:color w:val="000000"/>
                <w:lang w:val="sk-SK"/>
              </w:rPr>
              <w:t xml:space="preserve">fázy II </w:t>
            </w:r>
            <w:r w:rsidRPr="00A303E4">
              <w:rPr>
                <w:rFonts w:ascii="Arial Narrow" w:hAnsi="Arial Narrow"/>
                <w:color w:val="000000"/>
                <w:lang w:val="sk-SK"/>
              </w:rPr>
              <w:t>projektu vecne oprávnené v zmysle riadiacej dokumentácie OPII upravujúcej oblasť oprávnenosti výdavkov (Príručky pre žiadateľa, Príručky k oprávnenosti výdavkov</w:t>
            </w:r>
            <w:r w:rsidR="00476277">
              <w:rPr>
                <w:rFonts w:ascii="Arial Narrow" w:hAnsi="Arial Narrow"/>
                <w:color w:val="000000"/>
                <w:lang w:val="sk-SK"/>
              </w:rPr>
              <w:t xml:space="preserve"> OPII</w:t>
            </w:r>
            <w:r w:rsidRPr="00A303E4">
              <w:rPr>
                <w:rFonts w:ascii="Arial Narrow" w:hAnsi="Arial Narrow"/>
                <w:color w:val="000000"/>
                <w:lang w:val="sk-SK"/>
              </w:rPr>
              <w:t>) a vyzvania na predkladanie ŽoNFP a či spĺňajú podmienku účelnosti vzhľadom k stanoveným cieľom a očakávaným výstupom projektu (t.j. či sú potrebné/nevyhnutné na realizáciu projektu)</w:t>
            </w:r>
            <w:r w:rsidR="00412104" w:rsidRPr="00A303E4">
              <w:rPr>
                <w:lang w:val="sk-SK"/>
              </w:rPr>
              <w:t xml:space="preserve"> a </w:t>
            </w:r>
            <w:r w:rsidR="00412104" w:rsidRPr="00A303E4">
              <w:rPr>
                <w:rFonts w:ascii="Arial Narrow" w:hAnsi="Arial Narrow"/>
                <w:color w:val="000000"/>
                <w:lang w:val="sk-SK"/>
              </w:rPr>
              <w:t xml:space="preserve">či celkové oprávnené výdavky projektu (za </w:t>
            </w:r>
            <w:r w:rsidR="00AF340E" w:rsidRPr="00A303E4">
              <w:rPr>
                <w:rFonts w:ascii="Arial Narrow" w:hAnsi="Arial Narrow"/>
                <w:color w:val="000000"/>
                <w:lang w:val="sk-SK"/>
              </w:rPr>
              <w:t xml:space="preserve">fázu I </w:t>
            </w:r>
            <w:r w:rsidR="00412104" w:rsidRPr="00A303E4">
              <w:rPr>
                <w:rFonts w:ascii="Arial Narrow" w:hAnsi="Arial Narrow"/>
                <w:color w:val="000000"/>
                <w:lang w:val="sk-SK"/>
              </w:rPr>
              <w:t xml:space="preserve">aj fázu </w:t>
            </w:r>
            <w:r w:rsidR="00AF340E" w:rsidRPr="00A303E4">
              <w:rPr>
                <w:rFonts w:ascii="Arial Narrow" w:hAnsi="Arial Narrow"/>
                <w:color w:val="000000"/>
                <w:lang w:val="sk-SK"/>
              </w:rPr>
              <w:t xml:space="preserve">II </w:t>
            </w:r>
            <w:r w:rsidR="00412104" w:rsidRPr="00A303E4">
              <w:rPr>
                <w:rFonts w:ascii="Arial Narrow" w:hAnsi="Arial Narrow"/>
                <w:color w:val="000000"/>
                <w:lang w:val="sk-SK"/>
              </w:rPr>
              <w:t xml:space="preserve">projektu) neboli v rozpočte projektu navýšené. </w:t>
            </w:r>
          </w:p>
          <w:p w14:paraId="348AC8EA" w14:textId="77777777" w:rsidR="00784F2B" w:rsidRPr="00A303E4" w:rsidRDefault="00784F2B" w:rsidP="006D5F37">
            <w:pPr>
              <w:pStyle w:val="Tabtext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992" w:type="dxa"/>
          </w:tcPr>
          <w:p w14:paraId="4B4A80F0" w14:textId="318EF589" w:rsidR="00784F2B" w:rsidRPr="00A303E4" w:rsidRDefault="00784F2B" w:rsidP="006D5F37">
            <w:pPr>
              <w:pStyle w:val="Tabtext"/>
              <w:rPr>
                <w:rFonts w:ascii="Arial Narrow" w:hAnsi="Arial Narrow"/>
                <w:sz w:val="20"/>
              </w:rPr>
            </w:pPr>
            <w:r w:rsidRPr="00A303E4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764" w:type="dxa"/>
            <w:vAlign w:val="center"/>
          </w:tcPr>
          <w:p w14:paraId="1862B573" w14:textId="76770A97" w:rsidR="00784F2B" w:rsidRPr="00A303E4" w:rsidRDefault="006A7F99" w:rsidP="00921126">
            <w:pPr>
              <w:spacing w:line="240" w:lineRule="auto"/>
              <w:jc w:val="both"/>
              <w:rPr>
                <w:rFonts w:ascii="Arial Narrow" w:hAnsi="Arial Narrow"/>
                <w:lang w:val="sk-SK"/>
              </w:rPr>
            </w:pPr>
            <w:r w:rsidRPr="00A303E4">
              <w:rPr>
                <w:rFonts w:ascii="Arial Narrow" w:hAnsi="Arial Narrow"/>
                <w:b/>
                <w:bCs/>
                <w:lang w:val="sk-SK"/>
              </w:rPr>
              <w:t xml:space="preserve">Menej ako 75% </w:t>
            </w:r>
            <w:r w:rsidRPr="00A303E4">
              <w:rPr>
                <w:rFonts w:ascii="Arial Narrow" w:hAnsi="Arial Narrow"/>
                <w:lang w:val="sk-SK"/>
              </w:rPr>
              <w:t xml:space="preserve">finančnej hodnoty celkových oprávnených výdavkov fázy II projektu </w:t>
            </w:r>
            <w:r w:rsidRPr="00A303E4">
              <w:rPr>
                <w:rFonts w:ascii="Arial Narrow" w:hAnsi="Arial Narrow"/>
                <w:b/>
                <w:lang w:val="sk-SK"/>
              </w:rPr>
              <w:t>je</w:t>
            </w:r>
            <w:r w:rsidR="00784F2B" w:rsidRPr="00A303E4">
              <w:rPr>
                <w:rFonts w:ascii="Arial Narrow" w:hAnsi="Arial Narrow"/>
                <w:lang w:val="sk-SK"/>
              </w:rPr>
              <w:t>:</w:t>
            </w:r>
          </w:p>
          <w:p w14:paraId="256ACE3F" w14:textId="71623FE2" w:rsidR="00784F2B" w:rsidRPr="00A303E4" w:rsidRDefault="00784F2B" w:rsidP="00921126">
            <w:pPr>
              <w:pStyle w:val="Odsekzoznamu"/>
              <w:numPr>
                <w:ilvl w:val="0"/>
                <w:numId w:val="28"/>
              </w:numPr>
              <w:spacing w:line="240" w:lineRule="auto"/>
              <w:ind w:left="317" w:hanging="283"/>
              <w:rPr>
                <w:rFonts w:ascii="Arial Narrow" w:hAnsi="Arial Narrow"/>
                <w:lang w:val="sk-SK"/>
              </w:rPr>
            </w:pPr>
            <w:r w:rsidRPr="00A303E4">
              <w:rPr>
                <w:rFonts w:ascii="Arial Narrow" w:hAnsi="Arial Narrow"/>
                <w:lang w:val="sk-SK"/>
              </w:rPr>
              <w:t xml:space="preserve">vecne </w:t>
            </w:r>
            <w:r w:rsidR="00923E7D" w:rsidRPr="00A303E4">
              <w:rPr>
                <w:rFonts w:ascii="Arial Narrow" w:hAnsi="Arial Narrow"/>
                <w:lang w:val="sk-SK"/>
              </w:rPr>
              <w:t>oprávnen</w:t>
            </w:r>
            <w:r w:rsidR="00307C13" w:rsidRPr="00A303E4">
              <w:rPr>
                <w:rFonts w:ascii="Arial Narrow" w:hAnsi="Arial Narrow"/>
                <w:lang w:val="sk-SK"/>
              </w:rPr>
              <w:t>ých</w:t>
            </w:r>
            <w:r w:rsidR="00923E7D" w:rsidRPr="00A303E4">
              <w:rPr>
                <w:rFonts w:ascii="Arial Narrow" w:hAnsi="Arial Narrow"/>
                <w:lang w:val="sk-SK"/>
              </w:rPr>
              <w:t xml:space="preserve"> </w:t>
            </w:r>
            <w:r w:rsidRPr="00A303E4">
              <w:rPr>
                <w:rFonts w:ascii="Arial Narrow" w:hAnsi="Arial Narrow"/>
                <w:lang w:val="sk-SK"/>
              </w:rPr>
              <w:t xml:space="preserve">pre realizáciu v zmysle </w:t>
            </w:r>
            <w:r w:rsidR="00DD7250" w:rsidRPr="00A303E4">
              <w:rPr>
                <w:rFonts w:ascii="Arial Narrow" w:hAnsi="Arial Narrow"/>
                <w:lang w:val="sk-SK"/>
              </w:rPr>
              <w:t xml:space="preserve">vyzvania </w:t>
            </w:r>
            <w:r w:rsidRPr="00A303E4">
              <w:rPr>
                <w:rFonts w:ascii="Arial Narrow" w:hAnsi="Arial Narrow"/>
                <w:lang w:val="sk-SK"/>
              </w:rPr>
              <w:t>na predkladanie ŽoNFP/Príručky pre žiadateľa/Príručky k oprávnenosti výdavkov</w:t>
            </w:r>
            <w:r w:rsidR="00476277">
              <w:rPr>
                <w:rFonts w:ascii="Arial Narrow" w:hAnsi="Arial Narrow"/>
                <w:lang w:val="sk-SK"/>
              </w:rPr>
              <w:t xml:space="preserve"> OPII</w:t>
            </w:r>
            <w:r w:rsidRPr="00A303E4">
              <w:rPr>
                <w:rFonts w:ascii="Arial Narrow" w:hAnsi="Arial Narrow"/>
                <w:lang w:val="sk-SK"/>
              </w:rPr>
              <w:t>, resp. inej riadiacej dokumentácie a/alebo</w:t>
            </w:r>
          </w:p>
          <w:p w14:paraId="04415F6B" w14:textId="6729A0FD" w:rsidR="00923E7D" w:rsidRPr="00A303E4" w:rsidRDefault="00923E7D" w:rsidP="00F32F51">
            <w:pPr>
              <w:pStyle w:val="Odsekzoznamu"/>
              <w:numPr>
                <w:ilvl w:val="0"/>
                <w:numId w:val="28"/>
              </w:numPr>
              <w:spacing w:line="240" w:lineRule="auto"/>
              <w:ind w:left="317" w:hanging="283"/>
              <w:rPr>
                <w:rFonts w:ascii="Arial Narrow" w:hAnsi="Arial Narrow"/>
                <w:lang w:val="sk-SK"/>
              </w:rPr>
            </w:pPr>
            <w:r w:rsidRPr="00A303E4">
              <w:rPr>
                <w:rFonts w:ascii="Arial Narrow" w:hAnsi="Arial Narrow"/>
                <w:lang w:val="sk-SK"/>
              </w:rPr>
              <w:t>potrebn</w:t>
            </w:r>
            <w:r w:rsidR="006A7F99" w:rsidRPr="00A303E4">
              <w:rPr>
                <w:rFonts w:ascii="Arial Narrow" w:hAnsi="Arial Narrow"/>
                <w:lang w:val="sk-SK"/>
              </w:rPr>
              <w:t>ých</w:t>
            </w:r>
            <w:r w:rsidRPr="00A303E4">
              <w:rPr>
                <w:rFonts w:ascii="Arial Narrow" w:hAnsi="Arial Narrow"/>
                <w:lang w:val="sk-SK"/>
              </w:rPr>
              <w:t xml:space="preserve"> </w:t>
            </w:r>
            <w:r w:rsidR="00784F2B" w:rsidRPr="00A303E4">
              <w:rPr>
                <w:rFonts w:ascii="Arial Narrow" w:hAnsi="Arial Narrow"/>
                <w:lang w:val="sk-SK"/>
              </w:rPr>
              <w:t>pre realizáciu projektu vzhľadom k stanoveným cieľom a očakávaným výstupom.</w:t>
            </w:r>
          </w:p>
        </w:tc>
      </w:tr>
      <w:tr w:rsidR="00784F2B" w:rsidRPr="00A303E4" w14:paraId="4927D05A" w14:textId="77777777" w:rsidTr="005916A5">
        <w:trPr>
          <w:trHeight w:val="1260"/>
        </w:trPr>
        <w:tc>
          <w:tcPr>
            <w:tcW w:w="367" w:type="dxa"/>
            <w:vMerge/>
          </w:tcPr>
          <w:p w14:paraId="34CABE47" w14:textId="31931475" w:rsidR="00784F2B" w:rsidRPr="00A303E4" w:rsidRDefault="00784F2B" w:rsidP="006D5F37">
            <w:pPr>
              <w:pStyle w:val="Tabtext"/>
              <w:rPr>
                <w:rFonts w:ascii="Arial Narrow" w:hAnsi="Arial Narrow"/>
                <w:sz w:val="20"/>
              </w:rPr>
            </w:pPr>
          </w:p>
        </w:tc>
        <w:tc>
          <w:tcPr>
            <w:tcW w:w="1442" w:type="dxa"/>
            <w:vMerge/>
          </w:tcPr>
          <w:p w14:paraId="60F27924" w14:textId="0D5AAE5E" w:rsidR="00784F2B" w:rsidRPr="00A303E4" w:rsidRDefault="00784F2B" w:rsidP="006D5F37">
            <w:pPr>
              <w:pStyle w:val="Tabtex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</w:tcPr>
          <w:p w14:paraId="511E41A1" w14:textId="77777777" w:rsidR="00784F2B" w:rsidRPr="00A303E4" w:rsidRDefault="00784F2B" w:rsidP="006D5F37">
            <w:pPr>
              <w:rPr>
                <w:rFonts w:ascii="Arial Narrow" w:hAnsi="Arial Narrow"/>
                <w:lang w:val="sk-SK" w:eastAsia="sk-SK" w:bidi="ar-SA"/>
              </w:rPr>
            </w:pPr>
          </w:p>
        </w:tc>
        <w:tc>
          <w:tcPr>
            <w:tcW w:w="1985" w:type="dxa"/>
            <w:vMerge/>
          </w:tcPr>
          <w:p w14:paraId="10C89861" w14:textId="77777777" w:rsidR="00784F2B" w:rsidRPr="00A303E4" w:rsidRDefault="00784F2B" w:rsidP="006D5F37">
            <w:pPr>
              <w:pStyle w:val="Tabtext"/>
              <w:rPr>
                <w:rFonts w:ascii="Arial Narrow" w:hAnsi="Arial Narrow"/>
                <w:color w:val="000000"/>
                <w:sz w:val="20"/>
              </w:rPr>
            </w:pPr>
          </w:p>
        </w:tc>
        <w:tc>
          <w:tcPr>
            <w:tcW w:w="1444" w:type="dxa"/>
            <w:vMerge/>
          </w:tcPr>
          <w:p w14:paraId="7A8A8160" w14:textId="77777777" w:rsidR="00784F2B" w:rsidRPr="00A303E4" w:rsidRDefault="00784F2B" w:rsidP="006D5F37">
            <w:pPr>
              <w:pStyle w:val="Tabtext"/>
              <w:rPr>
                <w:rFonts w:ascii="Arial Narrow" w:hAnsi="Arial Narrow"/>
                <w:sz w:val="20"/>
              </w:rPr>
            </w:pPr>
          </w:p>
        </w:tc>
        <w:tc>
          <w:tcPr>
            <w:tcW w:w="3659" w:type="dxa"/>
            <w:vMerge/>
          </w:tcPr>
          <w:p w14:paraId="2E922C4C" w14:textId="77777777" w:rsidR="00784F2B" w:rsidRPr="00A303E4" w:rsidRDefault="00784F2B" w:rsidP="006D5F37">
            <w:pPr>
              <w:spacing w:line="240" w:lineRule="auto"/>
              <w:rPr>
                <w:rFonts w:ascii="Arial Narrow" w:hAnsi="Arial Narrow"/>
                <w:color w:val="000000"/>
                <w:lang w:val="sk-SK"/>
              </w:rPr>
            </w:pPr>
          </w:p>
        </w:tc>
        <w:tc>
          <w:tcPr>
            <w:tcW w:w="992" w:type="dxa"/>
          </w:tcPr>
          <w:p w14:paraId="38BA3328" w14:textId="6482EE81" w:rsidR="00784F2B" w:rsidRPr="00A303E4" w:rsidRDefault="00784F2B" w:rsidP="006D5F37">
            <w:pPr>
              <w:pStyle w:val="Tabtext"/>
              <w:rPr>
                <w:rFonts w:ascii="Arial Narrow" w:hAnsi="Arial Narrow"/>
                <w:sz w:val="20"/>
              </w:rPr>
            </w:pPr>
            <w:r w:rsidRPr="00A303E4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764" w:type="dxa"/>
            <w:vAlign w:val="center"/>
          </w:tcPr>
          <w:p w14:paraId="3A0229EA" w14:textId="5E9084FF" w:rsidR="00784F2B" w:rsidRPr="00A303E4" w:rsidRDefault="00923E7D" w:rsidP="006D5F37">
            <w:pPr>
              <w:spacing w:line="240" w:lineRule="auto"/>
              <w:jc w:val="both"/>
              <w:rPr>
                <w:rFonts w:ascii="Arial Narrow" w:hAnsi="Arial Narrow"/>
                <w:lang w:val="sk-SK"/>
              </w:rPr>
            </w:pPr>
            <w:r w:rsidRPr="00A303E4">
              <w:rPr>
                <w:rFonts w:ascii="Arial Narrow" w:hAnsi="Arial Narrow"/>
                <w:b/>
                <w:bCs/>
                <w:lang w:val="sk-SK"/>
              </w:rPr>
              <w:t xml:space="preserve">75 </w:t>
            </w:r>
            <w:r w:rsidRPr="00A303E4">
              <w:rPr>
                <w:rFonts w:ascii="Arial Narrow" w:hAnsi="Arial Narrow"/>
                <w:b/>
                <w:lang w:val="sk-SK"/>
              </w:rPr>
              <w:t>% a viac</w:t>
            </w:r>
            <w:r w:rsidRPr="00A303E4">
              <w:rPr>
                <w:rFonts w:ascii="Arial Narrow" w:hAnsi="Arial Narrow"/>
                <w:lang w:val="sk-SK"/>
              </w:rPr>
              <w:t xml:space="preserve"> finančnej hodnoty celkových oprávnených</w:t>
            </w:r>
            <w:r w:rsidRPr="00A303E4" w:rsidDel="00AA1F91">
              <w:rPr>
                <w:rFonts w:ascii="Arial Narrow" w:hAnsi="Arial Narrow"/>
                <w:lang w:val="sk-SK"/>
              </w:rPr>
              <w:t xml:space="preserve"> </w:t>
            </w:r>
            <w:r w:rsidRPr="00A303E4">
              <w:rPr>
                <w:rFonts w:ascii="Arial Narrow" w:hAnsi="Arial Narrow"/>
                <w:lang w:val="sk-SK"/>
              </w:rPr>
              <w:t xml:space="preserve">výdavkov </w:t>
            </w:r>
            <w:r w:rsidR="006A7F99" w:rsidRPr="00A303E4">
              <w:rPr>
                <w:rFonts w:ascii="Arial Narrow" w:hAnsi="Arial Narrow"/>
                <w:lang w:val="sk-SK"/>
              </w:rPr>
              <w:t xml:space="preserve">fázy II </w:t>
            </w:r>
            <w:r w:rsidRPr="00A303E4">
              <w:rPr>
                <w:rFonts w:ascii="Arial Narrow" w:hAnsi="Arial Narrow"/>
                <w:lang w:val="sk-SK"/>
              </w:rPr>
              <w:t xml:space="preserve">projektu </w:t>
            </w:r>
            <w:r w:rsidRPr="00A303E4">
              <w:rPr>
                <w:rFonts w:ascii="Arial Narrow" w:hAnsi="Arial Narrow"/>
                <w:b/>
                <w:lang w:val="sk-SK"/>
              </w:rPr>
              <w:t>je</w:t>
            </w:r>
            <w:r w:rsidR="00784F2B" w:rsidRPr="00A303E4">
              <w:rPr>
                <w:rFonts w:ascii="Arial Narrow" w:hAnsi="Arial Narrow"/>
                <w:lang w:val="sk-SK"/>
              </w:rPr>
              <w:t>:</w:t>
            </w:r>
          </w:p>
          <w:p w14:paraId="000EBEFE" w14:textId="64A7935C" w:rsidR="00784F2B" w:rsidRPr="00A303E4" w:rsidRDefault="00784F2B" w:rsidP="00923E7D">
            <w:pPr>
              <w:pStyle w:val="Odsekzoznamu"/>
              <w:numPr>
                <w:ilvl w:val="0"/>
                <w:numId w:val="43"/>
              </w:numPr>
              <w:spacing w:line="240" w:lineRule="auto"/>
              <w:ind w:left="317" w:hanging="283"/>
              <w:rPr>
                <w:rFonts w:ascii="Arial Narrow" w:hAnsi="Arial Narrow"/>
                <w:lang w:val="sk-SK"/>
              </w:rPr>
            </w:pPr>
            <w:r w:rsidRPr="00A303E4">
              <w:rPr>
                <w:rFonts w:ascii="Arial Narrow" w:hAnsi="Arial Narrow"/>
                <w:lang w:val="sk-SK"/>
              </w:rPr>
              <w:t xml:space="preserve">vecne </w:t>
            </w:r>
            <w:r w:rsidR="00923E7D" w:rsidRPr="00A303E4">
              <w:rPr>
                <w:rFonts w:ascii="Arial Narrow" w:hAnsi="Arial Narrow"/>
                <w:lang w:val="sk-SK"/>
              </w:rPr>
              <w:t>oprávnen</w:t>
            </w:r>
            <w:r w:rsidR="00307C13" w:rsidRPr="00A303E4">
              <w:rPr>
                <w:rFonts w:ascii="Arial Narrow" w:hAnsi="Arial Narrow"/>
                <w:lang w:val="sk-SK"/>
              </w:rPr>
              <w:t>ých</w:t>
            </w:r>
            <w:r w:rsidR="00923E7D" w:rsidRPr="00A303E4">
              <w:rPr>
                <w:rFonts w:ascii="Arial Narrow" w:hAnsi="Arial Narrow"/>
                <w:lang w:val="sk-SK"/>
              </w:rPr>
              <w:t xml:space="preserve"> </w:t>
            </w:r>
            <w:r w:rsidRPr="00A303E4">
              <w:rPr>
                <w:rFonts w:ascii="Arial Narrow" w:hAnsi="Arial Narrow"/>
                <w:lang w:val="sk-SK"/>
              </w:rPr>
              <w:t xml:space="preserve">pre realizáciu v zmysle </w:t>
            </w:r>
            <w:r w:rsidR="00DD7250" w:rsidRPr="00A303E4">
              <w:rPr>
                <w:rFonts w:ascii="Arial Narrow" w:hAnsi="Arial Narrow"/>
                <w:lang w:val="sk-SK"/>
              </w:rPr>
              <w:t xml:space="preserve">vyzvania </w:t>
            </w:r>
            <w:r w:rsidRPr="00A303E4">
              <w:rPr>
                <w:rFonts w:ascii="Arial Narrow" w:hAnsi="Arial Narrow"/>
                <w:lang w:val="sk-SK"/>
              </w:rPr>
              <w:t>na predkladanie ŽoNFP/Príručky pre žiadateľa/Príručky k oprávnenosti výdavkov</w:t>
            </w:r>
            <w:r w:rsidR="00F32F51" w:rsidRPr="00A303E4">
              <w:rPr>
                <w:rFonts w:ascii="Arial Narrow" w:hAnsi="Arial Narrow"/>
                <w:lang w:val="sk-SK"/>
              </w:rPr>
              <w:t xml:space="preserve"> OPII</w:t>
            </w:r>
            <w:r w:rsidRPr="00A303E4">
              <w:rPr>
                <w:rFonts w:ascii="Arial Narrow" w:hAnsi="Arial Narrow"/>
                <w:lang w:val="sk-SK"/>
              </w:rPr>
              <w:t xml:space="preserve">  alebo inej riadiacej dokumentácie a zároveň</w:t>
            </w:r>
          </w:p>
          <w:p w14:paraId="5A494D50" w14:textId="464B5044" w:rsidR="00923E7D" w:rsidRPr="00A303E4" w:rsidRDefault="00923E7D" w:rsidP="00923E7D">
            <w:pPr>
              <w:pStyle w:val="Odsekzoznamu"/>
              <w:numPr>
                <w:ilvl w:val="0"/>
                <w:numId w:val="43"/>
              </w:numPr>
              <w:spacing w:line="240" w:lineRule="auto"/>
              <w:ind w:left="317" w:hanging="283"/>
              <w:rPr>
                <w:rFonts w:ascii="Arial Narrow" w:hAnsi="Arial Narrow"/>
                <w:lang w:val="sk-SK"/>
              </w:rPr>
            </w:pPr>
            <w:r w:rsidRPr="00A303E4">
              <w:rPr>
                <w:rFonts w:ascii="Arial Narrow" w:hAnsi="Arial Narrow"/>
                <w:lang w:val="sk-SK"/>
              </w:rPr>
              <w:t>potrebn</w:t>
            </w:r>
            <w:r w:rsidR="006A7F99" w:rsidRPr="00A303E4">
              <w:rPr>
                <w:rFonts w:ascii="Arial Narrow" w:hAnsi="Arial Narrow"/>
                <w:lang w:val="sk-SK"/>
              </w:rPr>
              <w:t>ých</w:t>
            </w:r>
            <w:r w:rsidRPr="00A303E4">
              <w:rPr>
                <w:rFonts w:ascii="Arial Narrow" w:hAnsi="Arial Narrow"/>
                <w:lang w:val="sk-SK"/>
              </w:rPr>
              <w:t xml:space="preserve"> </w:t>
            </w:r>
            <w:r w:rsidR="00784F2B" w:rsidRPr="00A303E4">
              <w:rPr>
                <w:rFonts w:ascii="Arial Narrow" w:hAnsi="Arial Narrow"/>
                <w:lang w:val="sk-SK"/>
              </w:rPr>
              <w:t>pre realizáciu projektu vzhľadom k stanoveným cieľom a očakávaným výstupom.</w:t>
            </w:r>
          </w:p>
        </w:tc>
      </w:tr>
      <w:tr w:rsidR="00784F2B" w:rsidRPr="00A303E4" w14:paraId="796C0469" w14:textId="77777777" w:rsidTr="00F32F51">
        <w:trPr>
          <w:trHeight w:val="64"/>
        </w:trPr>
        <w:tc>
          <w:tcPr>
            <w:tcW w:w="367" w:type="dxa"/>
            <w:vMerge/>
          </w:tcPr>
          <w:p w14:paraId="781AFAEA" w14:textId="2113CEF5" w:rsidR="00784F2B" w:rsidRPr="00A303E4" w:rsidRDefault="00784F2B" w:rsidP="006D5F37">
            <w:pPr>
              <w:pStyle w:val="Tabtext"/>
              <w:rPr>
                <w:rFonts w:ascii="Arial Narrow" w:hAnsi="Arial Narrow"/>
                <w:sz w:val="20"/>
              </w:rPr>
            </w:pPr>
          </w:p>
        </w:tc>
        <w:tc>
          <w:tcPr>
            <w:tcW w:w="1442" w:type="dxa"/>
            <w:vMerge/>
          </w:tcPr>
          <w:p w14:paraId="3E18E3A9" w14:textId="6F29EE79" w:rsidR="00784F2B" w:rsidRPr="00A303E4" w:rsidRDefault="00784F2B" w:rsidP="006D5F37">
            <w:pPr>
              <w:pStyle w:val="Tabtex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 w:val="restart"/>
          </w:tcPr>
          <w:p w14:paraId="5BE29F96" w14:textId="218274D8" w:rsidR="00784F2B" w:rsidRPr="00A303E4" w:rsidRDefault="006A7F99" w:rsidP="006D5F37">
            <w:pPr>
              <w:rPr>
                <w:rFonts w:ascii="Arial Narrow" w:hAnsi="Arial Narrow"/>
                <w:lang w:val="sk-SK" w:eastAsia="sk-SK" w:bidi="ar-SA"/>
              </w:rPr>
            </w:pPr>
            <w:r w:rsidRPr="00A303E4">
              <w:rPr>
                <w:rFonts w:ascii="Arial Narrow" w:hAnsi="Arial Narrow"/>
                <w:lang w:val="sk-SK" w:eastAsia="sk-SK" w:bidi="ar-SA"/>
              </w:rPr>
              <w:t>4</w:t>
            </w:r>
            <w:r w:rsidR="00784F2B" w:rsidRPr="00A303E4">
              <w:rPr>
                <w:rFonts w:ascii="Arial Narrow" w:hAnsi="Arial Narrow"/>
                <w:lang w:val="sk-SK" w:eastAsia="sk-SK" w:bidi="ar-SA"/>
              </w:rPr>
              <w:t>.2</w:t>
            </w:r>
          </w:p>
          <w:p w14:paraId="20112B7D" w14:textId="77777777" w:rsidR="00784F2B" w:rsidRPr="00A303E4" w:rsidRDefault="00784F2B" w:rsidP="006D5F37">
            <w:pPr>
              <w:rPr>
                <w:rFonts w:ascii="Arial Narrow" w:hAnsi="Arial Narrow"/>
                <w:lang w:val="sk-SK" w:eastAsia="sk-SK" w:bidi="ar-SA"/>
              </w:rPr>
            </w:pPr>
          </w:p>
        </w:tc>
        <w:tc>
          <w:tcPr>
            <w:tcW w:w="1985" w:type="dxa"/>
            <w:vMerge w:val="restart"/>
          </w:tcPr>
          <w:p w14:paraId="12E1E434" w14:textId="5277316F" w:rsidR="00784F2B" w:rsidRPr="00A303E4" w:rsidRDefault="00784F2B" w:rsidP="006D5F37">
            <w:pPr>
              <w:pStyle w:val="Tabtext"/>
              <w:rPr>
                <w:rFonts w:ascii="Arial Narrow" w:hAnsi="Arial Narrow"/>
                <w:sz w:val="20"/>
              </w:rPr>
            </w:pPr>
            <w:r w:rsidRPr="00A303E4">
              <w:rPr>
                <w:rFonts w:ascii="Arial Narrow" w:hAnsi="Arial Narrow"/>
                <w:sz w:val="20"/>
              </w:rPr>
              <w:t>Hospodárnosť a efektívnosť výdavkov projektu</w:t>
            </w:r>
          </w:p>
          <w:p w14:paraId="7EFC5ECD" w14:textId="77777777" w:rsidR="00784F2B" w:rsidRPr="00A303E4" w:rsidRDefault="00784F2B" w:rsidP="006D5F37">
            <w:pPr>
              <w:pStyle w:val="Tabtext"/>
              <w:rPr>
                <w:rFonts w:ascii="Arial Narrow" w:hAnsi="Arial Narrow"/>
                <w:sz w:val="20"/>
              </w:rPr>
            </w:pPr>
          </w:p>
        </w:tc>
        <w:tc>
          <w:tcPr>
            <w:tcW w:w="1444" w:type="dxa"/>
            <w:vMerge w:val="restart"/>
          </w:tcPr>
          <w:p w14:paraId="32CDDC5A" w14:textId="77777777" w:rsidR="00784F2B" w:rsidRPr="00A303E4" w:rsidRDefault="00784F2B" w:rsidP="00921126">
            <w:pPr>
              <w:pStyle w:val="Tabtext"/>
              <w:rPr>
                <w:rFonts w:ascii="Arial Narrow" w:hAnsi="Arial Narrow"/>
                <w:sz w:val="20"/>
              </w:rPr>
            </w:pPr>
            <w:r w:rsidRPr="00A303E4">
              <w:rPr>
                <w:rFonts w:ascii="Arial Narrow" w:hAnsi="Arial Narrow"/>
                <w:sz w:val="20"/>
              </w:rPr>
              <w:t>vylučujúce</w:t>
            </w:r>
          </w:p>
          <w:p w14:paraId="1E8B4888" w14:textId="77777777" w:rsidR="00784F2B" w:rsidRPr="00A303E4" w:rsidRDefault="00784F2B" w:rsidP="00921126">
            <w:pPr>
              <w:pStyle w:val="Tabtext"/>
              <w:rPr>
                <w:rFonts w:ascii="Arial Narrow" w:hAnsi="Arial Narrow"/>
                <w:sz w:val="20"/>
              </w:rPr>
            </w:pPr>
          </w:p>
        </w:tc>
        <w:tc>
          <w:tcPr>
            <w:tcW w:w="3659" w:type="dxa"/>
            <w:vMerge w:val="restart"/>
            <w:vAlign w:val="center"/>
          </w:tcPr>
          <w:p w14:paraId="606A4918" w14:textId="71BE1A7F" w:rsidR="00784F2B" w:rsidRPr="00A303E4" w:rsidRDefault="00784F2B" w:rsidP="008D6270">
            <w:pPr>
              <w:pStyle w:val="Tabtext"/>
              <w:jc w:val="both"/>
              <w:rPr>
                <w:rFonts w:ascii="Arial Narrow" w:hAnsi="Arial Narrow"/>
                <w:sz w:val="20"/>
              </w:rPr>
            </w:pPr>
            <w:r w:rsidRPr="00A303E4">
              <w:rPr>
                <w:rFonts w:ascii="Arial Narrow" w:hAnsi="Arial Narrow"/>
                <w:sz w:val="20"/>
              </w:rPr>
              <w:t xml:space="preserve">Posudzuje sa, či navrhnuté výdavky </w:t>
            </w:r>
            <w:r w:rsidR="006A7F99" w:rsidRPr="00A303E4">
              <w:rPr>
                <w:rFonts w:ascii="Arial Narrow" w:hAnsi="Arial Narrow"/>
                <w:sz w:val="20"/>
              </w:rPr>
              <w:t xml:space="preserve">fázy II </w:t>
            </w:r>
            <w:r w:rsidRPr="00A303E4">
              <w:rPr>
                <w:rFonts w:ascii="Arial Narrow" w:hAnsi="Arial Narrow"/>
                <w:sz w:val="20"/>
              </w:rPr>
              <w:t xml:space="preserve">projektu spĺňajú podmienku hospodárnosti a efektívnosti a či zodpovedajú obvyklým cenám v danom mieste a čase. </w:t>
            </w:r>
          </w:p>
          <w:p w14:paraId="0B38125B" w14:textId="4C1DF7E8" w:rsidR="00784F2B" w:rsidRPr="00A303E4" w:rsidRDefault="001C4F05" w:rsidP="00781BCB">
            <w:pPr>
              <w:jc w:val="both"/>
              <w:rPr>
                <w:rFonts w:ascii="Arial Narrow" w:hAnsi="Arial Narrow"/>
                <w:lang w:val="sk-SK" w:eastAsia="sk-SK" w:bidi="ar-SA"/>
              </w:rPr>
            </w:pPr>
            <w:r w:rsidRPr="00A303E4">
              <w:rPr>
                <w:rFonts w:ascii="Arial Narrow" w:hAnsi="Arial Narrow"/>
                <w:color w:val="000000"/>
                <w:lang w:val="sk-SK"/>
              </w:rPr>
              <w:t xml:space="preserve">Uvedené sa overuje prostredníctvom finančných limitov, príp. zrealizovaného verejného obstarávania, vykonaného prieskumu trhu alebo ďalších nástrojov na overenie hospodárnosti a efektívnosti výdavkov (napr. znalecký posudok, štátne expertízy, rezortné expertízy). </w:t>
            </w:r>
          </w:p>
        </w:tc>
        <w:tc>
          <w:tcPr>
            <w:tcW w:w="992" w:type="dxa"/>
          </w:tcPr>
          <w:p w14:paraId="0124E3FC" w14:textId="3F893354" w:rsidR="00784F2B" w:rsidRPr="00A303E4" w:rsidRDefault="00784F2B" w:rsidP="006D5F37">
            <w:pPr>
              <w:pStyle w:val="Tabtext"/>
              <w:rPr>
                <w:rFonts w:ascii="Arial Narrow" w:hAnsi="Arial Narrow"/>
                <w:sz w:val="20"/>
              </w:rPr>
            </w:pPr>
            <w:r w:rsidRPr="00A303E4">
              <w:rPr>
                <w:rFonts w:ascii="Arial Narrow" w:hAnsi="Arial Narrow"/>
                <w:sz w:val="20"/>
              </w:rPr>
              <w:t>Nie</w:t>
            </w:r>
          </w:p>
        </w:tc>
        <w:tc>
          <w:tcPr>
            <w:tcW w:w="3764" w:type="dxa"/>
            <w:vAlign w:val="center"/>
          </w:tcPr>
          <w:p w14:paraId="7F4AF37D" w14:textId="28069F2B" w:rsidR="00784F2B" w:rsidRPr="00A303E4" w:rsidRDefault="001C4F05" w:rsidP="006D5F37">
            <w:pPr>
              <w:pStyle w:val="Tabtext"/>
              <w:jc w:val="both"/>
              <w:rPr>
                <w:rFonts w:ascii="Arial Narrow" w:hAnsi="Arial Narrow"/>
                <w:sz w:val="20"/>
              </w:rPr>
            </w:pPr>
            <w:r w:rsidRPr="00A303E4">
              <w:rPr>
                <w:rFonts w:ascii="Arial Narrow" w:hAnsi="Arial Narrow"/>
                <w:sz w:val="20"/>
              </w:rPr>
              <w:t xml:space="preserve">Žiadané výdavky </w:t>
            </w:r>
            <w:r w:rsidR="006A7F99" w:rsidRPr="00A303E4">
              <w:rPr>
                <w:rFonts w:ascii="Arial Narrow" w:hAnsi="Arial Narrow"/>
                <w:sz w:val="20"/>
              </w:rPr>
              <w:t xml:space="preserve">fázy II </w:t>
            </w:r>
            <w:r w:rsidRPr="00A303E4">
              <w:rPr>
                <w:rFonts w:ascii="Arial Narrow" w:hAnsi="Arial Narrow"/>
                <w:sz w:val="20"/>
              </w:rPr>
              <w:t>projektu nie sú hospodárne a efektívne alebo nezodpovedajú obvyklým cenám v danom čase a mieste.</w:t>
            </w:r>
          </w:p>
        </w:tc>
      </w:tr>
      <w:tr w:rsidR="00784F2B" w:rsidRPr="00A303E4" w14:paraId="465E6CA1" w14:textId="77777777" w:rsidTr="005916A5">
        <w:trPr>
          <w:trHeight w:val="1414"/>
        </w:trPr>
        <w:tc>
          <w:tcPr>
            <w:tcW w:w="367" w:type="dxa"/>
            <w:vMerge/>
          </w:tcPr>
          <w:p w14:paraId="3FF21B11" w14:textId="77777777" w:rsidR="00784F2B" w:rsidRPr="00A303E4" w:rsidRDefault="00784F2B" w:rsidP="006D5F37">
            <w:pPr>
              <w:pStyle w:val="Tabtext"/>
              <w:rPr>
                <w:rFonts w:ascii="Arial Narrow" w:hAnsi="Arial Narrow"/>
                <w:sz w:val="20"/>
              </w:rPr>
            </w:pPr>
          </w:p>
        </w:tc>
        <w:tc>
          <w:tcPr>
            <w:tcW w:w="1442" w:type="dxa"/>
            <w:vMerge/>
          </w:tcPr>
          <w:p w14:paraId="46053CCF" w14:textId="77777777" w:rsidR="00784F2B" w:rsidRPr="00A303E4" w:rsidRDefault="00784F2B" w:rsidP="006D5F37">
            <w:pPr>
              <w:pStyle w:val="Tabtext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  <w:vMerge/>
          </w:tcPr>
          <w:p w14:paraId="51FA9EAD" w14:textId="77777777" w:rsidR="00784F2B" w:rsidRPr="00A303E4" w:rsidRDefault="00784F2B" w:rsidP="006D5F37">
            <w:pPr>
              <w:pStyle w:val="Tabtext"/>
              <w:rPr>
                <w:rFonts w:ascii="Arial Narrow" w:hAnsi="Arial Narrow"/>
                <w:sz w:val="20"/>
              </w:rPr>
            </w:pPr>
          </w:p>
        </w:tc>
        <w:tc>
          <w:tcPr>
            <w:tcW w:w="1985" w:type="dxa"/>
            <w:vMerge/>
          </w:tcPr>
          <w:p w14:paraId="16A625A5" w14:textId="77777777" w:rsidR="00784F2B" w:rsidRPr="00A303E4" w:rsidRDefault="00784F2B" w:rsidP="006D5F37">
            <w:pPr>
              <w:pStyle w:val="Tabtext"/>
              <w:rPr>
                <w:rFonts w:ascii="Arial Narrow" w:hAnsi="Arial Narrow"/>
                <w:sz w:val="20"/>
              </w:rPr>
            </w:pPr>
          </w:p>
        </w:tc>
        <w:tc>
          <w:tcPr>
            <w:tcW w:w="1444" w:type="dxa"/>
            <w:vMerge/>
          </w:tcPr>
          <w:p w14:paraId="7EFEF9C3" w14:textId="77777777" w:rsidR="00784F2B" w:rsidRPr="00A303E4" w:rsidRDefault="00784F2B" w:rsidP="006D5F37">
            <w:pPr>
              <w:pStyle w:val="Tabtext"/>
              <w:rPr>
                <w:rFonts w:ascii="Arial Narrow" w:hAnsi="Arial Narrow"/>
                <w:sz w:val="20"/>
              </w:rPr>
            </w:pPr>
          </w:p>
        </w:tc>
        <w:tc>
          <w:tcPr>
            <w:tcW w:w="3659" w:type="dxa"/>
            <w:vMerge/>
          </w:tcPr>
          <w:p w14:paraId="16C0B158" w14:textId="77777777" w:rsidR="00784F2B" w:rsidRPr="00A303E4" w:rsidRDefault="00784F2B" w:rsidP="006D5F37">
            <w:pPr>
              <w:pStyle w:val="Tabtext"/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992" w:type="dxa"/>
          </w:tcPr>
          <w:p w14:paraId="7960280D" w14:textId="7BFFBB9E" w:rsidR="00784F2B" w:rsidRPr="00A303E4" w:rsidRDefault="00784F2B" w:rsidP="006D5F37">
            <w:pPr>
              <w:pStyle w:val="Tabtext"/>
              <w:rPr>
                <w:rFonts w:ascii="Arial Narrow" w:hAnsi="Arial Narrow"/>
                <w:sz w:val="20"/>
              </w:rPr>
            </w:pPr>
            <w:r w:rsidRPr="00A303E4">
              <w:rPr>
                <w:rFonts w:ascii="Arial Narrow" w:hAnsi="Arial Narrow"/>
                <w:sz w:val="20"/>
              </w:rPr>
              <w:t>Áno</w:t>
            </w:r>
          </w:p>
        </w:tc>
        <w:tc>
          <w:tcPr>
            <w:tcW w:w="3764" w:type="dxa"/>
          </w:tcPr>
          <w:p w14:paraId="78ED6591" w14:textId="39DE458F" w:rsidR="00784F2B" w:rsidRPr="00A303E4" w:rsidRDefault="00784F2B" w:rsidP="001C4F05">
            <w:pPr>
              <w:pStyle w:val="Tabtext"/>
              <w:jc w:val="both"/>
              <w:rPr>
                <w:rFonts w:ascii="Arial Narrow" w:hAnsi="Arial Narrow"/>
                <w:sz w:val="20"/>
              </w:rPr>
            </w:pPr>
            <w:r w:rsidRPr="00A303E4">
              <w:rPr>
                <w:rFonts w:ascii="Arial Narrow" w:hAnsi="Arial Narrow"/>
                <w:sz w:val="20"/>
              </w:rPr>
              <w:t xml:space="preserve">Žiadané výdavky </w:t>
            </w:r>
            <w:r w:rsidR="006A7F99" w:rsidRPr="00A303E4">
              <w:rPr>
                <w:rFonts w:ascii="Arial Narrow" w:hAnsi="Arial Narrow"/>
                <w:sz w:val="20"/>
              </w:rPr>
              <w:t xml:space="preserve">fázy II </w:t>
            </w:r>
            <w:r w:rsidRPr="00A303E4">
              <w:rPr>
                <w:rFonts w:ascii="Arial Narrow" w:hAnsi="Arial Narrow"/>
                <w:sz w:val="20"/>
              </w:rPr>
              <w:t xml:space="preserve">projektu </w:t>
            </w:r>
            <w:r w:rsidRPr="00A303E4">
              <w:rPr>
                <w:rFonts w:ascii="Arial Narrow" w:hAnsi="Arial Narrow"/>
                <w:b/>
                <w:sz w:val="20"/>
              </w:rPr>
              <w:t>sú hospodárne a efektívne</w:t>
            </w:r>
            <w:r w:rsidRPr="00A303E4">
              <w:rPr>
                <w:rFonts w:ascii="Arial Narrow" w:hAnsi="Arial Narrow"/>
                <w:sz w:val="20"/>
              </w:rPr>
              <w:t xml:space="preserve"> a zodpovedajú obvyklým cenám v danom čase a</w:t>
            </w:r>
            <w:r w:rsidR="006A7F99" w:rsidRPr="00A303E4">
              <w:rPr>
                <w:rFonts w:ascii="Arial Narrow" w:hAnsi="Arial Narrow"/>
                <w:sz w:val="20"/>
              </w:rPr>
              <w:t> </w:t>
            </w:r>
            <w:r w:rsidRPr="00A303E4">
              <w:rPr>
                <w:rFonts w:ascii="Arial Narrow" w:hAnsi="Arial Narrow"/>
                <w:sz w:val="20"/>
              </w:rPr>
              <w:t>mieste</w:t>
            </w:r>
            <w:r w:rsidR="006A7F99" w:rsidRPr="00A303E4">
              <w:rPr>
                <w:rFonts w:ascii="Arial Narrow" w:hAnsi="Arial Narrow"/>
                <w:sz w:val="20"/>
              </w:rPr>
              <w:t>.</w:t>
            </w:r>
          </w:p>
        </w:tc>
      </w:tr>
    </w:tbl>
    <w:p w14:paraId="1A27A182" w14:textId="1150FD81" w:rsidR="00FE38CC" w:rsidRPr="00A303E4" w:rsidRDefault="00FE38CC" w:rsidP="00567D74">
      <w:pPr>
        <w:pStyle w:val="L1"/>
        <w:rPr>
          <w:sz w:val="24"/>
          <w:lang w:val="sk-SK"/>
        </w:rPr>
      </w:pPr>
      <w:bookmarkStart w:id="14" w:name="_Toc419362512"/>
      <w:bookmarkStart w:id="15" w:name="_Toc423553508"/>
      <w:r w:rsidRPr="00A303E4">
        <w:rPr>
          <w:sz w:val="24"/>
          <w:lang w:val="sk-SK"/>
        </w:rPr>
        <w:t>Sumarizačný prehľad hodnotiacich kritérií pre FÁZOVANÉ projekty</w:t>
      </w:r>
      <w:r w:rsidR="00BE0E23" w:rsidRPr="00A303E4">
        <w:rPr>
          <w:sz w:val="24"/>
          <w:lang w:val="sk-SK"/>
        </w:rPr>
        <w:t>,</w:t>
      </w:r>
      <w:r w:rsidRPr="00A303E4">
        <w:rPr>
          <w:sz w:val="24"/>
          <w:lang w:val="sk-SK"/>
        </w:rPr>
        <w:t xml:space="preserve"> ktorých f</w:t>
      </w:r>
      <w:r w:rsidR="008F34FA" w:rsidRPr="00A303E4">
        <w:rPr>
          <w:sz w:val="24"/>
          <w:lang w:val="sk-SK"/>
        </w:rPr>
        <w:t>áza</w:t>
      </w:r>
      <w:r w:rsidR="00DD7250" w:rsidRPr="00A303E4">
        <w:rPr>
          <w:sz w:val="24"/>
          <w:lang w:val="sk-SK"/>
        </w:rPr>
        <w:t xml:space="preserve"> II</w:t>
      </w:r>
      <w:r w:rsidR="008F34FA" w:rsidRPr="00A303E4">
        <w:rPr>
          <w:sz w:val="24"/>
          <w:lang w:val="sk-SK"/>
        </w:rPr>
        <w:t xml:space="preserve"> bude realizovaná v rámci PO</w:t>
      </w:r>
      <w:r w:rsidR="004E6890" w:rsidRPr="00A303E4">
        <w:rPr>
          <w:sz w:val="24"/>
          <w:lang w:val="sk-SK"/>
        </w:rPr>
        <w:t xml:space="preserve"> 1</w:t>
      </w:r>
      <w:r w:rsidR="008F34FA" w:rsidRPr="00A303E4">
        <w:rPr>
          <w:sz w:val="24"/>
          <w:lang w:val="sk-SK"/>
        </w:rPr>
        <w:t xml:space="preserve"> a</w:t>
      </w:r>
      <w:r w:rsidR="004E6890" w:rsidRPr="00A303E4">
        <w:rPr>
          <w:sz w:val="24"/>
          <w:lang w:val="sk-SK"/>
        </w:rPr>
        <w:t>Ž</w:t>
      </w:r>
      <w:r w:rsidR="008F34FA" w:rsidRPr="00A303E4">
        <w:rPr>
          <w:sz w:val="24"/>
          <w:lang w:val="sk-SK"/>
        </w:rPr>
        <w:t xml:space="preserve"> </w:t>
      </w:r>
      <w:r w:rsidR="00C715C1" w:rsidRPr="00A303E4">
        <w:rPr>
          <w:sz w:val="24"/>
          <w:lang w:val="sk-SK"/>
        </w:rPr>
        <w:t>6</w:t>
      </w:r>
      <w:r w:rsidRPr="00A303E4">
        <w:rPr>
          <w:sz w:val="24"/>
          <w:lang w:val="sk-SK"/>
        </w:rPr>
        <w:t xml:space="preserve"> OPII</w:t>
      </w:r>
      <w:bookmarkEnd w:id="14"/>
      <w:bookmarkEnd w:id="15"/>
    </w:p>
    <w:p w14:paraId="7D6BC207" w14:textId="77777777" w:rsidR="00FE38CC" w:rsidRPr="00A303E4" w:rsidRDefault="00FE38CC" w:rsidP="00FE38CC">
      <w:pPr>
        <w:pStyle w:val="Zkladntext"/>
        <w:spacing w:before="120" w:after="0"/>
        <w:rPr>
          <w:rFonts w:ascii="Arial Narrow" w:hAnsi="Arial Narrow" w:cstheme="minorHAnsi"/>
          <w:b/>
          <w:color w:val="000000"/>
          <w:sz w:val="20"/>
          <w:lang w:eastAsia="sk-SK"/>
        </w:r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4786"/>
        <w:gridCol w:w="6095"/>
        <w:gridCol w:w="1701"/>
        <w:gridCol w:w="1560"/>
      </w:tblGrid>
      <w:tr w:rsidR="00FE38CC" w:rsidRPr="00A303E4" w14:paraId="3B83FCC4" w14:textId="77777777" w:rsidTr="006720EE">
        <w:tc>
          <w:tcPr>
            <w:tcW w:w="47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002060"/>
            <w:vAlign w:val="center"/>
          </w:tcPr>
          <w:p w14:paraId="29FF8386" w14:textId="77777777" w:rsidR="00FE38CC" w:rsidRPr="00A303E4" w:rsidRDefault="00FE38CC" w:rsidP="00F66EDB">
            <w:pPr>
              <w:pStyle w:val="Zkladntext"/>
              <w:spacing w:before="60" w:after="60"/>
              <w:jc w:val="left"/>
              <w:rPr>
                <w:rFonts w:ascii="Arial Narrow" w:hAnsi="Arial Narrow" w:cstheme="minorHAnsi"/>
                <w:color w:val="FFFFFF" w:themeColor="background1"/>
                <w:sz w:val="20"/>
              </w:rPr>
            </w:pPr>
            <w:r w:rsidRPr="00A303E4">
              <w:rPr>
                <w:rFonts w:ascii="Arial Narrow" w:hAnsi="Arial Narrow" w:cstheme="minorHAnsi"/>
                <w:b/>
                <w:bCs/>
                <w:color w:val="FFFFFF" w:themeColor="background1"/>
                <w:sz w:val="20"/>
                <w:lang w:eastAsia="sk-SK"/>
              </w:rPr>
              <w:t>Hodnotené oblasti</w:t>
            </w:r>
          </w:p>
        </w:tc>
        <w:tc>
          <w:tcPr>
            <w:tcW w:w="609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002060"/>
            <w:vAlign w:val="center"/>
          </w:tcPr>
          <w:p w14:paraId="4A65849F" w14:textId="77777777" w:rsidR="00FE38CC" w:rsidRPr="00A303E4" w:rsidRDefault="00FE38CC" w:rsidP="00F66EDB">
            <w:pPr>
              <w:pStyle w:val="Zkladntext"/>
              <w:spacing w:before="60" w:after="60"/>
              <w:jc w:val="left"/>
              <w:rPr>
                <w:rFonts w:ascii="Arial Narrow" w:hAnsi="Arial Narrow" w:cstheme="minorHAnsi"/>
                <w:color w:val="FFFFFF" w:themeColor="background1"/>
                <w:sz w:val="20"/>
              </w:rPr>
            </w:pPr>
            <w:r w:rsidRPr="00A303E4">
              <w:rPr>
                <w:rFonts w:ascii="Arial Narrow" w:hAnsi="Arial Narrow" w:cstheme="minorHAnsi"/>
                <w:b/>
                <w:bCs/>
                <w:color w:val="FFFFFF" w:themeColor="background1"/>
                <w:sz w:val="20"/>
                <w:lang w:eastAsia="sk-SK"/>
              </w:rPr>
              <w:t>Hodnotiace kritériá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002060"/>
            <w:vAlign w:val="center"/>
          </w:tcPr>
          <w:p w14:paraId="339D928B" w14:textId="77777777" w:rsidR="00FE38CC" w:rsidRPr="00A303E4" w:rsidRDefault="00FE38CC" w:rsidP="00F66EDB">
            <w:pPr>
              <w:pStyle w:val="Zkladntext"/>
              <w:spacing w:before="60" w:after="60"/>
              <w:jc w:val="left"/>
              <w:rPr>
                <w:rFonts w:ascii="Arial Narrow" w:hAnsi="Arial Narrow" w:cstheme="minorHAnsi"/>
                <w:color w:val="FFFFFF" w:themeColor="background1"/>
                <w:sz w:val="20"/>
              </w:rPr>
            </w:pPr>
            <w:r w:rsidRPr="00A303E4">
              <w:rPr>
                <w:rFonts w:ascii="Arial Narrow" w:hAnsi="Arial Narrow" w:cstheme="minorHAnsi"/>
                <w:b/>
                <w:bCs/>
                <w:color w:val="FFFFFF" w:themeColor="background1"/>
                <w:sz w:val="20"/>
                <w:lang w:eastAsia="sk-SK"/>
              </w:rPr>
              <w:t>Typ kritéria</w:t>
            </w:r>
          </w:p>
        </w:tc>
        <w:tc>
          <w:tcPr>
            <w:tcW w:w="15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002060"/>
            <w:vAlign w:val="center"/>
          </w:tcPr>
          <w:p w14:paraId="3F0B9C9D" w14:textId="77777777" w:rsidR="00FE38CC" w:rsidRPr="00A303E4" w:rsidRDefault="00FE38CC" w:rsidP="00F66EDB">
            <w:pPr>
              <w:pStyle w:val="Zkladntext"/>
              <w:spacing w:before="60" w:after="60"/>
              <w:jc w:val="left"/>
              <w:rPr>
                <w:rFonts w:ascii="Arial Narrow" w:hAnsi="Arial Narrow" w:cstheme="minorHAnsi"/>
                <w:b/>
                <w:bCs/>
                <w:color w:val="FFFFFF" w:themeColor="background1"/>
                <w:sz w:val="20"/>
                <w:lang w:eastAsia="sk-SK"/>
              </w:rPr>
            </w:pPr>
            <w:r w:rsidRPr="00A303E4">
              <w:rPr>
                <w:rFonts w:ascii="Arial Narrow" w:hAnsi="Arial Narrow" w:cstheme="minorHAnsi"/>
                <w:b/>
                <w:bCs/>
                <w:color w:val="FFFFFF" w:themeColor="background1"/>
                <w:sz w:val="20"/>
                <w:lang w:eastAsia="sk-SK"/>
              </w:rPr>
              <w:t>Hodnotenie</w:t>
            </w:r>
          </w:p>
        </w:tc>
      </w:tr>
      <w:tr w:rsidR="00567D74" w:rsidRPr="00A303E4" w14:paraId="42710F5E" w14:textId="77777777" w:rsidTr="006720EE">
        <w:tc>
          <w:tcPr>
            <w:tcW w:w="47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8DB3E2" w:themeFill="text2" w:themeFillTint="66"/>
            <w:vAlign w:val="center"/>
          </w:tcPr>
          <w:p w14:paraId="5184BADA" w14:textId="60B5C1BD" w:rsidR="00567D74" w:rsidRPr="00F66EDB" w:rsidRDefault="00F66EDB" w:rsidP="00F66EDB">
            <w:pPr>
              <w:pStyle w:val="Zkladntext"/>
              <w:numPr>
                <w:ilvl w:val="0"/>
                <w:numId w:val="47"/>
              </w:numPr>
              <w:spacing w:before="60" w:after="60"/>
              <w:ind w:left="142" w:hanging="142"/>
              <w:jc w:val="left"/>
              <w:rPr>
                <w:rFonts w:ascii="Arial Narrow" w:hAnsi="Arial Narrow" w:cstheme="minorHAnsi"/>
                <w:b/>
                <w:bCs/>
                <w:color w:val="FFFFFF" w:themeColor="background1"/>
                <w:sz w:val="20"/>
                <w:lang w:eastAsia="sk-SK"/>
              </w:rPr>
            </w:pPr>
            <w:r>
              <w:rPr>
                <w:rFonts w:ascii="Arial Narrow" w:hAnsi="Arial Narrow" w:cstheme="minorHAnsi"/>
                <w:b/>
                <w:bCs/>
                <w:color w:val="FFFFFF" w:themeColor="background1"/>
                <w:sz w:val="20"/>
                <w:lang w:eastAsia="sk-SK"/>
              </w:rPr>
              <w:t xml:space="preserve"> </w:t>
            </w:r>
            <w:r w:rsidR="00567D74" w:rsidRPr="00A303E4">
              <w:rPr>
                <w:rFonts w:ascii="Arial Narrow" w:hAnsi="Arial Narrow" w:cstheme="minorHAnsi"/>
                <w:b/>
                <w:bCs/>
                <w:color w:val="FFFFFF" w:themeColor="background1"/>
                <w:sz w:val="20"/>
                <w:lang w:eastAsia="sk-SK"/>
              </w:rPr>
              <w:t xml:space="preserve">Príspevok projektu k cieľom a výsledkom operačného  </w:t>
            </w:r>
            <w:r w:rsidR="00567D74" w:rsidRPr="00F66EDB">
              <w:rPr>
                <w:rFonts w:ascii="Arial Narrow" w:hAnsi="Arial Narrow" w:cstheme="minorHAnsi"/>
                <w:b/>
                <w:bCs/>
                <w:color w:val="FFFFFF" w:themeColor="background1"/>
                <w:sz w:val="20"/>
                <w:lang w:eastAsia="sk-SK"/>
              </w:rPr>
              <w:t>programu a prioritnej osi</w:t>
            </w:r>
          </w:p>
        </w:tc>
        <w:tc>
          <w:tcPr>
            <w:tcW w:w="609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C011A41" w14:textId="02071857" w:rsidR="00567D74" w:rsidRPr="00A303E4" w:rsidRDefault="006A7F99" w:rsidP="00F66EDB">
            <w:pPr>
              <w:pStyle w:val="Zkladntext"/>
              <w:spacing w:before="60" w:after="60"/>
              <w:ind w:left="433" w:hanging="433"/>
              <w:jc w:val="lef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color w:val="000000"/>
                <w:sz w:val="20"/>
                <w:lang w:eastAsia="sk-SK"/>
              </w:rPr>
              <w:t>1</w:t>
            </w:r>
            <w:r w:rsidR="00567D74" w:rsidRPr="00A303E4">
              <w:rPr>
                <w:rFonts w:ascii="Arial Narrow" w:hAnsi="Arial Narrow" w:cstheme="minorHAnsi"/>
                <w:color w:val="000000"/>
                <w:sz w:val="20"/>
                <w:lang w:eastAsia="sk-SK"/>
              </w:rPr>
              <w:t xml:space="preserve">.1   </w:t>
            </w:r>
            <w:r w:rsidR="00567D74" w:rsidRPr="00A303E4">
              <w:rPr>
                <w:rFonts w:ascii="Arial Narrow" w:hAnsi="Arial Narrow" w:cstheme="minorHAnsi"/>
                <w:sz w:val="20"/>
              </w:rPr>
              <w:t>Súlad projektu so stratégiou operačného programu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1592062" w14:textId="77777777" w:rsidR="00567D74" w:rsidRPr="00A303E4" w:rsidRDefault="00567D74" w:rsidP="00F66EDB">
            <w:pPr>
              <w:pStyle w:val="Zkladntext"/>
              <w:spacing w:before="60" w:after="60"/>
              <w:jc w:val="lef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33C1150" w14:textId="77777777" w:rsidR="00567D74" w:rsidRPr="00A303E4" w:rsidRDefault="00567D74" w:rsidP="00F66EDB">
            <w:pPr>
              <w:pStyle w:val="Zkladntext"/>
              <w:spacing w:before="60" w:after="60"/>
              <w:jc w:val="lef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  <w:lang w:eastAsia="sk-SK"/>
              </w:rPr>
              <w:t>áno/nie</w:t>
            </w:r>
          </w:p>
        </w:tc>
      </w:tr>
      <w:tr w:rsidR="00567D74" w:rsidRPr="00A303E4" w14:paraId="681AEA00" w14:textId="77777777" w:rsidTr="006720EE">
        <w:tc>
          <w:tcPr>
            <w:tcW w:w="478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8DB3E2" w:themeFill="text2" w:themeFillTint="66"/>
            <w:vAlign w:val="center"/>
          </w:tcPr>
          <w:p w14:paraId="06675E45" w14:textId="72C4A24F" w:rsidR="00567D74" w:rsidRPr="00A303E4" w:rsidRDefault="006A7F99" w:rsidP="00F66EDB">
            <w:pPr>
              <w:pStyle w:val="Zkladntext"/>
              <w:spacing w:before="60" w:after="60"/>
              <w:jc w:val="left"/>
              <w:rPr>
                <w:rFonts w:ascii="Arial Narrow" w:hAnsi="Arial Narrow" w:cstheme="minorHAnsi"/>
                <w:color w:val="FFFFFF" w:themeColor="background1"/>
                <w:sz w:val="20"/>
              </w:rPr>
            </w:pPr>
            <w:r w:rsidRPr="00A303E4">
              <w:rPr>
                <w:rFonts w:ascii="Arial Narrow" w:hAnsi="Arial Narrow" w:cstheme="minorHAnsi"/>
                <w:b/>
                <w:bCs/>
                <w:color w:val="FFFFFF" w:themeColor="background1"/>
                <w:sz w:val="20"/>
                <w:lang w:eastAsia="sk-SK"/>
              </w:rPr>
              <w:t>2</w:t>
            </w:r>
            <w:r w:rsidR="00567D74" w:rsidRPr="00A303E4">
              <w:rPr>
                <w:rFonts w:ascii="Arial Narrow" w:hAnsi="Arial Narrow" w:cstheme="minorHAnsi"/>
                <w:b/>
                <w:bCs/>
                <w:color w:val="FFFFFF" w:themeColor="background1"/>
                <w:sz w:val="20"/>
                <w:lang w:eastAsia="sk-SK"/>
              </w:rPr>
              <w:t>. Navrhovaný spôsob realizácie projektu</w:t>
            </w:r>
          </w:p>
        </w:tc>
        <w:tc>
          <w:tcPr>
            <w:tcW w:w="609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6983DBB" w14:textId="0337277F" w:rsidR="00567D74" w:rsidRPr="00A303E4" w:rsidRDefault="006A7F99" w:rsidP="00F66EDB">
            <w:pPr>
              <w:spacing w:before="60" w:after="60" w:line="240" w:lineRule="auto"/>
              <w:ind w:left="360" w:hanging="360"/>
              <w:rPr>
                <w:rFonts w:ascii="Arial Narrow" w:hAnsi="Arial Narrow" w:cstheme="minorHAnsi"/>
                <w:bCs/>
                <w:iCs/>
                <w:color w:val="000000"/>
                <w:lang w:val="sk-SK" w:eastAsia="sk-SK" w:bidi="ar-SA"/>
              </w:rPr>
            </w:pPr>
            <w:r w:rsidRPr="00A303E4">
              <w:rPr>
                <w:rFonts w:ascii="Arial Narrow" w:hAnsi="Arial Narrow" w:cstheme="minorHAnsi"/>
                <w:color w:val="000000"/>
                <w:lang w:val="sk-SK" w:eastAsia="sk-SK" w:bidi="ar-SA"/>
              </w:rPr>
              <w:t>2</w:t>
            </w:r>
            <w:r w:rsidR="00567D74" w:rsidRPr="00A303E4">
              <w:rPr>
                <w:rFonts w:ascii="Arial Narrow" w:hAnsi="Arial Narrow" w:cstheme="minorHAnsi"/>
                <w:color w:val="000000"/>
                <w:lang w:val="sk-SK" w:eastAsia="sk-SK" w:bidi="ar-SA"/>
              </w:rPr>
              <w:t xml:space="preserve">.1   </w:t>
            </w:r>
            <w:r w:rsidR="00567D74" w:rsidRPr="00A303E4">
              <w:rPr>
                <w:rFonts w:ascii="Arial Narrow" w:hAnsi="Arial Narrow"/>
                <w:color w:val="000000"/>
                <w:lang w:val="sk-SK"/>
              </w:rPr>
              <w:t>Vhodnosť a prepojenosť navrhovaných aktivít projektu vo vzťahu k východiskovej situácii a k  stanoveným cieľom a výsledkom projektu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984FF68" w14:textId="77777777" w:rsidR="00567D74" w:rsidRPr="00A303E4" w:rsidRDefault="00567D74" w:rsidP="00F66EDB">
            <w:pPr>
              <w:pStyle w:val="Zkladntext"/>
              <w:spacing w:before="60" w:after="60"/>
              <w:jc w:val="lef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E4715C4" w14:textId="77777777" w:rsidR="00567D74" w:rsidRPr="00A303E4" w:rsidRDefault="00567D74" w:rsidP="00F66EDB">
            <w:pPr>
              <w:pStyle w:val="Zkladntext"/>
              <w:spacing w:before="60" w:after="60"/>
              <w:jc w:val="lef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  <w:lang w:eastAsia="sk-SK"/>
              </w:rPr>
              <w:t>áno/nie</w:t>
            </w:r>
          </w:p>
        </w:tc>
      </w:tr>
      <w:tr w:rsidR="00567D74" w:rsidRPr="00A303E4" w14:paraId="0E74640B" w14:textId="77777777" w:rsidTr="006720EE">
        <w:tc>
          <w:tcPr>
            <w:tcW w:w="4786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8DB3E2" w:themeFill="text2" w:themeFillTint="66"/>
            <w:vAlign w:val="center"/>
          </w:tcPr>
          <w:p w14:paraId="6B8FEE1F" w14:textId="77777777" w:rsidR="00567D74" w:rsidRPr="00A303E4" w:rsidRDefault="00567D74" w:rsidP="00F66EDB">
            <w:pPr>
              <w:pStyle w:val="Zkladntext"/>
              <w:spacing w:before="60" w:after="60"/>
              <w:jc w:val="left"/>
              <w:rPr>
                <w:rFonts w:ascii="Arial Narrow" w:hAnsi="Arial Narrow" w:cstheme="minorHAnsi"/>
                <w:color w:val="FFFFFF" w:themeColor="background1"/>
                <w:sz w:val="20"/>
                <w:highlight w:val="yellow"/>
              </w:rPr>
            </w:pPr>
          </w:p>
        </w:tc>
        <w:tc>
          <w:tcPr>
            <w:tcW w:w="609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BAEF93A" w14:textId="005B1FAC" w:rsidR="00567D74" w:rsidRPr="00A303E4" w:rsidRDefault="006A7F99" w:rsidP="00F66EDB">
            <w:pPr>
              <w:spacing w:before="60" w:after="60" w:line="240" w:lineRule="auto"/>
              <w:ind w:left="360" w:hanging="360"/>
              <w:rPr>
                <w:rFonts w:ascii="Arial Narrow" w:hAnsi="Arial Narrow" w:cstheme="minorHAnsi"/>
                <w:bCs/>
                <w:iCs/>
                <w:color w:val="000000"/>
                <w:lang w:val="sk-SK" w:eastAsia="sk-SK" w:bidi="ar-SA"/>
              </w:rPr>
            </w:pPr>
            <w:r w:rsidRPr="00A303E4">
              <w:rPr>
                <w:rFonts w:ascii="Arial Narrow" w:hAnsi="Arial Narrow" w:cstheme="minorHAnsi"/>
                <w:color w:val="000000"/>
                <w:lang w:val="sk-SK" w:eastAsia="sk-SK" w:bidi="ar-SA"/>
              </w:rPr>
              <w:t>2</w:t>
            </w:r>
            <w:r w:rsidR="00567D74" w:rsidRPr="00A303E4">
              <w:rPr>
                <w:rFonts w:ascii="Arial Narrow" w:hAnsi="Arial Narrow" w:cstheme="minorHAnsi"/>
                <w:color w:val="000000"/>
                <w:lang w:val="sk-SK" w:eastAsia="sk-SK" w:bidi="ar-SA"/>
              </w:rPr>
              <w:t xml:space="preserve">.2   </w:t>
            </w:r>
            <w:r w:rsidR="00567D74" w:rsidRPr="00A303E4">
              <w:rPr>
                <w:rFonts w:ascii="Arial Narrow" w:hAnsi="Arial Narrow" w:cstheme="minorHAnsi"/>
                <w:lang w:val="sk-SK"/>
              </w:rPr>
              <w:t>Reálnosť aktivít projektu vo vzťahu k navrhovanému časovému harmonogramu projektu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29BD127" w14:textId="77777777" w:rsidR="00567D74" w:rsidRPr="00A303E4" w:rsidRDefault="00567D74" w:rsidP="00F66EDB">
            <w:pPr>
              <w:pStyle w:val="Zkladntext"/>
              <w:spacing w:before="60" w:after="60"/>
              <w:jc w:val="lef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EB3B004" w14:textId="77777777" w:rsidR="00567D74" w:rsidRPr="00A303E4" w:rsidRDefault="00567D74" w:rsidP="00F66EDB">
            <w:pPr>
              <w:pStyle w:val="Zkladntext"/>
              <w:spacing w:before="60" w:after="60"/>
              <w:jc w:val="lef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  <w:lang w:eastAsia="sk-SK"/>
              </w:rPr>
              <w:t>áno/nie</w:t>
            </w:r>
          </w:p>
        </w:tc>
      </w:tr>
      <w:tr w:rsidR="00412104" w:rsidRPr="00A303E4" w14:paraId="1405523F" w14:textId="77777777" w:rsidTr="006720EE">
        <w:trPr>
          <w:trHeight w:val="475"/>
        </w:trPr>
        <w:tc>
          <w:tcPr>
            <w:tcW w:w="47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8DB3E2" w:themeFill="text2" w:themeFillTint="66"/>
            <w:vAlign w:val="center"/>
          </w:tcPr>
          <w:p w14:paraId="222EC4A0" w14:textId="470DB5A6" w:rsidR="00412104" w:rsidRPr="00A303E4" w:rsidRDefault="006A7F99" w:rsidP="00F66EDB">
            <w:pPr>
              <w:pStyle w:val="Zkladntext"/>
              <w:spacing w:before="60" w:after="60"/>
              <w:jc w:val="left"/>
              <w:rPr>
                <w:rFonts w:ascii="Arial Narrow" w:hAnsi="Arial Narrow" w:cstheme="minorHAnsi"/>
                <w:color w:val="FFFFFF" w:themeColor="background1"/>
                <w:sz w:val="20"/>
              </w:rPr>
            </w:pPr>
            <w:r w:rsidRPr="00A303E4">
              <w:rPr>
                <w:rFonts w:ascii="Arial Narrow" w:hAnsi="Arial Narrow" w:cstheme="minorHAnsi"/>
                <w:b/>
                <w:bCs/>
                <w:color w:val="FFFFFF" w:themeColor="background1"/>
                <w:sz w:val="20"/>
                <w:lang w:eastAsia="sk-SK"/>
              </w:rPr>
              <w:t>3</w:t>
            </w:r>
            <w:r w:rsidR="00412104" w:rsidRPr="00A303E4">
              <w:rPr>
                <w:rFonts w:ascii="Arial Narrow" w:hAnsi="Arial Narrow" w:cstheme="minorHAnsi"/>
                <w:b/>
                <w:bCs/>
                <w:color w:val="FFFFFF" w:themeColor="background1"/>
                <w:sz w:val="20"/>
                <w:lang w:eastAsia="sk-SK"/>
              </w:rPr>
              <w:t>. Administratívna a prevádzková kapacita žiadateľa</w:t>
            </w:r>
          </w:p>
        </w:tc>
        <w:tc>
          <w:tcPr>
            <w:tcW w:w="609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9D5DC98" w14:textId="5E6765D4" w:rsidR="00412104" w:rsidRPr="00A303E4" w:rsidRDefault="006A7F99" w:rsidP="00F66EDB">
            <w:pPr>
              <w:spacing w:before="60" w:after="60" w:line="240" w:lineRule="auto"/>
              <w:rPr>
                <w:rFonts w:ascii="Arial Narrow" w:hAnsi="Arial Narrow" w:cstheme="minorHAnsi"/>
                <w:lang w:val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>3</w:t>
            </w:r>
            <w:r w:rsidR="00412104" w:rsidRPr="00A303E4">
              <w:rPr>
                <w:rFonts w:ascii="Arial Narrow" w:hAnsi="Arial Narrow" w:cstheme="minorHAnsi"/>
                <w:lang w:val="sk-SK"/>
              </w:rPr>
              <w:t xml:space="preserve">.1  Kapacita žiadateľa na riadenie a realizáciu projektu a zabezpečenie   </w:t>
            </w:r>
          </w:p>
          <w:p w14:paraId="773A04AA" w14:textId="1B43F416" w:rsidR="00412104" w:rsidRPr="00A303E4" w:rsidRDefault="00412104" w:rsidP="00F66EDB">
            <w:pPr>
              <w:spacing w:before="60" w:after="60" w:line="240" w:lineRule="auto"/>
              <w:rPr>
                <w:rFonts w:ascii="Arial Narrow" w:hAnsi="Arial Narrow" w:cstheme="minorHAnsi"/>
                <w:bCs/>
                <w:iCs/>
                <w:color w:val="000000"/>
                <w:lang w:val="sk-SK" w:eastAsia="sk-SK"/>
              </w:rPr>
            </w:pPr>
            <w:r w:rsidRPr="00A303E4">
              <w:rPr>
                <w:rFonts w:ascii="Arial Narrow" w:hAnsi="Arial Narrow" w:cstheme="minorHAnsi"/>
                <w:lang w:val="sk-SK"/>
              </w:rPr>
              <w:t xml:space="preserve">       prevádzky projektu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7D1E619" w14:textId="146D4465" w:rsidR="00412104" w:rsidRPr="00A303E4" w:rsidRDefault="006720EE" w:rsidP="00F66EDB">
            <w:pPr>
              <w:pStyle w:val="Zkladntext"/>
              <w:spacing w:before="60" w:after="60"/>
              <w:jc w:val="lef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A74F5C5" w14:textId="385646EF" w:rsidR="00412104" w:rsidRPr="00A303E4" w:rsidRDefault="00412104" w:rsidP="00F66EDB">
            <w:pPr>
              <w:pStyle w:val="Zkladntext"/>
              <w:spacing w:before="60" w:after="60"/>
              <w:jc w:val="lef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  <w:lang w:eastAsia="sk-SK"/>
              </w:rPr>
              <w:t>áno/nie</w:t>
            </w:r>
          </w:p>
        </w:tc>
      </w:tr>
      <w:tr w:rsidR="00921126" w:rsidRPr="00A303E4" w14:paraId="54532FF8" w14:textId="77777777" w:rsidTr="006720EE">
        <w:trPr>
          <w:trHeight w:val="316"/>
        </w:trPr>
        <w:tc>
          <w:tcPr>
            <w:tcW w:w="478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8DB3E2" w:themeFill="text2" w:themeFillTint="66"/>
            <w:vAlign w:val="center"/>
          </w:tcPr>
          <w:p w14:paraId="2B30FFE6" w14:textId="07452F68" w:rsidR="00921126" w:rsidRPr="00A303E4" w:rsidRDefault="006A7F99" w:rsidP="00F66EDB">
            <w:pPr>
              <w:pStyle w:val="Zkladntext"/>
              <w:spacing w:before="60" w:after="60"/>
              <w:jc w:val="left"/>
              <w:rPr>
                <w:rFonts w:ascii="Arial Narrow" w:hAnsi="Arial Narrow" w:cstheme="minorHAnsi"/>
                <w:color w:val="FFFFFF" w:themeColor="background1"/>
                <w:sz w:val="20"/>
              </w:rPr>
            </w:pPr>
            <w:r w:rsidRPr="00A303E4">
              <w:rPr>
                <w:rFonts w:ascii="Arial Narrow" w:hAnsi="Arial Narrow" w:cstheme="minorHAnsi"/>
                <w:b/>
                <w:bCs/>
                <w:color w:val="FFFFFF" w:themeColor="background1"/>
                <w:sz w:val="20"/>
                <w:lang w:eastAsia="sk-SK"/>
              </w:rPr>
              <w:t>4</w:t>
            </w:r>
            <w:r w:rsidR="00921126" w:rsidRPr="00A303E4">
              <w:rPr>
                <w:rFonts w:ascii="Arial Narrow" w:hAnsi="Arial Narrow" w:cstheme="minorHAnsi"/>
                <w:b/>
                <w:bCs/>
                <w:color w:val="FFFFFF" w:themeColor="background1"/>
                <w:sz w:val="20"/>
                <w:lang w:eastAsia="sk-SK"/>
              </w:rPr>
              <w:t>. Finančná a ekonomická stránka projektu</w:t>
            </w:r>
          </w:p>
        </w:tc>
        <w:tc>
          <w:tcPr>
            <w:tcW w:w="609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1D5D933" w14:textId="6DE064D3" w:rsidR="00921126" w:rsidRPr="00A303E4" w:rsidRDefault="006A7F99" w:rsidP="00F66EDB">
            <w:pPr>
              <w:pStyle w:val="Tabtext"/>
              <w:spacing w:before="60" w:after="60"/>
              <w:rPr>
                <w:rFonts w:ascii="Arial Narrow" w:hAnsi="Arial Narrow" w:cstheme="minorHAnsi"/>
                <w:color w:val="000000"/>
              </w:rPr>
            </w:pPr>
            <w:r w:rsidRPr="00A303E4">
              <w:rPr>
                <w:rFonts w:ascii="Arial Narrow" w:hAnsi="Arial Narrow" w:cstheme="minorHAnsi"/>
                <w:color w:val="000000"/>
              </w:rPr>
              <w:t>4</w:t>
            </w:r>
            <w:r w:rsidR="00921126" w:rsidRPr="00A303E4">
              <w:rPr>
                <w:rFonts w:ascii="Arial Narrow" w:hAnsi="Arial Narrow" w:cstheme="minorHAnsi"/>
                <w:color w:val="000000"/>
              </w:rPr>
              <w:t xml:space="preserve">.1   </w:t>
            </w:r>
            <w:r w:rsidR="00921126" w:rsidRPr="00A303E4">
              <w:rPr>
                <w:rFonts w:ascii="Arial Narrow" w:hAnsi="Arial Narrow"/>
                <w:sz w:val="20"/>
              </w:rPr>
              <w:t>Účelnosť a vecná oprávnenosť výdavkov projektu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3FA274F" w14:textId="77777777" w:rsidR="00921126" w:rsidRPr="00A303E4" w:rsidRDefault="00921126" w:rsidP="00F66EDB">
            <w:pPr>
              <w:pStyle w:val="Zkladntext"/>
              <w:spacing w:before="60" w:after="60"/>
              <w:jc w:val="lef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EC2DADD" w14:textId="5E34DA33" w:rsidR="00921126" w:rsidRPr="00A303E4" w:rsidRDefault="00921126" w:rsidP="00F66EDB">
            <w:pPr>
              <w:pStyle w:val="Zkladntext"/>
              <w:spacing w:before="60" w:after="60"/>
              <w:jc w:val="left"/>
              <w:rPr>
                <w:rFonts w:ascii="Arial Narrow" w:hAnsi="Arial Narrow" w:cstheme="minorHAnsi"/>
                <w:sz w:val="20"/>
              </w:rPr>
            </w:pPr>
            <w:r w:rsidRPr="00A303E4">
              <w:rPr>
                <w:rFonts w:ascii="Arial Narrow" w:hAnsi="Arial Narrow" w:cstheme="minorHAnsi"/>
                <w:sz w:val="20"/>
                <w:lang w:eastAsia="sk-SK"/>
              </w:rPr>
              <w:t>áno/nie</w:t>
            </w:r>
          </w:p>
        </w:tc>
      </w:tr>
      <w:tr w:rsidR="00921126" w:rsidRPr="00A303E4" w14:paraId="5690AEF8" w14:textId="77777777" w:rsidTr="006720EE">
        <w:trPr>
          <w:trHeight w:val="316"/>
        </w:trPr>
        <w:tc>
          <w:tcPr>
            <w:tcW w:w="4786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8DB3E2" w:themeFill="text2" w:themeFillTint="66"/>
            <w:vAlign w:val="center"/>
          </w:tcPr>
          <w:p w14:paraId="38C4EF02" w14:textId="77777777" w:rsidR="00921126" w:rsidRPr="00A303E4" w:rsidRDefault="00921126" w:rsidP="00F66EDB">
            <w:pPr>
              <w:pStyle w:val="Zkladntext"/>
              <w:spacing w:before="60" w:after="60"/>
              <w:jc w:val="left"/>
              <w:rPr>
                <w:rFonts w:ascii="Arial Narrow" w:hAnsi="Arial Narrow" w:cstheme="minorHAnsi"/>
                <w:b/>
                <w:bCs/>
                <w:color w:val="FFFFFF" w:themeColor="background1"/>
                <w:sz w:val="20"/>
                <w:lang w:eastAsia="sk-SK"/>
              </w:rPr>
            </w:pPr>
          </w:p>
        </w:tc>
        <w:tc>
          <w:tcPr>
            <w:tcW w:w="609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611E050" w14:textId="24949069" w:rsidR="00921126" w:rsidRPr="00A303E4" w:rsidRDefault="006A7F99" w:rsidP="00F66EDB">
            <w:pPr>
              <w:pStyle w:val="Tabtext"/>
              <w:spacing w:before="60" w:after="60"/>
              <w:rPr>
                <w:rFonts w:ascii="Arial Narrow" w:hAnsi="Arial Narrow" w:cstheme="minorHAnsi"/>
                <w:color w:val="000000"/>
              </w:rPr>
            </w:pPr>
            <w:r w:rsidRPr="00A303E4">
              <w:rPr>
                <w:rFonts w:ascii="Arial Narrow" w:hAnsi="Arial Narrow" w:cstheme="minorHAnsi"/>
                <w:color w:val="000000"/>
              </w:rPr>
              <w:t>4</w:t>
            </w:r>
            <w:r w:rsidR="00921126" w:rsidRPr="00A303E4">
              <w:rPr>
                <w:rFonts w:ascii="Arial Narrow" w:hAnsi="Arial Narrow" w:cstheme="minorHAnsi"/>
                <w:color w:val="000000"/>
              </w:rPr>
              <w:t xml:space="preserve">.2  </w:t>
            </w:r>
            <w:r w:rsidR="00921126" w:rsidRPr="00A303E4">
              <w:rPr>
                <w:rFonts w:ascii="Arial Narrow" w:hAnsi="Arial Narrow" w:cstheme="minorHAnsi"/>
                <w:color w:val="000000"/>
                <w:sz w:val="20"/>
              </w:rPr>
              <w:t>Hospodárnosť a efektívnosť výdavkov projektu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6D74CEF" w14:textId="5B310078" w:rsidR="00921126" w:rsidRPr="00A303E4" w:rsidRDefault="00921126" w:rsidP="00F66EDB">
            <w:pPr>
              <w:pStyle w:val="Zkladntext"/>
              <w:spacing w:before="60" w:after="60"/>
              <w:jc w:val="left"/>
              <w:rPr>
                <w:rFonts w:ascii="Arial Narrow" w:hAnsi="Arial Narrow" w:cstheme="minorHAnsi"/>
                <w:color w:val="000000"/>
                <w:sz w:val="20"/>
                <w:lang w:eastAsia="sk-SK"/>
              </w:rPr>
            </w:pPr>
            <w:r w:rsidRPr="00A303E4">
              <w:rPr>
                <w:rFonts w:ascii="Arial Narrow" w:hAnsi="Arial Narrow" w:cstheme="minorHAnsi"/>
                <w:color w:val="000000"/>
                <w:sz w:val="20"/>
                <w:lang w:eastAsia="sk-SK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CAF27A5" w14:textId="01EBF19C" w:rsidR="00921126" w:rsidRPr="00A303E4" w:rsidRDefault="00921126" w:rsidP="00F66EDB">
            <w:pPr>
              <w:pStyle w:val="Zkladntext"/>
              <w:spacing w:before="60" w:after="60"/>
              <w:jc w:val="left"/>
              <w:rPr>
                <w:rFonts w:ascii="Arial Narrow" w:hAnsi="Arial Narrow" w:cstheme="minorHAnsi"/>
                <w:sz w:val="20"/>
                <w:lang w:eastAsia="sk-SK"/>
              </w:rPr>
            </w:pPr>
            <w:r w:rsidRPr="00A303E4">
              <w:rPr>
                <w:rFonts w:ascii="Arial Narrow" w:hAnsi="Arial Narrow" w:cstheme="minorHAnsi"/>
                <w:sz w:val="20"/>
                <w:lang w:eastAsia="sk-SK"/>
              </w:rPr>
              <w:t>áno/nie</w:t>
            </w:r>
          </w:p>
        </w:tc>
      </w:tr>
    </w:tbl>
    <w:p w14:paraId="16641536" w14:textId="77777777" w:rsidR="00FE38CC" w:rsidRPr="00A303E4" w:rsidRDefault="00FE38CC" w:rsidP="00FE38CC">
      <w:pPr>
        <w:pStyle w:val="Zkladntext"/>
        <w:spacing w:before="120" w:after="0"/>
        <w:rPr>
          <w:rFonts w:ascii="Arial Narrow" w:hAnsi="Arial Narrow" w:cstheme="minorHAnsi"/>
          <w:b/>
          <w:color w:val="000000"/>
          <w:sz w:val="20"/>
          <w:lang w:eastAsia="sk-SK"/>
        </w:rPr>
      </w:pPr>
    </w:p>
    <w:p w14:paraId="188E8379" w14:textId="123E43AB" w:rsidR="00FE38CC" w:rsidRPr="00A303E4" w:rsidRDefault="00FE38CC" w:rsidP="00FE38CC">
      <w:pPr>
        <w:pStyle w:val="Zkladntext"/>
        <w:spacing w:before="120" w:after="0"/>
        <w:rPr>
          <w:rFonts w:ascii="Arial Narrow" w:hAnsi="Arial Narrow" w:cstheme="minorHAnsi"/>
          <w:sz w:val="20"/>
        </w:rPr>
      </w:pPr>
      <w:r w:rsidRPr="00A303E4">
        <w:rPr>
          <w:rFonts w:ascii="Arial Narrow" w:hAnsi="Arial Narrow" w:cstheme="minorHAnsi"/>
          <w:color w:val="000000"/>
          <w:sz w:val="20"/>
          <w:lang w:eastAsia="sk-SK"/>
        </w:rPr>
        <w:t xml:space="preserve">Na splnenie kritérií odborného hodnotenia je potrebné splniť (hodnotenie „áno“) </w:t>
      </w:r>
      <w:r w:rsidR="006609C5" w:rsidRPr="00A303E4">
        <w:rPr>
          <w:rFonts w:ascii="Arial Narrow" w:hAnsi="Arial Narrow" w:cstheme="minorHAnsi"/>
          <w:color w:val="000000"/>
          <w:sz w:val="20"/>
          <w:lang w:eastAsia="sk-SK"/>
        </w:rPr>
        <w:t xml:space="preserve">pre </w:t>
      </w:r>
      <w:r w:rsidRPr="00A303E4">
        <w:rPr>
          <w:rFonts w:ascii="Arial Narrow" w:hAnsi="Arial Narrow" w:cstheme="minorHAnsi"/>
          <w:color w:val="000000"/>
          <w:sz w:val="20"/>
          <w:lang w:eastAsia="sk-SK"/>
        </w:rPr>
        <w:t>všetky relevantné hodnotiace kritériá.</w:t>
      </w:r>
    </w:p>
    <w:p w14:paraId="2E567E0B" w14:textId="7274DC51" w:rsidR="006A7F99" w:rsidRPr="00A303E4" w:rsidRDefault="006A7F99" w:rsidP="00FE38CC">
      <w:pPr>
        <w:pStyle w:val="Popis"/>
        <w:keepNext/>
        <w:rPr>
          <w:rFonts w:ascii="Arial Narrow" w:hAnsi="Arial Narrow" w:cstheme="minorHAnsi"/>
          <w:sz w:val="20"/>
          <w:szCs w:val="20"/>
          <w:lang w:val="sk-SK"/>
        </w:rPr>
      </w:pPr>
    </w:p>
    <w:p w14:paraId="0834F6E8" w14:textId="72F0CFE9" w:rsidR="0042185F" w:rsidRPr="00A303E4" w:rsidRDefault="006A7F99" w:rsidP="006A7F99">
      <w:pPr>
        <w:tabs>
          <w:tab w:val="left" w:pos="8445"/>
        </w:tabs>
        <w:rPr>
          <w:lang w:val="sk-SK"/>
        </w:rPr>
      </w:pPr>
      <w:r w:rsidRPr="00A303E4">
        <w:rPr>
          <w:lang w:val="sk-SK"/>
        </w:rPr>
        <w:tab/>
      </w:r>
    </w:p>
    <w:sectPr w:rsidR="0042185F" w:rsidRPr="00A303E4" w:rsidSect="004B6DDD">
      <w:pgSz w:w="16840" w:h="11907" w:orient="landscape"/>
      <w:pgMar w:top="822" w:right="1247" w:bottom="147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288E0" w14:textId="77777777" w:rsidR="002244DE" w:rsidRDefault="002244DE" w:rsidP="007B7649">
      <w:pPr>
        <w:spacing w:line="240" w:lineRule="auto"/>
      </w:pPr>
      <w:r>
        <w:separator/>
      </w:r>
    </w:p>
  </w:endnote>
  <w:endnote w:type="continuationSeparator" w:id="0">
    <w:p w14:paraId="2E96F4E6" w14:textId="77777777" w:rsidR="002244DE" w:rsidRDefault="002244DE" w:rsidP="007B76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FBFD9" w14:textId="77777777" w:rsidR="00AF340E" w:rsidRPr="002C6A0B" w:rsidRDefault="00AF340E">
    <w:pPr>
      <w:pStyle w:val="Pta"/>
      <w:rPr>
        <w:lang w:val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A4357" w14:textId="77777777" w:rsidR="002244DE" w:rsidRDefault="002244DE" w:rsidP="007B7649">
      <w:pPr>
        <w:spacing w:line="240" w:lineRule="auto"/>
      </w:pPr>
      <w:r>
        <w:separator/>
      </w:r>
    </w:p>
  </w:footnote>
  <w:footnote w:type="continuationSeparator" w:id="0">
    <w:p w14:paraId="4741FC22" w14:textId="77777777" w:rsidR="002244DE" w:rsidRDefault="002244DE" w:rsidP="007B76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04D7C" w14:textId="17FAC286" w:rsidR="00AF340E" w:rsidRDefault="00AF340E" w:rsidP="000636D8">
    <w:pPr>
      <w:pStyle w:val="Hlavika"/>
    </w:pPr>
    <w:r w:rsidRPr="007E4B54">
      <w:rPr>
        <w:rFonts w:asciiTheme="minorHAnsi" w:hAnsiTheme="minorHAnsi" w:cstheme="minorHAnsi"/>
        <w:noProof/>
        <w:lang w:val="sk-SK" w:eastAsia="sk-SK" w:bidi="ar-SA"/>
      </w:rPr>
      <w:drawing>
        <wp:anchor distT="0" distB="0" distL="114300" distR="114300" simplePos="0" relativeHeight="251659264" behindDoc="1" locked="0" layoutInCell="1" allowOverlap="1" wp14:anchorId="50B9481E" wp14:editId="4D117C73">
          <wp:simplePos x="0" y="0"/>
          <wp:positionH relativeFrom="column">
            <wp:posOffset>5228590</wp:posOffset>
          </wp:positionH>
          <wp:positionV relativeFrom="paragraph">
            <wp:posOffset>-445770</wp:posOffset>
          </wp:positionV>
          <wp:extent cx="857250" cy="676275"/>
          <wp:effectExtent l="0" t="0" r="0" b="9525"/>
          <wp:wrapNone/>
          <wp:docPr id="5" name="Obrázok 8" descr="Logo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U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4B54">
      <w:rPr>
        <w:rFonts w:asciiTheme="minorHAnsi" w:hAnsiTheme="minorHAnsi" w:cstheme="minorHAnsi"/>
        <w:noProof/>
        <w:lang w:val="sk-SK" w:eastAsia="sk-SK" w:bidi="ar-SA"/>
      </w:rPr>
      <w:drawing>
        <wp:anchor distT="0" distB="0" distL="114300" distR="114300" simplePos="0" relativeHeight="251660288" behindDoc="1" locked="0" layoutInCell="1" allowOverlap="1" wp14:anchorId="60AB1142" wp14:editId="0A054010">
          <wp:simplePos x="0" y="0"/>
          <wp:positionH relativeFrom="column">
            <wp:posOffset>197485</wp:posOffset>
          </wp:positionH>
          <wp:positionV relativeFrom="paragraph">
            <wp:posOffset>-321945</wp:posOffset>
          </wp:positionV>
          <wp:extent cx="2085975" cy="619125"/>
          <wp:effectExtent l="0" t="0" r="9525" b="9525"/>
          <wp:wrapNone/>
          <wp:docPr id="6" name="Obrázok 15" descr="C:\Users\bumbalova\AppData\Local\Microsoft\Windows\Temporary Internet Files\Content.Outlook\DCYU1WR5\Logo_Master_SK_Hor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 descr="C:\Users\bumbalova\AppData\Local\Microsoft\Windows\Temporary Internet Files\Content.Outlook\DCYU1WR5\Logo_Master_SK_Hor (2)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0110F1C9" w14:textId="77777777" w:rsidR="00AF340E" w:rsidRDefault="00AF340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F56F07" w14:textId="0AD543E2" w:rsidR="00AF340E" w:rsidRPr="006C67AD" w:rsidRDefault="00AF340E" w:rsidP="005A723D">
    <w:pPr>
      <w:pStyle w:val="Hlavika"/>
      <w:pBdr>
        <w:bottom w:val="single" w:sz="4" w:space="1" w:color="999999"/>
      </w:pBdr>
      <w:rPr>
        <w:sz w:val="16"/>
        <w:szCs w:val="16"/>
        <w:lang w:val="sk-SK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4FD682" w14:textId="77777777" w:rsidR="00AF340E" w:rsidRPr="0078264D" w:rsidRDefault="00AF340E" w:rsidP="008754A9">
    <w:pPr>
      <w:tabs>
        <w:tab w:val="left" w:pos="3544"/>
        <w:tab w:val="left" w:pos="5387"/>
        <w:tab w:val="left" w:pos="8080"/>
      </w:tabs>
      <w:spacing w:after="60" w:line="240" w:lineRule="auto"/>
      <w:ind w:left="720" w:hanging="720"/>
      <w:rPr>
        <w:b/>
        <w:sz w:val="16"/>
        <w:szCs w:val="16"/>
        <w:lang w:val="pl-PL"/>
      </w:rPr>
    </w:pPr>
    <w:r w:rsidRPr="0078264D">
      <w:rPr>
        <w:b/>
        <w:sz w:val="16"/>
        <w:szCs w:val="16"/>
        <w:lang w:val="pl-PL"/>
      </w:rPr>
      <w:tab/>
    </w:r>
    <w:r w:rsidRPr="0078264D"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 xml:space="preserve">                 </w:t>
    </w:r>
  </w:p>
  <w:p w14:paraId="02E4F9F8" w14:textId="77777777" w:rsidR="00AF340E" w:rsidRDefault="00AF340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70CE"/>
    <w:multiLevelType w:val="hybridMultilevel"/>
    <w:tmpl w:val="9C68AB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73C6C"/>
    <w:multiLevelType w:val="hybridMultilevel"/>
    <w:tmpl w:val="879E5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307DE"/>
    <w:multiLevelType w:val="hybridMultilevel"/>
    <w:tmpl w:val="F6440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509E7"/>
    <w:multiLevelType w:val="hybridMultilevel"/>
    <w:tmpl w:val="902089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21E23"/>
    <w:multiLevelType w:val="hybridMultilevel"/>
    <w:tmpl w:val="AFB2B0F6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18F405D0"/>
    <w:multiLevelType w:val="hybridMultilevel"/>
    <w:tmpl w:val="7A101DBC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1AD51AE4"/>
    <w:multiLevelType w:val="hybridMultilevel"/>
    <w:tmpl w:val="B26EC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BE6182"/>
    <w:multiLevelType w:val="hybridMultilevel"/>
    <w:tmpl w:val="E952B5BA"/>
    <w:lvl w:ilvl="0" w:tplc="E76EF5DA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4F3C1A98">
      <w:numFmt w:val="bullet"/>
      <w:lvlText w:val="•"/>
      <w:lvlJc w:val="left"/>
      <w:pPr>
        <w:ind w:left="1488" w:hanging="708"/>
      </w:pPr>
      <w:rPr>
        <w:rFonts w:ascii="Verdana" w:eastAsia="Times New Roman" w:hAnsi="Verdana" w:cs="Times New Roman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>
    <w:nsid w:val="1DD76B60"/>
    <w:multiLevelType w:val="hybridMultilevel"/>
    <w:tmpl w:val="0A085460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1F1235E2"/>
    <w:multiLevelType w:val="hybridMultilevel"/>
    <w:tmpl w:val="AE2096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153B02"/>
    <w:multiLevelType w:val="hybridMultilevel"/>
    <w:tmpl w:val="E15869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EC6828"/>
    <w:multiLevelType w:val="hybridMultilevel"/>
    <w:tmpl w:val="2F40F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CF6B4C"/>
    <w:multiLevelType w:val="hybridMultilevel"/>
    <w:tmpl w:val="B992A8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471D2"/>
    <w:multiLevelType w:val="hybridMultilevel"/>
    <w:tmpl w:val="B3A41D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3135B4"/>
    <w:multiLevelType w:val="multilevel"/>
    <w:tmpl w:val="7D14C5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LL2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>
    <w:nsid w:val="24A45B7B"/>
    <w:multiLevelType w:val="hybridMultilevel"/>
    <w:tmpl w:val="DF229E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C03B49"/>
    <w:multiLevelType w:val="hybridMultilevel"/>
    <w:tmpl w:val="C3F88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F373F7"/>
    <w:multiLevelType w:val="hybridMultilevel"/>
    <w:tmpl w:val="9C68AB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7151B2"/>
    <w:multiLevelType w:val="hybridMultilevel"/>
    <w:tmpl w:val="E5D474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885791"/>
    <w:multiLevelType w:val="hybridMultilevel"/>
    <w:tmpl w:val="215E949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986B13"/>
    <w:multiLevelType w:val="hybridMultilevel"/>
    <w:tmpl w:val="26806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FB1E62"/>
    <w:multiLevelType w:val="hybridMultilevel"/>
    <w:tmpl w:val="A498D6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30246"/>
    <w:multiLevelType w:val="hybridMultilevel"/>
    <w:tmpl w:val="EBE2E766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>
    <w:nsid w:val="438B6B0F"/>
    <w:multiLevelType w:val="hybridMultilevel"/>
    <w:tmpl w:val="E98C27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997602"/>
    <w:multiLevelType w:val="hybridMultilevel"/>
    <w:tmpl w:val="7F3A3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C041A6"/>
    <w:multiLevelType w:val="hybridMultilevel"/>
    <w:tmpl w:val="D138DC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E13320"/>
    <w:multiLevelType w:val="hybridMultilevel"/>
    <w:tmpl w:val="23DAE0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8A5F05"/>
    <w:multiLevelType w:val="hybridMultilevel"/>
    <w:tmpl w:val="A886CA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B77DCB"/>
    <w:multiLevelType w:val="hybridMultilevel"/>
    <w:tmpl w:val="906AB8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581642"/>
    <w:multiLevelType w:val="hybridMultilevel"/>
    <w:tmpl w:val="4FB66986"/>
    <w:lvl w:ilvl="0" w:tplc="896C7A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DC7F0C"/>
    <w:multiLevelType w:val="hybridMultilevel"/>
    <w:tmpl w:val="6E36AA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EA0C1B"/>
    <w:multiLevelType w:val="hybridMultilevel"/>
    <w:tmpl w:val="4ECC6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575CDA"/>
    <w:multiLevelType w:val="hybridMultilevel"/>
    <w:tmpl w:val="E7CAD3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5609A9"/>
    <w:multiLevelType w:val="hybridMultilevel"/>
    <w:tmpl w:val="A11AFB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287833"/>
    <w:multiLevelType w:val="hybridMultilevel"/>
    <w:tmpl w:val="8BEAF2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552A31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859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6">
    <w:nsid w:val="584C24C0"/>
    <w:multiLevelType w:val="hybridMultilevel"/>
    <w:tmpl w:val="19BA51E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>
    <w:nsid w:val="593F2160"/>
    <w:multiLevelType w:val="hybridMultilevel"/>
    <w:tmpl w:val="39B8B3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6C343C"/>
    <w:multiLevelType w:val="hybridMultilevel"/>
    <w:tmpl w:val="32901F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902793"/>
    <w:multiLevelType w:val="hybridMultilevel"/>
    <w:tmpl w:val="C8DC1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201572"/>
    <w:multiLevelType w:val="hybridMultilevel"/>
    <w:tmpl w:val="D3D89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656902"/>
    <w:multiLevelType w:val="hybridMultilevel"/>
    <w:tmpl w:val="5BB4A2C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F21446"/>
    <w:multiLevelType w:val="hybridMultilevel"/>
    <w:tmpl w:val="783AC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0A1A65"/>
    <w:multiLevelType w:val="hybridMultilevel"/>
    <w:tmpl w:val="0D98D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C734B48"/>
    <w:multiLevelType w:val="hybridMultilevel"/>
    <w:tmpl w:val="BBFA09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BC5E2D"/>
    <w:multiLevelType w:val="hybridMultilevel"/>
    <w:tmpl w:val="6966E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7F35A6"/>
    <w:multiLevelType w:val="hybridMultilevel"/>
    <w:tmpl w:val="B392A0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4"/>
  </w:num>
  <w:num w:numId="3">
    <w:abstractNumId w:val="46"/>
  </w:num>
  <w:num w:numId="4">
    <w:abstractNumId w:val="32"/>
  </w:num>
  <w:num w:numId="5">
    <w:abstractNumId w:val="9"/>
  </w:num>
  <w:num w:numId="6">
    <w:abstractNumId w:val="15"/>
  </w:num>
  <w:num w:numId="7">
    <w:abstractNumId w:val="20"/>
  </w:num>
  <w:num w:numId="8">
    <w:abstractNumId w:val="11"/>
  </w:num>
  <w:num w:numId="9">
    <w:abstractNumId w:val="36"/>
  </w:num>
  <w:num w:numId="10">
    <w:abstractNumId w:val="39"/>
  </w:num>
  <w:num w:numId="11">
    <w:abstractNumId w:val="2"/>
  </w:num>
  <w:num w:numId="12">
    <w:abstractNumId w:val="42"/>
  </w:num>
  <w:num w:numId="13">
    <w:abstractNumId w:val="3"/>
  </w:num>
  <w:num w:numId="14">
    <w:abstractNumId w:val="25"/>
  </w:num>
  <w:num w:numId="15">
    <w:abstractNumId w:val="6"/>
  </w:num>
  <w:num w:numId="16">
    <w:abstractNumId w:val="29"/>
  </w:num>
  <w:num w:numId="17">
    <w:abstractNumId w:val="24"/>
  </w:num>
  <w:num w:numId="18">
    <w:abstractNumId w:val="1"/>
  </w:num>
  <w:num w:numId="19">
    <w:abstractNumId w:val="41"/>
  </w:num>
  <w:num w:numId="20">
    <w:abstractNumId w:val="5"/>
  </w:num>
  <w:num w:numId="21">
    <w:abstractNumId w:val="38"/>
  </w:num>
  <w:num w:numId="22">
    <w:abstractNumId w:val="8"/>
  </w:num>
  <w:num w:numId="23">
    <w:abstractNumId w:val="45"/>
  </w:num>
  <w:num w:numId="24">
    <w:abstractNumId w:val="33"/>
  </w:num>
  <w:num w:numId="25">
    <w:abstractNumId w:val="31"/>
  </w:num>
  <w:num w:numId="26">
    <w:abstractNumId w:val="37"/>
  </w:num>
  <w:num w:numId="27">
    <w:abstractNumId w:val="7"/>
  </w:num>
  <w:num w:numId="28">
    <w:abstractNumId w:val="0"/>
  </w:num>
  <w:num w:numId="29">
    <w:abstractNumId w:val="16"/>
  </w:num>
  <w:num w:numId="30">
    <w:abstractNumId w:val="22"/>
  </w:num>
  <w:num w:numId="31">
    <w:abstractNumId w:val="18"/>
  </w:num>
  <w:num w:numId="32">
    <w:abstractNumId w:val="40"/>
  </w:num>
  <w:num w:numId="33">
    <w:abstractNumId w:val="34"/>
  </w:num>
  <w:num w:numId="34">
    <w:abstractNumId w:val="10"/>
  </w:num>
  <w:num w:numId="35">
    <w:abstractNumId w:val="4"/>
  </w:num>
  <w:num w:numId="36">
    <w:abstractNumId w:val="23"/>
  </w:num>
  <w:num w:numId="37">
    <w:abstractNumId w:val="30"/>
  </w:num>
  <w:num w:numId="38">
    <w:abstractNumId w:val="44"/>
  </w:num>
  <w:num w:numId="39">
    <w:abstractNumId w:val="26"/>
  </w:num>
  <w:num w:numId="40">
    <w:abstractNumId w:val="21"/>
  </w:num>
  <w:num w:numId="41">
    <w:abstractNumId w:val="19"/>
  </w:num>
  <w:num w:numId="42">
    <w:abstractNumId w:val="27"/>
  </w:num>
  <w:num w:numId="43">
    <w:abstractNumId w:val="17"/>
  </w:num>
  <w:num w:numId="44">
    <w:abstractNumId w:val="13"/>
  </w:num>
  <w:num w:numId="45">
    <w:abstractNumId w:val="12"/>
  </w:num>
  <w:num w:numId="46">
    <w:abstractNumId w:val="28"/>
  </w:num>
  <w:num w:numId="47">
    <w:abstractNumId w:val="4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649"/>
    <w:rsid w:val="00000F18"/>
    <w:rsid w:val="00006BFB"/>
    <w:rsid w:val="0001317B"/>
    <w:rsid w:val="00016ECF"/>
    <w:rsid w:val="00017884"/>
    <w:rsid w:val="00017AE2"/>
    <w:rsid w:val="000221ED"/>
    <w:rsid w:val="0003563E"/>
    <w:rsid w:val="000448DB"/>
    <w:rsid w:val="00050319"/>
    <w:rsid w:val="00053306"/>
    <w:rsid w:val="000541AC"/>
    <w:rsid w:val="000553CB"/>
    <w:rsid w:val="00056CA7"/>
    <w:rsid w:val="000636D8"/>
    <w:rsid w:val="00064040"/>
    <w:rsid w:val="00064AB2"/>
    <w:rsid w:val="00072074"/>
    <w:rsid w:val="00072D5C"/>
    <w:rsid w:val="0008029F"/>
    <w:rsid w:val="000836B5"/>
    <w:rsid w:val="00084B72"/>
    <w:rsid w:val="00085D12"/>
    <w:rsid w:val="000919C4"/>
    <w:rsid w:val="00094293"/>
    <w:rsid w:val="00095E40"/>
    <w:rsid w:val="000A554E"/>
    <w:rsid w:val="000B175D"/>
    <w:rsid w:val="000B2C86"/>
    <w:rsid w:val="000B3293"/>
    <w:rsid w:val="000B3C1C"/>
    <w:rsid w:val="000B4FEF"/>
    <w:rsid w:val="000C067B"/>
    <w:rsid w:val="000C4D34"/>
    <w:rsid w:val="000C57BE"/>
    <w:rsid w:val="000C73E6"/>
    <w:rsid w:val="000D7D97"/>
    <w:rsid w:val="000D7E5D"/>
    <w:rsid w:val="000E0006"/>
    <w:rsid w:val="000E0782"/>
    <w:rsid w:val="000E55F1"/>
    <w:rsid w:val="000E7EAE"/>
    <w:rsid w:val="000E7F0D"/>
    <w:rsid w:val="000F1793"/>
    <w:rsid w:val="000F2257"/>
    <w:rsid w:val="000F5506"/>
    <w:rsid w:val="00100F74"/>
    <w:rsid w:val="00107731"/>
    <w:rsid w:val="001112B8"/>
    <w:rsid w:val="001114BB"/>
    <w:rsid w:val="00115E92"/>
    <w:rsid w:val="0011657B"/>
    <w:rsid w:val="001220A6"/>
    <w:rsid w:val="00127CB6"/>
    <w:rsid w:val="00127CCE"/>
    <w:rsid w:val="00140F64"/>
    <w:rsid w:val="001411C3"/>
    <w:rsid w:val="001435E1"/>
    <w:rsid w:val="0014394F"/>
    <w:rsid w:val="00143EBF"/>
    <w:rsid w:val="00151D8E"/>
    <w:rsid w:val="00152306"/>
    <w:rsid w:val="00154DCE"/>
    <w:rsid w:val="00163197"/>
    <w:rsid w:val="001649B3"/>
    <w:rsid w:val="00167A44"/>
    <w:rsid w:val="0017485E"/>
    <w:rsid w:val="001767CF"/>
    <w:rsid w:val="00180D8E"/>
    <w:rsid w:val="00181B7C"/>
    <w:rsid w:val="00197C5D"/>
    <w:rsid w:val="001A220E"/>
    <w:rsid w:val="001A381A"/>
    <w:rsid w:val="001A3E0B"/>
    <w:rsid w:val="001A54B0"/>
    <w:rsid w:val="001A6807"/>
    <w:rsid w:val="001A7860"/>
    <w:rsid w:val="001B1394"/>
    <w:rsid w:val="001B1E38"/>
    <w:rsid w:val="001B3545"/>
    <w:rsid w:val="001B5856"/>
    <w:rsid w:val="001C134C"/>
    <w:rsid w:val="001C2666"/>
    <w:rsid w:val="001C3663"/>
    <w:rsid w:val="001C3BDD"/>
    <w:rsid w:val="001C44F9"/>
    <w:rsid w:val="001C4F05"/>
    <w:rsid w:val="001C6353"/>
    <w:rsid w:val="001C6C09"/>
    <w:rsid w:val="001D7DEE"/>
    <w:rsid w:val="001E08C7"/>
    <w:rsid w:val="001E1F33"/>
    <w:rsid w:val="001E3C9C"/>
    <w:rsid w:val="001F15DF"/>
    <w:rsid w:val="0021264F"/>
    <w:rsid w:val="00214A85"/>
    <w:rsid w:val="00217363"/>
    <w:rsid w:val="00221287"/>
    <w:rsid w:val="0022158B"/>
    <w:rsid w:val="002244DE"/>
    <w:rsid w:val="00224BB9"/>
    <w:rsid w:val="00226C82"/>
    <w:rsid w:val="0023203B"/>
    <w:rsid w:val="0024025E"/>
    <w:rsid w:val="00240706"/>
    <w:rsid w:val="0024259C"/>
    <w:rsid w:val="002430E8"/>
    <w:rsid w:val="00246CF5"/>
    <w:rsid w:val="00250020"/>
    <w:rsid w:val="00251E41"/>
    <w:rsid w:val="00255BA1"/>
    <w:rsid w:val="0025603B"/>
    <w:rsid w:val="0026055E"/>
    <w:rsid w:val="0026056C"/>
    <w:rsid w:val="002633D0"/>
    <w:rsid w:val="00265E1A"/>
    <w:rsid w:val="002677A1"/>
    <w:rsid w:val="00270E46"/>
    <w:rsid w:val="0027165A"/>
    <w:rsid w:val="00282E29"/>
    <w:rsid w:val="002832C1"/>
    <w:rsid w:val="002840FD"/>
    <w:rsid w:val="00290006"/>
    <w:rsid w:val="002905DD"/>
    <w:rsid w:val="00292165"/>
    <w:rsid w:val="002A0336"/>
    <w:rsid w:val="002A28BE"/>
    <w:rsid w:val="002A371D"/>
    <w:rsid w:val="002A3ABD"/>
    <w:rsid w:val="002A547A"/>
    <w:rsid w:val="002A7A79"/>
    <w:rsid w:val="002B39AA"/>
    <w:rsid w:val="002B50E9"/>
    <w:rsid w:val="002C4DD4"/>
    <w:rsid w:val="002C54EE"/>
    <w:rsid w:val="002C6A0B"/>
    <w:rsid w:val="002D0036"/>
    <w:rsid w:val="002D0996"/>
    <w:rsid w:val="002D3756"/>
    <w:rsid w:val="002D3A42"/>
    <w:rsid w:val="002D6555"/>
    <w:rsid w:val="002D6807"/>
    <w:rsid w:val="002D7A9C"/>
    <w:rsid w:val="002E4449"/>
    <w:rsid w:val="002E589C"/>
    <w:rsid w:val="002E765E"/>
    <w:rsid w:val="002E7C93"/>
    <w:rsid w:val="002F5D5B"/>
    <w:rsid w:val="00301099"/>
    <w:rsid w:val="00302751"/>
    <w:rsid w:val="00303FF5"/>
    <w:rsid w:val="00307C13"/>
    <w:rsid w:val="00310BE3"/>
    <w:rsid w:val="00311F3E"/>
    <w:rsid w:val="00314DEB"/>
    <w:rsid w:val="003162BC"/>
    <w:rsid w:val="00324F9A"/>
    <w:rsid w:val="0033052D"/>
    <w:rsid w:val="00340055"/>
    <w:rsid w:val="00340395"/>
    <w:rsid w:val="00341A58"/>
    <w:rsid w:val="003463DC"/>
    <w:rsid w:val="00352A77"/>
    <w:rsid w:val="00352D91"/>
    <w:rsid w:val="00354F7B"/>
    <w:rsid w:val="00362229"/>
    <w:rsid w:val="00374621"/>
    <w:rsid w:val="003802A0"/>
    <w:rsid w:val="0038582A"/>
    <w:rsid w:val="00394DCE"/>
    <w:rsid w:val="0039735E"/>
    <w:rsid w:val="003A1A01"/>
    <w:rsid w:val="003A3195"/>
    <w:rsid w:val="003A4967"/>
    <w:rsid w:val="003A5003"/>
    <w:rsid w:val="003A5607"/>
    <w:rsid w:val="003B13F8"/>
    <w:rsid w:val="003B24E3"/>
    <w:rsid w:val="003C46DF"/>
    <w:rsid w:val="003C478D"/>
    <w:rsid w:val="003C5B04"/>
    <w:rsid w:val="003C791C"/>
    <w:rsid w:val="003D27C1"/>
    <w:rsid w:val="003D4E98"/>
    <w:rsid w:val="003D654F"/>
    <w:rsid w:val="003E38B2"/>
    <w:rsid w:val="003E55AB"/>
    <w:rsid w:val="003F0DE9"/>
    <w:rsid w:val="003F20ED"/>
    <w:rsid w:val="00400533"/>
    <w:rsid w:val="0040092A"/>
    <w:rsid w:val="00402E65"/>
    <w:rsid w:val="004038D5"/>
    <w:rsid w:val="00405975"/>
    <w:rsid w:val="00407A8F"/>
    <w:rsid w:val="00412104"/>
    <w:rsid w:val="004121DD"/>
    <w:rsid w:val="0042185F"/>
    <w:rsid w:val="00423AC6"/>
    <w:rsid w:val="004252E7"/>
    <w:rsid w:val="0042633D"/>
    <w:rsid w:val="004302E5"/>
    <w:rsid w:val="004351FE"/>
    <w:rsid w:val="004369E9"/>
    <w:rsid w:val="00437BDD"/>
    <w:rsid w:val="00443371"/>
    <w:rsid w:val="004440EE"/>
    <w:rsid w:val="00445BDC"/>
    <w:rsid w:val="004502F9"/>
    <w:rsid w:val="004529CB"/>
    <w:rsid w:val="004539CD"/>
    <w:rsid w:val="004570CC"/>
    <w:rsid w:val="00461381"/>
    <w:rsid w:val="00464A8E"/>
    <w:rsid w:val="004666BF"/>
    <w:rsid w:val="00470B78"/>
    <w:rsid w:val="00473EFA"/>
    <w:rsid w:val="00476277"/>
    <w:rsid w:val="004771FE"/>
    <w:rsid w:val="00480B75"/>
    <w:rsid w:val="004827B0"/>
    <w:rsid w:val="0048290B"/>
    <w:rsid w:val="0048547D"/>
    <w:rsid w:val="00486296"/>
    <w:rsid w:val="00486388"/>
    <w:rsid w:val="00486431"/>
    <w:rsid w:val="00486589"/>
    <w:rsid w:val="004926FD"/>
    <w:rsid w:val="00493BA4"/>
    <w:rsid w:val="00497A10"/>
    <w:rsid w:val="004A1A55"/>
    <w:rsid w:val="004A2736"/>
    <w:rsid w:val="004B1BFD"/>
    <w:rsid w:val="004B4B73"/>
    <w:rsid w:val="004B4FAB"/>
    <w:rsid w:val="004B52D2"/>
    <w:rsid w:val="004B6DDD"/>
    <w:rsid w:val="004C1FC5"/>
    <w:rsid w:val="004C208A"/>
    <w:rsid w:val="004C3445"/>
    <w:rsid w:val="004C3D51"/>
    <w:rsid w:val="004C6CC7"/>
    <w:rsid w:val="004D00BD"/>
    <w:rsid w:val="004D45FA"/>
    <w:rsid w:val="004D5A43"/>
    <w:rsid w:val="004D707B"/>
    <w:rsid w:val="004D7F45"/>
    <w:rsid w:val="004E157B"/>
    <w:rsid w:val="004E356E"/>
    <w:rsid w:val="004E3BE7"/>
    <w:rsid w:val="004E3EF0"/>
    <w:rsid w:val="004E4961"/>
    <w:rsid w:val="004E6890"/>
    <w:rsid w:val="004F2813"/>
    <w:rsid w:val="004F31F0"/>
    <w:rsid w:val="004F66E6"/>
    <w:rsid w:val="0050061C"/>
    <w:rsid w:val="00502950"/>
    <w:rsid w:val="00502C49"/>
    <w:rsid w:val="005136E4"/>
    <w:rsid w:val="00514135"/>
    <w:rsid w:val="00514EE2"/>
    <w:rsid w:val="00520DF0"/>
    <w:rsid w:val="0052407C"/>
    <w:rsid w:val="005406ED"/>
    <w:rsid w:val="00540B80"/>
    <w:rsid w:val="00543696"/>
    <w:rsid w:val="00543BF0"/>
    <w:rsid w:val="00543F59"/>
    <w:rsid w:val="005476C1"/>
    <w:rsid w:val="00547B48"/>
    <w:rsid w:val="0055522B"/>
    <w:rsid w:val="005673D6"/>
    <w:rsid w:val="00567D74"/>
    <w:rsid w:val="00590FEF"/>
    <w:rsid w:val="005916A5"/>
    <w:rsid w:val="005A0CF6"/>
    <w:rsid w:val="005A23DF"/>
    <w:rsid w:val="005A6A06"/>
    <w:rsid w:val="005A723D"/>
    <w:rsid w:val="005A7C95"/>
    <w:rsid w:val="005B025F"/>
    <w:rsid w:val="005B097B"/>
    <w:rsid w:val="005B22ED"/>
    <w:rsid w:val="005B6D7E"/>
    <w:rsid w:val="005B6EB1"/>
    <w:rsid w:val="005C1CE9"/>
    <w:rsid w:val="005C589D"/>
    <w:rsid w:val="005D3006"/>
    <w:rsid w:val="005D3D03"/>
    <w:rsid w:val="005D4A3A"/>
    <w:rsid w:val="005E10A7"/>
    <w:rsid w:val="005E401A"/>
    <w:rsid w:val="005E61B7"/>
    <w:rsid w:val="005F001D"/>
    <w:rsid w:val="005F2C51"/>
    <w:rsid w:val="005F2E34"/>
    <w:rsid w:val="005F44DD"/>
    <w:rsid w:val="005F53EC"/>
    <w:rsid w:val="00604954"/>
    <w:rsid w:val="0060690A"/>
    <w:rsid w:val="00610B44"/>
    <w:rsid w:val="00612486"/>
    <w:rsid w:val="006125F7"/>
    <w:rsid w:val="0061375C"/>
    <w:rsid w:val="00622766"/>
    <w:rsid w:val="00622E06"/>
    <w:rsid w:val="0062300D"/>
    <w:rsid w:val="0062527B"/>
    <w:rsid w:val="00630A49"/>
    <w:rsid w:val="00633E90"/>
    <w:rsid w:val="006344B8"/>
    <w:rsid w:val="00635820"/>
    <w:rsid w:val="006368B8"/>
    <w:rsid w:val="00637389"/>
    <w:rsid w:val="006406AB"/>
    <w:rsid w:val="00642B33"/>
    <w:rsid w:val="006504BD"/>
    <w:rsid w:val="00654279"/>
    <w:rsid w:val="00654DF9"/>
    <w:rsid w:val="006609C5"/>
    <w:rsid w:val="006617DD"/>
    <w:rsid w:val="00663007"/>
    <w:rsid w:val="00663E5F"/>
    <w:rsid w:val="00664357"/>
    <w:rsid w:val="00666299"/>
    <w:rsid w:val="00671275"/>
    <w:rsid w:val="006720EE"/>
    <w:rsid w:val="006727A5"/>
    <w:rsid w:val="00672B8D"/>
    <w:rsid w:val="00681916"/>
    <w:rsid w:val="00681EAC"/>
    <w:rsid w:val="00682937"/>
    <w:rsid w:val="00682C8A"/>
    <w:rsid w:val="00682E06"/>
    <w:rsid w:val="00682F75"/>
    <w:rsid w:val="00684490"/>
    <w:rsid w:val="00691A07"/>
    <w:rsid w:val="00691D46"/>
    <w:rsid w:val="006950CB"/>
    <w:rsid w:val="006A0111"/>
    <w:rsid w:val="006A1C5D"/>
    <w:rsid w:val="006A35EF"/>
    <w:rsid w:val="006A66B1"/>
    <w:rsid w:val="006A76C6"/>
    <w:rsid w:val="006A7A46"/>
    <w:rsid w:val="006A7F99"/>
    <w:rsid w:val="006B0014"/>
    <w:rsid w:val="006C3A0F"/>
    <w:rsid w:val="006C67AD"/>
    <w:rsid w:val="006D3B95"/>
    <w:rsid w:val="006D5F37"/>
    <w:rsid w:val="006E0139"/>
    <w:rsid w:val="006E1EB8"/>
    <w:rsid w:val="006E1F4B"/>
    <w:rsid w:val="006E41D9"/>
    <w:rsid w:val="006F0D5D"/>
    <w:rsid w:val="006F2145"/>
    <w:rsid w:val="006F2F8E"/>
    <w:rsid w:val="006F4C5C"/>
    <w:rsid w:val="006F5544"/>
    <w:rsid w:val="007013ED"/>
    <w:rsid w:val="00701534"/>
    <w:rsid w:val="0071086B"/>
    <w:rsid w:val="00711D88"/>
    <w:rsid w:val="0071204F"/>
    <w:rsid w:val="00715EBA"/>
    <w:rsid w:val="00720ABF"/>
    <w:rsid w:val="0072193B"/>
    <w:rsid w:val="0072385F"/>
    <w:rsid w:val="0073103A"/>
    <w:rsid w:val="0073291C"/>
    <w:rsid w:val="00741418"/>
    <w:rsid w:val="007414CF"/>
    <w:rsid w:val="0074326A"/>
    <w:rsid w:val="007467D6"/>
    <w:rsid w:val="007543C4"/>
    <w:rsid w:val="00754BB4"/>
    <w:rsid w:val="00755367"/>
    <w:rsid w:val="00756E87"/>
    <w:rsid w:val="00762AB1"/>
    <w:rsid w:val="0076370E"/>
    <w:rsid w:val="007648EF"/>
    <w:rsid w:val="00764D4E"/>
    <w:rsid w:val="00774138"/>
    <w:rsid w:val="00775107"/>
    <w:rsid w:val="00776916"/>
    <w:rsid w:val="00777021"/>
    <w:rsid w:val="00777F52"/>
    <w:rsid w:val="00781BCB"/>
    <w:rsid w:val="00784899"/>
    <w:rsid w:val="00784F2B"/>
    <w:rsid w:val="00785A9D"/>
    <w:rsid w:val="00786BE6"/>
    <w:rsid w:val="00786CFE"/>
    <w:rsid w:val="007912B5"/>
    <w:rsid w:val="00795AB7"/>
    <w:rsid w:val="00797DF0"/>
    <w:rsid w:val="007A0CA6"/>
    <w:rsid w:val="007A1328"/>
    <w:rsid w:val="007A385A"/>
    <w:rsid w:val="007A47AF"/>
    <w:rsid w:val="007B0819"/>
    <w:rsid w:val="007B2295"/>
    <w:rsid w:val="007B40D1"/>
    <w:rsid w:val="007B45B3"/>
    <w:rsid w:val="007B599D"/>
    <w:rsid w:val="007B7649"/>
    <w:rsid w:val="007C135A"/>
    <w:rsid w:val="007C2604"/>
    <w:rsid w:val="007D1A35"/>
    <w:rsid w:val="007D3619"/>
    <w:rsid w:val="007D40BF"/>
    <w:rsid w:val="007E0829"/>
    <w:rsid w:val="007E221C"/>
    <w:rsid w:val="007F0318"/>
    <w:rsid w:val="007F0C0C"/>
    <w:rsid w:val="007F2A9B"/>
    <w:rsid w:val="007F3DB2"/>
    <w:rsid w:val="007F3DF8"/>
    <w:rsid w:val="007F4622"/>
    <w:rsid w:val="007F761C"/>
    <w:rsid w:val="008030F1"/>
    <w:rsid w:val="00803F86"/>
    <w:rsid w:val="00804FA5"/>
    <w:rsid w:val="008075FA"/>
    <w:rsid w:val="008108F0"/>
    <w:rsid w:val="00810AD5"/>
    <w:rsid w:val="0081351D"/>
    <w:rsid w:val="00816186"/>
    <w:rsid w:val="008213A2"/>
    <w:rsid w:val="00823696"/>
    <w:rsid w:val="0082454E"/>
    <w:rsid w:val="00830886"/>
    <w:rsid w:val="00837544"/>
    <w:rsid w:val="0084066B"/>
    <w:rsid w:val="008437FF"/>
    <w:rsid w:val="008530C3"/>
    <w:rsid w:val="00853E58"/>
    <w:rsid w:val="00855027"/>
    <w:rsid w:val="00862616"/>
    <w:rsid w:val="00862F94"/>
    <w:rsid w:val="00864232"/>
    <w:rsid w:val="00873C16"/>
    <w:rsid w:val="00875468"/>
    <w:rsid w:val="008754A9"/>
    <w:rsid w:val="00897BBF"/>
    <w:rsid w:val="008A3189"/>
    <w:rsid w:val="008A327A"/>
    <w:rsid w:val="008A3FC2"/>
    <w:rsid w:val="008A4D34"/>
    <w:rsid w:val="008B0846"/>
    <w:rsid w:val="008B0DDC"/>
    <w:rsid w:val="008B1CC0"/>
    <w:rsid w:val="008B5F35"/>
    <w:rsid w:val="008C0441"/>
    <w:rsid w:val="008C6408"/>
    <w:rsid w:val="008C7543"/>
    <w:rsid w:val="008D03AB"/>
    <w:rsid w:val="008D06B7"/>
    <w:rsid w:val="008D3466"/>
    <w:rsid w:val="008D6270"/>
    <w:rsid w:val="008D755F"/>
    <w:rsid w:val="008E0AAB"/>
    <w:rsid w:val="008E245F"/>
    <w:rsid w:val="008E5B86"/>
    <w:rsid w:val="008F34FA"/>
    <w:rsid w:val="008F46DD"/>
    <w:rsid w:val="008F6800"/>
    <w:rsid w:val="008F71B4"/>
    <w:rsid w:val="0090092A"/>
    <w:rsid w:val="00900BE4"/>
    <w:rsid w:val="009036DC"/>
    <w:rsid w:val="0090690A"/>
    <w:rsid w:val="00906AE2"/>
    <w:rsid w:val="00907269"/>
    <w:rsid w:val="0091420C"/>
    <w:rsid w:val="00915DDE"/>
    <w:rsid w:val="00921126"/>
    <w:rsid w:val="0092319C"/>
    <w:rsid w:val="00923E7D"/>
    <w:rsid w:val="00927894"/>
    <w:rsid w:val="00930667"/>
    <w:rsid w:val="00930FB6"/>
    <w:rsid w:val="00933E1B"/>
    <w:rsid w:val="00934A15"/>
    <w:rsid w:val="00946D2F"/>
    <w:rsid w:val="0095058C"/>
    <w:rsid w:val="009537D6"/>
    <w:rsid w:val="00964242"/>
    <w:rsid w:val="00966371"/>
    <w:rsid w:val="009755BB"/>
    <w:rsid w:val="0097793D"/>
    <w:rsid w:val="00977BBF"/>
    <w:rsid w:val="0098209F"/>
    <w:rsid w:val="00984F76"/>
    <w:rsid w:val="00986965"/>
    <w:rsid w:val="00993929"/>
    <w:rsid w:val="009A14C6"/>
    <w:rsid w:val="009A178C"/>
    <w:rsid w:val="009A1C85"/>
    <w:rsid w:val="009A52B3"/>
    <w:rsid w:val="009A5776"/>
    <w:rsid w:val="009A5E29"/>
    <w:rsid w:val="009A60EF"/>
    <w:rsid w:val="009C4522"/>
    <w:rsid w:val="009D1677"/>
    <w:rsid w:val="009D1C1E"/>
    <w:rsid w:val="009D64AF"/>
    <w:rsid w:val="009E29AE"/>
    <w:rsid w:val="009E4BC2"/>
    <w:rsid w:val="009E6E1E"/>
    <w:rsid w:val="009F2633"/>
    <w:rsid w:val="009F56BC"/>
    <w:rsid w:val="009F6463"/>
    <w:rsid w:val="00A01C84"/>
    <w:rsid w:val="00A03166"/>
    <w:rsid w:val="00A04B8C"/>
    <w:rsid w:val="00A10295"/>
    <w:rsid w:val="00A10AF5"/>
    <w:rsid w:val="00A11F83"/>
    <w:rsid w:val="00A13D8C"/>
    <w:rsid w:val="00A15B54"/>
    <w:rsid w:val="00A215D9"/>
    <w:rsid w:val="00A2354A"/>
    <w:rsid w:val="00A26DCD"/>
    <w:rsid w:val="00A303E4"/>
    <w:rsid w:val="00A31037"/>
    <w:rsid w:val="00A31D7E"/>
    <w:rsid w:val="00A33A95"/>
    <w:rsid w:val="00A36649"/>
    <w:rsid w:val="00A40F3A"/>
    <w:rsid w:val="00A52646"/>
    <w:rsid w:val="00A652F1"/>
    <w:rsid w:val="00A6653B"/>
    <w:rsid w:val="00A6696B"/>
    <w:rsid w:val="00A71177"/>
    <w:rsid w:val="00A715C2"/>
    <w:rsid w:val="00A73B7B"/>
    <w:rsid w:val="00A76E38"/>
    <w:rsid w:val="00A86E73"/>
    <w:rsid w:val="00A917BF"/>
    <w:rsid w:val="00A917C4"/>
    <w:rsid w:val="00A93A3B"/>
    <w:rsid w:val="00A968F6"/>
    <w:rsid w:val="00AA0643"/>
    <w:rsid w:val="00AA597E"/>
    <w:rsid w:val="00AA5ED3"/>
    <w:rsid w:val="00AC0AB0"/>
    <w:rsid w:val="00AC6745"/>
    <w:rsid w:val="00AD269B"/>
    <w:rsid w:val="00AD3483"/>
    <w:rsid w:val="00AD46EC"/>
    <w:rsid w:val="00AD4B05"/>
    <w:rsid w:val="00AE3D0E"/>
    <w:rsid w:val="00AE679B"/>
    <w:rsid w:val="00AE7353"/>
    <w:rsid w:val="00AE7E95"/>
    <w:rsid w:val="00AF1E13"/>
    <w:rsid w:val="00AF340E"/>
    <w:rsid w:val="00AF3CE0"/>
    <w:rsid w:val="00AF3F0E"/>
    <w:rsid w:val="00B022F6"/>
    <w:rsid w:val="00B02CF4"/>
    <w:rsid w:val="00B0346B"/>
    <w:rsid w:val="00B04A62"/>
    <w:rsid w:val="00B10EBA"/>
    <w:rsid w:val="00B15541"/>
    <w:rsid w:val="00B15C07"/>
    <w:rsid w:val="00B17C03"/>
    <w:rsid w:val="00B17E8E"/>
    <w:rsid w:val="00B31A7B"/>
    <w:rsid w:val="00B37A52"/>
    <w:rsid w:val="00B412E3"/>
    <w:rsid w:val="00B44A31"/>
    <w:rsid w:val="00B45639"/>
    <w:rsid w:val="00B458E1"/>
    <w:rsid w:val="00B460B9"/>
    <w:rsid w:val="00B5058B"/>
    <w:rsid w:val="00B52D14"/>
    <w:rsid w:val="00B54628"/>
    <w:rsid w:val="00B55D16"/>
    <w:rsid w:val="00B56BF5"/>
    <w:rsid w:val="00B56D5C"/>
    <w:rsid w:val="00B623DB"/>
    <w:rsid w:val="00B65A51"/>
    <w:rsid w:val="00B767FC"/>
    <w:rsid w:val="00B77078"/>
    <w:rsid w:val="00B77C6D"/>
    <w:rsid w:val="00B80169"/>
    <w:rsid w:val="00B82A45"/>
    <w:rsid w:val="00B82AF0"/>
    <w:rsid w:val="00B851DF"/>
    <w:rsid w:val="00B9095C"/>
    <w:rsid w:val="00B9112C"/>
    <w:rsid w:val="00B94635"/>
    <w:rsid w:val="00B94BCF"/>
    <w:rsid w:val="00B95BB5"/>
    <w:rsid w:val="00BA0ED4"/>
    <w:rsid w:val="00BA25AB"/>
    <w:rsid w:val="00BA520D"/>
    <w:rsid w:val="00BB1D86"/>
    <w:rsid w:val="00BB2221"/>
    <w:rsid w:val="00BB3671"/>
    <w:rsid w:val="00BB692E"/>
    <w:rsid w:val="00BC1946"/>
    <w:rsid w:val="00BC2B55"/>
    <w:rsid w:val="00BC5842"/>
    <w:rsid w:val="00BD2898"/>
    <w:rsid w:val="00BE0DCD"/>
    <w:rsid w:val="00BE0E23"/>
    <w:rsid w:val="00BE2763"/>
    <w:rsid w:val="00BE2BAF"/>
    <w:rsid w:val="00BE4BA7"/>
    <w:rsid w:val="00BE6248"/>
    <w:rsid w:val="00BE716E"/>
    <w:rsid w:val="00BE7C01"/>
    <w:rsid w:val="00BF1E3F"/>
    <w:rsid w:val="00BF41DF"/>
    <w:rsid w:val="00BF5507"/>
    <w:rsid w:val="00C02916"/>
    <w:rsid w:val="00C03AE4"/>
    <w:rsid w:val="00C049F4"/>
    <w:rsid w:val="00C11D6D"/>
    <w:rsid w:val="00C14C13"/>
    <w:rsid w:val="00C24800"/>
    <w:rsid w:val="00C33023"/>
    <w:rsid w:val="00C36135"/>
    <w:rsid w:val="00C43413"/>
    <w:rsid w:val="00C458C1"/>
    <w:rsid w:val="00C47EB8"/>
    <w:rsid w:val="00C50C78"/>
    <w:rsid w:val="00C51346"/>
    <w:rsid w:val="00C53826"/>
    <w:rsid w:val="00C5555C"/>
    <w:rsid w:val="00C607C9"/>
    <w:rsid w:val="00C62A52"/>
    <w:rsid w:val="00C634AE"/>
    <w:rsid w:val="00C647AB"/>
    <w:rsid w:val="00C6506C"/>
    <w:rsid w:val="00C6573B"/>
    <w:rsid w:val="00C707F4"/>
    <w:rsid w:val="00C715C1"/>
    <w:rsid w:val="00C71EAD"/>
    <w:rsid w:val="00C77A36"/>
    <w:rsid w:val="00C8209E"/>
    <w:rsid w:val="00C83A7A"/>
    <w:rsid w:val="00C87789"/>
    <w:rsid w:val="00C92F53"/>
    <w:rsid w:val="00C93075"/>
    <w:rsid w:val="00CA281B"/>
    <w:rsid w:val="00CA2AD1"/>
    <w:rsid w:val="00CA3482"/>
    <w:rsid w:val="00CA4454"/>
    <w:rsid w:val="00CA55E0"/>
    <w:rsid w:val="00CB199B"/>
    <w:rsid w:val="00CB1DBD"/>
    <w:rsid w:val="00CB2C65"/>
    <w:rsid w:val="00CB5C88"/>
    <w:rsid w:val="00CC51AE"/>
    <w:rsid w:val="00CC69BE"/>
    <w:rsid w:val="00CD5A00"/>
    <w:rsid w:val="00CD6AE5"/>
    <w:rsid w:val="00CD7F9F"/>
    <w:rsid w:val="00CE52ED"/>
    <w:rsid w:val="00CF23F9"/>
    <w:rsid w:val="00D00F79"/>
    <w:rsid w:val="00D04BE7"/>
    <w:rsid w:val="00D10329"/>
    <w:rsid w:val="00D10EC9"/>
    <w:rsid w:val="00D124F5"/>
    <w:rsid w:val="00D13073"/>
    <w:rsid w:val="00D14E8F"/>
    <w:rsid w:val="00D17AE8"/>
    <w:rsid w:val="00D279B6"/>
    <w:rsid w:val="00D30EDF"/>
    <w:rsid w:val="00D349A8"/>
    <w:rsid w:val="00D46280"/>
    <w:rsid w:val="00D477F7"/>
    <w:rsid w:val="00D50BBE"/>
    <w:rsid w:val="00D51EED"/>
    <w:rsid w:val="00D53632"/>
    <w:rsid w:val="00D57C01"/>
    <w:rsid w:val="00D61398"/>
    <w:rsid w:val="00D6367D"/>
    <w:rsid w:val="00D64BD8"/>
    <w:rsid w:val="00D72792"/>
    <w:rsid w:val="00D76211"/>
    <w:rsid w:val="00D830DE"/>
    <w:rsid w:val="00D85103"/>
    <w:rsid w:val="00D85FDD"/>
    <w:rsid w:val="00D92536"/>
    <w:rsid w:val="00D927A1"/>
    <w:rsid w:val="00D94545"/>
    <w:rsid w:val="00DA0A06"/>
    <w:rsid w:val="00DA261C"/>
    <w:rsid w:val="00DA317C"/>
    <w:rsid w:val="00DA6842"/>
    <w:rsid w:val="00DA77E4"/>
    <w:rsid w:val="00DB0A52"/>
    <w:rsid w:val="00DB121B"/>
    <w:rsid w:val="00DB212E"/>
    <w:rsid w:val="00DB3D73"/>
    <w:rsid w:val="00DB54A4"/>
    <w:rsid w:val="00DC03AD"/>
    <w:rsid w:val="00DC0807"/>
    <w:rsid w:val="00DC0FB8"/>
    <w:rsid w:val="00DC553A"/>
    <w:rsid w:val="00DC6605"/>
    <w:rsid w:val="00DC6903"/>
    <w:rsid w:val="00DD1B8F"/>
    <w:rsid w:val="00DD6261"/>
    <w:rsid w:val="00DD7250"/>
    <w:rsid w:val="00DD7A8F"/>
    <w:rsid w:val="00DE45A1"/>
    <w:rsid w:val="00DE6004"/>
    <w:rsid w:val="00DF2D27"/>
    <w:rsid w:val="00DF658B"/>
    <w:rsid w:val="00E02A79"/>
    <w:rsid w:val="00E07A1C"/>
    <w:rsid w:val="00E1160E"/>
    <w:rsid w:val="00E129BC"/>
    <w:rsid w:val="00E13022"/>
    <w:rsid w:val="00E2188B"/>
    <w:rsid w:val="00E22824"/>
    <w:rsid w:val="00E24749"/>
    <w:rsid w:val="00E24FBC"/>
    <w:rsid w:val="00E26EF4"/>
    <w:rsid w:val="00E2722C"/>
    <w:rsid w:val="00E30C1F"/>
    <w:rsid w:val="00E37561"/>
    <w:rsid w:val="00E442DE"/>
    <w:rsid w:val="00E5331F"/>
    <w:rsid w:val="00E56495"/>
    <w:rsid w:val="00E57FEA"/>
    <w:rsid w:val="00E60F78"/>
    <w:rsid w:val="00E6227C"/>
    <w:rsid w:val="00E6267E"/>
    <w:rsid w:val="00E65B41"/>
    <w:rsid w:val="00E67AAD"/>
    <w:rsid w:val="00E707F7"/>
    <w:rsid w:val="00E70E9F"/>
    <w:rsid w:val="00E72999"/>
    <w:rsid w:val="00E746EE"/>
    <w:rsid w:val="00E75323"/>
    <w:rsid w:val="00E80B18"/>
    <w:rsid w:val="00E80B1B"/>
    <w:rsid w:val="00E810D4"/>
    <w:rsid w:val="00E81882"/>
    <w:rsid w:val="00E83F2B"/>
    <w:rsid w:val="00E84125"/>
    <w:rsid w:val="00EA25E9"/>
    <w:rsid w:val="00EA2A92"/>
    <w:rsid w:val="00EB56E3"/>
    <w:rsid w:val="00EC1BCA"/>
    <w:rsid w:val="00EC3DC3"/>
    <w:rsid w:val="00EC43F4"/>
    <w:rsid w:val="00EC4691"/>
    <w:rsid w:val="00EC555A"/>
    <w:rsid w:val="00EE0E18"/>
    <w:rsid w:val="00EE3376"/>
    <w:rsid w:val="00EF0D6D"/>
    <w:rsid w:val="00EF1C8D"/>
    <w:rsid w:val="00EF3427"/>
    <w:rsid w:val="00EF3652"/>
    <w:rsid w:val="00EF5F60"/>
    <w:rsid w:val="00F0083F"/>
    <w:rsid w:val="00F022D0"/>
    <w:rsid w:val="00F04B84"/>
    <w:rsid w:val="00F062F3"/>
    <w:rsid w:val="00F06D8F"/>
    <w:rsid w:val="00F10AC4"/>
    <w:rsid w:val="00F14BCE"/>
    <w:rsid w:val="00F23A37"/>
    <w:rsid w:val="00F23E9A"/>
    <w:rsid w:val="00F24C1B"/>
    <w:rsid w:val="00F32F51"/>
    <w:rsid w:val="00F35777"/>
    <w:rsid w:val="00F35CC4"/>
    <w:rsid w:val="00F41B6B"/>
    <w:rsid w:val="00F44098"/>
    <w:rsid w:val="00F469E4"/>
    <w:rsid w:val="00F46DD9"/>
    <w:rsid w:val="00F478BF"/>
    <w:rsid w:val="00F6201C"/>
    <w:rsid w:val="00F621DC"/>
    <w:rsid w:val="00F63146"/>
    <w:rsid w:val="00F65B62"/>
    <w:rsid w:val="00F65E8C"/>
    <w:rsid w:val="00F66EDB"/>
    <w:rsid w:val="00F67836"/>
    <w:rsid w:val="00F678EB"/>
    <w:rsid w:val="00F76C6B"/>
    <w:rsid w:val="00F929A0"/>
    <w:rsid w:val="00FA02B0"/>
    <w:rsid w:val="00FB1E73"/>
    <w:rsid w:val="00FB3817"/>
    <w:rsid w:val="00FB44E2"/>
    <w:rsid w:val="00FC0154"/>
    <w:rsid w:val="00FC22F1"/>
    <w:rsid w:val="00FC32C8"/>
    <w:rsid w:val="00FC7A70"/>
    <w:rsid w:val="00FD0506"/>
    <w:rsid w:val="00FD7E0A"/>
    <w:rsid w:val="00FE0715"/>
    <w:rsid w:val="00FE0733"/>
    <w:rsid w:val="00FE38CC"/>
    <w:rsid w:val="00FE5083"/>
    <w:rsid w:val="00FE5150"/>
    <w:rsid w:val="00FE65AA"/>
    <w:rsid w:val="00FE68CE"/>
    <w:rsid w:val="00FE7709"/>
    <w:rsid w:val="00FF0F97"/>
    <w:rsid w:val="00FF56D2"/>
    <w:rsid w:val="00FF58EE"/>
    <w:rsid w:val="00FF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3F41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y">
    <w:name w:val="Normal"/>
    <w:qFormat/>
    <w:rsid w:val="00BC1946"/>
    <w:pPr>
      <w:spacing w:line="0" w:lineRule="atLeast"/>
    </w:pPr>
    <w:rPr>
      <w:lang w:bidi="en-US"/>
    </w:rPr>
  </w:style>
  <w:style w:type="paragraph" w:styleId="Nadpis1">
    <w:name w:val="heading 1"/>
    <w:basedOn w:val="Normlny"/>
    <w:next w:val="Normlny"/>
    <w:link w:val="Nadpis1Char"/>
    <w:qFormat/>
    <w:rsid w:val="00816186"/>
    <w:pPr>
      <w:numPr>
        <w:numId w:val="1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32"/>
      <w:szCs w:val="22"/>
    </w:rPr>
  </w:style>
  <w:style w:type="paragraph" w:styleId="Nadpis2">
    <w:name w:val="heading 2"/>
    <w:basedOn w:val="Normlny"/>
    <w:next w:val="Normlny"/>
    <w:link w:val="Nadpis2Char"/>
    <w:qFormat/>
    <w:rsid w:val="00816186"/>
    <w:pPr>
      <w:numPr>
        <w:ilvl w:val="1"/>
        <w:numId w:val="1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b/>
      <w:caps/>
      <w:spacing w:val="15"/>
      <w:sz w:val="28"/>
      <w:szCs w:val="22"/>
    </w:rPr>
  </w:style>
  <w:style w:type="paragraph" w:styleId="Nadpis3">
    <w:name w:val="heading 3"/>
    <w:basedOn w:val="Normlny"/>
    <w:next w:val="Normlny"/>
    <w:link w:val="Nadpis3Char"/>
    <w:qFormat/>
    <w:rsid w:val="00816186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b/>
      <w:caps/>
      <w:color w:val="243F60"/>
      <w:spacing w:val="15"/>
      <w:sz w:val="24"/>
      <w:szCs w:val="22"/>
    </w:rPr>
  </w:style>
  <w:style w:type="paragraph" w:styleId="Nadpis4">
    <w:name w:val="heading 4"/>
    <w:basedOn w:val="Normlny"/>
    <w:next w:val="Normlny"/>
    <w:link w:val="Nadpis4Char"/>
    <w:qFormat/>
    <w:rsid w:val="00816186"/>
    <w:pPr>
      <w:numPr>
        <w:ilvl w:val="3"/>
        <w:numId w:val="1"/>
      </w:numPr>
      <w:pBdr>
        <w:top w:val="dotted" w:sz="6" w:space="2" w:color="4F81BD"/>
        <w:left w:val="dotted" w:sz="6" w:space="2" w:color="4F81BD"/>
      </w:pBdr>
      <w:spacing w:before="300"/>
      <w:outlineLvl w:val="3"/>
    </w:pPr>
    <w:rPr>
      <w:b/>
      <w:caps/>
      <w:color w:val="365F91"/>
      <w:spacing w:val="10"/>
      <w:sz w:val="22"/>
      <w:szCs w:val="22"/>
    </w:rPr>
  </w:style>
  <w:style w:type="paragraph" w:styleId="Nadpis5">
    <w:name w:val="heading 5"/>
    <w:basedOn w:val="Normlny"/>
    <w:next w:val="Normlny"/>
    <w:link w:val="Nadpis5Char"/>
    <w:uiPriority w:val="9"/>
    <w:qFormat/>
    <w:rsid w:val="00816186"/>
    <w:pPr>
      <w:numPr>
        <w:ilvl w:val="4"/>
        <w:numId w:val="1"/>
      </w:numPr>
      <w:pBdr>
        <w:bottom w:val="single" w:sz="6" w:space="1" w:color="4F81BD"/>
      </w:pBdr>
      <w:spacing w:before="300"/>
      <w:outlineLvl w:val="4"/>
    </w:pPr>
    <w:rPr>
      <w:b/>
      <w:caps/>
      <w:color w:val="365F91"/>
      <w:spacing w:val="10"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qFormat/>
    <w:rsid w:val="00816186"/>
    <w:pPr>
      <w:numPr>
        <w:ilvl w:val="5"/>
        <w:numId w:val="1"/>
      </w:num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rsid w:val="00816186"/>
    <w:pPr>
      <w:numPr>
        <w:ilvl w:val="6"/>
        <w:numId w:val="1"/>
      </w:num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dpis8">
    <w:name w:val="heading 8"/>
    <w:basedOn w:val="Normlny"/>
    <w:next w:val="Normlny"/>
    <w:link w:val="Nadpis8Char"/>
    <w:uiPriority w:val="9"/>
    <w:qFormat/>
    <w:rsid w:val="00816186"/>
    <w:pPr>
      <w:numPr>
        <w:ilvl w:val="7"/>
        <w:numId w:val="1"/>
      </w:numPr>
      <w:spacing w:before="30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y"/>
    <w:next w:val="Normlny"/>
    <w:link w:val="Nadpis9Char"/>
    <w:uiPriority w:val="9"/>
    <w:qFormat/>
    <w:rsid w:val="00816186"/>
    <w:pPr>
      <w:numPr>
        <w:ilvl w:val="8"/>
        <w:numId w:val="1"/>
      </w:num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816186"/>
    <w:rPr>
      <w:b/>
      <w:bCs/>
      <w:caps/>
      <w:color w:val="FFFFFF"/>
      <w:spacing w:val="15"/>
      <w:sz w:val="32"/>
      <w:szCs w:val="22"/>
      <w:shd w:val="clear" w:color="auto" w:fill="4F81BD"/>
      <w:lang w:bidi="en-US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7B76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link w:val="truktradokumentu"/>
    <w:uiPriority w:val="99"/>
    <w:semiHidden/>
    <w:rsid w:val="007B7649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rsid w:val="00816186"/>
    <w:rPr>
      <w:b/>
      <w:caps/>
      <w:spacing w:val="15"/>
      <w:sz w:val="28"/>
      <w:szCs w:val="22"/>
      <w:shd w:val="clear" w:color="auto" w:fill="DBE5F1"/>
      <w:lang w:bidi="en-US"/>
    </w:rPr>
  </w:style>
  <w:style w:type="character" w:customStyle="1" w:styleId="Nadpis3Char">
    <w:name w:val="Nadpis 3 Char"/>
    <w:link w:val="Nadpis3"/>
    <w:rsid w:val="00816186"/>
    <w:rPr>
      <w:b/>
      <w:caps/>
      <w:color w:val="243F60"/>
      <w:spacing w:val="15"/>
      <w:sz w:val="24"/>
      <w:szCs w:val="22"/>
      <w:lang w:bidi="en-US"/>
    </w:rPr>
  </w:style>
  <w:style w:type="table" w:styleId="Svetlzoznamzvraznenie5">
    <w:name w:val="Light List Accent 5"/>
    <w:basedOn w:val="Normlnatabuka"/>
    <w:uiPriority w:val="61"/>
    <w:rsid w:val="007B7649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Hlavika">
    <w:name w:val="header"/>
    <w:basedOn w:val="Normlny"/>
    <w:link w:val="HlavikaChar"/>
    <w:unhideWhenUsed/>
    <w:rsid w:val="007B7649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B7649"/>
  </w:style>
  <w:style w:type="paragraph" w:styleId="Pta">
    <w:name w:val="footer"/>
    <w:basedOn w:val="Normlny"/>
    <w:link w:val="PtaChar"/>
    <w:uiPriority w:val="99"/>
    <w:unhideWhenUsed/>
    <w:rsid w:val="007B7649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B7649"/>
  </w:style>
  <w:style w:type="character" w:styleId="Textzstupnhosymbolu">
    <w:name w:val="Placeholder Text"/>
    <w:uiPriority w:val="99"/>
    <w:semiHidden/>
    <w:rsid w:val="007B7649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76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B7649"/>
    <w:rPr>
      <w:rFonts w:ascii="Tahoma" w:hAnsi="Tahoma" w:cs="Tahoma"/>
      <w:sz w:val="16"/>
      <w:szCs w:val="16"/>
    </w:rPr>
  </w:style>
  <w:style w:type="character" w:customStyle="1" w:styleId="Nadpis4Char">
    <w:name w:val="Nadpis 4 Char"/>
    <w:link w:val="Nadpis4"/>
    <w:rsid w:val="00816186"/>
    <w:rPr>
      <w:b/>
      <w:caps/>
      <w:color w:val="365F91"/>
      <w:spacing w:val="10"/>
      <w:sz w:val="22"/>
      <w:szCs w:val="22"/>
      <w:lang w:bidi="en-US"/>
    </w:rPr>
  </w:style>
  <w:style w:type="character" w:customStyle="1" w:styleId="Nadpis5Char">
    <w:name w:val="Nadpis 5 Char"/>
    <w:link w:val="Nadpis5"/>
    <w:uiPriority w:val="9"/>
    <w:rsid w:val="00816186"/>
    <w:rPr>
      <w:b/>
      <w:caps/>
      <w:color w:val="365F91"/>
      <w:spacing w:val="10"/>
      <w:sz w:val="22"/>
      <w:szCs w:val="22"/>
      <w:lang w:bidi="en-US"/>
    </w:rPr>
  </w:style>
  <w:style w:type="character" w:customStyle="1" w:styleId="Nadpis6Char">
    <w:name w:val="Nadpis 6 Char"/>
    <w:link w:val="Nadpis6"/>
    <w:uiPriority w:val="9"/>
    <w:rsid w:val="00816186"/>
    <w:rPr>
      <w:caps/>
      <w:color w:val="365F91"/>
      <w:spacing w:val="10"/>
      <w:sz w:val="22"/>
      <w:szCs w:val="22"/>
      <w:lang w:bidi="en-US"/>
    </w:rPr>
  </w:style>
  <w:style w:type="character" w:customStyle="1" w:styleId="Nadpis7Char">
    <w:name w:val="Nadpis 7 Char"/>
    <w:link w:val="Nadpis7"/>
    <w:uiPriority w:val="9"/>
    <w:rsid w:val="00816186"/>
    <w:rPr>
      <w:caps/>
      <w:color w:val="365F91"/>
      <w:spacing w:val="10"/>
      <w:sz w:val="22"/>
      <w:szCs w:val="22"/>
      <w:lang w:bidi="en-US"/>
    </w:rPr>
  </w:style>
  <w:style w:type="character" w:customStyle="1" w:styleId="Nadpis8Char">
    <w:name w:val="Nadpis 8 Char"/>
    <w:link w:val="Nadpis8"/>
    <w:uiPriority w:val="9"/>
    <w:rsid w:val="00816186"/>
    <w:rPr>
      <w:caps/>
      <w:spacing w:val="10"/>
      <w:sz w:val="18"/>
      <w:szCs w:val="18"/>
      <w:lang w:bidi="en-US"/>
    </w:rPr>
  </w:style>
  <w:style w:type="character" w:customStyle="1" w:styleId="Nadpis9Char">
    <w:name w:val="Nadpis 9 Char"/>
    <w:link w:val="Nadpis9"/>
    <w:uiPriority w:val="9"/>
    <w:rsid w:val="00816186"/>
    <w:rPr>
      <w:i/>
      <w:caps/>
      <w:spacing w:val="10"/>
      <w:sz w:val="18"/>
      <w:szCs w:val="18"/>
      <w:lang w:bidi="en-US"/>
    </w:rPr>
  </w:style>
  <w:style w:type="paragraph" w:styleId="Bezriadkovania">
    <w:name w:val="No Spacing"/>
    <w:basedOn w:val="Normlny"/>
    <w:link w:val="BezriadkovaniaChar"/>
    <w:uiPriority w:val="1"/>
    <w:qFormat/>
    <w:rsid w:val="00816186"/>
    <w:pPr>
      <w:spacing w:line="240" w:lineRule="auto"/>
    </w:pPr>
  </w:style>
  <w:style w:type="character" w:customStyle="1" w:styleId="BezriadkovaniaChar">
    <w:name w:val="Bez riadkovania Char"/>
    <w:link w:val="Bezriadkovania"/>
    <w:uiPriority w:val="1"/>
    <w:rsid w:val="00816186"/>
    <w:rPr>
      <w:sz w:val="20"/>
      <w:szCs w:val="20"/>
    </w:rPr>
  </w:style>
  <w:style w:type="paragraph" w:styleId="Popis">
    <w:name w:val="caption"/>
    <w:basedOn w:val="Normlny"/>
    <w:next w:val="Normlny"/>
    <w:uiPriority w:val="35"/>
    <w:qFormat/>
    <w:rsid w:val="008F6800"/>
    <w:rPr>
      <w:b/>
      <w:bCs/>
      <w:color w:val="365F91"/>
      <w:sz w:val="22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816186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NzovChar">
    <w:name w:val="Názov Char"/>
    <w:link w:val="Nzov"/>
    <w:uiPriority w:val="10"/>
    <w:rsid w:val="00816186"/>
    <w:rPr>
      <w:caps/>
      <w:color w:val="4F81BD"/>
      <w:spacing w:val="10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16186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PodtitulChar">
    <w:name w:val="Podtitul Char"/>
    <w:link w:val="Podtitul"/>
    <w:uiPriority w:val="11"/>
    <w:rsid w:val="00816186"/>
    <w:rPr>
      <w:caps/>
      <w:color w:val="595959"/>
      <w:spacing w:val="10"/>
      <w:sz w:val="24"/>
      <w:szCs w:val="24"/>
    </w:rPr>
  </w:style>
  <w:style w:type="character" w:styleId="Siln">
    <w:name w:val="Strong"/>
    <w:uiPriority w:val="22"/>
    <w:qFormat/>
    <w:rsid w:val="00816186"/>
    <w:rPr>
      <w:b/>
      <w:bCs/>
    </w:rPr>
  </w:style>
  <w:style w:type="character" w:styleId="Zvraznenie">
    <w:name w:val="Emphasis"/>
    <w:uiPriority w:val="20"/>
    <w:qFormat/>
    <w:rsid w:val="00816186"/>
    <w:rPr>
      <w:caps/>
      <w:color w:val="243F60"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16186"/>
    <w:pPr>
      <w:ind w:left="720"/>
      <w:contextualSpacing/>
    </w:pPr>
  </w:style>
  <w:style w:type="paragraph" w:styleId="Citcia">
    <w:name w:val="Quote"/>
    <w:basedOn w:val="Normlny"/>
    <w:next w:val="Normlny"/>
    <w:link w:val="CitciaChar"/>
    <w:uiPriority w:val="29"/>
    <w:qFormat/>
    <w:rsid w:val="00816186"/>
    <w:rPr>
      <w:i/>
      <w:iCs/>
    </w:rPr>
  </w:style>
  <w:style w:type="character" w:customStyle="1" w:styleId="CitciaChar">
    <w:name w:val="Citácia Char"/>
    <w:link w:val="Citcia"/>
    <w:uiPriority w:val="29"/>
    <w:rsid w:val="00816186"/>
    <w:rPr>
      <w:i/>
      <w:iCs/>
      <w:sz w:val="20"/>
      <w:szCs w:val="20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816186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ZvraznencitciaChar">
    <w:name w:val="Zvýraznená citácia Char"/>
    <w:link w:val="Zvraznencitcia"/>
    <w:uiPriority w:val="30"/>
    <w:rsid w:val="00816186"/>
    <w:rPr>
      <w:i/>
      <w:iCs/>
      <w:color w:val="4F81BD"/>
      <w:sz w:val="20"/>
      <w:szCs w:val="20"/>
    </w:rPr>
  </w:style>
  <w:style w:type="character" w:styleId="Jemnzvraznenie">
    <w:name w:val="Subtle Emphasis"/>
    <w:uiPriority w:val="19"/>
    <w:qFormat/>
    <w:rsid w:val="00816186"/>
    <w:rPr>
      <w:i/>
      <w:iCs/>
      <w:color w:val="243F60"/>
    </w:rPr>
  </w:style>
  <w:style w:type="character" w:styleId="Intenzvnezvraznenie">
    <w:name w:val="Intense Emphasis"/>
    <w:uiPriority w:val="21"/>
    <w:qFormat/>
    <w:rsid w:val="00816186"/>
    <w:rPr>
      <w:b/>
      <w:bCs/>
      <w:caps/>
      <w:color w:val="243F60"/>
      <w:spacing w:val="10"/>
    </w:rPr>
  </w:style>
  <w:style w:type="character" w:styleId="Jemnodkaz">
    <w:name w:val="Subtle Reference"/>
    <w:uiPriority w:val="31"/>
    <w:qFormat/>
    <w:rsid w:val="00816186"/>
    <w:rPr>
      <w:b/>
      <w:bCs/>
      <w:color w:val="4F81BD"/>
    </w:rPr>
  </w:style>
  <w:style w:type="character" w:styleId="Intenzvnyodkaz">
    <w:name w:val="Intense Reference"/>
    <w:uiPriority w:val="32"/>
    <w:qFormat/>
    <w:rsid w:val="00816186"/>
    <w:rPr>
      <w:b/>
      <w:bCs/>
      <w:i/>
      <w:iCs/>
      <w:caps/>
      <w:color w:val="4F81BD"/>
    </w:rPr>
  </w:style>
  <w:style w:type="character" w:styleId="Nzovknihy">
    <w:name w:val="Book Title"/>
    <w:uiPriority w:val="33"/>
    <w:qFormat/>
    <w:rsid w:val="00816186"/>
    <w:rPr>
      <w:b/>
      <w:bCs/>
      <w:i/>
      <w:iCs/>
      <w:spacing w:val="9"/>
    </w:rPr>
  </w:style>
  <w:style w:type="paragraph" w:styleId="Hlavikaobsahu">
    <w:name w:val="TOC Heading"/>
    <w:basedOn w:val="Nadpis1"/>
    <w:next w:val="Normlny"/>
    <w:uiPriority w:val="39"/>
    <w:qFormat/>
    <w:rsid w:val="00816186"/>
    <w:pPr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qFormat/>
    <w:rsid w:val="004529CB"/>
    <w:pPr>
      <w:spacing w:before="240"/>
    </w:pPr>
    <w:rPr>
      <w:b/>
      <w:bCs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B10EBA"/>
    <w:pPr>
      <w:spacing w:before="360"/>
    </w:pPr>
    <w:rPr>
      <w:rFonts w:ascii="Arial Narrow" w:hAnsi="Arial Narrow"/>
      <w:b/>
      <w:bCs/>
      <w:caps/>
      <w:sz w:val="28"/>
      <w:szCs w:val="24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4529CB"/>
    <w:pPr>
      <w:ind w:left="200"/>
    </w:pPr>
  </w:style>
  <w:style w:type="character" w:styleId="Hypertextovprepojenie">
    <w:name w:val="Hyperlink"/>
    <w:uiPriority w:val="99"/>
    <w:unhideWhenUsed/>
    <w:rsid w:val="004529CB"/>
    <w:rPr>
      <w:color w:val="0000FF"/>
      <w:u w:val="single"/>
    </w:rPr>
  </w:style>
  <w:style w:type="paragraph" w:styleId="Register2">
    <w:name w:val="index 2"/>
    <w:basedOn w:val="Normlny"/>
    <w:next w:val="Normlny"/>
    <w:autoRedefine/>
    <w:uiPriority w:val="99"/>
    <w:unhideWhenUsed/>
    <w:rsid w:val="000E7EAE"/>
    <w:pPr>
      <w:ind w:left="400" w:hanging="200"/>
    </w:pPr>
    <w:rPr>
      <w:sz w:val="18"/>
      <w:szCs w:val="18"/>
    </w:rPr>
  </w:style>
  <w:style w:type="paragraph" w:styleId="Register1">
    <w:name w:val="index 1"/>
    <w:basedOn w:val="Normlny"/>
    <w:next w:val="Normlny"/>
    <w:autoRedefine/>
    <w:uiPriority w:val="99"/>
    <w:unhideWhenUsed/>
    <w:rsid w:val="000E7EAE"/>
    <w:pPr>
      <w:ind w:left="200" w:hanging="200"/>
    </w:pPr>
    <w:rPr>
      <w:sz w:val="18"/>
      <w:szCs w:val="18"/>
    </w:rPr>
  </w:style>
  <w:style w:type="paragraph" w:styleId="Register3">
    <w:name w:val="index 3"/>
    <w:basedOn w:val="Normlny"/>
    <w:next w:val="Normlny"/>
    <w:autoRedefine/>
    <w:uiPriority w:val="99"/>
    <w:unhideWhenUsed/>
    <w:rsid w:val="000E7EAE"/>
    <w:pPr>
      <w:ind w:left="600" w:hanging="200"/>
    </w:pPr>
    <w:rPr>
      <w:sz w:val="18"/>
      <w:szCs w:val="18"/>
    </w:rPr>
  </w:style>
  <w:style w:type="paragraph" w:styleId="Register4">
    <w:name w:val="index 4"/>
    <w:basedOn w:val="Normlny"/>
    <w:next w:val="Normlny"/>
    <w:autoRedefine/>
    <w:uiPriority w:val="99"/>
    <w:unhideWhenUsed/>
    <w:rsid w:val="000E7EAE"/>
    <w:pPr>
      <w:ind w:left="800" w:hanging="200"/>
    </w:pPr>
    <w:rPr>
      <w:sz w:val="18"/>
      <w:szCs w:val="18"/>
    </w:rPr>
  </w:style>
  <w:style w:type="paragraph" w:styleId="Register5">
    <w:name w:val="index 5"/>
    <w:basedOn w:val="Normlny"/>
    <w:next w:val="Normlny"/>
    <w:autoRedefine/>
    <w:uiPriority w:val="99"/>
    <w:unhideWhenUsed/>
    <w:rsid w:val="000E7EAE"/>
    <w:pPr>
      <w:ind w:left="1000" w:hanging="200"/>
    </w:pPr>
    <w:rPr>
      <w:sz w:val="18"/>
      <w:szCs w:val="18"/>
    </w:rPr>
  </w:style>
  <w:style w:type="paragraph" w:styleId="Register6">
    <w:name w:val="index 6"/>
    <w:basedOn w:val="Normlny"/>
    <w:next w:val="Normlny"/>
    <w:autoRedefine/>
    <w:uiPriority w:val="99"/>
    <w:unhideWhenUsed/>
    <w:rsid w:val="000E7EAE"/>
    <w:pPr>
      <w:ind w:left="1200" w:hanging="200"/>
    </w:pPr>
    <w:rPr>
      <w:sz w:val="18"/>
      <w:szCs w:val="18"/>
    </w:rPr>
  </w:style>
  <w:style w:type="paragraph" w:styleId="Register7">
    <w:name w:val="index 7"/>
    <w:basedOn w:val="Normlny"/>
    <w:next w:val="Normlny"/>
    <w:autoRedefine/>
    <w:uiPriority w:val="99"/>
    <w:unhideWhenUsed/>
    <w:rsid w:val="000E7EAE"/>
    <w:pPr>
      <w:ind w:left="1400" w:hanging="200"/>
    </w:pPr>
    <w:rPr>
      <w:sz w:val="18"/>
      <w:szCs w:val="18"/>
    </w:rPr>
  </w:style>
  <w:style w:type="paragraph" w:styleId="Register8">
    <w:name w:val="index 8"/>
    <w:basedOn w:val="Normlny"/>
    <w:next w:val="Normlny"/>
    <w:autoRedefine/>
    <w:uiPriority w:val="99"/>
    <w:unhideWhenUsed/>
    <w:rsid w:val="000E7EAE"/>
    <w:pPr>
      <w:ind w:left="1600" w:hanging="200"/>
    </w:pPr>
    <w:rPr>
      <w:sz w:val="18"/>
      <w:szCs w:val="18"/>
    </w:rPr>
  </w:style>
  <w:style w:type="paragraph" w:styleId="Register9">
    <w:name w:val="index 9"/>
    <w:basedOn w:val="Normlny"/>
    <w:next w:val="Normlny"/>
    <w:autoRedefine/>
    <w:uiPriority w:val="99"/>
    <w:unhideWhenUsed/>
    <w:rsid w:val="000E7EAE"/>
    <w:pPr>
      <w:ind w:left="1800" w:hanging="200"/>
    </w:pPr>
    <w:rPr>
      <w:sz w:val="18"/>
      <w:szCs w:val="18"/>
    </w:rPr>
  </w:style>
  <w:style w:type="paragraph" w:styleId="Nadpisregistra">
    <w:name w:val="index heading"/>
    <w:basedOn w:val="Normlny"/>
    <w:next w:val="Register1"/>
    <w:uiPriority w:val="99"/>
    <w:unhideWhenUsed/>
    <w:rsid w:val="000E7EAE"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paragraph" w:styleId="Obsah4">
    <w:name w:val="toc 4"/>
    <w:basedOn w:val="Normlny"/>
    <w:next w:val="Normlny"/>
    <w:autoRedefine/>
    <w:uiPriority w:val="39"/>
    <w:unhideWhenUsed/>
    <w:rsid w:val="000E7EAE"/>
    <w:pPr>
      <w:ind w:left="400"/>
    </w:pPr>
  </w:style>
  <w:style w:type="paragraph" w:styleId="Obsah5">
    <w:name w:val="toc 5"/>
    <w:basedOn w:val="Normlny"/>
    <w:next w:val="Normlny"/>
    <w:autoRedefine/>
    <w:uiPriority w:val="39"/>
    <w:unhideWhenUsed/>
    <w:rsid w:val="000E7EAE"/>
    <w:pPr>
      <w:ind w:left="600"/>
    </w:pPr>
  </w:style>
  <w:style w:type="paragraph" w:styleId="Obsah6">
    <w:name w:val="toc 6"/>
    <w:basedOn w:val="Normlny"/>
    <w:next w:val="Normlny"/>
    <w:autoRedefine/>
    <w:uiPriority w:val="39"/>
    <w:unhideWhenUsed/>
    <w:rsid w:val="000E7EAE"/>
    <w:pPr>
      <w:ind w:left="800"/>
    </w:pPr>
  </w:style>
  <w:style w:type="paragraph" w:styleId="Obsah7">
    <w:name w:val="toc 7"/>
    <w:basedOn w:val="Normlny"/>
    <w:next w:val="Normlny"/>
    <w:autoRedefine/>
    <w:uiPriority w:val="39"/>
    <w:unhideWhenUsed/>
    <w:rsid w:val="000E7EAE"/>
    <w:pPr>
      <w:ind w:left="1000"/>
    </w:pPr>
  </w:style>
  <w:style w:type="paragraph" w:styleId="Obsah8">
    <w:name w:val="toc 8"/>
    <w:basedOn w:val="Normlny"/>
    <w:next w:val="Normlny"/>
    <w:autoRedefine/>
    <w:uiPriority w:val="39"/>
    <w:unhideWhenUsed/>
    <w:rsid w:val="000E7EAE"/>
    <w:pPr>
      <w:ind w:left="1200"/>
    </w:pPr>
  </w:style>
  <w:style w:type="paragraph" w:styleId="Obsah9">
    <w:name w:val="toc 9"/>
    <w:basedOn w:val="Normlny"/>
    <w:next w:val="Normlny"/>
    <w:autoRedefine/>
    <w:uiPriority w:val="39"/>
    <w:unhideWhenUsed/>
    <w:rsid w:val="000E7EAE"/>
    <w:pPr>
      <w:ind w:left="1400"/>
    </w:pPr>
  </w:style>
  <w:style w:type="character" w:styleId="Odkaznakomentr">
    <w:name w:val="annotation reference"/>
    <w:uiPriority w:val="99"/>
    <w:semiHidden/>
    <w:unhideWhenUsed/>
    <w:rsid w:val="005D3D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D3D03"/>
  </w:style>
  <w:style w:type="character" w:customStyle="1" w:styleId="TextkomentraChar">
    <w:name w:val="Text komentára Char"/>
    <w:link w:val="Textkomentra"/>
    <w:uiPriority w:val="99"/>
    <w:semiHidden/>
    <w:rsid w:val="005D3D03"/>
    <w:rPr>
      <w:lang w:val="en-US"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3D0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5D3D03"/>
    <w:rPr>
      <w:b/>
      <w:bCs/>
      <w:lang w:val="en-US" w:eastAsia="en-US" w:bidi="en-US"/>
    </w:rPr>
  </w:style>
  <w:style w:type="paragraph" w:styleId="Revzia">
    <w:name w:val="Revision"/>
    <w:hidden/>
    <w:uiPriority w:val="99"/>
    <w:semiHidden/>
    <w:rsid w:val="00A13D8C"/>
    <w:rPr>
      <w:lang w:bidi="en-US"/>
    </w:rPr>
  </w:style>
  <w:style w:type="paragraph" w:customStyle="1" w:styleId="Default">
    <w:name w:val="Default"/>
    <w:rsid w:val="005F2E3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sk-SK" w:eastAsia="sk-SK"/>
    </w:rPr>
  </w:style>
  <w:style w:type="character" w:customStyle="1" w:styleId="h1a1">
    <w:name w:val="h1a1"/>
    <w:rsid w:val="002905DD"/>
    <w:rPr>
      <w:vanish w:val="0"/>
      <w:webHidden w:val="0"/>
      <w:sz w:val="24"/>
      <w:szCs w:val="24"/>
      <w:specVanish w:val="0"/>
    </w:rPr>
  </w:style>
  <w:style w:type="table" w:styleId="Mriekatabuky">
    <w:name w:val="Table Grid"/>
    <w:basedOn w:val="Normlnatabuka"/>
    <w:uiPriority w:val="59"/>
    <w:rsid w:val="008D34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Nadpis">
    <w:name w:val="Tab_Nadpis"/>
    <w:basedOn w:val="Normlny"/>
    <w:link w:val="TabNadpisChar"/>
    <w:qFormat/>
    <w:rsid w:val="008D3466"/>
    <w:pPr>
      <w:spacing w:before="120" w:line="240" w:lineRule="auto"/>
    </w:pPr>
    <w:rPr>
      <w:b/>
      <w:color w:val="FFFFFF" w:themeColor="background1"/>
      <w:sz w:val="22"/>
      <w:szCs w:val="22"/>
      <w:lang w:val="sk-SK" w:eastAsia="sk-SK" w:bidi="ar-SA"/>
    </w:rPr>
  </w:style>
  <w:style w:type="paragraph" w:customStyle="1" w:styleId="Tabtext">
    <w:name w:val="Tab_text"/>
    <w:basedOn w:val="Normlny"/>
    <w:link w:val="TabtextChar"/>
    <w:qFormat/>
    <w:rsid w:val="00F469E4"/>
    <w:pPr>
      <w:spacing w:line="240" w:lineRule="auto"/>
    </w:pPr>
    <w:rPr>
      <w:sz w:val="18"/>
      <w:lang w:val="sk-SK" w:eastAsia="sk-SK" w:bidi="ar-SA"/>
    </w:rPr>
  </w:style>
  <w:style w:type="character" w:customStyle="1" w:styleId="TabNadpisChar">
    <w:name w:val="Tab_Nadpis Char"/>
    <w:basedOn w:val="Predvolenpsmoodseku"/>
    <w:link w:val="TabNadpis"/>
    <w:rsid w:val="008D3466"/>
    <w:rPr>
      <w:b/>
      <w:color w:val="FFFFFF" w:themeColor="background1"/>
      <w:sz w:val="22"/>
      <w:szCs w:val="22"/>
      <w:lang w:val="sk-SK" w:eastAsia="sk-SK"/>
    </w:rPr>
  </w:style>
  <w:style w:type="character" w:customStyle="1" w:styleId="TabtextChar">
    <w:name w:val="Tab_text Char"/>
    <w:basedOn w:val="Predvolenpsmoodseku"/>
    <w:link w:val="Tabtext"/>
    <w:rsid w:val="00F469E4"/>
    <w:rPr>
      <w:sz w:val="18"/>
      <w:lang w:val="sk-SK" w:eastAsia="sk-SK"/>
    </w:rPr>
  </w:style>
  <w:style w:type="paragraph" w:styleId="Zkladntext">
    <w:name w:val="Body Text"/>
    <w:basedOn w:val="Normlny"/>
    <w:link w:val="ZkladntextChar"/>
    <w:qFormat/>
    <w:rsid w:val="00163197"/>
    <w:pPr>
      <w:spacing w:before="130" w:after="130" w:line="240" w:lineRule="auto"/>
      <w:jc w:val="both"/>
    </w:pPr>
    <w:rPr>
      <w:rFonts w:ascii="Times New Roman" w:hAnsi="Times New Roman"/>
      <w:sz w:val="22"/>
      <w:lang w:val="sk-SK" w:bidi="ar-SA"/>
    </w:rPr>
  </w:style>
  <w:style w:type="character" w:customStyle="1" w:styleId="ZkladntextChar">
    <w:name w:val="Základný text Char"/>
    <w:basedOn w:val="Predvolenpsmoodseku"/>
    <w:link w:val="Zkladntext"/>
    <w:rsid w:val="00163197"/>
    <w:rPr>
      <w:rFonts w:ascii="Times New Roman" w:hAnsi="Times New Roman"/>
      <w:sz w:val="22"/>
      <w:lang w:val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240706"/>
    <w:rPr>
      <w:lang w:bidi="en-US"/>
    </w:rPr>
  </w:style>
  <w:style w:type="paragraph" w:customStyle="1" w:styleId="L1">
    <w:name w:val="L1"/>
    <w:basedOn w:val="Nadpis1"/>
    <w:qFormat/>
    <w:rsid w:val="001220A6"/>
    <w:pPr>
      <w:keepNext/>
      <w:pageBreakBefore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360" w:lineRule="exact"/>
    </w:pPr>
    <w:rPr>
      <w:rFonts w:ascii="Arial Narrow" w:hAnsi="Arial Narrow"/>
      <w:color w:val="1F497D" w:themeColor="text2"/>
      <w:sz w:val="28"/>
      <w:szCs w:val="28"/>
    </w:rPr>
  </w:style>
  <w:style w:type="paragraph" w:customStyle="1" w:styleId="LL2">
    <w:name w:val="LL2"/>
    <w:basedOn w:val="L1"/>
    <w:qFormat/>
    <w:rsid w:val="00540B80"/>
    <w:pPr>
      <w:numPr>
        <w:ilvl w:val="1"/>
        <w:numId w:val="2"/>
      </w:numPr>
    </w:pPr>
    <w:rPr>
      <w:sz w:val="26"/>
      <w:szCs w:val="26"/>
      <w:lang w:val="sk-SK" w:eastAsia="sk-SK" w:bidi="ar-SA"/>
    </w:rPr>
  </w:style>
  <w:style w:type="table" w:customStyle="1" w:styleId="Mriekatabuky1">
    <w:name w:val="Mriežka tabuľky1"/>
    <w:basedOn w:val="Normlnatabuka"/>
    <w:next w:val="Mriekatabuky"/>
    <w:uiPriority w:val="59"/>
    <w:rsid w:val="00453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06BFB"/>
    <w:pPr>
      <w:spacing w:line="240" w:lineRule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06BFB"/>
    <w:rPr>
      <w:lang w:bidi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006BFB"/>
    <w:rPr>
      <w:vertAlign w:val="superscript"/>
    </w:rPr>
  </w:style>
  <w:style w:type="table" w:customStyle="1" w:styleId="Deloittetable81">
    <w:name w:val="Deloitte table 8.1"/>
    <w:basedOn w:val="Normlnatabuka"/>
    <w:rsid w:val="00412104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y">
    <w:name w:val="Normal"/>
    <w:qFormat/>
    <w:rsid w:val="00BC1946"/>
    <w:pPr>
      <w:spacing w:line="0" w:lineRule="atLeast"/>
    </w:pPr>
    <w:rPr>
      <w:lang w:bidi="en-US"/>
    </w:rPr>
  </w:style>
  <w:style w:type="paragraph" w:styleId="Nadpis1">
    <w:name w:val="heading 1"/>
    <w:basedOn w:val="Normlny"/>
    <w:next w:val="Normlny"/>
    <w:link w:val="Nadpis1Char"/>
    <w:qFormat/>
    <w:rsid w:val="00816186"/>
    <w:pPr>
      <w:numPr>
        <w:numId w:val="1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32"/>
      <w:szCs w:val="22"/>
    </w:rPr>
  </w:style>
  <w:style w:type="paragraph" w:styleId="Nadpis2">
    <w:name w:val="heading 2"/>
    <w:basedOn w:val="Normlny"/>
    <w:next w:val="Normlny"/>
    <w:link w:val="Nadpis2Char"/>
    <w:qFormat/>
    <w:rsid w:val="00816186"/>
    <w:pPr>
      <w:numPr>
        <w:ilvl w:val="1"/>
        <w:numId w:val="1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b/>
      <w:caps/>
      <w:spacing w:val="15"/>
      <w:sz w:val="28"/>
      <w:szCs w:val="22"/>
    </w:rPr>
  </w:style>
  <w:style w:type="paragraph" w:styleId="Nadpis3">
    <w:name w:val="heading 3"/>
    <w:basedOn w:val="Normlny"/>
    <w:next w:val="Normlny"/>
    <w:link w:val="Nadpis3Char"/>
    <w:qFormat/>
    <w:rsid w:val="00816186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b/>
      <w:caps/>
      <w:color w:val="243F60"/>
      <w:spacing w:val="15"/>
      <w:sz w:val="24"/>
      <w:szCs w:val="22"/>
    </w:rPr>
  </w:style>
  <w:style w:type="paragraph" w:styleId="Nadpis4">
    <w:name w:val="heading 4"/>
    <w:basedOn w:val="Normlny"/>
    <w:next w:val="Normlny"/>
    <w:link w:val="Nadpis4Char"/>
    <w:qFormat/>
    <w:rsid w:val="00816186"/>
    <w:pPr>
      <w:numPr>
        <w:ilvl w:val="3"/>
        <w:numId w:val="1"/>
      </w:numPr>
      <w:pBdr>
        <w:top w:val="dotted" w:sz="6" w:space="2" w:color="4F81BD"/>
        <w:left w:val="dotted" w:sz="6" w:space="2" w:color="4F81BD"/>
      </w:pBdr>
      <w:spacing w:before="300"/>
      <w:outlineLvl w:val="3"/>
    </w:pPr>
    <w:rPr>
      <w:b/>
      <w:caps/>
      <w:color w:val="365F91"/>
      <w:spacing w:val="10"/>
      <w:sz w:val="22"/>
      <w:szCs w:val="22"/>
    </w:rPr>
  </w:style>
  <w:style w:type="paragraph" w:styleId="Nadpis5">
    <w:name w:val="heading 5"/>
    <w:basedOn w:val="Normlny"/>
    <w:next w:val="Normlny"/>
    <w:link w:val="Nadpis5Char"/>
    <w:uiPriority w:val="9"/>
    <w:qFormat/>
    <w:rsid w:val="00816186"/>
    <w:pPr>
      <w:numPr>
        <w:ilvl w:val="4"/>
        <w:numId w:val="1"/>
      </w:numPr>
      <w:pBdr>
        <w:bottom w:val="single" w:sz="6" w:space="1" w:color="4F81BD"/>
      </w:pBdr>
      <w:spacing w:before="300"/>
      <w:outlineLvl w:val="4"/>
    </w:pPr>
    <w:rPr>
      <w:b/>
      <w:caps/>
      <w:color w:val="365F91"/>
      <w:spacing w:val="10"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qFormat/>
    <w:rsid w:val="00816186"/>
    <w:pPr>
      <w:numPr>
        <w:ilvl w:val="5"/>
        <w:numId w:val="1"/>
      </w:num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rsid w:val="00816186"/>
    <w:pPr>
      <w:numPr>
        <w:ilvl w:val="6"/>
        <w:numId w:val="1"/>
      </w:num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dpis8">
    <w:name w:val="heading 8"/>
    <w:basedOn w:val="Normlny"/>
    <w:next w:val="Normlny"/>
    <w:link w:val="Nadpis8Char"/>
    <w:uiPriority w:val="9"/>
    <w:qFormat/>
    <w:rsid w:val="00816186"/>
    <w:pPr>
      <w:numPr>
        <w:ilvl w:val="7"/>
        <w:numId w:val="1"/>
      </w:numPr>
      <w:spacing w:before="30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y"/>
    <w:next w:val="Normlny"/>
    <w:link w:val="Nadpis9Char"/>
    <w:uiPriority w:val="9"/>
    <w:qFormat/>
    <w:rsid w:val="00816186"/>
    <w:pPr>
      <w:numPr>
        <w:ilvl w:val="8"/>
        <w:numId w:val="1"/>
      </w:num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816186"/>
    <w:rPr>
      <w:b/>
      <w:bCs/>
      <w:caps/>
      <w:color w:val="FFFFFF"/>
      <w:spacing w:val="15"/>
      <w:sz w:val="32"/>
      <w:szCs w:val="22"/>
      <w:shd w:val="clear" w:color="auto" w:fill="4F81BD"/>
      <w:lang w:bidi="en-US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7B76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link w:val="truktradokumentu"/>
    <w:uiPriority w:val="99"/>
    <w:semiHidden/>
    <w:rsid w:val="007B7649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rsid w:val="00816186"/>
    <w:rPr>
      <w:b/>
      <w:caps/>
      <w:spacing w:val="15"/>
      <w:sz w:val="28"/>
      <w:szCs w:val="22"/>
      <w:shd w:val="clear" w:color="auto" w:fill="DBE5F1"/>
      <w:lang w:bidi="en-US"/>
    </w:rPr>
  </w:style>
  <w:style w:type="character" w:customStyle="1" w:styleId="Nadpis3Char">
    <w:name w:val="Nadpis 3 Char"/>
    <w:link w:val="Nadpis3"/>
    <w:rsid w:val="00816186"/>
    <w:rPr>
      <w:b/>
      <w:caps/>
      <w:color w:val="243F60"/>
      <w:spacing w:val="15"/>
      <w:sz w:val="24"/>
      <w:szCs w:val="22"/>
      <w:lang w:bidi="en-US"/>
    </w:rPr>
  </w:style>
  <w:style w:type="table" w:styleId="Svetlzoznamzvraznenie5">
    <w:name w:val="Light List Accent 5"/>
    <w:basedOn w:val="Normlnatabuka"/>
    <w:uiPriority w:val="61"/>
    <w:rsid w:val="007B7649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Hlavika">
    <w:name w:val="header"/>
    <w:basedOn w:val="Normlny"/>
    <w:link w:val="HlavikaChar"/>
    <w:unhideWhenUsed/>
    <w:rsid w:val="007B7649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B7649"/>
  </w:style>
  <w:style w:type="paragraph" w:styleId="Pta">
    <w:name w:val="footer"/>
    <w:basedOn w:val="Normlny"/>
    <w:link w:val="PtaChar"/>
    <w:uiPriority w:val="99"/>
    <w:unhideWhenUsed/>
    <w:rsid w:val="007B7649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B7649"/>
  </w:style>
  <w:style w:type="character" w:styleId="Textzstupnhosymbolu">
    <w:name w:val="Placeholder Text"/>
    <w:uiPriority w:val="99"/>
    <w:semiHidden/>
    <w:rsid w:val="007B7649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76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B7649"/>
    <w:rPr>
      <w:rFonts w:ascii="Tahoma" w:hAnsi="Tahoma" w:cs="Tahoma"/>
      <w:sz w:val="16"/>
      <w:szCs w:val="16"/>
    </w:rPr>
  </w:style>
  <w:style w:type="character" w:customStyle="1" w:styleId="Nadpis4Char">
    <w:name w:val="Nadpis 4 Char"/>
    <w:link w:val="Nadpis4"/>
    <w:rsid w:val="00816186"/>
    <w:rPr>
      <w:b/>
      <w:caps/>
      <w:color w:val="365F91"/>
      <w:spacing w:val="10"/>
      <w:sz w:val="22"/>
      <w:szCs w:val="22"/>
      <w:lang w:bidi="en-US"/>
    </w:rPr>
  </w:style>
  <w:style w:type="character" w:customStyle="1" w:styleId="Nadpis5Char">
    <w:name w:val="Nadpis 5 Char"/>
    <w:link w:val="Nadpis5"/>
    <w:uiPriority w:val="9"/>
    <w:rsid w:val="00816186"/>
    <w:rPr>
      <w:b/>
      <w:caps/>
      <w:color w:val="365F91"/>
      <w:spacing w:val="10"/>
      <w:sz w:val="22"/>
      <w:szCs w:val="22"/>
      <w:lang w:bidi="en-US"/>
    </w:rPr>
  </w:style>
  <w:style w:type="character" w:customStyle="1" w:styleId="Nadpis6Char">
    <w:name w:val="Nadpis 6 Char"/>
    <w:link w:val="Nadpis6"/>
    <w:uiPriority w:val="9"/>
    <w:rsid w:val="00816186"/>
    <w:rPr>
      <w:caps/>
      <w:color w:val="365F91"/>
      <w:spacing w:val="10"/>
      <w:sz w:val="22"/>
      <w:szCs w:val="22"/>
      <w:lang w:bidi="en-US"/>
    </w:rPr>
  </w:style>
  <w:style w:type="character" w:customStyle="1" w:styleId="Nadpis7Char">
    <w:name w:val="Nadpis 7 Char"/>
    <w:link w:val="Nadpis7"/>
    <w:uiPriority w:val="9"/>
    <w:rsid w:val="00816186"/>
    <w:rPr>
      <w:caps/>
      <w:color w:val="365F91"/>
      <w:spacing w:val="10"/>
      <w:sz w:val="22"/>
      <w:szCs w:val="22"/>
      <w:lang w:bidi="en-US"/>
    </w:rPr>
  </w:style>
  <w:style w:type="character" w:customStyle="1" w:styleId="Nadpis8Char">
    <w:name w:val="Nadpis 8 Char"/>
    <w:link w:val="Nadpis8"/>
    <w:uiPriority w:val="9"/>
    <w:rsid w:val="00816186"/>
    <w:rPr>
      <w:caps/>
      <w:spacing w:val="10"/>
      <w:sz w:val="18"/>
      <w:szCs w:val="18"/>
      <w:lang w:bidi="en-US"/>
    </w:rPr>
  </w:style>
  <w:style w:type="character" w:customStyle="1" w:styleId="Nadpis9Char">
    <w:name w:val="Nadpis 9 Char"/>
    <w:link w:val="Nadpis9"/>
    <w:uiPriority w:val="9"/>
    <w:rsid w:val="00816186"/>
    <w:rPr>
      <w:i/>
      <w:caps/>
      <w:spacing w:val="10"/>
      <w:sz w:val="18"/>
      <w:szCs w:val="18"/>
      <w:lang w:bidi="en-US"/>
    </w:rPr>
  </w:style>
  <w:style w:type="paragraph" w:styleId="Bezriadkovania">
    <w:name w:val="No Spacing"/>
    <w:basedOn w:val="Normlny"/>
    <w:link w:val="BezriadkovaniaChar"/>
    <w:uiPriority w:val="1"/>
    <w:qFormat/>
    <w:rsid w:val="00816186"/>
    <w:pPr>
      <w:spacing w:line="240" w:lineRule="auto"/>
    </w:pPr>
  </w:style>
  <w:style w:type="character" w:customStyle="1" w:styleId="BezriadkovaniaChar">
    <w:name w:val="Bez riadkovania Char"/>
    <w:link w:val="Bezriadkovania"/>
    <w:uiPriority w:val="1"/>
    <w:rsid w:val="00816186"/>
    <w:rPr>
      <w:sz w:val="20"/>
      <w:szCs w:val="20"/>
    </w:rPr>
  </w:style>
  <w:style w:type="paragraph" w:styleId="Popis">
    <w:name w:val="caption"/>
    <w:basedOn w:val="Normlny"/>
    <w:next w:val="Normlny"/>
    <w:uiPriority w:val="35"/>
    <w:qFormat/>
    <w:rsid w:val="008F6800"/>
    <w:rPr>
      <w:b/>
      <w:bCs/>
      <w:color w:val="365F91"/>
      <w:sz w:val="22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816186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NzovChar">
    <w:name w:val="Názov Char"/>
    <w:link w:val="Nzov"/>
    <w:uiPriority w:val="10"/>
    <w:rsid w:val="00816186"/>
    <w:rPr>
      <w:caps/>
      <w:color w:val="4F81BD"/>
      <w:spacing w:val="10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16186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PodtitulChar">
    <w:name w:val="Podtitul Char"/>
    <w:link w:val="Podtitul"/>
    <w:uiPriority w:val="11"/>
    <w:rsid w:val="00816186"/>
    <w:rPr>
      <w:caps/>
      <w:color w:val="595959"/>
      <w:spacing w:val="10"/>
      <w:sz w:val="24"/>
      <w:szCs w:val="24"/>
    </w:rPr>
  </w:style>
  <w:style w:type="character" w:styleId="Siln">
    <w:name w:val="Strong"/>
    <w:uiPriority w:val="22"/>
    <w:qFormat/>
    <w:rsid w:val="00816186"/>
    <w:rPr>
      <w:b/>
      <w:bCs/>
    </w:rPr>
  </w:style>
  <w:style w:type="character" w:styleId="Zvraznenie">
    <w:name w:val="Emphasis"/>
    <w:uiPriority w:val="20"/>
    <w:qFormat/>
    <w:rsid w:val="00816186"/>
    <w:rPr>
      <w:caps/>
      <w:color w:val="243F60"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16186"/>
    <w:pPr>
      <w:ind w:left="720"/>
      <w:contextualSpacing/>
    </w:pPr>
  </w:style>
  <w:style w:type="paragraph" w:styleId="Citcia">
    <w:name w:val="Quote"/>
    <w:basedOn w:val="Normlny"/>
    <w:next w:val="Normlny"/>
    <w:link w:val="CitciaChar"/>
    <w:uiPriority w:val="29"/>
    <w:qFormat/>
    <w:rsid w:val="00816186"/>
    <w:rPr>
      <w:i/>
      <w:iCs/>
    </w:rPr>
  </w:style>
  <w:style w:type="character" w:customStyle="1" w:styleId="CitciaChar">
    <w:name w:val="Citácia Char"/>
    <w:link w:val="Citcia"/>
    <w:uiPriority w:val="29"/>
    <w:rsid w:val="00816186"/>
    <w:rPr>
      <w:i/>
      <w:iCs/>
      <w:sz w:val="20"/>
      <w:szCs w:val="20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816186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ZvraznencitciaChar">
    <w:name w:val="Zvýraznená citácia Char"/>
    <w:link w:val="Zvraznencitcia"/>
    <w:uiPriority w:val="30"/>
    <w:rsid w:val="00816186"/>
    <w:rPr>
      <w:i/>
      <w:iCs/>
      <w:color w:val="4F81BD"/>
      <w:sz w:val="20"/>
      <w:szCs w:val="20"/>
    </w:rPr>
  </w:style>
  <w:style w:type="character" w:styleId="Jemnzvraznenie">
    <w:name w:val="Subtle Emphasis"/>
    <w:uiPriority w:val="19"/>
    <w:qFormat/>
    <w:rsid w:val="00816186"/>
    <w:rPr>
      <w:i/>
      <w:iCs/>
      <w:color w:val="243F60"/>
    </w:rPr>
  </w:style>
  <w:style w:type="character" w:styleId="Intenzvnezvraznenie">
    <w:name w:val="Intense Emphasis"/>
    <w:uiPriority w:val="21"/>
    <w:qFormat/>
    <w:rsid w:val="00816186"/>
    <w:rPr>
      <w:b/>
      <w:bCs/>
      <w:caps/>
      <w:color w:val="243F60"/>
      <w:spacing w:val="10"/>
    </w:rPr>
  </w:style>
  <w:style w:type="character" w:styleId="Jemnodkaz">
    <w:name w:val="Subtle Reference"/>
    <w:uiPriority w:val="31"/>
    <w:qFormat/>
    <w:rsid w:val="00816186"/>
    <w:rPr>
      <w:b/>
      <w:bCs/>
      <w:color w:val="4F81BD"/>
    </w:rPr>
  </w:style>
  <w:style w:type="character" w:styleId="Intenzvnyodkaz">
    <w:name w:val="Intense Reference"/>
    <w:uiPriority w:val="32"/>
    <w:qFormat/>
    <w:rsid w:val="00816186"/>
    <w:rPr>
      <w:b/>
      <w:bCs/>
      <w:i/>
      <w:iCs/>
      <w:caps/>
      <w:color w:val="4F81BD"/>
    </w:rPr>
  </w:style>
  <w:style w:type="character" w:styleId="Nzovknihy">
    <w:name w:val="Book Title"/>
    <w:uiPriority w:val="33"/>
    <w:qFormat/>
    <w:rsid w:val="00816186"/>
    <w:rPr>
      <w:b/>
      <w:bCs/>
      <w:i/>
      <w:iCs/>
      <w:spacing w:val="9"/>
    </w:rPr>
  </w:style>
  <w:style w:type="paragraph" w:styleId="Hlavikaobsahu">
    <w:name w:val="TOC Heading"/>
    <w:basedOn w:val="Nadpis1"/>
    <w:next w:val="Normlny"/>
    <w:uiPriority w:val="39"/>
    <w:qFormat/>
    <w:rsid w:val="00816186"/>
    <w:pPr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qFormat/>
    <w:rsid w:val="004529CB"/>
    <w:pPr>
      <w:spacing w:before="240"/>
    </w:pPr>
    <w:rPr>
      <w:b/>
      <w:bCs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B10EBA"/>
    <w:pPr>
      <w:spacing w:before="360"/>
    </w:pPr>
    <w:rPr>
      <w:rFonts w:ascii="Arial Narrow" w:hAnsi="Arial Narrow"/>
      <w:b/>
      <w:bCs/>
      <w:caps/>
      <w:sz w:val="28"/>
      <w:szCs w:val="24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4529CB"/>
    <w:pPr>
      <w:ind w:left="200"/>
    </w:pPr>
  </w:style>
  <w:style w:type="character" w:styleId="Hypertextovprepojenie">
    <w:name w:val="Hyperlink"/>
    <w:uiPriority w:val="99"/>
    <w:unhideWhenUsed/>
    <w:rsid w:val="004529CB"/>
    <w:rPr>
      <w:color w:val="0000FF"/>
      <w:u w:val="single"/>
    </w:rPr>
  </w:style>
  <w:style w:type="paragraph" w:styleId="Register2">
    <w:name w:val="index 2"/>
    <w:basedOn w:val="Normlny"/>
    <w:next w:val="Normlny"/>
    <w:autoRedefine/>
    <w:uiPriority w:val="99"/>
    <w:unhideWhenUsed/>
    <w:rsid w:val="000E7EAE"/>
    <w:pPr>
      <w:ind w:left="400" w:hanging="200"/>
    </w:pPr>
    <w:rPr>
      <w:sz w:val="18"/>
      <w:szCs w:val="18"/>
    </w:rPr>
  </w:style>
  <w:style w:type="paragraph" w:styleId="Register1">
    <w:name w:val="index 1"/>
    <w:basedOn w:val="Normlny"/>
    <w:next w:val="Normlny"/>
    <w:autoRedefine/>
    <w:uiPriority w:val="99"/>
    <w:unhideWhenUsed/>
    <w:rsid w:val="000E7EAE"/>
    <w:pPr>
      <w:ind w:left="200" w:hanging="200"/>
    </w:pPr>
    <w:rPr>
      <w:sz w:val="18"/>
      <w:szCs w:val="18"/>
    </w:rPr>
  </w:style>
  <w:style w:type="paragraph" w:styleId="Register3">
    <w:name w:val="index 3"/>
    <w:basedOn w:val="Normlny"/>
    <w:next w:val="Normlny"/>
    <w:autoRedefine/>
    <w:uiPriority w:val="99"/>
    <w:unhideWhenUsed/>
    <w:rsid w:val="000E7EAE"/>
    <w:pPr>
      <w:ind w:left="600" w:hanging="200"/>
    </w:pPr>
    <w:rPr>
      <w:sz w:val="18"/>
      <w:szCs w:val="18"/>
    </w:rPr>
  </w:style>
  <w:style w:type="paragraph" w:styleId="Register4">
    <w:name w:val="index 4"/>
    <w:basedOn w:val="Normlny"/>
    <w:next w:val="Normlny"/>
    <w:autoRedefine/>
    <w:uiPriority w:val="99"/>
    <w:unhideWhenUsed/>
    <w:rsid w:val="000E7EAE"/>
    <w:pPr>
      <w:ind w:left="800" w:hanging="200"/>
    </w:pPr>
    <w:rPr>
      <w:sz w:val="18"/>
      <w:szCs w:val="18"/>
    </w:rPr>
  </w:style>
  <w:style w:type="paragraph" w:styleId="Register5">
    <w:name w:val="index 5"/>
    <w:basedOn w:val="Normlny"/>
    <w:next w:val="Normlny"/>
    <w:autoRedefine/>
    <w:uiPriority w:val="99"/>
    <w:unhideWhenUsed/>
    <w:rsid w:val="000E7EAE"/>
    <w:pPr>
      <w:ind w:left="1000" w:hanging="200"/>
    </w:pPr>
    <w:rPr>
      <w:sz w:val="18"/>
      <w:szCs w:val="18"/>
    </w:rPr>
  </w:style>
  <w:style w:type="paragraph" w:styleId="Register6">
    <w:name w:val="index 6"/>
    <w:basedOn w:val="Normlny"/>
    <w:next w:val="Normlny"/>
    <w:autoRedefine/>
    <w:uiPriority w:val="99"/>
    <w:unhideWhenUsed/>
    <w:rsid w:val="000E7EAE"/>
    <w:pPr>
      <w:ind w:left="1200" w:hanging="200"/>
    </w:pPr>
    <w:rPr>
      <w:sz w:val="18"/>
      <w:szCs w:val="18"/>
    </w:rPr>
  </w:style>
  <w:style w:type="paragraph" w:styleId="Register7">
    <w:name w:val="index 7"/>
    <w:basedOn w:val="Normlny"/>
    <w:next w:val="Normlny"/>
    <w:autoRedefine/>
    <w:uiPriority w:val="99"/>
    <w:unhideWhenUsed/>
    <w:rsid w:val="000E7EAE"/>
    <w:pPr>
      <w:ind w:left="1400" w:hanging="200"/>
    </w:pPr>
    <w:rPr>
      <w:sz w:val="18"/>
      <w:szCs w:val="18"/>
    </w:rPr>
  </w:style>
  <w:style w:type="paragraph" w:styleId="Register8">
    <w:name w:val="index 8"/>
    <w:basedOn w:val="Normlny"/>
    <w:next w:val="Normlny"/>
    <w:autoRedefine/>
    <w:uiPriority w:val="99"/>
    <w:unhideWhenUsed/>
    <w:rsid w:val="000E7EAE"/>
    <w:pPr>
      <w:ind w:left="1600" w:hanging="200"/>
    </w:pPr>
    <w:rPr>
      <w:sz w:val="18"/>
      <w:szCs w:val="18"/>
    </w:rPr>
  </w:style>
  <w:style w:type="paragraph" w:styleId="Register9">
    <w:name w:val="index 9"/>
    <w:basedOn w:val="Normlny"/>
    <w:next w:val="Normlny"/>
    <w:autoRedefine/>
    <w:uiPriority w:val="99"/>
    <w:unhideWhenUsed/>
    <w:rsid w:val="000E7EAE"/>
    <w:pPr>
      <w:ind w:left="1800" w:hanging="200"/>
    </w:pPr>
    <w:rPr>
      <w:sz w:val="18"/>
      <w:szCs w:val="18"/>
    </w:rPr>
  </w:style>
  <w:style w:type="paragraph" w:styleId="Nadpisregistra">
    <w:name w:val="index heading"/>
    <w:basedOn w:val="Normlny"/>
    <w:next w:val="Register1"/>
    <w:uiPriority w:val="99"/>
    <w:unhideWhenUsed/>
    <w:rsid w:val="000E7EAE"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paragraph" w:styleId="Obsah4">
    <w:name w:val="toc 4"/>
    <w:basedOn w:val="Normlny"/>
    <w:next w:val="Normlny"/>
    <w:autoRedefine/>
    <w:uiPriority w:val="39"/>
    <w:unhideWhenUsed/>
    <w:rsid w:val="000E7EAE"/>
    <w:pPr>
      <w:ind w:left="400"/>
    </w:pPr>
  </w:style>
  <w:style w:type="paragraph" w:styleId="Obsah5">
    <w:name w:val="toc 5"/>
    <w:basedOn w:val="Normlny"/>
    <w:next w:val="Normlny"/>
    <w:autoRedefine/>
    <w:uiPriority w:val="39"/>
    <w:unhideWhenUsed/>
    <w:rsid w:val="000E7EAE"/>
    <w:pPr>
      <w:ind w:left="600"/>
    </w:pPr>
  </w:style>
  <w:style w:type="paragraph" w:styleId="Obsah6">
    <w:name w:val="toc 6"/>
    <w:basedOn w:val="Normlny"/>
    <w:next w:val="Normlny"/>
    <w:autoRedefine/>
    <w:uiPriority w:val="39"/>
    <w:unhideWhenUsed/>
    <w:rsid w:val="000E7EAE"/>
    <w:pPr>
      <w:ind w:left="800"/>
    </w:pPr>
  </w:style>
  <w:style w:type="paragraph" w:styleId="Obsah7">
    <w:name w:val="toc 7"/>
    <w:basedOn w:val="Normlny"/>
    <w:next w:val="Normlny"/>
    <w:autoRedefine/>
    <w:uiPriority w:val="39"/>
    <w:unhideWhenUsed/>
    <w:rsid w:val="000E7EAE"/>
    <w:pPr>
      <w:ind w:left="1000"/>
    </w:pPr>
  </w:style>
  <w:style w:type="paragraph" w:styleId="Obsah8">
    <w:name w:val="toc 8"/>
    <w:basedOn w:val="Normlny"/>
    <w:next w:val="Normlny"/>
    <w:autoRedefine/>
    <w:uiPriority w:val="39"/>
    <w:unhideWhenUsed/>
    <w:rsid w:val="000E7EAE"/>
    <w:pPr>
      <w:ind w:left="1200"/>
    </w:pPr>
  </w:style>
  <w:style w:type="paragraph" w:styleId="Obsah9">
    <w:name w:val="toc 9"/>
    <w:basedOn w:val="Normlny"/>
    <w:next w:val="Normlny"/>
    <w:autoRedefine/>
    <w:uiPriority w:val="39"/>
    <w:unhideWhenUsed/>
    <w:rsid w:val="000E7EAE"/>
    <w:pPr>
      <w:ind w:left="1400"/>
    </w:pPr>
  </w:style>
  <w:style w:type="character" w:styleId="Odkaznakomentr">
    <w:name w:val="annotation reference"/>
    <w:uiPriority w:val="99"/>
    <w:semiHidden/>
    <w:unhideWhenUsed/>
    <w:rsid w:val="005D3D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D3D03"/>
  </w:style>
  <w:style w:type="character" w:customStyle="1" w:styleId="TextkomentraChar">
    <w:name w:val="Text komentára Char"/>
    <w:link w:val="Textkomentra"/>
    <w:uiPriority w:val="99"/>
    <w:semiHidden/>
    <w:rsid w:val="005D3D03"/>
    <w:rPr>
      <w:lang w:val="en-US"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3D0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5D3D03"/>
    <w:rPr>
      <w:b/>
      <w:bCs/>
      <w:lang w:val="en-US" w:eastAsia="en-US" w:bidi="en-US"/>
    </w:rPr>
  </w:style>
  <w:style w:type="paragraph" w:styleId="Revzia">
    <w:name w:val="Revision"/>
    <w:hidden/>
    <w:uiPriority w:val="99"/>
    <w:semiHidden/>
    <w:rsid w:val="00A13D8C"/>
    <w:rPr>
      <w:lang w:bidi="en-US"/>
    </w:rPr>
  </w:style>
  <w:style w:type="paragraph" w:customStyle="1" w:styleId="Default">
    <w:name w:val="Default"/>
    <w:rsid w:val="005F2E3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sk-SK" w:eastAsia="sk-SK"/>
    </w:rPr>
  </w:style>
  <w:style w:type="character" w:customStyle="1" w:styleId="h1a1">
    <w:name w:val="h1a1"/>
    <w:rsid w:val="002905DD"/>
    <w:rPr>
      <w:vanish w:val="0"/>
      <w:webHidden w:val="0"/>
      <w:sz w:val="24"/>
      <w:szCs w:val="24"/>
      <w:specVanish w:val="0"/>
    </w:rPr>
  </w:style>
  <w:style w:type="table" w:styleId="Mriekatabuky">
    <w:name w:val="Table Grid"/>
    <w:basedOn w:val="Normlnatabuka"/>
    <w:uiPriority w:val="59"/>
    <w:rsid w:val="008D34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Nadpis">
    <w:name w:val="Tab_Nadpis"/>
    <w:basedOn w:val="Normlny"/>
    <w:link w:val="TabNadpisChar"/>
    <w:qFormat/>
    <w:rsid w:val="008D3466"/>
    <w:pPr>
      <w:spacing w:before="120" w:line="240" w:lineRule="auto"/>
    </w:pPr>
    <w:rPr>
      <w:b/>
      <w:color w:val="FFFFFF" w:themeColor="background1"/>
      <w:sz w:val="22"/>
      <w:szCs w:val="22"/>
      <w:lang w:val="sk-SK" w:eastAsia="sk-SK" w:bidi="ar-SA"/>
    </w:rPr>
  </w:style>
  <w:style w:type="paragraph" w:customStyle="1" w:styleId="Tabtext">
    <w:name w:val="Tab_text"/>
    <w:basedOn w:val="Normlny"/>
    <w:link w:val="TabtextChar"/>
    <w:qFormat/>
    <w:rsid w:val="00F469E4"/>
    <w:pPr>
      <w:spacing w:line="240" w:lineRule="auto"/>
    </w:pPr>
    <w:rPr>
      <w:sz w:val="18"/>
      <w:lang w:val="sk-SK" w:eastAsia="sk-SK" w:bidi="ar-SA"/>
    </w:rPr>
  </w:style>
  <w:style w:type="character" w:customStyle="1" w:styleId="TabNadpisChar">
    <w:name w:val="Tab_Nadpis Char"/>
    <w:basedOn w:val="Predvolenpsmoodseku"/>
    <w:link w:val="TabNadpis"/>
    <w:rsid w:val="008D3466"/>
    <w:rPr>
      <w:b/>
      <w:color w:val="FFFFFF" w:themeColor="background1"/>
      <w:sz w:val="22"/>
      <w:szCs w:val="22"/>
      <w:lang w:val="sk-SK" w:eastAsia="sk-SK"/>
    </w:rPr>
  </w:style>
  <w:style w:type="character" w:customStyle="1" w:styleId="TabtextChar">
    <w:name w:val="Tab_text Char"/>
    <w:basedOn w:val="Predvolenpsmoodseku"/>
    <w:link w:val="Tabtext"/>
    <w:rsid w:val="00F469E4"/>
    <w:rPr>
      <w:sz w:val="18"/>
      <w:lang w:val="sk-SK" w:eastAsia="sk-SK"/>
    </w:rPr>
  </w:style>
  <w:style w:type="paragraph" w:styleId="Zkladntext">
    <w:name w:val="Body Text"/>
    <w:basedOn w:val="Normlny"/>
    <w:link w:val="ZkladntextChar"/>
    <w:qFormat/>
    <w:rsid w:val="00163197"/>
    <w:pPr>
      <w:spacing w:before="130" w:after="130" w:line="240" w:lineRule="auto"/>
      <w:jc w:val="both"/>
    </w:pPr>
    <w:rPr>
      <w:rFonts w:ascii="Times New Roman" w:hAnsi="Times New Roman"/>
      <w:sz w:val="22"/>
      <w:lang w:val="sk-SK" w:bidi="ar-SA"/>
    </w:rPr>
  </w:style>
  <w:style w:type="character" w:customStyle="1" w:styleId="ZkladntextChar">
    <w:name w:val="Základný text Char"/>
    <w:basedOn w:val="Predvolenpsmoodseku"/>
    <w:link w:val="Zkladntext"/>
    <w:rsid w:val="00163197"/>
    <w:rPr>
      <w:rFonts w:ascii="Times New Roman" w:hAnsi="Times New Roman"/>
      <w:sz w:val="22"/>
      <w:lang w:val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240706"/>
    <w:rPr>
      <w:lang w:bidi="en-US"/>
    </w:rPr>
  </w:style>
  <w:style w:type="paragraph" w:customStyle="1" w:styleId="L1">
    <w:name w:val="L1"/>
    <w:basedOn w:val="Nadpis1"/>
    <w:qFormat/>
    <w:rsid w:val="001220A6"/>
    <w:pPr>
      <w:keepNext/>
      <w:pageBreakBefore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360" w:lineRule="exact"/>
    </w:pPr>
    <w:rPr>
      <w:rFonts w:ascii="Arial Narrow" w:hAnsi="Arial Narrow"/>
      <w:color w:val="1F497D" w:themeColor="text2"/>
      <w:sz w:val="28"/>
      <w:szCs w:val="28"/>
    </w:rPr>
  </w:style>
  <w:style w:type="paragraph" w:customStyle="1" w:styleId="LL2">
    <w:name w:val="LL2"/>
    <w:basedOn w:val="L1"/>
    <w:qFormat/>
    <w:rsid w:val="00540B80"/>
    <w:pPr>
      <w:numPr>
        <w:ilvl w:val="1"/>
        <w:numId w:val="2"/>
      </w:numPr>
    </w:pPr>
    <w:rPr>
      <w:sz w:val="26"/>
      <w:szCs w:val="26"/>
      <w:lang w:val="sk-SK" w:eastAsia="sk-SK" w:bidi="ar-SA"/>
    </w:rPr>
  </w:style>
  <w:style w:type="table" w:customStyle="1" w:styleId="Mriekatabuky1">
    <w:name w:val="Mriežka tabuľky1"/>
    <w:basedOn w:val="Normlnatabuka"/>
    <w:next w:val="Mriekatabuky"/>
    <w:uiPriority w:val="59"/>
    <w:rsid w:val="00453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06BFB"/>
    <w:pPr>
      <w:spacing w:line="240" w:lineRule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06BFB"/>
    <w:rPr>
      <w:lang w:bidi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006BFB"/>
    <w:rPr>
      <w:vertAlign w:val="superscript"/>
    </w:rPr>
  </w:style>
  <w:style w:type="table" w:customStyle="1" w:styleId="Deloittetable81">
    <w:name w:val="Deloitte table 8.1"/>
    <w:basedOn w:val="Normlnatabuka"/>
    <w:rsid w:val="00412104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EEB30-25FE-498B-953E-03949303A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15</Pages>
  <Words>4558</Words>
  <Characters>25986</Characters>
  <Application>Microsoft Office Word</Application>
  <DocSecurity>0</DocSecurity>
  <Lines>216</Lines>
  <Paragraphs>60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Hodnotiace a výberové kritériá</vt:lpstr>
      <vt:lpstr>Hodnotiace a výberové kritériá</vt:lpstr>
    </vt:vector>
  </TitlesOfParts>
  <Company>LENOVO CUSTOMER</Company>
  <LinksUpToDate>false</LinksUpToDate>
  <CharactersWithSpaces>30484</CharactersWithSpaces>
  <SharedDoc>false</SharedDoc>
  <HLinks>
    <vt:vector size="42" baseType="variant"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_Toc406396246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_Toc406396245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_Toc406396244</vt:lpwstr>
      </vt:variant>
      <vt:variant>
        <vt:i4>1441849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_Toc406396243</vt:lpwstr>
      </vt:variant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_Toc406396242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_Toc406396241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_Toc406396240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Hodnotiace a výberové kritériá</dc:title>
  <dc:subject>Operačný program Informatizácia spoločnosti</dc:subject>
  <dc:creator>Riadiaci orgán OPIS | Sprostredkovateľský orgán pod riadiacim orgánom</dc:creator>
  <cp:lastModifiedBy>saxa</cp:lastModifiedBy>
  <cp:revision>18</cp:revision>
  <cp:lastPrinted>2014-12-04T08:45:00Z</cp:lastPrinted>
  <dcterms:created xsi:type="dcterms:W3CDTF">2015-07-02T07:31:00Z</dcterms:created>
  <dcterms:modified xsi:type="dcterms:W3CDTF">2015-08-21T09:12:00Z</dcterms:modified>
</cp:coreProperties>
</file>