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598260" w14:textId="77777777" w:rsidR="006236C8" w:rsidRPr="002D4CDB" w:rsidRDefault="007D231D" w:rsidP="00231C62">
      <w:pPr>
        <w:rPr>
          <w:rFonts w:asciiTheme="minorHAnsi" w:hAnsiTheme="minorHAnsi" w:cstheme="minorHAnsi"/>
        </w:rPr>
      </w:pPr>
      <w:r>
        <w:rPr>
          <w:rFonts w:asciiTheme="minorHAnsi" w:hAnsiTheme="minorHAnsi" w:cstheme="minorHAnsi"/>
        </w:rPr>
        <w:tab/>
      </w:r>
      <w:r w:rsidR="00111594" w:rsidRPr="002D4CDB">
        <w:rPr>
          <w:rFonts w:asciiTheme="minorHAnsi" w:hAnsiTheme="minorHAnsi" w:cstheme="minorHAnsi"/>
        </w:rPr>
        <w:t xml:space="preserve">                  </w:t>
      </w:r>
    </w:p>
    <w:p w14:paraId="46EB72D1" w14:textId="77777777" w:rsidR="00297396" w:rsidRPr="002D4CDB" w:rsidRDefault="00297396" w:rsidP="00231C62">
      <w:pPr>
        <w:rPr>
          <w:rFonts w:asciiTheme="minorHAnsi" w:hAnsiTheme="minorHAnsi" w:cstheme="minorHAnsi"/>
          <w:sz w:val="28"/>
          <w:szCs w:val="28"/>
        </w:rPr>
      </w:pPr>
    </w:p>
    <w:p w14:paraId="51A0A2E0" w14:textId="77777777"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14:paraId="1A955B3F" w14:textId="77777777" w:rsidR="00B4260D" w:rsidRPr="002D4CDB" w:rsidRDefault="00B4260D" w:rsidP="00F272A7">
      <w:pPr>
        <w:jc w:val="center"/>
        <w:rPr>
          <w:rFonts w:asciiTheme="minorHAnsi" w:hAnsiTheme="minorHAnsi" w:cstheme="minorHAnsi"/>
        </w:rPr>
      </w:pPr>
    </w:p>
    <w:p w14:paraId="6EDA3AA1" w14:textId="77777777"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14:paraId="45081BEA" w14:textId="77777777" w:rsidR="00B4260D" w:rsidRPr="002D4CDB" w:rsidRDefault="00B4260D" w:rsidP="00231C62">
      <w:pPr>
        <w:jc w:val="center"/>
        <w:rPr>
          <w:rFonts w:asciiTheme="minorHAnsi" w:hAnsiTheme="minorHAnsi" w:cstheme="minorHAnsi"/>
        </w:rPr>
      </w:pPr>
    </w:p>
    <w:p w14:paraId="6323A95C" w14:textId="77777777"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14:paraId="6A2527F4" w14:textId="77777777"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14:paraId="3DAC42AE" w14:textId="77777777" w:rsidTr="002D4CDB">
        <w:trPr>
          <w:trHeight w:val="567"/>
        </w:trPr>
        <w:tc>
          <w:tcPr>
            <w:tcW w:w="4606" w:type="dxa"/>
            <w:shd w:val="clear" w:color="auto" w:fill="0070C0"/>
          </w:tcPr>
          <w:p w14:paraId="2E7AAD4F"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14:paraId="3357783B" w14:textId="77777777"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14:paraId="2E3FC820" w14:textId="77777777" w:rsidTr="002D4CDB">
        <w:trPr>
          <w:trHeight w:val="567"/>
        </w:trPr>
        <w:tc>
          <w:tcPr>
            <w:tcW w:w="4606" w:type="dxa"/>
            <w:shd w:val="clear" w:color="auto" w:fill="0070C0"/>
          </w:tcPr>
          <w:p w14:paraId="1486DF7C" w14:textId="77777777"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14:paraId="15385C76" w14:textId="77777777"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14:paraId="376B027D" w14:textId="77777777" w:rsidTr="002D4CDB">
        <w:trPr>
          <w:trHeight w:val="567"/>
        </w:trPr>
        <w:tc>
          <w:tcPr>
            <w:tcW w:w="4606" w:type="dxa"/>
            <w:shd w:val="clear" w:color="auto" w:fill="0070C0"/>
          </w:tcPr>
          <w:p w14:paraId="5FED425F"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14:paraId="2C18330B" w14:textId="77777777"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pojektu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14:paraId="73B36204" w14:textId="77777777" w:rsidTr="002D4CDB">
        <w:trPr>
          <w:trHeight w:val="567"/>
        </w:trPr>
        <w:tc>
          <w:tcPr>
            <w:tcW w:w="4606" w:type="dxa"/>
            <w:shd w:val="clear" w:color="auto" w:fill="0070C0"/>
          </w:tcPr>
          <w:p w14:paraId="1F4B58EB" w14:textId="77777777"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14:paraId="289EEB3E" w14:textId="77777777"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14:paraId="3D51EA0F" w14:textId="77777777" w:rsidTr="002D4CDB">
        <w:trPr>
          <w:trHeight w:val="567"/>
        </w:trPr>
        <w:tc>
          <w:tcPr>
            <w:tcW w:w="4606" w:type="dxa"/>
            <w:shd w:val="clear" w:color="auto" w:fill="0070C0"/>
          </w:tcPr>
          <w:p w14:paraId="43C43202"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14:paraId="58BF489F"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14:paraId="38B52609" w14:textId="77777777" w:rsidTr="002D4CDB">
        <w:trPr>
          <w:trHeight w:val="567"/>
        </w:trPr>
        <w:tc>
          <w:tcPr>
            <w:tcW w:w="4606" w:type="dxa"/>
            <w:shd w:val="clear" w:color="auto" w:fill="0070C0"/>
          </w:tcPr>
          <w:p w14:paraId="0A8D0351" w14:textId="77777777"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14:paraId="5EC4E0F0" w14:textId="77777777"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14:paraId="41F63EF7" w14:textId="77777777" w:rsidR="0018503F" w:rsidRDefault="0018503F" w:rsidP="00B4260D">
            <w:pPr>
              <w:rPr>
                <w:rFonts w:asciiTheme="minorHAnsi" w:hAnsiTheme="minorHAnsi" w:cstheme="minorHAnsi"/>
                <w:i/>
                <w:color w:val="FF0000"/>
                <w:sz w:val="18"/>
                <w:szCs w:val="18"/>
              </w:rPr>
            </w:pPr>
            <w:r w:rsidRPr="002D4739">
              <w:rPr>
                <w:rFonts w:asciiTheme="minorHAnsi" w:hAnsiTheme="minorHAnsi" w:cstheme="minorHAnsi"/>
                <w:i/>
                <w:color w:val="FF0000"/>
                <w:sz w:val="18"/>
                <w:szCs w:val="18"/>
              </w:rPr>
              <w:t>V prípade fázovaného projektu uviesť COV na druhú fázu projektu.</w:t>
            </w:r>
          </w:p>
          <w:p w14:paraId="1EDA532A" w14:textId="77777777" w:rsidR="00971880" w:rsidRPr="002D4CDB" w:rsidRDefault="00971880" w:rsidP="00B4260D">
            <w:pPr>
              <w:rPr>
                <w:rFonts w:asciiTheme="minorHAnsi" w:hAnsiTheme="minorHAnsi" w:cstheme="minorHAnsi"/>
                <w:i/>
                <w:color w:val="0000FF"/>
                <w:sz w:val="18"/>
                <w:szCs w:val="18"/>
              </w:rPr>
            </w:pPr>
            <w:ins w:id="0" w:author="Pečová, Renáta" w:date="2016-02-16T16:03:00Z">
              <w:r w:rsidRPr="00971880">
                <w:rPr>
                  <w:rFonts w:asciiTheme="minorHAnsi" w:hAnsiTheme="minorHAnsi" w:cstheme="minorHAnsi"/>
                  <w:i/>
                  <w:color w:val="0000FF"/>
                  <w:sz w:val="18"/>
                  <w:szCs w:val="18"/>
                </w:rPr>
                <w:t>Príklad: 1 000 €</w:t>
              </w:r>
            </w:ins>
          </w:p>
        </w:tc>
      </w:tr>
      <w:tr w:rsidR="002D2503" w:rsidRPr="002D4CDB" w14:paraId="3B2E5818" w14:textId="77777777" w:rsidTr="002D4CDB">
        <w:trPr>
          <w:trHeight w:val="567"/>
        </w:trPr>
        <w:tc>
          <w:tcPr>
            <w:tcW w:w="4606" w:type="dxa"/>
            <w:shd w:val="clear" w:color="auto" w:fill="0070C0"/>
          </w:tcPr>
          <w:p w14:paraId="1880EE74" w14:textId="77777777"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14:paraId="2548A10C" w14:textId="77777777"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14:paraId="6E571915" w14:textId="77777777"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14:paraId="1E6A1EA9" w14:textId="77777777" w:rsidR="0018503F" w:rsidRDefault="0018503F" w:rsidP="00DA7335">
            <w:pPr>
              <w:rPr>
                <w:ins w:id="1" w:author="Pečová, Renáta" w:date="2016-02-16T16:03:00Z"/>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fázovaného projektu uviesť COV na druhú fázu projektu.</w:t>
            </w:r>
          </w:p>
          <w:p w14:paraId="6826FFC0" w14:textId="77777777" w:rsidR="00971880" w:rsidRPr="002D4CDB" w:rsidRDefault="00971880" w:rsidP="00971880">
            <w:pPr>
              <w:rPr>
                <w:rFonts w:asciiTheme="minorHAnsi" w:hAnsiTheme="minorHAnsi" w:cstheme="minorHAnsi"/>
                <w:i/>
                <w:color w:val="0000FF"/>
                <w:sz w:val="18"/>
                <w:szCs w:val="18"/>
              </w:rPr>
            </w:pPr>
            <w:ins w:id="2" w:author="Pečová, Renáta" w:date="2016-02-16T16:03:00Z">
              <w:r w:rsidRPr="00971880">
                <w:rPr>
                  <w:rFonts w:asciiTheme="minorHAnsi" w:hAnsiTheme="minorHAnsi" w:cstheme="minorHAnsi"/>
                  <w:i/>
                  <w:color w:val="0000FF"/>
                  <w:sz w:val="18"/>
                  <w:szCs w:val="18"/>
                </w:rPr>
                <w:t xml:space="preserve">Príklad: </w:t>
              </w:r>
            </w:ins>
            <w:ins w:id="3" w:author="Pečová, Renáta" w:date="2016-02-16T16:04:00Z">
              <w:r>
                <w:rPr>
                  <w:rFonts w:asciiTheme="minorHAnsi" w:hAnsiTheme="minorHAnsi" w:cstheme="minorHAnsi"/>
                  <w:i/>
                  <w:color w:val="0000FF"/>
                  <w:sz w:val="18"/>
                  <w:szCs w:val="18"/>
                </w:rPr>
                <w:t>95</w:t>
              </w:r>
            </w:ins>
            <w:ins w:id="4" w:author="Pečová, Renáta" w:date="2016-02-16T16:03:00Z">
              <w:r w:rsidRPr="00971880">
                <w:rPr>
                  <w:rFonts w:asciiTheme="minorHAnsi" w:hAnsiTheme="minorHAnsi" w:cstheme="minorHAnsi"/>
                  <w:i/>
                  <w:color w:val="0000FF"/>
                  <w:sz w:val="18"/>
                  <w:szCs w:val="18"/>
                </w:rPr>
                <w:t>0 €</w:t>
              </w:r>
            </w:ins>
          </w:p>
        </w:tc>
      </w:tr>
      <w:tr w:rsidR="002D2503" w:rsidRPr="002D4CDB" w14:paraId="4B1D6ABE" w14:textId="77777777" w:rsidTr="002D4CDB">
        <w:trPr>
          <w:trHeight w:val="567"/>
        </w:trPr>
        <w:tc>
          <w:tcPr>
            <w:tcW w:w="4606" w:type="dxa"/>
            <w:shd w:val="clear" w:color="auto" w:fill="0070C0"/>
          </w:tcPr>
          <w:p w14:paraId="7BF66768" w14:textId="77777777"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14:paraId="36EA070E" w14:textId="77777777"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14:paraId="4294DFE1" w14:textId="77777777" w:rsidR="00FD6ABB" w:rsidRPr="002D4CDB" w:rsidRDefault="00FD6ABB" w:rsidP="00231C62">
      <w:pPr>
        <w:rPr>
          <w:rFonts w:asciiTheme="minorHAnsi" w:hAnsiTheme="minorHAnsi" w:cstheme="minorHAnsi"/>
        </w:rPr>
      </w:pPr>
    </w:p>
    <w:p w14:paraId="645D80F2" w14:textId="77777777" w:rsidR="00FD6ABB" w:rsidRPr="002D4CDB" w:rsidRDefault="00FD6ABB" w:rsidP="00231C62">
      <w:pPr>
        <w:rPr>
          <w:rFonts w:asciiTheme="minorHAnsi" w:hAnsiTheme="minorHAnsi" w:cstheme="minorHAnsi"/>
        </w:rPr>
      </w:pPr>
    </w:p>
    <w:p w14:paraId="7228A551" w14:textId="77777777" w:rsidR="00FD6ABB" w:rsidRPr="002D4CDB" w:rsidRDefault="00FD6ABB" w:rsidP="00231C62">
      <w:pPr>
        <w:rPr>
          <w:rFonts w:asciiTheme="minorHAnsi" w:hAnsiTheme="minorHAnsi" w:cstheme="minorHAnsi"/>
        </w:rPr>
      </w:pPr>
    </w:p>
    <w:p w14:paraId="1C5B19BA" w14:textId="77777777" w:rsidR="00FD6ABB" w:rsidRPr="002D4CDB" w:rsidRDefault="00FD6ABB" w:rsidP="00231C62">
      <w:pPr>
        <w:rPr>
          <w:rFonts w:asciiTheme="minorHAnsi" w:hAnsiTheme="minorHAnsi" w:cstheme="minorHAnsi"/>
        </w:rPr>
      </w:pPr>
    </w:p>
    <w:p w14:paraId="6DF6AD70" w14:textId="77777777"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67512292" w14:textId="77777777" w:rsidTr="002D4CDB">
        <w:trPr>
          <w:trHeight w:val="330"/>
        </w:trPr>
        <w:tc>
          <w:tcPr>
            <w:tcW w:w="9288" w:type="dxa"/>
            <w:gridSpan w:val="4"/>
            <w:shd w:val="clear" w:color="auto" w:fill="0070C0"/>
            <w:hideMark/>
          </w:tcPr>
          <w:p w14:paraId="2B689CB9"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14:paraId="0599BAD9" w14:textId="77777777" w:rsidTr="00DE377F">
        <w:trPr>
          <w:trHeight w:val="330"/>
        </w:trPr>
        <w:tc>
          <w:tcPr>
            <w:tcW w:w="9288" w:type="dxa"/>
            <w:gridSpan w:val="4"/>
            <w:hideMark/>
          </w:tcPr>
          <w:p w14:paraId="2EA8322D" w14:textId="77777777"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14:paraId="5AC6EB46" w14:textId="77777777" w:rsidTr="00DE377F">
        <w:trPr>
          <w:trHeight w:val="330"/>
        </w:trPr>
        <w:tc>
          <w:tcPr>
            <w:tcW w:w="9288" w:type="dxa"/>
            <w:gridSpan w:val="4"/>
            <w:hideMark/>
          </w:tcPr>
          <w:p w14:paraId="75A1C9C8" w14:textId="77777777"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14:paraId="646D9598" w14:textId="77777777" w:rsidTr="00DE377F">
        <w:trPr>
          <w:trHeight w:val="330"/>
        </w:trPr>
        <w:tc>
          <w:tcPr>
            <w:tcW w:w="9288" w:type="dxa"/>
            <w:gridSpan w:val="4"/>
          </w:tcPr>
          <w:p w14:paraId="1C3CD2BE" w14:textId="77777777"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14:paraId="2DE8C000" w14:textId="77777777" w:rsidTr="00DE377F">
        <w:trPr>
          <w:trHeight w:val="330"/>
        </w:trPr>
        <w:tc>
          <w:tcPr>
            <w:tcW w:w="9288" w:type="dxa"/>
            <w:gridSpan w:val="4"/>
            <w:hideMark/>
          </w:tcPr>
          <w:p w14:paraId="5B10C88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14:paraId="771CAF54" w14:textId="77777777" w:rsidTr="00DE377F">
        <w:trPr>
          <w:trHeight w:val="330"/>
        </w:trPr>
        <w:tc>
          <w:tcPr>
            <w:tcW w:w="9288" w:type="dxa"/>
            <w:gridSpan w:val="4"/>
            <w:hideMark/>
          </w:tcPr>
          <w:p w14:paraId="551A903F"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14:paraId="01EF1AED" w14:textId="77777777" w:rsidTr="00DE377F">
        <w:trPr>
          <w:trHeight w:val="750"/>
        </w:trPr>
        <w:tc>
          <w:tcPr>
            <w:tcW w:w="9288" w:type="dxa"/>
            <w:gridSpan w:val="4"/>
            <w:hideMark/>
          </w:tcPr>
          <w:p w14:paraId="227F1FAE"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14:paraId="520A11AD" w14:textId="77777777" w:rsidTr="00B4260D">
        <w:trPr>
          <w:trHeight w:val="480"/>
        </w:trPr>
        <w:tc>
          <w:tcPr>
            <w:tcW w:w="5162" w:type="dxa"/>
            <w:gridSpan w:val="2"/>
            <w:hideMark/>
          </w:tcPr>
          <w:p w14:paraId="4CE898DD" w14:textId="77777777"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123D3AEB"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14:paraId="42B645DB" w14:textId="77777777" w:rsidTr="00DE377F">
        <w:trPr>
          <w:trHeight w:val="330"/>
        </w:trPr>
        <w:tc>
          <w:tcPr>
            <w:tcW w:w="9288" w:type="dxa"/>
            <w:gridSpan w:val="4"/>
            <w:hideMark/>
          </w:tcPr>
          <w:p w14:paraId="6754FE8D" w14:textId="77777777"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8"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14:paraId="3180EB71" w14:textId="77777777" w:rsidTr="004D25E1">
        <w:trPr>
          <w:trHeight w:val="775"/>
        </w:trPr>
        <w:tc>
          <w:tcPr>
            <w:tcW w:w="9288" w:type="dxa"/>
            <w:gridSpan w:val="4"/>
            <w:hideMark/>
          </w:tcPr>
          <w:p w14:paraId="65A2CC35"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14:paraId="6CE2AECB" w14:textId="77777777" w:rsidTr="00DE377F">
        <w:trPr>
          <w:trHeight w:val="330"/>
        </w:trPr>
        <w:tc>
          <w:tcPr>
            <w:tcW w:w="2577" w:type="dxa"/>
            <w:hideMark/>
          </w:tcPr>
          <w:p w14:paraId="39D50DE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3D82B46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5A4EAAD4"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16FC6CB2"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490C563D" w14:textId="77777777" w:rsidTr="00DE377F">
        <w:trPr>
          <w:trHeight w:val="330"/>
        </w:trPr>
        <w:tc>
          <w:tcPr>
            <w:tcW w:w="2577" w:type="dxa"/>
            <w:hideMark/>
          </w:tcPr>
          <w:p w14:paraId="4F58A28C"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1660B7FE"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77F4AAA"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096028DD"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14:paraId="2706CDDD" w14:textId="77777777" w:rsidTr="00DE377F">
        <w:trPr>
          <w:trHeight w:val="330"/>
        </w:trPr>
        <w:tc>
          <w:tcPr>
            <w:tcW w:w="2577" w:type="dxa"/>
            <w:hideMark/>
          </w:tcPr>
          <w:p w14:paraId="79554596" w14:textId="77777777" w:rsidR="00DE377F" w:rsidRPr="002D4CDB" w:rsidRDefault="00DE377F">
            <w:pPr>
              <w:rPr>
                <w:rFonts w:asciiTheme="minorHAnsi" w:hAnsiTheme="minorHAnsi" w:cstheme="minorHAnsi"/>
                <w:b/>
                <w:bCs/>
              </w:rPr>
            </w:pPr>
          </w:p>
        </w:tc>
        <w:tc>
          <w:tcPr>
            <w:tcW w:w="2585" w:type="dxa"/>
            <w:hideMark/>
          </w:tcPr>
          <w:p w14:paraId="575B8D1E" w14:textId="77777777" w:rsidR="00DE377F" w:rsidRPr="002D4CDB" w:rsidRDefault="00DE377F">
            <w:pPr>
              <w:rPr>
                <w:rFonts w:asciiTheme="minorHAnsi" w:hAnsiTheme="minorHAnsi" w:cstheme="minorHAnsi"/>
                <w:b/>
                <w:bCs/>
              </w:rPr>
            </w:pPr>
          </w:p>
        </w:tc>
        <w:tc>
          <w:tcPr>
            <w:tcW w:w="1487" w:type="dxa"/>
            <w:hideMark/>
          </w:tcPr>
          <w:p w14:paraId="6E419B07" w14:textId="77777777" w:rsidR="00DE377F" w:rsidRPr="002D4CDB" w:rsidRDefault="00DE377F">
            <w:pPr>
              <w:rPr>
                <w:rFonts w:asciiTheme="minorHAnsi" w:hAnsiTheme="minorHAnsi" w:cstheme="minorHAnsi"/>
                <w:b/>
                <w:bCs/>
              </w:rPr>
            </w:pPr>
          </w:p>
        </w:tc>
        <w:tc>
          <w:tcPr>
            <w:tcW w:w="2639" w:type="dxa"/>
            <w:hideMark/>
          </w:tcPr>
          <w:p w14:paraId="65E5414B" w14:textId="77777777" w:rsidR="00DE377F" w:rsidRPr="002D4CDB" w:rsidRDefault="00DE377F">
            <w:pPr>
              <w:rPr>
                <w:rFonts w:asciiTheme="minorHAnsi" w:hAnsiTheme="minorHAnsi" w:cstheme="minorHAnsi"/>
                <w:b/>
                <w:bCs/>
              </w:rPr>
            </w:pPr>
          </w:p>
        </w:tc>
      </w:tr>
    </w:tbl>
    <w:p w14:paraId="4B14552D"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3AADB5C8" w14:textId="77777777" w:rsidTr="002D4CDB">
        <w:trPr>
          <w:trHeight w:val="330"/>
        </w:trPr>
        <w:tc>
          <w:tcPr>
            <w:tcW w:w="9288" w:type="dxa"/>
            <w:gridSpan w:val="4"/>
            <w:shd w:val="clear" w:color="auto" w:fill="0070C0"/>
            <w:hideMark/>
          </w:tcPr>
          <w:p w14:paraId="66147A89" w14:textId="77777777"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14:paraId="312EBD30" w14:textId="77777777" w:rsidTr="00187776">
        <w:trPr>
          <w:trHeight w:val="330"/>
        </w:trPr>
        <w:tc>
          <w:tcPr>
            <w:tcW w:w="9288" w:type="dxa"/>
            <w:gridSpan w:val="4"/>
            <w:hideMark/>
          </w:tcPr>
          <w:p w14:paraId="35239598" w14:textId="77777777"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740EB1">
              <w:rPr>
                <w:rFonts w:asciiTheme="minorHAnsi" w:hAnsiTheme="minorHAnsi" w:cstheme="minorHAnsi"/>
                <w:bCs/>
                <w:sz w:val="18"/>
                <w:szCs w:val="18"/>
              </w:rPr>
              <w:t>v</w:t>
            </w:r>
            <w:r w:rsidRPr="002D4CDB">
              <w:rPr>
                <w:rFonts w:asciiTheme="minorHAnsi" w:hAnsiTheme="minorHAnsi" w:cstheme="minorHAnsi"/>
                <w:bCs/>
                <w:sz w:val="18"/>
                <w:szCs w:val="18"/>
              </w:rPr>
              <w:t xml:space="preserve"> 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14:paraId="0D201AC3" w14:textId="77777777" w:rsidTr="00187776">
        <w:trPr>
          <w:trHeight w:val="330"/>
        </w:trPr>
        <w:tc>
          <w:tcPr>
            <w:tcW w:w="9288" w:type="dxa"/>
            <w:gridSpan w:val="4"/>
            <w:hideMark/>
          </w:tcPr>
          <w:p w14:paraId="691CB386"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14:paraId="1A1E16F6" w14:textId="77777777" w:rsidTr="00187776">
        <w:trPr>
          <w:trHeight w:val="330"/>
        </w:trPr>
        <w:tc>
          <w:tcPr>
            <w:tcW w:w="9288" w:type="dxa"/>
            <w:gridSpan w:val="4"/>
            <w:hideMark/>
          </w:tcPr>
          <w:p w14:paraId="23AF60B7" w14:textId="77777777"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14:paraId="1344F2F9" w14:textId="77777777" w:rsidTr="00187776">
        <w:trPr>
          <w:trHeight w:val="330"/>
        </w:trPr>
        <w:tc>
          <w:tcPr>
            <w:tcW w:w="2577" w:type="dxa"/>
            <w:hideMark/>
          </w:tcPr>
          <w:p w14:paraId="0F63A3FA"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7C9661AB"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302DD1A3"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68D01F12"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14:paraId="270A323D" w14:textId="77777777" w:rsidTr="00187776">
        <w:trPr>
          <w:trHeight w:val="330"/>
        </w:trPr>
        <w:tc>
          <w:tcPr>
            <w:tcW w:w="2577" w:type="dxa"/>
            <w:hideMark/>
          </w:tcPr>
          <w:p w14:paraId="5729F07B"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7EFB7718"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1014E0D0"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0C01403E" w14:textId="77777777"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14:paraId="4D360BFA"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14:paraId="2E0341C4" w14:textId="77777777" w:rsidTr="002D4CDB">
        <w:trPr>
          <w:trHeight w:val="328"/>
        </w:trPr>
        <w:tc>
          <w:tcPr>
            <w:tcW w:w="9288" w:type="dxa"/>
            <w:gridSpan w:val="5"/>
            <w:shd w:val="clear" w:color="auto" w:fill="0070C0"/>
            <w:hideMark/>
          </w:tcPr>
          <w:p w14:paraId="2D764A0B" w14:textId="77777777"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14:paraId="08793E00" w14:textId="77777777" w:rsidTr="00B4260D">
        <w:trPr>
          <w:trHeight w:val="330"/>
        </w:trPr>
        <w:tc>
          <w:tcPr>
            <w:tcW w:w="9288" w:type="dxa"/>
            <w:gridSpan w:val="5"/>
            <w:hideMark/>
          </w:tcPr>
          <w:p w14:paraId="4DFED7C4" w14:textId="77777777"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14:paraId="44A852B2" w14:textId="77777777"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14:paraId="3CD2D42A" w14:textId="77777777" w:rsidTr="00B4260D">
        <w:trPr>
          <w:trHeight w:val="330"/>
        </w:trPr>
        <w:tc>
          <w:tcPr>
            <w:tcW w:w="9288" w:type="dxa"/>
            <w:gridSpan w:val="5"/>
            <w:hideMark/>
          </w:tcPr>
          <w:p w14:paraId="2E4C367B"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14:paraId="3880454E" w14:textId="77777777" w:rsidTr="00CD6015">
        <w:trPr>
          <w:trHeight w:val="330"/>
        </w:trPr>
        <w:tc>
          <w:tcPr>
            <w:tcW w:w="2470" w:type="dxa"/>
            <w:hideMark/>
          </w:tcPr>
          <w:p w14:paraId="7F223408"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14:paraId="5E3322DF"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14:paraId="6ACDAA8A"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14:paraId="6F144EB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14:paraId="791BBF2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14:paraId="1F3F4C32" w14:textId="77777777" w:rsidTr="00CD6015">
        <w:trPr>
          <w:trHeight w:val="330"/>
        </w:trPr>
        <w:tc>
          <w:tcPr>
            <w:tcW w:w="2470" w:type="dxa"/>
            <w:hideMark/>
          </w:tcPr>
          <w:p w14:paraId="2BEFA5F7"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14:paraId="23BECC66"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14:paraId="69B42C76"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14:paraId="401A88AD"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14:paraId="54FA3E92" w14:textId="77777777"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14:paraId="69CC1006" w14:textId="77777777" w:rsidTr="00B4260D">
        <w:trPr>
          <w:trHeight w:val="330"/>
        </w:trPr>
        <w:tc>
          <w:tcPr>
            <w:tcW w:w="9288" w:type="dxa"/>
            <w:gridSpan w:val="5"/>
            <w:hideMark/>
          </w:tcPr>
          <w:p w14:paraId="5A5AD5E1"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14:paraId="2CCFB82E" w14:textId="77777777" w:rsidTr="00CD6015">
        <w:trPr>
          <w:trHeight w:val="330"/>
        </w:trPr>
        <w:tc>
          <w:tcPr>
            <w:tcW w:w="5000" w:type="dxa"/>
            <w:gridSpan w:val="2"/>
            <w:hideMark/>
          </w:tcPr>
          <w:p w14:paraId="548F969D"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lastRenderedPageBreak/>
              <w:t>e-mail:</w:t>
            </w:r>
          </w:p>
        </w:tc>
        <w:tc>
          <w:tcPr>
            <w:tcW w:w="4288" w:type="dxa"/>
            <w:gridSpan w:val="3"/>
            <w:hideMark/>
          </w:tcPr>
          <w:p w14:paraId="2391D61C" w14:textId="77777777"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14:paraId="37D9858B" w14:textId="77777777" w:rsidR="00CD6015" w:rsidRDefault="00CD6015">
      <w:pPr>
        <w:rPr>
          <w:rFonts w:asciiTheme="minorHAnsi" w:hAnsiTheme="minorHAnsi" w:cstheme="minorHAnsi"/>
        </w:rPr>
      </w:pPr>
    </w:p>
    <w:p w14:paraId="2EE4EE41" w14:textId="77777777"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14:paraId="30973654" w14:textId="77777777" w:rsidTr="002D4CDB">
        <w:trPr>
          <w:trHeight w:val="330"/>
        </w:trPr>
        <w:tc>
          <w:tcPr>
            <w:tcW w:w="9288" w:type="dxa"/>
            <w:gridSpan w:val="4"/>
            <w:shd w:val="clear" w:color="auto" w:fill="0070C0"/>
            <w:hideMark/>
          </w:tcPr>
          <w:p w14:paraId="1F94F567" w14:textId="77777777"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14:paraId="4A848DC7" w14:textId="77777777" w:rsidTr="00F13119">
        <w:trPr>
          <w:trHeight w:val="330"/>
        </w:trPr>
        <w:tc>
          <w:tcPr>
            <w:tcW w:w="9288" w:type="dxa"/>
            <w:gridSpan w:val="4"/>
            <w:hideMark/>
          </w:tcPr>
          <w:p w14:paraId="340BFA0D" w14:textId="77777777"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14:paraId="60D8B46D" w14:textId="77777777" w:rsidTr="00F13119">
        <w:trPr>
          <w:trHeight w:val="330"/>
        </w:trPr>
        <w:tc>
          <w:tcPr>
            <w:tcW w:w="9288" w:type="dxa"/>
            <w:gridSpan w:val="4"/>
            <w:hideMark/>
          </w:tcPr>
          <w:p w14:paraId="5A3FE8F4"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14:paraId="1FA93F9C" w14:textId="77777777" w:rsidTr="00F13119">
        <w:trPr>
          <w:trHeight w:val="330"/>
        </w:trPr>
        <w:tc>
          <w:tcPr>
            <w:tcW w:w="9288" w:type="dxa"/>
            <w:gridSpan w:val="4"/>
          </w:tcPr>
          <w:p w14:paraId="748EA6FD"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14:paraId="22464195" w14:textId="77777777" w:rsidTr="00F13119">
        <w:trPr>
          <w:trHeight w:val="330"/>
        </w:trPr>
        <w:tc>
          <w:tcPr>
            <w:tcW w:w="9288" w:type="dxa"/>
            <w:gridSpan w:val="4"/>
            <w:hideMark/>
          </w:tcPr>
          <w:p w14:paraId="3AF9F55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14:paraId="734F3A79" w14:textId="77777777" w:rsidTr="00F13119">
        <w:trPr>
          <w:trHeight w:val="330"/>
        </w:trPr>
        <w:tc>
          <w:tcPr>
            <w:tcW w:w="9288" w:type="dxa"/>
            <w:gridSpan w:val="4"/>
            <w:hideMark/>
          </w:tcPr>
          <w:p w14:paraId="7C4EBA55"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14:paraId="60836581" w14:textId="77777777" w:rsidTr="00F13119">
        <w:trPr>
          <w:trHeight w:val="750"/>
        </w:trPr>
        <w:tc>
          <w:tcPr>
            <w:tcW w:w="9288" w:type="dxa"/>
            <w:gridSpan w:val="4"/>
            <w:hideMark/>
          </w:tcPr>
          <w:p w14:paraId="41832DDE"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14:paraId="2E940861" w14:textId="77777777" w:rsidTr="00F13119">
        <w:trPr>
          <w:trHeight w:val="597"/>
        </w:trPr>
        <w:tc>
          <w:tcPr>
            <w:tcW w:w="5162" w:type="dxa"/>
            <w:gridSpan w:val="2"/>
            <w:hideMark/>
          </w:tcPr>
          <w:p w14:paraId="2BD9E71F"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14:paraId="61846142"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14:paraId="56E8A62E" w14:textId="77777777" w:rsidTr="00F13119">
        <w:trPr>
          <w:trHeight w:val="330"/>
        </w:trPr>
        <w:tc>
          <w:tcPr>
            <w:tcW w:w="9288" w:type="dxa"/>
            <w:gridSpan w:val="4"/>
            <w:hideMark/>
          </w:tcPr>
          <w:p w14:paraId="00123E32"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14:paraId="3B667DC1" w14:textId="77777777" w:rsidTr="00F13119">
        <w:trPr>
          <w:trHeight w:val="945"/>
        </w:trPr>
        <w:tc>
          <w:tcPr>
            <w:tcW w:w="9288" w:type="dxa"/>
            <w:gridSpan w:val="4"/>
            <w:hideMark/>
          </w:tcPr>
          <w:p w14:paraId="363C1E6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14:paraId="092207C0" w14:textId="77777777" w:rsidTr="00F13119">
        <w:trPr>
          <w:trHeight w:val="330"/>
        </w:trPr>
        <w:tc>
          <w:tcPr>
            <w:tcW w:w="2577" w:type="dxa"/>
            <w:hideMark/>
          </w:tcPr>
          <w:p w14:paraId="65F31B05"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14:paraId="3A607AB7"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14:paraId="2250878A"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14:paraId="066C706F"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14:paraId="151D1540" w14:textId="77777777" w:rsidTr="00F13119">
        <w:trPr>
          <w:trHeight w:val="330"/>
        </w:trPr>
        <w:tc>
          <w:tcPr>
            <w:tcW w:w="2577" w:type="dxa"/>
            <w:hideMark/>
          </w:tcPr>
          <w:p w14:paraId="799017C7"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14:paraId="27ED34FD"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14:paraId="5216A5F3"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14:paraId="49E94586" w14:textId="77777777"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14:paraId="2A1DB9D2" w14:textId="77777777" w:rsidTr="00F13119">
        <w:trPr>
          <w:trHeight w:val="330"/>
        </w:trPr>
        <w:tc>
          <w:tcPr>
            <w:tcW w:w="2577" w:type="dxa"/>
            <w:hideMark/>
          </w:tcPr>
          <w:p w14:paraId="17C4FD7D" w14:textId="77777777" w:rsidR="00F13119" w:rsidRPr="002D4CDB" w:rsidRDefault="00F13119" w:rsidP="00F13119">
            <w:pPr>
              <w:rPr>
                <w:rFonts w:asciiTheme="minorHAnsi" w:hAnsiTheme="minorHAnsi" w:cstheme="minorHAnsi"/>
                <w:b/>
                <w:bCs/>
              </w:rPr>
            </w:pPr>
          </w:p>
        </w:tc>
        <w:tc>
          <w:tcPr>
            <w:tcW w:w="2585" w:type="dxa"/>
            <w:hideMark/>
          </w:tcPr>
          <w:p w14:paraId="7B3D5197" w14:textId="77777777" w:rsidR="00F13119" w:rsidRPr="002D4CDB" w:rsidRDefault="00F13119" w:rsidP="00F13119">
            <w:pPr>
              <w:rPr>
                <w:rFonts w:asciiTheme="minorHAnsi" w:hAnsiTheme="minorHAnsi" w:cstheme="minorHAnsi"/>
                <w:b/>
                <w:bCs/>
              </w:rPr>
            </w:pPr>
          </w:p>
        </w:tc>
        <w:tc>
          <w:tcPr>
            <w:tcW w:w="1487" w:type="dxa"/>
            <w:hideMark/>
          </w:tcPr>
          <w:p w14:paraId="7A6FFBFF" w14:textId="77777777" w:rsidR="00F13119" w:rsidRPr="002D4CDB" w:rsidRDefault="00F13119" w:rsidP="00F13119">
            <w:pPr>
              <w:rPr>
                <w:rFonts w:asciiTheme="minorHAnsi" w:hAnsiTheme="minorHAnsi" w:cstheme="minorHAnsi"/>
                <w:b/>
                <w:bCs/>
              </w:rPr>
            </w:pPr>
          </w:p>
        </w:tc>
        <w:tc>
          <w:tcPr>
            <w:tcW w:w="2639" w:type="dxa"/>
            <w:hideMark/>
          </w:tcPr>
          <w:p w14:paraId="35236670" w14:textId="77777777" w:rsidR="00F13119" w:rsidRPr="002D4CDB" w:rsidRDefault="00F13119" w:rsidP="00F13119">
            <w:pPr>
              <w:rPr>
                <w:rFonts w:asciiTheme="minorHAnsi" w:hAnsiTheme="minorHAnsi" w:cstheme="minorHAnsi"/>
                <w:b/>
                <w:bCs/>
              </w:rPr>
            </w:pPr>
          </w:p>
        </w:tc>
      </w:tr>
    </w:tbl>
    <w:p w14:paraId="516E6CAD"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46E6FF61" w14:textId="77777777" w:rsidTr="002D4CDB">
        <w:trPr>
          <w:trHeight w:val="330"/>
        </w:trPr>
        <w:tc>
          <w:tcPr>
            <w:tcW w:w="9288" w:type="dxa"/>
            <w:shd w:val="clear" w:color="auto" w:fill="0070C0"/>
            <w:hideMark/>
          </w:tcPr>
          <w:p w14:paraId="144C1C51"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14:paraId="7CC5EE61" w14:textId="77777777" w:rsidTr="002A6EF9">
        <w:trPr>
          <w:trHeight w:val="315"/>
        </w:trPr>
        <w:tc>
          <w:tcPr>
            <w:tcW w:w="9288" w:type="dxa"/>
          </w:tcPr>
          <w:p w14:paraId="26E00FAC"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14:paraId="7C99E020" w14:textId="77777777" w:rsidTr="002A6EF9">
        <w:trPr>
          <w:trHeight w:val="315"/>
        </w:trPr>
        <w:tc>
          <w:tcPr>
            <w:tcW w:w="9288" w:type="dxa"/>
          </w:tcPr>
          <w:p w14:paraId="50570895" w14:textId="77777777"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14:paraId="35F11405" w14:textId="77777777"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14:paraId="22B44440" w14:textId="77777777" w:rsidTr="002A6EF9">
        <w:trPr>
          <w:trHeight w:val="315"/>
        </w:trPr>
        <w:tc>
          <w:tcPr>
            <w:tcW w:w="9288" w:type="dxa"/>
          </w:tcPr>
          <w:p w14:paraId="36382370"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14:paraId="542309EC" w14:textId="77777777" w:rsidTr="002A6EF9">
        <w:trPr>
          <w:trHeight w:val="315"/>
        </w:trPr>
        <w:tc>
          <w:tcPr>
            <w:tcW w:w="9288" w:type="dxa"/>
          </w:tcPr>
          <w:p w14:paraId="78AB0671" w14:textId="77777777"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14:paraId="478AA9FD" w14:textId="77777777" w:rsidTr="002A6EF9">
        <w:trPr>
          <w:trHeight w:val="315"/>
        </w:trPr>
        <w:tc>
          <w:tcPr>
            <w:tcW w:w="9288" w:type="dxa"/>
          </w:tcPr>
          <w:p w14:paraId="5F4079B9" w14:textId="77777777"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14:paraId="27979AC5" w14:textId="77777777" w:rsidTr="002A6EF9">
        <w:trPr>
          <w:trHeight w:val="315"/>
        </w:trPr>
        <w:tc>
          <w:tcPr>
            <w:tcW w:w="9288" w:type="dxa"/>
          </w:tcPr>
          <w:p w14:paraId="2DA82B73" w14:textId="77777777"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14:paraId="27474EA7" w14:textId="77777777" w:rsidTr="00231C62">
        <w:trPr>
          <w:trHeight w:val="315"/>
        </w:trPr>
        <w:tc>
          <w:tcPr>
            <w:tcW w:w="9288" w:type="dxa"/>
          </w:tcPr>
          <w:p w14:paraId="7E192FAF" w14:textId="77777777"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14:paraId="40D81763" w14:textId="77777777" w:rsidTr="00231C62">
        <w:trPr>
          <w:trHeight w:val="315"/>
        </w:trPr>
        <w:tc>
          <w:tcPr>
            <w:tcW w:w="9288" w:type="dxa"/>
          </w:tcPr>
          <w:p w14:paraId="75A11CBB" w14:textId="77777777"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14:paraId="2B88D621" w14:textId="77777777" w:rsidTr="002A6EF9">
        <w:trPr>
          <w:trHeight w:val="315"/>
        </w:trPr>
        <w:tc>
          <w:tcPr>
            <w:tcW w:w="9288" w:type="dxa"/>
          </w:tcPr>
          <w:p w14:paraId="3D0608B5" w14:textId="77777777"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14:paraId="732D9BF1" w14:textId="77777777" w:rsidTr="002A6EF9">
        <w:trPr>
          <w:trHeight w:val="315"/>
        </w:trPr>
        <w:tc>
          <w:tcPr>
            <w:tcW w:w="9288" w:type="dxa"/>
          </w:tcPr>
          <w:p w14:paraId="3B8B89AE" w14:textId="77777777"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14:paraId="06B7EC6A" w14:textId="77777777" w:rsidTr="002A6EF9">
        <w:trPr>
          <w:trHeight w:val="315"/>
        </w:trPr>
        <w:tc>
          <w:tcPr>
            <w:tcW w:w="9288" w:type="dxa"/>
          </w:tcPr>
          <w:p w14:paraId="37C4748C" w14:textId="77777777"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14:paraId="56542259" w14:textId="77777777" w:rsidTr="002A6EF9">
        <w:trPr>
          <w:trHeight w:val="315"/>
        </w:trPr>
        <w:tc>
          <w:tcPr>
            <w:tcW w:w="9288" w:type="dxa"/>
          </w:tcPr>
          <w:p w14:paraId="58F551E8" w14:textId="77777777"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lastRenderedPageBreak/>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14:paraId="1A6C6552" w14:textId="77777777" w:rsidTr="00231C62">
        <w:trPr>
          <w:trHeight w:val="315"/>
        </w:trPr>
        <w:tc>
          <w:tcPr>
            <w:tcW w:w="9288" w:type="dxa"/>
            <w:hideMark/>
          </w:tcPr>
          <w:p w14:paraId="74B68DD7"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14:paraId="4D928844" w14:textId="77777777" w:rsidTr="00231C62">
        <w:trPr>
          <w:trHeight w:val="330"/>
        </w:trPr>
        <w:tc>
          <w:tcPr>
            <w:tcW w:w="9288" w:type="dxa"/>
            <w:hideMark/>
          </w:tcPr>
          <w:p w14:paraId="4B77CA23" w14:textId="77777777"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14:paraId="6C994E5B" w14:textId="77777777" w:rsidTr="00231C62">
        <w:trPr>
          <w:trHeight w:val="315"/>
        </w:trPr>
        <w:tc>
          <w:tcPr>
            <w:tcW w:w="9288" w:type="dxa"/>
            <w:hideMark/>
          </w:tcPr>
          <w:p w14:paraId="09827398" w14:textId="77777777"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14:paraId="00962646" w14:textId="77777777" w:rsidTr="00231C62">
        <w:trPr>
          <w:trHeight w:val="330"/>
        </w:trPr>
        <w:tc>
          <w:tcPr>
            <w:tcW w:w="9288" w:type="dxa"/>
            <w:hideMark/>
          </w:tcPr>
          <w:p w14:paraId="505FE57B" w14:textId="77777777"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14:paraId="09F3733B" w14:textId="77777777"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14:paraId="5B986637" w14:textId="77777777"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9"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14:paraId="0CF8C41B" w14:textId="77777777" w:rsidTr="00231C62">
        <w:trPr>
          <w:trHeight w:val="315"/>
        </w:trPr>
        <w:tc>
          <w:tcPr>
            <w:tcW w:w="9288" w:type="dxa"/>
            <w:hideMark/>
          </w:tcPr>
          <w:p w14:paraId="1B46FA30"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14:paraId="541161BE" w14:textId="77777777" w:rsidTr="00231C62">
        <w:trPr>
          <w:trHeight w:val="330"/>
        </w:trPr>
        <w:tc>
          <w:tcPr>
            <w:tcW w:w="9288" w:type="dxa"/>
            <w:hideMark/>
          </w:tcPr>
          <w:p w14:paraId="3E87F56C" w14:textId="77777777"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14:paraId="00DEF583" w14:textId="77777777"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14:paraId="047D401E" w14:textId="77777777"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14:paraId="4F4174B3" w14:textId="77777777" w:rsidTr="00231C62">
        <w:trPr>
          <w:trHeight w:val="315"/>
        </w:trPr>
        <w:tc>
          <w:tcPr>
            <w:tcW w:w="9288" w:type="dxa"/>
            <w:hideMark/>
          </w:tcPr>
          <w:p w14:paraId="39DF86C1" w14:textId="77777777"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14:paraId="28224165" w14:textId="77777777" w:rsidTr="00231C62">
        <w:trPr>
          <w:trHeight w:val="330"/>
        </w:trPr>
        <w:tc>
          <w:tcPr>
            <w:tcW w:w="9288" w:type="dxa"/>
            <w:hideMark/>
          </w:tcPr>
          <w:p w14:paraId="1D26E806" w14:textId="77777777"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14:paraId="789FDE5B" w14:textId="77777777"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14:paraId="65F7DAB3" w14:textId="77777777" w:rsidTr="00231C62">
        <w:trPr>
          <w:trHeight w:val="330"/>
        </w:trPr>
        <w:tc>
          <w:tcPr>
            <w:tcW w:w="9288" w:type="dxa"/>
          </w:tcPr>
          <w:p w14:paraId="45338EBE" w14:textId="77777777"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14:paraId="7BCB5561" w14:textId="77777777" w:rsidTr="00231C62">
        <w:trPr>
          <w:trHeight w:val="330"/>
        </w:trPr>
        <w:tc>
          <w:tcPr>
            <w:tcW w:w="9288" w:type="dxa"/>
          </w:tcPr>
          <w:p w14:paraId="708DF066" w14:textId="77777777"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14:paraId="104C5E10" w14:textId="77777777"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14:paraId="5CC13998" w14:textId="77777777"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14:paraId="46BB78B6" w14:textId="77777777" w:rsidTr="00231C62">
        <w:trPr>
          <w:trHeight w:val="330"/>
        </w:trPr>
        <w:tc>
          <w:tcPr>
            <w:tcW w:w="9288" w:type="dxa"/>
          </w:tcPr>
          <w:p w14:paraId="42977049" w14:textId="77777777"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14:paraId="64F47183" w14:textId="77777777" w:rsidTr="00231C62">
        <w:trPr>
          <w:trHeight w:val="330"/>
        </w:trPr>
        <w:tc>
          <w:tcPr>
            <w:tcW w:w="9288" w:type="dxa"/>
          </w:tcPr>
          <w:p w14:paraId="2112AFF1" w14:textId="77777777"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14:paraId="554BB5B0" w14:textId="77777777" w:rsidTr="002A6EF9">
        <w:trPr>
          <w:trHeight w:val="330"/>
        </w:trPr>
        <w:tc>
          <w:tcPr>
            <w:tcW w:w="9288" w:type="dxa"/>
          </w:tcPr>
          <w:p w14:paraId="10B39AF0"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14:paraId="359037D5" w14:textId="77777777" w:rsidTr="002A6EF9">
        <w:trPr>
          <w:trHeight w:val="330"/>
        </w:trPr>
        <w:tc>
          <w:tcPr>
            <w:tcW w:w="9288" w:type="dxa"/>
          </w:tcPr>
          <w:p w14:paraId="54860C3C" w14:textId="77777777"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14:paraId="2F3098BC" w14:textId="77777777" w:rsidTr="002A6EF9">
        <w:trPr>
          <w:trHeight w:val="330"/>
        </w:trPr>
        <w:tc>
          <w:tcPr>
            <w:tcW w:w="9288" w:type="dxa"/>
          </w:tcPr>
          <w:p w14:paraId="78BABEA4" w14:textId="77777777"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14:paraId="16B04D86" w14:textId="77777777" w:rsidTr="002A6EF9">
        <w:trPr>
          <w:trHeight w:val="330"/>
        </w:trPr>
        <w:tc>
          <w:tcPr>
            <w:tcW w:w="9288" w:type="dxa"/>
          </w:tcPr>
          <w:p w14:paraId="76602136" w14:textId="77777777"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14:paraId="60E7084E" w14:textId="77777777"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14:paraId="1A368390" w14:textId="77777777" w:rsidR="00393BEF" w:rsidRPr="002D4CDB" w:rsidRDefault="00393BEF" w:rsidP="00393BEF">
            <w:pPr>
              <w:rPr>
                <w:rFonts w:asciiTheme="minorHAnsi" w:hAnsiTheme="minorHAnsi" w:cstheme="minorHAnsi"/>
                <w:sz w:val="18"/>
                <w:szCs w:val="18"/>
              </w:rPr>
            </w:pPr>
          </w:p>
          <w:p w14:paraId="3861DC04" w14:textId="77777777"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14:paraId="1D4261D8" w14:textId="77777777"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14:paraId="049ACE0C" w14:textId="77777777"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14:paraId="1F582442" w14:textId="77777777" w:rsidTr="002D4CDB">
        <w:trPr>
          <w:trHeight w:val="1890"/>
        </w:trPr>
        <w:tc>
          <w:tcPr>
            <w:tcW w:w="9301" w:type="dxa"/>
            <w:gridSpan w:val="5"/>
            <w:shd w:val="clear" w:color="auto" w:fill="0070C0"/>
            <w:hideMark/>
          </w:tcPr>
          <w:p w14:paraId="41DF56F6"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6. Miesto realizácie projektu:</w:t>
            </w:r>
          </w:p>
          <w:p w14:paraId="3017E27A" w14:textId="77777777"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14:paraId="7AC3C6F9" w14:textId="77777777" w:rsidTr="00231C62">
        <w:trPr>
          <w:trHeight w:val="425"/>
        </w:trPr>
        <w:tc>
          <w:tcPr>
            <w:tcW w:w="630" w:type="dxa"/>
            <w:hideMark/>
          </w:tcPr>
          <w:p w14:paraId="1373CBD3"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14:paraId="5C5F1AF1" w14:textId="77777777"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14:paraId="47997FB8" w14:textId="77777777"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14:paraId="66C58C75" w14:textId="77777777"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14:paraId="43AA63CF" w14:textId="77777777"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14:paraId="5563078B" w14:textId="77777777" w:rsidTr="00C24A69">
        <w:trPr>
          <w:trHeight w:val="330"/>
        </w:trPr>
        <w:tc>
          <w:tcPr>
            <w:tcW w:w="630" w:type="dxa"/>
            <w:vAlign w:val="center"/>
            <w:hideMark/>
          </w:tcPr>
          <w:p w14:paraId="43B5494D" w14:textId="77777777"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14:paraId="1CC9D8C8" w14:textId="77777777"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14:paraId="068E20EA" w14:textId="77777777"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14:paraId="15916396" w14:textId="77777777"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14:paraId="05A63C46" w14:textId="77777777"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14:paraId="53254F97" w14:textId="77777777"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7E3DE8EC" w14:textId="77777777" w:rsidTr="002D4CDB">
        <w:trPr>
          <w:trHeight w:val="330"/>
        </w:trPr>
        <w:tc>
          <w:tcPr>
            <w:tcW w:w="9288" w:type="dxa"/>
            <w:tcBorders>
              <w:bottom w:val="single" w:sz="4" w:space="0" w:color="auto"/>
            </w:tcBorders>
            <w:shd w:val="clear" w:color="auto" w:fill="0070C0"/>
            <w:hideMark/>
          </w:tcPr>
          <w:p w14:paraId="596B2381" w14:textId="77777777"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14:paraId="12239494" w14:textId="77777777" w:rsidTr="004D25E1">
        <w:trPr>
          <w:trHeight w:val="330"/>
        </w:trPr>
        <w:tc>
          <w:tcPr>
            <w:tcW w:w="9288" w:type="dxa"/>
            <w:shd w:val="clear" w:color="auto" w:fill="E5DFEC" w:themeFill="accent4" w:themeFillTint="33"/>
          </w:tcPr>
          <w:p w14:paraId="281D9681" w14:textId="77777777"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14:paraId="322B59E7" w14:textId="77777777" w:rsidTr="00346F2F">
        <w:trPr>
          <w:trHeight w:val="330"/>
        </w:trPr>
        <w:tc>
          <w:tcPr>
            <w:tcW w:w="9288" w:type="dxa"/>
            <w:shd w:val="clear" w:color="auto" w:fill="auto"/>
          </w:tcPr>
          <w:p w14:paraId="7A07B0B4" w14:textId="77777777"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14:paraId="1412D969" w14:textId="77777777" w:rsidR="007C1545" w:rsidRPr="002D4CDB" w:rsidRDefault="007C1545" w:rsidP="007C1545">
            <w:pPr>
              <w:rPr>
                <w:rFonts w:asciiTheme="minorHAnsi" w:hAnsiTheme="minorHAnsi" w:cstheme="minorHAnsi"/>
                <w:b/>
                <w:bCs/>
                <w:sz w:val="18"/>
                <w:szCs w:val="18"/>
              </w:rPr>
            </w:pPr>
          </w:p>
        </w:tc>
      </w:tr>
      <w:tr w:rsidR="00DE377F" w:rsidRPr="002D4CDB" w14:paraId="4F3549A9" w14:textId="77777777" w:rsidTr="004D25E1">
        <w:trPr>
          <w:trHeight w:val="330"/>
        </w:trPr>
        <w:tc>
          <w:tcPr>
            <w:tcW w:w="9288" w:type="dxa"/>
            <w:shd w:val="clear" w:color="auto" w:fill="E5DFEC" w:themeFill="accent4" w:themeFillTint="33"/>
            <w:hideMark/>
          </w:tcPr>
          <w:p w14:paraId="4424B4B5"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14:paraId="24123A4E" w14:textId="77777777" w:rsidTr="00DE377F">
        <w:trPr>
          <w:trHeight w:val="330"/>
        </w:trPr>
        <w:tc>
          <w:tcPr>
            <w:tcW w:w="9288" w:type="dxa"/>
            <w:hideMark/>
          </w:tcPr>
          <w:p w14:paraId="4A57C44A" w14:textId="77777777"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81410">
              <w:rPr>
                <w:rFonts w:asciiTheme="minorHAnsi" w:hAnsiTheme="minorHAnsi" w:cstheme="minorHAnsi"/>
                <w:i/>
                <w:color w:val="FF0000"/>
                <w:sz w:val="18"/>
                <w:szCs w:val="18"/>
              </w:rPr>
              <w:t>V prípade fázovaných projektov žiadateľ</w:t>
            </w:r>
            <w:r w:rsidR="00242C4D" w:rsidRPr="0091725B">
              <w:rPr>
                <w:rFonts w:asciiTheme="minorHAnsi" w:hAnsiTheme="minorHAnsi" w:cstheme="minorHAnsi"/>
                <w:color w:val="FF0000"/>
                <w:sz w:val="18"/>
                <w:szCs w:val="18"/>
              </w:rPr>
              <w:t xml:space="preserve"> </w:t>
            </w:r>
            <w:r w:rsidR="00242C4D" w:rsidRPr="00242C4D">
              <w:rPr>
                <w:rFonts w:asciiTheme="minorHAnsi" w:hAnsiTheme="minorHAnsi" w:cstheme="minorHAnsi"/>
                <w:i/>
                <w:color w:val="FF0000"/>
                <w:sz w:val="18"/>
                <w:szCs w:val="18"/>
              </w:rPr>
              <w:t xml:space="preserve"> uvedie informáciu, že projekt nadväzuje na prvú fázu projektu</w:t>
            </w:r>
            <w:r w:rsidR="00242C4D">
              <w:rPr>
                <w:rFonts w:asciiTheme="minorHAnsi" w:hAnsiTheme="minorHAnsi" w:cstheme="minorHAnsi"/>
                <w:sz w:val="18"/>
                <w:szCs w:val="18"/>
              </w:rPr>
              <w:t>.</w:t>
            </w:r>
          </w:p>
        </w:tc>
      </w:tr>
      <w:tr w:rsidR="00DE377F" w:rsidRPr="002D4CDB" w14:paraId="1F6E17A4" w14:textId="77777777" w:rsidTr="004D25E1">
        <w:trPr>
          <w:trHeight w:val="414"/>
        </w:trPr>
        <w:tc>
          <w:tcPr>
            <w:tcW w:w="9288" w:type="dxa"/>
            <w:shd w:val="clear" w:color="auto" w:fill="E5DFEC" w:themeFill="accent4" w:themeFillTint="33"/>
            <w:hideMark/>
          </w:tcPr>
          <w:p w14:paraId="6A5379A1" w14:textId="77777777"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14:paraId="0D08B359" w14:textId="77777777" w:rsidTr="00DE377F">
        <w:trPr>
          <w:trHeight w:val="330"/>
        </w:trPr>
        <w:tc>
          <w:tcPr>
            <w:tcW w:w="9288" w:type="dxa"/>
            <w:hideMark/>
          </w:tcPr>
          <w:p w14:paraId="5D8DB59C" w14:textId="77777777"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14:paraId="207D0302" w14:textId="77777777" w:rsidR="005C70A4" w:rsidRDefault="005C70A4" w:rsidP="0091725B">
            <w:pPr>
              <w:rPr>
                <w:rFonts w:asciiTheme="minorHAnsi" w:hAnsiTheme="minorHAnsi" w:cstheme="minorHAnsi"/>
                <w:i/>
                <w:color w:val="0000FF"/>
                <w:sz w:val="18"/>
                <w:szCs w:val="18"/>
              </w:rPr>
            </w:pPr>
          </w:p>
          <w:p w14:paraId="76E91553" w14:textId="77777777"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66E41ACB" w14:textId="77777777"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14:paraId="57E4D182" w14:textId="77777777"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14:paraId="00465A6C" w14:textId="77777777"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časovú následnosť (etapizáciu) realizácie aktivít projektu. </w:t>
            </w:r>
          </w:p>
          <w:p w14:paraId="26078DD2" w14:textId="77777777" w:rsidR="005C70A4" w:rsidRDefault="005C70A4" w:rsidP="0091725B">
            <w:pPr>
              <w:rPr>
                <w:rFonts w:asciiTheme="minorHAnsi" w:hAnsiTheme="minorHAnsi" w:cstheme="minorHAnsi"/>
                <w:i/>
                <w:color w:val="0000FF"/>
                <w:sz w:val="18"/>
                <w:szCs w:val="18"/>
              </w:rPr>
            </w:pPr>
          </w:p>
          <w:p w14:paraId="0AD867B1" w14:textId="77777777"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14:paraId="2B0EAE38" w14:textId="77777777" w:rsidR="00301013" w:rsidRPr="0091725B" w:rsidRDefault="00301013" w:rsidP="00081410">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14:paraId="6D3E67AB" w14:textId="77777777" w:rsidR="005C70A4" w:rsidRDefault="005C70A4" w:rsidP="001D2AB4">
            <w:pPr>
              <w:rPr>
                <w:rFonts w:asciiTheme="minorHAnsi" w:hAnsiTheme="minorHAnsi" w:cstheme="minorHAnsi"/>
                <w:i/>
                <w:color w:val="0000FF"/>
                <w:sz w:val="18"/>
                <w:szCs w:val="18"/>
              </w:rPr>
            </w:pPr>
          </w:p>
          <w:p w14:paraId="0E1BF659" w14:textId="77777777"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14:paraId="61C6651C" w14:textId="77777777"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14:paraId="1321C688" w14:textId="77777777"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14:paraId="11C9FD57" w14:textId="77777777" w:rsidR="004C4B6F" w:rsidRPr="0091725B" w:rsidRDefault="004C4B6F" w:rsidP="0091725B">
            <w:pPr>
              <w:ind w:left="66"/>
              <w:rPr>
                <w:rFonts w:ascii="Calibri" w:hAnsi="Calibri" w:cs="Calibri"/>
                <w:i/>
                <w:color w:val="0000FF"/>
                <w:sz w:val="18"/>
                <w:szCs w:val="18"/>
              </w:rPr>
            </w:pPr>
          </w:p>
        </w:tc>
      </w:tr>
      <w:tr w:rsidR="00DE377F" w:rsidRPr="002D4CDB" w14:paraId="0596AB03" w14:textId="77777777" w:rsidTr="004D25E1">
        <w:trPr>
          <w:trHeight w:val="330"/>
        </w:trPr>
        <w:tc>
          <w:tcPr>
            <w:tcW w:w="9288" w:type="dxa"/>
            <w:shd w:val="clear" w:color="auto" w:fill="E5DFEC" w:themeFill="accent4" w:themeFillTint="33"/>
            <w:hideMark/>
          </w:tcPr>
          <w:p w14:paraId="21D50E6A" w14:textId="77777777"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14:paraId="3678BB50" w14:textId="77777777" w:rsidTr="00DE377F">
        <w:trPr>
          <w:trHeight w:val="330"/>
        </w:trPr>
        <w:tc>
          <w:tcPr>
            <w:tcW w:w="9288" w:type="dxa"/>
            <w:hideMark/>
          </w:tcPr>
          <w:p w14:paraId="002B55E7" w14:textId="77777777"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14:paraId="198B4128" w14:textId="77777777"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14:paraId="0E4F64E4" w14:textId="77777777" w:rsidR="00892CBB" w:rsidRDefault="00892CBB" w:rsidP="001D2AB4">
            <w:pPr>
              <w:rPr>
                <w:rFonts w:asciiTheme="minorHAnsi" w:hAnsiTheme="minorHAnsi" w:cstheme="minorHAnsi"/>
                <w:i/>
                <w:color w:val="0000FF"/>
                <w:sz w:val="18"/>
                <w:szCs w:val="18"/>
              </w:rPr>
            </w:pPr>
          </w:p>
          <w:p w14:paraId="16DE3A01" w14:textId="77777777"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666406B8"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lastRenderedPageBreak/>
              <w:t xml:space="preserve">popis toho, ako a do akej miery projekt prispeje k riešeniu situácie v riešenej oblasti (environmentálne, socio - ekonomické a iné prínosy projektu po jeho realizácii); </w:t>
            </w:r>
          </w:p>
          <w:p w14:paraId="2662A262"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14:paraId="30FC57FA"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14:paraId="5BC7EB82" w14:textId="77777777"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14:paraId="1FA2C454"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14:paraId="425285C9" w14:textId="77777777"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14:paraId="72E33D7E" w14:textId="77777777"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14:paraId="12BB03F0" w14:textId="77777777"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14:paraId="2B92B6BA" w14:textId="77777777" w:rsidR="003C3F29" w:rsidRPr="001D2AB4" w:rsidRDefault="003C3F29" w:rsidP="00BE657D">
            <w:pPr>
              <w:rPr>
                <w:rFonts w:asciiTheme="minorHAnsi" w:hAnsiTheme="minorHAnsi" w:cstheme="minorHAnsi"/>
                <w:i/>
                <w:color w:val="0000FF"/>
                <w:sz w:val="18"/>
                <w:szCs w:val="18"/>
              </w:rPr>
            </w:pPr>
          </w:p>
        </w:tc>
      </w:tr>
      <w:tr w:rsidR="00520771" w:rsidRPr="002D4CDB" w14:paraId="0CF01652" w14:textId="77777777" w:rsidTr="004D25E1">
        <w:trPr>
          <w:trHeight w:val="330"/>
        </w:trPr>
        <w:tc>
          <w:tcPr>
            <w:tcW w:w="9288" w:type="dxa"/>
            <w:shd w:val="clear" w:color="auto" w:fill="E5DFEC" w:themeFill="accent4" w:themeFillTint="33"/>
          </w:tcPr>
          <w:p w14:paraId="50B6B950" w14:textId="77777777"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lastRenderedPageBreak/>
              <w:t xml:space="preserve">7.4 </w:t>
            </w:r>
            <w:r w:rsidR="00050586" w:rsidRPr="002D4CDB">
              <w:rPr>
                <w:rFonts w:asciiTheme="minorHAnsi" w:hAnsiTheme="minorHAnsi" w:cstheme="minorHAnsi"/>
                <w:b/>
                <w:bCs/>
              </w:rPr>
              <w:t>Administratívna a prevádzková kapacita žiadateľa</w:t>
            </w:r>
          </w:p>
        </w:tc>
      </w:tr>
      <w:tr w:rsidR="002C4DEF" w:rsidRPr="002D4CDB" w14:paraId="34A2649D" w14:textId="77777777" w:rsidTr="00DE377F">
        <w:trPr>
          <w:trHeight w:val="330"/>
        </w:trPr>
        <w:tc>
          <w:tcPr>
            <w:tcW w:w="9288" w:type="dxa"/>
          </w:tcPr>
          <w:p w14:paraId="7194FC9C" w14:textId="77777777"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14:paraId="7BABEF0B" w14:textId="77777777" w:rsidR="00F34D0E" w:rsidRDefault="00F34D0E" w:rsidP="001D2AB4">
            <w:pPr>
              <w:rPr>
                <w:rFonts w:asciiTheme="minorHAnsi" w:hAnsiTheme="minorHAnsi" w:cstheme="minorHAnsi"/>
                <w:i/>
                <w:color w:val="0000FF"/>
                <w:sz w:val="18"/>
                <w:szCs w:val="18"/>
              </w:rPr>
            </w:pPr>
          </w:p>
          <w:p w14:paraId="0DFE7B4D" w14:textId="77777777"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14:paraId="76CCE7A6" w14:textId="77777777"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14:paraId="2DDFD1BA" w14:textId="77777777"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14:paraId="7E7DA150" w14:textId="77777777"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14:paraId="54FA99E6" w14:textId="77777777"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14:paraId="4DB0FAFB" w14:textId="77777777" w:rsidTr="008A4F7E">
        <w:trPr>
          <w:trHeight w:val="330"/>
        </w:trPr>
        <w:tc>
          <w:tcPr>
            <w:tcW w:w="9288" w:type="dxa"/>
            <w:shd w:val="clear" w:color="auto" w:fill="0070C0"/>
            <w:hideMark/>
          </w:tcPr>
          <w:p w14:paraId="2CEEF59B" w14:textId="77777777"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14:paraId="6651081C" w14:textId="77777777"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14:paraId="26BBD210" w14:textId="77777777" w:rsidTr="008A4F7E">
        <w:trPr>
          <w:trHeight w:val="660"/>
        </w:trPr>
        <w:tc>
          <w:tcPr>
            <w:tcW w:w="9288" w:type="dxa"/>
            <w:hideMark/>
          </w:tcPr>
          <w:p w14:paraId="19993CBD" w14:textId="77777777"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14:paraId="7246F776" w14:textId="77777777" w:rsidTr="002D4CDB">
        <w:trPr>
          <w:trHeight w:val="630"/>
        </w:trPr>
        <w:tc>
          <w:tcPr>
            <w:tcW w:w="9288" w:type="dxa"/>
            <w:gridSpan w:val="5"/>
            <w:shd w:val="clear" w:color="auto" w:fill="0070C0"/>
            <w:hideMark/>
          </w:tcPr>
          <w:p w14:paraId="0E767A85" w14:textId="77777777"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14:paraId="61EDDA8E" w14:textId="77777777" w:rsidTr="002D4CDB">
        <w:trPr>
          <w:trHeight w:val="630"/>
        </w:trPr>
        <w:tc>
          <w:tcPr>
            <w:tcW w:w="4644" w:type="dxa"/>
            <w:gridSpan w:val="2"/>
            <w:shd w:val="clear" w:color="auto" w:fill="0070C0"/>
          </w:tcPr>
          <w:p w14:paraId="27905E15" w14:textId="77777777"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14:paraId="68761AFA" w14:textId="77777777"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14:paraId="15F5D060" w14:textId="77777777"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14:paraId="1247A767" w14:textId="77777777" w:rsidR="00CA3CF5" w:rsidRPr="002D4CDB" w:rsidRDefault="00CA3CF5" w:rsidP="002D4CDB">
            <w:pPr>
              <w:jc w:val="left"/>
              <w:rPr>
                <w:rFonts w:asciiTheme="minorHAnsi" w:hAnsiTheme="minorHAnsi" w:cstheme="minorHAnsi"/>
                <w:b/>
                <w:bCs/>
              </w:rPr>
            </w:pPr>
          </w:p>
        </w:tc>
      </w:tr>
      <w:tr w:rsidR="00570367" w:rsidRPr="002D4CDB" w14:paraId="25CD1B7E" w14:textId="77777777" w:rsidTr="002D4CDB">
        <w:trPr>
          <w:trHeight w:val="630"/>
        </w:trPr>
        <w:tc>
          <w:tcPr>
            <w:tcW w:w="9288" w:type="dxa"/>
            <w:gridSpan w:val="5"/>
            <w:shd w:val="clear" w:color="auto" w:fill="E5DFEC" w:themeFill="accent4" w:themeFillTint="33"/>
          </w:tcPr>
          <w:p w14:paraId="7CE66601"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14:paraId="2DE42E33"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14:paraId="200FB318" w14:textId="77777777" w:rsidTr="00081410">
        <w:trPr>
          <w:trHeight w:val="618"/>
        </w:trPr>
        <w:tc>
          <w:tcPr>
            <w:tcW w:w="3369" w:type="dxa"/>
            <w:shd w:val="clear" w:color="auto" w:fill="E5DFEC" w:themeFill="accent4" w:themeFillTint="33"/>
            <w:hideMark/>
          </w:tcPr>
          <w:p w14:paraId="48A476C2"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14:paraId="686CBCFA"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14:paraId="2E9AAE1E" w14:textId="77777777"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14:paraId="7F1692EE" w14:textId="77777777"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14:paraId="4DA3E5C1" w14:textId="77777777" w:rsidTr="00081410">
        <w:trPr>
          <w:trHeight w:val="712"/>
        </w:trPr>
        <w:tc>
          <w:tcPr>
            <w:tcW w:w="3369" w:type="dxa"/>
            <w:hideMark/>
          </w:tcPr>
          <w:p w14:paraId="1556524C"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14:paraId="2B9FF864" w14:textId="77777777" w:rsidR="00570367" w:rsidRPr="002D4CDB" w:rsidRDefault="00570367" w:rsidP="002D4CDB">
            <w:pPr>
              <w:rPr>
                <w:rFonts w:asciiTheme="minorHAnsi" w:hAnsiTheme="minorHAnsi" w:cstheme="minorHAnsi"/>
                <w:sz w:val="18"/>
                <w:szCs w:val="18"/>
              </w:rPr>
            </w:pPr>
          </w:p>
          <w:p w14:paraId="3308D272"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14:paraId="747E2924" w14:textId="77777777"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14:paraId="26FD4018"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740EB1">
              <w:rPr>
                <w:rFonts w:asciiTheme="minorHAnsi" w:hAnsiTheme="minorHAnsi" w:cstheme="minorHAnsi"/>
                <w:i/>
                <w:color w:val="0000FF"/>
                <w:sz w:val="18"/>
                <w:szCs w:val="18"/>
              </w:rPr>
              <w:t>(výber z</w:t>
            </w:r>
            <w:r w:rsidR="0086757D" w:rsidRPr="00740EB1">
              <w:rPr>
                <w:rFonts w:asciiTheme="minorHAnsi" w:hAnsiTheme="minorHAnsi" w:cstheme="minorHAnsi"/>
                <w:i/>
                <w:color w:val="0000FF"/>
                <w:sz w:val="18"/>
                <w:szCs w:val="18"/>
              </w:rPr>
              <w:t> </w:t>
            </w:r>
            <w:r w:rsidRPr="00740EB1">
              <w:rPr>
                <w:rFonts w:asciiTheme="minorHAnsi" w:hAnsiTheme="minorHAnsi" w:cstheme="minorHAnsi"/>
                <w:i/>
                <w:color w:val="0000FF"/>
                <w:sz w:val="18"/>
                <w:szCs w:val="18"/>
              </w:rPr>
              <w:t>číselníka</w:t>
            </w:r>
            <w:r w:rsidR="0086757D" w:rsidRPr="002D4CDB">
              <w:rPr>
                <w:rFonts w:asciiTheme="minorHAnsi" w:hAnsiTheme="minorHAnsi" w:cstheme="minorHAnsi"/>
                <w:sz w:val="18"/>
                <w:szCs w:val="18"/>
              </w:rPr>
              <w:t xml:space="preserve"> </w:t>
            </w:r>
            <w:r w:rsidR="0086757D" w:rsidRPr="002D4CDB">
              <w:rPr>
                <w:rFonts w:asciiTheme="minorHAnsi" w:hAnsiTheme="minorHAnsi" w:cstheme="minorHAnsi"/>
                <w:i/>
                <w:color w:val="0000FF"/>
                <w:sz w:val="18"/>
                <w:szCs w:val="18"/>
              </w:rPr>
              <w:t>z Prí</w:t>
            </w:r>
            <w:r w:rsidR="004A5D72" w:rsidRPr="002D4CDB">
              <w:rPr>
                <w:rFonts w:asciiTheme="minorHAnsi" w:hAnsiTheme="minorHAnsi" w:cstheme="minorHAnsi"/>
                <w:i/>
                <w:color w:val="0000FF"/>
                <w:sz w:val="18"/>
                <w:szCs w:val="18"/>
              </w:rPr>
              <w:t>ru</w:t>
            </w:r>
            <w:r w:rsidR="0086757D" w:rsidRPr="002D4CDB">
              <w:rPr>
                <w:rFonts w:asciiTheme="minorHAnsi" w:hAnsiTheme="minorHAnsi" w:cstheme="minorHAnsi"/>
                <w:i/>
                <w:color w:val="0000FF"/>
                <w:sz w:val="18"/>
                <w:szCs w:val="18"/>
              </w:rPr>
              <w:t>čk</w:t>
            </w:r>
            <w:r w:rsidR="004A5D72" w:rsidRPr="002D4CDB">
              <w:rPr>
                <w:rFonts w:asciiTheme="minorHAnsi" w:hAnsiTheme="minorHAnsi" w:cstheme="minorHAnsi"/>
                <w:i/>
                <w:color w:val="0000FF"/>
                <w:sz w:val="18"/>
                <w:szCs w:val="18"/>
              </w:rPr>
              <w:t>y</w:t>
            </w:r>
            <w:r w:rsidR="0086757D" w:rsidRPr="002D4CDB">
              <w:rPr>
                <w:rFonts w:asciiTheme="minorHAnsi" w:hAnsiTheme="minorHAnsi" w:cstheme="minorHAnsi"/>
                <w:i/>
                <w:color w:val="0000FF"/>
                <w:sz w:val="18"/>
                <w:szCs w:val="18"/>
              </w:rPr>
              <w:t xml:space="preserve"> pre žiadateľov o poskytnutie NFP</w:t>
            </w:r>
            <w:r w:rsidRPr="002D4CDB">
              <w:rPr>
                <w:rFonts w:asciiTheme="minorHAnsi" w:hAnsiTheme="minorHAnsi" w:cstheme="minorHAnsi"/>
                <w:i/>
                <w:color w:val="0000FF"/>
                <w:sz w:val="18"/>
                <w:szCs w:val="18"/>
              </w:rPr>
              <w:t>).</w:t>
            </w:r>
          </w:p>
        </w:tc>
        <w:tc>
          <w:tcPr>
            <w:tcW w:w="2126" w:type="dxa"/>
            <w:hideMark/>
          </w:tcPr>
          <w:p w14:paraId="5C908F7D" w14:textId="77777777"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14:paraId="30DDA626" w14:textId="77777777" w:rsidR="00CA3CF5" w:rsidRPr="002D4CDB" w:rsidRDefault="00CA3CF5" w:rsidP="002D4CDB">
            <w:pPr>
              <w:rPr>
                <w:rFonts w:asciiTheme="minorHAnsi" w:hAnsiTheme="minorHAnsi" w:cstheme="minorHAnsi"/>
                <w:sz w:val="18"/>
                <w:szCs w:val="18"/>
              </w:rPr>
            </w:pPr>
          </w:p>
        </w:tc>
        <w:tc>
          <w:tcPr>
            <w:tcW w:w="2234" w:type="dxa"/>
            <w:hideMark/>
          </w:tcPr>
          <w:p w14:paraId="423BBD52" w14:textId="77777777"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14:paraId="08DAD181" w14:textId="77777777" w:rsidR="00570367" w:rsidRPr="002D4CDB" w:rsidRDefault="00570367" w:rsidP="002D4CDB">
            <w:pPr>
              <w:rPr>
                <w:rFonts w:asciiTheme="minorHAnsi" w:hAnsiTheme="minorHAnsi" w:cstheme="minorHAnsi"/>
                <w:sz w:val="18"/>
                <w:szCs w:val="18"/>
              </w:rPr>
            </w:pPr>
          </w:p>
        </w:tc>
      </w:tr>
      <w:tr w:rsidR="00570367" w:rsidRPr="002D4CDB" w14:paraId="16969EFA" w14:textId="77777777" w:rsidTr="00081410">
        <w:trPr>
          <w:trHeight w:val="328"/>
        </w:trPr>
        <w:tc>
          <w:tcPr>
            <w:tcW w:w="4928" w:type="dxa"/>
            <w:gridSpan w:val="3"/>
            <w:shd w:val="clear" w:color="auto" w:fill="E5DFEC" w:themeFill="accent4" w:themeFillTint="33"/>
          </w:tcPr>
          <w:p w14:paraId="23B1F72E" w14:textId="77777777"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14:paraId="7D645FEC" w14:textId="77777777"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14:paraId="0EC0D421" w14:textId="77777777" w:rsidR="00570367" w:rsidRPr="002D4CDB" w:rsidRDefault="00570367" w:rsidP="002D4CDB">
            <w:pPr>
              <w:rPr>
                <w:rFonts w:asciiTheme="minorHAnsi" w:hAnsiTheme="minorHAnsi" w:cstheme="minorHAnsi"/>
              </w:rPr>
            </w:pPr>
          </w:p>
        </w:tc>
      </w:tr>
      <w:tr w:rsidR="00570367" w:rsidRPr="002D4CDB" w14:paraId="59B70F1D" w14:textId="77777777" w:rsidTr="00081410">
        <w:trPr>
          <w:trHeight w:val="712"/>
        </w:trPr>
        <w:tc>
          <w:tcPr>
            <w:tcW w:w="4928" w:type="dxa"/>
            <w:gridSpan w:val="3"/>
          </w:tcPr>
          <w:p w14:paraId="2B5D9E02" w14:textId="77777777"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14:paraId="41838D9D"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14:paraId="6EDCA689" w14:textId="77777777"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14:paraId="21EDC231"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14:paraId="393FA559" w14:textId="77777777"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14:paraId="5ECBA5D2" w14:textId="77777777" w:rsidR="00570367" w:rsidRPr="002D4CDB" w:rsidRDefault="00570367">
      <w:pPr>
        <w:rPr>
          <w:rFonts w:asciiTheme="minorHAnsi" w:hAnsiTheme="minorHAnsi" w:cstheme="minorHAnsi"/>
        </w:rPr>
      </w:pPr>
    </w:p>
    <w:p w14:paraId="45A564C5" w14:textId="77777777" w:rsidR="00570367" w:rsidRPr="002D4CDB" w:rsidRDefault="00570367">
      <w:pPr>
        <w:rPr>
          <w:rFonts w:asciiTheme="minorHAnsi" w:hAnsiTheme="minorHAnsi" w:cstheme="minorHAnsi"/>
        </w:rPr>
      </w:pPr>
    </w:p>
    <w:p w14:paraId="7517C097" w14:textId="77777777" w:rsidR="007E285C" w:rsidRPr="002D4CDB" w:rsidRDefault="007E285C">
      <w:pPr>
        <w:rPr>
          <w:rFonts w:asciiTheme="minorHAnsi" w:hAnsiTheme="minorHAnsi" w:cstheme="minorHAnsi"/>
        </w:rPr>
        <w:sectPr w:rsidR="007E285C" w:rsidRPr="002D4CDB" w:rsidSect="005E4C1B">
          <w:headerReference w:type="default" r:id="rId12"/>
          <w:footerReference w:type="default" r:id="rId13"/>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14:paraId="2701E010" w14:textId="77777777" w:rsidTr="002D4CDB">
        <w:trPr>
          <w:trHeight w:val="146"/>
        </w:trPr>
        <w:tc>
          <w:tcPr>
            <w:tcW w:w="13729" w:type="dxa"/>
            <w:shd w:val="clear" w:color="auto" w:fill="0070C0"/>
          </w:tcPr>
          <w:p w14:paraId="2B4457B1" w14:textId="77777777"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14:paraId="77E4FE6F" w14:textId="77777777"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14:paraId="536B059F" w14:textId="77777777" w:rsidTr="003F1257">
        <w:trPr>
          <w:trHeight w:val="630"/>
        </w:trPr>
        <w:tc>
          <w:tcPr>
            <w:tcW w:w="13729" w:type="dxa"/>
          </w:tcPr>
          <w:p w14:paraId="0DFD837B" w14:textId="77777777"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14:paraId="51A9CBF7"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14:paraId="7A02AB1A" w14:textId="77777777"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26B721CA" w14:textId="77777777" w:rsidTr="00187776">
        <w:trPr>
          <w:trHeight w:val="76"/>
        </w:trPr>
        <w:tc>
          <w:tcPr>
            <w:tcW w:w="13729" w:type="dxa"/>
            <w:shd w:val="clear" w:color="auto" w:fill="FFFFFF" w:themeFill="background1"/>
          </w:tcPr>
          <w:p w14:paraId="4BC3844B" w14:textId="77777777" w:rsidR="00B10209" w:rsidRPr="002D4CDB" w:rsidRDefault="00B10209" w:rsidP="001E4B04">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1E4B04">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1E4B04">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14:paraId="177CD405" w14:textId="77777777" w:rsidTr="00187776">
        <w:trPr>
          <w:trHeight w:val="76"/>
        </w:trPr>
        <w:tc>
          <w:tcPr>
            <w:tcW w:w="13729" w:type="dxa"/>
            <w:shd w:val="clear" w:color="auto" w:fill="FFFFFF" w:themeFill="background1"/>
            <w:hideMark/>
          </w:tcPr>
          <w:p w14:paraId="5A98157A" w14:textId="77777777"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14:paraId="37591E77" w14:textId="77777777" w:rsidTr="00187776">
        <w:trPr>
          <w:trHeight w:val="76"/>
        </w:trPr>
        <w:tc>
          <w:tcPr>
            <w:tcW w:w="13729" w:type="dxa"/>
            <w:hideMark/>
          </w:tcPr>
          <w:p w14:paraId="2ADE9078" w14:textId="77777777"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14:paraId="6BED8BE9" w14:textId="77777777" w:rsidTr="00187776">
        <w:trPr>
          <w:trHeight w:val="76"/>
        </w:trPr>
        <w:tc>
          <w:tcPr>
            <w:tcW w:w="13729" w:type="dxa"/>
            <w:hideMark/>
          </w:tcPr>
          <w:p w14:paraId="70F29105" w14:textId="77777777"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BB2349">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č.</w:t>
            </w:r>
            <w:r w:rsidR="00BB2349">
              <w:rPr>
                <w:rFonts w:asciiTheme="minorHAnsi" w:hAnsiTheme="minorHAnsi" w:cstheme="minorHAnsi"/>
                <w:i/>
                <w:color w:val="0000FF"/>
                <w:sz w:val="18"/>
                <w:szCs w:val="18"/>
              </w:rPr>
              <w:t xml:space="preserve"> </w:t>
            </w:r>
            <w:del w:id="5" w:author="21" w:date="2016-03-10T10:57:00Z">
              <w:r w:rsidR="001D2AB4" w:rsidRPr="00687DEE" w:rsidDel="00BB2349">
                <w:rPr>
                  <w:rFonts w:asciiTheme="minorHAnsi" w:hAnsiTheme="minorHAnsi" w:cstheme="minorHAnsi"/>
                  <w:i/>
                  <w:color w:val="0000FF"/>
                  <w:sz w:val="18"/>
                  <w:szCs w:val="18"/>
                </w:rPr>
                <w:delText>6</w:delText>
              </w:r>
            </w:del>
            <w:ins w:id="6" w:author="21" w:date="2016-03-10T10:57:00Z">
              <w:r w:rsidR="00BB2349">
                <w:rPr>
                  <w:rFonts w:asciiTheme="minorHAnsi" w:hAnsiTheme="minorHAnsi" w:cstheme="minorHAnsi"/>
                  <w:i/>
                  <w:color w:val="0000FF"/>
                  <w:sz w:val="18"/>
                  <w:szCs w:val="18"/>
                </w:rPr>
                <w:t>2</w:t>
              </w:r>
            </w:ins>
            <w:r w:rsidR="001D2AB4" w:rsidRPr="00687DEE">
              <w:rPr>
                <w:rFonts w:asciiTheme="minorHAnsi" w:hAnsiTheme="minorHAnsi" w:cstheme="minorHAnsi"/>
                <w:i/>
                <w:color w:val="0000FF"/>
                <w:sz w:val="18"/>
                <w:szCs w:val="18"/>
              </w:rPr>
              <w:t xml:space="preserve"> Príručky pre žiadateľa.</w:t>
            </w:r>
            <w:r w:rsidR="001D2AB4">
              <w:rPr>
                <w:rFonts w:asciiTheme="minorHAnsi" w:hAnsiTheme="minorHAnsi" w:cstheme="minorHAnsi"/>
                <w:i/>
                <w:color w:val="0000FF"/>
                <w:sz w:val="18"/>
                <w:szCs w:val="18"/>
              </w:rPr>
              <w:t>)</w:t>
            </w:r>
          </w:p>
          <w:p w14:paraId="24B26C32" w14:textId="77777777" w:rsidR="00B34CEF" w:rsidRPr="002D4CDB" w:rsidRDefault="00B34CEF" w:rsidP="006118BF">
            <w:pPr>
              <w:rPr>
                <w:rFonts w:asciiTheme="minorHAnsi" w:hAnsiTheme="minorHAnsi" w:cstheme="minorHAnsi"/>
                <w:bCs/>
              </w:rPr>
            </w:pPr>
          </w:p>
        </w:tc>
      </w:tr>
      <w:tr w:rsidR="007E285C" w:rsidRPr="002D4CDB" w14:paraId="65ACD29E" w14:textId="77777777" w:rsidTr="00187776">
        <w:trPr>
          <w:trHeight w:val="76"/>
        </w:trPr>
        <w:tc>
          <w:tcPr>
            <w:tcW w:w="13729" w:type="dxa"/>
            <w:hideMark/>
          </w:tcPr>
          <w:p w14:paraId="131D4A01"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14:paraId="7D288271" w14:textId="77777777" w:rsidTr="00187776">
        <w:trPr>
          <w:trHeight w:val="76"/>
        </w:trPr>
        <w:tc>
          <w:tcPr>
            <w:tcW w:w="13729" w:type="dxa"/>
            <w:hideMark/>
          </w:tcPr>
          <w:p w14:paraId="3218D177" w14:textId="77777777"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14:paraId="0F4CEA67" w14:textId="77777777" w:rsidTr="00187776">
        <w:trPr>
          <w:trHeight w:val="76"/>
        </w:trPr>
        <w:tc>
          <w:tcPr>
            <w:tcW w:w="13729" w:type="dxa"/>
            <w:hideMark/>
          </w:tcPr>
          <w:p w14:paraId="16211C71" w14:textId="77777777"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14:paraId="05A73F33" w14:textId="77777777" w:rsidTr="00187776">
        <w:trPr>
          <w:trHeight w:val="76"/>
        </w:trPr>
        <w:tc>
          <w:tcPr>
            <w:tcW w:w="13729" w:type="dxa"/>
          </w:tcPr>
          <w:p w14:paraId="14C9329C" w14:textId="77777777" w:rsidR="00187776" w:rsidRPr="002D4CDB" w:rsidDel="00187776" w:rsidRDefault="00187776" w:rsidP="00187776">
            <w:pPr>
              <w:rPr>
                <w:rFonts w:asciiTheme="minorHAnsi" w:hAnsiTheme="minorHAnsi" w:cstheme="minorHAnsi"/>
                <w:b/>
                <w:bCs/>
              </w:rPr>
            </w:pPr>
          </w:p>
        </w:tc>
      </w:tr>
    </w:tbl>
    <w:p w14:paraId="7C3047AA" w14:textId="77777777"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14:paraId="4A7D8541" w14:textId="77777777" w:rsidTr="008A4F7E">
        <w:trPr>
          <w:trHeight w:val="607"/>
        </w:trPr>
        <w:tc>
          <w:tcPr>
            <w:tcW w:w="13729" w:type="dxa"/>
            <w:gridSpan w:val="6"/>
            <w:shd w:val="clear" w:color="auto" w:fill="0070C0"/>
          </w:tcPr>
          <w:p w14:paraId="633A312D" w14:textId="77777777"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14:paraId="328678C4" w14:textId="77777777" w:rsidTr="00BE657D">
        <w:trPr>
          <w:trHeight w:val="288"/>
        </w:trPr>
        <w:tc>
          <w:tcPr>
            <w:tcW w:w="13729" w:type="dxa"/>
            <w:gridSpan w:val="6"/>
            <w:shd w:val="clear" w:color="auto" w:fill="auto"/>
          </w:tcPr>
          <w:p w14:paraId="4C6DFCC2" w14:textId="77777777"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14:paraId="4527A39C" w14:textId="77777777" w:rsidTr="00F13119">
        <w:trPr>
          <w:trHeight w:val="76"/>
        </w:trPr>
        <w:tc>
          <w:tcPr>
            <w:tcW w:w="1240" w:type="dxa"/>
          </w:tcPr>
          <w:p w14:paraId="6BD3CC52"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14:paraId="37524CD1"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14:paraId="6B59BE79"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14:paraId="6CED0BE9" w14:textId="77777777"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14:paraId="5CEECF78"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14:paraId="509A291A" w14:textId="77777777"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14:paraId="73D61A15" w14:textId="77777777" w:rsidTr="00F13119">
        <w:trPr>
          <w:trHeight w:val="76"/>
        </w:trPr>
        <w:tc>
          <w:tcPr>
            <w:tcW w:w="1240" w:type="dxa"/>
          </w:tcPr>
          <w:p w14:paraId="1CBC775C" w14:textId="77777777"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14:paraId="053BB62E"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EC8A733"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52C33AF9" w14:textId="77777777"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14:paraId="26BA4E6E"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14:paraId="545FA1FC" w14:textId="77777777"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14:paraId="77B39A27" w14:textId="77777777" w:rsidR="00B10209" w:rsidRPr="002D4CDB" w:rsidRDefault="00B10209" w:rsidP="00D03613">
      <w:pPr>
        <w:tabs>
          <w:tab w:val="left" w:pos="180"/>
        </w:tabs>
        <w:rPr>
          <w:rFonts w:asciiTheme="minorHAnsi" w:hAnsiTheme="minorHAnsi" w:cstheme="minorHAnsi"/>
        </w:rPr>
      </w:pPr>
    </w:p>
    <w:p w14:paraId="402DB431" w14:textId="77777777" w:rsidR="00D36A28" w:rsidRPr="002D4CDB" w:rsidRDefault="00D36A28" w:rsidP="00D03613">
      <w:pPr>
        <w:tabs>
          <w:tab w:val="left" w:pos="180"/>
        </w:tabs>
        <w:rPr>
          <w:rFonts w:asciiTheme="minorHAnsi" w:hAnsiTheme="minorHAnsi" w:cstheme="minorHAnsi"/>
        </w:rPr>
      </w:pPr>
    </w:p>
    <w:p w14:paraId="3466968A" w14:textId="77777777" w:rsidR="00D36A28" w:rsidRPr="002D4CDB" w:rsidRDefault="00D36A28" w:rsidP="00D03613">
      <w:pPr>
        <w:tabs>
          <w:tab w:val="left" w:pos="180"/>
        </w:tabs>
        <w:rPr>
          <w:rFonts w:asciiTheme="minorHAnsi" w:hAnsiTheme="minorHAnsi" w:cstheme="minorHAnsi"/>
        </w:rPr>
      </w:pPr>
    </w:p>
    <w:p w14:paraId="5EAA04B2" w14:textId="77777777" w:rsidR="00D36A28" w:rsidRPr="002D4CDB" w:rsidRDefault="00D36A28" w:rsidP="00D03613">
      <w:pPr>
        <w:tabs>
          <w:tab w:val="left" w:pos="180"/>
        </w:tabs>
        <w:rPr>
          <w:rFonts w:asciiTheme="minorHAnsi" w:hAnsiTheme="minorHAnsi" w:cstheme="minorHAnsi"/>
        </w:rPr>
      </w:pPr>
    </w:p>
    <w:p w14:paraId="3B831554" w14:textId="77777777"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14:paraId="64538E04" w14:textId="77777777" w:rsidTr="002D4CDB">
        <w:trPr>
          <w:trHeight w:val="330"/>
        </w:trPr>
        <w:tc>
          <w:tcPr>
            <w:tcW w:w="14142" w:type="dxa"/>
            <w:gridSpan w:val="2"/>
            <w:shd w:val="clear" w:color="auto" w:fill="0070C0"/>
            <w:hideMark/>
          </w:tcPr>
          <w:p w14:paraId="2ED60A3D" w14:textId="77777777"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14:paraId="7732E602" w14:textId="77777777" w:rsidTr="008A293F">
        <w:trPr>
          <w:trHeight w:val="630"/>
        </w:trPr>
        <w:tc>
          <w:tcPr>
            <w:tcW w:w="14142" w:type="dxa"/>
            <w:gridSpan w:val="2"/>
          </w:tcPr>
          <w:p w14:paraId="747C10B5" w14:textId="77777777"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14:paraId="5699E71D" w14:textId="77777777"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14:paraId="69442B02" w14:textId="77777777"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14:paraId="29D5D375" w14:textId="77777777" w:rsidTr="008A293F">
        <w:trPr>
          <w:trHeight w:val="330"/>
        </w:trPr>
        <w:tc>
          <w:tcPr>
            <w:tcW w:w="14142" w:type="dxa"/>
            <w:gridSpan w:val="2"/>
            <w:shd w:val="clear" w:color="auto" w:fill="CCC0D9" w:themeFill="accent4" w:themeFillTint="66"/>
            <w:hideMark/>
          </w:tcPr>
          <w:p w14:paraId="76AEC559"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14:paraId="153A819E" w14:textId="77777777" w:rsidTr="008A293F">
        <w:trPr>
          <w:trHeight w:val="304"/>
        </w:trPr>
        <w:tc>
          <w:tcPr>
            <w:tcW w:w="14142" w:type="dxa"/>
            <w:gridSpan w:val="2"/>
            <w:shd w:val="clear" w:color="auto" w:fill="E5DFEC" w:themeFill="accent4" w:themeFillTint="33"/>
            <w:hideMark/>
          </w:tcPr>
          <w:p w14:paraId="0B1DE72E" w14:textId="77777777"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14:paraId="78A94DDB" w14:textId="77777777" w:rsidTr="008A293F">
        <w:trPr>
          <w:trHeight w:val="304"/>
        </w:trPr>
        <w:tc>
          <w:tcPr>
            <w:tcW w:w="14142" w:type="dxa"/>
            <w:gridSpan w:val="2"/>
            <w:shd w:val="clear" w:color="auto" w:fill="FFFFFF" w:themeFill="background1"/>
          </w:tcPr>
          <w:p w14:paraId="008B3CD4" w14:textId="77777777" w:rsidR="00484EC7" w:rsidRPr="002D4CDB" w:rsidRDefault="00484EC7" w:rsidP="009D08D3">
            <w:pPr>
              <w:tabs>
                <w:tab w:val="left" w:pos="2893"/>
              </w:tabs>
              <w:rPr>
                <w:rFonts w:asciiTheme="minorHAnsi" w:hAnsiTheme="minorHAnsi" w:cstheme="minorHAnsi"/>
                <w:b/>
                <w:bCs/>
              </w:rPr>
            </w:pPr>
          </w:p>
        </w:tc>
      </w:tr>
      <w:tr w:rsidR="00D36A28" w:rsidRPr="002D4CDB" w14:paraId="68D8B75C" w14:textId="77777777" w:rsidTr="008A293F">
        <w:trPr>
          <w:trHeight w:val="277"/>
        </w:trPr>
        <w:tc>
          <w:tcPr>
            <w:tcW w:w="4102" w:type="dxa"/>
            <w:shd w:val="clear" w:color="auto" w:fill="E5DFEC" w:themeFill="accent4" w:themeFillTint="33"/>
          </w:tcPr>
          <w:p w14:paraId="121CB749" w14:textId="77777777"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14:paraId="72B019BF" w14:textId="77777777"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14:paraId="15FB520E" w14:textId="77777777" w:rsidTr="008A293F">
        <w:trPr>
          <w:trHeight w:val="326"/>
        </w:trPr>
        <w:tc>
          <w:tcPr>
            <w:tcW w:w="4102" w:type="dxa"/>
            <w:shd w:val="clear" w:color="auto" w:fill="FFFFFF" w:themeFill="background1"/>
          </w:tcPr>
          <w:p w14:paraId="5CFF31BE" w14:textId="77777777" w:rsidR="008B46A9" w:rsidRPr="002D4CDB" w:rsidRDefault="008B46A9" w:rsidP="009D08D3">
            <w:pPr>
              <w:rPr>
                <w:rFonts w:asciiTheme="minorHAnsi" w:hAnsiTheme="minorHAnsi" w:cstheme="minorHAnsi"/>
                <w:b/>
                <w:bCs/>
              </w:rPr>
            </w:pPr>
          </w:p>
        </w:tc>
        <w:tc>
          <w:tcPr>
            <w:tcW w:w="10040" w:type="dxa"/>
            <w:shd w:val="clear" w:color="auto" w:fill="FFFFFF" w:themeFill="background1"/>
          </w:tcPr>
          <w:p w14:paraId="45242063" w14:textId="77777777" w:rsidR="008B46A9" w:rsidRPr="002D4CDB" w:rsidRDefault="008B46A9" w:rsidP="00187776">
            <w:pPr>
              <w:jc w:val="left"/>
              <w:rPr>
                <w:rFonts w:asciiTheme="minorHAnsi" w:hAnsiTheme="minorHAnsi" w:cstheme="minorHAnsi"/>
                <w:b/>
                <w:bCs/>
              </w:rPr>
            </w:pPr>
          </w:p>
        </w:tc>
      </w:tr>
      <w:tr w:rsidR="00D36A28" w:rsidRPr="002D4CDB" w14:paraId="6C2A20B4" w14:textId="77777777" w:rsidTr="008A293F">
        <w:trPr>
          <w:trHeight w:val="254"/>
        </w:trPr>
        <w:tc>
          <w:tcPr>
            <w:tcW w:w="4102" w:type="dxa"/>
            <w:shd w:val="clear" w:color="auto" w:fill="E5DFEC" w:themeFill="accent4" w:themeFillTint="33"/>
          </w:tcPr>
          <w:p w14:paraId="65879FA0" w14:textId="77777777"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1F03B457" w14:textId="77777777"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01F369E6" w14:textId="77777777" w:rsidTr="008A293F">
        <w:trPr>
          <w:trHeight w:val="1065"/>
        </w:trPr>
        <w:tc>
          <w:tcPr>
            <w:tcW w:w="4102" w:type="dxa"/>
            <w:shd w:val="clear" w:color="auto" w:fill="FFFFFF" w:themeFill="background1"/>
          </w:tcPr>
          <w:p w14:paraId="273594F3"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14:paraId="4D9FF5FC" w14:textId="77777777"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14:paraId="0CAC97DF" w14:textId="77777777"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14:paraId="544AF8E3" w14:textId="77777777"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14:paraId="5B3B031E" w14:textId="77777777" w:rsidR="008B46A9" w:rsidRPr="002D4CDB" w:rsidRDefault="008B46A9" w:rsidP="00D36A28">
            <w:pPr>
              <w:jc w:val="left"/>
              <w:rPr>
                <w:rFonts w:asciiTheme="minorHAnsi" w:hAnsiTheme="minorHAnsi" w:cstheme="minorHAnsi"/>
                <w:b/>
                <w:bCs/>
              </w:rPr>
            </w:pPr>
          </w:p>
        </w:tc>
      </w:tr>
      <w:tr w:rsidR="00B10209" w:rsidRPr="002D4CDB" w14:paraId="0D048DCD" w14:textId="77777777" w:rsidTr="008A293F">
        <w:trPr>
          <w:trHeight w:val="330"/>
        </w:trPr>
        <w:tc>
          <w:tcPr>
            <w:tcW w:w="14142" w:type="dxa"/>
            <w:gridSpan w:val="2"/>
            <w:shd w:val="clear" w:color="auto" w:fill="CCC0D9" w:themeFill="accent4" w:themeFillTint="66"/>
            <w:hideMark/>
          </w:tcPr>
          <w:p w14:paraId="7232416B" w14:textId="77777777"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14:paraId="1087CCB7" w14:textId="77777777" w:rsidTr="008A293F">
        <w:trPr>
          <w:trHeight w:val="340"/>
        </w:trPr>
        <w:tc>
          <w:tcPr>
            <w:tcW w:w="4102" w:type="dxa"/>
            <w:shd w:val="clear" w:color="auto" w:fill="E5DFEC" w:themeFill="accent4" w:themeFillTint="33"/>
            <w:hideMark/>
          </w:tcPr>
          <w:p w14:paraId="02C0B97C" w14:textId="77777777"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14:paraId="36986C84" w14:textId="77777777"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14:paraId="6EE5B6C4" w14:textId="77777777" w:rsidTr="008A293F">
        <w:trPr>
          <w:trHeight w:val="340"/>
        </w:trPr>
        <w:tc>
          <w:tcPr>
            <w:tcW w:w="4102" w:type="dxa"/>
            <w:shd w:val="clear" w:color="auto" w:fill="FFFFFF" w:themeFill="background1"/>
          </w:tcPr>
          <w:p w14:paraId="44C53AE8" w14:textId="77777777"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14:paraId="5D71B97C" w14:textId="77777777" w:rsidR="006A1986" w:rsidRPr="002D4CDB" w:rsidRDefault="006A1986" w:rsidP="006A61FE">
            <w:pPr>
              <w:jc w:val="left"/>
              <w:rPr>
                <w:rFonts w:asciiTheme="minorHAnsi" w:hAnsiTheme="minorHAnsi" w:cstheme="minorHAnsi"/>
                <w:b/>
                <w:bCs/>
              </w:rPr>
            </w:pPr>
          </w:p>
        </w:tc>
      </w:tr>
      <w:tr w:rsidR="00D36A28" w:rsidRPr="002D4CDB" w14:paraId="5FF079F2" w14:textId="77777777" w:rsidTr="008A293F">
        <w:trPr>
          <w:trHeight w:val="266"/>
        </w:trPr>
        <w:tc>
          <w:tcPr>
            <w:tcW w:w="4102" w:type="dxa"/>
            <w:shd w:val="clear" w:color="auto" w:fill="E5DFEC" w:themeFill="accent4" w:themeFillTint="33"/>
          </w:tcPr>
          <w:p w14:paraId="7DA16C8B" w14:textId="77777777"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14:paraId="34CE0DB4" w14:textId="77777777"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14:paraId="79811201" w14:textId="77777777" w:rsidTr="008A293F">
        <w:trPr>
          <w:trHeight w:val="1102"/>
        </w:trPr>
        <w:tc>
          <w:tcPr>
            <w:tcW w:w="4102" w:type="dxa"/>
            <w:shd w:val="clear" w:color="auto" w:fill="FFFFFF" w:themeFill="background1"/>
          </w:tcPr>
          <w:p w14:paraId="278324AA"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14:paraId="6D2248E0"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14:paraId="57529F47" w14:textId="77777777"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14:paraId="17B541D5" w14:textId="77777777"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14:paraId="1FAB5675" w14:textId="77777777" w:rsidR="008B46A9" w:rsidRPr="002D4CDB" w:rsidRDefault="008B46A9" w:rsidP="009B1846">
            <w:pPr>
              <w:rPr>
                <w:rFonts w:asciiTheme="minorHAnsi" w:hAnsiTheme="minorHAnsi" w:cstheme="minorHAnsi"/>
                <w:b/>
                <w:bCs/>
              </w:rPr>
            </w:pPr>
          </w:p>
        </w:tc>
        <w:tc>
          <w:tcPr>
            <w:tcW w:w="10040" w:type="dxa"/>
            <w:shd w:val="clear" w:color="auto" w:fill="FFFFFF" w:themeFill="background1"/>
          </w:tcPr>
          <w:p w14:paraId="0B208453" w14:textId="77777777" w:rsidR="008B46A9" w:rsidRPr="002D4CDB" w:rsidRDefault="008B46A9" w:rsidP="00187776">
            <w:pPr>
              <w:rPr>
                <w:rFonts w:asciiTheme="minorHAnsi" w:hAnsiTheme="minorHAnsi" w:cstheme="minorHAnsi"/>
                <w:b/>
                <w:bCs/>
              </w:rPr>
            </w:pPr>
          </w:p>
        </w:tc>
      </w:tr>
      <w:tr w:rsidR="00B10209" w:rsidRPr="002D4CDB" w14:paraId="021FF190" w14:textId="77777777" w:rsidTr="008A293F">
        <w:trPr>
          <w:trHeight w:val="330"/>
        </w:trPr>
        <w:tc>
          <w:tcPr>
            <w:tcW w:w="14142" w:type="dxa"/>
            <w:gridSpan w:val="2"/>
            <w:shd w:val="clear" w:color="auto" w:fill="CCC0D9" w:themeFill="accent4" w:themeFillTint="66"/>
            <w:hideMark/>
          </w:tcPr>
          <w:p w14:paraId="679CB6DC" w14:textId="77777777"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14:paraId="7A452B0C" w14:textId="77777777" w:rsidTr="008A293F">
        <w:trPr>
          <w:trHeight w:val="354"/>
        </w:trPr>
        <w:tc>
          <w:tcPr>
            <w:tcW w:w="4102" w:type="dxa"/>
            <w:shd w:val="clear" w:color="auto" w:fill="E5DFEC" w:themeFill="accent4" w:themeFillTint="33"/>
            <w:hideMark/>
          </w:tcPr>
          <w:p w14:paraId="1E82DA69"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ins w:id="7" w:author="Pečová, Renáta" w:date="2016-02-16T16:07:00Z">
              <w:r w:rsidR="00971880" w:rsidRPr="00A87BF4">
                <w:rPr>
                  <w:rFonts w:asciiTheme="minorHAnsi" w:hAnsiTheme="minorHAnsi" w:cstheme="minorHAnsi"/>
                  <w:color w:val="0000FF"/>
                  <w:sz w:val="18"/>
                  <w:szCs w:val="18"/>
                </w:rPr>
                <w:t xml:space="preserve">- COV </w:t>
              </w:r>
            </w:ins>
            <w:r w:rsidR="00C47274" w:rsidRPr="002D4CDB">
              <w:rPr>
                <w:rFonts w:asciiTheme="minorHAnsi" w:hAnsiTheme="minorHAnsi" w:cstheme="minorHAnsi"/>
                <w:sz w:val="18"/>
                <w:szCs w:val="18"/>
              </w:rPr>
              <w:t>(EUR)</w:t>
            </w:r>
          </w:p>
        </w:tc>
        <w:tc>
          <w:tcPr>
            <w:tcW w:w="10040" w:type="dxa"/>
            <w:hideMark/>
          </w:tcPr>
          <w:p w14:paraId="1D01B15C" w14:textId="77777777" w:rsidR="00971880" w:rsidRDefault="00340992" w:rsidP="00971880">
            <w:pPr>
              <w:rPr>
                <w:ins w:id="8" w:author="Pečová, Renáta" w:date="2016-02-16T16:06:00Z"/>
                <w:rFonts w:asciiTheme="minorHAnsi" w:hAnsiTheme="minorHAnsi" w:cstheme="minorHAnsi"/>
                <w:sz w:val="18"/>
                <w:szCs w:val="18"/>
              </w:rPr>
            </w:pPr>
            <w:r w:rsidRPr="005D0A9B">
              <w:rPr>
                <w:rFonts w:asciiTheme="minorHAnsi" w:hAnsiTheme="minorHAnsi" w:cstheme="minorHAnsi"/>
                <w:sz w:val="18"/>
                <w:szCs w:val="18"/>
              </w:rPr>
              <w:t>Automaticky vyplnené</w:t>
            </w:r>
          </w:p>
          <w:p w14:paraId="64FDDE47" w14:textId="77777777" w:rsidR="00B10209" w:rsidRPr="003A0926" w:rsidRDefault="00971880" w:rsidP="00971880">
            <w:pPr>
              <w:rPr>
                <w:rFonts w:asciiTheme="minorHAnsi" w:hAnsiTheme="minorHAnsi" w:cstheme="minorHAnsi"/>
                <w:highlight w:val="yellow"/>
              </w:rPr>
            </w:pPr>
            <w:ins w:id="9" w:author="Pečová, Renáta" w:date="2016-02-16T16:06:00Z">
              <w:r>
                <w:rPr>
                  <w:rFonts w:asciiTheme="minorHAnsi" w:hAnsiTheme="minorHAnsi"/>
                  <w:i/>
                  <w:color w:val="0000FF"/>
                  <w:sz w:val="18"/>
                  <w:szCs w:val="18"/>
                </w:rPr>
                <w:t>Príklad: 1 000 €</w:t>
              </w:r>
              <w:r w:rsidRPr="00C676FB">
                <w:rPr>
                  <w:rFonts w:asciiTheme="minorHAnsi" w:hAnsiTheme="minorHAnsi"/>
                  <w:i/>
                  <w:color w:val="0000FF"/>
                  <w:sz w:val="18"/>
                  <w:szCs w:val="18"/>
                </w:rPr>
                <w:t xml:space="preserve"> </w:t>
              </w:r>
            </w:ins>
            <w:r w:rsidR="00C551B2" w:rsidRPr="005D0A9B">
              <w:rPr>
                <w:rFonts w:asciiTheme="minorHAnsi" w:hAnsiTheme="minorHAnsi" w:cstheme="minorHAnsi"/>
                <w:sz w:val="18"/>
                <w:szCs w:val="18"/>
              </w:rPr>
              <w:t xml:space="preserve"> </w:t>
            </w:r>
          </w:p>
        </w:tc>
      </w:tr>
      <w:tr w:rsidR="00CD6015" w:rsidRPr="002D4CDB" w14:paraId="37D64761" w14:textId="77777777" w:rsidTr="008A293F">
        <w:trPr>
          <w:trHeight w:val="645"/>
        </w:trPr>
        <w:tc>
          <w:tcPr>
            <w:tcW w:w="4102" w:type="dxa"/>
            <w:shd w:val="clear" w:color="auto" w:fill="E5DFEC" w:themeFill="accent4" w:themeFillTint="33"/>
          </w:tcPr>
          <w:p w14:paraId="4A9162B8" w14:textId="77777777"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ins w:id="10" w:author="Pečová, Renáta" w:date="2016-02-16T16:08:00Z">
              <w:r w:rsidR="00971880" w:rsidRPr="00C676FB">
                <w:rPr>
                  <w:rFonts w:asciiTheme="minorHAnsi" w:hAnsiTheme="minorHAnsi" w:cstheme="minorHAnsi"/>
                  <w:color w:val="0000FF"/>
                  <w:sz w:val="18"/>
                  <w:szCs w:val="18"/>
                </w:rPr>
                <w:t xml:space="preserve">- COVPGP </w:t>
              </w:r>
            </w:ins>
            <w:r w:rsidRPr="002D4CDB">
              <w:rPr>
                <w:rFonts w:asciiTheme="minorHAnsi" w:hAnsiTheme="minorHAnsi" w:cstheme="minorHAnsi"/>
                <w:sz w:val="18"/>
                <w:szCs w:val="18"/>
              </w:rPr>
              <w:t>(EUR)</w:t>
            </w:r>
          </w:p>
        </w:tc>
        <w:tc>
          <w:tcPr>
            <w:tcW w:w="10040" w:type="dxa"/>
            <w:shd w:val="clear" w:color="auto" w:fill="FFFFFF" w:themeFill="background1"/>
          </w:tcPr>
          <w:p w14:paraId="46851452" w14:textId="77777777" w:rsidR="00971880" w:rsidRDefault="00D4101E" w:rsidP="00971880">
            <w:pPr>
              <w:rPr>
                <w:ins w:id="11" w:author="Pečová, Renáta" w:date="2016-02-16T16:06:00Z"/>
                <w:rFonts w:asciiTheme="minorHAnsi" w:hAnsiTheme="minorHAnsi" w:cstheme="minorHAnsi"/>
                <w:sz w:val="18"/>
                <w:szCs w:val="18"/>
              </w:rPr>
            </w:pPr>
            <w:r w:rsidRPr="005D0A9B">
              <w:rPr>
                <w:rFonts w:asciiTheme="minorHAnsi" w:hAnsiTheme="minorHAnsi" w:cstheme="minorHAnsi"/>
                <w:sz w:val="18"/>
                <w:szCs w:val="18"/>
              </w:rPr>
              <w:t xml:space="preserve">Vypĺňa sa výlučne v prípade </w:t>
            </w:r>
            <w:r w:rsidR="00CD6015" w:rsidRPr="005D0A9B">
              <w:rPr>
                <w:rFonts w:asciiTheme="minorHAnsi" w:hAnsiTheme="minorHAnsi" w:cstheme="minorHAnsi"/>
                <w:sz w:val="18"/>
                <w:szCs w:val="18"/>
              </w:rPr>
              <w:t>projektov generujúcich príjem</w:t>
            </w:r>
            <w:r w:rsidRPr="005D0A9B">
              <w:rPr>
                <w:rFonts w:asciiTheme="minorHAnsi" w:hAnsiTheme="minorHAnsi" w:cstheme="minorHAnsi"/>
                <w:sz w:val="18"/>
                <w:szCs w:val="18"/>
              </w:rPr>
              <w:t>, kedy</w:t>
            </w:r>
            <w:r w:rsidR="00CD6015" w:rsidRPr="005D0A9B">
              <w:rPr>
                <w:rFonts w:asciiTheme="minorHAnsi" w:hAnsiTheme="minorHAnsi" w:cstheme="minorHAnsi"/>
                <w:sz w:val="18"/>
                <w:szCs w:val="18"/>
              </w:rPr>
              <w:t xml:space="preserve"> žiadateľ uvedie výšku oprávnených výdavkov na základe výsledkov finančnej analýzy </w:t>
            </w:r>
          </w:p>
          <w:p w14:paraId="7A6961B5" w14:textId="77777777" w:rsidR="00CD6015" w:rsidRPr="005D0A9B" w:rsidRDefault="00971880" w:rsidP="00971880">
            <w:pPr>
              <w:rPr>
                <w:rFonts w:asciiTheme="minorHAnsi" w:hAnsiTheme="minorHAnsi" w:cstheme="minorHAnsi"/>
                <w:sz w:val="18"/>
                <w:szCs w:val="18"/>
              </w:rPr>
            </w:pPr>
            <w:ins w:id="12" w:author="Pečová, Renáta" w:date="2016-02-16T16:06: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r w:rsidRPr="00971880" w:rsidDel="00971880">
                <w:rPr>
                  <w:rFonts w:asciiTheme="minorHAnsi" w:hAnsiTheme="minorHAnsi" w:cstheme="minorHAnsi"/>
                  <w:color w:val="0000FF"/>
                  <w:sz w:val="18"/>
                  <w:szCs w:val="18"/>
                </w:rPr>
                <w:t xml:space="preserve"> </w:t>
              </w:r>
            </w:ins>
          </w:p>
        </w:tc>
      </w:tr>
      <w:tr w:rsidR="00B10209" w:rsidRPr="002D4CDB" w14:paraId="1536CBA7" w14:textId="77777777" w:rsidTr="008A293F">
        <w:trPr>
          <w:trHeight w:val="645"/>
        </w:trPr>
        <w:tc>
          <w:tcPr>
            <w:tcW w:w="4102" w:type="dxa"/>
            <w:shd w:val="clear" w:color="auto" w:fill="E5DFEC" w:themeFill="accent4" w:themeFillTint="33"/>
          </w:tcPr>
          <w:p w14:paraId="327D19FF" w14:textId="77777777"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ins w:id="13" w:author="Pečová, Renáta" w:date="2016-02-16T16:08:00Z">
              <w:r w:rsidR="00971880">
                <w:rPr>
                  <w:rFonts w:asciiTheme="minorHAnsi" w:hAnsiTheme="minorHAnsi" w:cstheme="minorHAnsi"/>
                  <w:sz w:val="18"/>
                  <w:szCs w:val="18"/>
                </w:rPr>
                <w:t> </w:t>
              </w:r>
            </w:ins>
            <w:r w:rsidRPr="002D4CDB">
              <w:rPr>
                <w:rFonts w:asciiTheme="minorHAnsi" w:hAnsiTheme="minorHAnsi" w:cstheme="minorHAnsi"/>
                <w:sz w:val="18"/>
                <w:szCs w:val="18"/>
              </w:rPr>
              <w:t>ŠR</w:t>
            </w:r>
            <w:ins w:id="14" w:author="Pečová, Renáta" w:date="2016-02-16T16:08:00Z">
              <w:r w:rsidR="00971880">
                <w:rPr>
                  <w:rFonts w:asciiTheme="minorHAnsi" w:hAnsiTheme="minorHAnsi" w:cstheme="minorHAnsi"/>
                  <w:sz w:val="18"/>
                  <w:szCs w:val="18"/>
                </w:rPr>
                <w:t xml:space="preserve"> </w:t>
              </w:r>
              <w:r w:rsidR="00971880" w:rsidRPr="00C676FB">
                <w:rPr>
                  <w:rFonts w:asciiTheme="minorHAnsi" w:hAnsiTheme="minorHAnsi" w:cstheme="minorHAnsi"/>
                  <w:color w:val="0000FF"/>
                  <w:sz w:val="18"/>
                  <w:szCs w:val="18"/>
                </w:rPr>
                <w:t>- % NFP</w:t>
              </w:r>
            </w:ins>
            <w:r w:rsidR="00C47274" w:rsidRPr="002D4CDB">
              <w:rPr>
                <w:rFonts w:asciiTheme="minorHAnsi" w:hAnsiTheme="minorHAnsi" w:cstheme="minorHAnsi"/>
                <w:sz w:val="18"/>
                <w:szCs w:val="18"/>
              </w:rPr>
              <w:t xml:space="preserve"> (%)</w:t>
            </w:r>
          </w:p>
        </w:tc>
        <w:tc>
          <w:tcPr>
            <w:tcW w:w="10040" w:type="dxa"/>
          </w:tcPr>
          <w:p w14:paraId="045B299A" w14:textId="77777777" w:rsidR="00B10209" w:rsidRDefault="009D314B">
            <w:pPr>
              <w:rPr>
                <w:ins w:id="15" w:author="Pečová, Renáta" w:date="2016-02-16T16:06:00Z"/>
                <w:rFonts w:asciiTheme="minorHAnsi" w:hAnsiTheme="minorHAnsi" w:cstheme="minorHAnsi"/>
                <w:color w:val="0000FF"/>
                <w:sz w:val="18"/>
                <w:szCs w:val="18"/>
              </w:rPr>
            </w:pPr>
            <w:r w:rsidRPr="005D0A9B">
              <w:rPr>
                <w:rFonts w:asciiTheme="minorHAnsi" w:hAnsiTheme="minorHAnsi" w:cstheme="minorHAnsi"/>
                <w:sz w:val="18"/>
                <w:szCs w:val="18"/>
              </w:rPr>
              <w:t xml:space="preserve">Žiadateľ uvedie zodpovedajúce % spolufinancovania v súlade s pravidlami Stratégie financovania </w:t>
            </w:r>
            <w:r w:rsidR="00A65F9C" w:rsidRPr="005D0A9B">
              <w:rPr>
                <w:rFonts w:asciiTheme="minorHAnsi" w:hAnsiTheme="minorHAnsi" w:cstheme="minorHAnsi"/>
                <w:sz w:val="18"/>
                <w:szCs w:val="18"/>
              </w:rPr>
              <w:t>EŠIF pre programové obdobie 2014 – 2020</w:t>
            </w:r>
            <w:r w:rsidR="00E966DA" w:rsidRPr="005D0A9B">
              <w:rPr>
                <w:rFonts w:asciiTheme="minorHAnsi" w:hAnsiTheme="minorHAnsi" w:cstheme="minorHAnsi"/>
                <w:sz w:val="18"/>
                <w:szCs w:val="18"/>
              </w:rPr>
              <w:t xml:space="preserve">. </w:t>
            </w:r>
            <w:r w:rsidR="00E966DA" w:rsidRPr="005D0A9B">
              <w:rPr>
                <w:rFonts w:asciiTheme="minorHAnsi" w:hAnsiTheme="minorHAnsi" w:cstheme="minorHAnsi"/>
                <w:color w:val="0000FF"/>
                <w:sz w:val="18"/>
                <w:szCs w:val="18"/>
              </w:rPr>
              <w:t>% spolufinancovania žiadateľ uvedie podľa bodu 1.4 Vyzvania</w:t>
            </w:r>
            <w:r w:rsidR="00C551B2" w:rsidRPr="005D0A9B">
              <w:rPr>
                <w:rFonts w:asciiTheme="minorHAnsi" w:hAnsiTheme="minorHAnsi" w:cstheme="minorHAnsi"/>
                <w:color w:val="0000FF"/>
                <w:sz w:val="18"/>
                <w:szCs w:val="18"/>
              </w:rPr>
              <w:t xml:space="preserve"> = % NFP</w:t>
            </w:r>
            <w:r w:rsidR="00E966DA" w:rsidRPr="005D0A9B">
              <w:rPr>
                <w:rFonts w:asciiTheme="minorHAnsi" w:hAnsiTheme="minorHAnsi" w:cstheme="minorHAnsi"/>
                <w:color w:val="0000FF"/>
                <w:sz w:val="18"/>
                <w:szCs w:val="18"/>
              </w:rPr>
              <w:t>.</w:t>
            </w:r>
          </w:p>
          <w:p w14:paraId="3857A3E1" w14:textId="77777777" w:rsidR="00971880" w:rsidRPr="005D0A9B" w:rsidRDefault="00971880">
            <w:pPr>
              <w:rPr>
                <w:rFonts w:asciiTheme="minorHAnsi" w:hAnsiTheme="minorHAnsi" w:cstheme="minorHAnsi"/>
                <w:sz w:val="18"/>
                <w:szCs w:val="18"/>
              </w:rPr>
            </w:pPr>
            <w:ins w:id="16" w:author="Pečová, Renáta" w:date="2016-02-16T16:07:00Z">
              <w:r>
                <w:rPr>
                  <w:rFonts w:asciiTheme="minorHAnsi" w:hAnsiTheme="minorHAnsi" w:cstheme="minorHAnsi"/>
                  <w:color w:val="0000FF"/>
                  <w:sz w:val="18"/>
                  <w:szCs w:val="18"/>
                </w:rPr>
                <w:t>Príklad: 95%</w:t>
              </w:r>
            </w:ins>
          </w:p>
        </w:tc>
      </w:tr>
      <w:tr w:rsidR="00B10209" w:rsidRPr="002D4CDB" w14:paraId="4909D965" w14:textId="77777777" w:rsidTr="008A293F">
        <w:trPr>
          <w:trHeight w:val="645"/>
        </w:trPr>
        <w:tc>
          <w:tcPr>
            <w:tcW w:w="4102" w:type="dxa"/>
            <w:shd w:val="clear" w:color="auto" w:fill="E5DFEC" w:themeFill="accent4" w:themeFillTint="33"/>
            <w:hideMark/>
          </w:tcPr>
          <w:p w14:paraId="722F8222"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14:paraId="23A04299" w14:textId="77777777" w:rsidR="00B10209" w:rsidRDefault="00B10209" w:rsidP="00187776">
            <w:pPr>
              <w:rPr>
                <w:ins w:id="17" w:author="Pečová, Renáta" w:date="2016-02-16T16:0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56279EF4" w14:textId="77777777" w:rsidR="00971880" w:rsidRPr="002D4CDB" w:rsidRDefault="00971880" w:rsidP="00187776">
            <w:pPr>
              <w:rPr>
                <w:rFonts w:asciiTheme="minorHAnsi" w:hAnsiTheme="minorHAnsi" w:cstheme="minorHAnsi"/>
              </w:rPr>
            </w:pPr>
            <w:ins w:id="18" w:author="Pečová, Renáta" w:date="2016-02-16T16:07:00Z">
              <w:r>
                <w:rPr>
                  <w:rFonts w:asciiTheme="minorHAnsi" w:hAnsiTheme="minorHAnsi" w:cstheme="minorHAnsi"/>
                  <w:sz w:val="18"/>
                  <w:szCs w:val="18"/>
                </w:rPr>
                <w:t>Príklad: 950 €</w:t>
              </w:r>
            </w:ins>
          </w:p>
        </w:tc>
      </w:tr>
      <w:tr w:rsidR="00B10209" w:rsidRPr="002D4CDB" w14:paraId="1DDD1D07" w14:textId="77777777" w:rsidTr="008A293F">
        <w:trPr>
          <w:trHeight w:val="645"/>
        </w:trPr>
        <w:tc>
          <w:tcPr>
            <w:tcW w:w="4102" w:type="dxa"/>
            <w:shd w:val="clear" w:color="auto" w:fill="E5DFEC" w:themeFill="accent4" w:themeFillTint="33"/>
            <w:hideMark/>
          </w:tcPr>
          <w:p w14:paraId="19E5E0F8" w14:textId="77777777"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9" w:author="Pečová, Renáta" w:date="2016-02-16T16:08:00Z">
              <w:r w:rsidR="000A019A">
                <w:rPr>
                  <w:rFonts w:asciiTheme="minorHAnsi" w:hAnsiTheme="minorHAnsi" w:cstheme="minorHAnsi"/>
                  <w:sz w:val="18"/>
                  <w:szCs w:val="18"/>
                </w:rPr>
                <w:t xml:space="preserve"> </w:t>
              </w:r>
              <w:r w:rsidR="000A019A" w:rsidRPr="00C676FB">
                <w:rPr>
                  <w:rFonts w:asciiTheme="minorHAnsi" w:hAnsiTheme="minorHAnsi" w:cstheme="minorHAnsi"/>
                  <w:color w:val="0000FF"/>
                  <w:sz w:val="18"/>
                  <w:szCs w:val="18"/>
                </w:rPr>
                <w:t xml:space="preserve">– VZ  </w:t>
              </w:r>
            </w:ins>
            <w:r w:rsidR="00C47274" w:rsidRPr="002D4CDB">
              <w:rPr>
                <w:rFonts w:asciiTheme="minorHAnsi" w:hAnsiTheme="minorHAnsi" w:cstheme="minorHAnsi"/>
                <w:sz w:val="18"/>
                <w:szCs w:val="18"/>
              </w:rPr>
              <w:t>(EUR)</w:t>
            </w:r>
          </w:p>
        </w:tc>
        <w:tc>
          <w:tcPr>
            <w:tcW w:w="10040" w:type="dxa"/>
            <w:hideMark/>
          </w:tcPr>
          <w:p w14:paraId="22F44570" w14:textId="77777777" w:rsidR="00B10209" w:rsidRDefault="00B10209" w:rsidP="00187776">
            <w:pPr>
              <w:rPr>
                <w:ins w:id="20" w:author="Pečová, Renáta" w:date="2016-02-16T16:07: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14:paraId="1018AE23" w14:textId="77777777" w:rsidR="00971880" w:rsidRPr="002D4CDB" w:rsidRDefault="00971880" w:rsidP="00187776">
            <w:pPr>
              <w:rPr>
                <w:rFonts w:asciiTheme="minorHAnsi" w:hAnsiTheme="minorHAnsi" w:cstheme="minorHAnsi"/>
              </w:rPr>
            </w:pPr>
            <w:ins w:id="21" w:author="Pečová, Renáta" w:date="2016-02-16T16:07:00Z">
              <w:r>
                <w:rPr>
                  <w:rFonts w:asciiTheme="minorHAnsi" w:hAnsiTheme="minorHAnsi" w:cstheme="minorHAnsi"/>
                  <w:sz w:val="18"/>
                  <w:szCs w:val="18"/>
                </w:rPr>
                <w:t>Príklad: 50 €</w:t>
              </w:r>
            </w:ins>
          </w:p>
        </w:tc>
      </w:tr>
    </w:tbl>
    <w:p w14:paraId="46AF64BE" w14:textId="77777777" w:rsidR="00484EC7" w:rsidRDefault="00484EC7" w:rsidP="00F00752">
      <w:pPr>
        <w:rPr>
          <w:ins w:id="22" w:author="Pečová, Renáta" w:date="2016-02-16T16:04:00Z"/>
          <w:rFonts w:asciiTheme="minorHAnsi" w:hAnsiTheme="minorHAnsi" w:cstheme="minorHAnsi"/>
        </w:rPr>
      </w:pPr>
    </w:p>
    <w:p w14:paraId="51B8A6A3" w14:textId="77777777" w:rsidR="00971880" w:rsidRPr="00C676FB" w:rsidRDefault="00971880" w:rsidP="00971880">
      <w:pPr>
        <w:rPr>
          <w:ins w:id="23" w:author="Pečová, Renáta" w:date="2016-02-16T16:05:00Z"/>
          <w:rFonts w:cs="Times New Roman"/>
          <w:i/>
          <w:color w:val="0000FF"/>
          <w:sz w:val="18"/>
          <w:szCs w:val="18"/>
          <w:u w:val="single"/>
        </w:rPr>
      </w:pPr>
      <w:ins w:id="24" w:author="Pečová, Renáta" w:date="2016-02-16T16:05:00Z">
        <w:r w:rsidRPr="00C676FB">
          <w:rPr>
            <w:rFonts w:cs="Times New Roman"/>
            <w:i/>
            <w:color w:val="0000FF"/>
            <w:sz w:val="18"/>
            <w:szCs w:val="18"/>
            <w:u w:val="single"/>
          </w:rPr>
          <w:t>V OPII sa  používajú nasledovné výrazy a skratky:</w:t>
        </w:r>
      </w:ins>
    </w:p>
    <w:p w14:paraId="33DD9E59" w14:textId="77777777" w:rsidR="00971880" w:rsidRPr="00C676FB" w:rsidRDefault="00971880" w:rsidP="00971880">
      <w:pPr>
        <w:spacing w:before="120"/>
        <w:rPr>
          <w:ins w:id="25" w:author="Pečová, Renáta" w:date="2016-02-16T16:05:00Z"/>
          <w:rFonts w:cs="Times New Roman"/>
          <w:i/>
          <w:color w:val="0000FF"/>
          <w:sz w:val="18"/>
          <w:szCs w:val="18"/>
        </w:rPr>
      </w:pPr>
      <w:ins w:id="26" w:author="Pečová, Renáta" w:date="2016-02-16T16:05: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ŽoNFP. </w:t>
        </w:r>
      </w:ins>
    </w:p>
    <w:p w14:paraId="58107BB8" w14:textId="77777777" w:rsidR="00971880" w:rsidRPr="00190051" w:rsidRDefault="00971880" w:rsidP="00971880">
      <w:pPr>
        <w:spacing w:before="120"/>
        <w:rPr>
          <w:ins w:id="27" w:author="Pečová, Renáta" w:date="2016-02-16T16:05:00Z"/>
          <w:rFonts w:cs="Times New Roman"/>
          <w:i/>
          <w:color w:val="0000FF"/>
          <w:sz w:val="18"/>
          <w:szCs w:val="18"/>
        </w:rPr>
      </w:pPr>
      <w:ins w:id="28" w:author="Pečová, Renáta" w:date="2016-02-16T16:05: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190051">
          <w:rPr>
            <w:rFonts w:cs="Times New Roman"/>
            <w:i/>
            <w:color w:val="0000FF"/>
            <w:sz w:val="18"/>
            <w:szCs w:val="18"/>
          </w:rPr>
          <w:t xml:space="preserve"> celkovom objeme NFP je uvedený v kapitole 1.4 konkrétneho vyzvania na predkladanie ŽoNFP. </w:t>
        </w:r>
      </w:ins>
    </w:p>
    <w:p w14:paraId="0B673550" w14:textId="77777777" w:rsidR="00971880" w:rsidRPr="00C76654" w:rsidRDefault="00971880" w:rsidP="00971880">
      <w:pPr>
        <w:spacing w:before="120"/>
        <w:rPr>
          <w:ins w:id="29" w:author="Pečová, Renáta" w:date="2016-02-16T16:05:00Z"/>
          <w:rFonts w:cs="Times New Roman"/>
          <w:i/>
          <w:color w:val="0000FF"/>
          <w:sz w:val="18"/>
          <w:szCs w:val="18"/>
        </w:rPr>
      </w:pPr>
      <w:ins w:id="30" w:author="Pečová, Renáta" w:date="2016-02-16T16:05: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ins>
    </w:p>
    <w:p w14:paraId="1174EE05" w14:textId="77777777" w:rsidR="00971880" w:rsidRPr="00190051" w:rsidRDefault="00971880" w:rsidP="00971880">
      <w:pPr>
        <w:spacing w:before="120"/>
        <w:rPr>
          <w:ins w:id="31" w:author="Pečová, Renáta" w:date="2016-02-16T16:05:00Z"/>
          <w:rFonts w:cs="Times New Roman"/>
          <w:i/>
          <w:color w:val="0000FF"/>
          <w:sz w:val="18"/>
          <w:szCs w:val="18"/>
        </w:rPr>
      </w:pPr>
      <w:ins w:id="32" w:author="Pečová, Renáta" w:date="2016-02-16T16:05:00Z">
        <w:r w:rsidRPr="00190051">
          <w:rPr>
            <w:rFonts w:cs="Times New Roman"/>
            <w:b/>
            <w:i/>
            <w:color w:val="0000FF"/>
            <w:sz w:val="18"/>
            <w:szCs w:val="18"/>
          </w:rPr>
          <w:t>COVPGP</w:t>
        </w:r>
        <w:r w:rsidRPr="00190051">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14:paraId="4DDBF2E2" w14:textId="77777777" w:rsidR="00971880" w:rsidRPr="00190051" w:rsidRDefault="00971880" w:rsidP="00971880">
      <w:pPr>
        <w:spacing w:before="120"/>
        <w:rPr>
          <w:ins w:id="33" w:author="Pečová, Renáta" w:date="2016-02-16T16:05:00Z"/>
          <w:rFonts w:cs="Times New Roman"/>
          <w:i/>
          <w:color w:val="0000FF"/>
          <w:sz w:val="18"/>
          <w:szCs w:val="18"/>
        </w:rPr>
      </w:pPr>
      <w:ins w:id="34" w:author="Pečová, Renáta" w:date="2016-02-16T16:05:00Z">
        <w:r w:rsidRPr="00190051">
          <w:rPr>
            <w:rFonts w:cs="Times New Roman"/>
            <w:b/>
            <w:i/>
            <w:color w:val="0000FF"/>
            <w:sz w:val="18"/>
            <w:szCs w:val="18"/>
          </w:rPr>
          <w:t>OV</w:t>
        </w:r>
        <w:r w:rsidRPr="00190051">
          <w:rPr>
            <w:rFonts w:cs="Times New Roman"/>
            <w:i/>
            <w:color w:val="0000FF"/>
            <w:sz w:val="18"/>
            <w:szCs w:val="18"/>
          </w:rPr>
          <w:t>- oprávnené výdavky. Časť oprávnených výdavkov prislúchajúcich na realizáciu aktivity alebo skupiny výdavkov z COV.</w:t>
        </w:r>
      </w:ins>
    </w:p>
    <w:p w14:paraId="0A01A35E" w14:textId="77777777" w:rsidR="00971880" w:rsidRPr="00190051" w:rsidRDefault="00971880" w:rsidP="00971880">
      <w:pPr>
        <w:spacing w:before="120"/>
        <w:rPr>
          <w:ins w:id="35" w:author="Pečová, Renáta" w:date="2016-02-16T16:05:00Z"/>
          <w:rFonts w:cs="Times New Roman"/>
          <w:i/>
          <w:color w:val="0000FF"/>
          <w:sz w:val="18"/>
          <w:szCs w:val="18"/>
        </w:rPr>
      </w:pPr>
      <w:ins w:id="36" w:author="Pečová, Renáta" w:date="2016-02-16T16:05:00Z">
        <w:r w:rsidRPr="00190051">
          <w:rPr>
            <w:rFonts w:cs="Times New Roman"/>
            <w:b/>
            <w:i/>
            <w:color w:val="0000FF"/>
            <w:sz w:val="18"/>
            <w:szCs w:val="18"/>
          </w:rPr>
          <w:t xml:space="preserve">NV </w:t>
        </w:r>
        <w:r w:rsidRPr="00190051">
          <w:rPr>
            <w:rFonts w:cs="Times New Roman"/>
            <w:i/>
            <w:color w:val="0000FF"/>
            <w:sz w:val="18"/>
            <w:szCs w:val="18"/>
          </w:rPr>
          <w:t>– neoprávnené výdavky, napr. DPH ak nie je oprávneným výdavkom.</w:t>
        </w:r>
      </w:ins>
    </w:p>
    <w:p w14:paraId="7BE509C3" w14:textId="77777777" w:rsidR="00971880" w:rsidRPr="00190051" w:rsidRDefault="00971880" w:rsidP="00971880">
      <w:pPr>
        <w:spacing w:before="120"/>
        <w:rPr>
          <w:ins w:id="37" w:author="Pečová, Renáta" w:date="2016-02-16T16:05:00Z"/>
          <w:rFonts w:cs="Times New Roman"/>
          <w:i/>
          <w:color w:val="0000FF"/>
          <w:sz w:val="18"/>
          <w:szCs w:val="18"/>
        </w:rPr>
      </w:pPr>
      <w:ins w:id="38" w:author="Pečová, Renáta" w:date="2016-02-16T16:05:00Z">
        <w:r w:rsidRPr="00190051">
          <w:rPr>
            <w:rFonts w:cs="Times New Roman"/>
            <w:b/>
            <w:i/>
            <w:color w:val="0000FF"/>
            <w:sz w:val="18"/>
            <w:szCs w:val="18"/>
          </w:rPr>
          <w:t>CV</w:t>
        </w:r>
        <w:r w:rsidRPr="00190051">
          <w:rPr>
            <w:rFonts w:cs="Times New Roman"/>
            <w:i/>
            <w:color w:val="0000FF"/>
            <w:sz w:val="18"/>
            <w:szCs w:val="18"/>
          </w:rPr>
          <w:t xml:space="preserve"> – celkové výdavky. CV = COV + NV (ak projekt negeneruje príjem) alebo CV = COVPGP + NV (ak projekt generuje príjem).</w:t>
        </w:r>
      </w:ins>
    </w:p>
    <w:p w14:paraId="1CB47C06" w14:textId="77777777" w:rsidR="00971880" w:rsidRPr="002D4CDB" w:rsidRDefault="00971880"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14:paraId="7630D456" w14:textId="77777777" w:rsidTr="002D4CDB">
        <w:trPr>
          <w:trHeight w:val="330"/>
        </w:trPr>
        <w:tc>
          <w:tcPr>
            <w:tcW w:w="0" w:type="auto"/>
            <w:gridSpan w:val="8"/>
            <w:shd w:val="clear" w:color="auto" w:fill="0070C0"/>
          </w:tcPr>
          <w:p w14:paraId="5306A129" w14:textId="77777777"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14:paraId="40617777" w14:textId="77777777"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14:paraId="50B5AAB7" w14:textId="77777777" w:rsidTr="00BE657D">
        <w:trPr>
          <w:trHeight w:val="330"/>
        </w:trPr>
        <w:tc>
          <w:tcPr>
            <w:tcW w:w="0" w:type="auto"/>
            <w:gridSpan w:val="8"/>
            <w:shd w:val="clear" w:color="auto" w:fill="auto"/>
          </w:tcPr>
          <w:p w14:paraId="4A4EEBB7" w14:textId="77777777"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14:paraId="457CAC62" w14:textId="77777777" w:rsidTr="000806BF">
        <w:trPr>
          <w:trHeight w:val="330"/>
        </w:trPr>
        <w:tc>
          <w:tcPr>
            <w:tcW w:w="0" w:type="auto"/>
            <w:gridSpan w:val="8"/>
            <w:shd w:val="clear" w:color="auto" w:fill="E5DFEC" w:themeFill="accent4" w:themeFillTint="33"/>
          </w:tcPr>
          <w:p w14:paraId="64630326" w14:textId="77777777"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14:paraId="076D0B30" w14:textId="77777777" w:rsidTr="00F00752">
        <w:trPr>
          <w:trHeight w:val="330"/>
        </w:trPr>
        <w:tc>
          <w:tcPr>
            <w:tcW w:w="0" w:type="auto"/>
            <w:gridSpan w:val="8"/>
            <w:shd w:val="clear" w:color="auto" w:fill="FFFFFF" w:themeFill="background1"/>
          </w:tcPr>
          <w:p w14:paraId="5AEE14CD"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14:paraId="7AA0D735" w14:textId="77777777" w:rsidR="008F3D66" w:rsidRPr="002D4CDB" w:rsidRDefault="008F3D66" w:rsidP="00187776">
            <w:pPr>
              <w:rPr>
                <w:rFonts w:asciiTheme="minorHAnsi" w:hAnsiTheme="minorHAnsi" w:cstheme="minorHAnsi"/>
                <w:b/>
                <w:sz w:val="18"/>
                <w:szCs w:val="18"/>
              </w:rPr>
            </w:pPr>
          </w:p>
        </w:tc>
      </w:tr>
      <w:tr w:rsidR="00B107D1" w:rsidRPr="002D4CDB" w14:paraId="6E496D56" w14:textId="77777777" w:rsidTr="000806BF">
        <w:trPr>
          <w:trHeight w:val="330"/>
        </w:trPr>
        <w:tc>
          <w:tcPr>
            <w:tcW w:w="0" w:type="auto"/>
            <w:gridSpan w:val="8"/>
            <w:shd w:val="clear" w:color="auto" w:fill="E5DFEC" w:themeFill="accent4" w:themeFillTint="33"/>
          </w:tcPr>
          <w:p w14:paraId="7D52D885" w14:textId="77777777"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14:paraId="676EA02A" w14:textId="77777777" w:rsidTr="00F00752">
        <w:trPr>
          <w:trHeight w:val="330"/>
        </w:trPr>
        <w:tc>
          <w:tcPr>
            <w:tcW w:w="0" w:type="auto"/>
            <w:gridSpan w:val="8"/>
            <w:shd w:val="clear" w:color="auto" w:fill="FFFFFF" w:themeFill="background1"/>
          </w:tcPr>
          <w:p w14:paraId="11F4625F" w14:textId="77777777"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14:paraId="40368366" w14:textId="77777777" w:rsidTr="000806BF">
        <w:trPr>
          <w:trHeight w:val="330"/>
        </w:trPr>
        <w:tc>
          <w:tcPr>
            <w:tcW w:w="0" w:type="auto"/>
            <w:shd w:val="clear" w:color="auto" w:fill="E5DFEC" w:themeFill="accent4" w:themeFillTint="33"/>
          </w:tcPr>
          <w:p w14:paraId="1A035A4E"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14:paraId="0DAC1D28"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14:paraId="1EE75190"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14:paraId="2B30C679"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14:paraId="093ADC8A"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14:paraId="322B3FAC" w14:textId="77777777"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14:paraId="4017D143" w14:textId="77777777" w:rsidTr="00F00752">
        <w:trPr>
          <w:trHeight w:val="330"/>
        </w:trPr>
        <w:tc>
          <w:tcPr>
            <w:tcW w:w="0" w:type="auto"/>
            <w:shd w:val="clear" w:color="auto" w:fill="FFFFFF" w:themeFill="background1"/>
          </w:tcPr>
          <w:p w14:paraId="065BB8B3"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14:paraId="07C959F0" w14:textId="77777777"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14:paraId="528BF46C" w14:textId="77777777" w:rsidR="008F3D66" w:rsidRPr="002D4CDB" w:rsidRDefault="008F3D66" w:rsidP="004A6D1F">
            <w:pPr>
              <w:rPr>
                <w:rFonts w:asciiTheme="minorHAnsi" w:hAnsiTheme="minorHAnsi" w:cstheme="minorHAnsi"/>
                <w:sz w:val="18"/>
                <w:szCs w:val="18"/>
              </w:rPr>
            </w:pPr>
          </w:p>
          <w:p w14:paraId="5E2CC1D4" w14:textId="77777777"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14:paraId="7614BFBF"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14:paraId="150D0B82"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14:paraId="307F3D4A" w14:textId="77777777"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14:paraId="1C5F092A" w14:textId="77777777" w:rsidR="008F3D66" w:rsidRPr="002D4CDB" w:rsidRDefault="008F3D66" w:rsidP="00187776">
            <w:pPr>
              <w:rPr>
                <w:rFonts w:asciiTheme="minorHAnsi" w:hAnsiTheme="minorHAnsi" w:cstheme="minorHAnsi"/>
                <w:sz w:val="18"/>
                <w:szCs w:val="18"/>
              </w:rPr>
            </w:pPr>
          </w:p>
          <w:p w14:paraId="04EF5C77" w14:textId="77777777"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14:paraId="6DBAEA4A"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14:paraId="36BB0767" w14:textId="77777777"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14:paraId="2C7C6312" w14:textId="77777777" w:rsidTr="000806BF">
        <w:trPr>
          <w:trHeight w:val="330"/>
        </w:trPr>
        <w:tc>
          <w:tcPr>
            <w:tcW w:w="0" w:type="auto"/>
            <w:gridSpan w:val="8"/>
            <w:shd w:val="clear" w:color="auto" w:fill="E5DFEC" w:themeFill="accent4" w:themeFillTint="33"/>
          </w:tcPr>
          <w:p w14:paraId="6CC3BED2" w14:textId="77777777"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14:paraId="5873E3BD" w14:textId="77777777" w:rsidTr="000806BF">
        <w:trPr>
          <w:trHeight w:val="330"/>
        </w:trPr>
        <w:tc>
          <w:tcPr>
            <w:tcW w:w="0" w:type="auto"/>
            <w:gridSpan w:val="5"/>
            <w:shd w:val="clear" w:color="auto" w:fill="E5DFEC" w:themeFill="accent4" w:themeFillTint="33"/>
          </w:tcPr>
          <w:p w14:paraId="3AF168DB"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14:paraId="5A505FB1" w14:textId="77777777"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14:paraId="1AF34D01" w14:textId="77777777" w:rsidTr="000806BF">
        <w:trPr>
          <w:trHeight w:val="330"/>
        </w:trPr>
        <w:tc>
          <w:tcPr>
            <w:tcW w:w="0" w:type="auto"/>
            <w:gridSpan w:val="5"/>
            <w:shd w:val="clear" w:color="auto" w:fill="FFFFFF" w:themeFill="background1"/>
          </w:tcPr>
          <w:p w14:paraId="70F4ACB6" w14:textId="77777777"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14:paraId="7592C743" w14:textId="77777777"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14:paraId="13670E59" w14:textId="77777777" w:rsidTr="000806BF">
        <w:trPr>
          <w:trHeight w:val="330"/>
        </w:trPr>
        <w:tc>
          <w:tcPr>
            <w:tcW w:w="0" w:type="auto"/>
            <w:gridSpan w:val="8"/>
            <w:shd w:val="clear" w:color="auto" w:fill="E5DFEC" w:themeFill="accent4" w:themeFillTint="33"/>
          </w:tcPr>
          <w:p w14:paraId="02DDD5FD" w14:textId="77777777"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14:paraId="16F49152" w14:textId="77777777" w:rsidTr="000806BF">
        <w:trPr>
          <w:trHeight w:val="330"/>
        </w:trPr>
        <w:tc>
          <w:tcPr>
            <w:tcW w:w="0" w:type="auto"/>
            <w:gridSpan w:val="8"/>
            <w:shd w:val="clear" w:color="auto" w:fill="FFFFFF" w:themeFill="background1"/>
          </w:tcPr>
          <w:p w14:paraId="739E3217" w14:textId="77777777"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14:paraId="20B06DDF" w14:textId="77777777" w:rsidTr="000806BF">
        <w:trPr>
          <w:trHeight w:val="425"/>
        </w:trPr>
        <w:tc>
          <w:tcPr>
            <w:tcW w:w="0" w:type="auto"/>
            <w:gridSpan w:val="8"/>
            <w:shd w:val="clear" w:color="auto" w:fill="CCC0D9" w:themeFill="accent4" w:themeFillTint="66"/>
          </w:tcPr>
          <w:p w14:paraId="3F77BF18" w14:textId="77777777"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14:paraId="6FEAE06B" w14:textId="77777777"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14:paraId="13B46CAB" w14:textId="77777777" w:rsidTr="000806BF">
        <w:trPr>
          <w:trHeight w:val="261"/>
        </w:trPr>
        <w:tc>
          <w:tcPr>
            <w:tcW w:w="0" w:type="auto"/>
            <w:gridSpan w:val="8"/>
            <w:shd w:val="clear" w:color="auto" w:fill="E5DFEC" w:themeFill="accent4" w:themeFillTint="33"/>
          </w:tcPr>
          <w:p w14:paraId="2B73C760" w14:textId="77777777"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14:paraId="0BF2C0FB" w14:textId="77777777" w:rsidTr="008A4F7E">
        <w:trPr>
          <w:trHeight w:val="261"/>
        </w:trPr>
        <w:tc>
          <w:tcPr>
            <w:tcW w:w="7338" w:type="dxa"/>
            <w:gridSpan w:val="4"/>
            <w:shd w:val="clear" w:color="auto" w:fill="E5DFEC" w:themeFill="accent4" w:themeFillTint="33"/>
          </w:tcPr>
          <w:p w14:paraId="0BB997D8"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14:paraId="6A02E407"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0C890170" w14:textId="77777777" w:rsidTr="008A4F7E">
        <w:trPr>
          <w:trHeight w:val="261"/>
        </w:trPr>
        <w:tc>
          <w:tcPr>
            <w:tcW w:w="7338" w:type="dxa"/>
            <w:gridSpan w:val="4"/>
          </w:tcPr>
          <w:p w14:paraId="7AE207E4"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14:paraId="4C55A432"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14:paraId="0FFBE364" w14:textId="77777777" w:rsidTr="000806BF">
        <w:trPr>
          <w:trHeight w:val="265"/>
        </w:trPr>
        <w:tc>
          <w:tcPr>
            <w:tcW w:w="0" w:type="auto"/>
            <w:gridSpan w:val="8"/>
            <w:shd w:val="clear" w:color="auto" w:fill="E5DFEC" w:themeFill="accent4" w:themeFillTint="33"/>
          </w:tcPr>
          <w:p w14:paraId="7F08CF0B" w14:textId="77777777"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14:paraId="7FA2570F" w14:textId="77777777" w:rsidTr="000806BF">
        <w:trPr>
          <w:trHeight w:val="265"/>
        </w:trPr>
        <w:tc>
          <w:tcPr>
            <w:tcW w:w="0" w:type="auto"/>
            <w:gridSpan w:val="4"/>
            <w:shd w:val="clear" w:color="auto" w:fill="E5DFEC" w:themeFill="accent4" w:themeFillTint="33"/>
          </w:tcPr>
          <w:p w14:paraId="4D4F39AF"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14:paraId="7364DDEA" w14:textId="77777777"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14:paraId="71194FE6" w14:textId="77777777" w:rsidTr="000806BF">
        <w:trPr>
          <w:trHeight w:val="265"/>
        </w:trPr>
        <w:tc>
          <w:tcPr>
            <w:tcW w:w="0" w:type="auto"/>
            <w:gridSpan w:val="4"/>
            <w:shd w:val="clear" w:color="auto" w:fill="FFFFFF" w:themeFill="background1"/>
          </w:tcPr>
          <w:p w14:paraId="11F2E0CC"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14:paraId="2DA6BFD0" w14:textId="77777777"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14:paraId="731B1360" w14:textId="77777777"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14:paraId="0FAA2B42" w14:textId="77777777" w:rsidTr="002D4CDB">
        <w:trPr>
          <w:trHeight w:val="413"/>
        </w:trPr>
        <w:tc>
          <w:tcPr>
            <w:tcW w:w="0" w:type="auto"/>
            <w:gridSpan w:val="2"/>
            <w:shd w:val="clear" w:color="auto" w:fill="0070C0"/>
          </w:tcPr>
          <w:p w14:paraId="70C34E92" w14:textId="77777777"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14:paraId="6E570942" w14:textId="77777777" w:rsidTr="000806BF">
        <w:trPr>
          <w:trHeight w:val="330"/>
        </w:trPr>
        <w:tc>
          <w:tcPr>
            <w:tcW w:w="0" w:type="auto"/>
            <w:shd w:val="clear" w:color="auto" w:fill="E5DFEC" w:themeFill="accent4" w:themeFillTint="33"/>
            <w:hideMark/>
          </w:tcPr>
          <w:p w14:paraId="0E4A2BF7"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14:paraId="4E8563EB" w14:textId="77777777" w:rsidR="00D12146" w:rsidRPr="002D4CDB" w:rsidRDefault="00D12146" w:rsidP="00187776">
            <w:pPr>
              <w:jc w:val="center"/>
              <w:rPr>
                <w:rFonts w:asciiTheme="minorHAnsi" w:hAnsiTheme="minorHAnsi" w:cstheme="minorHAnsi"/>
                <w:b/>
              </w:rPr>
            </w:pPr>
          </w:p>
        </w:tc>
      </w:tr>
      <w:tr w:rsidR="00D12146" w:rsidRPr="002D4CDB" w14:paraId="76F8F77E" w14:textId="77777777" w:rsidTr="000806BF">
        <w:trPr>
          <w:trHeight w:val="450"/>
        </w:trPr>
        <w:tc>
          <w:tcPr>
            <w:tcW w:w="0" w:type="auto"/>
            <w:shd w:val="clear" w:color="auto" w:fill="E5DFEC" w:themeFill="accent4" w:themeFillTint="33"/>
          </w:tcPr>
          <w:p w14:paraId="1C0B0F7B" w14:textId="77777777"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14:paraId="6F5DA7BD" w14:textId="77777777"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14:paraId="1357030F" w14:textId="77777777" w:rsidTr="000806BF">
        <w:trPr>
          <w:trHeight w:val="444"/>
        </w:trPr>
        <w:tc>
          <w:tcPr>
            <w:tcW w:w="0" w:type="auto"/>
            <w:shd w:val="clear" w:color="auto" w:fill="E5DFEC" w:themeFill="accent4" w:themeFillTint="33"/>
            <w:hideMark/>
          </w:tcPr>
          <w:p w14:paraId="483B8419" w14:textId="77777777"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14:paraId="2E479F81" w14:textId="77777777"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14:paraId="0CBEEB56" w14:textId="77777777"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14:paraId="188F8C4A" w14:textId="77777777" w:rsidTr="000806BF">
        <w:trPr>
          <w:trHeight w:val="425"/>
        </w:trPr>
        <w:tc>
          <w:tcPr>
            <w:tcW w:w="0" w:type="auto"/>
            <w:shd w:val="clear" w:color="auto" w:fill="E5DFEC" w:themeFill="accent4" w:themeFillTint="33"/>
          </w:tcPr>
          <w:p w14:paraId="0C1D0E80" w14:textId="77777777"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14:paraId="51C1F2E1" w14:textId="77777777"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14:paraId="5605B199" w14:textId="77777777"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14:paraId="1C9E5529" w14:textId="77777777" w:rsidTr="008A4F7E">
        <w:trPr>
          <w:trHeight w:val="354"/>
        </w:trPr>
        <w:tc>
          <w:tcPr>
            <w:tcW w:w="14142" w:type="dxa"/>
            <w:gridSpan w:val="3"/>
            <w:shd w:val="clear" w:color="auto" w:fill="0070C0"/>
            <w:hideMark/>
          </w:tcPr>
          <w:p w14:paraId="337B15B2" w14:textId="77777777"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14:paraId="13FC22B6" w14:textId="77777777"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14:paraId="4ACC59D0" w14:textId="77777777" w:rsidR="005D63BB" w:rsidRPr="002D4CDB" w:rsidRDefault="005D63BB" w:rsidP="008D4F9C">
            <w:pPr>
              <w:rPr>
                <w:rFonts w:asciiTheme="minorHAnsi" w:hAnsiTheme="minorHAnsi" w:cstheme="minorHAnsi"/>
                <w:b/>
                <w:bCs/>
                <w:color w:val="FFFFFF" w:themeColor="background1"/>
              </w:rPr>
            </w:pPr>
            <w:r w:rsidRPr="005D63BB">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14:paraId="0BEC896C" w14:textId="77777777" w:rsidTr="008A4F7E">
        <w:trPr>
          <w:trHeight w:val="330"/>
        </w:trPr>
        <w:tc>
          <w:tcPr>
            <w:tcW w:w="6799" w:type="dxa"/>
            <w:gridSpan w:val="2"/>
            <w:shd w:val="clear" w:color="auto" w:fill="E5DFEC" w:themeFill="accent4" w:themeFillTint="33"/>
          </w:tcPr>
          <w:p w14:paraId="0135BC26" w14:textId="77777777"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14:paraId="057F9E67" w14:textId="77777777"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14:paraId="73A7CB02" w14:textId="77777777" w:rsidTr="00606FFB">
        <w:trPr>
          <w:trHeight w:val="330"/>
        </w:trPr>
        <w:tc>
          <w:tcPr>
            <w:tcW w:w="421" w:type="dxa"/>
            <w:vMerge w:val="restart"/>
            <w:hideMark/>
          </w:tcPr>
          <w:p w14:paraId="0C60B575" w14:textId="77777777"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14:paraId="751E0D11" w14:textId="77777777"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14:paraId="1CE84716" w14:textId="77777777"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14:paraId="15FBD111" w14:textId="77777777"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štatutárny orgán žiadateľa</w:t>
            </w:r>
          </w:p>
          <w:p w14:paraId="789023E2" w14:textId="77777777" w:rsidR="001A25E0" w:rsidRDefault="001A25E0" w:rsidP="008D4F9C">
            <w:pPr>
              <w:rPr>
                <w:rFonts w:asciiTheme="minorHAnsi" w:hAnsiTheme="minorHAnsi" w:cstheme="minorHAnsi"/>
                <w:sz w:val="20"/>
                <w:szCs w:val="20"/>
              </w:rPr>
            </w:pPr>
          </w:p>
          <w:p w14:paraId="4CBD8378" w14:textId="77777777"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14:paraId="1D6981DD" w14:textId="77777777"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14:paraId="015ECB78" w14:textId="77777777" w:rsidTr="00E61EA7">
        <w:trPr>
          <w:trHeight w:val="330"/>
        </w:trPr>
        <w:tc>
          <w:tcPr>
            <w:tcW w:w="421" w:type="dxa"/>
            <w:vMerge/>
          </w:tcPr>
          <w:p w14:paraId="0723EFC2" w14:textId="77777777" w:rsidR="00065797" w:rsidRPr="002D4739" w:rsidRDefault="00065797" w:rsidP="008D4F9C">
            <w:pPr>
              <w:rPr>
                <w:rFonts w:asciiTheme="minorHAnsi" w:hAnsiTheme="minorHAnsi" w:cstheme="minorHAnsi"/>
                <w:sz w:val="20"/>
                <w:szCs w:val="20"/>
              </w:rPr>
            </w:pPr>
          </w:p>
        </w:tc>
        <w:tc>
          <w:tcPr>
            <w:tcW w:w="6378" w:type="dxa"/>
            <w:vMerge/>
          </w:tcPr>
          <w:p w14:paraId="08B1ABD7" w14:textId="77777777" w:rsidR="00065797" w:rsidRPr="002D4739" w:rsidRDefault="00065797" w:rsidP="008D4F9C">
            <w:pPr>
              <w:rPr>
                <w:rFonts w:asciiTheme="minorHAnsi" w:eastAsia="Calibri" w:hAnsiTheme="minorHAnsi" w:cs="Times New Roman"/>
                <w:sz w:val="20"/>
                <w:szCs w:val="20"/>
              </w:rPr>
            </w:pPr>
          </w:p>
        </w:tc>
        <w:tc>
          <w:tcPr>
            <w:tcW w:w="7343" w:type="dxa"/>
          </w:tcPr>
          <w:p w14:paraId="2319F9B9" w14:textId="77777777"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14:paraId="368E04E6" w14:textId="77777777"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14:paraId="795ECC9A" w14:textId="77777777" w:rsidTr="008A4F7E">
        <w:trPr>
          <w:trHeight w:val="330"/>
        </w:trPr>
        <w:tc>
          <w:tcPr>
            <w:tcW w:w="421" w:type="dxa"/>
          </w:tcPr>
          <w:p w14:paraId="2CB05AE4" w14:textId="77777777"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14:paraId="049B9B53" w14:textId="77777777"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14:paraId="60A26A7F" w14:textId="77777777"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14:paraId="51DC7A31" w14:textId="77777777"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14:paraId="1248891D" w14:textId="77777777" w:rsidR="001A25E0" w:rsidRDefault="001A25E0" w:rsidP="008D4F9C">
            <w:pPr>
              <w:rPr>
                <w:rFonts w:asciiTheme="minorHAnsi" w:hAnsiTheme="minorHAnsi"/>
                <w:sz w:val="20"/>
                <w:szCs w:val="20"/>
              </w:rPr>
            </w:pPr>
          </w:p>
          <w:p w14:paraId="03C0D2D0"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17642EA9" w14:textId="77777777"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14:paraId="58B73637" w14:textId="77777777" w:rsidTr="008A4F7E">
        <w:trPr>
          <w:trHeight w:val="330"/>
        </w:trPr>
        <w:tc>
          <w:tcPr>
            <w:tcW w:w="421" w:type="dxa"/>
          </w:tcPr>
          <w:p w14:paraId="44DC2D86" w14:textId="77777777"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14:paraId="4DCB5801" w14:textId="77777777"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14:paraId="0CFBEE8A" w14:textId="77777777"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14:paraId="37FAE53F" w14:textId="77777777"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14:paraId="2F3975CF" w14:textId="77777777" w:rsidR="001A25E0" w:rsidRDefault="001A25E0" w:rsidP="008D4F9C">
            <w:pPr>
              <w:rPr>
                <w:rFonts w:asciiTheme="minorHAnsi" w:hAnsiTheme="minorHAnsi" w:cs="Times New Roman"/>
                <w:sz w:val="20"/>
                <w:szCs w:val="20"/>
              </w:rPr>
            </w:pPr>
          </w:p>
          <w:p w14:paraId="4A694A75"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445A568D" w14:textId="77777777"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14:paraId="508CBE55" w14:textId="77777777" w:rsidTr="008A4F7E">
        <w:trPr>
          <w:trHeight w:val="330"/>
        </w:trPr>
        <w:tc>
          <w:tcPr>
            <w:tcW w:w="421" w:type="dxa"/>
          </w:tcPr>
          <w:p w14:paraId="07A7B167" w14:textId="77777777"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14:paraId="474D7297" w14:textId="77777777"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14:paraId="0131F136" w14:textId="77777777"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14:paraId="73FF5CBC" w14:textId="77777777"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14:paraId="26959A60" w14:textId="77777777" w:rsidR="001A25E0" w:rsidRDefault="001A25E0" w:rsidP="008D4F9C">
            <w:pPr>
              <w:rPr>
                <w:rFonts w:asciiTheme="minorHAnsi" w:hAnsiTheme="minorHAnsi" w:cs="Times New Roman"/>
                <w:sz w:val="20"/>
                <w:szCs w:val="20"/>
              </w:rPr>
            </w:pPr>
          </w:p>
          <w:p w14:paraId="5450207A"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0FACCBA" w14:textId="77777777"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14:paraId="77CC2406" w14:textId="77777777" w:rsidTr="008A4F7E">
        <w:trPr>
          <w:trHeight w:val="330"/>
        </w:trPr>
        <w:tc>
          <w:tcPr>
            <w:tcW w:w="421" w:type="dxa"/>
          </w:tcPr>
          <w:p w14:paraId="426E96A6" w14:textId="77777777"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14:paraId="27963AFE" w14:textId="77777777"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14:paraId="4961F033" w14:textId="77777777" w:rsidR="008D4F9C" w:rsidRPr="002D4739" w:rsidRDefault="008D4F9C" w:rsidP="008D4F9C">
            <w:pPr>
              <w:rPr>
                <w:rFonts w:asciiTheme="minorHAnsi" w:hAnsiTheme="minorHAnsi" w:cs="Times New Roman"/>
                <w:sz w:val="20"/>
                <w:szCs w:val="20"/>
              </w:rPr>
            </w:pPr>
          </w:p>
        </w:tc>
        <w:tc>
          <w:tcPr>
            <w:tcW w:w="7343" w:type="dxa"/>
          </w:tcPr>
          <w:p w14:paraId="4D48AAC5" w14:textId="77777777"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14:paraId="4D336FC2" w14:textId="77777777" w:rsidTr="008A4F7E">
        <w:trPr>
          <w:trHeight w:val="330"/>
        </w:trPr>
        <w:tc>
          <w:tcPr>
            <w:tcW w:w="421" w:type="dxa"/>
          </w:tcPr>
          <w:p w14:paraId="6D8EFFED" w14:textId="77777777"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14:paraId="21FD09C8" w14:textId="77777777"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14:paraId="036CF9AE" w14:textId="77777777"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14:paraId="06B32849" w14:textId="77777777"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14:paraId="221D221B" w14:textId="77777777"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14:paraId="52B23861" w14:textId="77777777" w:rsidR="008D4F9C" w:rsidRPr="002D4739" w:rsidRDefault="008D4F9C" w:rsidP="008D4F9C">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14:paraId="1A29C186" w14:textId="77777777" w:rsidR="008D4F9C" w:rsidRDefault="008D4F9C" w:rsidP="001A25E0">
            <w:pPr>
              <w:rPr>
                <w:ins w:id="39" w:author="21" w:date="2016-03-21T16:07:00Z"/>
                <w:rFonts w:asciiTheme="minorHAnsi" w:hAnsiTheme="minorHAnsi"/>
                <w:bCs/>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p>
          <w:p w14:paraId="4EF1F4D1" w14:textId="77777777" w:rsidR="008426F2" w:rsidRDefault="008426F2" w:rsidP="008426F2">
            <w:pPr>
              <w:rPr>
                <w:ins w:id="40" w:author="21" w:date="2016-03-21T16:45:00Z"/>
                <w:rFonts w:asciiTheme="minorHAnsi" w:hAnsiTheme="minorHAnsi"/>
                <w:bCs/>
                <w:sz w:val="20"/>
                <w:szCs w:val="20"/>
              </w:rPr>
            </w:pPr>
            <w:ins w:id="41" w:author="21" w:date="2016-03-21T16:45:00Z">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ins>
          </w:p>
          <w:p w14:paraId="3349C62D" w14:textId="77777777" w:rsidR="008426F2" w:rsidRDefault="008426F2" w:rsidP="008426F2">
            <w:pPr>
              <w:rPr>
                <w:ins w:id="42" w:author="21" w:date="2016-03-21T16:45:00Z"/>
                <w:rFonts w:asciiTheme="minorHAnsi" w:hAnsiTheme="minorHAnsi"/>
                <w:sz w:val="20"/>
                <w:szCs w:val="20"/>
              </w:rPr>
            </w:pPr>
            <w:ins w:id="43" w:author="21" w:date="2016-03-21T16:45:00Z">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ins>
          </w:p>
          <w:p w14:paraId="3044746E" w14:textId="77777777" w:rsidR="00EA5E80" w:rsidRPr="002D4739" w:rsidRDefault="008426F2" w:rsidP="008426F2">
            <w:pPr>
              <w:rPr>
                <w:rFonts w:asciiTheme="minorHAnsi" w:hAnsiTheme="minorHAnsi" w:cs="Times New Roman"/>
                <w:sz w:val="20"/>
                <w:szCs w:val="20"/>
              </w:rPr>
            </w:pPr>
            <w:ins w:id="44" w:author="21" w:date="2016-03-21T16:45:00Z">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ins>
          </w:p>
        </w:tc>
      </w:tr>
      <w:tr w:rsidR="001A25E0" w:rsidRPr="001A25E0" w14:paraId="684E5C44" w14:textId="77777777" w:rsidTr="008A4F7E">
        <w:trPr>
          <w:trHeight w:val="330"/>
        </w:trPr>
        <w:tc>
          <w:tcPr>
            <w:tcW w:w="421" w:type="dxa"/>
          </w:tcPr>
          <w:p w14:paraId="49535079" w14:textId="77777777"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14:paraId="1C431A7C" w14:textId="77777777"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14:paraId="555BC96F" w14:textId="77777777"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14:paraId="3D4B7E9E" w14:textId="77777777"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14:paraId="14453E54" w14:textId="77777777"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14:paraId="3F74E891" w14:textId="77777777"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14:paraId="030AEA88" w14:textId="77777777"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14:paraId="54D40D71" w14:textId="77777777"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14:paraId="66147E12" w14:textId="77777777"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14:paraId="3B355719" w14:textId="77777777" w:rsidR="00C848E1" w:rsidRDefault="00C848E1" w:rsidP="008A4F7E">
            <w:pPr>
              <w:pStyle w:val="Default"/>
              <w:ind w:left="46"/>
              <w:jc w:val="both"/>
              <w:rPr>
                <w:rFonts w:asciiTheme="minorHAnsi" w:hAnsiTheme="minorHAnsi"/>
                <w:color w:val="auto"/>
                <w:sz w:val="20"/>
                <w:szCs w:val="20"/>
              </w:rPr>
            </w:pPr>
          </w:p>
          <w:p w14:paraId="085B3CC4"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F36E726" w14:textId="77777777"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14:paraId="5C176C84" w14:textId="77777777" w:rsidTr="008A4F7E">
        <w:trPr>
          <w:trHeight w:val="330"/>
        </w:trPr>
        <w:tc>
          <w:tcPr>
            <w:tcW w:w="421" w:type="dxa"/>
          </w:tcPr>
          <w:p w14:paraId="21369723"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14:paraId="4650EBE9" w14:textId="77777777"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14:paraId="29772D73" w14:textId="77777777"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14:paraId="761FA15B" w14:textId="77777777" w:rsidTr="008A4F7E">
        <w:trPr>
          <w:trHeight w:val="330"/>
        </w:trPr>
        <w:tc>
          <w:tcPr>
            <w:tcW w:w="421" w:type="dxa"/>
          </w:tcPr>
          <w:p w14:paraId="09AAF8B2"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14:paraId="7F1377FD" w14:textId="77777777"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14:paraId="28EF0F03" w14:textId="77777777"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14:paraId="0F156AEC" w14:textId="77777777" w:rsidTr="008A4F7E">
        <w:trPr>
          <w:trHeight w:val="330"/>
        </w:trPr>
        <w:tc>
          <w:tcPr>
            <w:tcW w:w="421" w:type="dxa"/>
          </w:tcPr>
          <w:p w14:paraId="367E13E6"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14:paraId="1DCE3181" w14:textId="77777777"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14:paraId="0A4DD844" w14:textId="77777777"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14:paraId="676E573B" w14:textId="77777777"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14:paraId="26A882D3" w14:textId="77777777" w:rsidTr="008A4F7E">
        <w:trPr>
          <w:trHeight w:val="330"/>
        </w:trPr>
        <w:tc>
          <w:tcPr>
            <w:tcW w:w="421" w:type="dxa"/>
          </w:tcPr>
          <w:p w14:paraId="43B39635"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14:paraId="5B964B1D" w14:textId="77777777"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14:paraId="2FCC8BE6" w14:textId="77777777" w:rsidR="00B174E0" w:rsidRPr="002D4739" w:rsidRDefault="00B174E0" w:rsidP="008D4F9C">
            <w:pPr>
              <w:rPr>
                <w:rFonts w:asciiTheme="minorHAnsi" w:hAnsiTheme="minorHAnsi" w:cs="Times New Roman"/>
                <w:sz w:val="20"/>
                <w:szCs w:val="20"/>
              </w:rPr>
            </w:pPr>
          </w:p>
        </w:tc>
        <w:tc>
          <w:tcPr>
            <w:tcW w:w="7343" w:type="dxa"/>
          </w:tcPr>
          <w:p w14:paraId="551FD3C4" w14:textId="77777777"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14:paraId="410BDE8B" w14:textId="77777777"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14:paraId="7F655A40" w14:textId="77777777"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 xml:space="preserve">(Cost Benefit Analysis - CBA) (ak relevantné) </w:t>
            </w:r>
          </w:p>
          <w:p w14:paraId="6E444EB2" w14:textId="77777777" w:rsidR="00C848E1" w:rsidRDefault="00C848E1" w:rsidP="008A4F7E">
            <w:pPr>
              <w:ind w:left="5"/>
              <w:rPr>
                <w:rFonts w:asciiTheme="minorHAnsi" w:hAnsiTheme="minorHAnsi"/>
                <w:sz w:val="20"/>
                <w:szCs w:val="20"/>
              </w:rPr>
            </w:pPr>
          </w:p>
          <w:p w14:paraId="4D8BEFD6"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C7CB13F" w14:textId="77777777"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14:paraId="0FF94B9A" w14:textId="77777777" w:rsidTr="008A4F7E">
        <w:trPr>
          <w:trHeight w:val="330"/>
        </w:trPr>
        <w:tc>
          <w:tcPr>
            <w:tcW w:w="421" w:type="dxa"/>
          </w:tcPr>
          <w:p w14:paraId="29AF9053" w14:textId="77777777"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12</w:t>
            </w:r>
          </w:p>
        </w:tc>
        <w:tc>
          <w:tcPr>
            <w:tcW w:w="6378" w:type="dxa"/>
          </w:tcPr>
          <w:p w14:paraId="4F40986B" w14:textId="77777777"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14:paraId="7C2419A8" w14:textId="77777777"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14:paraId="1349136A" w14:textId="77777777" w:rsidTr="007606A5">
        <w:trPr>
          <w:trHeight w:val="499"/>
        </w:trPr>
        <w:tc>
          <w:tcPr>
            <w:tcW w:w="421" w:type="dxa"/>
          </w:tcPr>
          <w:p w14:paraId="69D6194D" w14:textId="77777777"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14:paraId="55958E51" w14:textId="77777777" w:rsidR="00760A22" w:rsidRPr="002D4739" w:rsidRDefault="00760A22"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14:paraId="6581901E" w14:textId="77777777" w:rsidR="00760A22" w:rsidRPr="002D4739" w:rsidRDefault="00760A22"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606A5" w:rsidRPr="002D4739">
              <w:rPr>
                <w:rFonts w:asciiTheme="minorHAnsi" w:hAnsiTheme="minorHAnsi" w:cs="Times New Roman"/>
                <w:b/>
                <w:sz w:val="20"/>
                <w:szCs w:val="20"/>
                <w:u w:val="single"/>
              </w:rPr>
              <w:t xml:space="preserve">10 </w:t>
            </w:r>
          </w:p>
          <w:p w14:paraId="3682AECF" w14:textId="77777777" w:rsidR="00760A22" w:rsidRPr="002D4739" w:rsidRDefault="00760A22" w:rsidP="008D4F9C">
            <w:pPr>
              <w:rPr>
                <w:rFonts w:asciiTheme="minorHAnsi" w:hAnsiTheme="minorHAnsi"/>
                <w:b/>
                <w:sz w:val="20"/>
                <w:szCs w:val="20"/>
              </w:rPr>
            </w:pPr>
            <w:r w:rsidRPr="002D4739">
              <w:rPr>
                <w:rFonts w:asciiTheme="minorHAnsi" w:hAnsiTheme="minorHAnsi"/>
                <w:b/>
                <w:sz w:val="20"/>
                <w:szCs w:val="20"/>
              </w:rPr>
              <w:t xml:space="preserve">Opis projektu </w:t>
            </w:r>
          </w:p>
          <w:p w14:paraId="4E7901DB" w14:textId="77777777" w:rsidR="00760A22" w:rsidRPr="002D4739" w:rsidRDefault="00760A22" w:rsidP="008D4F9C">
            <w:pPr>
              <w:rPr>
                <w:rFonts w:asciiTheme="minorHAnsi" w:hAnsiTheme="minorHAnsi" w:cstheme="minorHAnsi"/>
                <w:sz w:val="20"/>
                <w:szCs w:val="20"/>
              </w:rPr>
            </w:pPr>
          </w:p>
        </w:tc>
      </w:tr>
      <w:tr w:rsidR="001A25E0" w:rsidRPr="001A25E0" w14:paraId="5F70DF49" w14:textId="77777777" w:rsidTr="008A4F7E">
        <w:trPr>
          <w:trHeight w:val="330"/>
        </w:trPr>
        <w:tc>
          <w:tcPr>
            <w:tcW w:w="421" w:type="dxa"/>
          </w:tcPr>
          <w:p w14:paraId="757A8FB6" w14:textId="77777777" w:rsidR="00760A22" w:rsidRPr="002D4739" w:rsidRDefault="00B611FF"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14:paraId="79E840E2"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14:paraId="5E0E2366"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263E65" w:rsidRPr="001A25E0" w14:paraId="777DE838" w14:textId="77777777" w:rsidTr="008A4F7E">
        <w:trPr>
          <w:trHeight w:val="330"/>
        </w:trPr>
        <w:tc>
          <w:tcPr>
            <w:tcW w:w="421" w:type="dxa"/>
          </w:tcPr>
          <w:p w14:paraId="0832EE8E" w14:textId="77777777" w:rsidR="00263E65" w:rsidRDefault="00263E65"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14:paraId="24F67ACE" w14:textId="77777777" w:rsidR="00263E65" w:rsidRPr="002D4739" w:rsidRDefault="00263E65"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14:paraId="1ED1F3AD" w14:textId="77777777"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1A25E0" w:rsidRPr="001A25E0" w14:paraId="70083C3E" w14:textId="77777777" w:rsidTr="008A4F7E">
        <w:trPr>
          <w:trHeight w:val="330"/>
        </w:trPr>
        <w:tc>
          <w:tcPr>
            <w:tcW w:w="421" w:type="dxa"/>
          </w:tcPr>
          <w:p w14:paraId="3442AB46"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6</w:t>
            </w:r>
          </w:p>
        </w:tc>
        <w:tc>
          <w:tcPr>
            <w:tcW w:w="6378" w:type="dxa"/>
          </w:tcPr>
          <w:p w14:paraId="7CB16AE0"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14:paraId="3D5E1A65" w14:textId="77777777" w:rsidR="00760A22" w:rsidRPr="002D4739" w:rsidRDefault="00760A22"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444099" w:rsidRPr="002D4739">
              <w:rPr>
                <w:rFonts w:asciiTheme="minorHAnsi" w:hAnsiTheme="minorHAnsi" w:cs="Times New Roman"/>
                <w:b/>
                <w:sz w:val="20"/>
                <w:szCs w:val="20"/>
                <w:u w:val="single"/>
              </w:rPr>
              <w:t>11</w:t>
            </w:r>
          </w:p>
          <w:p w14:paraId="5E277AD1" w14:textId="77777777" w:rsidR="00C848E1" w:rsidRDefault="00760A2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00444099"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14:paraId="2B9F93DF" w14:textId="77777777" w:rsidR="00C848E1" w:rsidRDefault="00C848E1" w:rsidP="002D4739">
            <w:pPr>
              <w:pStyle w:val="Default"/>
              <w:ind w:left="5"/>
              <w:jc w:val="both"/>
              <w:rPr>
                <w:rFonts w:asciiTheme="minorHAnsi" w:hAnsiTheme="minorHAnsi"/>
                <w:color w:val="auto"/>
                <w:sz w:val="20"/>
                <w:szCs w:val="20"/>
              </w:rPr>
            </w:pPr>
          </w:p>
          <w:p w14:paraId="23F893BA"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12480583" w14:textId="77777777" w:rsidR="00760A22" w:rsidRPr="002D4739" w:rsidRDefault="00444099"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w:t>
            </w:r>
            <w:r w:rsidR="00F049CD" w:rsidRPr="002D4739">
              <w:rPr>
                <w:rFonts w:asciiTheme="minorHAnsi" w:hAnsiTheme="minorHAnsi"/>
                <w:sz w:val="20"/>
                <w:szCs w:val="20"/>
              </w:rPr>
              <w:t xml:space="preserve"> v rámci OPII</w:t>
            </w:r>
          </w:p>
        </w:tc>
      </w:tr>
      <w:tr w:rsidR="001A25E0" w:rsidRPr="001A25E0" w14:paraId="2BBB134F" w14:textId="77777777" w:rsidTr="008A4F7E">
        <w:trPr>
          <w:trHeight w:val="330"/>
        </w:trPr>
        <w:tc>
          <w:tcPr>
            <w:tcW w:w="421" w:type="dxa"/>
          </w:tcPr>
          <w:p w14:paraId="06FC0592"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7</w:t>
            </w:r>
          </w:p>
        </w:tc>
        <w:tc>
          <w:tcPr>
            <w:tcW w:w="6378" w:type="dxa"/>
          </w:tcPr>
          <w:p w14:paraId="0D6E6D03"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14:paraId="6058BDB1" w14:textId="77777777"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12</w:t>
            </w:r>
          </w:p>
          <w:p w14:paraId="47721295" w14:textId="77777777" w:rsidR="00F049CD" w:rsidRPr="002D4739" w:rsidRDefault="00760A22"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14:paraId="7E3FAB74" w14:textId="77777777" w:rsidR="00C848E1" w:rsidRDefault="00760A22"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vrátane výkazu výmer</w:t>
            </w:r>
            <w:r w:rsidR="00F049CD" w:rsidRPr="002D4739">
              <w:rPr>
                <w:rFonts w:asciiTheme="minorHAnsi" w:hAnsiTheme="minorHAnsi"/>
                <w:b/>
                <w:color w:val="auto"/>
                <w:sz w:val="20"/>
                <w:szCs w:val="20"/>
              </w:rPr>
              <w:t xml:space="preserve"> </w:t>
            </w:r>
          </w:p>
          <w:p w14:paraId="6BA16C5C" w14:textId="77777777" w:rsidR="00C848E1" w:rsidRDefault="00C848E1" w:rsidP="008D4F9C">
            <w:pPr>
              <w:pStyle w:val="Default"/>
              <w:rPr>
                <w:rFonts w:asciiTheme="minorHAnsi" w:hAnsiTheme="minorHAnsi"/>
                <w:b/>
                <w:color w:val="auto"/>
                <w:sz w:val="20"/>
                <w:szCs w:val="20"/>
              </w:rPr>
            </w:pPr>
          </w:p>
          <w:p w14:paraId="2AC702EE"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2FC82187" w14:textId="77777777" w:rsidR="00760A22" w:rsidRPr="002D4739" w:rsidRDefault="00760A22"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Čestné vyhlásenie žiadateľa</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1A25E0" w:rsidRPr="001A25E0" w14:paraId="2AB61AF3" w14:textId="77777777" w:rsidTr="008A4F7E">
        <w:trPr>
          <w:trHeight w:val="330"/>
        </w:trPr>
        <w:tc>
          <w:tcPr>
            <w:tcW w:w="421" w:type="dxa"/>
          </w:tcPr>
          <w:p w14:paraId="42E07A51"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8</w:t>
            </w:r>
          </w:p>
        </w:tc>
        <w:tc>
          <w:tcPr>
            <w:tcW w:w="6378" w:type="dxa"/>
          </w:tcPr>
          <w:p w14:paraId="38C14D3E" w14:textId="77777777" w:rsidR="00760A22" w:rsidRPr="002D4739" w:rsidRDefault="00760A22"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14:paraId="6ABD18DD" w14:textId="77777777"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2C4127" w:rsidRPr="002D4739">
              <w:rPr>
                <w:rFonts w:asciiTheme="minorHAnsi" w:hAnsiTheme="minorHAnsi" w:cs="Times New Roman"/>
                <w:b/>
                <w:sz w:val="20"/>
                <w:szCs w:val="20"/>
                <w:u w:val="single"/>
              </w:rPr>
              <w:t>13</w:t>
            </w:r>
          </w:p>
          <w:p w14:paraId="736FD237" w14:textId="77777777" w:rsidR="002C4127" w:rsidRPr="002D4739" w:rsidRDefault="00C848E1" w:rsidP="002D4739">
            <w:pPr>
              <w:pStyle w:val="Odsekzoznamu"/>
              <w:ind w:left="0"/>
              <w:rPr>
                <w:rFonts w:asciiTheme="minorHAnsi" w:hAnsiTheme="minorHAnsi"/>
                <w:sz w:val="20"/>
                <w:szCs w:val="20"/>
              </w:rPr>
            </w:pPr>
            <w:r w:rsidRPr="002D4739">
              <w:rPr>
                <w:rFonts w:asciiTheme="minorHAnsi" w:hAnsiTheme="minorHAnsi"/>
                <w:sz w:val="20"/>
                <w:szCs w:val="20"/>
              </w:rPr>
              <w:t>P</w:t>
            </w:r>
            <w:r w:rsidR="002C4127" w:rsidRPr="002D4739">
              <w:rPr>
                <w:rFonts w:asciiTheme="minorHAnsi" w:hAnsiTheme="minorHAnsi"/>
                <w:sz w:val="20"/>
                <w:szCs w:val="20"/>
              </w:rPr>
              <w:t xml:space="preserve">latné </w:t>
            </w:r>
            <w:r w:rsidR="002C4127" w:rsidRPr="002D4739">
              <w:rPr>
                <w:rFonts w:asciiTheme="minorHAnsi" w:hAnsiTheme="minorHAnsi"/>
                <w:b/>
                <w:sz w:val="20"/>
                <w:szCs w:val="20"/>
              </w:rPr>
              <w:t>záverečné stanovisko z posúdenia vplyvov</w:t>
            </w:r>
            <w:r w:rsidR="002C4127" w:rsidRPr="002D4739">
              <w:rPr>
                <w:rFonts w:asciiTheme="minorHAnsi" w:hAnsiTheme="minorHAnsi"/>
                <w:sz w:val="20"/>
                <w:szCs w:val="20"/>
              </w:rPr>
              <w:t xml:space="preserve"> navrhovanej činnosti, resp. jej zmeny na životné prostredie podľa zákona o posudzovaní vplyvov, alebo</w:t>
            </w:r>
          </w:p>
          <w:p w14:paraId="23E07275" w14:textId="77777777"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zo zisťovacieho konania</w:t>
            </w:r>
            <w:r w:rsidR="002C4127"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14:paraId="7493AA53" w14:textId="77777777" w:rsidR="002C4127" w:rsidRPr="002D4739" w:rsidRDefault="00C848E1" w:rsidP="002D4739">
            <w:pPr>
              <w:pStyle w:val="Odsekzoznamu"/>
              <w:ind w:left="0"/>
              <w:rPr>
                <w:rFonts w:asciiTheme="minorHAnsi" w:hAnsiTheme="minorHAnsi"/>
                <w:sz w:val="20"/>
                <w:szCs w:val="20"/>
              </w:rPr>
            </w:pPr>
            <w:r>
              <w:rPr>
                <w:rFonts w:asciiTheme="minorHAnsi" w:hAnsiTheme="minorHAnsi"/>
                <w:b/>
                <w:sz w:val="20"/>
                <w:szCs w:val="20"/>
              </w:rPr>
              <w:t>R</w:t>
            </w:r>
            <w:r w:rsidR="002C4127" w:rsidRPr="002D4739">
              <w:rPr>
                <w:rFonts w:asciiTheme="minorHAnsi" w:hAnsiTheme="minorHAnsi"/>
                <w:b/>
                <w:sz w:val="20"/>
                <w:szCs w:val="20"/>
              </w:rPr>
              <w:t>ozhodnutie príslušného orgánu</w:t>
            </w:r>
            <w:r w:rsidR="002C4127"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14:paraId="5FFA185A" w14:textId="77777777" w:rsidR="00C848E1" w:rsidRDefault="00C848E1"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002C4127" w:rsidRPr="002D4739">
              <w:rPr>
                <w:rFonts w:asciiTheme="minorHAnsi" w:hAnsiTheme="minorHAnsi"/>
                <w:b/>
                <w:color w:val="auto"/>
                <w:sz w:val="20"/>
                <w:szCs w:val="20"/>
              </w:rPr>
              <w:t>tanovisko (vyjadrenie) príslušného orgánu</w:t>
            </w:r>
            <w:r w:rsidR="002C4127"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sidR="00A67F1F">
              <w:rPr>
                <w:rFonts w:asciiTheme="minorHAnsi" w:hAnsiTheme="minorHAnsi"/>
                <w:color w:val="auto"/>
                <w:sz w:val="20"/>
                <w:szCs w:val="20"/>
              </w:rPr>
              <w:t>v.</w:t>
            </w:r>
          </w:p>
          <w:p w14:paraId="18852B9C" w14:textId="77777777" w:rsidR="00C848E1" w:rsidRDefault="00C848E1" w:rsidP="002D4739">
            <w:pPr>
              <w:pStyle w:val="Default"/>
              <w:jc w:val="both"/>
              <w:rPr>
                <w:rFonts w:asciiTheme="minorHAnsi" w:hAnsiTheme="minorHAnsi"/>
                <w:color w:val="auto"/>
                <w:sz w:val="20"/>
                <w:szCs w:val="20"/>
              </w:rPr>
            </w:pPr>
          </w:p>
          <w:p w14:paraId="47E6BD43"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79F79904" w14:textId="77777777" w:rsidR="002C4127" w:rsidRPr="002D4739" w:rsidRDefault="002C4127"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1A25E0" w:rsidRPr="001A25E0" w14:paraId="452FCBAD" w14:textId="77777777" w:rsidTr="008A4F7E">
        <w:trPr>
          <w:trHeight w:val="330"/>
        </w:trPr>
        <w:tc>
          <w:tcPr>
            <w:tcW w:w="421" w:type="dxa"/>
          </w:tcPr>
          <w:p w14:paraId="2734B6B8" w14:textId="77777777" w:rsidR="00760A22" w:rsidRPr="002D4739" w:rsidRDefault="00B611FF" w:rsidP="00263E65">
            <w:pPr>
              <w:rPr>
                <w:rFonts w:asciiTheme="minorHAnsi" w:hAnsiTheme="minorHAnsi" w:cstheme="minorHAnsi"/>
                <w:sz w:val="20"/>
                <w:szCs w:val="20"/>
              </w:rPr>
            </w:pPr>
            <w:r>
              <w:rPr>
                <w:rFonts w:asciiTheme="minorHAnsi" w:hAnsiTheme="minorHAnsi" w:cstheme="minorHAnsi"/>
                <w:sz w:val="20"/>
                <w:szCs w:val="20"/>
              </w:rPr>
              <w:t>1</w:t>
            </w:r>
            <w:r w:rsidR="00263E65">
              <w:rPr>
                <w:rFonts w:asciiTheme="minorHAnsi" w:hAnsiTheme="minorHAnsi" w:cstheme="minorHAnsi"/>
                <w:sz w:val="20"/>
                <w:szCs w:val="20"/>
              </w:rPr>
              <w:t>9</w:t>
            </w:r>
          </w:p>
        </w:tc>
        <w:tc>
          <w:tcPr>
            <w:tcW w:w="6378" w:type="dxa"/>
          </w:tcPr>
          <w:p w14:paraId="2C526D8A" w14:textId="77777777" w:rsidR="00760A22" w:rsidRPr="002D4739" w:rsidRDefault="00760A22"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14:paraId="7140FF8D" w14:textId="77777777" w:rsidR="00760A22" w:rsidRPr="002D4739" w:rsidRDefault="00760A22" w:rsidP="008D4F9C">
            <w:pPr>
              <w:rPr>
                <w:rFonts w:asciiTheme="minorHAnsi" w:hAnsiTheme="minorHAnsi" w:cstheme="minorHAnsi"/>
                <w:sz w:val="20"/>
                <w:szCs w:val="20"/>
              </w:rPr>
            </w:pPr>
          </w:p>
        </w:tc>
        <w:tc>
          <w:tcPr>
            <w:tcW w:w="7343" w:type="dxa"/>
          </w:tcPr>
          <w:p w14:paraId="6598BBCE" w14:textId="77777777" w:rsidR="00760A22" w:rsidRPr="002D4739" w:rsidRDefault="00760A22"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 xml:space="preserve">Príloha č. </w:t>
            </w:r>
            <w:r w:rsidR="00AD1CD8" w:rsidRPr="002D4739">
              <w:rPr>
                <w:rFonts w:asciiTheme="minorHAnsi" w:hAnsiTheme="minorHAnsi" w:cs="Times New Roman"/>
                <w:b/>
                <w:sz w:val="20"/>
                <w:szCs w:val="20"/>
                <w:u w:val="single"/>
              </w:rPr>
              <w:t>14</w:t>
            </w:r>
          </w:p>
          <w:p w14:paraId="2F69CA25" w14:textId="77777777" w:rsidR="00A67F1F" w:rsidRDefault="00760A22"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Potvrdenie Štátnej ochrany prírody</w:t>
            </w:r>
            <w:r w:rsidR="002C4127" w:rsidRPr="002D4739">
              <w:rPr>
                <w:rFonts w:asciiTheme="minorHAnsi" w:hAnsiTheme="minorHAnsi"/>
                <w:b/>
                <w:color w:val="auto"/>
                <w:sz w:val="20"/>
                <w:szCs w:val="20"/>
              </w:rPr>
              <w:t xml:space="preserve"> </w:t>
            </w:r>
            <w:r w:rsidR="002C4127" w:rsidRPr="002D4739">
              <w:rPr>
                <w:rFonts w:asciiTheme="minorHAnsi" w:hAnsiTheme="minorHAnsi"/>
                <w:color w:val="auto"/>
                <w:sz w:val="20"/>
                <w:szCs w:val="20"/>
              </w:rPr>
              <w:t xml:space="preserve">o tom, že projekt pravdepodobne nebude mať významný nepriaznivý vplyv na územia sústavy NATURA 2000 </w:t>
            </w:r>
          </w:p>
          <w:p w14:paraId="087CAE09" w14:textId="77777777" w:rsidR="00A67F1F" w:rsidRDefault="00A67F1F" w:rsidP="002D4739">
            <w:pPr>
              <w:pStyle w:val="Default"/>
              <w:jc w:val="both"/>
              <w:rPr>
                <w:rFonts w:asciiTheme="minorHAnsi" w:hAnsiTheme="minorHAnsi"/>
                <w:color w:val="auto"/>
                <w:sz w:val="20"/>
                <w:szCs w:val="20"/>
              </w:rPr>
            </w:pPr>
          </w:p>
          <w:p w14:paraId="322D3269" w14:textId="77777777"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AF3C741" w14:textId="77777777" w:rsidR="00760A22" w:rsidRPr="002D4739" w:rsidRDefault="00760A22" w:rsidP="00A67F1F">
            <w:pPr>
              <w:rPr>
                <w:rFonts w:asciiTheme="minorHAnsi" w:hAnsiTheme="minorHAnsi"/>
                <w:b/>
                <w:sz w:val="20"/>
                <w:szCs w:val="20"/>
              </w:rPr>
            </w:pPr>
            <w:r w:rsidRPr="002D4739">
              <w:rPr>
                <w:rFonts w:asciiTheme="minorHAnsi" w:hAnsiTheme="minorHAnsi"/>
                <w:b/>
                <w:sz w:val="20"/>
                <w:szCs w:val="20"/>
              </w:rPr>
              <w:t>Čestné vyhlásenie žiadateľa</w:t>
            </w:r>
            <w:r w:rsidR="002C4127" w:rsidRPr="002D4739">
              <w:rPr>
                <w:rFonts w:asciiTheme="minorHAnsi" w:hAnsiTheme="minorHAnsi"/>
                <w:sz w:val="20"/>
                <w:szCs w:val="20"/>
              </w:rPr>
              <w:t xml:space="preserve"> o platnosti dokumentov k splneniu </w:t>
            </w:r>
            <w:r w:rsidR="002C4127"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002C4127"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8045E8" w:rsidRPr="001A25E0" w14:paraId="7A6656D6" w14:textId="77777777" w:rsidTr="008045E8">
        <w:trPr>
          <w:trHeight w:val="608"/>
        </w:trPr>
        <w:tc>
          <w:tcPr>
            <w:tcW w:w="421" w:type="dxa"/>
          </w:tcPr>
          <w:p w14:paraId="55A57520" w14:textId="77777777" w:rsidR="008045E8" w:rsidRPr="002D4739" w:rsidRDefault="008045E8" w:rsidP="008D4F9C">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14:paraId="478B3F31" w14:textId="77777777" w:rsidR="008045E8" w:rsidRPr="002D4739" w:rsidRDefault="008045E8"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14:paraId="44040A3A" w14:textId="77777777" w:rsidR="008045E8" w:rsidRPr="00081410" w:rsidRDefault="008045E8" w:rsidP="008045E8">
            <w:pPr>
              <w:rPr>
                <w:rFonts w:asciiTheme="minorHAnsi" w:hAnsiTheme="minorHAnsi"/>
                <w:b/>
                <w:sz w:val="20"/>
                <w:szCs w:val="20"/>
              </w:rPr>
            </w:pPr>
            <w:r w:rsidRPr="00081410">
              <w:rPr>
                <w:rFonts w:asciiTheme="minorHAnsi" w:hAnsiTheme="minorHAnsi"/>
                <w:b/>
                <w:sz w:val="20"/>
                <w:szCs w:val="20"/>
              </w:rPr>
              <w:t>Príloha č. 15</w:t>
            </w:r>
          </w:p>
          <w:p w14:paraId="6A091B39" w14:textId="77777777" w:rsidR="008045E8" w:rsidRPr="00F43CA9" w:rsidRDefault="008045E8" w:rsidP="008045E8">
            <w:pPr>
              <w:rPr>
                <w:rFonts w:asciiTheme="minorHAnsi" w:hAnsiTheme="minorHAnsi"/>
                <w:sz w:val="20"/>
                <w:szCs w:val="20"/>
              </w:rPr>
            </w:pPr>
            <w:r w:rsidRPr="00081410">
              <w:rPr>
                <w:rFonts w:asciiTheme="minorHAnsi" w:hAnsiTheme="minorHAnsi"/>
                <w:b/>
                <w:sz w:val="20"/>
                <w:szCs w:val="20"/>
              </w:rPr>
              <w:t>Čestné vyhlásenie žiadateľa</w:t>
            </w:r>
            <w:r w:rsidRPr="008045E8">
              <w:rPr>
                <w:rFonts w:asciiTheme="minorHAnsi" w:hAnsiTheme="minorHAnsi"/>
                <w:sz w:val="20"/>
                <w:szCs w:val="20"/>
              </w:rPr>
              <w:t xml:space="preserve"> k uplatňovaniu zásady „znečisťovateľ platí“.</w:t>
            </w:r>
          </w:p>
        </w:tc>
      </w:tr>
      <w:tr w:rsidR="00263E65" w:rsidRPr="001A25E0" w14:paraId="243460AF" w14:textId="77777777" w:rsidTr="008A4F7E">
        <w:trPr>
          <w:trHeight w:val="330"/>
        </w:trPr>
        <w:tc>
          <w:tcPr>
            <w:tcW w:w="421" w:type="dxa"/>
          </w:tcPr>
          <w:p w14:paraId="431E369E" w14:textId="77777777" w:rsidR="00263E65" w:rsidRPr="002D4739" w:rsidRDefault="00263E65" w:rsidP="007D231D">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14:paraId="7922345F" w14:textId="77777777" w:rsidR="00263E65" w:rsidRPr="002D4739" w:rsidRDefault="00263E65"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14:paraId="30400CB6" w14:textId="77777777" w:rsidR="00263E65" w:rsidRPr="002D4739" w:rsidRDefault="00263E65" w:rsidP="008D4F9C">
            <w:pPr>
              <w:rPr>
                <w:rFonts w:asciiTheme="minorHAnsi" w:hAnsiTheme="minorHAnsi"/>
                <w:sz w:val="20"/>
                <w:szCs w:val="20"/>
              </w:rPr>
            </w:pPr>
            <w:r w:rsidRPr="002D4739">
              <w:rPr>
                <w:rFonts w:asciiTheme="minorHAnsi" w:hAnsiTheme="minorHAnsi"/>
                <w:sz w:val="20"/>
                <w:szCs w:val="20"/>
              </w:rPr>
              <w:t>Bez osobitnej prílohy</w:t>
            </w:r>
          </w:p>
        </w:tc>
      </w:tr>
      <w:tr w:rsidR="00263E65" w:rsidRPr="001A25E0" w14:paraId="517ADA67" w14:textId="77777777" w:rsidTr="008A4F7E">
        <w:trPr>
          <w:trHeight w:val="330"/>
        </w:trPr>
        <w:tc>
          <w:tcPr>
            <w:tcW w:w="421" w:type="dxa"/>
          </w:tcPr>
          <w:p w14:paraId="086DE6C1" w14:textId="77777777" w:rsidR="00263E65" w:rsidRPr="002D4739" w:rsidRDefault="00EA0BA3" w:rsidP="007D231D">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14:paraId="7B3A3108" w14:textId="77777777"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14:paraId="02780595" w14:textId="77777777" w:rsidR="00263E65" w:rsidRPr="002D4739" w:rsidRDefault="00263E65"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6B6C95" w:rsidRPr="001A25E0" w14:paraId="05278BCB" w14:textId="77777777" w:rsidTr="00081410">
        <w:trPr>
          <w:trHeight w:val="732"/>
        </w:trPr>
        <w:tc>
          <w:tcPr>
            <w:tcW w:w="6799" w:type="dxa"/>
            <w:gridSpan w:val="2"/>
          </w:tcPr>
          <w:p w14:paraId="711980E0" w14:textId="77777777" w:rsidR="006B6C95" w:rsidRPr="002D4739" w:rsidRDefault="006B6C95"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14:paraId="7A7211F3" w14:textId="77777777" w:rsidR="006B6C95" w:rsidRPr="002D4739" w:rsidRDefault="006B6C95" w:rsidP="008D4F9C">
            <w:pPr>
              <w:rPr>
                <w:rFonts w:asciiTheme="minorHAnsi" w:hAnsiTheme="minorHAnsi" w:cstheme="minorHAnsi"/>
                <w:sz w:val="20"/>
                <w:szCs w:val="20"/>
              </w:rPr>
            </w:pPr>
          </w:p>
        </w:tc>
      </w:tr>
      <w:tr w:rsidR="00263E65" w:rsidRPr="001A25E0" w14:paraId="77A5EF91" w14:textId="77777777" w:rsidTr="008A4F7E">
        <w:trPr>
          <w:trHeight w:val="330"/>
        </w:trPr>
        <w:tc>
          <w:tcPr>
            <w:tcW w:w="421" w:type="dxa"/>
          </w:tcPr>
          <w:p w14:paraId="592AAF9B" w14:textId="77777777" w:rsidR="00263E65" w:rsidRPr="002D4739" w:rsidRDefault="00263E65" w:rsidP="006B6C95">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14:paraId="559FA460" w14:textId="77777777" w:rsidR="00263E65" w:rsidRPr="002D4739" w:rsidRDefault="00263E65"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14:paraId="6871D342" w14:textId="77777777" w:rsidR="00263E65" w:rsidRPr="002D4739" w:rsidRDefault="00263E65"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F43CA9">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14:paraId="71C289C1" w14:textId="77777777" w:rsidR="00263E65" w:rsidRPr="002D4739" w:rsidRDefault="00263E65"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14:paraId="4F2B97D7" w14:textId="77777777" w:rsidR="00263E65" w:rsidRPr="002D4739" w:rsidRDefault="00263E65" w:rsidP="008D4F9C">
            <w:pPr>
              <w:rPr>
                <w:rFonts w:asciiTheme="minorHAnsi" w:hAnsiTheme="minorHAnsi"/>
                <w:b/>
                <w:sz w:val="20"/>
                <w:szCs w:val="20"/>
              </w:rPr>
            </w:pPr>
            <w:commentRangeStart w:id="45"/>
            <w:r w:rsidRPr="002D4739">
              <w:rPr>
                <w:rFonts w:asciiTheme="minorHAnsi" w:hAnsiTheme="minorHAnsi"/>
                <w:b/>
                <w:sz w:val="20"/>
                <w:szCs w:val="20"/>
              </w:rPr>
              <w:t>Čestné vyhlásenie žiadateľa,</w:t>
            </w:r>
            <w:r w:rsidRPr="002D4739">
              <w:rPr>
                <w:rFonts w:asciiTheme="minorHAnsi" w:hAnsiTheme="minorHAnsi" w:cs="Calibri"/>
                <w:bCs/>
                <w:sz w:val="20"/>
                <w:szCs w:val="20"/>
              </w:rPr>
              <w:t xml:space="preserve"> že predložená príloha je kópiou originálu Protokolu zo štátnej expertízy – ak žiadateľ predkladá ním overenú kópiu</w:t>
            </w:r>
            <w:commentRangeEnd w:id="45"/>
            <w:r w:rsidR="0037319A">
              <w:rPr>
                <w:rStyle w:val="Odkaznakomentr"/>
              </w:rPr>
              <w:commentReference w:id="45"/>
            </w:r>
          </w:p>
          <w:p w14:paraId="566CEE24" w14:textId="77777777" w:rsidR="00263E65" w:rsidRDefault="00263E65" w:rsidP="00A67F1F">
            <w:pPr>
              <w:rPr>
                <w:rFonts w:asciiTheme="minorHAnsi" w:hAnsiTheme="minorHAnsi" w:cstheme="minorHAnsi"/>
                <w:caps/>
                <w:sz w:val="20"/>
                <w:szCs w:val="20"/>
              </w:rPr>
            </w:pPr>
          </w:p>
          <w:p w14:paraId="2BF8CF85" w14:textId="77777777" w:rsidR="00263E65" w:rsidRPr="00A05B1C" w:rsidRDefault="00263E65"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14:paraId="033DDF23" w14:textId="77777777" w:rsidR="00263E65" w:rsidRPr="002D4739" w:rsidRDefault="00263E65"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6D6513" w:rsidRPr="001A25E0" w14:paraId="7CFE9D56" w14:textId="77777777" w:rsidTr="008A4F7E">
        <w:trPr>
          <w:trHeight w:val="330"/>
        </w:trPr>
        <w:tc>
          <w:tcPr>
            <w:tcW w:w="421" w:type="dxa"/>
          </w:tcPr>
          <w:p w14:paraId="33E4942D" w14:textId="77777777" w:rsidR="006D6513" w:rsidRPr="002D4739" w:rsidRDefault="006D6513" w:rsidP="006D6513">
            <w:pPr>
              <w:rPr>
                <w:rFonts w:asciiTheme="minorHAnsi" w:hAnsiTheme="minorHAnsi" w:cstheme="minorHAnsi"/>
                <w:sz w:val="20"/>
                <w:szCs w:val="20"/>
              </w:rPr>
            </w:pPr>
            <w:r>
              <w:rPr>
                <w:rFonts w:asciiTheme="minorHAnsi" w:hAnsiTheme="minorHAnsi" w:cstheme="minorHAnsi"/>
                <w:sz w:val="20"/>
                <w:szCs w:val="20"/>
              </w:rPr>
              <w:t>24</w:t>
            </w:r>
          </w:p>
        </w:tc>
        <w:tc>
          <w:tcPr>
            <w:tcW w:w="6378" w:type="dxa"/>
          </w:tcPr>
          <w:p w14:paraId="63154E8C" w14:textId="77777777" w:rsidR="006D6513" w:rsidRPr="002D4739" w:rsidRDefault="006D6513" w:rsidP="006D6513">
            <w:pPr>
              <w:rPr>
                <w:rFonts w:asciiTheme="minorHAnsi" w:hAnsiTheme="minorHAnsi" w:cstheme="minorHAnsi"/>
                <w:sz w:val="20"/>
                <w:szCs w:val="20"/>
              </w:rPr>
            </w:pPr>
            <w:r w:rsidRPr="003F0C5D">
              <w:rPr>
                <w:rFonts w:asciiTheme="minorHAnsi" w:hAnsiTheme="minorHAnsi" w:cs="Times New Roman"/>
                <w:sz w:val="20"/>
                <w:szCs w:val="20"/>
              </w:rPr>
              <w:t>Podmienka, že pre stavby dopravnej infraštruktúry je vykonaná rezortná expertíza</w:t>
            </w:r>
          </w:p>
        </w:tc>
        <w:tc>
          <w:tcPr>
            <w:tcW w:w="7343" w:type="dxa"/>
          </w:tcPr>
          <w:p w14:paraId="437346A6" w14:textId="77777777" w:rsidR="006D6513" w:rsidRPr="00BC019B" w:rsidRDefault="006D6513" w:rsidP="006D6513">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sidR="00F43CA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14:paraId="386A1676" w14:textId="77777777" w:rsidR="006D6513" w:rsidRPr="00BC019B" w:rsidRDefault="006D6513" w:rsidP="006D6513">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14:paraId="58EC83A2" w14:textId="77777777" w:rsidR="00B65A37" w:rsidRDefault="006D6513" w:rsidP="006D6513">
            <w:pPr>
              <w:rPr>
                <w:rFonts w:asciiTheme="minorHAnsi" w:hAnsiTheme="minorHAnsi"/>
                <w:b/>
                <w:sz w:val="20"/>
                <w:szCs w:val="20"/>
              </w:rPr>
            </w:pPr>
            <w:commentRangeStart w:id="46"/>
            <w:r>
              <w:rPr>
                <w:rFonts w:asciiTheme="minorHAnsi" w:hAnsiTheme="minorHAnsi"/>
                <w:b/>
                <w:sz w:val="20"/>
                <w:szCs w:val="20"/>
              </w:rPr>
              <w:t>Č</w:t>
            </w:r>
            <w:r w:rsidRPr="00BC019B">
              <w:rPr>
                <w:rFonts w:asciiTheme="minorHAnsi" w:hAnsiTheme="minorHAnsi"/>
                <w:b/>
                <w:sz w:val="20"/>
                <w:szCs w:val="20"/>
              </w:rPr>
              <w:t xml:space="preserve">estné vyhlásenie žiadateľa, </w:t>
            </w:r>
            <w:r w:rsidRPr="00BC019B">
              <w:rPr>
                <w:rFonts w:asciiTheme="minorHAnsi" w:hAnsiTheme="minorHAnsi"/>
                <w:sz w:val="20"/>
                <w:szCs w:val="20"/>
              </w:rPr>
              <w:t>že predložená príloha je kópiou originálu Protokolu o vykonaní rezortnej expertízy – ak žiadateľ predkladá ním overenú kópiu</w:t>
            </w:r>
            <w:commentRangeEnd w:id="46"/>
            <w:r w:rsidR="0037319A">
              <w:rPr>
                <w:rStyle w:val="Odkaznakomentr"/>
              </w:rPr>
              <w:commentReference w:id="46"/>
            </w:r>
          </w:p>
          <w:p w14:paraId="0482C4BB" w14:textId="77777777" w:rsidR="00B65A37" w:rsidRDefault="00B65A37" w:rsidP="006D6513">
            <w:pPr>
              <w:rPr>
                <w:rFonts w:asciiTheme="minorHAnsi" w:hAnsiTheme="minorHAnsi"/>
                <w:b/>
                <w:sz w:val="20"/>
                <w:szCs w:val="20"/>
              </w:rPr>
            </w:pPr>
          </w:p>
          <w:p w14:paraId="27C1FC79" w14:textId="77777777" w:rsidR="00B65A37" w:rsidRPr="00081410" w:rsidRDefault="00B65A37" w:rsidP="00B65A37">
            <w:pPr>
              <w:rPr>
                <w:rFonts w:asciiTheme="minorHAnsi" w:hAnsiTheme="minorHAnsi" w:cstheme="minorHAnsi"/>
                <w:caps/>
                <w:sz w:val="20"/>
                <w:szCs w:val="20"/>
              </w:rPr>
            </w:pPr>
            <w:r w:rsidRPr="00081410">
              <w:rPr>
                <w:rFonts w:asciiTheme="minorHAnsi" w:hAnsiTheme="minorHAnsi" w:cstheme="minorHAnsi"/>
                <w:caps/>
                <w:sz w:val="20"/>
                <w:szCs w:val="20"/>
              </w:rPr>
              <w:t>alebo</w:t>
            </w:r>
          </w:p>
          <w:p w14:paraId="57FF6CD2" w14:textId="77777777" w:rsidR="006D6513" w:rsidRPr="002D4739" w:rsidRDefault="00B65A37" w:rsidP="006D6513">
            <w:pPr>
              <w:rPr>
                <w:rFonts w:asciiTheme="minorHAnsi" w:hAnsiTheme="minorHAnsi" w:cstheme="minorHAnsi"/>
                <w:sz w:val="20"/>
                <w:szCs w:val="20"/>
              </w:rPr>
            </w:pPr>
            <w:r w:rsidRPr="00081410">
              <w:rPr>
                <w:rFonts w:asciiTheme="minorHAnsi" w:hAnsiTheme="minorHAnsi"/>
                <w:b/>
                <w:sz w:val="20"/>
                <w:szCs w:val="20"/>
              </w:rPr>
              <w:t>Čestné vyhlásenie žiadateľa</w:t>
            </w:r>
            <w:r w:rsidRPr="00081410">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bl>
    <w:p w14:paraId="4EE6DF68" w14:textId="77777777" w:rsidR="00E71849" w:rsidRPr="002D4CDB" w:rsidRDefault="00E71849">
      <w:pPr>
        <w:rPr>
          <w:rFonts w:asciiTheme="minorHAnsi" w:hAnsiTheme="minorHAnsi" w:cstheme="minorHAnsi"/>
        </w:rPr>
        <w:sectPr w:rsidR="00E71849" w:rsidRPr="002D4CDB" w:rsidSect="00F74B96">
          <w:headerReference w:type="default" r:id="rId16"/>
          <w:footerReference w:type="default" r:id="rId17"/>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14:paraId="6D3723D7" w14:textId="77777777"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14:paraId="0A1579AB" w14:textId="77777777"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14:paraId="74E94346"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14:paraId="33C6D070" w14:textId="77777777"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14:paraId="3D31FFDF" w14:textId="77777777"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14:paraId="7766D00F"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14:paraId="3E48D173"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14:paraId="0A980851"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0583AF3F"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14:paraId="27E6B09F"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58128818"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14:paraId="59FBF3BB"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14:paraId="31C2462B" w14:textId="77777777" w:rsidR="005206F0" w:rsidRPr="002D4CDB" w:rsidRDefault="005206F0" w:rsidP="0008141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14:paraId="050AB56B" w14:textId="77777777"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06DE7C87"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14:paraId="205BF26E"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14:paraId="02701FF6" w14:textId="77777777"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AD3ED0">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14:paraId="2286C41C" w14:textId="77777777" w:rsidR="005206F0" w:rsidRPr="00081410"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14:paraId="271E324E" w14:textId="77777777" w:rsidR="005206F0" w:rsidRPr="002D4CDB" w:rsidRDefault="005206F0" w:rsidP="00081410">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14:paraId="4C7C936E" w14:textId="77777777"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14:paraId="6230CC88" w14:textId="77777777"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14:paraId="05237AFD" w14:textId="77777777" w:rsidR="005206F0" w:rsidRPr="002D4CDB" w:rsidRDefault="005206F0" w:rsidP="005206F0">
            <w:pPr>
              <w:spacing w:after="0" w:line="240" w:lineRule="auto"/>
              <w:rPr>
                <w:rFonts w:asciiTheme="minorHAnsi" w:hAnsiTheme="minorHAnsi" w:cstheme="minorHAnsi"/>
                <w:b/>
                <w:bCs/>
              </w:rPr>
            </w:pPr>
          </w:p>
        </w:tc>
      </w:tr>
      <w:tr w:rsidR="005206F0" w:rsidRPr="002D4CDB" w14:paraId="408EC713" w14:textId="77777777"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4231DE2F" w14:textId="77777777"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0E25988E"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14:paraId="535A2D24"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4582A8B3" w14:textId="77777777"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14:paraId="7441F0CA"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4077FAE5"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55E0F89C"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14:paraId="32AE5536"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6507B89B" w14:textId="77777777"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14:paraId="20BF7776" w14:textId="77777777"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18"/>
      <w:footerReference w:type="default" r:id="rId1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5" w:author="21" w:date="2016-03-24T09:41:00Z" w:initials="21">
    <w:p w14:paraId="53C1F4EA" w14:textId="77777777" w:rsidR="0037319A" w:rsidRDefault="0037319A">
      <w:pPr>
        <w:pStyle w:val="Textkomentra"/>
      </w:pPr>
      <w:r>
        <w:rPr>
          <w:rStyle w:val="Odkaznakomentr"/>
        </w:rPr>
        <w:annotationRef/>
      </w:r>
      <w:r>
        <w:t>zmazať</w:t>
      </w:r>
    </w:p>
  </w:comment>
  <w:comment w:id="46" w:author="21" w:date="2016-03-24T09:41:00Z" w:initials="21">
    <w:p w14:paraId="52DD8CBF" w14:textId="77777777" w:rsidR="0037319A" w:rsidRDefault="0037319A">
      <w:pPr>
        <w:pStyle w:val="Textkomentra"/>
      </w:pPr>
      <w:r>
        <w:rPr>
          <w:rStyle w:val="Odkaznakomentr"/>
        </w:rPr>
        <w:annotationRef/>
      </w:r>
      <w:r>
        <w:t>zmaza</w:t>
      </w:r>
      <w:bookmarkStart w:id="47" w:name="_GoBack"/>
      <w:bookmarkEnd w:id="47"/>
      <w:r>
        <w:t>ť</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C1F4EA" w15:done="0"/>
  <w15:commentEx w15:paraId="52DD8C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E471C" w14:textId="77777777" w:rsidR="00971880" w:rsidRDefault="00971880" w:rsidP="00297396">
      <w:pPr>
        <w:spacing w:after="0" w:line="240" w:lineRule="auto"/>
      </w:pPr>
      <w:r>
        <w:separator/>
      </w:r>
    </w:p>
  </w:endnote>
  <w:endnote w:type="continuationSeparator" w:id="0">
    <w:p w14:paraId="4230908F" w14:textId="77777777" w:rsidR="00971880" w:rsidRDefault="00971880"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CC98C"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E1533"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63E04A99" w14:textId="77777777" w:rsidR="00971880"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37319A">
      <w:rPr>
        <w:rFonts w:eastAsia="Times New Roman" w:cs="Times New Roman"/>
        <w:noProof/>
        <w:szCs w:val="24"/>
        <w:lang w:eastAsia="sk-SK"/>
      </w:rPr>
      <w:t>16</w:t>
    </w:r>
    <w:r w:rsidRPr="00016F1C">
      <w:rPr>
        <w:rFonts w:eastAsia="Times New Roman" w:cs="Times New Roman"/>
        <w:szCs w:val="24"/>
        <w:lang w:eastAsia="sk-SK"/>
      </w:rPr>
      <w:fldChar w:fldCharType="end"/>
    </w:r>
  </w:p>
  <w:p w14:paraId="2E9AC033"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2EB0C" w14:textId="77777777" w:rsidR="00971880" w:rsidRPr="00016F1C" w:rsidRDefault="00971880"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14:paraId="274009D9" w14:textId="77777777" w:rsidR="00971880" w:rsidRPr="00570367" w:rsidRDefault="00971880"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35551" w14:textId="77777777" w:rsidR="00971880" w:rsidRDefault="00971880" w:rsidP="00297396">
      <w:pPr>
        <w:spacing w:after="0" w:line="240" w:lineRule="auto"/>
      </w:pPr>
      <w:r>
        <w:separator/>
      </w:r>
    </w:p>
  </w:footnote>
  <w:footnote w:type="continuationSeparator" w:id="0">
    <w:p w14:paraId="51B7AE86" w14:textId="77777777" w:rsidR="00971880" w:rsidRDefault="00971880" w:rsidP="00297396">
      <w:pPr>
        <w:spacing w:after="0" w:line="240" w:lineRule="auto"/>
      </w:pPr>
      <w:r>
        <w:continuationSeparator/>
      </w:r>
    </w:p>
  </w:footnote>
  <w:footnote w:id="1">
    <w:p w14:paraId="47B81B60" w14:textId="77777777" w:rsidR="00971880" w:rsidRDefault="00971880">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14:paraId="7CFF19F2" w14:textId="77777777" w:rsidR="00971880" w:rsidRDefault="00971880">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8008A" w14:textId="77777777" w:rsidR="00971880" w:rsidRDefault="00971880" w:rsidP="002D4CDB">
    <w:r>
      <w:rPr>
        <w:noProof/>
        <w:lang w:eastAsia="sk-SK"/>
      </w:rPr>
      <w:drawing>
        <wp:anchor distT="0" distB="0" distL="114300" distR="114300" simplePos="0" relativeHeight="251660288" behindDoc="0" locked="0" layoutInCell="1" allowOverlap="1" wp14:anchorId="18019A2C" wp14:editId="10843B38">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BE07B13" wp14:editId="2DDE643C">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211988B9" w14:textId="77777777" w:rsidR="00971880" w:rsidRDefault="00971880">
    <w:pPr>
      <w:pStyle w:val="Hlavika"/>
    </w:pPr>
  </w:p>
  <w:p w14:paraId="6B9EEBD5" w14:textId="77777777" w:rsidR="00971880" w:rsidRDefault="00971880">
    <w:pPr>
      <w:pStyle w:val="Hlavika"/>
    </w:pPr>
  </w:p>
  <w:p w14:paraId="4ACA4749" w14:textId="77777777" w:rsidR="00971880" w:rsidRDefault="00971880">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47151" w14:textId="77777777" w:rsidR="00971880" w:rsidRDefault="00971880"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A0D6F" w14:textId="77777777" w:rsidR="00971880" w:rsidRDefault="00971880"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5797"/>
    <w:rsid w:val="00076FC2"/>
    <w:rsid w:val="000806BF"/>
    <w:rsid w:val="00081410"/>
    <w:rsid w:val="000A019A"/>
    <w:rsid w:val="000B674B"/>
    <w:rsid w:val="000C0D6B"/>
    <w:rsid w:val="000C3731"/>
    <w:rsid w:val="000E4433"/>
    <w:rsid w:val="000F003D"/>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E4B04"/>
    <w:rsid w:val="001F0635"/>
    <w:rsid w:val="00204701"/>
    <w:rsid w:val="00211F4B"/>
    <w:rsid w:val="00215499"/>
    <w:rsid w:val="002279C7"/>
    <w:rsid w:val="00231C62"/>
    <w:rsid w:val="00240C5A"/>
    <w:rsid w:val="00242C4D"/>
    <w:rsid w:val="002454DD"/>
    <w:rsid w:val="0025567F"/>
    <w:rsid w:val="00263E65"/>
    <w:rsid w:val="00280F96"/>
    <w:rsid w:val="00285FFB"/>
    <w:rsid w:val="00297396"/>
    <w:rsid w:val="002A6EF9"/>
    <w:rsid w:val="002C4127"/>
    <w:rsid w:val="002C4DEF"/>
    <w:rsid w:val="002D2503"/>
    <w:rsid w:val="002D4739"/>
    <w:rsid w:val="002D4CDB"/>
    <w:rsid w:val="002E5EB4"/>
    <w:rsid w:val="002F393A"/>
    <w:rsid w:val="002F633A"/>
    <w:rsid w:val="003007BA"/>
    <w:rsid w:val="00301013"/>
    <w:rsid w:val="003256B5"/>
    <w:rsid w:val="003259A8"/>
    <w:rsid w:val="00336516"/>
    <w:rsid w:val="0033719C"/>
    <w:rsid w:val="00340992"/>
    <w:rsid w:val="00340D3A"/>
    <w:rsid w:val="00343F2B"/>
    <w:rsid w:val="00344F28"/>
    <w:rsid w:val="00346F2F"/>
    <w:rsid w:val="00353687"/>
    <w:rsid w:val="00362BF7"/>
    <w:rsid w:val="00373060"/>
    <w:rsid w:val="0037319A"/>
    <w:rsid w:val="003818B2"/>
    <w:rsid w:val="00387DF4"/>
    <w:rsid w:val="00393BEF"/>
    <w:rsid w:val="0039409A"/>
    <w:rsid w:val="003A0926"/>
    <w:rsid w:val="003A67A8"/>
    <w:rsid w:val="003A6D6C"/>
    <w:rsid w:val="003B15F0"/>
    <w:rsid w:val="003B3437"/>
    <w:rsid w:val="003C3F29"/>
    <w:rsid w:val="003D1516"/>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4B6F"/>
    <w:rsid w:val="004D05FD"/>
    <w:rsid w:val="004D25E1"/>
    <w:rsid w:val="004D393A"/>
    <w:rsid w:val="004D426D"/>
    <w:rsid w:val="004E3B03"/>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3397"/>
    <w:rsid w:val="00584D11"/>
    <w:rsid w:val="005A0719"/>
    <w:rsid w:val="005C70A4"/>
    <w:rsid w:val="005D0248"/>
    <w:rsid w:val="005D0A9B"/>
    <w:rsid w:val="005D63BB"/>
    <w:rsid w:val="005E1820"/>
    <w:rsid w:val="005E4C1B"/>
    <w:rsid w:val="005F30B4"/>
    <w:rsid w:val="005F3DBD"/>
    <w:rsid w:val="00606FFB"/>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D6513"/>
    <w:rsid w:val="006E1F75"/>
    <w:rsid w:val="006E2360"/>
    <w:rsid w:val="006E3561"/>
    <w:rsid w:val="006F6E13"/>
    <w:rsid w:val="00713950"/>
    <w:rsid w:val="007213D2"/>
    <w:rsid w:val="007314FF"/>
    <w:rsid w:val="00732A40"/>
    <w:rsid w:val="00736C40"/>
    <w:rsid w:val="00740EB1"/>
    <w:rsid w:val="00760313"/>
    <w:rsid w:val="007606A5"/>
    <w:rsid w:val="00760A22"/>
    <w:rsid w:val="00760DE9"/>
    <w:rsid w:val="007946AE"/>
    <w:rsid w:val="007B3E5C"/>
    <w:rsid w:val="007C0688"/>
    <w:rsid w:val="007C1545"/>
    <w:rsid w:val="007C2E4A"/>
    <w:rsid w:val="007D1782"/>
    <w:rsid w:val="007D231D"/>
    <w:rsid w:val="007D2377"/>
    <w:rsid w:val="007D32C1"/>
    <w:rsid w:val="007E2824"/>
    <w:rsid w:val="007E285C"/>
    <w:rsid w:val="007F3445"/>
    <w:rsid w:val="008045E8"/>
    <w:rsid w:val="00806683"/>
    <w:rsid w:val="00821D98"/>
    <w:rsid w:val="00824B30"/>
    <w:rsid w:val="00833BAC"/>
    <w:rsid w:val="008426F2"/>
    <w:rsid w:val="0085134E"/>
    <w:rsid w:val="00863BF2"/>
    <w:rsid w:val="0086757D"/>
    <w:rsid w:val="008719EE"/>
    <w:rsid w:val="00871B13"/>
    <w:rsid w:val="00874F37"/>
    <w:rsid w:val="00876FE0"/>
    <w:rsid w:val="00884808"/>
    <w:rsid w:val="00892CBB"/>
    <w:rsid w:val="008A293F"/>
    <w:rsid w:val="008A4F7E"/>
    <w:rsid w:val="008B46A9"/>
    <w:rsid w:val="008D3D06"/>
    <w:rsid w:val="008D4F9C"/>
    <w:rsid w:val="008D6D59"/>
    <w:rsid w:val="008F0949"/>
    <w:rsid w:val="008F3D66"/>
    <w:rsid w:val="00900594"/>
    <w:rsid w:val="0091485F"/>
    <w:rsid w:val="0091725B"/>
    <w:rsid w:val="0093580E"/>
    <w:rsid w:val="00951DEF"/>
    <w:rsid w:val="00971880"/>
    <w:rsid w:val="00977F6D"/>
    <w:rsid w:val="00980020"/>
    <w:rsid w:val="009B1846"/>
    <w:rsid w:val="009C4340"/>
    <w:rsid w:val="009D08D3"/>
    <w:rsid w:val="009D314B"/>
    <w:rsid w:val="009D5624"/>
    <w:rsid w:val="009D5A45"/>
    <w:rsid w:val="009E017D"/>
    <w:rsid w:val="009E220F"/>
    <w:rsid w:val="009F0914"/>
    <w:rsid w:val="009F15FF"/>
    <w:rsid w:val="00A154A6"/>
    <w:rsid w:val="00A209BB"/>
    <w:rsid w:val="00A21F40"/>
    <w:rsid w:val="00A23BE3"/>
    <w:rsid w:val="00A2689E"/>
    <w:rsid w:val="00A363C4"/>
    <w:rsid w:val="00A572C3"/>
    <w:rsid w:val="00A6173A"/>
    <w:rsid w:val="00A634B5"/>
    <w:rsid w:val="00A65F9C"/>
    <w:rsid w:val="00A67F1F"/>
    <w:rsid w:val="00A71082"/>
    <w:rsid w:val="00AA2399"/>
    <w:rsid w:val="00AA646F"/>
    <w:rsid w:val="00AB1411"/>
    <w:rsid w:val="00AD1CD8"/>
    <w:rsid w:val="00AD3ED0"/>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65A37"/>
    <w:rsid w:val="00B747B7"/>
    <w:rsid w:val="00B84FFC"/>
    <w:rsid w:val="00B86218"/>
    <w:rsid w:val="00B9021E"/>
    <w:rsid w:val="00BB2349"/>
    <w:rsid w:val="00BB5079"/>
    <w:rsid w:val="00BB58B3"/>
    <w:rsid w:val="00BB6CC4"/>
    <w:rsid w:val="00BD2500"/>
    <w:rsid w:val="00BE657D"/>
    <w:rsid w:val="00C052FF"/>
    <w:rsid w:val="00C10E17"/>
    <w:rsid w:val="00C11A6E"/>
    <w:rsid w:val="00C14507"/>
    <w:rsid w:val="00C213B4"/>
    <w:rsid w:val="00C21A03"/>
    <w:rsid w:val="00C24A69"/>
    <w:rsid w:val="00C2697A"/>
    <w:rsid w:val="00C31B6B"/>
    <w:rsid w:val="00C3547E"/>
    <w:rsid w:val="00C36149"/>
    <w:rsid w:val="00C4317E"/>
    <w:rsid w:val="00C47274"/>
    <w:rsid w:val="00C551B2"/>
    <w:rsid w:val="00C575C8"/>
    <w:rsid w:val="00C62B07"/>
    <w:rsid w:val="00C843F7"/>
    <w:rsid w:val="00C845A8"/>
    <w:rsid w:val="00C848E1"/>
    <w:rsid w:val="00C97150"/>
    <w:rsid w:val="00CA3CF5"/>
    <w:rsid w:val="00CA6C90"/>
    <w:rsid w:val="00CD6015"/>
    <w:rsid w:val="00CE28B6"/>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DF1CE0"/>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5E80"/>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4D0E"/>
    <w:rsid w:val="00F43CA9"/>
    <w:rsid w:val="00F57566"/>
    <w:rsid w:val="00F646FB"/>
    <w:rsid w:val="00F74B96"/>
    <w:rsid w:val="00F779D4"/>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6C7F4B3"/>
  <w15:docId w15:val="{831EB91C-59E5-4B93-BE77-DD398E12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02615064">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eur-lex.europa.eu/legal-content/SK/TXT/?uri=uriserv:OJ.L_.2014.069.01.0065.01.SLK"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comments" Target="comments.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95DB5-710E-4BFA-9825-7FAEE5F34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6010</Words>
  <Characters>34263</Characters>
  <Application>Microsoft Office Word</Application>
  <DocSecurity>0</DocSecurity>
  <Lines>285</Lines>
  <Paragraphs>80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40193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20</cp:revision>
  <cp:lastPrinted>2014-11-06T07:47:00Z</cp:lastPrinted>
  <dcterms:created xsi:type="dcterms:W3CDTF">2016-01-24T18:25:00Z</dcterms:created>
  <dcterms:modified xsi:type="dcterms:W3CDTF">2016-03-24T08:41:00Z</dcterms:modified>
</cp:coreProperties>
</file>