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163" w:rsidRDefault="007A1163"/>
    <w:p w:rsidR="00FF3014" w:rsidRPr="00E31C91" w:rsidRDefault="00FF3014" w:rsidP="00FF3014">
      <w:pPr>
        <w:jc w:val="center"/>
        <w:rPr>
          <w:sz w:val="28"/>
          <w:szCs w:val="28"/>
        </w:rPr>
      </w:pPr>
      <w:r w:rsidRPr="00E31C91">
        <w:rPr>
          <w:b/>
          <w:bCs/>
          <w:sz w:val="28"/>
          <w:szCs w:val="28"/>
        </w:rPr>
        <w:t xml:space="preserve">Predbežná informácia pre žiadateľov o nenávratný finančný príspevok/ o príspevok v zmysle čl. 13 Nariadenia Komisie (ES, </w:t>
      </w:r>
      <w:proofErr w:type="spellStart"/>
      <w:r w:rsidRPr="00E31C91">
        <w:rPr>
          <w:b/>
          <w:bCs/>
          <w:sz w:val="28"/>
          <w:szCs w:val="28"/>
        </w:rPr>
        <w:t>Euratom</w:t>
      </w:r>
      <w:proofErr w:type="spellEnd"/>
      <w:r w:rsidRPr="00E31C91">
        <w:rPr>
          <w:b/>
          <w:bCs/>
          <w:sz w:val="28"/>
          <w:szCs w:val="28"/>
        </w:rPr>
        <w:t>) č. 1302/2008 o centrálnej databáze vylúčených subjektov</w:t>
      </w:r>
    </w:p>
    <w:p w:rsidR="00FF3014" w:rsidRDefault="00FF3014" w:rsidP="00FF3014">
      <w:pPr>
        <w:pStyle w:val="Default"/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Európska komisia používa interný informačný nástroj </w:t>
      </w:r>
      <w:r w:rsidR="000809D5">
        <w:rPr>
          <w:rFonts w:ascii="Calibri" w:hAnsi="Calibri"/>
          <w:sz w:val="22"/>
          <w:szCs w:val="22"/>
        </w:rPr>
        <w:t>(</w:t>
      </w:r>
      <w:r w:rsidRPr="00E31C91">
        <w:rPr>
          <w:rFonts w:ascii="Calibri" w:hAnsi="Calibri"/>
          <w:sz w:val="22"/>
          <w:szCs w:val="22"/>
        </w:rPr>
        <w:t xml:space="preserve">systém včasného varovania - </w:t>
      </w:r>
      <w:proofErr w:type="spellStart"/>
      <w:r w:rsidRPr="00E31C91">
        <w:rPr>
          <w:rFonts w:ascii="Calibri" w:hAnsi="Calibri"/>
          <w:sz w:val="22"/>
          <w:szCs w:val="22"/>
        </w:rPr>
        <w:t>Early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Warning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System</w:t>
      </w:r>
      <w:proofErr w:type="spellEnd"/>
      <w:r w:rsidRPr="00E31C91">
        <w:rPr>
          <w:rFonts w:ascii="Calibri" w:hAnsi="Calibri"/>
          <w:sz w:val="22"/>
          <w:szCs w:val="22"/>
        </w:rPr>
        <w:t xml:space="preserve"> (EWS)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aby s cieľom chrániť finančné záujmy EÚ, označila riziká zistené v súvislosti s prijímateľmi v rámci centralizovane riadených zmlúv a grantov.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Okrem toho Európska komisia spravuje centrálnu databázu vylúčených subjektov </w:t>
      </w:r>
      <w:r w:rsidR="000809D5">
        <w:rPr>
          <w:rFonts w:ascii="Calibri" w:hAnsi="Calibri"/>
          <w:sz w:val="22"/>
          <w:szCs w:val="22"/>
        </w:rPr>
        <w:t>(</w:t>
      </w:r>
      <w:proofErr w:type="spellStart"/>
      <w:r w:rsidRPr="00E31C91">
        <w:rPr>
          <w:rFonts w:ascii="Calibri" w:hAnsi="Calibri"/>
          <w:sz w:val="22"/>
          <w:szCs w:val="22"/>
        </w:rPr>
        <w:t>Central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Exclusion</w:t>
      </w:r>
      <w:proofErr w:type="spellEnd"/>
      <w:r w:rsidRPr="00E31C91">
        <w:rPr>
          <w:rFonts w:ascii="Calibri" w:hAnsi="Calibri"/>
          <w:sz w:val="22"/>
          <w:szCs w:val="22"/>
        </w:rPr>
        <w:t xml:space="preserve"> </w:t>
      </w:r>
      <w:proofErr w:type="spellStart"/>
      <w:r w:rsidRPr="00E31C91">
        <w:rPr>
          <w:rFonts w:ascii="Calibri" w:hAnsi="Calibri"/>
          <w:sz w:val="22"/>
          <w:szCs w:val="22"/>
        </w:rPr>
        <w:t>Database</w:t>
      </w:r>
      <w:proofErr w:type="spellEnd"/>
      <w:r w:rsidRPr="00E31C91">
        <w:rPr>
          <w:rFonts w:ascii="Calibri" w:hAnsi="Calibri"/>
          <w:sz w:val="22"/>
          <w:szCs w:val="22"/>
        </w:rPr>
        <w:t xml:space="preserve"> (CED)</w:t>
      </w:r>
      <w:r w:rsidR="000809D5">
        <w:rPr>
          <w:rFonts w:ascii="Calibri" w:hAnsi="Calibri"/>
          <w:sz w:val="22"/>
          <w:szCs w:val="22"/>
        </w:rPr>
        <w:t>)</w:t>
      </w:r>
      <w:r w:rsidRPr="00E31C91">
        <w:rPr>
          <w:rFonts w:ascii="Calibri" w:hAnsi="Calibri"/>
          <w:sz w:val="22"/>
          <w:szCs w:val="22"/>
        </w:rPr>
        <w:t xml:space="preserve">, v ktorej eviduje všetky subjekty, ktoré môžu byť vyňaté z účasti na akejkoľvek pomoci poskytovanej z rozpočtu EÚ ako aj z procesov verejného obstarávania, prostredníctvom ktorého sú prideľované finančné prostriedky EÚ v súlade s Nariadením o rozpočtových pravidlách, ktoré sa vzťahuje na všeobecný rozpočet Európskej únie. CED je prístupná všetkým inštitúciám, ktoré sú oprávnené prideľovať finančné prostriedky EÚ. </w:t>
      </w:r>
    </w:p>
    <w:p w:rsidR="00FF3014" w:rsidRPr="00E31C91" w:rsidRDefault="00FF3014" w:rsidP="00B27E44">
      <w:pPr>
        <w:pStyle w:val="Default"/>
        <w:spacing w:before="120" w:after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Žiadatelia o NFP sú týmto informovaní, že v prípade, ak sa ocitnú v niektorej so situácii uvedených v: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spacing w:after="29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Rozhodnutí Komisie zo 16. decembra 2008 o systéme včasného varovania (EWS) na použitie povoľujúcimi úradníkmi Komisie a výkonnými agentúrami (</w:t>
      </w:r>
      <w:proofErr w:type="spellStart"/>
      <w:r w:rsidRPr="00E31C91">
        <w:rPr>
          <w:rFonts w:ascii="Calibri" w:hAnsi="Calibri"/>
          <w:sz w:val="22"/>
          <w:szCs w:val="22"/>
        </w:rPr>
        <w:t>Ú.v</w:t>
      </w:r>
      <w:proofErr w:type="spellEnd"/>
      <w:r w:rsidRPr="00E31C91">
        <w:rPr>
          <w:rFonts w:ascii="Calibri" w:hAnsi="Calibri"/>
          <w:sz w:val="22"/>
          <w:szCs w:val="22"/>
        </w:rPr>
        <w:t xml:space="preserve">. EÚ, L 344, 20.12.2008, s. 125), alebo </w:t>
      </w:r>
    </w:p>
    <w:p w:rsidR="00FF3014" w:rsidRPr="00E31C91" w:rsidRDefault="00FF3014" w:rsidP="00B27E44">
      <w:pPr>
        <w:pStyle w:val="Default"/>
        <w:numPr>
          <w:ilvl w:val="0"/>
          <w:numId w:val="1"/>
        </w:numPr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 xml:space="preserve">Nariadení Komisie </w:t>
      </w:r>
      <w:r w:rsidR="00F50465">
        <w:rPr>
          <w:rFonts w:ascii="Calibri" w:hAnsi="Calibri"/>
          <w:sz w:val="22"/>
          <w:szCs w:val="22"/>
        </w:rPr>
        <w:t xml:space="preserve">č. 1302/2008 </w:t>
      </w:r>
      <w:r w:rsidRPr="00E31C91">
        <w:rPr>
          <w:rFonts w:ascii="Calibri" w:hAnsi="Calibri"/>
          <w:sz w:val="22"/>
          <w:szCs w:val="22"/>
        </w:rPr>
        <w:t xml:space="preserve">z 17.12.2008 o centrálnej databáze vylúčených subjektov – CED (Ú. v. EÚ OJ L 344, 20.12.2008, s. 12), </w:t>
      </w:r>
    </w:p>
    <w:p w:rsidR="00FF3014" w:rsidRPr="00E31C91" w:rsidRDefault="00FF3014" w:rsidP="00B27E44">
      <w:pPr>
        <w:pStyle w:val="Default"/>
        <w:jc w:val="both"/>
        <w:rPr>
          <w:rFonts w:ascii="Calibri" w:hAnsi="Calibri"/>
          <w:sz w:val="22"/>
          <w:szCs w:val="22"/>
        </w:rPr>
      </w:pP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ich údaje</w:t>
      </w:r>
      <w:r w:rsidRPr="00E31C91">
        <w:rPr>
          <w:rStyle w:val="Odkaznapoznmkupodiarou"/>
          <w:rFonts w:ascii="Calibri" w:hAnsi="Calibri"/>
          <w:sz w:val="22"/>
          <w:szCs w:val="22"/>
        </w:rPr>
        <w:footnoteReference w:id="1"/>
      </w:r>
      <w:r w:rsidRPr="00E31C91">
        <w:rPr>
          <w:rFonts w:ascii="Calibri" w:hAnsi="Calibri"/>
          <w:sz w:val="14"/>
          <w:szCs w:val="14"/>
        </w:rPr>
        <w:t xml:space="preserve"> </w:t>
      </w:r>
      <w:r w:rsidRPr="00E31C91">
        <w:rPr>
          <w:rFonts w:ascii="Calibri" w:hAnsi="Calibri"/>
          <w:sz w:val="22"/>
          <w:szCs w:val="22"/>
        </w:rPr>
        <w:t xml:space="preserve">môžu byť registrované v EWS a CED účtovníkom Európskej komisie, a môžu byť oznámené osobám a inštitúciám, ktoré sú uvedené vo vyššie uvedenom rozhodnutí a nariadení, v súvislosti s ďalším poskytnutím alebo realizáciou pomoci alebo podpory z fondov EÚ, poskytnutím príspevku z fondov EÚ a priamej pomoci z rozpočtu EÚ. </w:t>
      </w:r>
    </w:p>
    <w:p w:rsidR="00FF3014" w:rsidRPr="00E31C91" w:rsidRDefault="00FF3014" w:rsidP="00B27E44">
      <w:pPr>
        <w:pStyle w:val="Default"/>
        <w:spacing w:before="120"/>
        <w:jc w:val="both"/>
        <w:rPr>
          <w:rFonts w:ascii="Calibri" w:hAnsi="Calibri"/>
          <w:sz w:val="22"/>
          <w:szCs w:val="22"/>
        </w:rPr>
      </w:pPr>
      <w:r w:rsidRPr="00E31C91">
        <w:rPr>
          <w:rFonts w:ascii="Calibri" w:hAnsi="Calibri"/>
          <w:sz w:val="22"/>
          <w:szCs w:val="22"/>
        </w:rPr>
        <w:t>EWS a CED sú spravované účtovníkom Európskej komisie, u ktorého si právnické osoby a fyzické osoby môžu uplatniť svoje práva vyplývajúce z Nariadenia Európskeho parlamentu a Rady (ES) č. 45/2001 z 18. decembra 2000 o ochrane jednotlivcov so zreteľom na spracovanie osobných údajov inštitúciami a orgánmi spoločenstva a o voľnom pohybe takýchto údajov (Ú. v. ES L 8, 12.1.2001).</w:t>
      </w:r>
    </w:p>
    <w:sectPr w:rsidR="00FF3014" w:rsidRPr="00E31C91" w:rsidSect="00577F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547F" w:rsidRDefault="002F547F" w:rsidP="00FF3014">
      <w:pPr>
        <w:spacing w:after="0" w:line="240" w:lineRule="auto"/>
      </w:pPr>
      <w:r>
        <w:separator/>
      </w:r>
    </w:p>
  </w:endnote>
  <w:end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17" w:rsidRDefault="00B03F1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17" w:rsidRDefault="00B03F1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17" w:rsidRDefault="00B03F1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547F" w:rsidRDefault="002F547F" w:rsidP="00FF3014">
      <w:pPr>
        <w:spacing w:after="0" w:line="240" w:lineRule="auto"/>
      </w:pPr>
      <w:r>
        <w:separator/>
      </w:r>
    </w:p>
  </w:footnote>
  <w:footnote w:type="continuationSeparator" w:id="0">
    <w:p w:rsidR="002F547F" w:rsidRDefault="002F547F" w:rsidP="00FF3014">
      <w:pPr>
        <w:spacing w:after="0" w:line="240" w:lineRule="auto"/>
      </w:pPr>
      <w:r>
        <w:continuationSeparator/>
      </w:r>
    </w:p>
  </w:footnote>
  <w:footnote w:id="1">
    <w:p w:rsidR="00FF3014" w:rsidRPr="00E31C91" w:rsidRDefault="00FF3014" w:rsidP="00FF3014">
      <w:pPr>
        <w:pStyle w:val="Default"/>
        <w:rPr>
          <w:rFonts w:ascii="Calibri" w:hAnsi="Calibri"/>
        </w:rPr>
      </w:pPr>
      <w:r>
        <w:rPr>
          <w:rStyle w:val="Odkaznapoznmkupodiarou"/>
        </w:rPr>
        <w:footnoteRef/>
      </w:r>
      <w:r>
        <w:t xml:space="preserve"> </w:t>
      </w:r>
      <w:r w:rsidRPr="00E31C91">
        <w:rPr>
          <w:rFonts w:ascii="Calibri" w:hAnsi="Calibri"/>
          <w:sz w:val="18"/>
          <w:szCs w:val="18"/>
        </w:rPr>
        <w:t xml:space="preserve">Obchodné meno/názov právnickej osoby alebo fyzickej osoby - podnikateľa, právna forma právnickej osoby a IČO, ak bolo pridelené, meno a priezvisko štatutárneho orgánu alebo členov štatutárneho orgánu právnickej osoby alebo osoby, ktoré sú oprávnené ich zastupovať, prijímať v ich mene rozhodnutia alebo ich kontrolovať, ktorý bol odsúdený za jeden z trestných činov korupcie uvedených v treťom diele ôsmej hlavy osobitnej časti Trestného zákona, trestný čin poškodzovania finančných záujmov Európskych spoločenstiev, trestný čin legalizácie príjmu z trestnej činnosti a trestného činu založenia, zosnovania a podporovania zločineckej skupiny alebo akékoľvek iné protiprávne konanie, ktoré poškodzuje finančné záujmy Únie). </w:t>
      </w:r>
      <w:r w:rsidRPr="00E31C91">
        <w:rPr>
          <w:rFonts w:ascii="Calibri" w:hAnsi="Calibri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17" w:rsidRDefault="00B03F1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3014" w:rsidRDefault="00577F1D" w:rsidP="00577F1D">
    <w:pPr>
      <w:pStyle w:val="Hlavika"/>
      <w:tabs>
        <w:tab w:val="clear" w:pos="9072"/>
        <w:tab w:val="right" w:pos="8080"/>
      </w:tabs>
      <w:ind w:left="426"/>
    </w:pPr>
    <w:bookmarkStart w:id="0" w:name="_GoBack"/>
    <w:bookmarkEnd w:id="0"/>
    <w:r w:rsidRPr="00BE4C87">
      <w:rPr>
        <w:rFonts w:cstheme="minorHAnsi"/>
        <w:noProof/>
        <w:lang w:eastAsia="sk-SK"/>
      </w:rPr>
      <w:drawing>
        <wp:inline distT="0" distB="0" distL="0" distR="0" wp14:anchorId="1255B19B" wp14:editId="7C8B3D2E">
          <wp:extent cx="2085975" cy="619125"/>
          <wp:effectExtent l="0" t="0" r="9525" b="9525"/>
          <wp:docPr id="15" name="Obrázok 15" descr="C:\Users\bumbalova\AppData\Local\Microsoft\Windows\Temporary Internet Files\Content.Outlook\DCYU1WR5\Logo_Master_SK_Hor (2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0" descr="C:\Users\bumbalova\AppData\Local\Microsoft\Windows\Temporary Internet Files\Content.Outlook\DCYU1WR5\Logo_Master_SK_Hor (2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597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F3014">
      <w:tab/>
    </w:r>
    <w:r>
      <w:t xml:space="preserve">     </w:t>
    </w:r>
    <w:r>
      <w:tab/>
    </w:r>
    <w:r w:rsidRPr="00BE4C87">
      <w:rPr>
        <w:rFonts w:cstheme="minorHAnsi"/>
        <w:noProof/>
        <w:lang w:eastAsia="sk-SK"/>
      </w:rPr>
      <w:drawing>
        <wp:inline distT="0" distB="0" distL="0" distR="0" wp14:anchorId="04B6FE8F" wp14:editId="7B505657">
          <wp:extent cx="857250" cy="695325"/>
          <wp:effectExtent l="0" t="0" r="0" b="9525"/>
          <wp:docPr id="8" name="Obrázok 8" descr="Logo E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EU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F17" w:rsidRDefault="00B03F1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B3F80"/>
    <w:multiLevelType w:val="hybridMultilevel"/>
    <w:tmpl w:val="AE382A78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501AB9"/>
    <w:multiLevelType w:val="hybridMultilevel"/>
    <w:tmpl w:val="1040B730"/>
    <w:lvl w:ilvl="0" w:tplc="EB941AD8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014"/>
    <w:rsid w:val="000809D5"/>
    <w:rsid w:val="002F547F"/>
    <w:rsid w:val="003D4A83"/>
    <w:rsid w:val="00577F1D"/>
    <w:rsid w:val="007A1163"/>
    <w:rsid w:val="00B03F17"/>
    <w:rsid w:val="00B27E44"/>
    <w:rsid w:val="00E31C91"/>
    <w:rsid w:val="00F50465"/>
    <w:rsid w:val="00FF3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5A0F40C2-12DC-4349-B48C-D0A6DB4F8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FF301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F3014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F3014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F301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F3014"/>
  </w:style>
  <w:style w:type="paragraph" w:styleId="Pta">
    <w:name w:val="footer"/>
    <w:basedOn w:val="Normlny"/>
    <w:link w:val="PtaChar"/>
    <w:uiPriority w:val="99"/>
    <w:unhideWhenUsed/>
    <w:rsid w:val="00FF30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F3014"/>
  </w:style>
  <w:style w:type="paragraph" w:styleId="Textbubliny">
    <w:name w:val="Balloon Text"/>
    <w:basedOn w:val="Normlny"/>
    <w:link w:val="TextbublinyChar"/>
    <w:uiPriority w:val="99"/>
    <w:semiHidden/>
    <w:unhideWhenUsed/>
    <w:rsid w:val="00FF30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F30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F8DE7-181A-401A-B86C-4054D1866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uzivatel</dc:creator>
  <cp:lastModifiedBy>Čech Gabriel</cp:lastModifiedBy>
  <cp:revision>6</cp:revision>
  <dcterms:created xsi:type="dcterms:W3CDTF">2015-08-27T21:10:00Z</dcterms:created>
  <dcterms:modified xsi:type="dcterms:W3CDTF">2016-02-04T13:47:00Z</dcterms:modified>
</cp:coreProperties>
</file>