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Formát oznámenia vybraného veľkého projektu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OZNÁMENIE VYBRANÉHO VEĽKÉHO PROJEKTU KOMISII V SÚLADE S ČLÁNKOM 102 ODS. 1 PRVÝM PODODSEKOM NARIADENIA (EÚ) č. 1303/2013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EURÓPSKY FOND REGIONÁLNEHO ROZVOJA/KOHÉZNY FOND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INVESTÍCIE DO INFRAŠTRUKTÚRY/VÝROBY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Názov projektu [„“]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CCI []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ČASŤ A: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Informácie požadované podľa článku 102 </w:t>
      </w: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ods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. 1 písm. a) </w:t>
      </w: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nariadenia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(EÚ) č. 1303/2013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   SUBJEKT ZODPOVEDNÝ ZA REALIZÁCIU VEĽKÉHO PROJEKTU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A.1.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Orgán zodpovedný za oznámenie projektu (riadiaci orgán alebo sprostredkovateľský orgán)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3141"/>
        <w:gridCol w:w="5395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Názov: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maxlength='200' input='M'&gt;</w:t>
            </w:r>
            <w:r w:rsidRPr="00E2472C">
              <w:rPr>
                <w:rFonts w:ascii="inherit" w:eastAsia="Times New Roman" w:hAnsi="inherit" w:cs="Times New Roman"/>
              </w:rPr>
              <w:t> </w:t>
            </w:r>
            <w:hyperlink r:id="rId4" w:anchor="ntr1-L_2014286SK.01000601-E0001" w:history="1">
              <w:r w:rsidRPr="00E2472C">
                <w:rPr>
                  <w:rFonts w:ascii="inherit" w:eastAsia="Times New Roman" w:hAnsi="inherit" w:cs="Times New Roman"/>
                  <w:color w:val="0000FF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color w:val="0000FF"/>
                  <w:sz w:val="15"/>
                  <w:szCs w:val="15"/>
                  <w:u w:val="single"/>
                  <w:vertAlign w:val="superscript"/>
                </w:rPr>
                <w:t>1</w:t>
              </w:r>
              <w:r w:rsidRPr="00E2472C">
                <w:rPr>
                  <w:rFonts w:ascii="inherit" w:eastAsia="Times New Roman" w:hAnsi="inherit" w:cs="Times New Roman"/>
                  <w:color w:val="0000FF"/>
                  <w:u w:val="single"/>
                </w:rPr>
                <w:t>)</w:t>
              </w:r>
            </w:hyperlink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Adresa: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maxlength='400'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Meno kontaktnej osoby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maxlength='200'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Pozícia kontaktnej osoby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maxlength='200'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Telefón: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E-mail: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A.2.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Subjekt zodpovedný za realizáciu projektu (prijímateľ</w:t>
      </w: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hyperlink r:id="rId5" w:anchor="ntr2-L_2014286SK.01000601-E0002" w:history="1"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17"/>
            <w:szCs w:val="17"/>
            <w:u w:val="single"/>
            <w:vertAlign w:val="superscript"/>
          </w:rPr>
          <w:t>2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)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3293"/>
        <w:gridCol w:w="5203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Názov: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maxlength='200'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Adresa: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maxlength='400'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Meno kontaktnej osoby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maxlength='200'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Pozícia kontaktnej osoby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maxlength='200'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Telefón: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A.2.6.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E-mail: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A.3.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Je tento projekt fázou veľkého projektu</w:t>
      </w: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hyperlink r:id="rId6" w:anchor="ntr3-L_2014286SK.01000601-E0003" w:history="1"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17"/>
            <w:szCs w:val="17"/>
            <w:u w:val="single"/>
            <w:vertAlign w:val="superscript"/>
          </w:rPr>
          <w:t>3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?</w:t>
      </w: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2472C">
        <w:rPr>
          <w:rFonts w:ascii="inherit" w:eastAsia="Times New Roman" w:hAnsi="inherit" w:cs="Times New Roman"/>
          <w:b/>
          <w:bCs/>
          <w:i/>
          <w:iCs/>
          <w:color w:val="000000"/>
          <w:sz w:val="24"/>
          <w:szCs w:val="24"/>
        </w:rPr>
        <w:t>&lt;type='C' input='M'&gt;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1717"/>
        <w:gridCol w:w="2717"/>
        <w:gridCol w:w="171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áno, uveďte opis fyzických a finančných cieľov celkového projektu.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&lt;type='S' maxlength='3500'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A.4.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Schválila Komisia už skôr nejakú časť tohto veľkého projektu? </w:t>
      </w:r>
      <w:r w:rsidRPr="00E2472C">
        <w:rPr>
          <w:rFonts w:ascii="inherit" w:eastAsia="Times New Roman" w:hAnsi="inherit" w:cs="Times New Roman"/>
          <w:b/>
          <w:bCs/>
          <w:i/>
          <w:iCs/>
          <w:color w:val="000000"/>
          <w:sz w:val="24"/>
          <w:szCs w:val="24"/>
        </w:rPr>
        <w:t>&lt;type='C' input='M'&gt;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1717"/>
        <w:gridCol w:w="2717"/>
        <w:gridCol w:w="171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áno, uveďte CCI schváleného veľkého projektu.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Ak je tento projekt súčasťou veľkého projektu, ktorého prvá fáza sa uskutočnila v rokoch 2007 – 2013, uveďte podrobný opis fyzických a finančných cieľov predchádzajúcej fázy vrátane opisu vykonávania prvej fázy a potvrďte, že je alebo bude pripravená na použitie na stanovený účel.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maxlength='3500'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A.5.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Bolo dokončené hodnotenie kvality nezávislými expertmi a je ich správa priložená v časti b? </w:t>
      </w:r>
      <w:r w:rsidRPr="00E2472C">
        <w:rPr>
          <w:rFonts w:ascii="inherit" w:eastAsia="Times New Roman" w:hAnsi="inherit" w:cs="Times New Roman"/>
          <w:b/>
          <w:bCs/>
          <w:i/>
          <w:iCs/>
          <w:color w:val="000000"/>
          <w:sz w:val="24"/>
          <w:szCs w:val="24"/>
        </w:rPr>
        <w:t>&lt;type='C' input='M'&gt;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7"/>
        <w:gridCol w:w="1419"/>
        <w:gridCol w:w="3869"/>
        <w:gridCol w:w="141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</w:t>
            </w:r>
            <w:hyperlink r:id="rId7" w:anchor="ntr4-L_2014286SK.01000601-E0004" w:history="1">
              <w:r w:rsidRPr="00E2472C">
                <w:rPr>
                  <w:rFonts w:ascii="inherit" w:eastAsia="Times New Roman" w:hAnsi="inherit" w:cs="Times New Roman"/>
                  <w:color w:val="0000FF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color w:val="0000FF"/>
                  <w:sz w:val="15"/>
                  <w:szCs w:val="15"/>
                  <w:u w:val="single"/>
                  <w:vertAlign w:val="superscript"/>
                </w:rPr>
                <w:t>4</w:t>
              </w:r>
              <w:r w:rsidRPr="00E2472C">
                <w:rPr>
                  <w:rFonts w:ascii="inherit" w:eastAsia="Times New Roman" w:hAnsi="inherit" w:cs="Times New Roman"/>
                  <w:color w:val="0000FF"/>
                  <w:u w:val="single"/>
                </w:rPr>
                <w:t>)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   OPIS INVESTÍCIE, JEJ LOKALITA, HARMONOGRAM A OČAKÁVANÝ PRÍSPEVOK VEĽKÉHO PROJEKTU KU KONKRÉTNYM CIEĽOM PRÍSLUŠNEJ PRIORITNEJ OSI ALEBO OSÍ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B.1.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Kategorizácia projektovej činnosti</w:t>
      </w: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hyperlink r:id="rId8" w:anchor="ntr5-L_2014286SK.01000601-E0005" w:history="1"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17"/>
            <w:szCs w:val="17"/>
            <w:u w:val="single"/>
            <w:vertAlign w:val="superscript"/>
          </w:rPr>
          <w:t>5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)</w:t>
        </w:r>
      </w:hyperlink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4"/>
        <w:gridCol w:w="1220"/>
        <w:gridCol w:w="1293"/>
        <w:gridCol w:w="162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Kód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Suma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Percentuálny podiel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B.2.1.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Kód(-y) pre dimenziu(-ie) „Oblasť intervencie“</w:t>
                  </w:r>
                </w:p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(v prípade, že je na základe pomerného výpočtu relevantných niekoľko oblastí intervencie, treba použiť viac ako jeden kód)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B.2.2.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 pre dimenziu „Formy financovania“</w:t>
                  </w:r>
                </w:p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lastRenderedPageBreak/>
                    <w:t>(v niektorých prípadoch môže byť relevantný viac ako jeden kód – treba uviesť pomerné podiely)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lastRenderedPageBreak/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lastRenderedPageBreak/>
                    <w:t>B.2.3.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 pre dimenziu „Územie“</w:t>
                  </w:r>
                </w:p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(v niektorých prípadoch môže byť relevantný viac ako jeden kód – treba uviesť pomerné podiely)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B.2.4.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 pre dimenziu „Územné mechanizmy realizácie“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B.2.5.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 pre dimenziu „Tematické ciele“</w:t>
                  </w:r>
                </w:p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(v niektorých prípadoch môže byť relevantný viac ako jeden kód – treba uviesť pomerné podiely)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B.2.6.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 pre dimenziu „Hospodárska činnosť“ (kód NACE</w:t>
                  </w:r>
                  <w:hyperlink r:id="rId9" w:anchor="ntr6-L_2014286SK.01000601-E0006" w:history="1"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 (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17"/>
                        <w:szCs w:val="17"/>
                        <w:u w:val="single"/>
                        <w:vertAlign w:val="superscript"/>
                      </w:rPr>
                      <w:t>6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)</w:t>
                    </w:r>
                  </w:hyperlink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)</w:t>
                  </w:r>
                </w:p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(v niektorých prípadoch môže byť relevantný viac ako jeden kód – treba uviesť pomerné podiely)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B.2.7.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Kód pre dimenziu(-e) „Umiestnenie“ (NUTS III)</w:t>
                  </w:r>
                  <w:hyperlink r:id="rId10" w:anchor="ntr7-L_2014286SK.01000601-E0007" w:history="1"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 (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17"/>
                        <w:szCs w:val="17"/>
                        <w:u w:val="single"/>
                        <w:vertAlign w:val="superscript"/>
                      </w:rPr>
                      <w:t>7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)</w:t>
                    </w:r>
                  </w:hyperlink>
                </w:p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(v niektorých prípadoch môže byť relevantný viac ako jeden kód – treba uviesť pomerné podiely)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B.2.8.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Povaha investície</w:t>
                  </w:r>
                  <w:hyperlink r:id="rId11" w:anchor="ntr8-L_2014286SK.01000601-E0008" w:history="1"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 (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17"/>
                        <w:szCs w:val="17"/>
                        <w:u w:val="single"/>
                        <w:vertAlign w:val="superscript"/>
                      </w:rPr>
                      <w:t>8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)</w:t>
                    </w:r>
                  </w:hyperlink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 (</w:t>
                  </w:r>
                  <w:r w:rsidRPr="00E2472C">
                    <w:rPr>
                      <w:rFonts w:ascii="inherit" w:eastAsia="Times New Roman" w:hAnsi="inherit" w:cs="Times New Roman"/>
                      <w:i/>
                      <w:iCs/>
                      <w:sz w:val="24"/>
                      <w:szCs w:val="24"/>
                    </w:rPr>
                    <w:t>vyplniť len v prípade investícií do výroby</w:t>
                  </w: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"/>
              <w:gridCol w:w="4447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  <w:i/>
                      <w:iCs/>
                    </w:rPr>
                    <w:t>B.2.9.</w:t>
                  </w:r>
                </w:p>
              </w:tc>
              <w:tc>
                <w:tcPr>
                  <w:tcW w:w="0" w:type="auto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Dotknutý produkt</w:t>
                  </w:r>
                  <w:hyperlink r:id="rId12" w:anchor="ntr9-L_2014286SK.01000601-E0009" w:history="1"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 (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17"/>
                        <w:szCs w:val="17"/>
                        <w:u w:val="single"/>
                        <w:vertAlign w:val="superscript"/>
                      </w:rPr>
                      <w:t>9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24"/>
                        <w:szCs w:val="24"/>
                        <w:u w:val="single"/>
                      </w:rPr>
                      <w:t>)</w:t>
                    </w:r>
                  </w:hyperlink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 (</w:t>
                  </w:r>
                  <w:r w:rsidRPr="00E2472C">
                    <w:rPr>
                      <w:rFonts w:ascii="inherit" w:eastAsia="Times New Roman" w:hAnsi="inherit" w:cs="Times New Roman"/>
                      <w:i/>
                      <w:iCs/>
                      <w:sz w:val="24"/>
                      <w:szCs w:val="24"/>
                    </w:rPr>
                    <w:t>vyplniť len v prípade investícií do výroby</w:t>
                  </w: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input='G'&gt;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B.2.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Operačný program alebo operačné programy a prioritná os alebo prioritné osi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B.2.1.   Určenie operačného programu alebo operačných programov a prioritnej osi alebo prioritných osí: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6"/>
        <w:gridCol w:w="3804"/>
        <w:gridCol w:w="251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CCI operačného programu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Prioritná os operačného programu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Spolufinancujúci fond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OP1&lt;type='S'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Prioritná os OP 1&lt;type='S'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EFRR/KF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OP1&lt;type='S'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Prioritná os OP1&lt;type='S'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EFRR/KF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OP2&lt;type='S'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Prioritná os OP 2&lt;type='S'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EFRR/KF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lastRenderedPageBreak/>
              <w:t>OP2&lt;type='S'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Prioritná os OP2&lt;type='S'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EFRR/KF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B.3.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Opis projektu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5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a)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Uveďte krátky opis projektu, jeho hlavné ciele a hlavné zložky.</w:t>
            </w:r>
          </w:p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V prípade </w:t>
            </w: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investícií do výroby</w:t>
            </w: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musí byť takisto uvedený krátky technický opis.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9119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  <w:sz w:val="24"/>
                      <w:szCs w:val="24"/>
                    </w:rPr>
                    <w:t>&lt;type='S' maxlength='7000' input='M'&gt;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"/>
        <w:gridCol w:w="9128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b)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Predložte mapu, v ktorej sa vymedzujú oblasti projektu a georeferenčné údaje</w:t>
            </w:r>
            <w:hyperlink r:id="rId13" w:anchor="ntr10-L_2014286SK.01000601-E0010" w:history="1">
              <w:r w:rsidRPr="00E2472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color w:val="0000FF"/>
                  <w:sz w:val="17"/>
                  <w:szCs w:val="17"/>
                  <w:u w:val="single"/>
                  <w:vertAlign w:val="superscript"/>
                </w:rPr>
                <w:t>10</w:t>
              </w:r>
              <w:r w:rsidRPr="00E2472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)</w:t>
              </w:r>
            </w:hyperlink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9173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c)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Uveďte harmonogram vypracovania veľkého projektu a jeho realizácie.</w:t>
            </w:r>
          </w:p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7"/>
              <w:gridCol w:w="1822"/>
              <w:gridCol w:w="1708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</w:rPr>
                    <w:t>Dátum začiatku</w:t>
                  </w:r>
                </w:p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</w:rPr>
                    <w:t>(A)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</w:rPr>
                    <w:t>Dátum dokončenia</w:t>
                  </w:r>
                </w:p>
                <w:p w:rsidR="00E2472C" w:rsidRPr="00E2472C" w:rsidRDefault="00E2472C" w:rsidP="00E2472C">
                  <w:pPr>
                    <w:spacing w:before="60" w:after="60"/>
                    <w:ind w:right="195" w:firstLine="0"/>
                    <w:jc w:val="center"/>
                    <w:rPr>
                      <w:rFonts w:ascii="inherit" w:eastAsia="Times New Roman" w:hAnsi="inherit" w:cs="Times New Roman"/>
                      <w:b/>
                      <w:bCs/>
                    </w:rPr>
                  </w:pPr>
                  <w:r w:rsidRPr="00E2472C">
                    <w:rPr>
                      <w:rFonts w:ascii="inherit" w:eastAsia="Times New Roman" w:hAnsi="inherit" w:cs="Times New Roman"/>
                      <w:b/>
                      <w:bCs/>
                    </w:rPr>
                    <w:t>(B)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"/>
                    <w:gridCol w:w="5237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1.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Štúdie uskutočniteľnosti (</w:t>
                        </w:r>
                        <w:r w:rsidRPr="00E2472C">
                          <w:rPr>
                            <w:rFonts w:ascii="inherit" w:eastAsia="Times New Roman" w:hAnsi="inherit" w:cs="Times New Roman"/>
                            <w:i/>
                            <w:iCs/>
                            <w:sz w:val="24"/>
                            <w:szCs w:val="24"/>
                          </w:rPr>
                          <w:t>alebo v prípade investícií do výroby podnikateľský plán</w:t>
                        </w: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):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</w:rPr>
                    <w:t>&lt;type='D' input='M'&gt;</w:t>
                  </w:r>
                  <w:hyperlink r:id="rId14" w:anchor="ntr11-L_2014286SK.01000601-E0011" w:history="1"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u w:val="single"/>
                      </w:rPr>
                      <w:t> (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sz w:val="15"/>
                        <w:szCs w:val="15"/>
                        <w:u w:val="single"/>
                        <w:vertAlign w:val="superscript"/>
                      </w:rPr>
                      <w:t>11</w:t>
                    </w:r>
                    <w:r w:rsidRPr="00E2472C">
                      <w:rPr>
                        <w:rFonts w:ascii="inherit" w:eastAsia="Times New Roman" w:hAnsi="inherit" w:cs="Times New Roman"/>
                        <w:color w:val="0000FF"/>
                        <w:u w:val="single"/>
                      </w:rPr>
                      <w:t>)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3"/>
                    <w:gridCol w:w="4974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2.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Analýza nákladov a prínosov: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1"/>
                    <w:gridCol w:w="5166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Posudzovanie vplyvov na životné prostredie: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4"/>
                    <w:gridCol w:w="4593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4.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Návrhové štúdie: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98"/>
                    <w:gridCol w:w="4999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5.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Príprava súťažných podkladov: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3"/>
                    <w:gridCol w:w="4854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6.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Postup(-y) obstarávania: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9"/>
                    <w:gridCol w:w="4858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7.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Nadobudnutie pozemku: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2"/>
                    <w:gridCol w:w="4705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8.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Povolenie prípravy: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1"/>
                    <w:gridCol w:w="4836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9.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Fáza výstavby/zákazka: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76"/>
                    <w:gridCol w:w="4421"/>
                  </w:tblGrid>
                  <w:tr w:rsidR="00E2472C" w:rsidRPr="00E2472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spacing w:before="60" w:after="60"/>
                          <w:ind w:right="195" w:firstLine="0"/>
                          <w:jc w:val="center"/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b/>
                            <w:bCs/>
                          </w:rPr>
                          <w:t>10.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2472C" w:rsidRPr="00E2472C" w:rsidRDefault="00E2472C" w:rsidP="00E2472C">
                        <w:pPr>
                          <w:ind w:firstLine="0"/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</w:pPr>
                        <w:r w:rsidRPr="00E2472C">
                          <w:rPr>
                            <w:rFonts w:ascii="inherit" w:eastAsia="Times New Roman" w:hAnsi="inherit" w:cs="Times New Roman"/>
                            <w:sz w:val="24"/>
                            <w:szCs w:val="24"/>
                          </w:rPr>
                          <w:t>Prevádzková fáza:</w:t>
                        </w:r>
                      </w:p>
                    </w:tc>
                  </w:tr>
                </w:tbl>
                <w:p w:rsidR="00E2472C" w:rsidRPr="00E2472C" w:rsidRDefault="00E2472C" w:rsidP="00E2472C">
                  <w:pPr>
                    <w:spacing w:before="0"/>
                    <w:ind w:firstLine="0"/>
                    <w:jc w:val="left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E2472C" w:rsidRPr="00E2472C" w:rsidRDefault="00E2472C" w:rsidP="00E2472C">
                  <w:pPr>
                    <w:spacing w:before="60" w:after="60"/>
                    <w:ind w:firstLine="0"/>
                    <w:jc w:val="left"/>
                    <w:rPr>
                      <w:rFonts w:ascii="inherit" w:eastAsia="Times New Roman" w:hAnsi="inherit" w:cs="Times New Roman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</w:rPr>
                    <w:t>&lt;type='D' input='M'&gt;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9160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d)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 xml:space="preserve">Uveďte podrobnosti o očakávanom príspevku veľkého projektu k dosiahnutiu ukazovateľov výsledkov podľa konkrétnych cieľov príslušnej prioritnej osi alebo prioritných osí </w:t>
            </w:r>
            <w:proofErr w:type="gramStart"/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operačného(</w:t>
            </w:r>
            <w:proofErr w:type="gramEnd"/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-ých) programu(-ov).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9144"/>
            </w:tblGrid>
            <w:tr w:rsidR="00E2472C" w:rsidRPr="00E2472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472C" w:rsidRPr="00E2472C" w:rsidRDefault="00E2472C" w:rsidP="00E2472C">
                  <w:pPr>
                    <w:ind w:firstLine="0"/>
                    <w:rPr>
                      <w:rFonts w:ascii="inherit" w:eastAsia="Times New Roman" w:hAnsi="inherit" w:cs="Times New Roman"/>
                      <w:sz w:val="24"/>
                      <w:szCs w:val="24"/>
                    </w:rPr>
                  </w:pPr>
                  <w:r w:rsidRPr="00E2472C">
                    <w:rPr>
                      <w:rFonts w:ascii="inherit" w:eastAsia="Times New Roman" w:hAnsi="inherit" w:cs="Times New Roman"/>
                      <w:i/>
                      <w:iCs/>
                      <w:sz w:val="24"/>
                      <w:szCs w:val="24"/>
                    </w:rPr>
                    <w:lastRenderedPageBreak/>
                    <w:t>&lt;type='S' maxlength='7000' input='M'&gt;</w:t>
                  </w:r>
                </w:p>
              </w:tc>
            </w:tr>
          </w:tbl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C.   CELKOVÉ NÁKLADY A CELKOVÉ OPRÁVNENÉ NÁKLADY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C.1.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Túto tabuľku vyplňte </w:t>
      </w: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na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základe formátu na predkladanie informácií stanoveného v súlade s článkom 101 nariadenia (EÚ) č. 1303/2013.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1829"/>
        <w:gridCol w:w="1580"/>
        <w:gridCol w:w="1736"/>
        <w:gridCol w:w="1541"/>
        <w:gridCol w:w="2353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EUR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Celkové náklady projektu</w:t>
            </w:r>
          </w:p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Neoprávnené náklady</w:t>
            </w:r>
          </w:p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Oprávnené náklady</w:t>
            </w:r>
          </w:p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(C) = (A) – (B)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Percento celkových oprávnených nákladov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Vstup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Vstup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Vypočítané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Vypočítané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Poplatky za plány/návrhy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Nákup pozemkov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Výstavba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Závod a stroje alebo zariadenia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Nepredvídané udalosti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Úpravy cien (ak sa uplatňujú)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Propagácia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Dohľad počas realizácie výstavby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Technická pomoc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Medzisúčet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(DPH)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SPOLU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Uveďte výmenný kurz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odkaz (v prípade potreby).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maxlength='875'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V PRÍPADE POTREBY VYSVETLITE KTORÝKOĽVEK Z HORE UVEDENÝCH PRVKOV.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C.2.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Súlad s pravidlami štátnej pomoci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V prípade, že je do projektu zahrnuté poskytnutie štátnej pomoci, vyplňte túto tabuľku</w:t>
      </w:r>
      <w:hyperlink r:id="rId15" w:anchor="ntr12-L_2014286SK.01000601-E0012" w:history="1"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color w:val="0000FF"/>
            <w:sz w:val="17"/>
            <w:szCs w:val="17"/>
            <w:u w:val="single"/>
            <w:vertAlign w:val="superscript"/>
          </w:rPr>
          <w:t>12</w:t>
        </w:r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1349"/>
        <w:gridCol w:w="1525"/>
        <w:gridCol w:w="1176"/>
        <w:gridCol w:w="216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Výška pomoci v GGE (v EUR)</w:t>
            </w:r>
            <w:hyperlink r:id="rId16" w:anchor="ntr13-L_2014286SK.01000601-E0013" w:history="1"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sz w:val="15"/>
                  <w:szCs w:val="15"/>
                  <w:u w:val="single"/>
                  <w:vertAlign w:val="superscript"/>
                </w:rPr>
                <w:t>13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)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Celková výška oprávnených nákladov (v EUR)</w:t>
            </w:r>
            <w:hyperlink r:id="rId17" w:anchor="ntr14-L_2014286SK.01000601-E0014" w:history="1"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sz w:val="15"/>
                  <w:szCs w:val="15"/>
                  <w:u w:val="single"/>
                  <w:vertAlign w:val="superscript"/>
                </w:rPr>
                <w:t>14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)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Intenzita pomoci (v 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Číslo štátnej pomoci/registračné číslo pomoci, na ktorú sa vzťahuje skupinová výnimka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Schválená schéma pomoci alebo schválená pomoc </w:t>
            </w: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ad hoc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Pomoc, na ktorú sa vzťahuje nariadenie o skupinovej výnimke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Pomoc v súlade s rozhodnutím o službách všeobecného hospodárskeho záujmu</w:t>
            </w:r>
            <w:hyperlink r:id="rId18" w:anchor="ntr15-L_2014286SK.01000601-E0015" w:history="1"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sz w:val="15"/>
                  <w:szCs w:val="15"/>
                  <w:u w:val="single"/>
                  <w:vertAlign w:val="superscript"/>
                </w:rPr>
                <w:t>15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)</w:t>
              </w:r>
            </w:hyperlink>
            <w:r w:rsidRPr="00E2472C">
              <w:rPr>
                <w:rFonts w:ascii="inherit" w:eastAsia="Times New Roman" w:hAnsi="inherit" w:cs="Times New Roman"/>
                <w:b/>
                <w:bCs/>
              </w:rPr>
              <w:t> alebo nariadením o verejnej pozemnej osobnej doprave</w:t>
            </w:r>
            <w:hyperlink r:id="rId19" w:anchor="ntr16-L_2014286SK.01000601-E0016" w:history="1"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 (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sz w:val="15"/>
                  <w:szCs w:val="15"/>
                  <w:u w:val="single"/>
                  <w:vertAlign w:val="superscript"/>
                </w:rPr>
                <w:t>16</w:t>
              </w:r>
              <w:r w:rsidRPr="00E2472C">
                <w:rPr>
                  <w:rFonts w:ascii="inherit" w:eastAsia="Times New Roman" w:hAnsi="inherit" w:cs="Times New Roman"/>
                  <w:b/>
                  <w:bCs/>
                  <w:color w:val="0000FF"/>
                  <w:u w:val="single"/>
                </w:rPr>
                <w:t>)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&lt;type='P'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Neuplatňuje sa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Poskytnutá pomoc spolu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Neuplatňuje 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Neuplatňuje 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Neuplatňuje sa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C.3.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Výpočet celkových oprávnených nákladov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Vyberte príslušnú možnosť a doplňte informácie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základe formátu na predkladanie informácií stanoveného v súlade s článkom 101 nariadenia (EÚ) č. 1303/2013.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8"/>
        <w:gridCol w:w="3626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Metóda výpočtu potenciálneho čistého príjmu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Zaškrtnite len jedno políčko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Výpočet diskontovaného čistého príjmu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Paušálna metóda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Metóda zníženej sadzby spolufinancovania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Výpočet diskontovaného čistého príjmu [článok 61 ods. 3 písm. b) nariadenia (EÚ) č. 1303/2013]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7588"/>
        <w:gridCol w:w="1561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Hodnota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Celkové oprávnené náklady pred zohľadnením požiadaviek stanovených v článku 61 nariadenia (EÚ) č. 1303/2013 (v EUR, nediskontované)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Pomerné uplatnenie diskontovaných čistých príjmov (%) (ak sa uplatňuje)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Celkové oprávnené náklady po zohľadnení požiadaviek stanovených v článku 61 nariadenia (EÚ) č. 1303/2013 (v EUR, nediskontované) = (1) * (2)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 xml:space="preserve">Maximálny verejný príspevok musí dodržiavať pravidlá štátnej pomoci </w:t>
            </w:r>
            <w:proofErr w:type="gramStart"/>
            <w:r w:rsidRPr="00E2472C">
              <w:rPr>
                <w:rFonts w:ascii="inherit" w:eastAsia="Times New Roman" w:hAnsi="inherit" w:cs="Times New Roman"/>
                <w:i/>
                <w:iCs/>
              </w:rPr>
              <w:t>a</w:t>
            </w:r>
            <w:proofErr w:type="gramEnd"/>
            <w:r w:rsidRPr="00E2472C">
              <w:rPr>
                <w:rFonts w:ascii="inherit" w:eastAsia="Times New Roman" w:hAnsi="inherit" w:cs="Times New Roman"/>
                <w:i/>
                <w:iCs/>
              </w:rPr>
              <w:t> uvedenú výšku celkovej udelenej pomoci (ak sa uplatňuje).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Paušálna metóda alebo metóda zníženej sadzby spolufinancovania [článok 61 ods. 3 písm. a) a článok 61 </w:t>
      </w: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ods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. 5 nariadenia (EÚ) č. 1303/2013]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7850"/>
        <w:gridCol w:w="129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Hodnota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Celkové oprávnené náklady pred zohľadnením požiadaviek stanovených v článku 61 nariadenia (EÚ) č. 1303/2013 (v EUR, nediskontované)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Paušálna sadzba čistých príjmov, ako je vymedzená v prílohe V k nariadeniu (EÚ) č. 1303/2013 alebo delegovaných aktoch (FR) (v 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Celkové oprávnené náklady po zohľadnení požiadaviek stanovených v článku 61 nariadenia (EÚ) č. 1303/2013 (v EUR, nediskontované) = (1) * (1 – FR)*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 xml:space="preserve">Maximálny verejný príspevok musí dodržiavať pravidlá štátnej pomoci </w:t>
            </w:r>
            <w:proofErr w:type="gramStart"/>
            <w:r w:rsidRPr="00E2472C">
              <w:rPr>
                <w:rFonts w:ascii="inherit" w:eastAsia="Times New Roman" w:hAnsi="inherit" w:cs="Times New Roman"/>
                <w:i/>
                <w:iCs/>
              </w:rPr>
              <w:t>a</w:t>
            </w:r>
            <w:proofErr w:type="gramEnd"/>
            <w:r w:rsidRPr="00E2472C">
              <w:rPr>
                <w:rFonts w:ascii="inherit" w:eastAsia="Times New Roman" w:hAnsi="inherit" w:cs="Times New Roman"/>
                <w:i/>
                <w:iCs/>
              </w:rPr>
              <w:t> uvedenú výšku celkovej udelenej pomoci (ak sa uplatňuje).</w:t>
            </w:r>
          </w:p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* V prípade metódy zníženej sadzby spolufinancovania sa tento vzorec neuplatňuje (paušálna sadzba sa odráža v sadzbe spolufinancovania prioritnej osi, čo vedie k nižšiemu financovaniu z EFRR/KF) a celkové oprávnené náklady sa rovnajú sume uvedenej v bode (1).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D.   FINANČNÝ PLÁN A FYZICKÉ A FINANČNÉ UKAZOVATELE NA MONITOROVANIE POKROKU VZHĽADOM NA IDENTIFIKOVANÉ RIZIKÁ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D.1.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Zdroje spolufinancovania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4"/>
        <w:gridCol w:w="1185"/>
        <w:gridCol w:w="1930"/>
        <w:gridCol w:w="1693"/>
        <w:gridCol w:w="1190"/>
        <w:gridCol w:w="90"/>
        <w:gridCol w:w="1732"/>
      </w:tblGrid>
      <w:tr w:rsidR="00E2472C" w:rsidRPr="00E2472C" w:rsidTr="00E2472C">
        <w:trPr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Zdroj financovania celkových investičných výdavkov (v EUR)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Z toho (pre informáciu)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Celkové investičné náklady</w:t>
            </w:r>
          </w:p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[C.1.12.(A)]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Podpora Únie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Vnútroštátne verejné zdroje (alebo ekvivalentné)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Vnútroštátne súkromné zdroje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Iné zdroje (uveďte)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Financovanie zo strany EIB/EIF: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(a) = (b) + (c) + (d) + (e)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(c)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(f)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D.2.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Ročný plán celkových oprávnených výdavkov, ktoré </w:t>
      </w: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sa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majú vykázať Komisii (finančný ukazovateľ na monitorovanie pokroku)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Celkové oprávnené výdavky, ktoré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majú vykázať Komisii, sa uvedú dole ako ročný podiel v EUR. V prípade veľkého projektu spolufinancovaného z viac ako jedného operačného programu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ročný plán uvedie zvlášť pre každý operačný program. V prípade veľkého projektu </w:t>
      </w: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spolufinancovaného z viac ako jednej prioritnej osi by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ročný plán mal rozčleniť podľa prioritných osí.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773"/>
        <w:gridCol w:w="773"/>
        <w:gridCol w:w="773"/>
        <w:gridCol w:w="772"/>
        <w:gridCol w:w="772"/>
        <w:gridCol w:w="772"/>
        <w:gridCol w:w="772"/>
        <w:gridCol w:w="772"/>
        <w:gridCol w:w="772"/>
        <w:gridCol w:w="772"/>
        <w:gridCol w:w="88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(v EUR)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Celkové oprávnené výdavky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Prioritná os OP1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input='G'&gt;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Prioritná os OP1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Prioritná os OP2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Prioritná os OP2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D.3.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Ukazovatele výstupov</w:t>
      </w: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hyperlink r:id="rId20" w:anchor="ntr17-L_2014286SK.01000601-E0017" w:history="1"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17"/>
            <w:szCs w:val="17"/>
            <w:u w:val="single"/>
            <w:vertAlign w:val="superscript"/>
          </w:rPr>
          <w:t>17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a ďalšie fyzické ukazovatele </w:t>
      </w: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na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monitorovanie pokroku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Zapíšte do tabuľky ukazovatele výstupov vrátane spoločných ukazovateľov, ako sú uvedené v rámci operačného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programu(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-ov) a ďalšie fyzické ukazovatele na monitorovanie pokroku. Objem informácií bude závisieť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od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zložitosti projektov, mali by sa však uvádzať len hlavné ukazovatele.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9"/>
        <w:gridCol w:w="1793"/>
        <w:gridCol w:w="1634"/>
        <w:gridCol w:w="2601"/>
        <w:gridCol w:w="165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OP a prioritná 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Názov ukazovateľa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Merná jednotka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Cieľová hodnota pre veľký projekt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Cieľový rok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Spoločné: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Ostatné: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Spoločné: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input='S'&gt;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Ostatné: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&lt;type='N'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D.4.   </w:t>
      </w: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Posúdenie rizík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Uveďte stručné zhrnutie hlavných rizík, ktoré ohrozujú úspešnú fyzickú a finančnú realizáciu projektu, a navrhované opatrenia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zmiernenie rizika.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maxlength='3500'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E.   JE PROJEKT PREDMETOM PRÁVNEHO POSTUPU VO VECI NESÚLADU S PRÁVNYMI PREDPISMI ÚNIE? </w:t>
      </w:r>
      <w:r w:rsidRPr="00E2472C">
        <w:rPr>
          <w:rFonts w:ascii="inherit" w:eastAsia="Times New Roman" w:hAnsi="inherit" w:cs="Times New Roman"/>
          <w:b/>
          <w:bCs/>
          <w:i/>
          <w:iCs/>
          <w:color w:val="000000"/>
          <w:sz w:val="24"/>
          <w:szCs w:val="24"/>
        </w:rPr>
        <w:t>&lt;type='C' input='M'&gt;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1717"/>
        <w:gridCol w:w="2717"/>
        <w:gridCol w:w="171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áno, uveďte podrobnosti a zdôvodnite v tejto súvislosti navrhovaný príspevok z rozpočtu Únie na projekt: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maxlength='3500'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F.   BOL ALEBO JE PODNIK V SÚČASNOSTI PREDMETOM POSTUPU NA VRÁTENIE PODPORY ÚNIE</w:t>
      </w:r>
      <w:hyperlink r:id="rId21" w:anchor="ntr18-L_2014286SK.01000601-E0018" w:history="1"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17"/>
            <w:szCs w:val="17"/>
            <w:u w:val="single"/>
            <w:vertAlign w:val="superscript"/>
          </w:rPr>
          <w:t>18</w:t>
        </w:r>
        <w:r w:rsidRPr="00E2472C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PO PREMIESTNENÍ VÝROBNEJ ČINNOSTI MIMO OBLASTI PROGRAMU ALEBO MIMO ÚNIE? </w:t>
      </w:r>
      <w:r w:rsidRPr="00E2472C">
        <w:rPr>
          <w:rFonts w:ascii="inherit" w:eastAsia="Times New Roman" w:hAnsi="inherit" w:cs="Times New Roman"/>
          <w:b/>
          <w:bCs/>
          <w:i/>
          <w:iCs/>
          <w:color w:val="000000"/>
          <w:sz w:val="24"/>
          <w:szCs w:val="24"/>
        </w:rPr>
        <w:t>&lt;TYPE='C' INPUT='M'&gt;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1717"/>
        <w:gridCol w:w="2717"/>
        <w:gridCol w:w="171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áno, uveďte podrobnosti a zdôvodnite v tejto súvislosti navrhovaný príspevok z rozpočtu Únie na projekt: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maxlength='3500'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Okrem toho v prípade investícií do výroby uveďte očakávaný vplyv projektu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zamestnanosť v iných regiónoch Únie a určite, či finančný príspevok z fondov nepovedie k podstatnej strate pracovných miest v existujúcich lokalitách v rámci Únie.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maxlength='3500'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ČASŤ B: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Správa o nezávislom hodnotení kvality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Nezávislí experti vyhlasujú, že: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180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splnili</w:t>
            </w:r>
            <w:proofErr w:type="gramEnd"/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 xml:space="preserve"> požiadavky článku 23 ods. 2 písm. b) delegovaného nariadenia Komisie (EÚ) č. 480/2014;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9180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gramStart"/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zhodnotili</w:t>
            </w:r>
            <w:proofErr w:type="gramEnd"/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 xml:space="preserve"> projekt v súlade so všetkými kritériami stanovenými v prílohe II k uvedenému nariadeniu.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4"/>
        <w:gridCol w:w="260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Členský štát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Región a umiestnenie projektu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lastRenderedPageBreak/>
              <w:t>Názov projektu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Prijímateľ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Riadiaci orgán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Odkaz na nezávislých expertov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4"/>
        <w:gridCol w:w="2390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[MENO a FUNKCIA]</w:t>
            </w:r>
          </w:p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Nezávislí experti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Podpis: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7"/>
        <w:gridCol w:w="90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DÁTUM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Potvrďte, že boli splnené tieto podmienky: operácia je veľkým projektom v zmysle článku 100 nariadenia (EÚ) č. 1303/2013; veľký projekt nie je ukončenou operáciou v zmysle článku 2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ods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14 a článku 65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ods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6 uvedeného nariadenia; veľký projekt je súčasťou príslušného operačného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programu(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-ov).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podrobnosti.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SUBJEKT ZODPOVEDNÝ ZA REALIZÁCIU VEĽKÉHO PROJEKTU A JEHO KAPACITA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Uveďte zhrnutie relevantných informácií o subjekte zodpovednom za realizáciu veľkého projektu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o jeho kapacite vrátane technickej, právnej, finančnej a administratívnej kapacity.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OPIS INVESTÍCIE A JEJ LOKALITY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Uveďte zhrnutie relevantných informácií týkajúcich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opisu investície a jej lokality.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  VYSVETLENIE SÚLADU PROJEKTU S PRÍSLUŠNÝMI PRIORITNÝMI OSAMI PRÍSLUŠNÉHO(-ÝCH) OPERAČNÉHO(-ÝCH) PROGRAMU(-OV) A OČAKÁVANÝ PRÍSPEVOK PROJEKTU K DOSIAHNUTIU OSOBITNÝCH CIEĽOV UVEDENÝCH PRIORITNÝCH OSÍ, A OČAKÁVANÝ PRÍSPEVOK SOCIÁLNO-EKONOMICKÉMU ROZVOJU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Uveďte zhrnutie relevantných informácií o cieľoch projektu a jeho súlade s príslušnými prioritnými osami dotknutého operačného programu alebo operačných programov, očakávaný príspevok projektu k dosiahnutiu osobitných cieľov a výsledkov týchto prioritných osí, očakávaný príspevok k sociálno-ekonomickému rozvoju oblasti, na ktorú sa vzťahuje operačný program, a opatrenia prijaté prijímateľom na zabezpečenie optimálneho využitia infraštruktúry v prevádzkovej fáze.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CELKOVÉ NÁKLADY A CELKOVÉ OPRÁVNENÉ NÁKLADY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   Uveďte zhrnutie relevantných informácií o celkových nákladoch, o výpočte nákladov z hľadiska celkových nákladov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dosiahnutie očakávaných cieľov, ako aj jednotkových nákladov, a o celkových oprávnených nákladoch so zohľadnením požiadaviek článku 61 nariadenia (EÚ) č. 1303/2013.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4.2.   Uveďte informácie o súlade s pravidlami štátnej pomoci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o spôsobe zohľadnenia pravidiel štátnej pomoci pri výpočte celkového verejného príspevku do projektu.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4.2.1.   Oznámte, či v súlade s článkom 23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ods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. 1 delegovaného nariadenia Komisie (EÚ) č. 480/2014 nezávislí experti alebo členský štát uskutočnili konzultáciu s Komisiou o otázkach príslušnej štátnej pomoci.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uskutočnila konzultácia s Komisiou, uveďte dátum a referenčné číslo konzultácie, dátum a referenčné číslo odpovede a zhrňte výsledky konzultácie.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4.2.2.   Ak 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konzultácia s Komisiou neuskutočnila, uveďte nasledujúce informácie: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Myslíte si, že tento projekt zahŕňa poskytnutie štátnej pomoci? </w:t>
      </w:r>
      <w:r w:rsidRPr="00E2472C">
        <w:rPr>
          <w:rFonts w:ascii="inherit" w:eastAsia="Times New Roman" w:hAnsi="inherit" w:cs="Times New Roman"/>
          <w:b/>
          <w:bCs/>
          <w:i/>
          <w:iCs/>
          <w:color w:val="000000"/>
          <w:sz w:val="24"/>
          <w:szCs w:val="24"/>
        </w:rPr>
        <w:t>&lt;type='C' input='M'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1717"/>
        <w:gridCol w:w="2717"/>
        <w:gridCol w:w="1717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Segoe UI Symbol" w:eastAsia="Times New Roman" w:hAnsi="Segoe UI Symbol" w:cs="Segoe UI Symbol"/>
              </w:rPr>
              <w:t>☐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Ak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áno</w:t>
      </w: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, vysvetlite, na akom základe je zabezpečený súlad s pravidlami štátnej pomoci. Tieto informácie uveďte za všetky skupiny potenciálnych príjemcov štátnej pomoci, napríklad v prípade infraštruktúr za vlastníka, staviteľov, prevádzkovateľa a používateľov infraštruktúry.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Ak</w:t>
      </w:r>
      <w:proofErr w:type="gramEnd"/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 xml:space="preserve"> nie</w:t>
      </w: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, podrobne vysvetlite, prečo sa domnievate, že podpora nepredstavuje štátnu pomoc. Tieto informácie uveďte za všetky skupiny potenciálnych príjemcov štátnej pomoci (napríklad v prípade infraštruktúr sú potenciálnymi príjemcami: vlastník infraštruktúry, staviteľ, prevádzkovateľ a používatelia infraštruktúry)</w:t>
      </w:r>
      <w:hyperlink r:id="rId22" w:anchor="ntr19-L_2014286SK.01000601-E0019" w:history="1"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color w:val="0000FF"/>
            <w:sz w:val="17"/>
            <w:szCs w:val="17"/>
            <w:u w:val="single"/>
            <w:vertAlign w:val="superscript"/>
          </w:rPr>
          <w:t>19</w:t>
        </w:r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.V prípade potreby uveďte, či dôvod, prečo sa domnievate, že projekt nezahŕňa štátnu pomoc, spočíva v tom, že i) projekt sa netýka žiadnej hospodárskej činnosti (vrátane činnosti vo verejnom záujme) alebo ii) príjemca(-ovia) pomoci má(majú) zákonný monopol na príslušné činnosti a aktívne nepôsobí(-ia) v žiadnom inom liberalizovanom sektore (alebo bude(-ú) viesť oddelené účtovníctvo v prípade, že aktívne pôsobí(-ia) v ďalších sektoroch).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ZREALIZOVANÉ ŠTÚDIE USKUTOČNITEĽNOSTI VRÁTANE ANALÝZY MOŽNOSTÍ A VÝSLEDKY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5.1.   Uveďte zhrnutie relevantných informácií o vypracovaných štúdiách uskutočniteľnosti a zhrnutie výsledkov z inštitucionálneho, technického hľadiska, z hľadiska životného prostredia vrátane zmeny klímy (v príslušných prípadoch) a z ďalších hľadísk.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5.2.   Uveďte zhrnutie relevantných informácií o analýze dopytu (alebo v prípade </w:t>
      </w:r>
      <w:r w:rsidRPr="00E2472C"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  <w:t>investícií do výroby</w:t>
      </w: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o podnikateľskom pláne).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5.3.   Uveďte zhrnutie relevantných informácií o analýze možností a výbere najlepšej možnosti.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  ANALÝZA NÁKLADOV A PRÍNOSOV VRÁTANE EKONOMICKEJ A FINANČNEJ ANALÝZY A POSÚDENIA RIZIKA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6.1.   Uveďte zhrnutie relevantných informácií o finančnej analýze vrátane hlavných ukazovateľov finančnej analýzy, t. j. spravodlivej miery návratnosti (FRR) a čistej súčasnej finančnej hodnoty (FNPV), výpočtu čistého príjmu a jeho výsledku, stratégii týkajúcej sa sadzieb a cenovej dostupnosti sadzieb (v prípade potreby) a finančnej životaschopnosti (udržateľnosti).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relevantné kritériá na hodnotenie kvality stanovené v prílohe II k delegovanému nariadeniu Komisie (EÚ) č. 480/2014 a či je dodržaná metodika analýzy nákladov a prínosov, ako je opísaná v prílohe III k vykonávaciemu nariadeniu Komisie </w:t>
      </w: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(EÚ) č. […]/2014</w:t>
      </w:r>
      <w:hyperlink r:id="rId23" w:anchor="ntr20-L_2014286SK.01000601-E0020" w:history="1"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color w:val="0000FF"/>
            <w:sz w:val="17"/>
            <w:szCs w:val="17"/>
            <w:u w:val="single"/>
            <w:vertAlign w:val="superscript"/>
          </w:rPr>
          <w:t>20</w:t>
        </w:r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a súvisiacich usmerneniach, ako aj metóda na výpočet čistého príjmu, ako je uvedená v článku 61 nariadenia (EÚ) č. 1303/2013 a v článkoch 15 až 19 delegovaného nariadenia Komisie (EÚ) č. 480/2014, a odôvodnite svoje vyhlásenie.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6.2.   Uveďte súhrn relevantných informácií o ekonomickej analýze vrátane hlavných ukazovateľov ekonomickej analýzy, t. j. ekonomickej miery návratnosti (ERR) a čistej súčasnej ekonomickej hodnoty (ENPV) a hlavných ekonomických prínosov a nákladov.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Jasne uveďte, či projekt spĺňa alebo nespĺňa relevantné kritériá na hodnotenie kvality stanovené v prílohe II k delegovanému nariadeniu Komisie (EÚ) č. 480/2014 a či je dodržaná metodika analýzy nákladov a prínosov, ako je opísaná v prílohe III k vykonávaciemu nariadeniu Komisie (EÚ) č. […]/2014</w:t>
      </w:r>
      <w:hyperlink r:id="rId24" w:anchor="ntr20-L_2014286SK.01000601-E0020" w:history="1"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color w:val="0000FF"/>
            <w:sz w:val="17"/>
            <w:szCs w:val="17"/>
            <w:u w:val="single"/>
            <w:vertAlign w:val="superscript"/>
          </w:rPr>
          <w:t>20</w:t>
        </w:r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a súvisiacom usmernení, a odôvodnite svoje vyhlásenie.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   Uveďte zhrnutie príslušných informácií o posúdení rizík vrátane hlavných identifikovaných rizík a opatrení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ich zmiernenie.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Jasne uveďte, či projekt spĺňa alebo nespĺňa relevantné kritériá na hodnotenie kvality stanovené v prílohe II k delegovanému nariadeniu Komisie (EÚ) č. 480/2014 a či je dodržaná metodika analýzy nákladov a prínosov, ako je opísaná v prílohe III k vykonávaciemu nariadeniu Komisie (EÚ) č. […]/2014</w:t>
      </w:r>
      <w:hyperlink r:id="rId25" w:anchor="ntr20-L_2014286SK.01000601-E0020" w:history="1"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 (</w:t>
        </w:r>
        <w:r w:rsidRPr="00E2472C">
          <w:rPr>
            <w:rFonts w:ascii="inherit" w:eastAsia="Times New Roman" w:hAnsi="inherit" w:cs="Times New Roman"/>
            <w:color w:val="0000FF"/>
            <w:sz w:val="17"/>
            <w:szCs w:val="17"/>
            <w:u w:val="single"/>
            <w:vertAlign w:val="superscript"/>
          </w:rPr>
          <w:t>20</w:t>
        </w:r>
        <w:r w:rsidRPr="00E2472C">
          <w:rPr>
            <w:rFonts w:ascii="inherit" w:eastAsia="Times New Roman" w:hAnsi="inherit" w:cs="Times New Roman"/>
            <w:color w:val="0000FF"/>
            <w:sz w:val="24"/>
            <w:szCs w:val="24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a súvisiacom usmernení, a odôvodnite svoje vyhlásenie.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  ANALÝZA VPLYVU NA ŽIVOTNÉ PROSTREDIE SO ZOHĽADNENÍM ADAPTÁCIE NA ZMENU KLÍMY, POTRIEB JEJ ZMIERŇOVANIA A ODOLNOSTI VOČI KATASTROFÁM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   Uveďte zhrnutie relevantných informácií o analýze vplyvu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životné prostredie.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7.2.   Uveďte zhrnutie relevantných informácií týkajúcich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adaptácie na zmenu klímy a jej zmierňovania a odolnosti voči katastrofám.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   FINANČNÝ PLÁN UVÁDZAJÚCI CELKOVÉ PLÁNOVANÉ FINANČNÉ PROSTRIEDKY A PLÁNOVANÚ PODPORU Z FONDOV, EIB A VŠETKÝCH OSTATNÝCH ZDROJOV FINANCOVANIA SPOLU S FYZICKÝMI A FINANČNÝMI UKAZOVATEĽMI MONITOROVANIA POKROKU VZHĽADOM NA IDENTIFIKOVANÉ RIZIKÁ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Uveďte zhrnutie relevantných informácií o finančnom pláne spolu s fyzickými a finančnými ukazovateľmi monitorovania pokroku, informácie o zohľadnení identifikovaných rizík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 o výpočte príspevku Únie vrátane informácií o metóde výpočtu.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   HARMONOGRAM REALIZÁCIE VEĽKÉHO PROJEKTU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Uveďte zhrnutie relevantných informácií o harmonograme realizácie veľkého projektu (alebo jeho fázy v prípade, že je realizácia dlhšia než programové obdobie) vrátane verejného obstarávania.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344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&lt;type='S' maxlength='3000'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Jasne uveďte, či projekt spĺňa alebo nespĺňa príslušné kritériá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hodnotenie kvality stanovené v prílohe II k delegovanému nariadeniu Komisie (EÚ) č. 480/2014, a svoje vyhlásenie odôvodnite.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3672"/>
        <w:gridCol w:w="4849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Zaškrtnite vhodnú možnosť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  <w:i/>
                <w:iCs/>
              </w:rPr>
              <w:t>Uveďte vyhlásenie a odôvodnenie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Áno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right="195" w:firstLine="0"/>
              <w:jc w:val="center"/>
              <w:rPr>
                <w:rFonts w:ascii="inherit" w:eastAsia="Times New Roman" w:hAnsi="inherit" w:cs="Times New Roman"/>
                <w:b/>
                <w:bCs/>
              </w:rPr>
            </w:pPr>
            <w:r w:rsidRPr="00E2472C">
              <w:rPr>
                <w:rFonts w:ascii="inherit" w:eastAsia="Times New Roman" w:hAnsi="inherit" w:cs="Times New Roman"/>
                <w:b/>
                <w:bCs/>
              </w:rPr>
              <w:t>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&lt;type='C' input='M'&gt;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&lt;type='S' maxlength='1750' input='M'&gt;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ZÁVERY NEZÁVISLÉHO HODNOTENIE KVALITY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3"/>
        <w:gridCol w:w="90"/>
        <w:gridCol w:w="91"/>
        <w:gridCol w:w="1490"/>
        <w:gridCol w:w="90"/>
      </w:tblGrid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 xml:space="preserve">Hodnotia nezávislí experti veľký projekt kladne na základe informácií sprístupnených prijímateľom projektu na účely tohto nezávislého hodnotenia kvality a na účely analýzy poskytnutých informácií podľa článku 23 a prílohy II k delegovanému nariadeniu Komisie (EÚ) č. 480/2014 a potvrdzujú jeho uskutočniteľnosť </w:t>
            </w:r>
            <w:proofErr w:type="gramStart"/>
            <w:r w:rsidRPr="00E2472C">
              <w:rPr>
                <w:rFonts w:ascii="inherit" w:eastAsia="Times New Roman" w:hAnsi="inherit" w:cs="Times New Roman"/>
              </w:rPr>
              <w:t>a</w:t>
            </w:r>
            <w:proofErr w:type="gramEnd"/>
            <w:r w:rsidRPr="00E2472C">
              <w:rPr>
                <w:rFonts w:ascii="inherit" w:eastAsia="Times New Roman" w:hAnsi="inherit" w:cs="Times New Roman"/>
              </w:rPr>
              <w:t> ekonomickú životaschopnosť?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Áno&lt;type='C' input='M'&gt;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</w:rPr>
              <w:t>Nie&lt;type='C' input='M'&gt;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E2472C" w:rsidRPr="00E2472C" w:rsidTr="00E2472C">
        <w:trPr>
          <w:trHeight w:val="25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jc w:val="left"/>
              <w:rPr>
                <w:rFonts w:ascii="inherit" w:eastAsia="Times New Roman" w:hAnsi="inherit" w:cs="Times New Roman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</w:rPr>
              <w:t>Zaškrtnite vhodnú možnosť.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E2472C" w:rsidRPr="00E2472C" w:rsidTr="00E2472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472C" w:rsidRPr="00E2472C" w:rsidRDefault="00E2472C" w:rsidP="00E2472C">
            <w:pPr>
              <w:spacing w:before="0"/>
              <w:ind w:firstLine="0"/>
              <w:jc w:val="left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ČASŤ C:</w:t>
      </w:r>
    </w:p>
    <w:p w:rsidR="00E2472C" w:rsidRPr="00E2472C" w:rsidRDefault="00E2472C" w:rsidP="00E2472C">
      <w:pPr>
        <w:shd w:val="clear" w:color="auto" w:fill="FFFFFF"/>
        <w:spacing w:before="240" w:after="120"/>
        <w:ind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472C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Vyhlásenie príslušného vnútroštátneho orgánu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Potvrdzujem, že informácie uvedené v tomto formulári sú presné a správne.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Potvrdzujem, že akékoľvek zmeny týkajúce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veľkého projektu, ku ktorým došlo v období medzi dátumom predloženia záverečnej správy členskému štátu a dátumom oznámenia veľkého projektu Komisii a ktoré neboli uvedené v správe, nemajú vplyv na platnosť správy o nezávislom hodnotení kvality.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MENO: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PODPIS: </w:t>
      </w:r>
      <w:r w:rsidRPr="00E2472C">
        <w:rPr>
          <w:rFonts w:ascii="inherit" w:eastAsia="Times New Roman" w:hAnsi="inherit" w:cs="Times New Roman"/>
          <w:i/>
          <w:iCs/>
          <w:color w:val="000000"/>
          <w:sz w:val="24"/>
          <w:szCs w:val="24"/>
        </w:rPr>
        <w:t>(podpísané elektronicky prostredníctvom systému SFC)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ORGANIZÁCIA: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RIADIACI(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-E) ORGÁN(-Y)]</w:t>
      </w:r>
    </w:p>
    <w:p w:rsidR="00E2472C" w:rsidRPr="00E2472C" w:rsidRDefault="00E2472C" w:rsidP="00E2472C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color w:val="000000"/>
          <w:sz w:val="24"/>
          <w:szCs w:val="24"/>
        </w:rPr>
        <w:t>DÁTUM:</w:t>
      </w:r>
    </w:p>
    <w:p w:rsidR="00E2472C" w:rsidRPr="00E2472C" w:rsidRDefault="00E2472C" w:rsidP="00E2472C">
      <w:pPr>
        <w:spacing w:before="240" w:after="60"/>
        <w:ind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2472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194.55pt;height:.75pt" o:hrpct="0" o:hrstd="t" o:hrnoshade="t" o:hr="t" fillcolor="black" stroked="f"/>
        </w:pic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26" w:anchor="ntc1-L_2014286SK.01000601-E0001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Legenda k vlastnostiam polí: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9280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19"/>
                <w:szCs w:val="19"/>
              </w:rPr>
              <w:t>typ: N = číslo, D = dátum, S = reťazec, C = zaškrtávacie políčko, P = percentuálny podiel;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"/>
        <w:gridCol w:w="9236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19"/>
                <w:szCs w:val="19"/>
              </w:rPr>
              <w:t>vstup: M = manuálne, S = výber, G = vytvorené systémom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"/>
        <w:gridCol w:w="9227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19"/>
                <w:szCs w:val="19"/>
              </w:rPr>
              <w:t>maxlength = maximálny počet znakov vrátane medzier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27" w:anchor="ntc2-L_2014286SK.01000601-E0002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2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V prípade operácie verejno-súkromného partnerstva, v ktorej bude súkromný partner vybraný po schválení operácie, pričom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navrhuje, aby sa stal prijímateľom v súlade s článkom 63 ods. 2 nariadenia (EÚ) č. 1303/2013, by tento oddiel mal obsahovať informácie o verejnoprávnom subjekte, ktorý iniciuje operáciu (t. j. o obstarávateľskom orgáne).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28" w:anchor="ntc3-L_2014286SK.01000601-E0003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3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Veľký projekt, ktorý sa začal v programovom období 2007 – 2013, pričom jedna fáza alebo viacero fáz sa skončilo v tomto programovom období a tento projekt predstavuje fázu, ktorá bude vykonaná a dokončená v programovom období </w:t>
      </w:r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lastRenderedPageBreak/>
        <w:t>2014 – 2020, alebo veľký projekt, ktorý sa začal v programovom období 2014 – 2020, a táto fáza predstavuje fázu, ktorá bude dokončená, kým ďalšia fáza bude dokončená v tomto alebo v nasledujúcom programovom období.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29" w:anchor="ntc4-L_2014286SK.01000601-E0004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4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Pri projektoch podľa článku 103 nariadenia (EÚ) č. 1303/2013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nevyžaduje predloženie správy o nezávislom hodnotení kvality.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0" w:anchor="ntc5-L_2014286SK.01000601-E0005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5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Príloha I k vykonávaciemu nariadeniu Komisie (EÚ) č. 215/2014 zo 7. marca 2014, ktorým sa stanovujú pravidlá vykonávania nariadenia Európskeho parlamentu a Rady (EÚ) č. 1303/2013,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 v súvislosti s metodikami poskytovania podpory na riešenie zmeny klímy, určovaním čiastkových cieľov a zámerov vo výkonnostnom rámci a nomenklatúrou kategórií intervencií pre európske štrukturálne a investičné fondy.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1" w:anchor="ntc6-L_2014286SK.01000601-E0006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6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NACE-Rev.2, štvormiestny kód: Nariadenie Európskeho parlamentu a Rady (ES) č. 1893/2006 (</w:t>
      </w:r>
      <w:hyperlink r:id="rId32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Ú. v. EÚ L 393, 30.12.2006, s. 1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).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3" w:anchor="ntc7-L_2014286SK.01000601-E0007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7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Nariadenie Európskeho parlamentu a Rady (ES) č. 1059/2003 (</w:t>
      </w:r>
      <w:hyperlink r:id="rId34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Ú. v. EÚ L 154, 21.6.2003, s. 1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), v znení zmien. Použite najpodrobnejší a najviac relevantný kód NUTS III.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Ak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projekt ovplyvňuje viac individuálnych oblastí úrovne NUTS III, zvážte, či nepoužiť kódy NUTS III alebo vyššie.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5" w:anchor="ntc8-L_2014286SK.01000601-E0008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8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Nová stavba = 1; rozšírenie = 2; prestavba/modernizácia = 3; zmena lokality = 4; vytvorenie prevzatím = 5.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6" w:anchor="ntc9-L_2014286SK.01000601-E0009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9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Kombinovaná nomenklatúra (KN), nariadenie Rady (EHS) č. 2658/87 (</w:t>
      </w:r>
      <w:hyperlink r:id="rId37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Ú. v. ES L 256, 7.9.1987, s. 1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).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8" w:anchor="ntc10-L_2014286SK.01000601-E0010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10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Predložte dostupné georeferenčné údaje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vo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vektorovom formáte obsahujúce podľa potreby mnohouholníky, čiary a/alebo body, ktoré vhodne znázorňujú projekt, najlepšie vo formáte shapefile.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39" w:anchor="ntc11-L_2014286SK.01000601-E0011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11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Legenda k vlastnostiam polí: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9280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19"/>
                <w:szCs w:val="19"/>
              </w:rPr>
              <w:t>typ: N = číslo, D = dátum, S = reťazec, C = zaškrtávacie políčko, P = percentuálny podiel;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"/>
        <w:gridCol w:w="9236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19"/>
                <w:szCs w:val="19"/>
              </w:rPr>
              <w:t>vstup: M = manuálne, S = výber, G = vytvorené systémom</w:t>
            </w:r>
          </w:p>
        </w:tc>
      </w:tr>
    </w:tbl>
    <w:p w:rsidR="00E2472C" w:rsidRPr="00E2472C" w:rsidRDefault="00E2472C" w:rsidP="00E2472C">
      <w:pPr>
        <w:spacing w:before="0"/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"/>
        <w:gridCol w:w="9227"/>
      </w:tblGrid>
      <w:tr w:rsidR="00E2472C" w:rsidRPr="00E2472C" w:rsidTr="00E2472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2472C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2472C" w:rsidRPr="00E2472C" w:rsidRDefault="00E2472C" w:rsidP="00E2472C">
            <w:pPr>
              <w:spacing w:before="60" w:after="60"/>
              <w:ind w:firstLine="0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E2472C">
              <w:rPr>
                <w:rFonts w:ascii="inherit" w:eastAsia="Times New Roman" w:hAnsi="inherit" w:cs="Times New Roman"/>
                <w:i/>
                <w:iCs/>
                <w:sz w:val="19"/>
                <w:szCs w:val="19"/>
              </w:rPr>
              <w:t>maxlength = maximálny počet znakov vrátane medzier</w:t>
            </w:r>
          </w:p>
        </w:tc>
      </w:tr>
    </w:tbl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0" w:anchor="ntc12-L_2014286SK.01000601-E0012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12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Touto žiadosťou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nenahrádza oznámenie Komisii podľa článku 108 ods. 3 zmluvy. Kladné rozhodnutie Komisie o veľkom projekte podľa nariadenia (EÚ) č. 1303/2013 nepredstavuje schválenie štátnej pomoci.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1" w:anchor="ntc13-L_2014286SK.01000601-E0013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13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Ekvivalent hrubého grantu (GGE) je diskontovaná hodnota pomoci vyjadrená ako percento diskontovanej hodnoty oprávnených nákladov vypočítaná v čase poskytnutia pomoci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základe referenčnej sadzby platnej k tomuto dátumu.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2" w:anchor="ntc14-L_2014286SK.01000601-E0014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14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Pravidlá štátnej pomoci obsahujú ustanovenia o oprávnených nákladoch. V tomto stĺpci by členské štáty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mali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uviesť celkovú výšku oprávnených nákladov na základe uplatnených pravidiel štátnej pomoci.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3" w:anchor="ntc15-L_2014286SK.01000601-E0015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15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Rozhodnutie Komisie z 20.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decembra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2011 o uplatňovaní článku 106 ods. 2 Zmluvy o fungovaní Európskej únie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štátnu pomoc vo forme náhrady za službu vo verejnom záujme udeľovanej niektorým podnikom povereným poskytovaním služieb všeobecného hospodárskeho záujmu (</w:t>
      </w:r>
      <w:hyperlink r:id="rId44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Ú. v. EÚ L 7, 11.1.2012, s. 3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).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5" w:anchor="ntc16-L_2014286SK.01000601-E0016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16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Nariadenie Európskeho parlamentu a Rady (ES) č. 1370/2007 z 23.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októbra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2007 o službách vo verejnom záujme v železničnej a cestnej osobnej doprave, ktorým sa zrušujú nariadenia Rady (EHS) č. 1191/69 a (EHS) č. 1107/70 (</w:t>
      </w:r>
      <w:hyperlink r:id="rId46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Ú. v. EÚ L 315, 3.12.2007, s. 1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).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7" w:anchor="ntc17-L_2014286SK.01000601-E0017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17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Ako sa vyžaduje v článku 102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ods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 1 písm.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) bode iv) nariadenia (EÚ) č. 1303/2013.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8" w:anchor="ntc18-L_2014286SK.01000601-E0018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18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Podľa článku 71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ods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. 1 písm. a)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alebo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článku 71 ods. 2 nariadenia (EÚ) č. 1303/2013.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49" w:anchor="ntc19-L_2014286SK.01000601-E0019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19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  Útvary Komisie vydali pre členské štáty usmernenia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uľahčenie posudzovania prípadov, keď by investície do infraštruktúry mohli zahŕňať štátnu pomoc. Útvary Komisie pripravili najmä analytické tabuľky. V súčasnosti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sa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pripravuje oznámenie o pojme štátnej pomoci. Komisia vyzýva členské štáty, aby využili analytické tabuľky a budúce oznámenie </w:t>
      </w:r>
      <w:proofErr w:type="gramStart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na</w:t>
      </w:r>
      <w:proofErr w:type="gramEnd"/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vysvetlenie, prečo sa usudzuje, že podpora nezahŕňa poskytnutie štátnej pomoci.</w:t>
      </w:r>
    </w:p>
    <w:p w:rsidR="00E2472C" w:rsidRPr="00E2472C" w:rsidRDefault="00E2472C" w:rsidP="00E2472C">
      <w:pPr>
        <w:shd w:val="clear" w:color="auto" w:fill="FFFFFF"/>
        <w:spacing w:before="60" w:after="60"/>
        <w:ind w:firstLine="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hyperlink r:id="rId50" w:anchor="ntc20-L_2014286SK.01000601-E0020" w:history="1"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(</w:t>
        </w:r>
        <w:r w:rsidRPr="00E2472C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</w:rPr>
          <w:t>20</w:t>
        </w:r>
        <w:r w:rsidRPr="00E2472C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)</w:t>
        </w:r>
      </w:hyperlink>
      <w:r w:rsidRPr="00E2472C">
        <w:rPr>
          <w:rFonts w:ascii="Times New Roman" w:eastAsia="Times New Roman" w:hAnsi="Times New Roman" w:cs="Times New Roman"/>
          <w:color w:val="000000"/>
          <w:sz w:val="19"/>
          <w:szCs w:val="19"/>
        </w:rPr>
        <w:t>  Zatiaľ neuverejnené v úradnom vestníku.</w:t>
      </w:r>
    </w:p>
    <w:p w:rsidR="006F3BB2" w:rsidRDefault="006F3BB2"/>
    <w:sectPr w:rsidR="006F3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2C"/>
    <w:rsid w:val="000A7369"/>
    <w:rsid w:val="006F3BB2"/>
    <w:rsid w:val="00D14D75"/>
    <w:rsid w:val="00E2472C"/>
    <w:rsid w:val="00F4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30977D-21A4-46C1-94A8-F1A3A0F1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-ti">
    <w:name w:val="doc-ti"/>
    <w:basedOn w:val="Normal"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grseq-1">
    <w:name w:val="ti-grseq-1"/>
    <w:basedOn w:val="Normal"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E2472C"/>
  </w:style>
  <w:style w:type="paragraph" w:customStyle="1" w:styleId="tbl-txt">
    <w:name w:val="tbl-txt"/>
    <w:basedOn w:val="Normal"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">
    <w:name w:val="italic"/>
    <w:basedOn w:val="DefaultParagraphFont"/>
    <w:rsid w:val="00E2472C"/>
  </w:style>
  <w:style w:type="character" w:customStyle="1" w:styleId="apple-converted-space">
    <w:name w:val="apple-converted-space"/>
    <w:basedOn w:val="DefaultParagraphFont"/>
    <w:rsid w:val="00E2472C"/>
  </w:style>
  <w:style w:type="character" w:styleId="Hyperlink">
    <w:name w:val="Hyperlink"/>
    <w:basedOn w:val="DefaultParagraphFont"/>
    <w:uiPriority w:val="99"/>
    <w:semiHidden/>
    <w:unhideWhenUsed/>
    <w:rsid w:val="00E2472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472C"/>
    <w:rPr>
      <w:color w:val="800080"/>
      <w:u w:val="single"/>
    </w:rPr>
  </w:style>
  <w:style w:type="character" w:customStyle="1" w:styleId="super">
    <w:name w:val="super"/>
    <w:basedOn w:val="DefaultParagraphFont"/>
    <w:rsid w:val="00E2472C"/>
  </w:style>
  <w:style w:type="paragraph" w:customStyle="1" w:styleId="normal0">
    <w:name w:val="normal"/>
    <w:basedOn w:val="Normal"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hdr">
    <w:name w:val="tbl-hdr"/>
    <w:basedOn w:val="Normal"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Normal"/>
    <w:rsid w:val="00E247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ur-lex.europa.eu/legal-content/SK/TXT/HTML/?uri=CELEX:32014R1011&amp;from=SK" TargetMode="External"/><Relationship Id="rId18" Type="http://schemas.openxmlformats.org/officeDocument/2006/relationships/hyperlink" Target="http://eur-lex.europa.eu/legal-content/SK/TXT/HTML/?uri=CELEX:32014R1011&amp;from=SK" TargetMode="External"/><Relationship Id="rId26" Type="http://schemas.openxmlformats.org/officeDocument/2006/relationships/hyperlink" Target="http://eur-lex.europa.eu/legal-content/SK/TXT/HTML/?uri=CELEX:32014R1011&amp;from=SK" TargetMode="External"/><Relationship Id="rId39" Type="http://schemas.openxmlformats.org/officeDocument/2006/relationships/hyperlink" Target="http://eur-lex.europa.eu/legal-content/SK/TXT/HTML/?uri=CELEX:32014R1011&amp;from=S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ur-lex.europa.eu/legal-content/SK/TXT/HTML/?uri=CELEX:32014R1011&amp;from=SK" TargetMode="External"/><Relationship Id="rId34" Type="http://schemas.openxmlformats.org/officeDocument/2006/relationships/hyperlink" Target="http://eur-lex.europa.eu/legal-content/SK/AUTO/?uri=OJ:L:2003:154:TOC" TargetMode="External"/><Relationship Id="rId42" Type="http://schemas.openxmlformats.org/officeDocument/2006/relationships/hyperlink" Target="http://eur-lex.europa.eu/legal-content/SK/TXT/HTML/?uri=CELEX:32014R1011&amp;from=SK" TargetMode="External"/><Relationship Id="rId47" Type="http://schemas.openxmlformats.org/officeDocument/2006/relationships/hyperlink" Target="http://eur-lex.europa.eu/legal-content/SK/TXT/HTML/?uri=CELEX:32014R1011&amp;from=SK" TargetMode="External"/><Relationship Id="rId50" Type="http://schemas.openxmlformats.org/officeDocument/2006/relationships/hyperlink" Target="http://eur-lex.europa.eu/legal-content/SK/TXT/HTML/?uri=CELEX:32014R1011&amp;from=SK" TargetMode="External"/><Relationship Id="rId7" Type="http://schemas.openxmlformats.org/officeDocument/2006/relationships/hyperlink" Target="http://eur-lex.europa.eu/legal-content/SK/TXT/HTML/?uri=CELEX:32014R1011&amp;from=SK" TargetMode="External"/><Relationship Id="rId12" Type="http://schemas.openxmlformats.org/officeDocument/2006/relationships/hyperlink" Target="http://eur-lex.europa.eu/legal-content/SK/TXT/HTML/?uri=CELEX:32014R1011&amp;from=SK" TargetMode="External"/><Relationship Id="rId17" Type="http://schemas.openxmlformats.org/officeDocument/2006/relationships/hyperlink" Target="http://eur-lex.europa.eu/legal-content/SK/TXT/HTML/?uri=CELEX:32014R1011&amp;from=SK" TargetMode="External"/><Relationship Id="rId25" Type="http://schemas.openxmlformats.org/officeDocument/2006/relationships/hyperlink" Target="http://eur-lex.europa.eu/legal-content/SK/TXT/HTML/?uri=CELEX:32014R1011&amp;from=SK" TargetMode="External"/><Relationship Id="rId33" Type="http://schemas.openxmlformats.org/officeDocument/2006/relationships/hyperlink" Target="http://eur-lex.europa.eu/legal-content/SK/TXT/HTML/?uri=CELEX:32014R1011&amp;from=SK" TargetMode="External"/><Relationship Id="rId38" Type="http://schemas.openxmlformats.org/officeDocument/2006/relationships/hyperlink" Target="http://eur-lex.europa.eu/legal-content/SK/TXT/HTML/?uri=CELEX:32014R1011&amp;from=SK" TargetMode="External"/><Relationship Id="rId46" Type="http://schemas.openxmlformats.org/officeDocument/2006/relationships/hyperlink" Target="http://eur-lex.europa.eu/legal-content/SK/AUTO/?uri=OJ:L:2007:315:T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ur-lex.europa.eu/legal-content/SK/TXT/HTML/?uri=CELEX:32014R1011&amp;from=SK" TargetMode="External"/><Relationship Id="rId20" Type="http://schemas.openxmlformats.org/officeDocument/2006/relationships/hyperlink" Target="http://eur-lex.europa.eu/legal-content/SK/TXT/HTML/?uri=CELEX:32014R1011&amp;from=SK" TargetMode="External"/><Relationship Id="rId29" Type="http://schemas.openxmlformats.org/officeDocument/2006/relationships/hyperlink" Target="http://eur-lex.europa.eu/legal-content/SK/TXT/HTML/?uri=CELEX:32014R1011&amp;from=SK" TargetMode="External"/><Relationship Id="rId41" Type="http://schemas.openxmlformats.org/officeDocument/2006/relationships/hyperlink" Target="http://eur-lex.europa.eu/legal-content/SK/TXT/HTML/?uri=CELEX:32014R1011&amp;from=SK" TargetMode="Externa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SK/TXT/HTML/?uri=CELEX:32014R1011&amp;from=SK" TargetMode="External"/><Relationship Id="rId11" Type="http://schemas.openxmlformats.org/officeDocument/2006/relationships/hyperlink" Target="http://eur-lex.europa.eu/legal-content/SK/TXT/HTML/?uri=CELEX:32014R1011&amp;from=SK" TargetMode="External"/><Relationship Id="rId24" Type="http://schemas.openxmlformats.org/officeDocument/2006/relationships/hyperlink" Target="http://eur-lex.europa.eu/legal-content/SK/TXT/HTML/?uri=CELEX:32014R1011&amp;from=SK" TargetMode="External"/><Relationship Id="rId32" Type="http://schemas.openxmlformats.org/officeDocument/2006/relationships/hyperlink" Target="http://eur-lex.europa.eu/legal-content/SK/AUTO/?uri=OJ:L:2006:393:TOC" TargetMode="External"/><Relationship Id="rId37" Type="http://schemas.openxmlformats.org/officeDocument/2006/relationships/hyperlink" Target="http://eur-lex.europa.eu/legal-content/SK/AUTO/?uri=OJ:L:1987:256:TOC" TargetMode="External"/><Relationship Id="rId40" Type="http://schemas.openxmlformats.org/officeDocument/2006/relationships/hyperlink" Target="http://eur-lex.europa.eu/legal-content/SK/TXT/HTML/?uri=CELEX:32014R1011&amp;from=SK" TargetMode="External"/><Relationship Id="rId45" Type="http://schemas.openxmlformats.org/officeDocument/2006/relationships/hyperlink" Target="http://eur-lex.europa.eu/legal-content/SK/TXT/HTML/?uri=CELEX:32014R1011&amp;from=SK" TargetMode="External"/><Relationship Id="rId5" Type="http://schemas.openxmlformats.org/officeDocument/2006/relationships/hyperlink" Target="http://eur-lex.europa.eu/legal-content/SK/TXT/HTML/?uri=CELEX:32014R1011&amp;from=SK" TargetMode="External"/><Relationship Id="rId15" Type="http://schemas.openxmlformats.org/officeDocument/2006/relationships/hyperlink" Target="http://eur-lex.europa.eu/legal-content/SK/TXT/HTML/?uri=CELEX:32014R1011&amp;from=SK" TargetMode="External"/><Relationship Id="rId23" Type="http://schemas.openxmlformats.org/officeDocument/2006/relationships/hyperlink" Target="http://eur-lex.europa.eu/legal-content/SK/TXT/HTML/?uri=CELEX:32014R1011&amp;from=SK" TargetMode="External"/><Relationship Id="rId28" Type="http://schemas.openxmlformats.org/officeDocument/2006/relationships/hyperlink" Target="http://eur-lex.europa.eu/legal-content/SK/TXT/HTML/?uri=CELEX:32014R1011&amp;from=SK" TargetMode="External"/><Relationship Id="rId36" Type="http://schemas.openxmlformats.org/officeDocument/2006/relationships/hyperlink" Target="http://eur-lex.europa.eu/legal-content/SK/TXT/HTML/?uri=CELEX:32014R1011&amp;from=SK" TargetMode="External"/><Relationship Id="rId49" Type="http://schemas.openxmlformats.org/officeDocument/2006/relationships/hyperlink" Target="http://eur-lex.europa.eu/legal-content/SK/TXT/HTML/?uri=CELEX:32014R1011&amp;from=SK" TargetMode="External"/><Relationship Id="rId10" Type="http://schemas.openxmlformats.org/officeDocument/2006/relationships/hyperlink" Target="http://eur-lex.europa.eu/legal-content/SK/TXT/HTML/?uri=CELEX:32014R1011&amp;from=SK" TargetMode="External"/><Relationship Id="rId19" Type="http://schemas.openxmlformats.org/officeDocument/2006/relationships/hyperlink" Target="http://eur-lex.europa.eu/legal-content/SK/TXT/HTML/?uri=CELEX:32014R1011&amp;from=SK" TargetMode="External"/><Relationship Id="rId31" Type="http://schemas.openxmlformats.org/officeDocument/2006/relationships/hyperlink" Target="http://eur-lex.europa.eu/legal-content/SK/TXT/HTML/?uri=CELEX:32014R1011&amp;from=SK" TargetMode="External"/><Relationship Id="rId44" Type="http://schemas.openxmlformats.org/officeDocument/2006/relationships/hyperlink" Target="http://eur-lex.europa.eu/legal-content/SK/AUTO/?uri=OJ:L:2012:007:TOC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eur-lex.europa.eu/legal-content/SK/TXT/HTML/?uri=CELEX:32014R1011&amp;from=SK" TargetMode="External"/><Relationship Id="rId9" Type="http://schemas.openxmlformats.org/officeDocument/2006/relationships/hyperlink" Target="http://eur-lex.europa.eu/legal-content/SK/TXT/HTML/?uri=CELEX:32014R1011&amp;from=SK" TargetMode="External"/><Relationship Id="rId14" Type="http://schemas.openxmlformats.org/officeDocument/2006/relationships/hyperlink" Target="http://eur-lex.europa.eu/legal-content/SK/TXT/HTML/?uri=CELEX:32014R1011&amp;from=SK" TargetMode="External"/><Relationship Id="rId22" Type="http://schemas.openxmlformats.org/officeDocument/2006/relationships/hyperlink" Target="http://eur-lex.europa.eu/legal-content/SK/TXT/HTML/?uri=CELEX:32014R1011&amp;from=SK" TargetMode="External"/><Relationship Id="rId27" Type="http://schemas.openxmlformats.org/officeDocument/2006/relationships/hyperlink" Target="http://eur-lex.europa.eu/legal-content/SK/TXT/HTML/?uri=CELEX:32014R1011&amp;from=SK" TargetMode="External"/><Relationship Id="rId30" Type="http://schemas.openxmlformats.org/officeDocument/2006/relationships/hyperlink" Target="http://eur-lex.europa.eu/legal-content/SK/TXT/HTML/?uri=CELEX:32014R1011&amp;from=SK" TargetMode="External"/><Relationship Id="rId35" Type="http://schemas.openxmlformats.org/officeDocument/2006/relationships/hyperlink" Target="http://eur-lex.europa.eu/legal-content/SK/TXT/HTML/?uri=CELEX:32014R1011&amp;from=SK" TargetMode="External"/><Relationship Id="rId43" Type="http://schemas.openxmlformats.org/officeDocument/2006/relationships/hyperlink" Target="http://eur-lex.europa.eu/legal-content/SK/TXT/HTML/?uri=CELEX:32014R1011&amp;from=SK" TargetMode="External"/><Relationship Id="rId48" Type="http://schemas.openxmlformats.org/officeDocument/2006/relationships/hyperlink" Target="http://eur-lex.europa.eu/legal-content/SK/TXT/HTML/?uri=CELEX:32014R1011&amp;from=SK" TargetMode="External"/><Relationship Id="rId8" Type="http://schemas.openxmlformats.org/officeDocument/2006/relationships/hyperlink" Target="http://eur-lex.europa.eu/legal-content/SK/TXT/HTML/?uri=CELEX:32014R1011&amp;from=SK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6041</Words>
  <Characters>34439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40400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Tehlar, Pavel (SK - Bratislava)</dc:creator>
  <cp:keywords/>
  <dc:description/>
  <cp:lastModifiedBy>Tehlar, Pavel (SK - Bratislava)</cp:lastModifiedBy>
  <cp:revision>1</cp:revision>
  <dcterms:created xsi:type="dcterms:W3CDTF">2016-01-14T09:22:00Z</dcterms:created>
  <dcterms:modified xsi:type="dcterms:W3CDTF">2016-01-14T09:22:00Z</dcterms:modified>
</cp:coreProperties>
</file>