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5C6C0D">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AB3121" w:rsidRPr="002D4CDB" w:rsidRDefault="00AB3121"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AB3121" w:rsidRPr="002D4CDB" w:rsidRDefault="00AB3121"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5C6C0D">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261D5D">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5C6C0D">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D60140">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D6014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w:t>
            </w:r>
            <w:proofErr w:type="spellStart"/>
            <w:r w:rsidR="002F393A" w:rsidRPr="002D4CDB">
              <w:rPr>
                <w:rFonts w:asciiTheme="minorHAnsi" w:hAnsiTheme="minorHAnsi" w:cstheme="minorHAnsi"/>
                <w:sz w:val="18"/>
                <w:szCs w:val="18"/>
              </w:rPr>
              <w:t>Z.z</w:t>
            </w:r>
            <w:proofErr w:type="spellEnd"/>
            <w:r w:rsidR="002F393A" w:rsidRPr="002D4CDB">
              <w:rPr>
                <w:rFonts w:asciiTheme="minorHAnsi" w:hAnsiTheme="minorHAnsi" w:cstheme="minorHAnsi"/>
                <w:sz w:val="18"/>
                <w:szCs w:val="18"/>
              </w:rPr>
              <w:t>.)</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261D5D">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261D5D">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261D5D">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261D5D">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ins w:id="0" w:author="MDVRR SR" w:date="2016-03-22T15:14:00Z">
              <w:r w:rsidR="00A3594F">
                <w:rPr>
                  <w:rFonts w:ascii="Calibri" w:hAnsi="Calibri" w:cs="Calibri"/>
                  <w:i/>
                  <w:color w:val="0000FF"/>
                  <w:sz w:val="18"/>
                  <w:szCs w:val="18"/>
                </w:rPr>
                <w:t xml:space="preserve">a iných podporných aktivít </w:t>
              </w:r>
            </w:ins>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261D5D" w:rsidRDefault="006F4B96" w:rsidP="00261D5D">
            <w:pPr>
              <w:pStyle w:val="Odsekzoznamu"/>
              <w:numPr>
                <w:ilvl w:val="0"/>
                <w:numId w:val="6"/>
              </w:numPr>
              <w:ind w:left="313" w:hanging="284"/>
              <w:rPr>
                <w:rFonts w:ascii="Calibri" w:hAnsi="Calibri" w:cs="Calibri"/>
                <w:i/>
                <w:color w:val="0000FF"/>
                <w:sz w:val="18"/>
                <w:szCs w:val="18"/>
              </w:rPr>
            </w:pPr>
            <w:r w:rsidRPr="00261D5D">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261D5D">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261D5D">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261D5D">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261D5D">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261D5D">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261D5D">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261D5D">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261D5D">
            <w:pPr>
              <w:spacing w:after="60"/>
              <w:rPr>
                <w:rFonts w:asciiTheme="minorHAnsi" w:hAnsiTheme="minorHAnsi" w:cstheme="minorHAnsi"/>
                <w:sz w:val="18"/>
                <w:szCs w:val="18"/>
              </w:rPr>
            </w:pPr>
            <w:r w:rsidRPr="00261D5D">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261D5D">
              <w:rPr>
                <w:rFonts w:asciiTheme="minorHAnsi" w:hAnsiTheme="minorHAnsi" w:cstheme="minorHAnsi"/>
                <w:i/>
                <w:color w:val="0000FF"/>
                <w:sz w:val="18"/>
                <w:szCs w:val="18"/>
              </w:rPr>
              <w:t>podaktivity</w:t>
            </w:r>
            <w:proofErr w:type="spellEnd"/>
            <w:r w:rsidRPr="00261D5D">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261D5D">
              <w:rPr>
                <w:rFonts w:asciiTheme="minorHAnsi" w:hAnsiTheme="minorHAnsi" w:cstheme="minorHAnsi"/>
                <w:i/>
                <w:color w:val="0000FF"/>
                <w:sz w:val="18"/>
                <w:szCs w:val="18"/>
              </w:rPr>
              <w:t>podaktivity</w:t>
            </w:r>
            <w:proofErr w:type="spellEnd"/>
            <w:r w:rsidRPr="00261D5D">
              <w:rPr>
                <w:rFonts w:asciiTheme="minorHAnsi" w:hAnsiTheme="minorHAnsi" w:cstheme="minorHAnsi"/>
                <w:i/>
                <w:color w:val="0000FF"/>
                <w:sz w:val="18"/>
                <w:szCs w:val="18"/>
              </w:rPr>
              <w:t xml:space="preserve"> ako začiatok realizácie hlavnej aktivity t.j. celého projektu a ukončenie poslednej </w:t>
            </w:r>
            <w:proofErr w:type="spellStart"/>
            <w:r w:rsidRPr="00261D5D">
              <w:rPr>
                <w:rFonts w:asciiTheme="minorHAnsi" w:hAnsiTheme="minorHAnsi" w:cstheme="minorHAnsi"/>
                <w:i/>
                <w:color w:val="0000FF"/>
                <w:sz w:val="18"/>
                <w:szCs w:val="18"/>
              </w:rPr>
              <w:t>podaktivity</w:t>
            </w:r>
            <w:proofErr w:type="spellEnd"/>
            <w:r w:rsidRPr="00261D5D">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261D5D">
              <w:rPr>
                <w:rFonts w:asciiTheme="minorHAnsi" w:hAnsiTheme="minorHAnsi" w:cstheme="minorHAnsi"/>
                <w:i/>
                <w:sz w:val="18"/>
                <w:szCs w:val="18"/>
              </w:rPr>
              <w:t>(</w:t>
            </w:r>
            <w:r w:rsidRPr="00261D5D">
              <w:rPr>
                <w:rFonts w:asciiTheme="minorHAnsi" w:hAnsiTheme="minorHAnsi" w:cstheme="minorHAnsi"/>
                <w:i/>
                <w:color w:val="0000FF"/>
                <w:sz w:val="18"/>
                <w:szCs w:val="18"/>
              </w:rPr>
              <w:t>výber z</w:t>
            </w:r>
            <w:r w:rsidR="0086757D" w:rsidRPr="00261D5D">
              <w:rPr>
                <w:rFonts w:asciiTheme="minorHAnsi" w:hAnsiTheme="minorHAnsi" w:cstheme="minorHAnsi"/>
                <w:i/>
                <w:color w:val="0000FF"/>
                <w:sz w:val="18"/>
                <w:szCs w:val="18"/>
              </w:rPr>
              <w:t> </w:t>
            </w:r>
            <w:r w:rsidRPr="00261D5D">
              <w:rPr>
                <w:rFonts w:asciiTheme="minorHAnsi" w:hAnsiTheme="minorHAnsi" w:cstheme="minorHAnsi"/>
                <w:i/>
                <w:color w:val="0000FF"/>
                <w:sz w:val="18"/>
                <w:szCs w:val="18"/>
              </w:rPr>
              <w:t>číselníka</w:t>
            </w:r>
            <w:r w:rsidR="0086757D" w:rsidRPr="00261D5D">
              <w:rPr>
                <w:rFonts w:asciiTheme="minorHAnsi" w:hAnsiTheme="minorHAnsi" w:cstheme="minorHAnsi"/>
                <w:i/>
                <w:color w:val="0000FF"/>
                <w:sz w:val="18"/>
                <w:szCs w:val="18"/>
              </w:rPr>
              <w:t xml:space="preserve"> z Prí</w:t>
            </w:r>
            <w:r w:rsidR="004A5D72" w:rsidRPr="00261D5D">
              <w:rPr>
                <w:rFonts w:asciiTheme="minorHAnsi" w:hAnsiTheme="minorHAnsi" w:cstheme="minorHAnsi"/>
                <w:i/>
                <w:color w:val="0000FF"/>
                <w:sz w:val="18"/>
                <w:szCs w:val="18"/>
              </w:rPr>
              <w:t>ru</w:t>
            </w:r>
            <w:r w:rsidR="0086757D" w:rsidRPr="00261D5D">
              <w:rPr>
                <w:rFonts w:asciiTheme="minorHAnsi" w:hAnsiTheme="minorHAnsi" w:cstheme="minorHAnsi"/>
                <w:i/>
                <w:color w:val="0000FF"/>
                <w:sz w:val="18"/>
                <w:szCs w:val="18"/>
              </w:rPr>
              <w:t>čk</w:t>
            </w:r>
            <w:r w:rsidR="004A5D72" w:rsidRPr="00261D5D">
              <w:rPr>
                <w:rFonts w:asciiTheme="minorHAnsi" w:hAnsiTheme="minorHAnsi" w:cstheme="minorHAnsi"/>
                <w:i/>
                <w:color w:val="0000FF"/>
                <w:sz w:val="18"/>
                <w:szCs w:val="18"/>
              </w:rPr>
              <w:t>y</w:t>
            </w:r>
            <w:r w:rsidR="0086757D" w:rsidRPr="00261D5D">
              <w:rPr>
                <w:rFonts w:asciiTheme="minorHAnsi" w:hAnsiTheme="minorHAnsi" w:cstheme="minorHAnsi"/>
                <w:i/>
                <w:color w:val="0000FF"/>
                <w:sz w:val="18"/>
                <w:szCs w:val="18"/>
              </w:rPr>
              <w:t xml:space="preserve"> pre žiadateľov o poskytnutie NFP</w:t>
            </w:r>
            <w:r w:rsidRPr="00261D5D">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261D5D">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261D5D">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261D5D">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295C78">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295C78">
              <w:rPr>
                <w:rFonts w:asciiTheme="minorHAnsi" w:hAnsiTheme="minorHAnsi" w:cstheme="minorHAnsi"/>
                <w:i/>
                <w:color w:val="0000FF"/>
                <w:sz w:val="18"/>
                <w:szCs w:val="18"/>
              </w:rPr>
              <w:t> </w:t>
            </w:r>
            <w:del w:id="1" w:author="21" w:date="2016-03-10T15:02:00Z">
              <w:r w:rsidR="00C26618" w:rsidRPr="00687DEE" w:rsidDel="00295C78">
                <w:rPr>
                  <w:rFonts w:asciiTheme="minorHAnsi" w:hAnsiTheme="minorHAnsi" w:cstheme="minorHAnsi"/>
                  <w:i/>
                  <w:color w:val="0000FF"/>
                  <w:sz w:val="18"/>
                  <w:szCs w:val="18"/>
                </w:rPr>
                <w:delText>6</w:delText>
              </w:r>
            </w:del>
            <w:ins w:id="2" w:author="21" w:date="2016-03-10T15:02:00Z">
              <w:r w:rsidR="00295C78">
                <w:rPr>
                  <w:rFonts w:asciiTheme="minorHAnsi" w:hAnsiTheme="minorHAnsi" w:cstheme="minorHAnsi"/>
                  <w:i/>
                  <w:color w:val="0000FF"/>
                  <w:sz w:val="18"/>
                  <w:szCs w:val="18"/>
                </w:rPr>
                <w:t>2</w:t>
              </w:r>
            </w:ins>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r w:rsidR="00AB3121">
              <w:rPr>
                <w:rFonts w:asciiTheme="minorHAnsi" w:hAnsiTheme="minorHAnsi" w:cstheme="minorHAnsi"/>
                <w:sz w:val="18"/>
                <w:szCs w:val="18"/>
              </w:rPr>
              <w:t xml:space="preserve"> </w:t>
            </w:r>
            <w:r w:rsidR="00AB3121" w:rsidRPr="0020735A">
              <w:rPr>
                <w:rFonts w:asciiTheme="minorHAnsi" w:hAnsiTheme="minorHAnsi" w:cstheme="minorHAnsi"/>
                <w:color w:val="0000FF"/>
                <w:sz w:val="18"/>
                <w:szCs w:val="18"/>
              </w:rPr>
              <w:t>– COV</w:t>
            </w:r>
            <w:r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AB3121" w:rsidRPr="002D4CDB" w:rsidRDefault="00AB3121"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AB3121">
              <w:rPr>
                <w:rFonts w:asciiTheme="minorHAnsi" w:hAnsiTheme="minorHAnsi" w:cstheme="minorHAnsi"/>
                <w:sz w:val="18"/>
                <w:szCs w:val="18"/>
              </w:rPr>
              <w:t xml:space="preserve"> </w:t>
            </w:r>
            <w:r w:rsidR="00AB3121"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AB3121" w:rsidRPr="002D4CDB" w:rsidRDefault="00AB3121"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r w:rsidR="00AB3121" w:rsidRPr="0020735A">
              <w:rPr>
                <w:rFonts w:asciiTheme="minorHAnsi" w:hAnsiTheme="minorHAnsi" w:cstheme="minorHAnsi"/>
                <w:color w:val="0000FF"/>
                <w:sz w:val="18"/>
                <w:szCs w:val="18"/>
              </w:rPr>
              <w:t>- %</w:t>
            </w:r>
            <w:r w:rsidR="00AB3121">
              <w:rPr>
                <w:rFonts w:asciiTheme="minorHAnsi" w:hAnsiTheme="minorHAnsi" w:cstheme="minorHAnsi"/>
                <w:color w:val="0000FF"/>
                <w:sz w:val="18"/>
                <w:szCs w:val="18"/>
              </w:rPr>
              <w:t xml:space="preserve"> </w:t>
            </w:r>
            <w:r w:rsidR="00AB3121" w:rsidRPr="0020735A">
              <w:rPr>
                <w:rFonts w:asciiTheme="minorHAnsi" w:hAnsiTheme="minorHAnsi" w:cstheme="minorHAnsi"/>
                <w:color w:val="0000FF"/>
                <w:sz w:val="18"/>
                <w:szCs w:val="18"/>
              </w:rPr>
              <w:t>NFP</w:t>
            </w:r>
            <w:r w:rsidR="00AB3121"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w:t>
            </w:r>
          </w:p>
        </w:tc>
        <w:tc>
          <w:tcPr>
            <w:tcW w:w="10040" w:type="dxa"/>
          </w:tcPr>
          <w:p w:rsidR="00AB3121" w:rsidRDefault="009D314B" w:rsidP="00AB3121">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AB3121">
              <w:rPr>
                <w:rFonts w:asciiTheme="minorHAnsi" w:hAnsiTheme="minorHAnsi" w:cstheme="minorHAnsi"/>
                <w:sz w:val="18"/>
                <w:szCs w:val="18"/>
              </w:rPr>
              <w:t xml:space="preserve"> . </w:t>
            </w:r>
            <w:r w:rsidR="00AB3121" w:rsidRPr="002D4739">
              <w:rPr>
                <w:rFonts w:asciiTheme="minorHAnsi" w:hAnsiTheme="minorHAnsi" w:cstheme="minorHAnsi"/>
                <w:color w:val="0000FF"/>
                <w:sz w:val="18"/>
                <w:szCs w:val="18"/>
              </w:rPr>
              <w:t>% spolufinancovania žiadateľ uvedie podľa bodu 1.4 Vyzvania.</w:t>
            </w:r>
          </w:p>
          <w:p w:rsidR="00B10209" w:rsidRPr="002D4CDB" w:rsidRDefault="00AB3121" w:rsidP="00AB3121">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AB3121" w:rsidRPr="002D4CDB" w:rsidRDefault="00AB3121"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w:t>
            </w:r>
            <w:r w:rsidR="00AB3121"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AB3121" w:rsidRPr="002D4CDB" w:rsidRDefault="00AB3121"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AB3121" w:rsidRPr="00C676FB" w:rsidRDefault="00AB3121" w:rsidP="00AB3121">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AB3121" w:rsidRPr="00C676FB" w:rsidRDefault="00AB3121" w:rsidP="00AB3121">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AB3121" w:rsidRPr="00D675BA" w:rsidRDefault="00AB3121" w:rsidP="00AB3121">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AB3121" w:rsidRPr="00C76654" w:rsidRDefault="00AB3121" w:rsidP="00AB3121">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2"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AB3121" w:rsidRPr="00964D4E" w:rsidRDefault="00AB3121" w:rsidP="00AB3121">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AB3121" w:rsidRPr="00D675BA" w:rsidRDefault="00AB3121" w:rsidP="00AB3121">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AB3121" w:rsidRPr="00D675BA" w:rsidRDefault="00AB3121" w:rsidP="00AB3121">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AB3121" w:rsidRPr="00D675BA" w:rsidRDefault="00AB3121" w:rsidP="00AB3121">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AB3121" w:rsidRDefault="00AB3121" w:rsidP="00F00752">
      <w:pPr>
        <w:rPr>
          <w:rFonts w:asciiTheme="minorHAnsi" w:hAnsiTheme="minorHAnsi" w:cstheme="minorHAnsi"/>
        </w:rPr>
      </w:pPr>
    </w:p>
    <w:p w:rsidR="00AB3121" w:rsidRPr="002D4CDB" w:rsidRDefault="00AB3121"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261D5D">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261D5D" w:rsidRPr="002D4CDB" w:rsidRDefault="00261D5D" w:rsidP="00231C62">
            <w:pPr>
              <w:rPr>
                <w:rFonts w:asciiTheme="minorHAnsi" w:hAnsiTheme="minorHAnsi" w:cstheme="minorHAnsi"/>
                <w:b/>
                <w:bCs/>
                <w:color w:val="FFFFFF" w:themeColor="background1"/>
              </w:rPr>
            </w:pPr>
            <w:r w:rsidRPr="00261D5D">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261D5D">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261D5D">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261D5D">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261D5D">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261D5D">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261D5D">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261D5D">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261D5D">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261D5D">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261D5D">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261D5D">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261D5D">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261D5D">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5C6C0D" w:rsidP="00E00461">
            <w:pPr>
              <w:rPr>
                <w:rFonts w:asciiTheme="minorHAnsi" w:hAnsiTheme="minorHAnsi"/>
                <w:b/>
                <w:sz w:val="20"/>
                <w:szCs w:val="20"/>
              </w:rPr>
            </w:pPr>
            <w:r>
              <w:rPr>
                <w:rFonts w:asciiTheme="minorHAnsi" w:hAnsiTheme="minorHAnsi"/>
                <w:b/>
                <w:sz w:val="20"/>
                <w:szCs w:val="20"/>
              </w:rPr>
              <w:t>Doplňujúce údaje ŽoNFP</w:t>
            </w:r>
          </w:p>
          <w:p w:rsidR="00E00461" w:rsidRPr="002D4CDB" w:rsidRDefault="00E00461" w:rsidP="004F3115">
            <w:pPr>
              <w:rPr>
                <w:rFonts w:asciiTheme="minorHAnsi" w:hAnsiTheme="minorHAnsi" w:cstheme="minorHAnsi"/>
              </w:rPr>
            </w:pP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w:t>
            </w:r>
            <w:proofErr w:type="spellStart"/>
            <w:r w:rsidRPr="00263E65">
              <w:rPr>
                <w:rFonts w:asciiTheme="minorHAnsi" w:hAnsiTheme="minorHAnsi" w:cs="Times New Roman"/>
                <w:sz w:val="20"/>
                <w:szCs w:val="20"/>
              </w:rPr>
              <w:t>de</w:t>
            </w:r>
            <w:proofErr w:type="spellEnd"/>
            <w:r w:rsidRPr="00263E65">
              <w:rPr>
                <w:rFonts w:asciiTheme="minorHAnsi" w:hAnsiTheme="minorHAnsi" w:cs="Times New Roman"/>
                <w:sz w:val="20"/>
                <w:szCs w:val="20"/>
              </w:rPr>
              <w:t xml:space="preserve"> </w:t>
            </w:r>
            <w:proofErr w:type="spellStart"/>
            <w:r w:rsidRPr="00263E65">
              <w:rPr>
                <w:rFonts w:asciiTheme="minorHAnsi" w:hAnsiTheme="minorHAnsi" w:cs="Times New Roman"/>
                <w:sz w:val="20"/>
                <w:szCs w:val="20"/>
              </w:rPr>
              <w:t>minimis</w:t>
            </w:r>
            <w:proofErr w:type="spellEnd"/>
            <w:r w:rsidRPr="00263E65">
              <w:rPr>
                <w:rFonts w:asciiTheme="minorHAnsi" w:hAnsiTheme="minorHAnsi" w:cs="Times New Roman"/>
                <w:sz w:val="20"/>
                <w:szCs w:val="20"/>
              </w:rPr>
              <w:t xml:space="preserve">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261D5D">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má </w:t>
            </w:r>
            <w:proofErr w:type="spellStart"/>
            <w:r w:rsidRPr="002D4739">
              <w:rPr>
                <w:rFonts w:asciiTheme="minorHAnsi" w:hAnsiTheme="minorHAnsi" w:cs="Times New Roman"/>
                <w:sz w:val="20"/>
                <w:szCs w:val="20"/>
              </w:rPr>
              <w:t>vysporiadané</w:t>
            </w:r>
            <w:proofErr w:type="spellEnd"/>
            <w:r w:rsidRPr="002D4739">
              <w:rPr>
                <w:rFonts w:asciiTheme="minorHAnsi" w:hAnsiTheme="minorHAnsi" w:cs="Times New Roman"/>
                <w:sz w:val="20"/>
                <w:szCs w:val="20"/>
              </w:rPr>
              <w:t xml:space="preserve">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261D5D">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261D5D">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261D5D">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261D5D">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762FCB" w:rsidRPr="002D4CDB" w:rsidTr="00762FCB">
        <w:trPr>
          <w:gridAfter w:val="1"/>
          <w:wAfter w:w="12" w:type="dxa"/>
          <w:trHeight w:val="165"/>
        </w:trPr>
        <w:tc>
          <w:tcPr>
            <w:tcW w:w="421" w:type="dxa"/>
          </w:tcPr>
          <w:p w:rsidR="00762FCB" w:rsidRPr="002D4CDB" w:rsidRDefault="00762FCB" w:rsidP="00762FCB">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762FCB" w:rsidRPr="00B768E6" w:rsidRDefault="00762FCB" w:rsidP="00762FCB">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762FCB" w:rsidRPr="003A3A06" w:rsidRDefault="00762FCB" w:rsidP="00762FCB">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762FCB" w:rsidRPr="00E07F7F" w:rsidRDefault="00762FCB" w:rsidP="00762FCB">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5C6C0D" w:rsidRDefault="00AB0A70" w:rsidP="00B93A33">
            <w:pPr>
              <w:rPr>
                <w:rFonts w:asciiTheme="minorHAnsi" w:hAnsiTheme="minorHAnsi" w:cstheme="minorHAnsi"/>
                <w:sz w:val="18"/>
                <w:szCs w:val="18"/>
              </w:rPr>
            </w:pPr>
            <w:r w:rsidRPr="005C6C0D">
              <w:rPr>
                <w:rFonts w:asciiTheme="minorHAnsi" w:hAnsiTheme="minorHAnsi" w:cstheme="minorHAnsi"/>
                <w:sz w:val="20"/>
                <w:szCs w:val="20"/>
              </w:rPr>
              <w:t>2</w:t>
            </w:r>
            <w:r w:rsidR="005D204C" w:rsidRPr="005C6C0D">
              <w:rPr>
                <w:rFonts w:asciiTheme="minorHAnsi" w:hAnsiTheme="minorHAnsi" w:cstheme="minorHAnsi"/>
                <w:sz w:val="20"/>
                <w:szCs w:val="20"/>
              </w:rPr>
              <w:t>4</w:t>
            </w:r>
          </w:p>
        </w:tc>
        <w:tc>
          <w:tcPr>
            <w:tcW w:w="6378" w:type="dxa"/>
          </w:tcPr>
          <w:p w:rsidR="00E00461" w:rsidRPr="005C6C0D" w:rsidDel="00E00461" w:rsidRDefault="00E00461" w:rsidP="00B93A33">
            <w:pPr>
              <w:rPr>
                <w:rFonts w:cs="Times New Roman"/>
                <w:color w:val="000000" w:themeColor="text1"/>
                <w:sz w:val="18"/>
                <w:szCs w:val="18"/>
              </w:rPr>
            </w:pPr>
            <w:r w:rsidRPr="005C6C0D">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D522BB">
              <w:rPr>
                <w:rFonts w:asciiTheme="minorHAnsi" w:hAnsiTheme="minorHAnsi" w:cs="Times New Roman"/>
                <w:b/>
                <w:sz w:val="20"/>
                <w:szCs w:val="20"/>
                <w:u w:val="single"/>
              </w:rPr>
              <w:t>6</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del w:id="3" w:author="MDVRR SR" w:date="2016-03-22T15:14:00Z">
              <w:r w:rsidRPr="002D4739" w:rsidDel="00A3594F">
                <w:rPr>
                  <w:rFonts w:asciiTheme="minorHAnsi" w:hAnsiTheme="minorHAnsi"/>
                  <w:b/>
                  <w:sz w:val="20"/>
                  <w:szCs w:val="20"/>
                </w:rPr>
                <w:delText>Čestné vyhlásenie žiadateľa,</w:delText>
              </w:r>
              <w:r w:rsidRPr="002D4739" w:rsidDel="00A3594F">
                <w:rPr>
                  <w:rFonts w:asciiTheme="minorHAnsi" w:hAnsiTheme="minorHAnsi" w:cs="Calibri"/>
                  <w:bCs/>
                  <w:sz w:val="20"/>
                  <w:szCs w:val="20"/>
                </w:rPr>
                <w:delText xml:space="preserve"> že predložená príloha je kópiou originálu Protokolu zo štátnej expertízy – ak žiadateľ predkladá ním overenú kópiu</w:delText>
              </w:r>
            </w:del>
          </w:p>
        </w:tc>
      </w:tr>
      <w:tr w:rsidR="00E00461" w:rsidRPr="002D4CDB" w:rsidTr="00D853A1">
        <w:trPr>
          <w:gridAfter w:val="1"/>
          <w:wAfter w:w="12" w:type="dxa"/>
          <w:trHeight w:val="330"/>
        </w:trPr>
        <w:tc>
          <w:tcPr>
            <w:tcW w:w="421" w:type="dxa"/>
          </w:tcPr>
          <w:p w:rsidR="00E00461" w:rsidRPr="005C6C0D" w:rsidRDefault="005D204C" w:rsidP="00B93A33">
            <w:pPr>
              <w:rPr>
                <w:rFonts w:asciiTheme="minorHAnsi" w:hAnsiTheme="minorHAnsi" w:cstheme="minorHAnsi"/>
                <w:sz w:val="18"/>
                <w:szCs w:val="18"/>
              </w:rPr>
            </w:pPr>
            <w:r w:rsidRPr="005C6C0D">
              <w:rPr>
                <w:rFonts w:asciiTheme="minorHAnsi" w:hAnsiTheme="minorHAnsi" w:cstheme="minorHAnsi"/>
                <w:sz w:val="18"/>
                <w:szCs w:val="18"/>
              </w:rPr>
              <w:t>25</w:t>
            </w:r>
          </w:p>
        </w:tc>
        <w:tc>
          <w:tcPr>
            <w:tcW w:w="6378" w:type="dxa"/>
          </w:tcPr>
          <w:p w:rsidR="00E00461" w:rsidRPr="005C6C0D" w:rsidDel="00E00461" w:rsidRDefault="00E00461" w:rsidP="00B93A33">
            <w:pPr>
              <w:rPr>
                <w:rFonts w:cs="Times New Roman"/>
                <w:color w:val="000000" w:themeColor="text1"/>
                <w:sz w:val="18"/>
                <w:szCs w:val="18"/>
              </w:rPr>
            </w:pPr>
            <w:r w:rsidRPr="005C6C0D">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5D204C">
              <w:rPr>
                <w:rFonts w:asciiTheme="minorHAnsi" w:hAnsiTheme="minorHAnsi"/>
                <w:b/>
                <w:sz w:val="20"/>
                <w:szCs w:val="20"/>
              </w:rPr>
              <w:t>č.1</w:t>
            </w:r>
            <w:r w:rsidR="00D522BB">
              <w:rPr>
                <w:rFonts w:asciiTheme="minorHAnsi" w:hAnsiTheme="minorHAnsi"/>
                <w:b/>
                <w:sz w:val="20"/>
                <w:szCs w:val="20"/>
              </w:rPr>
              <w:t>7</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del w:id="4" w:author="MDVRR SR" w:date="2016-03-22T15:15:00Z">
              <w:r w:rsidDel="00A3594F">
                <w:rPr>
                  <w:rFonts w:asciiTheme="minorHAnsi" w:hAnsiTheme="minorHAnsi"/>
                  <w:b/>
                  <w:sz w:val="20"/>
                  <w:szCs w:val="20"/>
                </w:rPr>
                <w:delText>Č</w:delText>
              </w:r>
              <w:r w:rsidRPr="00BC019B" w:rsidDel="00A3594F">
                <w:rPr>
                  <w:rFonts w:asciiTheme="minorHAnsi" w:hAnsiTheme="minorHAnsi"/>
                  <w:b/>
                  <w:sz w:val="20"/>
                  <w:szCs w:val="20"/>
                </w:rPr>
                <w:delText xml:space="preserve">estné vyhlásenie žiadateľa, </w:delText>
              </w:r>
              <w:r w:rsidRPr="00BC019B" w:rsidDel="00A3594F">
                <w:rPr>
                  <w:rFonts w:asciiTheme="minorHAnsi" w:hAnsiTheme="minorHAnsi"/>
                  <w:sz w:val="20"/>
                  <w:szCs w:val="20"/>
                </w:rPr>
                <w:delText>že predložená príloha je kópiou originálu Protokolu o vykonaní rezortnej expertízy – ak žiadateľ predkladá ním overenú kópiu</w:delText>
              </w:r>
              <w:r w:rsidRPr="00BC019B" w:rsidDel="00A3594F">
                <w:rPr>
                  <w:rFonts w:asciiTheme="minorHAnsi" w:hAnsiTheme="minorHAnsi"/>
                  <w:b/>
                  <w:sz w:val="20"/>
                  <w:szCs w:val="20"/>
                </w:rPr>
                <w:delText>.</w:delText>
              </w:r>
            </w:del>
            <w:bookmarkStart w:id="5" w:name="_GoBack"/>
            <w:bookmarkEnd w:id="5"/>
          </w:p>
        </w:tc>
      </w:tr>
      <w:tr w:rsidR="00E00461" w:rsidRPr="002D4CDB" w:rsidTr="00D853A1">
        <w:trPr>
          <w:gridAfter w:val="1"/>
          <w:wAfter w:w="12" w:type="dxa"/>
          <w:trHeight w:val="330"/>
        </w:trPr>
        <w:tc>
          <w:tcPr>
            <w:tcW w:w="421" w:type="dxa"/>
          </w:tcPr>
          <w:p w:rsidR="00E00461" w:rsidRPr="005C6C0D" w:rsidRDefault="005D204C" w:rsidP="005D204C">
            <w:pPr>
              <w:rPr>
                <w:rFonts w:asciiTheme="minorHAnsi" w:hAnsiTheme="minorHAnsi" w:cstheme="minorHAnsi"/>
                <w:sz w:val="18"/>
                <w:szCs w:val="18"/>
              </w:rPr>
            </w:pPr>
            <w:r w:rsidRPr="005C6C0D">
              <w:rPr>
                <w:rFonts w:asciiTheme="minorHAnsi" w:hAnsiTheme="minorHAnsi" w:cstheme="minorHAnsi"/>
                <w:sz w:val="18"/>
                <w:szCs w:val="18"/>
              </w:rPr>
              <w:t>26</w:t>
            </w:r>
          </w:p>
        </w:tc>
        <w:tc>
          <w:tcPr>
            <w:tcW w:w="6378" w:type="dxa"/>
          </w:tcPr>
          <w:p w:rsidR="00E00461" w:rsidRPr="007A4E52" w:rsidDel="00E00461" w:rsidRDefault="00E00461" w:rsidP="00B93A33">
            <w:pPr>
              <w:rPr>
                <w:rFonts w:cs="Times New Roman"/>
                <w:color w:val="000000" w:themeColor="text1"/>
                <w:sz w:val="18"/>
                <w:szCs w:val="18"/>
              </w:rPr>
            </w:pPr>
            <w:r w:rsidRPr="007A4E52">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D522BB">
              <w:rPr>
                <w:rFonts w:asciiTheme="minorHAnsi" w:hAnsiTheme="minorHAnsi" w:cs="Times New Roman"/>
                <w:b/>
                <w:sz w:val="20"/>
                <w:szCs w:val="20"/>
                <w:u w:val="single"/>
              </w:rPr>
              <w:t>8</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23"/>
          <w:footerReference w:type="default" r:id="rId24"/>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61D5D" w:rsidRDefault="005206F0" w:rsidP="00261D5D">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261D5D">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A3594F">
      <w:rPr>
        <w:rFonts w:eastAsia="Times New Roman" w:cs="Times New Roman"/>
        <w:noProof/>
        <w:szCs w:val="24"/>
        <w:lang w:eastAsia="sk-SK"/>
      </w:rPr>
      <w:t>15</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w:t>
      </w:r>
      <w:r>
        <w:t>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2D4CDB">
    <w:r>
      <w:rPr>
        <w:noProof/>
        <w:lang w:eastAsia="sk-SK"/>
      </w:rPr>
      <w:drawing>
        <wp:anchor distT="0" distB="0" distL="114300" distR="114300" simplePos="0" relativeHeight="251660288" behindDoc="0" locked="0" layoutInCell="1" allowOverlap="1" wp14:anchorId="3E4D97F2" wp14:editId="41CAED5D">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2100E972" wp14:editId="3B087A07">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hyphenationZone w:val="425"/>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6773B"/>
    <w:rsid w:val="00170403"/>
    <w:rsid w:val="001721F6"/>
    <w:rsid w:val="00187776"/>
    <w:rsid w:val="001A3CF3"/>
    <w:rsid w:val="001A5526"/>
    <w:rsid w:val="001A69BA"/>
    <w:rsid w:val="001B15BC"/>
    <w:rsid w:val="001C645B"/>
    <w:rsid w:val="001D1BC2"/>
    <w:rsid w:val="001F0635"/>
    <w:rsid w:val="001F0BFA"/>
    <w:rsid w:val="00204701"/>
    <w:rsid w:val="00215499"/>
    <w:rsid w:val="002279C7"/>
    <w:rsid w:val="00231C62"/>
    <w:rsid w:val="00240C5A"/>
    <w:rsid w:val="002454DD"/>
    <w:rsid w:val="0025567F"/>
    <w:rsid w:val="00261D5D"/>
    <w:rsid w:val="00273057"/>
    <w:rsid w:val="00277E0F"/>
    <w:rsid w:val="00280F96"/>
    <w:rsid w:val="00285FFB"/>
    <w:rsid w:val="00295C78"/>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C6C0D"/>
    <w:rsid w:val="005D204C"/>
    <w:rsid w:val="005E1820"/>
    <w:rsid w:val="005E4C1B"/>
    <w:rsid w:val="005F30B4"/>
    <w:rsid w:val="005F3DBD"/>
    <w:rsid w:val="006118BF"/>
    <w:rsid w:val="006135CB"/>
    <w:rsid w:val="00616F2A"/>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62FCB"/>
    <w:rsid w:val="007946AE"/>
    <w:rsid w:val="007A4E52"/>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594F"/>
    <w:rsid w:val="00A363C4"/>
    <w:rsid w:val="00A572C3"/>
    <w:rsid w:val="00A6173A"/>
    <w:rsid w:val="00A650D9"/>
    <w:rsid w:val="00A65F9C"/>
    <w:rsid w:val="00A71082"/>
    <w:rsid w:val="00AA0615"/>
    <w:rsid w:val="00AA646F"/>
    <w:rsid w:val="00AB0A70"/>
    <w:rsid w:val="00AB1411"/>
    <w:rsid w:val="00AB312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522BB"/>
    <w:rsid w:val="00D60140"/>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finance.gov.sk"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hyperlink" Target="http://www.finance.gov.sk"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78A41-6E45-4585-8C00-E3CBB2621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5381</Words>
  <Characters>30674</Characters>
  <Application>Microsoft Office Word</Application>
  <DocSecurity>0</DocSecurity>
  <Lines>255</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MDVRR SR</cp:lastModifiedBy>
  <cp:revision>12</cp:revision>
  <cp:lastPrinted>2014-11-06T07:47:00Z</cp:lastPrinted>
  <dcterms:created xsi:type="dcterms:W3CDTF">2016-01-24T19:06:00Z</dcterms:created>
  <dcterms:modified xsi:type="dcterms:W3CDTF">2016-03-22T14:15:00Z</dcterms:modified>
</cp:coreProperties>
</file>