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64D" w:rsidRPr="00EC764D" w:rsidRDefault="00EC764D" w:rsidP="00EC764D">
      <w:pPr>
        <w:spacing w:after="240"/>
        <w:jc w:val="both"/>
      </w:pPr>
      <w:r w:rsidRPr="00EC764D">
        <w:t>V zmysle Metodického pokynu CKO k zabezpečeniu koordinácie synergických účinkov medzi EŠIF a ostatnými nástrojmi podpory EÚ a SR boli identifikované nasledovné synergie a </w:t>
      </w:r>
      <w:proofErr w:type="spellStart"/>
      <w:r w:rsidRPr="00EC764D">
        <w:t>komplementarity</w:t>
      </w:r>
      <w:proofErr w:type="spellEnd"/>
      <w:r>
        <w:rPr>
          <w:rStyle w:val="Odkaznapoznmkupodiarou"/>
        </w:rPr>
        <w:footnoteReference w:id="1"/>
      </w:r>
      <w:r w:rsidRPr="00EC764D">
        <w:t>: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</w:t>
            </w:r>
            <w:r w:rsidRPr="00EC764D">
              <w:rPr>
                <w:vertAlign w:val="superscript"/>
              </w:rPr>
              <w:footnoteReference w:id="2"/>
            </w:r>
            <w:r w:rsidRPr="00EC764D">
              <w:t>: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289633181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5117CC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Operačný program Integrovaná infraštruktúra</w:t>
                </w:r>
              </w:p>
            </w:tc>
          </w:sdtContent>
        </w:sdt>
      </w:tr>
    </w:tbl>
    <w:p w:rsidR="00EC764D" w:rsidRPr="00EC764D" w:rsidRDefault="00EC764D" w:rsidP="00EC764D">
      <w:pPr>
        <w:spacing w:before="240"/>
        <w:rPr>
          <w:b/>
        </w:rPr>
      </w:pPr>
      <w:r w:rsidRPr="00EC764D">
        <w:rPr>
          <w:b/>
        </w:rPr>
        <w:t>Medzi programom EŠIF v rámci cieľa Investovanie do rastu a zamestnanosti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74677A">
            <w:r w:rsidRPr="00EC764D">
              <w:t>Program:</w:t>
            </w:r>
            <w:r w:rsidR="005117CC">
              <w:t xml:space="preserve"> 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1932009876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74677A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Vyberte položku.</w:t>
                </w:r>
              </w:p>
            </w:tc>
          </w:sdtContent>
        </w:sdt>
      </w:tr>
      <w:tr w:rsidR="00405A7B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405A7B" w:rsidRPr="00715BAF" w:rsidRDefault="00405A7B" w:rsidP="0074677A">
            <w:r w:rsidRPr="00715BAF">
              <w:t xml:space="preserve">Prioritná os: 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405A7B" w:rsidRPr="00085BDF" w:rsidRDefault="00405A7B" w:rsidP="0074677A">
            <w:pPr>
              <w:jc w:val="both"/>
            </w:pPr>
            <w:r w:rsidRPr="00085BDF">
              <w:t xml:space="preserve">Prioritná os: </w:t>
            </w:r>
          </w:p>
        </w:tc>
      </w:tr>
      <w:tr w:rsidR="00405A7B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405A7B" w:rsidRPr="00715BAF" w:rsidRDefault="00405A7B" w:rsidP="0074677A">
            <w:r w:rsidRPr="00715BAF">
              <w:t xml:space="preserve">Tematický cieľ: 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405A7B" w:rsidRPr="00085BDF" w:rsidRDefault="00405A7B" w:rsidP="0074677A">
            <w:pPr>
              <w:jc w:val="both"/>
            </w:pPr>
            <w:r w:rsidRPr="00085BDF">
              <w:t xml:space="preserve">Tematický cieľ: </w:t>
            </w:r>
          </w:p>
        </w:tc>
      </w:tr>
      <w:tr w:rsidR="00405A7B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405A7B" w:rsidRPr="00715BAF" w:rsidRDefault="00405A7B" w:rsidP="0074677A">
            <w:r w:rsidRPr="00715BAF">
              <w:t xml:space="preserve">Investičná priorita: 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405A7B" w:rsidRPr="00085BDF" w:rsidRDefault="00405A7B" w:rsidP="0074677A">
            <w:pPr>
              <w:jc w:val="both"/>
            </w:pPr>
            <w:r w:rsidRPr="00085BDF">
              <w:t xml:space="preserve">Investičná priorita: </w:t>
            </w:r>
          </w:p>
        </w:tc>
      </w:tr>
      <w:tr w:rsidR="00405A7B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405A7B" w:rsidRDefault="00405A7B" w:rsidP="0074677A">
            <w:r w:rsidRPr="00715BAF">
              <w:t xml:space="preserve">Špecifický cieľ: 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405A7B" w:rsidRDefault="00405A7B" w:rsidP="0074677A">
            <w:r w:rsidRPr="00085BDF">
              <w:t xml:space="preserve">Špecifický cieľ: </w:t>
            </w:r>
          </w:p>
        </w:tc>
      </w:tr>
    </w:tbl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cieľom Európska územná spolupráca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Program:</w:t>
            </w:r>
            <w:r w:rsidR="006C7305">
              <w:t xml:space="preserve"> OP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-645742780"/>
            <w:comboBox>
              <w:listItem w:displayText="Vyberte položku." w:value="Vyberte položku."/>
              <w:listItem w:displayText="Interreg SR - ČR" w:value="Interreg SR - ČR"/>
              <w:listItem w:displayText="Interreg SR - AT" w:value="Interreg SR - AT"/>
              <w:listItem w:displayText="Interreg SR - PL" w:value="Interreg SR - PL"/>
              <w:listItem w:displayText="Interreg SR - HU" w:value="Interreg SR - HU"/>
              <w:listItem w:displayText="Stredná Európa" w:value="Stredná Európa"/>
              <w:listItem w:displayText="ETC Dunaj" w:value="ETC Dunaj"/>
              <w:listItem w:displayText="Interreg Europe" w:value="Interreg Europe"/>
              <w:listItem w:displayText="ESPON" w:value="ESPON"/>
              <w:listItem w:displayText="INTERACT" w:value="INTERACT"/>
              <w:listItem w:displayText="URBACT" w:value="URBACT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6C7305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Stredná Európa</w:t>
                </w:r>
              </w:p>
            </w:tc>
          </w:sdtContent>
        </w:sdt>
      </w:tr>
      <w:tr w:rsidR="0074677A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4677A" w:rsidRPr="00B55A1C" w:rsidRDefault="0074677A" w:rsidP="0074677A">
            <w:r w:rsidRPr="00B55A1C">
              <w:t>Prioritná os: 4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4677A" w:rsidRPr="003E26E0" w:rsidRDefault="0074677A" w:rsidP="0074677A">
            <w:pPr>
              <w:jc w:val="both"/>
            </w:pPr>
            <w:r w:rsidRPr="003E26E0">
              <w:t>Prioritná os: 4</w:t>
            </w:r>
          </w:p>
        </w:tc>
      </w:tr>
      <w:tr w:rsidR="0074677A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4677A" w:rsidRPr="00B55A1C" w:rsidRDefault="0074677A" w:rsidP="0074677A">
            <w:r w:rsidRPr="00B55A1C">
              <w:t>Tematický cieľ: 7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4677A" w:rsidRPr="003E26E0" w:rsidRDefault="0074677A" w:rsidP="0074677A">
            <w:pPr>
              <w:jc w:val="both"/>
            </w:pPr>
            <w:r w:rsidRPr="003E26E0">
              <w:t>Tematický cieľ: 7</w:t>
            </w:r>
          </w:p>
        </w:tc>
      </w:tr>
      <w:tr w:rsidR="0074677A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4677A" w:rsidRPr="00B55A1C" w:rsidRDefault="0074677A" w:rsidP="0074677A">
            <w:r w:rsidRPr="00B55A1C">
              <w:t>Investičná priorita: 7i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4677A" w:rsidRPr="003E26E0" w:rsidRDefault="0074677A" w:rsidP="0074677A">
            <w:pPr>
              <w:jc w:val="both"/>
            </w:pPr>
            <w:r w:rsidRPr="003E26E0">
              <w:t>Investičná priorita: 7c</w:t>
            </w:r>
          </w:p>
        </w:tc>
      </w:tr>
      <w:tr w:rsidR="0074677A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4677A" w:rsidRDefault="0074677A" w:rsidP="0074677A">
            <w:r w:rsidRPr="00B55A1C">
              <w:t>Špecifický cieľ: 4.1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4677A" w:rsidRDefault="0074677A" w:rsidP="0074677A">
            <w:r w:rsidRPr="003E26E0">
              <w:t>Špecifický cieľ: 4.2</w:t>
            </w:r>
          </w:p>
        </w:tc>
      </w:tr>
    </w:tbl>
    <w:p w:rsidR="00405A7B" w:rsidRDefault="00405A7B" w:rsidP="006C7305">
      <w:pPr>
        <w:spacing w:before="120"/>
      </w:pP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405A7B" w:rsidRPr="00EC764D" w:rsidTr="00CA6642">
        <w:tc>
          <w:tcPr>
            <w:tcW w:w="2500" w:type="pct"/>
            <w:shd w:val="clear" w:color="auto" w:fill="D9D9D9" w:themeFill="background1" w:themeFillShade="D9"/>
          </w:tcPr>
          <w:p w:rsidR="00405A7B" w:rsidRPr="00EC764D" w:rsidRDefault="00405A7B" w:rsidP="00CA6642">
            <w:r w:rsidRPr="00EC764D">
              <w:t>Program:</w:t>
            </w:r>
            <w:r>
              <w:t xml:space="preserve"> OP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-1062705957"/>
            <w:comboBox>
              <w:listItem w:displayText="Vyberte položku." w:value="Vyberte položku."/>
              <w:listItem w:displayText="Interreg SR - ČR" w:value="Interreg SR - ČR"/>
              <w:listItem w:displayText="Interreg SR - AT" w:value="Interreg SR - AT"/>
              <w:listItem w:displayText="Interreg SR - PL" w:value="Interreg SR - PL"/>
              <w:listItem w:displayText="Interreg SR - HU" w:value="Interreg SR - HU"/>
              <w:listItem w:displayText="Stredná Európa" w:value="Stredná Európa"/>
              <w:listItem w:displayText="ETC Dunaj" w:value="ETC Dunaj"/>
              <w:listItem w:displayText="Interreg Europe" w:value="Interreg Europe"/>
              <w:listItem w:displayText="ESPON" w:value="ESPON"/>
              <w:listItem w:displayText="INTERACT" w:value="INTERACT"/>
              <w:listItem w:displayText="URBACT" w:value="URBACT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405A7B" w:rsidRPr="00EC764D" w:rsidRDefault="00405A7B" w:rsidP="00CA6642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ETC Dunaj</w:t>
                </w:r>
              </w:p>
            </w:tc>
          </w:sdtContent>
        </w:sdt>
      </w:tr>
      <w:tr w:rsidR="0074677A" w:rsidRPr="00EC764D" w:rsidTr="00CA6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4677A" w:rsidRPr="008D5FE8" w:rsidRDefault="0074677A" w:rsidP="0074677A">
            <w:r w:rsidRPr="008D5FE8">
              <w:t>Prioritná os: 4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4677A" w:rsidRPr="00EA731C" w:rsidRDefault="0074677A" w:rsidP="0074677A">
            <w:pPr>
              <w:jc w:val="both"/>
            </w:pPr>
            <w:r w:rsidRPr="00EA731C">
              <w:t>Prioritná os: 3</w:t>
            </w:r>
          </w:p>
        </w:tc>
      </w:tr>
      <w:tr w:rsidR="0074677A" w:rsidRPr="00EC764D" w:rsidTr="00CA6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4677A" w:rsidRPr="008D5FE8" w:rsidRDefault="0074677A" w:rsidP="0074677A">
            <w:r w:rsidRPr="008D5FE8">
              <w:t>Tematický cieľ: 7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4677A" w:rsidRPr="00EA731C" w:rsidRDefault="0074677A" w:rsidP="0074677A">
            <w:pPr>
              <w:jc w:val="both"/>
            </w:pPr>
            <w:r w:rsidRPr="00EA731C">
              <w:t>Tematický cieľ: 7</w:t>
            </w:r>
          </w:p>
        </w:tc>
      </w:tr>
      <w:tr w:rsidR="0074677A" w:rsidRPr="00EC764D" w:rsidTr="00CA6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4677A" w:rsidRPr="008D5FE8" w:rsidRDefault="0074677A" w:rsidP="0074677A">
            <w:r w:rsidRPr="008D5FE8">
              <w:t>Investičná priorita: 7i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4677A" w:rsidRPr="00EA731C" w:rsidRDefault="0074677A" w:rsidP="0074677A">
            <w:pPr>
              <w:jc w:val="both"/>
            </w:pPr>
            <w:r w:rsidRPr="00EA731C">
              <w:t>Investičná priorita: 7c</w:t>
            </w:r>
          </w:p>
        </w:tc>
      </w:tr>
      <w:tr w:rsidR="0074677A" w:rsidRPr="00EC764D" w:rsidTr="00CA6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4677A" w:rsidRDefault="0074677A" w:rsidP="0074677A">
            <w:r w:rsidRPr="008D5FE8">
              <w:t>Špecifický cieľ: 4.1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4677A" w:rsidRDefault="0074677A" w:rsidP="0074677A">
            <w:r w:rsidRPr="00EA731C">
              <w:t>Špecifický cieľ: 3.1</w:t>
            </w:r>
          </w:p>
        </w:tc>
      </w:tr>
    </w:tbl>
    <w:p w:rsidR="006C7305" w:rsidRDefault="006C7305" w:rsidP="006C7305">
      <w:pPr>
        <w:spacing w:before="120"/>
        <w:rPr>
          <w:color w:val="0000FF" w:themeColor="hyperlink"/>
          <w:u w:val="single"/>
        </w:rPr>
      </w:pPr>
      <w:r>
        <w:t xml:space="preserve">Informácia o prvej ukončenej výzve programu spolupráce Stredná Európa </w:t>
      </w:r>
      <w:hyperlink r:id="rId8" w:history="1">
        <w:r w:rsidRPr="00517AE0">
          <w:rPr>
            <w:rStyle w:val="Hypertextovprepojenie"/>
          </w:rPr>
          <w:t>http://www.interreg-central.eu/other-pages/application-package/</w:t>
        </w:r>
      </w:hyperlink>
    </w:p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ostatnými nástrojmi podpory EÚ a EIB</w:t>
      </w:r>
    </w:p>
    <w:tbl>
      <w:tblPr>
        <w:tblStyle w:val="Mriekatabuky"/>
        <w:tblW w:w="500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7"/>
        <w:gridCol w:w="4537"/>
      </w:tblGrid>
      <w:tr w:rsidR="0074677A" w:rsidRPr="00EC764D" w:rsidTr="0074677A">
        <w:tc>
          <w:tcPr>
            <w:tcW w:w="2500" w:type="pct"/>
            <w:shd w:val="clear" w:color="auto" w:fill="D9D9D9" w:themeFill="background1" w:themeFillShade="D9"/>
          </w:tcPr>
          <w:p w:rsidR="0074677A" w:rsidRPr="00EC764D" w:rsidRDefault="0074677A" w:rsidP="0074677A">
            <w:r w:rsidRPr="00EC764D">
              <w:t>Program:</w:t>
            </w:r>
            <w:r>
              <w:t xml:space="preserve"> OP II</w:t>
            </w:r>
          </w:p>
        </w:tc>
        <w:bookmarkStart w:id="0" w:name="_GoBack" w:displacedByCustomXml="next"/>
        <w:bookmarkEnd w:id="0" w:displacedByCustomXml="next"/>
        <w:sdt>
          <w:sdtPr>
            <w:rPr>
              <w:color w:val="808080"/>
            </w:rPr>
            <w:alias w:val="Program"/>
            <w:tag w:val="Operačný program"/>
            <w:id w:val="564467604"/>
            <w:comboBox>
              <w:listItem w:displayText="Vyberte položku." w:value="Vyberte položku."/>
            </w:comboBox>
          </w:sdtPr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74677A" w:rsidRPr="00EC764D" w:rsidRDefault="0074677A" w:rsidP="0074677A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CEF - Doprava</w:t>
                </w:r>
              </w:p>
            </w:tc>
          </w:sdtContent>
        </w:sdt>
      </w:tr>
      <w:tr w:rsidR="0074677A" w:rsidRPr="00EC764D" w:rsidTr="0074677A">
        <w:tc>
          <w:tcPr>
            <w:tcW w:w="2500" w:type="pct"/>
            <w:shd w:val="clear" w:color="auto" w:fill="D9D9D9" w:themeFill="background1" w:themeFillShade="D9"/>
          </w:tcPr>
          <w:p w:rsidR="0074677A" w:rsidRPr="00EC764D" w:rsidRDefault="0074677A" w:rsidP="0074677A">
            <w:r w:rsidRPr="00EC764D">
              <w:t>Špecifický cieľ:</w:t>
            </w:r>
            <w:r>
              <w:t xml:space="preserve"> 4.1;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74677A" w:rsidRDefault="0074677A" w:rsidP="0074677A">
            <w:pPr>
              <w:jc w:val="both"/>
              <w:rPr>
                <w:color w:val="808080"/>
              </w:rPr>
            </w:pPr>
            <w:hyperlink r:id="rId9" w:history="1">
              <w:r w:rsidRPr="0023043D">
                <w:rPr>
                  <w:rStyle w:val="Hypertextovprepojenie"/>
                </w:rPr>
                <w:t>http://ec.europa.eu/inea/connecting-europe-facility/cef-transport/apply-funding/2014-cef-transport-calls-proposals</w:t>
              </w:r>
            </w:hyperlink>
          </w:p>
          <w:p w:rsidR="0074677A" w:rsidRDefault="0074677A" w:rsidP="0074677A">
            <w:pPr>
              <w:jc w:val="both"/>
              <w:rPr>
                <w:color w:val="808080"/>
              </w:rPr>
            </w:pPr>
          </w:p>
          <w:p w:rsidR="0074677A" w:rsidRPr="00EC764D" w:rsidRDefault="0074677A" w:rsidP="0074677A">
            <w:pPr>
              <w:jc w:val="both"/>
              <w:rPr>
                <w:color w:val="808080"/>
              </w:rPr>
            </w:pPr>
            <w:hyperlink r:id="rId10" w:history="1">
              <w:r w:rsidRPr="0077068F">
                <w:rPr>
                  <w:rStyle w:val="Hypertextovprepojenie"/>
                </w:rPr>
                <w:t>http://ec.europa.eu/inea/en/connecting-europe-facility/cef-transport/projects-by-country/slovakia</w:t>
              </w:r>
            </w:hyperlink>
          </w:p>
        </w:tc>
      </w:tr>
    </w:tbl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ostatnými nástrojmi podpory SR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Program: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-11614444"/>
            <w:comboBox/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EC764D" w:rsidP="00EC764D">
                <w:pPr>
                  <w:jc w:val="both"/>
                  <w:rPr>
                    <w:sz w:val="22"/>
                    <w:szCs w:val="22"/>
                  </w:rPr>
                </w:pPr>
                <w:r w:rsidRPr="00EC764D">
                  <w:rPr>
                    <w:color w:val="808080"/>
                  </w:rPr>
                  <w:t>Vyberte položku.</w:t>
                </w:r>
              </w:p>
            </w:tc>
          </w:sdtContent>
        </w:sdt>
      </w:tr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Opatrenie:</w:t>
            </w:r>
          </w:p>
        </w:tc>
        <w:sdt>
          <w:sdtPr>
            <w:rPr>
              <w:color w:val="808080"/>
            </w:rPr>
            <w:alias w:val="vyplaní sa v prípade relevancie"/>
            <w:tag w:val="vyplaní sa v prípade relevancie"/>
            <w:id w:val="-1028339278"/>
            <w:showingPlcHdr/>
            <w:dropDownList>
              <w:listItem w:value="Vyberte položku."/>
            </w:dropDownList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EC764D" w:rsidP="00EC764D">
                <w:pPr>
                  <w:jc w:val="both"/>
                  <w:rPr>
                    <w:color w:val="808080"/>
                  </w:rPr>
                </w:pPr>
                <w:r w:rsidRPr="00EC764D">
                  <w:rPr>
                    <w:color w:val="808080"/>
                  </w:rPr>
                  <w:t>Vyberte položku.</w:t>
                </w:r>
              </w:p>
            </w:tc>
          </w:sdtContent>
        </w:sdt>
      </w:tr>
    </w:tbl>
    <w:p w:rsidR="00EC764D" w:rsidRPr="00A96C7C" w:rsidRDefault="00EC764D" w:rsidP="006C7305">
      <w:pPr>
        <w:spacing w:before="240"/>
      </w:pPr>
      <w:r w:rsidRPr="00EC764D">
        <w:rPr>
          <w:b/>
        </w:rPr>
        <w:lastRenderedPageBreak/>
        <w:t>Stanovisko pracovnej komisie</w:t>
      </w:r>
      <w:r w:rsidRPr="00EC764D">
        <w:rPr>
          <w:b/>
          <w:vertAlign w:val="superscript"/>
        </w:rPr>
        <w:footnoteReference w:id="3"/>
      </w:r>
      <w:r w:rsidRPr="00EC764D">
        <w:rPr>
          <w:b/>
        </w:rPr>
        <w:t>:</w:t>
      </w:r>
      <w:r w:rsidR="00A96C7C">
        <w:rPr>
          <w:b/>
        </w:rPr>
        <w:t xml:space="preserve"> </w:t>
      </w:r>
      <w:r w:rsidR="00A96C7C" w:rsidRPr="00A96C7C">
        <w:t>akceptované</w:t>
      </w:r>
    </w:p>
    <w:p w:rsidR="00DB1AD9" w:rsidRPr="00460F75" w:rsidRDefault="00EC764D" w:rsidP="006C7305">
      <w:pPr>
        <w:spacing w:before="240"/>
      </w:pPr>
      <w:r w:rsidRPr="00EC764D">
        <w:rPr>
          <w:b/>
        </w:rPr>
        <w:t>Vyjadrenie RO</w:t>
      </w:r>
      <w:r w:rsidRPr="00EC764D">
        <w:rPr>
          <w:b/>
          <w:vertAlign w:val="superscript"/>
        </w:rPr>
        <w:footnoteReference w:id="4"/>
      </w:r>
      <w:r w:rsidRPr="00EC764D">
        <w:rPr>
          <w:b/>
        </w:rPr>
        <w:t>:</w:t>
      </w:r>
    </w:p>
    <w:sectPr w:rsidR="00DB1AD9" w:rsidRPr="00460F75" w:rsidSect="00DB1AD9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3AB" w:rsidRDefault="004533AB" w:rsidP="00B948E0">
      <w:r>
        <w:separator/>
      </w:r>
    </w:p>
  </w:endnote>
  <w:endnote w:type="continuationSeparator" w:id="0">
    <w:p w:rsidR="004533AB" w:rsidRDefault="004533A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E551CC" wp14:editId="087FDE3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5F44B76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2C7BEAE6" wp14:editId="28EF3F0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74677A">
          <w:rPr>
            <w:noProof/>
          </w:rPr>
          <w:t>2</w:t>
        </w:r>
        <w:r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3AB" w:rsidRDefault="004533AB" w:rsidP="00B948E0">
      <w:r>
        <w:separator/>
      </w:r>
    </w:p>
  </w:footnote>
  <w:footnote w:type="continuationSeparator" w:id="0">
    <w:p w:rsidR="004533AB" w:rsidRDefault="004533AB" w:rsidP="00B948E0">
      <w:r>
        <w:continuationSeparator/>
      </w:r>
    </w:p>
  </w:footnote>
  <w:footnote w:id="1">
    <w:p w:rsidR="00EC764D" w:rsidRDefault="00EC76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26CA1">
        <w:rPr>
          <w:sz w:val="18"/>
          <w:szCs w:val="18"/>
        </w:rPr>
        <w:t xml:space="preserve">Informácia RO k identifikovaným synergickým účinkom nie je </w:t>
      </w:r>
      <w:r>
        <w:rPr>
          <w:sz w:val="18"/>
          <w:szCs w:val="18"/>
        </w:rPr>
        <w:t xml:space="preserve">automaticky </w:t>
      </w:r>
      <w:r w:rsidRPr="00926CA1">
        <w:rPr>
          <w:sz w:val="18"/>
          <w:szCs w:val="18"/>
        </w:rPr>
        <w:t xml:space="preserve">generovaná </w:t>
      </w:r>
      <w:r>
        <w:rPr>
          <w:sz w:val="18"/>
          <w:szCs w:val="18"/>
        </w:rPr>
        <w:t>ITMS2014+</w:t>
      </w:r>
    </w:p>
  </w:footnote>
  <w:footnote w:id="2">
    <w:p w:rsidR="00EC764D" w:rsidRPr="00E6712D" w:rsidRDefault="00EC764D" w:rsidP="00EC764D">
      <w:pPr>
        <w:pStyle w:val="Textpoznmkypodiarou"/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="00A247D0"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3">
    <w:p w:rsidR="00EC764D" w:rsidRPr="00E71BB5" w:rsidRDefault="00EC764D" w:rsidP="00EC764D">
      <w:pPr>
        <w:pStyle w:val="Textpoznmkypodiarou"/>
        <w:tabs>
          <w:tab w:val="left" w:pos="142"/>
        </w:tabs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="00A247D0">
        <w:rPr>
          <w:sz w:val="18"/>
          <w:szCs w:val="18"/>
        </w:rPr>
        <w:t>p</w:t>
      </w:r>
      <w:r w:rsidRPr="00E71BB5">
        <w:rPr>
          <w:sz w:val="18"/>
          <w:szCs w:val="18"/>
        </w:rPr>
        <w:t xml:space="preserve">redkladá pracovná komisia do </w:t>
      </w:r>
      <w:r w:rsidR="00007FA5">
        <w:rPr>
          <w:sz w:val="18"/>
          <w:szCs w:val="18"/>
        </w:rPr>
        <w:t>3</w:t>
      </w:r>
      <w:r w:rsidR="00007FA5" w:rsidRPr="00E71BB5">
        <w:rPr>
          <w:sz w:val="18"/>
          <w:szCs w:val="18"/>
        </w:rPr>
        <w:t xml:space="preserve"> </w:t>
      </w:r>
      <w:r w:rsidRPr="00E71BB5">
        <w:rPr>
          <w:sz w:val="18"/>
          <w:szCs w:val="18"/>
        </w:rPr>
        <w:t>pracovných dní od svojho zasadnutia</w:t>
      </w:r>
    </w:p>
  </w:footnote>
  <w:footnote w:id="4">
    <w:p w:rsidR="00EC764D" w:rsidRPr="00E71BB5" w:rsidRDefault="00EC764D" w:rsidP="00EC764D">
      <w:pPr>
        <w:pStyle w:val="Textpoznmkypodiarou"/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="00A247D0">
        <w:rPr>
          <w:sz w:val="18"/>
          <w:szCs w:val="18"/>
        </w:rPr>
        <w:t>p</w:t>
      </w:r>
      <w:r w:rsidRPr="00E71BB5">
        <w:rPr>
          <w:sz w:val="18"/>
          <w:szCs w:val="18"/>
        </w:rPr>
        <w:t xml:space="preserve">redkladá RO v prípade, ak neakceptoval, resp. čiastočne neakceptoval posúdenie pracovnej komisie k identifikovaným </w:t>
      </w:r>
      <w:proofErr w:type="spellStart"/>
      <w:r w:rsidRPr="00E71BB5">
        <w:rPr>
          <w:sz w:val="18"/>
          <w:szCs w:val="18"/>
        </w:rPr>
        <w:t>komplementaritám</w:t>
      </w:r>
      <w:proofErr w:type="spellEnd"/>
      <w:r w:rsidRPr="00E71BB5">
        <w:rPr>
          <w:sz w:val="18"/>
          <w:szCs w:val="18"/>
        </w:rPr>
        <w:t xml:space="preserve"> a synergickým účinkom a je povinný predložiť pracovnej komisii svoje vyjadrenie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AD9" w:rsidRDefault="00DB1AD9" w:rsidP="00CF60E2">
    <w:pPr>
      <w:tabs>
        <w:tab w:val="center" w:pos="4536"/>
        <w:tab w:val="right" w:pos="9072"/>
      </w:tabs>
    </w:pPr>
    <w:r w:rsidRPr="00DB1AD9">
      <w:t xml:space="preserve">Príloha č. </w:t>
    </w:r>
    <w:r w:rsidR="004C3443">
      <w:t>2</w:t>
    </w:r>
    <w:r w:rsidRPr="00DB1AD9">
      <w:t xml:space="preserve"> k MP CKO č. 11 – </w:t>
    </w:r>
    <w:r w:rsidR="00EC764D" w:rsidRPr="00EC764D">
      <w:t>Informácia RO k identifikovaným synergickým účinkom</w:t>
    </w:r>
  </w:p>
  <w:p w:rsidR="00CF60E2" w:rsidRPr="00CF60E2" w:rsidRDefault="00CF60E2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F01AC0" wp14:editId="473F1E0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CED6E93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5-02-27T00:00:00Z">
        <w:dateFormat w:val="dd.MM.yyyy"/>
        <w:lid w:val="sk-SK"/>
        <w:storeMappedDataAs w:val="dateTime"/>
        <w:calendar w:val="gregorian"/>
      </w:date>
    </w:sdtPr>
    <w:sdtEndPr/>
    <w:sdtContent>
      <w:p w:rsidR="00CF60E2" w:rsidRPr="00CF60E2" w:rsidRDefault="00B12513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27.02.2015</w:t>
        </w:r>
      </w:p>
    </w:sdtContent>
  </w:sdt>
  <w:p w:rsidR="00CF60E2" w:rsidRDefault="00CF60E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1"/>
  </w:num>
  <w:num w:numId="5">
    <w:abstractNumId w:val="5"/>
  </w:num>
  <w:num w:numId="6">
    <w:abstractNumId w:val="10"/>
  </w:num>
  <w:num w:numId="7">
    <w:abstractNumId w:val="9"/>
  </w:num>
  <w:num w:numId="8">
    <w:abstractNumId w:val="9"/>
  </w:num>
  <w:num w:numId="9">
    <w:abstractNumId w:val="9"/>
  </w:num>
  <w:num w:numId="10">
    <w:abstractNumId w:val="9"/>
    <w:lvlOverride w:ilvl="0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</w:num>
  <w:num w:numId="15">
    <w:abstractNumId w:val="9"/>
  </w:num>
  <w:num w:numId="16">
    <w:abstractNumId w:val="9"/>
  </w:num>
  <w:num w:numId="17">
    <w:abstractNumId w:val="7"/>
  </w:num>
  <w:num w:numId="18">
    <w:abstractNumId w:val="9"/>
  </w:num>
  <w:num w:numId="19">
    <w:abstractNumId w:val="8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7FA5"/>
    <w:rsid w:val="00013891"/>
    <w:rsid w:val="00050728"/>
    <w:rsid w:val="00066955"/>
    <w:rsid w:val="00071088"/>
    <w:rsid w:val="000D298C"/>
    <w:rsid w:val="000D6B86"/>
    <w:rsid w:val="000E1F46"/>
    <w:rsid w:val="000E2AA4"/>
    <w:rsid w:val="00116F61"/>
    <w:rsid w:val="00127AED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F0193"/>
    <w:rsid w:val="002259C4"/>
    <w:rsid w:val="00225A05"/>
    <w:rsid w:val="00246970"/>
    <w:rsid w:val="00256687"/>
    <w:rsid w:val="0026535F"/>
    <w:rsid w:val="00274479"/>
    <w:rsid w:val="002A1E17"/>
    <w:rsid w:val="002D65BD"/>
    <w:rsid w:val="002E611C"/>
    <w:rsid w:val="002E7F32"/>
    <w:rsid w:val="002E7F66"/>
    <w:rsid w:val="00386CBA"/>
    <w:rsid w:val="00393784"/>
    <w:rsid w:val="003A67E1"/>
    <w:rsid w:val="003B0DFE"/>
    <w:rsid w:val="003B2F8A"/>
    <w:rsid w:val="003C2544"/>
    <w:rsid w:val="003D568C"/>
    <w:rsid w:val="00405A7B"/>
    <w:rsid w:val="00416E2D"/>
    <w:rsid w:val="0042262C"/>
    <w:rsid w:val="00432DF1"/>
    <w:rsid w:val="004445A9"/>
    <w:rsid w:val="004533AB"/>
    <w:rsid w:val="00460F75"/>
    <w:rsid w:val="00477B8E"/>
    <w:rsid w:val="00490AF9"/>
    <w:rsid w:val="00493F0A"/>
    <w:rsid w:val="004A0829"/>
    <w:rsid w:val="004C1071"/>
    <w:rsid w:val="004C3443"/>
    <w:rsid w:val="004E2120"/>
    <w:rsid w:val="004E3ABD"/>
    <w:rsid w:val="005117CC"/>
    <w:rsid w:val="005122F6"/>
    <w:rsid w:val="00541FF5"/>
    <w:rsid w:val="005800C7"/>
    <w:rsid w:val="00580A58"/>
    <w:rsid w:val="00586FDB"/>
    <w:rsid w:val="005B49EF"/>
    <w:rsid w:val="005F5B71"/>
    <w:rsid w:val="0060317D"/>
    <w:rsid w:val="00622D7A"/>
    <w:rsid w:val="00623659"/>
    <w:rsid w:val="006479DF"/>
    <w:rsid w:val="00660DCB"/>
    <w:rsid w:val="006719A0"/>
    <w:rsid w:val="00687102"/>
    <w:rsid w:val="006A5157"/>
    <w:rsid w:val="006A7DF2"/>
    <w:rsid w:val="006C6A25"/>
    <w:rsid w:val="006C7305"/>
    <w:rsid w:val="006D082A"/>
    <w:rsid w:val="006D3B82"/>
    <w:rsid w:val="006F15B4"/>
    <w:rsid w:val="0074677A"/>
    <w:rsid w:val="0076414C"/>
    <w:rsid w:val="00765555"/>
    <w:rsid w:val="00771CC6"/>
    <w:rsid w:val="00782970"/>
    <w:rsid w:val="007A0A10"/>
    <w:rsid w:val="007A60EF"/>
    <w:rsid w:val="007F0D9A"/>
    <w:rsid w:val="00801225"/>
    <w:rsid w:val="008244AC"/>
    <w:rsid w:val="0084743A"/>
    <w:rsid w:val="00850467"/>
    <w:rsid w:val="008743E6"/>
    <w:rsid w:val="008806AC"/>
    <w:rsid w:val="00880BE4"/>
    <w:rsid w:val="008C271F"/>
    <w:rsid w:val="008D0F9C"/>
    <w:rsid w:val="008F2627"/>
    <w:rsid w:val="0090110D"/>
    <w:rsid w:val="00911D80"/>
    <w:rsid w:val="00926284"/>
    <w:rsid w:val="009455E7"/>
    <w:rsid w:val="00977CF6"/>
    <w:rsid w:val="009836CF"/>
    <w:rsid w:val="009A262D"/>
    <w:rsid w:val="009B421D"/>
    <w:rsid w:val="009C3B11"/>
    <w:rsid w:val="00A144AE"/>
    <w:rsid w:val="00A247D0"/>
    <w:rsid w:val="00A9254C"/>
    <w:rsid w:val="00A96C7C"/>
    <w:rsid w:val="00AB29E7"/>
    <w:rsid w:val="00AB755C"/>
    <w:rsid w:val="00B12061"/>
    <w:rsid w:val="00B12513"/>
    <w:rsid w:val="00B315E9"/>
    <w:rsid w:val="00B4284E"/>
    <w:rsid w:val="00B53B4A"/>
    <w:rsid w:val="00B91F3C"/>
    <w:rsid w:val="00B948E0"/>
    <w:rsid w:val="00BA089F"/>
    <w:rsid w:val="00BA13ED"/>
    <w:rsid w:val="00BA4376"/>
    <w:rsid w:val="00BC4BAC"/>
    <w:rsid w:val="00C214B6"/>
    <w:rsid w:val="00C348A2"/>
    <w:rsid w:val="00C37B65"/>
    <w:rsid w:val="00C6439D"/>
    <w:rsid w:val="00C92BF0"/>
    <w:rsid w:val="00CA0FB2"/>
    <w:rsid w:val="00CA208E"/>
    <w:rsid w:val="00CD3D13"/>
    <w:rsid w:val="00CD6440"/>
    <w:rsid w:val="00CF60E2"/>
    <w:rsid w:val="00D05350"/>
    <w:rsid w:val="00D114C1"/>
    <w:rsid w:val="00D239D4"/>
    <w:rsid w:val="00D61BB6"/>
    <w:rsid w:val="00D86DA2"/>
    <w:rsid w:val="00DB1AD9"/>
    <w:rsid w:val="00DB798B"/>
    <w:rsid w:val="00E24D44"/>
    <w:rsid w:val="00E40048"/>
    <w:rsid w:val="00E52D37"/>
    <w:rsid w:val="00E5416A"/>
    <w:rsid w:val="00E66D03"/>
    <w:rsid w:val="00E742C1"/>
    <w:rsid w:val="00E74EA1"/>
    <w:rsid w:val="00E7702D"/>
    <w:rsid w:val="00EA2952"/>
    <w:rsid w:val="00EC764D"/>
    <w:rsid w:val="00EE70FE"/>
    <w:rsid w:val="00F0607A"/>
    <w:rsid w:val="00F10B9D"/>
    <w:rsid w:val="00F27075"/>
    <w:rsid w:val="00F53785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4061E2F3-5DE9-41B1-8EAD-5572DFA84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eg-central.eu/other-pages/application-packag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ec.europa.eu/inea/en/connecting-europe-facility/cef-transport/projects-by-country/slovak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inea/connecting-europe-facility/cef-transport/apply-funding/2014-cef-transport-calls-proposals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3D714-C164-4B3C-86E0-ED4D3E328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Bažík, Juraj</cp:lastModifiedBy>
  <cp:revision>5</cp:revision>
  <cp:lastPrinted>2014-06-27T08:05:00Z</cp:lastPrinted>
  <dcterms:created xsi:type="dcterms:W3CDTF">2016-01-21T06:38:00Z</dcterms:created>
  <dcterms:modified xsi:type="dcterms:W3CDTF">2016-01-21T14:07:00Z</dcterms:modified>
</cp:coreProperties>
</file>