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bookmarkStart w:id="0" w:name="_GoBack"/>
      <w:bookmarkEnd w:id="0"/>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D93CCA" w:rsidRPr="002D4CDB" w:rsidRDefault="00D93CC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D93CCA" w:rsidRPr="002D4CDB" w:rsidRDefault="00D93CC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8C0A8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lastRenderedPageBreak/>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C0A8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58630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C0A82" w:rsidRDefault="006F4B96" w:rsidP="008C0A82">
            <w:pPr>
              <w:pStyle w:val="Odsekzoznamu"/>
              <w:numPr>
                <w:ilvl w:val="0"/>
                <w:numId w:val="6"/>
              </w:numPr>
              <w:ind w:left="313" w:hanging="284"/>
              <w:rPr>
                <w:rFonts w:ascii="Calibri" w:hAnsi="Calibri" w:cs="Calibri"/>
                <w:i/>
                <w:color w:val="0000FF"/>
                <w:sz w:val="18"/>
                <w:szCs w:val="18"/>
              </w:rPr>
            </w:pPr>
            <w:r w:rsidRPr="008C0A8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cash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C0A8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C0A8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C0A8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C0A8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C0A8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C0A8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C0A8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C0A82">
            <w:pPr>
              <w:spacing w:after="60"/>
              <w:rPr>
                <w:rFonts w:asciiTheme="minorHAnsi" w:hAnsiTheme="minorHAnsi" w:cstheme="minorHAnsi"/>
                <w:sz w:val="18"/>
                <w:szCs w:val="18"/>
              </w:rPr>
            </w:pPr>
            <w:r w:rsidRPr="008C0A8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ako začiatok realizácie hlavnej aktivity t.j. celého projektu a ukončenie poslednej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C0A82">
              <w:rPr>
                <w:rFonts w:asciiTheme="minorHAnsi" w:hAnsiTheme="minorHAnsi" w:cstheme="minorHAnsi"/>
                <w:i/>
                <w:sz w:val="18"/>
                <w:szCs w:val="18"/>
              </w:rPr>
              <w:t>(</w:t>
            </w:r>
            <w:r w:rsidRPr="008C0A82">
              <w:rPr>
                <w:rFonts w:asciiTheme="minorHAnsi" w:hAnsiTheme="minorHAnsi" w:cstheme="minorHAnsi"/>
                <w:i/>
                <w:color w:val="0000FF"/>
                <w:sz w:val="18"/>
                <w:szCs w:val="18"/>
              </w:rPr>
              <w:t>výber z</w:t>
            </w:r>
            <w:r w:rsidR="0086757D" w:rsidRPr="008C0A82">
              <w:rPr>
                <w:rFonts w:asciiTheme="minorHAnsi" w:hAnsiTheme="minorHAnsi" w:cstheme="minorHAnsi"/>
                <w:i/>
                <w:color w:val="0000FF"/>
                <w:sz w:val="18"/>
                <w:szCs w:val="18"/>
              </w:rPr>
              <w:t> </w:t>
            </w:r>
            <w:r w:rsidRPr="008C0A82">
              <w:rPr>
                <w:rFonts w:asciiTheme="minorHAnsi" w:hAnsiTheme="minorHAnsi" w:cstheme="minorHAnsi"/>
                <w:i/>
                <w:color w:val="0000FF"/>
                <w:sz w:val="18"/>
                <w:szCs w:val="18"/>
              </w:rPr>
              <w:t>číselníka</w:t>
            </w:r>
            <w:r w:rsidR="0086757D" w:rsidRPr="008C0A82">
              <w:rPr>
                <w:rFonts w:asciiTheme="minorHAnsi" w:hAnsiTheme="minorHAnsi" w:cstheme="minorHAnsi"/>
                <w:i/>
                <w:color w:val="0000FF"/>
                <w:sz w:val="18"/>
                <w:szCs w:val="18"/>
              </w:rPr>
              <w:t xml:space="preserve"> z Prí</w:t>
            </w:r>
            <w:r w:rsidR="004A5D72" w:rsidRPr="008C0A82">
              <w:rPr>
                <w:rFonts w:asciiTheme="minorHAnsi" w:hAnsiTheme="minorHAnsi" w:cstheme="minorHAnsi"/>
                <w:i/>
                <w:color w:val="0000FF"/>
                <w:sz w:val="18"/>
                <w:szCs w:val="18"/>
              </w:rPr>
              <w:t>ru</w:t>
            </w:r>
            <w:r w:rsidR="0086757D" w:rsidRPr="008C0A82">
              <w:rPr>
                <w:rFonts w:asciiTheme="minorHAnsi" w:hAnsiTheme="minorHAnsi" w:cstheme="minorHAnsi"/>
                <w:i/>
                <w:color w:val="0000FF"/>
                <w:sz w:val="18"/>
                <w:szCs w:val="18"/>
              </w:rPr>
              <w:t>čk</w:t>
            </w:r>
            <w:r w:rsidR="004A5D72" w:rsidRPr="008C0A82">
              <w:rPr>
                <w:rFonts w:asciiTheme="minorHAnsi" w:hAnsiTheme="minorHAnsi" w:cstheme="minorHAnsi"/>
                <w:i/>
                <w:color w:val="0000FF"/>
                <w:sz w:val="18"/>
                <w:szCs w:val="18"/>
              </w:rPr>
              <w:t>y</w:t>
            </w:r>
            <w:r w:rsidR="0086757D" w:rsidRPr="008C0A82">
              <w:rPr>
                <w:rFonts w:asciiTheme="minorHAnsi" w:hAnsiTheme="minorHAnsi" w:cstheme="minorHAnsi"/>
                <w:i/>
                <w:color w:val="0000FF"/>
                <w:sz w:val="18"/>
                <w:szCs w:val="18"/>
              </w:rPr>
              <w:t xml:space="preserve"> pre žiadateľov o poskytnutie NFP</w:t>
            </w:r>
            <w:r w:rsidRPr="008C0A8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C0A8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C0A8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7E285C" w:rsidRPr="002D4CDB" w:rsidRDefault="007E285C">
      <w:pPr>
        <w:rPr>
          <w:rFonts w:asciiTheme="minorHAnsi" w:hAnsiTheme="minorHAnsi" w:cstheme="minorHAnsi"/>
        </w:rPr>
        <w:sectPr w:rsidR="007E285C" w:rsidRPr="002D4CDB" w:rsidSect="00437691">
          <w:headerReference w:type="default" r:id="rId12"/>
          <w:footerReference w:type="default" r:id="rId13"/>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8C0A8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7A224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7A224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93CCA"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D93CCA" w:rsidRPr="002D4CDB" w:rsidRDefault="00D93CCA"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D93CCA">
              <w:rPr>
                <w:rFonts w:asciiTheme="minorHAnsi" w:hAnsiTheme="minorHAnsi" w:cstheme="minorHAnsi"/>
                <w:sz w:val="18"/>
                <w:szCs w:val="18"/>
              </w:rPr>
              <w:t> </w:t>
            </w:r>
            <w:r w:rsidRPr="002D4CDB">
              <w:rPr>
                <w:rFonts w:asciiTheme="minorHAnsi" w:hAnsiTheme="minorHAnsi" w:cstheme="minorHAnsi"/>
                <w:sz w:val="18"/>
                <w:szCs w:val="18"/>
              </w:rPr>
              <w:t>ŠR</w:t>
            </w:r>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w:t>
            </w:r>
            <w:r w:rsidR="00D93CCA">
              <w:rPr>
                <w:rFonts w:asciiTheme="minorHAnsi" w:hAnsiTheme="minorHAnsi" w:cstheme="minorHAnsi"/>
                <w:color w:val="0000FF"/>
                <w:sz w:val="18"/>
                <w:szCs w:val="18"/>
              </w:rPr>
              <w:t xml:space="preserve"> </w:t>
            </w:r>
            <w:r w:rsidR="00D93CCA"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D93CCA" w:rsidRDefault="009D314B" w:rsidP="00D93CCA">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D93CCA">
              <w:rPr>
                <w:rFonts w:asciiTheme="minorHAnsi" w:hAnsiTheme="minorHAnsi" w:cstheme="minorHAnsi"/>
                <w:sz w:val="18"/>
                <w:szCs w:val="18"/>
              </w:rPr>
              <w:t xml:space="preserve"> . </w:t>
            </w:r>
            <w:r w:rsidR="00D93CCA" w:rsidRPr="002D4739">
              <w:rPr>
                <w:rFonts w:asciiTheme="minorHAnsi" w:hAnsiTheme="minorHAnsi" w:cstheme="minorHAnsi"/>
                <w:color w:val="0000FF"/>
                <w:sz w:val="18"/>
                <w:szCs w:val="18"/>
              </w:rPr>
              <w:t>% spolufinancovania žiadateľ uvedie podľa bodu 1.4 Vyzvania.</w:t>
            </w:r>
          </w:p>
          <w:p w:rsidR="00B10209" w:rsidRPr="002D4CDB" w:rsidRDefault="00D93CCA" w:rsidP="00D93CCA">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D93CCA"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D93CCA" w:rsidRPr="00C676FB" w:rsidRDefault="00D93CCA" w:rsidP="00D93CCA">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D93CCA" w:rsidRPr="00C676FB" w:rsidRDefault="00D93CCA" w:rsidP="00D93CC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D93CCA" w:rsidRPr="00D675BA" w:rsidRDefault="00D93CCA" w:rsidP="00D93CC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D93CCA" w:rsidRPr="00C76654" w:rsidRDefault="00D93CCA" w:rsidP="00D93CC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D93CCA" w:rsidRPr="00964D4E" w:rsidRDefault="00D93CCA" w:rsidP="00D93CCA">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D93CCA" w:rsidRDefault="00D93CCA" w:rsidP="00F00752">
      <w:pPr>
        <w:rPr>
          <w:rFonts w:asciiTheme="minorHAnsi" w:hAnsiTheme="minorHAnsi" w:cstheme="minorHAnsi"/>
        </w:rPr>
      </w:pPr>
    </w:p>
    <w:p w:rsidR="00D93CCA" w:rsidRPr="002D4CDB" w:rsidRDefault="00D93CC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4F78DA">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C0A8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8C0A82" w:rsidRPr="002D4CDB" w:rsidRDefault="008C0A82" w:rsidP="00231C62">
            <w:pPr>
              <w:rPr>
                <w:rFonts w:asciiTheme="minorHAnsi" w:hAnsiTheme="minorHAnsi" w:cstheme="minorHAnsi"/>
                <w:b/>
                <w:bCs/>
                <w:color w:val="FFFFFF" w:themeColor="background1"/>
              </w:rPr>
            </w:pPr>
            <w:r w:rsidRPr="008C0A8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C0A8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C0A8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C0A8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C0A82">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C0A8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437691" w:rsidRPr="002D4CDB" w:rsidTr="008C0A82">
        <w:trPr>
          <w:gridAfter w:val="1"/>
          <w:wAfter w:w="12" w:type="dxa"/>
          <w:trHeight w:val="330"/>
        </w:trPr>
        <w:tc>
          <w:tcPr>
            <w:tcW w:w="421" w:type="dxa"/>
            <w:vMerge w:val="restart"/>
          </w:tcPr>
          <w:p w:rsidR="00437691" w:rsidRPr="002D4CDB" w:rsidRDefault="00437691"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437691" w:rsidRPr="002D4CDB" w:rsidRDefault="00437691" w:rsidP="004F3115">
            <w:pPr>
              <w:rPr>
                <w:rFonts w:asciiTheme="minorHAnsi" w:hAnsiTheme="minorHAnsi" w:cstheme="minorHAnsi"/>
                <w:sz w:val="18"/>
                <w:szCs w:val="18"/>
              </w:rPr>
            </w:pPr>
            <w:ins w:id="3" w:author="21" w:date="2016-08-23T12:40:00Z">
              <w:r>
                <w:rPr>
                  <w:rFonts w:asciiTheme="minorHAnsi" w:hAnsiTheme="minorHAnsi" w:cs="Times New Roman"/>
                  <w:sz w:val="20"/>
                  <w:szCs w:val="20"/>
                </w:rPr>
                <w:t xml:space="preserve">A. </w:t>
              </w:r>
            </w:ins>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Pr="0012308C">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437691" w:rsidRPr="002D4739" w:rsidRDefault="0043769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ins w:id="4" w:author="21" w:date="2016-08-23T12:40:00Z">
              <w:r>
                <w:rPr>
                  <w:rFonts w:asciiTheme="minorHAnsi" w:hAnsiTheme="minorHAnsi" w:cs="Times New Roman"/>
                  <w:b/>
                  <w:sz w:val="20"/>
                  <w:szCs w:val="20"/>
                  <w:u w:val="single"/>
                </w:rPr>
                <w:t>A</w:t>
              </w:r>
            </w:ins>
          </w:p>
          <w:p w:rsidR="00437691" w:rsidRDefault="0043769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437691" w:rsidRDefault="00437691" w:rsidP="00E00461">
            <w:pPr>
              <w:pStyle w:val="Default"/>
              <w:ind w:left="46"/>
              <w:jc w:val="both"/>
              <w:rPr>
                <w:rFonts w:asciiTheme="minorHAnsi" w:hAnsiTheme="minorHAnsi"/>
                <w:color w:val="auto"/>
                <w:sz w:val="20"/>
                <w:szCs w:val="20"/>
              </w:rPr>
            </w:pPr>
          </w:p>
          <w:p w:rsidR="00437691" w:rsidRPr="00A05B1C" w:rsidRDefault="0043769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437691" w:rsidRPr="002D4CDB" w:rsidRDefault="0043769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437691" w:rsidRPr="002D4CDB" w:rsidTr="008C0A82">
        <w:trPr>
          <w:gridAfter w:val="1"/>
          <w:wAfter w:w="12" w:type="dxa"/>
          <w:trHeight w:val="330"/>
        </w:trPr>
        <w:tc>
          <w:tcPr>
            <w:tcW w:w="421" w:type="dxa"/>
            <w:vMerge/>
          </w:tcPr>
          <w:p w:rsidR="00437691" w:rsidRDefault="00437691" w:rsidP="00437691">
            <w:pPr>
              <w:rPr>
                <w:rFonts w:asciiTheme="minorHAnsi" w:hAnsiTheme="minorHAnsi" w:cstheme="minorHAnsi"/>
                <w:sz w:val="18"/>
                <w:szCs w:val="18"/>
              </w:rPr>
            </w:pPr>
          </w:p>
        </w:tc>
        <w:tc>
          <w:tcPr>
            <w:tcW w:w="6378" w:type="dxa"/>
          </w:tcPr>
          <w:p w:rsidR="00437691" w:rsidRPr="002D4739" w:rsidRDefault="00437691" w:rsidP="00437691">
            <w:pPr>
              <w:rPr>
                <w:rFonts w:asciiTheme="minorHAnsi" w:hAnsiTheme="minorHAnsi" w:cs="Times New Roman"/>
                <w:sz w:val="20"/>
                <w:szCs w:val="20"/>
              </w:rPr>
            </w:pPr>
            <w:ins w:id="5" w:author="21" w:date="2016-08-23T12:40:00Z">
              <w:r w:rsidRPr="00F51E83">
                <w:rPr>
                  <w:rFonts w:asciiTheme="minorHAnsi" w:hAnsiTheme="minorHAnsi" w:cs="Times New Roman"/>
                  <w:sz w:val="20"/>
                  <w:szCs w:val="20"/>
                </w:rPr>
                <w:t>B. 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ins>
          </w:p>
        </w:tc>
        <w:tc>
          <w:tcPr>
            <w:tcW w:w="7229" w:type="dxa"/>
          </w:tcPr>
          <w:p w:rsidR="00437691" w:rsidRPr="002D4739" w:rsidRDefault="00437691" w:rsidP="00437691">
            <w:pPr>
              <w:rPr>
                <w:ins w:id="6" w:author="21" w:date="2016-08-23T12:40:00Z"/>
                <w:rFonts w:asciiTheme="minorHAnsi" w:hAnsiTheme="minorHAnsi" w:cs="Times New Roman"/>
                <w:b/>
                <w:sz w:val="20"/>
                <w:szCs w:val="20"/>
                <w:u w:val="single"/>
              </w:rPr>
            </w:pPr>
            <w:ins w:id="7" w:author="21" w:date="2016-08-23T12:40:00Z">
              <w:r w:rsidRPr="002D4739">
                <w:rPr>
                  <w:rFonts w:asciiTheme="minorHAnsi" w:hAnsiTheme="minorHAnsi" w:cs="Times New Roman"/>
                  <w:b/>
                  <w:sz w:val="20"/>
                  <w:szCs w:val="20"/>
                  <w:u w:val="single"/>
                </w:rPr>
                <w:t xml:space="preserve">Príloha č. 7 </w:t>
              </w:r>
              <w:r>
                <w:rPr>
                  <w:rFonts w:asciiTheme="minorHAnsi" w:hAnsiTheme="minorHAnsi" w:cs="Times New Roman"/>
                  <w:b/>
                  <w:sz w:val="20"/>
                  <w:szCs w:val="20"/>
                  <w:u w:val="single"/>
                </w:rPr>
                <w:t>B</w:t>
              </w:r>
            </w:ins>
          </w:p>
          <w:p w:rsidR="00437691" w:rsidRDefault="00437691" w:rsidP="00437691">
            <w:pPr>
              <w:pStyle w:val="Default"/>
              <w:ind w:left="5"/>
              <w:jc w:val="both"/>
              <w:rPr>
                <w:ins w:id="8" w:author="21" w:date="2016-08-23T12:40:00Z"/>
                <w:rFonts w:asciiTheme="minorHAnsi" w:hAnsiTheme="minorHAnsi"/>
                <w:color w:val="auto"/>
                <w:sz w:val="20"/>
                <w:szCs w:val="20"/>
              </w:rPr>
            </w:pPr>
            <w:ins w:id="9" w:author="21" w:date="2016-08-23T12:40:00Z">
              <w:r w:rsidRPr="002D4739">
                <w:rPr>
                  <w:rFonts w:asciiTheme="minorHAnsi" w:hAnsiTheme="minorHAnsi"/>
                  <w:b/>
                  <w:color w:val="auto"/>
                  <w:sz w:val="20"/>
                  <w:szCs w:val="20"/>
                </w:rPr>
                <w:t>Výpis z registra trestov</w:t>
              </w:r>
              <w:r>
                <w:rPr>
                  <w:rFonts w:asciiTheme="minorHAnsi" w:hAnsiTheme="minorHAnsi"/>
                  <w:b/>
                  <w:color w:val="auto"/>
                  <w:sz w:val="20"/>
                  <w:szCs w:val="20"/>
                </w:rPr>
                <w:t xml:space="preserve"> pre právnickú osobu</w:t>
              </w:r>
              <w:r w:rsidRPr="002D4739">
                <w:rPr>
                  <w:rFonts w:asciiTheme="minorHAnsi" w:hAnsiTheme="minorHAnsi"/>
                  <w:color w:val="auto"/>
                  <w:sz w:val="20"/>
                  <w:szCs w:val="20"/>
                </w:rPr>
                <w:t xml:space="preserve">, nie starší ako 3 mesiace ku dňu predloženia ŽoNFP, </w:t>
              </w:r>
            </w:ins>
          </w:p>
          <w:p w:rsidR="00437691" w:rsidRDefault="00437691" w:rsidP="00437691">
            <w:pPr>
              <w:rPr>
                <w:ins w:id="10" w:author="21" w:date="2016-08-23T12:40:00Z"/>
                <w:rFonts w:asciiTheme="minorHAnsi" w:hAnsiTheme="minorHAnsi" w:cs="Times New Roman"/>
                <w:b/>
                <w:sz w:val="20"/>
                <w:szCs w:val="20"/>
                <w:u w:val="single"/>
              </w:rPr>
            </w:pPr>
          </w:p>
          <w:p w:rsidR="00437691" w:rsidRPr="00A05B1C" w:rsidRDefault="00437691" w:rsidP="00437691">
            <w:pPr>
              <w:rPr>
                <w:ins w:id="11" w:author="21" w:date="2016-08-23T12:40:00Z"/>
                <w:rFonts w:asciiTheme="minorHAnsi" w:hAnsiTheme="minorHAnsi" w:cstheme="minorHAnsi"/>
                <w:caps/>
                <w:sz w:val="20"/>
                <w:szCs w:val="20"/>
              </w:rPr>
            </w:pPr>
            <w:ins w:id="12" w:author="21" w:date="2016-08-23T12:40:00Z">
              <w:r w:rsidRPr="00A05B1C">
                <w:rPr>
                  <w:rFonts w:asciiTheme="minorHAnsi" w:hAnsiTheme="minorHAnsi" w:cstheme="minorHAnsi"/>
                  <w:caps/>
                  <w:sz w:val="20"/>
                  <w:szCs w:val="20"/>
                </w:rPr>
                <w:t>alebo</w:t>
              </w:r>
            </w:ins>
          </w:p>
          <w:p w:rsidR="00437691" w:rsidRPr="002D4739" w:rsidRDefault="00437691" w:rsidP="00437691">
            <w:pPr>
              <w:rPr>
                <w:rFonts w:asciiTheme="minorHAnsi" w:hAnsiTheme="minorHAnsi" w:cs="Times New Roman"/>
                <w:b/>
                <w:sz w:val="20"/>
                <w:szCs w:val="20"/>
                <w:u w:val="single"/>
              </w:rPr>
            </w:pPr>
            <w:ins w:id="13" w:author="21" w:date="2016-08-23T12:40:00Z">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ins>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12308C">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8C0A8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12308C">
              <w:rPr>
                <w:rFonts w:asciiTheme="minorHAnsi" w:hAnsiTheme="minorHAnsi" w:cs="Times New Roman"/>
                <w:sz w:val="20"/>
                <w:szCs w:val="20"/>
              </w:rPr>
              <w:t xml:space="preserve"> </w:t>
            </w:r>
            <w:r w:rsidR="0012308C" w:rsidRPr="0012308C">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C0A8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Benefit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r w:rsidR="0012308C">
              <w:rPr>
                <w:rFonts w:asciiTheme="minorHAnsi" w:hAnsiTheme="minorHAnsi" w:cs="Times New Roman"/>
                <w:sz w:val="20"/>
                <w:szCs w:val="20"/>
              </w:rPr>
              <w:t xml:space="preserve"> relevantného</w:t>
            </w:r>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12308C">
            <w:pPr>
              <w:rPr>
                <w:rFonts w:asciiTheme="minorHAnsi" w:hAnsiTheme="minorHAnsi" w:cstheme="minorHAnsi"/>
                <w:sz w:val="18"/>
                <w:szCs w:val="18"/>
              </w:rPr>
            </w:pPr>
            <w:r w:rsidRPr="002D4739">
              <w:rPr>
                <w:rFonts w:asciiTheme="minorHAnsi" w:hAnsiTheme="minorHAnsi" w:cs="Times New Roman"/>
                <w:sz w:val="20"/>
                <w:szCs w:val="20"/>
              </w:rPr>
              <w:t>Podmienka neporuš</w:t>
            </w:r>
            <w:r w:rsidR="0012308C">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12308C">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C0A82">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C0A82">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C0A8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C0A8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B562C7" w:rsidRPr="002D4CDB" w:rsidTr="008C0A82">
        <w:trPr>
          <w:gridAfter w:val="1"/>
          <w:wAfter w:w="12" w:type="dxa"/>
          <w:trHeight w:val="330"/>
        </w:trPr>
        <w:tc>
          <w:tcPr>
            <w:tcW w:w="421" w:type="dxa"/>
          </w:tcPr>
          <w:p w:rsidR="00B562C7" w:rsidRDefault="00B562C7" w:rsidP="004F3115">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B562C7" w:rsidRPr="002D4739" w:rsidRDefault="00B562C7"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B562C7" w:rsidRPr="003A3A06" w:rsidRDefault="00B562C7" w:rsidP="00B562C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BD36CA">
              <w:rPr>
                <w:rStyle w:val="Odkaznapoznmkupodiarou"/>
                <w:rFonts w:asciiTheme="minorHAnsi" w:hAnsiTheme="minorHAnsi" w:cs="Times New Roman"/>
                <w:b/>
                <w:sz w:val="20"/>
                <w:szCs w:val="20"/>
                <w:u w:val="single"/>
              </w:rPr>
              <w:footnoteReference w:id="3"/>
            </w:r>
          </w:p>
          <w:p w:rsidR="00B562C7" w:rsidRPr="002D4739" w:rsidRDefault="00B562C7" w:rsidP="00B562C7">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4B5447" w:rsidRPr="002D4CDB" w:rsidTr="004B5447">
        <w:trPr>
          <w:gridAfter w:val="1"/>
          <w:wAfter w:w="12" w:type="dxa"/>
          <w:trHeight w:val="165"/>
        </w:trPr>
        <w:tc>
          <w:tcPr>
            <w:tcW w:w="421" w:type="dxa"/>
          </w:tcPr>
          <w:p w:rsidR="004B5447" w:rsidRPr="002D4CDB" w:rsidRDefault="00B562C7" w:rsidP="00B562C7">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4B5447" w:rsidRPr="00B768E6" w:rsidRDefault="004B5447" w:rsidP="004B54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4B5447" w:rsidRPr="00E07F7F" w:rsidRDefault="00B562C7" w:rsidP="004B5447">
            <w:pPr>
              <w:rPr>
                <w:rFonts w:cs="Times New Roman"/>
                <w:color w:val="000000" w:themeColor="text1"/>
                <w:sz w:val="18"/>
                <w:szCs w:val="18"/>
              </w:rPr>
            </w:pPr>
            <w:r w:rsidRPr="002D4739">
              <w:rPr>
                <w:rFonts w:asciiTheme="minorHAnsi" w:hAnsiTheme="minorHAnsi"/>
                <w:sz w:val="20"/>
                <w:szCs w:val="20"/>
              </w:rPr>
              <w:t>Bez osobitnej prílohy</w:t>
            </w:r>
            <w:r w:rsidRPr="003A3A06" w:rsidDel="00B562C7">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B562C7" w:rsidP="00B562C7">
            <w:pPr>
              <w:rPr>
                <w:rFonts w:asciiTheme="minorHAnsi" w:hAnsiTheme="minorHAnsi" w:cstheme="minorHAnsi"/>
                <w:sz w:val="18"/>
                <w:szCs w:val="18"/>
              </w:rPr>
            </w:pPr>
            <w:r>
              <w:rPr>
                <w:rFonts w:asciiTheme="minorHAnsi" w:hAnsiTheme="minorHAnsi" w:cstheme="minorHAnsi"/>
                <w:sz w:val="20"/>
                <w:szCs w:val="20"/>
              </w:rPr>
              <w:t>23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B562C7" w:rsidP="00B562C7">
            <w:pPr>
              <w:rPr>
                <w:rFonts w:asciiTheme="minorHAnsi" w:hAnsiTheme="minorHAnsi" w:cstheme="minorHAnsi"/>
                <w:sz w:val="18"/>
                <w:szCs w:val="18"/>
              </w:rPr>
            </w:pPr>
            <w:r>
              <w:rPr>
                <w:rFonts w:asciiTheme="minorHAnsi" w:hAnsiTheme="minorHAnsi" w:cstheme="minorHAnsi"/>
                <w:sz w:val="20"/>
                <w:szCs w:val="20"/>
              </w:rPr>
              <w:t>24</w:t>
            </w:r>
          </w:p>
        </w:tc>
        <w:tc>
          <w:tcPr>
            <w:tcW w:w="6378" w:type="dxa"/>
          </w:tcPr>
          <w:p w:rsidR="00E00461" w:rsidRPr="00B768E6" w:rsidDel="00E00461" w:rsidRDefault="00E00461" w:rsidP="0012308C">
            <w:pPr>
              <w:rPr>
                <w:rFonts w:cs="Times New Roman"/>
                <w:color w:val="000000" w:themeColor="text1"/>
                <w:sz w:val="18"/>
                <w:szCs w:val="18"/>
              </w:rPr>
            </w:pPr>
            <w:r w:rsidRPr="002D4739">
              <w:rPr>
                <w:rFonts w:asciiTheme="minorHAnsi" w:hAnsiTheme="minorHAnsi" w:cs="Times New Roman"/>
                <w:sz w:val="20"/>
                <w:szCs w:val="20"/>
              </w:rPr>
              <w:t>Podmienk</w:t>
            </w:r>
            <w:r w:rsidR="0012308C">
              <w:rPr>
                <w:rFonts w:asciiTheme="minorHAnsi" w:hAnsiTheme="minorHAnsi" w:cs="Times New Roman"/>
                <w:sz w:val="20"/>
                <w:szCs w:val="20"/>
              </w:rPr>
              <w:t>y</w:t>
            </w:r>
            <w:r w:rsidRPr="002D4739">
              <w:rPr>
                <w:rFonts w:asciiTheme="minorHAnsi" w:hAnsiTheme="minorHAnsi" w:cs="Times New Roman"/>
                <w:sz w:val="20"/>
                <w:szCs w:val="20"/>
              </w:rPr>
              <w:t xml:space="preserve"> </w:t>
            </w:r>
            <w:r w:rsidR="0012308C" w:rsidRPr="0012308C">
              <w:rPr>
                <w:rFonts w:asciiTheme="minorHAnsi" w:hAnsiTheme="minorHAnsi" w:cs="Times New Roman"/>
                <w:sz w:val="20"/>
                <w:szCs w:val="20"/>
              </w:rPr>
              <w:t xml:space="preserve">poskytnutia príspevku z hľadiska </w:t>
            </w:r>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B562C7" w:rsidP="00B562C7">
            <w:pPr>
              <w:rPr>
                <w:rFonts w:asciiTheme="minorHAnsi" w:hAnsiTheme="minorHAnsi" w:cstheme="minorHAnsi"/>
                <w:sz w:val="18"/>
                <w:szCs w:val="18"/>
              </w:rPr>
            </w:pPr>
            <w:r w:rsidRPr="00165426">
              <w:rPr>
                <w:rFonts w:asciiTheme="minorHAnsi" w:hAnsiTheme="minorHAnsi" w:cstheme="minorHAnsi"/>
                <w:sz w:val="20"/>
                <w:szCs w:val="20"/>
              </w:rPr>
              <w:t>2</w:t>
            </w:r>
            <w:r>
              <w:rPr>
                <w:rFonts w:asciiTheme="minorHAnsi" w:hAnsiTheme="minorHAnsi" w:cstheme="minorHAnsi"/>
                <w:sz w:val="20"/>
                <w:szCs w:val="20"/>
              </w:rPr>
              <w:t>5</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86CC4">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8C0A82" w:rsidRDefault="00B562C7" w:rsidP="00B562C7">
            <w:pPr>
              <w:rPr>
                <w:rFonts w:asciiTheme="minorHAnsi" w:hAnsiTheme="minorHAnsi" w:cstheme="minorHAnsi"/>
                <w:sz w:val="18"/>
                <w:szCs w:val="18"/>
                <w:highlight w:val="yellow"/>
              </w:rPr>
            </w:pPr>
            <w:r>
              <w:rPr>
                <w:rFonts w:asciiTheme="minorHAnsi" w:hAnsiTheme="minorHAnsi" w:cstheme="minorHAnsi"/>
                <w:sz w:val="18"/>
                <w:szCs w:val="18"/>
              </w:rPr>
              <w:t>26</w:t>
            </w:r>
          </w:p>
        </w:tc>
        <w:tc>
          <w:tcPr>
            <w:tcW w:w="6378" w:type="dxa"/>
          </w:tcPr>
          <w:p w:rsidR="00E00461" w:rsidRPr="001E21CC" w:rsidDel="00E00461" w:rsidRDefault="00E00461" w:rsidP="00B93A33">
            <w:pPr>
              <w:rPr>
                <w:rFonts w:cs="Times New Roman"/>
                <w:color w:val="000000" w:themeColor="text1"/>
                <w:sz w:val="18"/>
                <w:szCs w:val="18"/>
              </w:rPr>
            </w:pPr>
            <w:r w:rsidRPr="001E21CC">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F86CC4">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A73335" w:rsidRPr="002D4CDB" w:rsidTr="00A73335">
        <w:trPr>
          <w:gridAfter w:val="1"/>
          <w:wAfter w:w="12" w:type="dxa"/>
          <w:trHeight w:val="368"/>
        </w:trPr>
        <w:tc>
          <w:tcPr>
            <w:tcW w:w="421" w:type="dxa"/>
            <w:vMerge w:val="restart"/>
          </w:tcPr>
          <w:p w:rsidR="00A73335" w:rsidRPr="00165426" w:rsidRDefault="00B562C7" w:rsidP="00B562C7">
            <w:pPr>
              <w:rPr>
                <w:rFonts w:asciiTheme="minorHAnsi" w:hAnsiTheme="minorHAnsi" w:cstheme="minorHAnsi"/>
                <w:sz w:val="18"/>
                <w:szCs w:val="18"/>
              </w:rPr>
            </w:pPr>
            <w:r w:rsidRPr="00165426">
              <w:rPr>
                <w:rFonts w:asciiTheme="minorHAnsi" w:hAnsiTheme="minorHAnsi" w:cstheme="minorHAnsi"/>
                <w:sz w:val="18"/>
                <w:szCs w:val="18"/>
              </w:rPr>
              <w:t>2</w:t>
            </w:r>
            <w:r>
              <w:rPr>
                <w:rFonts w:asciiTheme="minorHAnsi" w:hAnsiTheme="minorHAnsi" w:cstheme="minorHAnsi"/>
                <w:sz w:val="18"/>
                <w:szCs w:val="18"/>
              </w:rPr>
              <w:t>7</w:t>
            </w:r>
          </w:p>
        </w:tc>
        <w:tc>
          <w:tcPr>
            <w:tcW w:w="6378" w:type="dxa"/>
            <w:vMerge w:val="restart"/>
          </w:tcPr>
          <w:p w:rsidR="00A73335" w:rsidRPr="001E21CC" w:rsidRDefault="00A73335" w:rsidP="00A73335">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A73335" w:rsidRPr="00B562C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u w:val="single"/>
              </w:rPr>
              <w:t>Príloha č. 18</w:t>
            </w:r>
          </w:p>
          <w:p w:rsidR="00A73335" w:rsidRPr="0058630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rPr>
              <w:t>Komplexný strategický plán udržateľného rozvoja dopravy</w:t>
            </w:r>
            <w:r w:rsidRPr="00B562C7">
              <w:rPr>
                <w:rFonts w:asciiTheme="minorHAnsi" w:hAnsiTheme="minorHAnsi" w:cs="Times New Roman"/>
                <w:b/>
                <w:sz w:val="20"/>
                <w:szCs w:val="20"/>
                <w:u w:val="single"/>
              </w:rPr>
              <w:t xml:space="preserve"> </w:t>
            </w:r>
            <w:r w:rsidRPr="00B562C7">
              <w:rPr>
                <w:rFonts w:asciiTheme="minorHAnsi" w:hAnsiTheme="minorHAnsi" w:cs="Times New Roman"/>
                <w:sz w:val="20"/>
                <w:szCs w:val="20"/>
              </w:rPr>
              <w:t xml:space="preserve">- preukázaný cez PUMM, Generel dopravy alebo Stanovisko JASPERS k </w:t>
            </w:r>
            <w:proofErr w:type="spellStart"/>
            <w:r w:rsidRPr="00B562C7">
              <w:rPr>
                <w:rFonts w:asciiTheme="minorHAnsi" w:hAnsiTheme="minorHAnsi" w:cs="Times New Roman"/>
                <w:sz w:val="20"/>
                <w:szCs w:val="20"/>
              </w:rPr>
              <w:t>nerelevantnosti</w:t>
            </w:r>
            <w:proofErr w:type="spellEnd"/>
            <w:r w:rsidRPr="00B562C7">
              <w:rPr>
                <w:rFonts w:asciiTheme="minorHAnsi" w:hAnsiTheme="minorHAnsi" w:cs="Times New Roman"/>
                <w:sz w:val="20"/>
                <w:szCs w:val="20"/>
              </w:rPr>
              <w:t xml:space="preserve"> predmetnej prílohy.</w:t>
            </w:r>
            <w:r w:rsidRPr="00B562C7">
              <w:rPr>
                <w:rFonts w:asciiTheme="minorHAnsi" w:hAnsiTheme="minorHAnsi" w:cs="Times New Roman"/>
                <w:b/>
                <w:sz w:val="20"/>
                <w:szCs w:val="20"/>
                <w:u w:val="single"/>
              </w:rPr>
              <w:t xml:space="preserve"> </w:t>
            </w:r>
          </w:p>
        </w:tc>
      </w:tr>
      <w:tr w:rsidR="00A73335" w:rsidRPr="002D4CDB" w:rsidTr="00D853A1">
        <w:trPr>
          <w:gridAfter w:val="1"/>
          <w:wAfter w:w="12" w:type="dxa"/>
          <w:trHeight w:val="367"/>
        </w:trPr>
        <w:tc>
          <w:tcPr>
            <w:tcW w:w="421" w:type="dxa"/>
            <w:vMerge/>
          </w:tcPr>
          <w:p w:rsidR="00A73335" w:rsidRPr="00165426" w:rsidRDefault="00A73335" w:rsidP="00A73335">
            <w:pPr>
              <w:rPr>
                <w:rFonts w:asciiTheme="minorHAnsi" w:hAnsiTheme="minorHAnsi" w:cstheme="minorHAnsi"/>
                <w:sz w:val="18"/>
                <w:szCs w:val="18"/>
              </w:rPr>
            </w:pPr>
          </w:p>
        </w:tc>
        <w:tc>
          <w:tcPr>
            <w:tcW w:w="6378" w:type="dxa"/>
            <w:vMerge/>
          </w:tcPr>
          <w:p w:rsidR="00A73335" w:rsidRPr="006B558C" w:rsidRDefault="00A73335" w:rsidP="00A73335">
            <w:pPr>
              <w:rPr>
                <w:rFonts w:asciiTheme="minorHAnsi" w:hAnsiTheme="minorHAnsi" w:cs="Times New Roman"/>
                <w:sz w:val="20"/>
                <w:szCs w:val="20"/>
              </w:rPr>
            </w:pPr>
          </w:p>
        </w:tc>
        <w:tc>
          <w:tcPr>
            <w:tcW w:w="7229" w:type="dxa"/>
          </w:tcPr>
          <w:p w:rsidR="00A73335" w:rsidRPr="00B562C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u w:val="single"/>
              </w:rPr>
              <w:t>Príloha č.19</w:t>
            </w:r>
          </w:p>
          <w:p w:rsidR="00A73335" w:rsidRPr="00B562C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 xml:space="preserve">voči žiadateľovi nie je vedený výkon rozhodnutia, </w:t>
            </w:r>
          </w:p>
          <w:p w:rsidR="005206F0" w:rsidRPr="008C0A82"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A45329">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 w:id="3">
    <w:p w:rsidR="00BD36CA" w:rsidRDefault="00BD36CA">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A45329" w:rsidP="002D4CDB">
    <w:ins w:id="1" w:author="21" w:date="2016-09-20T16:58:00Z">
      <w:r>
        <w:rPr>
          <w:noProof/>
          <w:lang w:eastAsia="sk-SK"/>
        </w:rPr>
        <w:drawing>
          <wp:anchor distT="0" distB="0" distL="114300" distR="114300" simplePos="0" relativeHeight="251661312" behindDoc="0" locked="0" layoutInCell="1" allowOverlap="1" wp14:anchorId="6B4F644E" wp14:editId="5FC7E751">
            <wp:simplePos x="0" y="0"/>
            <wp:positionH relativeFrom="column">
              <wp:posOffset>3571240</wp:posOffset>
            </wp:positionH>
            <wp:positionV relativeFrom="paragraph">
              <wp:posOffset>-35560</wp:posOffset>
            </wp:positionV>
            <wp:extent cx="2019300" cy="581025"/>
            <wp:effectExtent l="0" t="0" r="0" b="9525"/>
            <wp:wrapSquare wrapText="bothSides"/>
            <wp:docPr id="1" name="Obrázok 1" descr="cid:image001.jpg@01D1CDFD.35F87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CDFD.35F873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19300" cy="581025"/>
                    </a:xfrm>
                    <a:prstGeom prst="rect">
                      <a:avLst/>
                    </a:prstGeom>
                    <a:noFill/>
                    <a:ln>
                      <a:noFill/>
                    </a:ln>
                  </pic:spPr>
                </pic:pic>
              </a:graphicData>
            </a:graphic>
            <wp14:sizeRelH relativeFrom="page">
              <wp14:pctWidth>0</wp14:pctWidth>
            </wp14:sizeRelH>
            <wp14:sizeRelV relativeFrom="page">
              <wp14:pctHeight>0</wp14:pctHeight>
            </wp14:sizeRelV>
          </wp:anchor>
        </w:drawing>
      </w:r>
    </w:ins>
    <w:del w:id="2" w:author="21" w:date="2016-09-20T16:58:00Z">
      <w:r w:rsidR="00E00461" w:rsidDel="00A45329">
        <w:rPr>
          <w:noProof/>
          <w:lang w:eastAsia="sk-SK"/>
        </w:rPr>
        <w:drawing>
          <wp:anchor distT="0" distB="0" distL="114300" distR="114300" simplePos="0" relativeHeight="251656192" behindDoc="0" locked="0" layoutInCell="1" allowOverlap="1" wp14:anchorId="45D1AADA" wp14:editId="17943A4D">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del>
    <w:r w:rsidR="00E00461">
      <w:rPr>
        <w:noProof/>
        <w:lang w:eastAsia="sk-SK"/>
      </w:rPr>
      <w:drawing>
        <wp:anchor distT="0" distB="0" distL="114300" distR="114300" simplePos="0" relativeHeight="251660288" behindDoc="1" locked="0" layoutInCell="1" allowOverlap="1" wp14:anchorId="2C8D4BEE" wp14:editId="43A6A687">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00461">
      <w:t xml:space="preserve">                  </w:t>
    </w:r>
  </w:p>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963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2308C"/>
    <w:rsid w:val="001407E8"/>
    <w:rsid w:val="00165426"/>
    <w:rsid w:val="0016773B"/>
    <w:rsid w:val="00170403"/>
    <w:rsid w:val="00187776"/>
    <w:rsid w:val="001A3CF3"/>
    <w:rsid w:val="001A5526"/>
    <w:rsid w:val="001A69BA"/>
    <w:rsid w:val="001B15BC"/>
    <w:rsid w:val="001C645B"/>
    <w:rsid w:val="001D1BC2"/>
    <w:rsid w:val="001E21CC"/>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37691"/>
    <w:rsid w:val="004402E0"/>
    <w:rsid w:val="004404DE"/>
    <w:rsid w:val="00442D1E"/>
    <w:rsid w:val="00445389"/>
    <w:rsid w:val="004660ED"/>
    <w:rsid w:val="00473F9B"/>
    <w:rsid w:val="004813F2"/>
    <w:rsid w:val="00484EC7"/>
    <w:rsid w:val="004A5D72"/>
    <w:rsid w:val="004A6D1F"/>
    <w:rsid w:val="004B2EDF"/>
    <w:rsid w:val="004B5447"/>
    <w:rsid w:val="004C1117"/>
    <w:rsid w:val="004D05FD"/>
    <w:rsid w:val="004D25E1"/>
    <w:rsid w:val="004D393A"/>
    <w:rsid w:val="004D426D"/>
    <w:rsid w:val="004E60E8"/>
    <w:rsid w:val="004F2563"/>
    <w:rsid w:val="004F3115"/>
    <w:rsid w:val="004F78DA"/>
    <w:rsid w:val="00510642"/>
    <w:rsid w:val="00515690"/>
    <w:rsid w:val="005206F0"/>
    <w:rsid w:val="00520771"/>
    <w:rsid w:val="0052269D"/>
    <w:rsid w:val="005237F3"/>
    <w:rsid w:val="00527A99"/>
    <w:rsid w:val="00545797"/>
    <w:rsid w:val="00547497"/>
    <w:rsid w:val="00554C3B"/>
    <w:rsid w:val="00563B37"/>
    <w:rsid w:val="00570367"/>
    <w:rsid w:val="00584D11"/>
    <w:rsid w:val="00586307"/>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A2240"/>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0A82"/>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45329"/>
    <w:rsid w:val="00A572C3"/>
    <w:rsid w:val="00A6173A"/>
    <w:rsid w:val="00A650D9"/>
    <w:rsid w:val="00A65F9C"/>
    <w:rsid w:val="00A71082"/>
    <w:rsid w:val="00A73335"/>
    <w:rsid w:val="00AA0615"/>
    <w:rsid w:val="00AA646F"/>
    <w:rsid w:val="00AB0A70"/>
    <w:rsid w:val="00AB1411"/>
    <w:rsid w:val="00AE353F"/>
    <w:rsid w:val="00AF404A"/>
    <w:rsid w:val="00AF6D51"/>
    <w:rsid w:val="00B10209"/>
    <w:rsid w:val="00B107D1"/>
    <w:rsid w:val="00B30354"/>
    <w:rsid w:val="00B34CEF"/>
    <w:rsid w:val="00B4260D"/>
    <w:rsid w:val="00B426E1"/>
    <w:rsid w:val="00B4365A"/>
    <w:rsid w:val="00B4401E"/>
    <w:rsid w:val="00B45824"/>
    <w:rsid w:val="00B52C02"/>
    <w:rsid w:val="00B562C7"/>
    <w:rsid w:val="00B747B7"/>
    <w:rsid w:val="00B84FFC"/>
    <w:rsid w:val="00B9021E"/>
    <w:rsid w:val="00B93A33"/>
    <w:rsid w:val="00BB5079"/>
    <w:rsid w:val="00BB58B3"/>
    <w:rsid w:val="00BB6CC4"/>
    <w:rsid w:val="00BD2500"/>
    <w:rsid w:val="00BD36CA"/>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93CCA"/>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6CC4"/>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15:docId w15:val="{473A052F-8273-4283-AB3E-F08EE11DF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1CDFD.35F873B0"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30510-38E1-490E-913B-35086C0FA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5478</Words>
  <Characters>31225</Characters>
  <Application>Microsoft Office Word</Application>
  <DocSecurity>0</DocSecurity>
  <Lines>260</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22</cp:revision>
  <cp:lastPrinted>2014-11-06T07:47:00Z</cp:lastPrinted>
  <dcterms:created xsi:type="dcterms:W3CDTF">2016-01-24T19:04:00Z</dcterms:created>
  <dcterms:modified xsi:type="dcterms:W3CDTF">2016-09-20T14:58:00Z</dcterms:modified>
</cp:coreProperties>
</file>