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BB6" w:rsidRDefault="00AD715B" w:rsidP="00AD715B">
      <w:pPr>
        <w:pStyle w:val="MPCKO2"/>
      </w:pPr>
      <w:r>
        <w:t xml:space="preserve">Príloha </w:t>
      </w:r>
      <w:r w:rsidR="004F2175">
        <w:t>vyzvania</w:t>
      </w:r>
      <w:r>
        <w:t xml:space="preserve"> č. </w:t>
      </w:r>
      <w:r w:rsidR="00531281" w:rsidRPr="00531281">
        <w:t>OPII-2016/3.1_3.2/DPMP-12-NP</w:t>
      </w:r>
      <w:r>
        <w:t xml:space="preserve"> – Synergie a komplementarity s inými programami EŠIF, EÚ a</w:t>
      </w:r>
      <w:r w:rsidR="00D5741E">
        <w:t> </w:t>
      </w:r>
      <w:r>
        <w:t>SR</w:t>
      </w:r>
    </w:p>
    <w:p w:rsidR="00D5741E" w:rsidRDefault="00D5741E" w:rsidP="00D5741E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D5741E" w:rsidRDefault="00D5741E" w:rsidP="00D5741E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V tejto prílohe sú zahrnuté informácie o potenciálnych iných zdrojoch financovania, v rámci</w:t>
      </w:r>
    </w:p>
    <w:p w:rsidR="00D5741E" w:rsidRPr="00D5741E" w:rsidRDefault="00D5741E" w:rsidP="00D5741E">
      <w:pPr>
        <w:autoSpaceDE w:val="0"/>
        <w:autoSpaceDN w:val="0"/>
        <w:adjustRightInd w:val="0"/>
        <w:rPr>
          <w:rFonts w:eastAsiaTheme="minorHAnsi"/>
          <w:b/>
          <w:bCs/>
        </w:rPr>
      </w:pPr>
      <w:r>
        <w:rPr>
          <w:rFonts w:eastAsiaTheme="minorHAnsi"/>
          <w:lang w:eastAsia="en-US"/>
        </w:rPr>
        <w:t>ktorých môže žiadate</w:t>
      </w:r>
      <w:r>
        <w:rPr>
          <w:rFonts w:ascii="TimesNewRoman" w:eastAsiaTheme="minorHAnsi" w:hAnsi="TimesNewRoman" w:cs="TimesNewRoman"/>
          <w:lang w:eastAsia="en-US"/>
        </w:rPr>
        <w:t xml:space="preserve">ľ </w:t>
      </w:r>
      <w:r>
        <w:rPr>
          <w:rFonts w:eastAsiaTheme="minorHAnsi"/>
          <w:lang w:eastAsia="en-US"/>
        </w:rPr>
        <w:t>získa</w:t>
      </w:r>
      <w:r>
        <w:rPr>
          <w:rFonts w:ascii="TimesNewRoman" w:eastAsiaTheme="minorHAnsi" w:hAnsi="TimesNewRoman" w:cs="TimesNewRoman"/>
          <w:lang w:eastAsia="en-US"/>
        </w:rPr>
        <w:t xml:space="preserve">ť </w:t>
      </w:r>
      <w:r>
        <w:rPr>
          <w:rFonts w:eastAsiaTheme="minorHAnsi"/>
          <w:lang w:eastAsia="en-US"/>
        </w:rPr>
        <w:t>finan</w:t>
      </w:r>
      <w:r w:rsidRPr="00A75E91">
        <w:rPr>
          <w:rFonts w:eastAsiaTheme="minorHAnsi"/>
          <w:lang w:eastAsia="en-US"/>
        </w:rPr>
        <w:t>č</w:t>
      </w:r>
      <w:r>
        <w:rPr>
          <w:rFonts w:eastAsiaTheme="minorHAnsi"/>
          <w:lang w:eastAsia="en-US"/>
        </w:rPr>
        <w:t xml:space="preserve">né prostriedky na financovanie aktivít súvisiacich </w:t>
      </w:r>
      <w:r w:rsidRPr="00D5741E">
        <w:rPr>
          <w:rFonts w:eastAsiaTheme="minorHAnsi"/>
          <w:b/>
          <w:bCs/>
          <w:lang w:eastAsia="en-US"/>
        </w:rPr>
        <w:t xml:space="preserve">s </w:t>
      </w:r>
      <w:r w:rsidRPr="00D5741E">
        <w:rPr>
          <w:rFonts w:eastAsiaTheme="minorHAnsi"/>
          <w:lang w:eastAsia="en-US"/>
        </w:rPr>
        <w:t>realizáciou projektov zameraných na</w:t>
      </w:r>
      <w:r>
        <w:rPr>
          <w:rFonts w:eastAsiaTheme="minorHAnsi"/>
          <w:lang w:eastAsia="en-US"/>
        </w:rPr>
        <w:t xml:space="preserve"> verejnú osobnú</w:t>
      </w:r>
      <w:r w:rsidR="00CD29E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dopravu.</w:t>
      </w:r>
    </w:p>
    <w:p w:rsidR="00AD715B" w:rsidRDefault="00AD715B" w:rsidP="006479DF">
      <w:pPr>
        <w:rPr>
          <w:sz w:val="20"/>
          <w:szCs w:val="20"/>
        </w:rPr>
      </w:pPr>
    </w:p>
    <w:tbl>
      <w:tblPr>
        <w:tblStyle w:val="Mriekatabuky1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407"/>
        <w:gridCol w:w="6655"/>
      </w:tblGrid>
      <w:tr w:rsidR="00DB1AD9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B1AD9" w:rsidRPr="00DB1AD9" w:rsidRDefault="00DB1AD9" w:rsidP="00DB1AD9">
            <w:bookmarkStart w:id="0" w:name="_GoBack" w:colFirst="1" w:colLast="1"/>
            <w:r w:rsidRPr="00DB1AD9">
              <w:t>Program</w:t>
            </w:r>
            <w:r w:rsidRPr="00DB1AD9">
              <w:rPr>
                <w:vertAlign w:val="superscript"/>
              </w:rPr>
              <w:footnoteReference w:id="1"/>
            </w:r>
            <w:r w:rsidRPr="00DB1AD9">
              <w:t>:</w:t>
            </w:r>
          </w:p>
        </w:tc>
        <w:sdt>
          <w:sdtPr>
            <w:alias w:val="Operačný program"/>
            <w:tag w:val="Operačný program"/>
            <w:id w:val="-429669510"/>
            <w:comboBox>
              <w:listItem w:displayText="Vyberte položku." w:value="Vyberte položku."/>
              <w:listItem w:displayText="Operačný program Výskum a inovácie" w:value="Operačný program Výskum a inovácie"/>
              <w:listItem w:displayText="Operačný program Kvalita životného prostredia" w:value="Operačný program Kvalita životného prostredia"/>
              <w:listItem w:displayText="Operačný program Integrovaná infraštruktúra" w:value="Operačný program Integrovaná infraštruktúra"/>
              <w:listItem w:displayText="Operačný program Ľudské zdroje" w:value="Operačný program Ľudské zdroje"/>
              <w:listItem w:displayText="Integrovaný regionálny operačný program" w:value="Integrovaný regionálny operačný program"/>
              <w:listItem w:displayText="Operačný program Technická pomoc" w:value="Operačný program Technická pomoc"/>
              <w:listItem w:displayText="Operačný program Efektívna verejná správa" w:value="Operačný program Efektívna verejná správa"/>
              <w:listItem w:displayText="Program rozvoja vidieka" w:value="Program rozvoja vidieka"/>
              <w:listItem w:displayText="Operačný program Rybné hospodárstvo" w:value="Operačný program Rybné hospodárstvo"/>
            </w:comboBox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DB1AD9" w:rsidRPr="00D5741E" w:rsidRDefault="004F2175" w:rsidP="00DB1AD9">
                <w:pPr>
                  <w:jc w:val="both"/>
                </w:pPr>
                <w:r w:rsidRPr="00D5741E">
                  <w:t>Operačný program Integrovaná infraštruktúra</w:t>
                </w:r>
              </w:p>
            </w:tc>
          </w:sdtContent>
        </w:sdt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D5741E" w:rsidP="00DB1AD9">
            <w:pPr>
              <w:jc w:val="both"/>
            </w:pPr>
            <w:r w:rsidRPr="00D5741E">
              <w:t>3 - Verejná osobná doprava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D5741E" w:rsidP="00DB1AD9">
            <w:pPr>
              <w:jc w:val="both"/>
            </w:pPr>
            <w:r w:rsidRPr="00D5741E">
              <w:t>7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D5741E" w:rsidP="00D5741E">
            <w:r w:rsidRPr="00D5741E">
              <w:t>7ii - Vývoj a zlepšovanie ekologicky priaznivých, vrátane nízkohlukových, a nízkouhlíkových dopravných systémov vrátane vnútrozemských vodných ciest a námornej dopravy, prístavov, multimodálnych prepojení a letiskovej infraštruktúry v záujme podpory udržateľnej regionálnej a miestnej mobility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5D0025" w:rsidRDefault="005D0025" w:rsidP="005D0025">
            <w:pPr>
              <w:jc w:val="both"/>
            </w:pPr>
            <w:r>
              <w:t>3.1 Zvýšenie atraktivity verejnej osobnej dopravy prostredníctvom modernizácie a rekonštrukcie infraštruktúry pre IDS a mestskú dráhovú dopravu</w:t>
            </w:r>
          </w:p>
          <w:p w:rsidR="00D5741E" w:rsidRPr="00D5741E" w:rsidRDefault="005D0025" w:rsidP="005D0025">
            <w:pPr>
              <w:jc w:val="both"/>
            </w:pPr>
            <w:r>
              <w:t>3.2 Zvýšenie atraktivity a prístupnosti verejnej osobnej dopravy prostredníctvom obnovy mobilných prostriedkov dráhovej MHD</w:t>
            </w:r>
          </w:p>
        </w:tc>
      </w:tr>
      <w:bookmarkEnd w:id="0"/>
      <w:tr w:rsidR="00BD438C" w:rsidRPr="00DB1AD9" w:rsidTr="00BD438C">
        <w:tc>
          <w:tcPr>
            <w:tcW w:w="5000" w:type="pct"/>
            <w:gridSpan w:val="2"/>
            <w:shd w:val="clear" w:color="auto" w:fill="FFFFFF" w:themeFill="background1"/>
          </w:tcPr>
          <w:p w:rsidR="00BD438C" w:rsidRPr="001C4A15" w:rsidRDefault="00BD438C" w:rsidP="004F2175">
            <w:pPr>
              <w:ind w:left="1588" w:hanging="1588"/>
            </w:pPr>
          </w:p>
        </w:tc>
      </w:tr>
      <w:tr w:rsidR="00BD438C" w:rsidRPr="00DB1AD9" w:rsidTr="00BD438C">
        <w:tc>
          <w:tcPr>
            <w:tcW w:w="5000" w:type="pct"/>
            <w:gridSpan w:val="2"/>
            <w:shd w:val="clear" w:color="auto" w:fill="D9D9D9" w:themeFill="background1" w:themeFillShade="D9"/>
          </w:tcPr>
          <w:p w:rsidR="004F2175" w:rsidRPr="00DB1AD9" w:rsidRDefault="00BD438C" w:rsidP="003C645B">
            <w:pPr>
              <w:jc w:val="both"/>
            </w:pPr>
            <w:r w:rsidRPr="00BD438C">
              <w:rPr>
                <w:b/>
              </w:rPr>
              <w:t xml:space="preserve">Identifikované výzvy </w:t>
            </w:r>
            <w:r>
              <w:rPr>
                <w:b/>
              </w:rPr>
              <w:t xml:space="preserve">EŠIF </w:t>
            </w:r>
            <w:r w:rsidRPr="00BD438C">
              <w:rPr>
                <w:b/>
              </w:rPr>
              <w:t>so synergickým účinkom k programu</w:t>
            </w:r>
            <w:r w:rsidRPr="00DB1AD9">
              <w:t>:</w:t>
            </w:r>
          </w:p>
        </w:tc>
      </w:tr>
      <w:tr w:rsidR="00D5741E" w:rsidRPr="00DB1AD9" w:rsidTr="00D5741E">
        <w:tc>
          <w:tcPr>
            <w:tcW w:w="5000" w:type="pct"/>
            <w:gridSpan w:val="2"/>
            <w:shd w:val="clear" w:color="auto" w:fill="auto"/>
          </w:tcPr>
          <w:p w:rsidR="00D5741E" w:rsidRPr="00BD438C" w:rsidRDefault="00D5741E" w:rsidP="00FC56F1">
            <w:pPr>
              <w:jc w:val="center"/>
              <w:rPr>
                <w:b/>
              </w:rPr>
            </w:pP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Program:</w:t>
            </w:r>
          </w:p>
        </w:tc>
        <w:tc>
          <w:tcPr>
            <w:tcW w:w="3672" w:type="pct"/>
            <w:shd w:val="clear" w:color="auto" w:fill="auto"/>
          </w:tcPr>
          <w:p w:rsidR="00FC56F1" w:rsidRPr="00DB1AD9" w:rsidRDefault="00FC56F1" w:rsidP="00FC56F1">
            <w:r>
              <w:t>IROP</w:t>
            </w: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FC56F1" w:rsidRDefault="00FC56F1" w:rsidP="00FC56F1">
            <w:r>
              <w:t>1</w:t>
            </w: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FC56F1" w:rsidRDefault="00FC56F1" w:rsidP="00FC56F1">
            <w:r>
              <w:t>7</w:t>
            </w: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FC56F1" w:rsidRDefault="00FC56F1" w:rsidP="00FC56F1">
            <w:r>
              <w:t>c</w:t>
            </w: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FC56F1" w:rsidRDefault="00FC56F1" w:rsidP="00FC56F1">
            <w:r>
              <w:t>1.2.1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CD29EE">
            <w:r w:rsidRPr="00B66D2F">
              <w:t>Predpokladaný mesiac zverejnenia výzvy:</w:t>
            </w:r>
          </w:p>
        </w:tc>
        <w:sdt>
          <w:sdtPr>
            <w:alias w:val="Indikatívny mesiac a rok zverejnenia"/>
            <w:tag w:val="Indikatívny mesiac a rok zverejnenia"/>
            <w:id w:val="832490019"/>
            <w:date w:fullDate="2016-04-01T00:00:00Z">
              <w:dateFormat w:val="MMMM 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D5741E" w:rsidRPr="00DB1AD9" w:rsidRDefault="0041602C" w:rsidP="00D5741E">
                <w:r>
                  <w:t>apríl 16</w:t>
                </w:r>
              </w:p>
            </w:tc>
          </w:sdtContent>
        </w:sdt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CD29EE">
            <w:r w:rsidRPr="00DB1AD9">
              <w:t>Dodatočné zdroje informácií:</w:t>
            </w:r>
          </w:p>
        </w:tc>
        <w:tc>
          <w:tcPr>
            <w:tcW w:w="3672" w:type="pct"/>
            <w:shd w:val="clear" w:color="auto" w:fill="auto"/>
          </w:tcPr>
          <w:p w:rsidR="00B66D2F" w:rsidRPr="00DB1AD9" w:rsidRDefault="004B6149" w:rsidP="00B66D2F">
            <w:hyperlink r:id="rId8" w:history="1">
              <w:r w:rsidR="00B66D2F" w:rsidRPr="00C75EB5">
                <w:rPr>
                  <w:rStyle w:val="Hypertextovprepojenie"/>
                </w:rPr>
                <w:t>http://www.mpsr.sk/index.php?navID=47&amp;sID=67&amp;navID2=1122</w:t>
              </w:r>
            </w:hyperlink>
          </w:p>
        </w:tc>
      </w:tr>
      <w:tr w:rsidR="00D5741E" w:rsidRPr="00DB1AD9" w:rsidTr="00CD29EE">
        <w:tc>
          <w:tcPr>
            <w:tcW w:w="1328" w:type="pct"/>
            <w:shd w:val="clear" w:color="auto" w:fill="FFFFFF" w:themeFill="background1"/>
          </w:tcPr>
          <w:p w:rsidR="00D5741E" w:rsidRPr="00DB1AD9" w:rsidRDefault="00D5741E" w:rsidP="00D5741E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D5741E" w:rsidRPr="00DB1AD9" w:rsidRDefault="00D5741E" w:rsidP="00D5741E"/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Program:</w:t>
            </w:r>
          </w:p>
        </w:tc>
        <w:tc>
          <w:tcPr>
            <w:tcW w:w="3672" w:type="pct"/>
            <w:shd w:val="clear" w:color="auto" w:fill="auto"/>
          </w:tcPr>
          <w:p w:rsidR="003C645B" w:rsidRPr="00DB1AD9" w:rsidRDefault="003C645B" w:rsidP="006A6805">
            <w:r>
              <w:t>Stredná Európa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4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7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7b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4.1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5B4FE1">
              <w:t>Predpokladaný mesiac zverejnenia výzvy:</w:t>
            </w:r>
          </w:p>
        </w:tc>
        <w:sdt>
          <w:sdtPr>
            <w:alias w:val="Indikatívny mesiac a rok zverejnenia"/>
            <w:tag w:val="Indikatívny mesiac a rok zverejnenia"/>
            <w:id w:val="1739046310"/>
            <w:date w:fullDate="2016-04-01T00:00:00Z">
              <w:dateFormat w:val="MMMM 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3C645B" w:rsidRPr="00DB1AD9" w:rsidRDefault="005B4FE1" w:rsidP="006A6805">
                <w:r>
                  <w:t>apríl 16</w:t>
                </w:r>
              </w:p>
            </w:tc>
          </w:sdtContent>
        </w:sdt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DB1AD9">
              <w:t>Dodatočné zdroje informácií:</w:t>
            </w:r>
          </w:p>
        </w:tc>
        <w:tc>
          <w:tcPr>
            <w:tcW w:w="3672" w:type="pct"/>
            <w:shd w:val="clear" w:color="auto" w:fill="auto"/>
          </w:tcPr>
          <w:p w:rsidR="005B4FE1" w:rsidRPr="00DB1AD9" w:rsidRDefault="004B6149" w:rsidP="003D6188">
            <w:pPr>
              <w:spacing w:after="120"/>
            </w:pPr>
            <w:hyperlink r:id="rId9" w:history="1">
              <w:r w:rsidR="005B4FE1" w:rsidRPr="00C75EB5">
                <w:rPr>
                  <w:rStyle w:val="Hypertextovprepojenie"/>
                </w:rPr>
                <w:t>http://www.central2014.gov.sk/</w:t>
              </w:r>
            </w:hyperlink>
            <w:r w:rsidR="003D6188" w:rsidRPr="00DB1AD9">
              <w:t xml:space="preserve"> 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FFFFFF" w:themeFill="background1"/>
          </w:tcPr>
          <w:p w:rsidR="003C645B" w:rsidRPr="00DB1AD9" w:rsidRDefault="003C645B" w:rsidP="00D5741E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3C645B" w:rsidRPr="00DB1AD9" w:rsidRDefault="003C645B" w:rsidP="00D5741E"/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Program:</w:t>
            </w:r>
          </w:p>
        </w:tc>
        <w:tc>
          <w:tcPr>
            <w:tcW w:w="3672" w:type="pct"/>
            <w:shd w:val="clear" w:color="auto" w:fill="auto"/>
          </w:tcPr>
          <w:p w:rsidR="003C645B" w:rsidRPr="00DB1AD9" w:rsidRDefault="003C645B" w:rsidP="006A6805">
            <w:r>
              <w:t>INTERREG V-B Dunaj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3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7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lastRenderedPageBreak/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3C645B">
            <w:r>
              <w:t>7c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3.1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3D6188">
              <w:t>Predpokladaný mesiac zverejnenia výzvy:</w:t>
            </w:r>
          </w:p>
        </w:tc>
        <w:tc>
          <w:tcPr>
            <w:tcW w:w="3672" w:type="pct"/>
            <w:shd w:val="clear" w:color="auto" w:fill="auto"/>
          </w:tcPr>
          <w:p w:rsidR="003C645B" w:rsidRPr="00DB1AD9" w:rsidRDefault="003D6188" w:rsidP="006A6805">
            <w:r>
              <w:t>neuvedené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DB1AD9">
              <w:t>Dodatočné zdroje informácií:</w:t>
            </w:r>
          </w:p>
        </w:tc>
        <w:tc>
          <w:tcPr>
            <w:tcW w:w="3672" w:type="pct"/>
            <w:shd w:val="clear" w:color="auto" w:fill="auto"/>
          </w:tcPr>
          <w:p w:rsidR="003D6188" w:rsidRDefault="004B6149" w:rsidP="003D6188">
            <w:pPr>
              <w:spacing w:after="120"/>
              <w:rPr>
                <w:rStyle w:val="Hypertextovprepojenie"/>
              </w:rPr>
            </w:pPr>
            <w:hyperlink r:id="rId10" w:history="1">
              <w:r w:rsidR="003D6188" w:rsidRPr="00C75EB5">
                <w:rPr>
                  <w:rStyle w:val="Hypertextovprepojenie"/>
                </w:rPr>
                <w:t>http://www.partnerskadohoda.gov.sk/programy-cezhranicnej-spoluprace/</w:t>
              </w:r>
            </w:hyperlink>
          </w:p>
          <w:p w:rsidR="004B6149" w:rsidRDefault="004B6149" w:rsidP="004B6149">
            <w:pPr>
              <w:spacing w:after="120"/>
              <w:rPr>
                <w:color w:val="000000"/>
              </w:rPr>
            </w:pPr>
            <w:hyperlink r:id="rId11" w:history="1">
              <w:r>
                <w:rPr>
                  <w:rStyle w:val="Hypertextovprepojenie"/>
                </w:rPr>
                <w:t>http://www.interreg-danube.eu/</w:t>
              </w:r>
            </w:hyperlink>
            <w:r>
              <w:rPr>
                <w:color w:val="000000"/>
              </w:rPr>
              <w:t xml:space="preserve"> </w:t>
            </w:r>
          </w:p>
          <w:p w:rsidR="004B6149" w:rsidRPr="00DB1AD9" w:rsidRDefault="004B6149" w:rsidP="004B6149">
            <w:pPr>
              <w:spacing w:after="120"/>
            </w:pPr>
            <w:hyperlink r:id="rId12" w:history="1">
              <w:r>
                <w:rPr>
                  <w:rStyle w:val="Hypertextovprepojenie"/>
                </w:rPr>
                <w:t>http://www.danube2014.gov.sk/</w:t>
              </w:r>
            </w:hyperlink>
          </w:p>
        </w:tc>
      </w:tr>
      <w:tr w:rsidR="00FC56F1" w:rsidRPr="00DB1AD9" w:rsidTr="00CD29EE">
        <w:tc>
          <w:tcPr>
            <w:tcW w:w="1328" w:type="pct"/>
            <w:shd w:val="clear" w:color="auto" w:fill="FFFFFF" w:themeFill="background1"/>
          </w:tcPr>
          <w:p w:rsidR="00FC56F1" w:rsidRPr="00DB1AD9" w:rsidRDefault="00FC56F1" w:rsidP="00D5741E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FC56F1" w:rsidRPr="00DB1AD9" w:rsidRDefault="00FC56F1" w:rsidP="00D5741E"/>
        </w:tc>
      </w:tr>
    </w:tbl>
    <w:p w:rsidR="00F27B05" w:rsidRDefault="00F27B05" w:rsidP="00F27B05">
      <w:pPr>
        <w:spacing w:before="240"/>
        <w:jc w:val="both"/>
      </w:pPr>
    </w:p>
    <w:p w:rsidR="00F27B05" w:rsidRDefault="00F27B05" w:rsidP="00F27B05">
      <w:pPr>
        <w:spacing w:before="240"/>
        <w:jc w:val="both"/>
      </w:pPr>
      <w:r>
        <w:t>Informácie uvedené v tejto prílohe sú v súlade so stanoviskom Pracovnej komisie k zabezpečeniu synergických účinkov medzi EŠIF navzájom a medzi EŠIF a inými nástrojmi podpory EÚ a </w:t>
      </w:r>
      <w:r w:rsidRPr="000D7702">
        <w:t>SR zo dňa</w:t>
      </w:r>
      <w:r>
        <w:t xml:space="preserve"> </w:t>
      </w:r>
      <w:sdt>
        <w:sdtPr>
          <w:alias w:val="Dátum"/>
          <w:tag w:val="Kliknutím zadajte dátum"/>
          <w:id w:val="1796801758"/>
          <w:date w:fullDate="2016-05-11T00:00:00Z">
            <w:dateFormat w:val="dd.MM.yyyy"/>
            <w:lid w:val="sk-SK"/>
            <w:storeMappedDataAs w:val="dateTime"/>
            <w:calendar w:val="gregorian"/>
          </w:date>
        </w:sdtPr>
        <w:sdtEndPr/>
        <w:sdtContent>
          <w:r w:rsidR="00A8190D">
            <w:t>11.05.2016</w:t>
          </w:r>
        </w:sdtContent>
      </w:sdt>
      <w:r>
        <w:rPr>
          <w:rStyle w:val="Odkaznapoznmkupodiarou"/>
        </w:rPr>
        <w:footnoteReference w:id="2"/>
      </w:r>
      <w:r>
        <w:t>.</w:t>
      </w:r>
    </w:p>
    <w:p w:rsidR="00DB1AD9" w:rsidRPr="005A3996" w:rsidRDefault="00DB1AD9" w:rsidP="00F27B05">
      <w:pPr>
        <w:spacing w:before="240"/>
        <w:jc w:val="both"/>
        <w:rPr>
          <w:b/>
          <w:i/>
        </w:rPr>
      </w:pPr>
    </w:p>
    <w:sectPr w:rsidR="00DB1AD9" w:rsidRPr="005A3996" w:rsidSect="001B54F2">
      <w:footerReference w:type="default" r:id="rId13"/>
      <w:pgSz w:w="11906" w:h="16838"/>
      <w:pgMar w:top="1135" w:right="1417" w:bottom="1417" w:left="1417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2B0" w:rsidRDefault="000972B0" w:rsidP="00B948E0">
      <w:r>
        <w:separator/>
      </w:r>
    </w:p>
  </w:endnote>
  <w:endnote w:type="continuationSeparator" w:id="0">
    <w:p w:rsidR="000972B0" w:rsidRDefault="000972B0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0E2" w:rsidRPr="00CF60E2" w:rsidRDefault="00EC3114" w:rsidP="00CF60E2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F84A1ED" wp14:editId="1E44ED26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7813D1" id="Rovná spojnica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LEZZIIdAgAAIgQAAA4AAAAAAAAAAAAAAAAALgIAAGRycy9lMm9Eb2MueG1sUEsBAi0A&#10;FAAGAAgAAAAhAEN/LMLcAAAABwEAAA8AAAAAAAAAAAAAAAAAdwQAAGRycy9kb3ducmV2LnhtbFBL&#10;BQYAAAAABAAEAPMAAACABQAAAAA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CF60E2" w:rsidRPr="00CF60E2">
      <w:t xml:space="preserve"> </w:t>
    </w:r>
  </w:p>
  <w:p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="0013479E" w:rsidRPr="00CF60E2">
          <w:fldChar w:fldCharType="begin"/>
        </w:r>
        <w:r w:rsidRPr="00CF60E2">
          <w:instrText>PAGE   \* MERGEFORMAT</w:instrText>
        </w:r>
        <w:r w:rsidR="0013479E" w:rsidRPr="00CF60E2">
          <w:fldChar w:fldCharType="separate"/>
        </w:r>
        <w:r w:rsidR="004B6149">
          <w:rPr>
            <w:noProof/>
          </w:rPr>
          <w:t>2</w:t>
        </w:r>
        <w:r w:rsidR="0013479E" w:rsidRPr="00CF60E2">
          <w:fldChar w:fldCharType="end"/>
        </w:r>
      </w:sdtContent>
    </w:sdt>
  </w:p>
  <w:p w:rsidR="00623659" w:rsidRDefault="006236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2B0" w:rsidRDefault="000972B0" w:rsidP="00B948E0">
      <w:r>
        <w:separator/>
      </w:r>
    </w:p>
  </w:footnote>
  <w:footnote w:type="continuationSeparator" w:id="0">
    <w:p w:rsidR="000972B0" w:rsidRDefault="000972B0" w:rsidP="00B948E0">
      <w:r>
        <w:continuationSeparator/>
      </w:r>
    </w:p>
  </w:footnote>
  <w:footnote w:id="1">
    <w:p w:rsidR="00DB1AD9" w:rsidRPr="00E6712D" w:rsidRDefault="00DB1AD9" w:rsidP="00DB1AD9">
      <w:pPr>
        <w:pStyle w:val="Textpoznmkypodiarou"/>
        <w:ind w:left="170" w:hanging="170"/>
        <w:jc w:val="both"/>
        <w:rPr>
          <w:sz w:val="18"/>
          <w:szCs w:val="18"/>
        </w:rPr>
      </w:pPr>
      <w:r w:rsidRPr="00E71BB5">
        <w:rPr>
          <w:rStyle w:val="Odkaznapoznmkupodiarou"/>
          <w:sz w:val="18"/>
          <w:szCs w:val="18"/>
        </w:rPr>
        <w:footnoteRef/>
      </w:r>
      <w:r w:rsidRPr="00E71BB5">
        <w:rPr>
          <w:sz w:val="18"/>
          <w:szCs w:val="18"/>
        </w:rPr>
        <w:t xml:space="preserve"> </w:t>
      </w:r>
      <w:r>
        <w:rPr>
          <w:sz w:val="18"/>
          <w:szCs w:val="18"/>
        </w:rPr>
        <w:t>p</w:t>
      </w:r>
      <w:r w:rsidRPr="00E6712D">
        <w:rPr>
          <w:sz w:val="18"/>
          <w:szCs w:val="18"/>
        </w:rPr>
        <w:t>rogramom sa rozumie: Všetky programy cieľa Investovanie do rastu a zamestnanosti, vrátane Programu rozvoja vidieka a Operačného programu Rybné hospodárstvo a programov cieľa Európska územná spolupráca v rámci ktorých pôsobí SR ako riadiaci orgán</w:t>
      </w:r>
    </w:p>
  </w:footnote>
  <w:footnote w:id="2">
    <w:p w:rsidR="00F27B05" w:rsidRDefault="00F27B05" w:rsidP="00F27B05">
      <w:pPr>
        <w:pStyle w:val="Textpoznmkypodiarou"/>
        <w:rPr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sz w:val="18"/>
          <w:szCs w:val="18"/>
        </w:rPr>
        <w:t>vypĺňa sa až pri zverejnení výzvy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F3636"/>
    <w:multiLevelType w:val="hybridMultilevel"/>
    <w:tmpl w:val="CCB248B4"/>
    <w:lvl w:ilvl="0" w:tplc="70F251FC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 w15:restartNumberingAfterBreak="0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0C2466"/>
    <w:multiLevelType w:val="hybridMultilevel"/>
    <w:tmpl w:val="592AF2F6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4B4EC1"/>
    <w:multiLevelType w:val="hybridMultilevel"/>
    <w:tmpl w:val="665C714A"/>
    <w:lvl w:ilvl="0" w:tplc="70F25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1A7162"/>
    <w:multiLevelType w:val="hybridMultilevel"/>
    <w:tmpl w:val="B2A4D934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904DAE"/>
    <w:multiLevelType w:val="hybridMultilevel"/>
    <w:tmpl w:val="CD083DEC"/>
    <w:lvl w:ilvl="0" w:tplc="0442D08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6"/>
  </w:num>
  <w:num w:numId="5">
    <w:abstractNumId w:val="5"/>
  </w:num>
  <w:num w:numId="6">
    <w:abstractNumId w:val="15"/>
  </w:num>
  <w:num w:numId="7">
    <w:abstractNumId w:val="14"/>
  </w:num>
  <w:num w:numId="8">
    <w:abstractNumId w:val="14"/>
  </w:num>
  <w:num w:numId="9">
    <w:abstractNumId w:val="14"/>
  </w:num>
  <w:num w:numId="10">
    <w:abstractNumId w:val="14"/>
    <w:lvlOverride w:ilvl="0">
      <w:startOverride w:val="1"/>
    </w:lvlOverride>
  </w:num>
  <w:num w:numId="11">
    <w:abstractNumId w:val="14"/>
  </w:num>
  <w:num w:numId="12">
    <w:abstractNumId w:val="14"/>
    <w:lvlOverride w:ilvl="0">
      <w:startOverride w:val="1"/>
    </w:lvlOverride>
  </w:num>
  <w:num w:numId="13">
    <w:abstractNumId w:val="14"/>
    <w:lvlOverride w:ilvl="0">
      <w:startOverride w:val="1"/>
    </w:lvlOverride>
  </w:num>
  <w:num w:numId="14">
    <w:abstractNumId w:val="14"/>
  </w:num>
  <w:num w:numId="15">
    <w:abstractNumId w:val="14"/>
  </w:num>
  <w:num w:numId="16">
    <w:abstractNumId w:val="14"/>
  </w:num>
  <w:num w:numId="17">
    <w:abstractNumId w:val="8"/>
  </w:num>
  <w:num w:numId="18">
    <w:abstractNumId w:val="14"/>
  </w:num>
  <w:num w:numId="19">
    <w:abstractNumId w:val="12"/>
  </w:num>
  <w:num w:numId="20">
    <w:abstractNumId w:val="2"/>
  </w:num>
  <w:num w:numId="21">
    <w:abstractNumId w:val="1"/>
  </w:num>
  <w:num w:numId="22">
    <w:abstractNumId w:val="0"/>
  </w:num>
  <w:num w:numId="23">
    <w:abstractNumId w:val="10"/>
  </w:num>
  <w:num w:numId="24">
    <w:abstractNumId w:val="13"/>
  </w:num>
  <w:num w:numId="25">
    <w:abstractNumId w:val="7"/>
  </w:num>
  <w:num w:numId="26">
    <w:abstractNumId w:val="11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50728"/>
    <w:rsid w:val="00066955"/>
    <w:rsid w:val="00071088"/>
    <w:rsid w:val="000972B0"/>
    <w:rsid w:val="000A1E88"/>
    <w:rsid w:val="000D298C"/>
    <w:rsid w:val="000D6B86"/>
    <w:rsid w:val="000D7702"/>
    <w:rsid w:val="000E2AA4"/>
    <w:rsid w:val="000F1CE2"/>
    <w:rsid w:val="00116F61"/>
    <w:rsid w:val="00127AED"/>
    <w:rsid w:val="00130BEB"/>
    <w:rsid w:val="0013479E"/>
    <w:rsid w:val="0014641E"/>
    <w:rsid w:val="0015233E"/>
    <w:rsid w:val="001526E0"/>
    <w:rsid w:val="00165343"/>
    <w:rsid w:val="00173917"/>
    <w:rsid w:val="001873B5"/>
    <w:rsid w:val="001B12DC"/>
    <w:rsid w:val="001B27DA"/>
    <w:rsid w:val="001B54F2"/>
    <w:rsid w:val="001B6E9F"/>
    <w:rsid w:val="001C4A15"/>
    <w:rsid w:val="001C513F"/>
    <w:rsid w:val="001D4B25"/>
    <w:rsid w:val="001F0193"/>
    <w:rsid w:val="00216BC8"/>
    <w:rsid w:val="002259C4"/>
    <w:rsid w:val="00225A05"/>
    <w:rsid w:val="00246970"/>
    <w:rsid w:val="00250A77"/>
    <w:rsid w:val="00256687"/>
    <w:rsid w:val="0026535F"/>
    <w:rsid w:val="0027119D"/>
    <w:rsid w:val="00274479"/>
    <w:rsid w:val="002A1E17"/>
    <w:rsid w:val="002D65BD"/>
    <w:rsid w:val="002E611C"/>
    <w:rsid w:val="002E7F32"/>
    <w:rsid w:val="002E7F66"/>
    <w:rsid w:val="002F6B44"/>
    <w:rsid w:val="00324F5F"/>
    <w:rsid w:val="003607BB"/>
    <w:rsid w:val="00386CBA"/>
    <w:rsid w:val="00393784"/>
    <w:rsid w:val="003A67E1"/>
    <w:rsid w:val="003B0DFE"/>
    <w:rsid w:val="003B2F8A"/>
    <w:rsid w:val="003C2544"/>
    <w:rsid w:val="003C645B"/>
    <w:rsid w:val="003D000C"/>
    <w:rsid w:val="003D568C"/>
    <w:rsid w:val="003D6188"/>
    <w:rsid w:val="0041602C"/>
    <w:rsid w:val="00416E2D"/>
    <w:rsid w:val="00432DF1"/>
    <w:rsid w:val="004445A9"/>
    <w:rsid w:val="00460F75"/>
    <w:rsid w:val="00462848"/>
    <w:rsid w:val="00477B8E"/>
    <w:rsid w:val="00490AF9"/>
    <w:rsid w:val="00493F0A"/>
    <w:rsid w:val="004A0829"/>
    <w:rsid w:val="004B6149"/>
    <w:rsid w:val="004C1071"/>
    <w:rsid w:val="004E2120"/>
    <w:rsid w:val="004E3ABD"/>
    <w:rsid w:val="004F2175"/>
    <w:rsid w:val="005122F6"/>
    <w:rsid w:val="00531281"/>
    <w:rsid w:val="00541FF5"/>
    <w:rsid w:val="00566C34"/>
    <w:rsid w:val="005800C7"/>
    <w:rsid w:val="00580A58"/>
    <w:rsid w:val="00586FDB"/>
    <w:rsid w:val="005A3996"/>
    <w:rsid w:val="005A3BAE"/>
    <w:rsid w:val="005B49EF"/>
    <w:rsid w:val="005B4FE1"/>
    <w:rsid w:val="005D0025"/>
    <w:rsid w:val="005F5B71"/>
    <w:rsid w:val="00622D7A"/>
    <w:rsid w:val="00623659"/>
    <w:rsid w:val="006479DF"/>
    <w:rsid w:val="00660DCB"/>
    <w:rsid w:val="00667FF6"/>
    <w:rsid w:val="006719A0"/>
    <w:rsid w:val="00687102"/>
    <w:rsid w:val="006A5157"/>
    <w:rsid w:val="006A7DF2"/>
    <w:rsid w:val="006C3691"/>
    <w:rsid w:val="006C6A25"/>
    <w:rsid w:val="006D082A"/>
    <w:rsid w:val="006D3B82"/>
    <w:rsid w:val="006F15B4"/>
    <w:rsid w:val="00712382"/>
    <w:rsid w:val="00730480"/>
    <w:rsid w:val="007350A3"/>
    <w:rsid w:val="007635D2"/>
    <w:rsid w:val="0076414C"/>
    <w:rsid w:val="00765555"/>
    <w:rsid w:val="00771CC6"/>
    <w:rsid w:val="00782970"/>
    <w:rsid w:val="007A0A10"/>
    <w:rsid w:val="007A60EF"/>
    <w:rsid w:val="007F0D9A"/>
    <w:rsid w:val="00801225"/>
    <w:rsid w:val="00822A2D"/>
    <w:rsid w:val="0084743A"/>
    <w:rsid w:val="00850467"/>
    <w:rsid w:val="0087012C"/>
    <w:rsid w:val="008743E6"/>
    <w:rsid w:val="008806AC"/>
    <w:rsid w:val="00880BE4"/>
    <w:rsid w:val="008B646F"/>
    <w:rsid w:val="008C271F"/>
    <w:rsid w:val="008C6C4C"/>
    <w:rsid w:val="008D0F9C"/>
    <w:rsid w:val="008F2627"/>
    <w:rsid w:val="0090110D"/>
    <w:rsid w:val="00911D80"/>
    <w:rsid w:val="00912DCB"/>
    <w:rsid w:val="00926284"/>
    <w:rsid w:val="009455E7"/>
    <w:rsid w:val="00977CF6"/>
    <w:rsid w:val="009836CF"/>
    <w:rsid w:val="009B421D"/>
    <w:rsid w:val="009C3B11"/>
    <w:rsid w:val="00A144AE"/>
    <w:rsid w:val="00A34B34"/>
    <w:rsid w:val="00A44ECA"/>
    <w:rsid w:val="00A75E91"/>
    <w:rsid w:val="00A8190D"/>
    <w:rsid w:val="00A9254C"/>
    <w:rsid w:val="00AA108E"/>
    <w:rsid w:val="00AB29E7"/>
    <w:rsid w:val="00AB51EA"/>
    <w:rsid w:val="00AB755C"/>
    <w:rsid w:val="00AD715B"/>
    <w:rsid w:val="00AE089D"/>
    <w:rsid w:val="00B12061"/>
    <w:rsid w:val="00B315E9"/>
    <w:rsid w:val="00B4284E"/>
    <w:rsid w:val="00B53B4A"/>
    <w:rsid w:val="00B66D2F"/>
    <w:rsid w:val="00B91F3C"/>
    <w:rsid w:val="00B948E0"/>
    <w:rsid w:val="00BA089F"/>
    <w:rsid w:val="00BA13ED"/>
    <w:rsid w:val="00BA4376"/>
    <w:rsid w:val="00BC4BAC"/>
    <w:rsid w:val="00BD438C"/>
    <w:rsid w:val="00BE27A5"/>
    <w:rsid w:val="00C0533E"/>
    <w:rsid w:val="00C214B6"/>
    <w:rsid w:val="00C348A2"/>
    <w:rsid w:val="00C37B65"/>
    <w:rsid w:val="00C6439D"/>
    <w:rsid w:val="00C8292E"/>
    <w:rsid w:val="00C92BF0"/>
    <w:rsid w:val="00CA0FB2"/>
    <w:rsid w:val="00CA208E"/>
    <w:rsid w:val="00CD29EE"/>
    <w:rsid w:val="00CD3D13"/>
    <w:rsid w:val="00CF60E2"/>
    <w:rsid w:val="00D05350"/>
    <w:rsid w:val="00D239D4"/>
    <w:rsid w:val="00D362B5"/>
    <w:rsid w:val="00D36317"/>
    <w:rsid w:val="00D5741E"/>
    <w:rsid w:val="00D61BB6"/>
    <w:rsid w:val="00D86DA2"/>
    <w:rsid w:val="00DB1AD9"/>
    <w:rsid w:val="00DB798B"/>
    <w:rsid w:val="00DF6FEB"/>
    <w:rsid w:val="00E24D44"/>
    <w:rsid w:val="00E40048"/>
    <w:rsid w:val="00E52D37"/>
    <w:rsid w:val="00E5416A"/>
    <w:rsid w:val="00E66D03"/>
    <w:rsid w:val="00E742C1"/>
    <w:rsid w:val="00E74EA1"/>
    <w:rsid w:val="00E7702D"/>
    <w:rsid w:val="00EA4CDD"/>
    <w:rsid w:val="00EC3114"/>
    <w:rsid w:val="00EE70FE"/>
    <w:rsid w:val="00F0607A"/>
    <w:rsid w:val="00F10B9D"/>
    <w:rsid w:val="00F133BE"/>
    <w:rsid w:val="00F27075"/>
    <w:rsid w:val="00F27B05"/>
    <w:rsid w:val="00F40147"/>
    <w:rsid w:val="00F97E8C"/>
    <w:rsid w:val="00FB153C"/>
    <w:rsid w:val="00FC04A6"/>
    <w:rsid w:val="00FC0F30"/>
    <w:rsid w:val="00FC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E785CA84-26EC-4ED8-861A-958AC282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table" w:customStyle="1" w:styleId="Mriekatabuky1">
    <w:name w:val="Mriežka tabuľky1"/>
    <w:basedOn w:val="Normlnatabuka"/>
    <w:next w:val="Mriekatabuky"/>
    <w:uiPriority w:val="59"/>
    <w:rsid w:val="00DB1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lny"/>
    <w:link w:val="Odkaznapoznmkupodiarou"/>
    <w:uiPriority w:val="99"/>
    <w:rsid w:val="00DB1AD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6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sr.sk/index.php?navID=47&amp;sID=67&amp;navID2=1122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anube2014.gov.sk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terreg-danube.e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artnerskadohoda.gov.sk/programy-cezhranicnej-spoluprac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entral2014.gov.sk/hlavna-stranka-central-2014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7FE42-68F0-4426-9756-B392F1790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Drotár Matúš</dc:creator>
  <cp:lastModifiedBy>21</cp:lastModifiedBy>
  <cp:revision>17</cp:revision>
  <cp:lastPrinted>2014-06-27T08:05:00Z</cp:lastPrinted>
  <dcterms:created xsi:type="dcterms:W3CDTF">2016-03-03T10:13:00Z</dcterms:created>
  <dcterms:modified xsi:type="dcterms:W3CDTF">2016-05-19T08:09:00Z</dcterms:modified>
</cp:coreProperties>
</file>