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D93CCA" w:rsidRPr="002D4CDB" w:rsidRDefault="00D93CC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D93CCA" w:rsidRPr="002D4CDB" w:rsidRDefault="00D93CC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8C0A8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C0A8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12:00Z">
              <w:r w:rsidR="00586307">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C0A82" w:rsidRDefault="006F4B96" w:rsidP="008C0A82">
            <w:pPr>
              <w:pStyle w:val="Odsekzoznamu"/>
              <w:numPr>
                <w:ilvl w:val="0"/>
                <w:numId w:val="6"/>
              </w:numPr>
              <w:ind w:left="313" w:hanging="284"/>
              <w:rPr>
                <w:rFonts w:ascii="Calibri" w:hAnsi="Calibri" w:cs="Calibri"/>
                <w:i/>
                <w:color w:val="0000FF"/>
                <w:sz w:val="18"/>
                <w:szCs w:val="18"/>
              </w:rPr>
            </w:pPr>
            <w:r w:rsidRPr="008C0A8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C0A8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C0A8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C0A8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C0A8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C0A8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C0A8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C0A8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C0A82">
            <w:pPr>
              <w:spacing w:after="60"/>
              <w:rPr>
                <w:rFonts w:asciiTheme="minorHAnsi" w:hAnsiTheme="minorHAnsi" w:cstheme="minorHAnsi"/>
                <w:sz w:val="18"/>
                <w:szCs w:val="18"/>
              </w:rPr>
            </w:pPr>
            <w:r w:rsidRPr="008C0A8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ako začiatok realizácie hlavnej aktivity t.j. celého projektu a ukončenie poslednej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C0A82">
              <w:rPr>
                <w:rFonts w:asciiTheme="minorHAnsi" w:hAnsiTheme="minorHAnsi" w:cstheme="minorHAnsi"/>
                <w:i/>
                <w:sz w:val="18"/>
                <w:szCs w:val="18"/>
              </w:rPr>
              <w:t>(</w:t>
            </w:r>
            <w:r w:rsidRPr="008C0A82">
              <w:rPr>
                <w:rFonts w:asciiTheme="minorHAnsi" w:hAnsiTheme="minorHAnsi" w:cstheme="minorHAnsi"/>
                <w:i/>
                <w:color w:val="0000FF"/>
                <w:sz w:val="18"/>
                <w:szCs w:val="18"/>
              </w:rPr>
              <w:t>výber z</w:t>
            </w:r>
            <w:r w:rsidR="0086757D" w:rsidRPr="008C0A82">
              <w:rPr>
                <w:rFonts w:asciiTheme="minorHAnsi" w:hAnsiTheme="minorHAnsi" w:cstheme="minorHAnsi"/>
                <w:i/>
                <w:color w:val="0000FF"/>
                <w:sz w:val="18"/>
                <w:szCs w:val="18"/>
              </w:rPr>
              <w:t> </w:t>
            </w:r>
            <w:r w:rsidRPr="008C0A82">
              <w:rPr>
                <w:rFonts w:asciiTheme="minorHAnsi" w:hAnsiTheme="minorHAnsi" w:cstheme="minorHAnsi"/>
                <w:i/>
                <w:color w:val="0000FF"/>
                <w:sz w:val="18"/>
                <w:szCs w:val="18"/>
              </w:rPr>
              <w:t>číselníka</w:t>
            </w:r>
            <w:r w:rsidR="0086757D" w:rsidRPr="008C0A82">
              <w:rPr>
                <w:rFonts w:asciiTheme="minorHAnsi" w:hAnsiTheme="minorHAnsi" w:cstheme="minorHAnsi"/>
                <w:i/>
                <w:color w:val="0000FF"/>
                <w:sz w:val="18"/>
                <w:szCs w:val="18"/>
              </w:rPr>
              <w:t xml:space="preserve"> z Prí</w:t>
            </w:r>
            <w:r w:rsidR="004A5D72" w:rsidRPr="008C0A82">
              <w:rPr>
                <w:rFonts w:asciiTheme="minorHAnsi" w:hAnsiTheme="minorHAnsi" w:cstheme="minorHAnsi"/>
                <w:i/>
                <w:color w:val="0000FF"/>
                <w:sz w:val="18"/>
                <w:szCs w:val="18"/>
              </w:rPr>
              <w:t>ru</w:t>
            </w:r>
            <w:r w:rsidR="0086757D" w:rsidRPr="008C0A82">
              <w:rPr>
                <w:rFonts w:asciiTheme="minorHAnsi" w:hAnsiTheme="minorHAnsi" w:cstheme="minorHAnsi"/>
                <w:i/>
                <w:color w:val="0000FF"/>
                <w:sz w:val="18"/>
                <w:szCs w:val="18"/>
              </w:rPr>
              <w:t>čk</w:t>
            </w:r>
            <w:r w:rsidR="004A5D72" w:rsidRPr="008C0A82">
              <w:rPr>
                <w:rFonts w:asciiTheme="minorHAnsi" w:hAnsiTheme="minorHAnsi" w:cstheme="minorHAnsi"/>
                <w:i/>
                <w:color w:val="0000FF"/>
                <w:sz w:val="18"/>
                <w:szCs w:val="18"/>
              </w:rPr>
              <w:t>y</w:t>
            </w:r>
            <w:r w:rsidR="0086757D" w:rsidRPr="008C0A82">
              <w:rPr>
                <w:rFonts w:asciiTheme="minorHAnsi" w:hAnsiTheme="minorHAnsi" w:cstheme="minorHAnsi"/>
                <w:i/>
                <w:color w:val="0000FF"/>
                <w:sz w:val="18"/>
                <w:szCs w:val="18"/>
              </w:rPr>
              <w:t xml:space="preserve"> pre žiadateľov o poskytnutie NFP</w:t>
            </w:r>
            <w:r w:rsidRPr="008C0A8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C0A8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C0A8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8C0A8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7A224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7A2240">
              <w:rPr>
                <w:rFonts w:asciiTheme="minorHAnsi" w:hAnsiTheme="minorHAnsi" w:cstheme="minorHAnsi"/>
                <w:i/>
                <w:color w:val="0000FF"/>
                <w:sz w:val="18"/>
                <w:szCs w:val="18"/>
              </w:rPr>
              <w:t> </w:t>
            </w:r>
            <w:del w:id="1" w:author="21" w:date="2016-03-10T15:00:00Z">
              <w:r w:rsidR="00C26618" w:rsidRPr="00687DEE" w:rsidDel="007A2240">
                <w:rPr>
                  <w:rFonts w:asciiTheme="minorHAnsi" w:hAnsiTheme="minorHAnsi" w:cstheme="minorHAnsi"/>
                  <w:i/>
                  <w:color w:val="0000FF"/>
                  <w:sz w:val="18"/>
                  <w:szCs w:val="18"/>
                </w:rPr>
                <w:delText>6</w:delText>
              </w:r>
            </w:del>
            <w:ins w:id="2" w:author="21" w:date="2016-03-10T15:00:00Z">
              <w:r w:rsidR="007A2240">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93CC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D93CCA" w:rsidRPr="002D4CDB" w:rsidRDefault="00D93CC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D93CCA">
              <w:rPr>
                <w:rFonts w:asciiTheme="minorHAnsi" w:hAnsiTheme="minorHAnsi" w:cstheme="minorHAnsi"/>
                <w:sz w:val="18"/>
                <w:szCs w:val="18"/>
              </w:rPr>
              <w:t> </w:t>
            </w:r>
            <w:r w:rsidRPr="002D4CDB">
              <w:rPr>
                <w:rFonts w:asciiTheme="minorHAnsi" w:hAnsiTheme="minorHAnsi" w:cstheme="minorHAnsi"/>
                <w:sz w:val="18"/>
                <w:szCs w:val="18"/>
              </w:rPr>
              <w:t>ŠR</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w:t>
            </w:r>
            <w:r w:rsidR="00D93CCA">
              <w:rPr>
                <w:rFonts w:asciiTheme="minorHAnsi" w:hAnsiTheme="minorHAnsi" w:cstheme="minorHAnsi"/>
                <w:color w:val="0000FF"/>
                <w:sz w:val="18"/>
                <w:szCs w:val="18"/>
              </w:rPr>
              <w:t xml:space="preserve"> </w:t>
            </w:r>
            <w:r w:rsidR="00D93CC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D93CCA" w:rsidRDefault="009D314B" w:rsidP="00D93CC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D93CCA">
              <w:rPr>
                <w:rFonts w:asciiTheme="minorHAnsi" w:hAnsiTheme="minorHAnsi" w:cstheme="minorHAnsi"/>
                <w:sz w:val="18"/>
                <w:szCs w:val="18"/>
              </w:rPr>
              <w:t xml:space="preserve"> . </w:t>
            </w:r>
            <w:r w:rsidR="00D93CCA" w:rsidRPr="002D4739">
              <w:rPr>
                <w:rFonts w:asciiTheme="minorHAnsi" w:hAnsiTheme="minorHAnsi" w:cstheme="minorHAnsi"/>
                <w:color w:val="0000FF"/>
                <w:sz w:val="18"/>
                <w:szCs w:val="18"/>
              </w:rPr>
              <w:t>% spolufinancovania žiadateľ uvedie podľa bodu 1.4 Vyzvania.</w:t>
            </w:r>
          </w:p>
          <w:p w:rsidR="00B10209" w:rsidRPr="002D4CDB" w:rsidRDefault="00D93CCA" w:rsidP="00D93CC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D93CCA"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D93CCA" w:rsidRPr="00C676FB" w:rsidRDefault="00D93CCA" w:rsidP="00D93CC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D93CCA" w:rsidRPr="00C676FB" w:rsidRDefault="00D93CCA" w:rsidP="00D93CC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D93CCA" w:rsidRPr="00D675BA" w:rsidRDefault="00D93CCA" w:rsidP="00D93CC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D93CCA" w:rsidRPr="00C76654" w:rsidRDefault="00D93CCA" w:rsidP="00D93CC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D93CCA" w:rsidRPr="00964D4E" w:rsidRDefault="00D93CCA" w:rsidP="00D93CC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D93CCA" w:rsidRDefault="00D93CCA" w:rsidP="00F00752">
      <w:pPr>
        <w:rPr>
          <w:rFonts w:asciiTheme="minorHAnsi" w:hAnsiTheme="minorHAnsi" w:cstheme="minorHAnsi"/>
        </w:rPr>
      </w:pPr>
    </w:p>
    <w:p w:rsidR="00D93CCA" w:rsidRPr="002D4CDB" w:rsidRDefault="00D93CC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C0A8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8C0A82" w:rsidRPr="002D4CDB" w:rsidRDefault="008C0A82" w:rsidP="00231C62">
            <w:pPr>
              <w:rPr>
                <w:rFonts w:asciiTheme="minorHAnsi" w:hAnsiTheme="minorHAnsi" w:cstheme="minorHAnsi"/>
                <w:b/>
                <w:bCs/>
                <w:color w:val="FFFFFF" w:themeColor="background1"/>
              </w:rPr>
            </w:pPr>
            <w:r w:rsidRPr="008C0A8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C0A8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C0A8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C0A8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C0A82">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C0A8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C0A8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C0A8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C0A82">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C0A82">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C0A8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C0A8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4B5447" w:rsidRPr="002D4CDB" w:rsidTr="004B5447">
        <w:trPr>
          <w:gridAfter w:val="1"/>
          <w:wAfter w:w="12" w:type="dxa"/>
          <w:trHeight w:val="165"/>
        </w:trPr>
        <w:tc>
          <w:tcPr>
            <w:tcW w:w="421" w:type="dxa"/>
          </w:tcPr>
          <w:p w:rsidR="004B5447" w:rsidRPr="002D4CDB" w:rsidRDefault="004B5447" w:rsidP="004B54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4B5447" w:rsidRPr="00B768E6" w:rsidRDefault="004B5447" w:rsidP="004B54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4B5447" w:rsidRPr="003A3A06" w:rsidRDefault="004B5447" w:rsidP="004B54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4B5447" w:rsidRPr="00E07F7F" w:rsidRDefault="004B5447" w:rsidP="004B54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86CC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3" w:author="MDVRR SR" w:date="2016-03-22T15:13:00Z">
              <w:r w:rsidRPr="002D4739" w:rsidDel="00586307">
                <w:rPr>
                  <w:rFonts w:asciiTheme="minorHAnsi" w:hAnsiTheme="minorHAnsi"/>
                  <w:b/>
                  <w:sz w:val="20"/>
                  <w:szCs w:val="20"/>
                </w:rPr>
                <w:delText>Čestné vyhlásenie žiadateľa,</w:delText>
              </w:r>
              <w:r w:rsidRPr="002D4739" w:rsidDel="00586307">
                <w:rPr>
                  <w:rFonts w:asciiTheme="minorHAnsi" w:hAnsiTheme="minorHAnsi" w:cs="Calibri"/>
                  <w:bCs/>
                  <w:sz w:val="20"/>
                  <w:szCs w:val="20"/>
                </w:rPr>
                <w:delText xml:space="preserve"> že predložená príloha je kópiou originálu Protokolu zo štátnej expertízy – ak žiadateľ predkladá ním overenú kópiu</w:delText>
              </w:r>
            </w:del>
            <w:bookmarkStart w:id="4" w:name="_GoBack"/>
            <w:bookmarkEnd w:id="4"/>
          </w:p>
        </w:tc>
      </w:tr>
      <w:tr w:rsidR="00E00461" w:rsidRPr="002D4CDB" w:rsidTr="00D853A1">
        <w:trPr>
          <w:gridAfter w:val="1"/>
          <w:wAfter w:w="12" w:type="dxa"/>
          <w:trHeight w:val="330"/>
        </w:trPr>
        <w:tc>
          <w:tcPr>
            <w:tcW w:w="421" w:type="dxa"/>
          </w:tcPr>
          <w:p w:rsidR="00E00461" w:rsidRPr="008C0A82" w:rsidRDefault="001E21CC" w:rsidP="005D204C">
            <w:pPr>
              <w:rPr>
                <w:rFonts w:asciiTheme="minorHAnsi" w:hAnsiTheme="minorHAnsi" w:cstheme="minorHAnsi"/>
                <w:sz w:val="18"/>
                <w:szCs w:val="18"/>
                <w:highlight w:val="yellow"/>
              </w:rPr>
            </w:pPr>
            <w:r>
              <w:rPr>
                <w:rFonts w:asciiTheme="minorHAnsi" w:hAnsiTheme="minorHAnsi" w:cstheme="minorHAnsi"/>
                <w:sz w:val="18"/>
                <w:szCs w:val="18"/>
              </w:rPr>
              <w:t>25</w:t>
            </w:r>
          </w:p>
        </w:tc>
        <w:tc>
          <w:tcPr>
            <w:tcW w:w="6378" w:type="dxa"/>
          </w:tcPr>
          <w:p w:rsidR="00E00461" w:rsidRPr="001E21CC" w:rsidDel="00E00461" w:rsidRDefault="00E00461" w:rsidP="00B93A33">
            <w:pPr>
              <w:rPr>
                <w:rFonts w:cs="Times New Roman"/>
                <w:color w:val="000000" w:themeColor="text1"/>
                <w:sz w:val="18"/>
                <w:szCs w:val="18"/>
              </w:rPr>
            </w:pPr>
            <w:r w:rsidRPr="001E21CC">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F86CC4">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A73335" w:rsidRPr="002D4CDB" w:rsidTr="00A73335">
        <w:trPr>
          <w:gridAfter w:val="1"/>
          <w:wAfter w:w="12" w:type="dxa"/>
          <w:trHeight w:val="368"/>
        </w:trPr>
        <w:tc>
          <w:tcPr>
            <w:tcW w:w="421" w:type="dxa"/>
            <w:vMerge w:val="restart"/>
          </w:tcPr>
          <w:p w:rsidR="00A73335" w:rsidRPr="00165426" w:rsidRDefault="00A73335" w:rsidP="00A73335">
            <w:pPr>
              <w:rPr>
                <w:rFonts w:asciiTheme="minorHAnsi" w:hAnsiTheme="minorHAnsi" w:cstheme="minorHAnsi"/>
                <w:sz w:val="18"/>
                <w:szCs w:val="18"/>
              </w:rPr>
            </w:pPr>
            <w:r w:rsidRPr="00165426">
              <w:rPr>
                <w:rFonts w:asciiTheme="minorHAnsi" w:hAnsiTheme="minorHAnsi" w:cstheme="minorHAnsi"/>
                <w:sz w:val="18"/>
                <w:szCs w:val="18"/>
              </w:rPr>
              <w:t>26</w:t>
            </w:r>
          </w:p>
        </w:tc>
        <w:tc>
          <w:tcPr>
            <w:tcW w:w="6378" w:type="dxa"/>
            <w:vMerge w:val="restart"/>
          </w:tcPr>
          <w:p w:rsidR="00A73335" w:rsidRPr="001E21CC" w:rsidRDefault="00A73335" w:rsidP="00A73335">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A73335" w:rsidRPr="00586307" w:rsidRDefault="00A73335" w:rsidP="00A73335">
            <w:pPr>
              <w:rPr>
                <w:rFonts w:asciiTheme="minorHAnsi" w:hAnsiTheme="minorHAnsi" w:cs="Times New Roman"/>
                <w:b/>
                <w:sz w:val="20"/>
                <w:szCs w:val="20"/>
                <w:u w:val="single"/>
                <w:rPrChange w:id="5" w:author="MDVRR SR" w:date="2016-03-22T15:13:00Z">
                  <w:rPr>
                    <w:rFonts w:asciiTheme="minorHAnsi" w:hAnsiTheme="minorHAnsi" w:cs="Times New Roman"/>
                    <w:b/>
                    <w:sz w:val="20"/>
                    <w:szCs w:val="20"/>
                    <w:highlight w:val="yellow"/>
                    <w:u w:val="single"/>
                  </w:rPr>
                </w:rPrChange>
              </w:rPr>
            </w:pPr>
            <w:r w:rsidRPr="00586307">
              <w:rPr>
                <w:rFonts w:asciiTheme="minorHAnsi" w:hAnsiTheme="minorHAnsi" w:cs="Times New Roman"/>
                <w:b/>
                <w:sz w:val="20"/>
                <w:szCs w:val="20"/>
                <w:u w:val="single"/>
                <w:rPrChange w:id="6" w:author="MDVRR SR" w:date="2016-03-22T15:13:00Z">
                  <w:rPr>
                    <w:rFonts w:asciiTheme="minorHAnsi" w:hAnsiTheme="minorHAnsi" w:cs="Times New Roman"/>
                    <w:b/>
                    <w:sz w:val="20"/>
                    <w:szCs w:val="20"/>
                    <w:highlight w:val="yellow"/>
                    <w:u w:val="single"/>
                  </w:rPr>
                </w:rPrChange>
              </w:rPr>
              <w:t>Príloha č. 18</w:t>
            </w:r>
          </w:p>
          <w:p w:rsidR="00A73335" w:rsidRPr="00586307" w:rsidRDefault="00A73335" w:rsidP="00A73335">
            <w:pPr>
              <w:rPr>
                <w:rFonts w:asciiTheme="minorHAnsi" w:hAnsiTheme="minorHAnsi" w:cs="Times New Roman"/>
                <w:b/>
                <w:sz w:val="20"/>
                <w:szCs w:val="20"/>
                <w:u w:val="single"/>
              </w:rPr>
            </w:pPr>
            <w:r w:rsidRPr="00586307">
              <w:rPr>
                <w:rFonts w:asciiTheme="minorHAnsi" w:hAnsiTheme="minorHAnsi" w:cs="Times New Roman"/>
                <w:b/>
                <w:sz w:val="20"/>
                <w:szCs w:val="20"/>
                <w:rPrChange w:id="7" w:author="MDVRR SR" w:date="2016-03-22T15:13:00Z">
                  <w:rPr>
                    <w:rFonts w:asciiTheme="minorHAnsi" w:hAnsiTheme="minorHAnsi" w:cs="Times New Roman"/>
                    <w:b/>
                    <w:sz w:val="20"/>
                    <w:szCs w:val="20"/>
                    <w:highlight w:val="yellow"/>
                  </w:rPr>
                </w:rPrChange>
              </w:rPr>
              <w:t>Komplexný strategický plán udržateľného rozvoja dopravy</w:t>
            </w:r>
            <w:r w:rsidRPr="00586307">
              <w:rPr>
                <w:rFonts w:asciiTheme="minorHAnsi" w:hAnsiTheme="minorHAnsi" w:cs="Times New Roman"/>
                <w:b/>
                <w:sz w:val="20"/>
                <w:szCs w:val="20"/>
                <w:u w:val="single"/>
                <w:rPrChange w:id="8" w:author="MDVRR SR" w:date="2016-03-22T15:13:00Z">
                  <w:rPr>
                    <w:rFonts w:asciiTheme="minorHAnsi" w:hAnsiTheme="minorHAnsi" w:cs="Times New Roman"/>
                    <w:b/>
                    <w:sz w:val="20"/>
                    <w:szCs w:val="20"/>
                    <w:highlight w:val="yellow"/>
                    <w:u w:val="single"/>
                  </w:rPr>
                </w:rPrChange>
              </w:rPr>
              <w:t xml:space="preserve"> </w:t>
            </w:r>
            <w:r w:rsidRPr="00586307">
              <w:rPr>
                <w:rFonts w:asciiTheme="minorHAnsi" w:hAnsiTheme="minorHAnsi" w:cs="Times New Roman"/>
                <w:sz w:val="20"/>
                <w:szCs w:val="20"/>
                <w:rPrChange w:id="9" w:author="MDVRR SR" w:date="2016-03-22T15:13:00Z">
                  <w:rPr>
                    <w:rFonts w:asciiTheme="minorHAnsi" w:hAnsiTheme="minorHAnsi" w:cs="Times New Roman"/>
                    <w:sz w:val="20"/>
                    <w:szCs w:val="20"/>
                    <w:highlight w:val="yellow"/>
                  </w:rPr>
                </w:rPrChange>
              </w:rPr>
              <w:t xml:space="preserve">- preukázaný cez PUMM, </w:t>
            </w:r>
            <w:proofErr w:type="spellStart"/>
            <w:r w:rsidRPr="00586307">
              <w:rPr>
                <w:rFonts w:asciiTheme="minorHAnsi" w:hAnsiTheme="minorHAnsi" w:cs="Times New Roman"/>
                <w:sz w:val="20"/>
                <w:szCs w:val="20"/>
                <w:rPrChange w:id="10" w:author="MDVRR SR" w:date="2016-03-22T15:13:00Z">
                  <w:rPr>
                    <w:rFonts w:asciiTheme="minorHAnsi" w:hAnsiTheme="minorHAnsi" w:cs="Times New Roman"/>
                    <w:sz w:val="20"/>
                    <w:szCs w:val="20"/>
                    <w:highlight w:val="yellow"/>
                  </w:rPr>
                </w:rPrChange>
              </w:rPr>
              <w:t>Generel</w:t>
            </w:r>
            <w:proofErr w:type="spellEnd"/>
            <w:r w:rsidRPr="00586307">
              <w:rPr>
                <w:rFonts w:asciiTheme="minorHAnsi" w:hAnsiTheme="minorHAnsi" w:cs="Times New Roman"/>
                <w:sz w:val="20"/>
                <w:szCs w:val="20"/>
                <w:rPrChange w:id="11" w:author="MDVRR SR" w:date="2016-03-22T15:13:00Z">
                  <w:rPr>
                    <w:rFonts w:asciiTheme="minorHAnsi" w:hAnsiTheme="minorHAnsi" w:cs="Times New Roman"/>
                    <w:sz w:val="20"/>
                    <w:szCs w:val="20"/>
                    <w:highlight w:val="yellow"/>
                  </w:rPr>
                </w:rPrChange>
              </w:rPr>
              <w:t xml:space="preserve"> dopravy alebo Stanovisko JASPERS k </w:t>
            </w:r>
            <w:proofErr w:type="spellStart"/>
            <w:r w:rsidRPr="00586307">
              <w:rPr>
                <w:rFonts w:asciiTheme="minorHAnsi" w:hAnsiTheme="minorHAnsi" w:cs="Times New Roman"/>
                <w:sz w:val="20"/>
                <w:szCs w:val="20"/>
                <w:rPrChange w:id="12" w:author="MDVRR SR" w:date="2016-03-22T15:13:00Z">
                  <w:rPr>
                    <w:rFonts w:asciiTheme="minorHAnsi" w:hAnsiTheme="minorHAnsi" w:cs="Times New Roman"/>
                    <w:sz w:val="20"/>
                    <w:szCs w:val="20"/>
                    <w:highlight w:val="yellow"/>
                  </w:rPr>
                </w:rPrChange>
              </w:rPr>
              <w:t>nerelevantnosti</w:t>
            </w:r>
            <w:proofErr w:type="spellEnd"/>
            <w:r w:rsidRPr="00586307">
              <w:rPr>
                <w:rFonts w:asciiTheme="minorHAnsi" w:hAnsiTheme="minorHAnsi" w:cs="Times New Roman"/>
                <w:sz w:val="20"/>
                <w:szCs w:val="20"/>
                <w:rPrChange w:id="13" w:author="MDVRR SR" w:date="2016-03-22T15:13:00Z">
                  <w:rPr>
                    <w:rFonts w:asciiTheme="minorHAnsi" w:hAnsiTheme="minorHAnsi" w:cs="Times New Roman"/>
                    <w:sz w:val="20"/>
                    <w:szCs w:val="20"/>
                    <w:highlight w:val="yellow"/>
                  </w:rPr>
                </w:rPrChange>
              </w:rPr>
              <w:t xml:space="preserve"> predmetnej prílohy.</w:t>
            </w:r>
            <w:r w:rsidRPr="00586307">
              <w:rPr>
                <w:rFonts w:asciiTheme="minorHAnsi" w:hAnsiTheme="minorHAnsi" w:cs="Times New Roman"/>
                <w:b/>
                <w:sz w:val="20"/>
                <w:szCs w:val="20"/>
                <w:u w:val="single"/>
                <w:rPrChange w:id="14" w:author="MDVRR SR" w:date="2016-03-22T15:13:00Z">
                  <w:rPr>
                    <w:rFonts w:asciiTheme="minorHAnsi" w:hAnsiTheme="minorHAnsi" w:cs="Times New Roman"/>
                    <w:b/>
                    <w:sz w:val="20"/>
                    <w:szCs w:val="20"/>
                    <w:highlight w:val="yellow"/>
                    <w:u w:val="single"/>
                  </w:rPr>
                </w:rPrChange>
              </w:rPr>
              <w:t xml:space="preserve"> </w:t>
            </w:r>
          </w:p>
        </w:tc>
      </w:tr>
      <w:tr w:rsidR="00A73335" w:rsidRPr="002D4CDB" w:rsidTr="00D853A1">
        <w:trPr>
          <w:gridAfter w:val="1"/>
          <w:wAfter w:w="12" w:type="dxa"/>
          <w:trHeight w:val="367"/>
        </w:trPr>
        <w:tc>
          <w:tcPr>
            <w:tcW w:w="421" w:type="dxa"/>
            <w:vMerge/>
          </w:tcPr>
          <w:p w:rsidR="00A73335" w:rsidRPr="00165426" w:rsidRDefault="00A73335" w:rsidP="00A73335">
            <w:pPr>
              <w:rPr>
                <w:rFonts w:asciiTheme="minorHAnsi" w:hAnsiTheme="minorHAnsi" w:cstheme="minorHAnsi"/>
                <w:sz w:val="18"/>
                <w:szCs w:val="18"/>
              </w:rPr>
            </w:pPr>
          </w:p>
        </w:tc>
        <w:tc>
          <w:tcPr>
            <w:tcW w:w="6378" w:type="dxa"/>
            <w:vMerge/>
          </w:tcPr>
          <w:p w:rsidR="00A73335" w:rsidRPr="006B558C" w:rsidRDefault="00A73335" w:rsidP="00A73335">
            <w:pPr>
              <w:rPr>
                <w:rFonts w:asciiTheme="minorHAnsi" w:hAnsiTheme="minorHAnsi" w:cs="Times New Roman"/>
                <w:sz w:val="20"/>
                <w:szCs w:val="20"/>
              </w:rPr>
            </w:pPr>
          </w:p>
        </w:tc>
        <w:tc>
          <w:tcPr>
            <w:tcW w:w="7229" w:type="dxa"/>
          </w:tcPr>
          <w:p w:rsidR="00A73335" w:rsidRPr="00586307" w:rsidRDefault="00A73335" w:rsidP="00A73335">
            <w:pPr>
              <w:rPr>
                <w:rFonts w:asciiTheme="minorHAnsi" w:hAnsiTheme="minorHAnsi" w:cs="Times New Roman"/>
                <w:b/>
                <w:sz w:val="20"/>
                <w:szCs w:val="20"/>
                <w:u w:val="single"/>
                <w:rPrChange w:id="15" w:author="MDVRR SR" w:date="2016-03-22T15:13:00Z">
                  <w:rPr>
                    <w:rFonts w:asciiTheme="minorHAnsi" w:hAnsiTheme="minorHAnsi" w:cs="Times New Roman"/>
                    <w:b/>
                    <w:sz w:val="20"/>
                    <w:szCs w:val="20"/>
                    <w:highlight w:val="yellow"/>
                    <w:u w:val="single"/>
                  </w:rPr>
                </w:rPrChange>
              </w:rPr>
            </w:pPr>
            <w:r w:rsidRPr="00586307">
              <w:rPr>
                <w:rFonts w:asciiTheme="minorHAnsi" w:hAnsiTheme="minorHAnsi" w:cs="Times New Roman"/>
                <w:b/>
                <w:sz w:val="20"/>
                <w:szCs w:val="20"/>
                <w:u w:val="single"/>
                <w:rPrChange w:id="16" w:author="MDVRR SR" w:date="2016-03-22T15:13:00Z">
                  <w:rPr>
                    <w:rFonts w:asciiTheme="minorHAnsi" w:hAnsiTheme="minorHAnsi" w:cs="Times New Roman"/>
                    <w:b/>
                    <w:sz w:val="20"/>
                    <w:szCs w:val="20"/>
                    <w:highlight w:val="yellow"/>
                    <w:u w:val="single"/>
                  </w:rPr>
                </w:rPrChange>
              </w:rPr>
              <w:t>Príloha č.19</w:t>
            </w:r>
          </w:p>
          <w:p w:rsidR="00A73335" w:rsidRPr="00586307" w:rsidRDefault="00A73335" w:rsidP="00A73335">
            <w:pPr>
              <w:rPr>
                <w:rFonts w:asciiTheme="minorHAnsi" w:hAnsiTheme="minorHAnsi" w:cs="Times New Roman"/>
                <w:b/>
                <w:sz w:val="20"/>
                <w:szCs w:val="20"/>
                <w:u w:val="single"/>
                <w:rPrChange w:id="17" w:author="MDVRR SR" w:date="2016-03-22T15:13:00Z">
                  <w:rPr>
                    <w:rFonts w:asciiTheme="minorHAnsi" w:hAnsiTheme="minorHAnsi" w:cs="Times New Roman"/>
                    <w:b/>
                    <w:sz w:val="20"/>
                    <w:szCs w:val="20"/>
                    <w:highlight w:val="yellow"/>
                    <w:u w:val="single"/>
                  </w:rPr>
                </w:rPrChange>
              </w:rPr>
            </w:pPr>
            <w:r w:rsidRPr="00586307">
              <w:rPr>
                <w:rFonts w:asciiTheme="minorHAnsi" w:hAnsiTheme="minorHAnsi" w:cs="Times New Roman"/>
                <w:b/>
                <w:sz w:val="20"/>
                <w:szCs w:val="20"/>
                <w:rPrChange w:id="18" w:author="MDVRR SR" w:date="2016-03-22T15:13:00Z">
                  <w:rPr>
                    <w:rFonts w:asciiTheme="minorHAnsi" w:hAnsiTheme="minorHAnsi" w:cs="Times New Roman"/>
                    <w:b/>
                    <w:sz w:val="20"/>
                    <w:szCs w:val="20"/>
                    <w:highlight w:val="yellow"/>
                  </w:rPr>
                </w:rPrChange>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 xml:space="preserve">voči žiadateľovi nie je vedený výkon rozhodnutia, </w:t>
            </w:r>
          </w:p>
          <w:p w:rsidR="005206F0" w:rsidRPr="008C0A82"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86307">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58830DA5" wp14:editId="36AF495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D9D2C46" wp14:editId="11B876F0">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E21CC"/>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B5447"/>
    <w:rsid w:val="004C1117"/>
    <w:rsid w:val="004D05FD"/>
    <w:rsid w:val="004D25E1"/>
    <w:rsid w:val="004D393A"/>
    <w:rsid w:val="004D426D"/>
    <w:rsid w:val="004E60E8"/>
    <w:rsid w:val="004F2563"/>
    <w:rsid w:val="004F3115"/>
    <w:rsid w:val="00510642"/>
    <w:rsid w:val="00515690"/>
    <w:rsid w:val="005206F0"/>
    <w:rsid w:val="00520771"/>
    <w:rsid w:val="0052269D"/>
    <w:rsid w:val="005237F3"/>
    <w:rsid w:val="00527A99"/>
    <w:rsid w:val="00545797"/>
    <w:rsid w:val="00547497"/>
    <w:rsid w:val="00554C3B"/>
    <w:rsid w:val="00563B37"/>
    <w:rsid w:val="00570367"/>
    <w:rsid w:val="00584D11"/>
    <w:rsid w:val="00586307"/>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A2240"/>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0A82"/>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73335"/>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3CCA"/>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6CC4"/>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59006-9AC0-40AA-B8EC-4A991A87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5378</Words>
  <Characters>30655</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15</cp:revision>
  <cp:lastPrinted>2014-11-06T07:47:00Z</cp:lastPrinted>
  <dcterms:created xsi:type="dcterms:W3CDTF">2016-01-24T19:04:00Z</dcterms:created>
  <dcterms:modified xsi:type="dcterms:W3CDTF">2016-03-22T14:13:00Z</dcterms:modified>
</cp:coreProperties>
</file>