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7017A6" w:rsidRPr="002D4CDB" w:rsidRDefault="007017A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7017A6" w:rsidRPr="002D4CDB" w:rsidRDefault="007017A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r w:rsidR="00E059F8">
              <w:fldChar w:fldCharType="begin"/>
            </w:r>
            <w:r w:rsidR="00E059F8">
              <w:instrText xml:space="preserve"> HYPERLINK "http://portal.statistics.sk/showdoc.do?docid=1923" </w:instrText>
            </w:r>
            <w:r w:rsidR="00E059F8">
              <w:fldChar w:fldCharType="separate"/>
            </w:r>
            <w:r w:rsidR="001A5526" w:rsidRPr="00C507E9">
              <w:rPr>
                <w:rStyle w:val="Hypertextovprepojenie"/>
                <w:rFonts w:asciiTheme="minorHAnsi" w:hAnsiTheme="minorHAnsi" w:cstheme="minorHAnsi"/>
                <w:i/>
                <w:color w:val="auto"/>
                <w:sz w:val="18"/>
                <w:szCs w:val="18"/>
              </w:rPr>
              <w:t>http://portal.statistics.sk/showdoc.do?docid=1923</w:t>
            </w:r>
            <w:r w:rsidR="00E059F8">
              <w:rPr>
                <w:rStyle w:val="Hypertextovprepojenie"/>
                <w:rFonts w:asciiTheme="minorHAnsi" w:hAnsiTheme="minorHAnsi" w:cstheme="minorHAnsi"/>
                <w:i/>
                <w:color w:val="auto"/>
                <w:sz w:val="18"/>
                <w:szCs w:val="18"/>
              </w:rPr>
              <w:fldChar w:fldCharType="end"/>
            </w:r>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D7253">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E059F8">
              <w:fldChar w:fldCharType="begin"/>
            </w:r>
            <w:r w:rsidR="00E059F8">
              <w:instrText xml:space="preserve"> HYPERLINK "http://eur-lex.europa.eu/legal-content/SK/TXT/?uri=uriserv:OJ.L_.2014.069.01.0065.01.SLK" </w:instrText>
            </w:r>
            <w:r w:rsidR="00E059F8">
              <w:fldChar w:fldCharType="separate"/>
            </w:r>
            <w:r w:rsidR="00F646FB" w:rsidRPr="002D4CDB">
              <w:rPr>
                <w:rStyle w:val="Hypertextovprepojenie"/>
                <w:rFonts w:asciiTheme="minorHAnsi" w:hAnsiTheme="minorHAnsi" w:cstheme="minorHAnsi"/>
                <w:i/>
                <w:sz w:val="18"/>
                <w:szCs w:val="18"/>
              </w:rPr>
              <w:t>http://eur-lex.europa.eu/legal-content/SK/TXT/?uri=uriserv:OJ.L_.2014.069.01.0065.01.SLK</w:t>
            </w:r>
            <w:r w:rsidR="00E059F8">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r w:rsidR="00E059F8">
              <w:fldChar w:fldCharType="begin"/>
            </w:r>
            <w:r w:rsidR="00E059F8">
              <w:instrText xml:space="preserve"> HYPERLINK "http://eur-lex.europa.eu/legal-content/SK/TXT/?uri=uriserv:OJ.L_.2014.069.01.0065.01.SLK" </w:instrText>
            </w:r>
            <w:r w:rsidR="00E059F8">
              <w:fldChar w:fldCharType="separate"/>
            </w:r>
            <w:r w:rsidR="00F14B70" w:rsidRPr="002D4CDB">
              <w:rPr>
                <w:rStyle w:val="Hypertextovprepojenie"/>
                <w:rFonts w:asciiTheme="minorHAnsi" w:hAnsiTheme="minorHAnsi" w:cstheme="minorHAnsi"/>
                <w:i/>
                <w:sz w:val="18"/>
                <w:szCs w:val="18"/>
              </w:rPr>
              <w:t>http://eur-lex.europa.eu/legal-content/SK/TXT/?uri=uriserv:OJ.L_.2014.069.01.0065.01.SLK</w:t>
            </w:r>
            <w:r w:rsidR="00E059F8">
              <w:rPr>
                <w:rStyle w:val="Hypertextovprepojenie"/>
                <w:rFonts w:asciiTheme="minorHAnsi" w:hAnsiTheme="minorHAnsi" w:cstheme="minorHAnsi"/>
                <w:i/>
                <w:sz w:val="18"/>
                <w:szCs w:val="18"/>
              </w:rPr>
              <w:fldChar w:fldCharType="end"/>
            </w:r>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r w:rsidR="00E059F8">
              <w:fldChar w:fldCharType="begin"/>
            </w:r>
            <w:r w:rsidR="00E059F8">
              <w:instrText xml:space="preserve"> HYPERLINK "http://eur-lex.europa.eu/legal-content/SK/TXT/?uri=uriserv:OJ.L_.2014.069.01.0065.01.SLK" </w:instrText>
            </w:r>
            <w:r w:rsidR="00E059F8">
              <w:fldChar w:fldCharType="separate"/>
            </w:r>
            <w:r w:rsidRPr="002D4CDB">
              <w:rPr>
                <w:rStyle w:val="Hypertextovprepojenie"/>
                <w:rFonts w:asciiTheme="minorHAnsi" w:hAnsiTheme="minorHAnsi" w:cstheme="minorHAnsi"/>
                <w:i/>
                <w:sz w:val="18"/>
                <w:szCs w:val="18"/>
              </w:rPr>
              <w:t>http://eur-lex.europa.eu/legal-content/SK/TXT/?uri=uriserv:OJ.L_.2014.069.01.0065.01.SLK</w:t>
            </w:r>
            <w:r w:rsidR="00E059F8">
              <w:rPr>
                <w:rStyle w:val="Hypertextovprepojenie"/>
                <w:rFonts w:asciiTheme="minorHAnsi" w:hAnsiTheme="minorHAnsi" w:cstheme="minorHAnsi"/>
                <w:i/>
                <w:sz w:val="18"/>
                <w:szCs w:val="18"/>
              </w:rPr>
              <w:fldChar w:fldCharType="end"/>
            </w:r>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8513EF">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8513EF">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371182">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8513EF" w:rsidRDefault="006F4B96" w:rsidP="008513EF">
            <w:pPr>
              <w:pStyle w:val="Odsekzoznamu"/>
              <w:numPr>
                <w:ilvl w:val="0"/>
                <w:numId w:val="6"/>
              </w:numPr>
              <w:ind w:left="313" w:hanging="284"/>
              <w:rPr>
                <w:rFonts w:ascii="Calibri" w:hAnsi="Calibri" w:cs="Calibri"/>
                <w:i/>
                <w:color w:val="0000FF"/>
                <w:sz w:val="18"/>
                <w:szCs w:val="18"/>
              </w:rPr>
            </w:pPr>
            <w:r w:rsidRPr="008513EF">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8513EF">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8513EF">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8513EF">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8513EF">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8513EF">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8513EF">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8513EF">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8513EF">
            <w:pPr>
              <w:spacing w:after="60"/>
              <w:rPr>
                <w:rFonts w:asciiTheme="minorHAnsi" w:hAnsiTheme="minorHAnsi" w:cstheme="minorHAnsi"/>
                <w:sz w:val="18"/>
                <w:szCs w:val="18"/>
              </w:rPr>
            </w:pPr>
            <w:r w:rsidRPr="008513EF">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8513EF">
              <w:rPr>
                <w:rFonts w:asciiTheme="minorHAnsi" w:hAnsiTheme="minorHAnsi" w:cstheme="minorHAnsi"/>
                <w:i/>
                <w:sz w:val="18"/>
                <w:szCs w:val="18"/>
              </w:rPr>
              <w:t>(</w:t>
            </w:r>
            <w:r w:rsidRPr="008513EF">
              <w:rPr>
                <w:rFonts w:asciiTheme="minorHAnsi" w:hAnsiTheme="minorHAnsi" w:cstheme="minorHAnsi"/>
                <w:i/>
                <w:color w:val="0000FF"/>
                <w:sz w:val="18"/>
                <w:szCs w:val="18"/>
              </w:rPr>
              <w:t>výber z</w:t>
            </w:r>
            <w:r w:rsidR="0086757D" w:rsidRPr="008513EF">
              <w:rPr>
                <w:rFonts w:asciiTheme="minorHAnsi" w:hAnsiTheme="minorHAnsi" w:cstheme="minorHAnsi"/>
                <w:i/>
                <w:color w:val="0000FF"/>
                <w:sz w:val="18"/>
                <w:szCs w:val="18"/>
              </w:rPr>
              <w:t> </w:t>
            </w:r>
            <w:r w:rsidRPr="008513EF">
              <w:rPr>
                <w:rFonts w:asciiTheme="minorHAnsi" w:hAnsiTheme="minorHAnsi" w:cstheme="minorHAnsi"/>
                <w:i/>
                <w:color w:val="0000FF"/>
                <w:sz w:val="18"/>
                <w:szCs w:val="18"/>
              </w:rPr>
              <w:t>číselníka</w:t>
            </w:r>
            <w:r w:rsidR="0086757D" w:rsidRPr="008513EF">
              <w:rPr>
                <w:rFonts w:asciiTheme="minorHAnsi" w:hAnsiTheme="minorHAnsi" w:cstheme="minorHAnsi"/>
                <w:i/>
                <w:color w:val="0000FF"/>
                <w:sz w:val="18"/>
                <w:szCs w:val="18"/>
              </w:rPr>
              <w:t xml:space="preserve"> </w:t>
            </w:r>
            <w:r w:rsidR="0086757D" w:rsidRPr="002D7253">
              <w:rPr>
                <w:rFonts w:asciiTheme="minorHAnsi" w:hAnsiTheme="minorHAnsi" w:cstheme="minorHAnsi"/>
                <w:i/>
                <w:color w:val="0000FF"/>
                <w:sz w:val="18"/>
                <w:szCs w:val="18"/>
              </w:rPr>
              <w:t>z Prí</w:t>
            </w:r>
            <w:r w:rsidR="004A5D72" w:rsidRPr="002D7253">
              <w:rPr>
                <w:rFonts w:asciiTheme="minorHAnsi" w:hAnsiTheme="minorHAnsi" w:cstheme="minorHAnsi"/>
                <w:i/>
                <w:color w:val="0000FF"/>
                <w:sz w:val="18"/>
                <w:szCs w:val="18"/>
              </w:rPr>
              <w:t>ru</w:t>
            </w:r>
            <w:r w:rsidR="0086757D" w:rsidRPr="008513EF">
              <w:rPr>
                <w:rFonts w:asciiTheme="minorHAnsi" w:hAnsiTheme="minorHAnsi" w:cstheme="minorHAnsi"/>
                <w:i/>
                <w:color w:val="0000FF"/>
                <w:sz w:val="18"/>
                <w:szCs w:val="18"/>
              </w:rPr>
              <w:t>čk</w:t>
            </w:r>
            <w:r w:rsidR="004A5D72" w:rsidRPr="008513EF">
              <w:rPr>
                <w:rFonts w:asciiTheme="minorHAnsi" w:hAnsiTheme="minorHAnsi" w:cstheme="minorHAnsi"/>
                <w:i/>
                <w:color w:val="0000FF"/>
                <w:sz w:val="18"/>
                <w:szCs w:val="18"/>
              </w:rPr>
              <w:t>y</w:t>
            </w:r>
            <w:r w:rsidR="0086757D" w:rsidRPr="008513EF">
              <w:rPr>
                <w:rFonts w:asciiTheme="minorHAnsi" w:hAnsiTheme="minorHAnsi" w:cstheme="minorHAnsi"/>
                <w:i/>
                <w:color w:val="0000FF"/>
                <w:sz w:val="18"/>
                <w:szCs w:val="18"/>
              </w:rPr>
              <w:t xml:space="preserve"> pre žiadateľov o poskytnutie NFP</w:t>
            </w:r>
            <w:r w:rsidRPr="008513EF">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8513EF">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8513EF">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E059F8">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7" w:left="1417" w:header="708" w:footer="708" w:gutter="0"/>
          <w:cols w:space="708"/>
          <w:docGrid w:linePitch="360"/>
          <w:sectPrChange w:id="0" w:author="21" w:date="2016-05-13T13:28:00Z">
            <w:sectPr w:rsidR="007E285C" w:rsidRPr="002D4CDB" w:rsidSect="00E059F8">
              <w:pgMar w:top="1417" w:right="1417" w:bottom="1417" w:left="1417" w:header="708" w:footer="708" w:gutter="0"/>
            </w:sectPr>
          </w:sectPrChange>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D7253">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00444C">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00444C">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7017A6" w:rsidRPr="0020735A">
              <w:rPr>
                <w:rFonts w:asciiTheme="minorHAnsi" w:hAnsiTheme="minorHAnsi" w:cstheme="minorHAnsi"/>
                <w:color w:val="0000FF"/>
                <w:sz w:val="18"/>
                <w:szCs w:val="18"/>
              </w:rPr>
              <w:t xml:space="preserve">– COV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 xml:space="preserve">pre projekty generujúce príjem </w:t>
            </w:r>
            <w:r w:rsidR="007017A6" w:rsidRPr="0020735A">
              <w:rPr>
                <w:rFonts w:asciiTheme="minorHAnsi" w:hAnsiTheme="minorHAnsi" w:cstheme="minorHAnsi"/>
                <w:color w:val="0000FF"/>
                <w:sz w:val="18"/>
                <w:szCs w:val="18"/>
              </w:rPr>
              <w:t xml:space="preserve">– COVPGP  </w:t>
            </w:r>
            <w:r w:rsidR="007017A6">
              <w:rPr>
                <w:rFonts w:asciiTheme="minorHAnsi" w:hAnsiTheme="minorHAnsi" w:cstheme="minorHAnsi"/>
                <w:color w:val="0000FF"/>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7017A6" w:rsidRPr="002D4CDB" w:rsidRDefault="007017A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7017A6">
              <w:rPr>
                <w:rFonts w:asciiTheme="minorHAnsi" w:hAnsiTheme="minorHAnsi" w:cstheme="minorHAnsi"/>
                <w:sz w:val="18"/>
                <w:szCs w:val="18"/>
              </w:rPr>
              <w:t> </w:t>
            </w:r>
            <w:r w:rsidRPr="002D4CDB">
              <w:rPr>
                <w:rFonts w:asciiTheme="minorHAnsi" w:hAnsiTheme="minorHAnsi" w:cstheme="minorHAnsi"/>
                <w:sz w:val="18"/>
                <w:szCs w:val="18"/>
              </w:rPr>
              <w:t>ŠR</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w:t>
            </w:r>
            <w:r w:rsidR="007017A6">
              <w:rPr>
                <w:rFonts w:asciiTheme="minorHAnsi" w:hAnsiTheme="minorHAnsi" w:cstheme="minorHAnsi"/>
                <w:color w:val="0000FF"/>
                <w:sz w:val="18"/>
                <w:szCs w:val="18"/>
              </w:rPr>
              <w:t xml:space="preserve"> </w:t>
            </w:r>
            <w:r w:rsidR="007017A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7017A6" w:rsidRDefault="009D314B" w:rsidP="007017A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7017A6">
              <w:rPr>
                <w:rFonts w:asciiTheme="minorHAnsi" w:hAnsiTheme="minorHAnsi" w:cstheme="minorHAnsi"/>
                <w:sz w:val="18"/>
                <w:szCs w:val="18"/>
              </w:rPr>
              <w:t xml:space="preserve">. </w:t>
            </w:r>
            <w:r w:rsidR="007017A6" w:rsidRPr="002D4739">
              <w:rPr>
                <w:rFonts w:asciiTheme="minorHAnsi" w:hAnsiTheme="minorHAnsi" w:cstheme="minorHAnsi"/>
                <w:color w:val="0000FF"/>
                <w:sz w:val="18"/>
                <w:szCs w:val="18"/>
              </w:rPr>
              <w:t>% spolufinancovania žiadateľ uvedie podľa bodu 1.4 Vyzvania.</w:t>
            </w:r>
          </w:p>
          <w:p w:rsidR="007017A6" w:rsidRPr="002D4CDB" w:rsidRDefault="007017A6" w:rsidP="007017A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7017A6">
              <w:rPr>
                <w:rFonts w:asciiTheme="minorHAnsi" w:hAnsiTheme="minorHAnsi" w:cstheme="minorHAnsi"/>
                <w:sz w:val="18"/>
                <w:szCs w:val="18"/>
              </w:rPr>
              <w:t xml:space="preserve"> </w:t>
            </w:r>
            <w:r w:rsidR="007017A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7017A6" w:rsidRPr="002D4CDB" w:rsidRDefault="007017A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7017A6" w:rsidRPr="00C676FB" w:rsidRDefault="007017A6" w:rsidP="007017A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7017A6" w:rsidRPr="00C676FB" w:rsidRDefault="007017A6" w:rsidP="007017A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4"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5"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7017A6" w:rsidRPr="00D675BA" w:rsidRDefault="007017A6" w:rsidP="007017A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16"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7017A6" w:rsidRPr="00C76654" w:rsidRDefault="007017A6" w:rsidP="007017A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7017A6" w:rsidRPr="00964D4E" w:rsidRDefault="007017A6" w:rsidP="007017A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7017A6" w:rsidRPr="00D675BA" w:rsidRDefault="007017A6" w:rsidP="007017A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7017A6" w:rsidRPr="002D4CDB" w:rsidRDefault="007017A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ins w:id="1" w:author="21" w:date="2016-05-24T17:04:00Z">
              <w:r w:rsidR="00544034">
                <w:rPr>
                  <w:rFonts w:asciiTheme="minorHAnsi" w:hAnsiTheme="minorHAnsi" w:cstheme="minorHAnsi"/>
                  <w:sz w:val="18"/>
                  <w:szCs w:val="18"/>
                </w:rPr>
                <w:t>u</w:t>
              </w:r>
            </w:ins>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8513EF">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D7253" w:rsidRPr="002D4CDB" w:rsidRDefault="002D7253" w:rsidP="00231C62">
            <w:pPr>
              <w:rPr>
                <w:rFonts w:asciiTheme="minorHAnsi" w:hAnsiTheme="minorHAnsi" w:cstheme="minorHAnsi"/>
                <w:b/>
                <w:bCs/>
                <w:color w:val="FFFFFF" w:themeColor="background1"/>
              </w:rPr>
            </w:pPr>
            <w:r w:rsidRPr="008513EF">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8513EF">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8513EF">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8513EF">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8513EF">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8513EF">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8513EF">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Del="001D1546" w:rsidRDefault="00E00461" w:rsidP="00E00461">
            <w:pPr>
              <w:pStyle w:val="Default"/>
              <w:jc w:val="both"/>
              <w:rPr>
                <w:del w:id="2" w:author="21" w:date="2016-05-11T17:46:00Z"/>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w:t>
            </w:r>
            <w:ins w:id="3" w:author="21" w:date="2016-05-11T17:46:00Z">
              <w:r w:rsidR="001D1546" w:rsidRPr="001D1546">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ins>
            <w:del w:id="4" w:author="21" w:date="2016-05-11T17:46:00Z">
              <w:r w:rsidRPr="002D4739" w:rsidDel="001D1546">
                <w:rPr>
                  <w:rFonts w:asciiTheme="minorHAnsi" w:hAnsiTheme="minorHAnsi" w:cs="Times New Roman"/>
                  <w:color w:val="auto"/>
                  <w:sz w:val="20"/>
                  <w:szCs w:val="20"/>
                </w:rPr>
                <w:delText xml:space="preserve">niektorý z nasledujúcich trestných činov: </w:delText>
              </w:r>
            </w:del>
          </w:p>
          <w:p w:rsidR="00E00461" w:rsidRPr="002D4739" w:rsidDel="001D1546" w:rsidRDefault="00E00461" w:rsidP="00E00461">
            <w:pPr>
              <w:pStyle w:val="Default"/>
              <w:jc w:val="both"/>
              <w:rPr>
                <w:del w:id="5" w:author="21" w:date="2016-05-11T17:46:00Z"/>
                <w:rFonts w:asciiTheme="minorHAnsi" w:hAnsiTheme="minorHAnsi" w:cs="Times New Roman"/>
                <w:color w:val="auto"/>
                <w:sz w:val="20"/>
                <w:szCs w:val="20"/>
              </w:rPr>
            </w:pPr>
            <w:del w:id="6" w:author="21" w:date="2016-05-11T17:46:00Z">
              <w:r w:rsidRPr="002D4739" w:rsidDel="001D1546">
                <w:rPr>
                  <w:rFonts w:asciiTheme="minorHAnsi" w:hAnsiTheme="minorHAnsi" w:cs="Times New Roman"/>
                  <w:color w:val="auto"/>
                  <w:sz w:val="20"/>
                  <w:szCs w:val="20"/>
                </w:rPr>
                <w:delText xml:space="preserve">a) trestný čin poškodzovania finančných záujmov ES (§261-§263 Trestného zákona) </w:delText>
              </w:r>
            </w:del>
          </w:p>
          <w:p w:rsidR="00E00461" w:rsidRPr="002D4739" w:rsidDel="001D1546" w:rsidRDefault="00E00461" w:rsidP="00E00461">
            <w:pPr>
              <w:pStyle w:val="Default"/>
              <w:jc w:val="both"/>
              <w:rPr>
                <w:del w:id="7" w:author="21" w:date="2016-05-11T17:46:00Z"/>
                <w:rFonts w:asciiTheme="minorHAnsi" w:hAnsiTheme="minorHAnsi" w:cs="Times New Roman"/>
                <w:color w:val="auto"/>
                <w:sz w:val="20"/>
                <w:szCs w:val="20"/>
              </w:rPr>
            </w:pPr>
            <w:del w:id="8" w:author="21" w:date="2016-05-11T17:46:00Z">
              <w:r w:rsidRPr="002D4739" w:rsidDel="001D1546">
                <w:rPr>
                  <w:rFonts w:asciiTheme="minorHAnsi" w:hAnsiTheme="minorHAnsi" w:cs="Times New Roman"/>
                  <w:color w:val="auto"/>
                  <w:sz w:val="20"/>
                  <w:szCs w:val="20"/>
                </w:rPr>
                <w:delText xml:space="preserve">b) niektorý z trestných činov korupcie (§328 - §336 Trestného zákona) </w:delText>
              </w:r>
            </w:del>
          </w:p>
          <w:p w:rsidR="00E00461" w:rsidRPr="002D4739" w:rsidDel="001D1546" w:rsidRDefault="00E00461" w:rsidP="00E00461">
            <w:pPr>
              <w:pStyle w:val="Default"/>
              <w:jc w:val="both"/>
              <w:rPr>
                <w:del w:id="9" w:author="21" w:date="2016-05-11T17:46:00Z"/>
                <w:rFonts w:asciiTheme="minorHAnsi" w:hAnsiTheme="minorHAnsi" w:cs="Times New Roman"/>
                <w:color w:val="auto"/>
                <w:sz w:val="20"/>
                <w:szCs w:val="20"/>
              </w:rPr>
            </w:pPr>
            <w:del w:id="10" w:author="21" w:date="2016-05-11T17:46:00Z">
              <w:r w:rsidRPr="002D4739" w:rsidDel="001D1546">
                <w:rPr>
                  <w:rFonts w:asciiTheme="minorHAnsi" w:hAnsiTheme="minorHAnsi" w:cs="Times New Roman"/>
                  <w:color w:val="auto"/>
                  <w:sz w:val="20"/>
                  <w:szCs w:val="20"/>
                </w:rPr>
                <w:delText xml:space="preserve">c) trestný čin legalizácie príjmu z trestnej činnosti (§233 - §234 Trestného zákona) </w:delText>
              </w:r>
            </w:del>
          </w:p>
          <w:p w:rsidR="00E00461" w:rsidRPr="002D4739" w:rsidDel="001D1546" w:rsidRDefault="00E00461" w:rsidP="00E00461">
            <w:pPr>
              <w:pStyle w:val="Default"/>
              <w:jc w:val="both"/>
              <w:rPr>
                <w:del w:id="11" w:author="21" w:date="2016-05-11T17:46:00Z"/>
                <w:rFonts w:asciiTheme="minorHAnsi" w:hAnsiTheme="minorHAnsi" w:cs="Times New Roman"/>
                <w:color w:val="auto"/>
                <w:sz w:val="20"/>
                <w:szCs w:val="20"/>
              </w:rPr>
            </w:pPr>
            <w:del w:id="12" w:author="21" w:date="2016-05-11T17:46:00Z">
              <w:r w:rsidRPr="002D4739" w:rsidDel="001D1546">
                <w:rPr>
                  <w:rFonts w:asciiTheme="minorHAnsi" w:hAnsiTheme="minorHAnsi" w:cs="Times New Roman"/>
                  <w:color w:val="auto"/>
                  <w:sz w:val="20"/>
                  <w:szCs w:val="20"/>
                </w:rPr>
                <w:delText xml:space="preserve">d) trestný čin založenia, zosnovania a podporovania zločineckej skupiny (§296 Trestného zákona) </w:delText>
              </w:r>
            </w:del>
          </w:p>
          <w:p w:rsidR="00E00461" w:rsidRPr="002D4CDB" w:rsidRDefault="00E00461" w:rsidP="004F3115">
            <w:pPr>
              <w:rPr>
                <w:rFonts w:asciiTheme="minorHAnsi" w:hAnsiTheme="minorHAnsi" w:cstheme="minorHAnsi"/>
                <w:sz w:val="18"/>
                <w:szCs w:val="18"/>
              </w:rPr>
            </w:pPr>
            <w:del w:id="13" w:author="21" w:date="2016-05-11T17:46:00Z">
              <w:r w:rsidRPr="002D4739" w:rsidDel="001D1546">
                <w:rPr>
                  <w:rFonts w:asciiTheme="minorHAnsi" w:hAnsiTheme="minorHAnsi" w:cs="Times New Roman"/>
                  <w:sz w:val="20"/>
                  <w:szCs w:val="20"/>
                </w:rPr>
                <w:delText>e) machinácie pri verejnom obstarávaní a verejnej dražbe (§266 až §268 Trestného zákona)</w:delText>
              </w:r>
            </w:del>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ins w:id="14" w:author="21" w:date="2016-05-11T17:47:00Z">
              <w:r w:rsidR="001D1546">
                <w:rPr>
                  <w:rFonts w:asciiTheme="minorHAnsi" w:hAnsiTheme="minorHAnsi" w:cs="Times New Roman"/>
                  <w:sz w:val="20"/>
                  <w:szCs w:val="20"/>
                </w:rPr>
                <w:t xml:space="preserve">hlavných </w:t>
              </w:r>
            </w:ins>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8513EF">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8513EF">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ins w:id="15" w:author="21" w:date="2016-05-11T17:47:00Z">
              <w:r w:rsidR="001D1546">
                <w:rPr>
                  <w:rFonts w:asciiTheme="minorHAnsi" w:hAnsiTheme="minorHAnsi" w:cs="Times New Roman"/>
                  <w:sz w:val="20"/>
                  <w:szCs w:val="20"/>
                </w:rPr>
                <w:t xml:space="preserve"> </w:t>
              </w:r>
              <w:r w:rsidR="001D1546" w:rsidRPr="001D1546">
                <w:rPr>
                  <w:rFonts w:asciiTheme="minorHAnsi" w:hAnsiTheme="minorHAnsi" w:cs="Times New Roman"/>
                  <w:sz w:val="20"/>
                  <w:szCs w:val="20"/>
                </w:rPr>
                <w:t>/negenerujúce príjem v prípade štrukturálne významných investícií</w:t>
              </w:r>
            </w:ins>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8513EF">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ins w:id="16" w:author="21" w:date="2016-05-11T17:48:00Z">
              <w:r w:rsidR="001D1546">
                <w:rPr>
                  <w:rFonts w:asciiTheme="minorHAnsi" w:hAnsiTheme="minorHAnsi" w:cs="Times New Roman"/>
                  <w:sz w:val="20"/>
                  <w:szCs w:val="20"/>
                </w:rPr>
                <w:t xml:space="preserve"> relevantného</w:t>
              </w:r>
            </w:ins>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1D1546">
            <w:pPr>
              <w:rPr>
                <w:rFonts w:asciiTheme="minorHAnsi" w:hAnsiTheme="minorHAnsi" w:cstheme="minorHAnsi"/>
                <w:sz w:val="18"/>
                <w:szCs w:val="18"/>
              </w:rPr>
            </w:pPr>
            <w:r w:rsidRPr="002D4739">
              <w:rPr>
                <w:rFonts w:asciiTheme="minorHAnsi" w:hAnsiTheme="minorHAnsi" w:cs="Times New Roman"/>
                <w:sz w:val="20"/>
                <w:szCs w:val="20"/>
              </w:rPr>
              <w:t>Podmienka</w:t>
            </w:r>
            <w:del w:id="17" w:author="21" w:date="2016-05-11T17:47:00Z">
              <w:r w:rsidRPr="002D4739" w:rsidDel="001D1546">
                <w:rPr>
                  <w:rFonts w:asciiTheme="minorHAnsi" w:hAnsiTheme="minorHAnsi" w:cs="Times New Roman"/>
                  <w:sz w:val="20"/>
                  <w:szCs w:val="20"/>
                </w:rPr>
                <w:delText>,</w:delText>
              </w:r>
            </w:del>
            <w:r w:rsidRPr="002D4739">
              <w:rPr>
                <w:rFonts w:asciiTheme="minorHAnsi" w:hAnsiTheme="minorHAnsi" w:cs="Times New Roman"/>
                <w:sz w:val="20"/>
                <w:szCs w:val="20"/>
              </w:rPr>
              <w:t xml:space="preserve"> </w:t>
            </w:r>
            <w:del w:id="18" w:author="21" w:date="2016-05-11T17:47:00Z">
              <w:r w:rsidRPr="002D4739" w:rsidDel="001D1546">
                <w:rPr>
                  <w:rFonts w:asciiTheme="minorHAnsi" w:hAnsiTheme="minorHAnsi" w:cs="Times New Roman"/>
                  <w:sz w:val="20"/>
                  <w:szCs w:val="20"/>
                </w:rPr>
                <w:delText xml:space="preserve">že žiadateľ </w:delText>
              </w:r>
            </w:del>
            <w:r w:rsidRPr="002D4739">
              <w:rPr>
                <w:rFonts w:asciiTheme="minorHAnsi" w:hAnsiTheme="minorHAnsi" w:cs="Times New Roman"/>
                <w:sz w:val="20"/>
                <w:szCs w:val="20"/>
              </w:rPr>
              <w:t>neporuš</w:t>
            </w:r>
            <w:del w:id="19" w:author="21" w:date="2016-05-11T17:47:00Z">
              <w:r w:rsidRPr="002D4739" w:rsidDel="001D1546">
                <w:rPr>
                  <w:rFonts w:asciiTheme="minorHAnsi" w:hAnsiTheme="minorHAnsi" w:cs="Times New Roman"/>
                  <w:sz w:val="20"/>
                  <w:szCs w:val="20"/>
                </w:rPr>
                <w:delText>il</w:delText>
              </w:r>
            </w:del>
            <w:ins w:id="20" w:author="21" w:date="2016-05-11T17:47:00Z">
              <w:r w:rsidR="001D1546">
                <w:rPr>
                  <w:rFonts w:asciiTheme="minorHAnsi" w:hAnsiTheme="minorHAnsi" w:cs="Times New Roman"/>
                  <w:sz w:val="20"/>
                  <w:szCs w:val="20"/>
                </w:rPr>
                <w:t>enia</w:t>
              </w:r>
            </w:ins>
            <w:r w:rsidRPr="002D4739">
              <w:rPr>
                <w:rFonts w:asciiTheme="minorHAnsi" w:hAnsiTheme="minorHAnsi" w:cs="Times New Roman"/>
                <w:sz w:val="20"/>
                <w:szCs w:val="20"/>
              </w:rPr>
              <w:t xml:space="preserve"> zákaz</w:t>
            </w:r>
            <w:ins w:id="21" w:author="21" w:date="2016-05-11T17:47:00Z">
              <w:r w:rsidR="001D1546">
                <w:rPr>
                  <w:rFonts w:asciiTheme="minorHAnsi" w:hAnsiTheme="minorHAnsi" w:cs="Times New Roman"/>
                  <w:sz w:val="20"/>
                  <w:szCs w:val="20"/>
                </w:rPr>
                <w:t>u</w:t>
              </w:r>
            </w:ins>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8513EF">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8513EF">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8513EF">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8513EF">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8513EF">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8513EF">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857EA0" w:rsidRPr="002D4CDB" w:rsidTr="008513EF">
        <w:trPr>
          <w:gridAfter w:val="1"/>
          <w:wAfter w:w="12" w:type="dxa"/>
          <w:trHeight w:val="330"/>
          <w:ins w:id="22" w:author="21" w:date="2016-04-28T15:04:00Z"/>
        </w:trPr>
        <w:tc>
          <w:tcPr>
            <w:tcW w:w="421" w:type="dxa"/>
          </w:tcPr>
          <w:p w:rsidR="00857EA0" w:rsidRDefault="00857EA0" w:rsidP="004F3115">
            <w:pPr>
              <w:rPr>
                <w:ins w:id="23" w:author="21" w:date="2016-04-28T15:04:00Z"/>
                <w:rFonts w:asciiTheme="minorHAnsi" w:hAnsiTheme="minorHAnsi" w:cstheme="minorHAnsi"/>
                <w:sz w:val="20"/>
                <w:szCs w:val="20"/>
              </w:rPr>
            </w:pPr>
            <w:ins w:id="24" w:author="21" w:date="2016-04-28T15:04:00Z">
              <w:r>
                <w:rPr>
                  <w:rFonts w:asciiTheme="minorHAnsi" w:hAnsiTheme="minorHAnsi" w:cstheme="minorHAnsi"/>
                  <w:sz w:val="20"/>
                  <w:szCs w:val="20"/>
                </w:rPr>
                <w:t>21</w:t>
              </w:r>
            </w:ins>
          </w:p>
        </w:tc>
        <w:tc>
          <w:tcPr>
            <w:tcW w:w="6378" w:type="dxa"/>
          </w:tcPr>
          <w:p w:rsidR="00857EA0" w:rsidRPr="002D4739" w:rsidRDefault="00857EA0" w:rsidP="00E00461">
            <w:pPr>
              <w:rPr>
                <w:ins w:id="25" w:author="21" w:date="2016-04-28T15:04:00Z"/>
                <w:rFonts w:asciiTheme="minorHAnsi" w:hAnsiTheme="minorHAnsi" w:cs="Times New Roman"/>
                <w:sz w:val="20"/>
                <w:szCs w:val="20"/>
              </w:rPr>
            </w:pPr>
            <w:ins w:id="26" w:author="21" w:date="2016-04-28T15:04:00Z">
              <w:r w:rsidRPr="000477CE">
                <w:rPr>
                  <w:rFonts w:asciiTheme="minorHAnsi" w:hAnsiTheme="minorHAnsi" w:cs="Times New Roman"/>
                  <w:sz w:val="20"/>
                  <w:szCs w:val="20"/>
                </w:rPr>
                <w:t>Podmienka oprávnenosti z hľadiska súladu s princípom „znečisťovateľ platí“</w:t>
              </w:r>
            </w:ins>
          </w:p>
        </w:tc>
        <w:tc>
          <w:tcPr>
            <w:tcW w:w="7229" w:type="dxa"/>
          </w:tcPr>
          <w:p w:rsidR="00857EA0" w:rsidRPr="003A3A06" w:rsidRDefault="00857EA0" w:rsidP="00857EA0">
            <w:pPr>
              <w:rPr>
                <w:ins w:id="27" w:author="21" w:date="2016-04-28T15:04:00Z"/>
                <w:rFonts w:asciiTheme="minorHAnsi" w:hAnsiTheme="minorHAnsi" w:cs="Times New Roman"/>
                <w:b/>
                <w:sz w:val="20"/>
                <w:szCs w:val="20"/>
                <w:u w:val="single"/>
              </w:rPr>
            </w:pPr>
            <w:ins w:id="28" w:author="21" w:date="2016-04-28T15:04:00Z">
              <w:r w:rsidRPr="003A3A06">
                <w:rPr>
                  <w:rFonts w:asciiTheme="minorHAnsi" w:hAnsiTheme="minorHAnsi" w:cs="Times New Roman"/>
                  <w:b/>
                  <w:sz w:val="20"/>
                  <w:szCs w:val="20"/>
                  <w:u w:val="single"/>
                </w:rPr>
                <w:t>Príloha č. 15</w:t>
              </w:r>
            </w:ins>
            <w:ins w:id="29" w:author="21" w:date="2016-05-31T13:30:00Z">
              <w:r w:rsidR="00FF1752">
                <w:rPr>
                  <w:rStyle w:val="Odkaznapoznmkupodiarou"/>
                  <w:rFonts w:asciiTheme="minorHAnsi" w:hAnsiTheme="minorHAnsi" w:cs="Times New Roman"/>
                  <w:b/>
                  <w:sz w:val="20"/>
                  <w:szCs w:val="20"/>
                  <w:u w:val="single"/>
                </w:rPr>
                <w:footnoteReference w:id="3"/>
              </w:r>
            </w:ins>
          </w:p>
          <w:p w:rsidR="00857EA0" w:rsidRPr="002D4739" w:rsidRDefault="00857EA0" w:rsidP="00857EA0">
            <w:pPr>
              <w:rPr>
                <w:ins w:id="32" w:author="21" w:date="2016-04-28T15:04:00Z"/>
                <w:rFonts w:asciiTheme="minorHAnsi" w:hAnsiTheme="minorHAnsi" w:cs="Times New Roman"/>
                <w:b/>
                <w:sz w:val="20"/>
                <w:szCs w:val="20"/>
                <w:u w:val="single"/>
              </w:rPr>
            </w:pPr>
            <w:ins w:id="33" w:author="21" w:date="2016-04-28T15:04:00Z">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ins>
          </w:p>
        </w:tc>
      </w:tr>
      <w:tr w:rsidR="00147782" w:rsidRPr="002D4CDB" w:rsidTr="00147782">
        <w:trPr>
          <w:gridAfter w:val="1"/>
          <w:wAfter w:w="12" w:type="dxa"/>
          <w:trHeight w:val="165"/>
        </w:trPr>
        <w:tc>
          <w:tcPr>
            <w:tcW w:w="421" w:type="dxa"/>
          </w:tcPr>
          <w:p w:rsidR="00147782" w:rsidRPr="002D4CDB" w:rsidRDefault="00147782" w:rsidP="00857EA0">
            <w:pPr>
              <w:rPr>
                <w:rFonts w:asciiTheme="minorHAnsi" w:hAnsiTheme="minorHAnsi" w:cstheme="minorHAnsi"/>
                <w:sz w:val="18"/>
                <w:szCs w:val="18"/>
              </w:rPr>
            </w:pPr>
            <w:del w:id="34" w:author="21" w:date="2016-04-28T15:04:00Z">
              <w:r w:rsidDel="00857EA0">
                <w:rPr>
                  <w:rFonts w:asciiTheme="minorHAnsi" w:hAnsiTheme="minorHAnsi" w:cstheme="minorHAnsi"/>
                  <w:sz w:val="20"/>
                  <w:szCs w:val="20"/>
                </w:rPr>
                <w:delText>21</w:delText>
              </w:r>
            </w:del>
            <w:ins w:id="35" w:author="21" w:date="2016-04-28T15:04:00Z">
              <w:r w:rsidR="00857EA0">
                <w:rPr>
                  <w:rFonts w:asciiTheme="minorHAnsi" w:hAnsiTheme="minorHAnsi" w:cstheme="minorHAnsi"/>
                  <w:sz w:val="20"/>
                  <w:szCs w:val="20"/>
                </w:rPr>
                <w:t>22</w:t>
              </w:r>
            </w:ins>
          </w:p>
        </w:tc>
        <w:tc>
          <w:tcPr>
            <w:tcW w:w="6378" w:type="dxa"/>
          </w:tcPr>
          <w:p w:rsidR="00147782" w:rsidRPr="00B768E6" w:rsidRDefault="00147782" w:rsidP="0014778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147782" w:rsidRPr="003A3A06" w:rsidDel="00857EA0" w:rsidRDefault="00857EA0" w:rsidP="00147782">
            <w:pPr>
              <w:rPr>
                <w:del w:id="36" w:author="21" w:date="2016-04-28T15:04:00Z"/>
                <w:rFonts w:asciiTheme="minorHAnsi" w:hAnsiTheme="minorHAnsi" w:cs="Times New Roman"/>
                <w:b/>
                <w:sz w:val="20"/>
                <w:szCs w:val="20"/>
                <w:u w:val="single"/>
              </w:rPr>
            </w:pPr>
            <w:ins w:id="37" w:author="21" w:date="2016-04-28T15:04:00Z">
              <w:r w:rsidRPr="002D4739">
                <w:rPr>
                  <w:rFonts w:asciiTheme="minorHAnsi" w:hAnsiTheme="minorHAnsi"/>
                  <w:sz w:val="20"/>
                  <w:szCs w:val="20"/>
                </w:rPr>
                <w:t>Bez osobitnej prílohy</w:t>
              </w:r>
              <w:r w:rsidRPr="003A3A06" w:rsidDel="00857EA0">
                <w:rPr>
                  <w:rFonts w:asciiTheme="minorHAnsi" w:hAnsiTheme="minorHAnsi" w:cs="Times New Roman"/>
                  <w:b/>
                  <w:sz w:val="20"/>
                  <w:szCs w:val="20"/>
                  <w:u w:val="single"/>
                </w:rPr>
                <w:t xml:space="preserve"> </w:t>
              </w:r>
            </w:ins>
            <w:del w:id="38" w:author="21" w:date="2016-04-28T15:04:00Z">
              <w:r w:rsidR="00147782" w:rsidRPr="003A3A06" w:rsidDel="00857EA0">
                <w:rPr>
                  <w:rFonts w:asciiTheme="minorHAnsi" w:hAnsiTheme="minorHAnsi" w:cs="Times New Roman"/>
                  <w:b/>
                  <w:sz w:val="20"/>
                  <w:szCs w:val="20"/>
                  <w:u w:val="single"/>
                </w:rPr>
                <w:delText>Príloha č. 15</w:delText>
              </w:r>
            </w:del>
          </w:p>
          <w:p w:rsidR="00147782" w:rsidRPr="00E07F7F" w:rsidRDefault="00147782" w:rsidP="00147782">
            <w:pPr>
              <w:ind w:right="62"/>
              <w:rPr>
                <w:rFonts w:cs="Times New Roman"/>
                <w:color w:val="000000" w:themeColor="text1"/>
                <w:sz w:val="18"/>
                <w:szCs w:val="18"/>
              </w:rPr>
            </w:pPr>
            <w:del w:id="39" w:author="21" w:date="2016-04-28T15:04:00Z">
              <w:r w:rsidRPr="009E0CF3" w:rsidDel="00857EA0">
                <w:rPr>
                  <w:rFonts w:asciiTheme="minorHAnsi" w:hAnsiTheme="minorHAnsi"/>
                  <w:b/>
                  <w:sz w:val="20"/>
                  <w:szCs w:val="20"/>
                </w:rPr>
                <w:delText xml:space="preserve">Čestné vyhlásenie žiadateľa </w:delText>
              </w:r>
              <w:r w:rsidRPr="009E0CF3" w:rsidDel="00857EA0">
                <w:rPr>
                  <w:rFonts w:asciiTheme="minorHAnsi" w:hAnsiTheme="minorHAnsi"/>
                  <w:sz w:val="20"/>
                  <w:szCs w:val="20"/>
                </w:rPr>
                <w:delText>k uplatňovaniu zásady „znečisťovateľ platí“.</w:delText>
              </w:r>
            </w:del>
          </w:p>
        </w:tc>
      </w:tr>
      <w:tr w:rsidR="00E00461" w:rsidRPr="002D4CDB" w:rsidTr="00D853A1">
        <w:trPr>
          <w:gridAfter w:val="1"/>
          <w:wAfter w:w="12" w:type="dxa"/>
          <w:trHeight w:val="330"/>
        </w:trPr>
        <w:tc>
          <w:tcPr>
            <w:tcW w:w="421" w:type="dxa"/>
          </w:tcPr>
          <w:p w:rsidR="00E00461" w:rsidRPr="002D4CDB" w:rsidRDefault="00E00461" w:rsidP="00857EA0">
            <w:pPr>
              <w:rPr>
                <w:rFonts w:asciiTheme="minorHAnsi" w:hAnsiTheme="minorHAnsi" w:cstheme="minorHAnsi"/>
                <w:sz w:val="18"/>
                <w:szCs w:val="18"/>
              </w:rPr>
            </w:pPr>
            <w:del w:id="40" w:author="21" w:date="2016-04-28T15:04:00Z">
              <w:r w:rsidDel="00857EA0">
                <w:rPr>
                  <w:rFonts w:asciiTheme="minorHAnsi" w:hAnsiTheme="minorHAnsi" w:cstheme="minorHAnsi"/>
                  <w:sz w:val="20"/>
                  <w:szCs w:val="20"/>
                </w:rPr>
                <w:delText>2</w:delText>
              </w:r>
              <w:r w:rsidR="005D204C" w:rsidDel="00857EA0">
                <w:rPr>
                  <w:rFonts w:asciiTheme="minorHAnsi" w:hAnsiTheme="minorHAnsi" w:cstheme="minorHAnsi"/>
                  <w:sz w:val="20"/>
                  <w:szCs w:val="20"/>
                </w:rPr>
                <w:delText>2</w:delText>
              </w:r>
            </w:del>
            <w:ins w:id="41" w:author="21" w:date="2016-04-28T15:04:00Z">
              <w:r w:rsidR="00857EA0">
                <w:rPr>
                  <w:rFonts w:asciiTheme="minorHAnsi" w:hAnsiTheme="minorHAnsi" w:cstheme="minorHAnsi"/>
                  <w:sz w:val="20"/>
                  <w:szCs w:val="20"/>
                </w:rPr>
                <w:t>23</w:t>
              </w:r>
            </w:ins>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857EA0">
            <w:pPr>
              <w:rPr>
                <w:rFonts w:asciiTheme="minorHAnsi" w:hAnsiTheme="minorHAnsi" w:cstheme="minorHAnsi"/>
                <w:sz w:val="18"/>
                <w:szCs w:val="18"/>
              </w:rPr>
            </w:pPr>
            <w:del w:id="42" w:author="21" w:date="2016-04-28T15:04:00Z">
              <w:r w:rsidDel="00857EA0">
                <w:rPr>
                  <w:rFonts w:asciiTheme="minorHAnsi" w:hAnsiTheme="minorHAnsi" w:cstheme="minorHAnsi"/>
                  <w:sz w:val="20"/>
                  <w:szCs w:val="20"/>
                </w:rPr>
                <w:delText>2</w:delText>
              </w:r>
              <w:r w:rsidR="005D204C" w:rsidDel="00857EA0">
                <w:rPr>
                  <w:rFonts w:asciiTheme="minorHAnsi" w:hAnsiTheme="minorHAnsi" w:cstheme="minorHAnsi"/>
                  <w:sz w:val="20"/>
                  <w:szCs w:val="20"/>
                </w:rPr>
                <w:delText>3</w:delText>
              </w:r>
            </w:del>
            <w:ins w:id="43" w:author="21" w:date="2016-04-28T15:04:00Z">
              <w:r w:rsidR="00857EA0">
                <w:rPr>
                  <w:rFonts w:asciiTheme="minorHAnsi" w:hAnsiTheme="minorHAnsi" w:cstheme="minorHAnsi"/>
                  <w:sz w:val="20"/>
                  <w:szCs w:val="20"/>
                </w:rPr>
                <w:t>24</w:t>
              </w:r>
            </w:ins>
          </w:p>
        </w:tc>
        <w:tc>
          <w:tcPr>
            <w:tcW w:w="6378" w:type="dxa"/>
          </w:tcPr>
          <w:p w:rsidR="00E00461" w:rsidRPr="00B768E6" w:rsidDel="00E00461" w:rsidRDefault="00E00461" w:rsidP="001D1546">
            <w:pPr>
              <w:rPr>
                <w:rFonts w:cs="Times New Roman"/>
                <w:color w:val="000000" w:themeColor="text1"/>
                <w:sz w:val="18"/>
                <w:szCs w:val="18"/>
              </w:rPr>
            </w:pPr>
            <w:del w:id="44" w:author="21" w:date="2016-05-11T17:48:00Z">
              <w:r w:rsidRPr="002D4739" w:rsidDel="001D1546">
                <w:rPr>
                  <w:rFonts w:asciiTheme="minorHAnsi" w:hAnsiTheme="minorHAnsi" w:cs="Times New Roman"/>
                  <w:sz w:val="20"/>
                  <w:szCs w:val="20"/>
                </w:rPr>
                <w:delText xml:space="preserve">Podmienka </w:delText>
              </w:r>
            </w:del>
            <w:ins w:id="45" w:author="21" w:date="2016-05-11T17:48:00Z">
              <w:r w:rsidR="001D1546" w:rsidRPr="002D4739">
                <w:rPr>
                  <w:rFonts w:asciiTheme="minorHAnsi" w:hAnsiTheme="minorHAnsi" w:cs="Times New Roman"/>
                  <w:sz w:val="20"/>
                  <w:szCs w:val="20"/>
                </w:rPr>
                <w:t>Podmienk</w:t>
              </w:r>
              <w:r w:rsidR="001D1546">
                <w:rPr>
                  <w:rFonts w:asciiTheme="minorHAnsi" w:hAnsiTheme="minorHAnsi" w:cs="Times New Roman"/>
                  <w:sz w:val="20"/>
                  <w:szCs w:val="20"/>
                </w:rPr>
                <w:t>y</w:t>
              </w:r>
              <w:r w:rsidR="001D1546" w:rsidRPr="002D4739">
                <w:rPr>
                  <w:rFonts w:asciiTheme="minorHAnsi" w:hAnsiTheme="minorHAnsi" w:cs="Times New Roman"/>
                  <w:sz w:val="20"/>
                  <w:szCs w:val="20"/>
                </w:rPr>
                <w:t xml:space="preserve"> </w:t>
              </w:r>
              <w:r w:rsidR="001D1546" w:rsidRPr="001D1546">
                <w:rPr>
                  <w:rFonts w:asciiTheme="minorHAnsi" w:hAnsiTheme="minorHAnsi" w:cs="Times New Roman"/>
                  <w:sz w:val="20"/>
                  <w:szCs w:val="20"/>
                </w:rPr>
                <w:t xml:space="preserve">poskytnutia príspevku z hľadiska </w:t>
              </w:r>
            </w:ins>
            <w:del w:id="46" w:author="21" w:date="2016-05-11T17:48:00Z">
              <w:r w:rsidRPr="002D4739" w:rsidDel="001D1546">
                <w:rPr>
                  <w:rFonts w:asciiTheme="minorHAnsi" w:hAnsiTheme="minorHAnsi" w:cs="Times New Roman"/>
                  <w:sz w:val="20"/>
                  <w:szCs w:val="20"/>
                </w:rPr>
                <w:delText xml:space="preserve">povinného </w:delText>
              </w:r>
            </w:del>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857EA0">
            <w:pPr>
              <w:rPr>
                <w:rFonts w:asciiTheme="minorHAnsi" w:hAnsiTheme="minorHAnsi" w:cstheme="minorHAnsi"/>
                <w:sz w:val="18"/>
                <w:szCs w:val="18"/>
              </w:rPr>
            </w:pPr>
            <w:del w:id="47" w:author="21" w:date="2016-04-28T15:04:00Z">
              <w:r w:rsidRPr="00165426" w:rsidDel="00857EA0">
                <w:rPr>
                  <w:rFonts w:asciiTheme="minorHAnsi" w:hAnsiTheme="minorHAnsi" w:cstheme="minorHAnsi"/>
                  <w:sz w:val="20"/>
                  <w:szCs w:val="20"/>
                </w:rPr>
                <w:delText>2</w:delText>
              </w:r>
              <w:r w:rsidR="005D204C" w:rsidRPr="00165426" w:rsidDel="00857EA0">
                <w:rPr>
                  <w:rFonts w:asciiTheme="minorHAnsi" w:hAnsiTheme="minorHAnsi" w:cstheme="minorHAnsi"/>
                  <w:sz w:val="20"/>
                  <w:szCs w:val="20"/>
                </w:rPr>
                <w:delText>4</w:delText>
              </w:r>
            </w:del>
            <w:ins w:id="48" w:author="21" w:date="2016-04-28T15:04:00Z">
              <w:r w:rsidR="00857EA0" w:rsidRPr="00165426">
                <w:rPr>
                  <w:rFonts w:asciiTheme="minorHAnsi" w:hAnsiTheme="minorHAnsi" w:cstheme="minorHAnsi"/>
                  <w:sz w:val="20"/>
                  <w:szCs w:val="20"/>
                </w:rPr>
                <w:t>2</w:t>
              </w:r>
              <w:r w:rsidR="00857EA0">
                <w:rPr>
                  <w:rFonts w:asciiTheme="minorHAnsi" w:hAnsiTheme="minorHAnsi" w:cstheme="minorHAnsi"/>
                  <w:sz w:val="20"/>
                  <w:szCs w:val="20"/>
                </w:rPr>
                <w:t>5</w:t>
              </w:r>
            </w:ins>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469FE">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8513EF">
        <w:trPr>
          <w:gridAfter w:val="1"/>
          <w:wAfter w:w="12" w:type="dxa"/>
          <w:trHeight w:val="330"/>
        </w:trPr>
        <w:tc>
          <w:tcPr>
            <w:tcW w:w="421" w:type="dxa"/>
          </w:tcPr>
          <w:p w:rsidR="00E00461" w:rsidRPr="008513EF" w:rsidRDefault="005D204C" w:rsidP="00857EA0">
            <w:pPr>
              <w:rPr>
                <w:rFonts w:asciiTheme="minorHAnsi" w:hAnsiTheme="minorHAnsi" w:cstheme="minorHAnsi"/>
                <w:sz w:val="18"/>
                <w:szCs w:val="18"/>
                <w:highlight w:val="yellow"/>
              </w:rPr>
            </w:pPr>
            <w:del w:id="49" w:author="21" w:date="2016-04-28T15:04:00Z">
              <w:r w:rsidRPr="00165426" w:rsidDel="00857EA0">
                <w:rPr>
                  <w:rFonts w:asciiTheme="minorHAnsi" w:hAnsiTheme="minorHAnsi" w:cstheme="minorHAnsi"/>
                  <w:sz w:val="18"/>
                  <w:szCs w:val="18"/>
                </w:rPr>
                <w:delText>2</w:delText>
              </w:r>
              <w:r w:rsidR="00CE6B91" w:rsidDel="00857EA0">
                <w:rPr>
                  <w:rFonts w:asciiTheme="minorHAnsi" w:hAnsiTheme="minorHAnsi" w:cstheme="minorHAnsi"/>
                  <w:sz w:val="18"/>
                  <w:szCs w:val="18"/>
                </w:rPr>
                <w:delText>5</w:delText>
              </w:r>
            </w:del>
            <w:ins w:id="50" w:author="21" w:date="2016-04-28T15:04:00Z">
              <w:r w:rsidR="00857EA0" w:rsidRPr="00165426">
                <w:rPr>
                  <w:rFonts w:asciiTheme="minorHAnsi" w:hAnsiTheme="minorHAnsi" w:cstheme="minorHAnsi"/>
                  <w:sz w:val="18"/>
                  <w:szCs w:val="18"/>
                </w:rPr>
                <w:t>2</w:t>
              </w:r>
              <w:r w:rsidR="00857EA0">
                <w:rPr>
                  <w:rFonts w:asciiTheme="minorHAnsi" w:hAnsiTheme="minorHAnsi" w:cstheme="minorHAnsi"/>
                  <w:sz w:val="18"/>
                  <w:szCs w:val="18"/>
                </w:rPr>
                <w:t>6</w:t>
              </w:r>
            </w:ins>
          </w:p>
        </w:tc>
        <w:tc>
          <w:tcPr>
            <w:tcW w:w="6378" w:type="dxa"/>
            <w:shd w:val="clear" w:color="auto" w:fill="auto"/>
          </w:tcPr>
          <w:p w:rsidR="00E00461" w:rsidRPr="00CE6B91" w:rsidDel="00E00461" w:rsidRDefault="00E00461" w:rsidP="00B93A33">
            <w:pPr>
              <w:rPr>
                <w:rFonts w:cs="Times New Roman"/>
                <w:color w:val="000000" w:themeColor="text1"/>
                <w:sz w:val="18"/>
                <w:szCs w:val="18"/>
              </w:rPr>
            </w:pPr>
            <w:r w:rsidRPr="00CE6B91">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469FE">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C418FD" w:rsidRPr="002D4CDB" w:rsidTr="00C418FD">
        <w:trPr>
          <w:gridAfter w:val="1"/>
          <w:wAfter w:w="12" w:type="dxa"/>
          <w:trHeight w:val="368"/>
        </w:trPr>
        <w:tc>
          <w:tcPr>
            <w:tcW w:w="421" w:type="dxa"/>
            <w:vMerge w:val="restart"/>
          </w:tcPr>
          <w:p w:rsidR="00C418FD" w:rsidRPr="00165426" w:rsidRDefault="00C418FD" w:rsidP="00857EA0">
            <w:pPr>
              <w:rPr>
                <w:rFonts w:asciiTheme="minorHAnsi" w:hAnsiTheme="minorHAnsi" w:cstheme="minorHAnsi"/>
                <w:sz w:val="18"/>
                <w:szCs w:val="18"/>
              </w:rPr>
            </w:pPr>
            <w:del w:id="51" w:author="21" w:date="2016-04-28T15:04:00Z">
              <w:r w:rsidDel="00857EA0">
                <w:rPr>
                  <w:rFonts w:asciiTheme="minorHAnsi" w:hAnsiTheme="minorHAnsi" w:cstheme="minorHAnsi"/>
                  <w:sz w:val="18"/>
                  <w:szCs w:val="18"/>
                </w:rPr>
                <w:delText>26</w:delText>
              </w:r>
            </w:del>
            <w:ins w:id="52" w:author="21" w:date="2016-04-28T15:04:00Z">
              <w:r w:rsidR="00857EA0">
                <w:rPr>
                  <w:rFonts w:asciiTheme="minorHAnsi" w:hAnsiTheme="minorHAnsi" w:cstheme="minorHAnsi"/>
                  <w:sz w:val="18"/>
                  <w:szCs w:val="18"/>
                </w:rPr>
                <w:t>27</w:t>
              </w:r>
            </w:ins>
          </w:p>
        </w:tc>
        <w:tc>
          <w:tcPr>
            <w:tcW w:w="6378" w:type="dxa"/>
            <w:vMerge w:val="restart"/>
            <w:shd w:val="clear" w:color="auto" w:fill="auto"/>
          </w:tcPr>
          <w:p w:rsidR="00C418FD" w:rsidRPr="00CE6B91" w:rsidRDefault="00C418FD" w:rsidP="00C418FD">
            <w:pPr>
              <w:rPr>
                <w:rFonts w:asciiTheme="minorHAnsi" w:hAnsiTheme="minorHAnsi" w:cs="Times New Roman"/>
                <w:sz w:val="20"/>
                <w:szCs w:val="20"/>
              </w:rPr>
            </w:pPr>
            <w:r w:rsidRPr="006B558C">
              <w:rPr>
                <w:rFonts w:asciiTheme="minorHAnsi" w:hAnsiTheme="minorHAnsi" w:cs="Times New Roman"/>
                <w:sz w:val="20"/>
                <w:szCs w:val="20"/>
              </w:rPr>
              <w:t>Podmienka podpory obnovy vozidiel v MHD</w:t>
            </w:r>
          </w:p>
        </w:tc>
        <w:tc>
          <w:tcPr>
            <w:tcW w:w="7229" w:type="dxa"/>
          </w:tcPr>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u w:val="single"/>
              </w:rPr>
              <w:t>Príloha č. 18</w:t>
            </w:r>
          </w:p>
          <w:p w:rsidR="00C418FD" w:rsidRPr="00371182"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rPr>
              <w:t>Komplexný strategický plán udržateľného rozvoja dopravy</w:t>
            </w:r>
            <w:r w:rsidRPr="00857EA0">
              <w:rPr>
                <w:rFonts w:asciiTheme="minorHAnsi" w:hAnsiTheme="minorHAnsi" w:cs="Times New Roman"/>
                <w:b/>
                <w:sz w:val="20"/>
                <w:szCs w:val="20"/>
                <w:u w:val="single"/>
              </w:rPr>
              <w:t xml:space="preserve"> </w:t>
            </w:r>
            <w:r w:rsidRPr="00857EA0">
              <w:rPr>
                <w:rFonts w:asciiTheme="minorHAnsi" w:hAnsiTheme="minorHAnsi" w:cs="Times New Roman"/>
                <w:sz w:val="20"/>
                <w:szCs w:val="20"/>
              </w:rPr>
              <w:t>- preukázaný cez PUMM, Generel dopravy alebo Stanovisko JASPERS k nerelevantnosti predmetnej prílohy.</w:t>
            </w:r>
            <w:r w:rsidRPr="00857EA0">
              <w:rPr>
                <w:rFonts w:asciiTheme="minorHAnsi" w:hAnsiTheme="minorHAnsi" w:cs="Times New Roman"/>
                <w:b/>
                <w:sz w:val="20"/>
                <w:szCs w:val="20"/>
                <w:u w:val="single"/>
              </w:rPr>
              <w:t xml:space="preserve"> </w:t>
            </w:r>
          </w:p>
        </w:tc>
      </w:tr>
      <w:tr w:rsidR="00C418FD" w:rsidRPr="002D4CDB" w:rsidTr="00CE6B91">
        <w:trPr>
          <w:gridAfter w:val="1"/>
          <w:wAfter w:w="12" w:type="dxa"/>
          <w:trHeight w:val="367"/>
        </w:trPr>
        <w:tc>
          <w:tcPr>
            <w:tcW w:w="421" w:type="dxa"/>
            <w:vMerge/>
          </w:tcPr>
          <w:p w:rsidR="00C418FD" w:rsidRDefault="00C418FD" w:rsidP="00C418FD">
            <w:pPr>
              <w:rPr>
                <w:rFonts w:asciiTheme="minorHAnsi" w:hAnsiTheme="minorHAnsi" w:cstheme="minorHAnsi"/>
                <w:sz w:val="18"/>
                <w:szCs w:val="18"/>
              </w:rPr>
            </w:pPr>
          </w:p>
        </w:tc>
        <w:tc>
          <w:tcPr>
            <w:tcW w:w="6378" w:type="dxa"/>
            <w:vMerge/>
            <w:shd w:val="clear" w:color="auto" w:fill="auto"/>
          </w:tcPr>
          <w:p w:rsidR="00C418FD" w:rsidRPr="006B558C" w:rsidRDefault="00C418FD" w:rsidP="00C418FD">
            <w:pPr>
              <w:rPr>
                <w:rFonts w:asciiTheme="minorHAnsi" w:hAnsiTheme="minorHAnsi" w:cs="Times New Roman"/>
                <w:sz w:val="20"/>
                <w:szCs w:val="20"/>
              </w:rPr>
            </w:pPr>
          </w:p>
        </w:tc>
        <w:tc>
          <w:tcPr>
            <w:tcW w:w="7229" w:type="dxa"/>
          </w:tcPr>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u w:val="single"/>
              </w:rPr>
              <w:t>Príloha č.19</w:t>
            </w:r>
          </w:p>
          <w:p w:rsidR="00C418FD" w:rsidRPr="00857EA0" w:rsidRDefault="00C418FD" w:rsidP="00C418FD">
            <w:pPr>
              <w:rPr>
                <w:rFonts w:asciiTheme="minorHAnsi" w:hAnsiTheme="minorHAnsi" w:cs="Times New Roman"/>
                <w:b/>
                <w:sz w:val="20"/>
                <w:szCs w:val="20"/>
                <w:u w:val="single"/>
              </w:rPr>
            </w:pPr>
            <w:r w:rsidRPr="00857EA0">
              <w:rPr>
                <w:rFonts w:asciiTheme="minorHAnsi" w:hAnsiTheme="minorHAnsi" w:cs="Times New Roman"/>
                <w:b/>
                <w:sz w:val="20"/>
                <w:szCs w:val="20"/>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18"/>
          <w:footerReference w:type="default" r:id="rId19"/>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 xml:space="preserve">voči žiadateľovi nie je vedený výkon rozhodnutia, </w:t>
            </w:r>
          </w:p>
          <w:p w:rsidR="005206F0" w:rsidRPr="008513EF" w:rsidRDefault="005206F0" w:rsidP="008513EF">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8513EF">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0"/>
      <w:footerReference w:type="defaul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FF1752">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FF1752" w:rsidRDefault="00FF1752">
      <w:pPr>
        <w:pStyle w:val="Textpoznmkypodiarou"/>
      </w:pPr>
      <w:ins w:id="30" w:author="21" w:date="2016-05-31T13:30:00Z">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ins>
      <w:bookmarkStart w:id="31" w:name="_GoBack"/>
      <w:bookmarkEnd w:id="3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34FD0094" wp14:editId="690BF1E0">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0A4AFC7D" wp14:editId="79C50047">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1">
    <w15:presenceInfo w15:providerId="None" w15:userId="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444C"/>
    <w:rsid w:val="00007732"/>
    <w:rsid w:val="00016F1C"/>
    <w:rsid w:val="0001779A"/>
    <w:rsid w:val="00020955"/>
    <w:rsid w:val="00050586"/>
    <w:rsid w:val="00053993"/>
    <w:rsid w:val="00054CDE"/>
    <w:rsid w:val="00061D73"/>
    <w:rsid w:val="00062B88"/>
    <w:rsid w:val="00076FC2"/>
    <w:rsid w:val="000806BF"/>
    <w:rsid w:val="000B674B"/>
    <w:rsid w:val="000C0D6B"/>
    <w:rsid w:val="000C3731"/>
    <w:rsid w:val="000E4433"/>
    <w:rsid w:val="000F396A"/>
    <w:rsid w:val="0010412D"/>
    <w:rsid w:val="00111594"/>
    <w:rsid w:val="00113371"/>
    <w:rsid w:val="001407E8"/>
    <w:rsid w:val="00147782"/>
    <w:rsid w:val="00165426"/>
    <w:rsid w:val="0016773B"/>
    <w:rsid w:val="00170403"/>
    <w:rsid w:val="00187776"/>
    <w:rsid w:val="001A3CF3"/>
    <w:rsid w:val="001A5526"/>
    <w:rsid w:val="001A69BA"/>
    <w:rsid w:val="001B15BC"/>
    <w:rsid w:val="001C645B"/>
    <w:rsid w:val="001D1546"/>
    <w:rsid w:val="001D1BC2"/>
    <w:rsid w:val="001F0635"/>
    <w:rsid w:val="00204701"/>
    <w:rsid w:val="00215499"/>
    <w:rsid w:val="002279C7"/>
    <w:rsid w:val="00231C62"/>
    <w:rsid w:val="00240C5A"/>
    <w:rsid w:val="002454DD"/>
    <w:rsid w:val="0025567F"/>
    <w:rsid w:val="00273057"/>
    <w:rsid w:val="00277E0F"/>
    <w:rsid w:val="00280F96"/>
    <w:rsid w:val="00285FFB"/>
    <w:rsid w:val="00297396"/>
    <w:rsid w:val="002A6EF9"/>
    <w:rsid w:val="002C4DEF"/>
    <w:rsid w:val="002D2503"/>
    <w:rsid w:val="002D4CDB"/>
    <w:rsid w:val="002D7253"/>
    <w:rsid w:val="002E5EB4"/>
    <w:rsid w:val="002F393A"/>
    <w:rsid w:val="003007BA"/>
    <w:rsid w:val="003256B5"/>
    <w:rsid w:val="0033719C"/>
    <w:rsid w:val="00340992"/>
    <w:rsid w:val="00340D3A"/>
    <w:rsid w:val="00343F2B"/>
    <w:rsid w:val="00344F28"/>
    <w:rsid w:val="00346F2F"/>
    <w:rsid w:val="00353687"/>
    <w:rsid w:val="00362BF7"/>
    <w:rsid w:val="0036489F"/>
    <w:rsid w:val="00371182"/>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541B"/>
    <w:rsid w:val="004E60E8"/>
    <w:rsid w:val="004F2563"/>
    <w:rsid w:val="004F3115"/>
    <w:rsid w:val="00510642"/>
    <w:rsid w:val="005206F0"/>
    <w:rsid w:val="00520771"/>
    <w:rsid w:val="0052269D"/>
    <w:rsid w:val="00527A99"/>
    <w:rsid w:val="00544034"/>
    <w:rsid w:val="00545797"/>
    <w:rsid w:val="00547497"/>
    <w:rsid w:val="00554C3B"/>
    <w:rsid w:val="00563B37"/>
    <w:rsid w:val="00570367"/>
    <w:rsid w:val="0058394A"/>
    <w:rsid w:val="00584D11"/>
    <w:rsid w:val="00591EBD"/>
    <w:rsid w:val="005A0719"/>
    <w:rsid w:val="005A4DB9"/>
    <w:rsid w:val="005C143A"/>
    <w:rsid w:val="005D204C"/>
    <w:rsid w:val="005E1820"/>
    <w:rsid w:val="005E4C1B"/>
    <w:rsid w:val="005F30B4"/>
    <w:rsid w:val="005F3DBD"/>
    <w:rsid w:val="006118BF"/>
    <w:rsid w:val="006135CB"/>
    <w:rsid w:val="00616F2A"/>
    <w:rsid w:val="00622C4C"/>
    <w:rsid w:val="006236C8"/>
    <w:rsid w:val="006469FE"/>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4B96"/>
    <w:rsid w:val="006F6E13"/>
    <w:rsid w:val="007017A6"/>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513EF"/>
    <w:rsid w:val="00857EA0"/>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18FD"/>
    <w:rsid w:val="00C42090"/>
    <w:rsid w:val="00C4317E"/>
    <w:rsid w:val="00C47274"/>
    <w:rsid w:val="00C507E9"/>
    <w:rsid w:val="00C575C8"/>
    <w:rsid w:val="00C62B07"/>
    <w:rsid w:val="00C843F7"/>
    <w:rsid w:val="00C845A8"/>
    <w:rsid w:val="00C97150"/>
    <w:rsid w:val="00CA6C90"/>
    <w:rsid w:val="00CD6015"/>
    <w:rsid w:val="00CE28B6"/>
    <w:rsid w:val="00CE6B91"/>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059F8"/>
    <w:rsid w:val="00E17B5C"/>
    <w:rsid w:val="00E26D11"/>
    <w:rsid w:val="00E43825"/>
    <w:rsid w:val="00E5731E"/>
    <w:rsid w:val="00E644CD"/>
    <w:rsid w:val="00E70BF1"/>
    <w:rsid w:val="00E71849"/>
    <w:rsid w:val="00E71B09"/>
    <w:rsid w:val="00E85BD8"/>
    <w:rsid w:val="00E9010D"/>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 w:val="00FF17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0E23E184-FCD9-40FA-929D-52CE76BAD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finance.gov.sk" TargetMode="External"/><Relationship Id="rId2" Type="http://schemas.openxmlformats.org/officeDocument/2006/relationships/numbering" Target="numbering.xml"/><Relationship Id="rId16" Type="http://schemas.openxmlformats.org/officeDocument/2006/relationships/hyperlink" Target="http://www.finance.gov.sk"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finance.gov.sk" TargetMode="Externa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inance.gov.sk"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EBFDD-6E38-4276-83EC-C0C2AA92C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18</Pages>
  <Words>5451</Words>
  <Characters>31073</Characters>
  <Application>Microsoft Office Word</Application>
  <DocSecurity>0</DocSecurity>
  <Lines>258</Lines>
  <Paragraphs>72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36452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22</cp:revision>
  <cp:lastPrinted>2014-11-06T07:47:00Z</cp:lastPrinted>
  <dcterms:created xsi:type="dcterms:W3CDTF">2016-01-24T19:04:00Z</dcterms:created>
  <dcterms:modified xsi:type="dcterms:W3CDTF">2016-05-31T11:30:00Z</dcterms:modified>
</cp:coreProperties>
</file>