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165426">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p w:rsidR="007017A6" w:rsidRPr="002D4CDB" w:rsidRDefault="007017A6" w:rsidP="00B4260D">
            <w:pPr>
              <w:rPr>
                <w:rFonts w:asciiTheme="minorHAnsi" w:hAnsiTheme="minorHAnsi" w:cstheme="minorHAnsi"/>
                <w:i/>
                <w:color w:val="0000FF"/>
                <w:sz w:val="18"/>
                <w:szCs w:val="18"/>
              </w:rPr>
            </w:pPr>
            <w:r>
              <w:rPr>
                <w:rFonts w:asciiTheme="minorHAnsi" w:hAnsiTheme="minorHAnsi" w:cstheme="minorHAnsi"/>
                <w:i/>
                <w:color w:val="FF0000"/>
                <w:sz w:val="18"/>
                <w:szCs w:val="18"/>
              </w:rPr>
              <w:t xml:space="preserve">Príklad: 1 000 €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rsidR="007017A6" w:rsidRPr="002D4CDB" w:rsidRDefault="007017A6" w:rsidP="00DA7335">
            <w:pPr>
              <w:rPr>
                <w:rFonts w:asciiTheme="minorHAnsi" w:hAnsiTheme="minorHAnsi" w:cstheme="minorHAnsi"/>
                <w:i/>
                <w:color w:val="0000FF"/>
                <w:sz w:val="18"/>
                <w:szCs w:val="18"/>
              </w:rPr>
            </w:pPr>
            <w:r>
              <w:rPr>
                <w:rFonts w:asciiTheme="minorHAnsi" w:hAnsiTheme="minorHAnsi" w:cstheme="minorHAnsi"/>
                <w:i/>
                <w:color w:val="FF0000"/>
                <w:sz w:val="18"/>
                <w:szCs w:val="18"/>
              </w:rPr>
              <w:t>Príklad: 950 €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165426">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hyperlink r:id="rId9" w:history="1">
              <w:r w:rsidR="001A5526" w:rsidRPr="00C507E9">
                <w:rPr>
                  <w:rStyle w:val="Hypertextovprepojenie"/>
                  <w:rFonts w:asciiTheme="minorHAnsi" w:hAnsiTheme="minorHAnsi" w:cstheme="minorHAnsi"/>
                  <w:i/>
                  <w:color w:val="auto"/>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2D7253">
              <w:rPr>
                <w:rFonts w:asciiTheme="minorHAnsi" w:hAnsiTheme="minorHAnsi" w:cstheme="minorHAnsi"/>
                <w:bCs/>
                <w:sz w:val="18"/>
                <w:szCs w:val="18"/>
              </w:rPr>
              <w:t xml:space="preserve">v </w:t>
            </w:r>
            <w:r w:rsidRPr="002D4CDB">
              <w:rPr>
                <w:rFonts w:asciiTheme="minorHAnsi" w:hAnsiTheme="minorHAnsi" w:cstheme="minorHAnsi"/>
                <w:bCs/>
                <w:sz w:val="18"/>
                <w:szCs w:val="18"/>
              </w:rPr>
              <w:t xml:space="preserve">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165426">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Žiadateľ vyberá v súlade s OPII a NARIADENÍM KOMISIE (EÚ) č. 215/2014, PRÍLOHA I</w:t>
            </w:r>
            <w:r w:rsidR="004402E0">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0" w:history="1">
              <w:r w:rsidR="00F646FB"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hyperlink r:id="rId11" w:history="1">
              <w:r w:rsidR="00F14B70" w:rsidRPr="002D4CDB">
                <w:rPr>
                  <w:rStyle w:val="Hypertextovprepojenie"/>
                  <w:rFonts w:asciiTheme="minorHAnsi" w:hAnsiTheme="minorHAnsi" w:cstheme="minorHAnsi"/>
                  <w:i/>
                  <w:sz w:val="18"/>
                  <w:szCs w:val="18"/>
                </w:rPr>
                <w:t>http://eur-lex.europa.eu/legal-content/SK/TXT/?uri=uriserv:OJ.L_.2014.069.01.0065.01.SLK</w:t>
              </w:r>
            </w:hyperlink>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2" w:history="1">
              <w:r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w:t>
            </w:r>
            <w:proofErr w:type="spellStart"/>
            <w:r w:rsidR="002F393A" w:rsidRPr="002D4CDB">
              <w:rPr>
                <w:rFonts w:asciiTheme="minorHAnsi" w:hAnsiTheme="minorHAnsi" w:cstheme="minorHAnsi"/>
                <w:sz w:val="18"/>
                <w:szCs w:val="18"/>
              </w:rPr>
              <w:t>Z.z</w:t>
            </w:r>
            <w:proofErr w:type="spellEnd"/>
            <w:r w:rsidR="002F393A" w:rsidRPr="002D4CDB">
              <w:rPr>
                <w:rFonts w:asciiTheme="minorHAnsi" w:hAnsiTheme="minorHAnsi" w:cstheme="minorHAnsi"/>
                <w:sz w:val="18"/>
                <w:szCs w:val="18"/>
              </w:rPr>
              <w:t>.)</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w:t>
            </w:r>
            <w:proofErr w:type="spellStart"/>
            <w:r>
              <w:rPr>
                <w:rFonts w:ascii="Calibri" w:hAnsi="Calibri" w:cs="Calibri"/>
                <w:i/>
                <w:color w:val="0000FF"/>
                <w:sz w:val="18"/>
                <w:szCs w:val="18"/>
                <w:u w:val="single"/>
              </w:rPr>
              <w:t>podaktivít</w:t>
            </w:r>
            <w:proofErr w:type="spellEnd"/>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w:t>
            </w:r>
            <w:proofErr w:type="spellStart"/>
            <w:r>
              <w:rPr>
                <w:rFonts w:ascii="Calibri" w:hAnsi="Calibri" w:cs="Calibri"/>
                <w:i/>
                <w:color w:val="0000FF"/>
                <w:sz w:val="18"/>
                <w:szCs w:val="18"/>
              </w:rPr>
              <w:t>podaktivity</w:t>
            </w:r>
            <w:proofErr w:type="spellEnd"/>
            <w:r>
              <w:rPr>
                <w:rFonts w:ascii="Calibri" w:hAnsi="Calibri" w:cs="Calibri"/>
                <w:i/>
                <w:color w:val="0000FF"/>
                <w:sz w:val="18"/>
                <w:szCs w:val="18"/>
              </w:rPr>
              <w:t>)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rozdelenie aktivít (</w:t>
            </w:r>
            <w:proofErr w:type="spellStart"/>
            <w:r w:rsidR="005A4DB9">
              <w:rPr>
                <w:rFonts w:ascii="Calibri" w:hAnsi="Calibri" w:cs="Calibri"/>
                <w:i/>
                <w:color w:val="0000FF"/>
                <w:sz w:val="18"/>
                <w:szCs w:val="18"/>
              </w:rPr>
              <w:t>podaktivít</w:t>
            </w:r>
            <w:proofErr w:type="spellEnd"/>
            <w:r w:rsidR="005A4DB9">
              <w:rPr>
                <w:rFonts w:ascii="Calibri" w:hAnsi="Calibri" w:cs="Calibri"/>
                <w:i/>
                <w:color w:val="0000FF"/>
                <w:sz w:val="18"/>
                <w:szCs w:val="18"/>
              </w:rPr>
              <w:t xml:space="preserve">)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podaktivitu</w:t>
            </w:r>
            <w:proofErr w:type="spellEnd"/>
            <w:r w:rsidR="00273057">
              <w:rPr>
                <w:rFonts w:ascii="Calibri" w:hAnsi="Calibri" w:cs="Calibri"/>
                <w:i/>
                <w:color w:val="0000FF"/>
                <w:sz w:val="18"/>
                <w:szCs w:val="18"/>
              </w:rPr>
              <w:t xml:space="preserve">)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8513EF">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podaktivite</w:t>
            </w:r>
            <w:proofErr w:type="spellEnd"/>
            <w:r w:rsidR="00273057">
              <w:rPr>
                <w:rFonts w:ascii="Calibri" w:hAnsi="Calibri" w:cs="Calibri"/>
                <w:i/>
                <w:color w:val="0000FF"/>
                <w:sz w:val="18"/>
                <w:szCs w:val="18"/>
              </w:rPr>
              <w:t>)</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8513EF">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8513EF">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8513EF">
            <w:pPr>
              <w:spacing w:before="120"/>
              <w:rPr>
                <w:rFonts w:ascii="Calibri" w:hAnsi="Calibri" w:cs="Calibri"/>
                <w:i/>
                <w:color w:val="0000FF"/>
                <w:sz w:val="18"/>
                <w:szCs w:val="18"/>
              </w:rPr>
            </w:pPr>
            <w:r w:rsidRPr="003050BC">
              <w:rPr>
                <w:rFonts w:ascii="Calibri" w:hAnsi="Calibri" w:cs="Calibri"/>
                <w:i/>
                <w:color w:val="0000FF"/>
                <w:sz w:val="18"/>
                <w:szCs w:val="18"/>
              </w:rPr>
              <w:t xml:space="preserve">Popis zabezpečenia Publicity a informovanosti </w:t>
            </w:r>
            <w:ins w:id="0" w:author="MDVRR SR" w:date="2016-03-22T15:11:00Z">
              <w:r w:rsidR="00371182">
                <w:rPr>
                  <w:rFonts w:ascii="Calibri" w:hAnsi="Calibri" w:cs="Calibri"/>
                  <w:i/>
                  <w:color w:val="0000FF"/>
                  <w:sz w:val="18"/>
                  <w:szCs w:val="18"/>
                </w:rPr>
                <w:t xml:space="preserve">a iných podporných aktivít </w:t>
              </w:r>
            </w:ins>
            <w:r w:rsidRPr="003050BC">
              <w:rPr>
                <w:rFonts w:ascii="Calibri" w:hAnsi="Calibri" w:cs="Calibri"/>
                <w:i/>
                <w:color w:val="0000FF"/>
                <w:sz w:val="18"/>
                <w:szCs w:val="18"/>
              </w:rPr>
              <w:t>–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8513EF" w:rsidRDefault="006F4B96" w:rsidP="008513EF">
            <w:pPr>
              <w:pStyle w:val="Odsekzoznamu"/>
              <w:numPr>
                <w:ilvl w:val="0"/>
                <w:numId w:val="6"/>
              </w:numPr>
              <w:ind w:left="313" w:hanging="284"/>
              <w:rPr>
                <w:rFonts w:ascii="Calibri" w:hAnsi="Calibri" w:cs="Calibri"/>
                <w:i/>
                <w:color w:val="0000FF"/>
                <w:sz w:val="18"/>
                <w:szCs w:val="18"/>
              </w:rPr>
            </w:pPr>
            <w:r w:rsidRPr="008513EF">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w:t>
            </w:r>
            <w:proofErr w:type="spellStart"/>
            <w:r w:rsidRPr="00687DEE">
              <w:rPr>
                <w:rFonts w:asciiTheme="minorHAnsi" w:hAnsiTheme="minorHAnsi" w:cstheme="minorHAnsi"/>
                <w:i/>
                <w:color w:val="0000FF"/>
                <w:sz w:val="18"/>
                <w:szCs w:val="18"/>
              </w:rPr>
              <w:t>socio</w:t>
            </w:r>
            <w:proofErr w:type="spellEnd"/>
            <w:r w:rsidRPr="00687DEE">
              <w:rPr>
                <w:rFonts w:asciiTheme="minorHAnsi" w:hAnsiTheme="minorHAnsi" w:cstheme="minorHAnsi"/>
                <w:i/>
                <w:color w:val="0000FF"/>
                <w:sz w:val="18"/>
                <w:szCs w:val="18"/>
              </w:rPr>
              <w:t xml:space="preserve">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Uviesť príjmy a výdavky za celé referenčné obdobie, kumulovaný </w:t>
            </w:r>
            <w:proofErr w:type="spellStart"/>
            <w:r w:rsidRPr="00687DEE">
              <w:rPr>
                <w:rFonts w:asciiTheme="minorHAnsi" w:hAnsiTheme="minorHAnsi" w:cstheme="minorHAnsi"/>
                <w:i/>
                <w:color w:val="0000FF"/>
                <w:sz w:val="18"/>
                <w:szCs w:val="18"/>
              </w:rPr>
              <w:t>cash</w:t>
            </w:r>
            <w:proofErr w:type="spellEnd"/>
            <w:r w:rsidRPr="00687DEE">
              <w:rPr>
                <w:rFonts w:asciiTheme="minorHAnsi" w:hAnsiTheme="minorHAnsi" w:cstheme="minorHAnsi"/>
                <w:i/>
                <w:color w:val="0000FF"/>
                <w:sz w:val="18"/>
                <w:szCs w:val="18"/>
              </w:rPr>
              <w:t xml:space="preserve"> </w:t>
            </w:r>
            <w:proofErr w:type="spellStart"/>
            <w:r w:rsidRPr="00687DEE">
              <w:rPr>
                <w:rFonts w:asciiTheme="minorHAnsi" w:hAnsiTheme="minorHAnsi" w:cstheme="minorHAnsi"/>
                <w:i/>
                <w:color w:val="0000FF"/>
                <w:sz w:val="18"/>
                <w:szCs w:val="18"/>
              </w:rPr>
              <w:t>flow</w:t>
            </w:r>
            <w:proofErr w:type="spellEnd"/>
            <w:r w:rsidRPr="00687DEE">
              <w:rPr>
                <w:rFonts w:asciiTheme="minorHAnsi" w:hAnsiTheme="minorHAnsi" w:cstheme="minorHAnsi"/>
                <w:i/>
                <w:color w:val="0000FF"/>
                <w:sz w:val="18"/>
                <w:szCs w:val="18"/>
              </w:rPr>
              <w:t xml:space="preserve">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Zhodnotenie na základe záverov Štúdie dopadov na životné prostredie, Výsledkov EIA a </w:t>
            </w:r>
            <w:proofErr w:type="spellStart"/>
            <w:r w:rsidRPr="00687DEE">
              <w:rPr>
                <w:rFonts w:asciiTheme="minorHAnsi" w:hAnsiTheme="minorHAnsi" w:cstheme="minorHAnsi"/>
                <w:i/>
                <w:color w:val="0000FF"/>
                <w:sz w:val="18"/>
                <w:szCs w:val="18"/>
              </w:rPr>
              <w:t>Natura</w:t>
            </w:r>
            <w:proofErr w:type="spellEnd"/>
            <w:r w:rsidRPr="00687DEE">
              <w:rPr>
                <w:rFonts w:asciiTheme="minorHAnsi" w:hAnsiTheme="minorHAnsi" w:cstheme="minorHAnsi"/>
                <w:i/>
                <w:color w:val="0000FF"/>
                <w:sz w:val="18"/>
                <w:szCs w:val="18"/>
              </w:rPr>
              <w:t xml:space="preserve">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 xml:space="preserve">popis kapacity žiadateľa, na realizáciu projektu z hľadiska vecného zamerania projektu. Ide najmä o popis administratívnych kapacít s potrebnou odbornou spôsobilosťou definovanou v Príručke pre žiadateľa, </w:t>
            </w:r>
            <w:proofErr w:type="spellStart"/>
            <w:r w:rsidRPr="00687DEE">
              <w:rPr>
                <w:rFonts w:asciiTheme="minorHAnsi" w:hAnsiTheme="minorHAnsi" w:cstheme="minorHAnsi"/>
                <w:i/>
                <w:color w:val="0000FF"/>
                <w:sz w:val="18"/>
                <w:szCs w:val="18"/>
              </w:rPr>
              <w:t>know-how</w:t>
            </w:r>
            <w:proofErr w:type="spellEnd"/>
            <w:r w:rsidRPr="00687DEE">
              <w:rPr>
                <w:rFonts w:asciiTheme="minorHAnsi" w:hAnsiTheme="minorHAnsi" w:cstheme="minorHAnsi"/>
                <w:i/>
                <w:color w:val="0000FF"/>
                <w:sz w:val="18"/>
                <w:szCs w:val="18"/>
              </w:rPr>
              <w:t xml:space="preserve">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8513EF">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8513EF">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8513EF">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8513EF">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8513EF">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8513EF">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8513EF">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8513EF">
            <w:pPr>
              <w:spacing w:after="60"/>
              <w:rPr>
                <w:rFonts w:asciiTheme="minorHAnsi" w:hAnsiTheme="minorHAnsi" w:cstheme="minorHAnsi"/>
                <w:sz w:val="18"/>
                <w:szCs w:val="18"/>
              </w:rPr>
            </w:pPr>
            <w:r w:rsidRPr="008513EF">
              <w:rPr>
                <w:rFonts w:asciiTheme="minorHAnsi" w:hAnsiTheme="minorHAnsi" w:cstheme="minorHAnsi"/>
                <w:i/>
                <w:color w:val="0000FF"/>
                <w:sz w:val="18"/>
                <w:szCs w:val="18"/>
              </w:rPr>
              <w:t>V prípade, že pre sledovanie merateľných ukazovateľov projektu  bude potrebné zahrnúť v harmonograme realizácie aktivít viaceré aktivity (</w:t>
            </w:r>
            <w:proofErr w:type="spellStart"/>
            <w:r w:rsidRPr="008513EF">
              <w:rPr>
                <w:rFonts w:asciiTheme="minorHAnsi" w:hAnsiTheme="minorHAnsi" w:cstheme="minorHAnsi"/>
                <w:i/>
                <w:color w:val="0000FF"/>
                <w:sz w:val="18"/>
                <w:szCs w:val="18"/>
              </w:rPr>
              <w:t>podaktivity</w:t>
            </w:r>
            <w:proofErr w:type="spellEnd"/>
            <w:r w:rsidRPr="008513EF">
              <w:rPr>
                <w:rFonts w:asciiTheme="minorHAnsi" w:hAnsiTheme="minorHAnsi" w:cstheme="minorHAnsi"/>
                <w:i/>
                <w:color w:val="0000FF"/>
                <w:sz w:val="18"/>
                <w:szCs w:val="18"/>
              </w:rPr>
              <w:t xml:space="preserve">) pod jednu hlavnú aktivitu (napr. výkup pozemkov, stavebný dozor a realizácia stavby  = realizácia projektu), žiadateľ uvedie do harmonogramu začatie prvej </w:t>
            </w:r>
            <w:proofErr w:type="spellStart"/>
            <w:r w:rsidRPr="008513EF">
              <w:rPr>
                <w:rFonts w:asciiTheme="minorHAnsi" w:hAnsiTheme="minorHAnsi" w:cstheme="minorHAnsi"/>
                <w:i/>
                <w:color w:val="0000FF"/>
                <w:sz w:val="18"/>
                <w:szCs w:val="18"/>
              </w:rPr>
              <w:t>podaktivity</w:t>
            </w:r>
            <w:proofErr w:type="spellEnd"/>
            <w:r w:rsidRPr="008513EF">
              <w:rPr>
                <w:rFonts w:asciiTheme="minorHAnsi" w:hAnsiTheme="minorHAnsi" w:cstheme="minorHAnsi"/>
                <w:i/>
                <w:color w:val="0000FF"/>
                <w:sz w:val="18"/>
                <w:szCs w:val="18"/>
              </w:rPr>
              <w:t xml:space="preserve"> ako začiatok realizácie hlavnej aktivity t.j. celého projektu a ukončenie poslednej </w:t>
            </w:r>
            <w:proofErr w:type="spellStart"/>
            <w:r w:rsidRPr="008513EF">
              <w:rPr>
                <w:rFonts w:asciiTheme="minorHAnsi" w:hAnsiTheme="minorHAnsi" w:cstheme="minorHAnsi"/>
                <w:i/>
                <w:color w:val="0000FF"/>
                <w:sz w:val="18"/>
                <w:szCs w:val="18"/>
              </w:rPr>
              <w:t>podaktivity</w:t>
            </w:r>
            <w:proofErr w:type="spellEnd"/>
            <w:r w:rsidRPr="008513EF">
              <w:rPr>
                <w:rFonts w:asciiTheme="minorHAnsi" w:hAnsiTheme="minorHAnsi" w:cstheme="minorHAnsi"/>
                <w:i/>
                <w:color w:val="0000FF"/>
                <w:sz w:val="18"/>
                <w:szCs w:val="18"/>
              </w:rPr>
              <w:t xml:space="preserve">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8513EF">
              <w:rPr>
                <w:rFonts w:asciiTheme="minorHAnsi" w:hAnsiTheme="minorHAnsi" w:cstheme="minorHAnsi"/>
                <w:i/>
                <w:sz w:val="18"/>
                <w:szCs w:val="18"/>
              </w:rPr>
              <w:t>(</w:t>
            </w:r>
            <w:r w:rsidRPr="008513EF">
              <w:rPr>
                <w:rFonts w:asciiTheme="minorHAnsi" w:hAnsiTheme="minorHAnsi" w:cstheme="minorHAnsi"/>
                <w:i/>
                <w:color w:val="0000FF"/>
                <w:sz w:val="18"/>
                <w:szCs w:val="18"/>
              </w:rPr>
              <w:t>výber z</w:t>
            </w:r>
            <w:r w:rsidR="0086757D" w:rsidRPr="008513EF">
              <w:rPr>
                <w:rFonts w:asciiTheme="minorHAnsi" w:hAnsiTheme="minorHAnsi" w:cstheme="minorHAnsi"/>
                <w:i/>
                <w:color w:val="0000FF"/>
                <w:sz w:val="18"/>
                <w:szCs w:val="18"/>
              </w:rPr>
              <w:t> </w:t>
            </w:r>
            <w:r w:rsidRPr="008513EF">
              <w:rPr>
                <w:rFonts w:asciiTheme="minorHAnsi" w:hAnsiTheme="minorHAnsi" w:cstheme="minorHAnsi"/>
                <w:i/>
                <w:color w:val="0000FF"/>
                <w:sz w:val="18"/>
                <w:szCs w:val="18"/>
              </w:rPr>
              <w:t>číselníka</w:t>
            </w:r>
            <w:r w:rsidR="0086757D" w:rsidRPr="008513EF">
              <w:rPr>
                <w:rFonts w:asciiTheme="minorHAnsi" w:hAnsiTheme="minorHAnsi" w:cstheme="minorHAnsi"/>
                <w:i/>
                <w:color w:val="0000FF"/>
                <w:sz w:val="18"/>
                <w:szCs w:val="18"/>
              </w:rPr>
              <w:t xml:space="preserve"> </w:t>
            </w:r>
            <w:r w:rsidR="0086757D" w:rsidRPr="002D7253">
              <w:rPr>
                <w:rFonts w:asciiTheme="minorHAnsi" w:hAnsiTheme="minorHAnsi" w:cstheme="minorHAnsi"/>
                <w:i/>
                <w:color w:val="0000FF"/>
                <w:sz w:val="18"/>
                <w:szCs w:val="18"/>
              </w:rPr>
              <w:t>z Prí</w:t>
            </w:r>
            <w:r w:rsidR="004A5D72" w:rsidRPr="002D7253">
              <w:rPr>
                <w:rFonts w:asciiTheme="minorHAnsi" w:hAnsiTheme="minorHAnsi" w:cstheme="minorHAnsi"/>
                <w:i/>
                <w:color w:val="0000FF"/>
                <w:sz w:val="18"/>
                <w:szCs w:val="18"/>
              </w:rPr>
              <w:t>ru</w:t>
            </w:r>
            <w:r w:rsidR="0086757D" w:rsidRPr="008513EF">
              <w:rPr>
                <w:rFonts w:asciiTheme="minorHAnsi" w:hAnsiTheme="minorHAnsi" w:cstheme="minorHAnsi"/>
                <w:i/>
                <w:color w:val="0000FF"/>
                <w:sz w:val="18"/>
                <w:szCs w:val="18"/>
              </w:rPr>
              <w:t>čk</w:t>
            </w:r>
            <w:r w:rsidR="004A5D72" w:rsidRPr="008513EF">
              <w:rPr>
                <w:rFonts w:asciiTheme="minorHAnsi" w:hAnsiTheme="minorHAnsi" w:cstheme="minorHAnsi"/>
                <w:i/>
                <w:color w:val="0000FF"/>
                <w:sz w:val="18"/>
                <w:szCs w:val="18"/>
              </w:rPr>
              <w:t>y</w:t>
            </w:r>
            <w:r w:rsidR="0086757D" w:rsidRPr="008513EF">
              <w:rPr>
                <w:rFonts w:asciiTheme="minorHAnsi" w:hAnsiTheme="minorHAnsi" w:cstheme="minorHAnsi"/>
                <w:i/>
                <w:color w:val="0000FF"/>
                <w:sz w:val="18"/>
                <w:szCs w:val="18"/>
              </w:rPr>
              <w:t xml:space="preserve"> pre žiadateľov o poskytnutie NFP</w:t>
            </w:r>
            <w:r w:rsidRPr="008513EF">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8513EF">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8513EF">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proofErr w:type="spellStart"/>
            <w:r w:rsidRPr="002D4CDB">
              <w:rPr>
                <w:rFonts w:asciiTheme="minorHAnsi" w:hAnsiTheme="minorHAnsi" w:cstheme="minorHAnsi"/>
                <w:color w:val="000000"/>
                <w:sz w:val="18"/>
                <w:szCs w:val="18"/>
              </w:rPr>
              <w:t>Predvyplnená</w:t>
            </w:r>
            <w:proofErr w:type="spellEnd"/>
            <w:r w:rsidRPr="002D4CDB">
              <w:rPr>
                <w:rFonts w:asciiTheme="minorHAnsi" w:hAnsiTheme="minorHAnsi" w:cstheme="minorHAnsi"/>
                <w:color w:val="000000"/>
                <w:sz w:val="18"/>
                <w:szCs w:val="18"/>
              </w:rPr>
              <w:t xml:space="preserve">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5E4C1B">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2D7253">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w:t>
            </w:r>
            <w:r w:rsidR="0000444C">
              <w:rPr>
                <w:rFonts w:asciiTheme="minorHAnsi" w:hAnsiTheme="minorHAnsi" w:cstheme="minorHAnsi"/>
                <w:i/>
                <w:color w:val="0000FF"/>
                <w:sz w:val="18"/>
                <w:szCs w:val="18"/>
              </w:rPr>
              <w:t> </w:t>
            </w:r>
            <w:r w:rsidR="00C26618" w:rsidRPr="00687DEE">
              <w:rPr>
                <w:rFonts w:asciiTheme="minorHAnsi" w:hAnsiTheme="minorHAnsi" w:cstheme="minorHAnsi"/>
                <w:i/>
                <w:color w:val="0000FF"/>
                <w:sz w:val="18"/>
                <w:szCs w:val="18"/>
              </w:rPr>
              <w:t>č.</w:t>
            </w:r>
            <w:r w:rsidR="0000444C">
              <w:rPr>
                <w:rFonts w:asciiTheme="minorHAnsi" w:hAnsiTheme="minorHAnsi" w:cstheme="minorHAnsi"/>
                <w:i/>
                <w:color w:val="0000FF"/>
                <w:sz w:val="18"/>
                <w:szCs w:val="18"/>
              </w:rPr>
              <w:t> </w:t>
            </w:r>
            <w:del w:id="1" w:author="21" w:date="2016-03-10T14:58:00Z">
              <w:r w:rsidR="00C26618" w:rsidRPr="00687DEE" w:rsidDel="0000444C">
                <w:rPr>
                  <w:rFonts w:asciiTheme="minorHAnsi" w:hAnsiTheme="minorHAnsi" w:cstheme="minorHAnsi"/>
                  <w:i/>
                  <w:color w:val="0000FF"/>
                  <w:sz w:val="18"/>
                  <w:szCs w:val="18"/>
                </w:rPr>
                <w:delText>6</w:delText>
              </w:r>
            </w:del>
            <w:ins w:id="2" w:author="21" w:date="2016-03-10T14:58:00Z">
              <w:r w:rsidR="0000444C">
                <w:rPr>
                  <w:rFonts w:asciiTheme="minorHAnsi" w:hAnsiTheme="minorHAnsi" w:cstheme="minorHAnsi"/>
                  <w:i/>
                  <w:color w:val="0000FF"/>
                  <w:sz w:val="18"/>
                  <w:szCs w:val="18"/>
                </w:rPr>
                <w:t>2</w:t>
              </w:r>
            </w:ins>
            <w:r w:rsidR="00C26618" w:rsidRPr="00687DEE">
              <w:rPr>
                <w:rFonts w:asciiTheme="minorHAnsi" w:hAnsiTheme="minorHAnsi" w:cstheme="minorHAnsi"/>
                <w:i/>
                <w:color w:val="0000FF"/>
                <w:sz w:val="18"/>
                <w:szCs w:val="18"/>
              </w:rPr>
              <w:t xml:space="preserve">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7017A6" w:rsidRPr="0020735A">
              <w:rPr>
                <w:rFonts w:asciiTheme="minorHAnsi" w:hAnsiTheme="minorHAnsi" w:cstheme="minorHAnsi"/>
                <w:color w:val="0000FF"/>
                <w:sz w:val="18"/>
                <w:szCs w:val="18"/>
              </w:rPr>
              <w:t xml:space="preserve">– COV </w:t>
            </w:r>
            <w:r w:rsidR="00C47274" w:rsidRPr="002D4CDB">
              <w:rPr>
                <w:rFonts w:asciiTheme="minorHAnsi" w:hAnsiTheme="minorHAnsi" w:cstheme="minorHAnsi"/>
                <w:sz w:val="18"/>
                <w:szCs w:val="18"/>
              </w:rPr>
              <w:t>(EUR)</w:t>
            </w:r>
          </w:p>
        </w:tc>
        <w:tc>
          <w:tcPr>
            <w:tcW w:w="10040" w:type="dxa"/>
            <w:hideMark/>
          </w:tcPr>
          <w:p w:rsidR="00B10209" w:rsidRDefault="00340992" w:rsidP="00187776">
            <w:pPr>
              <w:rPr>
                <w:rFonts w:asciiTheme="minorHAnsi" w:hAnsiTheme="minorHAnsi" w:cstheme="minorHAnsi"/>
                <w:sz w:val="18"/>
                <w:szCs w:val="18"/>
              </w:rPr>
            </w:pPr>
            <w:r w:rsidRPr="002D4CDB">
              <w:rPr>
                <w:rFonts w:asciiTheme="minorHAnsi" w:hAnsiTheme="minorHAnsi" w:cstheme="minorHAnsi"/>
                <w:sz w:val="18"/>
                <w:szCs w:val="18"/>
              </w:rPr>
              <w:t>Automaticky vyplnené</w:t>
            </w:r>
          </w:p>
          <w:p w:rsidR="007017A6" w:rsidRPr="002D4CDB" w:rsidRDefault="007017A6" w:rsidP="00187776">
            <w:pPr>
              <w:rPr>
                <w:rFonts w:asciiTheme="minorHAnsi" w:hAnsiTheme="minorHAnsi" w:cstheme="minorHAnsi"/>
              </w:rPr>
            </w:pPr>
            <w:r>
              <w:rPr>
                <w:rFonts w:asciiTheme="minorHAnsi" w:hAnsiTheme="minorHAnsi"/>
                <w:i/>
                <w:color w:val="0000FF"/>
                <w:sz w:val="18"/>
                <w:szCs w:val="18"/>
              </w:rPr>
              <w:t>Príklad: 1 000 €</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 xml:space="preserve">pre projekty generujúce príjem </w:t>
            </w:r>
            <w:r w:rsidR="007017A6" w:rsidRPr="0020735A">
              <w:rPr>
                <w:rFonts w:asciiTheme="minorHAnsi" w:hAnsiTheme="minorHAnsi" w:cstheme="minorHAnsi"/>
                <w:color w:val="0000FF"/>
                <w:sz w:val="18"/>
                <w:szCs w:val="18"/>
              </w:rPr>
              <w:t xml:space="preserve">– COVPGP  </w:t>
            </w:r>
            <w:r w:rsidR="007017A6">
              <w:rPr>
                <w:rFonts w:asciiTheme="minorHAnsi" w:hAnsiTheme="minorHAnsi" w:cstheme="minorHAnsi"/>
                <w:color w:val="0000FF"/>
                <w:sz w:val="18"/>
                <w:szCs w:val="18"/>
              </w:rPr>
              <w:t xml:space="preserve"> </w:t>
            </w:r>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p w:rsidR="007017A6" w:rsidRPr="002D4CDB" w:rsidRDefault="007017A6" w:rsidP="00D4101E">
            <w:pPr>
              <w:rPr>
                <w:rFonts w:asciiTheme="minorHAnsi" w:hAnsiTheme="minorHAnsi" w:cstheme="minorHAnsi"/>
                <w:sz w:val="18"/>
                <w:szCs w:val="18"/>
              </w:rPr>
            </w:pPr>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ŽoNFP. 1 150 €– 1 000 € = výdavky nad rámec finančnej medzery, t.j. 150 €)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7017A6">
              <w:rPr>
                <w:rFonts w:asciiTheme="minorHAnsi" w:hAnsiTheme="minorHAnsi" w:cstheme="minorHAnsi"/>
                <w:sz w:val="18"/>
                <w:szCs w:val="18"/>
              </w:rPr>
              <w:t> </w:t>
            </w:r>
            <w:r w:rsidRPr="002D4CDB">
              <w:rPr>
                <w:rFonts w:asciiTheme="minorHAnsi" w:hAnsiTheme="minorHAnsi" w:cstheme="minorHAnsi"/>
                <w:sz w:val="18"/>
                <w:szCs w:val="18"/>
              </w:rPr>
              <w:t>ŠR</w:t>
            </w:r>
            <w:r w:rsidR="007017A6">
              <w:rPr>
                <w:rFonts w:asciiTheme="minorHAnsi" w:hAnsiTheme="minorHAnsi" w:cstheme="minorHAnsi"/>
                <w:sz w:val="18"/>
                <w:szCs w:val="18"/>
              </w:rPr>
              <w:t xml:space="preserve"> </w:t>
            </w:r>
            <w:r w:rsidR="007017A6" w:rsidRPr="0020735A">
              <w:rPr>
                <w:rFonts w:asciiTheme="minorHAnsi" w:hAnsiTheme="minorHAnsi" w:cstheme="minorHAnsi"/>
                <w:color w:val="0000FF"/>
                <w:sz w:val="18"/>
                <w:szCs w:val="18"/>
              </w:rPr>
              <w:t>- %</w:t>
            </w:r>
            <w:r w:rsidR="007017A6">
              <w:rPr>
                <w:rFonts w:asciiTheme="minorHAnsi" w:hAnsiTheme="minorHAnsi" w:cstheme="minorHAnsi"/>
                <w:color w:val="0000FF"/>
                <w:sz w:val="18"/>
                <w:szCs w:val="18"/>
              </w:rPr>
              <w:t xml:space="preserve"> </w:t>
            </w:r>
            <w:r w:rsidR="007017A6" w:rsidRPr="0020735A">
              <w:rPr>
                <w:rFonts w:asciiTheme="minorHAnsi" w:hAnsiTheme="minorHAnsi" w:cstheme="minorHAnsi"/>
                <w:color w:val="0000FF"/>
                <w:sz w:val="18"/>
                <w:szCs w:val="18"/>
              </w:rPr>
              <w:t>NFP</w:t>
            </w:r>
            <w:r w:rsidR="00C47274" w:rsidRPr="002D4CDB">
              <w:rPr>
                <w:rFonts w:asciiTheme="minorHAnsi" w:hAnsiTheme="minorHAnsi" w:cstheme="minorHAnsi"/>
                <w:sz w:val="18"/>
                <w:szCs w:val="18"/>
              </w:rPr>
              <w:t xml:space="preserve"> (%)</w:t>
            </w:r>
          </w:p>
        </w:tc>
        <w:tc>
          <w:tcPr>
            <w:tcW w:w="10040" w:type="dxa"/>
          </w:tcPr>
          <w:p w:rsidR="007017A6" w:rsidRDefault="009D314B" w:rsidP="007017A6">
            <w:pPr>
              <w:rPr>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r w:rsidR="007017A6">
              <w:rPr>
                <w:rFonts w:asciiTheme="minorHAnsi" w:hAnsiTheme="minorHAnsi" w:cstheme="minorHAnsi"/>
                <w:sz w:val="18"/>
                <w:szCs w:val="18"/>
              </w:rPr>
              <w:t xml:space="preserve">. </w:t>
            </w:r>
            <w:r w:rsidR="007017A6" w:rsidRPr="002D4739">
              <w:rPr>
                <w:rFonts w:asciiTheme="minorHAnsi" w:hAnsiTheme="minorHAnsi" w:cstheme="minorHAnsi"/>
                <w:color w:val="0000FF"/>
                <w:sz w:val="18"/>
                <w:szCs w:val="18"/>
              </w:rPr>
              <w:t>% spolufinancovania žiadateľ uvedie podľa bodu 1.4 Vyzvania.</w:t>
            </w:r>
          </w:p>
          <w:p w:rsidR="007017A6" w:rsidRPr="002D4CDB" w:rsidRDefault="007017A6" w:rsidP="007017A6">
            <w:pPr>
              <w:rPr>
                <w:rFonts w:asciiTheme="minorHAnsi" w:hAnsiTheme="minorHAnsi" w:cstheme="minorHAnsi"/>
                <w:sz w:val="18"/>
                <w:szCs w:val="18"/>
              </w:rPr>
            </w:pPr>
            <w:r>
              <w:rPr>
                <w:rFonts w:asciiTheme="minorHAnsi" w:hAnsiTheme="minorHAnsi" w:cstheme="minorHAnsi"/>
                <w:color w:val="0000FF"/>
                <w:sz w:val="18"/>
                <w:szCs w:val="18"/>
              </w:rPr>
              <w:t>Príklad: 95%</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7017A6" w:rsidRPr="002D4CDB" w:rsidRDefault="007017A6" w:rsidP="00187776">
            <w:pPr>
              <w:rPr>
                <w:rFonts w:asciiTheme="minorHAnsi" w:hAnsiTheme="minorHAnsi" w:cstheme="minorHAnsi"/>
              </w:rPr>
            </w:pPr>
            <w:r>
              <w:rPr>
                <w:rFonts w:asciiTheme="minorHAnsi" w:hAnsiTheme="minorHAnsi" w:cstheme="minorHAnsi"/>
                <w:sz w:val="18"/>
                <w:szCs w:val="18"/>
              </w:rPr>
              <w:t>Príklad: 950 €</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7017A6">
              <w:rPr>
                <w:rFonts w:asciiTheme="minorHAnsi" w:hAnsiTheme="minorHAnsi" w:cstheme="minorHAnsi"/>
                <w:sz w:val="18"/>
                <w:szCs w:val="18"/>
              </w:rPr>
              <w:t xml:space="preserve"> </w:t>
            </w:r>
            <w:r w:rsidR="007017A6" w:rsidRPr="0020735A">
              <w:rPr>
                <w:rFonts w:asciiTheme="minorHAnsi" w:hAnsiTheme="minorHAnsi" w:cstheme="minorHAnsi"/>
                <w:color w:val="0000FF"/>
                <w:sz w:val="18"/>
                <w:szCs w:val="18"/>
              </w:rPr>
              <w:t xml:space="preserve">–VZ  </w:t>
            </w:r>
            <w:r w:rsidR="00C47274" w:rsidRPr="002D4CDB">
              <w:rPr>
                <w:rFonts w:asciiTheme="minorHAnsi" w:hAnsiTheme="minorHAnsi" w:cstheme="minorHAnsi"/>
                <w:sz w:val="18"/>
                <w:szCs w:val="18"/>
              </w:rPr>
              <w:t>(EUR)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7017A6" w:rsidRPr="002D4CDB" w:rsidRDefault="007017A6" w:rsidP="00187776">
            <w:pPr>
              <w:rPr>
                <w:rFonts w:asciiTheme="minorHAnsi" w:hAnsiTheme="minorHAnsi" w:cstheme="minorHAnsi"/>
              </w:rPr>
            </w:pPr>
            <w:r>
              <w:rPr>
                <w:rFonts w:asciiTheme="minorHAnsi" w:hAnsiTheme="minorHAnsi" w:cstheme="minorHAnsi"/>
                <w:sz w:val="18"/>
                <w:szCs w:val="18"/>
              </w:rPr>
              <w:t>Príklad: 50 €</w:t>
            </w:r>
          </w:p>
        </w:tc>
      </w:tr>
    </w:tbl>
    <w:p w:rsidR="00484EC7" w:rsidRDefault="00484EC7" w:rsidP="00F00752">
      <w:pPr>
        <w:rPr>
          <w:rFonts w:asciiTheme="minorHAnsi" w:hAnsiTheme="minorHAnsi" w:cstheme="minorHAnsi"/>
        </w:rPr>
      </w:pPr>
    </w:p>
    <w:p w:rsidR="007017A6" w:rsidRPr="00C676FB" w:rsidRDefault="007017A6" w:rsidP="007017A6">
      <w:pPr>
        <w:rPr>
          <w:rFonts w:cs="Times New Roman"/>
          <w:i/>
          <w:color w:val="0000FF"/>
          <w:sz w:val="18"/>
          <w:szCs w:val="18"/>
          <w:u w:val="single"/>
        </w:rPr>
      </w:pPr>
      <w:r w:rsidRPr="00C676FB">
        <w:rPr>
          <w:rFonts w:cs="Times New Roman"/>
          <w:i/>
          <w:color w:val="0000FF"/>
          <w:sz w:val="18"/>
          <w:szCs w:val="18"/>
          <w:u w:val="single"/>
        </w:rPr>
        <w:t>V OPII sa  používajú nasledovné výrazy a skratky:</w:t>
      </w:r>
    </w:p>
    <w:p w:rsidR="007017A6" w:rsidRPr="00C676FB" w:rsidRDefault="007017A6" w:rsidP="007017A6">
      <w:pPr>
        <w:spacing w:before="120"/>
        <w:rPr>
          <w:rFonts w:cs="Times New Roman"/>
          <w:i/>
          <w:color w:val="0000FF"/>
          <w:sz w:val="18"/>
          <w:szCs w:val="18"/>
        </w:rPr>
      </w:pPr>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hyperlink r:id="rId19"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hyperlink r:id="rId20" w:history="1">
        <w:r w:rsidRPr="00C676FB">
          <w:rPr>
            <w:rStyle w:val="Hypertextovprepojenie"/>
            <w:i/>
            <w:sz w:val="18"/>
            <w:szCs w:val="18"/>
          </w:rPr>
          <w:t>www.finance.gov.sk</w:t>
        </w:r>
      </w:hyperlink>
      <w:r w:rsidRPr="00C676FB">
        <w:rPr>
          <w:rFonts w:cs="Times New Roman"/>
          <w:i/>
          <w:color w:val="0000FF"/>
          <w:sz w:val="18"/>
          <w:szCs w:val="18"/>
        </w:rPr>
        <w:t xml:space="preserve">Pomer zdrojov financovania COV je uvedený v kapitole 1.4 konkrétneho vyzvania na predkladanie ŽoNFP. </w:t>
      </w:r>
    </w:p>
    <w:p w:rsidR="007017A6" w:rsidRPr="00D675BA" w:rsidRDefault="007017A6" w:rsidP="007017A6">
      <w:pPr>
        <w:spacing w:before="120"/>
        <w:rPr>
          <w:rFonts w:cs="Times New Roman"/>
          <w:i/>
          <w:color w:val="0000FF"/>
          <w:sz w:val="18"/>
          <w:szCs w:val="18"/>
        </w:rPr>
      </w:pPr>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hyperlink r:id="rId21" w:history="1">
        <w:r w:rsidRPr="00C676FB">
          <w:rPr>
            <w:rStyle w:val="Hypertextovprepojenie"/>
            <w:i/>
            <w:sz w:val="18"/>
            <w:szCs w:val="18"/>
          </w:rPr>
          <w:t>www.finance.gov.sk</w:t>
        </w:r>
      </w:hyperlink>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ŽoNFP. </w:t>
      </w:r>
    </w:p>
    <w:p w:rsidR="007017A6" w:rsidRPr="00C76654" w:rsidRDefault="007017A6" w:rsidP="007017A6">
      <w:pPr>
        <w:spacing w:before="120"/>
        <w:rPr>
          <w:rFonts w:cs="Times New Roman"/>
          <w:i/>
          <w:color w:val="0000FF"/>
          <w:sz w:val="18"/>
          <w:szCs w:val="18"/>
        </w:rPr>
      </w:pPr>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hyperlink r:id="rId22"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p>
    <w:p w:rsidR="007017A6" w:rsidRPr="00964D4E" w:rsidRDefault="007017A6" w:rsidP="007017A6">
      <w:pPr>
        <w:spacing w:before="120"/>
        <w:rPr>
          <w:rFonts w:cs="Times New Roman"/>
          <w:i/>
          <w:color w:val="0000FF"/>
          <w:sz w:val="18"/>
          <w:szCs w:val="18"/>
        </w:rPr>
      </w:pPr>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p>
    <w:p w:rsidR="007017A6" w:rsidRPr="00D675BA" w:rsidRDefault="007017A6" w:rsidP="007017A6">
      <w:pPr>
        <w:spacing w:before="120"/>
        <w:rPr>
          <w:rFonts w:cs="Times New Roman"/>
          <w:i/>
          <w:color w:val="0000FF"/>
          <w:sz w:val="18"/>
          <w:szCs w:val="18"/>
        </w:rPr>
      </w:pPr>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p>
    <w:p w:rsidR="007017A6" w:rsidRPr="00D675BA" w:rsidRDefault="007017A6" w:rsidP="007017A6">
      <w:pPr>
        <w:spacing w:before="120"/>
        <w:rPr>
          <w:rFonts w:cs="Times New Roman"/>
          <w:i/>
          <w:color w:val="0000FF"/>
          <w:sz w:val="18"/>
          <w:szCs w:val="18"/>
        </w:rPr>
      </w:pPr>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p>
    <w:p w:rsidR="007017A6" w:rsidRPr="00D675BA" w:rsidRDefault="007017A6" w:rsidP="007017A6">
      <w:pPr>
        <w:spacing w:before="120"/>
        <w:rPr>
          <w:rFonts w:cs="Times New Roman"/>
          <w:i/>
          <w:color w:val="0000FF"/>
          <w:sz w:val="18"/>
          <w:szCs w:val="18"/>
        </w:rPr>
      </w:pPr>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p>
    <w:p w:rsidR="007017A6" w:rsidRPr="002D4CDB" w:rsidRDefault="007017A6"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proofErr w:type="spellStart"/>
            <w:r w:rsidR="00E26D11" w:rsidRPr="002D4CDB">
              <w:rPr>
                <w:rFonts w:asciiTheme="minorHAnsi" w:hAnsiTheme="minorHAnsi" w:cstheme="minorHAnsi"/>
                <w:sz w:val="18"/>
                <w:szCs w:val="18"/>
              </w:rPr>
              <w:t>zazmluvnenú</w:t>
            </w:r>
            <w:proofErr w:type="spellEnd"/>
            <w:r w:rsidR="00E26D11" w:rsidRPr="002D4CDB">
              <w:rPr>
                <w:rFonts w:asciiTheme="minorHAnsi" w:hAnsiTheme="minorHAnsi" w:cstheme="minorHAnsi"/>
                <w:sz w:val="18"/>
                <w:szCs w:val="18"/>
              </w:rPr>
              <w:t xml:space="preserve">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w:t>
            </w:r>
            <w:proofErr w:type="spellStart"/>
            <w:r w:rsidR="00204701" w:rsidRPr="002D4CDB">
              <w:rPr>
                <w:rFonts w:asciiTheme="minorHAnsi" w:hAnsiTheme="minorHAnsi" w:cstheme="minorHAnsi"/>
                <w:sz w:val="18"/>
                <w:szCs w:val="18"/>
              </w:rPr>
              <w:t>VO</w:t>
            </w:r>
            <w:proofErr w:type="spellEnd"/>
            <w:r w:rsidR="00204701" w:rsidRPr="002D4CDB">
              <w:rPr>
                <w:rFonts w:asciiTheme="minorHAnsi" w:hAnsiTheme="minorHAnsi" w:cstheme="minorHAnsi"/>
                <w:sz w:val="18"/>
                <w:szCs w:val="18"/>
              </w:rPr>
              <w:t xml:space="preserve">,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r w:rsidR="003007BA" w:rsidRPr="002D4CDB">
              <w:rPr>
                <w:rFonts w:asciiTheme="minorHAnsi" w:hAnsiTheme="minorHAnsi" w:cstheme="minorHAnsi"/>
                <w:sz w:val="18"/>
                <w:szCs w:val="18"/>
              </w:rPr>
              <w:t>, ktorý/é bol/i na úrovni výzvy označený/é zo strany RO príznakom  s možnosťou identifikácie faktov (preukázania skutočností) objektívne neovplyvniteľnými žiadateľom, v prípade nenaplnenia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8513EF">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2D7253" w:rsidRPr="002D4CDB" w:rsidRDefault="002D7253" w:rsidP="00231C62">
            <w:pPr>
              <w:rPr>
                <w:rFonts w:asciiTheme="minorHAnsi" w:hAnsiTheme="minorHAnsi" w:cstheme="minorHAnsi"/>
                <w:b/>
                <w:bCs/>
                <w:color w:val="FFFFFF" w:themeColor="background1"/>
              </w:rPr>
            </w:pPr>
            <w:r w:rsidRPr="008513EF">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8513EF">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E00461">
        <w:trPr>
          <w:gridAfter w:val="1"/>
          <w:wAfter w:w="12" w:type="dxa"/>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preukazujúceho právnu formu a štatutárny orgán 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E00461">
        <w:trPr>
          <w:gridAfter w:val="1"/>
          <w:wAfter w:w="12" w:type="dxa"/>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6378" w:type="dxa"/>
            <w:vMerge/>
          </w:tcPr>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8513EF">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8513EF">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8513EF">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8513EF">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8513EF">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Pr>
                <w:rFonts w:asciiTheme="minorHAnsi" w:hAnsiTheme="minorHAnsi" w:cstheme="minorHAnsi"/>
                <w:sz w:val="20"/>
                <w:szCs w:val="20"/>
              </w:rPr>
              <w:t>5</w:t>
            </w:r>
          </w:p>
        </w:tc>
        <w:tc>
          <w:tcPr>
            <w:tcW w:w="6378" w:type="dxa"/>
          </w:tcPr>
          <w:p w:rsidR="00E00461" w:rsidRPr="00E07F7F" w:rsidRDefault="00E00461" w:rsidP="008513EF">
            <w:pPr>
              <w:rPr>
                <w:rFonts w:cs="Times New Roman"/>
                <w:color w:val="000000" w:themeColor="text1"/>
                <w:sz w:val="18"/>
                <w:szCs w:val="18"/>
              </w:rPr>
            </w:pPr>
            <w:r w:rsidRPr="00BC019B">
              <w:rPr>
                <w:rFonts w:asciiTheme="minorHAnsi" w:hAnsiTheme="minorHAnsi" w:cs="Times New Roman"/>
                <w:sz w:val="20"/>
                <w:szCs w:val="20"/>
              </w:rPr>
              <w:t>Podmienka, že voči žiadateľovi nie je vedené konkurzné konanie, reštrukturalizačné konanie, nie je v konkurze alebo v reštrukturalizácii</w:t>
            </w:r>
          </w:p>
        </w:tc>
        <w:tc>
          <w:tcPr>
            <w:tcW w:w="7229" w:type="dxa"/>
          </w:tcPr>
          <w:p w:rsidR="00E00461" w:rsidRPr="00E07F7F" w:rsidRDefault="00E00461" w:rsidP="004F3115">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7</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8513EF">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6</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Pr="00E07F7F" w:rsidRDefault="00E00461" w:rsidP="004F3115">
            <w:pPr>
              <w:rPr>
                <w:rFonts w:cs="Times New Roman"/>
                <w:color w:val="000000" w:themeColor="text1"/>
                <w:sz w:val="18"/>
                <w:szCs w:val="18"/>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tc>
      </w:tr>
      <w:tr w:rsidR="00E00461" w:rsidRPr="002D4CDB" w:rsidTr="008513EF">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18"/>
                <w:szCs w:val="18"/>
              </w:rPr>
              <w:t>8</w:t>
            </w:r>
          </w:p>
        </w:tc>
        <w:tc>
          <w:tcPr>
            <w:tcW w:w="6378" w:type="dxa"/>
          </w:tcPr>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niektorý z nasledujúcich trestných činov: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a) trestný čin poškodzovania finančných záujmov ES (§261-§263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b) niektorý z trestných činov korupcie (§328 - §336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c) trestný čin legalizácie príjmu z trestnej činnosti (§233 - §234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d) trestný čin založenia, zosnovania a podporovania zločineckej skupiny (§296 Trestného zákona) </w:t>
            </w:r>
          </w:p>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e) machinácie pri verejnom obstarávaní a verejnej dražbe (§266 až §268 Trestného zákona)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7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rsidTr="008513EF">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0</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neukončil fyzickú realizáciu všetkých oprávnených aktivít projektu pred predložením ŽoNFP</w:t>
            </w:r>
          </w:p>
        </w:tc>
        <w:tc>
          <w:tcPr>
            <w:tcW w:w="7229" w:type="dxa"/>
          </w:tcPr>
          <w:p w:rsidR="00E00461" w:rsidRPr="002D4CDB" w:rsidRDefault="00E00461" w:rsidP="008513EF">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8513EF">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1</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8513EF">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2</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9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8513EF">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w:t>
            </w:r>
            <w:proofErr w:type="spellStart"/>
            <w:r w:rsidRPr="002D4739">
              <w:rPr>
                <w:rFonts w:asciiTheme="minorHAnsi" w:hAnsiTheme="minorHAnsi"/>
                <w:sz w:val="20"/>
                <w:szCs w:val="20"/>
              </w:rPr>
              <w:t>Cost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Benefit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Analysis</w:t>
            </w:r>
            <w:proofErr w:type="spellEnd"/>
            <w:r w:rsidRPr="002D4739">
              <w:rPr>
                <w:rFonts w:asciiTheme="minorHAnsi" w:hAnsiTheme="minorHAnsi"/>
                <w:sz w:val="20"/>
                <w:szCs w:val="20"/>
              </w:rPr>
              <w:t xml:space="preserve"> - CBA) (ak relevantné) </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10 </w:t>
            </w:r>
          </w:p>
          <w:p w:rsidR="00E00461" w:rsidRPr="002D4CDB" w:rsidRDefault="00165426" w:rsidP="00165426">
            <w:pPr>
              <w:rPr>
                <w:rFonts w:asciiTheme="minorHAnsi" w:hAnsiTheme="minorHAnsi" w:cstheme="minorHAnsi"/>
              </w:rPr>
            </w:pPr>
            <w:r>
              <w:rPr>
                <w:rFonts w:asciiTheme="minorHAnsi" w:hAnsiTheme="minorHAnsi"/>
                <w:b/>
                <w:sz w:val="20"/>
                <w:szCs w:val="20"/>
              </w:rPr>
              <w:t>Doplňujúce údaje ŽoNFP</w:t>
            </w:r>
            <w:r w:rsidR="00E00461" w:rsidRPr="002D4739">
              <w:rPr>
                <w:rFonts w:asciiTheme="minorHAnsi" w:hAnsiTheme="minorHAnsi"/>
                <w:b/>
                <w:sz w:val="20"/>
                <w:szCs w:val="20"/>
              </w:rPr>
              <w:t xml:space="preserve"> </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5</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6</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w:t>
            </w:r>
            <w:proofErr w:type="spellStart"/>
            <w:r w:rsidRPr="00263E65">
              <w:rPr>
                <w:rFonts w:asciiTheme="minorHAnsi" w:hAnsiTheme="minorHAnsi" w:cs="Times New Roman"/>
                <w:sz w:val="20"/>
                <w:szCs w:val="20"/>
              </w:rPr>
              <w:t>de</w:t>
            </w:r>
            <w:proofErr w:type="spellEnd"/>
            <w:r w:rsidRPr="00263E65">
              <w:rPr>
                <w:rFonts w:asciiTheme="minorHAnsi" w:hAnsiTheme="minorHAnsi" w:cs="Times New Roman"/>
                <w:sz w:val="20"/>
                <w:szCs w:val="20"/>
              </w:rPr>
              <w:t xml:space="preserve"> </w:t>
            </w:r>
            <w:proofErr w:type="spellStart"/>
            <w:r w:rsidRPr="00263E65">
              <w:rPr>
                <w:rFonts w:asciiTheme="minorHAnsi" w:hAnsiTheme="minorHAnsi" w:cs="Times New Roman"/>
                <w:sz w:val="20"/>
                <w:szCs w:val="20"/>
              </w:rPr>
              <w:t>minimis</w:t>
            </w:r>
            <w:proofErr w:type="spellEnd"/>
            <w:r w:rsidRPr="00263E65">
              <w:rPr>
                <w:rFonts w:asciiTheme="minorHAnsi" w:hAnsiTheme="minorHAnsi" w:cs="Times New Roman"/>
                <w:sz w:val="20"/>
                <w:szCs w:val="20"/>
              </w:rPr>
              <w:t xml:space="preserve">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7</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neporušil zákaz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8513EF">
        <w:trPr>
          <w:gridAfter w:val="1"/>
          <w:wAfter w:w="12" w:type="dxa"/>
          <w:trHeight w:val="330"/>
        </w:trPr>
        <w:tc>
          <w:tcPr>
            <w:tcW w:w="421" w:type="dxa"/>
          </w:tcPr>
          <w:p w:rsidR="00E00461" w:rsidRPr="002D4CDB" w:rsidRDefault="00AB0A70" w:rsidP="005D204C">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má </w:t>
            </w:r>
            <w:proofErr w:type="spellStart"/>
            <w:r w:rsidRPr="002D4739">
              <w:rPr>
                <w:rFonts w:asciiTheme="minorHAnsi" w:hAnsiTheme="minorHAnsi" w:cs="Times New Roman"/>
                <w:sz w:val="20"/>
                <w:szCs w:val="20"/>
              </w:rPr>
              <w:t>vysporiadané</w:t>
            </w:r>
            <w:proofErr w:type="spellEnd"/>
            <w:r w:rsidRPr="002D4739">
              <w:rPr>
                <w:rFonts w:asciiTheme="minorHAnsi" w:hAnsiTheme="minorHAnsi" w:cs="Times New Roman"/>
                <w:sz w:val="20"/>
                <w:szCs w:val="20"/>
              </w:rPr>
              <w:t xml:space="preserve"> majetkovo-právne vzťahy a povolenia na realizáciu aktivít projektu</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12</w:t>
            </w:r>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8513EF">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8513EF">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8513EF">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0</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14</w:t>
            </w:r>
          </w:p>
          <w:p w:rsidR="00E00461" w:rsidRPr="002D4CDB" w:rsidRDefault="00E00461" w:rsidP="008513EF">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147782" w:rsidRPr="002D4CDB" w:rsidTr="00147782">
        <w:trPr>
          <w:gridAfter w:val="1"/>
          <w:wAfter w:w="12" w:type="dxa"/>
          <w:trHeight w:val="165"/>
        </w:trPr>
        <w:tc>
          <w:tcPr>
            <w:tcW w:w="421" w:type="dxa"/>
          </w:tcPr>
          <w:p w:rsidR="00147782" w:rsidRPr="002D4CDB" w:rsidRDefault="00147782" w:rsidP="00147782">
            <w:pPr>
              <w:rPr>
                <w:rFonts w:asciiTheme="minorHAnsi" w:hAnsiTheme="minorHAnsi" w:cstheme="minorHAnsi"/>
                <w:sz w:val="18"/>
                <w:szCs w:val="18"/>
              </w:rPr>
            </w:pPr>
            <w:r>
              <w:rPr>
                <w:rFonts w:asciiTheme="minorHAnsi" w:hAnsiTheme="minorHAnsi" w:cstheme="minorHAnsi"/>
                <w:sz w:val="20"/>
                <w:szCs w:val="20"/>
              </w:rPr>
              <w:t>21</w:t>
            </w:r>
          </w:p>
        </w:tc>
        <w:tc>
          <w:tcPr>
            <w:tcW w:w="6378" w:type="dxa"/>
          </w:tcPr>
          <w:p w:rsidR="00147782" w:rsidRPr="00B768E6" w:rsidRDefault="00147782" w:rsidP="00147782">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147782" w:rsidRPr="003A3A06" w:rsidRDefault="00147782" w:rsidP="00147782">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15</w:t>
            </w:r>
          </w:p>
          <w:p w:rsidR="00147782" w:rsidRPr="00E07F7F" w:rsidRDefault="00147782" w:rsidP="00147782">
            <w:pPr>
              <w:ind w:right="62"/>
              <w:rPr>
                <w:rFonts w:cs="Times New Roman"/>
                <w:color w:val="000000" w:themeColor="text1"/>
                <w:sz w:val="18"/>
                <w:szCs w:val="18"/>
              </w:rPr>
            </w:pPr>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p>
        </w:tc>
      </w:tr>
      <w:tr w:rsidR="00E00461" w:rsidRPr="002D4CDB" w:rsidTr="00D853A1">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2</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AB0A70" w:rsidP="00B93A33">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3</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 xml:space="preserve">Podmienka povinného 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165426" w:rsidRDefault="00AB0A70" w:rsidP="00B93A33">
            <w:pPr>
              <w:rPr>
                <w:rFonts w:asciiTheme="minorHAnsi" w:hAnsiTheme="minorHAnsi" w:cstheme="minorHAnsi"/>
                <w:sz w:val="18"/>
                <w:szCs w:val="18"/>
              </w:rPr>
            </w:pPr>
            <w:r w:rsidRPr="00165426">
              <w:rPr>
                <w:rFonts w:asciiTheme="minorHAnsi" w:hAnsiTheme="minorHAnsi" w:cstheme="minorHAnsi"/>
                <w:sz w:val="20"/>
                <w:szCs w:val="20"/>
              </w:rPr>
              <w:t>2</w:t>
            </w:r>
            <w:r w:rsidR="005D204C" w:rsidRPr="00165426">
              <w:rPr>
                <w:rFonts w:asciiTheme="minorHAnsi" w:hAnsiTheme="minorHAnsi" w:cstheme="minorHAnsi"/>
                <w:sz w:val="20"/>
                <w:szCs w:val="20"/>
              </w:rPr>
              <w:t>4</w:t>
            </w:r>
          </w:p>
        </w:tc>
        <w:tc>
          <w:tcPr>
            <w:tcW w:w="6378" w:type="dxa"/>
          </w:tcPr>
          <w:p w:rsidR="00E00461" w:rsidRPr="00165426" w:rsidDel="00E00461" w:rsidRDefault="00E00461" w:rsidP="00B93A33">
            <w:pPr>
              <w:rPr>
                <w:rFonts w:cs="Times New Roman"/>
                <w:color w:val="000000" w:themeColor="text1"/>
                <w:sz w:val="18"/>
                <w:szCs w:val="18"/>
              </w:rPr>
            </w:pPr>
            <w:r w:rsidRPr="00165426">
              <w:rPr>
                <w:rFonts w:asciiTheme="minorHAnsi" w:hAnsiTheme="minorHAnsi" w:cs="Times New Roman"/>
                <w:sz w:val="20"/>
                <w:szCs w:val="20"/>
              </w:rPr>
              <w:t>Podmienka, že na verejné práce je vykonaná štátna expertíza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6469FE">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del w:id="3" w:author="MDVRR SR" w:date="2016-03-22T15:11:00Z">
              <w:r w:rsidRPr="002D4739" w:rsidDel="00371182">
                <w:rPr>
                  <w:rFonts w:asciiTheme="minorHAnsi" w:hAnsiTheme="minorHAnsi"/>
                  <w:b/>
                  <w:sz w:val="20"/>
                  <w:szCs w:val="20"/>
                </w:rPr>
                <w:delText>Čestné vyhlásenie žiadateľa,</w:delText>
              </w:r>
              <w:r w:rsidRPr="002D4739" w:rsidDel="00371182">
                <w:rPr>
                  <w:rFonts w:asciiTheme="minorHAnsi" w:hAnsiTheme="minorHAnsi" w:cs="Calibri"/>
                  <w:bCs/>
                  <w:sz w:val="20"/>
                  <w:szCs w:val="20"/>
                </w:rPr>
                <w:delText xml:space="preserve"> že predložená príloha je kópiou originálu Protokolu zo štátnej expertízy – ak žiadateľ predkladá ním overenú kópiu</w:delText>
              </w:r>
            </w:del>
            <w:bookmarkStart w:id="4" w:name="_GoBack"/>
            <w:bookmarkEnd w:id="4"/>
          </w:p>
        </w:tc>
      </w:tr>
      <w:tr w:rsidR="00E00461" w:rsidRPr="002D4CDB" w:rsidTr="008513EF">
        <w:trPr>
          <w:gridAfter w:val="1"/>
          <w:wAfter w:w="12" w:type="dxa"/>
          <w:trHeight w:val="330"/>
        </w:trPr>
        <w:tc>
          <w:tcPr>
            <w:tcW w:w="421" w:type="dxa"/>
          </w:tcPr>
          <w:p w:rsidR="00E00461" w:rsidRPr="008513EF" w:rsidRDefault="005D204C" w:rsidP="00CE6B91">
            <w:pPr>
              <w:rPr>
                <w:rFonts w:asciiTheme="minorHAnsi" w:hAnsiTheme="minorHAnsi" w:cstheme="minorHAnsi"/>
                <w:sz w:val="18"/>
                <w:szCs w:val="18"/>
                <w:highlight w:val="yellow"/>
              </w:rPr>
            </w:pPr>
            <w:r w:rsidRPr="00165426">
              <w:rPr>
                <w:rFonts w:asciiTheme="minorHAnsi" w:hAnsiTheme="minorHAnsi" w:cstheme="minorHAnsi"/>
                <w:sz w:val="18"/>
                <w:szCs w:val="18"/>
              </w:rPr>
              <w:t>2</w:t>
            </w:r>
            <w:r w:rsidR="00CE6B91">
              <w:rPr>
                <w:rFonts w:asciiTheme="minorHAnsi" w:hAnsiTheme="minorHAnsi" w:cstheme="minorHAnsi"/>
                <w:sz w:val="18"/>
                <w:szCs w:val="18"/>
              </w:rPr>
              <w:t>5</w:t>
            </w:r>
          </w:p>
        </w:tc>
        <w:tc>
          <w:tcPr>
            <w:tcW w:w="6378" w:type="dxa"/>
            <w:shd w:val="clear" w:color="auto" w:fill="auto"/>
          </w:tcPr>
          <w:p w:rsidR="00E00461" w:rsidRPr="00CE6B91" w:rsidDel="00E00461" w:rsidRDefault="00E00461" w:rsidP="00B93A33">
            <w:pPr>
              <w:rPr>
                <w:rFonts w:cs="Times New Roman"/>
                <w:color w:val="000000" w:themeColor="text1"/>
                <w:sz w:val="18"/>
                <w:szCs w:val="18"/>
              </w:rPr>
            </w:pPr>
            <w:r w:rsidRPr="00CE6B91">
              <w:rPr>
                <w:rFonts w:asciiTheme="minorHAnsi" w:hAnsiTheme="minorHAnsi" w:cs="Times New Roman"/>
                <w:sz w:val="20"/>
                <w:szCs w:val="20"/>
              </w:rPr>
              <w:t>Podmienka, že žiadateľ má vypracovanú štúdiu realizovateľnosti</w:t>
            </w:r>
          </w:p>
        </w:tc>
        <w:tc>
          <w:tcPr>
            <w:tcW w:w="7229" w:type="dxa"/>
          </w:tcPr>
          <w:p w:rsidR="00E00461" w:rsidRPr="00BC019B" w:rsidRDefault="00E00461" w:rsidP="00E00461">
            <w:pPr>
              <w:rPr>
                <w:rFonts w:asciiTheme="minorHAnsi" w:hAnsiTheme="minorHAnsi" w:cs="Times New Roman"/>
                <w:b/>
                <w:sz w:val="20"/>
                <w:szCs w:val="20"/>
                <w:u w:val="single"/>
              </w:rPr>
            </w:pPr>
            <w:r w:rsidRPr="00BC019B">
              <w:rPr>
                <w:rFonts w:asciiTheme="minorHAnsi" w:hAnsiTheme="minorHAnsi" w:cs="Times New Roman"/>
                <w:b/>
                <w:sz w:val="20"/>
                <w:szCs w:val="20"/>
                <w:u w:val="single"/>
              </w:rPr>
              <w:t xml:space="preserve">Príloha </w:t>
            </w:r>
            <w:r w:rsidR="005D204C">
              <w:rPr>
                <w:rFonts w:asciiTheme="minorHAnsi" w:hAnsiTheme="minorHAnsi" w:cs="Times New Roman"/>
                <w:b/>
                <w:sz w:val="20"/>
                <w:szCs w:val="20"/>
                <w:u w:val="single"/>
              </w:rPr>
              <w:t>č.1</w:t>
            </w:r>
            <w:r w:rsidR="006469FE">
              <w:rPr>
                <w:rFonts w:asciiTheme="minorHAnsi" w:hAnsiTheme="minorHAnsi" w:cs="Times New Roman"/>
                <w:b/>
                <w:sz w:val="20"/>
                <w:szCs w:val="20"/>
                <w:u w:val="single"/>
              </w:rPr>
              <w:t>7</w:t>
            </w:r>
          </w:p>
          <w:p w:rsidR="00E00461" w:rsidRPr="00E8523D" w:rsidDel="00E00461" w:rsidRDefault="00E00461" w:rsidP="00B93A33">
            <w:pPr>
              <w:rPr>
                <w:rFonts w:ascii="Arial Narrow" w:hAnsi="Arial Narrow"/>
                <w:b/>
                <w:color w:val="FF0000"/>
                <w:sz w:val="20"/>
                <w:szCs w:val="20"/>
              </w:rPr>
            </w:pPr>
            <w:r w:rsidRPr="00BC019B">
              <w:rPr>
                <w:rFonts w:asciiTheme="minorHAnsi" w:hAnsiTheme="minorHAnsi"/>
                <w:b/>
                <w:sz w:val="20"/>
                <w:szCs w:val="20"/>
              </w:rPr>
              <w:t>Štúdia realizovateľnosti projektu</w:t>
            </w:r>
          </w:p>
        </w:tc>
      </w:tr>
      <w:tr w:rsidR="00C418FD" w:rsidRPr="002D4CDB" w:rsidTr="00C418FD">
        <w:trPr>
          <w:gridAfter w:val="1"/>
          <w:wAfter w:w="12" w:type="dxa"/>
          <w:trHeight w:val="368"/>
        </w:trPr>
        <w:tc>
          <w:tcPr>
            <w:tcW w:w="421" w:type="dxa"/>
            <w:vMerge w:val="restart"/>
          </w:tcPr>
          <w:p w:rsidR="00C418FD" w:rsidRPr="00165426" w:rsidRDefault="00C418FD" w:rsidP="00C418FD">
            <w:pPr>
              <w:rPr>
                <w:rFonts w:asciiTheme="minorHAnsi" w:hAnsiTheme="minorHAnsi" w:cstheme="minorHAnsi"/>
                <w:sz w:val="18"/>
                <w:szCs w:val="18"/>
              </w:rPr>
            </w:pPr>
            <w:r>
              <w:rPr>
                <w:rFonts w:asciiTheme="minorHAnsi" w:hAnsiTheme="minorHAnsi" w:cstheme="minorHAnsi"/>
                <w:sz w:val="18"/>
                <w:szCs w:val="18"/>
              </w:rPr>
              <w:t>26</w:t>
            </w:r>
          </w:p>
        </w:tc>
        <w:tc>
          <w:tcPr>
            <w:tcW w:w="6378" w:type="dxa"/>
            <w:vMerge w:val="restart"/>
            <w:shd w:val="clear" w:color="auto" w:fill="auto"/>
          </w:tcPr>
          <w:p w:rsidR="00C418FD" w:rsidRPr="00CE6B91" w:rsidRDefault="00C418FD" w:rsidP="00C418FD">
            <w:pPr>
              <w:rPr>
                <w:rFonts w:asciiTheme="minorHAnsi" w:hAnsiTheme="minorHAnsi" w:cs="Times New Roman"/>
                <w:sz w:val="20"/>
                <w:szCs w:val="20"/>
              </w:rPr>
            </w:pPr>
            <w:r w:rsidRPr="006B558C">
              <w:rPr>
                <w:rFonts w:asciiTheme="minorHAnsi" w:hAnsiTheme="minorHAnsi" w:cs="Times New Roman"/>
                <w:sz w:val="20"/>
                <w:szCs w:val="20"/>
              </w:rPr>
              <w:t>Podmienka podpory obnovy vozidiel v MHD</w:t>
            </w:r>
          </w:p>
        </w:tc>
        <w:tc>
          <w:tcPr>
            <w:tcW w:w="7229" w:type="dxa"/>
          </w:tcPr>
          <w:p w:rsidR="00C418FD" w:rsidRPr="00371182" w:rsidRDefault="00C418FD" w:rsidP="00C418FD">
            <w:pPr>
              <w:rPr>
                <w:rFonts w:asciiTheme="minorHAnsi" w:hAnsiTheme="minorHAnsi" w:cs="Times New Roman"/>
                <w:b/>
                <w:sz w:val="20"/>
                <w:szCs w:val="20"/>
                <w:u w:val="single"/>
                <w:rPrChange w:id="5" w:author="MDVRR SR" w:date="2016-03-22T15:11:00Z">
                  <w:rPr>
                    <w:rFonts w:asciiTheme="minorHAnsi" w:hAnsiTheme="minorHAnsi" w:cs="Times New Roman"/>
                    <w:b/>
                    <w:sz w:val="20"/>
                    <w:szCs w:val="20"/>
                    <w:highlight w:val="yellow"/>
                    <w:u w:val="single"/>
                  </w:rPr>
                </w:rPrChange>
              </w:rPr>
            </w:pPr>
            <w:r w:rsidRPr="00371182">
              <w:rPr>
                <w:rFonts w:asciiTheme="minorHAnsi" w:hAnsiTheme="minorHAnsi" w:cs="Times New Roman"/>
                <w:b/>
                <w:sz w:val="20"/>
                <w:szCs w:val="20"/>
                <w:u w:val="single"/>
                <w:rPrChange w:id="6" w:author="MDVRR SR" w:date="2016-03-22T15:11:00Z">
                  <w:rPr>
                    <w:rFonts w:asciiTheme="minorHAnsi" w:hAnsiTheme="minorHAnsi" w:cs="Times New Roman"/>
                    <w:b/>
                    <w:sz w:val="20"/>
                    <w:szCs w:val="20"/>
                    <w:highlight w:val="yellow"/>
                    <w:u w:val="single"/>
                  </w:rPr>
                </w:rPrChange>
              </w:rPr>
              <w:t>Príloha č. 18</w:t>
            </w:r>
          </w:p>
          <w:p w:rsidR="00C418FD" w:rsidRPr="00371182" w:rsidRDefault="00C418FD" w:rsidP="00C418FD">
            <w:pPr>
              <w:rPr>
                <w:rFonts w:asciiTheme="minorHAnsi" w:hAnsiTheme="minorHAnsi" w:cs="Times New Roman"/>
                <w:b/>
                <w:sz w:val="20"/>
                <w:szCs w:val="20"/>
                <w:u w:val="single"/>
              </w:rPr>
            </w:pPr>
            <w:r w:rsidRPr="00371182">
              <w:rPr>
                <w:rFonts w:asciiTheme="minorHAnsi" w:hAnsiTheme="minorHAnsi" w:cs="Times New Roman"/>
                <w:b/>
                <w:sz w:val="20"/>
                <w:szCs w:val="20"/>
                <w:rPrChange w:id="7" w:author="MDVRR SR" w:date="2016-03-22T15:11:00Z">
                  <w:rPr>
                    <w:rFonts w:asciiTheme="minorHAnsi" w:hAnsiTheme="minorHAnsi" w:cs="Times New Roman"/>
                    <w:b/>
                    <w:sz w:val="20"/>
                    <w:szCs w:val="20"/>
                    <w:highlight w:val="yellow"/>
                  </w:rPr>
                </w:rPrChange>
              </w:rPr>
              <w:t>Komplexný strategický plán udržateľného rozvoja dopravy</w:t>
            </w:r>
            <w:r w:rsidRPr="00371182">
              <w:rPr>
                <w:rFonts w:asciiTheme="minorHAnsi" w:hAnsiTheme="minorHAnsi" w:cs="Times New Roman"/>
                <w:b/>
                <w:sz w:val="20"/>
                <w:szCs w:val="20"/>
                <w:u w:val="single"/>
                <w:rPrChange w:id="8" w:author="MDVRR SR" w:date="2016-03-22T15:11:00Z">
                  <w:rPr>
                    <w:rFonts w:asciiTheme="minorHAnsi" w:hAnsiTheme="minorHAnsi" w:cs="Times New Roman"/>
                    <w:b/>
                    <w:sz w:val="20"/>
                    <w:szCs w:val="20"/>
                    <w:highlight w:val="yellow"/>
                    <w:u w:val="single"/>
                  </w:rPr>
                </w:rPrChange>
              </w:rPr>
              <w:t xml:space="preserve"> </w:t>
            </w:r>
            <w:r w:rsidRPr="00371182">
              <w:rPr>
                <w:rFonts w:asciiTheme="minorHAnsi" w:hAnsiTheme="minorHAnsi" w:cs="Times New Roman"/>
                <w:sz w:val="20"/>
                <w:szCs w:val="20"/>
                <w:rPrChange w:id="9" w:author="MDVRR SR" w:date="2016-03-22T15:11:00Z">
                  <w:rPr>
                    <w:rFonts w:asciiTheme="minorHAnsi" w:hAnsiTheme="minorHAnsi" w:cs="Times New Roman"/>
                    <w:sz w:val="20"/>
                    <w:szCs w:val="20"/>
                    <w:highlight w:val="yellow"/>
                  </w:rPr>
                </w:rPrChange>
              </w:rPr>
              <w:t xml:space="preserve">- preukázaný cez PUMM, </w:t>
            </w:r>
            <w:proofErr w:type="spellStart"/>
            <w:r w:rsidRPr="00371182">
              <w:rPr>
                <w:rFonts w:asciiTheme="minorHAnsi" w:hAnsiTheme="minorHAnsi" w:cs="Times New Roman"/>
                <w:sz w:val="20"/>
                <w:szCs w:val="20"/>
                <w:rPrChange w:id="10" w:author="MDVRR SR" w:date="2016-03-22T15:11:00Z">
                  <w:rPr>
                    <w:rFonts w:asciiTheme="minorHAnsi" w:hAnsiTheme="minorHAnsi" w:cs="Times New Roman"/>
                    <w:sz w:val="20"/>
                    <w:szCs w:val="20"/>
                    <w:highlight w:val="yellow"/>
                  </w:rPr>
                </w:rPrChange>
              </w:rPr>
              <w:t>Generel</w:t>
            </w:r>
            <w:proofErr w:type="spellEnd"/>
            <w:r w:rsidRPr="00371182">
              <w:rPr>
                <w:rFonts w:asciiTheme="minorHAnsi" w:hAnsiTheme="minorHAnsi" w:cs="Times New Roman"/>
                <w:sz w:val="20"/>
                <w:szCs w:val="20"/>
                <w:rPrChange w:id="11" w:author="MDVRR SR" w:date="2016-03-22T15:11:00Z">
                  <w:rPr>
                    <w:rFonts w:asciiTheme="minorHAnsi" w:hAnsiTheme="minorHAnsi" w:cs="Times New Roman"/>
                    <w:sz w:val="20"/>
                    <w:szCs w:val="20"/>
                    <w:highlight w:val="yellow"/>
                  </w:rPr>
                </w:rPrChange>
              </w:rPr>
              <w:t xml:space="preserve"> dopravy alebo Stanovisko JASPERS k </w:t>
            </w:r>
            <w:proofErr w:type="spellStart"/>
            <w:r w:rsidRPr="00371182">
              <w:rPr>
                <w:rFonts w:asciiTheme="minorHAnsi" w:hAnsiTheme="minorHAnsi" w:cs="Times New Roman"/>
                <w:sz w:val="20"/>
                <w:szCs w:val="20"/>
                <w:rPrChange w:id="12" w:author="MDVRR SR" w:date="2016-03-22T15:11:00Z">
                  <w:rPr>
                    <w:rFonts w:asciiTheme="minorHAnsi" w:hAnsiTheme="minorHAnsi" w:cs="Times New Roman"/>
                    <w:sz w:val="20"/>
                    <w:szCs w:val="20"/>
                    <w:highlight w:val="yellow"/>
                  </w:rPr>
                </w:rPrChange>
              </w:rPr>
              <w:t>nerelevantnosti</w:t>
            </w:r>
            <w:proofErr w:type="spellEnd"/>
            <w:r w:rsidRPr="00371182">
              <w:rPr>
                <w:rFonts w:asciiTheme="minorHAnsi" w:hAnsiTheme="minorHAnsi" w:cs="Times New Roman"/>
                <w:sz w:val="20"/>
                <w:szCs w:val="20"/>
                <w:rPrChange w:id="13" w:author="MDVRR SR" w:date="2016-03-22T15:11:00Z">
                  <w:rPr>
                    <w:rFonts w:asciiTheme="minorHAnsi" w:hAnsiTheme="minorHAnsi" w:cs="Times New Roman"/>
                    <w:sz w:val="20"/>
                    <w:szCs w:val="20"/>
                    <w:highlight w:val="yellow"/>
                  </w:rPr>
                </w:rPrChange>
              </w:rPr>
              <w:t xml:space="preserve"> predmetnej prílohy.</w:t>
            </w:r>
            <w:r w:rsidRPr="00371182">
              <w:rPr>
                <w:rFonts w:asciiTheme="minorHAnsi" w:hAnsiTheme="minorHAnsi" w:cs="Times New Roman"/>
                <w:b/>
                <w:sz w:val="20"/>
                <w:szCs w:val="20"/>
                <w:u w:val="single"/>
                <w:rPrChange w:id="14" w:author="MDVRR SR" w:date="2016-03-22T15:11:00Z">
                  <w:rPr>
                    <w:rFonts w:asciiTheme="minorHAnsi" w:hAnsiTheme="minorHAnsi" w:cs="Times New Roman"/>
                    <w:b/>
                    <w:sz w:val="20"/>
                    <w:szCs w:val="20"/>
                    <w:highlight w:val="yellow"/>
                    <w:u w:val="single"/>
                  </w:rPr>
                </w:rPrChange>
              </w:rPr>
              <w:t xml:space="preserve"> </w:t>
            </w:r>
          </w:p>
        </w:tc>
      </w:tr>
      <w:tr w:rsidR="00C418FD" w:rsidRPr="002D4CDB" w:rsidTr="00CE6B91">
        <w:trPr>
          <w:gridAfter w:val="1"/>
          <w:wAfter w:w="12" w:type="dxa"/>
          <w:trHeight w:val="367"/>
        </w:trPr>
        <w:tc>
          <w:tcPr>
            <w:tcW w:w="421" w:type="dxa"/>
            <w:vMerge/>
          </w:tcPr>
          <w:p w:rsidR="00C418FD" w:rsidRDefault="00C418FD" w:rsidP="00C418FD">
            <w:pPr>
              <w:rPr>
                <w:rFonts w:asciiTheme="minorHAnsi" w:hAnsiTheme="minorHAnsi" w:cstheme="minorHAnsi"/>
                <w:sz w:val="18"/>
                <w:szCs w:val="18"/>
              </w:rPr>
            </w:pPr>
          </w:p>
        </w:tc>
        <w:tc>
          <w:tcPr>
            <w:tcW w:w="6378" w:type="dxa"/>
            <w:vMerge/>
            <w:shd w:val="clear" w:color="auto" w:fill="auto"/>
          </w:tcPr>
          <w:p w:rsidR="00C418FD" w:rsidRPr="006B558C" w:rsidRDefault="00C418FD" w:rsidP="00C418FD">
            <w:pPr>
              <w:rPr>
                <w:rFonts w:asciiTheme="minorHAnsi" w:hAnsiTheme="minorHAnsi" w:cs="Times New Roman"/>
                <w:sz w:val="20"/>
                <w:szCs w:val="20"/>
              </w:rPr>
            </w:pPr>
          </w:p>
        </w:tc>
        <w:tc>
          <w:tcPr>
            <w:tcW w:w="7229" w:type="dxa"/>
          </w:tcPr>
          <w:p w:rsidR="00C418FD" w:rsidRPr="00371182" w:rsidRDefault="00C418FD" w:rsidP="00C418FD">
            <w:pPr>
              <w:rPr>
                <w:rFonts w:asciiTheme="minorHAnsi" w:hAnsiTheme="minorHAnsi" w:cs="Times New Roman"/>
                <w:b/>
                <w:sz w:val="20"/>
                <w:szCs w:val="20"/>
                <w:u w:val="single"/>
                <w:rPrChange w:id="15" w:author="MDVRR SR" w:date="2016-03-22T15:11:00Z">
                  <w:rPr>
                    <w:rFonts w:asciiTheme="minorHAnsi" w:hAnsiTheme="minorHAnsi" w:cs="Times New Roman"/>
                    <w:b/>
                    <w:sz w:val="20"/>
                    <w:szCs w:val="20"/>
                    <w:highlight w:val="yellow"/>
                    <w:u w:val="single"/>
                  </w:rPr>
                </w:rPrChange>
              </w:rPr>
            </w:pPr>
            <w:r w:rsidRPr="00371182">
              <w:rPr>
                <w:rFonts w:asciiTheme="minorHAnsi" w:hAnsiTheme="minorHAnsi" w:cs="Times New Roman"/>
                <w:b/>
                <w:sz w:val="20"/>
                <w:szCs w:val="20"/>
                <w:u w:val="single"/>
                <w:rPrChange w:id="16" w:author="MDVRR SR" w:date="2016-03-22T15:11:00Z">
                  <w:rPr>
                    <w:rFonts w:asciiTheme="minorHAnsi" w:hAnsiTheme="minorHAnsi" w:cs="Times New Roman"/>
                    <w:b/>
                    <w:sz w:val="20"/>
                    <w:szCs w:val="20"/>
                    <w:highlight w:val="yellow"/>
                    <w:u w:val="single"/>
                  </w:rPr>
                </w:rPrChange>
              </w:rPr>
              <w:t>Príloha č.19</w:t>
            </w:r>
          </w:p>
          <w:p w:rsidR="00C418FD" w:rsidRPr="00371182" w:rsidRDefault="00C418FD" w:rsidP="00C418FD">
            <w:pPr>
              <w:rPr>
                <w:rFonts w:asciiTheme="minorHAnsi" w:hAnsiTheme="minorHAnsi" w:cs="Times New Roman"/>
                <w:b/>
                <w:sz w:val="20"/>
                <w:szCs w:val="20"/>
                <w:u w:val="single"/>
                <w:rPrChange w:id="17" w:author="MDVRR SR" w:date="2016-03-22T15:11:00Z">
                  <w:rPr>
                    <w:rFonts w:asciiTheme="minorHAnsi" w:hAnsiTheme="minorHAnsi" w:cs="Times New Roman"/>
                    <w:b/>
                    <w:sz w:val="20"/>
                    <w:szCs w:val="20"/>
                    <w:highlight w:val="yellow"/>
                    <w:u w:val="single"/>
                  </w:rPr>
                </w:rPrChange>
              </w:rPr>
            </w:pPr>
            <w:r w:rsidRPr="00371182">
              <w:rPr>
                <w:rFonts w:asciiTheme="minorHAnsi" w:hAnsiTheme="minorHAnsi" w:cs="Times New Roman"/>
                <w:b/>
                <w:sz w:val="20"/>
                <w:szCs w:val="20"/>
                <w:rPrChange w:id="18" w:author="MDVRR SR" w:date="2016-03-22T15:11:00Z">
                  <w:rPr>
                    <w:rFonts w:asciiTheme="minorHAnsi" w:hAnsiTheme="minorHAnsi" w:cs="Times New Roman"/>
                    <w:b/>
                    <w:sz w:val="20"/>
                    <w:szCs w:val="20"/>
                    <w:highlight w:val="yellow"/>
                  </w:rPr>
                </w:rPrChange>
              </w:rPr>
              <w:t>Plán zabezpečenia preferencie dopravy</w:t>
            </w:r>
          </w:p>
        </w:tc>
      </w:tr>
    </w:tbl>
    <w:p w:rsidR="00E71849" w:rsidRPr="002D4CDB" w:rsidRDefault="00E71849">
      <w:pPr>
        <w:rPr>
          <w:rFonts w:asciiTheme="minorHAnsi" w:hAnsiTheme="minorHAnsi" w:cstheme="minorHAnsi"/>
        </w:rPr>
        <w:sectPr w:rsidR="00E71849" w:rsidRPr="002D4CDB" w:rsidSect="00F74B96">
          <w:headerReference w:type="default" r:id="rId23"/>
          <w:footerReference w:type="default" r:id="rId24"/>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w:t>
            </w:r>
            <w:proofErr w:type="spellStart"/>
            <w:r w:rsidRPr="002D4CDB">
              <w:rPr>
                <w:rFonts w:asciiTheme="minorHAnsi" w:hAnsiTheme="minorHAnsi" w:cstheme="minorHAnsi"/>
                <w:color w:val="000000"/>
                <w:szCs w:val="24"/>
              </w:rPr>
              <w:t>dolupodpísaný</w:t>
            </w:r>
            <w:proofErr w:type="spellEnd"/>
            <w:r w:rsidRPr="002D4CDB">
              <w:rPr>
                <w:rFonts w:asciiTheme="minorHAnsi" w:hAnsiTheme="minorHAnsi" w:cstheme="minorHAnsi"/>
                <w:color w:val="000000"/>
                <w:szCs w:val="24"/>
              </w:rPr>
              <w:t xml:space="preserve">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2D4CDB"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8513EF">
              <w:rPr>
                <w:rFonts w:asciiTheme="minorHAnsi" w:hAnsiTheme="minorHAnsi" w:cstheme="minorHAnsi"/>
                <w:color w:val="000000"/>
                <w:szCs w:val="24"/>
              </w:rPr>
              <w:t xml:space="preserve">voči žiadateľovi nie je vedený výkon rozhodnutia, </w:t>
            </w:r>
          </w:p>
          <w:p w:rsidR="005206F0" w:rsidRPr="008513EF"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8513EF">
              <w:rPr>
                <w:rFonts w:asciiTheme="minorHAnsi" w:hAnsiTheme="minorHAnsi" w:cstheme="minorHAnsi"/>
                <w:color w:val="000000"/>
                <w:szCs w:val="24"/>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5"/>
      <w:footerReference w:type="defaul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461" w:rsidRDefault="00E00461" w:rsidP="00297396">
      <w:pPr>
        <w:spacing w:after="0" w:line="240" w:lineRule="auto"/>
      </w:pPr>
      <w:r>
        <w:separator/>
      </w:r>
    </w:p>
  </w:endnote>
  <w:endnote w:type="continuationSeparator" w:id="0">
    <w:p w:rsidR="00E00461" w:rsidRDefault="00E00461"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371182">
      <w:rPr>
        <w:rFonts w:eastAsia="Times New Roman" w:cs="Times New Roman"/>
        <w:noProof/>
        <w:szCs w:val="24"/>
        <w:lang w:eastAsia="sk-SK"/>
      </w:rPr>
      <w:t>15</w:t>
    </w:r>
    <w:r w:rsidRPr="00016F1C">
      <w:rPr>
        <w:rFonts w:eastAsia="Times New Roman" w:cs="Times New Roman"/>
        <w:szCs w:val="24"/>
        <w:lang w:eastAsia="sk-SK"/>
      </w:rPr>
      <w:fldChar w:fldCharType="end"/>
    </w:r>
  </w:p>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Pr="00570367" w:rsidRDefault="00E0046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461" w:rsidRDefault="00E00461" w:rsidP="00297396">
      <w:pPr>
        <w:spacing w:after="0" w:line="240" w:lineRule="auto"/>
      </w:pPr>
      <w:r>
        <w:separator/>
      </w:r>
    </w:p>
  </w:footnote>
  <w:footnote w:type="continuationSeparator" w:id="0">
    <w:p w:rsidR="00E00461" w:rsidRDefault="00E00461" w:rsidP="00297396">
      <w:pPr>
        <w:spacing w:after="0" w:line="240" w:lineRule="auto"/>
      </w:pPr>
      <w:r>
        <w:continuationSeparator/>
      </w:r>
    </w:p>
  </w:footnote>
  <w:footnote w:id="1">
    <w:p w:rsidR="00E00461" w:rsidRDefault="00E00461">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E00461" w:rsidRDefault="00E00461">
      <w:pPr>
        <w:pStyle w:val="Textpoznmkypodiarou"/>
      </w:pPr>
      <w:r>
        <w:rPr>
          <w:rStyle w:val="Odkaznapoznmkupodiarou"/>
        </w:rPr>
        <w:footnoteRef/>
      </w:r>
      <w:r>
        <w:t xml:space="preserve"> </w:t>
      </w:r>
      <w:r>
        <w:t>Odkaz na automatické vyplnenie sa vzťahuje na prípad vyplnenia formulára prostredníctvom ITMS2014+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2D4CDB">
    <w:r>
      <w:rPr>
        <w:noProof/>
        <w:lang w:eastAsia="sk-SK"/>
      </w:rPr>
      <w:drawing>
        <wp:anchor distT="0" distB="0" distL="114300" distR="114300" simplePos="0" relativeHeight="251660288" behindDoc="0" locked="0" layoutInCell="1" allowOverlap="1" wp14:anchorId="34FD0094" wp14:editId="690BF1E0">
          <wp:simplePos x="0" y="0"/>
          <wp:positionH relativeFrom="column">
            <wp:posOffset>3804285</wp:posOffset>
          </wp:positionH>
          <wp:positionV relativeFrom="paragraph">
            <wp:posOffset>-161925</wp:posOffset>
          </wp:positionV>
          <wp:extent cx="1907540" cy="655320"/>
          <wp:effectExtent l="0" t="0" r="0" b="0"/>
          <wp:wrapSquare wrapText="right"/>
          <wp:docPr id="3"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0A4AFC7D" wp14:editId="79C50047">
          <wp:simplePos x="0" y="0"/>
          <wp:positionH relativeFrom="column">
            <wp:posOffset>157480</wp:posOffset>
          </wp:positionH>
          <wp:positionV relativeFrom="paragraph">
            <wp:posOffset>-87630</wp:posOffset>
          </wp:positionV>
          <wp:extent cx="1039688" cy="790575"/>
          <wp:effectExtent l="0" t="0" r="825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E00461" w:rsidRDefault="00E0046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1">
    <w15:presenceInfo w15:providerId="None" w15:userId="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hyphenationZone w:val="425"/>
  <w:drawingGridHorizontalSpacing w:val="120"/>
  <w:displayHorizontalDrawingGridEvery w:val="2"/>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444C"/>
    <w:rsid w:val="00007732"/>
    <w:rsid w:val="00016F1C"/>
    <w:rsid w:val="0001779A"/>
    <w:rsid w:val="00020955"/>
    <w:rsid w:val="00050586"/>
    <w:rsid w:val="00053993"/>
    <w:rsid w:val="00054CDE"/>
    <w:rsid w:val="00061D73"/>
    <w:rsid w:val="00062B88"/>
    <w:rsid w:val="00076FC2"/>
    <w:rsid w:val="000806BF"/>
    <w:rsid w:val="000B674B"/>
    <w:rsid w:val="000C0D6B"/>
    <w:rsid w:val="000C3731"/>
    <w:rsid w:val="000E4433"/>
    <w:rsid w:val="000F396A"/>
    <w:rsid w:val="0010412D"/>
    <w:rsid w:val="00111594"/>
    <w:rsid w:val="00113371"/>
    <w:rsid w:val="001407E8"/>
    <w:rsid w:val="00147782"/>
    <w:rsid w:val="00165426"/>
    <w:rsid w:val="0016773B"/>
    <w:rsid w:val="00170403"/>
    <w:rsid w:val="00187776"/>
    <w:rsid w:val="001A3CF3"/>
    <w:rsid w:val="001A5526"/>
    <w:rsid w:val="001A69BA"/>
    <w:rsid w:val="001B15BC"/>
    <w:rsid w:val="001C645B"/>
    <w:rsid w:val="001D1BC2"/>
    <w:rsid w:val="001F0635"/>
    <w:rsid w:val="00204701"/>
    <w:rsid w:val="00215499"/>
    <w:rsid w:val="002279C7"/>
    <w:rsid w:val="00231C62"/>
    <w:rsid w:val="00240C5A"/>
    <w:rsid w:val="002454DD"/>
    <w:rsid w:val="0025567F"/>
    <w:rsid w:val="00273057"/>
    <w:rsid w:val="00277E0F"/>
    <w:rsid w:val="00280F96"/>
    <w:rsid w:val="00285FFB"/>
    <w:rsid w:val="00297396"/>
    <w:rsid w:val="002A6EF9"/>
    <w:rsid w:val="002C4DEF"/>
    <w:rsid w:val="002D2503"/>
    <w:rsid w:val="002D4CDB"/>
    <w:rsid w:val="002D7253"/>
    <w:rsid w:val="002E5EB4"/>
    <w:rsid w:val="002F393A"/>
    <w:rsid w:val="003007BA"/>
    <w:rsid w:val="003256B5"/>
    <w:rsid w:val="0033719C"/>
    <w:rsid w:val="00340992"/>
    <w:rsid w:val="00340D3A"/>
    <w:rsid w:val="00343F2B"/>
    <w:rsid w:val="00344F28"/>
    <w:rsid w:val="00346F2F"/>
    <w:rsid w:val="00353687"/>
    <w:rsid w:val="00362BF7"/>
    <w:rsid w:val="0036489F"/>
    <w:rsid w:val="00371182"/>
    <w:rsid w:val="00373060"/>
    <w:rsid w:val="00387DF4"/>
    <w:rsid w:val="00393BEF"/>
    <w:rsid w:val="0039409A"/>
    <w:rsid w:val="003A67A8"/>
    <w:rsid w:val="003A6D6C"/>
    <w:rsid w:val="003B15F0"/>
    <w:rsid w:val="003B3437"/>
    <w:rsid w:val="003C3E5D"/>
    <w:rsid w:val="003E623A"/>
    <w:rsid w:val="003F1257"/>
    <w:rsid w:val="00401CA0"/>
    <w:rsid w:val="00412E0F"/>
    <w:rsid w:val="0042131C"/>
    <w:rsid w:val="00426502"/>
    <w:rsid w:val="004336D9"/>
    <w:rsid w:val="004402E0"/>
    <w:rsid w:val="004404DE"/>
    <w:rsid w:val="00442D1E"/>
    <w:rsid w:val="00445389"/>
    <w:rsid w:val="004660ED"/>
    <w:rsid w:val="00473F9B"/>
    <w:rsid w:val="004813F2"/>
    <w:rsid w:val="00484EC7"/>
    <w:rsid w:val="004A5D72"/>
    <w:rsid w:val="004A6D1F"/>
    <w:rsid w:val="004B2EDF"/>
    <w:rsid w:val="004C1117"/>
    <w:rsid w:val="004D05FD"/>
    <w:rsid w:val="004D25E1"/>
    <w:rsid w:val="004D393A"/>
    <w:rsid w:val="004D426D"/>
    <w:rsid w:val="004E541B"/>
    <w:rsid w:val="004E60E8"/>
    <w:rsid w:val="004F2563"/>
    <w:rsid w:val="004F3115"/>
    <w:rsid w:val="00510642"/>
    <w:rsid w:val="005206F0"/>
    <w:rsid w:val="00520771"/>
    <w:rsid w:val="0052269D"/>
    <w:rsid w:val="00527A99"/>
    <w:rsid w:val="00545797"/>
    <w:rsid w:val="00547497"/>
    <w:rsid w:val="00554C3B"/>
    <w:rsid w:val="00563B37"/>
    <w:rsid w:val="00570367"/>
    <w:rsid w:val="0058394A"/>
    <w:rsid w:val="00584D11"/>
    <w:rsid w:val="00591EBD"/>
    <w:rsid w:val="005A0719"/>
    <w:rsid w:val="005A4DB9"/>
    <w:rsid w:val="005C143A"/>
    <w:rsid w:val="005D204C"/>
    <w:rsid w:val="005E1820"/>
    <w:rsid w:val="005E4C1B"/>
    <w:rsid w:val="005F30B4"/>
    <w:rsid w:val="005F3DBD"/>
    <w:rsid w:val="006118BF"/>
    <w:rsid w:val="006135CB"/>
    <w:rsid w:val="00616F2A"/>
    <w:rsid w:val="00622C4C"/>
    <w:rsid w:val="006236C8"/>
    <w:rsid w:val="006469FE"/>
    <w:rsid w:val="006500F5"/>
    <w:rsid w:val="006670FF"/>
    <w:rsid w:val="00671E70"/>
    <w:rsid w:val="00676A06"/>
    <w:rsid w:val="00680469"/>
    <w:rsid w:val="00687DEE"/>
    <w:rsid w:val="006976DD"/>
    <w:rsid w:val="006A02F1"/>
    <w:rsid w:val="006A1986"/>
    <w:rsid w:val="006A1AFD"/>
    <w:rsid w:val="006A61FE"/>
    <w:rsid w:val="006E066B"/>
    <w:rsid w:val="006E1F75"/>
    <w:rsid w:val="006E3561"/>
    <w:rsid w:val="006F4B96"/>
    <w:rsid w:val="006F6E13"/>
    <w:rsid w:val="007017A6"/>
    <w:rsid w:val="00701C95"/>
    <w:rsid w:val="00713950"/>
    <w:rsid w:val="00726E6E"/>
    <w:rsid w:val="007314FF"/>
    <w:rsid w:val="00732A40"/>
    <w:rsid w:val="00736C40"/>
    <w:rsid w:val="00760313"/>
    <w:rsid w:val="00760DE9"/>
    <w:rsid w:val="007946AE"/>
    <w:rsid w:val="007B3E5C"/>
    <w:rsid w:val="007C0688"/>
    <w:rsid w:val="007C2E4A"/>
    <w:rsid w:val="007E2824"/>
    <w:rsid w:val="007E285C"/>
    <w:rsid w:val="00821D98"/>
    <w:rsid w:val="00827C6D"/>
    <w:rsid w:val="00833BAC"/>
    <w:rsid w:val="0085134E"/>
    <w:rsid w:val="008513EF"/>
    <w:rsid w:val="0086757D"/>
    <w:rsid w:val="008719EE"/>
    <w:rsid w:val="00871B13"/>
    <w:rsid w:val="00874F37"/>
    <w:rsid w:val="00876FE0"/>
    <w:rsid w:val="00884808"/>
    <w:rsid w:val="008A293F"/>
    <w:rsid w:val="008B2658"/>
    <w:rsid w:val="008B46A9"/>
    <w:rsid w:val="008D6D59"/>
    <w:rsid w:val="008F0949"/>
    <w:rsid w:val="008F3D66"/>
    <w:rsid w:val="00900594"/>
    <w:rsid w:val="0091485F"/>
    <w:rsid w:val="0091542F"/>
    <w:rsid w:val="0093580E"/>
    <w:rsid w:val="00951DEF"/>
    <w:rsid w:val="00980020"/>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63C4"/>
    <w:rsid w:val="00A572C3"/>
    <w:rsid w:val="00A6173A"/>
    <w:rsid w:val="00A650D9"/>
    <w:rsid w:val="00A65F9C"/>
    <w:rsid w:val="00A71082"/>
    <w:rsid w:val="00AA0615"/>
    <w:rsid w:val="00AA646F"/>
    <w:rsid w:val="00AB0A70"/>
    <w:rsid w:val="00AB1411"/>
    <w:rsid w:val="00AE353F"/>
    <w:rsid w:val="00AF404A"/>
    <w:rsid w:val="00AF6D51"/>
    <w:rsid w:val="00B10209"/>
    <w:rsid w:val="00B107D1"/>
    <w:rsid w:val="00B34CEF"/>
    <w:rsid w:val="00B4260D"/>
    <w:rsid w:val="00B426E1"/>
    <w:rsid w:val="00B4365A"/>
    <w:rsid w:val="00B4401E"/>
    <w:rsid w:val="00B45824"/>
    <w:rsid w:val="00B52C02"/>
    <w:rsid w:val="00B747B7"/>
    <w:rsid w:val="00B84FFC"/>
    <w:rsid w:val="00B9021E"/>
    <w:rsid w:val="00B93A33"/>
    <w:rsid w:val="00BB5079"/>
    <w:rsid w:val="00BB58B3"/>
    <w:rsid w:val="00BB6CC4"/>
    <w:rsid w:val="00BD2500"/>
    <w:rsid w:val="00C052FF"/>
    <w:rsid w:val="00C10E17"/>
    <w:rsid w:val="00C11A6E"/>
    <w:rsid w:val="00C213B4"/>
    <w:rsid w:val="00C21A03"/>
    <w:rsid w:val="00C24A69"/>
    <w:rsid w:val="00C26618"/>
    <w:rsid w:val="00C2697A"/>
    <w:rsid w:val="00C31B6B"/>
    <w:rsid w:val="00C36149"/>
    <w:rsid w:val="00C418FD"/>
    <w:rsid w:val="00C42090"/>
    <w:rsid w:val="00C4317E"/>
    <w:rsid w:val="00C47274"/>
    <w:rsid w:val="00C507E9"/>
    <w:rsid w:val="00C575C8"/>
    <w:rsid w:val="00C62B07"/>
    <w:rsid w:val="00C843F7"/>
    <w:rsid w:val="00C845A8"/>
    <w:rsid w:val="00C97150"/>
    <w:rsid w:val="00CA6C90"/>
    <w:rsid w:val="00CD6015"/>
    <w:rsid w:val="00CE28B6"/>
    <w:rsid w:val="00CE6B91"/>
    <w:rsid w:val="00CF6442"/>
    <w:rsid w:val="00CF7260"/>
    <w:rsid w:val="00D03613"/>
    <w:rsid w:val="00D12146"/>
    <w:rsid w:val="00D133CE"/>
    <w:rsid w:val="00D26C37"/>
    <w:rsid w:val="00D36A28"/>
    <w:rsid w:val="00D4101E"/>
    <w:rsid w:val="00D63959"/>
    <w:rsid w:val="00D70B62"/>
    <w:rsid w:val="00D7416D"/>
    <w:rsid w:val="00D853A1"/>
    <w:rsid w:val="00D8579F"/>
    <w:rsid w:val="00DA7335"/>
    <w:rsid w:val="00DB2737"/>
    <w:rsid w:val="00DB7CD8"/>
    <w:rsid w:val="00DD6852"/>
    <w:rsid w:val="00DE1611"/>
    <w:rsid w:val="00DE377F"/>
    <w:rsid w:val="00DF3057"/>
    <w:rsid w:val="00E00461"/>
    <w:rsid w:val="00E020C7"/>
    <w:rsid w:val="00E04D19"/>
    <w:rsid w:val="00E17B5C"/>
    <w:rsid w:val="00E26D11"/>
    <w:rsid w:val="00E43825"/>
    <w:rsid w:val="00E5731E"/>
    <w:rsid w:val="00E644CD"/>
    <w:rsid w:val="00E70BF1"/>
    <w:rsid w:val="00E71849"/>
    <w:rsid w:val="00E71B09"/>
    <w:rsid w:val="00E85BD8"/>
    <w:rsid w:val="00E9010D"/>
    <w:rsid w:val="00E97860"/>
    <w:rsid w:val="00EA6606"/>
    <w:rsid w:val="00EB2874"/>
    <w:rsid w:val="00EB336E"/>
    <w:rsid w:val="00EC11C1"/>
    <w:rsid w:val="00ED1CFC"/>
    <w:rsid w:val="00ED7543"/>
    <w:rsid w:val="00EE1815"/>
    <w:rsid w:val="00EE27A6"/>
    <w:rsid w:val="00EF1965"/>
    <w:rsid w:val="00EF1C07"/>
    <w:rsid w:val="00F00752"/>
    <w:rsid w:val="00F01634"/>
    <w:rsid w:val="00F13119"/>
    <w:rsid w:val="00F14B70"/>
    <w:rsid w:val="00F272A7"/>
    <w:rsid w:val="00F446A5"/>
    <w:rsid w:val="00F646FB"/>
    <w:rsid w:val="00F74B96"/>
    <w:rsid w:val="00F9643B"/>
    <w:rsid w:val="00FA31EC"/>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www.finance.gov.sk" TargetMode="External"/><Relationship Id="rId7" Type="http://schemas.openxmlformats.org/officeDocument/2006/relationships/footnotes" Target="footnotes.xml"/><Relationship Id="rId12" Type="http://schemas.openxmlformats.org/officeDocument/2006/relationships/hyperlink" Target="http://eur-lex.europa.eu/legal-content/SK/TXT/?uri=uriserv:OJ.L_.2014.069.01.0065.01.SLK" TargetMode="External"/><Relationship Id="rId17" Type="http://schemas.openxmlformats.org/officeDocument/2006/relationships/header" Target="header3.xm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finance.gov.sk"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SK/TXT/?uri=uriserv:OJ.L_.2014.069.01.0065.01.SLK"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hyperlink" Target="http://eur-lex.europa.eu/legal-content/SK/TXT/?uri=uriserv:OJ.L_.2014.069.01.0065.01.SLK" TargetMode="External"/><Relationship Id="rId19" Type="http://schemas.openxmlformats.org/officeDocument/2006/relationships/hyperlink" Target="http://www.finance.gov.sk" TargetMode="External"/><Relationship Id="rId4" Type="http://schemas.microsoft.com/office/2007/relationships/stylesWithEffects" Target="stylesWithEffects.xml"/><Relationship Id="rId9" Type="http://schemas.openxmlformats.org/officeDocument/2006/relationships/hyperlink" Target="http://portal.statistics.sk/showdoc.do?docid=1923" TargetMode="External"/><Relationship Id="rId14" Type="http://schemas.openxmlformats.org/officeDocument/2006/relationships/header" Target="header2.xml"/><Relationship Id="rId22" Type="http://schemas.openxmlformats.org/officeDocument/2006/relationships/hyperlink" Target="http://www.finance.gov.sk"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12E99D-10B4-4E7B-A75D-C70646D6C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17</Pages>
  <Words>5377</Words>
  <Characters>30655</Characters>
  <Application>Microsoft Office Word</Application>
  <DocSecurity>0</DocSecurity>
  <Lines>255</Lines>
  <Paragraphs>71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35961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MDVRR SR</cp:lastModifiedBy>
  <cp:revision>17</cp:revision>
  <cp:lastPrinted>2014-11-06T07:47:00Z</cp:lastPrinted>
  <dcterms:created xsi:type="dcterms:W3CDTF">2016-01-24T19:04:00Z</dcterms:created>
  <dcterms:modified xsi:type="dcterms:W3CDTF">2016-03-22T14:11:00Z</dcterms:modified>
</cp:coreProperties>
</file>