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36C8" w:rsidRPr="002D4CDB" w:rsidRDefault="00111594" w:rsidP="00231C62">
      <w:pPr>
        <w:rPr>
          <w:rFonts w:asciiTheme="minorHAnsi" w:hAnsiTheme="minorHAnsi" w:cstheme="minorHAnsi"/>
        </w:rPr>
      </w:pPr>
      <w:r w:rsidRPr="002D4CDB">
        <w:rPr>
          <w:rFonts w:asciiTheme="minorHAnsi" w:hAnsiTheme="minorHAnsi" w:cstheme="minorHAnsi"/>
        </w:rPr>
        <w:t xml:space="preserve">                  </w:t>
      </w:r>
    </w:p>
    <w:p w:rsidR="00297396" w:rsidRPr="002D4CDB" w:rsidRDefault="00297396" w:rsidP="00231C62">
      <w:pPr>
        <w:rPr>
          <w:rFonts w:asciiTheme="minorHAnsi" w:hAnsiTheme="minorHAnsi" w:cstheme="minorHAnsi"/>
          <w:sz w:val="28"/>
          <w:szCs w:val="28"/>
        </w:rPr>
      </w:pPr>
    </w:p>
    <w:p w:rsidR="00297396" w:rsidRPr="002D4CDB" w:rsidRDefault="00297396" w:rsidP="00F272A7">
      <w:pPr>
        <w:jc w:val="center"/>
        <w:rPr>
          <w:rFonts w:asciiTheme="minorHAnsi" w:hAnsiTheme="minorHAnsi" w:cstheme="minorHAnsi"/>
          <w:sz w:val="28"/>
          <w:szCs w:val="28"/>
        </w:rPr>
      </w:pPr>
      <w:r w:rsidRPr="002D4CDB">
        <w:rPr>
          <w:rFonts w:asciiTheme="minorHAnsi" w:hAnsiTheme="minorHAnsi" w:cstheme="minorHAnsi"/>
          <w:sz w:val="28"/>
          <w:szCs w:val="28"/>
        </w:rPr>
        <w:t>Riadiac</w:t>
      </w:r>
      <w:r w:rsidR="00C21A03" w:rsidRPr="002D4CDB">
        <w:rPr>
          <w:rFonts w:asciiTheme="minorHAnsi" w:hAnsiTheme="minorHAnsi" w:cstheme="minorHAnsi"/>
          <w:sz w:val="28"/>
          <w:szCs w:val="28"/>
        </w:rPr>
        <w:t>i</w:t>
      </w:r>
      <w:r w:rsidRPr="002D4CDB">
        <w:rPr>
          <w:rFonts w:asciiTheme="minorHAnsi" w:hAnsiTheme="minorHAnsi" w:cstheme="minorHAnsi"/>
          <w:sz w:val="28"/>
          <w:szCs w:val="28"/>
        </w:rPr>
        <w:t xml:space="preserve"> orgán</w:t>
      </w:r>
      <w:r w:rsidR="00C21A03" w:rsidRPr="002D4CDB">
        <w:rPr>
          <w:rFonts w:asciiTheme="minorHAnsi" w:hAnsiTheme="minorHAnsi" w:cstheme="minorHAnsi"/>
          <w:sz w:val="28"/>
          <w:szCs w:val="28"/>
        </w:rPr>
        <w:t xml:space="preserve"> pre Operačný program Integrovaná infraštruktúra</w:t>
      </w:r>
    </w:p>
    <w:p w:rsidR="00B4260D" w:rsidRPr="002D4CDB" w:rsidRDefault="00B4260D" w:rsidP="00F272A7">
      <w:pPr>
        <w:jc w:val="center"/>
        <w:rPr>
          <w:rFonts w:asciiTheme="minorHAnsi" w:hAnsiTheme="minorHAnsi" w:cstheme="minorHAnsi"/>
        </w:rPr>
      </w:pPr>
    </w:p>
    <w:p w:rsidR="00297396" w:rsidRPr="002D4CDB" w:rsidRDefault="00297396" w:rsidP="00F272A7">
      <w:pPr>
        <w:jc w:val="center"/>
        <w:rPr>
          <w:rFonts w:asciiTheme="minorHAnsi" w:hAnsiTheme="minorHAnsi" w:cstheme="minorHAnsi"/>
        </w:rPr>
      </w:pPr>
      <w:r w:rsidRPr="002D4CDB">
        <w:rPr>
          <w:rFonts w:asciiTheme="minorHAnsi" w:hAnsiTheme="minorHAnsi" w:cstheme="minorHAnsi"/>
        </w:rPr>
        <w:t>Logo OP</w:t>
      </w:r>
    </w:p>
    <w:p w:rsidR="00B4260D" w:rsidRPr="002D4CDB" w:rsidRDefault="00B4260D" w:rsidP="00231C62">
      <w:pPr>
        <w:jc w:val="center"/>
        <w:rPr>
          <w:rFonts w:asciiTheme="minorHAnsi" w:hAnsiTheme="minorHAnsi" w:cstheme="minorHAnsi"/>
        </w:rPr>
      </w:pPr>
    </w:p>
    <w:p w:rsidR="00297396" w:rsidRPr="002D4CDB" w:rsidRDefault="00297396" w:rsidP="002D4CDB">
      <w:pPr>
        <w:shd w:val="clear" w:color="auto" w:fill="002060"/>
        <w:spacing w:after="0"/>
        <w:jc w:val="center"/>
        <w:rPr>
          <w:rFonts w:asciiTheme="minorHAnsi" w:hAnsiTheme="minorHAnsi" w:cstheme="minorHAnsi"/>
          <w:b/>
          <w:sz w:val="32"/>
          <w:szCs w:val="32"/>
        </w:rPr>
      </w:pPr>
      <w:r w:rsidRPr="002D4CDB">
        <w:rPr>
          <w:rFonts w:asciiTheme="minorHAnsi" w:hAnsiTheme="minorHAnsi" w:cstheme="minorHAnsi"/>
          <w:b/>
          <w:sz w:val="32"/>
          <w:szCs w:val="32"/>
        </w:rPr>
        <w:t>Žiadosť o poskytnutie nenávratného finančného príspevku</w:t>
      </w:r>
    </w:p>
    <w:p w:rsidR="00297396" w:rsidRPr="002D4CDB" w:rsidRDefault="00297396" w:rsidP="00231C62">
      <w:pPr>
        <w:jc w:val="center"/>
        <w:rPr>
          <w:rFonts w:asciiTheme="minorHAnsi" w:hAnsiTheme="minorHAnsi" w:cstheme="minorHAnsi"/>
        </w:rPr>
      </w:pPr>
    </w:p>
    <w:tbl>
      <w:tblPr>
        <w:tblStyle w:val="Mriekatabuky"/>
        <w:tblW w:w="0" w:type="auto"/>
        <w:tblLook w:val="04A0" w:firstRow="1" w:lastRow="0" w:firstColumn="1" w:lastColumn="0" w:noHBand="0" w:noVBand="1"/>
      </w:tblPr>
      <w:tblGrid>
        <w:gridCol w:w="4606"/>
        <w:gridCol w:w="4433"/>
      </w:tblGrid>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Operačný program:</w:t>
            </w:r>
          </w:p>
        </w:tc>
        <w:tc>
          <w:tcPr>
            <w:tcW w:w="4433" w:type="dxa"/>
          </w:tcPr>
          <w:p w:rsidR="00231C62" w:rsidRPr="002D4CDB" w:rsidRDefault="00373060" w:rsidP="00B4260D">
            <w:pPr>
              <w:rPr>
                <w:rFonts w:asciiTheme="minorHAnsi" w:hAnsiTheme="minorHAnsi" w:cstheme="minorHAnsi"/>
                <w:sz w:val="20"/>
                <w:szCs w:val="20"/>
              </w:rPr>
            </w:pPr>
            <w:r w:rsidRPr="002D4CDB">
              <w:rPr>
                <w:rFonts w:asciiTheme="minorHAnsi" w:hAnsiTheme="minorHAnsi" w:cstheme="minorHAnsi"/>
                <w:sz w:val="20"/>
                <w:szCs w:val="20"/>
              </w:rPr>
              <w:t>311000 OP Integrovaná infraštruktúra</w:t>
            </w:r>
          </w:p>
        </w:tc>
      </w:tr>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Žiadateľ:</w:t>
            </w:r>
          </w:p>
        </w:tc>
        <w:tc>
          <w:tcPr>
            <w:tcW w:w="4433" w:type="dxa"/>
          </w:tcPr>
          <w:p w:rsidR="00231C62" w:rsidRPr="002D4CDB" w:rsidRDefault="00373060" w:rsidP="00B4260D">
            <w:pPr>
              <w:rPr>
                <w:rFonts w:asciiTheme="minorHAnsi" w:hAnsiTheme="minorHAnsi" w:cstheme="minorHAnsi"/>
                <w:i/>
                <w:sz w:val="18"/>
                <w:szCs w:val="18"/>
              </w:rPr>
            </w:pPr>
            <w:r w:rsidRPr="002D4CDB">
              <w:rPr>
                <w:rFonts w:asciiTheme="minorHAnsi" w:hAnsiTheme="minorHAnsi" w:cstheme="minorHAnsi"/>
                <w:i/>
                <w:color w:val="0000FF"/>
                <w:sz w:val="18"/>
                <w:szCs w:val="18"/>
              </w:rPr>
              <w:t>Presný, neskrátený názov žiadateľa.</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Názov projektu:</w:t>
            </w:r>
          </w:p>
        </w:tc>
        <w:tc>
          <w:tcPr>
            <w:tcW w:w="4433" w:type="dxa"/>
          </w:tcPr>
          <w:p w:rsidR="002D2503" w:rsidRPr="002D4CDB" w:rsidRDefault="002D2503" w:rsidP="00165426">
            <w:pPr>
              <w:rPr>
                <w:rFonts w:asciiTheme="minorHAnsi" w:hAnsiTheme="minorHAnsi" w:cstheme="minorHAnsi"/>
                <w:b/>
                <w:bCs/>
                <w:i/>
                <w:sz w:val="18"/>
                <w:szCs w:val="18"/>
              </w:rPr>
            </w:pPr>
            <w:r w:rsidRPr="002D4CDB">
              <w:rPr>
                <w:rFonts w:asciiTheme="minorHAnsi" w:hAnsiTheme="minorHAnsi" w:cstheme="minorHAnsi"/>
                <w:i/>
                <w:color w:val="0000FF"/>
                <w:sz w:val="18"/>
                <w:szCs w:val="18"/>
              </w:rPr>
              <w:t>Presný názov projektu zhodujúci sa s názvom projektu uvedeným v zozname projektov, ktorý vyjadruje zámer projektu a ktorý bude vo všetkých relevantných častiach Žiadosti o nenávratný finančný príspevok (ďalej len „ŽoNFP“) vrátane všetkých príloh uvádzaný rovnako.</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výzvy:</w:t>
            </w:r>
          </w:p>
        </w:tc>
        <w:tc>
          <w:tcPr>
            <w:tcW w:w="4433" w:type="dxa"/>
          </w:tcPr>
          <w:p w:rsidR="002D2503" w:rsidRPr="002D4CDB" w:rsidRDefault="00373060" w:rsidP="00373060">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Uvedené vo vyzvaní na predkladanie ŽoNFP.</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Identifikátor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Generované verejnou časťou ITMS - zadáva žiadateľ.</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Celkové oprávnené výdavky projektu:</w:t>
            </w:r>
          </w:p>
        </w:tc>
        <w:tc>
          <w:tcPr>
            <w:tcW w:w="4433" w:type="dxa"/>
          </w:tcPr>
          <w:p w:rsidR="002D2503" w:rsidRDefault="00DA7335" w:rsidP="00B4260D">
            <w:pPr>
              <w:rPr>
                <w:ins w:id="0" w:author="Pečová, Renáta" w:date="2016-02-17T13:06:00Z"/>
                <w:rFonts w:asciiTheme="minorHAnsi" w:hAnsiTheme="minorHAnsi" w:cstheme="minorHAnsi"/>
                <w:i/>
                <w:color w:val="0000FF"/>
                <w:sz w:val="18"/>
                <w:szCs w:val="18"/>
              </w:rPr>
            </w:pPr>
            <w:r w:rsidRPr="002D4CDB">
              <w:rPr>
                <w:rFonts w:asciiTheme="minorHAnsi" w:hAnsiTheme="minorHAnsi" w:cstheme="minorHAnsi"/>
                <w:i/>
                <w:color w:val="0000FF"/>
                <w:sz w:val="18"/>
                <w:szCs w:val="18"/>
              </w:rPr>
              <w:t>Výška celkových výdavkov na projekt t.j. celkové výdavky = oprávnené výdavky + neoprávnené výdavky (môže byť zhodné s výškou celkových oprávnený výdavkov na projekt).</w:t>
            </w:r>
          </w:p>
          <w:p w:rsidR="007017A6" w:rsidRPr="002D4CDB" w:rsidRDefault="007017A6" w:rsidP="00B4260D">
            <w:pPr>
              <w:rPr>
                <w:rFonts w:asciiTheme="minorHAnsi" w:hAnsiTheme="minorHAnsi" w:cstheme="minorHAnsi"/>
                <w:i/>
                <w:color w:val="0000FF"/>
                <w:sz w:val="18"/>
                <w:szCs w:val="18"/>
              </w:rPr>
            </w:pPr>
            <w:ins w:id="1" w:author="Pečová, Renáta" w:date="2016-02-17T13:07:00Z">
              <w:r>
                <w:rPr>
                  <w:rFonts w:asciiTheme="minorHAnsi" w:hAnsiTheme="minorHAnsi" w:cstheme="minorHAnsi"/>
                  <w:i/>
                  <w:color w:val="FF0000"/>
                  <w:sz w:val="18"/>
                  <w:szCs w:val="18"/>
                </w:rPr>
                <w:t xml:space="preserve">Príklad: 1 000 €  </w:t>
              </w:r>
            </w:ins>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Požadovaná výška NFP:</w:t>
            </w:r>
          </w:p>
        </w:tc>
        <w:tc>
          <w:tcPr>
            <w:tcW w:w="4433" w:type="dxa"/>
          </w:tcPr>
          <w:p w:rsidR="002D2503" w:rsidRDefault="00DA7335" w:rsidP="00DA7335">
            <w:pPr>
              <w:rPr>
                <w:ins w:id="2" w:author="Pečová, Renáta" w:date="2016-02-17T13:07:00Z"/>
                <w:rFonts w:asciiTheme="minorHAnsi" w:hAnsiTheme="minorHAnsi" w:cstheme="minorHAnsi"/>
                <w:i/>
                <w:color w:val="0000FF"/>
                <w:sz w:val="18"/>
                <w:szCs w:val="18"/>
              </w:rPr>
            </w:pPr>
            <w:r w:rsidRPr="002D4CDB">
              <w:rPr>
                <w:rFonts w:asciiTheme="minorHAnsi" w:hAnsiTheme="minorHAnsi" w:cstheme="minorHAnsi"/>
                <w:i/>
                <w:color w:val="0000FF"/>
                <w:sz w:val="18"/>
                <w:szCs w:val="18"/>
              </w:rPr>
              <w:t>Uvádza sa v zmysle vyzvania na predkladanie ŽoNFP resp. príslušnej časti OPII.</w:t>
            </w:r>
          </w:p>
          <w:p w:rsidR="007017A6" w:rsidRPr="002D4CDB" w:rsidRDefault="007017A6" w:rsidP="00DA7335">
            <w:pPr>
              <w:rPr>
                <w:rFonts w:asciiTheme="minorHAnsi" w:hAnsiTheme="minorHAnsi" w:cstheme="minorHAnsi"/>
                <w:i/>
                <w:color w:val="0000FF"/>
                <w:sz w:val="18"/>
                <w:szCs w:val="18"/>
              </w:rPr>
            </w:pPr>
            <w:ins w:id="3" w:author="Pečová, Renáta" w:date="2016-02-17T13:07:00Z">
              <w:r>
                <w:rPr>
                  <w:rFonts w:asciiTheme="minorHAnsi" w:hAnsiTheme="minorHAnsi" w:cstheme="minorHAnsi"/>
                  <w:i/>
                  <w:color w:val="FF0000"/>
                  <w:sz w:val="18"/>
                  <w:szCs w:val="18"/>
                </w:rPr>
                <w:t>Príklad: 950 €</w:t>
              </w:r>
            </w:ins>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Vypĺňa sa pri registrácií ŽoNFP do neverejnej časti ITMS – nezadáva žiadateľ.</w:t>
            </w:r>
          </w:p>
        </w:tc>
      </w:tr>
    </w:tbl>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6976DD" w:rsidRPr="002D4CDB" w:rsidRDefault="006976DD">
      <w:pPr>
        <w:jc w:val="left"/>
        <w:rPr>
          <w:rFonts w:asciiTheme="minorHAnsi" w:hAnsiTheme="minorHAnsi" w:cstheme="minorHAnsi"/>
        </w:rPr>
      </w:pPr>
      <w:r w:rsidRPr="002D4CDB">
        <w:rPr>
          <w:rFonts w:asciiTheme="minorHAnsi" w:hAnsiTheme="minorHAnsi" w:cstheme="minorHAnsi"/>
        </w:rPr>
        <w:br w:type="page"/>
      </w:r>
    </w:p>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      Identifikácia žiadateľa:</w:t>
            </w:r>
          </w:p>
        </w:tc>
      </w:tr>
      <w:tr w:rsidR="00DE377F" w:rsidRPr="002D4CDB" w:rsidTr="00DE377F">
        <w:trPr>
          <w:trHeight w:val="330"/>
        </w:trPr>
        <w:tc>
          <w:tcPr>
            <w:tcW w:w="9288" w:type="dxa"/>
            <w:gridSpan w:val="4"/>
            <w:hideMark/>
          </w:tcPr>
          <w:p w:rsidR="00DE377F" w:rsidRPr="002D4CDB" w:rsidRDefault="00DE377F" w:rsidP="00165426">
            <w:pPr>
              <w:rPr>
                <w:rFonts w:asciiTheme="minorHAnsi" w:hAnsiTheme="minorHAnsi" w:cstheme="minorHAnsi"/>
                <w:b/>
                <w:bCs/>
              </w:rPr>
            </w:pPr>
            <w:r w:rsidRPr="002D4CDB">
              <w:rPr>
                <w:rFonts w:asciiTheme="minorHAnsi" w:hAnsiTheme="minorHAnsi" w:cstheme="minorHAnsi"/>
                <w:b/>
                <w:bCs/>
              </w:rPr>
              <w:t>Obchodné meno/názov:</w:t>
            </w:r>
            <w:r w:rsidR="00F13119" w:rsidRPr="002D4CDB">
              <w:rPr>
                <w:rFonts w:asciiTheme="minorHAnsi" w:hAnsiTheme="minorHAnsi" w:cstheme="minorHAnsi"/>
                <w:b/>
                <w:bCs/>
              </w:rPr>
              <w:t xml:space="preserve"> </w:t>
            </w:r>
            <w:r w:rsidR="001A5526" w:rsidRPr="00C507E9">
              <w:rPr>
                <w:rFonts w:asciiTheme="minorHAnsi" w:hAnsiTheme="minorHAnsi" w:cstheme="minorHAnsi"/>
                <w:i/>
                <w:sz w:val="18"/>
                <w:szCs w:val="18"/>
              </w:rPr>
              <w:t>Presný názov žiadateľa, ktorý bude vo všetkých relevantných častiach ŽoNFP vrátane všetkých príloh uvádzaný rovnako</w:t>
            </w:r>
            <w:r w:rsidR="001A5526" w:rsidRPr="00C507E9">
              <w:rPr>
                <w:rFonts w:asciiTheme="minorHAnsi" w:hAnsiTheme="minorHAnsi" w:cstheme="minorHAnsi"/>
                <w:sz w:val="18"/>
                <w:szCs w:val="18"/>
              </w:rPr>
              <w:t>.</w:t>
            </w:r>
          </w:p>
        </w:tc>
      </w:tr>
      <w:tr w:rsidR="00DE377F" w:rsidRPr="002D4CDB" w:rsidTr="00DE377F">
        <w:trPr>
          <w:trHeight w:val="330"/>
        </w:trPr>
        <w:tc>
          <w:tcPr>
            <w:tcW w:w="9288" w:type="dxa"/>
            <w:gridSpan w:val="4"/>
            <w:hideMark/>
          </w:tcPr>
          <w:p w:rsidR="00DE377F" w:rsidRPr="002D4CDB" w:rsidRDefault="00DE377F" w:rsidP="006670FF">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 PSČ</w:t>
            </w:r>
            <w:r w:rsidR="00344F28" w:rsidRPr="002D4CDB">
              <w:rPr>
                <w:rFonts w:asciiTheme="minorHAnsi" w:hAnsiTheme="minorHAnsi" w:cstheme="minorHAnsi"/>
                <w:sz w:val="18"/>
                <w:szCs w:val="18"/>
              </w:rPr>
              <w:t xml:space="preserve">, </w:t>
            </w:r>
            <w:r w:rsidR="00F13119" w:rsidRPr="002D4CDB">
              <w:rPr>
                <w:rFonts w:asciiTheme="minorHAnsi" w:hAnsiTheme="minorHAnsi" w:cstheme="minorHAnsi"/>
                <w:sz w:val="18"/>
                <w:szCs w:val="18"/>
              </w:rPr>
              <w:t xml:space="preserve"> </w:t>
            </w:r>
          </w:p>
        </w:tc>
      </w:tr>
      <w:tr w:rsidR="00AE353F" w:rsidRPr="002D4CDB" w:rsidTr="00DE377F">
        <w:trPr>
          <w:trHeight w:val="330"/>
        </w:trPr>
        <w:tc>
          <w:tcPr>
            <w:tcW w:w="9288" w:type="dxa"/>
            <w:gridSpan w:val="4"/>
          </w:tcPr>
          <w:p w:rsidR="00AE353F" w:rsidRPr="002D4CDB" w:rsidRDefault="00AE353F" w:rsidP="006670FF">
            <w:pPr>
              <w:rPr>
                <w:rFonts w:asciiTheme="minorHAnsi" w:hAnsiTheme="minorHAnsi" w:cstheme="minorHAnsi"/>
                <w:b/>
                <w:bCs/>
              </w:rPr>
            </w:pPr>
            <w:r w:rsidRPr="002D4CDB">
              <w:rPr>
                <w:rFonts w:asciiTheme="minorHAnsi" w:hAnsiTheme="minorHAnsi" w:cstheme="minorHAnsi"/>
                <w:b/>
                <w:bCs/>
              </w:rPr>
              <w:t>Štát:</w:t>
            </w:r>
            <w:r w:rsidR="00F13119" w:rsidRPr="002D4CDB">
              <w:rPr>
                <w:rFonts w:asciiTheme="minorHAnsi" w:hAnsiTheme="minorHAnsi" w:cstheme="minorHAnsi"/>
                <w:bCs/>
                <w:sz w:val="18"/>
                <w:szCs w:val="18"/>
              </w:rPr>
              <w:t xml:space="preserve"> </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IČO:</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DIČ:</w:t>
            </w:r>
          </w:p>
        </w:tc>
      </w:tr>
      <w:tr w:rsidR="00DE377F" w:rsidRPr="002D4CDB" w:rsidTr="00DE377F">
        <w:trPr>
          <w:trHeight w:val="75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DE377F" w:rsidRPr="002D4CDB" w:rsidTr="00B4260D">
        <w:trPr>
          <w:trHeight w:val="480"/>
        </w:trPr>
        <w:tc>
          <w:tcPr>
            <w:tcW w:w="5162" w:type="dxa"/>
            <w:gridSpan w:val="2"/>
            <w:hideMark/>
          </w:tcPr>
          <w:p w:rsidR="00DE377F" w:rsidRPr="002D4CDB" w:rsidRDefault="00DE377F" w:rsidP="00A2689E">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 DPH:</w:t>
            </w:r>
          </w:p>
        </w:tc>
      </w:tr>
      <w:tr w:rsidR="00DE377F" w:rsidRPr="002D4CDB" w:rsidTr="00DE377F">
        <w:trPr>
          <w:trHeight w:val="330"/>
        </w:trPr>
        <w:tc>
          <w:tcPr>
            <w:tcW w:w="9288" w:type="dxa"/>
            <w:gridSpan w:val="4"/>
            <w:hideMark/>
          </w:tcPr>
          <w:p w:rsidR="00DE377F" w:rsidRPr="002D4CDB" w:rsidRDefault="00DE377F" w:rsidP="001A5526">
            <w:pPr>
              <w:jc w:val="left"/>
              <w:rPr>
                <w:rFonts w:asciiTheme="minorHAnsi" w:hAnsiTheme="minorHAnsi" w:cstheme="minorHAnsi"/>
                <w:b/>
                <w:bCs/>
              </w:rPr>
            </w:pPr>
            <w:r w:rsidRPr="002D4CDB">
              <w:rPr>
                <w:rFonts w:asciiTheme="minorHAnsi" w:hAnsiTheme="minorHAnsi" w:cstheme="minorHAnsi"/>
                <w:b/>
                <w:bCs/>
              </w:rPr>
              <w:t>Právna forma:</w:t>
            </w:r>
            <w:r w:rsidR="001A5526" w:rsidRPr="002D4CDB">
              <w:rPr>
                <w:rFonts w:asciiTheme="minorHAnsi" w:hAnsiTheme="minorHAnsi" w:cstheme="minorHAnsi"/>
                <w:b/>
                <w:bCs/>
              </w:rPr>
              <w:t xml:space="preserve"> </w:t>
            </w:r>
            <w:r w:rsidR="001A5526" w:rsidRPr="00C507E9">
              <w:rPr>
                <w:rFonts w:asciiTheme="minorHAnsi" w:hAnsiTheme="minorHAnsi" w:cstheme="minorHAnsi"/>
                <w:i/>
                <w:sz w:val="18"/>
                <w:szCs w:val="18"/>
              </w:rPr>
              <w:t xml:space="preserve">Uviesť kód podľa číselníka dostupného na </w:t>
            </w:r>
            <w:hyperlink r:id="rId8" w:history="1">
              <w:r w:rsidR="001A5526" w:rsidRPr="00C507E9">
                <w:rPr>
                  <w:rStyle w:val="Hypertextovprepojenie"/>
                  <w:rFonts w:asciiTheme="minorHAnsi" w:hAnsiTheme="minorHAnsi" w:cstheme="minorHAnsi"/>
                  <w:i/>
                  <w:color w:val="auto"/>
                  <w:sz w:val="18"/>
                  <w:szCs w:val="18"/>
                </w:rPr>
                <w:t>http://portal.statistics.sk/showdoc.do?docid=1923</w:t>
              </w:r>
            </w:hyperlink>
            <w:r w:rsidR="001A5526" w:rsidRPr="002D4CDB">
              <w:rPr>
                <w:rFonts w:asciiTheme="minorHAnsi" w:hAnsiTheme="minorHAnsi" w:cstheme="minorHAnsi"/>
                <w:i/>
                <w:color w:val="0000FF"/>
                <w:sz w:val="18"/>
                <w:szCs w:val="18"/>
              </w:rPr>
              <w:t>.</w:t>
            </w:r>
          </w:p>
        </w:tc>
      </w:tr>
      <w:tr w:rsidR="00DE377F" w:rsidRPr="002D4CDB" w:rsidTr="004D25E1">
        <w:trPr>
          <w:trHeight w:val="775"/>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Štatutárny orgán: </w:t>
            </w:r>
            <w:r w:rsidR="004E60E8"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p>
        </w:tc>
        <w:tc>
          <w:tcPr>
            <w:tcW w:w="2585" w:type="dxa"/>
            <w:hideMark/>
          </w:tcPr>
          <w:p w:rsidR="00DE377F" w:rsidRPr="002D4CDB" w:rsidRDefault="00DE377F">
            <w:pPr>
              <w:rPr>
                <w:rFonts w:asciiTheme="minorHAnsi" w:hAnsiTheme="minorHAnsi" w:cstheme="minorHAnsi"/>
                <w:b/>
                <w:bCs/>
              </w:rPr>
            </w:pPr>
          </w:p>
        </w:tc>
        <w:tc>
          <w:tcPr>
            <w:tcW w:w="1487" w:type="dxa"/>
            <w:hideMark/>
          </w:tcPr>
          <w:p w:rsidR="00DE377F" w:rsidRPr="002D4CDB" w:rsidRDefault="00DE377F">
            <w:pPr>
              <w:rPr>
                <w:rFonts w:asciiTheme="minorHAnsi" w:hAnsiTheme="minorHAnsi" w:cstheme="minorHAnsi"/>
                <w:b/>
                <w:bCs/>
              </w:rPr>
            </w:pPr>
          </w:p>
        </w:tc>
        <w:tc>
          <w:tcPr>
            <w:tcW w:w="2639" w:type="dxa"/>
            <w:hideMark/>
          </w:tcPr>
          <w:p w:rsidR="00DE377F" w:rsidRPr="002D4CDB" w:rsidRDefault="00DE377F">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2.      Identifikácia organizačnej zložky zodpovednej za realizáciu projektu:</w:t>
            </w:r>
          </w:p>
        </w:tc>
      </w:tr>
      <w:tr w:rsidR="00DE377F" w:rsidRPr="002D4CDB" w:rsidTr="00187776">
        <w:trPr>
          <w:trHeight w:val="330"/>
        </w:trPr>
        <w:tc>
          <w:tcPr>
            <w:tcW w:w="9288" w:type="dxa"/>
            <w:gridSpan w:val="4"/>
            <w:hideMark/>
          </w:tcPr>
          <w:p w:rsidR="00DE377F" w:rsidRPr="002D4CDB" w:rsidRDefault="00DE377F" w:rsidP="00445389">
            <w:pPr>
              <w:rPr>
                <w:rFonts w:asciiTheme="minorHAnsi" w:hAnsiTheme="minorHAnsi" w:cstheme="minorHAnsi"/>
                <w:b/>
                <w:bCs/>
              </w:rPr>
            </w:pPr>
            <w:r w:rsidRPr="002D4CDB">
              <w:rPr>
                <w:rFonts w:asciiTheme="minorHAnsi" w:hAnsiTheme="minorHAnsi" w:cstheme="minorHAnsi"/>
                <w:b/>
                <w:bCs/>
              </w:rPr>
              <w:t xml:space="preserve">Názov: </w:t>
            </w:r>
            <w:r w:rsidRPr="002D4CDB">
              <w:rPr>
                <w:rFonts w:asciiTheme="minorHAnsi" w:hAnsiTheme="minorHAnsi" w:cstheme="minorHAnsi"/>
                <w:bCs/>
                <w:sz w:val="18"/>
                <w:szCs w:val="18"/>
              </w:rPr>
              <w:t xml:space="preserve">vypĺňa sa  </w:t>
            </w:r>
            <w:r w:rsidR="002D7253">
              <w:rPr>
                <w:rFonts w:asciiTheme="minorHAnsi" w:hAnsiTheme="minorHAnsi" w:cstheme="minorHAnsi"/>
                <w:bCs/>
                <w:sz w:val="18"/>
                <w:szCs w:val="18"/>
              </w:rPr>
              <w:t xml:space="preserve">v </w:t>
            </w:r>
            <w:r w:rsidRPr="002D4CDB">
              <w:rPr>
                <w:rFonts w:asciiTheme="minorHAnsi" w:hAnsiTheme="minorHAnsi" w:cstheme="minorHAnsi"/>
                <w:bCs/>
                <w:sz w:val="18"/>
                <w:szCs w:val="18"/>
              </w:rPr>
              <w:t xml:space="preserve">prípade, ak za žiadateľa s právnou subjektivitou bude vecný výkon realizácie zabezpečovať organizačná zložka, ktorá vystupuje samostatne ale nemá vlastnú právnu subjektivitu (napr. fakulta univerzity, </w:t>
            </w:r>
            <w:r w:rsidR="006E3561" w:rsidRPr="002D4CDB">
              <w:rPr>
                <w:rFonts w:asciiTheme="minorHAnsi" w:hAnsiTheme="minorHAnsi" w:cstheme="minorHAnsi"/>
                <w:bCs/>
                <w:sz w:val="18"/>
                <w:szCs w:val="18"/>
              </w:rPr>
              <w:t>odštepný</w:t>
            </w:r>
            <w:r w:rsidRPr="002D4CDB">
              <w:rPr>
                <w:rFonts w:asciiTheme="minorHAnsi" w:hAnsiTheme="minorHAnsi" w:cstheme="minorHAnsi"/>
                <w:bCs/>
                <w:sz w:val="18"/>
                <w:szCs w:val="18"/>
              </w:rPr>
              <w:t xml:space="preserve"> závod bez právnej subjektivity a pod.)</w:t>
            </w:r>
          </w:p>
        </w:tc>
      </w:tr>
      <w:tr w:rsidR="00DE377F" w:rsidRPr="002D4CDB" w:rsidTr="00187776">
        <w:trPr>
          <w:trHeight w:val="330"/>
        </w:trPr>
        <w:tc>
          <w:tcPr>
            <w:tcW w:w="9288" w:type="dxa"/>
            <w:gridSpan w:val="4"/>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w:t>
            </w:r>
            <w:r w:rsidR="00C213B4" w:rsidRPr="002D4CDB">
              <w:rPr>
                <w:rFonts w:asciiTheme="minorHAnsi" w:hAnsiTheme="minorHAnsi" w:cstheme="minorHAnsi"/>
                <w:sz w:val="18"/>
                <w:szCs w:val="18"/>
              </w:rPr>
              <w:t>, PSČ</w:t>
            </w:r>
          </w:p>
        </w:tc>
      </w:tr>
      <w:tr w:rsidR="00DE377F" w:rsidRPr="002D4CDB" w:rsidTr="00187776">
        <w:trPr>
          <w:trHeight w:val="330"/>
        </w:trPr>
        <w:tc>
          <w:tcPr>
            <w:tcW w:w="9288" w:type="dxa"/>
            <w:gridSpan w:val="4"/>
            <w:hideMark/>
          </w:tcPr>
          <w:p w:rsidR="00DE377F" w:rsidRPr="002D4CDB" w:rsidRDefault="006E3561" w:rsidP="00020955">
            <w:pPr>
              <w:rPr>
                <w:rFonts w:asciiTheme="minorHAnsi" w:hAnsiTheme="minorHAnsi" w:cstheme="minorHAnsi"/>
                <w:b/>
                <w:bCs/>
              </w:rPr>
            </w:pPr>
            <w:r w:rsidRPr="002D4CDB">
              <w:rPr>
                <w:rFonts w:asciiTheme="minorHAnsi" w:hAnsiTheme="minorHAnsi" w:cstheme="minorHAnsi"/>
                <w:b/>
                <w:bCs/>
              </w:rPr>
              <w:t xml:space="preserve">Identifikácia </w:t>
            </w:r>
            <w:r w:rsidR="00020955" w:rsidRPr="002D4CDB">
              <w:rPr>
                <w:rFonts w:asciiTheme="minorHAnsi" w:hAnsiTheme="minorHAnsi" w:cstheme="minorHAnsi"/>
                <w:b/>
                <w:bCs/>
              </w:rPr>
              <w:t>zástupcov</w:t>
            </w:r>
            <w:r w:rsidR="00DE377F" w:rsidRPr="002D4CDB">
              <w:rPr>
                <w:rFonts w:asciiTheme="minorHAnsi" w:hAnsiTheme="minorHAnsi" w:cstheme="minorHAnsi"/>
                <w:b/>
                <w:bCs/>
              </w:rPr>
              <w:t>:</w:t>
            </w:r>
            <w:r w:rsidRPr="002D4CDB">
              <w:rPr>
                <w:rFonts w:asciiTheme="minorHAnsi" w:hAnsiTheme="minorHAnsi" w:cstheme="minorHAnsi"/>
              </w:rPr>
              <w:t xml:space="preserve"> </w:t>
            </w:r>
            <w:r w:rsidRPr="002D4CDB">
              <w:rPr>
                <w:rFonts w:asciiTheme="minorHAnsi" w:hAnsiTheme="minorHAnsi" w:cstheme="minorHAnsi"/>
                <w:sz w:val="18"/>
                <w:szCs w:val="18"/>
              </w:rPr>
              <w:t>vyplnia sa údaje o osobe/osobách oprávnen</w:t>
            </w:r>
            <w:r w:rsidR="00736C40" w:rsidRPr="002D4CDB">
              <w:rPr>
                <w:rFonts w:asciiTheme="minorHAnsi" w:hAnsiTheme="minorHAnsi" w:cstheme="minorHAnsi"/>
                <w:sz w:val="18"/>
                <w:szCs w:val="18"/>
              </w:rPr>
              <w:t>ej/oprávnen</w:t>
            </w:r>
            <w:r w:rsidRPr="002D4CDB">
              <w:rPr>
                <w:rFonts w:asciiTheme="minorHAnsi" w:hAnsiTheme="minorHAnsi" w:cstheme="minorHAnsi"/>
                <w:sz w:val="18"/>
                <w:szCs w:val="18"/>
              </w:rPr>
              <w:t>ých konať v mene organizačnej zložky zodpovednej za realizáciu projektu</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470"/>
        <w:gridCol w:w="2530"/>
        <w:gridCol w:w="1531"/>
        <w:gridCol w:w="1740"/>
        <w:gridCol w:w="1017"/>
      </w:tblGrid>
      <w:tr w:rsidR="002D4CDB" w:rsidRPr="002D4CDB" w:rsidTr="002D4CDB">
        <w:trPr>
          <w:trHeight w:val="328"/>
        </w:trPr>
        <w:tc>
          <w:tcPr>
            <w:tcW w:w="9288" w:type="dxa"/>
            <w:gridSpan w:val="5"/>
            <w:shd w:val="clear" w:color="auto" w:fill="0070C0"/>
            <w:hideMark/>
          </w:tcPr>
          <w:p w:rsidR="00CD6015" w:rsidRPr="002D4CDB" w:rsidRDefault="00CD6015" w:rsidP="00B4260D">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3. Komunikácia vo  veci žiadosti: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Kontaktné údaje  a adresa na doručovanie písomností</w:t>
            </w:r>
            <w:r w:rsidRPr="002D4CDB">
              <w:rPr>
                <w:rFonts w:asciiTheme="minorHAnsi" w:hAnsiTheme="minorHAnsi" w:cstheme="minorHAnsi"/>
                <w:b/>
                <w:bCs/>
                <w:sz w:val="18"/>
                <w:szCs w:val="18"/>
              </w:rPr>
              <w:t xml:space="preserve">: </w:t>
            </w:r>
            <w:r w:rsidRPr="002D4CDB">
              <w:rPr>
                <w:rFonts w:asciiTheme="minorHAnsi" w:hAnsiTheme="minorHAnsi" w:cstheme="minorHAnsi"/>
                <w:sz w:val="18"/>
                <w:szCs w:val="18"/>
              </w:rPr>
              <w:t>žiadateľ uvedie jednu alebo viac osôb, ktorým budú doručované písomnosti a informácie v konaní o žiadosti o NFP a uvedie adresu, na ktorú majú byť doručované písomnosti (akékoľvek písomnosti sa budú doručovať výlučne na adresu uvedenú v tejto časti)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xml:space="preserve">Kontaktná osoba: </w:t>
            </w:r>
            <w:r w:rsidRPr="002D4CDB">
              <w:rPr>
                <w:rFonts w:asciiTheme="minorHAnsi" w:hAnsiTheme="minorHAnsi" w:cstheme="minorHAnsi"/>
                <w:sz w:val="18"/>
                <w:szCs w:val="18"/>
              </w:rPr>
              <w:t>možnosť uvedenia viacerých kontaktných osôb a viacerých údajov v tabuľke</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Meno</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Priezvisko</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 za menom</w:t>
            </w:r>
          </w:p>
        </w:tc>
        <w:tc>
          <w:tcPr>
            <w:tcW w:w="1017" w:type="dxa"/>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Subjekt</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017" w:type="dxa"/>
          </w:tcPr>
          <w:p w:rsidR="00CD6015" w:rsidRPr="002D4CDB" w:rsidRDefault="00CD6015" w:rsidP="00B4260D">
            <w:pPr>
              <w:rPr>
                <w:rFonts w:asciiTheme="minorHAnsi" w:hAnsiTheme="minorHAnsi" w:cstheme="minorHAnsi"/>
                <w:bCs/>
                <w:sz w:val="18"/>
                <w:szCs w:val="18"/>
              </w:rPr>
            </w:pPr>
            <w:r w:rsidRPr="002D4CDB">
              <w:rPr>
                <w:rFonts w:asciiTheme="minorHAnsi" w:hAnsiTheme="minorHAnsi" w:cstheme="minorHAnsi"/>
                <w:bCs/>
                <w:sz w:val="18"/>
                <w:szCs w:val="18"/>
              </w:rPr>
              <w:t>Prijímateľ alebo partner</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Adresa na doručovanie písomností:</w:t>
            </w:r>
            <w:r w:rsidRPr="002D4CDB">
              <w:rPr>
                <w:rFonts w:asciiTheme="minorHAnsi" w:hAnsiTheme="minorHAnsi" w:cstheme="minorHAnsi"/>
              </w:rPr>
              <w:t> </w:t>
            </w:r>
            <w:r w:rsidRPr="002D4CDB">
              <w:rPr>
                <w:rFonts w:asciiTheme="minorHAnsi" w:hAnsiTheme="minorHAnsi" w:cstheme="minorHAnsi"/>
                <w:sz w:val="18"/>
                <w:szCs w:val="18"/>
              </w:rPr>
              <w:t>Obec, PSČ, ulica, číslo</w:t>
            </w:r>
          </w:p>
        </w:tc>
      </w:tr>
      <w:tr w:rsidR="00CD6015" w:rsidRPr="002D4CDB" w:rsidTr="00CD6015">
        <w:trPr>
          <w:trHeight w:val="330"/>
        </w:trPr>
        <w:tc>
          <w:tcPr>
            <w:tcW w:w="5000" w:type="dxa"/>
            <w:gridSpan w:val="2"/>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e-mail:</w:t>
            </w:r>
          </w:p>
        </w:tc>
        <w:tc>
          <w:tcPr>
            <w:tcW w:w="4288" w:type="dxa"/>
            <w:gridSpan w:val="3"/>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telefón</w:t>
            </w:r>
          </w:p>
        </w:tc>
      </w:tr>
    </w:tbl>
    <w:p w:rsidR="00CD6015" w:rsidRDefault="00CD6015">
      <w:pPr>
        <w:rPr>
          <w:rFonts w:asciiTheme="minorHAnsi" w:hAnsiTheme="minorHAnsi" w:cstheme="minorHAnsi"/>
        </w:rPr>
      </w:pPr>
    </w:p>
    <w:p w:rsidR="00C845A8" w:rsidRPr="002D4CDB" w:rsidRDefault="00C845A8">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F13119" w:rsidRPr="002D4CDB" w:rsidRDefault="00CD6015" w:rsidP="006670F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4</w:t>
            </w:r>
            <w:r w:rsidR="00F13119" w:rsidRPr="002D4CDB">
              <w:rPr>
                <w:rFonts w:asciiTheme="minorHAnsi" w:hAnsiTheme="minorHAnsi" w:cstheme="minorHAnsi"/>
                <w:b/>
                <w:bCs/>
                <w:color w:val="FFFFFF" w:themeColor="background1"/>
              </w:rPr>
              <w:t>.      Identifikácia partnera:</w:t>
            </w:r>
            <w:r w:rsidR="005206F0" w:rsidRPr="002D4CDB">
              <w:rPr>
                <w:rStyle w:val="Odkaznapoznmkupodiarou"/>
                <w:rFonts w:asciiTheme="minorHAnsi" w:hAnsiTheme="minorHAnsi" w:cstheme="minorHAnsi"/>
                <w:b/>
                <w:bCs/>
                <w:color w:val="FFFFFF" w:themeColor="background1"/>
              </w:rPr>
              <w:footnoteReference w:id="1"/>
            </w:r>
          </w:p>
        </w:tc>
      </w:tr>
      <w:tr w:rsidR="00F13119" w:rsidRPr="002D4CDB" w:rsidTr="00F13119">
        <w:trPr>
          <w:trHeight w:val="330"/>
        </w:trPr>
        <w:tc>
          <w:tcPr>
            <w:tcW w:w="9288" w:type="dxa"/>
            <w:gridSpan w:val="4"/>
            <w:hideMark/>
          </w:tcPr>
          <w:p w:rsidR="00F13119" w:rsidRPr="002D4CDB" w:rsidRDefault="00F13119" w:rsidP="005206F0">
            <w:pPr>
              <w:rPr>
                <w:rFonts w:asciiTheme="minorHAnsi" w:hAnsiTheme="minorHAnsi" w:cstheme="minorHAnsi"/>
                <w:b/>
                <w:bCs/>
              </w:rPr>
            </w:pPr>
            <w:r w:rsidRPr="002D4CDB">
              <w:rPr>
                <w:rFonts w:asciiTheme="minorHAnsi" w:hAnsiTheme="minorHAnsi" w:cstheme="minorHAnsi"/>
                <w:b/>
                <w:bCs/>
              </w:rPr>
              <w:t xml:space="preserve">Obchodné meno/názov: </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 xml:space="preserve">Obec, ulica, číslo, PSČ, </w:t>
            </w:r>
          </w:p>
        </w:tc>
      </w:tr>
      <w:tr w:rsidR="00F13119" w:rsidRPr="002D4CDB" w:rsidTr="00F13119">
        <w:trPr>
          <w:trHeight w:val="330"/>
        </w:trPr>
        <w:tc>
          <w:tcPr>
            <w:tcW w:w="9288" w:type="dxa"/>
            <w:gridSpan w:val="4"/>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Štát:</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IČO:</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DIČ:</w:t>
            </w:r>
          </w:p>
        </w:tc>
      </w:tr>
      <w:tr w:rsidR="00F13119" w:rsidRPr="002D4CDB" w:rsidTr="00F13119">
        <w:trPr>
          <w:trHeight w:val="75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F13119" w:rsidRPr="002D4CDB" w:rsidTr="00F13119">
        <w:trPr>
          <w:trHeight w:val="597"/>
        </w:trPr>
        <w:tc>
          <w:tcPr>
            <w:tcW w:w="5162"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 DPH:</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Právna forma:</w:t>
            </w:r>
          </w:p>
        </w:tc>
      </w:tr>
      <w:tr w:rsidR="00F13119" w:rsidRPr="002D4CDB" w:rsidTr="00F13119">
        <w:trPr>
          <w:trHeight w:val="945"/>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Štatutárny orgán: </w:t>
            </w:r>
            <w:r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 za menom</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p>
        </w:tc>
        <w:tc>
          <w:tcPr>
            <w:tcW w:w="2585" w:type="dxa"/>
            <w:hideMark/>
          </w:tcPr>
          <w:p w:rsidR="00F13119" w:rsidRPr="002D4CDB" w:rsidRDefault="00F13119" w:rsidP="00F13119">
            <w:pPr>
              <w:rPr>
                <w:rFonts w:asciiTheme="minorHAnsi" w:hAnsiTheme="minorHAnsi" w:cstheme="minorHAnsi"/>
                <w:b/>
                <w:bCs/>
              </w:rPr>
            </w:pPr>
          </w:p>
        </w:tc>
        <w:tc>
          <w:tcPr>
            <w:tcW w:w="1487" w:type="dxa"/>
            <w:hideMark/>
          </w:tcPr>
          <w:p w:rsidR="00F13119" w:rsidRPr="002D4CDB" w:rsidRDefault="00F13119" w:rsidP="00F13119">
            <w:pPr>
              <w:rPr>
                <w:rFonts w:asciiTheme="minorHAnsi" w:hAnsiTheme="minorHAnsi" w:cstheme="minorHAnsi"/>
                <w:b/>
                <w:bCs/>
              </w:rPr>
            </w:pPr>
          </w:p>
        </w:tc>
        <w:tc>
          <w:tcPr>
            <w:tcW w:w="2639" w:type="dxa"/>
            <w:hideMark/>
          </w:tcPr>
          <w:p w:rsidR="00F13119" w:rsidRPr="002D4CDB" w:rsidRDefault="00F13119" w:rsidP="00F1311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5. Identifikácia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Názov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sz w:val="18"/>
                <w:szCs w:val="18"/>
              </w:rPr>
            </w:pPr>
            <w:r w:rsidRPr="002D4CDB">
              <w:rPr>
                <w:rFonts w:asciiTheme="minorHAnsi" w:hAnsiTheme="minorHAnsi" w:cstheme="minorHAnsi"/>
                <w:sz w:val="18"/>
                <w:szCs w:val="18"/>
              </w:rPr>
              <w:t>žiadateľ uvedie názov projektu, ktorý má byť predmetom realizácie v prípade schválenia žiadosti o</w:t>
            </w:r>
            <w:r w:rsidR="001A5526" w:rsidRPr="002D4CDB">
              <w:rPr>
                <w:rFonts w:asciiTheme="minorHAnsi" w:hAnsiTheme="minorHAnsi" w:cstheme="minorHAnsi"/>
                <w:sz w:val="18"/>
                <w:szCs w:val="18"/>
              </w:rPr>
              <w:t> </w:t>
            </w:r>
            <w:r w:rsidRPr="002D4CDB">
              <w:rPr>
                <w:rFonts w:asciiTheme="minorHAnsi" w:hAnsiTheme="minorHAnsi" w:cstheme="minorHAnsi"/>
                <w:sz w:val="18"/>
                <w:szCs w:val="18"/>
              </w:rPr>
              <w:t>NFP</w:t>
            </w:r>
          </w:p>
          <w:p w:rsidR="001A5526" w:rsidRPr="002D4CDB" w:rsidRDefault="00C507E9" w:rsidP="00165426">
            <w:pPr>
              <w:rPr>
                <w:rFonts w:asciiTheme="minorHAnsi" w:hAnsiTheme="minorHAnsi" w:cstheme="minorHAnsi"/>
                <w:b/>
                <w:bCs/>
                <w:sz w:val="18"/>
                <w:szCs w:val="18"/>
              </w:rPr>
            </w:pPr>
            <w:r>
              <w:rPr>
                <w:rFonts w:asciiTheme="minorHAnsi" w:hAnsiTheme="minorHAnsi" w:cstheme="minorHAnsi"/>
                <w:i/>
                <w:color w:val="0000FF"/>
                <w:sz w:val="18"/>
                <w:szCs w:val="18"/>
              </w:rPr>
              <w:t>(</w:t>
            </w:r>
            <w:r w:rsidR="001A5526" w:rsidRPr="002D4CDB">
              <w:rPr>
                <w:rFonts w:asciiTheme="minorHAnsi" w:hAnsiTheme="minorHAnsi" w:cstheme="minorHAnsi"/>
                <w:i/>
                <w:color w:val="0000FF"/>
                <w:sz w:val="18"/>
                <w:szCs w:val="18"/>
              </w:rPr>
              <w:t xml:space="preserve">Presný názov projektu </w:t>
            </w:r>
            <w:r w:rsidR="00701C95">
              <w:rPr>
                <w:rFonts w:asciiTheme="minorHAnsi" w:hAnsiTheme="minorHAnsi" w:cstheme="minorHAnsi"/>
                <w:i/>
                <w:color w:val="0000FF"/>
                <w:sz w:val="18"/>
                <w:szCs w:val="18"/>
              </w:rPr>
              <w:t>z</w:t>
            </w:r>
            <w:r w:rsidR="001A5526" w:rsidRPr="002D4CDB">
              <w:rPr>
                <w:rFonts w:asciiTheme="minorHAnsi" w:hAnsiTheme="minorHAnsi" w:cstheme="minorHAnsi"/>
                <w:i/>
                <w:color w:val="0000FF"/>
                <w:sz w:val="18"/>
                <w:szCs w:val="18"/>
              </w:rPr>
              <w:t>hodujúci sa s názvom projektu uvedeným v zozname projektov, ktorý vyjadruje zámer projektu a ktorý bude vo všetkých relevantných častiach ŽoNFP vrátane všetkých príloh uvádzaný rovnako.</w:t>
            </w:r>
            <w:r>
              <w:rPr>
                <w:rFonts w:asciiTheme="minorHAnsi" w:hAnsiTheme="minorHAnsi" w:cstheme="minorHAnsi"/>
                <w:i/>
                <w:color w:val="0000FF"/>
                <w:sz w:val="18"/>
                <w:szCs w:val="18"/>
              </w:rPr>
              <w:t>)</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Kód ŽoNFP:</w:t>
            </w:r>
          </w:p>
        </w:tc>
      </w:tr>
      <w:tr w:rsidR="006A1AFD" w:rsidRPr="002D4CDB" w:rsidTr="002A6EF9">
        <w:trPr>
          <w:trHeight w:val="315"/>
        </w:trPr>
        <w:tc>
          <w:tcPr>
            <w:tcW w:w="9288" w:type="dxa"/>
          </w:tcPr>
          <w:p w:rsidR="006A1AFD" w:rsidRPr="002D4CDB" w:rsidRDefault="009D0983">
            <w:pPr>
              <w:rPr>
                <w:rFonts w:asciiTheme="minorHAnsi" w:hAnsiTheme="minorHAnsi" w:cstheme="minorHAnsi"/>
                <w:b/>
                <w:bCs/>
              </w:rPr>
            </w:pPr>
            <w:r>
              <w:rPr>
                <w:rFonts w:asciiTheme="minorHAnsi" w:hAnsiTheme="minorHAnsi" w:cstheme="minorHAnsi"/>
                <w:b/>
                <w:i/>
                <w:color w:val="0000FF"/>
                <w:sz w:val="18"/>
                <w:szCs w:val="18"/>
              </w:rPr>
              <w:t>N</w:t>
            </w:r>
            <w:r w:rsidR="00C4317E" w:rsidRPr="00C507E9">
              <w:rPr>
                <w:rFonts w:asciiTheme="minorHAnsi" w:hAnsiTheme="minorHAnsi" w:cstheme="minorHAnsi"/>
                <w:b/>
                <w:i/>
                <w:color w:val="0000FF"/>
                <w:sz w:val="18"/>
                <w:szCs w:val="18"/>
              </w:rPr>
              <w:t>ezadáva žiadateľ</w:t>
            </w:r>
            <w:r>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 xml:space="preserve">Vypĺňa sa pri registrácií </w:t>
            </w:r>
            <w:r>
              <w:rPr>
                <w:rFonts w:asciiTheme="minorHAnsi" w:hAnsiTheme="minorHAnsi" w:cstheme="minorHAnsi"/>
                <w:i/>
                <w:color w:val="0000FF"/>
                <w:sz w:val="18"/>
                <w:szCs w:val="18"/>
              </w:rPr>
              <w:t>ŽoNFP do neverejnej časti ITMS )</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Výzva:</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sz w:val="18"/>
                <w:szCs w:val="18"/>
              </w:rPr>
              <w:t>Automaticky vyplnené</w:t>
            </w:r>
            <w:r w:rsidR="008A293F" w:rsidRPr="002D4CDB">
              <w:rPr>
                <w:rStyle w:val="Odkaznapoznmkupodiarou"/>
                <w:rFonts w:asciiTheme="minorHAnsi" w:hAnsiTheme="minorHAnsi" w:cstheme="minorHAnsi"/>
                <w:sz w:val="18"/>
                <w:szCs w:val="18"/>
              </w:rPr>
              <w:footnoteReference w:id="2"/>
            </w:r>
            <w:r w:rsidRPr="002D4CDB">
              <w:rPr>
                <w:rFonts w:asciiTheme="minorHAnsi" w:hAnsiTheme="minorHAnsi" w:cstheme="minorHAnsi"/>
                <w:sz w:val="18"/>
                <w:szCs w:val="18"/>
              </w:rPr>
              <w:t xml:space="preserve"> číslo a názov výzvy</w:t>
            </w:r>
          </w:p>
        </w:tc>
      </w:tr>
      <w:tr w:rsidR="00B45824" w:rsidRPr="002D4CDB" w:rsidTr="00231C62">
        <w:trPr>
          <w:trHeight w:val="315"/>
        </w:trPr>
        <w:tc>
          <w:tcPr>
            <w:tcW w:w="9288" w:type="dxa"/>
          </w:tcPr>
          <w:p w:rsidR="00B45824" w:rsidRPr="002D4CDB" w:rsidRDefault="00B45824" w:rsidP="00C4317E">
            <w:pPr>
              <w:rPr>
                <w:rFonts w:asciiTheme="minorHAnsi" w:hAnsiTheme="minorHAnsi" w:cstheme="minorHAnsi"/>
                <w:b/>
                <w:bCs/>
              </w:rPr>
            </w:pPr>
            <w:r w:rsidRPr="002D4CDB">
              <w:rPr>
                <w:rFonts w:asciiTheme="minorHAnsi" w:hAnsiTheme="minorHAnsi" w:cstheme="minorHAnsi"/>
                <w:b/>
                <w:bCs/>
              </w:rPr>
              <w:t>Operačný program:</w:t>
            </w:r>
            <w:r w:rsidR="00C4317E" w:rsidRPr="002D4CDB">
              <w:rPr>
                <w:rFonts w:asciiTheme="minorHAnsi" w:hAnsiTheme="minorHAnsi" w:cstheme="minorHAnsi"/>
                <w:b/>
                <w:bCs/>
              </w:rPr>
              <w:t xml:space="preserve"> </w:t>
            </w:r>
          </w:p>
        </w:tc>
      </w:tr>
      <w:tr w:rsidR="00B45824" w:rsidRPr="002D4CDB" w:rsidTr="00231C62">
        <w:trPr>
          <w:trHeight w:val="315"/>
        </w:trPr>
        <w:tc>
          <w:tcPr>
            <w:tcW w:w="9288" w:type="dxa"/>
          </w:tcPr>
          <w:p w:rsidR="00B45824" w:rsidRPr="002D4CDB" w:rsidRDefault="00C4317E">
            <w:pPr>
              <w:rPr>
                <w:rFonts w:asciiTheme="minorHAnsi" w:hAnsiTheme="minorHAnsi" w:cstheme="minorHAnsi"/>
                <w:b/>
                <w:bCs/>
              </w:rPr>
            </w:pPr>
            <w:r w:rsidRPr="002D4CDB">
              <w:rPr>
                <w:rFonts w:asciiTheme="minorHAnsi" w:hAnsiTheme="minorHAnsi" w:cstheme="minorHAnsi"/>
                <w:b/>
                <w:bCs/>
              </w:rPr>
              <w:t>Integrovaná infraštruktúra</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b/>
                <w:bCs/>
              </w:rPr>
              <w:t>Prioritná os:</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sz w:val="18"/>
                <w:szCs w:val="18"/>
              </w:rPr>
              <w:t>Automaticky vyplnené</w:t>
            </w:r>
          </w:p>
        </w:tc>
      </w:tr>
      <w:tr w:rsidR="00340992" w:rsidRPr="002D4CDB" w:rsidTr="002A6EF9">
        <w:trPr>
          <w:trHeight w:val="315"/>
        </w:trPr>
        <w:tc>
          <w:tcPr>
            <w:tcW w:w="9288" w:type="dxa"/>
          </w:tcPr>
          <w:p w:rsidR="00340992" w:rsidRPr="002D4CDB" w:rsidRDefault="00340992">
            <w:pPr>
              <w:rPr>
                <w:rFonts w:asciiTheme="minorHAnsi" w:hAnsiTheme="minorHAnsi" w:cstheme="minorHAnsi"/>
                <w:sz w:val="18"/>
                <w:szCs w:val="18"/>
              </w:rPr>
            </w:pPr>
            <w:r w:rsidRPr="002D4CDB">
              <w:rPr>
                <w:rFonts w:asciiTheme="minorHAnsi" w:hAnsiTheme="minorHAnsi" w:cstheme="minorHAnsi"/>
                <w:b/>
                <w:bCs/>
              </w:rPr>
              <w:t>Špecifický cieľ:</w:t>
            </w:r>
          </w:p>
        </w:tc>
      </w:tr>
      <w:tr w:rsidR="00340992" w:rsidRPr="002D4CDB" w:rsidTr="002A6EF9">
        <w:trPr>
          <w:trHeight w:val="315"/>
        </w:trPr>
        <w:tc>
          <w:tcPr>
            <w:tcW w:w="9288" w:type="dxa"/>
          </w:tcPr>
          <w:p w:rsidR="00340992" w:rsidRPr="002D4CDB" w:rsidRDefault="00340992" w:rsidP="00C4317E">
            <w:pPr>
              <w:rPr>
                <w:rFonts w:asciiTheme="minorHAnsi" w:hAnsiTheme="minorHAnsi" w:cstheme="minorHAnsi"/>
                <w:sz w:val="18"/>
                <w:szCs w:val="18"/>
              </w:rPr>
            </w:pPr>
            <w:r w:rsidRPr="002D4CDB">
              <w:rPr>
                <w:rFonts w:asciiTheme="minorHAnsi" w:hAnsiTheme="minorHAnsi" w:cstheme="minorHAnsi"/>
                <w:sz w:val="18"/>
                <w:szCs w:val="18"/>
              </w:rPr>
              <w:t xml:space="preserve">Žiadateľ si vyberie špecifický cieľ v nadväznosti na </w:t>
            </w:r>
            <w:r w:rsidR="00C4317E" w:rsidRPr="002D4CDB">
              <w:rPr>
                <w:rFonts w:asciiTheme="minorHAnsi" w:hAnsiTheme="minorHAnsi" w:cstheme="minorHAnsi"/>
                <w:sz w:val="18"/>
                <w:szCs w:val="18"/>
              </w:rPr>
              <w:t>vyzvanie.</w:t>
            </w:r>
            <w:r w:rsidRPr="002D4CDB">
              <w:rPr>
                <w:rFonts w:asciiTheme="minorHAnsi" w:hAnsiTheme="minorHAnsi" w:cstheme="minorHAnsi"/>
                <w:sz w:val="18"/>
                <w:szCs w:val="18"/>
              </w:rPr>
              <w:t xml:space="preserve"> V prípade, ak je ŽoNFP relevantná k viacerým špecifickým cieľom, údaje za celú tabuľku č. 5 sa opakujú za každý špecifický cieľ</w:t>
            </w:r>
            <w:r w:rsidR="00C4317E" w:rsidRPr="002D4CDB">
              <w:rPr>
                <w:rFonts w:asciiTheme="minorHAnsi" w:hAnsiTheme="minorHAnsi" w:cstheme="minorHAns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Kategórie regiónov:</w:t>
            </w:r>
          </w:p>
        </w:tc>
      </w:tr>
      <w:tr w:rsidR="00DE377F" w:rsidRPr="002D4CDB" w:rsidTr="00231C62">
        <w:trPr>
          <w:trHeight w:val="330"/>
        </w:trPr>
        <w:tc>
          <w:tcPr>
            <w:tcW w:w="9288" w:type="dxa"/>
            <w:hideMark/>
          </w:tcPr>
          <w:p w:rsidR="00DE377F" w:rsidRPr="002D4CDB" w:rsidRDefault="00DE377F" w:rsidP="00442D1E">
            <w:pPr>
              <w:rPr>
                <w:rFonts w:asciiTheme="minorHAnsi" w:hAnsiTheme="minorHAnsi" w:cstheme="minorHAnsi"/>
              </w:rPr>
            </w:pPr>
            <w:r w:rsidRPr="002D4CDB">
              <w:rPr>
                <w:rFonts w:asciiTheme="minorHAnsi" w:hAnsiTheme="minorHAnsi" w:cstheme="minorHAnsi"/>
                <w:sz w:val="18"/>
                <w:szCs w:val="18"/>
              </w:rPr>
              <w:t>Rozvinuté / Menej rozvinuté</w:t>
            </w:r>
            <w:r w:rsidR="002F393A" w:rsidRPr="002D4CDB">
              <w:rPr>
                <w:rFonts w:asciiTheme="minorHAnsi" w:hAnsiTheme="minorHAnsi" w:cstheme="minorHAnsi"/>
              </w:rPr>
              <w:t xml:space="preserve"> </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relevantné pre ERDF</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 xml:space="preserve"> </w:t>
            </w:r>
            <w:r w:rsidR="00442D1E" w:rsidRPr="002D4CDB">
              <w:rPr>
                <w:rFonts w:asciiTheme="minorHAnsi" w:hAnsiTheme="minorHAnsi" w:cstheme="minorHAnsi"/>
                <w:i/>
                <w:color w:val="0000FF"/>
                <w:sz w:val="18"/>
                <w:szCs w:val="18"/>
              </w:rPr>
              <w:t>Žiadateľ vyplní podľa OPII.</w:t>
            </w:r>
          </w:p>
        </w:tc>
      </w:tr>
      <w:tr w:rsidR="00DE377F" w:rsidRPr="002D4CDB" w:rsidTr="00231C62">
        <w:trPr>
          <w:trHeight w:val="315"/>
        </w:trPr>
        <w:tc>
          <w:tcPr>
            <w:tcW w:w="9288" w:type="dxa"/>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Oblasť </w:t>
            </w:r>
            <w:r w:rsidR="008D6D59" w:rsidRPr="002D4CDB">
              <w:rPr>
                <w:rFonts w:asciiTheme="minorHAnsi" w:hAnsiTheme="minorHAnsi" w:cstheme="minorHAnsi"/>
                <w:b/>
                <w:bCs/>
              </w:rPr>
              <w:t>intervencie:</w:t>
            </w:r>
          </w:p>
        </w:tc>
      </w:tr>
      <w:tr w:rsidR="00DE377F" w:rsidRPr="002D4CDB" w:rsidTr="00231C62">
        <w:trPr>
          <w:trHeight w:val="330"/>
        </w:trPr>
        <w:tc>
          <w:tcPr>
            <w:tcW w:w="9288" w:type="dxa"/>
            <w:hideMark/>
          </w:tcPr>
          <w:p w:rsidR="00F646FB" w:rsidRPr="002D4CDB" w:rsidRDefault="00E85BD8" w:rsidP="00C507E9">
            <w:pPr>
              <w:rPr>
                <w:rFonts w:asciiTheme="minorHAnsi" w:hAnsiTheme="minorHAnsi" w:cstheme="minorHAnsi"/>
                <w:sz w:val="18"/>
                <w:szCs w:val="18"/>
              </w:rPr>
            </w:pPr>
            <w:r w:rsidRPr="00E85BD8">
              <w:rPr>
                <w:rFonts w:asciiTheme="minorHAnsi" w:hAnsiTheme="minorHAnsi" w:cstheme="minorHAnsi"/>
                <w:sz w:val="18"/>
                <w:szCs w:val="18"/>
              </w:rPr>
              <w:t xml:space="preserve">Žiadateľ vyberá z ponúkaného číselníka </w:t>
            </w:r>
            <w:r w:rsidR="00C507E9">
              <w:rPr>
                <w:rFonts w:asciiTheme="minorHAnsi" w:hAnsiTheme="minorHAnsi" w:cstheme="minorHAnsi"/>
                <w:sz w:val="18"/>
                <w:szCs w:val="18"/>
              </w:rPr>
              <w:t>(</w:t>
            </w:r>
            <w:r w:rsidR="00F646FB" w:rsidRPr="002D4CDB">
              <w:rPr>
                <w:rFonts w:asciiTheme="minorHAnsi" w:hAnsiTheme="minorHAnsi" w:cstheme="minorHAnsi"/>
                <w:i/>
                <w:color w:val="0000FF"/>
                <w:sz w:val="18"/>
                <w:szCs w:val="18"/>
              </w:rPr>
              <w:t xml:space="preserve">Žiadateľ vyberá v súlade s OPII a NARIADENÍM KOMISIE (EÚ) č. 215/2014, PRÍLOHA </w:t>
            </w:r>
            <w:r w:rsidR="00F646FB" w:rsidRPr="002D4CDB">
              <w:rPr>
                <w:rFonts w:asciiTheme="minorHAnsi" w:hAnsiTheme="minorHAnsi" w:cstheme="minorHAnsi"/>
                <w:i/>
                <w:color w:val="0000FF"/>
                <w:sz w:val="18"/>
                <w:szCs w:val="18"/>
              </w:rPr>
              <w:lastRenderedPageBreak/>
              <w:t>I</w:t>
            </w:r>
            <w:r w:rsidR="004402E0">
              <w:rPr>
                <w:rFonts w:asciiTheme="minorHAnsi" w:hAnsiTheme="minorHAnsi" w:cstheme="minorHAnsi"/>
                <w:i/>
                <w:color w:val="0000FF"/>
                <w:sz w:val="18"/>
                <w:szCs w:val="18"/>
              </w:rPr>
              <w:t xml:space="preserve"> </w:t>
            </w:r>
            <w:r w:rsidR="00F646FB"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hyperlink r:id="rId9" w:history="1">
              <w:r w:rsidR="00F646FB" w:rsidRPr="002D4CDB">
                <w:rPr>
                  <w:rStyle w:val="Hypertextovprepojenie"/>
                  <w:rFonts w:asciiTheme="minorHAnsi" w:hAnsiTheme="minorHAnsi" w:cstheme="minorHAnsi"/>
                  <w:i/>
                  <w:sz w:val="18"/>
                  <w:szCs w:val="18"/>
                </w:rPr>
                <w:t>http://eur-lex.europa.eu/legal-content/SK/TXT/?uri=uriserv:OJ.L_.2014.069.01.0065.01.SLK</w:t>
              </w:r>
            </w:hyperlink>
            <w:r w:rsidR="00277E0F">
              <w:rPr>
                <w:rStyle w:val="Hypertextovprepojenie"/>
                <w:rFonts w:asciiTheme="minorHAnsi" w:hAnsiTheme="minorHAnsi" w:cstheme="minorHAnsi"/>
                <w: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lastRenderedPageBreak/>
              <w:t>Hospodárska činnosť:</w:t>
            </w:r>
          </w:p>
        </w:tc>
      </w:tr>
      <w:tr w:rsidR="00DE377F" w:rsidRPr="002D4CDB" w:rsidTr="00231C62">
        <w:trPr>
          <w:trHeight w:val="330"/>
        </w:trPr>
        <w:tc>
          <w:tcPr>
            <w:tcW w:w="9288" w:type="dxa"/>
            <w:hideMark/>
          </w:tcPr>
          <w:p w:rsidR="00DE377F" w:rsidRPr="002D4CDB" w:rsidRDefault="002F393A" w:rsidP="00C507E9">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w:t>
            </w:r>
            <w:r w:rsidR="00C507E9">
              <w:rPr>
                <w:rFonts w:asciiTheme="minorHAnsi" w:hAnsiTheme="minorHAnsi" w:cstheme="minorHAnsi"/>
                <w:sz w:val="18"/>
                <w:szCs w:val="18"/>
              </w:rPr>
              <w:t>e</w:t>
            </w:r>
            <w:r w:rsidR="00277E0F">
              <w:rPr>
                <w:rFonts w:asciiTheme="minorHAnsi" w:hAnsiTheme="minorHAnsi" w:cstheme="minorHAnsi"/>
                <w:sz w:val="18"/>
                <w:szCs w:val="18"/>
              </w:rPr>
              <w:t>ddefinovaného</w:t>
            </w:r>
            <w:r w:rsidR="00DE377F" w:rsidRPr="002D4CDB">
              <w:rPr>
                <w:rFonts w:asciiTheme="minorHAnsi" w:hAnsiTheme="minorHAnsi" w:cstheme="minorHAnsi"/>
                <w:sz w:val="18"/>
                <w:szCs w:val="18"/>
              </w:rPr>
              <w:t xml:space="preserve"> číselníka Hospodárskych činností</w:t>
            </w:r>
            <w:r w:rsidR="00442D1E" w:rsidRPr="002D4CDB">
              <w:rPr>
                <w:rFonts w:asciiTheme="minorHAnsi" w:hAnsiTheme="minorHAnsi" w:cstheme="minorHAnsi"/>
                <w:sz w:val="18"/>
                <w:szCs w:val="18"/>
              </w:rPr>
              <w:t xml:space="preserve">. </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Typ územia:</w:t>
            </w:r>
          </w:p>
        </w:tc>
      </w:tr>
      <w:tr w:rsidR="00DE377F" w:rsidRPr="002D4CDB" w:rsidTr="00231C62">
        <w:trPr>
          <w:trHeight w:val="330"/>
        </w:trPr>
        <w:tc>
          <w:tcPr>
            <w:tcW w:w="9288" w:type="dxa"/>
            <w:hideMark/>
          </w:tcPr>
          <w:p w:rsidR="00DE377F" w:rsidRPr="002D4CDB" w:rsidRDefault="002F393A" w:rsidP="00F14B70">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preddefinovaného </w:t>
            </w:r>
            <w:r w:rsidR="00DE377F" w:rsidRPr="002D4CDB">
              <w:rPr>
                <w:rFonts w:asciiTheme="minorHAnsi" w:hAnsiTheme="minorHAnsi" w:cstheme="minorHAnsi"/>
                <w:sz w:val="18"/>
                <w:szCs w:val="18"/>
              </w:rPr>
              <w:t>číselníka Území (mestská, horská...)</w:t>
            </w:r>
            <w:r w:rsidR="00876FE0" w:rsidRPr="002D4CDB">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 xml:space="preserve">Žiadateľ vyberá v súlade s OPII a NARIADENÍM KOMISIE (EÚ) č. 215/2014, PRÍLOHA I Nomenklatúra kategórií intervencií fondov (1) v rámci cieľa „Investovanie do rastu a zamestnanosti“ a iniciatívy na podporu zamestnanosti mladých ľudí, </w:t>
            </w:r>
            <w:hyperlink r:id="rId10" w:history="1">
              <w:r w:rsidR="00F14B70" w:rsidRPr="002D4CDB">
                <w:rPr>
                  <w:rStyle w:val="Hypertextovprepojenie"/>
                  <w:rFonts w:asciiTheme="minorHAnsi" w:hAnsiTheme="minorHAnsi" w:cstheme="minorHAnsi"/>
                  <w:i/>
                  <w:sz w:val="18"/>
                  <w:szCs w:val="18"/>
                </w:rPr>
                <w:t>http://eur-lex.europa.eu/legal-content/SK/TXT/?uri=uriserv:OJ.L_.2014.069.01.0065.01.SLK</w:t>
              </w:r>
            </w:hyperlink>
            <w:r w:rsidR="00C507E9">
              <w:rPr>
                <w:rStyle w:val="Hypertextovprepojenie"/>
                <w:rFonts w:asciiTheme="minorHAnsi" w:hAnsiTheme="minorHAnsi" w:cstheme="minorHAnsi"/>
                <w:i/>
                <w:sz w:val="18"/>
                <w:szCs w:val="18"/>
              </w:rPr>
              <w:t xml:space="preserve"> )</w:t>
            </w:r>
          </w:p>
        </w:tc>
      </w:tr>
      <w:tr w:rsidR="008D6D59" w:rsidRPr="002D4CDB" w:rsidTr="00231C62">
        <w:trPr>
          <w:trHeight w:val="330"/>
        </w:trPr>
        <w:tc>
          <w:tcPr>
            <w:tcW w:w="9288" w:type="dxa"/>
          </w:tcPr>
          <w:p w:rsidR="008D6D59" w:rsidRPr="002D4CDB" w:rsidRDefault="008D6D59">
            <w:pPr>
              <w:rPr>
                <w:rFonts w:asciiTheme="minorHAnsi" w:hAnsiTheme="minorHAnsi" w:cstheme="minorHAnsi"/>
                <w:b/>
              </w:rPr>
            </w:pPr>
            <w:r w:rsidRPr="002D4CDB">
              <w:rPr>
                <w:rFonts w:asciiTheme="minorHAnsi" w:hAnsiTheme="minorHAnsi" w:cstheme="minorHAnsi"/>
                <w:b/>
              </w:rPr>
              <w:t>Forma financovania:</w:t>
            </w:r>
          </w:p>
        </w:tc>
      </w:tr>
      <w:tr w:rsidR="008D6D59" w:rsidRPr="002D4CDB" w:rsidTr="00231C62">
        <w:trPr>
          <w:trHeight w:val="330"/>
        </w:trPr>
        <w:tc>
          <w:tcPr>
            <w:tcW w:w="9288" w:type="dxa"/>
          </w:tcPr>
          <w:p w:rsidR="00F14B70" w:rsidRPr="002D4CDB" w:rsidRDefault="00C213B4" w:rsidP="00F14B70">
            <w:pPr>
              <w:rPr>
                <w:rFonts w:asciiTheme="minorHAnsi" w:hAnsiTheme="minorHAnsi" w:cstheme="minorHAnsi"/>
                <w:i/>
                <w:color w:val="0000FF"/>
                <w:sz w:val="18"/>
                <w:szCs w:val="18"/>
              </w:rPr>
            </w:pPr>
            <w:r w:rsidRPr="002D4CDB">
              <w:rPr>
                <w:rFonts w:asciiTheme="minorHAnsi" w:hAnsiTheme="minorHAnsi" w:cstheme="minorHAnsi"/>
                <w:sz w:val="18"/>
                <w:szCs w:val="18"/>
              </w:rPr>
              <w:t>Výber z</w:t>
            </w:r>
            <w:r w:rsidR="00277E0F">
              <w:rPr>
                <w:rFonts w:asciiTheme="minorHAnsi" w:hAnsiTheme="minorHAnsi" w:cstheme="minorHAnsi"/>
                <w:sz w:val="18"/>
                <w:szCs w:val="18"/>
              </w:rPr>
              <w:t xml:space="preserve"> preddefinovaného</w:t>
            </w:r>
            <w:r w:rsidR="00876FE0" w:rsidRPr="002D4CDB">
              <w:rPr>
                <w:rFonts w:asciiTheme="minorHAnsi" w:hAnsiTheme="minorHAnsi" w:cstheme="minorHAnsi"/>
                <w:sz w:val="18"/>
                <w:szCs w:val="18"/>
              </w:rPr>
              <w:t> </w:t>
            </w:r>
            <w:r w:rsidRPr="002D4CDB">
              <w:rPr>
                <w:rFonts w:asciiTheme="minorHAnsi" w:hAnsiTheme="minorHAnsi" w:cstheme="minorHAnsi"/>
                <w:sz w:val="18"/>
                <w:szCs w:val="18"/>
              </w:rPr>
              <w:t>číselníka</w:t>
            </w:r>
            <w:r w:rsidR="00876FE0" w:rsidRPr="002D4CDB">
              <w:rPr>
                <w:rFonts w:asciiTheme="minorHAnsi" w:hAnsiTheme="minorHAnsi" w:cstheme="minorHAnsi"/>
                <w:sz w:val="18"/>
                <w:szCs w:val="18"/>
              </w:rPr>
              <w:t xml:space="preserve">. </w:t>
            </w:r>
            <w:r w:rsidR="00277E0F">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Žiadateľ vyberá v súlade s OPII a NARIADENÍM KOMISIE (EÚ) č. 215/2014, PRÍLOHA I</w:t>
            </w:r>
          </w:p>
          <w:p w:rsidR="008D6D59" w:rsidRPr="002D4CDB" w:rsidRDefault="00F14B70" w:rsidP="00F14B70">
            <w:pPr>
              <w:rPr>
                <w:rFonts w:asciiTheme="minorHAnsi" w:hAnsiTheme="minorHAnsi" w:cstheme="minorHAnsi"/>
                <w:sz w:val="18"/>
                <w:szCs w:val="18"/>
              </w:rPr>
            </w:pPr>
            <w:r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hyperlink r:id="rId11" w:history="1">
              <w:r w:rsidRPr="002D4CDB">
                <w:rPr>
                  <w:rStyle w:val="Hypertextovprepojenie"/>
                  <w:rFonts w:asciiTheme="minorHAnsi" w:hAnsiTheme="minorHAnsi" w:cstheme="minorHAnsi"/>
                  <w:i/>
                  <w:sz w:val="18"/>
                  <w:szCs w:val="18"/>
                </w:rPr>
                <w:t>http://eur-lex.europa.eu/legal-content/SK/TXT/?uri=uriserv:OJ.L_.2014.069.01.0065.01.SLK</w:t>
              </w:r>
            </w:hyperlink>
            <w:r w:rsidR="00277E0F">
              <w:rPr>
                <w:rStyle w:val="Hypertextovprepojenie"/>
                <w:rFonts w:asciiTheme="minorHAnsi" w:hAnsiTheme="minorHAnsi" w:cstheme="minorHAnsi"/>
                <w:i/>
                <w:sz w:val="18"/>
                <w:szCs w:val="18"/>
              </w:rPr>
              <w:t>)</w:t>
            </w:r>
          </w:p>
        </w:tc>
      </w:tr>
      <w:tr w:rsidR="002A6EF9" w:rsidRPr="002D4CDB" w:rsidTr="00231C62">
        <w:trPr>
          <w:trHeight w:val="330"/>
        </w:trPr>
        <w:tc>
          <w:tcPr>
            <w:tcW w:w="9288" w:type="dxa"/>
          </w:tcPr>
          <w:p w:rsidR="002A6EF9" w:rsidRPr="002D4CDB" w:rsidRDefault="002A6EF9">
            <w:pPr>
              <w:rPr>
                <w:rFonts w:asciiTheme="minorHAnsi" w:hAnsiTheme="minorHAnsi" w:cstheme="minorHAnsi"/>
                <w:b/>
              </w:rPr>
            </w:pPr>
            <w:r w:rsidRPr="002D4CDB">
              <w:rPr>
                <w:rFonts w:asciiTheme="minorHAnsi" w:hAnsiTheme="minorHAnsi" w:cstheme="minorHAnsi"/>
                <w:b/>
              </w:rPr>
              <w:t xml:space="preserve">Projekt s relevanciou k Regionálnym investičným územným stratégiám: </w:t>
            </w:r>
            <w:r w:rsidRPr="002D4CDB">
              <w:rPr>
                <w:rFonts w:asciiTheme="minorHAnsi" w:hAnsiTheme="minorHAnsi" w:cstheme="minorHAnsi"/>
                <w:sz w:val="18"/>
                <w:szCs w:val="18"/>
              </w:rPr>
              <w:t>áno/nie</w:t>
            </w:r>
          </w:p>
        </w:tc>
      </w:tr>
      <w:tr w:rsidR="002A6EF9" w:rsidRPr="002D4CDB" w:rsidTr="00231C62">
        <w:trPr>
          <w:trHeight w:val="330"/>
        </w:trPr>
        <w:tc>
          <w:tcPr>
            <w:tcW w:w="9288" w:type="dxa"/>
          </w:tcPr>
          <w:p w:rsidR="002A6EF9" w:rsidRPr="002D4CDB" w:rsidRDefault="002A6EF9" w:rsidP="00E85BD8">
            <w:pPr>
              <w:rPr>
                <w:rFonts w:asciiTheme="minorHAnsi" w:hAnsiTheme="minorHAnsi" w:cstheme="minorHAnsi"/>
                <w:b/>
              </w:rPr>
            </w:pPr>
            <w:r w:rsidRPr="002D4CDB">
              <w:rPr>
                <w:rFonts w:asciiTheme="minorHAnsi" w:hAnsiTheme="minorHAnsi" w:cstheme="minorHAnsi"/>
                <w:b/>
              </w:rPr>
              <w:t>Projekt s relevanciou k Udržateľnému rozvoju miest:</w:t>
            </w:r>
            <w:r w:rsidRPr="002D4CDB">
              <w:rPr>
                <w:rFonts w:asciiTheme="minorHAnsi" w:hAnsiTheme="minorHAnsi" w:cstheme="minorHAnsi"/>
                <w:sz w:val="18"/>
                <w:szCs w:val="18"/>
              </w:rPr>
              <w:t xml:space="preserve"> áno/nie</w:t>
            </w:r>
            <w:r w:rsidR="00FE4469" w:rsidRPr="002D4CDB">
              <w:rPr>
                <w:rFonts w:asciiTheme="minorHAnsi" w:hAnsiTheme="minorHAnsi" w:cstheme="minorHAnsi"/>
                <w:sz w:val="18"/>
                <w:szCs w:val="18"/>
              </w:rPr>
              <w:t xml:space="preserve"> </w:t>
            </w:r>
            <w:r w:rsidR="00FE4469" w:rsidRPr="002D4CDB">
              <w:rPr>
                <w:rFonts w:asciiTheme="minorHAnsi" w:hAnsiTheme="minorHAnsi" w:cstheme="minorHAnsi"/>
                <w:i/>
                <w:color w:val="0000FF"/>
                <w:sz w:val="18"/>
                <w:szCs w:val="18"/>
              </w:rPr>
              <w:t xml:space="preserve">V zmysle OPII časť 4.2 </w:t>
            </w:r>
            <w:r w:rsidR="00E85BD8">
              <w:rPr>
                <w:rFonts w:asciiTheme="minorHAnsi" w:hAnsiTheme="minorHAnsi" w:cstheme="minorHAnsi"/>
                <w:i/>
                <w:color w:val="0000FF"/>
                <w:sz w:val="18"/>
                <w:szCs w:val="18"/>
              </w:rPr>
              <w:t>i</w:t>
            </w:r>
            <w:r w:rsidR="00FE4469" w:rsidRPr="002D4CDB">
              <w:rPr>
                <w:rFonts w:asciiTheme="minorHAnsi" w:hAnsiTheme="minorHAnsi" w:cstheme="minorHAnsi"/>
                <w:i/>
                <w:color w:val="0000FF"/>
                <w:sz w:val="18"/>
                <w:szCs w:val="18"/>
              </w:rPr>
              <w:t>relevantné.</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udržateľného rozvoja:</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sz w:val="18"/>
                <w:szCs w:val="18"/>
              </w:rPr>
              <w:t>Automaticky vypĺňané relevantné ciele horizontálneho princípu udržateľný rozvoj v nadväznosti na vybrané typy aktivít v ŽoNFP</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podpory rovnosti mužov a žien a nediskriminácia:</w:t>
            </w:r>
          </w:p>
        </w:tc>
      </w:tr>
      <w:tr w:rsidR="00393BEF" w:rsidRPr="002D4CDB" w:rsidTr="002A6EF9">
        <w:trPr>
          <w:trHeight w:val="330"/>
        </w:trPr>
        <w:tc>
          <w:tcPr>
            <w:tcW w:w="9288" w:type="dxa"/>
          </w:tcPr>
          <w:p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 xml:space="preserve">V prípade, ak ide o projekt zameraný na podporu konkrétnej cieľovej skupiny vyberanej z číselníka v tabuľke č. 8 (popis cieľovej skupiny), automaticky je vyplnený nasledovný text: </w:t>
            </w:r>
          </w:p>
          <w:p w:rsidR="00393BEF" w:rsidRPr="002D4CDB" w:rsidRDefault="00393BEF" w:rsidP="00393BEF">
            <w:pPr>
              <w:rPr>
                <w:rFonts w:asciiTheme="minorHAnsi" w:hAnsiTheme="minorHAnsi" w:cstheme="minorHAnsi"/>
                <w:i/>
                <w:iCs/>
                <w:sz w:val="18"/>
                <w:szCs w:val="18"/>
              </w:rPr>
            </w:pPr>
            <w:r w:rsidRPr="002D4CDB">
              <w:rPr>
                <w:rFonts w:asciiTheme="minorHAnsi" w:hAnsiTheme="minorHAnsi" w:cstheme="minorHAnsi"/>
                <w:i/>
                <w:iCs/>
                <w:sz w:val="18"/>
                <w:szCs w:val="18"/>
              </w:rPr>
              <w:t>Projekt je priamo zameraný na znevýhodnené skupiny.</w:t>
            </w:r>
          </w:p>
          <w:p w:rsidR="00393BEF" w:rsidRPr="002D4CDB" w:rsidRDefault="00393BEF" w:rsidP="00393BEF">
            <w:pPr>
              <w:rPr>
                <w:rFonts w:asciiTheme="minorHAnsi" w:hAnsiTheme="minorHAnsi" w:cstheme="minorHAnsi"/>
                <w:sz w:val="18"/>
                <w:szCs w:val="18"/>
              </w:rPr>
            </w:pPr>
          </w:p>
          <w:p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V prípade, ak ide o projekt, ktorý nie je priamo zameraný na podporu znevýhodnených skupín, automaticky je vyplnený nasledovný text:</w:t>
            </w:r>
          </w:p>
          <w:p w:rsidR="00393BEF" w:rsidRPr="002D4CDB" w:rsidRDefault="00393BEF" w:rsidP="00393BEF">
            <w:pPr>
              <w:rPr>
                <w:rFonts w:asciiTheme="minorHAnsi" w:hAnsiTheme="minorHAnsi" w:cstheme="minorHAnsi"/>
                <w:b/>
              </w:rPr>
            </w:pPr>
            <w:r w:rsidRPr="002D4CDB">
              <w:rPr>
                <w:rFonts w:asciiTheme="minorHAnsi" w:hAnsiTheme="minorHAnsi" w:cstheme="minorHAnsi"/>
                <w:i/>
                <w:iCs/>
                <w:sz w:val="18"/>
                <w:szCs w:val="18"/>
              </w:rPr>
              <w:t>Projekt je v súlade s princípom podpory rovnosti mužov a žien a nediskriminácia.</w:t>
            </w:r>
          </w:p>
        </w:tc>
      </w:tr>
    </w:tbl>
    <w:p w:rsidR="00DE377F" w:rsidRPr="002D4CDB" w:rsidRDefault="00DE377F">
      <w:pPr>
        <w:rPr>
          <w:rFonts w:asciiTheme="minorHAnsi" w:hAnsiTheme="minorHAnsi" w:cstheme="minorHAnsi"/>
        </w:rPr>
      </w:pPr>
    </w:p>
    <w:tbl>
      <w:tblPr>
        <w:tblStyle w:val="Mriekatabuky"/>
        <w:tblW w:w="9301" w:type="dxa"/>
        <w:tblLook w:val="04A0" w:firstRow="1" w:lastRow="0" w:firstColumn="1" w:lastColumn="0" w:noHBand="0" w:noVBand="1"/>
      </w:tblPr>
      <w:tblGrid>
        <w:gridCol w:w="630"/>
        <w:gridCol w:w="2158"/>
        <w:gridCol w:w="2135"/>
        <w:gridCol w:w="2566"/>
        <w:gridCol w:w="1812"/>
      </w:tblGrid>
      <w:tr w:rsidR="002D4CDB" w:rsidRPr="002D4CDB" w:rsidTr="002D4CDB">
        <w:trPr>
          <w:trHeight w:val="1890"/>
        </w:trPr>
        <w:tc>
          <w:tcPr>
            <w:tcW w:w="9301" w:type="dxa"/>
            <w:gridSpan w:val="5"/>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6. Miesto realizácie projektu:</w:t>
            </w:r>
          </w:p>
          <w:p w:rsidR="00DE377F" w:rsidRPr="002D4CDB" w:rsidRDefault="002F393A" w:rsidP="002F393A">
            <w:pPr>
              <w:rPr>
                <w:rFonts w:asciiTheme="minorHAnsi" w:hAnsiTheme="minorHAnsi" w:cstheme="minorHAnsi"/>
                <w:b/>
                <w:bCs/>
                <w:color w:val="FFFFFF" w:themeColor="background1"/>
                <w:sz w:val="18"/>
                <w:szCs w:val="18"/>
              </w:rPr>
            </w:pPr>
            <w:r w:rsidRPr="002D4CDB">
              <w:rPr>
                <w:rFonts w:asciiTheme="minorHAnsi" w:hAnsiTheme="minorHAnsi" w:cstheme="minorHAnsi"/>
                <w:color w:val="FFFFFF" w:themeColor="background1"/>
                <w:sz w:val="18"/>
                <w:szCs w:val="18"/>
              </w:rPr>
              <w:t>Ž</w:t>
            </w:r>
            <w:r w:rsidR="00DE377F" w:rsidRPr="002D4CDB">
              <w:rPr>
                <w:rFonts w:asciiTheme="minorHAnsi" w:hAnsiTheme="minorHAnsi" w:cstheme="minorHAnsi"/>
                <w:color w:val="FFFFFF" w:themeColor="background1"/>
                <w:sz w:val="18"/>
                <w:szCs w:val="18"/>
              </w:rPr>
              <w:t>iadateľ definuje miesto realizácie projektu na najnižšiu možnú úroveň. V prípade investičných projektov sa miestom realizácie projektu rozumie</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miesto fyzickej realizácie, t.j. miestom realizácie projektu sa rozumie miesto, kde budú umiestnené a využívané výs</w:t>
            </w:r>
            <w:r w:rsidRPr="002D4CDB">
              <w:rPr>
                <w:rFonts w:asciiTheme="minorHAnsi" w:hAnsiTheme="minorHAnsi" w:cstheme="minorHAnsi"/>
                <w:color w:val="FFFFFF" w:themeColor="background1"/>
                <w:sz w:val="18"/>
                <w:szCs w:val="18"/>
              </w:rPr>
              <w:t>tupy</w:t>
            </w:r>
            <w:r w:rsidR="00DE377F" w:rsidRPr="002D4CDB">
              <w:rPr>
                <w:rFonts w:asciiTheme="minorHAnsi" w:hAnsiTheme="minorHAnsi" w:cstheme="minorHAnsi"/>
                <w:color w:val="FFFFFF" w:themeColor="background1"/>
                <w:sz w:val="18"/>
                <w:szCs w:val="18"/>
              </w:rPr>
              <w:t xml:space="preserve"> investičných aktivít projektu.</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V prípade projektov, ktoré nemajú jednoznačne definovateľné investičné výstupy sa miestom realizácie rozumie miesto, kde sa realizuje prevažná časť aktivít projektu a kde sú prevažne využívané výsledky projektu. V prípade projektov zasahujúcich celé územie SR sa miesto realizácie projektu uvádza na úroveň všetkých regiónov vyšších územných celkov. V ostatných prípadoch sa miesto realizácie uvádza na tú úroveň, ktorá je jednoznačne určiteľná</w:t>
            </w:r>
            <w:r w:rsidR="007314FF" w:rsidRPr="002D4CDB">
              <w:rPr>
                <w:rFonts w:asciiTheme="minorHAnsi" w:hAnsiTheme="minorHAnsi" w:cstheme="minorHAnsi"/>
                <w:color w:val="FFFFFF" w:themeColor="background1"/>
                <w:sz w:val="18"/>
                <w:szCs w:val="18"/>
              </w:rPr>
              <w:t>, napr. ak miesto realizácie je v dvoch obciach, je potrebné uviesť všetky obce dotknuté fyzickou realizáciou projektu.</w:t>
            </w:r>
          </w:p>
        </w:tc>
      </w:tr>
      <w:tr w:rsidR="003A67A8" w:rsidRPr="002D4CDB" w:rsidTr="00231C62">
        <w:trPr>
          <w:trHeight w:val="425"/>
        </w:trPr>
        <w:tc>
          <w:tcPr>
            <w:tcW w:w="630" w:type="dxa"/>
            <w:hideMark/>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Štát</w:t>
            </w:r>
          </w:p>
        </w:tc>
        <w:tc>
          <w:tcPr>
            <w:tcW w:w="2158" w:type="dxa"/>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Región(NUTS II):</w:t>
            </w:r>
          </w:p>
        </w:tc>
        <w:tc>
          <w:tcPr>
            <w:tcW w:w="2135" w:type="dxa"/>
          </w:tcPr>
          <w:p w:rsidR="003A67A8" w:rsidRPr="002D4CDB" w:rsidRDefault="003A67A8" w:rsidP="00231C62">
            <w:pPr>
              <w:jc w:val="left"/>
              <w:rPr>
                <w:rFonts w:asciiTheme="minorHAnsi" w:hAnsiTheme="minorHAnsi" w:cstheme="minorHAnsi"/>
                <w:b/>
                <w:bCs/>
              </w:rPr>
            </w:pPr>
            <w:r w:rsidRPr="002D4CDB">
              <w:rPr>
                <w:rFonts w:asciiTheme="minorHAnsi" w:hAnsiTheme="minorHAnsi" w:cstheme="minorHAnsi"/>
                <w:b/>
                <w:bCs/>
              </w:rPr>
              <w:t>Vyšší územný celok(NUTS III):</w:t>
            </w:r>
          </w:p>
        </w:tc>
        <w:tc>
          <w:tcPr>
            <w:tcW w:w="2566" w:type="dxa"/>
            <w:hideMark/>
          </w:tcPr>
          <w:p w:rsidR="003A67A8" w:rsidRPr="002D4CDB" w:rsidRDefault="003A67A8">
            <w:pPr>
              <w:rPr>
                <w:rFonts w:asciiTheme="minorHAnsi" w:hAnsiTheme="minorHAnsi" w:cstheme="minorHAnsi"/>
                <w:b/>
                <w:bCs/>
              </w:rPr>
            </w:pPr>
            <w:r w:rsidRPr="002D4CDB">
              <w:rPr>
                <w:rFonts w:asciiTheme="minorHAnsi" w:hAnsiTheme="minorHAnsi" w:cstheme="minorHAnsi"/>
                <w:b/>
                <w:bCs/>
              </w:rPr>
              <w:t>Okres: (NUTS IV):</w:t>
            </w:r>
          </w:p>
        </w:tc>
        <w:tc>
          <w:tcPr>
            <w:tcW w:w="1812" w:type="dxa"/>
          </w:tcPr>
          <w:p w:rsidR="003A67A8" w:rsidRPr="002D4CDB" w:rsidRDefault="003A67A8" w:rsidP="00340992">
            <w:pPr>
              <w:rPr>
                <w:rFonts w:asciiTheme="minorHAnsi" w:hAnsiTheme="minorHAnsi" w:cstheme="minorHAnsi"/>
                <w:b/>
                <w:bCs/>
              </w:rPr>
            </w:pPr>
            <w:r w:rsidRPr="002D4CDB">
              <w:rPr>
                <w:rFonts w:asciiTheme="minorHAnsi" w:hAnsiTheme="minorHAnsi" w:cstheme="minorHAnsi"/>
                <w:b/>
                <w:bCs/>
              </w:rPr>
              <w:t>Obec:</w:t>
            </w:r>
          </w:p>
        </w:tc>
      </w:tr>
      <w:tr w:rsidR="003A67A8" w:rsidRPr="002D4CDB" w:rsidTr="00C24A69">
        <w:trPr>
          <w:trHeight w:val="330"/>
        </w:trPr>
        <w:tc>
          <w:tcPr>
            <w:tcW w:w="630" w:type="dxa"/>
            <w:vAlign w:val="center"/>
            <w:hideMark/>
          </w:tcPr>
          <w:p w:rsidR="003A67A8" w:rsidRPr="002D4CDB" w:rsidRDefault="00FE4469" w:rsidP="00FE4469">
            <w:pPr>
              <w:rPr>
                <w:rFonts w:asciiTheme="minorHAnsi" w:hAnsiTheme="minorHAnsi" w:cstheme="minorHAnsi"/>
                <w:b/>
                <w:bCs/>
              </w:rPr>
            </w:pPr>
            <w:r w:rsidRPr="002D4CDB">
              <w:rPr>
                <w:rFonts w:asciiTheme="minorHAnsi" w:hAnsiTheme="minorHAnsi" w:cstheme="minorHAnsi"/>
                <w:b/>
                <w:bCs/>
              </w:rPr>
              <w:t>SR</w:t>
            </w:r>
          </w:p>
        </w:tc>
        <w:tc>
          <w:tcPr>
            <w:tcW w:w="2158"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135"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566" w:type="dxa"/>
            <w:vAlign w:val="center"/>
            <w:hideMark/>
          </w:tcPr>
          <w:p w:rsidR="003A67A8" w:rsidRPr="002D4CDB" w:rsidRDefault="00C24A69" w:rsidP="00C24A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r w:rsidR="003A67A8" w:rsidRPr="002D4CDB">
              <w:rPr>
                <w:rFonts w:asciiTheme="minorHAnsi" w:hAnsiTheme="minorHAnsi" w:cstheme="minorHAnsi"/>
                <w:i/>
                <w:color w:val="0000FF"/>
                <w:sz w:val="18"/>
                <w:szCs w:val="18"/>
              </w:rPr>
              <w:t> </w:t>
            </w:r>
          </w:p>
        </w:tc>
        <w:tc>
          <w:tcPr>
            <w:tcW w:w="1812" w:type="dxa"/>
            <w:vAlign w:val="center"/>
          </w:tcPr>
          <w:p w:rsidR="003A67A8" w:rsidRPr="002D4CDB" w:rsidRDefault="003A67A8" w:rsidP="00C24A6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tcBorders>
              <w:bottom w:val="single" w:sz="4" w:space="0" w:color="auto"/>
            </w:tcBorders>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7. Popis projektu</w:t>
            </w:r>
            <w:r w:rsidR="00B747B7" w:rsidRPr="002D4CDB">
              <w:rPr>
                <w:rFonts w:asciiTheme="minorHAnsi" w:hAnsiTheme="minorHAnsi" w:cstheme="minorHAnsi"/>
                <w:b/>
                <w:bCs/>
                <w:color w:val="FFFFFF" w:themeColor="background1"/>
              </w:rPr>
              <w:t>:</w:t>
            </w:r>
          </w:p>
        </w:tc>
      </w:tr>
      <w:tr w:rsidR="00AF6D51" w:rsidRPr="002D4CDB" w:rsidTr="004D25E1">
        <w:trPr>
          <w:trHeight w:val="330"/>
        </w:trPr>
        <w:tc>
          <w:tcPr>
            <w:tcW w:w="9288" w:type="dxa"/>
            <w:shd w:val="clear" w:color="auto" w:fill="E5DFEC" w:themeFill="accent4" w:themeFillTint="33"/>
          </w:tcPr>
          <w:p w:rsidR="00AF6D51" w:rsidRPr="002D4CDB" w:rsidRDefault="00AF6D51" w:rsidP="00AF6D51">
            <w:pPr>
              <w:tabs>
                <w:tab w:val="left" w:pos="5898"/>
              </w:tabs>
              <w:jc w:val="center"/>
              <w:rPr>
                <w:rFonts w:asciiTheme="minorHAnsi" w:hAnsiTheme="minorHAnsi" w:cstheme="minorHAnsi"/>
                <w:b/>
              </w:rPr>
            </w:pPr>
            <w:r w:rsidRPr="002D4CDB">
              <w:rPr>
                <w:rFonts w:asciiTheme="minorHAnsi" w:hAnsiTheme="minorHAnsi" w:cstheme="minorHAnsi"/>
                <w:b/>
              </w:rPr>
              <w:t>Stručný popis projektu</w:t>
            </w:r>
          </w:p>
        </w:tc>
      </w:tr>
      <w:tr w:rsidR="00346F2F" w:rsidRPr="002D4CDB" w:rsidTr="00346F2F">
        <w:trPr>
          <w:trHeight w:val="330"/>
        </w:trPr>
        <w:tc>
          <w:tcPr>
            <w:tcW w:w="9288" w:type="dxa"/>
            <w:shd w:val="clear" w:color="auto" w:fill="auto"/>
          </w:tcPr>
          <w:p w:rsidR="00346F2F" w:rsidRPr="002D4CDB" w:rsidRDefault="00346F2F" w:rsidP="000C0D6B">
            <w:pPr>
              <w:rPr>
                <w:rFonts w:asciiTheme="minorHAnsi" w:hAnsiTheme="minorHAnsi" w:cstheme="minorHAnsi"/>
                <w:b/>
                <w:bCs/>
                <w:sz w:val="18"/>
                <w:szCs w:val="18"/>
              </w:rPr>
            </w:pPr>
            <w:r w:rsidRPr="002D4CDB">
              <w:rPr>
                <w:rFonts w:asciiTheme="minorHAnsi" w:hAnsiTheme="minorHAnsi" w:cstheme="minorHAnsi"/>
                <w:sz w:val="18"/>
                <w:szCs w:val="18"/>
              </w:rPr>
              <w:t>Žiadateľ popíše</w:t>
            </w:r>
            <w:r w:rsidR="002F393A" w:rsidRPr="002D4CDB">
              <w:rPr>
                <w:rFonts w:asciiTheme="minorHAnsi" w:hAnsiTheme="minorHAnsi" w:cstheme="minorHAnsi"/>
                <w:sz w:val="18"/>
                <w:szCs w:val="18"/>
              </w:rPr>
              <w:t xml:space="preserve"> stručne </w:t>
            </w:r>
            <w:r w:rsidRPr="002D4CDB">
              <w:rPr>
                <w:rFonts w:asciiTheme="minorHAnsi" w:hAnsiTheme="minorHAnsi" w:cstheme="minorHAnsi"/>
                <w:sz w:val="18"/>
                <w:szCs w:val="18"/>
              </w:rPr>
              <w:t xml:space="preserve">obsah projektu </w:t>
            </w:r>
            <w:r w:rsidR="002F393A" w:rsidRPr="002D4CDB">
              <w:rPr>
                <w:rFonts w:asciiTheme="minorHAnsi" w:hAnsiTheme="minorHAnsi" w:cstheme="minorHAnsi"/>
                <w:sz w:val="18"/>
                <w:szCs w:val="18"/>
              </w:rPr>
              <w:t>–</w:t>
            </w:r>
            <w:r w:rsidRPr="002D4CDB">
              <w:rPr>
                <w:rFonts w:asciiTheme="minorHAnsi" w:hAnsiTheme="minorHAnsi" w:cstheme="minorHAnsi"/>
                <w:sz w:val="18"/>
                <w:szCs w:val="18"/>
              </w:rPr>
              <w:t xml:space="preserve"> abstrakt</w:t>
            </w:r>
            <w:r w:rsidR="002F393A" w:rsidRPr="002D4CDB">
              <w:rPr>
                <w:rFonts w:asciiTheme="minorHAnsi" w:hAnsiTheme="minorHAnsi" w:cstheme="minorHAnsi"/>
                <w:sz w:val="18"/>
                <w:szCs w:val="18"/>
              </w:rPr>
              <w:t xml:space="preserve"> (v prípade schválenia bude tento rozsah podliehať zverejneniu podľa § 48 zákona č. 292/2014 Z.z.)</w:t>
            </w:r>
            <w:r w:rsidR="000C0D6B" w:rsidRPr="002D4CDB">
              <w:rPr>
                <w:rFonts w:asciiTheme="minorHAnsi" w:hAnsiTheme="minorHAnsi" w:cstheme="minorHAnsi"/>
              </w:rPr>
              <w:t xml:space="preserve"> </w:t>
            </w:r>
            <w:r w:rsidR="000C0D6B" w:rsidRPr="002D4CDB">
              <w:rPr>
                <w:rFonts w:asciiTheme="minorHAnsi" w:hAnsiTheme="minorHAnsi" w:cstheme="minorHAnsi"/>
                <w:sz w:val="18"/>
                <w:szCs w:val="18"/>
              </w:rPr>
              <w:t>Obsah projektu obsahuje stručnú informáciu o cieľoch projektu, aktivitách, cieľovej skupine (ak relevantné</w:t>
            </w:r>
            <w:r w:rsidR="004D25E1" w:rsidRPr="002D4CDB">
              <w:rPr>
                <w:rFonts w:asciiTheme="minorHAnsi" w:hAnsiTheme="minorHAnsi" w:cstheme="minorHAnsi"/>
                <w:sz w:val="18"/>
                <w:szCs w:val="18"/>
              </w:rPr>
              <w:t>)</w:t>
            </w:r>
            <w:r w:rsidR="000C0D6B" w:rsidRPr="002D4CDB">
              <w:rPr>
                <w:rFonts w:asciiTheme="minorHAnsi" w:hAnsiTheme="minorHAnsi" w:cstheme="minorHAnsi"/>
                <w:sz w:val="18"/>
                <w:szCs w:val="18"/>
              </w:rPr>
              <w:t>, mieste realizácie a merateľných ukazovateľoch</w:t>
            </w:r>
            <w:r w:rsidR="004D25E1" w:rsidRPr="002D4CDB">
              <w:rPr>
                <w:rFonts w:asciiTheme="minorHAnsi" w:hAnsiTheme="minorHAnsi" w:cstheme="minorHAnsi"/>
                <w:sz w:val="18"/>
                <w:szCs w:val="18"/>
              </w:rPr>
              <w:t xml:space="preserve"> projektu</w:t>
            </w:r>
            <w:r w:rsidR="00285FFB" w:rsidRPr="002D4CDB">
              <w:rPr>
                <w:rFonts w:asciiTheme="minorHAnsi" w:hAnsiTheme="minorHAnsi" w:cstheme="minorHAnsi"/>
                <w:sz w:val="18"/>
                <w:szCs w:val="18"/>
              </w:rPr>
              <w:t xml:space="preserve"> </w:t>
            </w:r>
            <w:r w:rsidR="000C0D6B" w:rsidRPr="002D4CDB">
              <w:rPr>
                <w:rFonts w:asciiTheme="minorHAnsi" w:hAnsiTheme="minorHAnsi" w:cstheme="minorHAnsi"/>
                <w:sz w:val="18"/>
                <w:szCs w:val="18"/>
              </w:rPr>
              <w:t>(</w:t>
            </w:r>
            <w:r w:rsidR="00285FFB" w:rsidRPr="002D4CDB">
              <w:rPr>
                <w:rFonts w:asciiTheme="minorHAnsi" w:hAnsiTheme="minorHAnsi" w:cstheme="minorHAnsi"/>
                <w:sz w:val="18"/>
                <w:szCs w:val="18"/>
              </w:rPr>
              <w:t>max. 2000 znakov</w:t>
            </w:r>
            <w:r w:rsidR="000C0D6B" w:rsidRPr="002D4CDB">
              <w:rPr>
                <w:rFonts w:asciiTheme="minorHAnsi" w:hAnsiTheme="minorHAnsi" w:cstheme="minorHAnsi"/>
                <w:sz w:val="18"/>
                <w:szCs w:val="18"/>
              </w:rPr>
              <w:t>)</w:t>
            </w:r>
            <w:r w:rsidR="002C4DEF" w:rsidRPr="002D4CDB">
              <w:rPr>
                <w:rFonts w:asciiTheme="minorHAnsi" w:hAnsiTheme="minorHAnsi" w:cstheme="minorHAnsi"/>
                <w:sz w:val="18"/>
                <w:szCs w:val="18"/>
              </w:rPr>
              <w:t xml:space="preserve"> </w:t>
            </w: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1</w:t>
            </w:r>
            <w:r w:rsidR="00DE377F" w:rsidRPr="002D4CDB">
              <w:rPr>
                <w:rFonts w:asciiTheme="minorHAnsi" w:hAnsiTheme="minorHAnsi" w:cstheme="minorHAnsi"/>
                <w:b/>
                <w:bCs/>
              </w:rPr>
              <w:t xml:space="preserve"> Popis východiskovej situácie</w:t>
            </w:r>
          </w:p>
        </w:tc>
      </w:tr>
      <w:tr w:rsidR="00DE377F" w:rsidRPr="002D4CDB" w:rsidTr="00DE377F">
        <w:trPr>
          <w:trHeight w:val="330"/>
        </w:trPr>
        <w:tc>
          <w:tcPr>
            <w:tcW w:w="9288" w:type="dxa"/>
            <w:hideMark/>
          </w:tcPr>
          <w:p w:rsidR="00DE377F" w:rsidRPr="002D4CDB" w:rsidRDefault="00DE377F" w:rsidP="002C4DEF">
            <w:pPr>
              <w:rPr>
                <w:rFonts w:asciiTheme="minorHAnsi" w:hAnsiTheme="minorHAnsi" w:cstheme="minorHAnsi"/>
                <w:sz w:val="18"/>
                <w:szCs w:val="18"/>
              </w:rPr>
            </w:pPr>
            <w:r w:rsidRPr="002D4CDB">
              <w:rPr>
                <w:rFonts w:asciiTheme="minorHAnsi" w:hAnsiTheme="minorHAnsi" w:cstheme="minorHAnsi"/>
                <w:sz w:val="18"/>
                <w:szCs w:val="18"/>
              </w:rPr>
              <w:t>Žiadateľ popíše východiskovú situáciu vo vzťahu k navrhovanému projektu</w:t>
            </w:r>
            <w:r w:rsidR="004D25E1" w:rsidRPr="002D4CDB">
              <w:rPr>
                <w:rFonts w:asciiTheme="minorHAnsi" w:hAnsiTheme="minorHAnsi" w:cstheme="minorHAnsi"/>
                <w:sz w:val="18"/>
                <w:szCs w:val="18"/>
              </w:rPr>
              <w:t>, resp. vstupoch</w:t>
            </w:r>
            <w:r w:rsidR="002C4DEF" w:rsidRPr="002D4CDB">
              <w:rPr>
                <w:rFonts w:asciiTheme="minorHAnsi" w:hAnsiTheme="minorHAnsi" w:cstheme="minorHAnsi"/>
                <w:sz w:val="18"/>
                <w:szCs w:val="18"/>
              </w:rPr>
              <w:t xml:space="preserve"> ktoré ovplyvňujú realizáciu projektu</w:t>
            </w:r>
          </w:p>
        </w:tc>
      </w:tr>
      <w:tr w:rsidR="00DE377F" w:rsidRPr="002D4CDB" w:rsidTr="004D25E1">
        <w:trPr>
          <w:trHeight w:val="414"/>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2</w:t>
            </w:r>
            <w:r w:rsidR="00DE377F" w:rsidRPr="002D4CDB">
              <w:rPr>
                <w:rFonts w:asciiTheme="minorHAnsi" w:hAnsiTheme="minorHAnsi" w:cstheme="minorHAnsi"/>
                <w:b/>
                <w:bCs/>
              </w:rPr>
              <w:t xml:space="preserve"> </w:t>
            </w:r>
            <w:r w:rsidR="002C4DEF" w:rsidRPr="002D4CDB">
              <w:rPr>
                <w:rFonts w:asciiTheme="minorHAnsi" w:hAnsiTheme="minorHAnsi" w:cstheme="minorHAnsi"/>
                <w:b/>
                <w:bCs/>
              </w:rPr>
              <w:t>Spôsob realizácie aktivít projektu</w:t>
            </w:r>
          </w:p>
        </w:tc>
      </w:tr>
      <w:tr w:rsidR="00DE377F" w:rsidRPr="002D4CDB" w:rsidTr="00DE377F">
        <w:trPr>
          <w:trHeight w:val="330"/>
        </w:trPr>
        <w:tc>
          <w:tcPr>
            <w:tcW w:w="9288" w:type="dxa"/>
            <w:hideMark/>
          </w:tcPr>
          <w:p w:rsidR="00DE377F" w:rsidRDefault="002C4DEF" w:rsidP="00A23BE3">
            <w:pPr>
              <w:rPr>
                <w:rFonts w:asciiTheme="minorHAnsi" w:hAnsiTheme="minorHAnsi" w:cstheme="minorHAnsi"/>
                <w:sz w:val="18"/>
                <w:szCs w:val="18"/>
              </w:rPr>
            </w:pPr>
            <w:r w:rsidRPr="002D4CDB">
              <w:rPr>
                <w:rFonts w:asciiTheme="minorHAnsi" w:hAnsiTheme="minorHAnsi" w:cstheme="minorHAnsi"/>
                <w:sz w:val="18"/>
                <w:szCs w:val="18"/>
              </w:rPr>
              <w:t xml:space="preserve">Žiadateľ popíše </w:t>
            </w:r>
            <w:r w:rsidR="003C3E5D">
              <w:rPr>
                <w:rFonts w:asciiTheme="minorHAnsi" w:hAnsiTheme="minorHAnsi" w:cstheme="minorHAnsi"/>
                <w:sz w:val="18"/>
                <w:szCs w:val="18"/>
              </w:rPr>
              <w:t xml:space="preserve">aktivity a </w:t>
            </w:r>
            <w:r w:rsidRPr="002D4CDB">
              <w:rPr>
                <w:rFonts w:asciiTheme="minorHAnsi" w:hAnsiTheme="minorHAnsi" w:cstheme="minorHAnsi"/>
                <w:sz w:val="18"/>
                <w:szCs w:val="18"/>
              </w:rPr>
              <w:t xml:space="preserve">spôsob </w:t>
            </w:r>
            <w:r w:rsidR="003C3E5D">
              <w:rPr>
                <w:rFonts w:asciiTheme="minorHAnsi" w:hAnsiTheme="minorHAnsi" w:cstheme="minorHAnsi"/>
                <w:sz w:val="18"/>
                <w:szCs w:val="18"/>
              </w:rPr>
              <w:t xml:space="preserve">ich </w:t>
            </w:r>
            <w:r w:rsidRPr="002D4CDB">
              <w:rPr>
                <w:rFonts w:asciiTheme="minorHAnsi" w:hAnsiTheme="minorHAnsi" w:cstheme="minorHAnsi"/>
                <w:sz w:val="18"/>
                <w:szCs w:val="18"/>
              </w:rPr>
              <w:t>realizácie , vrátane vhodnosti navrhovaných aktivít s ohľadom na očakávané výsledky</w:t>
            </w:r>
            <w:r w:rsidR="00A23BE3" w:rsidRPr="002D4CDB">
              <w:rPr>
                <w:rFonts w:asciiTheme="minorHAnsi" w:hAnsiTheme="minorHAnsi" w:cstheme="minorHAnsi"/>
                <w:sz w:val="18"/>
                <w:szCs w:val="18"/>
              </w:rPr>
              <w:t xml:space="preserve">. V prípade relevantnosti, žiadateľ zahrnie do predmetnej časti aj popis súladu realizácie projektu s regionálnymi stratégiami </w:t>
            </w:r>
            <w:r w:rsidR="00A23BE3" w:rsidRPr="002D4CDB">
              <w:rPr>
                <w:rFonts w:asciiTheme="minorHAnsi" w:hAnsiTheme="minorHAnsi" w:cstheme="minorHAnsi"/>
                <w:sz w:val="18"/>
                <w:szCs w:val="18"/>
              </w:rPr>
              <w:lastRenderedPageBreak/>
              <w:t>a koncepciami</w:t>
            </w:r>
            <w:r w:rsidRPr="002D4CDB" w:rsidDel="00EE27A6">
              <w:rPr>
                <w:rFonts w:asciiTheme="minorHAnsi" w:hAnsiTheme="minorHAnsi" w:cstheme="minorHAnsi"/>
                <w:sz w:val="18"/>
                <w:szCs w:val="18"/>
              </w:rPr>
              <w:t xml:space="preserve"> </w:t>
            </w:r>
          </w:p>
          <w:p w:rsidR="004B2EDF" w:rsidRDefault="004B2EDF" w:rsidP="00A23BE3">
            <w:pPr>
              <w:rPr>
                <w:rFonts w:asciiTheme="minorHAnsi" w:hAnsiTheme="minorHAnsi" w:cstheme="minorHAnsi"/>
                <w:sz w:val="18"/>
                <w:szCs w:val="18"/>
              </w:rPr>
            </w:pPr>
          </w:p>
          <w:p w:rsidR="0036489F" w:rsidRPr="00305C65" w:rsidRDefault="0036489F" w:rsidP="0036489F">
            <w:pPr>
              <w:rPr>
                <w:rFonts w:ascii="Calibri" w:hAnsi="Calibri" w:cs="Calibri"/>
                <w:i/>
                <w:color w:val="0000FF"/>
                <w:sz w:val="18"/>
                <w:szCs w:val="18"/>
                <w:u w:val="single"/>
              </w:rPr>
            </w:pPr>
            <w:r w:rsidRPr="00305C65">
              <w:rPr>
                <w:rFonts w:ascii="Calibri" w:hAnsi="Calibri" w:cs="Calibri"/>
                <w:i/>
                <w:color w:val="0000FF"/>
                <w:sz w:val="18"/>
                <w:szCs w:val="18"/>
                <w:u w:val="single"/>
              </w:rPr>
              <w:t>Popis hlavných aktivít</w:t>
            </w:r>
            <w:r>
              <w:rPr>
                <w:rFonts w:ascii="Calibri" w:hAnsi="Calibri" w:cs="Calibri"/>
                <w:i/>
                <w:color w:val="0000FF"/>
                <w:sz w:val="18"/>
                <w:szCs w:val="18"/>
                <w:u w:val="single"/>
              </w:rPr>
              <w:t>/podaktivít</w:t>
            </w:r>
          </w:p>
          <w:p w:rsidR="0036489F" w:rsidRDefault="0036489F" w:rsidP="0036489F">
            <w:pPr>
              <w:spacing w:before="120"/>
              <w:rPr>
                <w:rFonts w:ascii="Calibri" w:hAnsi="Calibri" w:cs="Calibri"/>
                <w:i/>
                <w:color w:val="0000FF"/>
                <w:sz w:val="18"/>
                <w:szCs w:val="18"/>
              </w:rPr>
            </w:pPr>
            <w:r>
              <w:rPr>
                <w:rFonts w:ascii="Calibri" w:hAnsi="Calibri" w:cs="Calibri"/>
                <w:i/>
                <w:color w:val="0000FF"/>
                <w:sz w:val="18"/>
                <w:szCs w:val="18"/>
              </w:rPr>
              <w:t xml:space="preserve">V prípade, že bude </w:t>
            </w:r>
            <w:r w:rsidR="00273057">
              <w:rPr>
                <w:rFonts w:ascii="Calibri" w:hAnsi="Calibri" w:cs="Calibri"/>
                <w:i/>
                <w:color w:val="0000FF"/>
                <w:sz w:val="18"/>
                <w:szCs w:val="18"/>
              </w:rPr>
              <w:t xml:space="preserve">pre </w:t>
            </w:r>
            <w:r>
              <w:rPr>
                <w:rFonts w:ascii="Calibri" w:hAnsi="Calibri" w:cs="Calibri"/>
                <w:i/>
                <w:color w:val="0000FF"/>
                <w:sz w:val="18"/>
                <w:szCs w:val="18"/>
              </w:rPr>
              <w:t xml:space="preserve">sledovanie merateľných ukazovateľov projektu </w:t>
            </w:r>
            <w:r w:rsidR="00273057">
              <w:rPr>
                <w:rFonts w:ascii="Calibri" w:hAnsi="Calibri" w:cs="Calibri"/>
                <w:i/>
                <w:color w:val="0000FF"/>
                <w:sz w:val="18"/>
                <w:szCs w:val="18"/>
              </w:rPr>
              <w:t xml:space="preserve">potrebné </w:t>
            </w:r>
            <w:r>
              <w:rPr>
                <w:rFonts w:ascii="Calibri" w:hAnsi="Calibri" w:cs="Calibri"/>
                <w:i/>
                <w:color w:val="0000FF"/>
                <w:sz w:val="18"/>
                <w:szCs w:val="18"/>
              </w:rPr>
              <w:t>zahrnúť v harmonograme realizácie aktivít viaceré aktivity</w:t>
            </w:r>
            <w:r w:rsidR="00C42090">
              <w:rPr>
                <w:rFonts w:ascii="Calibri" w:hAnsi="Calibri" w:cs="Calibri"/>
                <w:i/>
                <w:color w:val="0000FF"/>
                <w:sz w:val="18"/>
                <w:szCs w:val="18"/>
              </w:rPr>
              <w:t xml:space="preserve"> </w:t>
            </w:r>
            <w:r>
              <w:rPr>
                <w:rFonts w:ascii="Calibri" w:hAnsi="Calibri" w:cs="Calibri"/>
                <w:i/>
                <w:color w:val="0000FF"/>
                <w:sz w:val="18"/>
                <w:szCs w:val="18"/>
              </w:rPr>
              <w:t>(podaktivity) pod jednu hlavnú aktivitu (napr. výkup pozemkov, stavebný dozor a realizácia stavb</w:t>
            </w:r>
            <w:r w:rsidR="00C42090">
              <w:rPr>
                <w:rFonts w:ascii="Calibri" w:hAnsi="Calibri" w:cs="Calibri"/>
                <w:i/>
                <w:color w:val="0000FF"/>
                <w:sz w:val="18"/>
                <w:szCs w:val="18"/>
              </w:rPr>
              <w:t>y</w:t>
            </w:r>
            <w:r>
              <w:rPr>
                <w:rFonts w:ascii="Calibri" w:hAnsi="Calibri" w:cs="Calibri"/>
                <w:i/>
                <w:color w:val="0000FF"/>
                <w:sz w:val="18"/>
                <w:szCs w:val="18"/>
              </w:rPr>
              <w:t xml:space="preserve">  = realizácia projektu</w:t>
            </w:r>
            <w:r w:rsidR="00C42090">
              <w:rPr>
                <w:rFonts w:ascii="Calibri" w:hAnsi="Calibri" w:cs="Calibri"/>
                <w:i/>
                <w:color w:val="0000FF"/>
                <w:sz w:val="18"/>
                <w:szCs w:val="18"/>
              </w:rPr>
              <w:t>)</w:t>
            </w:r>
            <w:r>
              <w:rPr>
                <w:rFonts w:ascii="Calibri" w:hAnsi="Calibri" w:cs="Calibri"/>
                <w:i/>
                <w:color w:val="0000FF"/>
                <w:sz w:val="18"/>
                <w:szCs w:val="18"/>
              </w:rPr>
              <w:t xml:space="preserve">, žiadateľ uvedie </w:t>
            </w:r>
            <w:r w:rsidR="005A4DB9">
              <w:rPr>
                <w:rFonts w:ascii="Calibri" w:hAnsi="Calibri" w:cs="Calibri"/>
                <w:i/>
                <w:color w:val="0000FF"/>
                <w:sz w:val="18"/>
                <w:szCs w:val="18"/>
              </w:rPr>
              <w:t xml:space="preserve">rozdelenie aktivít (podaktivít) pod príslušné </w:t>
            </w:r>
            <w:r w:rsidR="00273057">
              <w:rPr>
                <w:rFonts w:ascii="Calibri" w:hAnsi="Calibri" w:cs="Calibri"/>
                <w:i/>
                <w:color w:val="0000FF"/>
                <w:sz w:val="18"/>
                <w:szCs w:val="18"/>
              </w:rPr>
              <w:t>hlavn</w:t>
            </w:r>
            <w:r w:rsidR="005A4DB9">
              <w:rPr>
                <w:rFonts w:ascii="Calibri" w:hAnsi="Calibri" w:cs="Calibri"/>
                <w:i/>
                <w:color w:val="0000FF"/>
                <w:sz w:val="18"/>
                <w:szCs w:val="18"/>
              </w:rPr>
              <w:t>é</w:t>
            </w:r>
            <w:r w:rsidR="00273057">
              <w:rPr>
                <w:rFonts w:ascii="Calibri" w:hAnsi="Calibri" w:cs="Calibri"/>
                <w:i/>
                <w:color w:val="0000FF"/>
                <w:sz w:val="18"/>
                <w:szCs w:val="18"/>
              </w:rPr>
              <w:t xml:space="preserve"> aktivit</w:t>
            </w:r>
            <w:r w:rsidR="005A4DB9">
              <w:rPr>
                <w:rFonts w:ascii="Calibri" w:hAnsi="Calibri" w:cs="Calibri"/>
                <w:i/>
                <w:color w:val="0000FF"/>
                <w:sz w:val="18"/>
                <w:szCs w:val="18"/>
              </w:rPr>
              <w:t xml:space="preserve">y, </w:t>
            </w:r>
            <w:r w:rsidR="00273057">
              <w:rPr>
                <w:rFonts w:ascii="Calibri" w:hAnsi="Calibri" w:cs="Calibri"/>
                <w:i/>
                <w:color w:val="0000FF"/>
                <w:sz w:val="18"/>
                <w:szCs w:val="18"/>
              </w:rPr>
              <w:t>ktoré</w:t>
            </w:r>
            <w:r w:rsidR="005A4DB9">
              <w:rPr>
                <w:rFonts w:ascii="Calibri" w:hAnsi="Calibri" w:cs="Calibri"/>
                <w:i/>
                <w:color w:val="0000FF"/>
                <w:sz w:val="18"/>
                <w:szCs w:val="18"/>
              </w:rPr>
              <w:t xml:space="preserve"> budú k naplneniu prispievať</w:t>
            </w:r>
            <w:r>
              <w:rPr>
                <w:rFonts w:ascii="Calibri" w:hAnsi="Calibri" w:cs="Calibri"/>
                <w:i/>
                <w:color w:val="0000FF"/>
                <w:sz w:val="18"/>
                <w:szCs w:val="18"/>
              </w:rPr>
              <w:t>.</w:t>
            </w:r>
          </w:p>
          <w:p w:rsidR="00273057" w:rsidRDefault="00273057">
            <w:pPr>
              <w:rPr>
                <w:rFonts w:ascii="Calibri" w:hAnsi="Calibri" w:cs="Calibri"/>
                <w:i/>
                <w:color w:val="0000FF"/>
                <w:sz w:val="18"/>
                <w:szCs w:val="18"/>
              </w:rPr>
            </w:pPr>
          </w:p>
          <w:p w:rsidR="004B2EDF" w:rsidRPr="003050BC" w:rsidRDefault="004B2EDF">
            <w:pPr>
              <w:rPr>
                <w:rFonts w:ascii="Calibri" w:hAnsi="Calibri" w:cs="Calibri"/>
                <w:i/>
                <w:color w:val="0000FF"/>
                <w:sz w:val="18"/>
                <w:szCs w:val="18"/>
              </w:rPr>
            </w:pPr>
            <w:r w:rsidRPr="003050BC">
              <w:rPr>
                <w:rFonts w:ascii="Calibri" w:hAnsi="Calibri" w:cs="Calibri"/>
                <w:i/>
                <w:color w:val="0000FF"/>
                <w:sz w:val="18"/>
                <w:szCs w:val="18"/>
              </w:rPr>
              <w:t xml:space="preserve">Pre každú aktivitu </w:t>
            </w:r>
            <w:r w:rsidR="00273057">
              <w:rPr>
                <w:rFonts w:ascii="Calibri" w:hAnsi="Calibri" w:cs="Calibri"/>
                <w:i/>
                <w:color w:val="0000FF"/>
                <w:sz w:val="18"/>
                <w:szCs w:val="18"/>
              </w:rPr>
              <w:t xml:space="preserve">(podaktivitu) </w:t>
            </w:r>
            <w:r w:rsidRPr="003050BC">
              <w:rPr>
                <w:rFonts w:ascii="Calibri" w:hAnsi="Calibri" w:cs="Calibri"/>
                <w:i/>
                <w:color w:val="0000FF"/>
                <w:sz w:val="18"/>
                <w:szCs w:val="18"/>
              </w:rPr>
              <w:t xml:space="preserve">určiť začiatok a koniec realizácie, určiť celkovú dĺžku trvania, jednotlivé činnosti / etapy tvoriace aktivitu vrátane míľnikov (ak relevantné), náklady na základné činnosti jednotlivých aktivít a spôsob ich vyčíslenia (napr. náklady vychádzajú zo záverov vnútro - rezortnej expertízy, z výsledkov VO, z vlastných prepočtov žiadateľa atď.). </w:t>
            </w:r>
          </w:p>
          <w:p w:rsidR="004B2EDF" w:rsidRDefault="004B2EDF" w:rsidP="008513EF">
            <w:pPr>
              <w:spacing w:before="120"/>
              <w:rPr>
                <w:rFonts w:ascii="Calibri" w:hAnsi="Calibri" w:cs="Calibri"/>
                <w:i/>
                <w:color w:val="0000FF"/>
                <w:sz w:val="18"/>
                <w:szCs w:val="18"/>
              </w:rPr>
            </w:pPr>
            <w:r w:rsidRPr="003050BC">
              <w:rPr>
                <w:rFonts w:ascii="Calibri" w:hAnsi="Calibri" w:cs="Calibri"/>
                <w:i/>
                <w:color w:val="0000FF"/>
                <w:sz w:val="18"/>
                <w:szCs w:val="18"/>
              </w:rPr>
              <w:t xml:space="preserve">Ku každej aktivite </w:t>
            </w:r>
            <w:r w:rsidR="00273057">
              <w:rPr>
                <w:rFonts w:ascii="Calibri" w:hAnsi="Calibri" w:cs="Calibri"/>
                <w:i/>
                <w:color w:val="0000FF"/>
                <w:sz w:val="18"/>
                <w:szCs w:val="18"/>
              </w:rPr>
              <w:t>(podaktivite)</w:t>
            </w:r>
            <w:r w:rsidR="005A4DB9">
              <w:rPr>
                <w:rFonts w:ascii="Calibri" w:hAnsi="Calibri" w:cs="Calibri"/>
                <w:i/>
                <w:color w:val="0000FF"/>
                <w:sz w:val="18"/>
                <w:szCs w:val="18"/>
              </w:rPr>
              <w:t xml:space="preserve"> </w:t>
            </w:r>
            <w:r w:rsidRPr="003050BC">
              <w:rPr>
                <w:rFonts w:ascii="Calibri" w:hAnsi="Calibri" w:cs="Calibri"/>
                <w:i/>
                <w:color w:val="0000FF"/>
                <w:sz w:val="18"/>
                <w:szCs w:val="18"/>
              </w:rPr>
              <w:t>uviesť spôsob organizačného a technického zabezpečenia jej realizácie (dodávka prác, tovarov a služieb, vlastná činnosť, činnosť partnera atď.).</w:t>
            </w:r>
          </w:p>
          <w:p w:rsidR="00273057" w:rsidRDefault="00273057" w:rsidP="004B2EDF">
            <w:pPr>
              <w:rPr>
                <w:rFonts w:asciiTheme="minorHAnsi" w:hAnsiTheme="minorHAnsi" w:cstheme="minorHAnsi"/>
                <w:sz w:val="18"/>
                <w:szCs w:val="18"/>
              </w:rPr>
            </w:pPr>
          </w:p>
          <w:p w:rsidR="003C3E5D" w:rsidRPr="003050BC" w:rsidRDefault="003C3E5D" w:rsidP="003C3E5D">
            <w:pPr>
              <w:rPr>
                <w:rFonts w:ascii="Calibri" w:hAnsi="Calibri" w:cs="Calibri"/>
                <w:i/>
                <w:color w:val="0000FF"/>
                <w:sz w:val="18"/>
                <w:szCs w:val="18"/>
              </w:rPr>
            </w:pPr>
            <w:r w:rsidRPr="008513EF">
              <w:rPr>
                <w:rFonts w:ascii="Calibri" w:hAnsi="Calibri" w:cs="Calibri"/>
                <w:i/>
                <w:color w:val="0000FF"/>
                <w:sz w:val="18"/>
                <w:szCs w:val="18"/>
                <w:u w:val="single"/>
              </w:rPr>
              <w:t>Popis podporných aktivít</w:t>
            </w:r>
            <w:r w:rsidRPr="003050BC">
              <w:rPr>
                <w:rFonts w:ascii="Calibri" w:hAnsi="Calibri" w:cs="Calibri"/>
                <w:i/>
                <w:color w:val="0000FF"/>
                <w:sz w:val="18"/>
                <w:szCs w:val="18"/>
              </w:rPr>
              <w:t xml:space="preserve"> – popis sa uvádza aj v prípade, že si žiadateľ nenárokuje výdavky spojené s týmito aktivitami.</w:t>
            </w:r>
          </w:p>
          <w:p w:rsidR="003C3E5D" w:rsidRPr="003050BC" w:rsidRDefault="003C3E5D" w:rsidP="008513EF">
            <w:pPr>
              <w:spacing w:before="120"/>
              <w:rPr>
                <w:rFonts w:ascii="Calibri" w:hAnsi="Calibri" w:cs="Calibri"/>
                <w:i/>
                <w:color w:val="0000FF"/>
                <w:sz w:val="18"/>
                <w:szCs w:val="18"/>
              </w:rPr>
            </w:pPr>
            <w:r w:rsidRPr="003050BC">
              <w:rPr>
                <w:rFonts w:ascii="Calibri" w:hAnsi="Calibri" w:cs="Calibri"/>
                <w:i/>
                <w:color w:val="0000FF"/>
                <w:sz w:val="18"/>
                <w:szCs w:val="18"/>
              </w:rPr>
              <w:t>Popis zabezpečenia riadenia projektu – popis administratívneho zabezpečenia realizácie projektu, kto (interný zamestnanci alebo externé riadenie) a aké činnosti  bude zabezpečovať</w:t>
            </w:r>
            <w:r>
              <w:rPr>
                <w:rFonts w:ascii="Calibri" w:hAnsi="Calibri" w:cs="Calibri"/>
                <w:i/>
                <w:color w:val="0000FF"/>
                <w:sz w:val="18"/>
                <w:szCs w:val="18"/>
              </w:rPr>
              <w:t xml:space="preserve">. </w:t>
            </w:r>
            <w:r w:rsidRPr="003050BC">
              <w:rPr>
                <w:rFonts w:ascii="Calibri" w:hAnsi="Calibri" w:cs="Calibri"/>
                <w:i/>
                <w:color w:val="0000FF"/>
                <w:sz w:val="18"/>
                <w:szCs w:val="18"/>
              </w:rPr>
              <w:t>V prípade ak si žiadateľ nárokuje v rámci ŽoNFP výdavky na externé riadenie projektu, je povinný uviesť konkrétne odôvodnenie potreby externého riadenia.</w:t>
            </w:r>
          </w:p>
          <w:p w:rsidR="003C3E5D" w:rsidRPr="003050BC" w:rsidRDefault="003C3E5D" w:rsidP="008513EF">
            <w:pPr>
              <w:spacing w:before="120"/>
              <w:rPr>
                <w:rFonts w:ascii="Calibri" w:hAnsi="Calibri" w:cs="Calibri"/>
                <w:i/>
                <w:color w:val="0000FF"/>
                <w:sz w:val="18"/>
                <w:szCs w:val="18"/>
              </w:rPr>
            </w:pPr>
            <w:r w:rsidRPr="003050BC">
              <w:rPr>
                <w:rFonts w:ascii="Calibri" w:hAnsi="Calibri" w:cs="Calibri"/>
                <w:i/>
                <w:color w:val="0000FF"/>
                <w:sz w:val="18"/>
                <w:szCs w:val="18"/>
              </w:rPr>
              <w:t>Popis zabezpečenia Publicity a informovanosti – aké opatrenia sa príjmu, popis výstupov, množstvo, predpokladaná hodnota výšky nákladov, časový harmonogram atď.</w:t>
            </w:r>
          </w:p>
          <w:p w:rsidR="003C3E5D" w:rsidRPr="002D4CDB" w:rsidRDefault="003C3E5D" w:rsidP="00A23BE3">
            <w:pPr>
              <w:rPr>
                <w:rFonts w:asciiTheme="minorHAnsi" w:hAnsiTheme="minorHAnsi" w:cstheme="minorHAnsi"/>
                <w:sz w:val="18"/>
                <w:szCs w:val="18"/>
              </w:rPr>
            </w:pP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D133CE">
            <w:pPr>
              <w:jc w:val="center"/>
              <w:rPr>
                <w:rFonts w:asciiTheme="minorHAnsi" w:hAnsiTheme="minorHAnsi" w:cstheme="minorHAnsi"/>
                <w:b/>
                <w:bCs/>
              </w:rPr>
            </w:pPr>
            <w:r w:rsidRPr="002D4CDB">
              <w:rPr>
                <w:rFonts w:asciiTheme="minorHAnsi" w:hAnsiTheme="minorHAnsi" w:cstheme="minorHAnsi"/>
                <w:b/>
                <w:bCs/>
              </w:rPr>
              <w:lastRenderedPageBreak/>
              <w:t>7.</w:t>
            </w:r>
            <w:r w:rsidR="00713950" w:rsidRPr="002D4CDB">
              <w:rPr>
                <w:rFonts w:asciiTheme="minorHAnsi" w:hAnsiTheme="minorHAnsi" w:cstheme="minorHAnsi"/>
                <w:b/>
                <w:bCs/>
              </w:rPr>
              <w:t>3</w:t>
            </w:r>
            <w:r w:rsidR="00DE377F" w:rsidRPr="002D4CDB">
              <w:rPr>
                <w:rFonts w:asciiTheme="minorHAnsi" w:hAnsiTheme="minorHAnsi" w:cstheme="minorHAnsi"/>
                <w:b/>
                <w:bCs/>
              </w:rPr>
              <w:t xml:space="preserve"> Situácia po realizácii projektu</w:t>
            </w:r>
            <w:r w:rsidR="002C4DEF" w:rsidRPr="002D4CDB">
              <w:rPr>
                <w:rFonts w:asciiTheme="minorHAnsi" w:hAnsiTheme="minorHAnsi" w:cstheme="minorHAnsi"/>
                <w:b/>
                <w:bCs/>
              </w:rPr>
              <w:t xml:space="preserve"> a udržateľnosť projektu</w:t>
            </w:r>
          </w:p>
        </w:tc>
      </w:tr>
      <w:tr w:rsidR="00DE377F" w:rsidRPr="002D4CDB" w:rsidTr="00DE377F">
        <w:trPr>
          <w:trHeight w:val="330"/>
        </w:trPr>
        <w:tc>
          <w:tcPr>
            <w:tcW w:w="9288" w:type="dxa"/>
            <w:hideMark/>
          </w:tcPr>
          <w:p w:rsidR="00701C95" w:rsidRDefault="00DE377F" w:rsidP="00701C95">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Žiadateľ popíše </w:t>
            </w:r>
            <w:r w:rsidR="00050586" w:rsidRPr="002D4CDB">
              <w:rPr>
                <w:rFonts w:asciiTheme="minorHAnsi" w:hAnsiTheme="minorHAnsi" w:cstheme="minorHAnsi"/>
                <w:sz w:val="18"/>
                <w:szCs w:val="18"/>
              </w:rPr>
              <w:t>situáciu po realizácii projektu a </w:t>
            </w:r>
            <w:r w:rsidR="00726E6E">
              <w:rPr>
                <w:rFonts w:asciiTheme="minorHAnsi" w:hAnsiTheme="minorHAnsi" w:cstheme="minorHAnsi"/>
                <w:sz w:val="18"/>
                <w:szCs w:val="18"/>
              </w:rPr>
              <w:t>o</w:t>
            </w:r>
            <w:r w:rsidR="00050586" w:rsidRPr="002D4CDB">
              <w:rPr>
                <w:rFonts w:asciiTheme="minorHAnsi" w:hAnsiTheme="minorHAnsi" w:cstheme="minorHAnsi"/>
                <w:sz w:val="18"/>
                <w:szCs w:val="18"/>
              </w:rPr>
              <w:t>čakávané výsledky</w:t>
            </w:r>
            <w:r w:rsidR="00726E6E">
              <w:rPr>
                <w:rFonts w:asciiTheme="minorHAnsi" w:hAnsiTheme="minorHAnsi" w:cstheme="minorHAnsi"/>
                <w:sz w:val="18"/>
                <w:szCs w:val="18"/>
              </w:rPr>
              <w:t xml:space="preserve"> a prínosy</w:t>
            </w:r>
            <w:r w:rsidR="009E3396">
              <w:rPr>
                <w:rFonts w:asciiTheme="minorHAnsi" w:hAnsiTheme="minorHAnsi" w:cstheme="minorHAnsi"/>
                <w:sz w:val="18"/>
                <w:szCs w:val="18"/>
              </w:rPr>
              <w:t xml:space="preserve">, </w:t>
            </w:r>
            <w:r w:rsidR="009E3396" w:rsidRPr="009E3396">
              <w:rPr>
                <w:rFonts w:ascii="Calibri" w:hAnsi="Calibri" w:cs="Calibri"/>
                <w:sz w:val="18"/>
                <w:szCs w:val="18"/>
              </w:rPr>
              <w:t xml:space="preserve"> udržateľnosť projektu z finančného, prevádzkového a environmentálneho hľadiska. </w:t>
            </w:r>
            <w:r w:rsidR="00701C95" w:rsidRPr="00687DEE">
              <w:rPr>
                <w:rFonts w:asciiTheme="minorHAnsi" w:hAnsiTheme="minorHAnsi" w:cstheme="minorHAnsi"/>
                <w:i/>
                <w:color w:val="0000FF"/>
                <w:sz w:val="18"/>
                <w:szCs w:val="18"/>
              </w:rPr>
              <w:t>Žiadateľ v tejto časti uvedie:</w:t>
            </w:r>
          </w:p>
          <w:p w:rsidR="006F4B96" w:rsidRPr="008513EF" w:rsidRDefault="006F4B96" w:rsidP="008513EF">
            <w:pPr>
              <w:pStyle w:val="Odsekzoznamu"/>
              <w:numPr>
                <w:ilvl w:val="0"/>
                <w:numId w:val="6"/>
              </w:numPr>
              <w:ind w:left="313" w:hanging="284"/>
              <w:rPr>
                <w:rFonts w:ascii="Calibri" w:hAnsi="Calibri" w:cs="Calibri"/>
                <w:i/>
                <w:color w:val="0000FF"/>
                <w:sz w:val="18"/>
                <w:szCs w:val="18"/>
              </w:rPr>
            </w:pPr>
            <w:r w:rsidRPr="008513EF">
              <w:rPr>
                <w:rFonts w:ascii="Calibri" w:hAnsi="Calibri" w:cs="Calibri"/>
                <w:i/>
                <w:color w:val="0000FF"/>
                <w:sz w:val="18"/>
                <w:szCs w:val="18"/>
              </w:rPr>
              <w:t>Pri neinvestičných projektoch – uviesť použitie výstupov projektu.</w:t>
            </w:r>
          </w:p>
          <w:p w:rsidR="006F4B96" w:rsidRPr="00687DEE" w:rsidRDefault="006F4B96" w:rsidP="00701C95">
            <w:pPr>
              <w:rPr>
                <w:rFonts w:asciiTheme="minorHAnsi" w:hAnsiTheme="minorHAnsi" w:cstheme="minorHAnsi"/>
                <w:i/>
                <w:color w:val="0000FF"/>
                <w:sz w:val="18"/>
                <w:szCs w:val="18"/>
              </w:rPr>
            </w:pPr>
            <w:r>
              <w:rPr>
                <w:rFonts w:ascii="Calibri" w:hAnsi="Calibri" w:cs="Calibri"/>
                <w:i/>
                <w:color w:val="0000FF"/>
                <w:sz w:val="18"/>
                <w:szCs w:val="18"/>
              </w:rPr>
              <w:t xml:space="preserve">B)   </w:t>
            </w:r>
            <w:r w:rsidRPr="003050BC">
              <w:rPr>
                <w:rFonts w:ascii="Calibri" w:hAnsi="Calibri" w:cs="Calibri"/>
                <w:i/>
                <w:color w:val="0000FF"/>
                <w:sz w:val="18"/>
                <w:szCs w:val="18"/>
              </w:rPr>
              <w:t>Pri investičných projektov</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 xml:space="preserve">popis toho, ako a do akej miery projekt prispeje k riešeniu situácie v riešenej oblasti (environmentálne, socio - ekonomické a iné prínosy projektu po jeho realizácii); </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popis toho, ako sa realizáciou navrhovaných hlavných aktivít projektu dosiahnu deklarované cieľové hodnoty merateľných ukazovateľov projektu;</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3.    </w:t>
            </w:r>
            <w:r w:rsidR="009E3396" w:rsidRPr="00687DEE">
              <w:rPr>
                <w:rFonts w:asciiTheme="minorHAnsi" w:hAnsiTheme="minorHAnsi" w:cstheme="minorHAnsi"/>
                <w:i/>
                <w:color w:val="0000FF"/>
                <w:sz w:val="18"/>
                <w:szCs w:val="18"/>
              </w:rPr>
              <w:t>Finančná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Uviesť príjmy a výdavky za celé referenčné obdobie, kumulovaný cash flow za celé referenčné obdobie, zhrnutie finančnej udržateľnosti projektu (odvolávka na Finančnú analýzu CBA). Popis spôsobu finančného krytia nákladov na prevádzku projektu počas celej doby referenčného obdobia (príjem projektu alebo finančné prostriedky z rozpočtovej kapitoly prijímateľa).</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4.    </w:t>
            </w:r>
            <w:r w:rsidR="009E3396" w:rsidRPr="00687DEE">
              <w:rPr>
                <w:rFonts w:asciiTheme="minorHAnsi" w:hAnsiTheme="minorHAnsi" w:cstheme="minorHAnsi"/>
                <w:i/>
                <w:color w:val="0000FF"/>
                <w:sz w:val="18"/>
                <w:szCs w:val="18"/>
              </w:rPr>
              <w:t>Prevádzková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Opis spôsobu zabezpečenia prevádzky projektu. </w:t>
            </w:r>
            <w:r w:rsidR="00701C95" w:rsidRPr="00687DEE">
              <w:rPr>
                <w:rFonts w:asciiTheme="minorHAnsi" w:hAnsiTheme="minorHAnsi" w:cstheme="minorHAnsi"/>
                <w:i/>
                <w:color w:val="0000FF"/>
                <w:sz w:val="18"/>
                <w:szCs w:val="18"/>
              </w:rPr>
              <w:t xml:space="preserve"> </w:t>
            </w:r>
            <w:r w:rsidRPr="00687DEE">
              <w:rPr>
                <w:rFonts w:asciiTheme="minorHAnsi" w:hAnsiTheme="minorHAnsi" w:cstheme="minorHAnsi"/>
                <w:i/>
                <w:color w:val="0000FF"/>
                <w:sz w:val="18"/>
                <w:szCs w:val="18"/>
              </w:rPr>
              <w:t>Kto bude zabezpečovať prevádzku projektu? Bude zabezpečená vlastnými kapacitami žiadateľa alebo dodávateľským spôsobom?</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5.    </w:t>
            </w:r>
            <w:r w:rsidR="009E3396" w:rsidRPr="00687DEE">
              <w:rPr>
                <w:rFonts w:asciiTheme="minorHAnsi" w:hAnsiTheme="minorHAnsi" w:cstheme="minorHAnsi"/>
                <w:i/>
                <w:color w:val="0000FF"/>
                <w:sz w:val="18"/>
                <w:szCs w:val="18"/>
              </w:rPr>
              <w:t>Environmentálna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Zhodnotenie na základe záverov Štúdie dopadov na životné prostredie, Výsledkov EIA a Natura 2000.</w:t>
            </w:r>
          </w:p>
          <w:p w:rsidR="00DE377F" w:rsidRPr="002D4CDB" w:rsidRDefault="00DE377F" w:rsidP="00050586">
            <w:pPr>
              <w:rPr>
                <w:rFonts w:asciiTheme="minorHAnsi" w:hAnsiTheme="minorHAnsi" w:cstheme="minorHAnsi"/>
                <w:sz w:val="18"/>
                <w:szCs w:val="18"/>
              </w:rPr>
            </w:pPr>
          </w:p>
        </w:tc>
      </w:tr>
      <w:tr w:rsidR="00520771" w:rsidRPr="002D4CDB" w:rsidTr="004D25E1">
        <w:trPr>
          <w:trHeight w:val="330"/>
        </w:trPr>
        <w:tc>
          <w:tcPr>
            <w:tcW w:w="9288" w:type="dxa"/>
            <w:shd w:val="clear" w:color="auto" w:fill="E5DFEC" w:themeFill="accent4" w:themeFillTint="33"/>
          </w:tcPr>
          <w:p w:rsidR="00520771" w:rsidRPr="002D4CDB" w:rsidRDefault="00520771" w:rsidP="00231C62">
            <w:pPr>
              <w:jc w:val="center"/>
              <w:rPr>
                <w:rFonts w:asciiTheme="minorHAnsi" w:hAnsiTheme="minorHAnsi" w:cstheme="minorHAnsi"/>
                <w:sz w:val="18"/>
                <w:szCs w:val="18"/>
              </w:rPr>
            </w:pPr>
            <w:r w:rsidRPr="002D4CDB">
              <w:rPr>
                <w:rFonts w:asciiTheme="minorHAnsi" w:hAnsiTheme="minorHAnsi" w:cstheme="minorHAnsi"/>
                <w:b/>
                <w:bCs/>
              </w:rPr>
              <w:t xml:space="preserve">7.4 </w:t>
            </w:r>
            <w:r w:rsidR="00050586" w:rsidRPr="002D4CDB">
              <w:rPr>
                <w:rFonts w:asciiTheme="minorHAnsi" w:hAnsiTheme="minorHAnsi" w:cstheme="minorHAnsi"/>
                <w:b/>
                <w:bCs/>
              </w:rPr>
              <w:t>Administratívna a prevádzková kapacita žiadateľa</w:t>
            </w:r>
          </w:p>
        </w:tc>
      </w:tr>
      <w:tr w:rsidR="002C4DEF" w:rsidRPr="002D4CDB" w:rsidTr="00DE377F">
        <w:trPr>
          <w:trHeight w:val="330"/>
        </w:trPr>
        <w:tc>
          <w:tcPr>
            <w:tcW w:w="9288" w:type="dxa"/>
          </w:tcPr>
          <w:p w:rsidR="00687DEE" w:rsidRDefault="00050586" w:rsidP="00C26618">
            <w:pPr>
              <w:rPr>
                <w:rFonts w:asciiTheme="minorHAnsi" w:hAnsiTheme="minorHAnsi" w:cstheme="minorHAnsi"/>
                <w:sz w:val="18"/>
                <w:szCs w:val="18"/>
              </w:rPr>
            </w:pPr>
            <w:r w:rsidRPr="002D4CDB">
              <w:rPr>
                <w:rFonts w:asciiTheme="minorHAnsi" w:hAnsiTheme="minorHAnsi" w:cstheme="minorHAnsi"/>
                <w:sz w:val="18"/>
                <w:szCs w:val="18"/>
              </w:rPr>
              <w:t>Žiadateľ uvedie popis za účelom posúdenia</w:t>
            </w:r>
            <w:r w:rsidR="002C4DEF" w:rsidRPr="002D4CDB">
              <w:rPr>
                <w:rFonts w:asciiTheme="minorHAnsi" w:hAnsiTheme="minorHAnsi" w:cstheme="minorHAnsi"/>
                <w:sz w:val="18"/>
                <w:szCs w:val="18"/>
              </w:rPr>
              <w:t xml:space="preserve"> dostatočných administratívnych a prípadne odborných kapacít žiadateľa na riadenie a odbornú realizáciu projektu a zhodnotenie skúseností s realizáciou obdobných/porovnateľných projektov k originálnym aktivitám žiadateľa</w:t>
            </w:r>
            <w:r w:rsidR="00C26618">
              <w:rPr>
                <w:rFonts w:asciiTheme="minorHAnsi" w:hAnsiTheme="minorHAnsi" w:cstheme="minorHAnsi"/>
                <w:sz w:val="18"/>
                <w:szCs w:val="18"/>
              </w:rPr>
              <w:t xml:space="preserve">. </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Žiadateľ v tejto časti uvedie:</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popis administratívnej kapacity žiadateľa na riadenie projektu, t.j. organizačné, personálne a technické zabezpečenie riadenia projektu;</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popis kapacity žiadateľa, na realizáciu projektu z hľadiska vecného zamerania projektu. Ide najmä o popis administratívnych kapacít s potrebnou odbornou spôsobilosťou definovanou v Príručke pre žiadateľa, know-how a potrebného materiálno-technického zabezpečenia pre realizáciu projektu v danej oblasti, spôsob zabezpečenia realizácie projektu internými alebo externými kapacitami žiadateľa, ktoré si žiadateľ na tento účel obstará, skúsenosti s realizáciou podobných projektov (nielen spolufinancovaných z verejných prostriedkov);</w:t>
            </w:r>
          </w:p>
          <w:p w:rsidR="002C4DEF" w:rsidRPr="002D4CDB" w:rsidRDefault="00C26618" w:rsidP="00C26618">
            <w:pPr>
              <w:rPr>
                <w:rFonts w:asciiTheme="minorHAnsi" w:hAnsiTheme="minorHAnsi" w:cstheme="minorHAnsi"/>
                <w:sz w:val="18"/>
                <w:szCs w:val="18"/>
              </w:rPr>
            </w:pPr>
            <w:r w:rsidRPr="00687DEE">
              <w:rPr>
                <w:rFonts w:asciiTheme="minorHAnsi" w:hAnsiTheme="minorHAnsi" w:cstheme="minorHAnsi"/>
                <w:i/>
                <w:color w:val="0000FF"/>
                <w:sz w:val="18"/>
                <w:szCs w:val="18"/>
              </w:rPr>
              <w:t>3.</w:t>
            </w:r>
            <w:r w:rsidRPr="00687DEE">
              <w:rPr>
                <w:rFonts w:asciiTheme="minorHAnsi" w:hAnsiTheme="minorHAnsi" w:cstheme="minorHAnsi"/>
                <w:i/>
                <w:color w:val="0000FF"/>
                <w:sz w:val="18"/>
                <w:szCs w:val="18"/>
              </w:rPr>
              <w:tab/>
              <w:t>popis kapacity žiadateľa, na zabezpečenie prevádzky projektu. Ide najmä o popis administratívnych kapacít s potrebnou odbornou spôsobilosťou, prevádzky projektu internými alebo externými kapacitami žiadateľa, ktoré si žiadateľ na tento účel obstará (v prípade, že predmet projektu bude prevádzkovať iná osoba, je potrebné popísať spôsob výberu ďalšieho subjektu zapojeného do projektu)</w:t>
            </w:r>
          </w:p>
        </w:tc>
      </w:tr>
    </w:tbl>
    <w:p w:rsidR="004D25E1" w:rsidRPr="002D4CDB" w:rsidRDefault="004D25E1">
      <w:pPr>
        <w:rPr>
          <w:rFonts w:asciiTheme="minorHAnsi" w:hAnsiTheme="minorHAnsi" w:cstheme="minorHAnsi"/>
        </w:rPr>
      </w:pPr>
    </w:p>
    <w:p w:rsidR="008A293F" w:rsidRPr="002D4CDB" w:rsidRDefault="008A293F">
      <w:pPr>
        <w:rPr>
          <w:rFonts w:asciiTheme="minorHAnsi" w:hAnsiTheme="minorHAnsi" w:cstheme="minorHAnsi"/>
        </w:rPr>
      </w:pPr>
    </w:p>
    <w:p w:rsidR="008A293F" w:rsidRPr="002D4CDB" w:rsidRDefault="008A293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14620" w:type="dxa"/>
            <w:shd w:val="clear" w:color="auto" w:fill="0070C0"/>
            <w:hideMark/>
          </w:tcPr>
          <w:p w:rsidR="004D25E1"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8.      Popis cieľovej skupiny </w:t>
            </w:r>
          </w:p>
          <w:p w:rsidR="00EA6606"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Cs/>
                <w:color w:val="FFFFFF" w:themeColor="background1"/>
              </w:rPr>
              <w:t>(relevantné v prípade projektov spolufinancovaných z prostriedkov ESF):</w:t>
            </w:r>
          </w:p>
        </w:tc>
      </w:tr>
      <w:tr w:rsidR="00EA6606" w:rsidRPr="002D4CDB" w:rsidTr="008513EF">
        <w:trPr>
          <w:trHeight w:val="364"/>
        </w:trPr>
        <w:tc>
          <w:tcPr>
            <w:tcW w:w="14620" w:type="dxa"/>
            <w:hideMark/>
          </w:tcPr>
          <w:p w:rsidR="00EA6606" w:rsidRPr="00687DEE" w:rsidRDefault="00277E0F" w:rsidP="005E1820">
            <w:pPr>
              <w:rPr>
                <w:rFonts w:asciiTheme="minorHAnsi" w:hAnsiTheme="minorHAnsi" w:cstheme="minorHAnsi"/>
                <w:i/>
                <w:sz w:val="18"/>
                <w:szCs w:val="18"/>
              </w:rPr>
            </w:pPr>
            <w:r w:rsidRPr="00687DEE">
              <w:rPr>
                <w:rFonts w:asciiTheme="minorHAnsi" w:hAnsiTheme="minorHAnsi" w:cstheme="minorHAnsi"/>
                <w:i/>
                <w:color w:val="0000FF"/>
                <w:sz w:val="18"/>
                <w:szCs w:val="18"/>
              </w:rPr>
              <w:t>Irelevantné pre projekty spolufinancované z KF a EFRR</w:t>
            </w:r>
          </w:p>
        </w:tc>
      </w:tr>
    </w:tbl>
    <w:p w:rsidR="007E285C" w:rsidRPr="002D4CDB" w:rsidRDefault="007E285C" w:rsidP="008513EF">
      <w:pPr>
        <w:spacing w:after="0" w:line="240" w:lineRule="auto"/>
        <w:rPr>
          <w:rFonts w:asciiTheme="minorHAnsi" w:hAnsiTheme="minorHAnsi" w:cstheme="minorHAnsi"/>
        </w:rPr>
      </w:pPr>
    </w:p>
    <w:tbl>
      <w:tblPr>
        <w:tblStyle w:val="Mriekatabuky"/>
        <w:tblpPr w:leftFromText="141" w:rightFromText="141" w:vertAnchor="text" w:horzAnchor="margin" w:tblpY="443"/>
        <w:tblW w:w="0" w:type="auto"/>
        <w:tblLook w:val="04A0" w:firstRow="1" w:lastRow="0" w:firstColumn="1" w:lastColumn="0" w:noHBand="0" w:noVBand="1"/>
      </w:tblPr>
      <w:tblGrid>
        <w:gridCol w:w="3369"/>
        <w:gridCol w:w="1275"/>
        <w:gridCol w:w="284"/>
        <w:gridCol w:w="2126"/>
        <w:gridCol w:w="2234"/>
      </w:tblGrid>
      <w:tr w:rsidR="00570367" w:rsidRPr="002D4CDB" w:rsidTr="008513EF">
        <w:trPr>
          <w:trHeight w:val="630"/>
        </w:trPr>
        <w:tc>
          <w:tcPr>
            <w:tcW w:w="9288" w:type="dxa"/>
            <w:gridSpan w:val="5"/>
            <w:shd w:val="clear" w:color="auto" w:fill="0070C0"/>
            <w:hideMark/>
          </w:tcPr>
          <w:p w:rsidR="00570367" w:rsidRPr="002D4CDB" w:rsidRDefault="00570367" w:rsidP="002D4CDB">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9.  Harmonogram realizácie aktivít:</w:t>
            </w:r>
          </w:p>
        </w:tc>
      </w:tr>
      <w:tr w:rsidR="00570367" w:rsidRPr="002D4CDB" w:rsidTr="008513EF">
        <w:trPr>
          <w:trHeight w:val="630"/>
        </w:trPr>
        <w:tc>
          <w:tcPr>
            <w:tcW w:w="4644" w:type="dxa"/>
            <w:gridSpan w:val="2"/>
            <w:shd w:val="clear" w:color="auto" w:fill="0070C0"/>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color w:val="FFFFFF" w:themeColor="background1"/>
              </w:rPr>
              <w:t xml:space="preserve">Celková dĺžka realizácie aktivít projektu </w:t>
            </w:r>
            <w:r w:rsidRPr="002D4CDB">
              <w:rPr>
                <w:rFonts w:asciiTheme="minorHAnsi" w:hAnsiTheme="minorHAnsi" w:cstheme="minorHAnsi"/>
                <w:color w:val="FFFFFF" w:themeColor="background1"/>
                <w:sz w:val="18"/>
                <w:szCs w:val="18"/>
              </w:rPr>
              <w:t>(v mesiacoch)</w:t>
            </w:r>
            <w:r w:rsidRPr="002D4CDB">
              <w:rPr>
                <w:rFonts w:asciiTheme="minorHAnsi" w:hAnsiTheme="minorHAnsi" w:cstheme="minorHAnsi"/>
                <w:b/>
                <w:bCs/>
                <w:color w:val="FFFFFF" w:themeColor="background1"/>
              </w:rPr>
              <w:t>:</w:t>
            </w:r>
          </w:p>
        </w:tc>
        <w:tc>
          <w:tcPr>
            <w:tcW w:w="4644" w:type="dxa"/>
            <w:gridSpan w:val="3"/>
            <w:shd w:val="clear" w:color="auto" w:fill="FFFFFF" w:themeFill="background1"/>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sz w:val="18"/>
                <w:szCs w:val="18"/>
              </w:rPr>
              <w:t xml:space="preserve">Automaticky vyplnené </w:t>
            </w:r>
          </w:p>
        </w:tc>
      </w:tr>
      <w:tr w:rsidR="00570367" w:rsidRPr="002D4CDB" w:rsidTr="008513EF">
        <w:trPr>
          <w:trHeight w:val="630"/>
        </w:trPr>
        <w:tc>
          <w:tcPr>
            <w:tcW w:w="9288" w:type="dxa"/>
            <w:gridSpan w:val="5"/>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 xml:space="preserve">Subjekt: </w:t>
            </w:r>
          </w:p>
          <w:p w:rsidR="00570367" w:rsidRPr="002D4CDB" w:rsidRDefault="00570367" w:rsidP="002D4CDB">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570367" w:rsidRPr="002D4CDB" w:rsidTr="008513EF">
        <w:trPr>
          <w:trHeight w:val="618"/>
        </w:trPr>
        <w:tc>
          <w:tcPr>
            <w:tcW w:w="3369"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Hlavné aktivity projektu</w:t>
            </w:r>
          </w:p>
        </w:tc>
        <w:tc>
          <w:tcPr>
            <w:tcW w:w="1559" w:type="dxa"/>
            <w:gridSpan w:val="2"/>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Typ aktivity</w:t>
            </w:r>
          </w:p>
        </w:tc>
        <w:tc>
          <w:tcPr>
            <w:tcW w:w="2126"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 xml:space="preserve">Začiatok realizácie aktivity </w:t>
            </w:r>
          </w:p>
        </w:tc>
        <w:tc>
          <w:tcPr>
            <w:tcW w:w="2234" w:type="dxa"/>
            <w:shd w:val="clear" w:color="auto" w:fill="E5DFEC" w:themeFill="accent4" w:themeFillTint="33"/>
            <w:hideMark/>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Koniec realizácie aktivity</w:t>
            </w:r>
          </w:p>
        </w:tc>
      </w:tr>
      <w:tr w:rsidR="00570367" w:rsidRPr="002D4CDB" w:rsidTr="008513EF">
        <w:trPr>
          <w:trHeight w:val="712"/>
        </w:trPr>
        <w:tc>
          <w:tcPr>
            <w:tcW w:w="3369" w:type="dxa"/>
            <w:hideMark/>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uvedie hlavné aktivity projektu.</w:t>
            </w:r>
          </w:p>
          <w:p w:rsidR="00570367" w:rsidRPr="002D4CDB" w:rsidRDefault="00570367" w:rsidP="002D4CDB">
            <w:pPr>
              <w:rPr>
                <w:rFonts w:asciiTheme="minorHAnsi" w:hAnsiTheme="minorHAnsi" w:cstheme="minorHAnsi"/>
                <w:sz w:val="18"/>
                <w:szCs w:val="18"/>
              </w:rPr>
            </w:pPr>
          </w:p>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Jedna hlavná aktivita projektu môže byť priradená iba k jednému </w:t>
            </w:r>
            <w:r w:rsidRPr="002D4CDB">
              <w:rPr>
                <w:rFonts w:asciiTheme="minorHAnsi" w:hAnsiTheme="minorHAnsi" w:cstheme="minorHAnsi"/>
                <w:b/>
                <w:sz w:val="18"/>
                <w:szCs w:val="18"/>
              </w:rPr>
              <w:t>typu aktivít</w:t>
            </w:r>
            <w:r w:rsidRPr="002D4CDB">
              <w:rPr>
                <w:rFonts w:asciiTheme="minorHAnsi" w:hAnsiTheme="minorHAnsi" w:cstheme="minorHAnsi"/>
                <w:sz w:val="18"/>
                <w:szCs w:val="18"/>
              </w:rPr>
              <w:t xml:space="preserve">. Jeden </w:t>
            </w:r>
            <w:r w:rsidRPr="002D4CDB">
              <w:rPr>
                <w:rFonts w:asciiTheme="minorHAnsi" w:hAnsiTheme="minorHAnsi" w:cstheme="minorHAnsi"/>
                <w:b/>
                <w:sz w:val="18"/>
                <w:szCs w:val="18"/>
              </w:rPr>
              <w:t>typ aktivity</w:t>
            </w:r>
            <w:r w:rsidRPr="002D4CDB">
              <w:rPr>
                <w:rFonts w:asciiTheme="minorHAnsi" w:hAnsiTheme="minorHAnsi" w:cstheme="minorHAnsi"/>
                <w:sz w:val="18"/>
                <w:szCs w:val="18"/>
              </w:rPr>
              <w:t xml:space="preserve"> môže byť priradený k viacerým hlavným aktivitám projektu</w:t>
            </w:r>
            <w:r w:rsidR="00676A06">
              <w:rPr>
                <w:rFonts w:asciiTheme="minorHAnsi" w:hAnsiTheme="minorHAnsi" w:cstheme="minorHAnsi"/>
                <w:sz w:val="18"/>
                <w:szCs w:val="18"/>
              </w:rPr>
              <w:t xml:space="preserve"> </w:t>
            </w:r>
            <w:r w:rsidR="00676A06" w:rsidRPr="00676A06">
              <w:rPr>
                <w:rFonts w:asciiTheme="minorHAnsi" w:hAnsiTheme="minorHAnsi" w:cstheme="minorHAnsi"/>
                <w:i/>
                <w:color w:val="0000FF"/>
                <w:sz w:val="18"/>
                <w:szCs w:val="18"/>
              </w:rPr>
              <w:t>(napr. stavebné práce, stavebný dozor, nákup pozemkov a pod.)</w:t>
            </w:r>
          </w:p>
          <w:p w:rsidR="00C42090" w:rsidRDefault="00C42090" w:rsidP="002D4CDB">
            <w:pPr>
              <w:rPr>
                <w:rFonts w:asciiTheme="minorHAnsi" w:hAnsiTheme="minorHAnsi" w:cstheme="minorHAnsi"/>
                <w:i/>
                <w:color w:val="0000FF"/>
                <w:sz w:val="18"/>
                <w:szCs w:val="18"/>
              </w:rPr>
            </w:pPr>
          </w:p>
          <w:p w:rsidR="00C42090" w:rsidRPr="002D4CDB" w:rsidRDefault="00C42090" w:rsidP="008513EF">
            <w:pPr>
              <w:spacing w:after="60"/>
              <w:rPr>
                <w:rFonts w:asciiTheme="minorHAnsi" w:hAnsiTheme="minorHAnsi" w:cstheme="minorHAnsi"/>
                <w:sz w:val="18"/>
                <w:szCs w:val="18"/>
              </w:rPr>
            </w:pPr>
            <w:r w:rsidRPr="008513EF">
              <w:rPr>
                <w:rFonts w:asciiTheme="minorHAnsi" w:hAnsiTheme="minorHAnsi" w:cstheme="minorHAnsi"/>
                <w:i/>
                <w:color w:val="0000FF"/>
                <w:sz w:val="18"/>
                <w:szCs w:val="18"/>
              </w:rPr>
              <w:t>V prípade, že pre sledovanie merateľných ukazovateľov projektu  bude potrebné zahrnúť v harmonograme realizácie aktivít viaceré aktivity (podaktivity) pod jednu hlavnú aktivitu (napr. výkup pozemkov, stavebný dozor a realizácia stavby  = realizácia projektu), žiadateľ uvedie do harmonogramu začatie prvej podaktivity ako začiatok realizácie hlavnej aktivity t.j. celého projektu a ukončenie poslednej podaktivity sa považuje za ukončenie hlavnej aktivity.</w:t>
            </w:r>
          </w:p>
        </w:tc>
        <w:tc>
          <w:tcPr>
            <w:tcW w:w="1559" w:type="dxa"/>
            <w:gridSpan w:val="2"/>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V súlade s podmienkami oprávnenosti aktivít vo </w:t>
            </w:r>
            <w:r w:rsidR="0086757D" w:rsidRPr="002D4CDB">
              <w:rPr>
                <w:rFonts w:asciiTheme="minorHAnsi" w:hAnsiTheme="minorHAnsi" w:cstheme="minorHAnsi"/>
                <w:sz w:val="18"/>
                <w:szCs w:val="18"/>
              </w:rPr>
              <w:t>vyzvaní</w:t>
            </w:r>
            <w:r w:rsidRPr="002D4CDB">
              <w:rPr>
                <w:rFonts w:asciiTheme="minorHAnsi" w:hAnsiTheme="minorHAnsi" w:cstheme="minorHAnsi"/>
                <w:sz w:val="18"/>
                <w:szCs w:val="18"/>
              </w:rPr>
              <w:t xml:space="preserve"> </w:t>
            </w:r>
            <w:r w:rsidRPr="008513EF">
              <w:rPr>
                <w:rFonts w:asciiTheme="minorHAnsi" w:hAnsiTheme="minorHAnsi" w:cstheme="minorHAnsi"/>
                <w:i/>
                <w:sz w:val="18"/>
                <w:szCs w:val="18"/>
              </w:rPr>
              <w:t>(</w:t>
            </w:r>
            <w:r w:rsidRPr="008513EF">
              <w:rPr>
                <w:rFonts w:asciiTheme="minorHAnsi" w:hAnsiTheme="minorHAnsi" w:cstheme="minorHAnsi"/>
                <w:i/>
                <w:color w:val="0000FF"/>
                <w:sz w:val="18"/>
                <w:szCs w:val="18"/>
              </w:rPr>
              <w:t>výber z</w:t>
            </w:r>
            <w:r w:rsidR="0086757D" w:rsidRPr="008513EF">
              <w:rPr>
                <w:rFonts w:asciiTheme="minorHAnsi" w:hAnsiTheme="minorHAnsi" w:cstheme="minorHAnsi"/>
                <w:i/>
                <w:color w:val="0000FF"/>
                <w:sz w:val="18"/>
                <w:szCs w:val="18"/>
              </w:rPr>
              <w:t> </w:t>
            </w:r>
            <w:r w:rsidRPr="008513EF">
              <w:rPr>
                <w:rFonts w:asciiTheme="minorHAnsi" w:hAnsiTheme="minorHAnsi" w:cstheme="minorHAnsi"/>
                <w:i/>
                <w:color w:val="0000FF"/>
                <w:sz w:val="18"/>
                <w:szCs w:val="18"/>
              </w:rPr>
              <w:t>číselníka</w:t>
            </w:r>
            <w:r w:rsidR="0086757D" w:rsidRPr="008513EF">
              <w:rPr>
                <w:rFonts w:asciiTheme="minorHAnsi" w:hAnsiTheme="minorHAnsi" w:cstheme="minorHAnsi"/>
                <w:i/>
                <w:color w:val="0000FF"/>
                <w:sz w:val="18"/>
                <w:szCs w:val="18"/>
              </w:rPr>
              <w:t xml:space="preserve"> </w:t>
            </w:r>
            <w:r w:rsidR="0086757D" w:rsidRPr="002D7253">
              <w:rPr>
                <w:rFonts w:asciiTheme="minorHAnsi" w:hAnsiTheme="minorHAnsi" w:cstheme="minorHAnsi"/>
                <w:i/>
                <w:color w:val="0000FF"/>
                <w:sz w:val="18"/>
                <w:szCs w:val="18"/>
              </w:rPr>
              <w:t>z Prí</w:t>
            </w:r>
            <w:r w:rsidR="004A5D72" w:rsidRPr="002D7253">
              <w:rPr>
                <w:rFonts w:asciiTheme="minorHAnsi" w:hAnsiTheme="minorHAnsi" w:cstheme="minorHAnsi"/>
                <w:i/>
                <w:color w:val="0000FF"/>
                <w:sz w:val="18"/>
                <w:szCs w:val="18"/>
              </w:rPr>
              <w:t>ru</w:t>
            </w:r>
            <w:r w:rsidR="0086757D" w:rsidRPr="008513EF">
              <w:rPr>
                <w:rFonts w:asciiTheme="minorHAnsi" w:hAnsiTheme="minorHAnsi" w:cstheme="minorHAnsi"/>
                <w:i/>
                <w:color w:val="0000FF"/>
                <w:sz w:val="18"/>
                <w:szCs w:val="18"/>
              </w:rPr>
              <w:t>čk</w:t>
            </w:r>
            <w:r w:rsidR="004A5D72" w:rsidRPr="008513EF">
              <w:rPr>
                <w:rFonts w:asciiTheme="minorHAnsi" w:hAnsiTheme="minorHAnsi" w:cstheme="minorHAnsi"/>
                <w:i/>
                <w:color w:val="0000FF"/>
                <w:sz w:val="18"/>
                <w:szCs w:val="18"/>
              </w:rPr>
              <w:t>y</w:t>
            </w:r>
            <w:r w:rsidR="0086757D" w:rsidRPr="008513EF">
              <w:rPr>
                <w:rFonts w:asciiTheme="minorHAnsi" w:hAnsiTheme="minorHAnsi" w:cstheme="minorHAnsi"/>
                <w:i/>
                <w:color w:val="0000FF"/>
                <w:sz w:val="18"/>
                <w:szCs w:val="18"/>
              </w:rPr>
              <w:t xml:space="preserve"> pre žiadateľov o poskytnutie NFP</w:t>
            </w:r>
            <w:r w:rsidRPr="008513EF">
              <w:rPr>
                <w:rFonts w:asciiTheme="minorHAnsi" w:hAnsiTheme="minorHAnsi" w:cstheme="minorHAnsi"/>
                <w:i/>
                <w:color w:val="0000FF"/>
                <w:sz w:val="18"/>
                <w:szCs w:val="18"/>
              </w:rPr>
              <w:t>).</w:t>
            </w:r>
          </w:p>
        </w:tc>
        <w:tc>
          <w:tcPr>
            <w:tcW w:w="2126" w:type="dxa"/>
            <w:hideMark/>
          </w:tcPr>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Žiadateľ uvedie mesiac a rok začiatku</w:t>
            </w:r>
            <w:r w:rsidR="004A5D72" w:rsidRPr="002D4CDB">
              <w:rPr>
                <w:rFonts w:asciiTheme="minorHAnsi" w:hAnsiTheme="minorHAnsi" w:cstheme="minorHAnsi"/>
                <w:sz w:val="18"/>
                <w:szCs w:val="18"/>
              </w:rPr>
              <w:t xml:space="preserve"> </w:t>
            </w:r>
            <w:r w:rsidR="004A5D72" w:rsidRPr="002D4CDB">
              <w:rPr>
                <w:rFonts w:asciiTheme="minorHAnsi" w:hAnsiTheme="minorHAnsi" w:cstheme="minorHAnsi"/>
                <w:i/>
                <w:color w:val="0000FF"/>
                <w:sz w:val="18"/>
                <w:szCs w:val="18"/>
              </w:rPr>
              <w:t>(začiatok fyzickej realizácie)</w:t>
            </w:r>
            <w:r w:rsidRPr="002D4CDB">
              <w:rPr>
                <w:rFonts w:asciiTheme="minorHAnsi" w:hAnsiTheme="minorHAnsi" w:cstheme="minorHAnsi"/>
                <w:sz w:val="18"/>
                <w:szCs w:val="18"/>
              </w:rPr>
              <w:t xml:space="preserve"> 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r w:rsidR="00280F96">
              <w:rPr>
                <w:rFonts w:asciiTheme="minorHAnsi" w:hAnsiTheme="minorHAnsi" w:cstheme="minorHAnsi"/>
                <w:sz w:val="18"/>
                <w:szCs w:val="18"/>
              </w:rPr>
              <w:t xml:space="preserve"> </w:t>
            </w:r>
            <w:r w:rsidR="00280F96" w:rsidRPr="00280F96">
              <w:rPr>
                <w:rFonts w:asciiTheme="minorHAnsi" w:hAnsiTheme="minorHAnsi" w:cstheme="minorHAnsi"/>
                <w:i/>
                <w:color w:val="0000FF"/>
                <w:sz w:val="18"/>
                <w:szCs w:val="18"/>
              </w:rPr>
              <w:t>v období oprávnenosti výdavku 1.1.2014 až 31.12.2023.</w:t>
            </w:r>
          </w:p>
          <w:p w:rsidR="00C42090" w:rsidRDefault="00C42090" w:rsidP="002D4CDB">
            <w:pPr>
              <w:rPr>
                <w:rFonts w:asciiTheme="minorHAnsi" w:hAnsiTheme="minorHAnsi" w:cstheme="minorHAnsi"/>
                <w:i/>
                <w:color w:val="0000FF"/>
                <w:sz w:val="18"/>
                <w:szCs w:val="18"/>
              </w:rPr>
            </w:pPr>
          </w:p>
          <w:p w:rsidR="00C42090" w:rsidRPr="002D4CDB" w:rsidRDefault="00C42090" w:rsidP="002D4CDB">
            <w:pPr>
              <w:rPr>
                <w:rFonts w:asciiTheme="minorHAnsi" w:hAnsiTheme="minorHAnsi" w:cstheme="minorHAnsi"/>
                <w:sz w:val="18"/>
                <w:szCs w:val="18"/>
              </w:rPr>
            </w:pPr>
          </w:p>
        </w:tc>
        <w:tc>
          <w:tcPr>
            <w:tcW w:w="2234" w:type="dxa"/>
            <w:hideMark/>
          </w:tcPr>
          <w:p w:rsidR="00570367"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Žiadateľ uvedie mesiac a rok konca </w:t>
            </w:r>
            <w:r w:rsidR="004A5D72" w:rsidRPr="002D4CDB">
              <w:rPr>
                <w:rFonts w:asciiTheme="minorHAnsi" w:hAnsiTheme="minorHAnsi" w:cstheme="minorHAnsi"/>
                <w:i/>
                <w:color w:val="0000FF"/>
                <w:sz w:val="18"/>
                <w:szCs w:val="18"/>
              </w:rPr>
              <w:t xml:space="preserve">(dátum odovzdania diela zhotoviteľom objednávateľovi (žiadateľovi), prostredníctvom preberacieho protokolu) </w:t>
            </w:r>
            <w:r w:rsidRPr="002D4CDB">
              <w:rPr>
                <w:rFonts w:asciiTheme="minorHAnsi" w:hAnsiTheme="minorHAnsi" w:cstheme="minorHAnsi"/>
                <w:sz w:val="18"/>
                <w:szCs w:val="18"/>
              </w:rPr>
              <w:t xml:space="preserve">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p>
          <w:p w:rsidR="00C42090" w:rsidRDefault="00C42090" w:rsidP="002D4CDB">
            <w:pPr>
              <w:rPr>
                <w:rFonts w:asciiTheme="minorHAnsi" w:hAnsiTheme="minorHAnsi" w:cstheme="minorHAnsi"/>
                <w:sz w:val="18"/>
                <w:szCs w:val="18"/>
              </w:rPr>
            </w:pPr>
          </w:p>
          <w:p w:rsidR="00C42090" w:rsidRPr="002D4CDB" w:rsidRDefault="00C42090" w:rsidP="002D4CDB">
            <w:pPr>
              <w:rPr>
                <w:rFonts w:asciiTheme="minorHAnsi" w:hAnsiTheme="minorHAnsi" w:cstheme="minorHAnsi"/>
                <w:sz w:val="18"/>
                <w:szCs w:val="18"/>
              </w:rPr>
            </w:pPr>
          </w:p>
        </w:tc>
      </w:tr>
      <w:tr w:rsidR="00570367" w:rsidRPr="002D4CDB" w:rsidTr="008513EF">
        <w:trPr>
          <w:trHeight w:val="328"/>
        </w:trPr>
        <w:tc>
          <w:tcPr>
            <w:tcW w:w="4928" w:type="dxa"/>
            <w:gridSpan w:val="3"/>
            <w:shd w:val="clear" w:color="auto" w:fill="E5DFEC" w:themeFill="accent4" w:themeFillTint="33"/>
          </w:tcPr>
          <w:p w:rsidR="00570367" w:rsidRPr="002D4CDB" w:rsidRDefault="00570367" w:rsidP="002D4CDB">
            <w:pPr>
              <w:rPr>
                <w:rFonts w:asciiTheme="minorHAnsi" w:hAnsiTheme="minorHAnsi" w:cstheme="minorHAnsi"/>
              </w:rPr>
            </w:pPr>
            <w:r w:rsidRPr="002D4CDB">
              <w:rPr>
                <w:rFonts w:asciiTheme="minorHAnsi" w:hAnsiTheme="minorHAnsi" w:cstheme="minorHAnsi"/>
                <w:b/>
              </w:rPr>
              <w:t>Podporné aktivity</w:t>
            </w:r>
          </w:p>
        </w:tc>
        <w:tc>
          <w:tcPr>
            <w:tcW w:w="2126" w:type="dxa"/>
            <w:shd w:val="clear" w:color="auto" w:fill="DBE5F1" w:themeFill="accent1" w:themeFillTint="33"/>
          </w:tcPr>
          <w:p w:rsidR="00570367" w:rsidRPr="002D4CDB" w:rsidRDefault="00570367" w:rsidP="002D4CDB">
            <w:pPr>
              <w:rPr>
                <w:rFonts w:asciiTheme="minorHAnsi" w:hAnsiTheme="minorHAnsi" w:cstheme="minorHAnsi"/>
              </w:rPr>
            </w:pPr>
          </w:p>
        </w:tc>
        <w:tc>
          <w:tcPr>
            <w:tcW w:w="2234" w:type="dxa"/>
            <w:shd w:val="clear" w:color="auto" w:fill="DBE5F1" w:themeFill="accent1" w:themeFillTint="33"/>
          </w:tcPr>
          <w:p w:rsidR="00570367" w:rsidRPr="002D4CDB" w:rsidRDefault="00570367" w:rsidP="002D4CDB">
            <w:pPr>
              <w:rPr>
                <w:rFonts w:asciiTheme="minorHAnsi" w:hAnsiTheme="minorHAnsi" w:cstheme="minorHAnsi"/>
              </w:rPr>
            </w:pPr>
          </w:p>
        </w:tc>
      </w:tr>
      <w:tr w:rsidR="00570367" w:rsidRPr="002D4CDB" w:rsidTr="008513EF">
        <w:trPr>
          <w:trHeight w:val="712"/>
        </w:trPr>
        <w:tc>
          <w:tcPr>
            <w:tcW w:w="4928" w:type="dxa"/>
            <w:gridSpan w:val="3"/>
          </w:tcPr>
          <w:p w:rsidR="00570367" w:rsidRPr="002D4CDB" w:rsidRDefault="00570367" w:rsidP="002D4CDB">
            <w:pPr>
              <w:rPr>
                <w:rFonts w:asciiTheme="minorHAnsi" w:hAnsiTheme="minorHAnsi" w:cstheme="minorHAnsi"/>
                <w:color w:val="000000"/>
                <w:sz w:val="18"/>
                <w:szCs w:val="18"/>
              </w:rPr>
            </w:pPr>
            <w:r w:rsidRPr="002D4CDB">
              <w:rPr>
                <w:rFonts w:asciiTheme="minorHAnsi" w:hAnsiTheme="minorHAnsi" w:cstheme="minorHAnsi"/>
                <w:color w:val="000000"/>
                <w:sz w:val="18"/>
                <w:szCs w:val="18"/>
              </w:rPr>
              <w:t xml:space="preserve">Predvyplnená len 1 Aktivita - "Podporné aktivity" </w:t>
            </w:r>
          </w:p>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v rámci podporných aktivít zahŕňa aktivity financované z nepriamych výdavkov projektu</w:t>
            </w:r>
            <w:r w:rsidR="00D7416D" w:rsidRPr="002D4CDB">
              <w:rPr>
                <w:rFonts w:asciiTheme="minorHAnsi" w:hAnsiTheme="minorHAnsi" w:cstheme="minorHAnsi"/>
                <w:sz w:val="18"/>
                <w:szCs w:val="18"/>
              </w:rPr>
              <w:t>.</w:t>
            </w:r>
          </w:p>
          <w:p w:rsidR="00D7416D" w:rsidRPr="002D4CDB" w:rsidRDefault="00D7416D" w:rsidP="00687DEE">
            <w:pPr>
              <w:rPr>
                <w:rFonts w:asciiTheme="minorHAnsi" w:hAnsiTheme="minorHAnsi" w:cstheme="minorHAnsi"/>
                <w:b/>
              </w:rPr>
            </w:pPr>
            <w:r w:rsidRPr="002D4CDB">
              <w:rPr>
                <w:rFonts w:asciiTheme="minorHAnsi" w:hAnsiTheme="minorHAnsi" w:cstheme="minorHAnsi"/>
                <w:i/>
                <w:color w:val="0000FF"/>
                <w:sz w:val="18"/>
                <w:szCs w:val="18"/>
              </w:rPr>
              <w:t xml:space="preserve">Medzi podporné aktivity </w:t>
            </w:r>
            <w:r w:rsidR="00827C6D">
              <w:rPr>
                <w:rFonts w:asciiTheme="minorHAnsi" w:hAnsiTheme="minorHAnsi" w:cstheme="minorHAnsi"/>
                <w:i/>
                <w:color w:val="0000FF"/>
                <w:sz w:val="18"/>
                <w:szCs w:val="18"/>
              </w:rPr>
              <w:t xml:space="preserve">patria- </w:t>
            </w:r>
            <w:r w:rsidRPr="002D4CDB">
              <w:rPr>
                <w:rFonts w:asciiTheme="minorHAnsi" w:hAnsiTheme="minorHAnsi" w:cstheme="minorHAnsi"/>
                <w:i/>
                <w:color w:val="0000FF"/>
                <w:sz w:val="18"/>
                <w:szCs w:val="18"/>
              </w:rPr>
              <w:t xml:space="preserve"> riadenie projektu, publicita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informačné a pamätná tabuľa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a pod.</w:t>
            </w:r>
          </w:p>
        </w:tc>
        <w:tc>
          <w:tcPr>
            <w:tcW w:w="2126"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začiatku podporných aktivít projektu</w:t>
            </w:r>
          </w:p>
        </w:tc>
        <w:tc>
          <w:tcPr>
            <w:tcW w:w="2234"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konca podporných aktivít projektu</w:t>
            </w:r>
          </w:p>
        </w:tc>
      </w:tr>
    </w:tbl>
    <w:p w:rsidR="00570367" w:rsidRPr="002D4CDB" w:rsidRDefault="00570367">
      <w:pPr>
        <w:rPr>
          <w:rFonts w:asciiTheme="minorHAnsi" w:hAnsiTheme="minorHAnsi" w:cstheme="minorHAnsi"/>
        </w:rPr>
      </w:pPr>
    </w:p>
    <w:p w:rsidR="00570367" w:rsidRPr="002D4CDB" w:rsidRDefault="00570367">
      <w:pPr>
        <w:rPr>
          <w:rFonts w:asciiTheme="minorHAnsi" w:hAnsiTheme="minorHAnsi" w:cstheme="minorHAnsi"/>
        </w:rPr>
      </w:pPr>
    </w:p>
    <w:p w:rsidR="007E285C" w:rsidRPr="002D4CDB" w:rsidRDefault="007E285C">
      <w:pPr>
        <w:rPr>
          <w:rFonts w:asciiTheme="minorHAnsi" w:hAnsiTheme="minorHAnsi" w:cstheme="minorHAnsi"/>
        </w:rPr>
        <w:sectPr w:rsidR="007E285C" w:rsidRPr="002D4CDB" w:rsidSect="005E4C1B">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pPr>
    </w:p>
    <w:tbl>
      <w:tblPr>
        <w:tblStyle w:val="Mriekatabuky"/>
        <w:tblW w:w="0" w:type="auto"/>
        <w:tblLook w:val="04A0" w:firstRow="1" w:lastRow="0" w:firstColumn="1" w:lastColumn="0" w:noHBand="0" w:noVBand="1"/>
      </w:tblPr>
      <w:tblGrid>
        <w:gridCol w:w="1240"/>
        <w:gridCol w:w="1505"/>
        <w:gridCol w:w="2746"/>
        <w:gridCol w:w="2746"/>
        <w:gridCol w:w="2746"/>
        <w:gridCol w:w="2746"/>
      </w:tblGrid>
      <w:tr w:rsidR="002D4CDB" w:rsidRPr="002D4CDB" w:rsidTr="002D4CDB">
        <w:trPr>
          <w:trHeight w:val="146"/>
        </w:trPr>
        <w:tc>
          <w:tcPr>
            <w:tcW w:w="13729" w:type="dxa"/>
            <w:gridSpan w:val="6"/>
            <w:shd w:val="clear" w:color="auto" w:fill="0070C0"/>
          </w:tcPr>
          <w:p w:rsidR="007E285C" w:rsidRPr="002D4CDB" w:rsidRDefault="007E285C" w:rsidP="00545797">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lastRenderedPageBreak/>
              <w:t>10.</w:t>
            </w:r>
            <w:r w:rsidR="00A154A6" w:rsidRPr="002D4CDB">
              <w:rPr>
                <w:rFonts w:asciiTheme="minorHAnsi" w:hAnsiTheme="minorHAnsi" w:cstheme="minorHAnsi"/>
                <w:b/>
                <w:bCs/>
                <w:color w:val="FFFFFF" w:themeColor="background1"/>
              </w:rPr>
              <w:t>1.</w:t>
            </w:r>
            <w:r w:rsidRPr="002D4CDB">
              <w:rPr>
                <w:rFonts w:asciiTheme="minorHAnsi" w:hAnsiTheme="minorHAnsi" w:cstheme="minorHAnsi"/>
                <w:b/>
                <w:bCs/>
                <w:color w:val="FFFFFF" w:themeColor="background1"/>
              </w:rPr>
              <w:t xml:space="preserve">    Aktivity projektu a očakávané </w:t>
            </w:r>
            <w:r w:rsidR="00545797" w:rsidRPr="002D4CDB">
              <w:rPr>
                <w:rFonts w:asciiTheme="minorHAnsi" w:hAnsiTheme="minorHAnsi" w:cstheme="minorHAnsi"/>
                <w:b/>
                <w:bCs/>
                <w:color w:val="FFFFFF" w:themeColor="background1"/>
              </w:rPr>
              <w:t>merateľné ukazovatele</w:t>
            </w:r>
            <w:r w:rsidRPr="002D4CDB">
              <w:rPr>
                <w:rFonts w:asciiTheme="minorHAnsi" w:hAnsiTheme="minorHAnsi" w:cstheme="minorHAnsi"/>
                <w:b/>
                <w:bCs/>
                <w:color w:val="FFFFFF" w:themeColor="background1"/>
              </w:rPr>
              <w:t>:</w:t>
            </w:r>
          </w:p>
        </w:tc>
      </w:tr>
      <w:tr w:rsidR="003F1257" w:rsidRPr="002D4CDB" w:rsidTr="003F1257">
        <w:trPr>
          <w:trHeight w:val="630"/>
        </w:trPr>
        <w:tc>
          <w:tcPr>
            <w:tcW w:w="13729" w:type="dxa"/>
            <w:gridSpan w:val="6"/>
          </w:tcPr>
          <w:p w:rsidR="003F1257" w:rsidRPr="002D4CDB" w:rsidRDefault="003F1257" w:rsidP="00187776">
            <w:pPr>
              <w:rPr>
                <w:rFonts w:asciiTheme="minorHAnsi" w:hAnsiTheme="minorHAnsi" w:cstheme="minorHAnsi"/>
                <w:b/>
                <w:bCs/>
              </w:rPr>
            </w:pPr>
            <w:r w:rsidRPr="002D4CDB">
              <w:rPr>
                <w:rFonts w:asciiTheme="minorHAnsi" w:hAnsiTheme="minorHAnsi" w:cstheme="minorHAnsi"/>
                <w:b/>
                <w:bCs/>
              </w:rPr>
              <w:t xml:space="preserve">Subjekt: </w:t>
            </w:r>
          </w:p>
          <w:p w:rsidR="003F1257" w:rsidRPr="002D4CDB" w:rsidRDefault="003F1257"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187776">
        <w:trPr>
          <w:trHeight w:val="76"/>
        </w:trPr>
        <w:tc>
          <w:tcPr>
            <w:tcW w:w="13729" w:type="dxa"/>
            <w:gridSpan w:val="6"/>
            <w:shd w:val="clear" w:color="auto" w:fill="FFFFFF" w:themeFill="background1"/>
          </w:tcPr>
          <w:p w:rsidR="00B10209" w:rsidRPr="002D4CDB" w:rsidRDefault="00B10209" w:rsidP="002D7253">
            <w:pPr>
              <w:rPr>
                <w:rFonts w:asciiTheme="minorHAnsi" w:hAnsiTheme="minorHAnsi" w:cstheme="minorHAnsi"/>
                <w:b/>
                <w:bCs/>
              </w:rPr>
            </w:pPr>
            <w:r w:rsidRPr="002D4CDB">
              <w:rPr>
                <w:rFonts w:asciiTheme="minorHAnsi" w:hAnsiTheme="minorHAnsi" w:cstheme="minorHAnsi"/>
                <w:b/>
                <w:bCs/>
              </w:rPr>
              <w:t>Typ aktivity:</w:t>
            </w:r>
            <w:r w:rsidR="00F00752" w:rsidRPr="002D4CDB">
              <w:rPr>
                <w:rFonts w:asciiTheme="minorHAnsi" w:hAnsiTheme="minorHAnsi" w:cstheme="minorHAnsi"/>
                <w:sz w:val="18"/>
                <w:szCs w:val="18"/>
              </w:rPr>
              <w:t xml:space="preserve"> v súlade s podmienkami oprávnenosti aktivít vo </w:t>
            </w:r>
            <w:r w:rsidR="004813F2" w:rsidRPr="002D4CDB">
              <w:rPr>
                <w:rFonts w:asciiTheme="minorHAnsi" w:hAnsiTheme="minorHAnsi" w:cstheme="minorHAnsi"/>
                <w:sz w:val="18"/>
                <w:szCs w:val="18"/>
              </w:rPr>
              <w:t>vyzvaní</w:t>
            </w:r>
            <w:r w:rsidR="00687DEE">
              <w:rPr>
                <w:rFonts w:asciiTheme="minorHAnsi" w:hAnsiTheme="minorHAnsi" w:cstheme="minorHAnsi"/>
                <w:sz w:val="18"/>
                <w:szCs w:val="18"/>
              </w:rPr>
              <w:t xml:space="preserve"> a </w:t>
            </w:r>
            <w:r w:rsidR="00687DEE" w:rsidRPr="002D4CDB">
              <w:rPr>
                <w:rFonts w:asciiTheme="minorHAnsi" w:hAnsiTheme="minorHAnsi" w:cstheme="minorHAnsi"/>
                <w:i/>
                <w:color w:val="0000FF"/>
                <w:sz w:val="18"/>
                <w:szCs w:val="18"/>
              </w:rPr>
              <w:t>Príručk</w:t>
            </w:r>
            <w:r w:rsidR="00687DEE">
              <w:rPr>
                <w:rFonts w:asciiTheme="minorHAnsi" w:hAnsiTheme="minorHAnsi" w:cstheme="minorHAnsi"/>
                <w:i/>
                <w:color w:val="0000FF"/>
                <w:sz w:val="18"/>
                <w:szCs w:val="18"/>
              </w:rPr>
              <w:t>ou</w:t>
            </w:r>
            <w:r w:rsidR="00687DEE" w:rsidRPr="002D4CDB">
              <w:rPr>
                <w:rFonts w:asciiTheme="minorHAnsi" w:hAnsiTheme="minorHAnsi" w:cstheme="minorHAnsi"/>
                <w:i/>
                <w:color w:val="0000FF"/>
                <w:sz w:val="18"/>
                <w:szCs w:val="18"/>
              </w:rPr>
              <w:t xml:space="preserve"> pre žiadateľov o poskytnutie NFP</w:t>
            </w:r>
            <w:r w:rsidR="00687DEE" w:rsidRPr="002D4CDB">
              <w:rPr>
                <w:rFonts w:asciiTheme="minorHAnsi" w:hAnsiTheme="minorHAnsi" w:cstheme="minorHAnsi"/>
                <w:sz w:val="18"/>
                <w:szCs w:val="18"/>
              </w:rPr>
              <w:t xml:space="preserve"> </w:t>
            </w:r>
            <w:r w:rsidR="005E1820" w:rsidRPr="002D4CDB">
              <w:rPr>
                <w:rFonts w:asciiTheme="minorHAnsi" w:hAnsiTheme="minorHAnsi" w:cstheme="minorHAnsi"/>
                <w:sz w:val="18"/>
                <w:szCs w:val="18"/>
              </w:rPr>
              <w:t>(</w:t>
            </w:r>
            <w:r w:rsidR="005E1820" w:rsidRPr="00687DEE">
              <w:rPr>
                <w:rFonts w:asciiTheme="minorHAnsi" w:hAnsiTheme="minorHAnsi" w:cstheme="minorHAnsi"/>
                <w:b/>
                <w:sz w:val="18"/>
                <w:szCs w:val="18"/>
              </w:rPr>
              <w:t xml:space="preserve">automaticky </w:t>
            </w:r>
            <w:r w:rsidR="00CE28B6" w:rsidRPr="00687DEE">
              <w:rPr>
                <w:rFonts w:asciiTheme="minorHAnsi" w:hAnsiTheme="minorHAnsi" w:cstheme="minorHAnsi"/>
                <w:b/>
                <w:sz w:val="18"/>
                <w:szCs w:val="18"/>
              </w:rPr>
              <w:t xml:space="preserve">vyplnené </w:t>
            </w:r>
            <w:r w:rsidR="005E1820" w:rsidRPr="00687DEE">
              <w:rPr>
                <w:rFonts w:asciiTheme="minorHAnsi" w:hAnsiTheme="minorHAnsi" w:cstheme="minorHAnsi"/>
                <w:b/>
                <w:sz w:val="18"/>
                <w:szCs w:val="18"/>
              </w:rPr>
              <w:t>podľa údajov zadaných v tab. č. 9</w:t>
            </w:r>
            <w:r w:rsidR="00687DEE">
              <w:rPr>
                <w:rFonts w:asciiTheme="minorHAnsi" w:hAnsiTheme="minorHAnsi" w:cstheme="minorHAnsi"/>
                <w:b/>
                <w:sz w:val="18"/>
                <w:szCs w:val="18"/>
              </w:rPr>
              <w:t>)</w:t>
            </w:r>
          </w:p>
        </w:tc>
      </w:tr>
      <w:tr w:rsidR="007E285C" w:rsidRPr="002D4CDB" w:rsidTr="00187776">
        <w:trPr>
          <w:trHeight w:val="76"/>
        </w:trPr>
        <w:tc>
          <w:tcPr>
            <w:tcW w:w="13729" w:type="dxa"/>
            <w:gridSpan w:val="6"/>
            <w:shd w:val="clear" w:color="auto" w:fill="FFFFFF" w:themeFill="background1"/>
            <w:hideMark/>
          </w:tcPr>
          <w:p w:rsidR="007E285C" w:rsidRPr="002D4CDB" w:rsidRDefault="007E285C" w:rsidP="00C507E9">
            <w:pPr>
              <w:rPr>
                <w:rFonts w:asciiTheme="minorHAnsi" w:hAnsiTheme="minorHAnsi" w:cstheme="minorHAnsi"/>
                <w:bCs/>
              </w:rPr>
            </w:pPr>
            <w:r w:rsidRPr="002D4CDB">
              <w:rPr>
                <w:rFonts w:asciiTheme="minorHAnsi" w:hAnsiTheme="minorHAnsi" w:cstheme="minorHAnsi"/>
                <w:b/>
                <w:bCs/>
              </w:rPr>
              <w:t>Názov hlavnej aktivity projektu</w:t>
            </w:r>
            <w:r w:rsidR="005F3DBD" w:rsidRPr="002D4CDB">
              <w:rPr>
                <w:rFonts w:asciiTheme="minorHAnsi" w:hAnsiTheme="minorHAnsi" w:cstheme="minorHAnsi"/>
                <w:b/>
                <w:bCs/>
              </w:rPr>
              <w:t xml:space="preserve"> č. 1</w:t>
            </w:r>
            <w:r w:rsidRPr="002D4CDB">
              <w:rPr>
                <w:rFonts w:asciiTheme="minorHAnsi" w:hAnsiTheme="minorHAnsi" w:cstheme="minorHAnsi"/>
                <w:b/>
                <w:bCs/>
              </w:rPr>
              <w:t>:</w:t>
            </w:r>
            <w:r w:rsidRPr="002D4CDB">
              <w:rPr>
                <w:rFonts w:asciiTheme="minorHAnsi" w:hAnsiTheme="minorHAnsi" w:cstheme="minorHAnsi"/>
                <w:bCs/>
              </w:rPr>
              <w:t xml:space="preserve"> </w:t>
            </w:r>
            <w:r w:rsidR="00827C6D" w:rsidRPr="002D4CDB">
              <w:rPr>
                <w:rFonts w:asciiTheme="minorHAnsi" w:hAnsiTheme="minorHAnsi" w:cstheme="minorHAnsi"/>
                <w:sz w:val="18"/>
                <w:szCs w:val="18"/>
              </w:rPr>
              <w:t>automaticky vyplnené podľa údajov zadaných v tab. č. 9</w:t>
            </w:r>
            <w:r w:rsidR="00827C6D">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Pr="002D4CDB">
              <w:rPr>
                <w:rFonts w:asciiTheme="minorHAnsi" w:hAnsiTheme="minorHAnsi" w:cstheme="minorHAnsi"/>
                <w:sz w:val="18"/>
                <w:szCs w:val="18"/>
              </w:rPr>
              <w:t>Žiadateľ uvedie hlavné aktivity projektu, ktoré navrhuje realizovať</w:t>
            </w:r>
            <w:r w:rsidR="00713950" w:rsidRPr="002D4CDB">
              <w:rPr>
                <w:rFonts w:asciiTheme="minorHAnsi" w:hAnsiTheme="minorHAnsi" w:cstheme="minorHAnsi"/>
                <w:sz w:val="18"/>
                <w:szCs w:val="18"/>
              </w:rPr>
              <w:t xml:space="preserve">. </w:t>
            </w:r>
            <w:r w:rsidRPr="002D4CDB">
              <w:rPr>
                <w:rFonts w:asciiTheme="minorHAnsi" w:hAnsiTheme="minorHAnsi" w:cstheme="minorHAnsi"/>
                <w:sz w:val="18"/>
                <w:szCs w:val="18"/>
              </w:rPr>
              <w:t>Žiadateľ definuje aktivity v takej štruktúre, aby ich realizáciou bolo zabezpečené dosiahnutie konkrétnych merateľných ukazovateľov výstupu, ktoré sú k týmto aktivitám priraďované</w:t>
            </w:r>
            <w:r w:rsidR="00F01634" w:rsidRPr="002D4CDB">
              <w:rPr>
                <w:rFonts w:asciiTheme="minorHAnsi" w:hAnsiTheme="minorHAnsi" w:cstheme="minorHAnsi"/>
                <w:sz w:val="18"/>
                <w:szCs w:val="18"/>
              </w:rPr>
              <w:t xml:space="preserve"> </w:t>
            </w:r>
            <w:r w:rsidR="00C507E9">
              <w:rPr>
                <w:rFonts w:asciiTheme="minorHAnsi" w:hAnsiTheme="minorHAnsi" w:cstheme="minorHAnsi"/>
                <w:sz w:val="18"/>
                <w:szCs w:val="18"/>
              </w:rPr>
              <w:t>)</w:t>
            </w:r>
          </w:p>
        </w:tc>
      </w:tr>
      <w:tr w:rsidR="007E285C" w:rsidRPr="002D4CDB" w:rsidTr="00187776">
        <w:trPr>
          <w:trHeight w:val="76"/>
        </w:trPr>
        <w:tc>
          <w:tcPr>
            <w:tcW w:w="13729" w:type="dxa"/>
            <w:gridSpan w:val="6"/>
            <w:hideMark/>
          </w:tcPr>
          <w:p w:rsidR="007E285C" w:rsidRPr="002D4CDB" w:rsidRDefault="007E285C" w:rsidP="00C47274">
            <w:pPr>
              <w:rPr>
                <w:rFonts w:asciiTheme="minorHAnsi" w:hAnsiTheme="minorHAnsi" w:cstheme="minorHAnsi"/>
                <w:b/>
                <w:bCs/>
              </w:rPr>
            </w:pPr>
            <w:r w:rsidRPr="002D4CDB">
              <w:rPr>
                <w:rFonts w:asciiTheme="minorHAnsi" w:hAnsiTheme="minorHAnsi" w:cstheme="minorHAnsi"/>
                <w:b/>
                <w:bCs/>
              </w:rPr>
              <w:t xml:space="preserve">Špecifický cieľ: </w:t>
            </w:r>
            <w:r w:rsidRPr="002D4CDB">
              <w:rPr>
                <w:rFonts w:asciiTheme="minorHAnsi" w:hAnsiTheme="minorHAnsi" w:cstheme="minorHAnsi"/>
                <w:sz w:val="18"/>
                <w:szCs w:val="18"/>
              </w:rPr>
              <w:t>Automatic</w:t>
            </w:r>
            <w:r w:rsidR="00F00752" w:rsidRPr="002D4CDB">
              <w:rPr>
                <w:rFonts w:asciiTheme="minorHAnsi" w:hAnsiTheme="minorHAnsi" w:cstheme="minorHAnsi"/>
                <w:sz w:val="18"/>
                <w:szCs w:val="18"/>
              </w:rPr>
              <w:t xml:space="preserve">ky </w:t>
            </w:r>
            <w:r w:rsidR="00C47274" w:rsidRPr="002D4CDB">
              <w:rPr>
                <w:rFonts w:asciiTheme="minorHAnsi" w:hAnsiTheme="minorHAnsi" w:cstheme="minorHAnsi"/>
                <w:sz w:val="18"/>
                <w:szCs w:val="18"/>
              </w:rPr>
              <w:t xml:space="preserve">vyplnené </w:t>
            </w:r>
            <w:r w:rsidR="00F00752" w:rsidRPr="002D4CDB">
              <w:rPr>
                <w:rFonts w:asciiTheme="minorHAnsi" w:hAnsiTheme="minorHAnsi" w:cstheme="minorHAnsi"/>
                <w:sz w:val="18"/>
                <w:szCs w:val="18"/>
              </w:rPr>
              <w:t>s ohľadom na vybraný typ</w:t>
            </w:r>
            <w:r w:rsidRPr="002D4CDB">
              <w:rPr>
                <w:rFonts w:asciiTheme="minorHAnsi" w:hAnsiTheme="minorHAnsi" w:cstheme="minorHAnsi"/>
                <w:sz w:val="18"/>
                <w:szCs w:val="18"/>
              </w:rPr>
              <w:t xml:space="preserve"> aktivity</w:t>
            </w:r>
          </w:p>
        </w:tc>
      </w:tr>
      <w:tr w:rsidR="007E285C" w:rsidRPr="002D4CDB" w:rsidTr="00187776">
        <w:trPr>
          <w:trHeight w:val="76"/>
        </w:trPr>
        <w:tc>
          <w:tcPr>
            <w:tcW w:w="13729" w:type="dxa"/>
            <w:gridSpan w:val="6"/>
            <w:hideMark/>
          </w:tcPr>
          <w:p w:rsidR="00B34CEF" w:rsidRDefault="00545797" w:rsidP="00687DEE">
            <w:pPr>
              <w:rPr>
                <w:rFonts w:asciiTheme="minorHAnsi" w:hAnsiTheme="minorHAnsi" w:cstheme="minorHAnsi"/>
                <w:i/>
                <w:color w:val="0000FF"/>
                <w:sz w:val="18"/>
                <w:szCs w:val="18"/>
              </w:rPr>
            </w:pPr>
            <w:r w:rsidRPr="002D4CDB">
              <w:rPr>
                <w:rFonts w:asciiTheme="minorHAnsi" w:hAnsiTheme="minorHAnsi" w:cstheme="minorHAnsi"/>
                <w:b/>
                <w:bCs/>
              </w:rPr>
              <w:t>Merateľný ukazovateľ</w:t>
            </w:r>
            <w:r w:rsidR="007E285C" w:rsidRPr="002D4CDB">
              <w:rPr>
                <w:rFonts w:asciiTheme="minorHAnsi" w:hAnsiTheme="minorHAnsi" w:cstheme="minorHAnsi"/>
                <w:b/>
                <w:bCs/>
              </w:rPr>
              <w:t>:</w:t>
            </w:r>
            <w:r w:rsidR="007E285C" w:rsidRPr="002D4CDB">
              <w:rPr>
                <w:rFonts w:asciiTheme="minorHAnsi" w:hAnsiTheme="minorHAnsi" w:cstheme="minorHAnsi"/>
              </w:rPr>
              <w:t xml:space="preserve">  </w:t>
            </w:r>
            <w:r w:rsidR="007E285C" w:rsidRPr="002D4CDB">
              <w:rPr>
                <w:rFonts w:asciiTheme="minorHAnsi" w:hAnsiTheme="minorHAnsi" w:cstheme="minorHAnsi"/>
                <w:sz w:val="18"/>
                <w:szCs w:val="18"/>
              </w:rPr>
              <w:t xml:space="preserve">Žiadateľ vyberie relevantné </w:t>
            </w:r>
            <w:r w:rsidR="00B107D1" w:rsidRPr="002D4CDB">
              <w:rPr>
                <w:rFonts w:asciiTheme="minorHAnsi" w:hAnsiTheme="minorHAnsi" w:cstheme="minorHAnsi"/>
                <w:sz w:val="18"/>
                <w:szCs w:val="18"/>
              </w:rPr>
              <w:t xml:space="preserve">projektové </w:t>
            </w:r>
            <w:r w:rsidR="007E285C" w:rsidRPr="002D4CDB">
              <w:rPr>
                <w:rFonts w:asciiTheme="minorHAnsi" w:hAnsiTheme="minorHAnsi" w:cstheme="minorHAnsi"/>
                <w:sz w:val="18"/>
                <w:szCs w:val="18"/>
              </w:rPr>
              <w:t xml:space="preserve">ukazovatele, ktoré majú byť realizáciou navrhovaných aktivít dosiahnuté a ktorými sa majú dosiahnuť ciele projektu popísané v časti 7. Každá hlavná aktivita musí mať priradený minimálne jeden </w:t>
            </w:r>
            <w:r w:rsidR="00B107D1" w:rsidRPr="002D4CDB">
              <w:rPr>
                <w:rFonts w:asciiTheme="minorHAnsi" w:hAnsiTheme="minorHAnsi" w:cstheme="minorHAnsi"/>
                <w:sz w:val="18"/>
                <w:szCs w:val="18"/>
              </w:rPr>
              <w:t>merateľný ukazovateľ</w:t>
            </w:r>
            <w:r w:rsidR="007E285C" w:rsidRPr="002D4CDB">
              <w:rPr>
                <w:rFonts w:asciiTheme="minorHAnsi" w:hAnsiTheme="minorHAnsi" w:cstheme="minorHAnsi"/>
                <w:sz w:val="18"/>
                <w:szCs w:val="18"/>
              </w:rPr>
              <w:t xml:space="preserve">. Rovnaký </w:t>
            </w:r>
            <w:r w:rsidR="00E26D11" w:rsidRPr="002D4CDB">
              <w:rPr>
                <w:rFonts w:asciiTheme="minorHAnsi" w:hAnsiTheme="minorHAnsi" w:cstheme="minorHAnsi"/>
                <w:sz w:val="18"/>
                <w:szCs w:val="18"/>
              </w:rPr>
              <w:t xml:space="preserve">merateľný ukazovateľ </w:t>
            </w:r>
            <w:r w:rsidR="007E285C" w:rsidRPr="002D4CDB">
              <w:rPr>
                <w:rFonts w:asciiTheme="minorHAnsi" w:hAnsiTheme="minorHAnsi" w:cstheme="minorHAnsi"/>
                <w:sz w:val="18"/>
                <w:szCs w:val="18"/>
              </w:rPr>
              <w:t xml:space="preserve">môže byť priradený k viacerým aktivitám v prípade, ak sa má dosiahnuť realizáciou viacerých aktivít. </w:t>
            </w:r>
            <w:r w:rsidR="006118BF" w:rsidRPr="002D4CDB">
              <w:rPr>
                <w:rFonts w:asciiTheme="minorHAnsi" w:hAnsiTheme="minorHAnsi" w:cstheme="minorHAnsi"/>
                <w:sz w:val="18"/>
                <w:szCs w:val="18"/>
              </w:rPr>
              <w:t>Hodnotu merateľných ukazovateľov následne pomerne vo vzťahu k jednotlivým aktivitám určí žiadateľ</w:t>
            </w:r>
            <w:r w:rsidR="007E285C" w:rsidRPr="002D4CDB">
              <w:rPr>
                <w:rFonts w:asciiTheme="minorHAnsi" w:hAnsiTheme="minorHAnsi" w:cstheme="minorHAnsi"/>
                <w:sz w:val="18"/>
                <w:szCs w:val="18"/>
              </w:rPr>
              <w:t>. Kaž</w:t>
            </w:r>
            <w:r w:rsidR="00B107D1" w:rsidRPr="002D4CDB">
              <w:rPr>
                <w:rFonts w:asciiTheme="minorHAnsi" w:hAnsiTheme="minorHAnsi" w:cstheme="minorHAnsi"/>
                <w:sz w:val="18"/>
                <w:szCs w:val="18"/>
              </w:rPr>
              <w:t>dý</w:t>
            </w:r>
            <w:r w:rsidR="007E285C" w:rsidRPr="002D4CDB">
              <w:rPr>
                <w:rFonts w:asciiTheme="minorHAnsi" w:hAnsiTheme="minorHAnsi" w:cstheme="minorHAnsi"/>
                <w:sz w:val="18"/>
                <w:szCs w:val="18"/>
              </w:rPr>
              <w:t xml:space="preserve"> merateľný ukazovateľ musí mať priradenú</w:t>
            </w:r>
            <w:r w:rsidR="00007732" w:rsidRPr="002D4CDB">
              <w:rPr>
                <w:rFonts w:asciiTheme="minorHAnsi" w:hAnsiTheme="minorHAnsi" w:cstheme="minorHAnsi"/>
                <w:sz w:val="18"/>
                <w:szCs w:val="18"/>
              </w:rPr>
              <w:t xml:space="preserve"> cieľovú</w:t>
            </w:r>
            <w:r w:rsidR="007E285C" w:rsidRPr="002D4CDB">
              <w:rPr>
                <w:rFonts w:asciiTheme="minorHAnsi" w:hAnsiTheme="minorHAnsi" w:cstheme="minorHAnsi"/>
                <w:sz w:val="18"/>
                <w:szCs w:val="18"/>
              </w:rPr>
              <w:t xml:space="preserve"> hodnotu</w:t>
            </w:r>
            <w:r w:rsidR="007E285C" w:rsidRPr="002D4CDB">
              <w:rPr>
                <w:rFonts w:asciiTheme="minorHAnsi" w:hAnsiTheme="minorHAnsi" w:cstheme="minorHAnsi"/>
              </w:rPr>
              <w:t> </w:t>
            </w:r>
            <w:r w:rsidR="00687DEE" w:rsidRPr="00687DEE">
              <w:rPr>
                <w:rFonts w:asciiTheme="minorHAnsi" w:hAnsiTheme="minorHAnsi" w:cstheme="minorHAnsi"/>
                <w:i/>
                <w:color w:val="0000FF"/>
              </w:rPr>
              <w:t>(</w:t>
            </w:r>
            <w:r w:rsidR="00C26618" w:rsidRPr="00687DEE">
              <w:rPr>
                <w:rFonts w:asciiTheme="minorHAnsi" w:hAnsiTheme="minorHAnsi" w:cstheme="minorHAnsi"/>
                <w:i/>
                <w:color w:val="0000FF"/>
                <w:sz w:val="18"/>
                <w:szCs w:val="18"/>
              </w:rPr>
              <w:t>Zoznam merateľných ukazovateľov projektu, ktoré je žiadateľ povinný priradiť k jednotlivým hlavným aktivitám projektu, tvorí prílohu  č.6 Príručky pre žiadateľa.</w:t>
            </w:r>
            <w:r w:rsidR="00687DEE">
              <w:rPr>
                <w:rFonts w:asciiTheme="minorHAnsi" w:hAnsiTheme="minorHAnsi" w:cstheme="minorHAnsi"/>
                <w:i/>
                <w:color w:val="0000FF"/>
                <w:sz w:val="18"/>
                <w:szCs w:val="18"/>
              </w:rPr>
              <w:t>)</w:t>
            </w:r>
          </w:p>
          <w:p w:rsidR="00687DEE" w:rsidRDefault="00687DEE" w:rsidP="00687DEE">
            <w:pPr>
              <w:rPr>
                <w:rFonts w:asciiTheme="minorHAnsi" w:hAnsiTheme="minorHAnsi" w:cstheme="minorHAnsi"/>
                <w:i/>
                <w:color w:val="0000FF"/>
                <w:sz w:val="18"/>
                <w:szCs w:val="18"/>
              </w:rPr>
            </w:pPr>
          </w:p>
          <w:p w:rsidR="00687DEE" w:rsidRDefault="00687DEE" w:rsidP="00687DEE">
            <w:pPr>
              <w:rPr>
                <w:rFonts w:asciiTheme="minorHAnsi" w:hAnsiTheme="minorHAnsi" w:cstheme="minorHAnsi"/>
                <w:i/>
                <w:color w:val="0000FF"/>
                <w:sz w:val="18"/>
                <w:szCs w:val="18"/>
              </w:rPr>
            </w:pPr>
          </w:p>
          <w:p w:rsidR="00687DEE" w:rsidRPr="002D4CDB" w:rsidRDefault="00687DEE" w:rsidP="00687DEE">
            <w:pPr>
              <w:rPr>
                <w:rFonts w:asciiTheme="minorHAnsi" w:hAnsiTheme="minorHAnsi" w:cstheme="minorHAnsi"/>
                <w:bCs/>
              </w:rPr>
            </w:pP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Merná jednotka:</w:t>
            </w:r>
            <w:r w:rsidR="00F13119" w:rsidRPr="002D4CDB">
              <w:rPr>
                <w:rFonts w:asciiTheme="minorHAnsi" w:hAnsiTheme="minorHAnsi" w:cstheme="minorHAnsi"/>
                <w:b/>
                <w:bCs/>
              </w:rPr>
              <w:t xml:space="preserve"> </w:t>
            </w:r>
            <w:r w:rsidR="00340992" w:rsidRPr="002D4CDB">
              <w:rPr>
                <w:rFonts w:asciiTheme="minorHAnsi" w:hAnsiTheme="minorHAnsi" w:cstheme="minorHAnsi"/>
                <w:sz w:val="18"/>
                <w:szCs w:val="18"/>
              </w:rPr>
              <w:t>Automaticky vyplnené</w:t>
            </w: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Cieľová hodnota:</w:t>
            </w:r>
          </w:p>
        </w:tc>
      </w:tr>
      <w:tr w:rsidR="007E285C" w:rsidRPr="002D4CDB" w:rsidTr="00187776">
        <w:trPr>
          <w:trHeight w:val="76"/>
        </w:trPr>
        <w:tc>
          <w:tcPr>
            <w:tcW w:w="13729" w:type="dxa"/>
            <w:gridSpan w:val="6"/>
            <w:hideMark/>
          </w:tcPr>
          <w:p w:rsidR="007E285C" w:rsidRPr="002D4CDB" w:rsidRDefault="00187776" w:rsidP="00187776">
            <w:pPr>
              <w:rPr>
                <w:rFonts w:asciiTheme="minorHAnsi" w:hAnsiTheme="minorHAnsi" w:cstheme="minorHAnsi"/>
                <w:b/>
                <w:bCs/>
              </w:rPr>
            </w:pPr>
            <w:r w:rsidRPr="002D4CDB">
              <w:rPr>
                <w:rFonts w:asciiTheme="minorHAnsi" w:hAnsiTheme="minorHAnsi" w:cstheme="minorHAnsi"/>
                <w:b/>
                <w:bCs/>
              </w:rPr>
              <w:t>Čas plnenia</w:t>
            </w:r>
            <w:r w:rsidR="007E285C" w:rsidRPr="002D4CDB">
              <w:rPr>
                <w:rFonts w:asciiTheme="minorHAnsi" w:hAnsiTheme="minorHAnsi" w:cstheme="minorHAnsi"/>
                <w:b/>
                <w:bCs/>
              </w:rPr>
              <w:t>:</w:t>
            </w:r>
          </w:p>
        </w:tc>
      </w:tr>
      <w:tr w:rsidR="00187776" w:rsidRPr="002D4CDB" w:rsidTr="00187776">
        <w:trPr>
          <w:trHeight w:val="76"/>
        </w:trPr>
        <w:tc>
          <w:tcPr>
            <w:tcW w:w="13729" w:type="dxa"/>
            <w:gridSpan w:val="6"/>
          </w:tcPr>
          <w:p w:rsidR="00187776" w:rsidRPr="002D4CDB" w:rsidDel="00187776" w:rsidRDefault="00187776" w:rsidP="00187776">
            <w:pPr>
              <w:rPr>
                <w:rFonts w:asciiTheme="minorHAnsi" w:hAnsiTheme="minorHAnsi" w:cstheme="minorHAnsi"/>
                <w:b/>
                <w:bCs/>
              </w:rPr>
            </w:pPr>
          </w:p>
        </w:tc>
      </w:tr>
      <w:tr w:rsidR="002D4CDB" w:rsidRPr="002D4CDB" w:rsidTr="002D4CDB">
        <w:trPr>
          <w:trHeight w:val="76"/>
        </w:trPr>
        <w:tc>
          <w:tcPr>
            <w:tcW w:w="13729" w:type="dxa"/>
            <w:gridSpan w:val="6"/>
            <w:shd w:val="clear" w:color="auto" w:fill="0070C0"/>
          </w:tcPr>
          <w:p w:rsidR="00187776" w:rsidRPr="002D4CDB" w:rsidDel="00187776" w:rsidRDefault="00A154A6" w:rsidP="00187776">
            <w:pP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10.2. </w:t>
            </w:r>
            <w:r w:rsidR="00187776" w:rsidRPr="002D4CDB">
              <w:rPr>
                <w:rFonts w:asciiTheme="minorHAnsi" w:hAnsiTheme="minorHAnsi" w:cstheme="minorHAnsi"/>
                <w:b/>
                <w:bCs/>
                <w:color w:val="FFFFFF" w:themeColor="background1"/>
              </w:rPr>
              <w:t>Prehľad merateľných ukazovateľov projektu:</w:t>
            </w:r>
          </w:p>
        </w:tc>
      </w:tr>
      <w:tr w:rsidR="00F13119" w:rsidRPr="002D4CDB" w:rsidTr="00F13119">
        <w:trPr>
          <w:trHeight w:val="76"/>
        </w:trPr>
        <w:tc>
          <w:tcPr>
            <w:tcW w:w="1240"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Kód</w:t>
            </w:r>
          </w:p>
        </w:tc>
        <w:tc>
          <w:tcPr>
            <w:tcW w:w="1505"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Názov</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Merná jednotka</w:t>
            </w:r>
          </w:p>
        </w:tc>
        <w:tc>
          <w:tcPr>
            <w:tcW w:w="2746" w:type="dxa"/>
          </w:tcPr>
          <w:p w:rsidR="00F13119" w:rsidRPr="002D4CDB" w:rsidDel="00187776" w:rsidRDefault="00F13119" w:rsidP="00231C62">
            <w:pPr>
              <w:jc w:val="left"/>
              <w:rPr>
                <w:rFonts w:asciiTheme="minorHAnsi" w:hAnsiTheme="minorHAnsi" w:cstheme="minorHAnsi"/>
                <w:b/>
                <w:bCs/>
              </w:rPr>
            </w:pPr>
            <w:r w:rsidRPr="002D4CDB">
              <w:rPr>
                <w:rFonts w:asciiTheme="minorHAnsi" w:hAnsiTheme="minorHAnsi" w:cstheme="minorHAnsi"/>
                <w:b/>
                <w:bCs/>
              </w:rPr>
              <w:t>Celková cieľová hodnota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Príznak</w:t>
            </w:r>
            <w:r w:rsidR="00CD6015" w:rsidRPr="002D4CDB">
              <w:rPr>
                <w:rFonts w:asciiTheme="minorHAnsi" w:hAnsiTheme="minorHAnsi" w:cstheme="minorHAnsi"/>
                <w:b/>
                <w:bCs/>
              </w:rPr>
              <w:t xml:space="preserve"> rizika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Relevancia k HP</w:t>
            </w:r>
          </w:p>
        </w:tc>
      </w:tr>
      <w:tr w:rsidR="00F13119" w:rsidRPr="002D4CDB" w:rsidTr="00F13119">
        <w:trPr>
          <w:trHeight w:val="76"/>
        </w:trPr>
        <w:tc>
          <w:tcPr>
            <w:tcW w:w="1240" w:type="dxa"/>
          </w:tcPr>
          <w:p w:rsidR="00F13119" w:rsidRPr="002D4CDB" w:rsidRDefault="00340992" w:rsidP="00231C62">
            <w:pPr>
              <w:jc w:val="left"/>
              <w:rPr>
                <w:rFonts w:asciiTheme="minorHAnsi" w:hAnsiTheme="minorHAnsi" w:cstheme="minorHAnsi"/>
                <w:bCs/>
                <w:sz w:val="18"/>
                <w:szCs w:val="18"/>
              </w:rPr>
            </w:pPr>
            <w:r w:rsidRPr="002D4CDB">
              <w:rPr>
                <w:rFonts w:asciiTheme="minorHAnsi" w:hAnsiTheme="minorHAnsi" w:cstheme="minorHAnsi"/>
                <w:sz w:val="18"/>
                <w:szCs w:val="18"/>
              </w:rPr>
              <w:t>Automaticky vyplnené</w:t>
            </w:r>
          </w:p>
        </w:tc>
        <w:tc>
          <w:tcPr>
            <w:tcW w:w="1505"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 xml:space="preserve"> 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Automaticky vyplnené</w:t>
            </w:r>
          </w:p>
        </w:tc>
      </w:tr>
    </w:tbl>
    <w:p w:rsidR="00B10209" w:rsidRPr="002D4CDB" w:rsidRDefault="00B10209"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tbl>
      <w:tblPr>
        <w:tblStyle w:val="Mriekatabuky"/>
        <w:tblW w:w="14142" w:type="dxa"/>
        <w:tblLook w:val="04A0" w:firstRow="1" w:lastRow="0" w:firstColumn="1" w:lastColumn="0" w:noHBand="0" w:noVBand="1"/>
      </w:tblPr>
      <w:tblGrid>
        <w:gridCol w:w="4102"/>
        <w:gridCol w:w="10040"/>
      </w:tblGrid>
      <w:tr w:rsidR="002D4CDB" w:rsidRPr="002D4CDB" w:rsidTr="002D4CDB">
        <w:trPr>
          <w:trHeight w:val="330"/>
        </w:trPr>
        <w:tc>
          <w:tcPr>
            <w:tcW w:w="14142" w:type="dxa"/>
            <w:gridSpan w:val="2"/>
            <w:shd w:val="clear" w:color="auto" w:fill="0070C0"/>
            <w:hideMark/>
          </w:tcPr>
          <w:p w:rsidR="00B10209" w:rsidRPr="002D4CDB" w:rsidRDefault="00B10209"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lastRenderedPageBreak/>
              <w:t>11.  Rozpočet projektu:</w:t>
            </w:r>
          </w:p>
        </w:tc>
      </w:tr>
      <w:tr w:rsidR="00760313" w:rsidRPr="002D4CDB" w:rsidTr="008A293F">
        <w:trPr>
          <w:trHeight w:val="630"/>
        </w:trPr>
        <w:tc>
          <w:tcPr>
            <w:tcW w:w="14142" w:type="dxa"/>
            <w:gridSpan w:val="2"/>
          </w:tcPr>
          <w:p w:rsidR="00760313" w:rsidRPr="002D4CDB" w:rsidRDefault="00760313" w:rsidP="00187776">
            <w:pPr>
              <w:rPr>
                <w:rFonts w:asciiTheme="minorHAnsi" w:hAnsiTheme="minorHAnsi" w:cstheme="minorHAnsi"/>
                <w:b/>
                <w:bCs/>
              </w:rPr>
            </w:pPr>
            <w:r w:rsidRPr="002D4CDB">
              <w:rPr>
                <w:rFonts w:asciiTheme="minorHAnsi" w:hAnsiTheme="minorHAnsi" w:cstheme="minorHAnsi"/>
                <w:b/>
                <w:bCs/>
              </w:rPr>
              <w:t xml:space="preserve">Subjekt: </w:t>
            </w:r>
          </w:p>
          <w:p w:rsidR="00760313" w:rsidRPr="002D4CDB" w:rsidRDefault="00760313"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11.A Priame výdavky:</w:t>
            </w:r>
          </w:p>
        </w:tc>
      </w:tr>
      <w:tr w:rsidR="00484EC7" w:rsidRPr="002D4CDB" w:rsidTr="008A293F">
        <w:trPr>
          <w:trHeight w:val="304"/>
        </w:trPr>
        <w:tc>
          <w:tcPr>
            <w:tcW w:w="14142" w:type="dxa"/>
            <w:gridSpan w:val="2"/>
            <w:shd w:val="clear" w:color="auto" w:fill="E5DFEC" w:themeFill="accent4" w:themeFillTint="33"/>
            <w:hideMark/>
          </w:tcPr>
          <w:p w:rsidR="00484EC7" w:rsidRPr="002D4CDB" w:rsidRDefault="00484EC7" w:rsidP="009D08D3">
            <w:pPr>
              <w:tabs>
                <w:tab w:val="left" w:pos="2893"/>
              </w:tabs>
              <w:rPr>
                <w:rFonts w:asciiTheme="minorHAnsi" w:hAnsiTheme="minorHAnsi" w:cstheme="minorHAnsi"/>
              </w:rPr>
            </w:pPr>
            <w:r w:rsidRPr="002D4CDB">
              <w:rPr>
                <w:rFonts w:asciiTheme="minorHAnsi" w:hAnsiTheme="minorHAnsi" w:cstheme="minorHAnsi"/>
                <w:b/>
                <w:bCs/>
              </w:rPr>
              <w:t>Typ aktivity</w:t>
            </w:r>
          </w:p>
        </w:tc>
      </w:tr>
      <w:tr w:rsidR="00484EC7" w:rsidRPr="002D4CDB" w:rsidTr="008A293F">
        <w:trPr>
          <w:trHeight w:val="304"/>
        </w:trPr>
        <w:tc>
          <w:tcPr>
            <w:tcW w:w="14142" w:type="dxa"/>
            <w:gridSpan w:val="2"/>
            <w:shd w:val="clear" w:color="auto" w:fill="FFFFFF" w:themeFill="background1"/>
          </w:tcPr>
          <w:p w:rsidR="00484EC7" w:rsidRPr="002D4CDB" w:rsidRDefault="00484EC7" w:rsidP="009D08D3">
            <w:pPr>
              <w:tabs>
                <w:tab w:val="left" w:pos="2893"/>
              </w:tabs>
              <w:rPr>
                <w:rFonts w:asciiTheme="minorHAnsi" w:hAnsiTheme="minorHAnsi" w:cstheme="minorHAnsi"/>
                <w:b/>
                <w:bCs/>
              </w:rPr>
            </w:pPr>
          </w:p>
        </w:tc>
      </w:tr>
      <w:tr w:rsidR="00D36A28" w:rsidRPr="002D4CDB" w:rsidTr="008A293F">
        <w:trPr>
          <w:trHeight w:val="277"/>
        </w:trPr>
        <w:tc>
          <w:tcPr>
            <w:tcW w:w="4102" w:type="dxa"/>
            <w:shd w:val="clear" w:color="auto" w:fill="E5DFEC" w:themeFill="accent4" w:themeFillTint="33"/>
          </w:tcPr>
          <w:p w:rsidR="00D36A28" w:rsidRPr="002D4CDB" w:rsidRDefault="00D36A28" w:rsidP="009D08D3">
            <w:pPr>
              <w:rPr>
                <w:rFonts w:asciiTheme="minorHAnsi" w:hAnsiTheme="minorHAnsi" w:cstheme="minorHAnsi"/>
                <w:b/>
                <w:bCs/>
              </w:rPr>
            </w:pPr>
            <w:r w:rsidRPr="002D4CDB">
              <w:rPr>
                <w:rFonts w:asciiTheme="minorHAnsi" w:hAnsiTheme="minorHAnsi" w:cstheme="minorHAnsi"/>
                <w:b/>
                <w:bCs/>
              </w:rPr>
              <w:t>Hlavné aktivity projektu</w:t>
            </w:r>
          </w:p>
        </w:tc>
        <w:tc>
          <w:tcPr>
            <w:tcW w:w="10040" w:type="dxa"/>
            <w:shd w:val="clear" w:color="auto" w:fill="E5DFEC" w:themeFill="accent4" w:themeFillTint="33"/>
          </w:tcPr>
          <w:p w:rsidR="00D36A28" w:rsidRPr="002D4CDB" w:rsidRDefault="00D36A28" w:rsidP="00187776">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8B46A9" w:rsidRPr="002D4CDB" w:rsidTr="008A293F">
        <w:trPr>
          <w:trHeight w:val="326"/>
        </w:trPr>
        <w:tc>
          <w:tcPr>
            <w:tcW w:w="4102" w:type="dxa"/>
            <w:shd w:val="clear" w:color="auto" w:fill="FFFFFF" w:themeFill="background1"/>
          </w:tcPr>
          <w:p w:rsidR="008B46A9" w:rsidRPr="002D4CDB" w:rsidRDefault="008B46A9" w:rsidP="009D08D3">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jc w:val="left"/>
              <w:rPr>
                <w:rFonts w:asciiTheme="minorHAnsi" w:hAnsiTheme="minorHAnsi" w:cstheme="minorHAnsi"/>
                <w:b/>
                <w:bCs/>
              </w:rPr>
            </w:pPr>
          </w:p>
        </w:tc>
      </w:tr>
      <w:tr w:rsidR="00D36A28" w:rsidRPr="002D4CDB" w:rsidTr="008A293F">
        <w:trPr>
          <w:trHeight w:val="254"/>
        </w:trPr>
        <w:tc>
          <w:tcPr>
            <w:tcW w:w="4102" w:type="dxa"/>
            <w:shd w:val="clear" w:color="auto" w:fill="E5DFEC" w:themeFill="accent4" w:themeFillTint="33"/>
          </w:tcPr>
          <w:p w:rsidR="00D36A28" w:rsidRPr="002D4CDB" w:rsidRDefault="00EF1C07" w:rsidP="009D08D3">
            <w:pPr>
              <w:rPr>
                <w:rFonts w:asciiTheme="minorHAnsi" w:hAnsiTheme="minorHAnsi" w:cstheme="minorHAnsi"/>
                <w:b/>
                <w:bCs/>
              </w:rPr>
            </w:pPr>
            <w:r w:rsidRPr="002D4CDB">
              <w:rPr>
                <w:rFonts w:asciiTheme="minorHAnsi" w:hAnsiTheme="minorHAnsi" w:cstheme="minorHAnsi"/>
                <w:b/>
                <w:bCs/>
              </w:rPr>
              <w:t>Skupina</w:t>
            </w:r>
            <w:r w:rsidR="00D36A28" w:rsidRPr="002D4CDB">
              <w:rPr>
                <w:rFonts w:asciiTheme="minorHAnsi" w:hAnsiTheme="minorHAnsi" w:cstheme="minorHAnsi"/>
                <w:b/>
                <w:bCs/>
              </w:rPr>
              <w:t xml:space="preserve"> výdavku</w:t>
            </w:r>
            <w:r w:rsidR="008B46A9" w:rsidRPr="002D4CDB">
              <w:rPr>
                <w:rFonts w:asciiTheme="minorHAnsi" w:hAnsiTheme="minorHAnsi" w:cstheme="minorHAnsi"/>
                <w:b/>
                <w:bCs/>
              </w:rPr>
              <w:t xml:space="preserve"> </w:t>
            </w:r>
            <w:r w:rsidR="007C2E4A"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D36A28">
            <w:pPr>
              <w:jc w:val="left"/>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065"/>
        </w:trPr>
        <w:tc>
          <w:tcPr>
            <w:tcW w:w="4102" w:type="dxa"/>
            <w:shd w:val="clear" w:color="auto" w:fill="FFFFFF" w:themeFill="background1"/>
          </w:tcPr>
          <w:p w:rsidR="008B46A9" w:rsidRPr="002D4CDB" w:rsidRDefault="008B46A9" w:rsidP="009D08D3">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187776">
            <w:pPr>
              <w:rPr>
                <w:rFonts w:asciiTheme="minorHAnsi" w:hAnsiTheme="minorHAnsi" w:cstheme="minorHAnsi"/>
                <w:bCs/>
              </w:rPr>
            </w:pPr>
            <w:r w:rsidRPr="002D4CDB">
              <w:rPr>
                <w:rFonts w:asciiTheme="minorHAnsi" w:hAnsiTheme="minorHAnsi" w:cstheme="minorHAnsi"/>
                <w:bCs/>
              </w:rPr>
              <w:t>N</w:t>
            </w:r>
          </w:p>
        </w:tc>
        <w:tc>
          <w:tcPr>
            <w:tcW w:w="10040" w:type="dxa"/>
            <w:shd w:val="clear" w:color="auto" w:fill="FFFFFF" w:themeFill="background1"/>
          </w:tcPr>
          <w:p w:rsidR="008B46A9" w:rsidRPr="002D4CDB" w:rsidRDefault="008B46A9" w:rsidP="00D36A28">
            <w:pPr>
              <w:jc w:val="left"/>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11.B Nepriame výdavky:</w:t>
            </w:r>
          </w:p>
        </w:tc>
      </w:tr>
      <w:tr w:rsidR="00D36A28" w:rsidRPr="002D4CDB" w:rsidTr="008A293F">
        <w:trPr>
          <w:trHeight w:val="340"/>
        </w:trPr>
        <w:tc>
          <w:tcPr>
            <w:tcW w:w="4102" w:type="dxa"/>
            <w:shd w:val="clear" w:color="auto" w:fill="E5DFEC" w:themeFill="accent4" w:themeFillTint="33"/>
            <w:hideMark/>
          </w:tcPr>
          <w:p w:rsidR="00D36A28" w:rsidRPr="002D4CDB" w:rsidRDefault="00061D73" w:rsidP="006A61FE">
            <w:pPr>
              <w:rPr>
                <w:rFonts w:asciiTheme="minorHAnsi" w:hAnsiTheme="minorHAnsi" w:cstheme="minorHAnsi"/>
                <w:bCs/>
              </w:rPr>
            </w:pPr>
            <w:r w:rsidRPr="002D4CDB">
              <w:rPr>
                <w:rFonts w:asciiTheme="minorHAnsi" w:hAnsiTheme="minorHAnsi" w:cstheme="minorHAnsi"/>
                <w:b/>
                <w:bCs/>
              </w:rPr>
              <w:t xml:space="preserve">Podporné </w:t>
            </w:r>
            <w:r w:rsidR="00D36A28" w:rsidRPr="002D4CDB">
              <w:rPr>
                <w:rFonts w:asciiTheme="minorHAnsi" w:hAnsiTheme="minorHAnsi" w:cstheme="minorHAnsi"/>
                <w:b/>
                <w:bCs/>
              </w:rPr>
              <w:t>aktivity projektu</w:t>
            </w:r>
          </w:p>
        </w:tc>
        <w:tc>
          <w:tcPr>
            <w:tcW w:w="10040" w:type="dxa"/>
            <w:shd w:val="clear" w:color="auto" w:fill="E5DFEC" w:themeFill="accent4" w:themeFillTint="33"/>
            <w:hideMark/>
          </w:tcPr>
          <w:p w:rsidR="00D36A28" w:rsidRPr="002D4CDB" w:rsidRDefault="00D36A28" w:rsidP="006A61FE">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6A1986" w:rsidRPr="002D4CDB" w:rsidTr="008A293F">
        <w:trPr>
          <w:trHeight w:val="340"/>
        </w:trPr>
        <w:tc>
          <w:tcPr>
            <w:tcW w:w="4102" w:type="dxa"/>
            <w:shd w:val="clear" w:color="auto" w:fill="FFFFFF" w:themeFill="background1"/>
          </w:tcPr>
          <w:p w:rsidR="006A1986" w:rsidRPr="002D4CDB" w:rsidRDefault="006A1986" w:rsidP="006A61FE">
            <w:pPr>
              <w:rPr>
                <w:rFonts w:asciiTheme="minorHAnsi" w:hAnsiTheme="minorHAnsi" w:cstheme="minorHAnsi"/>
                <w:b/>
                <w:bCs/>
              </w:rPr>
            </w:pPr>
          </w:p>
        </w:tc>
        <w:tc>
          <w:tcPr>
            <w:tcW w:w="10040" w:type="dxa"/>
            <w:shd w:val="clear" w:color="auto" w:fill="FFFFFF" w:themeFill="background1"/>
          </w:tcPr>
          <w:p w:rsidR="006A1986" w:rsidRPr="002D4CDB" w:rsidRDefault="006A1986" w:rsidP="006A61FE">
            <w:pPr>
              <w:jc w:val="left"/>
              <w:rPr>
                <w:rFonts w:asciiTheme="minorHAnsi" w:hAnsiTheme="minorHAnsi" w:cstheme="minorHAnsi"/>
                <w:b/>
                <w:bCs/>
              </w:rPr>
            </w:pPr>
          </w:p>
        </w:tc>
      </w:tr>
      <w:tr w:rsidR="00D36A28" w:rsidRPr="002D4CDB" w:rsidTr="008A293F">
        <w:trPr>
          <w:trHeight w:val="266"/>
        </w:trPr>
        <w:tc>
          <w:tcPr>
            <w:tcW w:w="4102" w:type="dxa"/>
            <w:shd w:val="clear" w:color="auto" w:fill="E5DFEC" w:themeFill="accent4" w:themeFillTint="33"/>
          </w:tcPr>
          <w:p w:rsidR="00D36A28" w:rsidRPr="002D4CDB" w:rsidRDefault="00EF1C07" w:rsidP="009B1846">
            <w:pPr>
              <w:rPr>
                <w:rFonts w:asciiTheme="minorHAnsi" w:hAnsiTheme="minorHAnsi" w:cstheme="minorHAnsi"/>
                <w:b/>
                <w:bCs/>
              </w:rPr>
            </w:pPr>
            <w:r w:rsidRPr="002D4CDB">
              <w:rPr>
                <w:rFonts w:asciiTheme="minorHAnsi" w:hAnsiTheme="minorHAnsi" w:cstheme="minorHAnsi"/>
                <w:b/>
                <w:bCs/>
              </w:rPr>
              <w:t xml:space="preserve">Skupina </w:t>
            </w:r>
            <w:r w:rsidR="00D36A28" w:rsidRPr="002D4CDB">
              <w:rPr>
                <w:rFonts w:asciiTheme="minorHAnsi" w:hAnsiTheme="minorHAnsi" w:cstheme="minorHAnsi"/>
                <w:b/>
                <w:bCs/>
              </w:rPr>
              <w:t>výdavku</w:t>
            </w:r>
            <w:r w:rsidR="008A293F" w:rsidRPr="002D4CDB">
              <w:rPr>
                <w:rFonts w:asciiTheme="minorHAnsi" w:hAnsiTheme="minorHAnsi" w:cstheme="minorHAnsi"/>
                <w:b/>
                <w:bCs/>
              </w:rPr>
              <w:t xml:space="preserve"> </w:t>
            </w:r>
            <w:r w:rsidR="00EB336E"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187776">
            <w:pPr>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102"/>
        </w:trPr>
        <w:tc>
          <w:tcPr>
            <w:tcW w:w="4102" w:type="dxa"/>
            <w:shd w:val="clear" w:color="auto" w:fill="FFFFFF" w:themeFill="background1"/>
          </w:tcPr>
          <w:p w:rsidR="008B46A9" w:rsidRPr="002D4CDB" w:rsidRDefault="008B46A9" w:rsidP="009B1846">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N</w:t>
            </w:r>
          </w:p>
          <w:p w:rsidR="008B46A9" w:rsidRPr="002D4CDB" w:rsidRDefault="008B46A9" w:rsidP="009B1846">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rPr>
            </w:pPr>
            <w:r w:rsidRPr="002D4CDB">
              <w:rPr>
                <w:rFonts w:asciiTheme="minorHAnsi" w:hAnsiTheme="minorHAnsi" w:cstheme="minorHAnsi"/>
                <w:b/>
              </w:rPr>
              <w:t>11.C Požadovaná výška NFP</w:t>
            </w:r>
          </w:p>
        </w:tc>
      </w:tr>
      <w:tr w:rsidR="00B10209" w:rsidRPr="002D4CDB" w:rsidTr="008A293F">
        <w:trPr>
          <w:trHeight w:val="354"/>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ins w:id="4" w:author="Pečová, Renáta" w:date="2016-02-17T13:07:00Z">
              <w:r w:rsidR="007017A6" w:rsidRPr="0020735A">
                <w:rPr>
                  <w:rFonts w:asciiTheme="minorHAnsi" w:hAnsiTheme="minorHAnsi" w:cstheme="minorHAnsi"/>
                  <w:color w:val="0000FF"/>
                  <w:sz w:val="18"/>
                  <w:szCs w:val="18"/>
                </w:rPr>
                <w:t xml:space="preserve">– COV </w:t>
              </w:r>
            </w:ins>
            <w:r w:rsidR="00C47274" w:rsidRPr="002D4CDB">
              <w:rPr>
                <w:rFonts w:asciiTheme="minorHAnsi" w:hAnsiTheme="minorHAnsi" w:cstheme="minorHAnsi"/>
                <w:sz w:val="18"/>
                <w:szCs w:val="18"/>
              </w:rPr>
              <w:t>(EUR)</w:t>
            </w:r>
          </w:p>
        </w:tc>
        <w:tc>
          <w:tcPr>
            <w:tcW w:w="10040" w:type="dxa"/>
            <w:hideMark/>
          </w:tcPr>
          <w:p w:rsidR="00B10209" w:rsidRDefault="00340992" w:rsidP="00187776">
            <w:pPr>
              <w:rPr>
                <w:ins w:id="5" w:author="Pečová, Renáta" w:date="2016-02-17T13:11:00Z"/>
                <w:rFonts w:asciiTheme="minorHAnsi" w:hAnsiTheme="minorHAnsi" w:cstheme="minorHAnsi"/>
                <w:sz w:val="18"/>
                <w:szCs w:val="18"/>
              </w:rPr>
            </w:pPr>
            <w:r w:rsidRPr="002D4CDB">
              <w:rPr>
                <w:rFonts w:asciiTheme="minorHAnsi" w:hAnsiTheme="minorHAnsi" w:cstheme="minorHAnsi"/>
                <w:sz w:val="18"/>
                <w:szCs w:val="18"/>
              </w:rPr>
              <w:t>Automaticky vyplnené</w:t>
            </w:r>
          </w:p>
          <w:p w:rsidR="007017A6" w:rsidRPr="002D4CDB" w:rsidRDefault="007017A6" w:rsidP="00187776">
            <w:pPr>
              <w:rPr>
                <w:rFonts w:asciiTheme="minorHAnsi" w:hAnsiTheme="minorHAnsi" w:cstheme="minorHAnsi"/>
              </w:rPr>
            </w:pPr>
            <w:ins w:id="6" w:author="Pečová, Renáta" w:date="2016-02-17T13:11:00Z">
              <w:r>
                <w:rPr>
                  <w:rFonts w:asciiTheme="minorHAnsi" w:hAnsiTheme="minorHAnsi"/>
                  <w:i/>
                  <w:color w:val="0000FF"/>
                  <w:sz w:val="18"/>
                  <w:szCs w:val="18"/>
                </w:rPr>
                <w:t>Príklad: 1 000 €</w:t>
              </w:r>
            </w:ins>
          </w:p>
        </w:tc>
      </w:tr>
      <w:tr w:rsidR="00CD6015" w:rsidRPr="002D4CDB" w:rsidTr="008A293F">
        <w:trPr>
          <w:trHeight w:val="645"/>
        </w:trPr>
        <w:tc>
          <w:tcPr>
            <w:tcW w:w="4102" w:type="dxa"/>
            <w:shd w:val="clear" w:color="auto" w:fill="E5DFEC" w:themeFill="accent4" w:themeFillTint="33"/>
          </w:tcPr>
          <w:p w:rsidR="00CD6015" w:rsidRPr="002D4CDB" w:rsidRDefault="00CD6015" w:rsidP="00D4101E">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r w:rsidR="00D4101E" w:rsidRPr="002D4CDB">
              <w:rPr>
                <w:rFonts w:asciiTheme="minorHAnsi" w:hAnsiTheme="minorHAnsi" w:cstheme="minorHAnsi"/>
                <w:sz w:val="18"/>
                <w:szCs w:val="18"/>
              </w:rPr>
              <w:t xml:space="preserve">pre projekty generujúce príjem </w:t>
            </w:r>
            <w:ins w:id="7" w:author="Pečová, Renáta" w:date="2016-02-17T13:10:00Z">
              <w:r w:rsidR="007017A6" w:rsidRPr="0020735A">
                <w:rPr>
                  <w:rFonts w:asciiTheme="minorHAnsi" w:hAnsiTheme="minorHAnsi" w:cstheme="minorHAnsi"/>
                  <w:color w:val="0000FF"/>
                  <w:sz w:val="18"/>
                  <w:szCs w:val="18"/>
                </w:rPr>
                <w:t xml:space="preserve">– COVPGP  </w:t>
              </w:r>
              <w:r w:rsidR="007017A6">
                <w:rPr>
                  <w:rFonts w:asciiTheme="minorHAnsi" w:hAnsiTheme="minorHAnsi" w:cstheme="minorHAnsi"/>
                  <w:color w:val="0000FF"/>
                  <w:sz w:val="18"/>
                  <w:szCs w:val="18"/>
                </w:rPr>
                <w:t xml:space="preserve"> </w:t>
              </w:r>
            </w:ins>
            <w:r w:rsidRPr="002D4CDB">
              <w:rPr>
                <w:rFonts w:asciiTheme="minorHAnsi" w:hAnsiTheme="minorHAnsi" w:cstheme="minorHAnsi"/>
                <w:sz w:val="18"/>
                <w:szCs w:val="18"/>
              </w:rPr>
              <w:t>(EUR)</w:t>
            </w:r>
          </w:p>
        </w:tc>
        <w:tc>
          <w:tcPr>
            <w:tcW w:w="10040" w:type="dxa"/>
            <w:shd w:val="clear" w:color="auto" w:fill="FFFFFF" w:themeFill="background1"/>
          </w:tcPr>
          <w:p w:rsidR="00CD6015" w:rsidRDefault="00D4101E" w:rsidP="00D4101E">
            <w:pPr>
              <w:rPr>
                <w:ins w:id="8" w:author="Pečová, Renáta" w:date="2016-02-17T13:11:00Z"/>
                <w:rFonts w:asciiTheme="minorHAnsi" w:hAnsiTheme="minorHAnsi" w:cstheme="minorHAnsi"/>
                <w:sz w:val="18"/>
                <w:szCs w:val="18"/>
              </w:rPr>
            </w:pPr>
            <w:r w:rsidRPr="002D4CDB">
              <w:rPr>
                <w:rFonts w:asciiTheme="minorHAnsi" w:hAnsiTheme="minorHAnsi" w:cstheme="minorHAnsi"/>
                <w:sz w:val="18"/>
                <w:szCs w:val="18"/>
              </w:rPr>
              <w:t xml:space="preserve">Vypĺňa sa výlučne v prípade </w:t>
            </w:r>
            <w:r w:rsidR="00CD6015" w:rsidRPr="002D4CDB">
              <w:rPr>
                <w:rFonts w:asciiTheme="minorHAnsi" w:hAnsiTheme="minorHAnsi" w:cstheme="minorHAnsi"/>
                <w:sz w:val="18"/>
                <w:szCs w:val="18"/>
              </w:rPr>
              <w:t>projektov generujúcich príjem</w:t>
            </w:r>
            <w:r w:rsidRPr="002D4CDB">
              <w:rPr>
                <w:rFonts w:asciiTheme="minorHAnsi" w:hAnsiTheme="minorHAnsi" w:cstheme="minorHAnsi"/>
                <w:sz w:val="18"/>
                <w:szCs w:val="18"/>
              </w:rPr>
              <w:t>, kedy</w:t>
            </w:r>
            <w:r w:rsidR="00CD6015" w:rsidRPr="002D4CDB">
              <w:rPr>
                <w:rFonts w:asciiTheme="minorHAnsi" w:hAnsiTheme="minorHAnsi" w:cstheme="minorHAnsi"/>
                <w:sz w:val="18"/>
                <w:szCs w:val="18"/>
              </w:rPr>
              <w:t xml:space="preserve"> žiadateľ uvedie výšku oprávnených výdavkov na základe výsledkov finančnej analýzy </w:t>
            </w:r>
          </w:p>
          <w:p w:rsidR="007017A6" w:rsidRPr="002D4CDB" w:rsidRDefault="007017A6" w:rsidP="00D4101E">
            <w:pPr>
              <w:rPr>
                <w:rFonts w:asciiTheme="minorHAnsi" w:hAnsiTheme="minorHAnsi" w:cstheme="minorHAnsi"/>
                <w:sz w:val="18"/>
                <w:szCs w:val="18"/>
              </w:rPr>
            </w:pPr>
            <w:ins w:id="9" w:author="Pečová, Renáta" w:date="2016-02-17T13:11:00Z">
              <w:r w:rsidRPr="00C76654">
                <w:rPr>
                  <w:rFonts w:asciiTheme="minorHAnsi" w:hAnsiTheme="minorHAnsi" w:cstheme="minorHAnsi"/>
                  <w:color w:val="0000FF"/>
                  <w:sz w:val="18"/>
                  <w:szCs w:val="18"/>
                </w:rPr>
                <w:t>Príklad: 1 </w:t>
              </w:r>
              <w:r>
                <w:rPr>
                  <w:rFonts w:asciiTheme="minorHAnsi" w:hAnsiTheme="minorHAnsi" w:cstheme="minorHAnsi"/>
                  <w:color w:val="0000FF"/>
                  <w:sz w:val="18"/>
                  <w:szCs w:val="18"/>
                </w:rPr>
                <w:t>1</w:t>
              </w:r>
              <w:r w:rsidRPr="00C76654">
                <w:rPr>
                  <w:rFonts w:asciiTheme="minorHAnsi" w:hAnsiTheme="minorHAnsi" w:cstheme="minorHAnsi"/>
                  <w:color w:val="0000FF"/>
                  <w:sz w:val="18"/>
                  <w:szCs w:val="18"/>
                </w:rPr>
                <w:t>50 €</w:t>
              </w:r>
              <w:r>
                <w:rPr>
                  <w:rFonts w:asciiTheme="minorHAnsi" w:hAnsiTheme="minorHAnsi" w:cstheme="minorHAnsi"/>
                  <w:color w:val="0000FF"/>
                  <w:sz w:val="18"/>
                  <w:szCs w:val="18"/>
                </w:rPr>
                <w:t xml:space="preserve"> (suma vyplýva z výsledkov CBA, nevyplýva zo žiadnych údajov z formulára ŽoNFP. 1 150 €– 1 000 € = výdavky nad </w:t>
              </w:r>
              <w:r>
                <w:rPr>
                  <w:rFonts w:asciiTheme="minorHAnsi" w:hAnsiTheme="minorHAnsi" w:cstheme="minorHAnsi"/>
                  <w:color w:val="0000FF"/>
                  <w:sz w:val="18"/>
                  <w:szCs w:val="18"/>
                </w:rPr>
                <w:lastRenderedPageBreak/>
                <w:t>rámec finančnej medzery, t.j. 150 €)</w:t>
              </w:r>
            </w:ins>
          </w:p>
        </w:tc>
      </w:tr>
      <w:tr w:rsidR="00B10209" w:rsidRPr="002D4CDB" w:rsidTr="008A293F">
        <w:trPr>
          <w:trHeight w:val="645"/>
        </w:trPr>
        <w:tc>
          <w:tcPr>
            <w:tcW w:w="4102" w:type="dxa"/>
            <w:shd w:val="clear" w:color="auto" w:fill="E5DFEC" w:themeFill="accent4" w:themeFillTint="33"/>
          </w:tcPr>
          <w:p w:rsidR="009D314B"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lastRenderedPageBreak/>
              <w:t>Percento spolufinancovania zo zdrojov EU a</w:t>
            </w:r>
            <w:ins w:id="10" w:author="Pečová, Renáta" w:date="2016-02-17T13:10:00Z">
              <w:r w:rsidR="007017A6">
                <w:rPr>
                  <w:rFonts w:asciiTheme="minorHAnsi" w:hAnsiTheme="minorHAnsi" w:cstheme="minorHAnsi"/>
                  <w:sz w:val="18"/>
                  <w:szCs w:val="18"/>
                </w:rPr>
                <w:t> </w:t>
              </w:r>
            </w:ins>
            <w:r w:rsidRPr="002D4CDB">
              <w:rPr>
                <w:rFonts w:asciiTheme="minorHAnsi" w:hAnsiTheme="minorHAnsi" w:cstheme="minorHAnsi"/>
                <w:sz w:val="18"/>
                <w:szCs w:val="18"/>
              </w:rPr>
              <w:t>ŠR</w:t>
            </w:r>
            <w:ins w:id="11" w:author="Pečová, Renáta" w:date="2016-02-17T13:10:00Z">
              <w:r w:rsidR="007017A6">
                <w:rPr>
                  <w:rFonts w:asciiTheme="minorHAnsi" w:hAnsiTheme="minorHAnsi" w:cstheme="minorHAnsi"/>
                  <w:sz w:val="18"/>
                  <w:szCs w:val="18"/>
                </w:rPr>
                <w:t xml:space="preserve"> </w:t>
              </w:r>
              <w:r w:rsidR="007017A6" w:rsidRPr="0020735A">
                <w:rPr>
                  <w:rFonts w:asciiTheme="minorHAnsi" w:hAnsiTheme="minorHAnsi" w:cstheme="minorHAnsi"/>
                  <w:color w:val="0000FF"/>
                  <w:sz w:val="18"/>
                  <w:szCs w:val="18"/>
                </w:rPr>
                <w:t>- %</w:t>
              </w:r>
              <w:r w:rsidR="007017A6">
                <w:rPr>
                  <w:rFonts w:asciiTheme="minorHAnsi" w:hAnsiTheme="minorHAnsi" w:cstheme="minorHAnsi"/>
                  <w:color w:val="0000FF"/>
                  <w:sz w:val="18"/>
                  <w:szCs w:val="18"/>
                </w:rPr>
                <w:t xml:space="preserve"> </w:t>
              </w:r>
              <w:r w:rsidR="007017A6" w:rsidRPr="0020735A">
                <w:rPr>
                  <w:rFonts w:asciiTheme="minorHAnsi" w:hAnsiTheme="minorHAnsi" w:cstheme="minorHAnsi"/>
                  <w:color w:val="0000FF"/>
                  <w:sz w:val="18"/>
                  <w:szCs w:val="18"/>
                </w:rPr>
                <w:t>NFP</w:t>
              </w:r>
            </w:ins>
            <w:r w:rsidR="00C47274" w:rsidRPr="002D4CDB">
              <w:rPr>
                <w:rFonts w:asciiTheme="minorHAnsi" w:hAnsiTheme="minorHAnsi" w:cstheme="minorHAnsi"/>
                <w:sz w:val="18"/>
                <w:szCs w:val="18"/>
              </w:rPr>
              <w:t xml:space="preserve"> (%)</w:t>
            </w:r>
          </w:p>
        </w:tc>
        <w:tc>
          <w:tcPr>
            <w:tcW w:w="10040" w:type="dxa"/>
          </w:tcPr>
          <w:p w:rsidR="007017A6" w:rsidRDefault="009D314B" w:rsidP="007017A6">
            <w:pPr>
              <w:rPr>
                <w:ins w:id="12" w:author="Pečová, Renáta" w:date="2016-02-17T13:11:00Z"/>
                <w:rFonts w:asciiTheme="minorHAnsi" w:hAnsiTheme="minorHAnsi" w:cstheme="minorHAnsi"/>
                <w:color w:val="0000FF"/>
                <w:sz w:val="18"/>
                <w:szCs w:val="18"/>
              </w:rPr>
            </w:pPr>
            <w:r w:rsidRPr="002D4CDB">
              <w:rPr>
                <w:rFonts w:asciiTheme="minorHAnsi" w:hAnsiTheme="minorHAnsi" w:cstheme="minorHAnsi"/>
                <w:sz w:val="18"/>
                <w:szCs w:val="18"/>
              </w:rPr>
              <w:t xml:space="preserve">Žiadateľ uvedie zodpovedajúce % spolufinancovania v súlade s pravidlami Stratégie financovania </w:t>
            </w:r>
            <w:r w:rsidR="00A65F9C" w:rsidRPr="002D4CDB">
              <w:rPr>
                <w:rFonts w:asciiTheme="minorHAnsi" w:hAnsiTheme="minorHAnsi" w:cstheme="minorHAnsi"/>
                <w:sz w:val="18"/>
                <w:szCs w:val="18"/>
              </w:rPr>
              <w:t>EŠIF pre programové obdobie 2014 – 2020</w:t>
            </w:r>
            <w:bookmarkStart w:id="13" w:name="_GoBack"/>
            <w:bookmarkEnd w:id="13"/>
            <w:ins w:id="14" w:author="Pečová, Renáta" w:date="2016-02-17T13:11:00Z">
              <w:r w:rsidR="007017A6">
                <w:rPr>
                  <w:rFonts w:asciiTheme="minorHAnsi" w:hAnsiTheme="minorHAnsi" w:cstheme="minorHAnsi"/>
                  <w:sz w:val="18"/>
                  <w:szCs w:val="18"/>
                </w:rPr>
                <w:t xml:space="preserve">. </w:t>
              </w:r>
              <w:r w:rsidR="007017A6" w:rsidRPr="002D4739">
                <w:rPr>
                  <w:rFonts w:asciiTheme="minorHAnsi" w:hAnsiTheme="minorHAnsi" w:cstheme="minorHAnsi"/>
                  <w:color w:val="0000FF"/>
                  <w:sz w:val="18"/>
                  <w:szCs w:val="18"/>
                </w:rPr>
                <w:t>% spolufinancovania žiadateľ uvedie podľa bodu 1.4 Vyzvania.</w:t>
              </w:r>
            </w:ins>
          </w:p>
          <w:p w:rsidR="007017A6" w:rsidRPr="002D4CDB" w:rsidRDefault="007017A6" w:rsidP="007017A6">
            <w:pPr>
              <w:rPr>
                <w:rFonts w:asciiTheme="minorHAnsi" w:hAnsiTheme="minorHAnsi" w:cstheme="minorHAnsi"/>
                <w:sz w:val="18"/>
                <w:szCs w:val="18"/>
              </w:rPr>
            </w:pPr>
            <w:ins w:id="15" w:author="Pečová, Renáta" w:date="2016-02-17T13:11:00Z">
              <w:r>
                <w:rPr>
                  <w:rFonts w:asciiTheme="minorHAnsi" w:hAnsiTheme="minorHAnsi" w:cstheme="minorHAnsi"/>
                  <w:color w:val="0000FF"/>
                  <w:sz w:val="18"/>
                  <w:szCs w:val="18"/>
                </w:rPr>
                <w:t>Príklad: 95%</w:t>
              </w:r>
            </w:ins>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Žiadaná výška nenávratného finančného príspevku</w:t>
            </w:r>
            <w:r w:rsidR="00C47274" w:rsidRPr="002D4CDB">
              <w:rPr>
                <w:rFonts w:asciiTheme="minorHAnsi" w:hAnsiTheme="minorHAnsi" w:cstheme="minorHAnsi"/>
                <w:sz w:val="18"/>
                <w:szCs w:val="18"/>
              </w:rPr>
              <w:t xml:space="preserve"> (EUR)</w:t>
            </w:r>
          </w:p>
        </w:tc>
        <w:tc>
          <w:tcPr>
            <w:tcW w:w="10040" w:type="dxa"/>
            <w:hideMark/>
          </w:tcPr>
          <w:p w:rsidR="00B10209" w:rsidRDefault="00B10209" w:rsidP="00187776">
            <w:pPr>
              <w:rPr>
                <w:ins w:id="16" w:author="Pečová, Renáta" w:date="2016-02-17T13:11:00Z"/>
                <w:rFonts w:asciiTheme="minorHAnsi" w:hAnsiTheme="minorHAnsi" w:cstheme="minorHAnsi"/>
                <w:sz w:val="18"/>
                <w:szCs w:val="18"/>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p w:rsidR="007017A6" w:rsidRPr="002D4CDB" w:rsidRDefault="007017A6" w:rsidP="00187776">
            <w:pPr>
              <w:rPr>
                <w:rFonts w:asciiTheme="minorHAnsi" w:hAnsiTheme="minorHAnsi" w:cstheme="minorHAnsi"/>
              </w:rPr>
            </w:pPr>
            <w:ins w:id="17" w:author="Pečová, Renáta" w:date="2016-02-17T13:11:00Z">
              <w:r>
                <w:rPr>
                  <w:rFonts w:asciiTheme="minorHAnsi" w:hAnsiTheme="minorHAnsi" w:cstheme="minorHAnsi"/>
                  <w:sz w:val="18"/>
                  <w:szCs w:val="18"/>
                </w:rPr>
                <w:t>Príklad: 950 €</w:t>
              </w:r>
            </w:ins>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Výška spolufinancovania z vlastných zdrojov žiadateľa</w:t>
            </w:r>
            <w:ins w:id="18" w:author="Pečová, Renáta" w:date="2016-02-17T13:10:00Z">
              <w:r w:rsidR="007017A6">
                <w:rPr>
                  <w:rFonts w:asciiTheme="minorHAnsi" w:hAnsiTheme="minorHAnsi" w:cstheme="minorHAnsi"/>
                  <w:sz w:val="18"/>
                  <w:szCs w:val="18"/>
                </w:rPr>
                <w:t xml:space="preserve"> </w:t>
              </w:r>
              <w:r w:rsidR="007017A6" w:rsidRPr="0020735A">
                <w:rPr>
                  <w:rFonts w:asciiTheme="minorHAnsi" w:hAnsiTheme="minorHAnsi" w:cstheme="minorHAnsi"/>
                  <w:color w:val="0000FF"/>
                  <w:sz w:val="18"/>
                  <w:szCs w:val="18"/>
                </w:rPr>
                <w:t xml:space="preserve">–VZ  </w:t>
              </w:r>
            </w:ins>
            <w:r w:rsidR="00C47274" w:rsidRPr="002D4CDB">
              <w:rPr>
                <w:rFonts w:asciiTheme="minorHAnsi" w:hAnsiTheme="minorHAnsi" w:cstheme="minorHAnsi"/>
                <w:sz w:val="18"/>
                <w:szCs w:val="18"/>
              </w:rPr>
              <w:t>(EUR)</w:t>
            </w:r>
          </w:p>
        </w:tc>
        <w:tc>
          <w:tcPr>
            <w:tcW w:w="10040" w:type="dxa"/>
            <w:hideMark/>
          </w:tcPr>
          <w:p w:rsidR="00B10209" w:rsidRDefault="00B10209" w:rsidP="00187776">
            <w:pPr>
              <w:rPr>
                <w:ins w:id="19" w:author="Pečová, Renáta" w:date="2016-02-17T13:12:00Z"/>
                <w:rFonts w:asciiTheme="minorHAnsi" w:hAnsiTheme="minorHAnsi" w:cstheme="minorHAnsi"/>
                <w:sz w:val="18"/>
                <w:szCs w:val="18"/>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p w:rsidR="007017A6" w:rsidRPr="002D4CDB" w:rsidRDefault="007017A6" w:rsidP="00187776">
            <w:pPr>
              <w:rPr>
                <w:rFonts w:asciiTheme="minorHAnsi" w:hAnsiTheme="minorHAnsi" w:cstheme="minorHAnsi"/>
              </w:rPr>
            </w:pPr>
            <w:ins w:id="20" w:author="Pečová, Renáta" w:date="2016-02-17T13:12:00Z">
              <w:r>
                <w:rPr>
                  <w:rFonts w:asciiTheme="minorHAnsi" w:hAnsiTheme="minorHAnsi" w:cstheme="minorHAnsi"/>
                  <w:sz w:val="18"/>
                  <w:szCs w:val="18"/>
                </w:rPr>
                <w:t>Príklad: 50 €</w:t>
              </w:r>
            </w:ins>
          </w:p>
        </w:tc>
      </w:tr>
    </w:tbl>
    <w:p w:rsidR="00484EC7" w:rsidRDefault="00484EC7" w:rsidP="00F00752">
      <w:pPr>
        <w:rPr>
          <w:ins w:id="21" w:author="Pečová, Renáta" w:date="2016-02-17T13:12:00Z"/>
          <w:rFonts w:asciiTheme="minorHAnsi" w:hAnsiTheme="minorHAnsi" w:cstheme="minorHAnsi"/>
        </w:rPr>
      </w:pPr>
    </w:p>
    <w:p w:rsidR="007017A6" w:rsidRPr="00C676FB" w:rsidRDefault="007017A6" w:rsidP="007017A6">
      <w:pPr>
        <w:rPr>
          <w:ins w:id="22" w:author="Pečová, Renáta" w:date="2016-02-17T13:12:00Z"/>
          <w:rFonts w:cs="Times New Roman"/>
          <w:i/>
          <w:color w:val="0000FF"/>
          <w:sz w:val="18"/>
          <w:szCs w:val="18"/>
          <w:u w:val="single"/>
        </w:rPr>
      </w:pPr>
      <w:ins w:id="23" w:author="Pečová, Renáta" w:date="2016-02-17T13:12:00Z">
        <w:r w:rsidRPr="00C676FB">
          <w:rPr>
            <w:rFonts w:cs="Times New Roman"/>
            <w:i/>
            <w:color w:val="0000FF"/>
            <w:sz w:val="18"/>
            <w:szCs w:val="18"/>
            <w:u w:val="single"/>
          </w:rPr>
          <w:t>V OPII sa  používajú nasledovné výrazy a skratky:</w:t>
        </w:r>
      </w:ins>
    </w:p>
    <w:p w:rsidR="007017A6" w:rsidRPr="00C676FB" w:rsidRDefault="007017A6" w:rsidP="007017A6">
      <w:pPr>
        <w:spacing w:before="120"/>
        <w:rPr>
          <w:ins w:id="24" w:author="Pečová, Renáta" w:date="2016-02-17T13:12:00Z"/>
          <w:rFonts w:cs="Times New Roman"/>
          <w:i/>
          <w:color w:val="0000FF"/>
          <w:sz w:val="18"/>
          <w:szCs w:val="18"/>
        </w:rPr>
      </w:pPr>
      <w:ins w:id="25" w:author="Pečová, Renáta" w:date="2016-02-17T13:12:00Z">
        <w:r w:rsidRPr="00C676FB">
          <w:rPr>
            <w:rFonts w:cs="Times New Roman"/>
            <w:b/>
            <w:i/>
            <w:color w:val="0000FF"/>
            <w:sz w:val="18"/>
            <w:szCs w:val="18"/>
          </w:rPr>
          <w:t>COV</w:t>
        </w:r>
        <w:r w:rsidRPr="00C676FB">
          <w:rPr>
            <w:rFonts w:cs="Times New Roman"/>
            <w:i/>
            <w:color w:val="0000FF"/>
            <w:sz w:val="18"/>
            <w:szCs w:val="18"/>
          </w:rPr>
          <w:t xml:space="preserve"> – celkové oprávnené výdavky na realizáciu aktivít projektu v s</w:t>
        </w:r>
        <w:r w:rsidRPr="00C76654">
          <w:rPr>
            <w:rFonts w:cs="Times New Roman"/>
            <w:i/>
            <w:color w:val="0000FF"/>
            <w:sz w:val="18"/>
            <w:szCs w:val="18"/>
          </w:rPr>
          <w:t xml:space="preserve">úlade s pravidlami Stratégie financovania EŠIF pre programové obdobie 2014 - 2020 zverejnenej na </w:t>
        </w:r>
        <w:r w:rsidRPr="00C676FB">
          <w:rPr>
            <w:rFonts w:cs="Times New Roman"/>
            <w:i/>
            <w:color w:val="0000FF"/>
            <w:sz w:val="18"/>
            <w:szCs w:val="18"/>
          </w:rPr>
          <w:fldChar w:fldCharType="begin"/>
        </w:r>
        <w:r w:rsidRPr="00C676FB">
          <w:rPr>
            <w:rFonts w:cs="Times New Roman"/>
            <w:i/>
            <w:color w:val="0000FF"/>
            <w:sz w:val="18"/>
            <w:szCs w:val="18"/>
          </w:rPr>
          <w:instrText xml:space="preserve"> HYPERLINK "http://www.finance.gov.sk" </w:instrText>
        </w:r>
        <w:r w:rsidRPr="00C676FB">
          <w:rPr>
            <w:rFonts w:cs="Times New Roman"/>
            <w:i/>
            <w:color w:val="0000FF"/>
            <w:sz w:val="18"/>
            <w:szCs w:val="18"/>
          </w:rPr>
          <w:fldChar w:fldCharType="separate"/>
        </w:r>
        <w:r w:rsidRPr="00C676FB">
          <w:rPr>
            <w:rStyle w:val="Hypertextovprepojenie"/>
            <w:i/>
            <w:sz w:val="18"/>
            <w:szCs w:val="18"/>
          </w:rPr>
          <w:t>www.finance.gov.sk</w:t>
        </w:r>
        <w:r w:rsidRPr="00C676FB">
          <w:rPr>
            <w:rFonts w:cs="Times New Roman"/>
            <w:i/>
            <w:color w:val="0000FF"/>
            <w:sz w:val="18"/>
            <w:szCs w:val="18"/>
          </w:rPr>
          <w:fldChar w:fldCharType="end"/>
        </w:r>
        <w:r w:rsidRPr="00C676FB">
          <w:rPr>
            <w:rFonts w:cs="Times New Roman"/>
            <w:i/>
            <w:color w:val="0000FF"/>
            <w:sz w:val="18"/>
            <w:szCs w:val="18"/>
          </w:rPr>
          <w:t xml:space="preserve">. </w:t>
        </w:r>
        <w:r w:rsidRPr="00C676FB">
          <w:rPr>
            <w:rFonts w:cs="Times New Roman"/>
            <w:color w:val="0000FF"/>
            <w:sz w:val="18"/>
            <w:szCs w:val="18"/>
          </w:rPr>
          <w:t xml:space="preserve">COV =  NFP + vlastné zdroje prijímateľa v zmysle </w:t>
        </w:r>
        <w:r w:rsidRPr="00C676FB">
          <w:rPr>
            <w:rFonts w:cs="Times New Roman"/>
            <w:i/>
            <w:color w:val="0000FF"/>
            <w:sz w:val="18"/>
            <w:szCs w:val="18"/>
          </w:rPr>
          <w:t xml:space="preserve">Stratégie financovania EŠIF pre programové obdobie 2014 - 2020 zverejnenej na </w:t>
        </w:r>
        <w:r w:rsidRPr="00C676FB">
          <w:rPr>
            <w:rFonts w:cs="Times New Roman"/>
            <w:i/>
            <w:color w:val="0000FF"/>
            <w:sz w:val="18"/>
            <w:szCs w:val="18"/>
          </w:rPr>
          <w:fldChar w:fldCharType="begin"/>
        </w:r>
        <w:r w:rsidRPr="00C676FB">
          <w:rPr>
            <w:rFonts w:cs="Times New Roman"/>
            <w:i/>
            <w:color w:val="0000FF"/>
            <w:sz w:val="18"/>
            <w:szCs w:val="18"/>
          </w:rPr>
          <w:instrText xml:space="preserve"> HYPERLINK "http://www.finance.gov.sk" </w:instrText>
        </w:r>
        <w:r w:rsidRPr="00C676FB">
          <w:rPr>
            <w:rFonts w:cs="Times New Roman"/>
            <w:i/>
            <w:color w:val="0000FF"/>
            <w:sz w:val="18"/>
            <w:szCs w:val="18"/>
          </w:rPr>
          <w:fldChar w:fldCharType="separate"/>
        </w:r>
        <w:r w:rsidRPr="00C676FB">
          <w:rPr>
            <w:rStyle w:val="Hypertextovprepojenie"/>
            <w:i/>
            <w:sz w:val="18"/>
            <w:szCs w:val="18"/>
          </w:rPr>
          <w:t>www.finance.gov.sk</w:t>
        </w:r>
        <w:r w:rsidRPr="00C676FB">
          <w:rPr>
            <w:rFonts w:cs="Times New Roman"/>
            <w:i/>
            <w:color w:val="0000FF"/>
            <w:sz w:val="18"/>
            <w:szCs w:val="18"/>
          </w:rPr>
          <w:fldChar w:fldCharType="end"/>
        </w:r>
        <w:r w:rsidRPr="00C676FB">
          <w:rPr>
            <w:rFonts w:cs="Times New Roman"/>
            <w:i/>
            <w:color w:val="0000FF"/>
            <w:sz w:val="18"/>
            <w:szCs w:val="18"/>
          </w:rPr>
          <w:t xml:space="preserve">Pomer zdrojov financovania COV je uvedený v kapitole 1.4 konkrétneho vyzvania na predkladanie ŽoNFP. </w:t>
        </w:r>
      </w:ins>
    </w:p>
    <w:p w:rsidR="007017A6" w:rsidRPr="00D675BA" w:rsidRDefault="007017A6" w:rsidP="007017A6">
      <w:pPr>
        <w:spacing w:before="120"/>
        <w:rPr>
          <w:ins w:id="26" w:author="Pečová, Renáta" w:date="2016-02-17T13:12:00Z"/>
          <w:rFonts w:cs="Times New Roman"/>
          <w:i/>
          <w:color w:val="0000FF"/>
          <w:sz w:val="18"/>
          <w:szCs w:val="18"/>
        </w:rPr>
      </w:pPr>
      <w:ins w:id="27" w:author="Pečová, Renáta" w:date="2016-02-17T13:12:00Z">
        <w:r w:rsidRPr="00C676FB">
          <w:rPr>
            <w:rFonts w:cs="Times New Roman"/>
            <w:b/>
            <w:i/>
            <w:color w:val="0000FF"/>
            <w:sz w:val="18"/>
            <w:szCs w:val="18"/>
          </w:rPr>
          <w:t>NFP</w:t>
        </w:r>
        <w:r w:rsidRPr="00C676FB">
          <w:rPr>
            <w:rFonts w:cs="Times New Roman"/>
            <w:i/>
            <w:color w:val="0000FF"/>
            <w:sz w:val="18"/>
            <w:szCs w:val="18"/>
          </w:rPr>
          <w:t xml:space="preserve"> – nenávratný finančný príspevok v súlade s pravidlami Stratégie financovania EŠIF pre programové obdobie 2014 - 2020 zverejnenej na </w:t>
        </w:r>
        <w:r w:rsidRPr="00C676FB">
          <w:rPr>
            <w:rFonts w:cs="Times New Roman"/>
            <w:i/>
            <w:color w:val="0000FF"/>
            <w:sz w:val="18"/>
            <w:szCs w:val="18"/>
          </w:rPr>
          <w:fldChar w:fldCharType="begin"/>
        </w:r>
        <w:r w:rsidRPr="00C676FB">
          <w:rPr>
            <w:rFonts w:cs="Times New Roman"/>
            <w:i/>
            <w:color w:val="0000FF"/>
            <w:sz w:val="18"/>
            <w:szCs w:val="18"/>
          </w:rPr>
          <w:instrText xml:space="preserve"> HYPERLINK "http://www.finance.gov.sk" </w:instrText>
        </w:r>
        <w:r w:rsidRPr="00C676FB">
          <w:rPr>
            <w:rFonts w:cs="Times New Roman"/>
            <w:i/>
            <w:color w:val="0000FF"/>
            <w:sz w:val="18"/>
            <w:szCs w:val="18"/>
          </w:rPr>
          <w:fldChar w:fldCharType="separate"/>
        </w:r>
        <w:r w:rsidRPr="00C676FB">
          <w:rPr>
            <w:rStyle w:val="Hypertextovprepojenie"/>
            <w:i/>
            <w:sz w:val="18"/>
            <w:szCs w:val="18"/>
          </w:rPr>
          <w:t>www.finance.gov.sk</w:t>
        </w:r>
        <w:r w:rsidRPr="00C676FB">
          <w:rPr>
            <w:rFonts w:cs="Times New Roman"/>
            <w:i/>
            <w:color w:val="0000FF"/>
            <w:sz w:val="18"/>
            <w:szCs w:val="18"/>
          </w:rPr>
          <w:fldChar w:fldCharType="end"/>
        </w:r>
        <w:r w:rsidRPr="00C676FB">
          <w:rPr>
            <w:rFonts w:cs="Times New Roman"/>
            <w:i/>
            <w:color w:val="0000FF"/>
            <w:sz w:val="18"/>
            <w:szCs w:val="18"/>
          </w:rPr>
          <w:t>. Zdroje NFP tvorí príspevok EÚ (KF/ERDF) a zodpovedajúce spolufinancovanie zo štátneho rozpočtu. Pomer zdrojov financovania EÚ a ŠR na</w:t>
        </w:r>
        <w:r w:rsidRPr="00964D4E">
          <w:rPr>
            <w:rFonts w:cs="Times New Roman"/>
            <w:i/>
            <w:color w:val="0000FF"/>
            <w:sz w:val="18"/>
            <w:szCs w:val="18"/>
          </w:rPr>
          <w:t xml:space="preserve"> celkovom objeme NFP je uvedený v kapitole 1.4 konkrétneho vyzvania na predkladanie ŽoNFP. </w:t>
        </w:r>
      </w:ins>
    </w:p>
    <w:p w:rsidR="007017A6" w:rsidRPr="00C76654" w:rsidRDefault="007017A6" w:rsidP="007017A6">
      <w:pPr>
        <w:spacing w:before="120"/>
        <w:rPr>
          <w:ins w:id="28" w:author="Pečová, Renáta" w:date="2016-02-17T13:12:00Z"/>
          <w:rFonts w:cs="Times New Roman"/>
          <w:i/>
          <w:color w:val="0000FF"/>
          <w:sz w:val="18"/>
          <w:szCs w:val="18"/>
        </w:rPr>
      </w:pPr>
      <w:ins w:id="29" w:author="Pečová, Renáta" w:date="2016-02-17T13:12:00Z">
        <w:r w:rsidRPr="00C676FB">
          <w:rPr>
            <w:rFonts w:cs="Times New Roman"/>
            <w:b/>
            <w:i/>
            <w:color w:val="0000FF"/>
            <w:sz w:val="18"/>
            <w:szCs w:val="18"/>
          </w:rPr>
          <w:t>VZ</w:t>
        </w:r>
        <w:r w:rsidRPr="00C676FB">
          <w:rPr>
            <w:rFonts w:cs="Times New Roman"/>
            <w:i/>
            <w:color w:val="0000FF"/>
            <w:sz w:val="18"/>
            <w:szCs w:val="18"/>
          </w:rPr>
          <w:t xml:space="preserve"> – vlastné zdroje žiadateľa/prijímateľa na realizáciu aktivít projektu v súlade s pravidlami Stratégie financovania EŠIF pre programové obdobie 2014 - 2020 zverejnenej na </w:t>
        </w:r>
        <w:r w:rsidRPr="00C676FB">
          <w:rPr>
            <w:rFonts w:cs="Times New Roman"/>
            <w:i/>
            <w:color w:val="0000FF"/>
            <w:sz w:val="18"/>
            <w:szCs w:val="18"/>
          </w:rPr>
          <w:fldChar w:fldCharType="begin"/>
        </w:r>
        <w:r w:rsidRPr="00C676FB">
          <w:rPr>
            <w:rFonts w:cs="Times New Roman"/>
            <w:i/>
            <w:color w:val="0000FF"/>
            <w:sz w:val="18"/>
            <w:szCs w:val="18"/>
          </w:rPr>
          <w:instrText xml:space="preserve"> HYPERLINK "http://www.finance.gov.sk" </w:instrText>
        </w:r>
        <w:r w:rsidRPr="00C676FB">
          <w:rPr>
            <w:rFonts w:cs="Times New Roman"/>
            <w:i/>
            <w:color w:val="0000FF"/>
            <w:sz w:val="18"/>
            <w:szCs w:val="18"/>
          </w:rPr>
          <w:fldChar w:fldCharType="separate"/>
        </w:r>
        <w:r w:rsidRPr="00C676FB">
          <w:rPr>
            <w:rStyle w:val="Hypertextovprepojenie"/>
            <w:i/>
            <w:sz w:val="18"/>
            <w:szCs w:val="18"/>
          </w:rPr>
          <w:t>www.finance.gov.sk</w:t>
        </w:r>
        <w:r w:rsidRPr="00C676FB">
          <w:rPr>
            <w:rFonts w:cs="Times New Roman"/>
            <w:i/>
            <w:color w:val="0000FF"/>
            <w:sz w:val="18"/>
            <w:szCs w:val="18"/>
          </w:rPr>
          <w:fldChar w:fldCharType="end"/>
        </w:r>
        <w:r w:rsidRPr="00C676FB">
          <w:rPr>
            <w:rFonts w:cs="Times New Roman"/>
            <w:i/>
            <w:color w:val="0000FF"/>
            <w:sz w:val="18"/>
            <w:szCs w:val="18"/>
          </w:rPr>
          <w:t xml:space="preserve">. </w:t>
        </w:r>
        <w:r w:rsidRPr="00C676FB">
          <w:rPr>
            <w:rFonts w:cs="Times New Roman"/>
            <w:color w:val="0000FF"/>
            <w:sz w:val="18"/>
            <w:szCs w:val="18"/>
          </w:rPr>
          <w:t xml:space="preserve">VZ = COV - NFP . </w:t>
        </w:r>
        <w:r w:rsidRPr="00C676FB">
          <w:rPr>
            <w:rFonts w:cs="Times New Roman"/>
            <w:i/>
            <w:color w:val="0000FF"/>
            <w:sz w:val="18"/>
            <w:szCs w:val="18"/>
          </w:rPr>
          <w:t>Pomer zdrojov financovania VZ je uvedený v kapitole 1.4 konkrétneho vyzvania na predkladanie ŽoNFP v stĺpci označenom „P“..</w:t>
        </w:r>
      </w:ins>
    </w:p>
    <w:p w:rsidR="007017A6" w:rsidRPr="00964D4E" w:rsidRDefault="007017A6" w:rsidP="007017A6">
      <w:pPr>
        <w:spacing w:before="120"/>
        <w:rPr>
          <w:ins w:id="30" w:author="Pečová, Renáta" w:date="2016-02-17T13:12:00Z"/>
          <w:rFonts w:cs="Times New Roman"/>
          <w:i/>
          <w:color w:val="0000FF"/>
          <w:sz w:val="18"/>
          <w:szCs w:val="18"/>
        </w:rPr>
      </w:pPr>
      <w:ins w:id="31" w:author="Pečová, Renáta" w:date="2016-02-17T13:12:00Z">
        <w:r w:rsidRPr="00964D4E">
          <w:rPr>
            <w:rFonts w:cs="Times New Roman"/>
            <w:b/>
            <w:i/>
            <w:color w:val="0000FF"/>
            <w:sz w:val="18"/>
            <w:szCs w:val="18"/>
          </w:rPr>
          <w:t>COVPGP</w:t>
        </w:r>
        <w:r w:rsidRPr="00964D4E">
          <w:rPr>
            <w:rFonts w:cs="Times New Roman"/>
            <w:i/>
            <w:color w:val="0000FF"/>
            <w:sz w:val="18"/>
            <w:szCs w:val="18"/>
          </w:rPr>
          <w:t xml:space="preserve"> - celkové oprávnené výdavky pre projekt generujúci príjem vypočítané na základe výsledkov CBA. COVPGP = COV + oprávnené výdavky nad rámec finančnej medzery.</w:t>
        </w:r>
      </w:ins>
    </w:p>
    <w:p w:rsidR="007017A6" w:rsidRPr="00D675BA" w:rsidRDefault="007017A6" w:rsidP="007017A6">
      <w:pPr>
        <w:spacing w:before="120"/>
        <w:rPr>
          <w:ins w:id="32" w:author="Pečová, Renáta" w:date="2016-02-17T13:12:00Z"/>
          <w:rFonts w:cs="Times New Roman"/>
          <w:i/>
          <w:color w:val="0000FF"/>
          <w:sz w:val="18"/>
          <w:szCs w:val="18"/>
        </w:rPr>
      </w:pPr>
      <w:ins w:id="33" w:author="Pečová, Renáta" w:date="2016-02-17T13:12:00Z">
        <w:r w:rsidRPr="00D675BA">
          <w:rPr>
            <w:rFonts w:cs="Times New Roman"/>
            <w:b/>
            <w:i/>
            <w:color w:val="0000FF"/>
            <w:sz w:val="18"/>
            <w:szCs w:val="18"/>
          </w:rPr>
          <w:t>OV</w:t>
        </w:r>
        <w:r w:rsidRPr="00D675BA">
          <w:rPr>
            <w:rFonts w:cs="Times New Roman"/>
            <w:i/>
            <w:color w:val="0000FF"/>
            <w:sz w:val="18"/>
            <w:szCs w:val="18"/>
          </w:rPr>
          <w:t>- oprávnené výdavky. Časť oprávnených výdavkov prislúchajúcich na realizáciu aktivity alebo skupiny výdavkov z COV.</w:t>
        </w:r>
      </w:ins>
    </w:p>
    <w:p w:rsidR="007017A6" w:rsidRPr="00D675BA" w:rsidRDefault="007017A6" w:rsidP="007017A6">
      <w:pPr>
        <w:spacing w:before="120"/>
        <w:rPr>
          <w:ins w:id="34" w:author="Pečová, Renáta" w:date="2016-02-17T13:12:00Z"/>
          <w:rFonts w:cs="Times New Roman"/>
          <w:i/>
          <w:color w:val="0000FF"/>
          <w:sz w:val="18"/>
          <w:szCs w:val="18"/>
        </w:rPr>
      </w:pPr>
      <w:ins w:id="35" w:author="Pečová, Renáta" w:date="2016-02-17T13:12:00Z">
        <w:r w:rsidRPr="00D675BA">
          <w:rPr>
            <w:rFonts w:cs="Times New Roman"/>
            <w:b/>
            <w:i/>
            <w:color w:val="0000FF"/>
            <w:sz w:val="18"/>
            <w:szCs w:val="18"/>
          </w:rPr>
          <w:t xml:space="preserve">NV </w:t>
        </w:r>
        <w:r w:rsidRPr="00D675BA">
          <w:rPr>
            <w:rFonts w:cs="Times New Roman"/>
            <w:i/>
            <w:color w:val="0000FF"/>
            <w:sz w:val="18"/>
            <w:szCs w:val="18"/>
          </w:rPr>
          <w:t>– neoprávnené výdavky, napr. DPH ak nie je oprávneným výdavkom.</w:t>
        </w:r>
      </w:ins>
    </w:p>
    <w:p w:rsidR="007017A6" w:rsidRPr="00D675BA" w:rsidRDefault="007017A6" w:rsidP="007017A6">
      <w:pPr>
        <w:spacing w:before="120"/>
        <w:rPr>
          <w:ins w:id="36" w:author="Pečová, Renáta" w:date="2016-02-17T13:12:00Z"/>
          <w:rFonts w:cs="Times New Roman"/>
          <w:i/>
          <w:color w:val="0000FF"/>
          <w:sz w:val="18"/>
          <w:szCs w:val="18"/>
        </w:rPr>
      </w:pPr>
      <w:ins w:id="37" w:author="Pečová, Renáta" w:date="2016-02-17T13:12:00Z">
        <w:r w:rsidRPr="00D675BA">
          <w:rPr>
            <w:rFonts w:cs="Times New Roman"/>
            <w:b/>
            <w:i/>
            <w:color w:val="0000FF"/>
            <w:sz w:val="18"/>
            <w:szCs w:val="18"/>
          </w:rPr>
          <w:t>CV</w:t>
        </w:r>
        <w:r w:rsidRPr="00D675BA">
          <w:rPr>
            <w:rFonts w:cs="Times New Roman"/>
            <w:i/>
            <w:color w:val="0000FF"/>
            <w:sz w:val="18"/>
            <w:szCs w:val="18"/>
          </w:rPr>
          <w:t xml:space="preserve"> – celkové výdavky. CV = COV + NV (ak projekt negeneruje príjem) alebo CV = COVPGP + NV (ak projekt generuje príjem).</w:t>
        </w:r>
      </w:ins>
    </w:p>
    <w:p w:rsidR="007017A6" w:rsidRPr="002D4CDB" w:rsidRDefault="007017A6" w:rsidP="00F00752">
      <w:pPr>
        <w:rPr>
          <w:rFonts w:asciiTheme="minorHAnsi" w:hAnsiTheme="minorHAnsi" w:cstheme="minorHAnsi"/>
        </w:rPr>
      </w:pPr>
    </w:p>
    <w:tbl>
      <w:tblPr>
        <w:tblStyle w:val="Mriekatabuky"/>
        <w:tblW w:w="0" w:type="auto"/>
        <w:tblLook w:val="04A0" w:firstRow="1" w:lastRow="0" w:firstColumn="1" w:lastColumn="0" w:noHBand="0" w:noVBand="1"/>
      </w:tblPr>
      <w:tblGrid>
        <w:gridCol w:w="3299"/>
        <w:gridCol w:w="1575"/>
        <w:gridCol w:w="1599"/>
        <w:gridCol w:w="865"/>
        <w:gridCol w:w="861"/>
        <w:gridCol w:w="861"/>
        <w:gridCol w:w="861"/>
        <w:gridCol w:w="1984"/>
        <w:gridCol w:w="2315"/>
      </w:tblGrid>
      <w:tr w:rsidR="002D4CDB" w:rsidRPr="002D4CDB" w:rsidTr="002D4CDB">
        <w:trPr>
          <w:trHeight w:val="330"/>
        </w:trPr>
        <w:tc>
          <w:tcPr>
            <w:tcW w:w="0" w:type="auto"/>
            <w:gridSpan w:val="9"/>
            <w:shd w:val="clear" w:color="auto" w:fill="0070C0"/>
          </w:tcPr>
          <w:p w:rsidR="005F30B4" w:rsidRPr="002D4CDB" w:rsidRDefault="005F30B4" w:rsidP="006236C8">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12</w:t>
            </w:r>
            <w:r w:rsidR="00D12146"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w:t>
            </w:r>
            <w:r w:rsidR="006236C8" w:rsidRPr="002D4CDB">
              <w:rPr>
                <w:rFonts w:asciiTheme="minorHAnsi" w:hAnsiTheme="minorHAnsi" w:cstheme="minorHAnsi"/>
                <w:b/>
                <w:bCs/>
                <w:color w:val="FFFFFF" w:themeColor="background1"/>
              </w:rPr>
              <w:t>Verejné obstarávanie</w:t>
            </w:r>
          </w:p>
        </w:tc>
      </w:tr>
      <w:tr w:rsidR="004A6D1F" w:rsidRPr="002D4CDB" w:rsidTr="000806BF">
        <w:trPr>
          <w:trHeight w:val="330"/>
        </w:trPr>
        <w:tc>
          <w:tcPr>
            <w:tcW w:w="0" w:type="auto"/>
            <w:gridSpan w:val="9"/>
            <w:shd w:val="clear" w:color="auto" w:fill="E5DFEC" w:themeFill="accent4" w:themeFillTint="33"/>
          </w:tcPr>
          <w:p w:rsidR="004A6D1F" w:rsidRPr="002D4CDB" w:rsidRDefault="004A6D1F" w:rsidP="00A6173A">
            <w:pPr>
              <w:jc w:val="center"/>
              <w:rPr>
                <w:rFonts w:asciiTheme="minorHAnsi" w:hAnsiTheme="minorHAnsi" w:cstheme="minorHAnsi"/>
                <w:b/>
                <w:bCs/>
              </w:rPr>
            </w:pPr>
            <w:r w:rsidRPr="002D4CDB">
              <w:rPr>
                <w:rFonts w:asciiTheme="minorHAnsi" w:hAnsiTheme="minorHAnsi" w:cstheme="minorHAnsi"/>
                <w:b/>
              </w:rPr>
              <w:lastRenderedPageBreak/>
              <w:t>Názov VO</w:t>
            </w:r>
          </w:p>
        </w:tc>
      </w:tr>
      <w:tr w:rsidR="004A6D1F" w:rsidRPr="002D4CDB" w:rsidTr="00F00752">
        <w:trPr>
          <w:trHeight w:val="330"/>
        </w:trPr>
        <w:tc>
          <w:tcPr>
            <w:tcW w:w="0" w:type="auto"/>
            <w:gridSpan w:val="9"/>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Žiadateľ uvedie aké verejné obstarávania sa plánujú realizovať (aký tovar/služba/práca bude predmetom verejného obstarávania) v rámci projektu a identifikuje druh obstarávania, ktor</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xml:space="preserve"> bude v rámci daného verejného obstarávania realizovan</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V prípade, ak je verejné obstarávanie už vyhlásené alebo zrealizované, žiadateľ uvedie názov tohto verejného obstarávania</w:t>
            </w:r>
            <w:r w:rsidR="00B34CEF" w:rsidRPr="002D4CDB">
              <w:rPr>
                <w:rFonts w:asciiTheme="minorHAnsi" w:hAnsiTheme="minorHAnsi" w:cstheme="minorHAnsi"/>
                <w:sz w:val="18"/>
                <w:szCs w:val="18"/>
              </w:rPr>
              <w:t>.</w:t>
            </w:r>
            <w:r w:rsidRPr="002D4CDB">
              <w:rPr>
                <w:rFonts w:asciiTheme="minorHAnsi" w:hAnsiTheme="minorHAnsi" w:cstheme="minorHAnsi"/>
                <w:sz w:val="18"/>
                <w:szCs w:val="18"/>
              </w:rPr>
              <w:t xml:space="preserve"> </w:t>
            </w:r>
            <w:r w:rsidR="00B34CEF" w:rsidRPr="002D4CDB">
              <w:rPr>
                <w:rFonts w:asciiTheme="minorHAnsi" w:hAnsiTheme="minorHAnsi" w:cstheme="minorHAnsi"/>
                <w:sz w:val="18"/>
                <w:szCs w:val="18"/>
              </w:rPr>
              <w:t>U</w:t>
            </w:r>
            <w:r w:rsidRPr="002D4CDB">
              <w:rPr>
                <w:rFonts w:asciiTheme="minorHAnsi" w:hAnsiTheme="minorHAnsi" w:cstheme="minorHAnsi"/>
                <w:sz w:val="18"/>
                <w:szCs w:val="18"/>
              </w:rPr>
              <w:t xml:space="preserve">vedenú informáciu </w:t>
            </w:r>
            <w:r w:rsidR="00B34CEF" w:rsidRPr="002D4CDB">
              <w:rPr>
                <w:rFonts w:asciiTheme="minorHAnsi" w:hAnsiTheme="minorHAnsi" w:cstheme="minorHAnsi"/>
                <w:sz w:val="18"/>
                <w:szCs w:val="18"/>
              </w:rPr>
              <w:t xml:space="preserve">žiadateľ uvedie </w:t>
            </w:r>
            <w:r w:rsidRPr="002D4CDB">
              <w:rPr>
                <w:rFonts w:asciiTheme="minorHAnsi" w:hAnsiTheme="minorHAnsi" w:cstheme="minorHAnsi"/>
                <w:sz w:val="18"/>
                <w:szCs w:val="18"/>
              </w:rPr>
              <w:t>v</w:t>
            </w:r>
            <w:r w:rsidR="00387DF4" w:rsidRPr="002D4CDB">
              <w:rPr>
                <w:rFonts w:asciiTheme="minorHAnsi" w:hAnsiTheme="minorHAnsi" w:cstheme="minorHAnsi"/>
                <w:sz w:val="18"/>
                <w:szCs w:val="18"/>
              </w:rPr>
              <w:t xml:space="preserve"> časti</w:t>
            </w:r>
            <w:r w:rsidRPr="002D4CDB">
              <w:rPr>
                <w:rFonts w:asciiTheme="minorHAnsi" w:hAnsiTheme="minorHAnsi" w:cstheme="minorHAnsi"/>
                <w:sz w:val="18"/>
                <w:szCs w:val="18"/>
              </w:rPr>
              <w:t> </w:t>
            </w:r>
            <w:r w:rsidR="00387DF4" w:rsidRPr="002D4CDB">
              <w:rPr>
                <w:rFonts w:asciiTheme="minorHAnsi" w:hAnsiTheme="minorHAnsi" w:cstheme="minorHAnsi"/>
                <w:sz w:val="18"/>
                <w:szCs w:val="18"/>
              </w:rPr>
              <w:t>P</w:t>
            </w:r>
            <w:r w:rsidRPr="002D4CDB">
              <w:rPr>
                <w:rFonts w:asciiTheme="minorHAnsi" w:hAnsiTheme="minorHAnsi" w:cstheme="minorHAnsi"/>
                <w:sz w:val="18"/>
                <w:szCs w:val="18"/>
              </w:rPr>
              <w:t>oznámk</w:t>
            </w:r>
            <w:r w:rsidR="00387DF4" w:rsidRPr="002D4CDB">
              <w:rPr>
                <w:rFonts w:asciiTheme="minorHAnsi" w:hAnsiTheme="minorHAnsi" w:cstheme="minorHAnsi"/>
                <w:sz w:val="18"/>
                <w:szCs w:val="18"/>
              </w:rPr>
              <w:t>a</w:t>
            </w:r>
            <w:r w:rsidRPr="002D4CDB">
              <w:rPr>
                <w:rFonts w:asciiTheme="minorHAnsi" w:hAnsiTheme="minorHAnsi" w:cstheme="minorHAnsi"/>
                <w:sz w:val="18"/>
                <w:szCs w:val="18"/>
              </w:rPr>
              <w:t xml:space="preserve"> a identifikuje toto VO číslom oznámenia o vyhlásení VO</w:t>
            </w:r>
            <w:r w:rsidR="003007BA" w:rsidRPr="002D4CDB">
              <w:rPr>
                <w:rFonts w:asciiTheme="minorHAnsi" w:hAnsiTheme="minorHAnsi" w:cstheme="minorHAnsi"/>
                <w:sz w:val="18"/>
                <w:szCs w:val="18"/>
              </w:rPr>
              <w:t>,</w:t>
            </w:r>
            <w:r w:rsidRPr="002D4CDB">
              <w:rPr>
                <w:rFonts w:asciiTheme="minorHAnsi" w:hAnsiTheme="minorHAnsi" w:cstheme="minorHAnsi"/>
                <w:sz w:val="18"/>
                <w:szCs w:val="18"/>
              </w:rPr>
              <w:t xml:space="preserve"> resp. číslom výzvy na predloženie ponúk.</w:t>
            </w:r>
            <w:r w:rsidR="00E43825" w:rsidRPr="002D4CDB">
              <w:rPr>
                <w:rFonts w:asciiTheme="minorHAnsi" w:hAnsiTheme="minorHAnsi" w:cstheme="minorHAnsi"/>
                <w:sz w:val="18"/>
                <w:szCs w:val="18"/>
              </w:rPr>
              <w:t xml:space="preserve"> RO je oprávnený vo výzve stanoviť limit pre VO, ktor</w:t>
            </w:r>
            <w:r w:rsidR="003007BA" w:rsidRPr="002D4CDB">
              <w:rPr>
                <w:rFonts w:asciiTheme="minorHAnsi" w:hAnsiTheme="minorHAnsi" w:cstheme="minorHAnsi"/>
                <w:sz w:val="18"/>
                <w:szCs w:val="18"/>
              </w:rPr>
              <w:t>ý</w:t>
            </w:r>
            <w:r w:rsidR="00E43825" w:rsidRPr="002D4CDB">
              <w:rPr>
                <w:rFonts w:asciiTheme="minorHAnsi" w:hAnsiTheme="minorHAnsi" w:cstheme="minorHAnsi"/>
                <w:sz w:val="18"/>
                <w:szCs w:val="18"/>
              </w:rPr>
              <w:t xml:space="preserve"> je povinný žiadateľ v ŽoNFP uviesť (napr. VO od podlimitných zákaziek vyššie). V prípade, ak je podmienkou poskytnutia príspevku podmienka mať zrealizované VO, ktoré je overované v procese konania o ŽoNFP, v tejto časti sa uvádzajú údaje za všetky plánované aj zrealizované VO, pričom sekcia </w:t>
            </w:r>
            <w:r w:rsidR="003007BA" w:rsidRPr="002D4CDB">
              <w:rPr>
                <w:rFonts w:asciiTheme="minorHAnsi" w:hAnsiTheme="minorHAnsi" w:cstheme="minorHAnsi"/>
                <w:sz w:val="18"/>
                <w:szCs w:val="18"/>
              </w:rPr>
              <w:t xml:space="preserve">,,Verejné obstarávanie“ </w:t>
            </w:r>
            <w:r w:rsidR="00E43825" w:rsidRPr="002D4CDB">
              <w:rPr>
                <w:rFonts w:asciiTheme="minorHAnsi" w:hAnsiTheme="minorHAnsi" w:cstheme="minorHAnsi"/>
                <w:sz w:val="18"/>
                <w:szCs w:val="18"/>
              </w:rPr>
              <w:t>umožní overiť, či hodnota VO predstavuje podmienku 30% z hodnoty NFP a teda či takéto VO musí byť zrealizované a podlieha overeniu v procese konania o</w:t>
            </w:r>
            <w:r w:rsidR="008F3D66" w:rsidRPr="002D4CDB">
              <w:rPr>
                <w:rFonts w:asciiTheme="minorHAnsi" w:hAnsiTheme="minorHAnsi" w:cstheme="minorHAnsi"/>
                <w:sz w:val="18"/>
                <w:szCs w:val="18"/>
              </w:rPr>
              <w:t> </w:t>
            </w:r>
            <w:r w:rsidR="00E43825" w:rsidRPr="002D4CDB">
              <w:rPr>
                <w:rFonts w:asciiTheme="minorHAnsi" w:hAnsiTheme="minorHAnsi" w:cstheme="minorHAnsi"/>
                <w:sz w:val="18"/>
                <w:szCs w:val="18"/>
              </w:rPr>
              <w:t>ŽoNFP</w:t>
            </w:r>
          </w:p>
          <w:p w:rsidR="008F3D66" w:rsidRPr="002D4CDB" w:rsidRDefault="008F3D66" w:rsidP="00187776">
            <w:pPr>
              <w:rPr>
                <w:rFonts w:asciiTheme="minorHAnsi" w:hAnsiTheme="minorHAnsi" w:cstheme="minorHAnsi"/>
                <w:b/>
                <w:sz w:val="18"/>
                <w:szCs w:val="18"/>
              </w:rPr>
            </w:pPr>
          </w:p>
        </w:tc>
      </w:tr>
      <w:tr w:rsidR="00B107D1" w:rsidRPr="002D4CDB" w:rsidTr="000806BF">
        <w:trPr>
          <w:trHeight w:val="330"/>
        </w:trPr>
        <w:tc>
          <w:tcPr>
            <w:tcW w:w="0" w:type="auto"/>
            <w:gridSpan w:val="9"/>
            <w:shd w:val="clear" w:color="auto" w:fill="E5DFEC" w:themeFill="accent4" w:themeFillTint="33"/>
          </w:tcPr>
          <w:p w:rsidR="00B107D1" w:rsidRPr="002D4CDB" w:rsidRDefault="00B107D1" w:rsidP="00B107D1">
            <w:pPr>
              <w:jc w:val="center"/>
              <w:rPr>
                <w:rFonts w:asciiTheme="minorHAnsi" w:hAnsiTheme="minorHAnsi" w:cstheme="minorHAnsi"/>
                <w:sz w:val="18"/>
                <w:szCs w:val="18"/>
              </w:rPr>
            </w:pPr>
            <w:r w:rsidRPr="002D4CDB">
              <w:rPr>
                <w:rFonts w:asciiTheme="minorHAnsi" w:hAnsiTheme="minorHAnsi" w:cstheme="minorHAnsi"/>
                <w:b/>
              </w:rPr>
              <w:t>Opis predmetu VO</w:t>
            </w:r>
          </w:p>
        </w:tc>
      </w:tr>
      <w:tr w:rsidR="00B107D1" w:rsidRPr="002D4CDB" w:rsidTr="00F00752">
        <w:trPr>
          <w:trHeight w:val="330"/>
        </w:trPr>
        <w:tc>
          <w:tcPr>
            <w:tcW w:w="0" w:type="auto"/>
            <w:gridSpan w:val="9"/>
            <w:shd w:val="clear" w:color="auto" w:fill="FFFFFF" w:themeFill="background1"/>
          </w:tcPr>
          <w:p w:rsidR="00B107D1" w:rsidRPr="002D4CDB" w:rsidRDefault="00B107D1" w:rsidP="00187776">
            <w:pPr>
              <w:rPr>
                <w:rFonts w:asciiTheme="minorHAnsi" w:hAnsiTheme="minorHAnsi" w:cstheme="minorHAnsi"/>
                <w:sz w:val="18"/>
                <w:szCs w:val="18"/>
              </w:rPr>
            </w:pPr>
            <w:r w:rsidRPr="002D4CDB">
              <w:rPr>
                <w:rFonts w:asciiTheme="minorHAnsi" w:hAnsiTheme="minorHAnsi" w:cstheme="minorHAnsi"/>
                <w:sz w:val="18"/>
                <w:szCs w:val="18"/>
              </w:rPr>
              <w:t>Žiadateľ stručne uvedie opis predmetu VO</w:t>
            </w:r>
          </w:p>
        </w:tc>
      </w:tr>
      <w:tr w:rsidR="004A6D1F" w:rsidRPr="002D4CDB" w:rsidTr="000806BF">
        <w:trPr>
          <w:trHeight w:val="330"/>
        </w:trPr>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Celková hodnota zákazky</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Metóda podľa finančného limitu</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Postup obstarávania</w:t>
            </w:r>
          </w:p>
        </w:tc>
        <w:tc>
          <w:tcPr>
            <w:tcW w:w="0" w:type="auto"/>
            <w:gridSpan w:val="4"/>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Stav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Začiatok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Ukončenie VO</w:t>
            </w:r>
          </w:p>
        </w:tc>
      </w:tr>
      <w:tr w:rsidR="004A6D1F" w:rsidRPr="002D4CDB" w:rsidTr="00F00752">
        <w:trPr>
          <w:trHeight w:val="330"/>
        </w:trPr>
        <w:tc>
          <w:tcPr>
            <w:tcW w:w="0" w:type="auto"/>
            <w:shd w:val="clear" w:color="auto" w:fill="FFFFFF" w:themeFill="background1"/>
          </w:tcPr>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Žiadateľ uvedie odhadovanú hodnotu zákazky v prípade plánovaného VO, ktoré nebolo ešte vyhlásené. V prípade VO, ktoré bolo vyhlásené sa uvádza predpokladaná hodnota zákazky. V prípade ukončené</w:t>
            </w:r>
            <w:r w:rsidR="008F3D66" w:rsidRPr="002D4CDB">
              <w:rPr>
                <w:rFonts w:asciiTheme="minorHAnsi" w:hAnsiTheme="minorHAnsi" w:cstheme="minorHAnsi"/>
                <w:sz w:val="18"/>
                <w:szCs w:val="18"/>
              </w:rPr>
              <w:t>ho</w:t>
            </w:r>
            <w:r w:rsidRPr="002D4CDB">
              <w:rPr>
                <w:rFonts w:asciiTheme="minorHAnsi" w:hAnsiTheme="minorHAnsi" w:cstheme="minorHAnsi"/>
                <w:sz w:val="18"/>
                <w:szCs w:val="18"/>
              </w:rPr>
              <w:t xml:space="preserve"> VO žiadateľ uvedie výslednú </w:t>
            </w:r>
            <w:r w:rsidR="00E26D11" w:rsidRPr="002D4CDB">
              <w:rPr>
                <w:rFonts w:asciiTheme="minorHAnsi" w:hAnsiTheme="minorHAnsi" w:cstheme="minorHAnsi"/>
                <w:sz w:val="18"/>
                <w:szCs w:val="18"/>
              </w:rPr>
              <w:t xml:space="preserve">zazmluvnenú </w:t>
            </w:r>
            <w:r w:rsidRPr="002D4CDB">
              <w:rPr>
                <w:rFonts w:asciiTheme="minorHAnsi" w:hAnsiTheme="minorHAnsi" w:cstheme="minorHAnsi"/>
                <w:sz w:val="18"/>
                <w:szCs w:val="18"/>
              </w:rPr>
              <w:t>cenu.</w:t>
            </w:r>
          </w:p>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Hodnota sa uvádza za celé verejné obstarávania bez ohľadu na skutočnosť, či bolo vykonané celé výlučne len pre účely projektu.</w:t>
            </w:r>
          </w:p>
          <w:p w:rsidR="008F3D66" w:rsidRPr="002D4CDB" w:rsidRDefault="008F3D66" w:rsidP="004A6D1F">
            <w:pPr>
              <w:rPr>
                <w:rFonts w:asciiTheme="minorHAnsi" w:hAnsiTheme="minorHAnsi" w:cstheme="minorHAnsi"/>
                <w:sz w:val="18"/>
                <w:szCs w:val="18"/>
              </w:rPr>
            </w:pPr>
          </w:p>
          <w:p w:rsidR="008F3D66" w:rsidRPr="002D4CDB" w:rsidRDefault="008F3D66" w:rsidP="004A6D1F">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gridSpan w:val="4"/>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 xml:space="preserve">Žiadateľ vyberie z prednastavených možností stavu VO ku dňu </w:t>
            </w:r>
            <w:r w:rsidR="00076FC2" w:rsidRPr="002D4CDB">
              <w:rPr>
                <w:rFonts w:asciiTheme="minorHAnsi" w:hAnsiTheme="minorHAnsi" w:cstheme="minorHAnsi"/>
                <w:sz w:val="18"/>
                <w:szCs w:val="18"/>
              </w:rPr>
              <w:t xml:space="preserve">predloženia </w:t>
            </w:r>
            <w:r w:rsidRPr="002D4CDB">
              <w:rPr>
                <w:rFonts w:asciiTheme="minorHAnsi" w:hAnsiTheme="minorHAnsi" w:cstheme="minorHAnsi"/>
                <w:sz w:val="18"/>
                <w:szCs w:val="18"/>
              </w:rPr>
              <w:t>ŽoNFP (proces VO nezačatý, VO v príprave, VO vyhlásené, VO po predložení ponúk pred podpisom zmluvy s úspešným uchádzačom, VO po podpise zmluvy s úspešným uchádzačom)</w:t>
            </w:r>
          </w:p>
          <w:p w:rsidR="008F3D66" w:rsidRPr="002D4CDB" w:rsidRDefault="008F3D66" w:rsidP="00187776">
            <w:pPr>
              <w:rPr>
                <w:rFonts w:asciiTheme="minorHAnsi" w:hAnsiTheme="minorHAnsi" w:cstheme="minorHAnsi"/>
                <w:sz w:val="18"/>
                <w:szCs w:val="18"/>
              </w:rPr>
            </w:pPr>
          </w:p>
          <w:p w:rsidR="008F3D66" w:rsidRPr="002D4CDB" w:rsidRDefault="008F3D66" w:rsidP="00187776">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vyhlásenia VO, resp. reálny dátum VO, ktoré bolo už vyhlásené</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ukončenia VO, resp. reálny dátum podpisu zmluvy s úspešným uchádzačom v prípade ukončeného VO.</w:t>
            </w:r>
          </w:p>
        </w:tc>
      </w:tr>
      <w:tr w:rsidR="004A6D1F" w:rsidRPr="002D4CDB" w:rsidTr="000806BF">
        <w:trPr>
          <w:trHeight w:val="330"/>
        </w:trPr>
        <w:tc>
          <w:tcPr>
            <w:tcW w:w="0" w:type="auto"/>
            <w:gridSpan w:val="9"/>
            <w:shd w:val="clear" w:color="auto" w:fill="E5DFEC" w:themeFill="accent4" w:themeFillTint="33"/>
          </w:tcPr>
          <w:p w:rsidR="004A6D1F" w:rsidRPr="002D4CDB" w:rsidRDefault="008F0949" w:rsidP="00187776">
            <w:pPr>
              <w:rPr>
                <w:rFonts w:asciiTheme="minorHAnsi" w:hAnsiTheme="minorHAnsi" w:cstheme="minorHAnsi"/>
                <w:b/>
              </w:rPr>
            </w:pPr>
            <w:r w:rsidRPr="002D4CDB">
              <w:rPr>
                <w:rFonts w:asciiTheme="minorHAnsi" w:hAnsiTheme="minorHAnsi" w:cstheme="minorHAnsi"/>
                <w:b/>
              </w:rPr>
              <w:t>Zoznam aktivít</w:t>
            </w:r>
          </w:p>
        </w:tc>
      </w:tr>
      <w:tr w:rsidR="008F0949" w:rsidRPr="002D4CDB" w:rsidTr="000806BF">
        <w:trPr>
          <w:trHeight w:val="330"/>
        </w:trPr>
        <w:tc>
          <w:tcPr>
            <w:tcW w:w="0" w:type="auto"/>
            <w:gridSpan w:val="6"/>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Aktivita</w:t>
            </w:r>
          </w:p>
        </w:tc>
        <w:tc>
          <w:tcPr>
            <w:tcW w:w="0" w:type="auto"/>
            <w:gridSpan w:val="3"/>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Z toho hodnota na aktivitu projektu</w:t>
            </w:r>
          </w:p>
        </w:tc>
      </w:tr>
      <w:tr w:rsidR="008F0949" w:rsidRPr="002D4CDB" w:rsidTr="000806BF">
        <w:trPr>
          <w:trHeight w:val="330"/>
        </w:trPr>
        <w:tc>
          <w:tcPr>
            <w:tcW w:w="0" w:type="auto"/>
            <w:gridSpan w:val="6"/>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Výber z harmonogramu aktivít (uvádzajú sa všetky aktivity, ku ktorým sa bude realizovať VO - hlavné aj podporné)</w:t>
            </w:r>
          </w:p>
        </w:tc>
        <w:tc>
          <w:tcPr>
            <w:tcW w:w="0" w:type="auto"/>
            <w:gridSpan w:val="3"/>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 prípade, ak je celé VO vyhlasované v plnej výške len pre účely realizácie projektu, žiadateľ uvedie sumu totožnú s celkovou hodnotou zákazky. V prípade, ak je pre realizáciu aktivity vyžívané verejné obstarávanie len z časti, uvádza sa relevantná časť hodnoty zákazky.</w:t>
            </w:r>
          </w:p>
        </w:tc>
      </w:tr>
      <w:tr w:rsidR="008F0949" w:rsidRPr="002D4CDB" w:rsidTr="000806BF">
        <w:trPr>
          <w:trHeight w:val="330"/>
        </w:trPr>
        <w:tc>
          <w:tcPr>
            <w:tcW w:w="0" w:type="auto"/>
            <w:gridSpan w:val="9"/>
            <w:shd w:val="clear" w:color="auto" w:fill="E5DFEC" w:themeFill="accent4" w:themeFillTint="33"/>
          </w:tcPr>
          <w:p w:rsidR="008F0949" w:rsidRPr="002D4CDB" w:rsidRDefault="008F0949" w:rsidP="00187776">
            <w:pPr>
              <w:rPr>
                <w:rFonts w:asciiTheme="minorHAnsi" w:hAnsiTheme="minorHAnsi" w:cstheme="minorHAnsi"/>
              </w:rPr>
            </w:pPr>
            <w:r w:rsidRPr="002D4CDB">
              <w:rPr>
                <w:rFonts w:asciiTheme="minorHAnsi" w:hAnsiTheme="minorHAnsi" w:cstheme="minorHAnsi"/>
                <w:b/>
              </w:rPr>
              <w:t>Poznámka</w:t>
            </w:r>
          </w:p>
        </w:tc>
      </w:tr>
      <w:tr w:rsidR="008F0949" w:rsidRPr="002D4CDB" w:rsidTr="000806BF">
        <w:trPr>
          <w:trHeight w:val="330"/>
        </w:trPr>
        <w:tc>
          <w:tcPr>
            <w:tcW w:w="0" w:type="auto"/>
            <w:gridSpan w:val="9"/>
            <w:shd w:val="clear" w:color="auto" w:fill="FFFFFF" w:themeFill="background1"/>
          </w:tcPr>
          <w:p w:rsidR="008F0949" w:rsidRPr="002D4CDB" w:rsidRDefault="000806BF" w:rsidP="00204701">
            <w:pPr>
              <w:rPr>
                <w:rFonts w:asciiTheme="minorHAnsi" w:hAnsiTheme="minorHAnsi" w:cstheme="minorHAnsi"/>
                <w:sz w:val="18"/>
                <w:szCs w:val="18"/>
              </w:rPr>
            </w:pPr>
            <w:r w:rsidRPr="002D4CDB">
              <w:rPr>
                <w:rFonts w:asciiTheme="minorHAnsi" w:hAnsiTheme="minorHAnsi" w:cstheme="minorHAnsi"/>
                <w:sz w:val="18"/>
                <w:szCs w:val="18"/>
              </w:rPr>
              <w:lastRenderedPageBreak/>
              <w:t>T</w:t>
            </w:r>
            <w:r w:rsidR="008F0949" w:rsidRPr="002D4CDB">
              <w:rPr>
                <w:rFonts w:asciiTheme="minorHAnsi" w:hAnsiTheme="minorHAnsi" w:cstheme="minorHAnsi"/>
                <w:sz w:val="18"/>
                <w:szCs w:val="18"/>
              </w:rPr>
              <w:t>extové pole</w:t>
            </w:r>
            <w:r w:rsidR="00204701" w:rsidRPr="002D4CDB">
              <w:rPr>
                <w:rFonts w:asciiTheme="minorHAnsi" w:hAnsiTheme="minorHAnsi" w:cstheme="minorHAnsi"/>
                <w:sz w:val="18"/>
                <w:szCs w:val="18"/>
              </w:rPr>
              <w:t xml:space="preserve">. Na základe požiadavky RO môže byť v poznámke informácia o uplatňovaní sociálneho aspektu vo VO, resp. zeleného VO. </w:t>
            </w:r>
          </w:p>
        </w:tc>
      </w:tr>
      <w:tr w:rsidR="004A6D1F" w:rsidRPr="002D4CDB" w:rsidTr="000806BF">
        <w:trPr>
          <w:trHeight w:val="425"/>
        </w:trPr>
        <w:tc>
          <w:tcPr>
            <w:tcW w:w="0" w:type="auto"/>
            <w:gridSpan w:val="9"/>
            <w:shd w:val="clear" w:color="auto" w:fill="CCC0D9" w:themeFill="accent4" w:themeFillTint="66"/>
          </w:tcPr>
          <w:p w:rsidR="004A6D1F" w:rsidRPr="002D4CDB" w:rsidRDefault="004A6D1F" w:rsidP="00A209BB">
            <w:pPr>
              <w:jc w:val="left"/>
              <w:rPr>
                <w:rFonts w:asciiTheme="minorHAnsi" w:hAnsiTheme="minorHAnsi" w:cstheme="minorHAnsi"/>
                <w:b/>
              </w:rPr>
            </w:pPr>
            <w:r w:rsidRPr="002D4CDB">
              <w:rPr>
                <w:rFonts w:asciiTheme="minorHAnsi" w:hAnsiTheme="minorHAnsi" w:cstheme="minorHAnsi"/>
                <w:b/>
              </w:rPr>
              <w:t>Sumár realizovaných a plánovaných VO</w:t>
            </w:r>
          </w:p>
          <w:p w:rsidR="00E43825" w:rsidRPr="002D4CDB" w:rsidRDefault="00E43825" w:rsidP="00A209BB">
            <w:pPr>
              <w:jc w:val="left"/>
              <w:rPr>
                <w:rFonts w:asciiTheme="minorHAnsi" w:hAnsiTheme="minorHAnsi" w:cstheme="minorHAnsi"/>
                <w:sz w:val="18"/>
                <w:szCs w:val="18"/>
              </w:rPr>
            </w:pPr>
            <w:r w:rsidRPr="002D4CDB">
              <w:rPr>
                <w:rFonts w:asciiTheme="minorHAnsi" w:hAnsiTheme="minorHAnsi" w:cstheme="minorHAnsi"/>
                <w:sz w:val="18"/>
                <w:szCs w:val="18"/>
              </w:rPr>
              <w:t>Sekcia bude automaticky vyplnená na základe údajov zadaných k jednotlivým VO</w:t>
            </w:r>
          </w:p>
        </w:tc>
      </w:tr>
      <w:tr w:rsidR="004A6D1F" w:rsidRPr="002D4CDB" w:rsidTr="000806BF">
        <w:trPr>
          <w:trHeight w:val="261"/>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sz w:val="18"/>
                <w:szCs w:val="18"/>
              </w:rPr>
            </w:pPr>
            <w:r w:rsidRPr="002D4CDB">
              <w:rPr>
                <w:rFonts w:asciiTheme="minorHAnsi" w:hAnsiTheme="minorHAnsi" w:cstheme="minorHAnsi"/>
                <w:b/>
              </w:rPr>
              <w:t>Realizované VO:</w:t>
            </w:r>
          </w:p>
        </w:tc>
      </w:tr>
      <w:tr w:rsidR="004A6D1F" w:rsidRPr="002D4CDB" w:rsidTr="000806BF">
        <w:trPr>
          <w:trHeight w:val="261"/>
        </w:trPr>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5F30B4">
        <w:trPr>
          <w:trHeight w:val="261"/>
        </w:trPr>
        <w:tc>
          <w:tcPr>
            <w:tcW w:w="0" w:type="auto"/>
            <w:gridSpan w:val="5"/>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4"/>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r w:rsidR="004A6D1F" w:rsidRPr="002D4CDB" w:rsidTr="000806BF">
        <w:trPr>
          <w:trHeight w:val="265"/>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b/>
              </w:rPr>
            </w:pPr>
            <w:r w:rsidRPr="002D4CDB">
              <w:rPr>
                <w:rFonts w:asciiTheme="minorHAnsi" w:hAnsiTheme="minorHAnsi" w:cstheme="minorHAnsi"/>
                <w:b/>
              </w:rPr>
              <w:t>Plánované VO:</w:t>
            </w:r>
          </w:p>
        </w:tc>
      </w:tr>
      <w:tr w:rsidR="004A6D1F" w:rsidRPr="002D4CDB" w:rsidTr="000806BF">
        <w:trPr>
          <w:trHeight w:val="265"/>
        </w:trPr>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0806BF">
        <w:trPr>
          <w:trHeight w:val="265"/>
        </w:trPr>
        <w:tc>
          <w:tcPr>
            <w:tcW w:w="0" w:type="auto"/>
            <w:gridSpan w:val="4"/>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5"/>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bl>
    <w:p w:rsidR="004D426D" w:rsidRPr="002D4CDB" w:rsidRDefault="004D426D">
      <w:pPr>
        <w:rPr>
          <w:rFonts w:asciiTheme="minorHAnsi" w:hAnsiTheme="minorHAnsi" w:cstheme="minorHAnsi"/>
        </w:rPr>
      </w:pPr>
    </w:p>
    <w:tbl>
      <w:tblPr>
        <w:tblStyle w:val="Mriekatabuky"/>
        <w:tblW w:w="0" w:type="auto"/>
        <w:tblLook w:val="04A0" w:firstRow="1" w:lastRow="0" w:firstColumn="1" w:lastColumn="0" w:noHBand="0" w:noVBand="1"/>
      </w:tblPr>
      <w:tblGrid>
        <w:gridCol w:w="2078"/>
        <w:gridCol w:w="12142"/>
      </w:tblGrid>
      <w:tr w:rsidR="002D4CDB" w:rsidRPr="002D4CDB" w:rsidTr="002D4CDB">
        <w:trPr>
          <w:trHeight w:val="413"/>
        </w:trPr>
        <w:tc>
          <w:tcPr>
            <w:tcW w:w="0" w:type="auto"/>
            <w:gridSpan w:val="2"/>
            <w:shd w:val="clear" w:color="auto" w:fill="0070C0"/>
          </w:tcPr>
          <w:p w:rsidR="00D12146" w:rsidRPr="002D4CDB" w:rsidRDefault="00D12146" w:rsidP="00D1214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13</w:t>
            </w:r>
            <w:r w:rsidR="00076FC2"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Identifikácia rizík a prostriedky na ich elimináciu</w:t>
            </w:r>
          </w:p>
        </w:tc>
      </w:tr>
      <w:tr w:rsidR="00D12146" w:rsidRPr="002D4CDB" w:rsidTr="000806BF">
        <w:trPr>
          <w:trHeight w:val="330"/>
        </w:trPr>
        <w:tc>
          <w:tcPr>
            <w:tcW w:w="0" w:type="auto"/>
            <w:shd w:val="clear" w:color="auto" w:fill="E5DFEC" w:themeFill="accent4" w:themeFillTint="33"/>
            <w:hideMark/>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Názov rizika</w:t>
            </w:r>
          </w:p>
        </w:tc>
        <w:tc>
          <w:tcPr>
            <w:tcW w:w="0" w:type="auto"/>
            <w:shd w:val="clear" w:color="auto" w:fill="FFFFFF" w:themeFill="background1"/>
          </w:tcPr>
          <w:p w:rsidR="00D12146" w:rsidRPr="002D4CDB" w:rsidRDefault="00D12146" w:rsidP="00187776">
            <w:pPr>
              <w:jc w:val="center"/>
              <w:rPr>
                <w:rFonts w:asciiTheme="minorHAnsi" w:hAnsiTheme="minorHAnsi" w:cstheme="minorHAnsi"/>
                <w:b/>
              </w:rPr>
            </w:pPr>
          </w:p>
        </w:tc>
      </w:tr>
      <w:tr w:rsidR="00D12146" w:rsidRPr="002D4CDB" w:rsidTr="000806BF">
        <w:trPr>
          <w:trHeight w:val="450"/>
        </w:trPr>
        <w:tc>
          <w:tcPr>
            <w:tcW w:w="0" w:type="auto"/>
            <w:shd w:val="clear" w:color="auto" w:fill="E5DFEC" w:themeFill="accent4" w:themeFillTint="33"/>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Popis rizika</w:t>
            </w:r>
          </w:p>
        </w:tc>
        <w:tc>
          <w:tcPr>
            <w:tcW w:w="0" w:type="auto"/>
            <w:shd w:val="clear" w:color="auto" w:fill="auto"/>
          </w:tcPr>
          <w:p w:rsidR="00D12146" w:rsidRPr="002D4CDB" w:rsidRDefault="00D12146" w:rsidP="000806BF">
            <w:pPr>
              <w:rPr>
                <w:rFonts w:asciiTheme="minorHAnsi" w:hAnsiTheme="minorHAnsi" w:cstheme="minorHAnsi"/>
                <w:b/>
                <w:sz w:val="18"/>
                <w:szCs w:val="18"/>
              </w:rPr>
            </w:pPr>
            <w:r w:rsidRPr="002D4CDB">
              <w:rPr>
                <w:rFonts w:asciiTheme="minorHAnsi" w:hAnsiTheme="minorHAnsi" w:cstheme="minorHAnsi"/>
                <w:sz w:val="18"/>
                <w:szCs w:val="18"/>
              </w:rPr>
              <w:t xml:space="preserve">Žiadateľ identifikuje hlavné riziká, ktoré by mohli mať vplyv na realizáciu projektu, priradí im relevantnú závažnosť a popíše opatrenia, ktoré sú plánované na jeho elimináciu. </w:t>
            </w:r>
            <w:r w:rsidR="003007BA" w:rsidRPr="002D4CDB">
              <w:rPr>
                <w:rFonts w:asciiTheme="minorHAnsi" w:hAnsiTheme="minorHAnsi" w:cstheme="minorHAnsi"/>
                <w:sz w:val="18"/>
                <w:szCs w:val="18"/>
              </w:rPr>
              <w:t>Automaticky je medzi riziká projektu zaradené ohrozenie nedosiahnutia plánovanej hodnoty merateľného/ých ukazovateľa/ov, ktorý/é bol/i na úrovni výzvy označený/é zo strany RO príznakom  s možnosťou identifikácie faktov (preukázania skutočností) objektívne neovplyvniteľnými žiadateľom, v prípade nenaplnenia merateľného/ých ukazovateľa/ov</w:t>
            </w:r>
          </w:p>
        </w:tc>
      </w:tr>
      <w:tr w:rsidR="00D12146" w:rsidRPr="002D4CDB" w:rsidTr="000806BF">
        <w:trPr>
          <w:trHeight w:val="444"/>
        </w:trPr>
        <w:tc>
          <w:tcPr>
            <w:tcW w:w="0" w:type="auto"/>
            <w:shd w:val="clear" w:color="auto" w:fill="E5DFEC" w:themeFill="accent4" w:themeFillTint="33"/>
            <w:hideMark/>
          </w:tcPr>
          <w:p w:rsidR="00D12146" w:rsidRPr="002D4CDB" w:rsidRDefault="00D12146" w:rsidP="00187776">
            <w:pPr>
              <w:rPr>
                <w:rFonts w:asciiTheme="minorHAnsi" w:hAnsiTheme="minorHAnsi" w:cstheme="minorHAnsi"/>
              </w:rPr>
            </w:pPr>
            <w:r w:rsidRPr="002D4CDB">
              <w:rPr>
                <w:rFonts w:asciiTheme="minorHAnsi" w:hAnsiTheme="minorHAnsi" w:cstheme="minorHAnsi"/>
                <w:b/>
              </w:rPr>
              <w:t>Závažnosť (nízka, stredná, vysoká)</w:t>
            </w:r>
          </w:p>
        </w:tc>
        <w:tc>
          <w:tcPr>
            <w:tcW w:w="0" w:type="auto"/>
          </w:tcPr>
          <w:p w:rsidR="00D12146" w:rsidRPr="009C4EEE" w:rsidRDefault="00C26618" w:rsidP="00F446A5">
            <w:pPr>
              <w:tabs>
                <w:tab w:val="left" w:pos="2404"/>
              </w:tabs>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r w:rsidR="00D12146" w:rsidRPr="002D4CDB" w:rsidTr="000806BF">
        <w:trPr>
          <w:trHeight w:val="425"/>
        </w:trPr>
        <w:tc>
          <w:tcPr>
            <w:tcW w:w="0" w:type="auto"/>
            <w:shd w:val="clear" w:color="auto" w:fill="E5DFEC" w:themeFill="accent4" w:themeFillTint="33"/>
          </w:tcPr>
          <w:p w:rsidR="00D12146" w:rsidRPr="002D4CDB" w:rsidRDefault="00D12146" w:rsidP="00187776">
            <w:pPr>
              <w:rPr>
                <w:rFonts w:asciiTheme="minorHAnsi" w:hAnsiTheme="minorHAnsi" w:cstheme="minorHAnsi"/>
                <w:b/>
              </w:rPr>
            </w:pPr>
            <w:r w:rsidRPr="002D4CDB">
              <w:rPr>
                <w:rFonts w:asciiTheme="minorHAnsi" w:hAnsiTheme="minorHAnsi" w:cstheme="minorHAnsi"/>
                <w:b/>
              </w:rPr>
              <w:t>Opatrenia na elimináciu rizika</w:t>
            </w:r>
          </w:p>
        </w:tc>
        <w:tc>
          <w:tcPr>
            <w:tcW w:w="0" w:type="auto"/>
          </w:tcPr>
          <w:p w:rsidR="00C26618" w:rsidRDefault="00C26618" w:rsidP="00187776">
            <w:pPr>
              <w:rPr>
                <w:rFonts w:asciiTheme="minorHAnsi" w:hAnsiTheme="minorHAnsi" w:cstheme="minorHAnsi"/>
                <w:sz w:val="18"/>
                <w:szCs w:val="18"/>
              </w:rPr>
            </w:pPr>
          </w:p>
          <w:p w:rsidR="00D12146" w:rsidRPr="009C4EEE" w:rsidRDefault="00C26618" w:rsidP="00F446A5">
            <w:pPr>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bl>
    <w:p w:rsidR="00D12146" w:rsidRPr="002D4CDB" w:rsidRDefault="00D12146">
      <w:pPr>
        <w:rPr>
          <w:rFonts w:asciiTheme="minorHAnsi" w:hAnsiTheme="minorHAnsi" w:cstheme="minorHAnsi"/>
        </w:rPr>
      </w:pPr>
    </w:p>
    <w:tbl>
      <w:tblPr>
        <w:tblStyle w:val="Mriekatabuky"/>
        <w:tblW w:w="14040" w:type="dxa"/>
        <w:tblLayout w:type="fixed"/>
        <w:tblLook w:val="04A0" w:firstRow="1" w:lastRow="0" w:firstColumn="1" w:lastColumn="0" w:noHBand="0" w:noVBand="1"/>
      </w:tblPr>
      <w:tblGrid>
        <w:gridCol w:w="421"/>
        <w:gridCol w:w="6378"/>
        <w:gridCol w:w="7229"/>
        <w:gridCol w:w="12"/>
      </w:tblGrid>
      <w:tr w:rsidR="002D4CDB" w:rsidRPr="002D4CDB" w:rsidTr="008513EF">
        <w:trPr>
          <w:gridAfter w:val="1"/>
          <w:wAfter w:w="12" w:type="dxa"/>
          <w:trHeight w:val="354"/>
        </w:trPr>
        <w:tc>
          <w:tcPr>
            <w:tcW w:w="14028" w:type="dxa"/>
            <w:gridSpan w:val="3"/>
            <w:shd w:val="clear" w:color="auto" w:fill="0070C0"/>
            <w:hideMark/>
          </w:tcPr>
          <w:p w:rsidR="00E71849" w:rsidRPr="002D4CDB" w:rsidRDefault="00E43825" w:rsidP="00E71849">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w:t>
            </w:r>
            <w:r w:rsidR="00D12146" w:rsidRPr="002D4CDB">
              <w:rPr>
                <w:rFonts w:asciiTheme="minorHAnsi" w:hAnsiTheme="minorHAnsi" w:cstheme="minorHAnsi"/>
                <w:b/>
                <w:bCs/>
                <w:color w:val="FFFFFF" w:themeColor="background1"/>
              </w:rPr>
              <w:t>4</w:t>
            </w:r>
            <w:r w:rsidR="00E71849" w:rsidRPr="002D4CDB">
              <w:rPr>
                <w:rFonts w:asciiTheme="minorHAnsi" w:hAnsiTheme="minorHAnsi" w:cstheme="minorHAnsi"/>
                <w:b/>
                <w:bCs/>
                <w:color w:val="FFFFFF" w:themeColor="background1"/>
              </w:rPr>
              <w:t>.  Zoznam povinných príloh žiadosti o NFP:</w:t>
            </w:r>
          </w:p>
          <w:p w:rsidR="00344F28" w:rsidRDefault="000806BF" w:rsidP="00231C62">
            <w:pPr>
              <w:rPr>
                <w:rFonts w:asciiTheme="minorHAnsi" w:hAnsiTheme="minorHAnsi" w:cstheme="minorHAnsi"/>
                <w:color w:val="FFFFFF" w:themeColor="background1"/>
                <w:sz w:val="18"/>
                <w:szCs w:val="18"/>
              </w:rPr>
            </w:pPr>
            <w:r w:rsidRPr="002D4CDB">
              <w:rPr>
                <w:rFonts w:asciiTheme="minorHAnsi" w:hAnsiTheme="minorHAnsi" w:cstheme="minorHAnsi"/>
                <w:color w:val="FFFFFF" w:themeColor="background1"/>
                <w:sz w:val="18"/>
                <w:szCs w:val="18"/>
              </w:rPr>
              <w:t>Zoznam obsahuje reálne predkla</w:t>
            </w:r>
            <w:r w:rsidR="00344F28" w:rsidRPr="002D4CDB">
              <w:rPr>
                <w:rFonts w:asciiTheme="minorHAnsi" w:hAnsiTheme="minorHAnsi" w:cstheme="minorHAnsi"/>
                <w:color w:val="FFFFFF" w:themeColor="background1"/>
                <w:sz w:val="18"/>
                <w:szCs w:val="18"/>
              </w:rPr>
              <w:t>dané prílohy k ŽoNFP, pričom k jednej podmienke môže prislúchať viacero príloh a naopak. Definovanie možných príloh vykoná RO pri zadávaní výzvy do ITMS2014+</w:t>
            </w:r>
          </w:p>
          <w:p w:rsidR="002D7253" w:rsidRPr="002D4CDB" w:rsidRDefault="002D7253" w:rsidP="00231C62">
            <w:pPr>
              <w:rPr>
                <w:rFonts w:asciiTheme="minorHAnsi" w:hAnsiTheme="minorHAnsi" w:cstheme="minorHAnsi"/>
                <w:b/>
                <w:bCs/>
                <w:color w:val="FFFFFF" w:themeColor="background1"/>
              </w:rPr>
            </w:pPr>
            <w:r w:rsidRPr="008513EF">
              <w:rPr>
                <w:rFonts w:asciiTheme="minorHAnsi" w:hAnsiTheme="minorHAnsi" w:cstheme="minorHAnsi"/>
                <w:i/>
                <w:color w:val="0000FF"/>
                <w:sz w:val="18"/>
                <w:szCs w:val="18"/>
              </w:rPr>
              <w:t>Špecifikácia požiadaviek na formu, resp. spôsob preukazovania splnenia podmienok poskytnutia príspevku je bližšie uvedená v Príručke pre žiadateľa v Tabuľke 2 - Podmienky poskytnutia príspevku a ich forma overenia.</w:t>
            </w:r>
          </w:p>
        </w:tc>
      </w:tr>
      <w:tr w:rsidR="00C11A6E" w:rsidRPr="002D4CDB" w:rsidTr="008513EF">
        <w:trPr>
          <w:trHeight w:val="330"/>
        </w:trPr>
        <w:tc>
          <w:tcPr>
            <w:tcW w:w="6799" w:type="dxa"/>
            <w:gridSpan w:val="2"/>
            <w:shd w:val="clear" w:color="auto" w:fill="E5DFEC" w:themeFill="accent4" w:themeFillTint="33"/>
          </w:tcPr>
          <w:p w:rsidR="00C11A6E" w:rsidRPr="002D4CDB" w:rsidRDefault="00C11A6E">
            <w:pPr>
              <w:rPr>
                <w:rFonts w:asciiTheme="minorHAnsi" w:hAnsiTheme="minorHAnsi" w:cstheme="minorHAnsi"/>
              </w:rPr>
            </w:pPr>
            <w:r w:rsidRPr="002D4CDB">
              <w:rPr>
                <w:rFonts w:asciiTheme="minorHAnsi" w:hAnsiTheme="minorHAnsi" w:cstheme="minorHAnsi"/>
              </w:rPr>
              <w:t>Podmienka poskytnutia príspevku</w:t>
            </w:r>
            <w:r w:rsidR="00344F28" w:rsidRPr="002D4CDB">
              <w:rPr>
                <w:rFonts w:asciiTheme="minorHAnsi" w:hAnsiTheme="minorHAnsi" w:cstheme="minorHAnsi"/>
              </w:rPr>
              <w:t>:</w:t>
            </w:r>
          </w:p>
        </w:tc>
        <w:tc>
          <w:tcPr>
            <w:tcW w:w="7241" w:type="dxa"/>
            <w:gridSpan w:val="2"/>
            <w:shd w:val="clear" w:color="auto" w:fill="E5DFEC" w:themeFill="accent4" w:themeFillTint="33"/>
          </w:tcPr>
          <w:p w:rsidR="00C11A6E" w:rsidRPr="002D4CDB" w:rsidRDefault="00C11A6E" w:rsidP="00E71849">
            <w:pPr>
              <w:rPr>
                <w:rFonts w:asciiTheme="minorHAnsi" w:hAnsiTheme="minorHAnsi" w:cstheme="minorHAnsi"/>
              </w:rPr>
            </w:pPr>
            <w:r w:rsidRPr="002D4CDB">
              <w:rPr>
                <w:rFonts w:asciiTheme="minorHAnsi" w:hAnsiTheme="minorHAnsi" w:cstheme="minorHAnsi"/>
              </w:rPr>
              <w:t>Príloha</w:t>
            </w:r>
            <w:r w:rsidR="00344F28" w:rsidRPr="002D4CDB">
              <w:rPr>
                <w:rFonts w:asciiTheme="minorHAnsi" w:hAnsiTheme="minorHAnsi" w:cstheme="minorHAnsi"/>
              </w:rPr>
              <w:t>:</w:t>
            </w:r>
          </w:p>
        </w:tc>
      </w:tr>
      <w:tr w:rsidR="00E00461" w:rsidRPr="002D4CDB" w:rsidTr="00E00461">
        <w:trPr>
          <w:gridAfter w:val="1"/>
          <w:wAfter w:w="12" w:type="dxa"/>
          <w:trHeight w:val="330"/>
        </w:trPr>
        <w:tc>
          <w:tcPr>
            <w:tcW w:w="421" w:type="dxa"/>
            <w:vMerge w:val="restart"/>
            <w:hideMark/>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1</w:t>
            </w:r>
          </w:p>
        </w:tc>
        <w:tc>
          <w:tcPr>
            <w:tcW w:w="6378" w:type="dxa"/>
            <w:vMerge w:val="restart"/>
          </w:tcPr>
          <w:p w:rsidR="00E00461" w:rsidRPr="002D4CDB" w:rsidRDefault="00E00461" w:rsidP="004F3115">
            <w:pPr>
              <w:rPr>
                <w:rFonts w:asciiTheme="minorHAnsi" w:hAnsiTheme="minorHAnsi" w:cstheme="minorHAnsi"/>
                <w:sz w:val="18"/>
                <w:szCs w:val="18"/>
              </w:rPr>
            </w:pPr>
            <w:r w:rsidRPr="002D4739">
              <w:rPr>
                <w:rFonts w:asciiTheme="minorHAnsi" w:eastAsia="Calibri" w:hAnsiTheme="minorHAnsi" w:cs="Times New Roman"/>
                <w:sz w:val="20"/>
                <w:szCs w:val="20"/>
              </w:rPr>
              <w:t>Konkrétny oprávnený žiadateľ</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b/>
                <w:sz w:val="20"/>
                <w:szCs w:val="20"/>
                <w:u w:val="single"/>
              </w:rPr>
            </w:pPr>
            <w:r w:rsidRPr="002D4739">
              <w:rPr>
                <w:rFonts w:asciiTheme="minorHAnsi" w:eastAsia="Calibri" w:hAnsiTheme="minorHAnsi" w:cs="Times New Roman"/>
                <w:b/>
                <w:sz w:val="20"/>
                <w:szCs w:val="20"/>
                <w:u w:val="single"/>
              </w:rPr>
              <w:t xml:space="preserve">Príloha č. 1 </w:t>
            </w:r>
          </w:p>
          <w:p w:rsidR="00E00461" w:rsidRPr="001A25E0" w:rsidRDefault="00E00461" w:rsidP="00E00461">
            <w:pPr>
              <w:rPr>
                <w:rFonts w:asciiTheme="minorHAnsi" w:hAnsiTheme="minorHAnsi"/>
                <w:sz w:val="20"/>
                <w:szCs w:val="20"/>
              </w:rPr>
            </w:pPr>
            <w:r w:rsidRPr="002D4739">
              <w:rPr>
                <w:rFonts w:asciiTheme="minorHAnsi" w:hAnsiTheme="minorHAnsi"/>
                <w:b/>
                <w:sz w:val="20"/>
                <w:szCs w:val="20"/>
              </w:rPr>
              <w:t>Výpis z obchodného alebo iného registra</w:t>
            </w:r>
            <w:r w:rsidRPr="001A25E0" w:rsidDel="004F3115">
              <w:rPr>
                <w:rFonts w:asciiTheme="minorHAnsi" w:hAnsiTheme="minorHAnsi" w:cstheme="minorHAnsi"/>
                <w:sz w:val="20"/>
                <w:szCs w:val="20"/>
              </w:rPr>
              <w:t xml:space="preserve"> </w:t>
            </w:r>
            <w:r w:rsidRPr="002D4739">
              <w:rPr>
                <w:rFonts w:asciiTheme="minorHAnsi" w:hAnsiTheme="minorHAnsi"/>
                <w:sz w:val="20"/>
                <w:szCs w:val="20"/>
              </w:rPr>
              <w:t>preukazujúceho právnu formu a štatutárny orgán žiadateľa</w:t>
            </w:r>
          </w:p>
          <w:p w:rsidR="00E00461" w:rsidRDefault="00E00461" w:rsidP="00E00461">
            <w:pPr>
              <w:rPr>
                <w:rFonts w:asciiTheme="minorHAnsi" w:hAnsiTheme="minorHAnsi" w:cstheme="minorHAnsi"/>
                <w:sz w:val="20"/>
                <w:szCs w:val="20"/>
              </w:rPr>
            </w:pPr>
          </w:p>
          <w:p w:rsidR="00E00461" w:rsidRPr="002D4739" w:rsidRDefault="00E00461" w:rsidP="00E00461">
            <w:pPr>
              <w:rPr>
                <w:rFonts w:asciiTheme="minorHAnsi" w:hAnsiTheme="minorHAnsi" w:cstheme="minorHAnsi"/>
                <w:caps/>
                <w:sz w:val="20"/>
                <w:szCs w:val="20"/>
              </w:rPr>
            </w:pPr>
            <w:r w:rsidRPr="002D4739">
              <w:rPr>
                <w:rFonts w:asciiTheme="minorHAnsi" w:hAnsiTheme="minorHAnsi" w:cstheme="minorHAnsi"/>
                <w:caps/>
                <w:sz w:val="20"/>
                <w:szCs w:val="20"/>
              </w:rPr>
              <w:t>alebo</w:t>
            </w:r>
          </w:p>
          <w:p w:rsidR="00E00461" w:rsidRPr="002D4CDB" w:rsidRDefault="00E00461" w:rsidP="004F3115">
            <w:pPr>
              <w:rPr>
                <w:rFonts w:asciiTheme="minorHAnsi" w:hAnsiTheme="minorHAnsi" w:cstheme="minorHAnsi"/>
                <w:sz w:val="18"/>
                <w:szCs w:val="18"/>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výpisu z obchodného alebo iného registra v niektorej zo skorších ŽoNFP predkladaných v rámci vyzvaní OPII – platí iba v prípade, ak žiadateľ už predložil výpis z obchodného alebo iného registra v niektorej zo skorších ŽoNFP</w:t>
            </w:r>
            <w:r w:rsidRPr="001A25E0">
              <w:rPr>
                <w:rFonts w:asciiTheme="minorHAnsi" w:hAnsiTheme="minorHAnsi"/>
                <w:b/>
                <w:sz w:val="20"/>
                <w:szCs w:val="20"/>
              </w:rPr>
              <w:t xml:space="preserve"> </w:t>
            </w:r>
            <w:r w:rsidRPr="001A25E0">
              <w:rPr>
                <w:rFonts w:asciiTheme="minorHAnsi" w:hAnsiTheme="minorHAnsi"/>
                <w:sz w:val="20"/>
                <w:szCs w:val="20"/>
              </w:rPr>
              <w:t>v rámci OPII</w:t>
            </w:r>
          </w:p>
        </w:tc>
      </w:tr>
      <w:tr w:rsidR="00E00461" w:rsidRPr="002D4CDB" w:rsidTr="00E00461">
        <w:trPr>
          <w:gridAfter w:val="1"/>
          <w:wAfter w:w="12" w:type="dxa"/>
          <w:trHeight w:val="330"/>
        </w:trPr>
        <w:tc>
          <w:tcPr>
            <w:tcW w:w="421" w:type="dxa"/>
            <w:vMerge/>
          </w:tcPr>
          <w:p w:rsidR="00E00461" w:rsidRPr="002D4CDB" w:rsidRDefault="00E00461" w:rsidP="004F3115">
            <w:pPr>
              <w:rPr>
                <w:rFonts w:asciiTheme="minorHAnsi" w:hAnsiTheme="minorHAnsi" w:cstheme="minorHAnsi"/>
                <w:sz w:val="18"/>
                <w:szCs w:val="18"/>
              </w:rPr>
            </w:pPr>
          </w:p>
        </w:tc>
        <w:tc>
          <w:tcPr>
            <w:tcW w:w="6378" w:type="dxa"/>
            <w:vMerge/>
          </w:tcPr>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2  </w:t>
            </w:r>
          </w:p>
          <w:p w:rsidR="00E00461" w:rsidRPr="002D4CDB" w:rsidRDefault="00E00461" w:rsidP="004F3115">
            <w:pPr>
              <w:rPr>
                <w:rFonts w:asciiTheme="minorHAnsi" w:hAnsiTheme="minorHAnsi" w:cstheme="minorHAnsi"/>
                <w:sz w:val="18"/>
                <w:szCs w:val="18"/>
              </w:rPr>
            </w:pPr>
            <w:r w:rsidRPr="001A25E0">
              <w:rPr>
                <w:rFonts w:asciiTheme="minorHAnsi" w:hAnsiTheme="minorHAnsi"/>
                <w:b/>
                <w:sz w:val="20"/>
                <w:szCs w:val="20"/>
              </w:rPr>
              <w:t>Splnomocnenie osoby konajúcej v mene žiadateľa</w:t>
            </w:r>
            <w:r w:rsidRPr="001A25E0" w:rsidDel="004F3115">
              <w:rPr>
                <w:rFonts w:asciiTheme="minorHAnsi" w:hAnsiTheme="minorHAnsi" w:cstheme="minorHAnsi"/>
                <w:sz w:val="20"/>
                <w:szCs w:val="20"/>
              </w:rPr>
              <w:t xml:space="preserve"> </w:t>
            </w:r>
            <w:r w:rsidRPr="001A25E0">
              <w:rPr>
                <w:rFonts w:asciiTheme="minorHAnsi" w:hAnsiTheme="minorHAnsi" w:cstheme="minorHAnsi"/>
                <w:sz w:val="20"/>
                <w:szCs w:val="20"/>
              </w:rPr>
              <w:t>(ak relevantné)</w:t>
            </w:r>
          </w:p>
        </w:tc>
      </w:tr>
      <w:tr w:rsidR="00E00461" w:rsidRPr="002D4CDB" w:rsidTr="008513EF">
        <w:trPr>
          <w:gridAfter w:val="1"/>
          <w:wAfter w:w="12" w:type="dxa"/>
          <w:trHeight w:val="330"/>
        </w:trPr>
        <w:tc>
          <w:tcPr>
            <w:tcW w:w="421" w:type="dxa"/>
          </w:tcPr>
          <w:p w:rsidR="00E00461" w:rsidRPr="002D4CDB" w:rsidRDefault="00E00461" w:rsidP="004F3115">
            <w:pPr>
              <w:rPr>
                <w:rFonts w:asciiTheme="minorHAnsi" w:hAnsiTheme="minorHAnsi" w:cstheme="minorHAnsi"/>
              </w:rPr>
            </w:pPr>
            <w:r w:rsidRPr="001A25E0">
              <w:rPr>
                <w:rFonts w:asciiTheme="minorHAnsi" w:hAnsiTheme="minorHAnsi" w:cstheme="minorHAnsi"/>
                <w:sz w:val="20"/>
                <w:szCs w:val="20"/>
              </w:rPr>
              <w:t>2</w:t>
            </w:r>
          </w:p>
        </w:tc>
        <w:tc>
          <w:tcPr>
            <w:tcW w:w="6378" w:type="dxa"/>
          </w:tcPr>
          <w:p w:rsidR="00E00461" w:rsidRPr="002D4CDB" w:rsidRDefault="00E00461" w:rsidP="004F3115">
            <w:pPr>
              <w:rPr>
                <w:rFonts w:asciiTheme="minorHAnsi" w:hAnsiTheme="minorHAnsi" w:cstheme="minorHAnsi"/>
              </w:rPr>
            </w:pPr>
            <w:r w:rsidRPr="002D4739">
              <w:rPr>
                <w:rFonts w:asciiTheme="minorHAnsi" w:eastAsia="Calibri" w:hAnsiTheme="minorHAnsi" w:cs="Times New Roman"/>
                <w:sz w:val="20"/>
                <w:szCs w:val="20"/>
              </w:rPr>
              <w:t>Podmienka nebyť dlžníkom na daniach</w:t>
            </w:r>
          </w:p>
        </w:tc>
        <w:tc>
          <w:tcPr>
            <w:tcW w:w="7229" w:type="dxa"/>
          </w:tcPr>
          <w:p w:rsidR="00E00461" w:rsidRPr="002D4739" w:rsidRDefault="00E00461"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3 </w:t>
            </w:r>
          </w:p>
          <w:p w:rsidR="00E00461" w:rsidRPr="002D4739" w:rsidRDefault="00E00461" w:rsidP="00E00461">
            <w:pPr>
              <w:rPr>
                <w:rFonts w:asciiTheme="minorHAnsi" w:hAnsiTheme="minorHAnsi"/>
                <w:sz w:val="20"/>
                <w:szCs w:val="20"/>
              </w:rPr>
            </w:pPr>
            <w:r w:rsidRPr="002D4739">
              <w:rPr>
                <w:rFonts w:asciiTheme="minorHAnsi" w:hAnsiTheme="minorHAnsi"/>
                <w:b/>
                <w:sz w:val="20"/>
                <w:szCs w:val="20"/>
              </w:rPr>
              <w:t>Potvrdenie miestne príslušného správcu dane</w:t>
            </w:r>
            <w:r>
              <w:rPr>
                <w:rFonts w:asciiTheme="minorHAnsi" w:hAnsiTheme="minorHAnsi"/>
                <w:b/>
                <w:sz w:val="20"/>
                <w:szCs w:val="20"/>
              </w:rPr>
              <w:t xml:space="preserve">, </w:t>
            </w:r>
            <w:r w:rsidRPr="002D4739">
              <w:rPr>
                <w:rFonts w:asciiTheme="minorHAnsi" w:hAnsiTheme="minorHAnsi"/>
                <w:sz w:val="20"/>
                <w:szCs w:val="20"/>
              </w:rPr>
              <w:t xml:space="preserve">že žiadateľ nie je dlžníkom na daniach, nie staršie ako 3 mesiace ku dňu predloženia ŽoNFP </w:t>
            </w:r>
          </w:p>
          <w:p w:rsidR="00E00461" w:rsidRDefault="00E00461" w:rsidP="00E00461">
            <w:pPr>
              <w:rPr>
                <w:rFonts w:asciiTheme="minorHAnsi" w:hAnsiTheme="minorHAnsi"/>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miestne príslušného daňového úradu v niektorej zo skorších ŽoNFP predkladaných v rámci vyzvaní OPII – platí iba v prípade, ak žiadateľ už predložil potvrdenie miestne príslušného správcu dane v niektorej zo skorších ŽoNFP v rámci OPII</w:t>
            </w:r>
          </w:p>
        </w:tc>
      </w:tr>
      <w:tr w:rsidR="00E00461" w:rsidRPr="002D4CDB" w:rsidTr="008513EF">
        <w:trPr>
          <w:gridAfter w:val="1"/>
          <w:wAfter w:w="12" w:type="dxa"/>
          <w:trHeight w:val="33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3</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nebyť dlžníkom poistného na zdravotnom poistení </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4 </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zdravotnej poisťovne</w:t>
            </w:r>
            <w:r>
              <w:rPr>
                <w:rFonts w:asciiTheme="minorHAnsi" w:hAnsiTheme="minorHAnsi"/>
                <w:b/>
                <w:sz w:val="20"/>
                <w:szCs w:val="20"/>
              </w:rPr>
              <w:t xml:space="preserve">, </w:t>
            </w:r>
            <w:r w:rsidRPr="002D4739">
              <w:rPr>
                <w:rFonts w:asciiTheme="minorHAnsi" w:hAnsiTheme="minorHAnsi"/>
                <w:sz w:val="20"/>
                <w:szCs w:val="20"/>
              </w:rPr>
              <w:t>že žiadateľ nie je dlžníkom na zdravotnom poistení, nie staršie ako 3 mesiace ku dňu predloženia ŽoNFP</w:t>
            </w:r>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každej zdravotnej poisťovne v niektorej zo skorších ŽoNFP predkladaných v rámci vyzvaní OPII  – platí iba v prípade, ak žiadateľ už predložil potvrdenie každej zdravotnej poisťovne v niektorej zo skorších ŽoNFP v rámci OPII</w:t>
            </w:r>
          </w:p>
        </w:tc>
      </w:tr>
      <w:tr w:rsidR="00E00461" w:rsidRPr="002D4CDB" w:rsidTr="008513EF">
        <w:trPr>
          <w:gridAfter w:val="1"/>
          <w:wAfter w:w="12" w:type="dxa"/>
          <w:trHeight w:val="52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4</w:t>
            </w:r>
          </w:p>
        </w:tc>
        <w:tc>
          <w:tcPr>
            <w:tcW w:w="6378" w:type="dxa"/>
          </w:tcPr>
          <w:p w:rsidR="00E00461" w:rsidRPr="00E07F7F" w:rsidRDefault="00E00461" w:rsidP="008513EF">
            <w:pPr>
              <w:rPr>
                <w:rFonts w:cs="Times New Roman"/>
                <w:color w:val="000000" w:themeColor="text1"/>
                <w:sz w:val="18"/>
                <w:szCs w:val="18"/>
              </w:rPr>
            </w:pPr>
            <w:r w:rsidRPr="002D4739">
              <w:rPr>
                <w:rFonts w:asciiTheme="minorHAnsi" w:hAnsiTheme="minorHAnsi" w:cs="Times New Roman"/>
                <w:sz w:val="20"/>
                <w:szCs w:val="20"/>
              </w:rPr>
              <w:t xml:space="preserve">Podmienka nebyť dlžníkom na sociálnom poistení </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5</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Sociálnej poisťovne</w:t>
            </w:r>
            <w:r>
              <w:rPr>
                <w:rFonts w:asciiTheme="minorHAnsi" w:hAnsiTheme="minorHAnsi"/>
                <w:b/>
                <w:sz w:val="20"/>
                <w:szCs w:val="20"/>
              </w:rPr>
              <w:t xml:space="preserve">, </w:t>
            </w:r>
            <w:r w:rsidRPr="002D4739">
              <w:rPr>
                <w:rFonts w:asciiTheme="minorHAnsi" w:hAnsiTheme="minorHAnsi"/>
                <w:sz w:val="20"/>
                <w:szCs w:val="20"/>
              </w:rPr>
              <w:t>že žiadateľ nie je dlžníkom na sociálnom poistení, nie staršie ako 3 mesiace ku dňu predloženia ŽoNFP</w:t>
            </w:r>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E07F7F" w:rsidRDefault="00E00461" w:rsidP="004F3115">
            <w:pPr>
              <w:rPr>
                <w:rFonts w:cs="Times New Roman"/>
                <w:color w:val="000000" w:themeColor="text1"/>
                <w:sz w:val="18"/>
                <w:szCs w:val="18"/>
              </w:rPr>
            </w:pPr>
            <w:r w:rsidRPr="001A25E0">
              <w:rPr>
                <w:rFonts w:asciiTheme="minorHAnsi" w:hAnsiTheme="minorHAnsi"/>
                <w:b/>
                <w:sz w:val="20"/>
                <w:szCs w:val="20"/>
              </w:rPr>
              <w:t>Čestné vyhlásenie žiadateľa</w:t>
            </w:r>
            <w:r w:rsidRPr="001A25E0">
              <w:rPr>
                <w:rFonts w:asciiTheme="minorHAnsi" w:hAnsiTheme="minorHAnsi"/>
                <w:sz w:val="20"/>
                <w:szCs w:val="20"/>
              </w:rPr>
              <w:t>, o predložení potvrdenia Sociálnej poisťovne v niektorej zo skorších ŽoNFP predkladaných v rámci vyzvaní OPII – platí iba v prípade, ak žiadateľ už predložil potvrdenie Sociálnej poisťovne v niektorej zo skorších ŽoNFP v rámci OPII</w:t>
            </w:r>
          </w:p>
        </w:tc>
      </w:tr>
      <w:tr w:rsidR="00E00461" w:rsidRPr="002D4CDB" w:rsidTr="008513EF">
        <w:trPr>
          <w:gridAfter w:val="1"/>
          <w:wAfter w:w="12" w:type="dxa"/>
          <w:trHeight w:val="330"/>
        </w:trPr>
        <w:tc>
          <w:tcPr>
            <w:tcW w:w="421" w:type="dxa"/>
          </w:tcPr>
          <w:p w:rsidR="00E00461" w:rsidRPr="002D4CDB" w:rsidRDefault="00E00461" w:rsidP="004F3115">
            <w:pPr>
              <w:rPr>
                <w:rFonts w:asciiTheme="minorHAnsi" w:hAnsiTheme="minorHAnsi" w:cstheme="minorHAnsi"/>
                <w:sz w:val="18"/>
                <w:szCs w:val="18"/>
              </w:rPr>
            </w:pPr>
            <w:r>
              <w:rPr>
                <w:rFonts w:asciiTheme="minorHAnsi" w:hAnsiTheme="minorHAnsi" w:cstheme="minorHAnsi"/>
                <w:sz w:val="20"/>
                <w:szCs w:val="20"/>
              </w:rPr>
              <w:t>5</w:t>
            </w:r>
          </w:p>
        </w:tc>
        <w:tc>
          <w:tcPr>
            <w:tcW w:w="6378" w:type="dxa"/>
          </w:tcPr>
          <w:p w:rsidR="00E00461" w:rsidRPr="00E07F7F" w:rsidRDefault="00E00461" w:rsidP="008513EF">
            <w:pPr>
              <w:rPr>
                <w:rFonts w:cs="Times New Roman"/>
                <w:color w:val="000000" w:themeColor="text1"/>
                <w:sz w:val="18"/>
                <w:szCs w:val="18"/>
              </w:rPr>
            </w:pPr>
            <w:r w:rsidRPr="00BC019B">
              <w:rPr>
                <w:rFonts w:asciiTheme="minorHAnsi" w:hAnsiTheme="minorHAnsi" w:cs="Times New Roman"/>
                <w:sz w:val="20"/>
                <w:szCs w:val="20"/>
              </w:rPr>
              <w:t>Podmienka, že voči žiadateľovi nie je vedené konkurzné konanie, reštrukturalizačné konanie, nie je v konkurze alebo v reštrukturalizácii</w:t>
            </w:r>
          </w:p>
        </w:tc>
        <w:tc>
          <w:tcPr>
            <w:tcW w:w="7229" w:type="dxa"/>
          </w:tcPr>
          <w:p w:rsidR="00E00461" w:rsidRPr="00E07F7F" w:rsidRDefault="00E00461" w:rsidP="004F3115">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8513EF">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lastRenderedPageBreak/>
              <w:t>6</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zákazu vedenia  výkonu rozhodnutia voči žiadateľovi</w:t>
            </w:r>
          </w:p>
          <w:p w:rsidR="00E00461" w:rsidRPr="00E07F7F" w:rsidRDefault="00E00461" w:rsidP="004F3115">
            <w:pPr>
              <w:pStyle w:val="Default"/>
              <w:jc w:val="both"/>
              <w:rPr>
                <w:rFonts w:ascii="Times New Roman" w:hAnsi="Times New Roman" w:cs="Times New Roman"/>
                <w:color w:val="000000" w:themeColor="text1"/>
                <w:sz w:val="18"/>
                <w:szCs w:val="18"/>
              </w:rPr>
            </w:pPr>
          </w:p>
        </w:tc>
        <w:tc>
          <w:tcPr>
            <w:tcW w:w="7229" w:type="dxa"/>
          </w:tcPr>
          <w:p w:rsidR="00E00461" w:rsidRPr="00E07F7F" w:rsidRDefault="00E00461" w:rsidP="00591EBD">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8513EF">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7</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 xml:space="preserve">Podmienka finančnej spôsobilosti žiadateľa na spolufinancovanie projektu </w:t>
            </w:r>
          </w:p>
          <w:p w:rsidR="00E00461" w:rsidRPr="00E07F7F" w:rsidRDefault="00E00461" w:rsidP="008513EF">
            <w:pPr>
              <w:rPr>
                <w:rFonts w:cs="Times New Roman"/>
                <w:color w:val="000000" w:themeColor="text1"/>
                <w:sz w:val="18"/>
                <w:szCs w:val="18"/>
              </w:rPr>
            </w:pP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6</w:t>
            </w:r>
          </w:p>
          <w:p w:rsidR="00E00461" w:rsidRPr="002D4739" w:rsidRDefault="00E00461" w:rsidP="00E00461">
            <w:pPr>
              <w:rPr>
                <w:rFonts w:asciiTheme="minorHAnsi" w:hAnsiTheme="minorHAnsi"/>
                <w:bCs/>
                <w:sz w:val="20"/>
                <w:szCs w:val="20"/>
              </w:rPr>
            </w:pPr>
            <w:r w:rsidRPr="002D4739">
              <w:rPr>
                <w:rFonts w:asciiTheme="minorHAnsi" w:hAnsiTheme="minorHAnsi"/>
                <w:b/>
                <w:bCs/>
                <w:sz w:val="20"/>
                <w:szCs w:val="20"/>
              </w:rPr>
              <w:t>Výpis z bankového účtu</w:t>
            </w:r>
            <w:r w:rsidRPr="002D4739">
              <w:rPr>
                <w:rFonts w:asciiTheme="minorHAnsi" w:hAnsiTheme="minorHAnsi"/>
                <w:bCs/>
                <w:sz w:val="20"/>
                <w:szCs w:val="20"/>
              </w:rPr>
              <w:t>, resp. potvrdenie komerčnej banky, že žiadateľ disponuje požadovanou výškou finančných prostriedkov, nie starš</w:t>
            </w:r>
            <w:r>
              <w:rPr>
                <w:rFonts w:asciiTheme="minorHAnsi" w:hAnsiTheme="minorHAnsi"/>
                <w:bCs/>
                <w:sz w:val="20"/>
                <w:szCs w:val="20"/>
              </w:rPr>
              <w:t>í</w:t>
            </w:r>
            <w:r w:rsidRPr="002D4739">
              <w:rPr>
                <w:rFonts w:asciiTheme="minorHAnsi" w:hAnsiTheme="minorHAnsi"/>
                <w:bCs/>
                <w:sz w:val="20"/>
                <w:szCs w:val="20"/>
              </w:rPr>
              <w:t xml:space="preserve"> ako </w:t>
            </w:r>
            <w:r>
              <w:rPr>
                <w:rFonts w:asciiTheme="minorHAnsi" w:hAnsiTheme="minorHAnsi"/>
                <w:bCs/>
                <w:sz w:val="20"/>
                <w:szCs w:val="20"/>
              </w:rPr>
              <w:t>3</w:t>
            </w:r>
            <w:r w:rsidRPr="002D4739">
              <w:rPr>
                <w:rFonts w:asciiTheme="minorHAnsi" w:hAnsiTheme="minorHAnsi"/>
                <w:bCs/>
                <w:sz w:val="20"/>
                <w:szCs w:val="20"/>
              </w:rPr>
              <w:t xml:space="preserve"> mesiac</w:t>
            </w:r>
            <w:r>
              <w:rPr>
                <w:rFonts w:asciiTheme="minorHAnsi" w:hAnsiTheme="minorHAnsi"/>
                <w:bCs/>
                <w:sz w:val="20"/>
                <w:szCs w:val="20"/>
              </w:rPr>
              <w:t>e</w:t>
            </w:r>
            <w:r w:rsidRPr="002D4739">
              <w:rPr>
                <w:rFonts w:asciiTheme="minorHAnsi" w:hAnsiTheme="minorHAnsi"/>
                <w:bCs/>
                <w:sz w:val="20"/>
                <w:szCs w:val="20"/>
              </w:rPr>
              <w:t xml:space="preserve"> ku dňu predloženia ŽoNFP, alebo</w:t>
            </w:r>
          </w:p>
          <w:p w:rsidR="00E00461" w:rsidRPr="002D4739" w:rsidRDefault="00E00461" w:rsidP="00E00461">
            <w:pPr>
              <w:rPr>
                <w:rFonts w:asciiTheme="minorHAnsi" w:hAnsiTheme="minorHAnsi"/>
                <w:b/>
                <w:bCs/>
                <w:sz w:val="20"/>
                <w:szCs w:val="20"/>
              </w:rPr>
            </w:pPr>
            <w:r w:rsidRPr="002D4739">
              <w:rPr>
                <w:rFonts w:asciiTheme="minorHAnsi" w:hAnsiTheme="minorHAnsi"/>
                <w:b/>
                <w:bCs/>
                <w:sz w:val="20"/>
                <w:szCs w:val="20"/>
              </w:rPr>
              <w:t xml:space="preserve">Úverová zmluva, </w:t>
            </w:r>
            <w:r w:rsidRPr="002D4739">
              <w:rPr>
                <w:rFonts w:asciiTheme="minorHAnsi" w:hAnsiTheme="minorHAnsi"/>
                <w:bCs/>
                <w:sz w:val="20"/>
                <w:szCs w:val="20"/>
              </w:rPr>
              <w:t>alebo</w:t>
            </w:r>
          </w:p>
          <w:p w:rsidR="00E00461" w:rsidRPr="00E07F7F" w:rsidRDefault="00E00461" w:rsidP="004F3115">
            <w:pPr>
              <w:rPr>
                <w:rFonts w:cs="Times New Roman"/>
                <w:color w:val="000000" w:themeColor="text1"/>
                <w:sz w:val="18"/>
                <w:szCs w:val="18"/>
              </w:rPr>
            </w:pPr>
            <w:r w:rsidRPr="002D4739">
              <w:rPr>
                <w:rFonts w:asciiTheme="minorHAnsi" w:hAnsiTheme="minorHAnsi"/>
                <w:b/>
                <w:bCs/>
                <w:sz w:val="20"/>
                <w:szCs w:val="20"/>
              </w:rPr>
              <w:t>Záväzný úverový prísľub</w:t>
            </w:r>
            <w:r w:rsidRPr="002D4739">
              <w:rPr>
                <w:rFonts w:asciiTheme="minorHAnsi" w:hAnsiTheme="minorHAnsi"/>
                <w:bCs/>
                <w:sz w:val="20"/>
                <w:szCs w:val="20"/>
              </w:rPr>
              <w:t xml:space="preserve"> nie starší ako 3 mesiace ku dňu predloženia ŽoNFP</w:t>
            </w:r>
          </w:p>
        </w:tc>
      </w:tr>
      <w:tr w:rsidR="00E00461" w:rsidRPr="002D4CDB" w:rsidTr="008513EF">
        <w:trPr>
          <w:gridAfter w:val="1"/>
          <w:wAfter w:w="12" w:type="dxa"/>
          <w:trHeight w:val="330"/>
        </w:trPr>
        <w:tc>
          <w:tcPr>
            <w:tcW w:w="421" w:type="dxa"/>
          </w:tcPr>
          <w:p w:rsidR="00E00461" w:rsidRPr="002D4CDB" w:rsidRDefault="005D204C" w:rsidP="004F3115">
            <w:pPr>
              <w:rPr>
                <w:rFonts w:asciiTheme="minorHAnsi" w:hAnsiTheme="minorHAnsi" w:cstheme="minorHAnsi"/>
                <w:sz w:val="18"/>
                <w:szCs w:val="18"/>
              </w:rPr>
            </w:pPr>
            <w:r>
              <w:rPr>
                <w:rFonts w:asciiTheme="minorHAnsi" w:hAnsiTheme="minorHAnsi" w:cstheme="minorHAnsi"/>
                <w:sz w:val="18"/>
                <w:szCs w:val="18"/>
              </w:rPr>
              <w:t>8</w:t>
            </w:r>
          </w:p>
        </w:tc>
        <w:tc>
          <w:tcPr>
            <w:tcW w:w="6378" w:type="dxa"/>
          </w:tcPr>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Podmienka, že žiadateľ ani jeho štatutárny orgán, ani žiadny člen štatutárneho orgánu, ani prokurista/i, ani osoba splnomocnená zastupovať žiadateľa v konaní o ŽoNFP neboli právoplatne odsúdení za niektorý z nasledujúcich trestných činov: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a) trestný čin poškodzovania finančných záujmov ES (§261-§263 Trestného zákona)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b) niektorý z trestných činov korupcie (§328 - §336 Trestného zákona)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c) trestný čin legalizácie príjmu z trestnej činnosti (§233 - §234 Trestného zákona)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d) trestný čin založenia, zosnovania a podporovania zločineckej skupiny (§296 Trestného zákona) </w:t>
            </w:r>
          </w:p>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e) machinácie pri verejnom obstarávaní a verejnej dražbe (§266 až §268 Trestného zákona)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7 </w:t>
            </w:r>
          </w:p>
          <w:p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Výpis z registra trestov</w:t>
            </w:r>
            <w:r w:rsidRPr="002D4739">
              <w:rPr>
                <w:rFonts w:asciiTheme="minorHAnsi" w:hAnsiTheme="minorHAnsi"/>
                <w:color w:val="auto"/>
                <w:sz w:val="20"/>
                <w:szCs w:val="20"/>
              </w:rPr>
              <w:t xml:space="preserve">, nie starší ako 3 mesiace ku dňu predloženia ŽoNFP, </w:t>
            </w:r>
          </w:p>
          <w:p w:rsidR="00E00461" w:rsidRDefault="00E00461" w:rsidP="00E00461">
            <w:pPr>
              <w:pStyle w:val="Default"/>
              <w:ind w:left="46"/>
              <w:jc w:val="both"/>
              <w:rPr>
                <w:rFonts w:asciiTheme="minorHAnsi" w:hAnsiTheme="minorHAnsi"/>
                <w:color w:val="auto"/>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4F3115">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xml:space="preserve">, o predložení výpisu z registra trestov v niektorej zo skorších ŽoNFP predkladaných v rámci vyzvaní OPII – platí iba v prípade, ak žiadateľ už predložil výpis z registra trestov v niektorej zo skorších ŽoNFP </w:t>
            </w:r>
            <w:r w:rsidRPr="001A25E0">
              <w:rPr>
                <w:rFonts w:asciiTheme="minorHAnsi" w:hAnsiTheme="minorHAnsi"/>
                <w:sz w:val="20"/>
                <w:szCs w:val="20"/>
              </w:rPr>
              <w:t>v rámci OPII</w:t>
            </w:r>
            <w:r w:rsidRPr="002D4739">
              <w:rPr>
                <w:rFonts w:asciiTheme="minorHAnsi" w:hAnsiTheme="minorHAnsi"/>
                <w:sz w:val="20"/>
                <w:szCs w:val="20"/>
              </w:rPr>
              <w:t xml:space="preserve"> a k dátumu predloženia ŽoNFP neuplynula lehota platnosti výpisu z registra trestov v zmysle vyššie uvedeného bodu.  </w:t>
            </w:r>
          </w:p>
        </w:tc>
      </w:tr>
      <w:tr w:rsidR="00E00461" w:rsidRPr="002D4CDB" w:rsidTr="008513EF">
        <w:trPr>
          <w:gridAfter w:val="1"/>
          <w:wAfter w:w="12" w:type="dxa"/>
          <w:trHeight w:val="330"/>
        </w:trPr>
        <w:tc>
          <w:tcPr>
            <w:tcW w:w="421" w:type="dxa"/>
          </w:tcPr>
          <w:p w:rsidR="00E00461" w:rsidRPr="002D4CDB" w:rsidRDefault="005D204C" w:rsidP="004F3115">
            <w:pPr>
              <w:rPr>
                <w:rFonts w:asciiTheme="minorHAnsi" w:hAnsiTheme="minorHAnsi" w:cstheme="minorHAnsi"/>
                <w:sz w:val="18"/>
                <w:szCs w:val="18"/>
              </w:rPr>
            </w:pPr>
            <w:r>
              <w:rPr>
                <w:rFonts w:asciiTheme="minorHAnsi" w:hAnsiTheme="minorHAnsi" w:cstheme="minorHAnsi"/>
                <w:sz w:val="20"/>
                <w:szCs w:val="20"/>
              </w:rPr>
              <w:t>9</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aktivít projektu</w:t>
            </w:r>
          </w:p>
        </w:tc>
        <w:tc>
          <w:tcPr>
            <w:tcW w:w="722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8513EF">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0</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žiadateľ neukončil fyzickú realizáciu všetkých oprávnených aktivít projektu pred predložením ŽoNFP</w:t>
            </w:r>
          </w:p>
        </w:tc>
        <w:tc>
          <w:tcPr>
            <w:tcW w:w="7229" w:type="dxa"/>
          </w:tcPr>
          <w:p w:rsidR="00E00461" w:rsidRPr="002D4CDB" w:rsidRDefault="00E00461" w:rsidP="008513EF">
            <w:pPr>
              <w:autoSpaceDE w:val="0"/>
              <w:autoSpaceDN w:val="0"/>
              <w:adjustRightInd w:val="0"/>
              <w:rPr>
                <w:rFonts w:asciiTheme="minorHAnsi" w:hAnsiTheme="minorHAnsi" w:cstheme="minorHAnsi"/>
              </w:rPr>
            </w:pPr>
            <w:r w:rsidRPr="002D4739">
              <w:rPr>
                <w:rFonts w:asciiTheme="minorHAnsi" w:hAnsiTheme="minorHAnsi"/>
                <w:sz w:val="20"/>
                <w:szCs w:val="20"/>
              </w:rPr>
              <w:t>Bez osobitnej prílohy</w:t>
            </w:r>
          </w:p>
        </w:tc>
      </w:tr>
      <w:tr w:rsidR="00E00461" w:rsidRPr="002D4CDB" w:rsidTr="008513EF">
        <w:trPr>
          <w:gridAfter w:val="1"/>
          <w:wAfter w:w="12" w:type="dxa"/>
          <w:trHeight w:val="330"/>
        </w:trPr>
        <w:tc>
          <w:tcPr>
            <w:tcW w:w="421" w:type="dxa"/>
          </w:tcPr>
          <w:p w:rsidR="00E00461" w:rsidRPr="002D4CDB" w:rsidRDefault="00E00461" w:rsidP="00AB0A70">
            <w:pPr>
              <w:rPr>
                <w:rFonts w:asciiTheme="minorHAnsi" w:hAnsiTheme="minorHAnsi" w:cstheme="minorHAnsi"/>
                <w:sz w:val="18"/>
                <w:szCs w:val="18"/>
              </w:rPr>
            </w:pPr>
            <w:r w:rsidRPr="002D4739">
              <w:rPr>
                <w:rFonts w:asciiTheme="minorHAnsi" w:hAnsiTheme="minorHAnsi" w:cstheme="minorHAnsi"/>
                <w:sz w:val="20"/>
                <w:szCs w:val="20"/>
              </w:rPr>
              <w:t>1</w:t>
            </w:r>
            <w:r w:rsidR="005D204C">
              <w:rPr>
                <w:rFonts w:asciiTheme="minorHAnsi" w:hAnsiTheme="minorHAnsi" w:cstheme="minorHAnsi"/>
                <w:sz w:val="20"/>
                <w:szCs w:val="20"/>
              </w:rPr>
              <w:t>1</w:t>
            </w:r>
          </w:p>
        </w:tc>
        <w:tc>
          <w:tcPr>
            <w:tcW w:w="6378" w:type="dxa"/>
          </w:tcPr>
          <w:p w:rsidR="00E00461" w:rsidRPr="00B768E6" w:rsidRDefault="00E00461" w:rsidP="004F3115">
            <w:pPr>
              <w:rPr>
                <w:rFonts w:cs="Times New Roman"/>
                <w:color w:val="000000" w:themeColor="text1"/>
                <w:sz w:val="18"/>
                <w:szCs w:val="18"/>
              </w:rPr>
            </w:pPr>
            <w:r w:rsidRPr="002D4739">
              <w:rPr>
                <w:rFonts w:asciiTheme="minorHAnsi" w:hAnsiTheme="minorHAnsi" w:cs="Times New Roman"/>
                <w:sz w:val="20"/>
                <w:szCs w:val="20"/>
              </w:rPr>
              <w:t>Podmienka, že výdavky projektu sú oprávnené</w:t>
            </w:r>
          </w:p>
        </w:tc>
        <w:tc>
          <w:tcPr>
            <w:tcW w:w="722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8</w:t>
            </w:r>
          </w:p>
          <w:p w:rsidR="00E00461" w:rsidRPr="00E07F7F" w:rsidRDefault="00E00461" w:rsidP="004F2563">
            <w:pPr>
              <w:rPr>
                <w:rFonts w:cs="Times New Roman"/>
                <w:color w:val="000000" w:themeColor="text1"/>
                <w:sz w:val="18"/>
                <w:szCs w:val="18"/>
              </w:rPr>
            </w:pPr>
            <w:r w:rsidRPr="002D4739">
              <w:rPr>
                <w:rFonts w:asciiTheme="minorHAnsi" w:hAnsiTheme="minorHAnsi"/>
                <w:b/>
                <w:sz w:val="20"/>
                <w:szCs w:val="20"/>
              </w:rPr>
              <w:t xml:space="preserve">Podporná dokumentácia k oprávnenosti výdavkov </w:t>
            </w:r>
          </w:p>
        </w:tc>
      </w:tr>
      <w:tr w:rsidR="00E00461" w:rsidRPr="002D4CDB" w:rsidTr="008513EF">
        <w:trPr>
          <w:gridAfter w:val="1"/>
          <w:wAfter w:w="12" w:type="dxa"/>
          <w:trHeight w:val="330"/>
        </w:trPr>
        <w:tc>
          <w:tcPr>
            <w:tcW w:w="421" w:type="dxa"/>
          </w:tcPr>
          <w:p w:rsidR="00E00461" w:rsidRPr="002D4CDB" w:rsidRDefault="00E00461" w:rsidP="00AB0A70">
            <w:pPr>
              <w:rPr>
                <w:rFonts w:asciiTheme="minorHAnsi" w:hAnsiTheme="minorHAnsi" w:cstheme="minorHAnsi"/>
                <w:sz w:val="18"/>
                <w:szCs w:val="18"/>
              </w:rPr>
            </w:pPr>
            <w:r w:rsidRPr="002D4739">
              <w:rPr>
                <w:rFonts w:asciiTheme="minorHAnsi" w:hAnsiTheme="minorHAnsi" w:cstheme="minorHAnsi"/>
                <w:sz w:val="20"/>
                <w:szCs w:val="20"/>
              </w:rPr>
              <w:t>1</w:t>
            </w:r>
            <w:r w:rsidR="005D204C">
              <w:rPr>
                <w:rFonts w:asciiTheme="minorHAnsi" w:hAnsiTheme="minorHAnsi" w:cstheme="minorHAnsi"/>
                <w:sz w:val="20"/>
                <w:szCs w:val="20"/>
              </w:rPr>
              <w:t>2</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výdavkov pre projekty generujúce príjem</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9 </w:t>
            </w:r>
          </w:p>
          <w:p w:rsidR="00E00461" w:rsidRPr="002D4739" w:rsidRDefault="00E00461" w:rsidP="00E00461">
            <w:pPr>
              <w:ind w:left="5"/>
              <w:rPr>
                <w:rFonts w:asciiTheme="minorHAnsi" w:hAnsiTheme="minorHAnsi"/>
                <w:sz w:val="20"/>
                <w:szCs w:val="20"/>
              </w:rPr>
            </w:pPr>
            <w:r w:rsidRPr="002D4739">
              <w:rPr>
                <w:rFonts w:asciiTheme="minorHAnsi" w:hAnsiTheme="minorHAnsi"/>
                <w:b/>
                <w:sz w:val="20"/>
                <w:szCs w:val="20"/>
              </w:rPr>
              <w:t>Finančná analýza projektu</w:t>
            </w:r>
            <w:r w:rsidRPr="002D4739">
              <w:rPr>
                <w:rFonts w:asciiTheme="minorHAnsi" w:hAnsiTheme="minorHAnsi"/>
                <w:sz w:val="20"/>
                <w:szCs w:val="20"/>
              </w:rPr>
              <w:t xml:space="preserve"> – pre investičné projekty generujúce príjem podľa čl. 61 všeobecného nariadenia a</w:t>
            </w:r>
          </w:p>
          <w:p w:rsidR="00E00461" w:rsidRPr="002D4CDB" w:rsidRDefault="00E00461" w:rsidP="008513EF">
            <w:pPr>
              <w:ind w:left="5"/>
              <w:rPr>
                <w:rFonts w:asciiTheme="minorHAnsi" w:hAnsiTheme="minorHAnsi" w:cstheme="minorHAnsi"/>
              </w:rPr>
            </w:pPr>
            <w:r w:rsidRPr="002D4739">
              <w:rPr>
                <w:rFonts w:asciiTheme="minorHAnsi" w:hAnsiTheme="minorHAnsi"/>
                <w:b/>
                <w:sz w:val="20"/>
                <w:szCs w:val="20"/>
              </w:rPr>
              <w:t xml:space="preserve">Analýza nákladov a prínosov </w:t>
            </w:r>
            <w:r w:rsidRPr="002D4739">
              <w:rPr>
                <w:rFonts w:asciiTheme="minorHAnsi" w:hAnsiTheme="minorHAnsi"/>
                <w:sz w:val="20"/>
                <w:szCs w:val="20"/>
              </w:rPr>
              <w:t xml:space="preserve">(Cost Benefit Analysis - CBA) (ak relevantné) </w:t>
            </w:r>
          </w:p>
        </w:tc>
      </w:tr>
      <w:tr w:rsidR="00E00461" w:rsidRPr="002D4CDB" w:rsidTr="008513EF">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3</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projekt je realizovaný na oprávnenom území</w:t>
            </w:r>
          </w:p>
        </w:tc>
        <w:tc>
          <w:tcPr>
            <w:tcW w:w="7229" w:type="dxa"/>
          </w:tcPr>
          <w:p w:rsidR="00E00461" w:rsidRPr="002D4CDB" w:rsidRDefault="00E00461" w:rsidP="004F2563">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8513EF">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4</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splnenia hodnotiacich kritérií</w:t>
            </w:r>
          </w:p>
        </w:tc>
        <w:tc>
          <w:tcPr>
            <w:tcW w:w="722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10 </w:t>
            </w:r>
          </w:p>
          <w:p w:rsidR="00E00461" w:rsidRPr="002D4CDB" w:rsidRDefault="00165426" w:rsidP="00165426">
            <w:pPr>
              <w:rPr>
                <w:rFonts w:asciiTheme="minorHAnsi" w:hAnsiTheme="minorHAnsi" w:cstheme="minorHAnsi"/>
              </w:rPr>
            </w:pPr>
            <w:r>
              <w:rPr>
                <w:rFonts w:asciiTheme="minorHAnsi" w:hAnsiTheme="minorHAnsi"/>
                <w:b/>
                <w:sz w:val="20"/>
                <w:szCs w:val="20"/>
              </w:rPr>
              <w:t>Doplňujúce údaje ŽoNFP</w:t>
            </w:r>
            <w:r w:rsidR="00E00461" w:rsidRPr="002D4739">
              <w:rPr>
                <w:rFonts w:asciiTheme="minorHAnsi" w:hAnsiTheme="minorHAnsi"/>
                <w:b/>
                <w:sz w:val="20"/>
                <w:szCs w:val="20"/>
              </w:rPr>
              <w:t xml:space="preserve"> </w:t>
            </w:r>
          </w:p>
        </w:tc>
      </w:tr>
      <w:tr w:rsidR="00E00461" w:rsidRPr="002D4CDB" w:rsidTr="008513EF">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5</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spôsobu financovania</w:t>
            </w:r>
          </w:p>
        </w:tc>
        <w:tc>
          <w:tcPr>
            <w:tcW w:w="722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8513EF">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lastRenderedPageBreak/>
              <w:t>1</w:t>
            </w:r>
            <w:r w:rsidR="005D204C">
              <w:rPr>
                <w:rFonts w:asciiTheme="minorHAnsi" w:hAnsiTheme="minorHAnsi" w:cstheme="minorHAnsi"/>
                <w:sz w:val="20"/>
                <w:szCs w:val="20"/>
              </w:rPr>
              <w:t>6</w:t>
            </w:r>
          </w:p>
        </w:tc>
        <w:tc>
          <w:tcPr>
            <w:tcW w:w="6378" w:type="dxa"/>
          </w:tcPr>
          <w:p w:rsidR="00E00461" w:rsidRPr="00B768E6" w:rsidRDefault="00E00461" w:rsidP="004F3115">
            <w:pPr>
              <w:rPr>
                <w:rFonts w:cs="Times New Roman"/>
                <w:color w:val="000000" w:themeColor="text1"/>
                <w:sz w:val="18"/>
                <w:szCs w:val="18"/>
              </w:rPr>
            </w:pPr>
            <w:r w:rsidRPr="00263E65">
              <w:rPr>
                <w:rFonts w:asciiTheme="minorHAnsi" w:hAnsiTheme="minorHAnsi" w:cs="Times New Roman"/>
                <w:sz w:val="20"/>
                <w:szCs w:val="20"/>
              </w:rPr>
              <w:t xml:space="preserve">Podmienky týkajúce sa štátnej pomoci a vyplývajúce zo schém štátnej pomoci/pomoci de minimis </w:t>
            </w:r>
          </w:p>
        </w:tc>
        <w:tc>
          <w:tcPr>
            <w:tcW w:w="7229" w:type="dxa"/>
          </w:tcPr>
          <w:p w:rsidR="00E00461" w:rsidRPr="00E07F7F" w:rsidRDefault="00E00461" w:rsidP="008B2658">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8513EF">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7</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žiadateľ neporušil zákaz nelegálnej práce a nelegálneho zamestnávania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11</w:t>
            </w:r>
          </w:p>
          <w:p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Potvrdenie miestne príslušného inšpektorátu práce</w:t>
            </w:r>
            <w:r w:rsidRPr="002D4739">
              <w:rPr>
                <w:rFonts w:asciiTheme="minorHAnsi" w:hAnsiTheme="minorHAnsi"/>
                <w:color w:val="auto"/>
                <w:sz w:val="20"/>
                <w:szCs w:val="20"/>
              </w:rPr>
              <w:t xml:space="preserve">, že žiadateľ neporušil zákaz nelegálnej práce a nelegálneho zamestnávania podľa osobitného predpisu za obdobie 5 rokov predchádzajúcich podaniu ŽoNFP, nie staršie ako 3 mesiace ku dňu predloženia ŽoNFP </w:t>
            </w:r>
          </w:p>
          <w:p w:rsidR="00E00461" w:rsidRDefault="00E00461" w:rsidP="00E00461">
            <w:pPr>
              <w:pStyle w:val="Default"/>
              <w:ind w:left="5"/>
              <w:jc w:val="both"/>
              <w:rPr>
                <w:rFonts w:asciiTheme="minorHAnsi" w:hAnsiTheme="minorHAnsi"/>
                <w:color w:val="auto"/>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8B2658">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o predložení potvrdenia miestne príslušného inšpektorátu práce v niektorej zo skorších ŽoNFP predkladaných v rámci vyzvaní OPII – platí iba v prípade, ak žiadateľ už predložil potvrdenie miestne príslušného inšpektorátu práce v niektorej zo skorších ŽoNFP v rámci OPII</w:t>
            </w:r>
          </w:p>
        </w:tc>
      </w:tr>
      <w:tr w:rsidR="00E00461" w:rsidRPr="002D4CDB" w:rsidTr="008513EF">
        <w:trPr>
          <w:gridAfter w:val="1"/>
          <w:wAfter w:w="12" w:type="dxa"/>
          <w:trHeight w:val="330"/>
        </w:trPr>
        <w:tc>
          <w:tcPr>
            <w:tcW w:w="421" w:type="dxa"/>
          </w:tcPr>
          <w:p w:rsidR="00E00461" w:rsidRPr="002D4CDB" w:rsidRDefault="00AB0A70" w:rsidP="005D204C">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8</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žiadateľ má vysporiadané majetkovo-právne vzťahy a povolenia na realizáciu aktivít projektu</w:t>
            </w: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12</w:t>
            </w:r>
          </w:p>
          <w:p w:rsidR="00E00461" w:rsidRPr="002D4739" w:rsidRDefault="00E00461" w:rsidP="00E00461">
            <w:pPr>
              <w:pStyle w:val="Default"/>
              <w:rPr>
                <w:rFonts w:asciiTheme="minorHAnsi" w:hAnsiTheme="minorHAnsi"/>
                <w:color w:val="auto"/>
                <w:sz w:val="20"/>
                <w:szCs w:val="20"/>
              </w:rPr>
            </w:pPr>
            <w:r w:rsidRPr="002D4739">
              <w:rPr>
                <w:rFonts w:asciiTheme="minorHAnsi" w:hAnsiTheme="minorHAnsi"/>
                <w:b/>
                <w:color w:val="auto"/>
                <w:sz w:val="20"/>
                <w:szCs w:val="20"/>
              </w:rPr>
              <w:t>Právoplatné stavebné povolenie alebo iné povolenie</w:t>
            </w:r>
            <w:r w:rsidRPr="002D4739">
              <w:rPr>
                <w:rFonts w:asciiTheme="minorHAnsi" w:hAnsiTheme="minorHAnsi"/>
                <w:color w:val="auto"/>
                <w:sz w:val="20"/>
                <w:szCs w:val="20"/>
              </w:rPr>
              <w:t xml:space="preserve"> na realizáciu stavby a </w:t>
            </w:r>
          </w:p>
          <w:p w:rsidR="00E00461" w:rsidRPr="002D4CDB" w:rsidRDefault="00E00461" w:rsidP="008513EF">
            <w:pPr>
              <w:pStyle w:val="Default"/>
              <w:jc w:val="both"/>
              <w:rPr>
                <w:rFonts w:asciiTheme="minorHAnsi" w:hAnsiTheme="minorHAnsi" w:cstheme="minorHAnsi"/>
              </w:rPr>
            </w:pPr>
            <w:r w:rsidRPr="002D4739">
              <w:rPr>
                <w:rFonts w:asciiTheme="minorHAnsi" w:hAnsiTheme="minorHAnsi"/>
                <w:b/>
                <w:sz w:val="20"/>
                <w:szCs w:val="20"/>
              </w:rPr>
              <w:t>Projektová dokumentácia stavby</w:t>
            </w:r>
            <w:r w:rsidRPr="002D4739">
              <w:rPr>
                <w:rFonts w:asciiTheme="minorHAnsi" w:hAnsiTheme="minorHAnsi"/>
                <w:sz w:val="20"/>
                <w:szCs w:val="20"/>
              </w:rPr>
              <w:t xml:space="preserve"> </w:t>
            </w:r>
            <w:r w:rsidRPr="002D4739">
              <w:rPr>
                <w:rFonts w:asciiTheme="minorHAnsi" w:hAnsiTheme="minorHAnsi"/>
                <w:b/>
                <w:sz w:val="20"/>
                <w:szCs w:val="20"/>
              </w:rPr>
              <w:t xml:space="preserve">vrátane výkazu výmer </w:t>
            </w:r>
          </w:p>
        </w:tc>
      </w:tr>
      <w:tr w:rsidR="00E00461" w:rsidRPr="002D4CDB" w:rsidTr="008513EF">
        <w:trPr>
          <w:gridAfter w:val="1"/>
          <w:wAfter w:w="12" w:type="dxa"/>
          <w:trHeight w:val="330"/>
        </w:trPr>
        <w:tc>
          <w:tcPr>
            <w:tcW w:w="421" w:type="dxa"/>
          </w:tcPr>
          <w:p w:rsidR="00E00461" w:rsidRPr="002D4CDB" w:rsidRDefault="005D204C" w:rsidP="004F3115">
            <w:pPr>
              <w:rPr>
                <w:rFonts w:asciiTheme="minorHAnsi" w:hAnsiTheme="minorHAnsi" w:cstheme="minorHAnsi"/>
                <w:sz w:val="18"/>
                <w:szCs w:val="18"/>
              </w:rPr>
            </w:pPr>
            <w:r>
              <w:rPr>
                <w:rFonts w:asciiTheme="minorHAnsi" w:hAnsiTheme="minorHAnsi" w:cstheme="minorHAnsi"/>
                <w:sz w:val="20"/>
                <w:szCs w:val="20"/>
              </w:rPr>
              <w:t>19</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z hľadiska plnenia požiadaviek v oblasti posudzovania vplyvov na životné prostredie</w:t>
            </w: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13</w:t>
            </w:r>
          </w:p>
          <w:p w:rsidR="00E00461" w:rsidRPr="002D4739" w:rsidRDefault="00E00461" w:rsidP="00E00461">
            <w:pPr>
              <w:pStyle w:val="Odsekzoznamu"/>
              <w:ind w:left="0"/>
              <w:rPr>
                <w:rFonts w:asciiTheme="minorHAnsi" w:hAnsiTheme="minorHAnsi"/>
                <w:sz w:val="20"/>
                <w:szCs w:val="20"/>
              </w:rPr>
            </w:pPr>
            <w:r w:rsidRPr="002D4739">
              <w:rPr>
                <w:rFonts w:asciiTheme="minorHAnsi" w:hAnsiTheme="minorHAnsi"/>
                <w:sz w:val="20"/>
                <w:szCs w:val="20"/>
              </w:rPr>
              <w:t xml:space="preserve">Platné </w:t>
            </w:r>
            <w:r w:rsidRPr="002D4739">
              <w:rPr>
                <w:rFonts w:asciiTheme="minorHAnsi" w:hAnsiTheme="minorHAnsi"/>
                <w:b/>
                <w:sz w:val="20"/>
                <w:szCs w:val="20"/>
              </w:rPr>
              <w:t>záverečné stanovisko z posúdenia vplyvov</w:t>
            </w:r>
            <w:r w:rsidRPr="002D4739">
              <w:rPr>
                <w:rFonts w:asciiTheme="minorHAnsi" w:hAnsiTheme="minorHAnsi"/>
                <w:sz w:val="20"/>
                <w:szCs w:val="20"/>
              </w:rPr>
              <w:t xml:space="preserve"> navrhovanej činnosti, resp. jej zmeny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zo zisťovacieho konania</w:t>
            </w:r>
            <w:r w:rsidRPr="002D4739">
              <w:rPr>
                <w:rFonts w:asciiTheme="minorHAnsi" w:hAnsiTheme="minorHAnsi"/>
                <w:sz w:val="20"/>
                <w:szCs w:val="20"/>
              </w:rPr>
              <w:t xml:space="preserve"> o tom, že navrhovaná činnosť, resp. zmena navrhovanej činnosti nepodlieha posudzovaniu vplyvov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príslušného orgánu</w:t>
            </w:r>
            <w:r w:rsidRPr="002D4739">
              <w:rPr>
                <w:rFonts w:asciiTheme="minorHAnsi" w:hAnsiTheme="minorHAnsi"/>
                <w:sz w:val="20"/>
                <w:szCs w:val="20"/>
              </w:rPr>
              <w:t xml:space="preserve"> podľa § 19 ods. 1 zákona o posudzovaní vplyvov o tom, že navrhovaná činnosť alebo jej zmena nepodlieha posudzovaniu vplyvov na životné prostredie podľa zákona o posudzovaní vplyvov., alebo</w:t>
            </w:r>
          </w:p>
          <w:p w:rsidR="00E00461" w:rsidRPr="002D4CDB" w:rsidRDefault="00E00461" w:rsidP="008513EF">
            <w:pPr>
              <w:pStyle w:val="Default"/>
              <w:rPr>
                <w:rFonts w:asciiTheme="minorHAnsi" w:hAnsiTheme="minorHAnsi" w:cstheme="minorHAnsi"/>
              </w:rPr>
            </w:pPr>
            <w:r>
              <w:rPr>
                <w:rFonts w:asciiTheme="minorHAnsi" w:hAnsiTheme="minorHAnsi"/>
                <w:b/>
                <w:color w:val="auto"/>
                <w:sz w:val="20"/>
                <w:szCs w:val="20"/>
              </w:rPr>
              <w:t>S</w:t>
            </w:r>
            <w:r w:rsidRPr="002D4739">
              <w:rPr>
                <w:rFonts w:asciiTheme="minorHAnsi" w:hAnsiTheme="minorHAnsi"/>
                <w:b/>
                <w:color w:val="auto"/>
                <w:sz w:val="20"/>
                <w:szCs w:val="20"/>
              </w:rPr>
              <w:t>tanovisko (vyjadrenie) príslušného orgánu</w:t>
            </w:r>
            <w:r w:rsidRPr="002D4739">
              <w:rPr>
                <w:rFonts w:asciiTheme="minorHAnsi" w:hAnsiTheme="minorHAnsi"/>
                <w:color w:val="auto"/>
                <w:sz w:val="20"/>
                <w:szCs w:val="20"/>
              </w:rPr>
              <w:t xml:space="preserve"> o tom, že navrhovaná činnosť, resp. zmena navrhovanej činnosti  nepodlieha posudzovaniu vplyvov na životné prostredie podľa zákona o posudzovaní vplyvo</w:t>
            </w:r>
            <w:r>
              <w:rPr>
                <w:rFonts w:asciiTheme="minorHAnsi" w:hAnsiTheme="minorHAnsi"/>
                <w:color w:val="auto"/>
                <w:sz w:val="20"/>
                <w:szCs w:val="20"/>
              </w:rPr>
              <w:t>v.</w:t>
            </w:r>
          </w:p>
        </w:tc>
      </w:tr>
      <w:tr w:rsidR="00E00461" w:rsidRPr="002D4CDB" w:rsidTr="008513EF">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2</w:t>
            </w:r>
            <w:r w:rsidR="005D204C">
              <w:rPr>
                <w:rFonts w:asciiTheme="minorHAnsi" w:hAnsiTheme="minorHAnsi" w:cstheme="minorHAnsi"/>
                <w:sz w:val="20"/>
                <w:szCs w:val="20"/>
              </w:rPr>
              <w:t>0</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z hľadiska preukázania súladu s požiadavkami v oblasti dopadu plánov a projektov na územia sústavy NATURA 2000</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14</w:t>
            </w:r>
          </w:p>
          <w:p w:rsidR="00E00461" w:rsidRPr="002D4CDB" w:rsidRDefault="00E00461" w:rsidP="008513EF">
            <w:pPr>
              <w:pStyle w:val="Default"/>
              <w:rPr>
                <w:rFonts w:asciiTheme="minorHAnsi" w:hAnsiTheme="minorHAnsi" w:cstheme="minorHAnsi"/>
              </w:rPr>
            </w:pPr>
            <w:r w:rsidRPr="002D4739">
              <w:rPr>
                <w:rFonts w:asciiTheme="minorHAnsi" w:hAnsiTheme="minorHAnsi"/>
                <w:b/>
                <w:color w:val="auto"/>
                <w:sz w:val="20"/>
                <w:szCs w:val="20"/>
              </w:rPr>
              <w:t xml:space="preserve">Potvrdenie Štátnej ochrany prírody </w:t>
            </w:r>
            <w:r w:rsidRPr="002D4739">
              <w:rPr>
                <w:rFonts w:asciiTheme="minorHAnsi" w:hAnsiTheme="minorHAnsi"/>
                <w:color w:val="auto"/>
                <w:sz w:val="20"/>
                <w:szCs w:val="20"/>
              </w:rPr>
              <w:t xml:space="preserve">o tom, že projekt pravdepodobne nebude mať významný nepriaznivý vplyv na územia sústavy NATURA 2000 </w:t>
            </w:r>
          </w:p>
        </w:tc>
      </w:tr>
      <w:tr w:rsidR="00147782" w:rsidRPr="002D4CDB" w:rsidTr="00147782">
        <w:trPr>
          <w:gridAfter w:val="1"/>
          <w:wAfter w:w="12" w:type="dxa"/>
          <w:trHeight w:val="165"/>
        </w:trPr>
        <w:tc>
          <w:tcPr>
            <w:tcW w:w="421" w:type="dxa"/>
          </w:tcPr>
          <w:p w:rsidR="00147782" w:rsidRPr="002D4CDB" w:rsidRDefault="00147782" w:rsidP="00147782">
            <w:pPr>
              <w:rPr>
                <w:rFonts w:asciiTheme="minorHAnsi" w:hAnsiTheme="minorHAnsi" w:cstheme="minorHAnsi"/>
                <w:sz w:val="18"/>
                <w:szCs w:val="18"/>
              </w:rPr>
            </w:pPr>
            <w:r>
              <w:rPr>
                <w:rFonts w:asciiTheme="minorHAnsi" w:hAnsiTheme="minorHAnsi" w:cstheme="minorHAnsi"/>
                <w:sz w:val="20"/>
                <w:szCs w:val="20"/>
              </w:rPr>
              <w:t>21</w:t>
            </w:r>
          </w:p>
        </w:tc>
        <w:tc>
          <w:tcPr>
            <w:tcW w:w="6378" w:type="dxa"/>
          </w:tcPr>
          <w:p w:rsidR="00147782" w:rsidRPr="00B768E6" w:rsidRDefault="00147782" w:rsidP="00147782">
            <w:pPr>
              <w:rPr>
                <w:rFonts w:cs="Times New Roman"/>
                <w:color w:val="000000" w:themeColor="text1"/>
                <w:sz w:val="18"/>
                <w:szCs w:val="18"/>
              </w:rPr>
            </w:pPr>
            <w:r w:rsidRPr="002D4739">
              <w:rPr>
                <w:rFonts w:asciiTheme="minorHAnsi" w:hAnsiTheme="minorHAnsi" w:cs="Times New Roman"/>
                <w:sz w:val="20"/>
                <w:szCs w:val="20"/>
              </w:rPr>
              <w:t xml:space="preserve">Podmienka oprávnenosti z hľadiska súladu s horizontálnymi princípmi </w:t>
            </w:r>
          </w:p>
        </w:tc>
        <w:tc>
          <w:tcPr>
            <w:tcW w:w="7229" w:type="dxa"/>
          </w:tcPr>
          <w:p w:rsidR="00147782" w:rsidRPr="003A3A06" w:rsidRDefault="00147782" w:rsidP="00147782">
            <w:pPr>
              <w:rPr>
                <w:rFonts w:asciiTheme="minorHAnsi" w:hAnsiTheme="minorHAnsi" w:cs="Times New Roman"/>
                <w:b/>
                <w:sz w:val="20"/>
                <w:szCs w:val="20"/>
                <w:u w:val="single"/>
              </w:rPr>
            </w:pPr>
            <w:r w:rsidRPr="003A3A06">
              <w:rPr>
                <w:rFonts w:asciiTheme="minorHAnsi" w:hAnsiTheme="minorHAnsi" w:cs="Times New Roman"/>
                <w:b/>
                <w:sz w:val="20"/>
                <w:szCs w:val="20"/>
                <w:u w:val="single"/>
              </w:rPr>
              <w:t>Príloha č. 15</w:t>
            </w:r>
          </w:p>
          <w:p w:rsidR="00147782" w:rsidRPr="00E07F7F" w:rsidRDefault="00147782" w:rsidP="00147782">
            <w:pPr>
              <w:ind w:right="62"/>
              <w:rPr>
                <w:rFonts w:cs="Times New Roman"/>
                <w:color w:val="000000" w:themeColor="text1"/>
                <w:sz w:val="18"/>
                <w:szCs w:val="18"/>
              </w:rPr>
            </w:pPr>
            <w:r w:rsidRPr="009E0CF3">
              <w:rPr>
                <w:rFonts w:asciiTheme="minorHAnsi" w:hAnsiTheme="minorHAnsi"/>
                <w:b/>
                <w:sz w:val="20"/>
                <w:szCs w:val="20"/>
              </w:rPr>
              <w:t xml:space="preserve">Čestné vyhlásenie žiadateľa </w:t>
            </w:r>
            <w:r w:rsidRPr="009E0CF3">
              <w:rPr>
                <w:rFonts w:asciiTheme="minorHAnsi" w:hAnsiTheme="minorHAnsi"/>
                <w:sz w:val="20"/>
                <w:szCs w:val="20"/>
              </w:rPr>
              <w:t>k uplatňovaniu zásady „znečisťovateľ platí“.</w:t>
            </w:r>
          </w:p>
        </w:tc>
      </w:tr>
      <w:tr w:rsidR="00E00461" w:rsidRPr="002D4CDB" w:rsidTr="00D853A1">
        <w:trPr>
          <w:gridAfter w:val="1"/>
          <w:wAfter w:w="12" w:type="dxa"/>
          <w:trHeight w:val="330"/>
        </w:trPr>
        <w:tc>
          <w:tcPr>
            <w:tcW w:w="421" w:type="dxa"/>
          </w:tcPr>
          <w:p w:rsidR="00E00461" w:rsidRPr="002D4CDB" w:rsidRDefault="00E00461" w:rsidP="00AB0A70">
            <w:pPr>
              <w:rPr>
                <w:rFonts w:asciiTheme="minorHAnsi" w:hAnsiTheme="minorHAnsi" w:cstheme="minorHAnsi"/>
                <w:sz w:val="18"/>
                <w:szCs w:val="18"/>
              </w:rPr>
            </w:pPr>
            <w:r>
              <w:rPr>
                <w:rFonts w:asciiTheme="minorHAnsi" w:hAnsiTheme="minorHAnsi" w:cstheme="minorHAnsi"/>
                <w:sz w:val="20"/>
                <w:szCs w:val="20"/>
              </w:rPr>
              <w:t>2</w:t>
            </w:r>
            <w:r w:rsidR="005D204C">
              <w:rPr>
                <w:rFonts w:asciiTheme="minorHAnsi" w:hAnsiTheme="minorHAnsi" w:cstheme="minorHAnsi"/>
                <w:sz w:val="20"/>
                <w:szCs w:val="20"/>
              </w:rPr>
              <w:t>2</w:t>
            </w:r>
          </w:p>
        </w:tc>
        <w:tc>
          <w:tcPr>
            <w:tcW w:w="6378" w:type="dxa"/>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sz w:val="20"/>
                <w:szCs w:val="20"/>
              </w:rPr>
              <w:t>Časová oprávnenosť realizácie projektu</w:t>
            </w:r>
          </w:p>
        </w:tc>
        <w:tc>
          <w:tcPr>
            <w:tcW w:w="722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D853A1">
        <w:trPr>
          <w:gridAfter w:val="1"/>
          <w:wAfter w:w="12" w:type="dxa"/>
          <w:trHeight w:val="330"/>
        </w:trPr>
        <w:tc>
          <w:tcPr>
            <w:tcW w:w="421" w:type="dxa"/>
          </w:tcPr>
          <w:p w:rsidR="00E00461" w:rsidRPr="002D4CDB" w:rsidRDefault="00AB0A70" w:rsidP="00B93A33">
            <w:pPr>
              <w:rPr>
                <w:rFonts w:asciiTheme="minorHAnsi" w:hAnsiTheme="minorHAnsi" w:cstheme="minorHAnsi"/>
                <w:sz w:val="18"/>
                <w:szCs w:val="18"/>
              </w:rPr>
            </w:pPr>
            <w:r>
              <w:rPr>
                <w:rFonts w:asciiTheme="minorHAnsi" w:hAnsiTheme="minorHAnsi" w:cstheme="minorHAnsi"/>
                <w:sz w:val="20"/>
                <w:szCs w:val="20"/>
              </w:rPr>
              <w:t>2</w:t>
            </w:r>
            <w:r w:rsidR="005D204C">
              <w:rPr>
                <w:rFonts w:asciiTheme="minorHAnsi" w:hAnsiTheme="minorHAnsi" w:cstheme="minorHAnsi"/>
                <w:sz w:val="20"/>
                <w:szCs w:val="20"/>
              </w:rPr>
              <w:t>3</w:t>
            </w:r>
          </w:p>
        </w:tc>
        <w:tc>
          <w:tcPr>
            <w:tcW w:w="6378" w:type="dxa"/>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sz w:val="20"/>
                <w:szCs w:val="20"/>
              </w:rPr>
              <w:t xml:space="preserve">Podmienka povinného definovania merateľných ukazovateľov projektu </w:t>
            </w:r>
          </w:p>
        </w:tc>
        <w:tc>
          <w:tcPr>
            <w:tcW w:w="722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E00461">
        <w:trPr>
          <w:gridAfter w:val="1"/>
          <w:wAfter w:w="12" w:type="dxa"/>
          <w:trHeight w:val="330"/>
        </w:trPr>
        <w:tc>
          <w:tcPr>
            <w:tcW w:w="6799" w:type="dxa"/>
            <w:gridSpan w:val="2"/>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b/>
                <w:sz w:val="20"/>
                <w:szCs w:val="20"/>
              </w:rPr>
              <w:lastRenderedPageBreak/>
              <w:t>Podmienky definované RO vo výzve na základe špecifík jednotlivých OP a nedefinovaných v rámci ostatných kategórií podmienok poskytnutia príspevku</w:t>
            </w:r>
          </w:p>
        </w:tc>
        <w:tc>
          <w:tcPr>
            <w:tcW w:w="7229" w:type="dxa"/>
          </w:tcPr>
          <w:p w:rsidR="00E00461" w:rsidRPr="00E8523D" w:rsidDel="00E00461" w:rsidRDefault="00E00461" w:rsidP="00B93A33">
            <w:pPr>
              <w:rPr>
                <w:rFonts w:ascii="Arial Narrow" w:hAnsi="Arial Narrow"/>
                <w:b/>
                <w:color w:val="FF0000"/>
                <w:sz w:val="20"/>
                <w:szCs w:val="20"/>
              </w:rPr>
            </w:pPr>
          </w:p>
        </w:tc>
      </w:tr>
      <w:tr w:rsidR="00E00461" w:rsidRPr="002D4CDB" w:rsidTr="00D853A1">
        <w:trPr>
          <w:gridAfter w:val="1"/>
          <w:wAfter w:w="12" w:type="dxa"/>
          <w:trHeight w:val="330"/>
        </w:trPr>
        <w:tc>
          <w:tcPr>
            <w:tcW w:w="421" w:type="dxa"/>
          </w:tcPr>
          <w:p w:rsidR="00E00461" w:rsidRPr="00165426" w:rsidRDefault="00AB0A70" w:rsidP="00B93A33">
            <w:pPr>
              <w:rPr>
                <w:rFonts w:asciiTheme="minorHAnsi" w:hAnsiTheme="minorHAnsi" w:cstheme="minorHAnsi"/>
                <w:sz w:val="18"/>
                <w:szCs w:val="18"/>
              </w:rPr>
            </w:pPr>
            <w:r w:rsidRPr="00165426">
              <w:rPr>
                <w:rFonts w:asciiTheme="minorHAnsi" w:hAnsiTheme="minorHAnsi" w:cstheme="minorHAnsi"/>
                <w:sz w:val="20"/>
                <w:szCs w:val="20"/>
              </w:rPr>
              <w:t>2</w:t>
            </w:r>
            <w:r w:rsidR="005D204C" w:rsidRPr="00165426">
              <w:rPr>
                <w:rFonts w:asciiTheme="minorHAnsi" w:hAnsiTheme="minorHAnsi" w:cstheme="minorHAnsi"/>
                <w:sz w:val="20"/>
                <w:szCs w:val="20"/>
              </w:rPr>
              <w:t>4</w:t>
            </w:r>
          </w:p>
        </w:tc>
        <w:tc>
          <w:tcPr>
            <w:tcW w:w="6378" w:type="dxa"/>
          </w:tcPr>
          <w:p w:rsidR="00E00461" w:rsidRPr="00165426" w:rsidDel="00E00461" w:rsidRDefault="00E00461" w:rsidP="00B93A33">
            <w:pPr>
              <w:rPr>
                <w:rFonts w:cs="Times New Roman"/>
                <w:color w:val="000000" w:themeColor="text1"/>
                <w:sz w:val="18"/>
                <w:szCs w:val="18"/>
              </w:rPr>
            </w:pPr>
            <w:r w:rsidRPr="00165426">
              <w:rPr>
                <w:rFonts w:asciiTheme="minorHAnsi" w:hAnsiTheme="minorHAnsi" w:cs="Times New Roman"/>
                <w:sz w:val="20"/>
                <w:szCs w:val="20"/>
              </w:rPr>
              <w:t>Podmienka, že na verejné práce je vykonaná štátna expertíza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w:t>
            </w:r>
            <w:r w:rsidR="006469FE">
              <w:rPr>
                <w:rFonts w:asciiTheme="minorHAnsi" w:hAnsiTheme="minorHAnsi" w:cs="Times New Roman"/>
                <w:b/>
                <w:sz w:val="20"/>
                <w:szCs w:val="20"/>
                <w:u w:val="single"/>
              </w:rPr>
              <w:t>6</w:t>
            </w:r>
            <w:r w:rsidRPr="002D4739">
              <w:rPr>
                <w:rFonts w:asciiTheme="minorHAnsi" w:hAnsiTheme="minorHAnsi" w:cs="Times New Roman"/>
                <w:b/>
                <w:sz w:val="20"/>
                <w:szCs w:val="20"/>
                <w:u w:val="single"/>
              </w:rPr>
              <w:t xml:space="preserve"> </w:t>
            </w:r>
          </w:p>
          <w:p w:rsidR="00E00461" w:rsidRPr="002D4739" w:rsidRDefault="00E00461" w:rsidP="00E00461">
            <w:pPr>
              <w:rPr>
                <w:rFonts w:asciiTheme="minorHAnsi" w:hAnsiTheme="minorHAnsi"/>
                <w:b/>
                <w:sz w:val="20"/>
                <w:szCs w:val="20"/>
              </w:rPr>
            </w:pPr>
            <w:r w:rsidRPr="002D4739">
              <w:rPr>
                <w:rFonts w:asciiTheme="minorHAnsi" w:hAnsiTheme="minorHAnsi"/>
                <w:b/>
                <w:sz w:val="20"/>
                <w:szCs w:val="20"/>
              </w:rPr>
              <w:t>Protokol o vykonaní štátnej expertízy</w:t>
            </w:r>
          </w:p>
          <w:p w:rsidR="00E00461" w:rsidRPr="00E8523D" w:rsidDel="00E00461" w:rsidRDefault="00E00461" w:rsidP="00AB0A70">
            <w:pPr>
              <w:rPr>
                <w:rFonts w:ascii="Arial Narrow" w:hAnsi="Arial Narrow"/>
                <w:b/>
                <w:color w:val="FF0000"/>
                <w:sz w:val="20"/>
                <w:szCs w:val="20"/>
              </w:rPr>
            </w:pPr>
            <w:r w:rsidRPr="002D4739">
              <w:rPr>
                <w:rFonts w:asciiTheme="minorHAnsi" w:hAnsiTheme="minorHAnsi"/>
                <w:b/>
                <w:sz w:val="20"/>
                <w:szCs w:val="20"/>
              </w:rPr>
              <w:t>Čestné vyhlásenie žiadateľa,</w:t>
            </w:r>
            <w:r w:rsidRPr="002D4739">
              <w:rPr>
                <w:rFonts w:asciiTheme="minorHAnsi" w:hAnsiTheme="minorHAnsi" w:cs="Calibri"/>
                <w:bCs/>
                <w:sz w:val="20"/>
                <w:szCs w:val="20"/>
              </w:rPr>
              <w:t xml:space="preserve"> že predložená príloha je kópiou originálu Protokolu zo štátnej expertízy – ak žiadateľ predkladá ním overenú kópiu</w:t>
            </w:r>
          </w:p>
        </w:tc>
      </w:tr>
      <w:tr w:rsidR="00E00461" w:rsidRPr="002D4CDB" w:rsidTr="008513EF">
        <w:trPr>
          <w:gridAfter w:val="1"/>
          <w:wAfter w:w="12" w:type="dxa"/>
          <w:trHeight w:val="330"/>
        </w:trPr>
        <w:tc>
          <w:tcPr>
            <w:tcW w:w="421" w:type="dxa"/>
          </w:tcPr>
          <w:p w:rsidR="00E00461" w:rsidRPr="008513EF" w:rsidRDefault="005D204C" w:rsidP="00CE6B91">
            <w:pPr>
              <w:rPr>
                <w:rFonts w:asciiTheme="minorHAnsi" w:hAnsiTheme="minorHAnsi" w:cstheme="minorHAnsi"/>
                <w:sz w:val="18"/>
                <w:szCs w:val="18"/>
                <w:highlight w:val="yellow"/>
              </w:rPr>
            </w:pPr>
            <w:r w:rsidRPr="00165426">
              <w:rPr>
                <w:rFonts w:asciiTheme="minorHAnsi" w:hAnsiTheme="minorHAnsi" w:cstheme="minorHAnsi"/>
                <w:sz w:val="18"/>
                <w:szCs w:val="18"/>
              </w:rPr>
              <w:t>2</w:t>
            </w:r>
            <w:r w:rsidR="00CE6B91">
              <w:rPr>
                <w:rFonts w:asciiTheme="minorHAnsi" w:hAnsiTheme="minorHAnsi" w:cstheme="minorHAnsi"/>
                <w:sz w:val="18"/>
                <w:szCs w:val="18"/>
              </w:rPr>
              <w:t>5</w:t>
            </w:r>
          </w:p>
        </w:tc>
        <w:tc>
          <w:tcPr>
            <w:tcW w:w="6378" w:type="dxa"/>
            <w:shd w:val="clear" w:color="auto" w:fill="auto"/>
          </w:tcPr>
          <w:p w:rsidR="00E00461" w:rsidRPr="00CE6B91" w:rsidDel="00E00461" w:rsidRDefault="00E00461" w:rsidP="00B93A33">
            <w:pPr>
              <w:rPr>
                <w:rFonts w:cs="Times New Roman"/>
                <w:color w:val="000000" w:themeColor="text1"/>
                <w:sz w:val="18"/>
                <w:szCs w:val="18"/>
              </w:rPr>
            </w:pPr>
            <w:r w:rsidRPr="00CE6B91">
              <w:rPr>
                <w:rFonts w:asciiTheme="minorHAnsi" w:hAnsiTheme="minorHAnsi" w:cs="Times New Roman"/>
                <w:sz w:val="20"/>
                <w:szCs w:val="20"/>
              </w:rPr>
              <w:t>Podmienka, že žiadateľ má vypracovanú štúdiu realizovateľnosti</w:t>
            </w:r>
          </w:p>
        </w:tc>
        <w:tc>
          <w:tcPr>
            <w:tcW w:w="7229" w:type="dxa"/>
          </w:tcPr>
          <w:p w:rsidR="00E00461" w:rsidRPr="00BC019B" w:rsidRDefault="00E00461" w:rsidP="00E00461">
            <w:pPr>
              <w:rPr>
                <w:rFonts w:asciiTheme="minorHAnsi" w:hAnsiTheme="minorHAnsi" w:cs="Times New Roman"/>
                <w:b/>
                <w:sz w:val="20"/>
                <w:szCs w:val="20"/>
                <w:u w:val="single"/>
              </w:rPr>
            </w:pPr>
            <w:r w:rsidRPr="00BC019B">
              <w:rPr>
                <w:rFonts w:asciiTheme="minorHAnsi" w:hAnsiTheme="minorHAnsi" w:cs="Times New Roman"/>
                <w:b/>
                <w:sz w:val="20"/>
                <w:szCs w:val="20"/>
                <w:u w:val="single"/>
              </w:rPr>
              <w:t xml:space="preserve">Príloha </w:t>
            </w:r>
            <w:r w:rsidR="005D204C">
              <w:rPr>
                <w:rFonts w:asciiTheme="minorHAnsi" w:hAnsiTheme="minorHAnsi" w:cs="Times New Roman"/>
                <w:b/>
                <w:sz w:val="20"/>
                <w:szCs w:val="20"/>
                <w:u w:val="single"/>
              </w:rPr>
              <w:t>č.1</w:t>
            </w:r>
            <w:r w:rsidR="006469FE">
              <w:rPr>
                <w:rFonts w:asciiTheme="minorHAnsi" w:hAnsiTheme="minorHAnsi" w:cs="Times New Roman"/>
                <w:b/>
                <w:sz w:val="20"/>
                <w:szCs w:val="20"/>
                <w:u w:val="single"/>
              </w:rPr>
              <w:t>7</w:t>
            </w:r>
          </w:p>
          <w:p w:rsidR="00E00461" w:rsidRPr="00E8523D" w:rsidDel="00E00461" w:rsidRDefault="00E00461" w:rsidP="00B93A33">
            <w:pPr>
              <w:rPr>
                <w:rFonts w:ascii="Arial Narrow" w:hAnsi="Arial Narrow"/>
                <w:b/>
                <w:color w:val="FF0000"/>
                <w:sz w:val="20"/>
                <w:szCs w:val="20"/>
              </w:rPr>
            </w:pPr>
            <w:r w:rsidRPr="00BC019B">
              <w:rPr>
                <w:rFonts w:asciiTheme="minorHAnsi" w:hAnsiTheme="minorHAnsi"/>
                <w:b/>
                <w:sz w:val="20"/>
                <w:szCs w:val="20"/>
              </w:rPr>
              <w:t>Štúdia realizovateľnosti projektu</w:t>
            </w:r>
          </w:p>
        </w:tc>
      </w:tr>
      <w:tr w:rsidR="00C418FD" w:rsidRPr="002D4CDB" w:rsidTr="00C418FD">
        <w:trPr>
          <w:gridAfter w:val="1"/>
          <w:wAfter w:w="12" w:type="dxa"/>
          <w:trHeight w:val="368"/>
        </w:trPr>
        <w:tc>
          <w:tcPr>
            <w:tcW w:w="421" w:type="dxa"/>
            <w:vMerge w:val="restart"/>
          </w:tcPr>
          <w:p w:rsidR="00C418FD" w:rsidRPr="00165426" w:rsidRDefault="00C418FD" w:rsidP="00C418FD">
            <w:pPr>
              <w:rPr>
                <w:rFonts w:asciiTheme="minorHAnsi" w:hAnsiTheme="minorHAnsi" w:cstheme="minorHAnsi"/>
                <w:sz w:val="18"/>
                <w:szCs w:val="18"/>
              </w:rPr>
            </w:pPr>
            <w:r>
              <w:rPr>
                <w:rFonts w:asciiTheme="minorHAnsi" w:hAnsiTheme="minorHAnsi" w:cstheme="minorHAnsi"/>
                <w:sz w:val="18"/>
                <w:szCs w:val="18"/>
              </w:rPr>
              <w:t>26</w:t>
            </w:r>
          </w:p>
        </w:tc>
        <w:tc>
          <w:tcPr>
            <w:tcW w:w="6378" w:type="dxa"/>
            <w:vMerge w:val="restart"/>
            <w:shd w:val="clear" w:color="auto" w:fill="auto"/>
          </w:tcPr>
          <w:p w:rsidR="00C418FD" w:rsidRPr="00CE6B91" w:rsidRDefault="00C418FD" w:rsidP="00C418FD">
            <w:pPr>
              <w:rPr>
                <w:rFonts w:asciiTheme="minorHAnsi" w:hAnsiTheme="minorHAnsi" w:cs="Times New Roman"/>
                <w:sz w:val="20"/>
                <w:szCs w:val="20"/>
              </w:rPr>
            </w:pPr>
            <w:r w:rsidRPr="006B558C">
              <w:rPr>
                <w:rFonts w:asciiTheme="minorHAnsi" w:hAnsiTheme="minorHAnsi" w:cs="Times New Roman"/>
                <w:sz w:val="20"/>
                <w:szCs w:val="20"/>
              </w:rPr>
              <w:t>Podmienka podpory obnovy vozidiel v MHD</w:t>
            </w:r>
          </w:p>
        </w:tc>
        <w:tc>
          <w:tcPr>
            <w:tcW w:w="7229" w:type="dxa"/>
          </w:tcPr>
          <w:p w:rsidR="00C418FD" w:rsidRPr="006B558C" w:rsidRDefault="00C418FD" w:rsidP="00C418FD">
            <w:pPr>
              <w:rPr>
                <w:rFonts w:asciiTheme="minorHAnsi" w:hAnsiTheme="minorHAnsi" w:cs="Times New Roman"/>
                <w:b/>
                <w:sz w:val="20"/>
                <w:szCs w:val="20"/>
                <w:highlight w:val="yellow"/>
                <w:u w:val="single"/>
              </w:rPr>
            </w:pPr>
            <w:r w:rsidRPr="006B558C">
              <w:rPr>
                <w:rFonts w:asciiTheme="minorHAnsi" w:hAnsiTheme="minorHAnsi" w:cs="Times New Roman"/>
                <w:b/>
                <w:sz w:val="20"/>
                <w:szCs w:val="20"/>
                <w:highlight w:val="yellow"/>
                <w:u w:val="single"/>
              </w:rPr>
              <w:t>Príloha č. 1</w:t>
            </w:r>
            <w:r>
              <w:rPr>
                <w:rFonts w:asciiTheme="minorHAnsi" w:hAnsiTheme="minorHAnsi" w:cs="Times New Roman"/>
                <w:b/>
                <w:sz w:val="20"/>
                <w:szCs w:val="20"/>
                <w:highlight w:val="yellow"/>
                <w:u w:val="single"/>
              </w:rPr>
              <w:t>8</w:t>
            </w:r>
          </w:p>
          <w:p w:rsidR="00C418FD" w:rsidRPr="00CE6B91" w:rsidRDefault="00C418FD" w:rsidP="00C418FD">
            <w:pPr>
              <w:rPr>
                <w:rFonts w:asciiTheme="minorHAnsi" w:hAnsiTheme="minorHAnsi" w:cs="Times New Roman"/>
                <w:b/>
                <w:sz w:val="20"/>
                <w:szCs w:val="20"/>
                <w:u w:val="single"/>
              </w:rPr>
            </w:pPr>
            <w:r w:rsidRPr="006B558C">
              <w:rPr>
                <w:rFonts w:asciiTheme="minorHAnsi" w:hAnsiTheme="minorHAnsi" w:cs="Times New Roman"/>
                <w:b/>
                <w:sz w:val="20"/>
                <w:szCs w:val="20"/>
                <w:highlight w:val="yellow"/>
              </w:rPr>
              <w:t>Komplexný strategický plán udržateľného rozvoja dopravy</w:t>
            </w:r>
            <w:r w:rsidRPr="006B558C">
              <w:rPr>
                <w:rFonts w:asciiTheme="minorHAnsi" w:hAnsiTheme="minorHAnsi" w:cs="Times New Roman"/>
                <w:b/>
                <w:sz w:val="20"/>
                <w:szCs w:val="20"/>
                <w:highlight w:val="yellow"/>
                <w:u w:val="single"/>
              </w:rPr>
              <w:t xml:space="preserve"> </w:t>
            </w:r>
            <w:r>
              <w:rPr>
                <w:rFonts w:asciiTheme="minorHAnsi" w:hAnsiTheme="minorHAnsi" w:cs="Times New Roman"/>
                <w:sz w:val="20"/>
                <w:szCs w:val="20"/>
                <w:highlight w:val="yellow"/>
              </w:rPr>
              <w:t xml:space="preserve">- </w:t>
            </w:r>
            <w:r w:rsidRPr="006B558C">
              <w:rPr>
                <w:rFonts w:asciiTheme="minorHAnsi" w:hAnsiTheme="minorHAnsi" w:cs="Times New Roman"/>
                <w:sz w:val="20"/>
                <w:szCs w:val="20"/>
                <w:highlight w:val="yellow"/>
              </w:rPr>
              <w:t>preukázaný cez PUMM, Generel dopravy alebo Stanovisko JASPERS k nerelevantnosti predmetnej prílohy</w:t>
            </w:r>
            <w:r>
              <w:rPr>
                <w:rFonts w:asciiTheme="minorHAnsi" w:hAnsiTheme="minorHAnsi" w:cs="Times New Roman"/>
                <w:sz w:val="20"/>
                <w:szCs w:val="20"/>
                <w:highlight w:val="yellow"/>
              </w:rPr>
              <w:t>.</w:t>
            </w:r>
            <w:r w:rsidRPr="006B558C">
              <w:rPr>
                <w:rFonts w:asciiTheme="minorHAnsi" w:hAnsiTheme="minorHAnsi" w:cs="Times New Roman"/>
                <w:b/>
                <w:sz w:val="20"/>
                <w:szCs w:val="20"/>
                <w:highlight w:val="yellow"/>
                <w:u w:val="single"/>
              </w:rPr>
              <w:t xml:space="preserve"> </w:t>
            </w:r>
          </w:p>
        </w:tc>
      </w:tr>
      <w:tr w:rsidR="00C418FD" w:rsidRPr="002D4CDB" w:rsidTr="00CE6B91">
        <w:trPr>
          <w:gridAfter w:val="1"/>
          <w:wAfter w:w="12" w:type="dxa"/>
          <w:trHeight w:val="367"/>
        </w:trPr>
        <w:tc>
          <w:tcPr>
            <w:tcW w:w="421" w:type="dxa"/>
            <w:vMerge/>
          </w:tcPr>
          <w:p w:rsidR="00C418FD" w:rsidRDefault="00C418FD" w:rsidP="00C418FD">
            <w:pPr>
              <w:rPr>
                <w:rFonts w:asciiTheme="minorHAnsi" w:hAnsiTheme="minorHAnsi" w:cstheme="minorHAnsi"/>
                <w:sz w:val="18"/>
                <w:szCs w:val="18"/>
              </w:rPr>
            </w:pPr>
          </w:p>
        </w:tc>
        <w:tc>
          <w:tcPr>
            <w:tcW w:w="6378" w:type="dxa"/>
            <w:vMerge/>
            <w:shd w:val="clear" w:color="auto" w:fill="auto"/>
          </w:tcPr>
          <w:p w:rsidR="00C418FD" w:rsidRPr="006B558C" w:rsidRDefault="00C418FD" w:rsidP="00C418FD">
            <w:pPr>
              <w:rPr>
                <w:rFonts w:asciiTheme="minorHAnsi" w:hAnsiTheme="minorHAnsi" w:cs="Times New Roman"/>
                <w:sz w:val="20"/>
                <w:szCs w:val="20"/>
              </w:rPr>
            </w:pPr>
          </w:p>
        </w:tc>
        <w:tc>
          <w:tcPr>
            <w:tcW w:w="7229" w:type="dxa"/>
          </w:tcPr>
          <w:p w:rsidR="00C418FD" w:rsidRDefault="00C418FD" w:rsidP="00C418FD">
            <w:pPr>
              <w:rPr>
                <w:rFonts w:asciiTheme="minorHAnsi" w:hAnsiTheme="minorHAnsi" w:cs="Times New Roman"/>
                <w:b/>
                <w:sz w:val="20"/>
                <w:szCs w:val="20"/>
                <w:highlight w:val="yellow"/>
                <w:u w:val="single"/>
              </w:rPr>
            </w:pPr>
            <w:r>
              <w:rPr>
                <w:rFonts w:asciiTheme="minorHAnsi" w:hAnsiTheme="minorHAnsi" w:cs="Times New Roman"/>
                <w:b/>
                <w:sz w:val="20"/>
                <w:szCs w:val="20"/>
                <w:highlight w:val="yellow"/>
                <w:u w:val="single"/>
              </w:rPr>
              <w:t>Príloha č.19</w:t>
            </w:r>
          </w:p>
          <w:p w:rsidR="00C418FD" w:rsidRPr="00C418FD" w:rsidRDefault="00C418FD" w:rsidP="00C418FD">
            <w:pPr>
              <w:rPr>
                <w:rFonts w:asciiTheme="minorHAnsi" w:hAnsiTheme="minorHAnsi" w:cs="Times New Roman"/>
                <w:b/>
                <w:sz w:val="20"/>
                <w:szCs w:val="20"/>
                <w:highlight w:val="yellow"/>
                <w:u w:val="single"/>
              </w:rPr>
            </w:pPr>
            <w:r w:rsidRPr="006B558C">
              <w:rPr>
                <w:rFonts w:asciiTheme="minorHAnsi" w:hAnsiTheme="minorHAnsi" w:cs="Times New Roman"/>
                <w:b/>
                <w:sz w:val="20"/>
                <w:szCs w:val="20"/>
                <w:highlight w:val="yellow"/>
              </w:rPr>
              <w:t>Plán zabezpečenia preferencie dopravy</w:t>
            </w:r>
          </w:p>
        </w:tc>
      </w:tr>
    </w:tbl>
    <w:p w:rsidR="00E71849" w:rsidRPr="002D4CDB" w:rsidRDefault="00E71849">
      <w:pPr>
        <w:rPr>
          <w:rFonts w:asciiTheme="minorHAnsi" w:hAnsiTheme="minorHAnsi" w:cstheme="minorHAnsi"/>
        </w:rPr>
        <w:sectPr w:rsidR="00E71849" w:rsidRPr="002D4CDB" w:rsidSect="00F74B96">
          <w:headerReference w:type="default" r:id="rId18"/>
          <w:footerReference w:type="default" r:id="rId19"/>
          <w:pgSz w:w="16838" w:h="11906" w:orient="landscape"/>
          <w:pgMar w:top="1417" w:right="1417" w:bottom="1417" w:left="1417" w:header="708" w:footer="708" w:gutter="0"/>
          <w:cols w:space="708"/>
          <w:docGrid w:linePitch="360"/>
        </w:sectPr>
      </w:pPr>
    </w:p>
    <w:tbl>
      <w:tblPr>
        <w:tblW w:w="9102" w:type="dxa"/>
        <w:tblLayout w:type="fixed"/>
        <w:tblCellMar>
          <w:left w:w="30" w:type="dxa"/>
          <w:right w:w="30" w:type="dxa"/>
        </w:tblCellMar>
        <w:tblLook w:val="0000" w:firstRow="0" w:lastRow="0" w:firstColumn="0" w:lastColumn="0" w:noHBand="0" w:noVBand="0"/>
      </w:tblPr>
      <w:tblGrid>
        <w:gridCol w:w="3149"/>
        <w:gridCol w:w="2410"/>
        <w:gridCol w:w="213"/>
        <w:gridCol w:w="1207"/>
        <w:gridCol w:w="706"/>
        <w:gridCol w:w="1417"/>
      </w:tblGrid>
      <w:tr w:rsidR="002D4CDB" w:rsidRPr="002D4CDB" w:rsidTr="002D4CDB">
        <w:trPr>
          <w:trHeight w:val="187"/>
        </w:trPr>
        <w:tc>
          <w:tcPr>
            <w:tcW w:w="5772" w:type="dxa"/>
            <w:gridSpan w:val="3"/>
            <w:tcBorders>
              <w:top w:val="single" w:sz="2" w:space="0" w:color="000000"/>
              <w:left w:val="single" w:sz="2" w:space="0" w:color="000000"/>
              <w:bottom w:val="single" w:sz="2" w:space="0" w:color="000000"/>
              <w:right w:val="nil"/>
            </w:tcBorders>
            <w:shd w:val="clear" w:color="auto" w:fill="0070C0"/>
          </w:tcPr>
          <w:p w:rsidR="00E71849" w:rsidRPr="002D4CDB" w:rsidRDefault="00E43825" w:rsidP="000806BF">
            <w:pPr>
              <w:spacing w:after="0" w:line="240" w:lineRule="auto"/>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lastRenderedPageBreak/>
              <w:t>1</w:t>
            </w:r>
            <w:r w:rsidR="00D12146" w:rsidRPr="002D4CDB">
              <w:rPr>
                <w:rFonts w:asciiTheme="minorHAnsi" w:hAnsiTheme="minorHAnsi" w:cstheme="minorHAnsi"/>
                <w:b/>
                <w:bCs/>
                <w:color w:val="FFFFFF" w:themeColor="background1"/>
              </w:rPr>
              <w:t>5</w:t>
            </w:r>
            <w:r w:rsidR="00E71849" w:rsidRPr="002D4CDB">
              <w:rPr>
                <w:rFonts w:asciiTheme="minorHAnsi" w:hAnsiTheme="minorHAnsi" w:cstheme="minorHAnsi"/>
                <w:b/>
                <w:bCs/>
                <w:color w:val="FFFFFF" w:themeColor="background1"/>
              </w:rPr>
              <w:t>.  Čestné vyhlásenie žiadateľa:</w:t>
            </w:r>
          </w:p>
        </w:tc>
        <w:tc>
          <w:tcPr>
            <w:tcW w:w="1207" w:type="dxa"/>
            <w:tcBorders>
              <w:top w:val="single" w:sz="2" w:space="0" w:color="000000"/>
              <w:left w:val="nil"/>
              <w:bottom w:val="single" w:sz="2" w:space="0" w:color="000000"/>
              <w:right w:val="nil"/>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c>
          <w:tcPr>
            <w:tcW w:w="2123" w:type="dxa"/>
            <w:gridSpan w:val="2"/>
            <w:tcBorders>
              <w:top w:val="single" w:sz="2" w:space="0" w:color="000000"/>
              <w:left w:val="nil"/>
              <w:bottom w:val="single" w:sz="2" w:space="0" w:color="000000"/>
              <w:right w:val="single" w:sz="2" w:space="0" w:color="000000"/>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r>
      <w:tr w:rsidR="005206F0" w:rsidRPr="002D4CDB" w:rsidTr="00F272A7">
        <w:trPr>
          <w:trHeight w:val="187"/>
        </w:trPr>
        <w:tc>
          <w:tcPr>
            <w:tcW w:w="9102" w:type="dxa"/>
            <w:gridSpan w:val="6"/>
            <w:tcBorders>
              <w:top w:val="single" w:sz="2" w:space="0" w:color="000000"/>
              <w:left w:val="single" w:sz="2" w:space="0" w:color="000000"/>
              <w:bottom w:val="single" w:sz="2" w:space="0" w:color="000000"/>
              <w:right w:val="single" w:sz="2" w:space="0" w:color="000000"/>
            </w:tcBorders>
            <w:shd w:val="clear" w:color="auto" w:fill="auto"/>
          </w:tcPr>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000000"/>
                <w:szCs w:val="24"/>
              </w:rPr>
              <w:t xml:space="preserve">Ja, dolupodpísaný žiadateľ (štatutárny orgán žiadateľa) čestne vyhlasujem, že: </w:t>
            </w:r>
            <w:r w:rsidRPr="002D4CDB">
              <w:rPr>
                <w:rFonts w:asciiTheme="minorHAnsi" w:hAnsiTheme="minorHAnsi" w:cstheme="minorHAnsi"/>
                <w:color w:val="FF0000"/>
                <w:sz w:val="18"/>
                <w:szCs w:val="18"/>
              </w:rPr>
              <w:t>(pozn. prvá časť sekcie je preddefinovaný text)</w:t>
            </w:r>
          </w:p>
          <w:p w:rsidR="005206F0" w:rsidRPr="002D4CDB" w:rsidRDefault="005206F0" w:rsidP="008513EF">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 xml:space="preserve">všetky informácie obsiahnuté v žiadosti o nenávratný finančný príspevok a všetkých jej prílohách sú úplné, pravdivé a správne, </w:t>
            </w:r>
          </w:p>
          <w:p w:rsidR="005206F0" w:rsidRPr="002D4CDB" w:rsidRDefault="005206F0" w:rsidP="008513EF">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projekt je v súlade s princípmi podpory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rsidR="005206F0" w:rsidRPr="002D4CDB" w:rsidRDefault="005206F0" w:rsidP="008513EF">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zabezpečím finančné prostriedky na spolufinancovanie projektu tak, aby nebola ohrozená jeho implementácia,</w:t>
            </w:r>
          </w:p>
          <w:p w:rsidR="005206F0" w:rsidRPr="002D4CDB" w:rsidRDefault="005206F0" w:rsidP="008513EF">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na oprávnené výdavky uvedené v projekte nežiadam o inú pomoc, resp. požadovanie inej pomoci je v súlade s pravidlami kumulácie ustanovenými v príslušných právnych predpisov poskytovania štátnej pomoci a na tieto výdavky v minulosti nebol poskytnutý príspevok z verejných prostriedkov ani z Recyklačného fondu,</w:t>
            </w:r>
          </w:p>
          <w:p w:rsidR="005206F0" w:rsidRPr="002D4CDB" w:rsidRDefault="005206F0" w:rsidP="008513EF">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spĺňam podmienky poskytnutia príspevku uvedené v príslušnej výzve,</w:t>
            </w:r>
          </w:p>
          <w:p w:rsidR="005206F0" w:rsidRPr="002D4CDB" w:rsidRDefault="005206F0" w:rsidP="008513EF">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údaje uvedené v žiadosti o NFP sú identické s údajmi odoslanými prostredníctvom verejnej časti portálu ITMS2014+,</w:t>
            </w:r>
          </w:p>
          <w:p w:rsidR="005206F0" w:rsidRPr="002D4CDB" w:rsidRDefault="005206F0" w:rsidP="008513EF">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skutočnosti, že na NFP nie je právny nárok,</w:t>
            </w:r>
          </w:p>
          <w:p w:rsidR="005206F0" w:rsidRPr="002D4CDB" w:rsidRDefault="005206F0" w:rsidP="00F272A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Zaväzujem sa bezodkladne písomne informovať poskytovateľa o všetkých zmenách, ktoré sa týkajú uvedených údajov a skutočností. Súhlasím so správou, spracovaním a uchovávaním všetkých uvedených osobných údajov v súlade so zák. č. 122/2013 Z. z. o </w:t>
            </w:r>
            <w:r w:rsidRPr="002D4CDB">
              <w:rPr>
                <w:rFonts w:asciiTheme="minorHAnsi" w:hAnsiTheme="minorHAnsi" w:cstheme="minorHAnsi"/>
                <w:b/>
                <w:bCs/>
                <w:color w:val="000000"/>
                <w:szCs w:val="24"/>
              </w:rPr>
              <w:t>ochrane osobných údajov</w:t>
            </w:r>
            <w:r w:rsidRPr="002D4CDB">
              <w:rPr>
                <w:rFonts w:asciiTheme="minorHAnsi" w:hAnsiTheme="minorHAnsi" w:cstheme="minorHAnsi"/>
                <w:color w:val="000000"/>
                <w:szCs w:val="24"/>
              </w:rPr>
              <w:t> a o zmene a doplnení niektorých zákonov pre účely implementácie príslušného operačného programu.</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S ohľadom na podmienky poskytnutia príspevku zároveň čestne vyhlasujem, že:</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FF0000"/>
                <w:sz w:val="18"/>
                <w:szCs w:val="18"/>
              </w:rPr>
              <w:t>(Pozn. druhá časť sekcie je editovateľná zo strany RO vITMS2014 a znenie vyhlásení na preukázanie podmienok poskytnutia príspevku môže RO upravovať pri zadávaní výzvy. Jednotlivé ustanovenia v tejto časti si pri zadávaní ŽoNFP žiadateľ môže vybrať a zvoliť v závislosti od toho, ktoré vyhlásenie je preňho relevantné)</w:t>
            </w:r>
          </w:p>
          <w:p w:rsidR="005206F0" w:rsidRPr="002D4CDB" w:rsidRDefault="005206F0" w:rsidP="008513EF">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8513EF">
              <w:rPr>
                <w:rFonts w:asciiTheme="minorHAnsi" w:hAnsiTheme="minorHAnsi" w:cstheme="minorHAnsi"/>
                <w:color w:val="000000"/>
                <w:szCs w:val="24"/>
              </w:rPr>
              <w:t xml:space="preserve">voči žiadateľovi nie je vedený výkon rozhodnutia, </w:t>
            </w:r>
          </w:p>
          <w:p w:rsidR="005206F0" w:rsidRPr="008513EF" w:rsidRDefault="005206F0" w:rsidP="008513EF">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8513EF">
              <w:rPr>
                <w:rFonts w:asciiTheme="minorHAnsi" w:hAnsiTheme="minorHAnsi" w:cstheme="minorHAnsi"/>
                <w:color w:val="000000"/>
                <w:szCs w:val="24"/>
              </w:rPr>
              <w:t>žiadateľ nie je podnikom v ťažkostiach,</w:t>
            </w:r>
          </w:p>
          <w:p w:rsidR="005206F0" w:rsidRPr="002D4CDB" w:rsidRDefault="005206F0" w:rsidP="00F272A7">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 xml:space="preserve"> voči žiadateľovi sa nenárokuje vrátenie pomoci na základe rozhodnutia Európskej komisie, ktorým bola pomoc označená za neoprávnenú a nezlučiteľnú so spoločným trhom (ak </w:t>
            </w:r>
            <w:r w:rsidRPr="002D4CDB">
              <w:rPr>
                <w:rFonts w:asciiTheme="minorHAnsi" w:hAnsiTheme="minorHAnsi" w:cstheme="minorHAnsi"/>
              </w:rPr>
              <w:lastRenderedPageBreak/>
              <w:t>relevantné pre daný typ výzvy a okruh oprávnených žiadateľov),</w:t>
            </w:r>
          </w:p>
          <w:p w:rsidR="005206F0" w:rsidRPr="002D4CDB" w:rsidRDefault="005206F0" w:rsidP="00F272A7">
            <w:pPr>
              <w:pStyle w:val="Odsekzoznamu"/>
              <w:numPr>
                <w:ilvl w:val="0"/>
                <w:numId w:val="4"/>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w:t>
            </w:r>
          </w:p>
          <w:p w:rsidR="005206F0" w:rsidRPr="002D4CDB" w:rsidRDefault="005206F0" w:rsidP="005206F0">
            <w:pPr>
              <w:spacing w:after="0" w:line="240" w:lineRule="auto"/>
              <w:rPr>
                <w:rFonts w:asciiTheme="minorHAnsi" w:hAnsiTheme="minorHAnsi" w:cstheme="minorHAnsi"/>
                <w:b/>
                <w:bCs/>
              </w:rPr>
            </w:pPr>
          </w:p>
        </w:tc>
      </w:tr>
      <w:tr w:rsidR="005206F0" w:rsidRPr="002D4CDB" w:rsidTr="00F272A7">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jc w:val="center"/>
              <w:rPr>
                <w:rFonts w:asciiTheme="minorHAnsi" w:hAnsiTheme="minorHAnsi" w:cstheme="minorHAnsi"/>
                <w:color w:val="000000"/>
                <w:szCs w:val="24"/>
              </w:rPr>
            </w:pPr>
            <w:r w:rsidRPr="002D4CDB">
              <w:rPr>
                <w:rFonts w:asciiTheme="minorHAnsi" w:hAnsiTheme="minorHAnsi" w:cstheme="minorHAnsi"/>
                <w:b/>
                <w:color w:val="000000"/>
                <w:szCs w:val="24"/>
              </w:rPr>
              <w:lastRenderedPageBreak/>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Podpis</w:t>
            </w: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Miesto podpisu:</w:t>
            </w:r>
          </w:p>
        </w:tc>
        <w:tc>
          <w:tcPr>
            <w:tcW w:w="1417"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Dátum podpisu:</w:t>
            </w:r>
          </w:p>
        </w:tc>
      </w:tr>
      <w:tr w:rsidR="005206F0" w:rsidRPr="002D4CDB" w:rsidTr="00F272A7">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1417"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r>
    </w:tbl>
    <w:p w:rsidR="00E71849" w:rsidRPr="002D4CDB" w:rsidRDefault="00E71849" w:rsidP="00D63959">
      <w:pPr>
        <w:spacing w:after="0" w:line="240" w:lineRule="auto"/>
        <w:rPr>
          <w:rFonts w:asciiTheme="minorHAnsi" w:hAnsiTheme="minorHAnsi" w:cstheme="minorHAnsi"/>
        </w:rPr>
      </w:pPr>
    </w:p>
    <w:sectPr w:rsidR="00E71849" w:rsidRPr="002D4CDB" w:rsidSect="00E71849">
      <w:headerReference w:type="default" r:id="rId20"/>
      <w:footerReference w:type="defaul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0461" w:rsidRDefault="00E00461" w:rsidP="00297396">
      <w:pPr>
        <w:spacing w:after="0" w:line="240" w:lineRule="auto"/>
      </w:pPr>
      <w:r>
        <w:separator/>
      </w:r>
    </w:p>
  </w:endnote>
  <w:endnote w:type="continuationSeparator" w:id="0">
    <w:p w:rsidR="00E00461" w:rsidRDefault="00E00461" w:rsidP="00297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Default="00E00461">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Default="00E00461">
    <w:pPr>
      <w:pStyle w:val="Pt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E00461" w:rsidRDefault="00E0046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Strana </w:t>
    </w:r>
    <w:r w:rsidRPr="00016F1C">
      <w:rPr>
        <w:rFonts w:eastAsia="Times New Roman" w:cs="Times New Roman"/>
        <w:szCs w:val="24"/>
        <w:lang w:eastAsia="sk-SK"/>
      </w:rPr>
      <w:fldChar w:fldCharType="begin"/>
    </w:r>
    <w:r w:rsidRPr="00016F1C">
      <w:rPr>
        <w:rFonts w:eastAsia="Times New Roman" w:cs="Times New Roman"/>
        <w:szCs w:val="24"/>
        <w:lang w:eastAsia="sk-SK"/>
      </w:rPr>
      <w:instrText>PAGE   \* MERGEFORMAT</w:instrText>
    </w:r>
    <w:r w:rsidRPr="00016F1C">
      <w:rPr>
        <w:rFonts w:eastAsia="Times New Roman" w:cs="Times New Roman"/>
        <w:szCs w:val="24"/>
        <w:lang w:eastAsia="sk-SK"/>
      </w:rPr>
      <w:fldChar w:fldCharType="separate"/>
    </w:r>
    <w:r w:rsidR="005C143A">
      <w:rPr>
        <w:rFonts w:eastAsia="Times New Roman" w:cs="Times New Roman"/>
        <w:noProof/>
        <w:szCs w:val="24"/>
        <w:lang w:eastAsia="sk-SK"/>
      </w:rPr>
      <w:t>8</w:t>
    </w:r>
    <w:r w:rsidRPr="00016F1C">
      <w:rPr>
        <w:rFonts w:eastAsia="Times New Roman" w:cs="Times New Roman"/>
        <w:szCs w:val="24"/>
        <w:lang w:eastAsia="sk-SK"/>
      </w:rPr>
      <w:fldChar w:fldCharType="end"/>
    </w:r>
  </w:p>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E00461" w:rsidRPr="00570367" w:rsidRDefault="00E00461"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0461" w:rsidRDefault="00E00461" w:rsidP="00297396">
      <w:pPr>
        <w:spacing w:after="0" w:line="240" w:lineRule="auto"/>
      </w:pPr>
      <w:r>
        <w:separator/>
      </w:r>
    </w:p>
  </w:footnote>
  <w:footnote w:type="continuationSeparator" w:id="0">
    <w:p w:rsidR="00E00461" w:rsidRDefault="00E00461" w:rsidP="00297396">
      <w:pPr>
        <w:spacing w:after="0" w:line="240" w:lineRule="auto"/>
      </w:pPr>
      <w:r>
        <w:continuationSeparator/>
      </w:r>
    </w:p>
  </w:footnote>
  <w:footnote w:id="1">
    <w:p w:rsidR="00E00461" w:rsidRDefault="00E00461">
      <w:pPr>
        <w:pStyle w:val="Textpoznmkypodiarou"/>
      </w:pPr>
      <w:r>
        <w:rPr>
          <w:rStyle w:val="Odkaznapoznmkupodiarou"/>
        </w:rPr>
        <w:footnoteRef/>
      </w:r>
      <w:r>
        <w:t xml:space="preserve"> V</w:t>
      </w:r>
      <w:r w:rsidRPr="005206F0">
        <w:t>ypĺňa sa v prípade, ak je účasť partnera v súlade s podmienkami výzvy a v rámci relevantného projektu sa partner zúčastňuje na realizácii projektu. Možnosť viacnásobného výberu podľa počtu partnerov</w:t>
      </w:r>
      <w:r>
        <w:t>.</w:t>
      </w:r>
    </w:p>
  </w:footnote>
  <w:footnote w:id="2">
    <w:p w:rsidR="00E00461" w:rsidRDefault="00E00461">
      <w:pPr>
        <w:pStyle w:val="Textpoznmkypodiarou"/>
      </w:pPr>
      <w:r>
        <w:rPr>
          <w:rStyle w:val="Odkaznapoznmkupodiarou"/>
        </w:rPr>
        <w:footnoteRef/>
      </w:r>
      <w:r>
        <w:t xml:space="preserve"> Odkaz na automatické vyplnenie sa vzťahuje na prípad vyplnenia formulára prostredníctvom ITMS2014+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Default="00E00461">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Default="00E00461" w:rsidP="002D4CDB">
    <w:r>
      <w:rPr>
        <w:noProof/>
        <w:lang w:eastAsia="sk-SK"/>
      </w:rPr>
      <w:drawing>
        <wp:anchor distT="0" distB="0" distL="114300" distR="114300" simplePos="0" relativeHeight="251660288" behindDoc="0" locked="0" layoutInCell="1" allowOverlap="1" wp14:anchorId="0C3E9646" wp14:editId="58179FD8">
          <wp:simplePos x="0" y="0"/>
          <wp:positionH relativeFrom="column">
            <wp:posOffset>3804285</wp:posOffset>
          </wp:positionH>
          <wp:positionV relativeFrom="paragraph">
            <wp:posOffset>-161925</wp:posOffset>
          </wp:positionV>
          <wp:extent cx="1907540" cy="655320"/>
          <wp:effectExtent l="0" t="0" r="0" b="0"/>
          <wp:wrapSquare wrapText="right"/>
          <wp:docPr id="3" name="Picture 3" descr="Logo_Master_SK_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Master_SK_Ho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07540" cy="655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61312" behindDoc="1" locked="0" layoutInCell="1" allowOverlap="1" wp14:anchorId="1D5C05F3" wp14:editId="6E5D0501">
          <wp:simplePos x="0" y="0"/>
          <wp:positionH relativeFrom="column">
            <wp:posOffset>157480</wp:posOffset>
          </wp:positionH>
          <wp:positionV relativeFrom="paragraph">
            <wp:posOffset>-87630</wp:posOffset>
          </wp:positionV>
          <wp:extent cx="1039688" cy="790575"/>
          <wp:effectExtent l="0" t="0" r="8255" b="0"/>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39688" cy="79057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p>
  <w:p w:rsidR="00E00461" w:rsidRDefault="00E00461">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Default="00E00461">
    <w:pPr>
      <w:pStyle w:val="Hlavik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Default="00E00461" w:rsidP="00F272A7">
    <w:pPr>
      <w:pStyle w:val="Hlavik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Default="00E00461" w:rsidP="00F272A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DD79D2"/>
    <w:multiLevelType w:val="hybridMultilevel"/>
    <w:tmpl w:val="6292D080"/>
    <w:lvl w:ilvl="0" w:tplc="041B0019">
      <w:start w:val="1"/>
      <w:numFmt w:val="lowerLetter"/>
      <w:lvlText w:val="%1."/>
      <w:lvlJc w:val="left"/>
      <w:pPr>
        <w:ind w:left="754" w:hanging="360"/>
      </w:pPr>
    </w:lvl>
    <w:lvl w:ilvl="1" w:tplc="041B0019" w:tentative="1">
      <w:start w:val="1"/>
      <w:numFmt w:val="lowerLetter"/>
      <w:lvlText w:val="%2."/>
      <w:lvlJc w:val="left"/>
      <w:pPr>
        <w:ind w:left="1474" w:hanging="360"/>
      </w:pPr>
    </w:lvl>
    <w:lvl w:ilvl="2" w:tplc="041B001B" w:tentative="1">
      <w:start w:val="1"/>
      <w:numFmt w:val="lowerRoman"/>
      <w:lvlText w:val="%3."/>
      <w:lvlJc w:val="right"/>
      <w:pPr>
        <w:ind w:left="2194" w:hanging="180"/>
      </w:pPr>
    </w:lvl>
    <w:lvl w:ilvl="3" w:tplc="041B000F" w:tentative="1">
      <w:start w:val="1"/>
      <w:numFmt w:val="decimal"/>
      <w:lvlText w:val="%4."/>
      <w:lvlJc w:val="left"/>
      <w:pPr>
        <w:ind w:left="2914" w:hanging="360"/>
      </w:pPr>
    </w:lvl>
    <w:lvl w:ilvl="4" w:tplc="041B0019" w:tentative="1">
      <w:start w:val="1"/>
      <w:numFmt w:val="lowerLetter"/>
      <w:lvlText w:val="%5."/>
      <w:lvlJc w:val="left"/>
      <w:pPr>
        <w:ind w:left="3634" w:hanging="360"/>
      </w:pPr>
    </w:lvl>
    <w:lvl w:ilvl="5" w:tplc="041B001B" w:tentative="1">
      <w:start w:val="1"/>
      <w:numFmt w:val="lowerRoman"/>
      <w:lvlText w:val="%6."/>
      <w:lvlJc w:val="right"/>
      <w:pPr>
        <w:ind w:left="4354" w:hanging="180"/>
      </w:pPr>
    </w:lvl>
    <w:lvl w:ilvl="6" w:tplc="041B000F" w:tentative="1">
      <w:start w:val="1"/>
      <w:numFmt w:val="decimal"/>
      <w:lvlText w:val="%7."/>
      <w:lvlJc w:val="left"/>
      <w:pPr>
        <w:ind w:left="5074" w:hanging="360"/>
      </w:pPr>
    </w:lvl>
    <w:lvl w:ilvl="7" w:tplc="041B0019" w:tentative="1">
      <w:start w:val="1"/>
      <w:numFmt w:val="lowerLetter"/>
      <w:lvlText w:val="%8."/>
      <w:lvlJc w:val="left"/>
      <w:pPr>
        <w:ind w:left="5794" w:hanging="360"/>
      </w:pPr>
    </w:lvl>
    <w:lvl w:ilvl="8" w:tplc="041B001B" w:tentative="1">
      <w:start w:val="1"/>
      <w:numFmt w:val="lowerRoman"/>
      <w:lvlText w:val="%9."/>
      <w:lvlJc w:val="right"/>
      <w:pPr>
        <w:ind w:left="6514" w:hanging="180"/>
      </w:pPr>
    </w:lvl>
  </w:abstractNum>
  <w:abstractNum w:abstractNumId="1" w15:restartNumberingAfterBreak="0">
    <w:nsid w:val="213078C1"/>
    <w:multiLevelType w:val="hybridMultilevel"/>
    <w:tmpl w:val="91340B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39E12DE5"/>
    <w:multiLevelType w:val="multilevel"/>
    <w:tmpl w:val="5670A3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 w15:restartNumberingAfterBreak="0">
    <w:nsid w:val="4E3E5EAE"/>
    <w:multiLevelType w:val="hybridMultilevel"/>
    <w:tmpl w:val="15CE0484"/>
    <w:lvl w:ilvl="0" w:tplc="1EEEE000">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5E26270B"/>
    <w:multiLevelType w:val="hybridMultilevel"/>
    <w:tmpl w:val="EFF4147E"/>
    <w:lvl w:ilvl="0" w:tplc="041B0019">
      <w:start w:val="1"/>
      <w:numFmt w:val="lowerLetter"/>
      <w:lvlText w:val="%1."/>
      <w:lvlJc w:val="left"/>
      <w:pPr>
        <w:ind w:left="720" w:hanging="360"/>
      </w:pPr>
      <w:rPr>
        <w:rFonts w:hint="default"/>
        <w:b w:val="0"/>
      </w:rPr>
    </w:lvl>
    <w:lvl w:ilvl="1" w:tplc="F4E6BCDC">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63921CE0"/>
    <w:multiLevelType w:val="multilevel"/>
    <w:tmpl w:val="A880DAC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784F30A8"/>
    <w:multiLevelType w:val="multilevel"/>
    <w:tmpl w:val="689C9A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C452F55"/>
    <w:multiLevelType w:val="hybridMultilevel"/>
    <w:tmpl w:val="0C4ACB6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5"/>
  </w:num>
  <w:num w:numId="4">
    <w:abstractNumId w:val="7"/>
  </w:num>
  <w:num w:numId="5">
    <w:abstractNumId w:val="1"/>
  </w:num>
  <w:num w:numId="6">
    <w:abstractNumId w:val="3"/>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20"/>
  <w:displayHorizontalDrawingGridEvery w:val="2"/>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77F"/>
    <w:rsid w:val="00007732"/>
    <w:rsid w:val="00016F1C"/>
    <w:rsid w:val="0001779A"/>
    <w:rsid w:val="00020955"/>
    <w:rsid w:val="00050586"/>
    <w:rsid w:val="00053993"/>
    <w:rsid w:val="00054CDE"/>
    <w:rsid w:val="00061D73"/>
    <w:rsid w:val="00062B88"/>
    <w:rsid w:val="00076FC2"/>
    <w:rsid w:val="000806BF"/>
    <w:rsid w:val="000B674B"/>
    <w:rsid w:val="000C0D6B"/>
    <w:rsid w:val="000C3731"/>
    <w:rsid w:val="000E4433"/>
    <w:rsid w:val="000F396A"/>
    <w:rsid w:val="0010412D"/>
    <w:rsid w:val="00111594"/>
    <w:rsid w:val="00113371"/>
    <w:rsid w:val="001407E8"/>
    <w:rsid w:val="00147782"/>
    <w:rsid w:val="00165426"/>
    <w:rsid w:val="0016773B"/>
    <w:rsid w:val="00170403"/>
    <w:rsid w:val="00187776"/>
    <w:rsid w:val="001A3CF3"/>
    <w:rsid w:val="001A5526"/>
    <w:rsid w:val="001A69BA"/>
    <w:rsid w:val="001B15BC"/>
    <w:rsid w:val="001C645B"/>
    <w:rsid w:val="001D1BC2"/>
    <w:rsid w:val="001F0635"/>
    <w:rsid w:val="00204701"/>
    <w:rsid w:val="00215499"/>
    <w:rsid w:val="002279C7"/>
    <w:rsid w:val="00231C62"/>
    <w:rsid w:val="00240C5A"/>
    <w:rsid w:val="002454DD"/>
    <w:rsid w:val="0025567F"/>
    <w:rsid w:val="00273057"/>
    <w:rsid w:val="00277E0F"/>
    <w:rsid w:val="00280F96"/>
    <w:rsid w:val="00285FFB"/>
    <w:rsid w:val="00297396"/>
    <w:rsid w:val="002A6EF9"/>
    <w:rsid w:val="002C4DEF"/>
    <w:rsid w:val="002D2503"/>
    <w:rsid w:val="002D4CDB"/>
    <w:rsid w:val="002D7253"/>
    <w:rsid w:val="002E5EB4"/>
    <w:rsid w:val="002F393A"/>
    <w:rsid w:val="003007BA"/>
    <w:rsid w:val="003256B5"/>
    <w:rsid w:val="0033719C"/>
    <w:rsid w:val="00340992"/>
    <w:rsid w:val="00340D3A"/>
    <w:rsid w:val="00343F2B"/>
    <w:rsid w:val="00344F28"/>
    <w:rsid w:val="00346F2F"/>
    <w:rsid w:val="00353687"/>
    <w:rsid w:val="00362BF7"/>
    <w:rsid w:val="0036489F"/>
    <w:rsid w:val="00373060"/>
    <w:rsid w:val="00387DF4"/>
    <w:rsid w:val="00393BEF"/>
    <w:rsid w:val="0039409A"/>
    <w:rsid w:val="003A67A8"/>
    <w:rsid w:val="003A6D6C"/>
    <w:rsid w:val="003B15F0"/>
    <w:rsid w:val="003B3437"/>
    <w:rsid w:val="003C3E5D"/>
    <w:rsid w:val="003E623A"/>
    <w:rsid w:val="003F1257"/>
    <w:rsid w:val="00401CA0"/>
    <w:rsid w:val="00412E0F"/>
    <w:rsid w:val="0042131C"/>
    <w:rsid w:val="00426502"/>
    <w:rsid w:val="004336D9"/>
    <w:rsid w:val="004402E0"/>
    <w:rsid w:val="004404DE"/>
    <w:rsid w:val="00442D1E"/>
    <w:rsid w:val="00445389"/>
    <w:rsid w:val="004660ED"/>
    <w:rsid w:val="00473F9B"/>
    <w:rsid w:val="004813F2"/>
    <w:rsid w:val="00484EC7"/>
    <w:rsid w:val="004A5D72"/>
    <w:rsid w:val="004A6D1F"/>
    <w:rsid w:val="004B2EDF"/>
    <w:rsid w:val="004C1117"/>
    <w:rsid w:val="004D05FD"/>
    <w:rsid w:val="004D25E1"/>
    <w:rsid w:val="004D393A"/>
    <w:rsid w:val="004D426D"/>
    <w:rsid w:val="004E541B"/>
    <w:rsid w:val="004E60E8"/>
    <w:rsid w:val="004F2563"/>
    <w:rsid w:val="004F3115"/>
    <w:rsid w:val="00510642"/>
    <w:rsid w:val="005206F0"/>
    <w:rsid w:val="00520771"/>
    <w:rsid w:val="0052269D"/>
    <w:rsid w:val="00527A99"/>
    <w:rsid w:val="00545797"/>
    <w:rsid w:val="00547497"/>
    <w:rsid w:val="00554C3B"/>
    <w:rsid w:val="00563B37"/>
    <w:rsid w:val="00570367"/>
    <w:rsid w:val="0058394A"/>
    <w:rsid w:val="00584D11"/>
    <w:rsid w:val="00591EBD"/>
    <w:rsid w:val="005A0719"/>
    <w:rsid w:val="005A4DB9"/>
    <w:rsid w:val="005C143A"/>
    <w:rsid w:val="005D204C"/>
    <w:rsid w:val="005E1820"/>
    <w:rsid w:val="005E4C1B"/>
    <w:rsid w:val="005F30B4"/>
    <w:rsid w:val="005F3DBD"/>
    <w:rsid w:val="006118BF"/>
    <w:rsid w:val="006135CB"/>
    <w:rsid w:val="00616F2A"/>
    <w:rsid w:val="00622C4C"/>
    <w:rsid w:val="006236C8"/>
    <w:rsid w:val="006469FE"/>
    <w:rsid w:val="006500F5"/>
    <w:rsid w:val="006670FF"/>
    <w:rsid w:val="00671E70"/>
    <w:rsid w:val="00676A06"/>
    <w:rsid w:val="00680469"/>
    <w:rsid w:val="00687DEE"/>
    <w:rsid w:val="006976DD"/>
    <w:rsid w:val="006A02F1"/>
    <w:rsid w:val="006A1986"/>
    <w:rsid w:val="006A1AFD"/>
    <w:rsid w:val="006A61FE"/>
    <w:rsid w:val="006E066B"/>
    <w:rsid w:val="006E1F75"/>
    <w:rsid w:val="006E3561"/>
    <w:rsid w:val="006F4B96"/>
    <w:rsid w:val="006F6E13"/>
    <w:rsid w:val="007017A6"/>
    <w:rsid w:val="00701C95"/>
    <w:rsid w:val="00713950"/>
    <w:rsid w:val="00726E6E"/>
    <w:rsid w:val="007314FF"/>
    <w:rsid w:val="00732A40"/>
    <w:rsid w:val="00736C40"/>
    <w:rsid w:val="00760313"/>
    <w:rsid w:val="00760DE9"/>
    <w:rsid w:val="007946AE"/>
    <w:rsid w:val="007B3E5C"/>
    <w:rsid w:val="007C0688"/>
    <w:rsid w:val="007C2E4A"/>
    <w:rsid w:val="007E2824"/>
    <w:rsid w:val="007E285C"/>
    <w:rsid w:val="00821D98"/>
    <w:rsid w:val="00827C6D"/>
    <w:rsid w:val="00833BAC"/>
    <w:rsid w:val="0085134E"/>
    <w:rsid w:val="008513EF"/>
    <w:rsid w:val="0086757D"/>
    <w:rsid w:val="008719EE"/>
    <w:rsid w:val="00871B13"/>
    <w:rsid w:val="00874F37"/>
    <w:rsid w:val="00876FE0"/>
    <w:rsid w:val="00884808"/>
    <w:rsid w:val="008A293F"/>
    <w:rsid w:val="008B2658"/>
    <w:rsid w:val="008B46A9"/>
    <w:rsid w:val="008D6D59"/>
    <w:rsid w:val="008F0949"/>
    <w:rsid w:val="008F3D66"/>
    <w:rsid w:val="00900594"/>
    <w:rsid w:val="0091485F"/>
    <w:rsid w:val="0091542F"/>
    <w:rsid w:val="0093580E"/>
    <w:rsid w:val="00951DEF"/>
    <w:rsid w:val="00980020"/>
    <w:rsid w:val="009B1846"/>
    <w:rsid w:val="009C4340"/>
    <w:rsid w:val="009C4EEE"/>
    <w:rsid w:val="009D08D3"/>
    <w:rsid w:val="009D0983"/>
    <w:rsid w:val="009D314B"/>
    <w:rsid w:val="009D5A45"/>
    <w:rsid w:val="009E017D"/>
    <w:rsid w:val="009E220F"/>
    <w:rsid w:val="009E3396"/>
    <w:rsid w:val="009E4297"/>
    <w:rsid w:val="009F0914"/>
    <w:rsid w:val="009F15FF"/>
    <w:rsid w:val="00A154A6"/>
    <w:rsid w:val="00A209BB"/>
    <w:rsid w:val="00A21F40"/>
    <w:rsid w:val="00A23BE3"/>
    <w:rsid w:val="00A2689E"/>
    <w:rsid w:val="00A363C4"/>
    <w:rsid w:val="00A572C3"/>
    <w:rsid w:val="00A6173A"/>
    <w:rsid w:val="00A650D9"/>
    <w:rsid w:val="00A65F9C"/>
    <w:rsid w:val="00A71082"/>
    <w:rsid w:val="00AA0615"/>
    <w:rsid w:val="00AA646F"/>
    <w:rsid w:val="00AB0A70"/>
    <w:rsid w:val="00AB1411"/>
    <w:rsid w:val="00AE353F"/>
    <w:rsid w:val="00AF404A"/>
    <w:rsid w:val="00AF6D51"/>
    <w:rsid w:val="00B10209"/>
    <w:rsid w:val="00B107D1"/>
    <w:rsid w:val="00B34CEF"/>
    <w:rsid w:val="00B4260D"/>
    <w:rsid w:val="00B426E1"/>
    <w:rsid w:val="00B4365A"/>
    <w:rsid w:val="00B4401E"/>
    <w:rsid w:val="00B45824"/>
    <w:rsid w:val="00B52C02"/>
    <w:rsid w:val="00B747B7"/>
    <w:rsid w:val="00B84FFC"/>
    <w:rsid w:val="00B9021E"/>
    <w:rsid w:val="00B93A33"/>
    <w:rsid w:val="00BB5079"/>
    <w:rsid w:val="00BB58B3"/>
    <w:rsid w:val="00BB6CC4"/>
    <w:rsid w:val="00BD2500"/>
    <w:rsid w:val="00C052FF"/>
    <w:rsid w:val="00C10E17"/>
    <w:rsid w:val="00C11A6E"/>
    <w:rsid w:val="00C213B4"/>
    <w:rsid w:val="00C21A03"/>
    <w:rsid w:val="00C24A69"/>
    <w:rsid w:val="00C26618"/>
    <w:rsid w:val="00C2697A"/>
    <w:rsid w:val="00C31B6B"/>
    <w:rsid w:val="00C36149"/>
    <w:rsid w:val="00C418FD"/>
    <w:rsid w:val="00C42090"/>
    <w:rsid w:val="00C4317E"/>
    <w:rsid w:val="00C47274"/>
    <w:rsid w:val="00C507E9"/>
    <w:rsid w:val="00C575C8"/>
    <w:rsid w:val="00C62B07"/>
    <w:rsid w:val="00C843F7"/>
    <w:rsid w:val="00C845A8"/>
    <w:rsid w:val="00C97150"/>
    <w:rsid w:val="00CA6C90"/>
    <w:rsid w:val="00CD6015"/>
    <w:rsid w:val="00CE28B6"/>
    <w:rsid w:val="00CE6B91"/>
    <w:rsid w:val="00CF6442"/>
    <w:rsid w:val="00CF7260"/>
    <w:rsid w:val="00D03613"/>
    <w:rsid w:val="00D12146"/>
    <w:rsid w:val="00D133CE"/>
    <w:rsid w:val="00D26C37"/>
    <w:rsid w:val="00D36A28"/>
    <w:rsid w:val="00D4101E"/>
    <w:rsid w:val="00D63959"/>
    <w:rsid w:val="00D70B62"/>
    <w:rsid w:val="00D7416D"/>
    <w:rsid w:val="00D853A1"/>
    <w:rsid w:val="00D8579F"/>
    <w:rsid w:val="00DA7335"/>
    <w:rsid w:val="00DB2737"/>
    <w:rsid w:val="00DB7CD8"/>
    <w:rsid w:val="00DD6852"/>
    <w:rsid w:val="00DE1611"/>
    <w:rsid w:val="00DE377F"/>
    <w:rsid w:val="00DF3057"/>
    <w:rsid w:val="00E00461"/>
    <w:rsid w:val="00E020C7"/>
    <w:rsid w:val="00E04D19"/>
    <w:rsid w:val="00E17B5C"/>
    <w:rsid w:val="00E26D11"/>
    <w:rsid w:val="00E43825"/>
    <w:rsid w:val="00E5731E"/>
    <w:rsid w:val="00E644CD"/>
    <w:rsid w:val="00E70BF1"/>
    <w:rsid w:val="00E71849"/>
    <w:rsid w:val="00E71B09"/>
    <w:rsid w:val="00E85BD8"/>
    <w:rsid w:val="00E9010D"/>
    <w:rsid w:val="00E97860"/>
    <w:rsid w:val="00EA6606"/>
    <w:rsid w:val="00EB2874"/>
    <w:rsid w:val="00EB336E"/>
    <w:rsid w:val="00EC11C1"/>
    <w:rsid w:val="00ED1CFC"/>
    <w:rsid w:val="00ED7543"/>
    <w:rsid w:val="00EE1815"/>
    <w:rsid w:val="00EE27A6"/>
    <w:rsid w:val="00EF1965"/>
    <w:rsid w:val="00EF1C07"/>
    <w:rsid w:val="00F00752"/>
    <w:rsid w:val="00F01634"/>
    <w:rsid w:val="00F13119"/>
    <w:rsid w:val="00F14B70"/>
    <w:rsid w:val="00F272A7"/>
    <w:rsid w:val="00F446A5"/>
    <w:rsid w:val="00F646FB"/>
    <w:rsid w:val="00F74B96"/>
    <w:rsid w:val="00F9643B"/>
    <w:rsid w:val="00FA31EC"/>
    <w:rsid w:val="00FB28C1"/>
    <w:rsid w:val="00FD6ABB"/>
    <w:rsid w:val="00FE446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5:docId w15:val="{4FB0F5B3-9FC3-4C7D-8AB4-57415A629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F1257"/>
    <w:pPr>
      <w:jc w:val="both"/>
    </w:pPr>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basedOn w:val="Normlny"/>
    <w:link w:val="TextpoznmkypodiarouChar"/>
    <w:uiPriority w:val="99"/>
    <w:semiHidden/>
    <w:unhideWhenUsed/>
    <w:rsid w:val="00297396"/>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97396"/>
    <w:rPr>
      <w:rFonts w:ascii="Times New Roman" w:hAnsi="Times New Roman"/>
      <w:sz w:val="20"/>
      <w:szCs w:val="20"/>
    </w:rPr>
  </w:style>
  <w:style w:type="character" w:styleId="Odkaznapoznmkupodiarou">
    <w:name w:val="footnote reference"/>
    <w:basedOn w:val="Predvolenpsmoodseku"/>
    <w:uiPriority w:val="99"/>
    <w:semiHidden/>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styleId="Hypertextovprepojenie">
    <w:name w:val="Hyperlink"/>
    <w:basedOn w:val="Predvolenpsmoodseku"/>
    <w:uiPriority w:val="99"/>
    <w:rsid w:val="001A5526"/>
    <w:rPr>
      <w:rFonts w:cs="Times New Roman"/>
      <w:color w:val="0000FF"/>
      <w:u w:val="single"/>
    </w:rPr>
  </w:style>
  <w:style w:type="character" w:styleId="PouitHypertextovPrepojenie">
    <w:name w:val="FollowedHyperlink"/>
    <w:basedOn w:val="Predvolenpsmoodseku"/>
    <w:uiPriority w:val="99"/>
    <w:semiHidden/>
    <w:unhideWhenUsed/>
    <w:rsid w:val="00E85BD8"/>
    <w:rPr>
      <w:color w:val="800080" w:themeColor="followedHyperlink"/>
      <w:u w:val="single"/>
    </w:rPr>
  </w:style>
  <w:style w:type="paragraph" w:customStyle="1" w:styleId="Default">
    <w:name w:val="Default"/>
    <w:rsid w:val="006F4B96"/>
    <w:pPr>
      <w:autoSpaceDE w:val="0"/>
      <w:autoSpaceDN w:val="0"/>
      <w:adjustRightInd w:val="0"/>
      <w:spacing w:after="0" w:line="240" w:lineRule="auto"/>
    </w:pPr>
    <w:rPr>
      <w:rFonts w:ascii="Arial" w:hAnsi="Arial" w:cs="Arial"/>
      <w:color w:val="000000"/>
      <w:sz w:val="24"/>
      <w:szCs w:val="24"/>
    </w:rPr>
  </w:style>
  <w:style w:type="character" w:customStyle="1" w:styleId="OdsekzoznamuChar">
    <w:name w:val="Odsek zoznamu Char"/>
    <w:aliases w:val="body Char,Odsek zoznamu2 Char"/>
    <w:link w:val="Odsekzoznamu"/>
    <w:uiPriority w:val="34"/>
    <w:rsid w:val="00AA0615"/>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ortal.statistics.sk/showdoc.do?docid=1923" TargetMode="Externa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ur-lex.europa.eu/legal-content/SK/TXT/?uri=uriserv:OJ.L_.2014.069.01.0065.01.SLK" TargetMode="Externa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hyperlink" Target="http://eur-lex.europa.eu/legal-content/SK/TXT/?uri=uriserv:OJ.L_.2014.069.01.0065.01.SLK"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eur-lex.europa.eu/legal-content/SK/TXT/?uri=uriserv:OJ.L_.2014.069.01.0065.01.SLK" TargetMode="External"/><Relationship Id="rId14" Type="http://schemas.openxmlformats.org/officeDocument/2006/relationships/footer" Target="footer1.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1A769D-2F96-46F0-9552-F8353BC703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17</Pages>
  <Words>5373</Words>
  <Characters>30631</Characters>
  <Application>Microsoft Office Word</Application>
  <DocSecurity>0</DocSecurity>
  <Lines>255</Lines>
  <Paragraphs>71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MVRR</Company>
  <LinksUpToDate>false</LinksUpToDate>
  <CharactersWithSpaces>35933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gabika</dc:creator>
  <cp:lastModifiedBy>Bažík, Juraj</cp:lastModifiedBy>
  <cp:revision>15</cp:revision>
  <cp:lastPrinted>2014-11-06T07:47:00Z</cp:lastPrinted>
  <dcterms:created xsi:type="dcterms:W3CDTF">2016-01-24T19:04:00Z</dcterms:created>
  <dcterms:modified xsi:type="dcterms:W3CDTF">2016-02-18T07:49:00Z</dcterms:modified>
</cp:coreProperties>
</file>