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bookmarkStart w:id="0" w:name="_GoBack"/>
      <w:bookmarkEnd w:id="0"/>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0A2726" w:rsidRPr="002D4CDB" w:rsidRDefault="000A2726"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0A2726" w:rsidRPr="002D4CDB" w:rsidRDefault="000A2726"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D6B7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lastRenderedPageBreak/>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D6B70">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215D91">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D6B70" w:rsidRDefault="006F4B96" w:rsidP="006D6B70">
            <w:pPr>
              <w:pStyle w:val="Odsekzoznamu"/>
              <w:numPr>
                <w:ilvl w:val="0"/>
                <w:numId w:val="6"/>
              </w:numPr>
              <w:ind w:left="313" w:hanging="284"/>
              <w:rPr>
                <w:rFonts w:ascii="Calibri" w:hAnsi="Calibri" w:cs="Calibri"/>
                <w:i/>
                <w:color w:val="0000FF"/>
                <w:sz w:val="18"/>
                <w:szCs w:val="18"/>
              </w:rPr>
            </w:pPr>
            <w:r w:rsidRPr="006D6B70">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cash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D6B70">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D6B70">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D6B70">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D6B70">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D6B70">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D6B7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D6B7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D6B70">
            <w:pPr>
              <w:spacing w:after="60"/>
              <w:rPr>
                <w:rFonts w:asciiTheme="minorHAnsi" w:hAnsiTheme="minorHAnsi" w:cstheme="minorHAnsi"/>
                <w:sz w:val="18"/>
                <w:szCs w:val="18"/>
              </w:rPr>
            </w:pPr>
            <w:r w:rsidRPr="006D6B70">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ako začiatok realizácie hlavnej aktivity t.j. celého projektu a ukončenie poslednej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D6B70">
              <w:rPr>
                <w:rFonts w:asciiTheme="minorHAnsi" w:hAnsiTheme="minorHAnsi" w:cstheme="minorHAnsi"/>
                <w:i/>
                <w:sz w:val="18"/>
                <w:szCs w:val="18"/>
              </w:rPr>
              <w:t>(</w:t>
            </w:r>
            <w:r w:rsidRPr="006D6B70">
              <w:rPr>
                <w:rFonts w:asciiTheme="minorHAnsi" w:hAnsiTheme="minorHAnsi" w:cstheme="minorHAnsi"/>
                <w:i/>
                <w:color w:val="0000FF"/>
                <w:sz w:val="18"/>
                <w:szCs w:val="18"/>
              </w:rPr>
              <w:t>výber z</w:t>
            </w:r>
            <w:r w:rsidR="0086757D" w:rsidRPr="006D6B70">
              <w:rPr>
                <w:rFonts w:asciiTheme="minorHAnsi" w:hAnsiTheme="minorHAnsi" w:cstheme="minorHAnsi"/>
                <w:i/>
                <w:color w:val="0000FF"/>
                <w:sz w:val="18"/>
                <w:szCs w:val="18"/>
              </w:rPr>
              <w:t> </w:t>
            </w:r>
            <w:r w:rsidRPr="006D6B70">
              <w:rPr>
                <w:rFonts w:asciiTheme="minorHAnsi" w:hAnsiTheme="minorHAnsi" w:cstheme="minorHAnsi"/>
                <w:i/>
                <w:color w:val="0000FF"/>
                <w:sz w:val="18"/>
                <w:szCs w:val="18"/>
              </w:rPr>
              <w:t>číselníka</w:t>
            </w:r>
            <w:r w:rsidR="0086757D" w:rsidRPr="006D6B70">
              <w:rPr>
                <w:rFonts w:asciiTheme="minorHAnsi" w:hAnsiTheme="minorHAnsi" w:cstheme="minorHAnsi"/>
                <w:i/>
                <w:color w:val="0000FF"/>
                <w:sz w:val="18"/>
                <w:szCs w:val="18"/>
              </w:rPr>
              <w:t xml:space="preserve"> z Prí</w:t>
            </w:r>
            <w:r w:rsidR="004A5D72" w:rsidRPr="006D6B70">
              <w:rPr>
                <w:rFonts w:asciiTheme="minorHAnsi" w:hAnsiTheme="minorHAnsi" w:cstheme="minorHAnsi"/>
                <w:i/>
                <w:color w:val="0000FF"/>
                <w:sz w:val="18"/>
                <w:szCs w:val="18"/>
              </w:rPr>
              <w:t>ru</w:t>
            </w:r>
            <w:r w:rsidR="0086757D" w:rsidRPr="006D6B70">
              <w:rPr>
                <w:rFonts w:asciiTheme="minorHAnsi" w:hAnsiTheme="minorHAnsi" w:cstheme="minorHAnsi"/>
                <w:i/>
                <w:color w:val="0000FF"/>
                <w:sz w:val="18"/>
                <w:szCs w:val="18"/>
              </w:rPr>
              <w:t>čk</w:t>
            </w:r>
            <w:r w:rsidR="004A5D72" w:rsidRPr="006D6B70">
              <w:rPr>
                <w:rFonts w:asciiTheme="minorHAnsi" w:hAnsiTheme="minorHAnsi" w:cstheme="minorHAnsi"/>
                <w:i/>
                <w:color w:val="0000FF"/>
                <w:sz w:val="18"/>
                <w:szCs w:val="18"/>
              </w:rPr>
              <w:t>y</w:t>
            </w:r>
            <w:r w:rsidR="0086757D" w:rsidRPr="006D6B70">
              <w:rPr>
                <w:rFonts w:asciiTheme="minorHAnsi" w:hAnsiTheme="minorHAnsi" w:cstheme="minorHAnsi"/>
                <w:i/>
                <w:color w:val="0000FF"/>
                <w:sz w:val="18"/>
                <w:szCs w:val="18"/>
              </w:rPr>
              <w:t xml:space="preserve"> pre žiadateľov o poskytnutie NFP</w:t>
            </w:r>
            <w:r w:rsidRPr="006D6B70">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D6B7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D6B7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7E285C" w:rsidRPr="002D4CDB" w:rsidRDefault="007E285C">
      <w:pPr>
        <w:rPr>
          <w:rFonts w:asciiTheme="minorHAnsi" w:hAnsiTheme="minorHAnsi" w:cstheme="minorHAnsi"/>
        </w:rPr>
        <w:sectPr w:rsidR="007E285C" w:rsidRPr="002D4CDB" w:rsidSect="00CE4682">
          <w:headerReference w:type="default" r:id="rId12"/>
          <w:footerReference w:type="default" r:id="rId13"/>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D6B7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w:t>
            </w:r>
            <w:r w:rsidR="00215D91">
              <w:rPr>
                <w:rFonts w:asciiTheme="minorHAnsi" w:hAnsiTheme="minorHAnsi" w:cstheme="minorHAnsi"/>
                <w:i/>
                <w:color w:val="0000FF"/>
                <w:sz w:val="18"/>
                <w:szCs w:val="18"/>
              </w:rPr>
              <w:t xml:space="preserve">2 </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COVPGP</w:t>
            </w:r>
            <w:r w:rsidR="00D4101E" w:rsidRPr="002D4CDB">
              <w:rPr>
                <w:rFonts w:asciiTheme="minorHAnsi" w:hAnsiTheme="minorHAnsi" w:cstheme="minorHAnsi"/>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0A2726" w:rsidRPr="002D4CDB" w:rsidRDefault="000A2726"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0A2726">
              <w:rPr>
                <w:rFonts w:asciiTheme="minorHAnsi" w:hAnsiTheme="minorHAnsi" w:cstheme="minorHAnsi"/>
                <w:sz w:val="18"/>
                <w:szCs w:val="18"/>
              </w:rPr>
              <w:t> </w:t>
            </w:r>
            <w:r w:rsidRPr="002D4CDB">
              <w:rPr>
                <w:rFonts w:asciiTheme="minorHAnsi" w:hAnsiTheme="minorHAnsi" w:cstheme="minorHAnsi"/>
                <w:sz w:val="18"/>
                <w:szCs w:val="18"/>
              </w:rPr>
              <w:t>ŠR</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w:t>
            </w:r>
            <w:r w:rsidR="000A2726">
              <w:rPr>
                <w:rFonts w:asciiTheme="minorHAnsi" w:hAnsiTheme="minorHAnsi" w:cstheme="minorHAnsi"/>
                <w:color w:val="0000FF"/>
                <w:sz w:val="18"/>
                <w:szCs w:val="18"/>
              </w:rPr>
              <w:t xml:space="preserve"> </w:t>
            </w:r>
            <w:r w:rsidR="000A2726"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0A2726" w:rsidRDefault="009D314B" w:rsidP="000A2726">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0A2726">
              <w:rPr>
                <w:rFonts w:asciiTheme="minorHAnsi" w:hAnsiTheme="minorHAnsi" w:cstheme="minorHAnsi"/>
                <w:sz w:val="18"/>
                <w:szCs w:val="18"/>
              </w:rPr>
              <w:t xml:space="preserve"> </w:t>
            </w:r>
            <w:r w:rsidR="000A2726" w:rsidRPr="002D4739">
              <w:rPr>
                <w:rFonts w:asciiTheme="minorHAnsi" w:hAnsiTheme="minorHAnsi" w:cstheme="minorHAnsi"/>
                <w:color w:val="0000FF"/>
                <w:sz w:val="18"/>
                <w:szCs w:val="18"/>
              </w:rPr>
              <w:t>% spolufinancovania žiadateľ uvedie podľa bodu 1.4 Vyzvania.</w:t>
            </w:r>
          </w:p>
          <w:p w:rsidR="00B10209" w:rsidRPr="002D4CDB" w:rsidRDefault="000A2726" w:rsidP="000A2726">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0A2726" w:rsidRPr="00C676FB" w:rsidRDefault="000A2726" w:rsidP="000A2726">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0A2726" w:rsidRPr="00C676FB" w:rsidRDefault="000A2726" w:rsidP="000A2726">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0A2726" w:rsidRPr="00D675BA" w:rsidRDefault="000A2726" w:rsidP="000A2726">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0A2726" w:rsidRPr="00C76654" w:rsidRDefault="000A2726" w:rsidP="000A2726">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0A2726" w:rsidRPr="00964D4E" w:rsidRDefault="000A2726" w:rsidP="000A2726">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0A2726" w:rsidRDefault="000A2726" w:rsidP="00F00752">
      <w:pPr>
        <w:rPr>
          <w:rFonts w:asciiTheme="minorHAnsi" w:hAnsiTheme="minorHAnsi" w:cstheme="minorHAnsi"/>
        </w:rPr>
      </w:pPr>
    </w:p>
    <w:p w:rsidR="000A2726" w:rsidRPr="002D4CDB" w:rsidRDefault="000A272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6558C3">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D6B70">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D6B70" w:rsidRPr="002D4CDB" w:rsidRDefault="006D6B70" w:rsidP="00231C62">
            <w:pPr>
              <w:rPr>
                <w:rFonts w:asciiTheme="minorHAnsi" w:hAnsiTheme="minorHAnsi" w:cstheme="minorHAnsi"/>
                <w:b/>
                <w:bCs/>
                <w:color w:val="FFFFFF" w:themeColor="background1"/>
              </w:rPr>
            </w:pPr>
            <w:r w:rsidRPr="006D6B70">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D6B70">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6D6B70">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6D6B70">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6D6B70">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D6B70">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CD76F6" w:rsidRPr="002D4CDB" w:rsidTr="006D6B70">
        <w:trPr>
          <w:gridAfter w:val="1"/>
          <w:wAfter w:w="12" w:type="dxa"/>
          <w:trHeight w:val="330"/>
        </w:trPr>
        <w:tc>
          <w:tcPr>
            <w:tcW w:w="421" w:type="dxa"/>
            <w:vMerge w:val="restart"/>
          </w:tcPr>
          <w:p w:rsidR="00CD76F6" w:rsidRPr="002D4CDB" w:rsidRDefault="00CD76F6"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CD76F6" w:rsidRPr="002D4CDB" w:rsidRDefault="00CD76F6" w:rsidP="004F3115">
            <w:pPr>
              <w:rPr>
                <w:rFonts w:asciiTheme="minorHAnsi" w:hAnsiTheme="minorHAnsi" w:cstheme="minorHAnsi"/>
                <w:sz w:val="18"/>
                <w:szCs w:val="18"/>
              </w:rPr>
            </w:pPr>
            <w:ins w:id="3" w:author="21" w:date="2016-08-23T11:28:00Z">
              <w:r>
                <w:rPr>
                  <w:rFonts w:asciiTheme="minorHAnsi" w:hAnsiTheme="minorHAnsi" w:cs="Times New Roman"/>
                  <w:sz w:val="20"/>
                  <w:szCs w:val="20"/>
                </w:rPr>
                <w:t xml:space="preserve">A. </w:t>
              </w:r>
            </w:ins>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Pr="003A6179">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CD76F6" w:rsidRPr="002D4739" w:rsidRDefault="00CD76F6"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ins w:id="4" w:author="21" w:date="2016-08-23T11:28:00Z">
              <w:r>
                <w:rPr>
                  <w:rFonts w:asciiTheme="minorHAnsi" w:hAnsiTheme="minorHAnsi" w:cs="Times New Roman"/>
                  <w:b/>
                  <w:sz w:val="20"/>
                  <w:szCs w:val="20"/>
                  <w:u w:val="single"/>
                </w:rPr>
                <w:t>A</w:t>
              </w:r>
            </w:ins>
          </w:p>
          <w:p w:rsidR="00CD76F6" w:rsidRDefault="00CD76F6"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D76F6" w:rsidRDefault="00CD76F6" w:rsidP="00E00461">
            <w:pPr>
              <w:pStyle w:val="Default"/>
              <w:ind w:left="46"/>
              <w:jc w:val="both"/>
              <w:rPr>
                <w:rFonts w:asciiTheme="minorHAnsi" w:hAnsiTheme="minorHAnsi"/>
                <w:color w:val="auto"/>
                <w:sz w:val="20"/>
                <w:szCs w:val="20"/>
              </w:rPr>
            </w:pPr>
          </w:p>
          <w:p w:rsidR="00CD76F6" w:rsidRPr="00A05B1C" w:rsidRDefault="00CD76F6"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CD76F6" w:rsidRPr="002D4CDB" w:rsidRDefault="00CD76F6"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CD76F6" w:rsidRPr="002D4CDB" w:rsidTr="006D6B70">
        <w:trPr>
          <w:gridAfter w:val="1"/>
          <w:wAfter w:w="12" w:type="dxa"/>
          <w:trHeight w:val="330"/>
          <w:ins w:id="5" w:author="21" w:date="2016-08-23T11:27:00Z"/>
        </w:trPr>
        <w:tc>
          <w:tcPr>
            <w:tcW w:w="421" w:type="dxa"/>
            <w:vMerge/>
          </w:tcPr>
          <w:p w:rsidR="00CD76F6" w:rsidRDefault="00CD76F6" w:rsidP="00CD76F6">
            <w:pPr>
              <w:rPr>
                <w:ins w:id="6" w:author="21" w:date="2016-08-23T11:27:00Z"/>
                <w:rFonts w:asciiTheme="minorHAnsi" w:hAnsiTheme="minorHAnsi" w:cstheme="minorHAnsi"/>
                <w:sz w:val="18"/>
                <w:szCs w:val="18"/>
              </w:rPr>
            </w:pPr>
          </w:p>
        </w:tc>
        <w:tc>
          <w:tcPr>
            <w:tcW w:w="6378" w:type="dxa"/>
          </w:tcPr>
          <w:p w:rsidR="00CD76F6" w:rsidRPr="002D4739" w:rsidRDefault="00CD76F6" w:rsidP="00CD76F6">
            <w:pPr>
              <w:rPr>
                <w:ins w:id="7" w:author="21" w:date="2016-08-23T11:27:00Z"/>
                <w:rFonts w:asciiTheme="minorHAnsi" w:hAnsiTheme="minorHAnsi" w:cs="Times New Roman"/>
                <w:sz w:val="20"/>
                <w:szCs w:val="20"/>
              </w:rPr>
            </w:pPr>
            <w:ins w:id="8" w:author="21" w:date="2016-08-23T11:28:00Z">
              <w:r w:rsidRPr="00F51E83">
                <w:rPr>
                  <w:rFonts w:asciiTheme="minorHAnsi" w:hAnsiTheme="minorHAnsi" w:cs="Times New Roman"/>
                  <w:sz w:val="20"/>
                  <w:szCs w:val="20"/>
                </w:rPr>
                <w:t>B. 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ins>
          </w:p>
        </w:tc>
        <w:tc>
          <w:tcPr>
            <w:tcW w:w="7229" w:type="dxa"/>
          </w:tcPr>
          <w:p w:rsidR="00CD76F6" w:rsidRPr="002D4739" w:rsidRDefault="00CD76F6" w:rsidP="00CD76F6">
            <w:pPr>
              <w:rPr>
                <w:ins w:id="9" w:author="21" w:date="2016-08-23T11:28:00Z"/>
                <w:rFonts w:asciiTheme="minorHAnsi" w:hAnsiTheme="minorHAnsi" w:cs="Times New Roman"/>
                <w:b/>
                <w:sz w:val="20"/>
                <w:szCs w:val="20"/>
                <w:u w:val="single"/>
              </w:rPr>
            </w:pPr>
            <w:ins w:id="10" w:author="21" w:date="2016-08-23T11:28:00Z">
              <w:r w:rsidRPr="002D4739">
                <w:rPr>
                  <w:rFonts w:asciiTheme="minorHAnsi" w:hAnsiTheme="minorHAnsi" w:cs="Times New Roman"/>
                  <w:b/>
                  <w:sz w:val="20"/>
                  <w:szCs w:val="20"/>
                  <w:u w:val="single"/>
                </w:rPr>
                <w:t xml:space="preserve">Príloha č. 7 </w:t>
              </w:r>
              <w:r>
                <w:rPr>
                  <w:rFonts w:asciiTheme="minorHAnsi" w:hAnsiTheme="minorHAnsi" w:cs="Times New Roman"/>
                  <w:b/>
                  <w:sz w:val="20"/>
                  <w:szCs w:val="20"/>
                  <w:u w:val="single"/>
                </w:rPr>
                <w:t>B</w:t>
              </w:r>
            </w:ins>
          </w:p>
          <w:p w:rsidR="00CD76F6" w:rsidRDefault="00CD76F6" w:rsidP="00CD76F6">
            <w:pPr>
              <w:pStyle w:val="Default"/>
              <w:ind w:left="5"/>
              <w:jc w:val="both"/>
              <w:rPr>
                <w:ins w:id="11" w:author="21" w:date="2016-08-23T11:28:00Z"/>
                <w:rFonts w:asciiTheme="minorHAnsi" w:hAnsiTheme="minorHAnsi"/>
                <w:color w:val="auto"/>
                <w:sz w:val="20"/>
                <w:szCs w:val="20"/>
              </w:rPr>
            </w:pPr>
            <w:ins w:id="12" w:author="21" w:date="2016-08-23T11:28:00Z">
              <w:r w:rsidRPr="002D4739">
                <w:rPr>
                  <w:rFonts w:asciiTheme="minorHAnsi" w:hAnsiTheme="minorHAnsi"/>
                  <w:b/>
                  <w:color w:val="auto"/>
                  <w:sz w:val="20"/>
                  <w:szCs w:val="20"/>
                </w:rPr>
                <w:t>Výpis z registra trestov</w:t>
              </w:r>
              <w:r>
                <w:rPr>
                  <w:rFonts w:asciiTheme="minorHAnsi" w:hAnsiTheme="minorHAnsi"/>
                  <w:b/>
                  <w:color w:val="auto"/>
                  <w:sz w:val="20"/>
                  <w:szCs w:val="20"/>
                </w:rPr>
                <w:t xml:space="preserve"> pre právnickú osobu</w:t>
              </w:r>
              <w:r w:rsidRPr="002D4739">
                <w:rPr>
                  <w:rFonts w:asciiTheme="minorHAnsi" w:hAnsiTheme="minorHAnsi"/>
                  <w:color w:val="auto"/>
                  <w:sz w:val="20"/>
                  <w:szCs w:val="20"/>
                </w:rPr>
                <w:t xml:space="preserve">, nie starší ako 3 mesiace ku dňu predloženia ŽoNFP, </w:t>
              </w:r>
            </w:ins>
          </w:p>
          <w:p w:rsidR="00CD76F6" w:rsidRDefault="00CD76F6" w:rsidP="00CD76F6">
            <w:pPr>
              <w:rPr>
                <w:ins w:id="13" w:author="21" w:date="2016-08-23T11:28:00Z"/>
                <w:rFonts w:asciiTheme="minorHAnsi" w:hAnsiTheme="minorHAnsi" w:cs="Times New Roman"/>
                <w:b/>
                <w:sz w:val="20"/>
                <w:szCs w:val="20"/>
                <w:u w:val="single"/>
              </w:rPr>
            </w:pPr>
          </w:p>
          <w:p w:rsidR="00CD76F6" w:rsidRPr="00A05B1C" w:rsidRDefault="00CD76F6" w:rsidP="00CD76F6">
            <w:pPr>
              <w:rPr>
                <w:ins w:id="14" w:author="21" w:date="2016-08-23T11:28:00Z"/>
                <w:rFonts w:asciiTheme="minorHAnsi" w:hAnsiTheme="minorHAnsi" w:cstheme="minorHAnsi"/>
                <w:caps/>
                <w:sz w:val="20"/>
                <w:szCs w:val="20"/>
              </w:rPr>
            </w:pPr>
            <w:ins w:id="15" w:author="21" w:date="2016-08-23T11:28:00Z">
              <w:r w:rsidRPr="00A05B1C">
                <w:rPr>
                  <w:rFonts w:asciiTheme="minorHAnsi" w:hAnsiTheme="minorHAnsi" w:cstheme="minorHAnsi"/>
                  <w:caps/>
                  <w:sz w:val="20"/>
                  <w:szCs w:val="20"/>
                </w:rPr>
                <w:t>alebo</w:t>
              </w:r>
            </w:ins>
          </w:p>
          <w:p w:rsidR="00CD76F6" w:rsidRPr="002D4739" w:rsidRDefault="00CD76F6" w:rsidP="00CD76F6">
            <w:pPr>
              <w:rPr>
                <w:ins w:id="16" w:author="21" w:date="2016-08-23T11:27:00Z"/>
                <w:rFonts w:asciiTheme="minorHAnsi" w:hAnsiTheme="minorHAnsi" w:cs="Times New Roman"/>
                <w:b/>
                <w:sz w:val="20"/>
                <w:szCs w:val="20"/>
                <w:u w:val="single"/>
              </w:rPr>
            </w:pPr>
            <w:ins w:id="17" w:author="21" w:date="2016-08-23T11:28:00Z">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ins>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3A6179">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6D6B70">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3A6179">
              <w:rPr>
                <w:rFonts w:asciiTheme="minorHAnsi" w:hAnsiTheme="minorHAnsi" w:cs="Times New Roman"/>
                <w:sz w:val="20"/>
                <w:szCs w:val="20"/>
              </w:rPr>
              <w:t xml:space="preserve"> </w:t>
            </w:r>
            <w:r w:rsidR="003A6179" w:rsidRPr="003A6179">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D6B70">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Benefit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3A6179">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3A6179">
            <w:pPr>
              <w:rPr>
                <w:rFonts w:asciiTheme="minorHAnsi" w:hAnsiTheme="minorHAnsi" w:cstheme="minorHAnsi"/>
                <w:sz w:val="18"/>
                <w:szCs w:val="18"/>
              </w:rPr>
            </w:pPr>
            <w:r w:rsidRPr="002D4739">
              <w:rPr>
                <w:rFonts w:asciiTheme="minorHAnsi" w:hAnsiTheme="minorHAnsi" w:cs="Times New Roman"/>
                <w:sz w:val="20"/>
                <w:szCs w:val="20"/>
              </w:rPr>
              <w:t>Podmienka neporuš</w:t>
            </w:r>
            <w:r w:rsidR="003A6179">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3A6179">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6D6B70">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D6B70">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D6B70">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D6B70">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94623D" w:rsidRPr="002D4CDB" w:rsidTr="006D6B70">
        <w:trPr>
          <w:gridAfter w:val="1"/>
          <w:wAfter w:w="12" w:type="dxa"/>
          <w:trHeight w:val="330"/>
        </w:trPr>
        <w:tc>
          <w:tcPr>
            <w:tcW w:w="421" w:type="dxa"/>
          </w:tcPr>
          <w:p w:rsidR="0094623D" w:rsidRDefault="0094623D" w:rsidP="004F3115">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94623D" w:rsidRPr="002D4739" w:rsidRDefault="0094623D"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94623D" w:rsidRPr="003A3A06" w:rsidRDefault="0094623D" w:rsidP="0094623D">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69351F">
              <w:rPr>
                <w:rStyle w:val="Odkaznapoznmkupodiarou"/>
                <w:rFonts w:asciiTheme="minorHAnsi" w:hAnsiTheme="minorHAnsi" w:cs="Times New Roman"/>
                <w:b/>
                <w:sz w:val="20"/>
                <w:szCs w:val="20"/>
                <w:u w:val="single"/>
              </w:rPr>
              <w:footnoteReference w:id="3"/>
            </w:r>
          </w:p>
          <w:p w:rsidR="0094623D" w:rsidRPr="002D4739" w:rsidRDefault="0094623D" w:rsidP="0094623D">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246D32" w:rsidRPr="002D4CDB" w:rsidTr="00246D32">
        <w:trPr>
          <w:gridAfter w:val="1"/>
          <w:wAfter w:w="12" w:type="dxa"/>
          <w:trHeight w:val="165"/>
        </w:trPr>
        <w:tc>
          <w:tcPr>
            <w:tcW w:w="421" w:type="dxa"/>
          </w:tcPr>
          <w:p w:rsidR="00246D32" w:rsidRPr="002D4CDB" w:rsidRDefault="0094623D" w:rsidP="0094623D">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246D32" w:rsidRPr="00B768E6" w:rsidRDefault="00246D32" w:rsidP="00246D3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246D32" w:rsidRPr="00E07F7F" w:rsidRDefault="0094623D" w:rsidP="00246D32">
            <w:pPr>
              <w:rPr>
                <w:rFonts w:cs="Times New Roman"/>
                <w:color w:val="000000" w:themeColor="text1"/>
                <w:sz w:val="18"/>
                <w:szCs w:val="18"/>
              </w:rPr>
            </w:pPr>
            <w:r w:rsidRPr="002D4739">
              <w:rPr>
                <w:rFonts w:asciiTheme="minorHAnsi" w:hAnsiTheme="minorHAnsi"/>
                <w:sz w:val="20"/>
                <w:szCs w:val="20"/>
              </w:rPr>
              <w:t>Bez osobitnej prílohy</w:t>
            </w:r>
            <w:r w:rsidRPr="003A3A06" w:rsidDel="0094623D">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94623D" w:rsidP="0094623D">
            <w:pPr>
              <w:rPr>
                <w:rFonts w:asciiTheme="minorHAnsi" w:hAnsiTheme="minorHAnsi" w:cstheme="minorHAnsi"/>
                <w:sz w:val="18"/>
                <w:szCs w:val="18"/>
              </w:rPr>
            </w:pPr>
            <w:r>
              <w:rPr>
                <w:rFonts w:asciiTheme="minorHAnsi" w:hAnsiTheme="minorHAnsi" w:cstheme="minorHAnsi"/>
                <w:sz w:val="20"/>
                <w:szCs w:val="20"/>
              </w:rPr>
              <w:t>23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94623D" w:rsidP="0094623D">
            <w:pPr>
              <w:rPr>
                <w:rFonts w:asciiTheme="minorHAnsi" w:hAnsiTheme="minorHAnsi" w:cstheme="minorHAnsi"/>
                <w:sz w:val="18"/>
                <w:szCs w:val="18"/>
              </w:rPr>
            </w:pPr>
            <w:r>
              <w:rPr>
                <w:rFonts w:asciiTheme="minorHAnsi" w:hAnsiTheme="minorHAnsi" w:cstheme="minorHAnsi"/>
                <w:sz w:val="20"/>
                <w:szCs w:val="20"/>
              </w:rPr>
              <w:t>24</w:t>
            </w:r>
          </w:p>
        </w:tc>
        <w:tc>
          <w:tcPr>
            <w:tcW w:w="6378" w:type="dxa"/>
          </w:tcPr>
          <w:p w:rsidR="00E00461" w:rsidRPr="00B768E6" w:rsidDel="00E00461" w:rsidRDefault="00E00461" w:rsidP="003A6179">
            <w:pPr>
              <w:rPr>
                <w:rFonts w:cs="Times New Roman"/>
                <w:color w:val="000000" w:themeColor="text1"/>
                <w:sz w:val="18"/>
                <w:szCs w:val="18"/>
              </w:rPr>
            </w:pPr>
            <w:r w:rsidRPr="002D4739">
              <w:rPr>
                <w:rFonts w:asciiTheme="minorHAnsi" w:hAnsiTheme="minorHAnsi" w:cs="Times New Roman"/>
                <w:sz w:val="20"/>
                <w:szCs w:val="20"/>
              </w:rPr>
              <w:t>Podmienk</w:t>
            </w:r>
            <w:r w:rsidR="003A6179">
              <w:rPr>
                <w:rFonts w:asciiTheme="minorHAnsi" w:hAnsiTheme="minorHAnsi" w:cs="Times New Roman"/>
                <w:sz w:val="20"/>
                <w:szCs w:val="20"/>
              </w:rPr>
              <w:t>y</w:t>
            </w:r>
            <w:r w:rsidRPr="002D4739">
              <w:rPr>
                <w:rFonts w:asciiTheme="minorHAnsi" w:hAnsiTheme="minorHAnsi" w:cs="Times New Roman"/>
                <w:sz w:val="20"/>
                <w:szCs w:val="20"/>
              </w:rPr>
              <w:t xml:space="preserve"> </w:t>
            </w:r>
            <w:r w:rsidR="003A6179" w:rsidRPr="003A6179">
              <w:rPr>
                <w:rFonts w:asciiTheme="minorHAnsi" w:hAnsiTheme="minorHAnsi" w:cs="Times New Roman"/>
                <w:sz w:val="20"/>
                <w:szCs w:val="20"/>
              </w:rPr>
              <w:t xml:space="preserve">poskytnutia príspevku z hľadiska </w:t>
            </w:r>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94623D" w:rsidP="0094623D">
            <w:pPr>
              <w:rPr>
                <w:rFonts w:asciiTheme="minorHAnsi" w:hAnsiTheme="minorHAnsi" w:cstheme="minorHAnsi"/>
                <w:sz w:val="18"/>
                <w:szCs w:val="18"/>
              </w:rPr>
            </w:pPr>
            <w:r w:rsidRPr="00165426">
              <w:rPr>
                <w:rFonts w:asciiTheme="minorHAnsi" w:hAnsiTheme="minorHAnsi" w:cstheme="minorHAnsi"/>
                <w:sz w:val="20"/>
                <w:szCs w:val="20"/>
              </w:rPr>
              <w:t>2</w:t>
            </w:r>
            <w:r>
              <w:rPr>
                <w:rFonts w:asciiTheme="minorHAnsi" w:hAnsiTheme="minorHAnsi" w:cstheme="minorHAnsi"/>
                <w:sz w:val="20"/>
                <w:szCs w:val="20"/>
              </w:rPr>
              <w:t>5</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D3722">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6D6B70">
        <w:trPr>
          <w:gridAfter w:val="1"/>
          <w:wAfter w:w="12" w:type="dxa"/>
          <w:trHeight w:val="330"/>
        </w:trPr>
        <w:tc>
          <w:tcPr>
            <w:tcW w:w="421" w:type="dxa"/>
          </w:tcPr>
          <w:p w:rsidR="00E00461" w:rsidRPr="006D6B70" w:rsidRDefault="0094623D" w:rsidP="0094623D">
            <w:pPr>
              <w:rPr>
                <w:rFonts w:asciiTheme="minorHAnsi" w:hAnsiTheme="minorHAnsi" w:cstheme="minorHAnsi"/>
                <w:sz w:val="18"/>
                <w:szCs w:val="18"/>
                <w:highlight w:val="yellow"/>
              </w:rPr>
            </w:pPr>
            <w:r w:rsidRPr="00165426">
              <w:rPr>
                <w:rFonts w:asciiTheme="minorHAnsi" w:hAnsiTheme="minorHAnsi" w:cstheme="minorHAnsi"/>
                <w:sz w:val="18"/>
                <w:szCs w:val="18"/>
              </w:rPr>
              <w:t>2</w:t>
            </w:r>
            <w:r>
              <w:rPr>
                <w:rFonts w:asciiTheme="minorHAnsi" w:hAnsiTheme="minorHAnsi" w:cstheme="minorHAnsi"/>
                <w:sz w:val="18"/>
                <w:szCs w:val="18"/>
              </w:rPr>
              <w:t>6</w:t>
            </w:r>
          </w:p>
        </w:tc>
        <w:tc>
          <w:tcPr>
            <w:tcW w:w="6378" w:type="dxa"/>
            <w:shd w:val="clear" w:color="auto" w:fill="auto"/>
          </w:tcPr>
          <w:p w:rsidR="00E00461" w:rsidRPr="00E91829" w:rsidDel="00E00461" w:rsidRDefault="00E00461" w:rsidP="00B93A33">
            <w:pPr>
              <w:rPr>
                <w:rFonts w:cs="Times New Roman"/>
                <w:color w:val="000000" w:themeColor="text1"/>
                <w:sz w:val="18"/>
                <w:szCs w:val="18"/>
              </w:rPr>
            </w:pPr>
            <w:r w:rsidRPr="00E91829">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D3722">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340BF8" w:rsidRPr="002D4CDB" w:rsidTr="00340BF8">
        <w:trPr>
          <w:gridAfter w:val="1"/>
          <w:wAfter w:w="12" w:type="dxa"/>
          <w:trHeight w:val="368"/>
        </w:trPr>
        <w:tc>
          <w:tcPr>
            <w:tcW w:w="421" w:type="dxa"/>
            <w:vMerge w:val="restart"/>
          </w:tcPr>
          <w:p w:rsidR="00340BF8" w:rsidRPr="00165426" w:rsidRDefault="0094623D" w:rsidP="0094623D">
            <w:pPr>
              <w:rPr>
                <w:rFonts w:asciiTheme="minorHAnsi" w:hAnsiTheme="minorHAnsi" w:cstheme="minorHAnsi"/>
                <w:sz w:val="18"/>
                <w:szCs w:val="18"/>
              </w:rPr>
            </w:pPr>
            <w:r>
              <w:rPr>
                <w:rFonts w:asciiTheme="minorHAnsi" w:hAnsiTheme="minorHAnsi" w:cstheme="minorHAnsi"/>
                <w:sz w:val="18"/>
                <w:szCs w:val="18"/>
              </w:rPr>
              <w:t>27</w:t>
            </w:r>
          </w:p>
        </w:tc>
        <w:tc>
          <w:tcPr>
            <w:tcW w:w="6378" w:type="dxa"/>
            <w:vMerge w:val="restart"/>
          </w:tcPr>
          <w:p w:rsidR="00340BF8" w:rsidRPr="00E91829" w:rsidRDefault="00340BF8" w:rsidP="00340BF8">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340BF8" w:rsidRPr="0094623D"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u w:val="single"/>
              </w:rPr>
              <w:t>Príloha č. 18</w:t>
            </w:r>
          </w:p>
          <w:p w:rsidR="00340BF8" w:rsidRPr="00215D91"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rPr>
              <w:t>Komplexný strategický plán udržateľného rozvoja dopravy</w:t>
            </w:r>
            <w:r w:rsidRPr="0094623D">
              <w:rPr>
                <w:rFonts w:asciiTheme="minorHAnsi" w:hAnsiTheme="minorHAnsi" w:cs="Times New Roman"/>
                <w:b/>
                <w:sz w:val="20"/>
                <w:szCs w:val="20"/>
                <w:u w:val="single"/>
              </w:rPr>
              <w:t xml:space="preserve"> </w:t>
            </w:r>
            <w:r w:rsidRPr="0094623D">
              <w:rPr>
                <w:rFonts w:asciiTheme="minorHAnsi" w:hAnsiTheme="minorHAnsi" w:cs="Times New Roman"/>
                <w:sz w:val="20"/>
                <w:szCs w:val="20"/>
              </w:rPr>
              <w:t xml:space="preserve">- preukázaný cez PUMM, Generel dopravy alebo Stanovisko JASPERS k </w:t>
            </w:r>
            <w:proofErr w:type="spellStart"/>
            <w:r w:rsidRPr="0094623D">
              <w:rPr>
                <w:rFonts w:asciiTheme="minorHAnsi" w:hAnsiTheme="minorHAnsi" w:cs="Times New Roman"/>
                <w:sz w:val="20"/>
                <w:szCs w:val="20"/>
              </w:rPr>
              <w:t>nerelevantnosti</w:t>
            </w:r>
            <w:proofErr w:type="spellEnd"/>
            <w:r w:rsidRPr="0094623D">
              <w:rPr>
                <w:rFonts w:asciiTheme="minorHAnsi" w:hAnsiTheme="minorHAnsi" w:cs="Times New Roman"/>
                <w:sz w:val="20"/>
                <w:szCs w:val="20"/>
              </w:rPr>
              <w:t xml:space="preserve"> predmetnej prílohy.</w:t>
            </w:r>
            <w:r w:rsidRPr="0094623D">
              <w:rPr>
                <w:rFonts w:asciiTheme="minorHAnsi" w:hAnsiTheme="minorHAnsi" w:cs="Times New Roman"/>
                <w:b/>
                <w:sz w:val="20"/>
                <w:szCs w:val="20"/>
                <w:u w:val="single"/>
              </w:rPr>
              <w:t xml:space="preserve"> </w:t>
            </w:r>
          </w:p>
        </w:tc>
      </w:tr>
      <w:tr w:rsidR="00340BF8" w:rsidRPr="002D4CDB" w:rsidTr="00D853A1">
        <w:trPr>
          <w:gridAfter w:val="1"/>
          <w:wAfter w:w="12" w:type="dxa"/>
          <w:trHeight w:val="367"/>
        </w:trPr>
        <w:tc>
          <w:tcPr>
            <w:tcW w:w="421" w:type="dxa"/>
            <w:vMerge/>
          </w:tcPr>
          <w:p w:rsidR="00340BF8" w:rsidRDefault="00340BF8" w:rsidP="00340BF8">
            <w:pPr>
              <w:rPr>
                <w:rFonts w:asciiTheme="minorHAnsi" w:hAnsiTheme="minorHAnsi" w:cstheme="minorHAnsi"/>
                <w:sz w:val="18"/>
                <w:szCs w:val="18"/>
              </w:rPr>
            </w:pPr>
          </w:p>
        </w:tc>
        <w:tc>
          <w:tcPr>
            <w:tcW w:w="6378" w:type="dxa"/>
            <w:vMerge/>
          </w:tcPr>
          <w:p w:rsidR="00340BF8" w:rsidRPr="006B558C" w:rsidRDefault="00340BF8" w:rsidP="00340BF8">
            <w:pPr>
              <w:rPr>
                <w:rFonts w:asciiTheme="minorHAnsi" w:hAnsiTheme="minorHAnsi" w:cs="Times New Roman"/>
                <w:sz w:val="20"/>
                <w:szCs w:val="20"/>
              </w:rPr>
            </w:pPr>
          </w:p>
        </w:tc>
        <w:tc>
          <w:tcPr>
            <w:tcW w:w="7229" w:type="dxa"/>
          </w:tcPr>
          <w:p w:rsidR="00340BF8" w:rsidRPr="0094623D"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u w:val="single"/>
              </w:rPr>
              <w:t>Príloha č.19</w:t>
            </w:r>
          </w:p>
          <w:p w:rsidR="00340BF8" w:rsidRPr="0094623D" w:rsidRDefault="00340BF8" w:rsidP="00340BF8">
            <w:pPr>
              <w:rPr>
                <w:rFonts w:asciiTheme="minorHAnsi" w:hAnsiTheme="minorHAnsi" w:cs="Times New Roman"/>
                <w:b/>
                <w:sz w:val="20"/>
                <w:szCs w:val="20"/>
                <w:u w:val="single"/>
              </w:rPr>
            </w:pPr>
            <w:r w:rsidRPr="0094623D">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 xml:space="preserve">voči žiadateľovi nie je vedený výkon rozhodnutia, </w:t>
            </w:r>
          </w:p>
          <w:p w:rsidR="005206F0" w:rsidRPr="006D6B70"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36BD1">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69351F" w:rsidRDefault="0069351F">
      <w:pPr>
        <w:pStyle w:val="Textpoznmkypodiarou"/>
      </w:pPr>
      <w:r>
        <w:rPr>
          <w:rStyle w:val="Odkaznapoznmkupodiarou"/>
        </w:rPr>
        <w:footnoteRef/>
      </w:r>
      <w:r>
        <w:t xml:space="preserve"> Pre účely predkladania cez ITMS2014+ sa predmetná príloha prikladá v rámci podmienky poskytnutia príspevku: „Podmienky definované RO vo výzve na základe špecifík jednotlivých OP a nedefinovaných v rámci ostatných kategórií podmienok poskytnutia príspevku“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036BD1" w:rsidP="002D4CDB">
    <w:ins w:id="1" w:author="21" w:date="2016-09-20T16:49:00Z">
      <w:r>
        <w:rPr>
          <w:noProof/>
          <w:lang w:eastAsia="sk-SK"/>
        </w:rPr>
        <w:drawing>
          <wp:anchor distT="0" distB="0" distL="114300" distR="114300" simplePos="0" relativeHeight="251661312" behindDoc="0" locked="0" layoutInCell="1" allowOverlap="1" wp14:anchorId="5EB497A7" wp14:editId="512AC9EE">
            <wp:simplePos x="0" y="0"/>
            <wp:positionH relativeFrom="column">
              <wp:posOffset>3666490</wp:posOffset>
            </wp:positionH>
            <wp:positionV relativeFrom="paragraph">
              <wp:posOffset>-35560</wp:posOffset>
            </wp:positionV>
            <wp:extent cx="2019300" cy="581025"/>
            <wp:effectExtent l="0" t="0" r="0" b="9525"/>
            <wp:wrapSquare wrapText="bothSides"/>
            <wp:docPr id="1" name="Obrázok 1" descr="cid:image001.jpg@01D1CDFD.35F873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CDFD.35F873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19300" cy="581025"/>
                    </a:xfrm>
                    <a:prstGeom prst="rect">
                      <a:avLst/>
                    </a:prstGeom>
                    <a:noFill/>
                    <a:ln>
                      <a:noFill/>
                    </a:ln>
                  </pic:spPr>
                </pic:pic>
              </a:graphicData>
            </a:graphic>
            <wp14:sizeRelH relativeFrom="page">
              <wp14:pctWidth>0</wp14:pctWidth>
            </wp14:sizeRelH>
            <wp14:sizeRelV relativeFrom="page">
              <wp14:pctHeight>0</wp14:pctHeight>
            </wp14:sizeRelV>
          </wp:anchor>
        </w:drawing>
      </w:r>
    </w:ins>
    <w:del w:id="2" w:author="21" w:date="2016-09-20T16:49:00Z">
      <w:r w:rsidR="00E00461" w:rsidDel="00036BD1">
        <w:rPr>
          <w:noProof/>
          <w:lang w:eastAsia="sk-SK"/>
        </w:rPr>
        <w:drawing>
          <wp:anchor distT="0" distB="0" distL="114300" distR="114300" simplePos="0" relativeHeight="251656192" behindDoc="0" locked="0" layoutInCell="1" allowOverlap="1" wp14:anchorId="26D09E3A" wp14:editId="2C52D32A">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del>
    <w:r w:rsidR="00E00461">
      <w:rPr>
        <w:noProof/>
        <w:lang w:eastAsia="sk-SK"/>
      </w:rPr>
      <w:drawing>
        <wp:anchor distT="0" distB="0" distL="114300" distR="114300" simplePos="0" relativeHeight="251660288" behindDoc="1" locked="0" layoutInCell="1" allowOverlap="1" wp14:anchorId="007BBFAA" wp14:editId="26748239">
          <wp:simplePos x="0" y="0"/>
          <wp:positionH relativeFrom="column">
            <wp:posOffset>157480</wp:posOffset>
          </wp:positionH>
          <wp:positionV relativeFrom="paragraph">
            <wp:posOffset>-87630</wp:posOffset>
          </wp:positionV>
          <wp:extent cx="1039688" cy="790575"/>
          <wp:effectExtent l="0" t="0" r="8255"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00E00461">
      <w:t xml:space="preserve">                  </w:t>
    </w:r>
  </w:p>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963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720"/>
    <w:rsid w:val="00007732"/>
    <w:rsid w:val="00016F1C"/>
    <w:rsid w:val="0001779A"/>
    <w:rsid w:val="00020955"/>
    <w:rsid w:val="00036BD1"/>
    <w:rsid w:val="00050586"/>
    <w:rsid w:val="00053993"/>
    <w:rsid w:val="00054CDE"/>
    <w:rsid w:val="00061D73"/>
    <w:rsid w:val="00062B88"/>
    <w:rsid w:val="00076FC2"/>
    <w:rsid w:val="000806BF"/>
    <w:rsid w:val="000A2726"/>
    <w:rsid w:val="000B674B"/>
    <w:rsid w:val="000C0D6B"/>
    <w:rsid w:val="000C0D71"/>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F0635"/>
    <w:rsid w:val="00204701"/>
    <w:rsid w:val="00215499"/>
    <w:rsid w:val="00215D91"/>
    <w:rsid w:val="002279C7"/>
    <w:rsid w:val="00231C62"/>
    <w:rsid w:val="00240C5A"/>
    <w:rsid w:val="002454DD"/>
    <w:rsid w:val="00246D32"/>
    <w:rsid w:val="0025567F"/>
    <w:rsid w:val="00273057"/>
    <w:rsid w:val="00277E0F"/>
    <w:rsid w:val="00280F96"/>
    <w:rsid w:val="00285FFB"/>
    <w:rsid w:val="00297396"/>
    <w:rsid w:val="002A6EF9"/>
    <w:rsid w:val="002A7599"/>
    <w:rsid w:val="002C4DEF"/>
    <w:rsid w:val="002D2503"/>
    <w:rsid w:val="002D4CDB"/>
    <w:rsid w:val="002E5EB4"/>
    <w:rsid w:val="002F393A"/>
    <w:rsid w:val="003007BA"/>
    <w:rsid w:val="003256B5"/>
    <w:rsid w:val="0033719C"/>
    <w:rsid w:val="00340992"/>
    <w:rsid w:val="00340BF8"/>
    <w:rsid w:val="00340D3A"/>
    <w:rsid w:val="00343F2B"/>
    <w:rsid w:val="00344F28"/>
    <w:rsid w:val="00346F2F"/>
    <w:rsid w:val="00353687"/>
    <w:rsid w:val="00362BF7"/>
    <w:rsid w:val="0036489F"/>
    <w:rsid w:val="00373060"/>
    <w:rsid w:val="00387DF4"/>
    <w:rsid w:val="00393BEF"/>
    <w:rsid w:val="0039409A"/>
    <w:rsid w:val="003A6179"/>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558C3"/>
    <w:rsid w:val="006670FF"/>
    <w:rsid w:val="00671E70"/>
    <w:rsid w:val="00676A06"/>
    <w:rsid w:val="00680469"/>
    <w:rsid w:val="00687DEE"/>
    <w:rsid w:val="0069351F"/>
    <w:rsid w:val="006976DD"/>
    <w:rsid w:val="006A02F1"/>
    <w:rsid w:val="006A1986"/>
    <w:rsid w:val="006A1AFD"/>
    <w:rsid w:val="006A61FE"/>
    <w:rsid w:val="006D3722"/>
    <w:rsid w:val="006D6B70"/>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4623D"/>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BF7718"/>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D76F6"/>
    <w:rsid w:val="00CE28B6"/>
    <w:rsid w:val="00CE4682"/>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1829"/>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15:docId w15:val="{91B73264-902B-487D-B925-8D75FE71E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1CDFD.35F873B0"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0AC0D-48D7-4A22-8324-49E7DC75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5477</Words>
  <Characters>31224</Characters>
  <Application>Microsoft Office Word</Application>
  <DocSecurity>0</DocSecurity>
  <Lines>260</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23</cp:revision>
  <cp:lastPrinted>2014-11-06T07:47:00Z</cp:lastPrinted>
  <dcterms:created xsi:type="dcterms:W3CDTF">2016-01-24T19:04:00Z</dcterms:created>
  <dcterms:modified xsi:type="dcterms:W3CDTF">2016-09-20T14:49:00Z</dcterms:modified>
</cp:coreProperties>
</file>