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>Predbežná informácia pre žiadateľov o nenávratný finančný príspevok</w:t>
      </w:r>
      <w:bookmarkStart w:id="0" w:name="_GoBack"/>
      <w:bookmarkEnd w:id="0"/>
      <w:r w:rsidRPr="00E31C91">
        <w:rPr>
          <w:b/>
          <w:bCs/>
          <w:sz w:val="28"/>
          <w:szCs w:val="28"/>
        </w:rPr>
        <w:t xml:space="preserve">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14026"/>
    <w:rsid w:val="000809D5"/>
    <w:rsid w:val="002F547F"/>
    <w:rsid w:val="003D4A83"/>
    <w:rsid w:val="00577F1D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09BAA4A-E353-4D70-BDA2-E3F9ACA8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61C4F-9CB8-49DE-A942-3427155E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2016-02-04T16:21:00Z</dcterms:modified>
</cp:coreProperties>
</file>