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C87F0E" w:rsidRPr="002D4CDB" w:rsidRDefault="00C87F0E"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C87F0E" w:rsidRPr="002D4CDB" w:rsidRDefault="00C87F0E"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E76947">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E76947">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5:07:00Z">
              <w:r w:rsidR="00D107F6">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E76947" w:rsidRDefault="006F4B96" w:rsidP="00E76947">
            <w:pPr>
              <w:pStyle w:val="Odsekzoznamu"/>
              <w:numPr>
                <w:ilvl w:val="0"/>
                <w:numId w:val="6"/>
              </w:numPr>
              <w:ind w:left="313" w:hanging="284"/>
              <w:rPr>
                <w:rFonts w:ascii="Calibri" w:hAnsi="Calibri" w:cs="Calibri"/>
                <w:i/>
                <w:color w:val="0000FF"/>
                <w:sz w:val="18"/>
                <w:szCs w:val="18"/>
              </w:rPr>
            </w:pPr>
            <w:r w:rsidRPr="00E76947">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E76947">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E76947">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E76947">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E76947">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E76947">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E76947">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E76947">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E76947">
            <w:pPr>
              <w:spacing w:after="60"/>
              <w:rPr>
                <w:rFonts w:asciiTheme="minorHAnsi" w:hAnsiTheme="minorHAnsi" w:cstheme="minorHAnsi"/>
                <w:sz w:val="18"/>
                <w:szCs w:val="18"/>
              </w:rPr>
            </w:pPr>
            <w:r w:rsidRPr="00E76947">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E76947">
              <w:rPr>
                <w:rFonts w:asciiTheme="minorHAnsi" w:hAnsiTheme="minorHAnsi" w:cstheme="minorHAnsi"/>
                <w:i/>
                <w:color w:val="0000FF"/>
                <w:sz w:val="18"/>
                <w:szCs w:val="18"/>
              </w:rPr>
              <w:t>podaktivity</w:t>
            </w:r>
            <w:proofErr w:type="spellEnd"/>
            <w:r w:rsidRPr="00E76947">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E76947">
              <w:rPr>
                <w:rFonts w:asciiTheme="minorHAnsi" w:hAnsiTheme="minorHAnsi" w:cstheme="minorHAnsi"/>
                <w:i/>
                <w:color w:val="0000FF"/>
                <w:sz w:val="18"/>
                <w:szCs w:val="18"/>
              </w:rPr>
              <w:t>podaktivity</w:t>
            </w:r>
            <w:proofErr w:type="spellEnd"/>
            <w:r w:rsidRPr="00E76947">
              <w:rPr>
                <w:rFonts w:asciiTheme="minorHAnsi" w:hAnsiTheme="minorHAnsi" w:cstheme="minorHAnsi"/>
                <w:i/>
                <w:color w:val="0000FF"/>
                <w:sz w:val="18"/>
                <w:szCs w:val="18"/>
              </w:rPr>
              <w:t xml:space="preserve"> ako začiatok realizácie hlavnej aktivity t.j. celého projektu a ukončenie poslednej </w:t>
            </w:r>
            <w:proofErr w:type="spellStart"/>
            <w:r w:rsidRPr="00E76947">
              <w:rPr>
                <w:rFonts w:asciiTheme="minorHAnsi" w:hAnsiTheme="minorHAnsi" w:cstheme="minorHAnsi"/>
                <w:i/>
                <w:color w:val="0000FF"/>
                <w:sz w:val="18"/>
                <w:szCs w:val="18"/>
              </w:rPr>
              <w:t>podaktivity</w:t>
            </w:r>
            <w:proofErr w:type="spellEnd"/>
            <w:r w:rsidRPr="00E76947">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E76947">
              <w:rPr>
                <w:rFonts w:asciiTheme="minorHAnsi" w:hAnsiTheme="minorHAnsi" w:cstheme="minorHAnsi"/>
                <w:i/>
                <w:sz w:val="18"/>
                <w:szCs w:val="18"/>
              </w:rPr>
              <w:t>(</w:t>
            </w:r>
            <w:r w:rsidRPr="00E76947">
              <w:rPr>
                <w:rFonts w:asciiTheme="minorHAnsi" w:hAnsiTheme="minorHAnsi" w:cstheme="minorHAnsi"/>
                <w:i/>
                <w:color w:val="0000FF"/>
                <w:sz w:val="18"/>
                <w:szCs w:val="18"/>
              </w:rPr>
              <w:t>výber z</w:t>
            </w:r>
            <w:r w:rsidR="0086757D" w:rsidRPr="00E76947">
              <w:rPr>
                <w:rFonts w:asciiTheme="minorHAnsi" w:hAnsiTheme="minorHAnsi" w:cstheme="minorHAnsi"/>
                <w:i/>
                <w:color w:val="0000FF"/>
                <w:sz w:val="18"/>
                <w:szCs w:val="18"/>
              </w:rPr>
              <w:t> </w:t>
            </w:r>
            <w:r w:rsidRPr="00E76947">
              <w:rPr>
                <w:rFonts w:asciiTheme="minorHAnsi" w:hAnsiTheme="minorHAnsi" w:cstheme="minorHAnsi"/>
                <w:i/>
                <w:color w:val="0000FF"/>
                <w:sz w:val="18"/>
                <w:szCs w:val="18"/>
              </w:rPr>
              <w:t>číselníka</w:t>
            </w:r>
            <w:r w:rsidR="0086757D" w:rsidRPr="00E76947">
              <w:rPr>
                <w:rFonts w:asciiTheme="minorHAnsi" w:hAnsiTheme="minorHAnsi" w:cstheme="minorHAnsi"/>
                <w:i/>
                <w:color w:val="0000FF"/>
                <w:sz w:val="18"/>
                <w:szCs w:val="18"/>
              </w:rPr>
              <w:t xml:space="preserve"> z Prí</w:t>
            </w:r>
            <w:r w:rsidR="004A5D72" w:rsidRPr="00E76947">
              <w:rPr>
                <w:rFonts w:asciiTheme="minorHAnsi" w:hAnsiTheme="minorHAnsi" w:cstheme="minorHAnsi"/>
                <w:i/>
                <w:color w:val="0000FF"/>
                <w:sz w:val="18"/>
                <w:szCs w:val="18"/>
              </w:rPr>
              <w:t>ru</w:t>
            </w:r>
            <w:r w:rsidR="0086757D" w:rsidRPr="00E76947">
              <w:rPr>
                <w:rFonts w:asciiTheme="minorHAnsi" w:hAnsiTheme="minorHAnsi" w:cstheme="minorHAnsi"/>
                <w:i/>
                <w:color w:val="0000FF"/>
                <w:sz w:val="18"/>
                <w:szCs w:val="18"/>
              </w:rPr>
              <w:t>čk</w:t>
            </w:r>
            <w:r w:rsidR="004A5D72" w:rsidRPr="00E76947">
              <w:rPr>
                <w:rFonts w:asciiTheme="minorHAnsi" w:hAnsiTheme="minorHAnsi" w:cstheme="minorHAnsi"/>
                <w:i/>
                <w:color w:val="0000FF"/>
                <w:sz w:val="18"/>
                <w:szCs w:val="18"/>
              </w:rPr>
              <w:t>y</w:t>
            </w:r>
            <w:r w:rsidR="0086757D" w:rsidRPr="00E76947">
              <w:rPr>
                <w:rFonts w:asciiTheme="minorHAnsi" w:hAnsiTheme="minorHAnsi" w:cstheme="minorHAnsi"/>
                <w:i/>
                <w:color w:val="0000FF"/>
                <w:sz w:val="18"/>
                <w:szCs w:val="18"/>
              </w:rPr>
              <w:t xml:space="preserve"> pre žiadateľov o poskytnutie NFP</w:t>
            </w:r>
            <w:r w:rsidRPr="00E76947">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E76947">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E76947">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E7694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0803D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0803D0">
              <w:rPr>
                <w:rFonts w:asciiTheme="minorHAnsi" w:hAnsiTheme="minorHAnsi" w:cstheme="minorHAnsi"/>
                <w:i/>
                <w:color w:val="0000FF"/>
                <w:sz w:val="18"/>
                <w:szCs w:val="18"/>
              </w:rPr>
              <w:t> </w:t>
            </w:r>
            <w:del w:id="1" w:author="21" w:date="2016-03-10T14:50:00Z">
              <w:r w:rsidR="00C26618" w:rsidRPr="00687DEE" w:rsidDel="000803D0">
                <w:rPr>
                  <w:rFonts w:asciiTheme="minorHAnsi" w:hAnsiTheme="minorHAnsi" w:cstheme="minorHAnsi"/>
                  <w:i/>
                  <w:color w:val="0000FF"/>
                  <w:sz w:val="18"/>
                  <w:szCs w:val="18"/>
                </w:rPr>
                <w:delText>6</w:delText>
              </w:r>
            </w:del>
            <w:ins w:id="2" w:author="21" w:date="2016-03-10T14:50:00Z">
              <w:r w:rsidR="000803D0">
                <w:rPr>
                  <w:rFonts w:asciiTheme="minorHAnsi" w:hAnsiTheme="minorHAnsi" w:cstheme="minorHAnsi"/>
                  <w:i/>
                  <w:color w:val="0000FF"/>
                  <w:sz w:val="18"/>
                  <w:szCs w:val="18"/>
                </w:rPr>
                <w:t>2</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C87F0E" w:rsidRPr="002D4CDB" w:rsidRDefault="00C87F0E"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87F0E">
              <w:rPr>
                <w:rFonts w:asciiTheme="minorHAnsi" w:hAnsiTheme="minorHAnsi" w:cstheme="minorHAnsi"/>
                <w:sz w:val="18"/>
                <w:szCs w:val="18"/>
              </w:rPr>
              <w:t> </w:t>
            </w:r>
            <w:r w:rsidRPr="002D4CDB">
              <w:rPr>
                <w:rFonts w:asciiTheme="minorHAnsi" w:hAnsiTheme="minorHAnsi" w:cstheme="minorHAnsi"/>
                <w:sz w:val="18"/>
                <w:szCs w:val="18"/>
              </w:rPr>
              <w:t>ŠR</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w:t>
            </w:r>
            <w:r w:rsidR="00C87F0E">
              <w:rPr>
                <w:rFonts w:asciiTheme="minorHAnsi" w:hAnsiTheme="minorHAnsi" w:cstheme="minorHAnsi"/>
                <w:color w:val="0000FF"/>
                <w:sz w:val="18"/>
                <w:szCs w:val="18"/>
              </w:rPr>
              <w:t xml:space="preserve"> </w:t>
            </w:r>
            <w:r w:rsidR="00C87F0E"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C87F0E" w:rsidRDefault="009D314B" w:rsidP="00C87F0E">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C87F0E">
              <w:rPr>
                <w:rFonts w:asciiTheme="minorHAnsi" w:hAnsiTheme="minorHAnsi" w:cstheme="minorHAnsi"/>
                <w:sz w:val="18"/>
                <w:szCs w:val="18"/>
              </w:rPr>
              <w:t xml:space="preserve"> </w:t>
            </w:r>
            <w:r w:rsidR="00C87F0E" w:rsidRPr="002D4739">
              <w:rPr>
                <w:rFonts w:asciiTheme="minorHAnsi" w:hAnsiTheme="minorHAnsi" w:cstheme="minorHAnsi"/>
                <w:color w:val="0000FF"/>
                <w:sz w:val="18"/>
                <w:szCs w:val="18"/>
              </w:rPr>
              <w:t>% spolufinancovania žiadateľ uvedie podľa bodu 1.4 Vyzvania.</w:t>
            </w:r>
          </w:p>
          <w:p w:rsidR="00B10209" w:rsidRPr="002D4CDB" w:rsidRDefault="00C87F0E" w:rsidP="00C87F0E">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C87F0E" w:rsidRPr="00C676FB" w:rsidRDefault="00C87F0E" w:rsidP="00C87F0E">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C87F0E" w:rsidRPr="00C676FB" w:rsidRDefault="00C87F0E" w:rsidP="00C87F0E">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C87F0E" w:rsidRPr="00D675BA" w:rsidRDefault="00C87F0E" w:rsidP="00C87F0E">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C87F0E" w:rsidRPr="00C76654" w:rsidRDefault="00C87F0E" w:rsidP="00C87F0E">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C87F0E" w:rsidRPr="00964D4E" w:rsidRDefault="00C87F0E" w:rsidP="00C87F0E">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C87F0E" w:rsidRDefault="00C87F0E" w:rsidP="00F00752">
      <w:pPr>
        <w:rPr>
          <w:rFonts w:asciiTheme="minorHAnsi" w:hAnsiTheme="minorHAnsi" w:cstheme="minorHAnsi"/>
        </w:rPr>
      </w:pPr>
    </w:p>
    <w:p w:rsidR="00C87F0E" w:rsidRPr="002D4CDB" w:rsidRDefault="00C87F0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E76947">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E76947" w:rsidRPr="002D4CDB" w:rsidRDefault="00E76947" w:rsidP="00231C62">
            <w:pPr>
              <w:rPr>
                <w:rFonts w:asciiTheme="minorHAnsi" w:hAnsiTheme="minorHAnsi" w:cstheme="minorHAnsi"/>
                <w:b/>
                <w:bCs/>
                <w:color w:val="FFFFFF" w:themeColor="background1"/>
              </w:rPr>
            </w:pPr>
            <w:r w:rsidRPr="00E7694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E76947">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397BFD" w:rsidRPr="002D4CDB" w:rsidTr="00E76947">
        <w:trPr>
          <w:gridAfter w:val="1"/>
          <w:wAfter w:w="12" w:type="dxa"/>
          <w:trHeight w:val="598"/>
        </w:trPr>
        <w:tc>
          <w:tcPr>
            <w:tcW w:w="421" w:type="dxa"/>
            <w:hideMark/>
          </w:tcPr>
          <w:p w:rsidR="00397BFD" w:rsidRPr="002D4CDB" w:rsidRDefault="00397BFD"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rsidR="00397BFD" w:rsidRPr="002D4CDB" w:rsidRDefault="00397BFD"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397BFD" w:rsidRPr="002D4CDB" w:rsidRDefault="00397BFD" w:rsidP="004F3115">
            <w:pPr>
              <w:rPr>
                <w:rFonts w:asciiTheme="minorHAnsi" w:hAnsiTheme="minorHAnsi" w:cstheme="minorHAnsi"/>
                <w:sz w:val="18"/>
                <w:szCs w:val="18"/>
              </w:rPr>
            </w:pPr>
          </w:p>
        </w:tc>
        <w:tc>
          <w:tcPr>
            <w:tcW w:w="7229" w:type="dxa"/>
          </w:tcPr>
          <w:p w:rsidR="00397BFD" w:rsidRPr="002D4739" w:rsidRDefault="00397BFD"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397BFD" w:rsidRPr="002D4CDB" w:rsidRDefault="00397BFD"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7E10E6">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E76947">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E76947">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E76947">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7E10E6">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w:t>
            </w:r>
            <w:proofErr w:type="spellStart"/>
            <w:r w:rsidRPr="00BC019B">
              <w:rPr>
                <w:rFonts w:asciiTheme="minorHAnsi" w:hAnsiTheme="minorHAnsi"/>
                <w:sz w:val="20"/>
                <w:szCs w:val="20"/>
              </w:rPr>
              <w:t>Z.z</w:t>
            </w:r>
            <w:proofErr w:type="spellEnd"/>
            <w:r w:rsidRPr="00BC019B">
              <w:rPr>
                <w:rFonts w:asciiTheme="minorHAnsi" w:hAnsiTheme="minorHAnsi"/>
                <w:sz w:val="20"/>
                <w:szCs w:val="20"/>
              </w:rPr>
              <w:t>. o podpore regionálneho rozvoja.</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E76947">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E76947">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 xml:space="preserve">Podmienka, že žiadateľ má </w:t>
            </w:r>
            <w:proofErr w:type="spellStart"/>
            <w:r w:rsidRPr="00DF09C2">
              <w:rPr>
                <w:rFonts w:asciiTheme="minorHAnsi" w:hAnsiTheme="minorHAnsi" w:cs="Times New Roman"/>
                <w:sz w:val="20"/>
                <w:szCs w:val="20"/>
              </w:rPr>
              <w:t>vysporiadané</w:t>
            </w:r>
            <w:proofErr w:type="spellEnd"/>
            <w:r w:rsidRPr="00DF09C2">
              <w:rPr>
                <w:rFonts w:asciiTheme="minorHAnsi" w:hAnsiTheme="minorHAnsi" w:cs="Times New Roman"/>
                <w:sz w:val="20"/>
                <w:szCs w:val="20"/>
              </w:rPr>
              <w:t xml:space="preserve">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E76947">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E76947">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4</w:t>
            </w:r>
          </w:p>
          <w:p w:rsidR="00E00461" w:rsidRPr="002D4CDB" w:rsidRDefault="00E00461" w:rsidP="00E76947">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C58F1" w:rsidRPr="002D4CDB" w:rsidTr="000C58F1">
        <w:trPr>
          <w:gridAfter w:val="1"/>
          <w:wAfter w:w="12" w:type="dxa"/>
          <w:trHeight w:val="165"/>
        </w:trPr>
        <w:tc>
          <w:tcPr>
            <w:tcW w:w="421" w:type="dxa"/>
          </w:tcPr>
          <w:p w:rsidR="000C58F1" w:rsidRPr="002D4CDB" w:rsidRDefault="000C58F1" w:rsidP="000C58F1">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0C58F1" w:rsidRPr="00B768E6" w:rsidRDefault="000C58F1" w:rsidP="000C58F1">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0C58F1" w:rsidRPr="003A3A06" w:rsidRDefault="000C58F1" w:rsidP="000C58F1">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5</w:t>
            </w:r>
          </w:p>
          <w:p w:rsidR="000C58F1" w:rsidRPr="00E07F7F" w:rsidRDefault="000C58F1" w:rsidP="000C58F1">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4</w:t>
            </w:r>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rsidR="00E00461" w:rsidRPr="008700E8" w:rsidDel="00E00461" w:rsidRDefault="00E00461" w:rsidP="00AB0A70">
            <w:pPr>
              <w:rPr>
                <w:rFonts w:ascii="Arial Narrow" w:hAnsi="Arial Narrow"/>
                <w:b/>
                <w:color w:val="FF0000"/>
                <w:sz w:val="20"/>
                <w:szCs w:val="20"/>
              </w:rPr>
            </w:pPr>
            <w:del w:id="3" w:author="MDVRR SR" w:date="2016-03-22T15:08:00Z">
              <w:r w:rsidRPr="008700E8" w:rsidDel="00D107F6">
                <w:rPr>
                  <w:rFonts w:asciiTheme="minorHAnsi" w:hAnsiTheme="minorHAnsi"/>
                  <w:b/>
                  <w:sz w:val="20"/>
                  <w:szCs w:val="20"/>
                </w:rPr>
                <w:delText>Čestné vyhlásenie žiadateľa,</w:delText>
              </w:r>
              <w:r w:rsidRPr="008700E8" w:rsidDel="00D107F6">
                <w:rPr>
                  <w:rFonts w:asciiTheme="minorHAnsi" w:hAnsiTheme="minorHAnsi" w:cs="Calibri"/>
                  <w:bCs/>
                  <w:sz w:val="20"/>
                  <w:szCs w:val="20"/>
                </w:rPr>
                <w:delText xml:space="preserve"> že predložená príloha je kópiou originálu Protokolu zo štátnej expertízy – ak žiadateľ predkladá ním overenú kópiu</w:delText>
              </w:r>
            </w:del>
            <w:bookmarkStart w:id="4" w:name="_GoBack"/>
            <w:bookmarkEnd w:id="4"/>
          </w:p>
        </w:tc>
      </w:tr>
      <w:tr w:rsidR="00E00461" w:rsidRPr="002D4CDB" w:rsidTr="00D853A1">
        <w:trPr>
          <w:gridAfter w:val="1"/>
          <w:wAfter w:w="12" w:type="dxa"/>
          <w:trHeight w:val="330"/>
        </w:trPr>
        <w:tc>
          <w:tcPr>
            <w:tcW w:w="421" w:type="dxa"/>
          </w:tcPr>
          <w:p w:rsidR="00E00461" w:rsidRPr="002D4CDB" w:rsidRDefault="00234583" w:rsidP="00DF09C2">
            <w:pPr>
              <w:rPr>
                <w:rFonts w:asciiTheme="minorHAnsi" w:hAnsiTheme="minorHAnsi" w:cstheme="minorHAnsi"/>
                <w:sz w:val="18"/>
                <w:szCs w:val="18"/>
              </w:rPr>
            </w:pPr>
            <w:r>
              <w:rPr>
                <w:rFonts w:asciiTheme="minorHAnsi" w:hAnsiTheme="minorHAnsi" w:cstheme="minorHAnsi"/>
                <w:sz w:val="18"/>
                <w:szCs w:val="18"/>
              </w:rPr>
              <w:t>2</w:t>
            </w:r>
            <w:r w:rsidR="00E87575">
              <w:rPr>
                <w:rFonts w:asciiTheme="minorHAnsi" w:hAnsiTheme="minorHAnsi" w:cstheme="minorHAnsi"/>
                <w:sz w:val="18"/>
                <w:szCs w:val="18"/>
              </w:rPr>
              <w:t>5</w:t>
            </w:r>
          </w:p>
        </w:tc>
        <w:tc>
          <w:tcPr>
            <w:tcW w:w="6378" w:type="dxa"/>
          </w:tcPr>
          <w:p w:rsidR="00E00461" w:rsidRPr="0097262F" w:rsidDel="00E00461" w:rsidRDefault="00E00461" w:rsidP="00B93A33">
            <w:pPr>
              <w:rPr>
                <w:rFonts w:cs="Times New Roman"/>
                <w:color w:val="000000" w:themeColor="text1"/>
                <w:sz w:val="18"/>
                <w:szCs w:val="18"/>
              </w:rPr>
            </w:pPr>
            <w:r w:rsidRPr="0097262F">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7E10E6">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305B51" w:rsidRPr="002D4CDB" w:rsidTr="00D853A1">
        <w:trPr>
          <w:gridAfter w:val="1"/>
          <w:wAfter w:w="12" w:type="dxa"/>
          <w:trHeight w:val="330"/>
        </w:trPr>
        <w:tc>
          <w:tcPr>
            <w:tcW w:w="421" w:type="dxa"/>
          </w:tcPr>
          <w:p w:rsidR="00305B51" w:rsidRDefault="00305B51" w:rsidP="00305B51">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rsidR="00305B51" w:rsidRPr="007B0108" w:rsidRDefault="00305B51" w:rsidP="00305B51">
            <w:pPr>
              <w:rPr>
                <w:rFonts w:asciiTheme="minorHAnsi" w:hAnsiTheme="minorHAnsi" w:cs="Times New Roman"/>
                <w:sz w:val="20"/>
                <w:szCs w:val="20"/>
              </w:rPr>
            </w:pPr>
            <w:r w:rsidRPr="007B0108">
              <w:rPr>
                <w:rFonts w:asciiTheme="minorHAnsi" w:hAnsiTheme="minorHAnsi" w:cs="Times New Roman"/>
                <w:sz w:val="20"/>
                <w:szCs w:val="20"/>
              </w:rPr>
              <w:t>Podmienka podpory obnovy vozidiel v MHD</w:t>
            </w:r>
          </w:p>
        </w:tc>
        <w:tc>
          <w:tcPr>
            <w:tcW w:w="7229" w:type="dxa"/>
          </w:tcPr>
          <w:p w:rsidR="00305B51" w:rsidRPr="007B0108" w:rsidRDefault="00305B51" w:rsidP="00305B51">
            <w:pPr>
              <w:rPr>
                <w:rFonts w:asciiTheme="minorHAnsi" w:hAnsiTheme="minorHAnsi" w:cs="Times New Roman"/>
                <w:b/>
                <w:sz w:val="20"/>
                <w:szCs w:val="20"/>
                <w:u w:val="single"/>
              </w:rPr>
            </w:pPr>
            <w:r w:rsidRPr="007B0108">
              <w:rPr>
                <w:rFonts w:asciiTheme="minorHAnsi" w:hAnsiTheme="minorHAnsi" w:cs="Times New Roman"/>
                <w:b/>
                <w:sz w:val="20"/>
                <w:szCs w:val="20"/>
                <w:u w:val="single"/>
              </w:rPr>
              <w:t>Príloha č. 1</w:t>
            </w:r>
            <w:r w:rsidR="007E10E6" w:rsidRPr="007B0108">
              <w:rPr>
                <w:rFonts w:asciiTheme="minorHAnsi" w:hAnsiTheme="minorHAnsi" w:cs="Times New Roman"/>
                <w:b/>
                <w:sz w:val="20"/>
                <w:szCs w:val="20"/>
                <w:u w:val="single"/>
              </w:rPr>
              <w:t>8</w:t>
            </w:r>
          </w:p>
          <w:p w:rsidR="00305B51" w:rsidRPr="007B0108" w:rsidRDefault="001155DF" w:rsidP="00305B51">
            <w:pPr>
              <w:rPr>
                <w:rFonts w:asciiTheme="minorHAnsi" w:hAnsiTheme="minorHAnsi" w:cs="Times New Roman"/>
                <w:b/>
                <w:sz w:val="20"/>
                <w:szCs w:val="20"/>
                <w:u w:val="single"/>
              </w:rPr>
            </w:pPr>
            <w:r w:rsidRPr="007B0108">
              <w:rPr>
                <w:rFonts w:asciiTheme="minorHAnsi" w:hAnsiTheme="minorHAnsi" w:cs="Times New Roman"/>
                <w:b/>
                <w:sz w:val="20"/>
                <w:szCs w:val="20"/>
              </w:rPr>
              <w:t>Komplexný strategický plán udržateľného rozvoja dopravy</w:t>
            </w:r>
            <w:r w:rsidRPr="007B0108">
              <w:rPr>
                <w:rFonts w:asciiTheme="minorHAnsi" w:hAnsiTheme="minorHAnsi" w:cs="Times New Roman"/>
                <w:b/>
                <w:sz w:val="20"/>
                <w:szCs w:val="20"/>
                <w:u w:val="single"/>
              </w:rPr>
              <w:t xml:space="preserve"> </w:t>
            </w:r>
            <w:r w:rsidRPr="007B0108">
              <w:rPr>
                <w:rFonts w:asciiTheme="minorHAnsi" w:hAnsiTheme="minorHAnsi" w:cs="Times New Roman"/>
                <w:sz w:val="20"/>
                <w:szCs w:val="20"/>
              </w:rPr>
              <w:t xml:space="preserve">- preukázaný cez PUMM, </w:t>
            </w:r>
            <w:proofErr w:type="spellStart"/>
            <w:r w:rsidRPr="007B0108">
              <w:rPr>
                <w:rFonts w:asciiTheme="minorHAnsi" w:hAnsiTheme="minorHAnsi" w:cs="Times New Roman"/>
                <w:sz w:val="20"/>
                <w:szCs w:val="20"/>
              </w:rPr>
              <w:t>Generel</w:t>
            </w:r>
            <w:proofErr w:type="spellEnd"/>
            <w:r w:rsidRPr="007B0108">
              <w:rPr>
                <w:rFonts w:asciiTheme="minorHAnsi" w:hAnsiTheme="minorHAnsi" w:cs="Times New Roman"/>
                <w:sz w:val="20"/>
                <w:szCs w:val="20"/>
              </w:rPr>
              <w:t xml:space="preserve"> dopravy alebo Stanovisko JASPERS k </w:t>
            </w:r>
            <w:proofErr w:type="spellStart"/>
            <w:r w:rsidRPr="007B0108">
              <w:rPr>
                <w:rFonts w:asciiTheme="minorHAnsi" w:hAnsiTheme="minorHAnsi" w:cs="Times New Roman"/>
                <w:sz w:val="20"/>
                <w:szCs w:val="20"/>
              </w:rPr>
              <w:t>nerelevantnosti</w:t>
            </w:r>
            <w:proofErr w:type="spellEnd"/>
            <w:r w:rsidRPr="007B0108">
              <w:rPr>
                <w:rFonts w:asciiTheme="minorHAnsi" w:hAnsiTheme="minorHAnsi" w:cs="Times New Roman"/>
                <w:sz w:val="20"/>
                <w:szCs w:val="20"/>
              </w:rPr>
              <w:t xml:space="preserve"> predmetnej prílohy</w:t>
            </w:r>
            <w:r w:rsidR="00305B51" w:rsidRPr="007B0108">
              <w:rPr>
                <w:rFonts w:asciiTheme="minorHAnsi" w:hAnsiTheme="minorHAnsi" w:cs="Times New Roman"/>
                <w:b/>
                <w:sz w:val="20"/>
                <w:szCs w:val="20"/>
                <w:u w:val="single"/>
              </w:rPr>
              <w:t>.</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 xml:space="preserve">voči žiadateľovi nie je vedený výkon rozhodnutia, </w:t>
            </w:r>
          </w:p>
          <w:p w:rsidR="005206F0" w:rsidRPr="00E76947"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D107F6">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68142D1D" wp14:editId="6913999C">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FF8DAFA" wp14:editId="78F57279">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3D0"/>
    <w:rsid w:val="000806BF"/>
    <w:rsid w:val="000B674B"/>
    <w:rsid w:val="000C0D6B"/>
    <w:rsid w:val="000C3731"/>
    <w:rsid w:val="000C58F1"/>
    <w:rsid w:val="000E4433"/>
    <w:rsid w:val="000F396A"/>
    <w:rsid w:val="0010412D"/>
    <w:rsid w:val="00111594"/>
    <w:rsid w:val="00113371"/>
    <w:rsid w:val="001155DF"/>
    <w:rsid w:val="001407E8"/>
    <w:rsid w:val="0016773B"/>
    <w:rsid w:val="00170403"/>
    <w:rsid w:val="00187776"/>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05B51"/>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97BFD"/>
    <w:rsid w:val="003A67A8"/>
    <w:rsid w:val="003A6D6C"/>
    <w:rsid w:val="003B15F0"/>
    <w:rsid w:val="003B3437"/>
    <w:rsid w:val="003C182F"/>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6F2A"/>
    <w:rsid w:val="00622C4C"/>
    <w:rsid w:val="006236C8"/>
    <w:rsid w:val="006279F2"/>
    <w:rsid w:val="006500F5"/>
    <w:rsid w:val="006670FF"/>
    <w:rsid w:val="00671E70"/>
    <w:rsid w:val="00676A06"/>
    <w:rsid w:val="00680469"/>
    <w:rsid w:val="006852EC"/>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0108"/>
    <w:rsid w:val="007B3E5C"/>
    <w:rsid w:val="007C0688"/>
    <w:rsid w:val="007C2E4A"/>
    <w:rsid w:val="007E10E6"/>
    <w:rsid w:val="007E2824"/>
    <w:rsid w:val="007E285C"/>
    <w:rsid w:val="00821D98"/>
    <w:rsid w:val="00827C6D"/>
    <w:rsid w:val="00833BAC"/>
    <w:rsid w:val="0085134E"/>
    <w:rsid w:val="0086757D"/>
    <w:rsid w:val="008700E8"/>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7262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87F0E"/>
    <w:rsid w:val="00C97150"/>
    <w:rsid w:val="00CA6C90"/>
    <w:rsid w:val="00CD6015"/>
    <w:rsid w:val="00CE28B6"/>
    <w:rsid w:val="00CE4DCA"/>
    <w:rsid w:val="00CF6442"/>
    <w:rsid w:val="00CF7260"/>
    <w:rsid w:val="00D03613"/>
    <w:rsid w:val="00D107F6"/>
    <w:rsid w:val="00D12146"/>
    <w:rsid w:val="00D133CE"/>
    <w:rsid w:val="00D26C37"/>
    <w:rsid w:val="00D36A28"/>
    <w:rsid w:val="00D4101E"/>
    <w:rsid w:val="00D63959"/>
    <w:rsid w:val="00D63BF9"/>
    <w:rsid w:val="00D70B62"/>
    <w:rsid w:val="00D7416D"/>
    <w:rsid w:val="00D853A1"/>
    <w:rsid w:val="00D8579F"/>
    <w:rsid w:val="00DA7335"/>
    <w:rsid w:val="00DB2737"/>
    <w:rsid w:val="00DB7CD8"/>
    <w:rsid w:val="00DD6852"/>
    <w:rsid w:val="00DE1611"/>
    <w:rsid w:val="00DE377F"/>
    <w:rsid w:val="00DF09C2"/>
    <w:rsid w:val="00DF3057"/>
    <w:rsid w:val="00E00461"/>
    <w:rsid w:val="00E020C7"/>
    <w:rsid w:val="00E04D19"/>
    <w:rsid w:val="00E17B5C"/>
    <w:rsid w:val="00E21479"/>
    <w:rsid w:val="00E26D11"/>
    <w:rsid w:val="00E43825"/>
    <w:rsid w:val="00E5731E"/>
    <w:rsid w:val="00E644CD"/>
    <w:rsid w:val="00E70BF1"/>
    <w:rsid w:val="00E71849"/>
    <w:rsid w:val="00E71B09"/>
    <w:rsid w:val="00E76947"/>
    <w:rsid w:val="00E85BD8"/>
    <w:rsid w:val="00E87575"/>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1373"/>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8F28F-0EF9-4992-B87D-F669B9B77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5346</Words>
  <Characters>30478</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25</cp:revision>
  <cp:lastPrinted>2014-11-06T07:47:00Z</cp:lastPrinted>
  <dcterms:created xsi:type="dcterms:W3CDTF">2016-01-24T18:58:00Z</dcterms:created>
  <dcterms:modified xsi:type="dcterms:W3CDTF">2016-03-22T14:08:00Z</dcterms:modified>
</cp:coreProperties>
</file>