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databáze vylúčených subjektov</w:t>
      </w:r>
      <w:bookmarkStart w:id="0" w:name="_GoBack"/>
      <w:bookmarkEnd w:id="0"/>
    </w:p>
    <w:p w:rsidR="00FF3014" w:rsidRDefault="00FF3014" w:rsidP="00FF3014">
      <w:pPr>
        <w:pStyle w:val="Default"/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0F1E55"/>
    <w:rsid w:val="002F547F"/>
    <w:rsid w:val="003D4A83"/>
    <w:rsid w:val="00577F1D"/>
    <w:rsid w:val="007A1163"/>
    <w:rsid w:val="00B27E4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F032430-D4B9-494D-884C-1C2423C1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2E0D4-4339-4850-BEF9-2DD70751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2016-02-04T16:16:00Z</dcterms:modified>
</cp:coreProperties>
</file>