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7083C" w14:textId="77777777" w:rsidR="00AD1601" w:rsidRPr="00BD2953" w:rsidRDefault="0053020D" w:rsidP="009D1B6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sk-SK"/>
        </w:rPr>
      </w:pPr>
      <w:r>
        <w:rPr>
          <w:rFonts w:ascii="Arial" w:hAnsi="Arial" w:cs="Arial"/>
          <w:b/>
          <w:sz w:val="28"/>
          <w:szCs w:val="28"/>
          <w:lang w:val="sk-SK"/>
        </w:rPr>
        <w:t xml:space="preserve">Systém </w:t>
      </w:r>
      <w:r w:rsidR="008D5434" w:rsidRPr="00BD2953">
        <w:rPr>
          <w:rFonts w:ascii="Arial" w:hAnsi="Arial" w:cs="Arial"/>
          <w:b/>
          <w:sz w:val="28"/>
          <w:szCs w:val="28"/>
          <w:lang w:val="sk-SK"/>
        </w:rPr>
        <w:t xml:space="preserve">vzájomnej </w:t>
      </w:r>
      <w:r w:rsidR="004B3FCE" w:rsidRPr="00BD2953">
        <w:rPr>
          <w:rFonts w:ascii="Arial" w:hAnsi="Arial" w:cs="Arial"/>
          <w:b/>
          <w:sz w:val="28"/>
          <w:szCs w:val="28"/>
          <w:lang w:val="sk-SK"/>
        </w:rPr>
        <w:t>koordinácie</w:t>
      </w:r>
      <w:r w:rsidR="004B3FCE">
        <w:rPr>
          <w:rFonts w:ascii="Arial" w:hAnsi="Arial" w:cs="Arial"/>
          <w:b/>
          <w:sz w:val="28"/>
          <w:szCs w:val="28"/>
          <w:lang w:val="sk-SK"/>
        </w:rPr>
        <w:t xml:space="preserve"> medzi </w:t>
      </w:r>
      <w:r w:rsidR="009A6630" w:rsidRPr="00BD2953">
        <w:rPr>
          <w:rFonts w:ascii="Arial" w:hAnsi="Arial" w:cs="Arial"/>
          <w:b/>
          <w:sz w:val="28"/>
          <w:szCs w:val="28"/>
          <w:lang w:val="sk-SK"/>
        </w:rPr>
        <w:t>OP Integrovaná infraštruktúra a OP Efektívna verejná správa</w:t>
      </w:r>
    </w:p>
    <w:p w14:paraId="3E1395E7" w14:textId="77777777" w:rsidR="00D83827" w:rsidRPr="00BD2953" w:rsidRDefault="00D83827" w:rsidP="009D1B6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sk-SK"/>
        </w:rPr>
      </w:pPr>
    </w:p>
    <w:p w14:paraId="106A89ED" w14:textId="77777777" w:rsidR="00B940F0" w:rsidRPr="00BD2953" w:rsidRDefault="00B940F0" w:rsidP="009D1B64">
      <w:pPr>
        <w:pStyle w:val="Odsekzoznamu"/>
        <w:numPr>
          <w:ilvl w:val="0"/>
          <w:numId w:val="9"/>
        </w:numPr>
        <w:spacing w:after="0" w:line="240" w:lineRule="auto"/>
        <w:ind w:left="426" w:hanging="426"/>
        <w:rPr>
          <w:rFonts w:ascii="Arial" w:hAnsi="Arial" w:cs="Arial"/>
          <w:b/>
          <w:sz w:val="24"/>
          <w:szCs w:val="24"/>
          <w:lang w:val="sk-SK"/>
        </w:rPr>
      </w:pPr>
      <w:r w:rsidRPr="00BD2953">
        <w:rPr>
          <w:rFonts w:ascii="Arial" w:hAnsi="Arial" w:cs="Arial"/>
          <w:b/>
          <w:sz w:val="24"/>
          <w:szCs w:val="24"/>
          <w:lang w:val="sk-SK"/>
        </w:rPr>
        <w:t>Úvod</w:t>
      </w:r>
    </w:p>
    <w:p w14:paraId="6239F5C1" w14:textId="77777777" w:rsidR="007B4A0E" w:rsidRDefault="004E657E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Vláda Slovenskej republiky</w:t>
      </w:r>
      <w:r w:rsidR="007B4A0E">
        <w:rPr>
          <w:rFonts w:ascii="Arial" w:hAnsi="Arial" w:cs="Arial"/>
          <w:lang w:val="sk-SK"/>
        </w:rPr>
        <w:t xml:space="preserve"> svoj</w:t>
      </w:r>
      <w:r w:rsidR="009E298A">
        <w:rPr>
          <w:rFonts w:ascii="Arial" w:hAnsi="Arial" w:cs="Arial"/>
          <w:lang w:val="sk-SK"/>
        </w:rPr>
        <w:t>í</w:t>
      </w:r>
      <w:r w:rsidR="007B4A0E">
        <w:rPr>
          <w:rFonts w:ascii="Arial" w:hAnsi="Arial" w:cs="Arial"/>
          <w:lang w:val="sk-SK"/>
        </w:rPr>
        <w:t>m uznesením č.388/2013 zo dňa 10.07.2013 zriadila Riadiaci výbor pre koordináciu reformy verejnej správy v SR</w:t>
      </w:r>
      <w:r w:rsidR="003021A0">
        <w:rPr>
          <w:rFonts w:ascii="Arial" w:hAnsi="Arial" w:cs="Arial"/>
          <w:lang w:val="sk-SK"/>
        </w:rPr>
        <w:t xml:space="preserve"> zodpovedný</w:t>
      </w:r>
      <w:r w:rsidR="007B4A0E">
        <w:rPr>
          <w:rFonts w:ascii="Arial" w:hAnsi="Arial" w:cs="Arial"/>
          <w:lang w:val="sk-SK"/>
        </w:rPr>
        <w:t xml:space="preserve"> za zabezpečenie koordinácie plnenia úloh vyplývajúcich z</w:t>
      </w:r>
      <w:r w:rsidR="003021A0">
        <w:rPr>
          <w:rFonts w:ascii="Arial" w:hAnsi="Arial" w:cs="Arial"/>
          <w:lang w:val="sk-SK"/>
        </w:rPr>
        <w:t xml:space="preserve"> národnej</w:t>
      </w:r>
      <w:r w:rsidR="007B4A0E">
        <w:rPr>
          <w:rFonts w:ascii="Arial" w:hAnsi="Arial" w:cs="Arial"/>
          <w:lang w:val="sk-SK"/>
        </w:rPr>
        <w:t xml:space="preserve"> reformy verejnej správy. Riadiaci výbor </w:t>
      </w:r>
      <w:r w:rsidR="009626E1">
        <w:rPr>
          <w:rFonts w:ascii="Arial" w:hAnsi="Arial" w:cs="Arial"/>
          <w:lang w:val="sk-SK"/>
        </w:rPr>
        <w:t xml:space="preserve">predložil vláde SR 18.12.2013 materiál </w:t>
      </w:r>
      <w:r w:rsidR="007B4A0E">
        <w:rPr>
          <w:rFonts w:ascii="Arial" w:hAnsi="Arial" w:cs="Arial"/>
          <w:lang w:val="sk-SK"/>
        </w:rPr>
        <w:t>Základné východiská reformy verejnej správy v</w:t>
      </w:r>
      <w:r w:rsidR="009626E1">
        <w:rPr>
          <w:rFonts w:ascii="Arial" w:hAnsi="Arial" w:cs="Arial"/>
          <w:lang w:val="sk-SK"/>
        </w:rPr>
        <w:t> </w:t>
      </w:r>
      <w:r w:rsidR="007B4A0E">
        <w:rPr>
          <w:rFonts w:ascii="Arial" w:hAnsi="Arial" w:cs="Arial"/>
          <w:lang w:val="sk-SK"/>
        </w:rPr>
        <w:t>SR</w:t>
      </w:r>
      <w:r w:rsidR="009626E1">
        <w:rPr>
          <w:rFonts w:ascii="Arial" w:hAnsi="Arial" w:cs="Arial"/>
          <w:lang w:val="sk-SK"/>
        </w:rPr>
        <w:t>, ktorý</w:t>
      </w:r>
      <w:r w:rsidR="007B4A0E">
        <w:rPr>
          <w:rFonts w:ascii="Arial" w:hAnsi="Arial" w:cs="Arial"/>
          <w:lang w:val="sk-SK"/>
        </w:rPr>
        <w:t xml:space="preserve"> reflektuje záväzok vlády SR realizovať komplexnú refo</w:t>
      </w:r>
      <w:r w:rsidR="003021A0">
        <w:rPr>
          <w:rFonts w:ascii="Arial" w:hAnsi="Arial" w:cs="Arial"/>
          <w:lang w:val="sk-SK"/>
        </w:rPr>
        <w:t>rmu VS naprieč všetkými segmentmi kde sú tvorené, spravované a rozvíjané verejné služby, pričom v ďalšej fáze  budú</w:t>
      </w:r>
      <w:r w:rsidR="007B4A0E">
        <w:rPr>
          <w:rFonts w:ascii="Arial" w:hAnsi="Arial" w:cs="Arial"/>
          <w:lang w:val="sk-SK"/>
        </w:rPr>
        <w:t xml:space="preserve"> </w:t>
      </w:r>
      <w:r w:rsidR="003021A0">
        <w:rPr>
          <w:rFonts w:ascii="Arial" w:hAnsi="Arial" w:cs="Arial"/>
          <w:lang w:val="sk-SK"/>
        </w:rPr>
        <w:t xml:space="preserve">dodefinované východiská </w:t>
      </w:r>
      <w:r w:rsidR="00DA77E8">
        <w:rPr>
          <w:rFonts w:ascii="Arial" w:hAnsi="Arial" w:cs="Arial"/>
          <w:lang w:val="sk-SK"/>
        </w:rPr>
        <w:t xml:space="preserve">pre </w:t>
      </w:r>
      <w:r w:rsidR="007B4A0E">
        <w:rPr>
          <w:rFonts w:ascii="Arial" w:hAnsi="Arial" w:cs="Arial"/>
          <w:lang w:val="sk-SK"/>
        </w:rPr>
        <w:t>ďalší rozvoj reformných koncepcií v jednotlivých segmentoch verejnej správy</w:t>
      </w:r>
      <w:r w:rsidR="00DA77E8">
        <w:rPr>
          <w:rFonts w:ascii="Arial" w:hAnsi="Arial" w:cs="Arial"/>
          <w:lang w:val="sk-SK"/>
        </w:rPr>
        <w:t>, v súlade s identifikovanými prioritami</w:t>
      </w:r>
      <w:r w:rsidR="007B4A0E">
        <w:rPr>
          <w:rFonts w:ascii="Arial" w:hAnsi="Arial" w:cs="Arial"/>
          <w:lang w:val="sk-SK"/>
        </w:rPr>
        <w:t>.</w:t>
      </w:r>
      <w:r w:rsidR="009626E1">
        <w:rPr>
          <w:rFonts w:ascii="Arial" w:hAnsi="Arial" w:cs="Arial"/>
          <w:lang w:val="sk-SK"/>
        </w:rPr>
        <w:t xml:space="preserve"> </w:t>
      </w:r>
    </w:p>
    <w:p w14:paraId="6495D0D7" w14:textId="77777777" w:rsidR="007B4A0E" w:rsidRPr="00612CD8" w:rsidRDefault="004F7E72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Ministerstvo vnútra SR (</w:t>
      </w:r>
      <w:r w:rsidR="00932B46" w:rsidRPr="00612CD8">
        <w:rPr>
          <w:rFonts w:ascii="Arial" w:hAnsi="Arial" w:cs="Arial"/>
          <w:lang w:val="sk-SK"/>
        </w:rPr>
        <w:t>MV SR</w:t>
      </w:r>
      <w:r>
        <w:rPr>
          <w:rFonts w:ascii="Arial" w:hAnsi="Arial" w:cs="Arial"/>
          <w:lang w:val="sk-SK"/>
        </w:rPr>
        <w:t>)</w:t>
      </w:r>
      <w:r w:rsidR="00932B46" w:rsidRPr="00612CD8">
        <w:rPr>
          <w:rFonts w:ascii="Arial" w:hAnsi="Arial" w:cs="Arial"/>
          <w:lang w:val="sk-SK"/>
        </w:rPr>
        <w:t xml:space="preserve"> koordinuje a schvaľuje reformy VS na jednotlivých úsekoch správy, definuje v spolupráci s partnermi ciele reformy, ktoré musia byť reformným programom splnené, relevantné politiky, zmeny v organizácii systémov a riadení procesov VS, špecifikuje dizajn biznis procesov (TO-BE), spravuje Metodicko-analytické c</w:t>
      </w:r>
      <w:r w:rsidR="008E5F4F">
        <w:rPr>
          <w:rFonts w:ascii="Arial" w:hAnsi="Arial" w:cs="Arial"/>
          <w:lang w:val="sk-SK"/>
        </w:rPr>
        <w:t>entrum na podporu reformy VS. V </w:t>
      </w:r>
      <w:r w:rsidR="00932B46" w:rsidRPr="00612CD8">
        <w:rPr>
          <w:rFonts w:ascii="Arial" w:hAnsi="Arial" w:cs="Arial"/>
          <w:lang w:val="sk-SK"/>
        </w:rPr>
        <w:t>spolupráci s</w:t>
      </w:r>
      <w:del w:id="0" w:author="OPaM" w:date="2020-07-20T10:07:00Z">
        <w:r w:rsidDel="002C7AB1">
          <w:rPr>
            <w:rFonts w:ascii="Arial" w:hAnsi="Arial" w:cs="Arial"/>
            <w:lang w:val="sk-SK"/>
          </w:rPr>
          <w:delText> </w:delText>
        </w:r>
      </w:del>
      <w:ins w:id="1" w:author="OPaM" w:date="2020-07-20T10:07:00Z">
        <w:r w:rsidR="002C7AB1">
          <w:rPr>
            <w:rFonts w:ascii="Arial" w:hAnsi="Arial" w:cs="Arial"/>
            <w:lang w:val="sk-SK"/>
          </w:rPr>
          <w:t> </w:t>
        </w:r>
      </w:ins>
      <w:del w:id="2" w:author="OPaM" w:date="2020-07-20T10:07:00Z">
        <w:r w:rsidR="00562817" w:rsidDel="002C7AB1">
          <w:rPr>
            <w:rFonts w:ascii="Arial" w:hAnsi="Arial" w:cs="Arial"/>
            <w:lang w:val="sk-SK"/>
          </w:rPr>
          <w:delText>Úradom podpredsedu vlády</w:delText>
        </w:r>
      </w:del>
      <w:ins w:id="3" w:author="OPaM" w:date="2020-07-20T10:07:00Z">
        <w:r w:rsidR="002C7AB1">
          <w:rPr>
            <w:rFonts w:ascii="Arial" w:hAnsi="Arial" w:cs="Arial"/>
            <w:lang w:val="sk-SK"/>
          </w:rPr>
          <w:t>Ministerstvom investícií, region</w:t>
        </w:r>
      </w:ins>
      <w:ins w:id="4" w:author="OPaM" w:date="2020-07-20T10:08:00Z">
        <w:r w:rsidR="002C7AB1">
          <w:rPr>
            <w:rFonts w:ascii="Arial" w:hAnsi="Arial" w:cs="Arial"/>
            <w:lang w:val="sk-SK"/>
          </w:rPr>
          <w:t>álneho rozvoja a informatizácie</w:t>
        </w:r>
      </w:ins>
      <w:r w:rsidR="00562817">
        <w:rPr>
          <w:rFonts w:ascii="Arial" w:hAnsi="Arial" w:cs="Arial"/>
          <w:lang w:val="sk-SK"/>
        </w:rPr>
        <w:t xml:space="preserve"> SR </w:t>
      </w:r>
      <w:del w:id="5" w:author="OPaM" w:date="2020-07-20T10:08:00Z">
        <w:r w:rsidR="00562817" w:rsidDel="002C7AB1">
          <w:rPr>
            <w:rFonts w:ascii="Arial" w:hAnsi="Arial" w:cs="Arial"/>
            <w:lang w:val="sk-SK"/>
          </w:rPr>
          <w:delText>pre investície a</w:delText>
        </w:r>
        <w:r w:rsidR="007914DB" w:rsidDel="002C7AB1">
          <w:rPr>
            <w:rFonts w:ascii="Arial" w:hAnsi="Arial" w:cs="Arial"/>
            <w:lang w:val="sk-SK"/>
          </w:rPr>
          <w:delText> </w:delText>
        </w:r>
        <w:r w:rsidR="00562817" w:rsidDel="002C7AB1">
          <w:rPr>
            <w:rFonts w:ascii="Arial" w:hAnsi="Arial" w:cs="Arial"/>
            <w:lang w:val="sk-SK"/>
          </w:rPr>
          <w:delText>informatizáciu</w:delText>
        </w:r>
        <w:r w:rsidR="007914DB" w:rsidDel="002C7AB1">
          <w:rPr>
            <w:rFonts w:ascii="Arial" w:hAnsi="Arial" w:cs="Arial"/>
            <w:lang w:val="sk-SK"/>
          </w:rPr>
          <w:delText xml:space="preserve"> </w:delText>
        </w:r>
      </w:del>
      <w:r w:rsidR="007914DB">
        <w:rPr>
          <w:rFonts w:ascii="Arial" w:hAnsi="Arial" w:cs="Arial"/>
          <w:lang w:val="sk-SK"/>
        </w:rPr>
        <w:t>(</w:t>
      </w:r>
      <w:del w:id="6" w:author="OPaM" w:date="2020-07-20T10:08:00Z">
        <w:r w:rsidR="007914DB" w:rsidDel="002C7AB1">
          <w:rPr>
            <w:rFonts w:ascii="Arial" w:hAnsi="Arial" w:cs="Arial"/>
            <w:lang w:val="sk-SK"/>
          </w:rPr>
          <w:delText>ÚPPVII</w:delText>
        </w:r>
      </w:del>
      <w:ins w:id="7" w:author="OPaM" w:date="2020-07-20T10:08:00Z">
        <w:r w:rsidR="002C7AB1">
          <w:rPr>
            <w:rFonts w:ascii="Arial" w:hAnsi="Arial" w:cs="Arial"/>
            <w:lang w:val="sk-SK"/>
          </w:rPr>
          <w:t>MIRRI SR</w:t>
        </w:r>
      </w:ins>
      <w:r w:rsidR="007914DB">
        <w:rPr>
          <w:rFonts w:ascii="Arial" w:hAnsi="Arial" w:cs="Arial"/>
          <w:lang w:val="sk-SK"/>
        </w:rPr>
        <w:t>)</w:t>
      </w:r>
      <w:r w:rsidR="00932B46" w:rsidRPr="00612CD8">
        <w:rPr>
          <w:rFonts w:ascii="Arial" w:hAnsi="Arial" w:cs="Arial"/>
          <w:lang w:val="sk-SK"/>
        </w:rPr>
        <w:t xml:space="preserve"> zabezpečuje analýzu a dizajn ISVS</w:t>
      </w:r>
      <w:r w:rsidR="00DA3298" w:rsidRPr="00612CD8">
        <w:rPr>
          <w:rFonts w:ascii="Arial" w:hAnsi="Arial" w:cs="Arial"/>
          <w:lang w:val="sk-SK"/>
        </w:rPr>
        <w:t xml:space="preserve"> v pôsobnosti MV SR</w:t>
      </w:r>
      <w:r w:rsidR="00932B46" w:rsidRPr="00612CD8">
        <w:rPr>
          <w:rFonts w:ascii="Arial" w:hAnsi="Arial" w:cs="Arial"/>
          <w:lang w:val="sk-SK"/>
        </w:rPr>
        <w:t xml:space="preserve"> podľa špecifikácie cieľov a biznis procesov (TO-BE), zdokumentovanej vo funkčnej špecifikácii. </w:t>
      </w:r>
    </w:p>
    <w:p w14:paraId="6279BF3D" w14:textId="77777777" w:rsidR="004E657E" w:rsidRPr="00BD2953" w:rsidRDefault="004E657E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>Vláda Slovenskej republiky</w:t>
      </w:r>
      <w:r w:rsidRPr="00BD2953">
        <w:rPr>
          <w:rFonts w:ascii="Arial" w:hAnsi="Arial" w:cs="Arial"/>
          <w:lang w:val="sk-SK"/>
        </w:rPr>
        <w:t>, svojím uznesením č. 139/2013 zo dňa 20.03.2013</w:t>
      </w:r>
      <w:r w:rsidRPr="00E00EEC">
        <w:rPr>
          <w:rFonts w:ascii="Arial" w:hAnsi="Arial" w:cs="Arial"/>
          <w:lang w:val="sk-SK"/>
        </w:rPr>
        <w:t xml:space="preserve"> </w:t>
      </w:r>
      <w:r w:rsidR="007B4A0E">
        <w:rPr>
          <w:rFonts w:ascii="Arial" w:hAnsi="Arial" w:cs="Arial"/>
          <w:lang w:val="sk-SK"/>
        </w:rPr>
        <w:t>zároveň</w:t>
      </w:r>
      <w:r w:rsidRPr="00BD2953">
        <w:rPr>
          <w:rFonts w:ascii="Arial" w:hAnsi="Arial" w:cs="Arial"/>
          <w:lang w:val="sk-SK"/>
        </w:rPr>
        <w:t xml:space="preserve"> schválila štruktúru operačných programov Slovenskej republiky pre programové obdobie 2014 </w:t>
      </w:r>
      <w:r w:rsidR="0081473B" w:rsidRPr="00BD2953">
        <w:rPr>
          <w:rFonts w:ascii="Arial" w:hAnsi="Arial" w:cs="Arial"/>
          <w:lang w:val="sk-SK"/>
        </w:rPr>
        <w:t>–</w:t>
      </w:r>
      <w:r w:rsidRPr="00BD2953">
        <w:rPr>
          <w:rFonts w:ascii="Arial" w:hAnsi="Arial" w:cs="Arial"/>
          <w:lang w:val="sk-SK"/>
        </w:rPr>
        <w:t xml:space="preserve"> 2020</w:t>
      </w:r>
      <w:r w:rsidR="0081473B" w:rsidRPr="00BD2953">
        <w:rPr>
          <w:rFonts w:ascii="Arial" w:hAnsi="Arial" w:cs="Arial"/>
          <w:lang w:val="sk-SK"/>
        </w:rPr>
        <w:t xml:space="preserve">, vrátane štruktúry riadiacich orgánov a sprostredkovateľských orgánov pod riadiacimi orgánmi.  </w:t>
      </w:r>
      <w:r w:rsidR="00884CE3" w:rsidRPr="00E00EEC">
        <w:rPr>
          <w:rFonts w:ascii="Arial" w:hAnsi="Arial" w:cs="Arial"/>
          <w:bCs/>
          <w:lang w:val="sk-SK"/>
        </w:rPr>
        <w:t>Oblasť</w:t>
      </w:r>
      <w:r w:rsidR="00DA77E8">
        <w:rPr>
          <w:rFonts w:ascii="Arial" w:hAnsi="Arial" w:cs="Arial"/>
          <w:bCs/>
          <w:lang w:val="sk-SK"/>
        </w:rPr>
        <w:t xml:space="preserve"> podpory</w:t>
      </w:r>
      <w:r w:rsidR="00884CE3" w:rsidRPr="00E00EEC">
        <w:rPr>
          <w:rFonts w:ascii="Arial" w:hAnsi="Arial" w:cs="Arial"/>
          <w:bCs/>
          <w:lang w:val="sk-SK"/>
        </w:rPr>
        <w:t xml:space="preserve"> </w:t>
      </w:r>
      <w:r w:rsidR="00E00EEC" w:rsidRPr="00E00EEC">
        <w:rPr>
          <w:rFonts w:ascii="Arial" w:hAnsi="Arial" w:cs="Arial"/>
          <w:bCs/>
          <w:lang w:val="sk-SK"/>
        </w:rPr>
        <w:t>reformy</w:t>
      </w:r>
      <w:r w:rsidR="00884CE3" w:rsidRPr="00E00EEC">
        <w:rPr>
          <w:rFonts w:ascii="Arial" w:hAnsi="Arial" w:cs="Arial"/>
          <w:bCs/>
          <w:lang w:val="sk-SK"/>
        </w:rPr>
        <w:t xml:space="preserve"> verejnej správy je rozdelená do OP </w:t>
      </w:r>
      <w:r w:rsidR="006476BF">
        <w:rPr>
          <w:rFonts w:ascii="Arial" w:hAnsi="Arial" w:cs="Arial"/>
          <w:bCs/>
          <w:lang w:val="sk-SK"/>
        </w:rPr>
        <w:t>Efektívna verejná správa (OP EVS)</w:t>
      </w:r>
      <w:r w:rsidR="00576816">
        <w:rPr>
          <w:rFonts w:ascii="Arial" w:hAnsi="Arial" w:cs="Arial"/>
          <w:bCs/>
          <w:lang w:val="sk-SK"/>
        </w:rPr>
        <w:t xml:space="preserve"> a čiastočne do </w:t>
      </w:r>
      <w:r w:rsidR="006476BF">
        <w:rPr>
          <w:rFonts w:ascii="Arial" w:hAnsi="Arial" w:cs="Arial"/>
          <w:bCs/>
          <w:lang w:val="sk-SK"/>
        </w:rPr>
        <w:t>OP Integrovaná infraštruktúra (</w:t>
      </w:r>
      <w:r w:rsidR="00576816">
        <w:rPr>
          <w:rFonts w:ascii="Arial" w:hAnsi="Arial" w:cs="Arial"/>
          <w:bCs/>
          <w:lang w:val="sk-SK"/>
        </w:rPr>
        <w:t>OPII</w:t>
      </w:r>
      <w:r w:rsidR="006476BF">
        <w:rPr>
          <w:rFonts w:ascii="Arial" w:hAnsi="Arial" w:cs="Arial"/>
          <w:bCs/>
          <w:lang w:val="sk-SK"/>
        </w:rPr>
        <w:t>)</w:t>
      </w:r>
      <w:r w:rsidR="00884CE3" w:rsidRPr="00E00EEC">
        <w:rPr>
          <w:rFonts w:ascii="Arial" w:hAnsi="Arial" w:cs="Arial"/>
          <w:bCs/>
          <w:lang w:val="sk-SK"/>
        </w:rPr>
        <w:t>.</w:t>
      </w:r>
      <w:r w:rsidR="00897F82">
        <w:rPr>
          <w:rFonts w:ascii="Arial" w:hAnsi="Arial" w:cs="Arial"/>
          <w:bCs/>
          <w:lang w:val="sk-SK"/>
        </w:rPr>
        <w:t xml:space="preserve"> </w:t>
      </w:r>
    </w:p>
    <w:p w14:paraId="73AA8004" w14:textId="77777777" w:rsidR="0081473B" w:rsidRDefault="0081473B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V zmysle uvedenej štruktúry investície do rozvoja informačnej spoločnosti,</w:t>
      </w:r>
      <w:r w:rsidR="00C019A4">
        <w:rPr>
          <w:rFonts w:ascii="Arial" w:hAnsi="Arial" w:cs="Arial"/>
          <w:lang w:val="sk-SK"/>
        </w:rPr>
        <w:t xml:space="preserve"> </w:t>
      </w:r>
      <w:r w:rsidRPr="00BD2953">
        <w:rPr>
          <w:rFonts w:ascii="Arial" w:hAnsi="Arial" w:cs="Arial"/>
          <w:lang w:val="sk-SK"/>
        </w:rPr>
        <w:t>budú realizované samostatnou prioritnou osou v rámci OP</w:t>
      </w:r>
      <w:r w:rsidR="00080E46">
        <w:rPr>
          <w:rFonts w:ascii="Arial" w:hAnsi="Arial" w:cs="Arial"/>
          <w:lang w:val="sk-SK"/>
        </w:rPr>
        <w:t>II</w:t>
      </w:r>
      <w:r w:rsidRPr="00BD2953">
        <w:rPr>
          <w:rFonts w:ascii="Arial" w:hAnsi="Arial" w:cs="Arial"/>
          <w:lang w:val="sk-SK"/>
        </w:rPr>
        <w:t xml:space="preserve">, pričom riadiacim orgánom </w:t>
      </w:r>
      <w:r w:rsidR="00080E46">
        <w:rPr>
          <w:rFonts w:ascii="Arial" w:hAnsi="Arial" w:cs="Arial"/>
          <w:lang w:val="sk-SK"/>
        </w:rPr>
        <w:t>je</w:t>
      </w:r>
      <w:r w:rsidRPr="00BD2953">
        <w:rPr>
          <w:rFonts w:ascii="Arial" w:hAnsi="Arial" w:cs="Arial"/>
          <w:lang w:val="sk-SK"/>
        </w:rPr>
        <w:t xml:space="preserve"> Ministerstvo dopravy</w:t>
      </w:r>
      <w:r w:rsidR="00246ED3">
        <w:rPr>
          <w:rFonts w:ascii="Arial" w:hAnsi="Arial" w:cs="Arial"/>
          <w:lang w:val="sk-SK"/>
        </w:rPr>
        <w:t xml:space="preserve"> a</w:t>
      </w:r>
      <w:r w:rsidR="008E5F4F">
        <w:rPr>
          <w:rFonts w:ascii="Arial" w:hAnsi="Arial" w:cs="Arial"/>
          <w:lang w:val="sk-SK"/>
        </w:rPr>
        <w:t> </w:t>
      </w:r>
      <w:r w:rsidRPr="00BD2953">
        <w:rPr>
          <w:rFonts w:ascii="Arial" w:hAnsi="Arial" w:cs="Arial"/>
          <w:lang w:val="sk-SK"/>
        </w:rPr>
        <w:t>výstavby SR</w:t>
      </w:r>
      <w:r w:rsidR="00B171C3">
        <w:rPr>
          <w:rStyle w:val="Odkaznapoznmkupodiarou"/>
          <w:rFonts w:ascii="Arial" w:hAnsi="Arial" w:cs="Arial"/>
          <w:lang w:val="sk-SK"/>
        </w:rPr>
        <w:footnoteReference w:id="2"/>
      </w:r>
      <w:r w:rsidRPr="00BD2953">
        <w:rPr>
          <w:rFonts w:ascii="Arial" w:hAnsi="Arial" w:cs="Arial"/>
          <w:lang w:val="sk-SK"/>
        </w:rPr>
        <w:t xml:space="preserve"> a sprostredkovateľským orgánom pre prioritnú os 7 </w:t>
      </w:r>
      <w:r w:rsidR="008E5F4F">
        <w:rPr>
          <w:rFonts w:ascii="Arial" w:hAnsi="Arial" w:cs="Arial"/>
          <w:lang w:val="sk-SK"/>
        </w:rPr>
        <w:t xml:space="preserve">- </w:t>
      </w:r>
      <w:r w:rsidRPr="00BD2953">
        <w:rPr>
          <w:rFonts w:ascii="Arial" w:hAnsi="Arial" w:cs="Arial"/>
          <w:lang w:val="sk-SK"/>
        </w:rPr>
        <w:t xml:space="preserve">Informačná spoločnosť </w:t>
      </w:r>
      <w:r w:rsidR="00080E46">
        <w:rPr>
          <w:rFonts w:ascii="Arial" w:hAnsi="Arial" w:cs="Arial"/>
          <w:lang w:val="sk-SK"/>
        </w:rPr>
        <w:t>je</w:t>
      </w:r>
      <w:r w:rsidRPr="00BD2953">
        <w:rPr>
          <w:rFonts w:ascii="Arial" w:hAnsi="Arial" w:cs="Arial"/>
          <w:lang w:val="sk-SK"/>
        </w:rPr>
        <w:t xml:space="preserve"> </w:t>
      </w:r>
      <w:del w:id="8" w:author="OPaM" w:date="2020-07-20T10:07:00Z">
        <w:r w:rsidR="00246ED3" w:rsidDel="002C7AB1">
          <w:rPr>
            <w:rFonts w:ascii="Arial" w:hAnsi="Arial" w:cs="Arial"/>
            <w:lang w:val="sk-SK"/>
          </w:rPr>
          <w:delText>Ú</w:delText>
        </w:r>
        <w:r w:rsidR="00A54BB4" w:rsidDel="002C7AB1">
          <w:rPr>
            <w:rFonts w:ascii="Arial" w:hAnsi="Arial" w:cs="Arial"/>
            <w:lang w:val="sk-SK"/>
          </w:rPr>
          <w:delText>PPVII</w:delText>
        </w:r>
      </w:del>
      <w:ins w:id="9" w:author="OPaM" w:date="2020-07-20T10:07:00Z">
        <w:r w:rsidR="002C7AB1">
          <w:rPr>
            <w:rFonts w:ascii="Arial" w:hAnsi="Arial" w:cs="Arial"/>
            <w:lang w:val="sk-SK"/>
          </w:rPr>
          <w:t>MIRRI SR</w:t>
        </w:r>
      </w:ins>
      <w:r w:rsidR="00C05E3D">
        <w:rPr>
          <w:rStyle w:val="Odkaznapoznmkupodiarou"/>
          <w:rFonts w:ascii="Arial" w:hAnsi="Arial" w:cs="Arial"/>
          <w:lang w:val="sk-SK"/>
        </w:rPr>
        <w:footnoteReference w:id="3"/>
      </w:r>
      <w:r w:rsidRPr="00BD2953">
        <w:rPr>
          <w:rFonts w:ascii="Arial" w:hAnsi="Arial" w:cs="Arial"/>
          <w:lang w:val="sk-SK"/>
        </w:rPr>
        <w:t xml:space="preserve">. </w:t>
      </w:r>
    </w:p>
    <w:p w14:paraId="6EFE1921" w14:textId="77777777" w:rsidR="00BD2953" w:rsidRDefault="00080E46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Vychádzajúc z </w:t>
      </w:r>
      <w:proofErr w:type="spellStart"/>
      <w:r>
        <w:rPr>
          <w:rFonts w:ascii="Arial" w:hAnsi="Arial" w:cs="Arial"/>
          <w:lang w:val="sk-SK"/>
        </w:rPr>
        <w:t>benchmarkov</w:t>
      </w:r>
      <w:proofErr w:type="spellEnd"/>
      <w:r>
        <w:rPr>
          <w:rFonts w:ascii="Arial" w:hAnsi="Arial" w:cs="Arial"/>
          <w:lang w:val="sk-SK"/>
        </w:rPr>
        <w:t xml:space="preserve"> </w:t>
      </w:r>
      <w:r w:rsidR="009943BE">
        <w:rPr>
          <w:rFonts w:ascii="Arial" w:hAnsi="Arial" w:cs="Arial"/>
          <w:lang w:val="sk-SK"/>
        </w:rPr>
        <w:t>Európskej</w:t>
      </w:r>
      <w:r>
        <w:rPr>
          <w:rFonts w:ascii="Arial" w:hAnsi="Arial" w:cs="Arial"/>
          <w:lang w:val="sk-SK"/>
        </w:rPr>
        <w:t xml:space="preserve"> únie</w:t>
      </w:r>
      <w:r w:rsidR="004D7203">
        <w:rPr>
          <w:rFonts w:ascii="Arial" w:hAnsi="Arial" w:cs="Arial"/>
          <w:lang w:val="sk-SK"/>
        </w:rPr>
        <w:t xml:space="preserve"> (EÚ)</w:t>
      </w:r>
      <w:r>
        <w:rPr>
          <w:rFonts w:ascii="Arial" w:hAnsi="Arial" w:cs="Arial"/>
          <w:lang w:val="sk-SK"/>
        </w:rPr>
        <w:t xml:space="preserve"> sa dostupnosť služieb </w:t>
      </w:r>
      <w:proofErr w:type="spellStart"/>
      <w:r>
        <w:rPr>
          <w:rFonts w:ascii="Arial" w:hAnsi="Arial" w:cs="Arial"/>
          <w:lang w:val="sk-SK"/>
        </w:rPr>
        <w:t>eGovernmentu</w:t>
      </w:r>
      <w:proofErr w:type="spellEnd"/>
      <w:r>
        <w:rPr>
          <w:rFonts w:ascii="Arial" w:hAnsi="Arial" w:cs="Arial"/>
          <w:lang w:val="sk-SK"/>
        </w:rPr>
        <w:t xml:space="preserve"> pre podnikateľov na Slovensku blíži priemeru EÚ pričom pre občanov tieto služby zostávajú značne nevyvinuté. Napriek tomu, že počet jednotlivcov so stredne a vysokými počítačovými zručnosťami</w:t>
      </w:r>
      <w:r w:rsidR="004D7203">
        <w:rPr>
          <w:rFonts w:ascii="Arial" w:hAnsi="Arial" w:cs="Arial"/>
          <w:lang w:val="sk-SK"/>
        </w:rPr>
        <w:t xml:space="preserve"> v rámci dospelej populácie (52,2%) v roku 2012 bol vyšší ako priemer EÚ (50,9%), v roku 2013 klesol počet dospelej populácie, ktorá má </w:t>
      </w:r>
      <w:proofErr w:type="spellStart"/>
      <w:r w:rsidR="004D7203">
        <w:rPr>
          <w:rFonts w:ascii="Arial" w:hAnsi="Arial" w:cs="Arial"/>
          <w:lang w:val="sk-SK"/>
        </w:rPr>
        <w:t>online</w:t>
      </w:r>
      <w:proofErr w:type="spellEnd"/>
      <w:r w:rsidR="004D7203">
        <w:rPr>
          <w:rFonts w:ascii="Arial" w:hAnsi="Arial" w:cs="Arial"/>
          <w:lang w:val="sk-SK"/>
        </w:rPr>
        <w:t xml:space="preserve"> interakciu s orgánmi štátnej správy na 32,7%, čo je značne pod európskym priemerom (41,4%). Záme</w:t>
      </w:r>
      <w:r w:rsidR="00115FA9">
        <w:rPr>
          <w:rFonts w:ascii="Arial" w:hAnsi="Arial" w:cs="Arial"/>
          <w:lang w:val="sk-SK"/>
        </w:rPr>
        <w:t xml:space="preserve">rom prioritnej osi 7 OPII bude </w:t>
      </w:r>
      <w:r w:rsidR="004D7203">
        <w:rPr>
          <w:rFonts w:ascii="Arial" w:hAnsi="Arial" w:cs="Arial"/>
          <w:lang w:val="sk-SK"/>
        </w:rPr>
        <w:t xml:space="preserve">v súvislosti s rozvojom informačnej spoločnosti </w:t>
      </w:r>
      <w:r w:rsidR="00115FA9">
        <w:rPr>
          <w:rFonts w:ascii="Arial" w:hAnsi="Arial" w:cs="Arial"/>
          <w:lang w:val="sk-SK"/>
        </w:rPr>
        <w:t xml:space="preserve">aj </w:t>
      </w:r>
      <w:r w:rsidR="004D7203">
        <w:rPr>
          <w:rFonts w:ascii="Arial" w:hAnsi="Arial" w:cs="Arial"/>
          <w:lang w:val="sk-SK"/>
        </w:rPr>
        <w:t>zvyšova</w:t>
      </w:r>
      <w:r w:rsidR="00115FA9">
        <w:rPr>
          <w:rFonts w:ascii="Arial" w:hAnsi="Arial" w:cs="Arial"/>
          <w:lang w:val="sk-SK"/>
        </w:rPr>
        <w:t>nie</w:t>
      </w:r>
      <w:r w:rsidR="004D7203">
        <w:rPr>
          <w:rFonts w:ascii="Arial" w:hAnsi="Arial" w:cs="Arial"/>
          <w:lang w:val="sk-SK"/>
        </w:rPr>
        <w:t xml:space="preserve"> úrovne služieb </w:t>
      </w:r>
      <w:proofErr w:type="spellStart"/>
      <w:r w:rsidR="004D7203">
        <w:rPr>
          <w:rFonts w:ascii="Arial" w:hAnsi="Arial" w:cs="Arial"/>
          <w:lang w:val="sk-SK"/>
        </w:rPr>
        <w:t>eGovernmentu</w:t>
      </w:r>
      <w:proofErr w:type="spellEnd"/>
      <w:r w:rsidR="004D7203">
        <w:rPr>
          <w:rFonts w:ascii="Arial" w:hAnsi="Arial" w:cs="Arial"/>
          <w:lang w:val="sk-SK"/>
        </w:rPr>
        <w:t>, zvyšovanie efektívnosti verejnej správy</w:t>
      </w:r>
      <w:r w:rsidR="00115FA9">
        <w:rPr>
          <w:rFonts w:ascii="Arial" w:hAnsi="Arial" w:cs="Arial"/>
          <w:lang w:val="sk-SK"/>
        </w:rPr>
        <w:t xml:space="preserve"> prostredníctvom IKT, v súlade s cieľmi Digitálnej Agendy pre Európu, </w:t>
      </w:r>
      <w:r w:rsidR="00115FA9">
        <w:rPr>
          <w:rFonts w:ascii="Arial" w:hAnsi="Arial" w:cs="Arial"/>
          <w:lang w:val="sk-SK"/>
        </w:rPr>
        <w:lastRenderedPageBreak/>
        <w:t xml:space="preserve">pričom prostredníctvom svojich cieľov a priorít bude taktiež prihliadať a implementovať priority definované v dokumente Európskej komisie </w:t>
      </w:r>
      <w:proofErr w:type="spellStart"/>
      <w:r w:rsidR="00115FA9">
        <w:rPr>
          <w:rFonts w:ascii="Arial" w:hAnsi="Arial" w:cs="Arial"/>
          <w:lang w:val="sk-SK"/>
        </w:rPr>
        <w:t>eGovernment</w:t>
      </w:r>
      <w:proofErr w:type="spellEnd"/>
      <w:r w:rsidR="00115FA9">
        <w:rPr>
          <w:rFonts w:ascii="Arial" w:hAnsi="Arial" w:cs="Arial"/>
          <w:lang w:val="sk-SK"/>
        </w:rPr>
        <w:t xml:space="preserve"> </w:t>
      </w:r>
      <w:proofErr w:type="spellStart"/>
      <w:r w:rsidR="00115FA9">
        <w:rPr>
          <w:rFonts w:ascii="Arial" w:hAnsi="Arial" w:cs="Arial"/>
          <w:lang w:val="sk-SK"/>
        </w:rPr>
        <w:t>Action</w:t>
      </w:r>
      <w:proofErr w:type="spellEnd"/>
      <w:r w:rsidR="00115FA9">
        <w:rPr>
          <w:rFonts w:ascii="Arial" w:hAnsi="Arial" w:cs="Arial"/>
          <w:lang w:val="sk-SK"/>
        </w:rPr>
        <w:t xml:space="preserve"> </w:t>
      </w:r>
      <w:proofErr w:type="spellStart"/>
      <w:r w:rsidR="00115FA9">
        <w:rPr>
          <w:rFonts w:ascii="Arial" w:hAnsi="Arial" w:cs="Arial"/>
          <w:lang w:val="sk-SK"/>
        </w:rPr>
        <w:t>Plan</w:t>
      </w:r>
      <w:proofErr w:type="spellEnd"/>
      <w:r w:rsidR="00115FA9">
        <w:rPr>
          <w:rFonts w:ascii="Arial" w:hAnsi="Arial" w:cs="Arial"/>
          <w:lang w:val="sk-SK"/>
        </w:rPr>
        <w:t>.</w:t>
      </w:r>
      <w:bookmarkStart w:id="18" w:name="_GoBack"/>
      <w:bookmarkEnd w:id="18"/>
    </w:p>
    <w:p w14:paraId="2516F49C" w14:textId="77777777" w:rsidR="009E298A" w:rsidRDefault="0081473B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Prioritná os 7 OPII pozostáva z 3 investičných priorít, a</w:t>
      </w:r>
      <w:r w:rsidR="009E298A">
        <w:rPr>
          <w:rFonts w:ascii="Arial" w:hAnsi="Arial" w:cs="Arial"/>
          <w:lang w:val="sk-SK"/>
        </w:rPr>
        <w:t> </w:t>
      </w:r>
      <w:r w:rsidRPr="00BD2953">
        <w:rPr>
          <w:rFonts w:ascii="Arial" w:hAnsi="Arial" w:cs="Arial"/>
          <w:lang w:val="sk-SK"/>
        </w:rPr>
        <w:t>to</w:t>
      </w:r>
      <w:r w:rsidR="009E298A">
        <w:rPr>
          <w:rFonts w:ascii="Arial" w:hAnsi="Arial" w:cs="Arial"/>
          <w:lang w:val="sk-SK"/>
        </w:rPr>
        <w:t>:</w:t>
      </w:r>
    </w:p>
    <w:p w14:paraId="7CB2D49E" w14:textId="77777777" w:rsidR="009E298A" w:rsidRDefault="000E760B" w:rsidP="00F16D3B">
      <w:pPr>
        <w:pStyle w:val="Odsekzoznamu"/>
        <w:numPr>
          <w:ilvl w:val="0"/>
          <w:numId w:val="22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F16D3B">
        <w:rPr>
          <w:rFonts w:ascii="Arial" w:hAnsi="Arial" w:cs="Arial"/>
          <w:lang w:val="sk-SK"/>
        </w:rPr>
        <w:t>Rozšírenie širokopásmového pripojenia a zavádzanie vysokorýchlostných sietí a podpora zavádzania nastupujúcich technológií a sietí pre digitálne hospodárstvo</w:t>
      </w:r>
    </w:p>
    <w:p w14:paraId="7393AA54" w14:textId="77777777" w:rsidR="009E298A" w:rsidRDefault="000E760B" w:rsidP="00F16D3B">
      <w:pPr>
        <w:pStyle w:val="Odsekzoznamu"/>
        <w:numPr>
          <w:ilvl w:val="0"/>
          <w:numId w:val="22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F16D3B">
        <w:rPr>
          <w:rFonts w:ascii="Arial" w:hAnsi="Arial" w:cs="Arial"/>
          <w:lang w:val="sk-SK"/>
        </w:rPr>
        <w:t>Vývoj produktov a služieb IKT, elektronického obchodu a posilnenia dopytu po IKT</w:t>
      </w:r>
    </w:p>
    <w:p w14:paraId="02FA5F51" w14:textId="77777777" w:rsidR="009E298A" w:rsidRDefault="000E760B" w:rsidP="00F16D3B">
      <w:pPr>
        <w:pStyle w:val="Odsekzoznamu"/>
        <w:numPr>
          <w:ilvl w:val="0"/>
          <w:numId w:val="22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F16D3B">
        <w:rPr>
          <w:rFonts w:ascii="Arial" w:hAnsi="Arial" w:cs="Arial"/>
          <w:lang w:val="sk-SK"/>
        </w:rPr>
        <w:t>Posilnenie aplikácií IKT v rámci elektronickej štátnej správy, elektronického vzdelávania, elektronickej inklúzie, elektronickej kultúry</w:t>
      </w:r>
      <w:r w:rsidR="005F4817" w:rsidRPr="00015C22">
        <w:rPr>
          <w:rFonts w:ascii="Arial" w:hAnsi="Arial" w:cs="Arial"/>
          <w:lang w:val="sk-SK"/>
        </w:rPr>
        <w:t xml:space="preserve"> a elektronického zdravotníctva</w:t>
      </w:r>
    </w:p>
    <w:p w14:paraId="5A275135" w14:textId="77777777" w:rsidR="009E298A" w:rsidRDefault="009E298A" w:rsidP="00C4466E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14:paraId="31635398" w14:textId="77777777" w:rsidR="00BD2953" w:rsidRDefault="004B0A29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Operačný program Integrovaná infraštruktúra bol vládou SR schválený dňa 16.04.2014</w:t>
      </w:r>
      <w:r w:rsidR="006476BF">
        <w:rPr>
          <w:rFonts w:ascii="Arial" w:hAnsi="Arial" w:cs="Arial"/>
          <w:lang w:val="sk-SK"/>
        </w:rPr>
        <w:t>.</w:t>
      </w:r>
    </w:p>
    <w:p w14:paraId="4A8AC9EE" w14:textId="77777777" w:rsidR="004B0A29" w:rsidRPr="00BD2953" w:rsidRDefault="004B0A29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Operačný program Efektívna verejná správa bol vládou SR schválený dňa </w:t>
      </w:r>
      <w:r w:rsidRPr="00B17B34">
        <w:rPr>
          <w:rFonts w:ascii="Arial" w:hAnsi="Arial" w:cs="Arial"/>
          <w:lang w:val="sk-SK"/>
        </w:rPr>
        <w:t>14.05.2014</w:t>
      </w:r>
      <w:r w:rsidR="006476BF" w:rsidRPr="00B17B34">
        <w:rPr>
          <w:rFonts w:ascii="Arial" w:hAnsi="Arial" w:cs="Arial"/>
          <w:lang w:val="sk-SK"/>
        </w:rPr>
        <w:t>.</w:t>
      </w:r>
    </w:p>
    <w:p w14:paraId="497195E3" w14:textId="77777777" w:rsidR="004B0A29" w:rsidRDefault="004B0A29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14:paraId="25900AEB" w14:textId="77777777" w:rsidR="0081473B" w:rsidRPr="00BD2953" w:rsidRDefault="004B0A29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V zmysle požiadavky EK</w:t>
      </w:r>
      <w:r w:rsidR="00240BD5" w:rsidRPr="00BD2953">
        <w:rPr>
          <w:rFonts w:ascii="Arial" w:hAnsi="Arial" w:cs="Arial"/>
          <w:lang w:val="sk-SK"/>
        </w:rPr>
        <w:t xml:space="preserve"> je potrebné preukázať existenciu spoľahlivého koordinačného mechanizmu medzi OP</w:t>
      </w:r>
      <w:r w:rsidR="002C5C93">
        <w:rPr>
          <w:rFonts w:ascii="Arial" w:hAnsi="Arial" w:cs="Arial"/>
          <w:lang w:val="sk-SK"/>
        </w:rPr>
        <w:t>II</w:t>
      </w:r>
      <w:r w:rsidR="00240BD5" w:rsidRPr="00BD2953">
        <w:rPr>
          <w:rFonts w:ascii="Arial" w:hAnsi="Arial" w:cs="Arial"/>
          <w:lang w:val="sk-SK"/>
        </w:rPr>
        <w:t xml:space="preserve"> a OP </w:t>
      </w:r>
      <w:r w:rsidR="002C5C93">
        <w:rPr>
          <w:rFonts w:ascii="Arial" w:hAnsi="Arial" w:cs="Arial"/>
          <w:lang w:val="sk-SK"/>
        </w:rPr>
        <w:t>EVS</w:t>
      </w:r>
      <w:r w:rsidR="00240BD5" w:rsidRPr="00BD2953">
        <w:rPr>
          <w:rFonts w:ascii="Arial" w:hAnsi="Arial" w:cs="Arial"/>
          <w:lang w:val="sk-SK"/>
        </w:rPr>
        <w:t xml:space="preserve">. </w:t>
      </w:r>
    </w:p>
    <w:p w14:paraId="21FFB0F7" w14:textId="77777777" w:rsidR="00BD2953" w:rsidRPr="00BD2953" w:rsidRDefault="00BD2953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14:paraId="6934B42B" w14:textId="77777777" w:rsidR="00D83827" w:rsidRDefault="00D83827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Tento dokument má za cieľ definovať základné zásady koordinácie medzi Prioritnou osou 7 OP</w:t>
      </w:r>
      <w:r w:rsidR="006476BF">
        <w:rPr>
          <w:rFonts w:ascii="Arial" w:hAnsi="Arial" w:cs="Arial"/>
          <w:lang w:val="sk-SK"/>
        </w:rPr>
        <w:t>II</w:t>
      </w:r>
      <w:r w:rsidRPr="00BD2953">
        <w:rPr>
          <w:rFonts w:ascii="Arial" w:hAnsi="Arial" w:cs="Arial"/>
          <w:lang w:val="sk-SK"/>
        </w:rPr>
        <w:t xml:space="preserve">  a</w:t>
      </w:r>
      <w:r w:rsidR="006476BF">
        <w:rPr>
          <w:rFonts w:ascii="Arial" w:hAnsi="Arial" w:cs="Arial"/>
          <w:lang w:val="sk-SK"/>
        </w:rPr>
        <w:t> </w:t>
      </w:r>
      <w:r w:rsidRPr="00BD2953">
        <w:rPr>
          <w:rFonts w:ascii="Arial" w:hAnsi="Arial" w:cs="Arial"/>
          <w:lang w:val="sk-SK"/>
        </w:rPr>
        <w:t>OP</w:t>
      </w:r>
      <w:r w:rsidR="006476BF">
        <w:rPr>
          <w:rFonts w:ascii="Arial" w:hAnsi="Arial" w:cs="Arial"/>
          <w:lang w:val="sk-SK"/>
        </w:rPr>
        <w:t xml:space="preserve"> EVS</w:t>
      </w:r>
      <w:r w:rsidRPr="00BD2953">
        <w:rPr>
          <w:rFonts w:ascii="Arial" w:hAnsi="Arial" w:cs="Arial"/>
          <w:lang w:val="sk-SK"/>
        </w:rPr>
        <w:t>, pričom tieto zásady budú ďalej rozpracované v riadiacej dokumentácii oboch operačných programov.</w:t>
      </w:r>
      <w:r w:rsidR="00EF7D54">
        <w:rPr>
          <w:rFonts w:ascii="Arial" w:hAnsi="Arial" w:cs="Arial"/>
          <w:lang w:val="sk-SK"/>
        </w:rPr>
        <w:t xml:space="preserve"> Z hľadiska prioritnej osi 7 OPII sa tento dokument a systém koordinácie týka nasledovných špecifických cieľov</w:t>
      </w:r>
      <w:r w:rsidR="00023221">
        <w:rPr>
          <w:rStyle w:val="Odkaznapoznmkupodiarou"/>
          <w:rFonts w:ascii="Arial" w:hAnsi="Arial" w:cs="Arial"/>
          <w:lang w:val="sk-SK"/>
        </w:rPr>
        <w:footnoteReference w:id="4"/>
      </w:r>
      <w:r w:rsidR="00EF7D54">
        <w:rPr>
          <w:rFonts w:ascii="Arial" w:hAnsi="Arial" w:cs="Arial"/>
          <w:lang w:val="sk-SK"/>
        </w:rPr>
        <w:t>:</w:t>
      </w:r>
    </w:p>
    <w:p w14:paraId="25F0B78E" w14:textId="77777777" w:rsidR="00AD3C84" w:rsidRPr="00AA5963" w:rsidRDefault="00AD3C84" w:rsidP="00AD3C84">
      <w:pPr>
        <w:pStyle w:val="Odsekzoznamu"/>
        <w:numPr>
          <w:ilvl w:val="0"/>
          <w:numId w:val="21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94D65">
        <w:rPr>
          <w:rFonts w:ascii="Arial" w:hAnsi="Arial" w:cs="Arial"/>
          <w:lang w:val="sk-SK"/>
        </w:rPr>
        <w:t>Špecifický cieľ</w:t>
      </w:r>
      <w:r>
        <w:rPr>
          <w:rFonts w:ascii="Arial" w:hAnsi="Arial" w:cs="Arial"/>
          <w:lang w:val="sk-SK"/>
        </w:rPr>
        <w:t xml:space="preserve"> 7.3 </w:t>
      </w:r>
      <w:r w:rsidRPr="00AA5963">
        <w:rPr>
          <w:rFonts w:ascii="Arial" w:hAnsi="Arial" w:cs="Arial"/>
          <w:lang w:val="sk-SK"/>
        </w:rPr>
        <w:t xml:space="preserve">Zvýšenie kvality, štandardu a dostupnosti </w:t>
      </w:r>
      <w:proofErr w:type="spellStart"/>
      <w:r w:rsidRPr="00AA5963">
        <w:rPr>
          <w:rFonts w:ascii="Arial" w:hAnsi="Arial" w:cs="Arial"/>
          <w:lang w:val="sk-SK"/>
        </w:rPr>
        <w:t>eGovernment</w:t>
      </w:r>
      <w:proofErr w:type="spellEnd"/>
      <w:r w:rsidRPr="00AA5963">
        <w:rPr>
          <w:rFonts w:ascii="Arial" w:hAnsi="Arial" w:cs="Arial"/>
          <w:lang w:val="sk-SK"/>
        </w:rPr>
        <w:t xml:space="preserve"> služieb pre podnikateľov;</w:t>
      </w:r>
    </w:p>
    <w:p w14:paraId="1EBE8593" w14:textId="77777777" w:rsidR="00AD3C84" w:rsidRDefault="00AD3C84" w:rsidP="00AD3C84">
      <w:pPr>
        <w:pStyle w:val="Odsekzoznamu"/>
        <w:numPr>
          <w:ilvl w:val="0"/>
          <w:numId w:val="21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94D65">
        <w:rPr>
          <w:rFonts w:ascii="Arial" w:hAnsi="Arial" w:cs="Arial"/>
          <w:lang w:val="sk-SK"/>
        </w:rPr>
        <w:t>Špecifický cieľ</w:t>
      </w:r>
      <w:r w:rsidRPr="00AA5963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 xml:space="preserve">7.4 </w:t>
      </w:r>
      <w:r w:rsidRPr="00AA5963">
        <w:rPr>
          <w:rFonts w:ascii="Arial" w:hAnsi="Arial" w:cs="Arial"/>
          <w:lang w:val="sk-SK"/>
        </w:rPr>
        <w:t xml:space="preserve">Zvýšenie kvality, štandardu a dostupnosti </w:t>
      </w:r>
      <w:proofErr w:type="spellStart"/>
      <w:r w:rsidRPr="00AA5963">
        <w:rPr>
          <w:rFonts w:ascii="Arial" w:hAnsi="Arial" w:cs="Arial"/>
          <w:lang w:val="sk-SK"/>
        </w:rPr>
        <w:t>eGovernment</w:t>
      </w:r>
      <w:proofErr w:type="spellEnd"/>
      <w:r w:rsidRPr="00AA5963">
        <w:rPr>
          <w:rFonts w:ascii="Arial" w:hAnsi="Arial" w:cs="Arial"/>
          <w:lang w:val="sk-SK"/>
        </w:rPr>
        <w:t xml:space="preserve"> služieb pre občanov;</w:t>
      </w:r>
    </w:p>
    <w:p w14:paraId="0E171AB8" w14:textId="77777777" w:rsidR="00B94D65" w:rsidRDefault="00A254BD" w:rsidP="00B94D65">
      <w:pPr>
        <w:pStyle w:val="Odsekzoznamu"/>
        <w:numPr>
          <w:ilvl w:val="0"/>
          <w:numId w:val="21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Špecifický cieľ 7.7 </w:t>
      </w:r>
      <w:r w:rsidR="00B94D65" w:rsidRPr="00B94D65">
        <w:rPr>
          <w:rFonts w:ascii="Arial" w:hAnsi="Arial" w:cs="Arial"/>
          <w:lang w:val="sk-SK"/>
        </w:rPr>
        <w:t>Umožnenie modernizácie a racionalizácie ve</w:t>
      </w:r>
      <w:r w:rsidR="009E298A">
        <w:rPr>
          <w:rFonts w:ascii="Arial" w:hAnsi="Arial" w:cs="Arial"/>
          <w:lang w:val="sk-SK"/>
        </w:rPr>
        <w:t>rejnej správy IKT prostriedkami</w:t>
      </w:r>
      <w:r w:rsidR="00023221">
        <w:rPr>
          <w:rFonts w:ascii="Arial" w:hAnsi="Arial" w:cs="Arial"/>
          <w:lang w:val="sk-SK"/>
        </w:rPr>
        <w:t>.</w:t>
      </w:r>
    </w:p>
    <w:p w14:paraId="2768AECE" w14:textId="77777777" w:rsidR="00BD2953" w:rsidRDefault="00BD2953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14:paraId="7606E3E2" w14:textId="77777777" w:rsidR="00E00EEC" w:rsidRDefault="00D83827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Z hľadiska koordinácie dokument pomenúva dve úrovne koordinácie, a to</w:t>
      </w:r>
      <w:r w:rsidR="00E00EEC">
        <w:rPr>
          <w:rFonts w:ascii="Arial" w:hAnsi="Arial" w:cs="Arial"/>
          <w:lang w:val="sk-SK"/>
        </w:rPr>
        <w:t xml:space="preserve">: </w:t>
      </w:r>
    </w:p>
    <w:p w14:paraId="01614726" w14:textId="77777777" w:rsidR="00E00EEC" w:rsidRPr="007B4A0E" w:rsidRDefault="00BD2953" w:rsidP="009D1B64">
      <w:pPr>
        <w:pStyle w:val="Odsekzoznamu"/>
        <w:numPr>
          <w:ilvl w:val="0"/>
          <w:numId w:val="19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inštitucionálnu úroveň, ktorá upravuje vzťahy medzi sprostredkovateľským orgánom pre OPII (</w:t>
      </w:r>
      <w:del w:id="21" w:author="OPaM" w:date="2020-07-20T10:06:00Z">
        <w:r w:rsidR="001A0C07" w:rsidDel="002C7AB1">
          <w:rPr>
            <w:rFonts w:ascii="Arial" w:hAnsi="Arial" w:cs="Arial"/>
            <w:lang w:val="sk-SK"/>
          </w:rPr>
          <w:delText>ÚPPVI</w:delText>
        </w:r>
      </w:del>
      <w:ins w:id="22" w:author="OPaM" w:date="2020-07-20T10:06:00Z">
        <w:r w:rsidR="002C7AB1">
          <w:rPr>
            <w:rFonts w:ascii="Arial" w:hAnsi="Arial" w:cs="Arial"/>
            <w:lang w:val="sk-SK"/>
          </w:rPr>
          <w:t>MIRRI SR</w:t>
        </w:r>
      </w:ins>
      <w:del w:id="23" w:author="OPaM" w:date="2020-07-20T10:06:00Z">
        <w:r w:rsidR="001A0C07" w:rsidDel="002C7AB1">
          <w:rPr>
            <w:rFonts w:ascii="Arial" w:hAnsi="Arial" w:cs="Arial"/>
            <w:lang w:val="sk-SK"/>
          </w:rPr>
          <w:delText>I</w:delText>
        </w:r>
      </w:del>
      <w:r w:rsidRPr="00BD2953">
        <w:rPr>
          <w:rFonts w:ascii="Arial" w:hAnsi="Arial" w:cs="Arial"/>
          <w:lang w:val="sk-SK"/>
        </w:rPr>
        <w:t>) a riadiacim orgánom pre OP EVS (MV SR) a</w:t>
      </w:r>
    </w:p>
    <w:p w14:paraId="0BF31B9B" w14:textId="77777777" w:rsidR="00D83827" w:rsidRDefault="00BD2953" w:rsidP="009D1B64">
      <w:pPr>
        <w:pStyle w:val="Odsekzoznamu"/>
        <w:numPr>
          <w:ilvl w:val="0"/>
          <w:numId w:val="19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vecnú úroveň, ktorá pomenúva vzájomné prepojenie projektov v rámci oboch operačných programov</w:t>
      </w:r>
      <w:r w:rsidR="006476BF">
        <w:rPr>
          <w:rFonts w:ascii="Arial" w:hAnsi="Arial" w:cs="Arial"/>
          <w:lang w:val="sk-SK"/>
        </w:rPr>
        <w:t>.</w:t>
      </w:r>
    </w:p>
    <w:p w14:paraId="0876AF87" w14:textId="77777777" w:rsidR="00B04486" w:rsidRDefault="00B04486" w:rsidP="009D1B64">
      <w:pPr>
        <w:spacing w:before="0" w:after="0" w:line="240" w:lineRule="auto"/>
        <w:jc w:val="both"/>
        <w:rPr>
          <w:rFonts w:ascii="Arial" w:hAnsi="Arial" w:cs="Arial"/>
          <w:b/>
          <w:lang w:val="sk-SK"/>
        </w:rPr>
      </w:pPr>
    </w:p>
    <w:p w14:paraId="4C387F15" w14:textId="77777777" w:rsidR="009D4822" w:rsidRDefault="00B04486" w:rsidP="009D1B64">
      <w:pPr>
        <w:spacing w:before="0" w:after="0" w:line="240" w:lineRule="auto"/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Národná reforma verejnej správy ako východisko pre z</w:t>
      </w:r>
      <w:r w:rsidR="009D4822" w:rsidRPr="00AF0B08">
        <w:rPr>
          <w:rFonts w:ascii="Arial" w:hAnsi="Arial" w:cs="Arial"/>
          <w:b/>
          <w:lang w:val="sk-SK"/>
        </w:rPr>
        <w:t>ákladný rámec koordinácie:</w:t>
      </w:r>
    </w:p>
    <w:p w14:paraId="2E703131" w14:textId="77777777" w:rsidR="002C5C93" w:rsidRDefault="002C5C93" w:rsidP="009D1B64">
      <w:pPr>
        <w:spacing w:before="0" w:after="0" w:line="240" w:lineRule="auto"/>
        <w:jc w:val="both"/>
        <w:rPr>
          <w:rFonts w:ascii="Arial" w:hAnsi="Arial" w:cs="Arial"/>
          <w:b/>
          <w:lang w:val="sk-SK"/>
        </w:rPr>
      </w:pPr>
    </w:p>
    <w:p w14:paraId="211BFDD1" w14:textId="77777777" w:rsidR="009D4822" w:rsidRDefault="009D4822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Základný vzťah je deklarovaný priamou závislosťou:</w:t>
      </w:r>
    </w:p>
    <w:p w14:paraId="49E50CAC" w14:textId="77777777" w:rsidR="002C5C93" w:rsidRDefault="002C5C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14:paraId="732402D7" w14:textId="77777777" w:rsidR="00E74059" w:rsidRDefault="00E74059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>0: Reforma VS určuje obsahovú náplň</w:t>
      </w:r>
      <w:r w:rsidR="00E00EEC">
        <w:rPr>
          <w:rFonts w:ascii="Arial" w:hAnsi="Arial" w:cs="Arial"/>
          <w:lang w:val="sk-SK"/>
        </w:rPr>
        <w:t xml:space="preserve"> (</w:t>
      </w:r>
      <w:proofErr w:type="spellStart"/>
      <w:r w:rsidR="00E00EEC">
        <w:rPr>
          <w:rFonts w:ascii="Arial" w:hAnsi="Arial" w:cs="Arial"/>
          <w:lang w:val="sk-SK"/>
        </w:rPr>
        <w:t>business</w:t>
      </w:r>
      <w:proofErr w:type="spellEnd"/>
      <w:r w:rsidR="00E00EEC">
        <w:rPr>
          <w:rFonts w:ascii="Arial" w:hAnsi="Arial" w:cs="Arial"/>
          <w:lang w:val="sk-SK"/>
        </w:rPr>
        <w:t xml:space="preserve"> </w:t>
      </w:r>
      <w:proofErr w:type="spellStart"/>
      <w:r w:rsidR="00E00EEC">
        <w:rPr>
          <w:rFonts w:ascii="Arial" w:hAnsi="Arial" w:cs="Arial"/>
          <w:lang w:val="sk-SK"/>
        </w:rPr>
        <w:t>case</w:t>
      </w:r>
      <w:proofErr w:type="spellEnd"/>
      <w:r w:rsidR="00E00EEC">
        <w:rPr>
          <w:rFonts w:ascii="Arial" w:hAnsi="Arial" w:cs="Arial"/>
          <w:lang w:val="sk-SK"/>
        </w:rPr>
        <w:t>)</w:t>
      </w:r>
      <w:r w:rsidRPr="00E00EEC">
        <w:rPr>
          <w:rFonts w:ascii="Arial" w:hAnsi="Arial" w:cs="Arial"/>
          <w:lang w:val="sk-SK"/>
        </w:rPr>
        <w:t xml:space="preserve"> pre </w:t>
      </w:r>
      <w:r w:rsidR="003B3422">
        <w:rPr>
          <w:rFonts w:ascii="Arial" w:hAnsi="Arial" w:cs="Arial"/>
          <w:lang w:val="sk-SK"/>
        </w:rPr>
        <w:t>OP EVS a čiastočne pre OPII</w:t>
      </w:r>
      <w:r w:rsidRPr="00E00EEC">
        <w:rPr>
          <w:rFonts w:ascii="Arial" w:hAnsi="Arial" w:cs="Arial"/>
          <w:lang w:val="sk-SK"/>
        </w:rPr>
        <w:t>, ktorých spoločným cieľom je efektívna VS</w:t>
      </w:r>
      <w:r w:rsidR="008B1892" w:rsidRPr="00E00EEC">
        <w:rPr>
          <w:rFonts w:ascii="Arial" w:hAnsi="Arial" w:cs="Arial"/>
          <w:lang w:val="sk-SK"/>
        </w:rPr>
        <w:t xml:space="preserve"> (pripravuje MV SR v rámci splnenia </w:t>
      </w:r>
      <w:proofErr w:type="spellStart"/>
      <w:r w:rsidR="008B1892" w:rsidRPr="00E00EEC">
        <w:rPr>
          <w:rFonts w:ascii="Arial" w:hAnsi="Arial" w:cs="Arial"/>
          <w:lang w:val="sk-SK"/>
        </w:rPr>
        <w:t>ex-ante</w:t>
      </w:r>
      <w:proofErr w:type="spellEnd"/>
      <w:r w:rsidR="008B1892" w:rsidRPr="00E00EEC">
        <w:rPr>
          <w:rFonts w:ascii="Arial" w:hAnsi="Arial" w:cs="Arial"/>
          <w:lang w:val="sk-SK"/>
        </w:rPr>
        <w:t xml:space="preserve"> </w:t>
      </w:r>
      <w:proofErr w:type="spellStart"/>
      <w:r w:rsidR="008B1892" w:rsidRPr="00E00EEC">
        <w:rPr>
          <w:rFonts w:ascii="Arial" w:hAnsi="Arial" w:cs="Arial"/>
          <w:lang w:val="sk-SK"/>
        </w:rPr>
        <w:t>kondicionalít</w:t>
      </w:r>
      <w:proofErr w:type="spellEnd"/>
      <w:r w:rsidR="008B1892" w:rsidRPr="00E00EEC">
        <w:rPr>
          <w:rFonts w:ascii="Arial" w:hAnsi="Arial" w:cs="Arial"/>
          <w:lang w:val="sk-SK"/>
        </w:rPr>
        <w:t>)</w:t>
      </w:r>
    </w:p>
    <w:p w14:paraId="478DE293" w14:textId="77777777" w:rsidR="002C5C93" w:rsidRPr="00E00EEC" w:rsidRDefault="002C5C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14:paraId="2939ED9B" w14:textId="77777777" w:rsidR="009D4822" w:rsidRDefault="009D4822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 xml:space="preserve">1: OP EVS </w:t>
      </w:r>
      <w:r w:rsidR="00E00EEC">
        <w:rPr>
          <w:rFonts w:ascii="Arial" w:hAnsi="Arial" w:cs="Arial"/>
          <w:lang w:val="sk-SK"/>
        </w:rPr>
        <w:t>definuje dizajn zmien organizácie a procesov VS; ich presadenie do praxe a dosiahnutie cieľovej úrovne efektívnosti služieb VS a účinnosti politík je podmienené ISVS a elektronickými službami na ich podporu</w:t>
      </w:r>
    </w:p>
    <w:p w14:paraId="2E5D22BC" w14:textId="77777777" w:rsidR="002C5C93" w:rsidRPr="00E00EEC" w:rsidRDefault="002C5C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14:paraId="460A4E74" w14:textId="77777777" w:rsidR="009D4822" w:rsidRDefault="009D4822" w:rsidP="009D1B64">
      <w:pPr>
        <w:spacing w:line="240" w:lineRule="auto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 xml:space="preserve">2: OPII </w:t>
      </w:r>
      <w:r w:rsidR="00E00EEC">
        <w:rPr>
          <w:rFonts w:ascii="Arial" w:hAnsi="Arial" w:cs="Arial"/>
          <w:lang w:val="sk-SK"/>
        </w:rPr>
        <w:t xml:space="preserve">realizuje investície do ISVS a služieb </w:t>
      </w:r>
      <w:proofErr w:type="spellStart"/>
      <w:r w:rsidR="00E00EEC">
        <w:rPr>
          <w:rFonts w:ascii="Arial" w:hAnsi="Arial" w:cs="Arial"/>
          <w:lang w:val="sk-SK"/>
        </w:rPr>
        <w:t>eGovernmentu</w:t>
      </w:r>
      <w:proofErr w:type="spellEnd"/>
      <w:r w:rsidR="00E00EEC">
        <w:rPr>
          <w:rFonts w:ascii="Arial" w:hAnsi="Arial" w:cs="Arial"/>
          <w:lang w:val="sk-SK"/>
        </w:rPr>
        <w:t xml:space="preserve">; ich implementácia je podmienená zmenou procesov a organizácie VS; </w:t>
      </w:r>
      <w:r w:rsidR="003B3422">
        <w:rPr>
          <w:rFonts w:ascii="Arial" w:hAnsi="Arial" w:cs="Arial"/>
          <w:lang w:val="sk-SK"/>
        </w:rPr>
        <w:t>realizuje</w:t>
      </w:r>
      <w:r w:rsidR="00E00EEC">
        <w:rPr>
          <w:rFonts w:ascii="Arial" w:hAnsi="Arial" w:cs="Arial"/>
          <w:lang w:val="sk-SK"/>
        </w:rPr>
        <w:t xml:space="preserve"> národné projekty komplementárne k </w:t>
      </w:r>
      <w:r w:rsidRPr="00E00EEC">
        <w:rPr>
          <w:rFonts w:ascii="Arial" w:hAnsi="Arial" w:cs="Arial"/>
          <w:lang w:val="sk-SK"/>
        </w:rPr>
        <w:t xml:space="preserve"> OP EVS</w:t>
      </w:r>
      <w:r w:rsidR="006476BF">
        <w:rPr>
          <w:rFonts w:ascii="Arial" w:hAnsi="Arial" w:cs="Arial"/>
          <w:lang w:val="sk-SK"/>
        </w:rPr>
        <w:t>.</w:t>
      </w:r>
    </w:p>
    <w:p w14:paraId="14708EE9" w14:textId="77777777" w:rsidR="00B94D28" w:rsidRDefault="003D3E88" w:rsidP="009D1B64">
      <w:pPr>
        <w:spacing w:line="240" w:lineRule="auto"/>
        <w:jc w:val="both"/>
        <w:rPr>
          <w:rFonts w:ascii="Arial" w:hAnsi="Arial" w:cs="Arial"/>
          <w:lang w:val="sk-SK"/>
        </w:rPr>
      </w:pPr>
      <w:r w:rsidRPr="00F16D3B">
        <w:rPr>
          <w:rFonts w:ascii="Arial" w:hAnsi="Arial" w:cs="Arial"/>
          <w:noProof/>
          <w:lang w:val="sk-SK" w:eastAsia="sk-SK"/>
        </w:rPr>
        <w:lastRenderedPageBreak/>
        <w:drawing>
          <wp:inline distT="0" distB="0" distL="0" distR="0" wp14:anchorId="1952E05D" wp14:editId="1B7619E4">
            <wp:extent cx="6238240" cy="3236181"/>
            <wp:effectExtent l="0" t="0" r="0" b="0"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6473" cy="324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274129" w14:textId="77777777" w:rsidR="009943BE" w:rsidRDefault="009943BE" w:rsidP="009943BE">
      <w:pPr>
        <w:pStyle w:val="Odsekzoznamu"/>
        <w:spacing w:after="0" w:line="240" w:lineRule="auto"/>
        <w:ind w:left="426"/>
        <w:rPr>
          <w:rFonts w:ascii="Arial" w:hAnsi="Arial" w:cs="Arial"/>
          <w:b/>
          <w:sz w:val="24"/>
          <w:szCs w:val="24"/>
          <w:lang w:val="sk-SK"/>
        </w:rPr>
      </w:pPr>
    </w:p>
    <w:p w14:paraId="25FB846F" w14:textId="77777777" w:rsidR="00D71B1B" w:rsidDel="002C7AB1" w:rsidRDefault="00D71B1B" w:rsidP="009943BE">
      <w:pPr>
        <w:pStyle w:val="Odsekzoznamu"/>
        <w:spacing w:after="0" w:line="240" w:lineRule="auto"/>
        <w:ind w:left="426"/>
        <w:rPr>
          <w:del w:id="24" w:author="OPaM" w:date="2020-07-20T10:03:00Z"/>
          <w:rFonts w:ascii="Arial" w:hAnsi="Arial" w:cs="Arial"/>
          <w:b/>
          <w:sz w:val="24"/>
          <w:szCs w:val="24"/>
          <w:lang w:val="sk-SK"/>
        </w:rPr>
      </w:pPr>
    </w:p>
    <w:p w14:paraId="3D145531" w14:textId="77777777" w:rsidR="00D71B1B" w:rsidDel="002C7AB1" w:rsidRDefault="00D71B1B" w:rsidP="009943BE">
      <w:pPr>
        <w:pStyle w:val="Odsekzoznamu"/>
        <w:spacing w:after="0" w:line="240" w:lineRule="auto"/>
        <w:ind w:left="426"/>
        <w:rPr>
          <w:del w:id="25" w:author="OPaM" w:date="2020-07-20T10:03:00Z"/>
          <w:rFonts w:ascii="Arial" w:hAnsi="Arial" w:cs="Arial"/>
          <w:b/>
          <w:sz w:val="24"/>
          <w:szCs w:val="24"/>
          <w:lang w:val="sk-SK"/>
        </w:rPr>
      </w:pPr>
    </w:p>
    <w:p w14:paraId="5014FB7C" w14:textId="77777777" w:rsidR="00B940F0" w:rsidRPr="00BD2953" w:rsidRDefault="00B940F0" w:rsidP="009D1B64">
      <w:pPr>
        <w:pStyle w:val="Odsekzoznamu"/>
        <w:numPr>
          <w:ilvl w:val="0"/>
          <w:numId w:val="9"/>
        </w:numPr>
        <w:spacing w:after="0" w:line="240" w:lineRule="auto"/>
        <w:ind w:left="426" w:hanging="426"/>
        <w:rPr>
          <w:rFonts w:ascii="Arial" w:hAnsi="Arial" w:cs="Arial"/>
          <w:b/>
          <w:sz w:val="24"/>
          <w:szCs w:val="24"/>
          <w:lang w:val="sk-SK"/>
        </w:rPr>
      </w:pPr>
      <w:r w:rsidRPr="00BD2953">
        <w:rPr>
          <w:rFonts w:ascii="Arial" w:hAnsi="Arial" w:cs="Arial"/>
          <w:b/>
          <w:sz w:val="24"/>
          <w:szCs w:val="24"/>
          <w:lang w:val="sk-SK"/>
        </w:rPr>
        <w:t>Inštitucionálna úroveň koordinácie</w:t>
      </w:r>
      <w:r w:rsidR="006C0BBD">
        <w:rPr>
          <w:rFonts w:ascii="Arial" w:hAnsi="Arial" w:cs="Arial"/>
          <w:b/>
          <w:sz w:val="24"/>
          <w:szCs w:val="24"/>
          <w:lang w:val="sk-SK"/>
        </w:rPr>
        <w:t xml:space="preserve"> (medzirezortná)</w:t>
      </w:r>
    </w:p>
    <w:p w14:paraId="5000B736" w14:textId="77777777" w:rsidR="00BD2953" w:rsidRPr="00BD2953" w:rsidRDefault="00BD2953" w:rsidP="009D1B64">
      <w:pPr>
        <w:pStyle w:val="Odsekzoznamu"/>
        <w:spacing w:after="0" w:line="240" w:lineRule="auto"/>
        <w:ind w:left="426"/>
        <w:rPr>
          <w:rFonts w:ascii="Arial" w:hAnsi="Arial" w:cs="Arial"/>
          <w:b/>
          <w:sz w:val="24"/>
          <w:szCs w:val="24"/>
          <w:lang w:val="sk-SK"/>
        </w:rPr>
      </w:pPr>
    </w:p>
    <w:p w14:paraId="4681736D" w14:textId="77777777" w:rsidR="009D0C88" w:rsidRPr="00BD2953" w:rsidRDefault="009D0C88" w:rsidP="009D1B64">
      <w:pPr>
        <w:spacing w:after="0" w:line="240" w:lineRule="auto"/>
        <w:jc w:val="both"/>
        <w:rPr>
          <w:rFonts w:ascii="Arial" w:hAnsi="Arial" w:cs="Arial"/>
          <w:lang w:val="sk-SK"/>
        </w:rPr>
      </w:pPr>
      <w:del w:id="26" w:author="OPaM" w:date="2020-07-20T09:43:00Z">
        <w:r w:rsidRPr="00775DAE" w:rsidDel="00260744">
          <w:rPr>
            <w:rFonts w:ascii="Arial" w:hAnsi="Arial" w:cs="Arial"/>
            <w:noProof/>
            <w:lang w:val="sk-SK" w:eastAsia="sk-SK"/>
          </w:rPr>
          <w:drawing>
            <wp:anchor distT="0" distB="0" distL="114300" distR="114300" simplePos="0" relativeHeight="251658240" behindDoc="0" locked="0" layoutInCell="1" allowOverlap="1" wp14:anchorId="1CCC0BF5" wp14:editId="5AF37E75">
              <wp:simplePos x="0" y="0"/>
              <wp:positionH relativeFrom="column">
                <wp:posOffset>22860</wp:posOffset>
              </wp:positionH>
              <wp:positionV relativeFrom="paragraph">
                <wp:posOffset>76835</wp:posOffset>
              </wp:positionV>
              <wp:extent cx="2600325" cy="2527300"/>
              <wp:effectExtent l="0" t="0" r="9525" b="6350"/>
              <wp:wrapSquare wrapText="bothSides"/>
              <wp:docPr id="11" name="Obrázo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/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00325" cy="25273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del>
      <w:r w:rsidR="00B940F0" w:rsidRPr="00BD2953">
        <w:rPr>
          <w:rFonts w:ascii="Arial" w:hAnsi="Arial" w:cs="Arial"/>
          <w:lang w:val="sk-SK"/>
        </w:rPr>
        <w:t>Inštitucionálny s</w:t>
      </w:r>
      <w:r w:rsidR="001E5F32" w:rsidRPr="00BD2953">
        <w:rPr>
          <w:rFonts w:ascii="Arial" w:hAnsi="Arial" w:cs="Arial"/>
          <w:lang w:val="sk-SK"/>
        </w:rPr>
        <w:t>ystém koordinácie medzi OP</w:t>
      </w:r>
      <w:r w:rsidR="006476BF">
        <w:rPr>
          <w:rFonts w:ascii="Arial" w:hAnsi="Arial" w:cs="Arial"/>
          <w:lang w:val="sk-SK"/>
        </w:rPr>
        <w:t>II</w:t>
      </w:r>
      <w:r w:rsidR="001E5F32" w:rsidRPr="00BD2953">
        <w:rPr>
          <w:rFonts w:ascii="Arial" w:hAnsi="Arial" w:cs="Arial"/>
          <w:lang w:val="sk-SK"/>
        </w:rPr>
        <w:t xml:space="preserve"> a OP </w:t>
      </w:r>
      <w:r w:rsidR="006476BF">
        <w:rPr>
          <w:rFonts w:ascii="Arial" w:hAnsi="Arial" w:cs="Arial"/>
          <w:lang w:val="sk-SK"/>
        </w:rPr>
        <w:t>EVS</w:t>
      </w:r>
      <w:r w:rsidR="001E5F32" w:rsidRPr="00BD2953">
        <w:rPr>
          <w:rFonts w:ascii="Arial" w:hAnsi="Arial" w:cs="Arial"/>
          <w:lang w:val="sk-SK"/>
        </w:rPr>
        <w:t xml:space="preserve"> bude pozostávať z 3 základných úrovní:</w:t>
      </w:r>
    </w:p>
    <w:p w14:paraId="6F35EA25" w14:textId="77777777" w:rsidR="001E5F32" w:rsidRPr="00BD2953" w:rsidRDefault="001E5F32" w:rsidP="009D1B64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 xml:space="preserve">Politická úroveň, ktorú predstavuje </w:t>
      </w:r>
      <w:r w:rsidRPr="00775DAE">
        <w:rPr>
          <w:rFonts w:ascii="Arial" w:hAnsi="Arial" w:cs="Arial"/>
          <w:b/>
          <w:lang w:val="sk-SK"/>
        </w:rPr>
        <w:t>monitorovací výbor</w:t>
      </w:r>
      <w:r w:rsidRPr="00BD2953">
        <w:rPr>
          <w:rFonts w:ascii="Arial" w:hAnsi="Arial" w:cs="Arial"/>
          <w:lang w:val="sk-SK"/>
        </w:rPr>
        <w:t>, kde budú prijímané rozhodnutia na najvyššej úrovni</w:t>
      </w:r>
      <w:r w:rsidR="00C4466E">
        <w:rPr>
          <w:rFonts w:ascii="Arial" w:hAnsi="Arial" w:cs="Arial"/>
          <w:lang w:val="sk-SK"/>
        </w:rPr>
        <w:t>.</w:t>
      </w:r>
    </w:p>
    <w:p w14:paraId="02648D93" w14:textId="77777777" w:rsidR="001E5F32" w:rsidRPr="00BD2953" w:rsidDel="002C7AB1" w:rsidRDefault="001E5F32" w:rsidP="009D1B64">
      <w:pPr>
        <w:pStyle w:val="Odsekzoznamu"/>
        <w:spacing w:after="0" w:line="240" w:lineRule="auto"/>
        <w:ind w:left="284"/>
        <w:jc w:val="both"/>
        <w:rPr>
          <w:del w:id="27" w:author="OPaM" w:date="2020-07-20T10:03:00Z"/>
          <w:rFonts w:ascii="Arial" w:hAnsi="Arial" w:cs="Arial"/>
          <w:lang w:val="sk-SK"/>
        </w:rPr>
      </w:pPr>
    </w:p>
    <w:p w14:paraId="6697E4E4" w14:textId="77777777" w:rsidR="001E5F32" w:rsidRPr="000A32E9" w:rsidRDefault="001E5F32" w:rsidP="000A32E9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lang w:val="sk-SK"/>
        </w:rPr>
      </w:pPr>
      <w:r w:rsidRPr="000A32E9">
        <w:rPr>
          <w:rFonts w:ascii="Arial" w:hAnsi="Arial" w:cs="Arial"/>
          <w:lang w:val="sk-SK"/>
        </w:rPr>
        <w:t>Technická programová úroveň, ktorú predstavuje</w:t>
      </w:r>
      <w:ins w:id="28" w:author="ZC" w:date="2020-08-10T10:51:00Z">
        <w:r w:rsidR="000A32E9" w:rsidRPr="000A32E9">
          <w:rPr>
            <w:rFonts w:ascii="Arial" w:hAnsi="Arial" w:cs="Arial"/>
            <w:lang w:val="sk-SK"/>
          </w:rPr>
          <w:t xml:space="preserve"> </w:t>
        </w:r>
      </w:ins>
      <w:ins w:id="29" w:author="ZC" w:date="2020-08-10T10:52:00Z">
        <w:r w:rsidR="000A32E9" w:rsidRPr="003A653E">
          <w:rPr>
            <w:rFonts w:ascii="Arial" w:hAnsi="Arial" w:cs="Arial"/>
            <w:b/>
            <w:lang w:val="sk-SK"/>
          </w:rPr>
          <w:t>Hodnotiaca komisia na posudzovanie reformných zámerov</w:t>
        </w:r>
        <w:r w:rsidR="000A32E9">
          <w:rPr>
            <w:rFonts w:ascii="Arial" w:hAnsi="Arial" w:cs="Arial"/>
            <w:lang w:val="sk-SK"/>
          </w:rPr>
          <w:t>.</w:t>
        </w:r>
      </w:ins>
      <w:ins w:id="30" w:author="OPaM" w:date="2020-07-20T10:03:00Z">
        <w:del w:id="31" w:author="Miruška Hrabčáková" w:date="2020-08-11T13:55:00Z">
          <w:r w:rsidR="002C7AB1" w:rsidRPr="000A32E9" w:rsidDel="00051421">
            <w:rPr>
              <w:rFonts w:ascii="Arial" w:hAnsi="Arial" w:cs="Arial"/>
              <w:lang w:val="sk-SK"/>
            </w:rPr>
            <w:delText>.....</w:delText>
          </w:r>
        </w:del>
      </w:ins>
      <w:del w:id="32" w:author="OPaM" w:date="2020-07-20T10:03:00Z">
        <w:r w:rsidRPr="000A32E9" w:rsidDel="002C7AB1">
          <w:rPr>
            <w:rFonts w:ascii="Arial" w:hAnsi="Arial" w:cs="Arial"/>
            <w:lang w:val="sk-SK"/>
          </w:rPr>
          <w:delText xml:space="preserve"> </w:delText>
        </w:r>
      </w:del>
      <w:del w:id="33" w:author="OPaM" w:date="2020-07-20T09:58:00Z">
        <w:r w:rsidRPr="000A32E9" w:rsidDel="00421760">
          <w:rPr>
            <w:rFonts w:ascii="Arial" w:hAnsi="Arial" w:cs="Arial"/>
            <w:lang w:val="sk-SK"/>
          </w:rPr>
          <w:delText xml:space="preserve">Interný dozorný monitorovací výbor, kde budú prijímané technické/odborné rozhodnutia týkajúce sa riadenia programov. </w:delText>
        </w:r>
      </w:del>
    </w:p>
    <w:p w14:paraId="6C34EA46" w14:textId="77777777" w:rsidR="001E5F32" w:rsidRPr="00BD2953" w:rsidDel="00260744" w:rsidRDefault="001E5F32" w:rsidP="009D1B64">
      <w:pPr>
        <w:pStyle w:val="Odsekzoznamu"/>
        <w:spacing w:after="0" w:line="240" w:lineRule="auto"/>
        <w:ind w:left="284"/>
        <w:jc w:val="both"/>
        <w:rPr>
          <w:del w:id="34" w:author="OPaM" w:date="2020-07-20T09:43:00Z"/>
          <w:rFonts w:ascii="Arial" w:hAnsi="Arial" w:cs="Arial"/>
          <w:lang w:val="sk-SK"/>
        </w:rPr>
      </w:pPr>
    </w:p>
    <w:p w14:paraId="450C8268" w14:textId="77777777" w:rsidR="001E5F32" w:rsidRDefault="001E5F32" w:rsidP="009D1B64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ins w:id="35" w:author="ZC" w:date="2020-08-10T11:05:00Z"/>
          <w:rFonts w:ascii="Arial" w:hAnsi="Arial" w:cs="Arial"/>
          <w:lang w:val="sk-SK"/>
        </w:rPr>
      </w:pPr>
      <w:del w:id="36" w:author="OPaM" w:date="2020-07-20T10:03:00Z">
        <w:r w:rsidRPr="00BD2953" w:rsidDel="002C7AB1">
          <w:rPr>
            <w:rFonts w:ascii="Arial" w:hAnsi="Arial" w:cs="Arial"/>
            <w:lang w:val="sk-SK"/>
          </w:rPr>
          <w:delText xml:space="preserve"> </w:delText>
        </w:r>
      </w:del>
      <w:r w:rsidRPr="00BD2953">
        <w:rPr>
          <w:rFonts w:ascii="Arial" w:hAnsi="Arial" w:cs="Arial"/>
          <w:lang w:val="sk-SK"/>
        </w:rPr>
        <w:t>Technická projektová úr</w:t>
      </w:r>
      <w:r w:rsidR="00B7643E" w:rsidRPr="00BD2953">
        <w:rPr>
          <w:rFonts w:ascii="Arial" w:hAnsi="Arial" w:cs="Arial"/>
          <w:lang w:val="sk-SK"/>
        </w:rPr>
        <w:t>oveň, ktor</w:t>
      </w:r>
      <w:del w:id="37" w:author="ZC" w:date="2020-08-10T10:56:00Z">
        <w:r w:rsidR="00B7643E" w:rsidRPr="00BD2953" w:rsidDel="001D2F87">
          <w:rPr>
            <w:rFonts w:ascii="Arial" w:hAnsi="Arial" w:cs="Arial"/>
            <w:lang w:val="sk-SK"/>
          </w:rPr>
          <w:delText>ú</w:delText>
        </w:r>
      </w:del>
      <w:ins w:id="38" w:author="ZC" w:date="2020-08-10T10:56:00Z">
        <w:r w:rsidR="001D2F87">
          <w:rPr>
            <w:rFonts w:ascii="Arial" w:hAnsi="Arial" w:cs="Arial"/>
            <w:lang w:val="sk-SK"/>
          </w:rPr>
          <w:t>á</w:t>
        </w:r>
      </w:ins>
      <w:r w:rsidRPr="00BD2953">
        <w:rPr>
          <w:rFonts w:ascii="Arial" w:hAnsi="Arial" w:cs="Arial"/>
          <w:lang w:val="sk-SK"/>
        </w:rPr>
        <w:t xml:space="preserve"> predstavuje </w:t>
      </w:r>
      <w:r w:rsidRPr="003A653E">
        <w:rPr>
          <w:rFonts w:ascii="Arial" w:hAnsi="Arial" w:cs="Arial"/>
          <w:b/>
          <w:lang w:val="sk-SK"/>
        </w:rPr>
        <w:t>Riadiaci výbor pre štúdie uskutočniteľnosti</w:t>
      </w:r>
      <w:r w:rsidR="00BF08AA" w:rsidRPr="003A653E">
        <w:rPr>
          <w:rFonts w:ascii="Arial" w:hAnsi="Arial" w:cs="Arial"/>
          <w:b/>
          <w:lang w:val="sk-SK"/>
        </w:rPr>
        <w:t xml:space="preserve"> PO</w:t>
      </w:r>
      <w:del w:id="39" w:author="ZC" w:date="2020-08-10T11:21:00Z">
        <w:r w:rsidR="00BF08AA" w:rsidRPr="003A653E" w:rsidDel="006E017E">
          <w:rPr>
            <w:rFonts w:ascii="Arial" w:hAnsi="Arial" w:cs="Arial"/>
            <w:b/>
            <w:lang w:val="sk-SK"/>
          </w:rPr>
          <w:delText xml:space="preserve"> </w:delText>
        </w:r>
      </w:del>
      <w:r w:rsidR="00BF08AA" w:rsidRPr="003A653E">
        <w:rPr>
          <w:rFonts w:ascii="Arial" w:hAnsi="Arial" w:cs="Arial"/>
          <w:b/>
          <w:lang w:val="sk-SK"/>
        </w:rPr>
        <w:t>7 OPI</w:t>
      </w:r>
      <w:r w:rsidR="00BF08AA">
        <w:rPr>
          <w:rFonts w:ascii="Arial" w:hAnsi="Arial" w:cs="Arial"/>
          <w:lang w:val="sk-SK"/>
        </w:rPr>
        <w:t>I</w:t>
      </w:r>
      <w:r w:rsidRPr="00BD2953">
        <w:rPr>
          <w:rFonts w:ascii="Arial" w:hAnsi="Arial" w:cs="Arial"/>
          <w:lang w:val="sk-SK"/>
        </w:rPr>
        <w:t>.</w:t>
      </w:r>
    </w:p>
    <w:p w14:paraId="1AEAAB07" w14:textId="77777777" w:rsidR="008E6729" w:rsidDel="008E6729" w:rsidRDefault="008E6729" w:rsidP="003A653E">
      <w:pPr>
        <w:pStyle w:val="Odsekzoznamu"/>
        <w:spacing w:after="0" w:line="240" w:lineRule="auto"/>
        <w:ind w:left="284"/>
        <w:jc w:val="both"/>
        <w:rPr>
          <w:ins w:id="40" w:author="OPaM" w:date="2020-07-20T09:43:00Z"/>
          <w:del w:id="41" w:author="ZC" w:date="2020-08-10T11:05:00Z"/>
          <w:rFonts w:ascii="Arial" w:hAnsi="Arial" w:cs="Arial"/>
          <w:lang w:val="sk-SK"/>
        </w:rPr>
      </w:pPr>
    </w:p>
    <w:p w14:paraId="37AFE144" w14:textId="77777777" w:rsidR="00260744" w:rsidRPr="003A653E" w:rsidRDefault="00260744" w:rsidP="003A653E">
      <w:pPr>
        <w:spacing w:after="0" w:line="240" w:lineRule="auto"/>
        <w:jc w:val="both"/>
        <w:rPr>
          <w:rFonts w:ascii="Arial" w:hAnsi="Arial" w:cs="Arial"/>
          <w:lang w:val="sk-SK"/>
        </w:rPr>
      </w:pPr>
    </w:p>
    <w:p w14:paraId="7161D09B" w14:textId="77777777" w:rsidR="00A710A1" w:rsidRPr="00BD2953" w:rsidDel="00260744" w:rsidRDefault="00A710A1" w:rsidP="00AA5963">
      <w:pPr>
        <w:spacing w:before="0" w:after="0" w:line="240" w:lineRule="auto"/>
        <w:rPr>
          <w:del w:id="42" w:author="OPaM" w:date="2020-07-20T09:43:00Z"/>
          <w:rFonts w:ascii="Arial" w:hAnsi="Arial" w:cs="Arial"/>
          <w:b/>
          <w:lang w:val="sk-SK"/>
        </w:rPr>
      </w:pPr>
    </w:p>
    <w:p w14:paraId="508CC185" w14:textId="77777777" w:rsidR="00612CD8" w:rsidDel="00260744" w:rsidRDefault="00612CD8" w:rsidP="009D1B64">
      <w:pPr>
        <w:spacing w:line="240" w:lineRule="auto"/>
        <w:ind w:left="426" w:hanging="426"/>
        <w:rPr>
          <w:del w:id="43" w:author="OPaM" w:date="2020-07-20T09:43:00Z"/>
          <w:rFonts w:ascii="Arial" w:hAnsi="Arial" w:cs="Arial"/>
          <w:b/>
          <w:lang w:val="sk-SK"/>
        </w:rPr>
      </w:pPr>
    </w:p>
    <w:p w14:paraId="42E8E4DB" w14:textId="77777777" w:rsidR="00D71B1B" w:rsidDel="00260744" w:rsidRDefault="00D71B1B" w:rsidP="009D1B64">
      <w:pPr>
        <w:spacing w:line="240" w:lineRule="auto"/>
        <w:ind w:left="426" w:hanging="426"/>
        <w:rPr>
          <w:del w:id="44" w:author="OPaM" w:date="2020-07-20T09:43:00Z"/>
          <w:rFonts w:ascii="Arial" w:hAnsi="Arial" w:cs="Arial"/>
          <w:b/>
          <w:lang w:val="sk-SK"/>
        </w:rPr>
      </w:pPr>
    </w:p>
    <w:p w14:paraId="7BA081B8" w14:textId="77777777" w:rsidR="00BF464D" w:rsidRDefault="004E6549" w:rsidP="00636FEB">
      <w:pPr>
        <w:spacing w:before="0" w:after="0" w:line="240" w:lineRule="auto"/>
        <w:ind w:left="426" w:hanging="426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2.1 </w:t>
      </w:r>
      <w:r w:rsidR="009A6630" w:rsidRPr="00BD2953">
        <w:rPr>
          <w:rFonts w:ascii="Arial" w:hAnsi="Arial" w:cs="Arial"/>
          <w:b/>
          <w:lang w:val="sk-SK"/>
        </w:rPr>
        <w:t xml:space="preserve">Politická úroveň </w:t>
      </w:r>
      <w:del w:id="45" w:author="ZC" w:date="2020-08-10T11:22:00Z">
        <w:r w:rsidR="009A6630" w:rsidRPr="00BD2953" w:rsidDel="005F600D">
          <w:rPr>
            <w:rFonts w:ascii="Arial" w:hAnsi="Arial" w:cs="Arial"/>
            <w:b/>
            <w:lang w:val="sk-SK"/>
          </w:rPr>
          <w:delText>–</w:delText>
        </w:r>
      </w:del>
      <w:ins w:id="46" w:author="ZC" w:date="2020-08-10T11:22:00Z">
        <w:r w:rsidR="005F600D">
          <w:rPr>
            <w:rFonts w:ascii="Arial" w:hAnsi="Arial" w:cs="Arial"/>
            <w:b/>
            <w:lang w:val="sk-SK"/>
          </w:rPr>
          <w:t>-</w:t>
        </w:r>
      </w:ins>
      <w:r w:rsidR="009A6630" w:rsidRPr="00BD2953">
        <w:rPr>
          <w:rFonts w:ascii="Arial" w:hAnsi="Arial" w:cs="Arial"/>
          <w:b/>
          <w:lang w:val="sk-SK"/>
        </w:rPr>
        <w:t xml:space="preserve"> Monitorovací výbor O</w:t>
      </w:r>
      <w:r w:rsidR="00DA4C68">
        <w:rPr>
          <w:rFonts w:ascii="Arial" w:hAnsi="Arial" w:cs="Arial"/>
          <w:b/>
          <w:lang w:val="sk-SK"/>
        </w:rPr>
        <w:t>P</w:t>
      </w:r>
      <w:r w:rsidR="009A6630" w:rsidRPr="00BD2953">
        <w:rPr>
          <w:rFonts w:ascii="Arial" w:hAnsi="Arial" w:cs="Arial"/>
          <w:b/>
          <w:lang w:val="sk-SK"/>
        </w:rPr>
        <w:t>I</w:t>
      </w:r>
      <w:r w:rsidR="00DA4C68">
        <w:rPr>
          <w:rFonts w:ascii="Arial" w:hAnsi="Arial" w:cs="Arial"/>
          <w:b/>
          <w:lang w:val="sk-SK"/>
        </w:rPr>
        <w:t>I</w:t>
      </w:r>
    </w:p>
    <w:p w14:paraId="579D59B7" w14:textId="77777777" w:rsidR="002C5C93" w:rsidRPr="00BD2953" w:rsidRDefault="002C5C93" w:rsidP="00636FEB">
      <w:pPr>
        <w:spacing w:before="0" w:after="0" w:line="240" w:lineRule="auto"/>
        <w:ind w:left="426" w:hanging="426"/>
        <w:rPr>
          <w:rFonts w:ascii="Arial" w:hAnsi="Arial" w:cs="Arial"/>
          <w:b/>
          <w:lang w:val="sk-SK"/>
        </w:rPr>
      </w:pPr>
    </w:p>
    <w:p w14:paraId="4A87B4A5" w14:textId="77777777" w:rsidR="009A6630" w:rsidRDefault="00995A46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Na politickej úrovni budú za koordináciu implementácie 2 operačných programov zodpovedné Monitorovacie výbory pre OP</w:t>
      </w:r>
      <w:r w:rsidR="006476BF">
        <w:rPr>
          <w:rFonts w:ascii="Arial" w:hAnsi="Arial" w:cs="Arial"/>
          <w:lang w:val="sk-SK"/>
        </w:rPr>
        <w:t>II</w:t>
      </w:r>
      <w:r w:rsidRPr="00BD2953">
        <w:rPr>
          <w:rFonts w:ascii="Arial" w:hAnsi="Arial" w:cs="Arial"/>
          <w:lang w:val="sk-SK"/>
        </w:rPr>
        <w:t xml:space="preserve"> a</w:t>
      </w:r>
      <w:r w:rsidR="002C5C93">
        <w:rPr>
          <w:rFonts w:ascii="Arial" w:hAnsi="Arial" w:cs="Arial"/>
          <w:lang w:val="sk-SK"/>
        </w:rPr>
        <w:t> </w:t>
      </w:r>
      <w:r w:rsidRPr="00BD2953">
        <w:rPr>
          <w:rFonts w:ascii="Arial" w:hAnsi="Arial" w:cs="Arial"/>
          <w:lang w:val="sk-SK"/>
        </w:rPr>
        <w:t>OP</w:t>
      </w:r>
      <w:r w:rsidR="002C5C93">
        <w:rPr>
          <w:rFonts w:ascii="Arial" w:hAnsi="Arial" w:cs="Arial"/>
          <w:lang w:val="sk-SK"/>
        </w:rPr>
        <w:t xml:space="preserve"> </w:t>
      </w:r>
      <w:r w:rsidR="006476BF">
        <w:rPr>
          <w:rFonts w:ascii="Arial" w:hAnsi="Arial" w:cs="Arial"/>
          <w:lang w:val="sk-SK"/>
        </w:rPr>
        <w:t>EVS</w:t>
      </w:r>
      <w:r w:rsidRPr="00BD2953">
        <w:rPr>
          <w:rFonts w:ascii="Arial" w:hAnsi="Arial" w:cs="Arial"/>
          <w:lang w:val="sk-SK"/>
        </w:rPr>
        <w:t>. Vzájomná koordinácia bude spočívať najmä v:</w:t>
      </w:r>
    </w:p>
    <w:p w14:paraId="5329FEBF" w14:textId="77777777" w:rsidR="002C5C93" w:rsidRPr="00BD2953" w:rsidRDefault="002C5C93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14:paraId="0D1ED94E" w14:textId="77777777" w:rsidR="00995A46" w:rsidRPr="00BD2953" w:rsidRDefault="006C0BBD" w:rsidP="00636FEB">
      <w:pPr>
        <w:pStyle w:val="Odsekzoznamu"/>
        <w:spacing w:before="0" w:after="0" w:line="240" w:lineRule="auto"/>
        <w:ind w:left="0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 xml:space="preserve">1: </w:t>
      </w:r>
      <w:r w:rsidR="00995A46" w:rsidRPr="00BD2953">
        <w:rPr>
          <w:rFonts w:ascii="Arial" w:hAnsi="Arial" w:cs="Arial"/>
          <w:lang w:val="sk-SK"/>
        </w:rPr>
        <w:t>Definovaní hodnotiacich a výberových kritéri</w:t>
      </w:r>
      <w:r w:rsidR="00A710A1" w:rsidRPr="00BD2953">
        <w:rPr>
          <w:rFonts w:ascii="Arial" w:hAnsi="Arial" w:cs="Arial"/>
          <w:lang w:val="sk-SK"/>
        </w:rPr>
        <w:t>í</w:t>
      </w:r>
      <w:r w:rsidR="00EF30BE" w:rsidRPr="00BD2953">
        <w:rPr>
          <w:rFonts w:ascii="Arial" w:hAnsi="Arial" w:cs="Arial"/>
          <w:lang w:val="sk-SK"/>
        </w:rPr>
        <w:t>.</w:t>
      </w:r>
      <w:r w:rsidR="00995A46" w:rsidRPr="00BD2953">
        <w:rPr>
          <w:rFonts w:ascii="Arial" w:hAnsi="Arial" w:cs="Arial"/>
          <w:lang w:val="sk-SK"/>
        </w:rPr>
        <w:t xml:space="preserve"> </w:t>
      </w:r>
      <w:r w:rsidR="00EF30BE" w:rsidRPr="00BD2953">
        <w:rPr>
          <w:rFonts w:ascii="Arial" w:hAnsi="Arial" w:cs="Arial"/>
          <w:lang w:val="sk-SK"/>
        </w:rPr>
        <w:t>H</w:t>
      </w:r>
      <w:r w:rsidR="00995A46" w:rsidRPr="00BD2953">
        <w:rPr>
          <w:rFonts w:ascii="Arial" w:hAnsi="Arial" w:cs="Arial"/>
          <w:lang w:val="sk-SK"/>
        </w:rPr>
        <w:t xml:space="preserve">odnotiace kritériá pre projekty OPII v rámci </w:t>
      </w:r>
      <w:r w:rsidR="00AD3C84">
        <w:rPr>
          <w:rFonts w:ascii="Arial" w:hAnsi="Arial" w:cs="Arial"/>
          <w:lang w:val="sk-SK"/>
        </w:rPr>
        <w:t xml:space="preserve">relevantných špecifických cieľov </w:t>
      </w:r>
      <w:r w:rsidR="00995A46" w:rsidRPr="00BD2953">
        <w:rPr>
          <w:rFonts w:ascii="Arial" w:hAnsi="Arial" w:cs="Arial"/>
          <w:lang w:val="sk-SK"/>
        </w:rPr>
        <w:t xml:space="preserve">investičnej priority OPII </w:t>
      </w:r>
      <w:r w:rsidR="00C4466E" w:rsidRPr="00636FEB">
        <w:rPr>
          <w:rFonts w:ascii="Arial" w:hAnsi="Arial" w:cs="Arial"/>
          <w:i/>
          <w:lang w:val="sk-SK"/>
        </w:rPr>
        <w:t xml:space="preserve">Posilnenie aplikácií IKT v rámci </w:t>
      </w:r>
      <w:r w:rsidR="00C4466E" w:rsidRPr="00636FEB">
        <w:rPr>
          <w:rFonts w:ascii="Arial" w:hAnsi="Arial" w:cs="Arial"/>
          <w:i/>
          <w:lang w:val="sk-SK"/>
        </w:rPr>
        <w:lastRenderedPageBreak/>
        <w:t>elektronickej štátnej správy, elektronického vzdelávania, elektronickej inklúzie, elektronickej kultúry a elektronického zdravotníctva</w:t>
      </w:r>
      <w:r w:rsidR="00C4466E" w:rsidRPr="00C4466E">
        <w:rPr>
          <w:rFonts w:ascii="Arial" w:hAnsi="Arial" w:cs="Arial"/>
          <w:lang w:val="sk-SK"/>
        </w:rPr>
        <w:t xml:space="preserve"> </w:t>
      </w:r>
      <w:r w:rsidR="00995A46" w:rsidRPr="00BD2953">
        <w:rPr>
          <w:rFonts w:ascii="Arial" w:hAnsi="Arial" w:cs="Arial"/>
          <w:lang w:val="sk-SK"/>
        </w:rPr>
        <w:t xml:space="preserve">budú nastavené tak, aby bolo možné objektívne vyhodnotiť, či </w:t>
      </w:r>
      <w:r w:rsidR="008B1892" w:rsidRPr="00E00EEC">
        <w:rPr>
          <w:rFonts w:ascii="Arial" w:hAnsi="Arial" w:cs="Arial"/>
          <w:lang w:val="sk-SK"/>
        </w:rPr>
        <w:t xml:space="preserve">a v akej miere </w:t>
      </w:r>
      <w:r w:rsidR="00995A46" w:rsidRPr="00BD2953">
        <w:rPr>
          <w:rFonts w:ascii="Arial" w:hAnsi="Arial" w:cs="Arial"/>
          <w:lang w:val="sk-SK"/>
        </w:rPr>
        <w:t xml:space="preserve">projekt vychádza a nadväzuje na aktuálnu stratégiu reformy verejnej správy (pripravuje MV SR v rámci splnenia </w:t>
      </w:r>
      <w:proofErr w:type="spellStart"/>
      <w:r w:rsidR="00995A46" w:rsidRPr="00BD2953">
        <w:rPr>
          <w:rFonts w:ascii="Arial" w:hAnsi="Arial" w:cs="Arial"/>
          <w:lang w:val="sk-SK"/>
        </w:rPr>
        <w:t>ex-ante</w:t>
      </w:r>
      <w:proofErr w:type="spellEnd"/>
      <w:r w:rsidR="00995A46" w:rsidRPr="00BD2953">
        <w:rPr>
          <w:rFonts w:ascii="Arial" w:hAnsi="Arial" w:cs="Arial"/>
          <w:lang w:val="sk-SK"/>
        </w:rPr>
        <w:t xml:space="preserve"> </w:t>
      </w:r>
      <w:proofErr w:type="spellStart"/>
      <w:r w:rsidR="00995A46" w:rsidRPr="00BD2953">
        <w:rPr>
          <w:rFonts w:ascii="Arial" w:hAnsi="Arial" w:cs="Arial"/>
          <w:lang w:val="sk-SK"/>
        </w:rPr>
        <w:t>kondicionalít</w:t>
      </w:r>
      <w:proofErr w:type="spellEnd"/>
      <w:r w:rsidR="009D0C88" w:rsidRPr="00E00EEC">
        <w:rPr>
          <w:rFonts w:ascii="Arial" w:hAnsi="Arial" w:cs="Arial"/>
          <w:lang w:val="sk-SK"/>
        </w:rPr>
        <w:t>)</w:t>
      </w:r>
      <w:r w:rsidR="007C1E85" w:rsidRPr="00E00EEC">
        <w:rPr>
          <w:rFonts w:ascii="Arial" w:hAnsi="Arial" w:cs="Arial"/>
          <w:lang w:val="sk-SK"/>
        </w:rPr>
        <w:t xml:space="preserve"> a aby do systému financovania boli pripustené len tie projekty, ktoré sú finančne efektívne a účinné vzhľadom na plnenie cieľov reformy VS</w:t>
      </w:r>
      <w:r w:rsidR="00995A46" w:rsidRPr="00E00EEC">
        <w:rPr>
          <w:rFonts w:ascii="Arial" w:hAnsi="Arial" w:cs="Arial"/>
          <w:lang w:val="sk-SK"/>
        </w:rPr>
        <w:t>.</w:t>
      </w:r>
      <w:r w:rsidR="007C1E85" w:rsidRPr="00E00EEC">
        <w:rPr>
          <w:rFonts w:ascii="Arial" w:hAnsi="Arial" w:cs="Arial"/>
          <w:lang w:val="sk-SK"/>
        </w:rPr>
        <w:t xml:space="preserve"> </w:t>
      </w:r>
    </w:p>
    <w:p w14:paraId="738338BC" w14:textId="77777777" w:rsidR="00A710A1" w:rsidRPr="00BD2953" w:rsidRDefault="00A710A1" w:rsidP="00636FEB">
      <w:pPr>
        <w:pStyle w:val="Odsekzoznamu"/>
        <w:spacing w:before="0" w:after="0" w:line="240" w:lineRule="auto"/>
        <w:ind w:left="0"/>
        <w:jc w:val="both"/>
        <w:rPr>
          <w:rFonts w:ascii="Arial" w:hAnsi="Arial" w:cs="Arial"/>
          <w:lang w:val="sk-SK"/>
        </w:rPr>
      </w:pPr>
    </w:p>
    <w:p w14:paraId="0C24755E" w14:textId="77777777" w:rsidR="00995A46" w:rsidRDefault="006C0BBD" w:rsidP="00612CD8">
      <w:pPr>
        <w:pStyle w:val="Odsekzoznamu"/>
        <w:spacing w:after="0" w:line="240" w:lineRule="auto"/>
        <w:ind w:left="0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2: </w:t>
      </w:r>
      <w:r w:rsidR="00995A46" w:rsidRPr="00BD2953">
        <w:rPr>
          <w:rFonts w:ascii="Arial" w:hAnsi="Arial" w:cs="Arial"/>
          <w:lang w:val="sk-SK"/>
        </w:rPr>
        <w:t xml:space="preserve">Monitorovaní pokroku, </w:t>
      </w:r>
      <w:r w:rsidR="003A6E67" w:rsidRPr="00E00EEC">
        <w:rPr>
          <w:rFonts w:ascii="Arial" w:hAnsi="Arial" w:cs="Arial"/>
          <w:lang w:val="sk-SK"/>
        </w:rPr>
        <w:t xml:space="preserve">plnení schválených plánov kontrahovania, čerpania, dosahovania výsledkov a </w:t>
      </w:r>
      <w:r w:rsidR="00995A46" w:rsidRPr="00BD2953">
        <w:rPr>
          <w:rFonts w:ascii="Arial" w:hAnsi="Arial" w:cs="Arial"/>
          <w:lang w:val="sk-SK"/>
        </w:rPr>
        <w:t>dosahovania synergických efektov.</w:t>
      </w:r>
      <w:r w:rsidR="00EF30BE" w:rsidRPr="00BD2953">
        <w:rPr>
          <w:rFonts w:ascii="Arial" w:hAnsi="Arial" w:cs="Arial"/>
          <w:lang w:val="sk-SK"/>
        </w:rPr>
        <w:t xml:space="preserve"> Monitorovací výbor bude vyhodnocovať dosiahnutý pokrok</w:t>
      </w:r>
      <w:r w:rsidR="003A6E67" w:rsidRPr="00E00EEC">
        <w:rPr>
          <w:rFonts w:ascii="Arial" w:hAnsi="Arial" w:cs="Arial"/>
          <w:lang w:val="sk-SK"/>
        </w:rPr>
        <w:t>, efektivitu</w:t>
      </w:r>
      <w:r w:rsidR="00EF30BE" w:rsidRPr="00BD2953">
        <w:rPr>
          <w:rFonts w:ascii="Arial" w:hAnsi="Arial" w:cs="Arial"/>
          <w:lang w:val="sk-SK"/>
        </w:rPr>
        <w:t xml:space="preserve"> a </w:t>
      </w:r>
      <w:r w:rsidR="003A6E67" w:rsidRPr="00E00EEC">
        <w:rPr>
          <w:rFonts w:ascii="Arial" w:hAnsi="Arial" w:cs="Arial"/>
          <w:lang w:val="sk-SK"/>
        </w:rPr>
        <w:t>funkčnosť</w:t>
      </w:r>
      <w:r w:rsidR="00EF30BE" w:rsidRPr="00BD2953">
        <w:rPr>
          <w:rFonts w:ascii="Arial" w:hAnsi="Arial" w:cs="Arial"/>
          <w:lang w:val="sk-SK"/>
        </w:rPr>
        <w:t xml:space="preserve"> vzájomných koordinačných mechanizmov</w:t>
      </w:r>
      <w:r w:rsidR="003A6E67" w:rsidRPr="00E00EEC">
        <w:rPr>
          <w:rFonts w:ascii="Arial" w:hAnsi="Arial" w:cs="Arial"/>
          <w:lang w:val="sk-SK"/>
        </w:rPr>
        <w:t xml:space="preserve"> na obsahovej a technickej úrovni</w:t>
      </w:r>
      <w:r w:rsidR="00EF30BE" w:rsidRPr="00E00EEC">
        <w:rPr>
          <w:rFonts w:ascii="Arial" w:hAnsi="Arial" w:cs="Arial"/>
          <w:lang w:val="sk-SK"/>
        </w:rPr>
        <w:t>.</w:t>
      </w:r>
      <w:r w:rsidR="00EF30BE" w:rsidRPr="00BD2953">
        <w:rPr>
          <w:rFonts w:ascii="Arial" w:hAnsi="Arial" w:cs="Arial"/>
          <w:lang w:val="sk-SK"/>
        </w:rPr>
        <w:t xml:space="preserve"> V prípade, že </w:t>
      </w:r>
      <w:r w:rsidR="003A6E67" w:rsidRPr="00E00EEC">
        <w:rPr>
          <w:rFonts w:ascii="Arial" w:hAnsi="Arial" w:cs="Arial"/>
          <w:lang w:val="sk-SK"/>
        </w:rPr>
        <w:t>budú identifikované riziká, alebo problémy, ktoré budú mať za následok nedodržania plánov, nenaplnenia reformy podľa stanoveného harmonogramu, alebo</w:t>
      </w:r>
      <w:r w:rsidR="00EF30BE" w:rsidRPr="00BD2953">
        <w:rPr>
          <w:rFonts w:ascii="Arial" w:hAnsi="Arial" w:cs="Arial"/>
          <w:lang w:val="sk-SK"/>
        </w:rPr>
        <w:t xml:space="preserve"> nesúlad projektov OP</w:t>
      </w:r>
      <w:r w:rsidR="004A5291">
        <w:rPr>
          <w:rFonts w:ascii="Arial" w:hAnsi="Arial" w:cs="Arial"/>
          <w:lang w:val="sk-SK"/>
        </w:rPr>
        <w:t>II</w:t>
      </w:r>
      <w:r w:rsidR="00EF30BE" w:rsidRPr="00BD2953">
        <w:rPr>
          <w:rFonts w:ascii="Arial" w:hAnsi="Arial" w:cs="Arial"/>
          <w:lang w:val="sk-SK"/>
        </w:rPr>
        <w:t xml:space="preserve"> a OP E</w:t>
      </w:r>
      <w:r w:rsidR="004A5291">
        <w:rPr>
          <w:rFonts w:ascii="Arial" w:hAnsi="Arial" w:cs="Arial"/>
          <w:lang w:val="sk-SK"/>
        </w:rPr>
        <w:t>VS</w:t>
      </w:r>
      <w:r w:rsidR="00EF30BE" w:rsidRPr="00BD2953">
        <w:rPr>
          <w:rFonts w:ascii="Arial" w:hAnsi="Arial" w:cs="Arial"/>
          <w:lang w:val="sk-SK"/>
        </w:rPr>
        <w:t xml:space="preserve"> budú </w:t>
      </w:r>
      <w:r w:rsidR="004D6B5F" w:rsidRPr="00E00EEC">
        <w:rPr>
          <w:rFonts w:ascii="Arial" w:hAnsi="Arial" w:cs="Arial"/>
          <w:lang w:val="sk-SK"/>
        </w:rPr>
        <w:t>uložené</w:t>
      </w:r>
      <w:r w:rsidR="00EF30BE" w:rsidRPr="00BD2953">
        <w:rPr>
          <w:rFonts w:ascii="Arial" w:hAnsi="Arial" w:cs="Arial"/>
          <w:lang w:val="sk-SK"/>
        </w:rPr>
        <w:t xml:space="preserve"> opatrenia </w:t>
      </w:r>
      <w:r w:rsidR="004D6B5F" w:rsidRPr="00E00EEC">
        <w:rPr>
          <w:rFonts w:ascii="Arial" w:hAnsi="Arial" w:cs="Arial"/>
          <w:lang w:val="sk-SK"/>
        </w:rPr>
        <w:t xml:space="preserve">príslušným garantom </w:t>
      </w:r>
      <w:r w:rsidR="00EF30BE" w:rsidRPr="00BD2953">
        <w:rPr>
          <w:rFonts w:ascii="Arial" w:hAnsi="Arial" w:cs="Arial"/>
          <w:lang w:val="sk-SK"/>
        </w:rPr>
        <w:t>na ich odstránenie. V prípade, že bude identifikovaná potreba úpravy O</w:t>
      </w:r>
      <w:r w:rsidR="00D4102F">
        <w:rPr>
          <w:rFonts w:ascii="Arial" w:hAnsi="Arial" w:cs="Arial"/>
          <w:lang w:val="sk-SK"/>
        </w:rPr>
        <w:t>P</w:t>
      </w:r>
      <w:r w:rsidR="00EF30BE" w:rsidRPr="00BD2953">
        <w:rPr>
          <w:rFonts w:ascii="Arial" w:hAnsi="Arial" w:cs="Arial"/>
          <w:lang w:val="sk-SK"/>
        </w:rPr>
        <w:t>II vzhľadom na zmeny stratégie reformy verejnej správy, bude Monitorovací výbor oprávnený prijať rozhodnutie o zmene operačného programu.</w:t>
      </w:r>
    </w:p>
    <w:p w14:paraId="6DB74E5E" w14:textId="77777777" w:rsidR="006C0BBD" w:rsidRPr="00AF0B08" w:rsidRDefault="006C0BBD" w:rsidP="00636FEB">
      <w:pPr>
        <w:pStyle w:val="Odsekzoznamu"/>
        <w:spacing w:before="0" w:after="0" w:line="240" w:lineRule="auto"/>
        <w:rPr>
          <w:rFonts w:ascii="Arial" w:hAnsi="Arial" w:cs="Arial"/>
          <w:lang w:val="sk-SK"/>
        </w:rPr>
      </w:pPr>
    </w:p>
    <w:p w14:paraId="2C466755" w14:textId="77777777" w:rsidR="006C0BBD" w:rsidRDefault="006C0BBD" w:rsidP="00612CD8">
      <w:pPr>
        <w:pStyle w:val="Odsekzoznamu"/>
        <w:spacing w:after="0" w:line="240" w:lineRule="auto"/>
        <w:ind w:left="0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3: Personálnom prepojení riadiacich štruktúr, ktoré bude zabezpečené zastúpením MV</w:t>
      </w:r>
      <w:r w:rsidR="00566B61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SR v MV OP</w:t>
      </w:r>
      <w:r w:rsidR="00903035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II</w:t>
      </w:r>
      <w:r w:rsidR="00DC5936">
        <w:rPr>
          <w:rFonts w:ascii="Arial" w:hAnsi="Arial" w:cs="Arial"/>
          <w:lang w:val="sk-SK"/>
        </w:rPr>
        <w:t xml:space="preserve"> a</w:t>
      </w:r>
      <w:del w:id="47" w:author="OPaM" w:date="2020-07-20T09:44:00Z">
        <w:r w:rsidR="00DC5936" w:rsidDel="00260744">
          <w:rPr>
            <w:rFonts w:ascii="Arial" w:hAnsi="Arial" w:cs="Arial"/>
            <w:lang w:val="sk-SK"/>
          </w:rPr>
          <w:delText> </w:delText>
        </w:r>
      </w:del>
      <w:ins w:id="48" w:author="OPaM" w:date="2020-07-20T09:44:00Z">
        <w:r w:rsidR="00260744">
          <w:rPr>
            <w:rFonts w:ascii="Arial" w:hAnsi="Arial" w:cs="Arial"/>
            <w:lang w:val="sk-SK"/>
          </w:rPr>
          <w:t> </w:t>
        </w:r>
      </w:ins>
      <w:del w:id="49" w:author="OPaM" w:date="2020-07-20T09:44:00Z">
        <w:r w:rsidR="001A0C07" w:rsidDel="00260744">
          <w:rPr>
            <w:rFonts w:ascii="Arial" w:hAnsi="Arial" w:cs="Arial"/>
            <w:lang w:val="sk-SK"/>
          </w:rPr>
          <w:delText>ÚPPVII</w:delText>
        </w:r>
      </w:del>
      <w:ins w:id="50" w:author="OPaM" w:date="2020-07-20T09:44:00Z">
        <w:r w:rsidR="00260744">
          <w:rPr>
            <w:rFonts w:ascii="Arial" w:hAnsi="Arial" w:cs="Arial"/>
            <w:lang w:val="sk-SK"/>
          </w:rPr>
          <w:t>MIRRI SR</w:t>
        </w:r>
      </w:ins>
      <w:r w:rsidR="00DC5936">
        <w:rPr>
          <w:rFonts w:ascii="Arial" w:hAnsi="Arial" w:cs="Arial"/>
          <w:lang w:val="sk-SK"/>
        </w:rPr>
        <w:t xml:space="preserve"> v MV OP EVS</w:t>
      </w:r>
      <w:r>
        <w:rPr>
          <w:rFonts w:ascii="Arial" w:hAnsi="Arial" w:cs="Arial"/>
          <w:lang w:val="sk-SK"/>
        </w:rPr>
        <w:t xml:space="preserve"> s cieľom zodpovedať za návrh a definovanie hodnotiacich kritérií</w:t>
      </w:r>
      <w:r w:rsidR="004D6B5F" w:rsidRPr="00E00EEC">
        <w:rPr>
          <w:rFonts w:ascii="Arial" w:hAnsi="Arial" w:cs="Arial"/>
          <w:lang w:val="sk-SK"/>
        </w:rPr>
        <w:t>, indikatívneho zoznamu národných projektov, plánov čerpania, kontrahovania a dosahovania výsledkov OP</w:t>
      </w:r>
      <w:r>
        <w:rPr>
          <w:rFonts w:ascii="Arial" w:hAnsi="Arial" w:cs="Arial"/>
          <w:lang w:val="sk-SK"/>
        </w:rPr>
        <w:t>.</w:t>
      </w:r>
    </w:p>
    <w:p w14:paraId="23F6F309" w14:textId="77777777" w:rsidR="002C5C93" w:rsidRPr="00BD2953" w:rsidRDefault="002C5C93" w:rsidP="00612CD8">
      <w:pPr>
        <w:pStyle w:val="Odsekzoznamu"/>
        <w:spacing w:after="0" w:line="240" w:lineRule="auto"/>
        <w:ind w:left="0"/>
        <w:jc w:val="both"/>
        <w:rPr>
          <w:rFonts w:ascii="Arial" w:hAnsi="Arial" w:cs="Arial"/>
          <w:lang w:val="sk-SK"/>
        </w:rPr>
      </w:pPr>
    </w:p>
    <w:p w14:paraId="53D65ADD" w14:textId="77777777" w:rsidR="001E5F32" w:rsidRPr="00BD2953" w:rsidRDefault="004E6549" w:rsidP="0097278A">
      <w:pPr>
        <w:tabs>
          <w:tab w:val="left" w:pos="426"/>
        </w:tabs>
        <w:spacing w:before="0" w:after="0" w:line="240" w:lineRule="auto"/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2.2 </w:t>
      </w:r>
      <w:r w:rsidR="001E5F32" w:rsidRPr="00BD2953">
        <w:rPr>
          <w:rFonts w:ascii="Arial" w:hAnsi="Arial" w:cs="Arial"/>
          <w:b/>
          <w:lang w:val="sk-SK"/>
        </w:rPr>
        <w:t xml:space="preserve">Technická programová úroveň </w:t>
      </w:r>
      <w:ins w:id="51" w:author="ZC" w:date="2020-08-10T11:21:00Z">
        <w:r w:rsidR="005F600D" w:rsidRPr="0097278A">
          <w:rPr>
            <w:rFonts w:ascii="Arial" w:hAnsi="Arial" w:cs="Arial"/>
            <w:lang w:val="sk-SK"/>
          </w:rPr>
          <w:t>-</w:t>
        </w:r>
        <w:r w:rsidR="005F600D">
          <w:rPr>
            <w:rFonts w:ascii="Arial" w:hAnsi="Arial" w:cs="Arial"/>
            <w:b/>
            <w:lang w:val="sk-SK"/>
          </w:rPr>
          <w:t xml:space="preserve"> </w:t>
        </w:r>
      </w:ins>
      <w:del w:id="52" w:author="OPaM" w:date="2020-07-20T10:04:00Z">
        <w:r w:rsidR="001E5F32" w:rsidRPr="00BD2953" w:rsidDel="002C7AB1">
          <w:rPr>
            <w:rFonts w:ascii="Arial" w:hAnsi="Arial" w:cs="Arial"/>
            <w:b/>
            <w:lang w:val="sk-SK"/>
          </w:rPr>
          <w:delText>– Interný dozorný monitorovací výbor</w:delText>
        </w:r>
      </w:del>
      <w:del w:id="53" w:author="ZC" w:date="2020-08-10T11:21:00Z">
        <w:r w:rsidR="001E5F32" w:rsidRPr="00BD2953" w:rsidDel="005F600D">
          <w:rPr>
            <w:rFonts w:ascii="Arial" w:hAnsi="Arial" w:cs="Arial"/>
            <w:b/>
            <w:lang w:val="sk-SK"/>
          </w:rPr>
          <w:delText xml:space="preserve"> </w:delText>
        </w:r>
      </w:del>
      <w:ins w:id="54" w:author="ZC" w:date="2020-08-10T11:21:00Z">
        <w:r w:rsidR="005F600D" w:rsidRPr="006C27BF">
          <w:rPr>
            <w:rFonts w:ascii="Arial" w:hAnsi="Arial" w:cs="Arial"/>
            <w:b/>
            <w:lang w:val="sk-SK"/>
          </w:rPr>
          <w:t>Hodnotiaca komisia na posudzovanie reformných zámerov</w:t>
        </w:r>
      </w:ins>
    </w:p>
    <w:p w14:paraId="6168ABC5" w14:textId="77777777" w:rsidR="00014BB0" w:rsidRDefault="00014BB0" w:rsidP="00636FEB">
      <w:pPr>
        <w:spacing w:before="0" w:after="0" w:line="240" w:lineRule="auto"/>
        <w:jc w:val="both"/>
        <w:rPr>
          <w:ins w:id="55" w:author="ZC" w:date="2020-08-10T12:52:00Z"/>
          <w:rFonts w:ascii="Arial" w:hAnsi="Arial" w:cs="Arial"/>
          <w:lang w:val="sk-SK"/>
        </w:rPr>
      </w:pPr>
    </w:p>
    <w:p w14:paraId="07929C75" w14:textId="77777777" w:rsidR="005875FC" w:rsidRPr="0097278A" w:rsidRDefault="005875FC" w:rsidP="005875FC">
      <w:pPr>
        <w:pStyle w:val="Textkomentra"/>
        <w:jc w:val="both"/>
        <w:rPr>
          <w:ins w:id="56" w:author="ZC" w:date="2020-08-10T12:52:00Z"/>
          <w:rFonts w:ascii="Arial" w:hAnsi="Arial" w:cs="Arial"/>
          <w:sz w:val="22"/>
          <w:szCs w:val="22"/>
          <w:lang w:val="sk-SK"/>
        </w:rPr>
      </w:pPr>
      <w:ins w:id="57" w:author="ZC" w:date="2020-08-10T12:52:00Z">
        <w:r w:rsidRPr="0097278A">
          <w:rPr>
            <w:rFonts w:ascii="Arial" w:hAnsi="Arial" w:cs="Arial"/>
            <w:sz w:val="22"/>
            <w:szCs w:val="22"/>
            <w:lang w:val="sk-SK"/>
          </w:rPr>
          <w:t>Hodnotiaca komisia je orgánom na posúdenie reformných zámerov.</w:t>
        </w:r>
      </w:ins>
    </w:p>
    <w:p w14:paraId="1E88D999" w14:textId="77777777" w:rsidR="005875FC" w:rsidRPr="0097278A" w:rsidRDefault="005875FC" w:rsidP="00B61788">
      <w:pPr>
        <w:pStyle w:val="Textkomentra"/>
        <w:spacing w:after="0"/>
        <w:jc w:val="both"/>
        <w:rPr>
          <w:ins w:id="58" w:author="ZC" w:date="2020-08-10T12:52:00Z"/>
          <w:rFonts w:ascii="Arial" w:hAnsi="Arial" w:cs="Arial"/>
          <w:sz w:val="22"/>
          <w:szCs w:val="22"/>
          <w:lang w:val="sk-SK"/>
        </w:rPr>
      </w:pPr>
      <w:ins w:id="59" w:author="ZC" w:date="2020-08-10T12:52:00Z">
        <w:r w:rsidRPr="0097278A">
          <w:rPr>
            <w:rFonts w:ascii="Arial" w:hAnsi="Arial" w:cs="Arial"/>
            <w:sz w:val="22"/>
            <w:szCs w:val="22"/>
            <w:lang w:val="sk-SK"/>
          </w:rPr>
          <w:t>V rámci svojej pôsobnosti plní nasledovné úlohy:</w:t>
        </w:r>
      </w:ins>
    </w:p>
    <w:p w14:paraId="031072B1" w14:textId="77777777" w:rsidR="005875FC" w:rsidRPr="0097278A" w:rsidRDefault="005875FC" w:rsidP="00B61788">
      <w:pPr>
        <w:pStyle w:val="Textkomentra"/>
        <w:numPr>
          <w:ilvl w:val="0"/>
          <w:numId w:val="29"/>
        </w:numPr>
        <w:spacing w:before="0" w:after="0"/>
        <w:ind w:left="714" w:hanging="357"/>
        <w:jc w:val="both"/>
        <w:rPr>
          <w:ins w:id="60" w:author="ZC" w:date="2020-08-10T12:52:00Z"/>
          <w:rFonts w:ascii="Arial" w:hAnsi="Arial" w:cs="Arial"/>
          <w:sz w:val="22"/>
          <w:szCs w:val="22"/>
          <w:lang w:val="sk-SK"/>
        </w:rPr>
      </w:pPr>
      <w:ins w:id="61" w:author="ZC" w:date="2020-08-10T12:52:00Z">
        <w:r w:rsidRPr="0097278A">
          <w:rPr>
            <w:rFonts w:ascii="Arial" w:hAnsi="Arial" w:cs="Arial"/>
            <w:sz w:val="22"/>
            <w:szCs w:val="22"/>
            <w:lang w:val="sk-SK"/>
          </w:rPr>
          <w:t>posudzuje relevantnosť zámeru a splnenie aplikovateľnosti koordinačného mechanizmu (sú</w:t>
        </w:r>
        <w:r w:rsidR="00FF3A5F">
          <w:rPr>
            <w:rFonts w:ascii="Arial" w:hAnsi="Arial" w:cs="Arial"/>
            <w:sz w:val="22"/>
            <w:szCs w:val="22"/>
            <w:lang w:val="sk-SK"/>
          </w:rPr>
          <w:t xml:space="preserve">vis s cieľmi </w:t>
        </w:r>
      </w:ins>
      <w:ins w:id="62" w:author="ZC" w:date="2020-08-10T14:37:00Z">
        <w:r w:rsidR="00FF3A5F">
          <w:rPr>
            <w:rFonts w:ascii="Arial" w:hAnsi="Arial" w:cs="Arial"/>
            <w:sz w:val="22"/>
            <w:szCs w:val="22"/>
            <w:lang w:val="sk-SK"/>
          </w:rPr>
          <w:t>OP EVS</w:t>
        </w:r>
      </w:ins>
      <w:ins w:id="63" w:author="ZC" w:date="2020-08-10T12:52:00Z">
        <w:r w:rsidRPr="0097278A">
          <w:rPr>
            <w:rFonts w:ascii="Arial" w:hAnsi="Arial" w:cs="Arial"/>
            <w:sz w:val="22"/>
            <w:szCs w:val="22"/>
            <w:lang w:val="sk-SK"/>
          </w:rPr>
          <w:t xml:space="preserve"> a</w:t>
        </w:r>
      </w:ins>
      <w:ins w:id="64" w:author="ZC" w:date="2020-08-10T14:36:00Z">
        <w:r w:rsidR="00147E61">
          <w:rPr>
            <w:rFonts w:ascii="Arial" w:hAnsi="Arial" w:cs="Arial"/>
            <w:sz w:val="22"/>
            <w:szCs w:val="22"/>
            <w:lang w:val="sk-SK"/>
          </w:rPr>
          <w:t> OPII</w:t>
        </w:r>
      </w:ins>
      <w:ins w:id="65" w:author="ZC" w:date="2020-08-10T12:52:00Z">
        <w:r w:rsidRPr="0097278A">
          <w:rPr>
            <w:rFonts w:ascii="Arial" w:hAnsi="Arial" w:cs="Arial"/>
            <w:sz w:val="22"/>
            <w:szCs w:val="22"/>
            <w:lang w:val="sk-SK"/>
          </w:rPr>
          <w:t>,</w:t>
        </w:r>
      </w:ins>
    </w:p>
    <w:p w14:paraId="290C94F1" w14:textId="77777777" w:rsidR="005875FC" w:rsidRPr="0097278A" w:rsidRDefault="005875FC" w:rsidP="00B61788">
      <w:pPr>
        <w:pStyle w:val="Textkomentra"/>
        <w:numPr>
          <w:ilvl w:val="0"/>
          <w:numId w:val="29"/>
        </w:numPr>
        <w:spacing w:before="0" w:after="0"/>
        <w:ind w:left="714" w:hanging="357"/>
        <w:jc w:val="both"/>
        <w:rPr>
          <w:ins w:id="66" w:author="ZC" w:date="2020-08-10T12:52:00Z"/>
          <w:rFonts w:ascii="Arial" w:hAnsi="Arial" w:cs="Arial"/>
          <w:sz w:val="22"/>
          <w:szCs w:val="22"/>
          <w:lang w:val="sk-SK"/>
        </w:rPr>
      </w:pPr>
      <w:ins w:id="67" w:author="ZC" w:date="2020-08-10T12:52:00Z">
        <w:r w:rsidRPr="0097278A">
          <w:rPr>
            <w:rFonts w:ascii="Arial" w:hAnsi="Arial" w:cs="Arial"/>
            <w:sz w:val="22"/>
            <w:szCs w:val="22"/>
            <w:lang w:val="sk-SK"/>
          </w:rPr>
          <w:t>posudzuje relevantnosť zámeru z hľadiska vecnej problematiky,</w:t>
        </w:r>
      </w:ins>
    </w:p>
    <w:p w14:paraId="62BAB492" w14:textId="77777777" w:rsidR="005875FC" w:rsidRPr="0097278A" w:rsidRDefault="005875FC" w:rsidP="00B61788">
      <w:pPr>
        <w:pStyle w:val="Textkomentra"/>
        <w:numPr>
          <w:ilvl w:val="0"/>
          <w:numId w:val="29"/>
        </w:numPr>
        <w:spacing w:before="0" w:after="0"/>
        <w:ind w:left="714" w:hanging="357"/>
        <w:jc w:val="both"/>
        <w:rPr>
          <w:ins w:id="68" w:author="ZC" w:date="2020-08-10T12:52:00Z"/>
          <w:rFonts w:ascii="Arial" w:hAnsi="Arial" w:cs="Arial"/>
          <w:sz w:val="22"/>
          <w:szCs w:val="22"/>
          <w:lang w:val="sk-SK"/>
        </w:rPr>
      </w:pPr>
      <w:ins w:id="69" w:author="ZC" w:date="2020-08-10T12:52:00Z">
        <w:r w:rsidRPr="0097278A">
          <w:rPr>
            <w:rFonts w:ascii="Arial" w:hAnsi="Arial" w:cs="Arial"/>
            <w:sz w:val="22"/>
            <w:szCs w:val="22"/>
            <w:lang w:val="sk-SK"/>
          </w:rPr>
          <w:t>v prípade potreby si vyžiadava nezávislé odborné stanovisko k zámeru,</w:t>
        </w:r>
      </w:ins>
    </w:p>
    <w:p w14:paraId="2FAE3FC6" w14:textId="77777777" w:rsidR="005875FC" w:rsidRPr="0097278A" w:rsidRDefault="005875FC" w:rsidP="00B61788">
      <w:pPr>
        <w:pStyle w:val="Textkomentra"/>
        <w:numPr>
          <w:ilvl w:val="0"/>
          <w:numId w:val="29"/>
        </w:numPr>
        <w:spacing w:before="0" w:after="0"/>
        <w:ind w:left="714" w:hanging="357"/>
        <w:jc w:val="both"/>
        <w:rPr>
          <w:ins w:id="70" w:author="ZC" w:date="2020-08-10T12:52:00Z"/>
          <w:rFonts w:ascii="Arial" w:hAnsi="Arial" w:cs="Arial"/>
          <w:sz w:val="22"/>
          <w:szCs w:val="22"/>
          <w:lang w:val="sk-SK"/>
        </w:rPr>
      </w:pPr>
      <w:ins w:id="71" w:author="ZC" w:date="2020-08-10T12:52:00Z">
        <w:r w:rsidRPr="0097278A">
          <w:rPr>
            <w:rFonts w:ascii="Arial" w:hAnsi="Arial" w:cs="Arial"/>
            <w:sz w:val="22"/>
            <w:szCs w:val="22"/>
            <w:lang w:val="sk-SK"/>
          </w:rPr>
          <w:t>v prípade potreby požiada predkladateľa o vysvetlenie, resp. zdôvodnenie predloženého zámeru na svojom zasadnutí,</w:t>
        </w:r>
      </w:ins>
    </w:p>
    <w:p w14:paraId="4AD156A3" w14:textId="77777777" w:rsidR="005875FC" w:rsidRPr="0097278A" w:rsidRDefault="005875FC" w:rsidP="00B61788">
      <w:pPr>
        <w:pStyle w:val="Textkomentra"/>
        <w:numPr>
          <w:ilvl w:val="0"/>
          <w:numId w:val="29"/>
        </w:numPr>
        <w:spacing w:before="0" w:after="0"/>
        <w:ind w:left="714" w:hanging="357"/>
        <w:jc w:val="both"/>
        <w:rPr>
          <w:ins w:id="72" w:author="ZC" w:date="2020-08-10T12:52:00Z"/>
          <w:rFonts w:ascii="Arial" w:hAnsi="Arial" w:cs="Arial"/>
          <w:sz w:val="22"/>
          <w:szCs w:val="22"/>
          <w:lang w:val="sk-SK"/>
        </w:rPr>
      </w:pPr>
      <w:ins w:id="73" w:author="ZC" w:date="2020-08-10T12:52:00Z">
        <w:r w:rsidRPr="0097278A">
          <w:rPr>
            <w:rFonts w:ascii="Arial" w:hAnsi="Arial" w:cs="Arial"/>
            <w:sz w:val="22"/>
            <w:szCs w:val="22"/>
            <w:lang w:val="sk-SK"/>
          </w:rPr>
          <w:t>posudzuje realizovateľnosť navrhovaného zámeru,</w:t>
        </w:r>
      </w:ins>
    </w:p>
    <w:p w14:paraId="5BF57E89" w14:textId="77777777" w:rsidR="005875FC" w:rsidRPr="0097278A" w:rsidRDefault="005875FC" w:rsidP="00B61788">
      <w:pPr>
        <w:pStyle w:val="Textkomentra"/>
        <w:numPr>
          <w:ilvl w:val="0"/>
          <w:numId w:val="29"/>
        </w:numPr>
        <w:spacing w:before="0" w:after="0"/>
        <w:ind w:left="714" w:hanging="357"/>
        <w:jc w:val="both"/>
        <w:rPr>
          <w:ins w:id="74" w:author="ZC" w:date="2020-08-10T12:52:00Z"/>
          <w:rFonts w:ascii="Arial" w:hAnsi="Arial" w:cs="Arial"/>
          <w:sz w:val="22"/>
          <w:szCs w:val="22"/>
          <w:lang w:val="sk-SK"/>
        </w:rPr>
      </w:pPr>
      <w:ins w:id="75" w:author="ZC" w:date="2020-08-10T12:52:00Z">
        <w:r w:rsidRPr="0097278A">
          <w:rPr>
            <w:rFonts w:ascii="Arial" w:hAnsi="Arial" w:cs="Arial"/>
            <w:sz w:val="22"/>
            <w:szCs w:val="22"/>
            <w:lang w:val="sk-SK"/>
          </w:rPr>
          <w:t>posudzuje a vyhodnocuje pripomienky k zámerom,</w:t>
        </w:r>
      </w:ins>
    </w:p>
    <w:p w14:paraId="74042702" w14:textId="77777777" w:rsidR="005875FC" w:rsidRPr="0097278A" w:rsidRDefault="005875FC" w:rsidP="00B61788">
      <w:pPr>
        <w:pStyle w:val="Textkomentra"/>
        <w:numPr>
          <w:ilvl w:val="0"/>
          <w:numId w:val="29"/>
        </w:numPr>
        <w:spacing w:before="0" w:after="0"/>
        <w:ind w:left="714" w:hanging="357"/>
        <w:jc w:val="both"/>
        <w:rPr>
          <w:ins w:id="76" w:author="ZC" w:date="2020-08-10T12:52:00Z"/>
          <w:rFonts w:ascii="Arial" w:hAnsi="Arial" w:cs="Arial"/>
          <w:sz w:val="22"/>
          <w:szCs w:val="22"/>
          <w:lang w:val="sk-SK"/>
        </w:rPr>
      </w:pPr>
      <w:ins w:id="77" w:author="ZC" w:date="2020-08-10T12:52:00Z">
        <w:r w:rsidRPr="0097278A">
          <w:rPr>
            <w:rFonts w:ascii="Arial" w:hAnsi="Arial" w:cs="Arial"/>
            <w:sz w:val="22"/>
            <w:szCs w:val="22"/>
            <w:lang w:val="sk-SK"/>
          </w:rPr>
          <w:t xml:space="preserve">schvaľuje, neschvaľuje a vracia na prepracovanie zámery po vyhodnotení splnenia bodov a) - f). </w:t>
        </w:r>
      </w:ins>
    </w:p>
    <w:p w14:paraId="5E595E60" w14:textId="77777777" w:rsidR="005875FC" w:rsidRPr="0097278A" w:rsidRDefault="005875FC" w:rsidP="005875FC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ins w:id="78" w:author="ZC" w:date="2020-08-10T12:52:00Z"/>
          <w:lang w:val="sk-SK"/>
        </w:rPr>
      </w:pPr>
      <w:ins w:id="79" w:author="ZC" w:date="2020-08-10T12:52:00Z">
        <w:r w:rsidRPr="0097278A">
          <w:rPr>
            <w:rFonts w:ascii="Arial" w:hAnsi="Arial" w:cs="Arial"/>
            <w:lang w:val="sk-SK"/>
          </w:rPr>
          <w:t>Hodnotiaca komisia pozostáva z členov MV SR, MIRRI SR a ďalších príslušných orgánov.</w:t>
        </w:r>
      </w:ins>
    </w:p>
    <w:p w14:paraId="25868362" w14:textId="77777777" w:rsidR="005875FC" w:rsidRDefault="005875FC" w:rsidP="00636FEB">
      <w:pPr>
        <w:spacing w:before="0" w:after="0" w:line="240" w:lineRule="auto"/>
        <w:jc w:val="both"/>
        <w:rPr>
          <w:ins w:id="80" w:author="ZC" w:date="2020-08-10T11:27:00Z"/>
          <w:rFonts w:ascii="Arial" w:hAnsi="Arial" w:cs="Arial"/>
          <w:lang w:val="sk-SK"/>
        </w:rPr>
      </w:pPr>
    </w:p>
    <w:p w14:paraId="346B1FC4" w14:textId="77777777" w:rsidR="00995A46" w:rsidDel="002C7AB1" w:rsidRDefault="001E5F32" w:rsidP="00636FEB">
      <w:pPr>
        <w:spacing w:before="0" w:after="0" w:line="240" w:lineRule="auto"/>
        <w:jc w:val="both"/>
        <w:rPr>
          <w:del w:id="81" w:author="OPaM" w:date="2020-07-20T10:04:00Z"/>
          <w:rFonts w:ascii="Arial" w:hAnsi="Arial" w:cs="Arial"/>
          <w:lang w:val="sk-SK"/>
        </w:rPr>
      </w:pPr>
      <w:del w:id="82" w:author="OPaM" w:date="2020-07-20T10:04:00Z">
        <w:r w:rsidRPr="00BD2953" w:rsidDel="002C7AB1">
          <w:rPr>
            <w:rFonts w:ascii="Arial" w:hAnsi="Arial" w:cs="Arial"/>
            <w:lang w:val="sk-SK"/>
          </w:rPr>
          <w:delText>Okrem iných funkcií, ktoré bude plniť Interný dozorný monitorovací výbor, bude z hľadiska koordinačných mechanizmov tento výbor plniť nasledovné úlohy:</w:delText>
        </w:r>
      </w:del>
    </w:p>
    <w:p w14:paraId="0CAE81E4" w14:textId="77777777" w:rsidR="002C5C93" w:rsidRPr="00BD2953" w:rsidDel="002C7AB1" w:rsidRDefault="002C5C93" w:rsidP="00636FEB">
      <w:pPr>
        <w:spacing w:before="0" w:after="0" w:line="240" w:lineRule="auto"/>
        <w:jc w:val="both"/>
        <w:rPr>
          <w:del w:id="83" w:author="OPaM" w:date="2020-07-20T10:04:00Z"/>
          <w:rFonts w:ascii="Arial" w:hAnsi="Arial" w:cs="Arial"/>
          <w:lang w:val="sk-SK"/>
        </w:rPr>
      </w:pPr>
    </w:p>
    <w:p w14:paraId="1DB9B995" w14:textId="77777777" w:rsidR="001E5F32" w:rsidDel="002C7AB1" w:rsidRDefault="003B3422" w:rsidP="00145C9F">
      <w:pPr>
        <w:spacing w:line="240" w:lineRule="auto"/>
        <w:jc w:val="both"/>
        <w:rPr>
          <w:del w:id="84" w:author="OPaM" w:date="2020-07-20T10:04:00Z"/>
          <w:rFonts w:ascii="Arial" w:hAnsi="Arial" w:cs="Arial"/>
          <w:lang w:val="sk-SK"/>
        </w:rPr>
      </w:pPr>
      <w:del w:id="85" w:author="OPaM" w:date="2020-07-20T10:04:00Z">
        <w:r w:rsidRPr="00E00EEC" w:rsidDel="002C7AB1">
          <w:rPr>
            <w:rFonts w:ascii="Arial" w:hAnsi="Arial" w:cs="Arial"/>
            <w:lang w:val="sk-SK"/>
          </w:rPr>
          <w:delText>Schvaľova</w:delText>
        </w:r>
        <w:r w:rsidDel="002C7AB1">
          <w:rPr>
            <w:rFonts w:ascii="Arial" w:hAnsi="Arial" w:cs="Arial"/>
            <w:lang w:val="sk-SK"/>
          </w:rPr>
          <w:delText>ť</w:delText>
        </w:r>
        <w:r w:rsidRPr="00E00EEC" w:rsidDel="002C7AB1">
          <w:rPr>
            <w:rFonts w:ascii="Arial" w:hAnsi="Arial" w:cs="Arial"/>
            <w:lang w:val="sk-SK"/>
          </w:rPr>
          <w:delText xml:space="preserve"> plán</w:delText>
        </w:r>
        <w:r w:rsidDel="002C7AB1">
          <w:rPr>
            <w:rFonts w:ascii="Arial" w:hAnsi="Arial" w:cs="Arial"/>
            <w:lang w:val="sk-SK"/>
          </w:rPr>
          <w:delText>y</w:delText>
        </w:r>
        <w:r w:rsidRPr="00E00EEC" w:rsidDel="002C7AB1">
          <w:rPr>
            <w:rFonts w:ascii="Arial" w:hAnsi="Arial" w:cs="Arial"/>
            <w:lang w:val="sk-SK"/>
          </w:rPr>
          <w:delText xml:space="preserve"> čerpania, kontrahovania a dosahovania výsledkov OP.</w:delText>
        </w:r>
        <w:r w:rsidR="00145C9F" w:rsidDel="002C7AB1">
          <w:rPr>
            <w:rFonts w:ascii="Arial" w:hAnsi="Arial" w:cs="Arial"/>
            <w:lang w:val="sk-SK"/>
          </w:rPr>
          <w:delText xml:space="preserve"> </w:delText>
        </w:r>
        <w:r w:rsidR="001E5F32" w:rsidRPr="00BD2953" w:rsidDel="002C7AB1">
          <w:rPr>
            <w:rFonts w:ascii="Arial" w:hAnsi="Arial" w:cs="Arial"/>
            <w:lang w:val="sk-SK"/>
          </w:rPr>
          <w:delText>Posudzovať komplementaritu výziev OPII a OP EVS</w:delText>
        </w:r>
        <w:r w:rsidR="004D6B5F" w:rsidRPr="00E00EEC" w:rsidDel="002C7AB1">
          <w:rPr>
            <w:rFonts w:ascii="Arial" w:hAnsi="Arial" w:cs="Arial"/>
            <w:lang w:val="sk-SK"/>
          </w:rPr>
          <w:delText xml:space="preserve"> z obsahového, časového a územného hľadiska</w:delText>
        </w:r>
        <w:r w:rsidR="001E5F32" w:rsidRPr="00E00EEC" w:rsidDel="002C7AB1">
          <w:rPr>
            <w:rFonts w:ascii="Arial" w:hAnsi="Arial" w:cs="Arial"/>
            <w:lang w:val="sk-SK"/>
          </w:rPr>
          <w:delText>.</w:delText>
        </w:r>
        <w:r w:rsidR="001E5F32" w:rsidRPr="00BD2953" w:rsidDel="002C7AB1">
          <w:rPr>
            <w:rFonts w:ascii="Arial" w:hAnsi="Arial" w:cs="Arial"/>
            <w:lang w:val="sk-SK"/>
          </w:rPr>
          <w:delText xml:space="preserve"> Každá výzva/písomné vyzvanie v rámci </w:delText>
        </w:r>
        <w:r w:rsidR="00AD3C84" w:rsidDel="002C7AB1">
          <w:rPr>
            <w:rFonts w:ascii="Arial" w:hAnsi="Arial" w:cs="Arial"/>
            <w:lang w:val="sk-SK"/>
          </w:rPr>
          <w:delText xml:space="preserve">relevantných špecifických cieľov </w:delText>
        </w:r>
        <w:r w:rsidR="001E5F32" w:rsidRPr="00BD2953" w:rsidDel="002C7AB1">
          <w:rPr>
            <w:rFonts w:ascii="Arial" w:hAnsi="Arial" w:cs="Arial"/>
            <w:lang w:val="sk-SK"/>
          </w:rPr>
          <w:delText xml:space="preserve">investičnej priority OPII </w:delText>
        </w:r>
        <w:r w:rsidR="00566B61" w:rsidRPr="00636FEB" w:rsidDel="002C7AB1">
          <w:rPr>
            <w:rFonts w:ascii="Arial" w:hAnsi="Arial" w:cs="Arial"/>
            <w:i/>
            <w:lang w:val="sk-SK"/>
          </w:rPr>
          <w:delText>Posilnenie aplikácií IKT v rámci elektronickej štátnej správy, elektronického vzdelávania, elektronickej inklúzie, elektronickej kultúry a elektronického zdravotníctva</w:delText>
        </w:r>
        <w:r w:rsidR="004B0173" w:rsidRPr="00BD2953" w:rsidDel="002C7AB1">
          <w:rPr>
            <w:rFonts w:ascii="Arial" w:hAnsi="Arial" w:cs="Arial"/>
            <w:lang w:val="sk-SK"/>
          </w:rPr>
          <w:delText xml:space="preserve">, bude pred svojím vyhlásením prerokovaná IDMV a bude zhodnotená jej komplementarita k opatreniam financovaným v rámci OP </w:delText>
        </w:r>
        <w:r w:rsidR="006476BF" w:rsidDel="002C7AB1">
          <w:rPr>
            <w:rFonts w:ascii="Arial" w:hAnsi="Arial" w:cs="Arial"/>
            <w:lang w:val="sk-SK"/>
          </w:rPr>
          <w:delText>EVS</w:delText>
        </w:r>
        <w:r w:rsidR="004B0173" w:rsidRPr="00BD2953" w:rsidDel="002C7AB1">
          <w:rPr>
            <w:rFonts w:ascii="Arial" w:hAnsi="Arial" w:cs="Arial"/>
            <w:lang w:val="sk-SK"/>
          </w:rPr>
          <w:delText>. Ďalšou úlohou bude zhodnotenie časovej súslednosti a nadväznosti výziev v rámci oboch programov a v prípade potreby posudzovať možnosti vyhlásenie spoločnej výzvy v rámci dvoch operačných programov.</w:delText>
        </w:r>
        <w:r w:rsidR="004D6B5F" w:rsidRPr="00E00EEC" w:rsidDel="002C7AB1">
          <w:rPr>
            <w:rFonts w:ascii="Arial" w:hAnsi="Arial" w:cs="Arial"/>
            <w:lang w:val="sk-SK"/>
          </w:rPr>
          <w:delText xml:space="preserve"> V neposled</w:delText>
        </w:r>
        <w:r w:rsidR="00566B61" w:rsidDel="002C7AB1">
          <w:rPr>
            <w:rFonts w:ascii="Arial" w:hAnsi="Arial" w:cs="Arial"/>
            <w:lang w:val="sk-SK"/>
          </w:rPr>
          <w:delText>n</w:delText>
        </w:r>
        <w:r w:rsidR="004D6B5F" w:rsidRPr="00E00EEC" w:rsidDel="002C7AB1">
          <w:rPr>
            <w:rFonts w:ascii="Arial" w:hAnsi="Arial" w:cs="Arial"/>
            <w:lang w:val="sk-SK"/>
          </w:rPr>
          <w:delText>om rade bude úlohou IDMV zabezpečiť</w:delText>
        </w:r>
        <w:r w:rsidR="00B13DFF" w:rsidDel="002C7AB1">
          <w:rPr>
            <w:rFonts w:ascii="Arial" w:hAnsi="Arial" w:cs="Arial"/>
            <w:lang w:val="sk-SK"/>
          </w:rPr>
          <w:delText>,</w:delText>
        </w:r>
        <w:r w:rsidR="004D6B5F" w:rsidRPr="00E00EEC" w:rsidDel="002C7AB1">
          <w:rPr>
            <w:rFonts w:ascii="Arial" w:hAnsi="Arial" w:cs="Arial"/>
            <w:lang w:val="sk-SK"/>
          </w:rPr>
          <w:delText xml:space="preserve"> </w:delText>
        </w:r>
        <w:r w:rsidR="00DC5936" w:rsidDel="002C7AB1">
          <w:rPr>
            <w:rFonts w:ascii="Arial" w:hAnsi="Arial" w:cs="Arial"/>
            <w:lang w:val="sk-SK"/>
          </w:rPr>
          <w:delText xml:space="preserve">aby </w:delText>
        </w:r>
        <w:r w:rsidR="004D6B5F" w:rsidRPr="00E00EEC" w:rsidDel="002C7AB1">
          <w:rPr>
            <w:rFonts w:ascii="Arial" w:hAnsi="Arial" w:cs="Arial"/>
            <w:lang w:val="sk-SK"/>
          </w:rPr>
          <w:delText xml:space="preserve">aktivity uvedené vo výzvach boli v súlade s architektúrou integrovaného ISVS, v súlade </w:delText>
        </w:r>
        <w:r w:rsidR="00DC5936" w:rsidDel="002C7AB1">
          <w:rPr>
            <w:rFonts w:ascii="Arial" w:hAnsi="Arial" w:cs="Arial"/>
            <w:lang w:val="sk-SK"/>
          </w:rPr>
          <w:delText xml:space="preserve">s cieľmi </w:delText>
        </w:r>
        <w:r w:rsidR="004D6B5F" w:rsidRPr="00E00EEC" w:rsidDel="002C7AB1">
          <w:rPr>
            <w:rFonts w:ascii="Arial" w:hAnsi="Arial" w:cs="Arial"/>
            <w:lang w:val="sk-SK"/>
          </w:rPr>
          <w:delText xml:space="preserve">OP EVS a zároveň s cieľmi a aktivitami reformy VS.  </w:delText>
        </w:r>
      </w:del>
    </w:p>
    <w:p w14:paraId="791153FB" w14:textId="77777777" w:rsidR="002C5C93" w:rsidDel="002C7AB1" w:rsidRDefault="002C5C93" w:rsidP="00636FEB">
      <w:pPr>
        <w:spacing w:before="0" w:after="0" w:line="240" w:lineRule="auto"/>
        <w:jc w:val="both"/>
        <w:rPr>
          <w:del w:id="86" w:author="OPaM" w:date="2020-07-20T10:04:00Z"/>
          <w:rFonts w:ascii="Arial" w:hAnsi="Arial" w:cs="Arial"/>
          <w:lang w:val="sk-SK"/>
        </w:rPr>
      </w:pPr>
    </w:p>
    <w:p w14:paraId="28CFAFA2" w14:textId="77777777" w:rsidR="006C0BBD" w:rsidDel="002C7AB1" w:rsidRDefault="006C0BBD" w:rsidP="00636FEB">
      <w:pPr>
        <w:spacing w:before="0" w:after="0" w:line="240" w:lineRule="auto"/>
        <w:jc w:val="both"/>
        <w:rPr>
          <w:del w:id="87" w:author="OPaM" w:date="2020-07-20T10:04:00Z"/>
          <w:rFonts w:ascii="Arial" w:hAnsi="Arial" w:cs="Arial"/>
          <w:lang w:val="sk-SK"/>
        </w:rPr>
      </w:pPr>
      <w:del w:id="88" w:author="OPaM" w:date="2020-07-20T10:04:00Z">
        <w:r w:rsidDel="002C7AB1">
          <w:rPr>
            <w:rFonts w:ascii="Arial" w:hAnsi="Arial" w:cs="Arial"/>
            <w:lang w:val="sk-SK"/>
          </w:rPr>
          <w:lastRenderedPageBreak/>
          <w:delText xml:space="preserve">Za týmto účelom bude IDMV pozostávať tak z členov </w:delText>
        </w:r>
        <w:r w:rsidR="001A0C07" w:rsidDel="002C7AB1">
          <w:rPr>
            <w:rFonts w:ascii="Arial" w:hAnsi="Arial" w:cs="Arial"/>
            <w:lang w:val="sk-SK"/>
          </w:rPr>
          <w:delText>ÚPPVII</w:delText>
        </w:r>
        <w:r w:rsidDel="002C7AB1">
          <w:rPr>
            <w:rFonts w:ascii="Arial" w:hAnsi="Arial" w:cs="Arial"/>
            <w:lang w:val="sk-SK"/>
          </w:rPr>
          <w:delText xml:space="preserve"> ako aj z členov MV</w:delText>
        </w:r>
        <w:r w:rsidR="00903035" w:rsidDel="002C7AB1">
          <w:rPr>
            <w:rFonts w:ascii="Arial" w:hAnsi="Arial" w:cs="Arial"/>
            <w:lang w:val="sk-SK"/>
          </w:rPr>
          <w:delText xml:space="preserve"> </w:delText>
        </w:r>
        <w:r w:rsidDel="002C7AB1">
          <w:rPr>
            <w:rFonts w:ascii="Arial" w:hAnsi="Arial" w:cs="Arial"/>
            <w:lang w:val="sk-SK"/>
          </w:rPr>
          <w:delText>SR</w:delText>
        </w:r>
        <w:r w:rsidR="00DC5936" w:rsidDel="002C7AB1">
          <w:rPr>
            <w:rFonts w:ascii="Arial" w:hAnsi="Arial" w:cs="Arial"/>
            <w:lang w:val="sk-SK"/>
          </w:rPr>
          <w:delText xml:space="preserve"> a ďalších príslušných orgánov (napr. RO MDV SR)</w:delText>
        </w:r>
        <w:r w:rsidDel="002C7AB1">
          <w:rPr>
            <w:rFonts w:ascii="Arial" w:hAnsi="Arial" w:cs="Arial"/>
            <w:lang w:val="sk-SK"/>
          </w:rPr>
          <w:delText>.</w:delText>
        </w:r>
      </w:del>
    </w:p>
    <w:p w14:paraId="42919F9C" w14:textId="77777777" w:rsidR="002C5C93" w:rsidRPr="00BD2953" w:rsidDel="005875FC" w:rsidRDefault="002C5C93" w:rsidP="00636FEB">
      <w:pPr>
        <w:spacing w:before="0" w:after="0" w:line="240" w:lineRule="auto"/>
        <w:jc w:val="both"/>
        <w:rPr>
          <w:del w:id="89" w:author="ZC" w:date="2020-08-10T12:53:00Z"/>
          <w:rFonts w:ascii="Arial" w:hAnsi="Arial" w:cs="Arial"/>
          <w:lang w:val="sk-SK"/>
        </w:rPr>
      </w:pPr>
    </w:p>
    <w:p w14:paraId="67A501A1" w14:textId="77777777" w:rsidR="00E459B5" w:rsidRPr="00BD2953" w:rsidRDefault="004E6549" w:rsidP="009D1B64">
      <w:pPr>
        <w:spacing w:line="240" w:lineRule="auto"/>
        <w:ind w:left="426" w:hanging="426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2.3 </w:t>
      </w:r>
      <w:r w:rsidR="00E459B5" w:rsidRPr="00BD2953">
        <w:rPr>
          <w:rFonts w:ascii="Arial" w:hAnsi="Arial" w:cs="Arial"/>
          <w:b/>
          <w:lang w:val="sk-SK"/>
        </w:rPr>
        <w:t xml:space="preserve">Technická projektová úroveň </w:t>
      </w:r>
      <w:ins w:id="90" w:author="ZC" w:date="2020-08-10T11:22:00Z">
        <w:r w:rsidR="005F600D">
          <w:rPr>
            <w:rFonts w:ascii="Arial" w:hAnsi="Arial" w:cs="Arial"/>
            <w:b/>
            <w:lang w:val="sk-SK"/>
          </w:rPr>
          <w:t>-</w:t>
        </w:r>
      </w:ins>
      <w:del w:id="91" w:author="ZC" w:date="2020-08-10T11:22:00Z">
        <w:r w:rsidR="00E459B5" w:rsidRPr="00BD2953" w:rsidDel="005F600D">
          <w:rPr>
            <w:rFonts w:ascii="Arial" w:hAnsi="Arial" w:cs="Arial"/>
            <w:b/>
            <w:lang w:val="sk-SK"/>
          </w:rPr>
          <w:delText>–</w:delText>
        </w:r>
      </w:del>
      <w:r w:rsidR="00E459B5" w:rsidRPr="00BD2953">
        <w:rPr>
          <w:rFonts w:ascii="Arial" w:hAnsi="Arial" w:cs="Arial"/>
          <w:b/>
          <w:lang w:val="sk-SK"/>
        </w:rPr>
        <w:t xml:space="preserve"> </w:t>
      </w:r>
      <w:r w:rsidR="00B940F0" w:rsidRPr="00BD2953">
        <w:rPr>
          <w:rFonts w:ascii="Arial" w:hAnsi="Arial" w:cs="Arial"/>
          <w:b/>
          <w:lang w:val="sk-SK"/>
        </w:rPr>
        <w:t>Riadiaci výbor</w:t>
      </w:r>
      <w:r w:rsidR="00E459B5" w:rsidRPr="00BD2953">
        <w:rPr>
          <w:rFonts w:ascii="Arial" w:hAnsi="Arial" w:cs="Arial"/>
          <w:b/>
          <w:lang w:val="sk-SK"/>
        </w:rPr>
        <w:t xml:space="preserve"> </w:t>
      </w:r>
    </w:p>
    <w:p w14:paraId="403C7526" w14:textId="77777777" w:rsidR="00E459B5" w:rsidRDefault="007D53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 xml:space="preserve">Riadiaci výbor prioritnej osi 7 Informačná spoločnosť ako prierezové pracovné zoskupenie bude najvyšší riadiaci kolektívny orgán </w:t>
      </w:r>
      <w:r w:rsidR="00240F95" w:rsidRPr="00E00EEC">
        <w:rPr>
          <w:rFonts w:ascii="Arial" w:hAnsi="Arial" w:cs="Arial"/>
          <w:lang w:val="sk-SK"/>
        </w:rPr>
        <w:t>s</w:t>
      </w:r>
      <w:r w:rsidR="00DC5936">
        <w:rPr>
          <w:rFonts w:ascii="Arial" w:hAnsi="Arial" w:cs="Arial"/>
          <w:lang w:val="sk-SK"/>
        </w:rPr>
        <w:t>o</w:t>
      </w:r>
      <w:r w:rsidR="00240F95" w:rsidRPr="00E00EEC">
        <w:rPr>
          <w:rFonts w:ascii="Arial" w:hAnsi="Arial" w:cs="Arial"/>
          <w:lang w:val="sk-SK"/>
        </w:rPr>
        <w:t xml:space="preserve"> zastúpením </w:t>
      </w:r>
      <w:del w:id="92" w:author="OPaM" w:date="2020-07-20T09:45:00Z">
        <w:r w:rsidR="001A0C07" w:rsidDel="00260744">
          <w:rPr>
            <w:rFonts w:ascii="Arial" w:hAnsi="Arial" w:cs="Arial"/>
            <w:lang w:val="sk-SK"/>
          </w:rPr>
          <w:delText>ÚPPVII</w:delText>
        </w:r>
      </w:del>
      <w:ins w:id="93" w:author="OPaM" w:date="2020-07-20T09:45:00Z">
        <w:r w:rsidR="00260744">
          <w:rPr>
            <w:rFonts w:ascii="Arial" w:hAnsi="Arial" w:cs="Arial"/>
            <w:lang w:val="sk-SK"/>
          </w:rPr>
          <w:t>MIRRI SR</w:t>
        </w:r>
      </w:ins>
      <w:r w:rsidR="00DC5936">
        <w:rPr>
          <w:rFonts w:ascii="Arial" w:hAnsi="Arial" w:cs="Arial"/>
          <w:lang w:val="sk-SK"/>
        </w:rPr>
        <w:t xml:space="preserve">, </w:t>
      </w:r>
      <w:r w:rsidR="00240F95" w:rsidRPr="00E00EEC">
        <w:rPr>
          <w:rFonts w:ascii="Arial" w:hAnsi="Arial" w:cs="Arial"/>
          <w:lang w:val="sk-SK"/>
        </w:rPr>
        <w:t>MV SR</w:t>
      </w:r>
      <w:r w:rsidR="00DC5936">
        <w:rPr>
          <w:rFonts w:ascii="Arial" w:hAnsi="Arial" w:cs="Arial"/>
          <w:lang w:val="sk-SK"/>
        </w:rPr>
        <w:t xml:space="preserve"> a ďalších príslušných orgánov (napr. RO MDV SR, ZMOS)</w:t>
      </w:r>
      <w:r w:rsidR="00240F95" w:rsidRPr="00E00EEC">
        <w:rPr>
          <w:rFonts w:ascii="Arial" w:hAnsi="Arial" w:cs="Arial"/>
          <w:lang w:val="sk-SK"/>
        </w:rPr>
        <w:t xml:space="preserve"> </w:t>
      </w:r>
      <w:r w:rsidRPr="00BD2953">
        <w:rPr>
          <w:rFonts w:ascii="Arial" w:hAnsi="Arial" w:cs="Arial"/>
          <w:lang w:val="sk-SK"/>
        </w:rPr>
        <w:t xml:space="preserve">zameraný na riešenie </w:t>
      </w:r>
      <w:r w:rsidR="00240F95" w:rsidRPr="00E00EEC">
        <w:rPr>
          <w:rFonts w:ascii="Arial" w:hAnsi="Arial" w:cs="Arial"/>
          <w:lang w:val="sk-SK"/>
        </w:rPr>
        <w:t xml:space="preserve">programových problémov a rizík, ako aj </w:t>
      </w:r>
      <w:r w:rsidRPr="00BD2953">
        <w:rPr>
          <w:rFonts w:ascii="Arial" w:hAnsi="Arial" w:cs="Arial"/>
          <w:lang w:val="sk-SK"/>
        </w:rPr>
        <w:t xml:space="preserve">prijímanie rozhodnutí súvisiacich s realizáciou štúdií uskutočniteľnosti pre projekty prioritnej osi 7 </w:t>
      </w:r>
      <w:r w:rsidR="007C703B">
        <w:rPr>
          <w:rFonts w:ascii="Arial" w:hAnsi="Arial" w:cs="Arial"/>
          <w:lang w:val="sk-SK"/>
        </w:rPr>
        <w:t xml:space="preserve">OPII </w:t>
      </w:r>
      <w:r w:rsidRPr="00BD2953">
        <w:rPr>
          <w:rFonts w:ascii="Arial" w:hAnsi="Arial" w:cs="Arial"/>
          <w:lang w:val="sk-SK"/>
        </w:rPr>
        <w:t>a s realizáciou projektov v rámci prioritnej osi 7</w:t>
      </w:r>
      <w:r w:rsidR="007C703B">
        <w:rPr>
          <w:rFonts w:ascii="Arial" w:hAnsi="Arial" w:cs="Arial"/>
          <w:lang w:val="sk-SK"/>
        </w:rPr>
        <w:t xml:space="preserve"> OPII</w:t>
      </w:r>
      <w:r w:rsidRPr="00BD2953">
        <w:rPr>
          <w:rFonts w:ascii="Arial" w:hAnsi="Arial" w:cs="Arial"/>
          <w:lang w:val="sk-SK"/>
        </w:rPr>
        <w:t>.</w:t>
      </w:r>
    </w:p>
    <w:p w14:paraId="6A670FB7" w14:textId="77777777" w:rsidR="001A1149" w:rsidRPr="00BD2953" w:rsidRDefault="001A1149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14:paraId="0ED2C250" w14:textId="77777777" w:rsidR="007D5393" w:rsidRDefault="007D5393" w:rsidP="00636FE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before="0" w:after="0" w:line="240" w:lineRule="auto"/>
        <w:ind w:right="-108"/>
        <w:jc w:val="both"/>
        <w:textAlignment w:val="baseline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 xml:space="preserve">Riadiaci výbor </w:t>
      </w:r>
      <w:r w:rsidR="006C0BBD">
        <w:rPr>
          <w:rFonts w:ascii="Arial" w:hAnsi="Arial" w:cs="Arial"/>
          <w:lang w:val="sk-SK"/>
        </w:rPr>
        <w:t>(plnohodnotne zastúpený členmi MV</w:t>
      </w:r>
      <w:r w:rsidR="00903035">
        <w:rPr>
          <w:rFonts w:ascii="Arial" w:hAnsi="Arial" w:cs="Arial"/>
          <w:lang w:val="sk-SK"/>
        </w:rPr>
        <w:t xml:space="preserve"> </w:t>
      </w:r>
      <w:r w:rsidR="006C0BBD">
        <w:rPr>
          <w:rFonts w:ascii="Arial" w:hAnsi="Arial" w:cs="Arial"/>
          <w:lang w:val="sk-SK"/>
        </w:rPr>
        <w:t>SR s adekvátnym počtom hlasov</w:t>
      </w:r>
      <w:r w:rsidR="00AF4388">
        <w:rPr>
          <w:rFonts w:ascii="Arial" w:hAnsi="Arial" w:cs="Arial"/>
          <w:lang w:val="sk-SK"/>
        </w:rPr>
        <w:t xml:space="preserve">, reflektujúci objem zdrojov </w:t>
      </w:r>
      <w:r w:rsidR="00BF08AA">
        <w:rPr>
          <w:rFonts w:ascii="Arial" w:hAnsi="Arial" w:cs="Arial"/>
          <w:lang w:val="sk-SK"/>
        </w:rPr>
        <w:t>alokovaný v rámci PO7 na podporu reformy verejnej správy</w:t>
      </w:r>
      <w:r w:rsidR="006C0BBD">
        <w:rPr>
          <w:rFonts w:ascii="Arial" w:hAnsi="Arial" w:cs="Arial"/>
          <w:lang w:val="sk-SK"/>
        </w:rPr>
        <w:t>)</w:t>
      </w:r>
      <w:r w:rsidR="00AF4388">
        <w:rPr>
          <w:rFonts w:ascii="Arial" w:hAnsi="Arial" w:cs="Arial"/>
          <w:lang w:val="sk-SK"/>
        </w:rPr>
        <w:t>, pričom tento</w:t>
      </w:r>
      <w:r w:rsidR="006C0BBD">
        <w:rPr>
          <w:rFonts w:ascii="Arial" w:hAnsi="Arial" w:cs="Arial"/>
          <w:lang w:val="sk-SK"/>
        </w:rPr>
        <w:t xml:space="preserve"> </w:t>
      </w:r>
      <w:r w:rsidRPr="00BD2953">
        <w:rPr>
          <w:rFonts w:ascii="Arial" w:hAnsi="Arial" w:cs="Arial"/>
          <w:lang w:val="sk-SK"/>
        </w:rPr>
        <w:t xml:space="preserve">bude plniť </w:t>
      </w:r>
      <w:r w:rsidR="00AF4388">
        <w:rPr>
          <w:rFonts w:ascii="Arial" w:hAnsi="Arial" w:cs="Arial"/>
          <w:lang w:val="sk-SK"/>
        </w:rPr>
        <w:t xml:space="preserve">nasledovné </w:t>
      </w:r>
      <w:r w:rsidRPr="00BD2953">
        <w:rPr>
          <w:rFonts w:ascii="Arial" w:hAnsi="Arial" w:cs="Arial"/>
          <w:lang w:val="sk-SK"/>
        </w:rPr>
        <w:t>úlohy:</w:t>
      </w:r>
    </w:p>
    <w:p w14:paraId="467540F1" w14:textId="77777777" w:rsidR="001A1149" w:rsidRPr="00BD2953" w:rsidDel="006F1218" w:rsidRDefault="001A1149" w:rsidP="00B61788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before="0" w:after="0" w:line="240" w:lineRule="auto"/>
        <w:ind w:right="-108"/>
        <w:jc w:val="both"/>
        <w:textAlignment w:val="baseline"/>
        <w:rPr>
          <w:del w:id="94" w:author="ZC" w:date="2020-08-10T14:05:00Z"/>
          <w:rFonts w:ascii="Arial" w:hAnsi="Arial" w:cs="Arial"/>
          <w:lang w:val="sk-SK"/>
        </w:rPr>
      </w:pPr>
    </w:p>
    <w:p w14:paraId="1B493B24" w14:textId="77777777" w:rsidR="00260744" w:rsidRPr="00775DAE" w:rsidRDefault="00260744" w:rsidP="00775DAE">
      <w:pPr>
        <w:pStyle w:val="Odsekzoznamu"/>
        <w:numPr>
          <w:ilvl w:val="0"/>
          <w:numId w:val="32"/>
        </w:numPr>
        <w:spacing w:after="0" w:line="240" w:lineRule="auto"/>
        <w:jc w:val="both"/>
        <w:rPr>
          <w:ins w:id="95" w:author="OPaM" w:date="2020-07-20T09:48:00Z"/>
          <w:rFonts w:ascii="Arial" w:hAnsi="Arial" w:cs="Arial"/>
          <w:lang w:val="sk-SK"/>
        </w:rPr>
      </w:pPr>
      <w:ins w:id="96" w:author="OPaM" w:date="2020-07-20T09:48:00Z">
        <w:r w:rsidRPr="00775DAE">
          <w:rPr>
            <w:rFonts w:ascii="Arial" w:hAnsi="Arial" w:cs="Arial"/>
            <w:lang w:val="sk-SK"/>
          </w:rPr>
          <w:t>dozerá na realizáciu a zabezpečuje vzájomnú spoluprácu medzi zainteresovanými inštitúciami</w:t>
        </w:r>
      </w:ins>
      <w:ins w:id="97" w:author="OPaM" w:date="2020-07-20T09:49:00Z">
        <w:r w:rsidRPr="00775DAE">
          <w:rPr>
            <w:rFonts w:ascii="Arial" w:hAnsi="Arial" w:cs="Arial"/>
            <w:lang w:val="sk-SK"/>
          </w:rPr>
          <w:t xml:space="preserve"> </w:t>
        </w:r>
      </w:ins>
      <w:ins w:id="98" w:author="OPaM" w:date="2020-07-20T09:48:00Z">
        <w:r w:rsidRPr="00775DAE">
          <w:rPr>
            <w:rFonts w:ascii="Arial" w:hAnsi="Arial" w:cs="Arial"/>
            <w:lang w:val="sk-SK"/>
          </w:rPr>
          <w:t>a organizáciami podieľajúcimi sa na realizácii štúdií uskutočniteľnosti alebo projektov,</w:t>
        </w:r>
      </w:ins>
    </w:p>
    <w:p w14:paraId="636E8288" w14:textId="77777777" w:rsidR="00260744" w:rsidRPr="00260744" w:rsidRDefault="00260744" w:rsidP="00775DAE">
      <w:pPr>
        <w:pStyle w:val="Odsekzoznamu"/>
        <w:numPr>
          <w:ilvl w:val="0"/>
          <w:numId w:val="32"/>
        </w:numPr>
        <w:spacing w:after="0" w:line="240" w:lineRule="auto"/>
        <w:jc w:val="both"/>
        <w:rPr>
          <w:ins w:id="99" w:author="OPaM" w:date="2020-07-20T09:48:00Z"/>
          <w:rFonts w:ascii="Arial" w:hAnsi="Arial" w:cs="Arial"/>
          <w:lang w:val="sk-SK"/>
        </w:rPr>
      </w:pPr>
      <w:ins w:id="100" w:author="OPaM" w:date="2020-07-20T09:48:00Z">
        <w:r w:rsidRPr="00260744">
          <w:rPr>
            <w:rFonts w:ascii="Arial" w:hAnsi="Arial" w:cs="Arial"/>
            <w:lang w:val="sk-SK"/>
          </w:rPr>
          <w:t>schvaľuje všetky dokumenty predložené riadiacemu výboru na schválenie,</w:t>
        </w:r>
      </w:ins>
    </w:p>
    <w:p w14:paraId="21928CED" w14:textId="77777777" w:rsidR="00260744" w:rsidRPr="00260744" w:rsidRDefault="00260744" w:rsidP="00775DAE">
      <w:pPr>
        <w:pStyle w:val="Odsekzoznamu"/>
        <w:numPr>
          <w:ilvl w:val="0"/>
          <w:numId w:val="32"/>
        </w:numPr>
        <w:spacing w:after="0" w:line="240" w:lineRule="auto"/>
        <w:jc w:val="both"/>
        <w:rPr>
          <w:ins w:id="101" w:author="OPaM" w:date="2020-07-20T09:48:00Z"/>
          <w:rFonts w:ascii="Arial" w:hAnsi="Arial" w:cs="Arial"/>
          <w:lang w:val="sk-SK"/>
        </w:rPr>
      </w:pPr>
      <w:ins w:id="102" w:author="OPaM" w:date="2020-07-20T09:48:00Z">
        <w:r w:rsidRPr="00260744">
          <w:rPr>
            <w:rFonts w:ascii="Arial" w:hAnsi="Arial" w:cs="Arial"/>
            <w:lang w:val="sk-SK"/>
          </w:rPr>
          <w:t>schvaľuje zámer národného projektu a jeho relevantnú štúdiu uskutočniteľnosti pre prijímateľa podľa</w:t>
        </w:r>
      </w:ins>
      <w:ins w:id="103" w:author="OPaM" w:date="2020-07-20T09:49:00Z">
        <w:r>
          <w:rPr>
            <w:rFonts w:ascii="Arial" w:hAnsi="Arial" w:cs="Arial"/>
            <w:lang w:val="sk-SK"/>
          </w:rPr>
          <w:t xml:space="preserve"> </w:t>
        </w:r>
      </w:ins>
      <w:ins w:id="104" w:author="OPaM" w:date="2020-07-20T09:48:00Z">
        <w:r w:rsidRPr="00260744">
          <w:rPr>
            <w:rFonts w:ascii="Arial" w:hAnsi="Arial" w:cs="Arial"/>
            <w:lang w:val="sk-SK"/>
          </w:rPr>
          <w:t>§ 26 ods. 1 písm. a) a b) a ak ide o prijímateľa podľa § 26 ods. 1 písm. c) a d) zákona o EŠIF, spolu</w:t>
        </w:r>
      </w:ins>
      <w:ins w:id="105" w:author="OPaM" w:date="2020-07-20T09:49:00Z">
        <w:r>
          <w:rPr>
            <w:rFonts w:ascii="Arial" w:hAnsi="Arial" w:cs="Arial"/>
            <w:lang w:val="sk-SK"/>
          </w:rPr>
          <w:t xml:space="preserve"> </w:t>
        </w:r>
      </w:ins>
      <w:ins w:id="106" w:author="OPaM" w:date="2020-07-20T09:48:00Z">
        <w:r w:rsidRPr="00260744">
          <w:rPr>
            <w:rFonts w:ascii="Arial" w:hAnsi="Arial" w:cs="Arial"/>
            <w:lang w:val="sk-SK"/>
          </w:rPr>
          <w:t>so zámerom národného projektu a jeho relevantnej štúdie uskutočniteľnosti schvaľuje prijímateľa,</w:t>
        </w:r>
      </w:ins>
    </w:p>
    <w:p w14:paraId="0E351AB2" w14:textId="0952E55A" w:rsidR="00260744" w:rsidRPr="00421760" w:rsidRDefault="00260744" w:rsidP="00775DAE">
      <w:pPr>
        <w:pStyle w:val="Odsekzoznamu"/>
        <w:numPr>
          <w:ilvl w:val="0"/>
          <w:numId w:val="32"/>
        </w:numPr>
        <w:spacing w:after="0" w:line="240" w:lineRule="auto"/>
        <w:jc w:val="both"/>
        <w:rPr>
          <w:ins w:id="107" w:author="OPaM" w:date="2020-07-20T09:48:00Z"/>
          <w:rFonts w:ascii="Arial" w:hAnsi="Arial" w:cs="Arial"/>
          <w:lang w:val="sk-SK"/>
        </w:rPr>
      </w:pPr>
      <w:ins w:id="108" w:author="OPaM" w:date="2020-07-20T09:48:00Z">
        <w:r w:rsidRPr="00421760">
          <w:rPr>
            <w:rFonts w:ascii="Arial" w:hAnsi="Arial" w:cs="Arial"/>
            <w:lang w:val="sk-SK"/>
          </w:rPr>
          <w:t>schvaľuje zmeny v zozname národných projektov v zmysle Systému riadenia európskych</w:t>
        </w:r>
      </w:ins>
      <w:ins w:id="109" w:author="OPaM" w:date="2020-07-20T09:53:00Z">
        <w:r w:rsidR="00421760">
          <w:rPr>
            <w:rFonts w:ascii="Arial" w:hAnsi="Arial" w:cs="Arial"/>
            <w:lang w:val="sk-SK"/>
          </w:rPr>
          <w:t xml:space="preserve"> </w:t>
        </w:r>
      </w:ins>
      <w:ins w:id="110" w:author="OPaM" w:date="2020-07-20T09:48:00Z">
        <w:r w:rsidRPr="00421760">
          <w:rPr>
            <w:rFonts w:ascii="Arial" w:hAnsi="Arial" w:cs="Arial"/>
            <w:lang w:val="sk-SK"/>
          </w:rPr>
          <w:t>štrukturálnych a investičných fondov</w:t>
        </w:r>
      </w:ins>
      <w:r w:rsidR="00B61788">
        <w:rPr>
          <w:rFonts w:ascii="Arial" w:hAnsi="Arial" w:cs="Arial"/>
          <w:lang w:val="sk-SK"/>
        </w:rPr>
        <w:t>,</w:t>
      </w:r>
      <w:ins w:id="111" w:author="OPaM" w:date="2020-07-20T09:48:00Z">
        <w:r w:rsidRPr="00421760">
          <w:rPr>
            <w:rFonts w:ascii="Arial" w:hAnsi="Arial" w:cs="Arial"/>
            <w:lang w:val="sk-SK"/>
          </w:rPr>
          <w:t xml:space="preserve"> </w:t>
        </w:r>
      </w:ins>
    </w:p>
    <w:p w14:paraId="264DD3CA" w14:textId="77777777" w:rsidR="00260744" w:rsidRPr="00260744" w:rsidRDefault="00260744" w:rsidP="00775DAE">
      <w:pPr>
        <w:pStyle w:val="Odsekzoznamu"/>
        <w:numPr>
          <w:ilvl w:val="0"/>
          <w:numId w:val="32"/>
        </w:numPr>
        <w:spacing w:after="0" w:line="240" w:lineRule="auto"/>
        <w:jc w:val="both"/>
        <w:rPr>
          <w:ins w:id="112" w:author="OPaM" w:date="2020-07-20T09:48:00Z"/>
          <w:rFonts w:ascii="Arial" w:hAnsi="Arial" w:cs="Arial"/>
          <w:lang w:val="sk-SK"/>
        </w:rPr>
      </w:pPr>
      <w:ins w:id="113" w:author="OPaM" w:date="2020-07-20T09:48:00Z">
        <w:r w:rsidRPr="00260744">
          <w:rPr>
            <w:rFonts w:ascii="Arial" w:hAnsi="Arial" w:cs="Arial"/>
            <w:lang w:val="sk-SK"/>
          </w:rPr>
          <w:t>navrhuje nápravné a iné opatrenia kedykoľvek podľa potreby,</w:t>
        </w:r>
      </w:ins>
    </w:p>
    <w:p w14:paraId="12C2BDE8" w14:textId="77777777" w:rsidR="00260744" w:rsidRPr="00260744" w:rsidRDefault="00260744" w:rsidP="00775DAE">
      <w:pPr>
        <w:pStyle w:val="Odsekzoznamu"/>
        <w:numPr>
          <w:ilvl w:val="0"/>
          <w:numId w:val="32"/>
        </w:numPr>
        <w:spacing w:after="0" w:line="240" w:lineRule="auto"/>
        <w:jc w:val="both"/>
        <w:rPr>
          <w:ins w:id="114" w:author="OPaM" w:date="2020-07-20T09:48:00Z"/>
          <w:rFonts w:ascii="Arial" w:hAnsi="Arial" w:cs="Arial"/>
          <w:lang w:val="sk-SK"/>
        </w:rPr>
      </w:pPr>
      <w:ins w:id="115" w:author="OPaM" w:date="2020-07-20T09:48:00Z">
        <w:r w:rsidRPr="00260744">
          <w:rPr>
            <w:rFonts w:ascii="Arial" w:hAnsi="Arial" w:cs="Arial"/>
            <w:lang w:val="sk-SK"/>
          </w:rPr>
          <w:t>prijíma strategické rozhodnutia ovplyvňujúce riadenie programu, dosahovanie plánov kontrahovania,</w:t>
        </w:r>
      </w:ins>
      <w:ins w:id="116" w:author="OPaM" w:date="2020-07-20T09:50:00Z">
        <w:r>
          <w:rPr>
            <w:rFonts w:ascii="Arial" w:hAnsi="Arial" w:cs="Arial"/>
            <w:lang w:val="sk-SK"/>
          </w:rPr>
          <w:t xml:space="preserve"> </w:t>
        </w:r>
      </w:ins>
      <w:ins w:id="117" w:author="OPaM" w:date="2020-07-20T09:48:00Z">
        <w:r w:rsidRPr="00260744">
          <w:rPr>
            <w:rFonts w:ascii="Arial" w:hAnsi="Arial" w:cs="Arial"/>
            <w:lang w:val="sk-SK"/>
          </w:rPr>
          <w:t>čerpania a dosahovania výsledkov,</w:t>
        </w:r>
      </w:ins>
    </w:p>
    <w:p w14:paraId="53FC38BC" w14:textId="77777777" w:rsidR="00260744" w:rsidRPr="00260744" w:rsidRDefault="00260744" w:rsidP="00775DAE">
      <w:pPr>
        <w:pStyle w:val="Odsekzoznamu"/>
        <w:numPr>
          <w:ilvl w:val="0"/>
          <w:numId w:val="32"/>
        </w:numPr>
        <w:spacing w:after="0" w:line="240" w:lineRule="auto"/>
        <w:jc w:val="both"/>
        <w:rPr>
          <w:ins w:id="118" w:author="OPaM" w:date="2020-07-20T09:48:00Z"/>
          <w:rFonts w:ascii="Arial" w:hAnsi="Arial" w:cs="Arial"/>
          <w:lang w:val="sk-SK"/>
        </w:rPr>
      </w:pPr>
      <w:ins w:id="119" w:author="OPaM" w:date="2020-07-20T09:48:00Z">
        <w:r w:rsidRPr="00260744">
          <w:rPr>
            <w:rFonts w:ascii="Arial" w:hAnsi="Arial" w:cs="Arial"/>
            <w:lang w:val="sk-SK"/>
          </w:rPr>
          <w:t>riadi a koordinuje prierezové aktivity ovplyvňujúce projekty realizované v rámci programu,</w:t>
        </w:r>
      </w:ins>
    </w:p>
    <w:p w14:paraId="0E195AC4" w14:textId="77777777" w:rsidR="00260744" w:rsidRPr="00260744" w:rsidRDefault="00260744" w:rsidP="00775DAE">
      <w:pPr>
        <w:pStyle w:val="Odsekzoznamu"/>
        <w:numPr>
          <w:ilvl w:val="0"/>
          <w:numId w:val="32"/>
        </w:numPr>
        <w:spacing w:after="0" w:line="240" w:lineRule="auto"/>
        <w:jc w:val="both"/>
        <w:rPr>
          <w:ins w:id="120" w:author="OPaM" w:date="2020-07-20T09:48:00Z"/>
          <w:rFonts w:ascii="Arial" w:hAnsi="Arial" w:cs="Arial"/>
          <w:lang w:val="sk-SK"/>
        </w:rPr>
      </w:pPr>
      <w:ins w:id="121" w:author="OPaM" w:date="2020-07-20T09:48:00Z">
        <w:r w:rsidRPr="00260744">
          <w:rPr>
            <w:rFonts w:ascii="Arial" w:hAnsi="Arial" w:cs="Arial"/>
            <w:lang w:val="sk-SK"/>
          </w:rPr>
          <w:t>kontroluje plnenie stanovených cieľov programu,</w:t>
        </w:r>
      </w:ins>
    </w:p>
    <w:p w14:paraId="7DBBDC34" w14:textId="77777777" w:rsidR="00260744" w:rsidRPr="00260744" w:rsidRDefault="00260744" w:rsidP="00775DAE">
      <w:pPr>
        <w:pStyle w:val="Odsekzoznamu"/>
        <w:numPr>
          <w:ilvl w:val="0"/>
          <w:numId w:val="32"/>
        </w:numPr>
        <w:spacing w:after="0" w:line="240" w:lineRule="auto"/>
        <w:jc w:val="both"/>
        <w:rPr>
          <w:ins w:id="122" w:author="OPaM" w:date="2020-07-20T09:48:00Z"/>
          <w:rFonts w:ascii="Arial" w:hAnsi="Arial" w:cs="Arial"/>
          <w:lang w:val="sk-SK"/>
        </w:rPr>
      </w:pPr>
      <w:ins w:id="123" w:author="OPaM" w:date="2020-07-20T09:48:00Z">
        <w:r w:rsidRPr="00260744">
          <w:rPr>
            <w:rFonts w:ascii="Arial" w:hAnsi="Arial" w:cs="Arial"/>
            <w:lang w:val="sk-SK"/>
          </w:rPr>
          <w:t>usmerňuje projekty v prípade prekročenia tolerancií pridelených pre nižšie úrovne riadenia projektov</w:t>
        </w:r>
      </w:ins>
      <w:ins w:id="124" w:author="OPaM" w:date="2020-07-20T09:50:00Z">
        <w:r>
          <w:rPr>
            <w:rFonts w:ascii="Arial" w:hAnsi="Arial" w:cs="Arial"/>
            <w:lang w:val="sk-SK"/>
          </w:rPr>
          <w:t xml:space="preserve"> </w:t>
        </w:r>
      </w:ins>
      <w:ins w:id="125" w:author="OPaM" w:date="2020-07-20T09:48:00Z">
        <w:r w:rsidRPr="00260744">
          <w:rPr>
            <w:rFonts w:ascii="Arial" w:hAnsi="Arial" w:cs="Arial"/>
            <w:lang w:val="sk-SK"/>
          </w:rPr>
          <w:t>programu, monitorovanie riadenia programu,</w:t>
        </w:r>
      </w:ins>
    </w:p>
    <w:p w14:paraId="1D83335C" w14:textId="77777777" w:rsidR="00B61788" w:rsidRDefault="00260744" w:rsidP="00775DAE">
      <w:pPr>
        <w:pStyle w:val="Odsekzoznamu"/>
        <w:rPr>
          <w:rFonts w:ascii="Arial" w:hAnsi="Arial" w:cs="Arial"/>
          <w:lang w:val="sk-SK"/>
        </w:rPr>
      </w:pPr>
      <w:ins w:id="126" w:author="OPaM" w:date="2020-07-20T09:48:00Z">
        <w:r w:rsidRPr="00775DAE">
          <w:rPr>
            <w:rFonts w:ascii="Arial" w:hAnsi="Arial" w:cs="Arial"/>
            <w:lang w:val="sk-SK"/>
          </w:rPr>
          <w:t>prijíma rozhodnutia potrebné pre riešenie rizík a otvorených otázok programu,</w:t>
        </w:r>
      </w:ins>
    </w:p>
    <w:p w14:paraId="14A6512A" w14:textId="24C5D08F" w:rsidR="00013F2E" w:rsidRPr="00B61788" w:rsidDel="00260744" w:rsidRDefault="00260744" w:rsidP="00B61788">
      <w:pPr>
        <w:pStyle w:val="Odsekzoznamu"/>
        <w:numPr>
          <w:ilvl w:val="0"/>
          <w:numId w:val="32"/>
        </w:numPr>
        <w:spacing w:after="0" w:line="240" w:lineRule="auto"/>
        <w:jc w:val="both"/>
        <w:rPr>
          <w:del w:id="127" w:author="OPaM" w:date="2020-07-20T09:47:00Z"/>
          <w:rFonts w:ascii="Arial" w:hAnsi="Arial" w:cs="Arial"/>
          <w:lang w:val="sk-SK"/>
        </w:rPr>
      </w:pPr>
      <w:ins w:id="128" w:author="OPaM" w:date="2020-07-20T09:48:00Z">
        <w:r w:rsidRPr="00B61788">
          <w:rPr>
            <w:rFonts w:ascii="Arial" w:hAnsi="Arial" w:cs="Arial"/>
            <w:lang w:val="sk-SK"/>
          </w:rPr>
          <w:t>plní úlohy vyplývajúce z</w:t>
        </w:r>
      </w:ins>
      <w:ins w:id="129" w:author="OPaM" w:date="2020-07-20T09:50:00Z">
        <w:r w:rsidRPr="00B61788">
          <w:rPr>
            <w:rFonts w:ascii="Arial" w:hAnsi="Arial" w:cs="Arial"/>
            <w:lang w:val="sk-SK"/>
          </w:rPr>
          <w:t> MV OPII</w:t>
        </w:r>
      </w:ins>
      <w:ins w:id="130" w:author="OPaM" w:date="2020-07-20T09:54:00Z">
        <w:r w:rsidR="00421760" w:rsidRPr="00B61788">
          <w:rPr>
            <w:rFonts w:ascii="Arial" w:hAnsi="Arial" w:cs="Arial"/>
            <w:lang w:val="sk-SK"/>
          </w:rPr>
          <w:t>.</w:t>
        </w:r>
      </w:ins>
      <w:del w:id="131" w:author="OPaM" w:date="2020-07-20T09:47:00Z">
        <w:r w:rsidR="00013F2E" w:rsidRPr="00B61788" w:rsidDel="00260744">
          <w:rPr>
            <w:rFonts w:ascii="Arial" w:hAnsi="Arial" w:cs="Arial"/>
            <w:lang w:val="sk-SK"/>
          </w:rPr>
          <w:delText>schvaľovať indikatívny zoznam národných projektov,</w:delText>
        </w:r>
      </w:del>
    </w:p>
    <w:p w14:paraId="4B8462AB" w14:textId="77777777" w:rsidR="00240F95" w:rsidRPr="00E00EEC" w:rsidDel="00260744" w:rsidRDefault="00240F95" w:rsidP="00775DAE">
      <w:pPr>
        <w:pStyle w:val="Odsekzoznamu"/>
        <w:numPr>
          <w:ilvl w:val="0"/>
          <w:numId w:val="32"/>
        </w:numPr>
        <w:rPr>
          <w:del w:id="132" w:author="OPaM" w:date="2020-07-20T09:47:00Z"/>
          <w:lang w:val="sk-SK"/>
        </w:rPr>
      </w:pPr>
      <w:del w:id="133" w:author="OPaM" w:date="2020-07-20T09:47:00Z">
        <w:r w:rsidRPr="00E00EEC" w:rsidDel="00260744">
          <w:rPr>
            <w:lang w:val="sk-SK"/>
          </w:rPr>
          <w:delText xml:space="preserve">plniť úlohy </w:delText>
        </w:r>
        <w:r w:rsidR="00DC5936" w:rsidDel="00260744">
          <w:rPr>
            <w:lang w:val="sk-SK"/>
          </w:rPr>
          <w:delText xml:space="preserve">vyplývajúce z </w:delText>
        </w:r>
        <w:r w:rsidRPr="00E00EEC" w:rsidDel="00260744">
          <w:rPr>
            <w:lang w:val="sk-SK"/>
          </w:rPr>
          <w:delText>monitorovacie</w:delText>
        </w:r>
        <w:r w:rsidR="00DC5936" w:rsidDel="00260744">
          <w:rPr>
            <w:lang w:val="sk-SK"/>
          </w:rPr>
          <w:delText>ho</w:delText>
        </w:r>
        <w:r w:rsidRPr="00E00EEC" w:rsidDel="00260744">
          <w:rPr>
            <w:lang w:val="sk-SK"/>
          </w:rPr>
          <w:delText xml:space="preserve"> výboru</w:delText>
        </w:r>
      </w:del>
      <w:del w:id="134" w:author="OPaM" w:date="2020-07-20T09:45:00Z">
        <w:r w:rsidRPr="00E00EEC" w:rsidDel="00260744">
          <w:rPr>
            <w:lang w:val="sk-SK"/>
          </w:rPr>
          <w:delText xml:space="preserve"> a</w:delText>
        </w:r>
        <w:r w:rsidR="007C703B" w:rsidDel="00260744">
          <w:rPr>
            <w:lang w:val="sk-SK"/>
          </w:rPr>
          <w:delText> </w:delText>
        </w:r>
        <w:r w:rsidRPr="00E00EEC" w:rsidDel="00260744">
          <w:rPr>
            <w:lang w:val="sk-SK"/>
          </w:rPr>
          <w:delText>IDMV</w:delText>
        </w:r>
      </w:del>
      <w:del w:id="135" w:author="OPaM" w:date="2020-07-20T09:47:00Z">
        <w:r w:rsidR="007C703B" w:rsidDel="00260744">
          <w:rPr>
            <w:lang w:val="sk-SK"/>
          </w:rPr>
          <w:delText>,</w:delText>
        </w:r>
        <w:r w:rsidRPr="00E00EEC" w:rsidDel="00260744">
          <w:rPr>
            <w:lang w:val="sk-SK"/>
          </w:rPr>
          <w:delText xml:space="preserve"> </w:delText>
        </w:r>
      </w:del>
    </w:p>
    <w:p w14:paraId="30CA0C9E" w14:textId="77777777" w:rsidR="007D5393" w:rsidRPr="00BD2953" w:rsidDel="00260744" w:rsidRDefault="007D5393" w:rsidP="00775DAE">
      <w:pPr>
        <w:pStyle w:val="Odsekzoznamu"/>
        <w:numPr>
          <w:ilvl w:val="0"/>
          <w:numId w:val="32"/>
        </w:numPr>
        <w:rPr>
          <w:del w:id="136" w:author="OPaM" w:date="2020-07-20T09:47:00Z"/>
          <w:lang w:val="sk-SK"/>
        </w:rPr>
      </w:pPr>
      <w:del w:id="137" w:author="OPaM" w:date="2020-07-20T09:47:00Z">
        <w:r w:rsidRPr="00E00EEC" w:rsidDel="00260744">
          <w:rPr>
            <w:lang w:val="sk-SK"/>
          </w:rPr>
          <w:delText xml:space="preserve">dozerať na </w:delText>
        </w:r>
        <w:r w:rsidR="00240F95" w:rsidRPr="00E00EEC" w:rsidDel="00260744">
          <w:rPr>
            <w:lang w:val="sk-SK"/>
          </w:rPr>
          <w:delText>plnenie plánov kontrahovania, čerpania a dosahovania výsledkov,</w:delText>
        </w:r>
        <w:r w:rsidRPr="00BD2953" w:rsidDel="00260744">
          <w:rPr>
            <w:lang w:val="sk-SK"/>
          </w:rPr>
          <w:delText xml:space="preserve"> realizáciu a zabezpečovať vzájomnú spoluprácu medzi zainteresovanými inštitúciami a organizáciami podieľajúcimi sa na realizácii štúdií uskutočniteľnosti alebo projektov</w:delText>
        </w:r>
        <w:r w:rsidR="007C703B" w:rsidDel="00260744">
          <w:rPr>
            <w:lang w:val="sk-SK"/>
          </w:rPr>
          <w:delText>,</w:delText>
        </w:r>
      </w:del>
    </w:p>
    <w:p w14:paraId="5252E2B6" w14:textId="77777777" w:rsidR="007D5393" w:rsidRPr="00BD2953" w:rsidDel="00260744" w:rsidRDefault="007D5393" w:rsidP="00775DAE">
      <w:pPr>
        <w:pStyle w:val="Odsekzoznamu"/>
        <w:numPr>
          <w:ilvl w:val="0"/>
          <w:numId w:val="32"/>
        </w:numPr>
        <w:rPr>
          <w:del w:id="138" w:author="OPaM" w:date="2020-07-20T09:47:00Z"/>
          <w:lang w:val="sk-SK"/>
        </w:rPr>
      </w:pPr>
      <w:del w:id="139" w:author="OPaM" w:date="2020-07-20T09:47:00Z">
        <w:r w:rsidRPr="00BD2953" w:rsidDel="00260744">
          <w:rPr>
            <w:lang w:val="sk-SK"/>
          </w:rPr>
          <w:delText>navrhovať nápravné a iné opatrenia kedykoľvek podľa potreby</w:delText>
        </w:r>
        <w:r w:rsidR="007C703B" w:rsidDel="00260744">
          <w:rPr>
            <w:lang w:val="sk-SK"/>
          </w:rPr>
          <w:delText>,</w:delText>
        </w:r>
      </w:del>
    </w:p>
    <w:p w14:paraId="50D04DBD" w14:textId="77777777" w:rsidR="007D5393" w:rsidRPr="00BD2953" w:rsidDel="00260744" w:rsidRDefault="007D5393" w:rsidP="00775DAE">
      <w:pPr>
        <w:pStyle w:val="Odsekzoznamu"/>
        <w:numPr>
          <w:ilvl w:val="0"/>
          <w:numId w:val="32"/>
        </w:numPr>
        <w:rPr>
          <w:del w:id="140" w:author="OPaM" w:date="2020-07-20T09:47:00Z"/>
          <w:lang w:val="sk-SK"/>
        </w:rPr>
      </w:pPr>
      <w:del w:id="141" w:author="OPaM" w:date="2020-07-20T09:47:00Z">
        <w:r w:rsidRPr="00BD2953" w:rsidDel="00260744">
          <w:rPr>
            <w:lang w:val="sk-SK"/>
          </w:rPr>
          <w:delText xml:space="preserve">prijímať strategické rozhodnutia ovplyvňujúce </w:delText>
        </w:r>
        <w:r w:rsidR="00240F95" w:rsidRPr="00E00EEC" w:rsidDel="00260744">
          <w:rPr>
            <w:lang w:val="sk-SK"/>
          </w:rPr>
          <w:delText xml:space="preserve">riadenie </w:delText>
        </w:r>
        <w:r w:rsidRPr="00E00EEC" w:rsidDel="00260744">
          <w:rPr>
            <w:lang w:val="sk-SK"/>
          </w:rPr>
          <w:delText>programu,</w:delText>
        </w:r>
        <w:r w:rsidR="00240F95" w:rsidRPr="00E00EEC" w:rsidDel="00260744">
          <w:rPr>
            <w:lang w:val="sk-SK"/>
          </w:rPr>
          <w:delText xml:space="preserve"> dosahovanie plánov kontrahovania, čerpania a dosahovania výsledkov</w:delText>
        </w:r>
        <w:r w:rsidR="007C703B" w:rsidDel="00260744">
          <w:rPr>
            <w:lang w:val="sk-SK"/>
          </w:rPr>
          <w:delText>,</w:delText>
        </w:r>
      </w:del>
    </w:p>
    <w:p w14:paraId="62431B88" w14:textId="77777777" w:rsidR="007D5393" w:rsidRPr="00BD2953" w:rsidDel="00260744" w:rsidRDefault="007D5393" w:rsidP="00775DAE">
      <w:pPr>
        <w:pStyle w:val="Odsekzoznamu"/>
        <w:numPr>
          <w:ilvl w:val="0"/>
          <w:numId w:val="32"/>
        </w:numPr>
        <w:rPr>
          <w:del w:id="142" w:author="OPaM" w:date="2020-07-20T09:47:00Z"/>
          <w:lang w:val="sk-SK"/>
        </w:rPr>
      </w:pPr>
      <w:del w:id="143" w:author="OPaM" w:date="2020-07-20T09:47:00Z">
        <w:r w:rsidRPr="00BD2953" w:rsidDel="00260744">
          <w:rPr>
            <w:lang w:val="sk-SK"/>
          </w:rPr>
          <w:delText>riadiť a koordinovať prierezové aktivity ovplyvňujúce projekty realizované v rámci programu</w:delText>
        </w:r>
        <w:r w:rsidR="007C703B" w:rsidDel="00260744">
          <w:rPr>
            <w:lang w:val="sk-SK"/>
          </w:rPr>
          <w:delText>,</w:delText>
        </w:r>
      </w:del>
    </w:p>
    <w:p w14:paraId="4384225F" w14:textId="77777777" w:rsidR="007D5393" w:rsidRPr="00BD2953" w:rsidDel="00260744" w:rsidRDefault="007D5393" w:rsidP="00775DAE">
      <w:pPr>
        <w:pStyle w:val="Odsekzoznamu"/>
        <w:numPr>
          <w:ilvl w:val="0"/>
          <w:numId w:val="32"/>
        </w:numPr>
        <w:rPr>
          <w:del w:id="144" w:author="OPaM" w:date="2020-07-20T09:47:00Z"/>
          <w:lang w:val="sk-SK"/>
        </w:rPr>
      </w:pPr>
      <w:del w:id="145" w:author="OPaM" w:date="2020-07-20T09:47:00Z">
        <w:r w:rsidRPr="00BD2953" w:rsidDel="00260744">
          <w:rPr>
            <w:lang w:val="sk-SK"/>
          </w:rPr>
          <w:delText>kontrolovať plnenie stanovených cieľov programu</w:delText>
        </w:r>
        <w:r w:rsidR="007C703B" w:rsidDel="00260744">
          <w:rPr>
            <w:lang w:val="sk-SK"/>
          </w:rPr>
          <w:delText>,</w:delText>
        </w:r>
      </w:del>
    </w:p>
    <w:p w14:paraId="3F277AEA" w14:textId="77777777" w:rsidR="00A90F06" w:rsidRPr="00636FEB" w:rsidDel="00260744" w:rsidRDefault="007D5393" w:rsidP="00775DAE">
      <w:pPr>
        <w:pStyle w:val="Odsekzoznamu"/>
        <w:numPr>
          <w:ilvl w:val="0"/>
          <w:numId w:val="32"/>
        </w:numPr>
        <w:rPr>
          <w:del w:id="146" w:author="OPaM" w:date="2020-07-20T09:47:00Z"/>
          <w:b/>
          <w:lang w:val="sk-SK"/>
        </w:rPr>
      </w:pPr>
      <w:del w:id="147" w:author="OPaM" w:date="2020-07-20T09:47:00Z">
        <w:r w:rsidRPr="00BD2953" w:rsidDel="00260744">
          <w:rPr>
            <w:lang w:val="sk-SK"/>
          </w:rPr>
          <w:delText>usmerňovať projekty v prípade prekročenia tolerancií pridelených pre nižšie úrovne riadenia projektov programu</w:delText>
        </w:r>
        <w:r w:rsidR="00E12C76" w:rsidDel="00260744">
          <w:rPr>
            <w:lang w:val="sk-SK"/>
          </w:rPr>
          <w:delText>,</w:delText>
        </w:r>
        <w:r w:rsidR="00DC5936" w:rsidDel="00260744">
          <w:rPr>
            <w:lang w:val="sk-SK"/>
          </w:rPr>
          <w:delText xml:space="preserve"> </w:delText>
        </w:r>
        <w:r w:rsidR="00240F95" w:rsidRPr="00E12C76" w:rsidDel="00260744">
          <w:rPr>
            <w:lang w:val="sk-SK"/>
          </w:rPr>
          <w:delText xml:space="preserve">monitorovať riadenie programov, identifikovať riziká, problémy a otvorené otázky a </w:delText>
        </w:r>
        <w:r w:rsidRPr="00E12C76" w:rsidDel="00260744">
          <w:rPr>
            <w:lang w:val="sk-SK"/>
          </w:rPr>
          <w:delText xml:space="preserve">prijímať rozhodnutia potrebné pre </w:delText>
        </w:r>
        <w:r w:rsidR="00240F95" w:rsidRPr="00E12C76" w:rsidDel="00260744">
          <w:rPr>
            <w:lang w:val="sk-SK"/>
          </w:rPr>
          <w:delText>ich odstránenie</w:delText>
        </w:r>
        <w:r w:rsidR="007C703B" w:rsidDel="00260744">
          <w:rPr>
            <w:lang w:val="sk-SK"/>
          </w:rPr>
          <w:delText>.</w:delText>
        </w:r>
      </w:del>
    </w:p>
    <w:p w14:paraId="68A34C21" w14:textId="77777777" w:rsidR="001A1149" w:rsidRPr="00775DAE" w:rsidRDefault="001A1149" w:rsidP="00775DAE">
      <w:pPr>
        <w:pStyle w:val="Odsekzoznamu"/>
        <w:numPr>
          <w:ilvl w:val="0"/>
          <w:numId w:val="32"/>
        </w:numPr>
        <w:rPr>
          <w:b/>
          <w:lang w:val="sk-SK"/>
        </w:rPr>
      </w:pPr>
    </w:p>
    <w:p w14:paraId="5BAC881F" w14:textId="77777777" w:rsidR="003A4133" w:rsidRDefault="006C0BBD" w:rsidP="003A4133">
      <w:pPr>
        <w:spacing w:before="0" w:after="0" w:line="240" w:lineRule="auto"/>
        <w:ind w:right="-108"/>
        <w:jc w:val="both"/>
        <w:rPr>
          <w:ins w:id="148" w:author="ZC" w:date="2020-08-10T14:05:00Z"/>
          <w:rFonts w:ascii="Arial" w:hAnsi="Arial" w:cs="Arial"/>
          <w:lang w:val="sk-SK"/>
        </w:rPr>
      </w:pPr>
      <w:r w:rsidRPr="00AF0B08">
        <w:rPr>
          <w:rFonts w:ascii="Arial" w:hAnsi="Arial" w:cs="Arial"/>
          <w:lang w:val="sk-SK"/>
        </w:rPr>
        <w:t xml:space="preserve">Výber </w:t>
      </w:r>
      <w:r w:rsidR="00DC5936">
        <w:rPr>
          <w:rFonts w:ascii="Arial" w:hAnsi="Arial" w:cs="Arial"/>
          <w:lang w:val="sk-SK"/>
        </w:rPr>
        <w:t xml:space="preserve">relevantných </w:t>
      </w:r>
      <w:r w:rsidRPr="00AF0B08">
        <w:rPr>
          <w:rFonts w:ascii="Arial" w:hAnsi="Arial" w:cs="Arial"/>
          <w:lang w:val="sk-SK"/>
        </w:rPr>
        <w:t>projektov</w:t>
      </w:r>
      <w:r w:rsidR="009C63D8">
        <w:rPr>
          <w:rFonts w:ascii="Arial" w:hAnsi="Arial" w:cs="Arial"/>
          <w:lang w:val="sk-SK"/>
        </w:rPr>
        <w:t xml:space="preserve"> v rámci OPII (</w:t>
      </w:r>
      <w:r w:rsidR="00382BCE">
        <w:rPr>
          <w:rFonts w:ascii="Arial" w:hAnsi="Arial" w:cs="Arial"/>
          <w:lang w:val="sk-SK"/>
        </w:rPr>
        <w:t>P</w:t>
      </w:r>
      <w:r w:rsidR="001C1D4D">
        <w:rPr>
          <w:rFonts w:ascii="Arial" w:hAnsi="Arial" w:cs="Arial"/>
          <w:lang w:val="sk-SK"/>
        </w:rPr>
        <w:t>rioritná os č.</w:t>
      </w:r>
      <w:r w:rsidR="009C63D8">
        <w:rPr>
          <w:rFonts w:ascii="Arial" w:hAnsi="Arial" w:cs="Arial"/>
          <w:lang w:val="sk-SK"/>
        </w:rPr>
        <w:t xml:space="preserve"> 7) bude podmienený schválením </w:t>
      </w:r>
      <w:r w:rsidR="00E12C76">
        <w:rPr>
          <w:rFonts w:ascii="Arial" w:hAnsi="Arial" w:cs="Arial"/>
          <w:lang w:val="sk-SK"/>
        </w:rPr>
        <w:t xml:space="preserve">koncepcie </w:t>
      </w:r>
      <w:r w:rsidR="009C63D8">
        <w:rPr>
          <w:rFonts w:ascii="Arial" w:hAnsi="Arial" w:cs="Arial"/>
          <w:lang w:val="sk-SK"/>
        </w:rPr>
        <w:t>reformy</w:t>
      </w:r>
      <w:r w:rsidR="00E12C76">
        <w:rPr>
          <w:rFonts w:ascii="Arial" w:hAnsi="Arial" w:cs="Arial"/>
          <w:lang w:val="sk-SK"/>
        </w:rPr>
        <w:t xml:space="preserve"> v danom segmente</w:t>
      </w:r>
      <w:r w:rsidR="009C63D8">
        <w:rPr>
          <w:rFonts w:ascii="Arial" w:hAnsi="Arial" w:cs="Arial"/>
          <w:lang w:val="sk-SK"/>
        </w:rPr>
        <w:t>.</w:t>
      </w:r>
      <w:r w:rsidR="003A4133" w:rsidRPr="003A4133">
        <w:rPr>
          <w:rFonts w:ascii="Arial" w:hAnsi="Arial" w:cs="Arial"/>
          <w:lang w:val="sk-SK"/>
        </w:rPr>
        <w:t xml:space="preserve"> </w:t>
      </w:r>
      <w:r w:rsidR="003A4133">
        <w:rPr>
          <w:rFonts w:ascii="Arial" w:hAnsi="Arial" w:cs="Arial"/>
          <w:lang w:val="sk-SK"/>
        </w:rPr>
        <w:t xml:space="preserve">Realizácia projektu v rámci </w:t>
      </w:r>
      <w:ins w:id="149" w:author="OPaM" w:date="2020-07-20T09:50:00Z">
        <w:r w:rsidR="00260744">
          <w:rPr>
            <w:rFonts w:ascii="Arial" w:hAnsi="Arial" w:cs="Arial"/>
            <w:lang w:val="sk-SK"/>
          </w:rPr>
          <w:t xml:space="preserve">PO7 </w:t>
        </w:r>
      </w:ins>
      <w:r w:rsidR="003A4133">
        <w:rPr>
          <w:rFonts w:ascii="Arial" w:hAnsi="Arial" w:cs="Arial"/>
          <w:lang w:val="sk-SK"/>
        </w:rPr>
        <w:t xml:space="preserve">OPII nie je nevyhnutne podmienená realizáciou projektu v rámci OP EVS. </w:t>
      </w:r>
    </w:p>
    <w:p w14:paraId="4325F6D0" w14:textId="77777777" w:rsidR="006F1218" w:rsidDel="006F1218" w:rsidRDefault="006F1218" w:rsidP="003A4133">
      <w:pPr>
        <w:spacing w:before="0" w:after="0" w:line="240" w:lineRule="auto"/>
        <w:ind w:right="-108"/>
        <w:jc w:val="both"/>
        <w:rPr>
          <w:del w:id="150" w:author="ZC" w:date="2020-08-10T14:05:00Z"/>
          <w:rFonts w:ascii="Arial" w:hAnsi="Arial" w:cs="Arial"/>
          <w:lang w:val="sk-SK"/>
        </w:rPr>
      </w:pPr>
    </w:p>
    <w:p w14:paraId="227A68F3" w14:textId="77777777" w:rsidR="00B940F0" w:rsidRPr="00BD2953" w:rsidRDefault="00B940F0" w:rsidP="00AA5963">
      <w:pPr>
        <w:spacing w:after="0" w:line="240" w:lineRule="auto"/>
        <w:jc w:val="both"/>
        <w:rPr>
          <w:rFonts w:ascii="Arial" w:hAnsi="Arial" w:cs="Arial"/>
          <w:lang w:val="sk-SK"/>
        </w:rPr>
      </w:pPr>
    </w:p>
    <w:p w14:paraId="4D18EE85" w14:textId="77777777" w:rsidR="00A710A1" w:rsidRDefault="00434FC3" w:rsidP="009D1B64">
      <w:pPr>
        <w:pStyle w:val="Odsekzoznamu"/>
        <w:numPr>
          <w:ilvl w:val="0"/>
          <w:numId w:val="9"/>
        </w:numPr>
        <w:spacing w:before="0" w:after="0" w:line="240" w:lineRule="auto"/>
        <w:ind w:left="426" w:hanging="426"/>
        <w:rPr>
          <w:rFonts w:ascii="Arial" w:hAnsi="Arial" w:cs="Arial"/>
          <w:b/>
          <w:sz w:val="24"/>
          <w:szCs w:val="24"/>
          <w:lang w:val="sk-SK"/>
        </w:rPr>
      </w:pPr>
      <w:r w:rsidRPr="00BD2953">
        <w:rPr>
          <w:rFonts w:ascii="Arial" w:hAnsi="Arial" w:cs="Arial"/>
          <w:b/>
          <w:sz w:val="24"/>
          <w:szCs w:val="24"/>
          <w:lang w:val="sk-SK"/>
        </w:rPr>
        <w:t>Vecná</w:t>
      </w:r>
      <w:r w:rsidR="00A710A1" w:rsidRPr="00BD2953">
        <w:rPr>
          <w:rFonts w:ascii="Arial" w:hAnsi="Arial" w:cs="Arial"/>
          <w:b/>
          <w:sz w:val="24"/>
          <w:szCs w:val="24"/>
          <w:lang w:val="sk-SK"/>
        </w:rPr>
        <w:t xml:space="preserve"> úroveň koordinácie</w:t>
      </w:r>
    </w:p>
    <w:p w14:paraId="50833FA7" w14:textId="77777777" w:rsidR="004E6549" w:rsidRPr="00BD2953" w:rsidRDefault="004E6549" w:rsidP="009D1B64">
      <w:pPr>
        <w:pStyle w:val="Odsekzoznamu"/>
        <w:spacing w:before="0" w:after="0" w:line="240" w:lineRule="auto"/>
        <w:ind w:left="426"/>
        <w:rPr>
          <w:rFonts w:ascii="Arial" w:hAnsi="Arial" w:cs="Arial"/>
          <w:b/>
          <w:sz w:val="24"/>
          <w:szCs w:val="24"/>
          <w:lang w:val="sk-SK"/>
        </w:rPr>
      </w:pPr>
    </w:p>
    <w:p w14:paraId="562DD39E" w14:textId="77777777" w:rsidR="0017153E" w:rsidRPr="004E6549" w:rsidRDefault="00612CD8" w:rsidP="00612CD8">
      <w:pPr>
        <w:spacing w:line="240" w:lineRule="auto"/>
        <w:ind w:left="426" w:hanging="426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3.1 </w:t>
      </w:r>
      <w:r>
        <w:rPr>
          <w:rFonts w:ascii="Arial" w:hAnsi="Arial" w:cs="Arial"/>
          <w:b/>
          <w:lang w:val="sk-SK"/>
        </w:rPr>
        <w:tab/>
      </w:r>
      <w:r w:rsidR="0017153E" w:rsidRPr="004E6549">
        <w:rPr>
          <w:rFonts w:ascii="Arial" w:hAnsi="Arial" w:cs="Arial"/>
          <w:b/>
          <w:lang w:val="sk-SK"/>
        </w:rPr>
        <w:t>Programová úroveň</w:t>
      </w:r>
    </w:p>
    <w:p w14:paraId="371C2818" w14:textId="77777777" w:rsidR="004E6549" w:rsidRDefault="007C703B" w:rsidP="00AA5963">
      <w:pPr>
        <w:pStyle w:val="07Normal"/>
        <w:spacing w:before="0"/>
        <w:rPr>
          <w:rStyle w:val="Intenzvnezvraznenie"/>
          <w:b w:val="0"/>
          <w:i w:val="0"/>
          <w:color w:val="auto"/>
        </w:rPr>
      </w:pPr>
      <w:r>
        <w:t>OPII</w:t>
      </w:r>
      <w:r w:rsidR="004E6549">
        <w:t xml:space="preserve"> podporí projekty informatizácie, ktoré budú </w:t>
      </w:r>
      <w:r w:rsidR="006627A2" w:rsidRPr="00E00EEC">
        <w:t xml:space="preserve">napĺňať </w:t>
      </w:r>
      <w:r w:rsidR="004E6549" w:rsidRPr="00E00EEC">
        <w:t>reform</w:t>
      </w:r>
      <w:r w:rsidR="006627A2" w:rsidRPr="00E00EEC">
        <w:t>u</w:t>
      </w:r>
      <w:r w:rsidR="004E6549">
        <w:t xml:space="preserve"> verejnej správy </w:t>
      </w:r>
      <w:r w:rsidR="006627A2" w:rsidRPr="00E00EEC">
        <w:t>a podporia aktivity</w:t>
      </w:r>
      <w:r w:rsidR="004E6549">
        <w:t xml:space="preserve"> </w:t>
      </w:r>
      <w:r>
        <w:t>OP</w:t>
      </w:r>
      <w:r w:rsidR="001A1149">
        <w:t xml:space="preserve"> </w:t>
      </w:r>
      <w:r>
        <w:t>EVS</w:t>
      </w:r>
      <w:r w:rsidR="0051284F" w:rsidRPr="00E00EEC">
        <w:t xml:space="preserve">, ktorý je rozdelený do dvoch obsahových oblastí: </w:t>
      </w:r>
    </w:p>
    <w:p w14:paraId="4E3AF670" w14:textId="77777777" w:rsidR="00651C98" w:rsidRPr="00E00EEC" w:rsidRDefault="00651C98" w:rsidP="009D1B64">
      <w:pPr>
        <w:pStyle w:val="07Normal"/>
        <w:numPr>
          <w:ilvl w:val="0"/>
          <w:numId w:val="18"/>
        </w:numPr>
        <w:spacing w:before="0"/>
        <w:rPr>
          <w:rStyle w:val="Intenzvnezvraznenie"/>
          <w:b w:val="0"/>
          <w:i w:val="0"/>
          <w:color w:val="auto"/>
        </w:rPr>
      </w:pPr>
      <w:r w:rsidRPr="00E00EEC">
        <w:rPr>
          <w:rStyle w:val="Intenzvnezvraznenie"/>
          <w:b w:val="0"/>
          <w:i w:val="0"/>
          <w:color w:val="auto"/>
        </w:rPr>
        <w:t xml:space="preserve">aktivity zamerané na </w:t>
      </w:r>
      <w:proofErr w:type="spellStart"/>
      <w:r w:rsidRPr="00E00EEC">
        <w:rPr>
          <w:rStyle w:val="Intenzvnezvraznenie"/>
          <w:b w:val="0"/>
          <w:i w:val="0"/>
          <w:color w:val="auto"/>
        </w:rPr>
        <w:t>redizajn</w:t>
      </w:r>
      <w:proofErr w:type="spellEnd"/>
      <w:r w:rsidRPr="00E00EEC">
        <w:rPr>
          <w:rStyle w:val="Intenzvnezvraznenie"/>
          <w:b w:val="0"/>
          <w:i w:val="0"/>
          <w:color w:val="auto"/>
        </w:rPr>
        <w:t xml:space="preserve"> procesov a služieb verejnej správy</w:t>
      </w:r>
    </w:p>
    <w:p w14:paraId="470CF8BC" w14:textId="77777777" w:rsidR="00130E57" w:rsidRPr="00E00EEC" w:rsidRDefault="00651C98" w:rsidP="009D1B64">
      <w:pPr>
        <w:pStyle w:val="07Normal"/>
        <w:numPr>
          <w:ilvl w:val="0"/>
          <w:numId w:val="18"/>
        </w:numPr>
        <w:spacing w:before="0"/>
        <w:rPr>
          <w:b/>
          <w:bCs/>
          <w:iCs/>
        </w:rPr>
      </w:pPr>
      <w:r w:rsidRPr="00E00EEC">
        <w:rPr>
          <w:rStyle w:val="Intenzvnezvraznenie"/>
          <w:b w:val="0"/>
          <w:i w:val="0"/>
          <w:color w:val="auto"/>
        </w:rPr>
        <w:t xml:space="preserve">aktivity zamerané na </w:t>
      </w:r>
      <w:r w:rsidR="00154708" w:rsidRPr="00E00EEC">
        <w:rPr>
          <w:bCs/>
          <w:iCs/>
        </w:rPr>
        <w:t>posilňovanie efektívnosti orgánov verejnej správy pri implementácii politík</w:t>
      </w:r>
      <w:r w:rsidR="006476BF">
        <w:rPr>
          <w:bCs/>
          <w:iCs/>
        </w:rPr>
        <w:t>.</w:t>
      </w:r>
    </w:p>
    <w:p w14:paraId="57AF1A2A" w14:textId="77777777" w:rsidR="004E6549" w:rsidRDefault="004E6549" w:rsidP="009D1B64">
      <w:pPr>
        <w:pStyle w:val="07Normal"/>
        <w:spacing w:before="0"/>
        <w:rPr>
          <w:rStyle w:val="Intenzvnezvraznenie"/>
          <w:b w:val="0"/>
          <w:i w:val="0"/>
          <w:color w:val="auto"/>
        </w:rPr>
      </w:pPr>
    </w:p>
    <w:p w14:paraId="738B9D3D" w14:textId="77777777" w:rsidR="00130E57" w:rsidRPr="004E6549" w:rsidDel="00421760" w:rsidRDefault="00130E57" w:rsidP="009D1B64">
      <w:pPr>
        <w:pStyle w:val="07Normal"/>
        <w:spacing w:before="0"/>
        <w:rPr>
          <w:del w:id="151" w:author="OPaM" w:date="2020-07-20T09:52:00Z"/>
          <w:rStyle w:val="Intenzvnezvraznenie"/>
          <w:b w:val="0"/>
          <w:i w:val="0"/>
          <w:color w:val="auto"/>
        </w:rPr>
      </w:pPr>
    </w:p>
    <w:p w14:paraId="4E1C2126" w14:textId="77777777" w:rsidR="0017153E" w:rsidRPr="00AA5963" w:rsidRDefault="0017153E" w:rsidP="009D1B64">
      <w:pPr>
        <w:pStyle w:val="07Normal"/>
        <w:spacing w:before="0"/>
      </w:pPr>
      <w:r w:rsidRPr="004E6549">
        <w:rPr>
          <w:rStyle w:val="Intenzvnezvraznenie"/>
          <w:i w:val="0"/>
          <w:color w:val="auto"/>
        </w:rPr>
        <w:t>Posilňovanie inštitucionálnych kapacít a efektívnosti verejnej správy</w:t>
      </w:r>
      <w:r w:rsidR="009E1CCD" w:rsidRPr="00E00EEC">
        <w:rPr>
          <w:rStyle w:val="Intenzvnezvraznenie"/>
          <w:i w:val="0"/>
          <w:color w:val="auto"/>
        </w:rPr>
        <w:t xml:space="preserve"> so zameraním na </w:t>
      </w:r>
      <w:proofErr w:type="spellStart"/>
      <w:r w:rsidR="009E1CCD" w:rsidRPr="00E00EEC">
        <w:rPr>
          <w:rStyle w:val="Intenzvnezvraznenie"/>
          <w:i w:val="0"/>
          <w:color w:val="auto"/>
        </w:rPr>
        <w:t>redizajn</w:t>
      </w:r>
      <w:proofErr w:type="spellEnd"/>
      <w:r w:rsidR="009E1CCD" w:rsidRPr="00E00EEC">
        <w:rPr>
          <w:rStyle w:val="Intenzvnezvraznenie"/>
          <w:i w:val="0"/>
          <w:color w:val="auto"/>
        </w:rPr>
        <w:t xml:space="preserve"> procesov a služieb verejnej správy</w:t>
      </w:r>
    </w:p>
    <w:p w14:paraId="28308F8A" w14:textId="77777777" w:rsidR="004E6549" w:rsidRPr="00AA5963" w:rsidRDefault="004E6549" w:rsidP="009D1B64">
      <w:pPr>
        <w:pStyle w:val="07Normal"/>
        <w:spacing w:before="0"/>
      </w:pPr>
    </w:p>
    <w:p w14:paraId="69FF67B7" w14:textId="77777777" w:rsidR="007B036D" w:rsidRPr="00A072D5" w:rsidRDefault="00057896" w:rsidP="009D1B64">
      <w:pPr>
        <w:pStyle w:val="07Normal"/>
        <w:spacing w:before="0"/>
      </w:pPr>
      <w:r>
        <w:t>N</w:t>
      </w:r>
      <w:r w:rsidR="00AB04FD">
        <w:t>asadením potrebných informačných technológií, umožníme analýzu doterajších procesov</w:t>
      </w:r>
      <w:r w:rsidR="002020A4">
        <w:t xml:space="preserve"> vrátane</w:t>
      </w:r>
      <w:r w:rsidR="00AB04FD">
        <w:t> ich dopad</w:t>
      </w:r>
      <w:r w:rsidR="00041E1D">
        <w:t>u</w:t>
      </w:r>
      <w:r w:rsidR="00AB04FD">
        <w:t xml:space="preserve"> na výkon verejnej správy</w:t>
      </w:r>
      <w:r w:rsidR="002020A4">
        <w:t xml:space="preserve">. Následnou optimalizáciou a implementáciou </w:t>
      </w:r>
      <w:r w:rsidR="00041E1D">
        <w:t xml:space="preserve">konkrétnych návrhov </w:t>
      </w:r>
      <w:r w:rsidR="002020A4">
        <w:t xml:space="preserve">podporíme nové metódy, prostredníctvom ktorých zabezpečíme poskytovanie </w:t>
      </w:r>
      <w:proofErr w:type="spellStart"/>
      <w:r w:rsidR="002020A4">
        <w:t>pro-klientsky</w:t>
      </w:r>
      <w:proofErr w:type="spellEnd"/>
      <w:r w:rsidR="002020A4">
        <w:t xml:space="preserve"> orientovaných služieb</w:t>
      </w:r>
      <w:r w:rsidR="008D61CE">
        <w:t xml:space="preserve">. </w:t>
      </w:r>
      <w:r w:rsidR="0017153E">
        <w:t>Dosiahne sa tak vzájomné prepojenie, vzniknú synergické efekty a každý program sa môže presne sústrediť na základnú oblasť kompetencie.</w:t>
      </w:r>
      <w:r w:rsidR="007B036D" w:rsidRPr="007B036D">
        <w:t xml:space="preserve"> </w:t>
      </w:r>
      <w:r w:rsidR="007B036D">
        <w:t xml:space="preserve">OP EVS je zameraný na </w:t>
      </w:r>
      <w:r w:rsidR="00B04486">
        <w:t xml:space="preserve">podporu reformy prostredníctvom optimalizácie národných politík a </w:t>
      </w:r>
      <w:r w:rsidR="007B036D">
        <w:t xml:space="preserve">poskytovanie dostupnejších a kvalitnejších služieb verejnou správou občanom prostredníctvom nových metód riadenia a implementáciou nových procesných modelov </w:t>
      </w:r>
      <w:r w:rsidR="007B036D" w:rsidRPr="007B036D">
        <w:t>vo verejnej správe.</w:t>
      </w:r>
    </w:p>
    <w:p w14:paraId="063AB55F" w14:textId="77777777" w:rsidR="004E6549" w:rsidRDefault="00AC75CA" w:rsidP="009D1B64">
      <w:pPr>
        <w:pStyle w:val="07Normal"/>
        <w:spacing w:before="0"/>
      </w:pPr>
      <w:r w:rsidRPr="00E00EEC">
        <w:t xml:space="preserve"> </w:t>
      </w:r>
    </w:p>
    <w:p w14:paraId="154CA17B" w14:textId="77777777" w:rsidR="0017153E" w:rsidRDefault="0017153E" w:rsidP="009D1B64">
      <w:pPr>
        <w:pStyle w:val="07Normal"/>
        <w:spacing w:before="0"/>
      </w:pPr>
      <w:r>
        <w:t>V rámci OPII bud</w:t>
      </w:r>
      <w:r w:rsidR="008D61CE">
        <w:t>ú</w:t>
      </w:r>
      <w:r>
        <w:t xml:space="preserve"> nástrojmi IKT podporen</w:t>
      </w:r>
      <w:r w:rsidR="008D61CE">
        <w:t>é</w:t>
      </w:r>
      <w:r>
        <w:t xml:space="preserve"> </w:t>
      </w:r>
      <w:r w:rsidR="008D61CE">
        <w:t xml:space="preserve">jednotlivé </w:t>
      </w:r>
      <w:r>
        <w:t>špecifick</w:t>
      </w:r>
      <w:r w:rsidR="008D61CE">
        <w:t>é</w:t>
      </w:r>
      <w:r>
        <w:t xml:space="preserve"> cie</w:t>
      </w:r>
      <w:r w:rsidR="008D61CE">
        <w:t>le</w:t>
      </w:r>
      <w:r w:rsidR="00B13DFF">
        <w:t xml:space="preserve"> OP EVS</w:t>
      </w:r>
      <w:r>
        <w:t>:</w:t>
      </w:r>
    </w:p>
    <w:p w14:paraId="37DBA65A" w14:textId="77777777" w:rsidR="00612CD8" w:rsidRDefault="00612CD8" w:rsidP="009D1B64">
      <w:pPr>
        <w:pStyle w:val="07Normal"/>
        <w:spacing w:before="0"/>
      </w:pPr>
    </w:p>
    <w:p w14:paraId="0089AD28" w14:textId="77777777" w:rsidR="00AA257B" w:rsidRPr="00AA257B" w:rsidRDefault="00F212D2" w:rsidP="009D1B64">
      <w:pPr>
        <w:pStyle w:val="08Bullet"/>
        <w:numPr>
          <w:ilvl w:val="0"/>
          <w:numId w:val="12"/>
        </w:numPr>
        <w:spacing w:before="0"/>
        <w:ind w:left="426" w:hanging="426"/>
      </w:pPr>
      <w:r w:rsidRPr="00FF644A">
        <w:rPr>
          <w:b/>
        </w:rPr>
        <w:t xml:space="preserve">Skvalitnené systémy a optimalizované procesy </w:t>
      </w:r>
      <w:r w:rsidR="00EA7D9F" w:rsidRPr="00FF644A">
        <w:rPr>
          <w:b/>
        </w:rPr>
        <w:t>VS</w:t>
      </w:r>
      <w:r w:rsidR="00AA257B" w:rsidRPr="00145C9F">
        <w:rPr>
          <w:b/>
        </w:rPr>
        <w:t xml:space="preserve"> </w:t>
      </w:r>
      <w:r w:rsidR="00AA257B" w:rsidRPr="00145C9F">
        <w:rPr>
          <w:b/>
          <w:color w:val="000000"/>
        </w:rPr>
        <w:t xml:space="preserve">- </w:t>
      </w:r>
      <w:r w:rsidR="00AA257B">
        <w:rPr>
          <w:lang w:eastAsia="sk-SK"/>
        </w:rPr>
        <w:t>v</w:t>
      </w:r>
      <w:r w:rsidR="00AA257B" w:rsidRPr="00464844">
        <w:rPr>
          <w:lang w:eastAsia="sk-SK"/>
        </w:rPr>
        <w:t xml:space="preserve">ýsledkom </w:t>
      </w:r>
      <w:r w:rsidR="00AA257B">
        <w:rPr>
          <w:lang w:eastAsia="sk-SK"/>
        </w:rPr>
        <w:t>podpory</w:t>
      </w:r>
      <w:r w:rsidR="00AA257B" w:rsidRPr="00464844">
        <w:rPr>
          <w:lang w:eastAsia="sk-SK"/>
        </w:rPr>
        <w:t xml:space="preserve"> bude </w:t>
      </w:r>
      <w:r w:rsidR="00AA257B">
        <w:rPr>
          <w:lang w:eastAsia="sk-SK"/>
        </w:rPr>
        <w:t>optimalizácia politík vo vybraných segmentoch,</w:t>
      </w:r>
      <w:r w:rsidR="00AA257B" w:rsidRPr="00464844">
        <w:rPr>
          <w:lang w:eastAsia="sk-SK"/>
        </w:rPr>
        <w:t xml:space="preserve"> racionalizácia štruktúr</w:t>
      </w:r>
      <w:r w:rsidR="00AA257B">
        <w:rPr>
          <w:lang w:eastAsia="sk-SK"/>
        </w:rPr>
        <w:t xml:space="preserve"> a systémov </w:t>
      </w:r>
      <w:r w:rsidR="00AA257B" w:rsidRPr="00464844">
        <w:rPr>
          <w:lang w:eastAsia="sk-SK"/>
        </w:rPr>
        <w:t>riadenia</w:t>
      </w:r>
      <w:r w:rsidR="00AA257B">
        <w:rPr>
          <w:lang w:eastAsia="sk-SK"/>
        </w:rPr>
        <w:t xml:space="preserve"> VS</w:t>
      </w:r>
      <w:r w:rsidR="00AA257B" w:rsidRPr="00464844">
        <w:rPr>
          <w:lang w:eastAsia="sk-SK"/>
        </w:rPr>
        <w:t>, integráci</w:t>
      </w:r>
      <w:r w:rsidR="00AA257B">
        <w:rPr>
          <w:lang w:eastAsia="sk-SK"/>
        </w:rPr>
        <w:t>a</w:t>
      </w:r>
      <w:r w:rsidR="008E5F4F">
        <w:rPr>
          <w:lang w:eastAsia="sk-SK"/>
        </w:rPr>
        <w:t xml:space="preserve"> a </w:t>
      </w:r>
      <w:r w:rsidR="00AA257B" w:rsidRPr="00464844">
        <w:rPr>
          <w:lang w:eastAsia="sk-SK"/>
        </w:rPr>
        <w:t>optimalizáci</w:t>
      </w:r>
      <w:r w:rsidR="00AA257B">
        <w:rPr>
          <w:lang w:eastAsia="sk-SK"/>
        </w:rPr>
        <w:t>a</w:t>
      </w:r>
      <w:r w:rsidR="00AA257B" w:rsidRPr="00464844">
        <w:rPr>
          <w:lang w:eastAsia="sk-SK"/>
        </w:rPr>
        <w:t xml:space="preserve"> procesov výkonu </w:t>
      </w:r>
      <w:r w:rsidR="00AA257B" w:rsidRPr="00365179">
        <w:rPr>
          <w:lang w:eastAsia="sk-SK"/>
        </w:rPr>
        <w:t>vecí</w:t>
      </w:r>
      <w:r w:rsidR="00AA257B">
        <w:rPr>
          <w:lang w:eastAsia="sk-SK"/>
        </w:rPr>
        <w:t xml:space="preserve"> verejných. </w:t>
      </w:r>
      <w:r w:rsidR="00AA257B" w:rsidRPr="00464844">
        <w:rPr>
          <w:lang w:eastAsia="sk-SK"/>
        </w:rPr>
        <w:t>Kľúčovým princípom bude interoperabilita, vytvorenie modelu horizontálne integrovaných služieb a implementácia procesov programového rozpočtovania s dôrazom na výsledky a</w:t>
      </w:r>
      <w:r w:rsidR="00AA257B">
        <w:rPr>
          <w:lang w:eastAsia="sk-SK"/>
        </w:rPr>
        <w:t> </w:t>
      </w:r>
      <w:r w:rsidR="00AA257B" w:rsidRPr="00464844">
        <w:rPr>
          <w:lang w:eastAsia="sk-SK"/>
        </w:rPr>
        <w:t>výstupy</w:t>
      </w:r>
      <w:r w:rsidR="00AA257B">
        <w:rPr>
          <w:lang w:eastAsia="sk-SK"/>
        </w:rPr>
        <w:t>, v záujme zvýšenia kvality poskytovaných</w:t>
      </w:r>
      <w:r w:rsidR="00AA257B" w:rsidRPr="00464844">
        <w:rPr>
          <w:lang w:eastAsia="sk-SK"/>
        </w:rPr>
        <w:t xml:space="preserve"> služieb pre občanov a podnikateľov.</w:t>
      </w:r>
    </w:p>
    <w:p w14:paraId="3CC47E92" w14:textId="77777777" w:rsidR="00AA257B" w:rsidRDefault="00AA257B" w:rsidP="00AA257B">
      <w:pPr>
        <w:pStyle w:val="08Bullet"/>
        <w:spacing w:before="0"/>
        <w:ind w:left="426" w:firstLine="0"/>
      </w:pPr>
    </w:p>
    <w:p w14:paraId="593872DE" w14:textId="77777777" w:rsidR="00AA257B" w:rsidRDefault="00F212D2" w:rsidP="009D1B64">
      <w:pPr>
        <w:pStyle w:val="08Bullet"/>
        <w:numPr>
          <w:ilvl w:val="0"/>
          <w:numId w:val="12"/>
        </w:numPr>
        <w:spacing w:before="0"/>
        <w:ind w:left="426" w:hanging="426"/>
      </w:pPr>
      <w:r w:rsidRPr="00FF644A">
        <w:rPr>
          <w:b/>
        </w:rPr>
        <w:t>Modernizované</w:t>
      </w:r>
      <w:r w:rsidR="00AA257B" w:rsidRPr="00F92E37">
        <w:rPr>
          <w:b/>
        </w:rPr>
        <w:t xml:space="preserve"> RĽZ a </w:t>
      </w:r>
      <w:r w:rsidRPr="00FF644A">
        <w:rPr>
          <w:b/>
        </w:rPr>
        <w:t>zvýšené kompetencie</w:t>
      </w:r>
      <w:r w:rsidR="00AA257B" w:rsidRPr="00F92E37">
        <w:rPr>
          <w:b/>
        </w:rPr>
        <w:t xml:space="preserve"> zamestnancov</w:t>
      </w:r>
      <w:r w:rsidR="00AA257B" w:rsidRPr="00145C9F">
        <w:rPr>
          <w:b/>
        </w:rPr>
        <w:t xml:space="preserve"> -</w:t>
      </w:r>
      <w:r w:rsidR="00AA257B" w:rsidRPr="00145C9F">
        <w:rPr>
          <w:b/>
          <w:color w:val="000000"/>
        </w:rPr>
        <w:t xml:space="preserve"> </w:t>
      </w:r>
      <w:r w:rsidR="00AA257B">
        <w:t>v</w:t>
      </w:r>
      <w:r w:rsidR="00AA257B" w:rsidRPr="00734546">
        <w:t>ýsledkom budú odborne pripravení, vyškolení pracovníci VS schopní podporiť realizáciu reformy VS vo všetkých relevantných oblastiach vrátane strategického plánovania, implementácie systémov riadenia, merania výkonnosti systémov a kvality služieb, tvorby politík a stratégií, hodnotenia dopadov, postupov programovania rozpočtov, monitorovania a hodnotenia a iných, pričom ciele budú identifikované na základe  analýzy ich vzdelávacích potrieb a pravidelne aktualizovaného katalógu školení.</w:t>
      </w:r>
      <w:r w:rsidR="00AA257B">
        <w:t xml:space="preserve"> </w:t>
      </w:r>
      <w:r w:rsidR="00AA257B" w:rsidRPr="00734546">
        <w:t>Vďaka vzdelávacím a školiacim aktivitám bude SR schopná lepšie formulovať a implementovať politiky v jednotlivých segmentoch tvorby a poskytovania verejných služieb a aplikovať nové postupy v oblasti výberu ciel, daní a odvodov; kontinuálne zlepšovať nastavenie systému verejného obstarávania; efektívne riešiť krízové situácie a vyhodnocovať ich v rámci národných, cezhraničných a nadnárodných aspektov bezpečnosti.</w:t>
      </w:r>
    </w:p>
    <w:p w14:paraId="659B8D0E" w14:textId="77777777" w:rsidR="00AA257B" w:rsidRDefault="00AA257B" w:rsidP="00F92E37">
      <w:pPr>
        <w:pStyle w:val="08Bullet"/>
        <w:spacing w:before="0"/>
        <w:ind w:left="426" w:firstLine="0"/>
      </w:pPr>
    </w:p>
    <w:p w14:paraId="1B7F4D32" w14:textId="77777777" w:rsidR="00AA257B" w:rsidRDefault="00F212D2" w:rsidP="00F92E37">
      <w:pPr>
        <w:pStyle w:val="08Bullet"/>
        <w:numPr>
          <w:ilvl w:val="0"/>
          <w:numId w:val="12"/>
        </w:numPr>
        <w:spacing w:before="0"/>
        <w:ind w:left="426" w:hanging="426"/>
      </w:pPr>
      <w:r w:rsidRPr="00FF644A">
        <w:rPr>
          <w:b/>
        </w:rPr>
        <w:t>Transparentné a efektívne uplatňovanie pravidiel verejného obstarávania a dôsledné uplatňovanie</w:t>
      </w:r>
      <w:r w:rsidR="00BE7F06" w:rsidRPr="00685E87">
        <w:rPr>
          <w:b/>
        </w:rPr>
        <w:t xml:space="preserve"> princípov 3E</w:t>
      </w:r>
      <w:r w:rsidR="00BE7F06" w:rsidRPr="00145C9F">
        <w:rPr>
          <w:color w:val="000000" w:themeColor="text1"/>
        </w:rPr>
        <w:t xml:space="preserve"> – v</w:t>
      </w:r>
      <w:r w:rsidR="00BE7F06">
        <w:t>ýsledkom podpory bude transparentné verejné obstarávanie, ku ktorému prispeje tiež zvýšená možnosť výkonu verejného dohľadu nad verejným obstarávaním. Výsledkom budú zjednodušené pravidlá a procesy verejného obstarávania a tiež zavedené efektívne procesy plánovania, obstarávania a výberu projektov (PD)</w:t>
      </w:r>
      <w:r w:rsidR="00BE7F06" w:rsidRPr="00994E28">
        <w:t>.</w:t>
      </w:r>
      <w:r w:rsidR="00BE7F06">
        <w:t xml:space="preserve"> Podpora v rámci špecifického cieľa prispeje tiež k minimalizácii korupcie súvisiacej s vynakladaním verejných prostriedkov.</w:t>
      </w:r>
    </w:p>
    <w:p w14:paraId="7DC13B58" w14:textId="77777777" w:rsidR="00F92E37" w:rsidRDefault="00F92E37" w:rsidP="00F92E37">
      <w:pPr>
        <w:pStyle w:val="08Bullet"/>
        <w:spacing w:before="0"/>
        <w:ind w:left="426" w:firstLine="0"/>
      </w:pPr>
    </w:p>
    <w:p w14:paraId="790EAA68" w14:textId="77777777" w:rsidR="00F92E37" w:rsidRPr="00AA257B" w:rsidRDefault="00F92E37" w:rsidP="00F92E37">
      <w:pPr>
        <w:pStyle w:val="08Bullet"/>
        <w:spacing w:before="0"/>
      </w:pPr>
      <w:r>
        <w:t xml:space="preserve">(3E - </w:t>
      </w:r>
      <w:proofErr w:type="spellStart"/>
      <w:r w:rsidRPr="00F92E37">
        <w:t>Economy</w:t>
      </w:r>
      <w:proofErr w:type="spellEnd"/>
      <w:r w:rsidRPr="00F92E37">
        <w:t xml:space="preserve"> (hospodárnosť), </w:t>
      </w:r>
      <w:proofErr w:type="spellStart"/>
      <w:r w:rsidRPr="00F92E37">
        <w:t>effectiveness</w:t>
      </w:r>
      <w:proofErr w:type="spellEnd"/>
      <w:r w:rsidRPr="00F92E37">
        <w:t xml:space="preserve"> (efektívnosť), </w:t>
      </w:r>
      <w:proofErr w:type="spellStart"/>
      <w:r w:rsidRPr="00F92E37">
        <w:t>efficiency</w:t>
      </w:r>
      <w:proofErr w:type="spellEnd"/>
      <w:r w:rsidRPr="00F92E37">
        <w:t xml:space="preserve"> (účelnosť) pri vynakladaní verejných zdrojov</w:t>
      </w:r>
      <w:r>
        <w:t>)</w:t>
      </w:r>
    </w:p>
    <w:p w14:paraId="42AC5955" w14:textId="77777777" w:rsidR="00E74F1E" w:rsidRPr="00AA257B" w:rsidRDefault="00E74F1E" w:rsidP="00145C9F">
      <w:pPr>
        <w:pStyle w:val="08Bullet"/>
        <w:spacing w:before="0"/>
      </w:pPr>
    </w:p>
    <w:p w14:paraId="68EBEDF7" w14:textId="77777777" w:rsidR="00FE35F7" w:rsidRPr="00731B36" w:rsidRDefault="00677142" w:rsidP="00FF644A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before="0" w:after="0" w:line="240" w:lineRule="auto"/>
        <w:ind w:left="425" w:hanging="425"/>
        <w:jc w:val="both"/>
        <w:rPr>
          <w:rFonts w:ascii="Arial" w:hAnsi="Arial" w:cs="Arial"/>
          <w:color w:val="000000"/>
          <w:lang w:val="sk-SK"/>
        </w:rPr>
      </w:pPr>
      <w:r>
        <w:rPr>
          <w:rFonts w:ascii="Arial" w:hAnsi="Arial" w:cs="Arial"/>
          <w:b/>
          <w:lang w:val="sk-SK"/>
        </w:rPr>
        <w:t>Z</w:t>
      </w:r>
      <w:ins w:id="152" w:author="ZC" w:date="2020-08-10T14:11:00Z">
        <w:r w:rsidR="006F1218">
          <w:rPr>
            <w:rFonts w:ascii="Arial" w:hAnsi="Arial" w:cs="Arial"/>
            <w:b/>
            <w:lang w:val="sk-SK"/>
          </w:rPr>
          <w:t>výšená</w:t>
        </w:r>
      </w:ins>
      <w:del w:id="153" w:author="ZC" w:date="2020-08-10T14:11:00Z">
        <w:r w:rsidDel="006F1218">
          <w:rPr>
            <w:rFonts w:ascii="Arial" w:hAnsi="Arial" w:cs="Arial"/>
            <w:b/>
            <w:lang w:val="sk-SK"/>
          </w:rPr>
          <w:delText>lepšená</w:delText>
        </w:r>
      </w:del>
      <w:r>
        <w:rPr>
          <w:rFonts w:ascii="Arial" w:hAnsi="Arial" w:cs="Arial"/>
          <w:b/>
          <w:lang w:val="sk-SK"/>
        </w:rPr>
        <w:t xml:space="preserve"> </w:t>
      </w:r>
      <w:r w:rsidR="00F212D2" w:rsidRPr="00FF644A">
        <w:rPr>
          <w:rFonts w:ascii="Arial" w:hAnsi="Arial" w:cs="Arial"/>
          <w:b/>
          <w:lang w:val="sk-SK"/>
        </w:rPr>
        <w:t>efektívnosť súdneho systému</w:t>
      </w:r>
      <w:r>
        <w:rPr>
          <w:rFonts w:ascii="Arial" w:hAnsi="Arial" w:cs="Arial"/>
          <w:b/>
          <w:lang w:val="sk-SK"/>
        </w:rPr>
        <w:t xml:space="preserve"> </w:t>
      </w:r>
      <w:r w:rsidR="00F212D2" w:rsidRPr="00FF644A">
        <w:rPr>
          <w:rFonts w:ascii="Arial" w:hAnsi="Arial" w:cs="Arial"/>
          <w:b/>
          <w:lang w:val="sk-SK"/>
        </w:rPr>
        <w:t xml:space="preserve"> – </w:t>
      </w:r>
      <w:r w:rsidR="00F212D2" w:rsidRPr="00FF644A">
        <w:rPr>
          <w:rFonts w:ascii="Arial" w:hAnsi="Arial" w:cs="Arial"/>
          <w:lang w:val="sk-SK"/>
        </w:rPr>
        <w:t>výsledk</w:t>
      </w:r>
      <w:r w:rsidR="00FE35F7" w:rsidRPr="00FF644A">
        <w:rPr>
          <w:rFonts w:ascii="Arial" w:hAnsi="Arial" w:cs="Arial"/>
          <w:lang w:val="sk-SK"/>
        </w:rPr>
        <w:t>om budú optimalizované procesy</w:t>
      </w:r>
      <w:r w:rsidR="00F212D2" w:rsidRPr="00FF644A">
        <w:rPr>
          <w:rFonts w:ascii="Arial" w:hAnsi="Arial" w:cs="Arial"/>
          <w:lang w:val="sk-SK"/>
        </w:rPr>
        <w:t>, zn</w:t>
      </w:r>
      <w:r w:rsidR="00FE35F7" w:rsidRPr="00FF644A">
        <w:rPr>
          <w:rFonts w:ascii="Arial" w:hAnsi="Arial" w:cs="Arial"/>
          <w:lang w:val="sk-SK"/>
        </w:rPr>
        <w:t>ížená</w:t>
      </w:r>
      <w:r w:rsidR="00FE35F7" w:rsidRPr="00731B36">
        <w:rPr>
          <w:rFonts w:ascii="Arial" w:hAnsi="Arial" w:cs="Arial"/>
          <w:lang w:val="sk-SK"/>
        </w:rPr>
        <w:t xml:space="preserve"> administratívn</w:t>
      </w:r>
      <w:r w:rsidR="00E84A82" w:rsidRPr="00731B36">
        <w:rPr>
          <w:rFonts w:ascii="Arial" w:hAnsi="Arial" w:cs="Arial"/>
          <w:lang w:val="sk-SK"/>
        </w:rPr>
        <w:t>a</w:t>
      </w:r>
      <w:r w:rsidR="00FE35F7" w:rsidRPr="00731B36">
        <w:rPr>
          <w:rFonts w:ascii="Arial" w:hAnsi="Arial" w:cs="Arial"/>
          <w:lang w:val="sk-SK"/>
        </w:rPr>
        <w:t xml:space="preserve"> záťaž</w:t>
      </w:r>
      <w:r w:rsidR="00F212D2" w:rsidRPr="00731B36">
        <w:rPr>
          <w:rFonts w:ascii="Arial" w:hAnsi="Arial" w:cs="Arial"/>
          <w:lang w:val="sk-SK"/>
        </w:rPr>
        <w:t xml:space="preserve">, prepojenosť jednotlivých organizácii či možnosti alternatívnych </w:t>
      </w:r>
      <w:r w:rsidR="00F212D2" w:rsidRPr="00731B36">
        <w:rPr>
          <w:rFonts w:ascii="Arial" w:hAnsi="Arial" w:cs="Arial"/>
          <w:lang w:val="sk-SK"/>
        </w:rPr>
        <w:lastRenderedPageBreak/>
        <w:t xml:space="preserve">riešení súdnych sporov. Taktiež je zameraný na oblasť RĽZ spojený so zlepšením systému vzdelávania a odmeňovania zamestnancov v rámci súdneho </w:t>
      </w:r>
      <w:r w:rsidR="00BA59C6" w:rsidRPr="00731B36">
        <w:rPr>
          <w:rFonts w:ascii="Arial" w:hAnsi="Arial" w:cs="Arial"/>
          <w:lang w:val="sk-SK"/>
        </w:rPr>
        <w:t>systému</w:t>
      </w:r>
      <w:r w:rsidR="00BA59C6" w:rsidRPr="00731B36">
        <w:rPr>
          <w:rFonts w:ascii="Arial" w:hAnsi="Arial" w:cs="Arial"/>
          <w:color w:val="000000"/>
          <w:lang w:val="sk-SK"/>
        </w:rPr>
        <w:t>.</w:t>
      </w:r>
      <w:r w:rsidR="00FE35F7" w:rsidRPr="00731B36">
        <w:rPr>
          <w:rFonts w:ascii="Arial" w:hAnsi="Arial" w:cs="Arial"/>
          <w:lang w:val="sk-SK"/>
        </w:rPr>
        <w:t xml:space="preserve">  </w:t>
      </w:r>
    </w:p>
    <w:p w14:paraId="3E14FFA3" w14:textId="77777777" w:rsidR="00FF644A" w:rsidRPr="00731B36" w:rsidRDefault="00FF644A" w:rsidP="00FF644A">
      <w:pPr>
        <w:pStyle w:val="Odsekzoznamu"/>
        <w:autoSpaceDE w:val="0"/>
        <w:autoSpaceDN w:val="0"/>
        <w:adjustRightInd w:val="0"/>
        <w:spacing w:before="0" w:after="0"/>
        <w:ind w:left="426"/>
        <w:jc w:val="both"/>
        <w:rPr>
          <w:rFonts w:ascii="Arial" w:hAnsi="Arial" w:cs="Arial"/>
          <w:color w:val="000000"/>
          <w:lang w:val="sk-SK"/>
        </w:rPr>
      </w:pPr>
    </w:p>
    <w:p w14:paraId="469FE110" w14:textId="77777777" w:rsidR="00F212D2" w:rsidRPr="00731B36" w:rsidRDefault="00BA59C6" w:rsidP="00FE35F7">
      <w:pPr>
        <w:pStyle w:val="08Bullet"/>
        <w:numPr>
          <w:ilvl w:val="0"/>
          <w:numId w:val="12"/>
        </w:numPr>
        <w:spacing w:before="0"/>
        <w:ind w:left="426" w:hanging="426"/>
        <w:rPr>
          <w:color w:val="000000"/>
        </w:rPr>
      </w:pPr>
      <w:r w:rsidRPr="00FF644A">
        <w:rPr>
          <w:b/>
        </w:rPr>
        <w:t xml:space="preserve">Zvýšená kvalita a posilnená nezávislosť súdneho systému – </w:t>
      </w:r>
      <w:r w:rsidRPr="00FF644A">
        <w:t>výsledkom</w:t>
      </w:r>
      <w:r w:rsidRPr="00FF644A">
        <w:rPr>
          <w:b/>
        </w:rPr>
        <w:t xml:space="preserve"> </w:t>
      </w:r>
      <w:r w:rsidRPr="00FF644A">
        <w:t>bude</w:t>
      </w:r>
      <w:r w:rsidRPr="00FF644A">
        <w:rPr>
          <w:b/>
        </w:rPr>
        <w:t xml:space="preserve"> </w:t>
      </w:r>
      <w:r w:rsidRPr="00731B36">
        <w:rPr>
          <w:color w:val="000000"/>
        </w:rPr>
        <w:t xml:space="preserve">vytvorený moderný systém vzdelávania sudcov, prokurátorov a ostatného personálu podieľajúceho sa na rozhodovacej činnosti súdov. Taktiež bude zabezpečená podpora </w:t>
      </w:r>
      <w:r w:rsidRPr="00FF644A">
        <w:t>prehľadnosti právneho poriadku</w:t>
      </w:r>
      <w:r w:rsidRPr="00731B36">
        <w:rPr>
          <w:color w:val="000000"/>
        </w:rPr>
        <w:t xml:space="preserve"> a podpora pri implementácii systému hodnotenia kvality a posilnení </w:t>
      </w:r>
      <w:r w:rsidR="008E5F4F">
        <w:t>analytických a </w:t>
      </w:r>
      <w:r w:rsidRPr="00FF644A">
        <w:t xml:space="preserve">metodických kapacít v rámci rezortu spravodlivosti. </w:t>
      </w:r>
    </w:p>
    <w:p w14:paraId="7E89FC46" w14:textId="77777777" w:rsidR="00B35D83" w:rsidRPr="00AA257B" w:rsidDel="006F1218" w:rsidRDefault="00B35D83" w:rsidP="00F16D3B">
      <w:pPr>
        <w:pStyle w:val="08Bullet"/>
        <w:spacing w:before="0"/>
        <w:ind w:left="0" w:firstLine="0"/>
        <w:rPr>
          <w:del w:id="154" w:author="ZC" w:date="2020-08-10T14:12:00Z"/>
        </w:rPr>
      </w:pPr>
    </w:p>
    <w:p w14:paraId="0EA004FD" w14:textId="77777777" w:rsidR="0017153E" w:rsidRPr="00145C9F" w:rsidDel="006F1218" w:rsidRDefault="0017153E" w:rsidP="00AA5963">
      <w:pPr>
        <w:pStyle w:val="Popis"/>
        <w:spacing w:before="0" w:after="0"/>
        <w:rPr>
          <w:del w:id="155" w:author="ZC" w:date="2020-08-10T14:12:00Z"/>
          <w:lang w:val="sk-SK"/>
        </w:rPr>
      </w:pPr>
      <w:del w:id="156" w:author="ZC" w:date="2020-08-10T14:12:00Z">
        <w:r w:rsidRPr="00AA5963" w:rsidDel="006F1218">
          <w:rPr>
            <w:lang w:val="sk-SK"/>
          </w:rPr>
          <w:delText xml:space="preserve">Obrázok </w:delText>
        </w:r>
        <w:r w:rsidR="00DF0C2F" w:rsidRPr="00AA5963" w:rsidDel="006F1218">
          <w:rPr>
            <w:b w:val="0"/>
            <w:bCs w:val="0"/>
            <w:lang w:val="sk-SK"/>
          </w:rPr>
          <w:fldChar w:fldCharType="begin"/>
        </w:r>
        <w:r w:rsidR="00036104" w:rsidRPr="00AA5963" w:rsidDel="006F1218">
          <w:rPr>
            <w:lang w:val="sk-SK"/>
          </w:rPr>
          <w:delInstrText xml:space="preserve"> SEQ Obrázok \* ARABIC </w:delInstrText>
        </w:r>
        <w:r w:rsidR="00DF0C2F" w:rsidRPr="00AA5963" w:rsidDel="006F1218">
          <w:rPr>
            <w:b w:val="0"/>
            <w:bCs w:val="0"/>
            <w:lang w:val="sk-SK"/>
          </w:rPr>
          <w:fldChar w:fldCharType="separate"/>
        </w:r>
        <w:r w:rsidR="00023221" w:rsidDel="006F1218">
          <w:rPr>
            <w:noProof/>
            <w:lang w:val="sk-SK"/>
          </w:rPr>
          <w:delText>1</w:delText>
        </w:r>
        <w:r w:rsidR="00DF0C2F" w:rsidRPr="00AA5963" w:rsidDel="006F1218">
          <w:rPr>
            <w:b w:val="0"/>
            <w:bCs w:val="0"/>
            <w:lang w:val="sk-SK"/>
          </w:rPr>
          <w:fldChar w:fldCharType="end"/>
        </w:r>
        <w:r w:rsidRPr="00AA5963" w:rsidDel="006F1218">
          <w:rPr>
            <w:lang w:val="sk-SK"/>
          </w:rPr>
          <w:delText xml:space="preserve"> </w:delText>
        </w:r>
        <w:r w:rsidRPr="00AA5963" w:rsidDel="006F1218">
          <w:rPr>
            <w:rStyle w:val="Intenzvnezvraznenie"/>
            <w:lang w:val="sk-SK"/>
          </w:rPr>
          <w:delText>Posilňovanie inštitucionálnych kapacít a efektívnosti verejnej správy podporené aktivitami OPII</w:delText>
        </w:r>
      </w:del>
    </w:p>
    <w:p w14:paraId="2BEC259E" w14:textId="77777777" w:rsidR="00374275" w:rsidRPr="00374275" w:rsidRDefault="00B35D83" w:rsidP="00374275">
      <w:pPr>
        <w:rPr>
          <w:lang w:val="sk-SK" w:eastAsia="sk-SK"/>
        </w:rPr>
      </w:pPr>
      <w:del w:id="157" w:author="ZC" w:date="2020-08-10T14:12:00Z">
        <w:r w:rsidDel="006F1218">
          <w:rPr>
            <w:noProof/>
            <w:lang w:val="sk-SK" w:eastAsia="sk-SK"/>
          </w:rPr>
          <w:drawing>
            <wp:inline distT="0" distB="0" distL="0" distR="0" wp14:anchorId="4A474125" wp14:editId="2A9AFED6">
              <wp:extent cx="6134400" cy="3560400"/>
              <wp:effectExtent l="0" t="0" r="0" b="2540"/>
              <wp:docPr id="20" name="Obrázok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6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34400" cy="35604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del>
    </w:p>
    <w:p w14:paraId="1D6BF1B9" w14:textId="77777777" w:rsidR="0017153E" w:rsidRPr="004E6549" w:rsidRDefault="004E6549" w:rsidP="009D1B64">
      <w:pPr>
        <w:pStyle w:val="Odsekzoznamu"/>
        <w:numPr>
          <w:ilvl w:val="1"/>
          <w:numId w:val="9"/>
        </w:numPr>
        <w:spacing w:before="0" w:after="0" w:line="240" w:lineRule="auto"/>
        <w:ind w:left="426" w:hanging="426"/>
        <w:rPr>
          <w:rFonts w:ascii="Arial" w:hAnsi="Arial" w:cs="Arial"/>
          <w:b/>
          <w:lang w:val="sk-SK"/>
        </w:rPr>
      </w:pPr>
      <w:r w:rsidRPr="004E6549">
        <w:rPr>
          <w:rFonts w:ascii="Arial" w:hAnsi="Arial" w:cs="Arial"/>
          <w:b/>
          <w:lang w:val="sk-SK"/>
        </w:rPr>
        <w:t>Projektová úroveň</w:t>
      </w:r>
    </w:p>
    <w:p w14:paraId="5124F915" w14:textId="77777777" w:rsidR="004E6549" w:rsidRPr="004E6549" w:rsidRDefault="004E6549" w:rsidP="009D1B64">
      <w:pPr>
        <w:spacing w:before="0" w:after="0" w:line="240" w:lineRule="auto"/>
        <w:ind w:left="360"/>
        <w:rPr>
          <w:rFonts w:ascii="Arial" w:hAnsi="Arial" w:cs="Arial"/>
          <w:b/>
          <w:lang w:val="sk-SK"/>
        </w:rPr>
      </w:pPr>
    </w:p>
    <w:p w14:paraId="12748149" w14:textId="77777777" w:rsidR="00AD1601" w:rsidRDefault="00AD1601" w:rsidP="009D1B64">
      <w:pPr>
        <w:spacing w:before="0" w:after="0" w:line="240" w:lineRule="auto"/>
        <w:rPr>
          <w:rFonts w:ascii="Arial" w:hAnsi="Arial" w:cs="Arial"/>
          <w:b/>
          <w:lang w:val="sk-SK"/>
        </w:rPr>
      </w:pPr>
      <w:r w:rsidRPr="00BD2953">
        <w:rPr>
          <w:rFonts w:ascii="Arial" w:hAnsi="Arial" w:cs="Arial"/>
          <w:b/>
          <w:lang w:val="sk-SK"/>
        </w:rPr>
        <w:t>Koordinácia projektov pre realizáciu reformy verejnej správy</w:t>
      </w:r>
    </w:p>
    <w:p w14:paraId="1A907B27" w14:textId="77777777" w:rsidR="00B13DFF" w:rsidRDefault="00B13DFF" w:rsidP="009D1B64">
      <w:pPr>
        <w:spacing w:before="0" w:after="0" w:line="240" w:lineRule="auto"/>
        <w:rPr>
          <w:rFonts w:ascii="Arial" w:hAnsi="Arial" w:cs="Arial"/>
          <w:b/>
          <w:lang w:val="sk-SK"/>
        </w:rPr>
      </w:pPr>
    </w:p>
    <w:p w14:paraId="33D15266" w14:textId="77777777" w:rsidR="00954C5A" w:rsidRDefault="00954C5A" w:rsidP="00AA5963">
      <w:pPr>
        <w:spacing w:before="0" w:after="0" w:line="240" w:lineRule="auto"/>
        <w:ind w:right="-108"/>
        <w:jc w:val="both"/>
        <w:rPr>
          <w:ins w:id="158" w:author="OPaM" w:date="2020-07-20T10:05:00Z"/>
          <w:rFonts w:ascii="Arial" w:hAnsi="Arial" w:cs="Arial"/>
          <w:lang w:val="sk-SK"/>
        </w:rPr>
      </w:pPr>
      <w:r w:rsidRPr="00AA5963">
        <w:rPr>
          <w:rFonts w:ascii="Arial" w:hAnsi="Arial" w:cs="Arial"/>
          <w:lang w:val="sk-SK"/>
        </w:rPr>
        <w:t xml:space="preserve">MV SR koordinuje a schvaľuje reformy VS na jednotlivých úsekoch správy. MV SR definuje ciele reformy, ktoré musia byť programom splnené, relevantné politiky, zmeny v organizácii a riadení procesov VS, špecifikuje </w:t>
      </w:r>
      <w:r w:rsidR="003E39CC">
        <w:rPr>
          <w:rFonts w:ascii="Arial" w:hAnsi="Arial" w:cs="Arial"/>
          <w:lang w:val="sk-SK"/>
        </w:rPr>
        <w:t xml:space="preserve">dizajn biznis procesov (TO-BE). </w:t>
      </w:r>
      <w:r w:rsidRPr="00AA5963">
        <w:rPr>
          <w:rFonts w:ascii="Arial" w:hAnsi="Arial" w:cs="Arial"/>
          <w:lang w:val="sk-SK"/>
        </w:rPr>
        <w:t>V spolupráci s</w:t>
      </w:r>
      <w:r w:rsidR="00167EE6">
        <w:rPr>
          <w:rFonts w:ascii="Arial" w:hAnsi="Arial" w:cs="Arial"/>
          <w:lang w:val="sk-SK"/>
        </w:rPr>
        <w:t> </w:t>
      </w:r>
      <w:del w:id="159" w:author="OPaM" w:date="2020-07-20T09:51:00Z">
        <w:r w:rsidR="00E508DF" w:rsidDel="00260744">
          <w:rPr>
            <w:rFonts w:ascii="Arial" w:hAnsi="Arial" w:cs="Arial"/>
            <w:lang w:val="sk-SK"/>
          </w:rPr>
          <w:delText>Ú</w:delText>
        </w:r>
        <w:r w:rsidR="009045A2" w:rsidDel="00260744">
          <w:rPr>
            <w:rFonts w:ascii="Arial" w:hAnsi="Arial" w:cs="Arial"/>
            <w:lang w:val="sk-SK"/>
          </w:rPr>
          <w:delText>P</w:delText>
        </w:r>
        <w:r w:rsidR="00E508DF" w:rsidDel="00260744">
          <w:rPr>
            <w:rFonts w:ascii="Arial" w:hAnsi="Arial" w:cs="Arial"/>
            <w:lang w:val="sk-SK"/>
          </w:rPr>
          <w:delText>PVII</w:delText>
        </w:r>
      </w:del>
      <w:ins w:id="160" w:author="OPaM" w:date="2020-07-20T09:51:00Z">
        <w:r w:rsidR="00260744">
          <w:rPr>
            <w:rFonts w:ascii="Arial" w:hAnsi="Arial" w:cs="Arial"/>
            <w:lang w:val="sk-SK"/>
          </w:rPr>
          <w:t>MIRRI</w:t>
        </w:r>
      </w:ins>
      <w:r w:rsidR="00167EE6">
        <w:rPr>
          <w:rFonts w:ascii="Arial" w:hAnsi="Arial" w:cs="Arial"/>
          <w:lang w:val="sk-SK"/>
        </w:rPr>
        <w:t xml:space="preserve"> </w:t>
      </w:r>
      <w:r w:rsidRPr="00AA5963">
        <w:rPr>
          <w:rFonts w:ascii="Arial" w:hAnsi="Arial" w:cs="Arial"/>
          <w:lang w:val="sk-SK"/>
        </w:rPr>
        <w:t xml:space="preserve">SR zabezpečuje analýzu a dizajn ISVS </w:t>
      </w:r>
      <w:r w:rsidR="00B545FC">
        <w:rPr>
          <w:rFonts w:ascii="Arial" w:hAnsi="Arial" w:cs="Arial"/>
          <w:lang w:val="sk-SK"/>
        </w:rPr>
        <w:t xml:space="preserve">v pôsobnosti MV SR </w:t>
      </w:r>
      <w:r w:rsidRPr="00AA5963">
        <w:rPr>
          <w:rFonts w:ascii="Arial" w:hAnsi="Arial" w:cs="Arial"/>
          <w:lang w:val="sk-SK"/>
        </w:rPr>
        <w:t xml:space="preserve">podľa špecifikácie cieľov a biznis procesov (TO-BE), zdokumentovanej vo funkčnej špecifikácii. </w:t>
      </w:r>
    </w:p>
    <w:p w14:paraId="0052D49F" w14:textId="77777777" w:rsidR="002C7AB1" w:rsidRDefault="002C7AB1" w:rsidP="00AA5963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</w:p>
    <w:p w14:paraId="04B388C5" w14:textId="77777777" w:rsidR="008E5F4F" w:rsidRPr="00F16D3B" w:rsidDel="002C7AB1" w:rsidRDefault="008E5F4F" w:rsidP="00AA5963">
      <w:pPr>
        <w:spacing w:before="0" w:after="0" w:line="240" w:lineRule="auto"/>
        <w:ind w:right="-108"/>
        <w:jc w:val="both"/>
        <w:rPr>
          <w:del w:id="161" w:author="OPaM" w:date="2020-07-20T10:05:00Z"/>
          <w:rFonts w:ascii="Arial" w:hAnsi="Arial" w:cs="Arial"/>
          <w:lang w:val="sk-SK"/>
        </w:rPr>
      </w:pPr>
    </w:p>
    <w:p w14:paraId="76929919" w14:textId="77777777" w:rsidR="004E6549" w:rsidRPr="00BD2953" w:rsidDel="00421760" w:rsidRDefault="004E6549" w:rsidP="009D1B64">
      <w:pPr>
        <w:spacing w:before="0" w:after="0" w:line="240" w:lineRule="auto"/>
        <w:rPr>
          <w:del w:id="162" w:author="OPaM" w:date="2020-07-20T09:51:00Z"/>
          <w:rFonts w:ascii="Arial" w:hAnsi="Arial" w:cs="Arial"/>
          <w:b/>
          <w:lang w:val="sk-SK"/>
        </w:rPr>
      </w:pPr>
    </w:p>
    <w:p w14:paraId="710850BF" w14:textId="77777777" w:rsidR="00B7643E" w:rsidRPr="00BD2953" w:rsidRDefault="00CC08EB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 xml:space="preserve">Reforma verejnej správy bude </w:t>
      </w:r>
      <w:r w:rsidR="00B7643E" w:rsidRPr="00BD2953">
        <w:rPr>
          <w:rFonts w:ascii="Arial" w:hAnsi="Arial" w:cs="Arial"/>
          <w:lang w:val="sk-SK"/>
        </w:rPr>
        <w:t>navrhovaná</w:t>
      </w:r>
      <w:r w:rsidRPr="00BD2953">
        <w:rPr>
          <w:rFonts w:ascii="Arial" w:hAnsi="Arial" w:cs="Arial"/>
          <w:lang w:val="sk-SK"/>
        </w:rPr>
        <w:t xml:space="preserve"> v</w:t>
      </w:r>
      <w:r w:rsidR="00B7643E" w:rsidRPr="00BD2953">
        <w:rPr>
          <w:rFonts w:ascii="Arial" w:hAnsi="Arial" w:cs="Arial"/>
          <w:lang w:val="sk-SK"/>
        </w:rPr>
        <w:t xml:space="preserve"> rámci OP </w:t>
      </w:r>
      <w:r w:rsidR="006047C4">
        <w:rPr>
          <w:rFonts w:ascii="Arial" w:hAnsi="Arial" w:cs="Arial"/>
          <w:lang w:val="sk-SK"/>
        </w:rPr>
        <w:t>EVS</w:t>
      </w:r>
      <w:r w:rsidR="00B7643E" w:rsidRPr="00BD2953">
        <w:rPr>
          <w:rFonts w:ascii="Arial" w:hAnsi="Arial" w:cs="Arial"/>
          <w:lang w:val="sk-SK"/>
        </w:rPr>
        <w:t xml:space="preserve">. </w:t>
      </w:r>
      <w:r w:rsidR="009C63D8">
        <w:rPr>
          <w:rFonts w:ascii="Arial" w:hAnsi="Arial" w:cs="Arial"/>
          <w:lang w:val="sk-SK"/>
        </w:rPr>
        <w:t>Jej výstupmi budú</w:t>
      </w:r>
      <w:r w:rsidR="00B7643E" w:rsidRPr="00BD2953">
        <w:rPr>
          <w:rFonts w:ascii="Arial" w:hAnsi="Arial" w:cs="Arial"/>
          <w:lang w:val="sk-SK"/>
        </w:rPr>
        <w:t>:</w:t>
      </w:r>
    </w:p>
    <w:p w14:paraId="670EA266" w14:textId="77777777" w:rsidR="00B7643E" w:rsidRPr="00BD2953" w:rsidRDefault="009C63D8" w:rsidP="00AA5963">
      <w:pPr>
        <w:pStyle w:val="Odsekzoznamu"/>
        <w:numPr>
          <w:ilvl w:val="0"/>
          <w:numId w:val="6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analýza súčasného stavu</w:t>
      </w:r>
    </w:p>
    <w:p w14:paraId="37791C5D" w14:textId="77777777" w:rsidR="00B7643E" w:rsidRPr="00BD2953" w:rsidRDefault="009C63D8" w:rsidP="009D1B64">
      <w:pPr>
        <w:pStyle w:val="Odsekzoznamu"/>
        <w:numPr>
          <w:ilvl w:val="0"/>
          <w:numId w:val="6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proofErr w:type="spellStart"/>
      <w:r>
        <w:rPr>
          <w:rFonts w:ascii="Arial" w:hAnsi="Arial" w:cs="Arial"/>
          <w:lang w:val="sk-SK"/>
        </w:rPr>
        <w:t>redizajn</w:t>
      </w:r>
      <w:proofErr w:type="spellEnd"/>
      <w:r>
        <w:rPr>
          <w:rFonts w:ascii="Arial" w:hAnsi="Arial" w:cs="Arial"/>
          <w:lang w:val="sk-SK"/>
        </w:rPr>
        <w:t xml:space="preserve"> procesov s cieľom ich zefektívnenia</w:t>
      </w:r>
    </w:p>
    <w:p w14:paraId="3C41F88C" w14:textId="77777777" w:rsidR="006F642A" w:rsidRPr="00BD2953" w:rsidRDefault="002020A4" w:rsidP="009D1B64">
      <w:pPr>
        <w:pStyle w:val="Odsekzoznamu"/>
        <w:numPr>
          <w:ilvl w:val="0"/>
          <w:numId w:val="6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pilotné testovanie navrhnutých zmien a ich vyhodnotenie</w:t>
      </w:r>
    </w:p>
    <w:p w14:paraId="49E8E7C1" w14:textId="77777777" w:rsidR="00B7643E" w:rsidRDefault="00041E1D" w:rsidP="009D1B64">
      <w:pPr>
        <w:pStyle w:val="Odsekzoznamu"/>
        <w:numPr>
          <w:ilvl w:val="0"/>
          <w:numId w:val="6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le</w:t>
      </w:r>
      <w:r w:rsidR="002020A4">
        <w:rPr>
          <w:rFonts w:ascii="Arial" w:hAnsi="Arial" w:cs="Arial"/>
          <w:lang w:val="sk-SK"/>
        </w:rPr>
        <w:t>gislatívna úprava optimalizačných procesov</w:t>
      </w:r>
    </w:p>
    <w:p w14:paraId="070FA93D" w14:textId="77777777" w:rsidR="002A7609" w:rsidRDefault="00041E1D" w:rsidP="009D1B64">
      <w:pPr>
        <w:pStyle w:val="Odsekzoznamu"/>
        <w:numPr>
          <w:ilvl w:val="0"/>
          <w:numId w:val="6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implementácia </w:t>
      </w:r>
      <w:r w:rsidR="002A7609">
        <w:rPr>
          <w:rFonts w:ascii="Arial" w:hAnsi="Arial" w:cs="Arial"/>
          <w:lang w:val="sk-SK"/>
        </w:rPr>
        <w:t>nových procesov</w:t>
      </w:r>
    </w:p>
    <w:p w14:paraId="7EDC3FA1" w14:textId="77777777" w:rsidR="004E6549" w:rsidRPr="004E6549" w:rsidRDefault="004E6549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</w:p>
    <w:p w14:paraId="628205B6" w14:textId="5EFCA190" w:rsidR="00B7643E" w:rsidRDefault="00B7643E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OP</w:t>
      </w:r>
      <w:r w:rsidR="006047C4">
        <w:rPr>
          <w:rFonts w:ascii="Arial" w:hAnsi="Arial" w:cs="Arial"/>
          <w:lang w:val="sk-SK"/>
        </w:rPr>
        <w:t xml:space="preserve">II </w:t>
      </w:r>
      <w:r w:rsidRPr="00BD2953">
        <w:rPr>
          <w:rFonts w:ascii="Arial" w:hAnsi="Arial" w:cs="Arial"/>
          <w:lang w:val="sk-SK"/>
        </w:rPr>
        <w:t>bude realizovať projekty, v rámci ktorých sa budú implementovať elektronické služby, nástroje a informačné systémy, ktoré zabezpečia príslušnú technologickú zmenu</w:t>
      </w:r>
      <w:r w:rsidR="009D1B64">
        <w:rPr>
          <w:rFonts w:ascii="Arial" w:hAnsi="Arial" w:cs="Arial"/>
          <w:lang w:val="sk-SK"/>
        </w:rPr>
        <w:t>, vyplývajúcu</w:t>
      </w:r>
      <w:r w:rsidR="009010E0">
        <w:rPr>
          <w:rFonts w:ascii="Arial" w:hAnsi="Arial" w:cs="Arial"/>
          <w:lang w:val="sk-SK"/>
        </w:rPr>
        <w:t xml:space="preserve"> </w:t>
      </w:r>
      <w:r w:rsidR="009D1B64">
        <w:rPr>
          <w:rFonts w:ascii="Arial" w:hAnsi="Arial" w:cs="Arial"/>
          <w:lang w:val="sk-SK"/>
        </w:rPr>
        <w:t> z výstupov projektov</w:t>
      </w:r>
      <w:r w:rsidR="009010E0">
        <w:rPr>
          <w:rFonts w:ascii="Arial" w:hAnsi="Arial" w:cs="Arial"/>
          <w:lang w:val="sk-SK"/>
        </w:rPr>
        <w:t xml:space="preserve"> v rámci OP EVS</w:t>
      </w:r>
      <w:r w:rsidRPr="00BD2953">
        <w:rPr>
          <w:rFonts w:ascii="Arial" w:hAnsi="Arial" w:cs="Arial"/>
          <w:lang w:val="sk-SK"/>
        </w:rPr>
        <w:t>.</w:t>
      </w:r>
      <w:r w:rsidR="00392523" w:rsidRPr="00BD2953">
        <w:rPr>
          <w:rFonts w:ascii="Arial" w:hAnsi="Arial" w:cs="Arial"/>
          <w:lang w:val="sk-SK"/>
        </w:rPr>
        <w:t xml:space="preserve"> </w:t>
      </w:r>
      <w:ins w:id="163" w:author="Peter Vlček" w:date="2020-08-18T14:50:00Z">
        <w:r w:rsidR="00A31105">
          <w:rPr>
            <w:rFonts w:ascii="Arial" w:hAnsi="Arial" w:cs="Arial"/>
            <w:lang w:val="sk-SK"/>
          </w:rPr>
          <w:t xml:space="preserve">Výstupy projektov </w:t>
        </w:r>
      </w:ins>
      <w:ins w:id="164" w:author="Ján Galvánek" w:date="2020-08-18T17:08:00Z">
        <w:r w:rsidR="00B61788">
          <w:rPr>
            <w:rFonts w:ascii="Arial" w:hAnsi="Arial" w:cs="Arial"/>
            <w:lang w:val="sk-SK"/>
          </w:rPr>
          <w:t xml:space="preserve">PO7 </w:t>
        </w:r>
      </w:ins>
      <w:ins w:id="165" w:author="Peter Vlček" w:date="2020-08-18T14:50:00Z">
        <w:r w:rsidR="00A31105">
          <w:rPr>
            <w:rFonts w:ascii="Arial" w:hAnsi="Arial" w:cs="Arial"/>
            <w:lang w:val="sk-SK"/>
          </w:rPr>
          <w:t xml:space="preserve">OPII, </w:t>
        </w:r>
        <w:r w:rsidR="005942CA">
          <w:rPr>
            <w:rFonts w:ascii="Arial" w:hAnsi="Arial" w:cs="Arial"/>
            <w:lang w:val="sk-SK"/>
          </w:rPr>
          <w:t xml:space="preserve">na ktoré sa v konkrétnych prípadoch vzťahuje koordinačný </w:t>
        </w:r>
      </w:ins>
      <w:ins w:id="166" w:author="Peter Vlček" w:date="2020-08-18T14:58:00Z">
        <w:r w:rsidR="00A31105">
          <w:rPr>
            <w:rFonts w:ascii="Arial" w:hAnsi="Arial" w:cs="Arial"/>
            <w:lang w:val="sk-SK"/>
          </w:rPr>
          <w:t>mechanizmus</w:t>
        </w:r>
      </w:ins>
      <w:ins w:id="167" w:author="Peter Vlček" w:date="2020-08-18T15:07:00Z">
        <w:r w:rsidR="00A31105">
          <w:rPr>
            <w:rFonts w:ascii="Arial" w:hAnsi="Arial" w:cs="Arial"/>
            <w:lang w:val="sk-SK"/>
          </w:rPr>
          <w:t xml:space="preserve">, </w:t>
        </w:r>
      </w:ins>
      <w:ins w:id="168" w:author="Peter Vlček" w:date="2020-08-18T15:02:00Z">
        <w:r w:rsidR="00A31105">
          <w:rPr>
            <w:rFonts w:ascii="Arial" w:hAnsi="Arial" w:cs="Arial"/>
            <w:lang w:val="sk-SK"/>
          </w:rPr>
          <w:t xml:space="preserve">musia </w:t>
        </w:r>
      </w:ins>
      <w:ins w:id="169" w:author="Peter Vlček" w:date="2020-08-18T15:08:00Z">
        <w:r w:rsidR="00A31105">
          <w:rPr>
            <w:rFonts w:ascii="Arial" w:hAnsi="Arial" w:cs="Arial"/>
            <w:lang w:val="sk-SK"/>
          </w:rPr>
          <w:t xml:space="preserve">byť </w:t>
        </w:r>
      </w:ins>
      <w:ins w:id="170" w:author="Peter Vlček" w:date="2020-08-18T15:02:00Z">
        <w:r w:rsidR="00A31105">
          <w:rPr>
            <w:rFonts w:ascii="Arial" w:hAnsi="Arial" w:cs="Arial"/>
            <w:lang w:val="sk-SK"/>
          </w:rPr>
          <w:t>po ukončení ich aktivít v</w:t>
        </w:r>
      </w:ins>
      <w:ins w:id="171" w:author="Peter Vlček" w:date="2020-08-18T15:03:00Z">
        <w:r w:rsidR="00A31105">
          <w:rPr>
            <w:rFonts w:ascii="Arial" w:hAnsi="Arial" w:cs="Arial"/>
            <w:lang w:val="sk-SK"/>
          </w:rPr>
          <w:t> </w:t>
        </w:r>
      </w:ins>
      <w:ins w:id="172" w:author="Peter Vlček" w:date="2020-08-18T15:02:00Z">
        <w:r w:rsidR="00A31105">
          <w:rPr>
            <w:rFonts w:ascii="Arial" w:hAnsi="Arial" w:cs="Arial"/>
            <w:lang w:val="sk-SK"/>
          </w:rPr>
          <w:t xml:space="preserve">súlade </w:t>
        </w:r>
      </w:ins>
      <w:ins w:id="173" w:author="Peter Vlček" w:date="2020-08-18T15:03:00Z">
        <w:r w:rsidR="00A31105">
          <w:rPr>
            <w:rFonts w:ascii="Arial" w:hAnsi="Arial" w:cs="Arial"/>
            <w:lang w:val="sk-SK"/>
          </w:rPr>
          <w:t>s platnou metodikou</w:t>
        </w:r>
      </w:ins>
      <w:ins w:id="174" w:author="Peter Vlček" w:date="2020-08-18T15:04:00Z">
        <w:r w:rsidR="00A31105">
          <w:rPr>
            <w:rFonts w:ascii="Arial" w:hAnsi="Arial" w:cs="Arial"/>
            <w:lang w:val="sk-SK"/>
          </w:rPr>
          <w:t xml:space="preserve"> pre optimalizáciu procesov</w:t>
        </w:r>
      </w:ins>
      <w:ins w:id="175" w:author="Peter Vlček" w:date="2020-08-18T15:03:00Z">
        <w:r w:rsidR="00A31105">
          <w:rPr>
            <w:rFonts w:ascii="Arial" w:hAnsi="Arial" w:cs="Arial"/>
            <w:lang w:val="sk-SK"/>
          </w:rPr>
          <w:t xml:space="preserve"> definovanou v</w:t>
        </w:r>
      </w:ins>
      <w:ins w:id="176" w:author="Peter Vlček" w:date="2020-08-18T15:08:00Z">
        <w:r w:rsidR="00A31105">
          <w:rPr>
            <w:rFonts w:ascii="Arial" w:hAnsi="Arial" w:cs="Arial"/>
            <w:lang w:val="sk-SK"/>
          </w:rPr>
          <w:t> </w:t>
        </w:r>
      </w:ins>
      <w:ins w:id="177" w:author="Peter Vlček" w:date="2020-08-18T15:03:00Z">
        <w:r w:rsidR="00A31105">
          <w:rPr>
            <w:rFonts w:ascii="Arial" w:hAnsi="Arial" w:cs="Arial"/>
            <w:lang w:val="sk-SK"/>
          </w:rPr>
          <w:t xml:space="preserve">rámci </w:t>
        </w:r>
      </w:ins>
      <w:ins w:id="178" w:author="Peter Vlček" w:date="2020-08-18T15:08:00Z">
        <w:r w:rsidR="00A31105">
          <w:rPr>
            <w:rFonts w:ascii="Arial" w:hAnsi="Arial" w:cs="Arial"/>
            <w:lang w:val="sk-SK"/>
          </w:rPr>
          <w:t xml:space="preserve">príslušných projektov OP EVS. </w:t>
        </w:r>
      </w:ins>
      <w:r w:rsidR="00392523" w:rsidRPr="00BD2953">
        <w:rPr>
          <w:rFonts w:ascii="Arial" w:hAnsi="Arial" w:cs="Arial"/>
          <w:lang w:val="sk-SK"/>
        </w:rPr>
        <w:t xml:space="preserve">Zabezpečí sa tak </w:t>
      </w:r>
      <w:r w:rsidR="00392523" w:rsidRPr="00BD2953">
        <w:rPr>
          <w:rFonts w:ascii="Arial" w:hAnsi="Arial" w:cs="Arial"/>
          <w:lang w:val="sk-SK"/>
        </w:rPr>
        <w:lastRenderedPageBreak/>
        <w:t xml:space="preserve">logické rozdelenie aktivít medzi operačnými programami a ich účelné zameranie. Dôležitým predpokladom fungovania takéhoto systému je návrh procesu koordinácie príslušných projektov </w:t>
      </w:r>
      <w:r w:rsidR="00FB7870">
        <w:rPr>
          <w:rFonts w:ascii="Arial" w:hAnsi="Arial" w:cs="Arial"/>
          <w:lang w:val="sk-SK"/>
        </w:rPr>
        <w:t>s</w:t>
      </w:r>
      <w:r w:rsidR="00392523" w:rsidRPr="00BD2953">
        <w:rPr>
          <w:rFonts w:ascii="Arial" w:hAnsi="Arial" w:cs="Arial"/>
          <w:lang w:val="sk-SK"/>
        </w:rPr>
        <w:t> dôrazom na presné stanov</w:t>
      </w:r>
      <w:r w:rsidR="00FB7870">
        <w:rPr>
          <w:rFonts w:ascii="Arial" w:hAnsi="Arial" w:cs="Arial"/>
          <w:lang w:val="sk-SK"/>
        </w:rPr>
        <w:t>e</w:t>
      </w:r>
      <w:r w:rsidR="00392523" w:rsidRPr="00BD2953">
        <w:rPr>
          <w:rFonts w:ascii="Arial" w:hAnsi="Arial" w:cs="Arial"/>
          <w:lang w:val="sk-SK"/>
        </w:rPr>
        <w:t xml:space="preserve">nie </w:t>
      </w:r>
      <w:r w:rsidR="009010E0">
        <w:rPr>
          <w:rFonts w:ascii="Arial" w:hAnsi="Arial" w:cs="Arial"/>
          <w:lang w:val="sk-SK"/>
        </w:rPr>
        <w:t xml:space="preserve">požadovaného obsahu a </w:t>
      </w:r>
      <w:r w:rsidR="00392523" w:rsidRPr="00BD2953">
        <w:rPr>
          <w:rFonts w:ascii="Arial" w:hAnsi="Arial" w:cs="Arial"/>
          <w:lang w:val="sk-SK"/>
        </w:rPr>
        <w:t xml:space="preserve">formátu dokumentov. Výstupy aktivít realizovaných v OP </w:t>
      </w:r>
      <w:r w:rsidR="006047C4">
        <w:rPr>
          <w:rFonts w:ascii="Arial" w:hAnsi="Arial" w:cs="Arial"/>
          <w:lang w:val="sk-SK"/>
        </w:rPr>
        <w:t>EVS</w:t>
      </w:r>
      <w:r w:rsidR="00392523" w:rsidRPr="00BD2953">
        <w:rPr>
          <w:rFonts w:ascii="Arial" w:hAnsi="Arial" w:cs="Arial"/>
          <w:lang w:val="sk-SK"/>
        </w:rPr>
        <w:t xml:space="preserve"> budú jasne </w:t>
      </w:r>
      <w:r w:rsidR="00A40477" w:rsidRPr="00BD2953">
        <w:rPr>
          <w:rFonts w:ascii="Arial" w:hAnsi="Arial" w:cs="Arial"/>
          <w:lang w:val="sk-SK"/>
        </w:rPr>
        <w:t xml:space="preserve">pomenované a </w:t>
      </w:r>
      <w:r w:rsidR="00392523" w:rsidRPr="00BD2953">
        <w:rPr>
          <w:rFonts w:ascii="Arial" w:hAnsi="Arial" w:cs="Arial"/>
          <w:lang w:val="sk-SK"/>
        </w:rPr>
        <w:t xml:space="preserve">formalizované tak, aby mohli tvoriť vstup do návrhu informačných systémov. </w:t>
      </w:r>
    </w:p>
    <w:p w14:paraId="31220BA2" w14:textId="77777777" w:rsidR="004E6549" w:rsidRPr="00BD2953" w:rsidRDefault="004E6549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</w:p>
    <w:p w14:paraId="02250AA4" w14:textId="77777777" w:rsidR="00A40477" w:rsidRPr="00F41162" w:rsidRDefault="00A40477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 xml:space="preserve">Životný cyklus reformného zámeru </w:t>
      </w:r>
      <w:r w:rsidR="006D1E6C" w:rsidRPr="00F41162">
        <w:rPr>
          <w:rFonts w:ascii="Arial" w:hAnsi="Arial" w:cs="Arial"/>
          <w:lang w:val="sk-SK"/>
        </w:rPr>
        <w:t xml:space="preserve">a jeho realizácie </w:t>
      </w:r>
      <w:r w:rsidRPr="00F41162">
        <w:rPr>
          <w:rFonts w:ascii="Arial" w:hAnsi="Arial" w:cs="Arial"/>
          <w:lang w:val="sk-SK"/>
        </w:rPr>
        <w:t>bude nasledovný:</w:t>
      </w:r>
    </w:p>
    <w:p w14:paraId="6215DF50" w14:textId="77777777" w:rsidR="00A40477" w:rsidRPr="00F41162" w:rsidRDefault="00F91B61" w:rsidP="00F91B61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3E39CC">
        <w:rPr>
          <w:rFonts w:ascii="Arial" w:hAnsi="Arial" w:cs="Arial"/>
          <w:lang w:val="sk-SK"/>
        </w:rPr>
        <w:t>R</w:t>
      </w:r>
      <w:r w:rsidR="005475F6" w:rsidRPr="00F41162">
        <w:rPr>
          <w:rFonts w:ascii="Arial" w:hAnsi="Arial" w:cs="Arial"/>
          <w:lang w:val="sk-SK"/>
        </w:rPr>
        <w:t>eformn</w:t>
      </w:r>
      <w:r w:rsidRPr="003E39CC">
        <w:rPr>
          <w:rFonts w:ascii="Arial" w:hAnsi="Arial" w:cs="Arial"/>
          <w:lang w:val="sk-SK"/>
        </w:rPr>
        <w:t>ý</w:t>
      </w:r>
      <w:r w:rsidR="005475F6" w:rsidRPr="00F41162">
        <w:rPr>
          <w:rFonts w:ascii="Arial" w:hAnsi="Arial" w:cs="Arial"/>
          <w:lang w:val="sk-SK"/>
        </w:rPr>
        <w:t xml:space="preserve"> </w:t>
      </w:r>
      <w:r w:rsidRPr="003E39CC">
        <w:rPr>
          <w:rFonts w:ascii="Arial" w:hAnsi="Arial" w:cs="Arial"/>
          <w:lang w:val="sk-SK"/>
        </w:rPr>
        <w:t>zámer</w:t>
      </w:r>
      <w:r w:rsidR="005475F6" w:rsidRPr="00F41162">
        <w:rPr>
          <w:rFonts w:ascii="Arial" w:hAnsi="Arial" w:cs="Arial"/>
          <w:lang w:val="sk-SK"/>
        </w:rPr>
        <w:t xml:space="preserve"> </w:t>
      </w:r>
      <w:r w:rsidRPr="00F41162">
        <w:rPr>
          <w:rFonts w:ascii="Arial" w:hAnsi="Arial" w:cs="Arial"/>
          <w:lang w:val="sk-SK"/>
        </w:rPr>
        <w:t>schválen</w:t>
      </w:r>
      <w:r w:rsidRPr="003E39CC">
        <w:rPr>
          <w:rFonts w:ascii="Arial" w:hAnsi="Arial" w:cs="Arial"/>
          <w:lang w:val="sk-SK"/>
        </w:rPr>
        <w:t>ý</w:t>
      </w:r>
      <w:r w:rsidRPr="00F41162">
        <w:rPr>
          <w:rFonts w:ascii="Arial" w:hAnsi="Arial" w:cs="Arial"/>
          <w:lang w:val="sk-SK"/>
        </w:rPr>
        <w:t xml:space="preserve"> </w:t>
      </w:r>
      <w:r w:rsidR="005475F6" w:rsidRPr="00F41162">
        <w:rPr>
          <w:rFonts w:ascii="Arial" w:hAnsi="Arial" w:cs="Arial"/>
          <w:lang w:val="sk-SK"/>
        </w:rPr>
        <w:t>MV</w:t>
      </w:r>
      <w:r w:rsidR="009F5EB5" w:rsidRPr="00F41162">
        <w:rPr>
          <w:rFonts w:ascii="Arial" w:hAnsi="Arial" w:cs="Arial"/>
          <w:lang w:val="sk-SK"/>
        </w:rPr>
        <w:t xml:space="preserve"> </w:t>
      </w:r>
      <w:r w:rsidR="005475F6" w:rsidRPr="00F41162">
        <w:rPr>
          <w:rFonts w:ascii="Arial" w:hAnsi="Arial" w:cs="Arial"/>
          <w:lang w:val="sk-SK"/>
        </w:rPr>
        <w:t xml:space="preserve">SR </w:t>
      </w:r>
      <w:r w:rsidR="00A40477" w:rsidRPr="00F41162">
        <w:rPr>
          <w:rFonts w:ascii="Arial" w:hAnsi="Arial" w:cs="Arial"/>
          <w:lang w:val="sk-SK"/>
        </w:rPr>
        <w:t>bude tvoriť vstup do prípravy štúdi</w:t>
      </w:r>
      <w:r w:rsidR="003A4133" w:rsidRPr="003E39CC">
        <w:rPr>
          <w:rFonts w:ascii="Arial" w:hAnsi="Arial" w:cs="Arial"/>
          <w:lang w:val="sk-SK"/>
        </w:rPr>
        <w:t>e</w:t>
      </w:r>
      <w:r w:rsidR="00A40477" w:rsidRPr="00F41162">
        <w:rPr>
          <w:rFonts w:ascii="Arial" w:hAnsi="Arial" w:cs="Arial"/>
          <w:lang w:val="sk-SK"/>
        </w:rPr>
        <w:t xml:space="preserve"> uskutočniteľnost</w:t>
      </w:r>
      <w:r w:rsidR="003A4133" w:rsidRPr="003E39CC">
        <w:rPr>
          <w:rFonts w:ascii="Arial" w:hAnsi="Arial" w:cs="Arial"/>
          <w:lang w:val="sk-SK"/>
        </w:rPr>
        <w:t xml:space="preserve">i v rámci OPII a projektového zámeru v rámci OP </w:t>
      </w:r>
      <w:del w:id="179" w:author="OPaM" w:date="2020-07-20T09:51:00Z">
        <w:r w:rsidR="003A4133" w:rsidRPr="003E39CC" w:rsidDel="00421760">
          <w:rPr>
            <w:rFonts w:ascii="Arial" w:hAnsi="Arial" w:cs="Arial"/>
            <w:lang w:val="sk-SK"/>
          </w:rPr>
          <w:delText xml:space="preserve"> </w:delText>
        </w:r>
      </w:del>
      <w:r w:rsidR="003A4133" w:rsidRPr="003E39CC">
        <w:rPr>
          <w:rFonts w:ascii="Arial" w:hAnsi="Arial" w:cs="Arial"/>
          <w:lang w:val="sk-SK"/>
        </w:rPr>
        <w:t>EVS</w:t>
      </w:r>
      <w:r w:rsidR="00BF08AA">
        <w:rPr>
          <w:rFonts w:ascii="Arial" w:hAnsi="Arial" w:cs="Arial"/>
          <w:lang w:val="sk-SK"/>
        </w:rPr>
        <w:t>, pričom príprava obidvoch dokumentov bude koordinovaná</w:t>
      </w:r>
      <w:r w:rsidR="003A4133" w:rsidRPr="003E39CC">
        <w:rPr>
          <w:rFonts w:ascii="Arial" w:hAnsi="Arial" w:cs="Arial"/>
          <w:lang w:val="sk-SK"/>
        </w:rPr>
        <w:t xml:space="preserve"> </w:t>
      </w:r>
      <w:r w:rsidR="00A40477" w:rsidRPr="00F41162">
        <w:rPr>
          <w:rFonts w:ascii="Arial" w:hAnsi="Arial" w:cs="Arial"/>
          <w:lang w:val="sk-SK"/>
        </w:rPr>
        <w:t xml:space="preserve"> a následn</w:t>
      </w:r>
      <w:r w:rsidR="005475F6" w:rsidRPr="00F41162">
        <w:rPr>
          <w:rFonts w:ascii="Arial" w:hAnsi="Arial" w:cs="Arial"/>
          <w:lang w:val="sk-SK"/>
        </w:rPr>
        <w:t>ých</w:t>
      </w:r>
      <w:r w:rsidR="00A40477" w:rsidRPr="00F41162">
        <w:rPr>
          <w:rFonts w:ascii="Arial" w:hAnsi="Arial" w:cs="Arial"/>
          <w:lang w:val="sk-SK"/>
        </w:rPr>
        <w:t xml:space="preserve"> písomn</w:t>
      </w:r>
      <w:r w:rsidR="005475F6" w:rsidRPr="00F41162">
        <w:rPr>
          <w:rFonts w:ascii="Arial" w:hAnsi="Arial" w:cs="Arial"/>
          <w:lang w:val="sk-SK"/>
        </w:rPr>
        <w:t>ých</w:t>
      </w:r>
      <w:r w:rsidR="00A40477" w:rsidRPr="00F41162">
        <w:rPr>
          <w:rFonts w:ascii="Arial" w:hAnsi="Arial" w:cs="Arial"/>
          <w:lang w:val="sk-SK"/>
        </w:rPr>
        <w:t xml:space="preserve"> vyzvan</w:t>
      </w:r>
      <w:r w:rsidR="005475F6" w:rsidRPr="00F41162">
        <w:rPr>
          <w:rFonts w:ascii="Arial" w:hAnsi="Arial" w:cs="Arial"/>
          <w:lang w:val="sk-SK"/>
        </w:rPr>
        <w:t>í</w:t>
      </w:r>
      <w:r w:rsidR="00A40477" w:rsidRPr="00F41162">
        <w:rPr>
          <w:rFonts w:ascii="Arial" w:hAnsi="Arial" w:cs="Arial"/>
          <w:lang w:val="sk-SK"/>
        </w:rPr>
        <w:t xml:space="preserve"> </w:t>
      </w:r>
      <w:r w:rsidR="005475F6" w:rsidRPr="00F41162">
        <w:rPr>
          <w:rFonts w:ascii="Arial" w:hAnsi="Arial" w:cs="Arial"/>
          <w:lang w:val="sk-SK"/>
        </w:rPr>
        <w:t>pre OP EVS a OPII</w:t>
      </w:r>
      <w:r w:rsidR="00A40477" w:rsidRPr="00F41162">
        <w:rPr>
          <w:rFonts w:ascii="Arial" w:hAnsi="Arial" w:cs="Arial"/>
          <w:lang w:val="sk-SK"/>
        </w:rPr>
        <w:t>,</w:t>
      </w:r>
    </w:p>
    <w:p w14:paraId="7C24E092" w14:textId="77777777" w:rsidR="00A40477" w:rsidRPr="00F41162" w:rsidRDefault="00A40477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>Na základe schváleného písomného vyzvania bud</w:t>
      </w:r>
      <w:r w:rsidR="00D30E23" w:rsidRPr="00F41162">
        <w:rPr>
          <w:rFonts w:ascii="Arial" w:hAnsi="Arial" w:cs="Arial"/>
          <w:lang w:val="sk-SK"/>
        </w:rPr>
        <w:t>ú</w:t>
      </w:r>
      <w:r w:rsidRPr="00F41162">
        <w:rPr>
          <w:rFonts w:ascii="Arial" w:hAnsi="Arial" w:cs="Arial"/>
          <w:lang w:val="sk-SK"/>
        </w:rPr>
        <w:t xml:space="preserve"> realizovan</w:t>
      </w:r>
      <w:r w:rsidR="00D30E23" w:rsidRPr="00F41162">
        <w:rPr>
          <w:rFonts w:ascii="Arial" w:hAnsi="Arial" w:cs="Arial"/>
          <w:lang w:val="sk-SK"/>
        </w:rPr>
        <w:t>é</w:t>
      </w:r>
      <w:r w:rsidRPr="00F41162">
        <w:rPr>
          <w:rFonts w:ascii="Arial" w:hAnsi="Arial" w:cs="Arial"/>
          <w:lang w:val="sk-SK"/>
        </w:rPr>
        <w:t xml:space="preserve"> projekt</w:t>
      </w:r>
      <w:r w:rsidR="00D30E23" w:rsidRPr="00F41162">
        <w:rPr>
          <w:rFonts w:ascii="Arial" w:hAnsi="Arial" w:cs="Arial"/>
          <w:lang w:val="sk-SK"/>
        </w:rPr>
        <w:t>y</w:t>
      </w:r>
      <w:r w:rsidRPr="00F41162">
        <w:rPr>
          <w:rFonts w:ascii="Arial" w:hAnsi="Arial" w:cs="Arial"/>
          <w:lang w:val="sk-SK"/>
        </w:rPr>
        <w:t>,</w:t>
      </w:r>
    </w:p>
    <w:p w14:paraId="2DC83016" w14:textId="77777777" w:rsidR="00A40477" w:rsidRPr="00F41162" w:rsidRDefault="003A4133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3E39CC">
        <w:rPr>
          <w:rFonts w:ascii="Arial" w:hAnsi="Arial" w:cs="Arial"/>
          <w:lang w:val="sk-SK"/>
        </w:rPr>
        <w:t>Reformný</w:t>
      </w:r>
      <w:r w:rsidR="006D1E6C" w:rsidRPr="00F41162">
        <w:rPr>
          <w:rFonts w:ascii="Arial" w:hAnsi="Arial" w:cs="Arial"/>
          <w:lang w:val="sk-SK"/>
        </w:rPr>
        <w:t xml:space="preserve"> zámer rozpracovaný do podrobnej špecifikácie návrhu </w:t>
      </w:r>
      <w:r w:rsidR="00E00EEC" w:rsidRPr="00F41162">
        <w:rPr>
          <w:rFonts w:ascii="Arial" w:hAnsi="Arial" w:cs="Arial"/>
          <w:lang w:val="sk-SK"/>
        </w:rPr>
        <w:t xml:space="preserve">procesov </w:t>
      </w:r>
      <w:r w:rsidR="006D1E6C" w:rsidRPr="00F41162">
        <w:rPr>
          <w:rFonts w:ascii="Arial" w:hAnsi="Arial" w:cs="Arial"/>
          <w:lang w:val="sk-SK"/>
        </w:rPr>
        <w:t>(</w:t>
      </w:r>
      <w:r w:rsidR="006D1E6C" w:rsidRPr="00145C9F">
        <w:rPr>
          <w:rFonts w:ascii="Arial" w:hAnsi="Arial"/>
          <w:b/>
          <w:lang w:val="sk-SK"/>
        </w:rPr>
        <w:t>formalizované výstupy OP EVS</w:t>
      </w:r>
      <w:r w:rsidR="006D1E6C" w:rsidRPr="00F41162">
        <w:rPr>
          <w:rFonts w:ascii="Arial" w:hAnsi="Arial" w:cs="Arial"/>
          <w:lang w:val="sk-SK"/>
        </w:rPr>
        <w:t>),</w:t>
      </w:r>
    </w:p>
    <w:p w14:paraId="0C228C5A" w14:textId="60931465" w:rsidR="00C43B05" w:rsidRPr="000E0195" w:rsidDel="00C43B05" w:rsidRDefault="006D1E6C" w:rsidP="000E0195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del w:id="180" w:author="ZC" w:date="2020-08-10T14:23:00Z"/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 xml:space="preserve">Podrobná špecifikácia návrhu </w:t>
      </w:r>
      <w:r w:rsidR="00BF08AA">
        <w:rPr>
          <w:rFonts w:ascii="Arial" w:hAnsi="Arial" w:cs="Arial"/>
          <w:lang w:val="sk-SK"/>
        </w:rPr>
        <w:t xml:space="preserve"> </w:t>
      </w:r>
      <w:r w:rsidR="00B7131C">
        <w:rPr>
          <w:rFonts w:ascii="Arial" w:hAnsi="Arial" w:cs="Arial"/>
          <w:lang w:val="sk-SK"/>
        </w:rPr>
        <w:t xml:space="preserve">procesov </w:t>
      </w:r>
      <w:r w:rsidRPr="00F41162">
        <w:rPr>
          <w:rFonts w:ascii="Arial" w:hAnsi="Arial" w:cs="Arial"/>
          <w:lang w:val="sk-SK"/>
        </w:rPr>
        <w:t>bude tvoriť vstup</w:t>
      </w:r>
      <w:r w:rsidR="00E00EEC" w:rsidRPr="00F41162">
        <w:rPr>
          <w:rFonts w:ascii="Arial" w:hAnsi="Arial" w:cs="Arial"/>
          <w:lang w:val="sk-SK"/>
        </w:rPr>
        <w:t xml:space="preserve"> - zadanie</w:t>
      </w:r>
      <w:r w:rsidRPr="00F41162">
        <w:rPr>
          <w:rFonts w:ascii="Arial" w:hAnsi="Arial" w:cs="Arial"/>
          <w:lang w:val="sk-SK"/>
        </w:rPr>
        <w:t xml:space="preserve"> do analytickej fázy projektu v rámci OPII,</w:t>
      </w:r>
    </w:p>
    <w:p w14:paraId="246F0A26" w14:textId="592304A9" w:rsidR="006D1E6C" w:rsidRPr="00F41162" w:rsidRDefault="006D1E6C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>V rámci projektu OPII bude implementovaný</w:t>
      </w:r>
      <w:ins w:id="181" w:author="Ján Galvánek" w:date="2020-08-10T15:31:00Z">
        <w:r w:rsidR="00181631">
          <w:rPr>
            <w:rFonts w:ascii="Arial" w:hAnsi="Arial" w:cs="Arial"/>
            <w:lang w:val="sk-SK"/>
          </w:rPr>
          <w:t>,</w:t>
        </w:r>
      </w:ins>
      <w:r w:rsidRPr="00F41162">
        <w:rPr>
          <w:rFonts w:ascii="Arial" w:hAnsi="Arial" w:cs="Arial"/>
          <w:lang w:val="sk-SK"/>
        </w:rPr>
        <w:t xml:space="preserve"> </w:t>
      </w:r>
      <w:proofErr w:type="spellStart"/>
      <w:r w:rsidRPr="00F41162">
        <w:rPr>
          <w:rFonts w:ascii="Arial" w:hAnsi="Arial" w:cs="Arial"/>
          <w:lang w:val="sk-SK"/>
        </w:rPr>
        <w:t>resp</w:t>
      </w:r>
      <w:proofErr w:type="spellEnd"/>
      <w:del w:id="182" w:author="Ján Galvánek" w:date="2020-08-10T15:31:00Z">
        <w:r w:rsidRPr="00F41162" w:rsidDel="00181631">
          <w:rPr>
            <w:rFonts w:ascii="Arial" w:hAnsi="Arial" w:cs="Arial"/>
            <w:lang w:val="sk-SK"/>
          </w:rPr>
          <w:delText>ektíve</w:delText>
        </w:r>
      </w:del>
      <w:r w:rsidRPr="00F41162">
        <w:rPr>
          <w:rFonts w:ascii="Arial" w:hAnsi="Arial" w:cs="Arial"/>
          <w:lang w:val="sk-SK"/>
        </w:rPr>
        <w:t xml:space="preserve"> modifikovaný informačný systém</w:t>
      </w:r>
      <w:ins w:id="183" w:author="Ján Galvánek" w:date="2020-08-10T15:31:00Z">
        <w:r w:rsidR="00181631">
          <w:rPr>
            <w:rFonts w:ascii="Arial" w:hAnsi="Arial" w:cs="Arial"/>
            <w:lang w:val="sk-SK"/>
          </w:rPr>
          <w:t>,</w:t>
        </w:r>
      </w:ins>
      <w:r w:rsidR="00473DC8" w:rsidRPr="00F41162">
        <w:rPr>
          <w:rFonts w:ascii="Arial" w:hAnsi="Arial" w:cs="Arial"/>
          <w:lang w:val="sk-SK"/>
        </w:rPr>
        <w:t xml:space="preserve"> resp. konkrétne </w:t>
      </w:r>
      <w:r w:rsidR="00D30E23" w:rsidRPr="00F41162">
        <w:rPr>
          <w:rFonts w:ascii="Arial" w:hAnsi="Arial" w:cs="Arial"/>
          <w:lang w:val="sk-SK"/>
        </w:rPr>
        <w:t xml:space="preserve">IKT </w:t>
      </w:r>
      <w:r w:rsidR="00473DC8" w:rsidRPr="00F41162">
        <w:rPr>
          <w:rFonts w:ascii="Arial" w:hAnsi="Arial" w:cs="Arial"/>
          <w:lang w:val="sk-SK"/>
        </w:rPr>
        <w:t>riešenie</w:t>
      </w:r>
      <w:r w:rsidRPr="00F41162">
        <w:rPr>
          <w:rFonts w:ascii="Arial" w:hAnsi="Arial" w:cs="Arial"/>
          <w:lang w:val="sk-SK"/>
        </w:rPr>
        <w:t>,</w:t>
      </w:r>
      <w:r w:rsidR="00BF08AA">
        <w:rPr>
          <w:rFonts w:ascii="Arial" w:hAnsi="Arial" w:cs="Arial"/>
          <w:lang w:val="sk-SK"/>
        </w:rPr>
        <w:t xml:space="preserve"> v nadväznosti na detailný návrh procesov, organizácie a metód ako výstup projektu OP EVS</w:t>
      </w:r>
      <w:r w:rsidR="000E0195">
        <w:rPr>
          <w:rFonts w:ascii="Arial" w:hAnsi="Arial" w:cs="Arial"/>
          <w:lang w:val="sk-SK"/>
        </w:rPr>
        <w:t>,</w:t>
      </w:r>
    </w:p>
    <w:p w14:paraId="52E52926" w14:textId="77777777" w:rsidR="006D1E6C" w:rsidRDefault="006D1E6C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ins w:id="184" w:author="ZC" w:date="2020-08-10T14:25:00Z"/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>V rámci projektu OP EVS budú realizované ostatné opatrenia potrebné na realizáciu reformného zámeru (organizačné zmeny, príprava legislatívy</w:t>
      </w:r>
      <w:r w:rsidR="00473DC8" w:rsidRPr="00F41162">
        <w:rPr>
          <w:rFonts w:ascii="Arial" w:hAnsi="Arial" w:cs="Arial"/>
          <w:lang w:val="sk-SK"/>
        </w:rPr>
        <w:t xml:space="preserve"> a i.</w:t>
      </w:r>
      <w:r w:rsidRPr="00F41162">
        <w:rPr>
          <w:rFonts w:ascii="Arial" w:hAnsi="Arial" w:cs="Arial"/>
          <w:lang w:val="sk-SK"/>
        </w:rPr>
        <w:t>),</w:t>
      </w:r>
    </w:p>
    <w:p w14:paraId="3C686C60" w14:textId="2C02BFB7" w:rsidR="002D79B4" w:rsidRPr="000E0195" w:rsidRDefault="002D79B4" w:rsidP="0097278A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ins w:id="185" w:author="ZC" w:date="2020-08-10T14:25:00Z"/>
          <w:color w:val="000000"/>
          <w:lang w:val="sk-SK"/>
        </w:rPr>
      </w:pPr>
      <w:ins w:id="186" w:author="ZC" w:date="2020-08-10T14:25:00Z">
        <w:r w:rsidRPr="000E0195">
          <w:rPr>
            <w:rFonts w:ascii="Arial" w:eastAsia="Arial" w:hAnsi="Arial" w:cs="Arial"/>
            <w:color w:val="000000"/>
            <w:lang w:val="sk-SK"/>
          </w:rPr>
          <w:t xml:space="preserve">Čiastkové výstupy z OP EVS časti budú priebežne vyhodnocované na úrovni </w:t>
        </w:r>
      </w:ins>
      <w:ins w:id="187" w:author="Ján Galvánek" w:date="2020-08-10T15:34:00Z">
        <w:r w:rsidR="00181631" w:rsidRPr="000E0195">
          <w:rPr>
            <w:rFonts w:ascii="Arial" w:eastAsia="Arial" w:hAnsi="Arial" w:cs="Arial"/>
            <w:color w:val="000000"/>
            <w:lang w:val="sk-SK"/>
          </w:rPr>
          <w:t>prijímateľa</w:t>
        </w:r>
      </w:ins>
      <w:ins w:id="188" w:author="ZC" w:date="2020-08-10T14:25:00Z">
        <w:r w:rsidRPr="000E0195">
          <w:rPr>
            <w:rFonts w:ascii="Arial" w:eastAsia="Arial" w:hAnsi="Arial" w:cs="Arial"/>
            <w:color w:val="000000"/>
            <w:lang w:val="sk-SK"/>
          </w:rPr>
          <w:t xml:space="preserve"> a vhodnou form</w:t>
        </w:r>
      </w:ins>
      <w:ins w:id="189" w:author="Ján Galvánek" w:date="2020-08-10T15:33:00Z">
        <w:r w:rsidR="00181631" w:rsidRPr="000E0195">
          <w:rPr>
            <w:rFonts w:ascii="Arial" w:eastAsia="Arial" w:hAnsi="Arial" w:cs="Arial"/>
            <w:color w:val="000000"/>
            <w:lang w:val="sk-SK"/>
          </w:rPr>
          <w:t>o</w:t>
        </w:r>
      </w:ins>
      <w:ins w:id="190" w:author="ZC" w:date="2020-08-10T14:25:00Z">
        <w:r w:rsidRPr="000E0195">
          <w:rPr>
            <w:rFonts w:ascii="Arial" w:eastAsia="Arial" w:hAnsi="Arial" w:cs="Arial"/>
            <w:color w:val="000000"/>
            <w:lang w:val="sk-SK"/>
          </w:rPr>
          <w:t>u zapracovávané do relevantných častí projektu z PO7 OPII</w:t>
        </w:r>
      </w:ins>
      <w:r w:rsidR="000E0195">
        <w:rPr>
          <w:rFonts w:ascii="Arial" w:eastAsia="Arial" w:hAnsi="Arial" w:cs="Arial"/>
          <w:color w:val="000000"/>
          <w:lang w:val="sk-SK"/>
        </w:rPr>
        <w:t>,</w:t>
      </w:r>
    </w:p>
    <w:p w14:paraId="156C3BA9" w14:textId="77777777" w:rsidR="00434FC3" w:rsidRPr="00F41162" w:rsidRDefault="006D1E6C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>Po implementáci</w:t>
      </w:r>
      <w:r w:rsidR="007D2C18">
        <w:rPr>
          <w:rFonts w:ascii="Arial" w:hAnsi="Arial" w:cs="Arial"/>
          <w:lang w:val="sk-SK"/>
        </w:rPr>
        <w:t>i</w:t>
      </w:r>
      <w:r w:rsidRPr="00F41162">
        <w:rPr>
          <w:rFonts w:ascii="Arial" w:hAnsi="Arial" w:cs="Arial"/>
          <w:lang w:val="sk-SK"/>
        </w:rPr>
        <w:t xml:space="preserve"> informačného systému</w:t>
      </w:r>
      <w:ins w:id="191" w:author="Ján Galvánek" w:date="2020-08-10T15:34:00Z">
        <w:r w:rsidR="00181631">
          <w:rPr>
            <w:rFonts w:ascii="Arial" w:hAnsi="Arial" w:cs="Arial"/>
            <w:lang w:val="sk-SK"/>
          </w:rPr>
          <w:t>,</w:t>
        </w:r>
      </w:ins>
      <w:r w:rsidR="00473DC8" w:rsidRPr="00F41162">
        <w:rPr>
          <w:rFonts w:ascii="Arial" w:hAnsi="Arial" w:cs="Arial"/>
          <w:lang w:val="sk-SK"/>
        </w:rPr>
        <w:t xml:space="preserve"> resp. konkrétnych riešení</w:t>
      </w:r>
      <w:r w:rsidRPr="00F41162">
        <w:rPr>
          <w:rFonts w:ascii="Arial" w:hAnsi="Arial" w:cs="Arial"/>
          <w:lang w:val="sk-SK"/>
        </w:rPr>
        <w:t xml:space="preserve"> bude možné testovať služby a ich použitie v príslušnom úseku správy</w:t>
      </w:r>
      <w:r w:rsidR="00473DC8" w:rsidRPr="00F41162">
        <w:rPr>
          <w:rFonts w:ascii="Arial" w:hAnsi="Arial" w:cs="Arial"/>
          <w:lang w:val="sk-SK"/>
        </w:rPr>
        <w:t xml:space="preserve"> a </w:t>
      </w:r>
      <w:r w:rsidRPr="00F41162">
        <w:rPr>
          <w:rFonts w:ascii="Arial" w:hAnsi="Arial" w:cs="Arial"/>
          <w:lang w:val="sk-SK"/>
        </w:rPr>
        <w:t>začať používať nové procesy v</w:t>
      </w:r>
      <w:r w:rsidR="00473DC8" w:rsidRPr="00F41162">
        <w:rPr>
          <w:rFonts w:ascii="Arial" w:hAnsi="Arial" w:cs="Arial"/>
          <w:lang w:val="sk-SK"/>
        </w:rPr>
        <w:t> </w:t>
      </w:r>
      <w:r w:rsidRPr="00F41162">
        <w:rPr>
          <w:rFonts w:ascii="Arial" w:hAnsi="Arial" w:cs="Arial"/>
          <w:lang w:val="sk-SK"/>
        </w:rPr>
        <w:t>praxi</w:t>
      </w:r>
      <w:r w:rsidR="00473DC8" w:rsidRPr="00F41162">
        <w:rPr>
          <w:rFonts w:ascii="Arial" w:hAnsi="Arial" w:cs="Arial"/>
          <w:lang w:val="sk-SK"/>
        </w:rPr>
        <w:t>, pričom budú aktívne generované vstupy pre vyhodnocovanie úspešnosti realizovaných opatrení</w:t>
      </w:r>
      <w:r w:rsidR="00AA5963" w:rsidRPr="00F41162">
        <w:rPr>
          <w:rFonts w:ascii="Arial" w:hAnsi="Arial" w:cs="Arial"/>
          <w:lang w:val="sk-SK"/>
        </w:rPr>
        <w:t>.</w:t>
      </w:r>
      <w:r w:rsidR="00473DC8" w:rsidRPr="00F41162">
        <w:rPr>
          <w:rFonts w:ascii="Arial" w:hAnsi="Arial" w:cs="Arial"/>
          <w:lang w:val="sk-SK"/>
        </w:rPr>
        <w:t xml:space="preserve"> </w:t>
      </w:r>
    </w:p>
    <w:p w14:paraId="74397B43" w14:textId="77777777" w:rsidR="009F5EB5" w:rsidRPr="00145C9F" w:rsidRDefault="009F5EB5" w:rsidP="00AA5963">
      <w:pPr>
        <w:pStyle w:val="Popis"/>
        <w:spacing w:before="0" w:after="0"/>
        <w:rPr>
          <w:highlight w:val="yellow"/>
          <w:lang w:val="sk-SK"/>
        </w:rPr>
      </w:pPr>
    </w:p>
    <w:p w14:paraId="5C3AB45F" w14:textId="7CE98193" w:rsidR="00916872" w:rsidRPr="00D960FE" w:rsidRDefault="0017153E" w:rsidP="00F16D3B">
      <w:pPr>
        <w:pStyle w:val="Popis"/>
        <w:spacing w:before="0" w:after="0"/>
        <w:rPr>
          <w:rFonts w:ascii="Arial" w:hAnsi="Arial" w:cs="Arial"/>
          <w:lang w:val="sk-SK"/>
        </w:rPr>
      </w:pPr>
      <w:r w:rsidRPr="00D960FE">
        <w:rPr>
          <w:lang w:val="sk-SK"/>
        </w:rPr>
        <w:t xml:space="preserve">Obrázok </w:t>
      </w:r>
      <w:r w:rsidR="000E0195">
        <w:rPr>
          <w:b w:val="0"/>
          <w:bCs w:val="0"/>
          <w:lang w:val="sk-SK"/>
        </w:rPr>
        <w:t>1</w:t>
      </w:r>
      <w:r w:rsidRPr="00D960FE">
        <w:rPr>
          <w:lang w:val="sk-SK"/>
        </w:rPr>
        <w:t xml:space="preserve"> </w:t>
      </w:r>
      <w:r w:rsidRPr="00D960FE">
        <w:rPr>
          <w:b w:val="0"/>
          <w:bCs w:val="0"/>
          <w:i/>
          <w:lang w:val="sk-SK"/>
        </w:rPr>
        <w:t>Popis procesu koordinácie medzi Operačným programom E</w:t>
      </w:r>
      <w:r w:rsidR="00473DC8" w:rsidRPr="00D960FE">
        <w:rPr>
          <w:b w:val="0"/>
          <w:bCs w:val="0"/>
          <w:i/>
          <w:lang w:val="sk-SK"/>
        </w:rPr>
        <w:t>f</w:t>
      </w:r>
      <w:r w:rsidRPr="00D960FE">
        <w:rPr>
          <w:b w:val="0"/>
          <w:bCs w:val="0"/>
          <w:i/>
          <w:lang w:val="sk-SK"/>
        </w:rPr>
        <w:t>ektívna verejná správa a Operačným programom Integrovaná infraštruktúr</w:t>
      </w:r>
      <w:r w:rsidR="007C1983" w:rsidRPr="00D960FE">
        <w:rPr>
          <w:b w:val="0"/>
          <w:bCs w:val="0"/>
          <w:i/>
          <w:lang w:val="sk-SK"/>
        </w:rPr>
        <w:t>a</w:t>
      </w:r>
    </w:p>
    <w:p w14:paraId="5326843E" w14:textId="77777777" w:rsidR="009F5EB5" w:rsidRDefault="009F5EB5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</w:p>
    <w:p w14:paraId="07AC0F4D" w14:textId="77777777" w:rsidR="00D960FE" w:rsidRDefault="00D960FE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 w:rsidRPr="00D960FE">
        <w:rPr>
          <w:noProof/>
          <w:lang w:val="sk-SK" w:eastAsia="sk-SK"/>
        </w:rPr>
        <w:drawing>
          <wp:inline distT="0" distB="0" distL="0" distR="0" wp14:anchorId="172F1BC8" wp14:editId="05497870">
            <wp:extent cx="6120765" cy="3398127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398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3A91A" w14:textId="77777777" w:rsidR="00AE4925" w:rsidRDefault="00AE4925" w:rsidP="009D1B64">
      <w:pPr>
        <w:spacing w:before="0" w:after="0" w:line="240" w:lineRule="auto"/>
        <w:ind w:right="-108"/>
        <w:jc w:val="both"/>
        <w:rPr>
          <w:rFonts w:ascii="Arial" w:hAnsi="Arial" w:cs="Arial"/>
          <w:b/>
          <w:lang w:val="sk-SK"/>
        </w:rPr>
      </w:pPr>
    </w:p>
    <w:p w14:paraId="490B4A1F" w14:textId="77777777" w:rsidR="006B1ACC" w:rsidRDefault="006B1ACC" w:rsidP="009D1B64">
      <w:pPr>
        <w:spacing w:before="0" w:after="0" w:line="240" w:lineRule="auto"/>
        <w:ind w:right="-108"/>
        <w:jc w:val="both"/>
        <w:rPr>
          <w:rFonts w:ascii="Arial" w:hAnsi="Arial" w:cs="Arial"/>
          <w:b/>
          <w:lang w:val="sk-SK"/>
        </w:rPr>
      </w:pPr>
    </w:p>
    <w:p w14:paraId="512774E2" w14:textId="77777777" w:rsidR="004E6549" w:rsidRDefault="004E6549" w:rsidP="009D1B64">
      <w:pPr>
        <w:spacing w:before="0" w:after="0" w:line="240" w:lineRule="auto"/>
        <w:ind w:right="-108"/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Realizácia výstupov reformy verejnej správy prostriedkami IKT</w:t>
      </w:r>
    </w:p>
    <w:p w14:paraId="71BBD1F9" w14:textId="77777777" w:rsidR="00054188" w:rsidRDefault="00054188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</w:p>
    <w:p w14:paraId="4D732F6C" w14:textId="77777777" w:rsidR="004E6549" w:rsidRDefault="004E6549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Pri modernizáci</w:t>
      </w:r>
      <w:r w:rsidR="005F4817">
        <w:rPr>
          <w:rFonts w:ascii="Arial" w:hAnsi="Arial" w:cs="Arial"/>
          <w:lang w:val="sk-SK"/>
        </w:rPr>
        <w:t>i</w:t>
      </w:r>
      <w:r>
        <w:rPr>
          <w:rFonts w:ascii="Arial" w:hAnsi="Arial" w:cs="Arial"/>
          <w:lang w:val="sk-SK"/>
        </w:rPr>
        <w:t xml:space="preserve"> verejnej správy IKT prostriedkami sú základnými výstupmi aktivít OP EVS dokumenty a modely, ktoré popisujú:</w:t>
      </w:r>
    </w:p>
    <w:p w14:paraId="56EF26B6" w14:textId="77777777" w:rsidR="004E6549" w:rsidRPr="00B04486" w:rsidRDefault="009010E0" w:rsidP="009D1B64">
      <w:pPr>
        <w:pStyle w:val="08Bullet"/>
        <w:numPr>
          <w:ilvl w:val="0"/>
          <w:numId w:val="15"/>
        </w:numPr>
        <w:spacing w:before="0"/>
        <w:ind w:left="426" w:hanging="426"/>
      </w:pPr>
      <w:r>
        <w:t>analýzu súčasného stavu</w:t>
      </w:r>
      <w:r w:rsidR="004E6549">
        <w:t>;</w:t>
      </w:r>
    </w:p>
    <w:p w14:paraId="2FAD0436" w14:textId="77777777" w:rsidR="004E6549" w:rsidRDefault="009010E0" w:rsidP="009D1B64">
      <w:pPr>
        <w:pStyle w:val="08Bullet"/>
        <w:numPr>
          <w:ilvl w:val="0"/>
          <w:numId w:val="15"/>
        </w:numPr>
        <w:spacing w:before="0"/>
        <w:ind w:left="426" w:hanging="426"/>
      </w:pPr>
      <w:proofErr w:type="spellStart"/>
      <w:r>
        <w:t>redizajn</w:t>
      </w:r>
      <w:proofErr w:type="spellEnd"/>
      <w:r>
        <w:t xml:space="preserve"> biznis procesov</w:t>
      </w:r>
      <w:r w:rsidR="004E6549">
        <w:t>;</w:t>
      </w:r>
    </w:p>
    <w:p w14:paraId="1B875B45" w14:textId="77777777" w:rsidR="004E6549" w:rsidRDefault="009010E0" w:rsidP="009D1B64">
      <w:pPr>
        <w:pStyle w:val="08Bullet"/>
        <w:numPr>
          <w:ilvl w:val="0"/>
          <w:numId w:val="15"/>
        </w:numPr>
        <w:spacing w:before="0"/>
        <w:ind w:left="426" w:hanging="426"/>
      </w:pPr>
      <w:r>
        <w:lastRenderedPageBreak/>
        <w:t>identifikácia objektov pre zmenu</w:t>
      </w:r>
      <w:r w:rsidR="004E6549">
        <w:t>;</w:t>
      </w:r>
    </w:p>
    <w:p w14:paraId="32C51CC4" w14:textId="77777777" w:rsidR="004E6549" w:rsidRPr="00B04486" w:rsidRDefault="00041E1D" w:rsidP="009D1B64">
      <w:pPr>
        <w:pStyle w:val="08Bullet"/>
        <w:numPr>
          <w:ilvl w:val="0"/>
          <w:numId w:val="15"/>
        </w:numPr>
        <w:spacing w:before="0"/>
        <w:ind w:left="426" w:hanging="426"/>
        <w:rPr>
          <w:i/>
        </w:rPr>
      </w:pPr>
      <w:r>
        <w:t>n</w:t>
      </w:r>
      <w:r w:rsidR="002A7609">
        <w:t>ávrh zmien a ich pilotné testovanie</w:t>
      </w:r>
      <w:r w:rsidR="00645146" w:rsidRPr="00F16D3B">
        <w:rPr>
          <w:lang w:val="de-AT"/>
        </w:rPr>
        <w:t>;</w:t>
      </w:r>
    </w:p>
    <w:p w14:paraId="4EED559B" w14:textId="77777777" w:rsidR="00612CD8" w:rsidRPr="00612CD8" w:rsidRDefault="00612CD8" w:rsidP="00612CD8">
      <w:pPr>
        <w:pStyle w:val="08Bullet"/>
        <w:numPr>
          <w:ilvl w:val="0"/>
          <w:numId w:val="15"/>
        </w:numPr>
        <w:spacing w:before="0"/>
        <w:ind w:left="426" w:hanging="426"/>
      </w:pPr>
      <w:r w:rsidRPr="00612CD8">
        <w:t>implementáci</w:t>
      </w:r>
      <w:r w:rsidR="00B13DFF">
        <w:t>u</w:t>
      </w:r>
      <w:r w:rsidRPr="00612CD8">
        <w:t xml:space="preserve"> nových procesov</w:t>
      </w:r>
      <w:r w:rsidR="00645146">
        <w:t>.</w:t>
      </w:r>
    </w:p>
    <w:p w14:paraId="01FA0350" w14:textId="77777777" w:rsidR="00054188" w:rsidRDefault="00054188" w:rsidP="009D1B64">
      <w:pPr>
        <w:pStyle w:val="08Bullet"/>
        <w:spacing w:before="0"/>
        <w:ind w:firstLine="0"/>
        <w:rPr>
          <w:i/>
        </w:rPr>
      </w:pPr>
    </w:p>
    <w:p w14:paraId="6F5DCC08" w14:textId="77777777" w:rsidR="004E6549" w:rsidRDefault="004E6549" w:rsidP="009D1B64">
      <w:pPr>
        <w:pStyle w:val="08Bullet"/>
        <w:spacing w:before="0"/>
        <w:ind w:left="0" w:firstLine="0"/>
      </w:pPr>
      <w:r>
        <w:t>Podpora IKT prostriedkami, realizovaná v rámci OPII bude znamenať najmä:</w:t>
      </w:r>
    </w:p>
    <w:p w14:paraId="7C69430B" w14:textId="77777777" w:rsidR="004E6549" w:rsidRDefault="009010E0" w:rsidP="009D1B64">
      <w:pPr>
        <w:pStyle w:val="08Bullet"/>
        <w:numPr>
          <w:ilvl w:val="0"/>
          <w:numId w:val="15"/>
        </w:numPr>
        <w:spacing w:before="0"/>
        <w:ind w:left="426" w:hanging="426"/>
      </w:pPr>
      <w:r>
        <w:t xml:space="preserve">podporu </w:t>
      </w:r>
      <w:r w:rsidR="004E6549">
        <w:t>novo navrhnutých procesov prostredníctvom IKT pomocou nových systémov alebo modifikáciou existujúcich systémov;</w:t>
      </w:r>
    </w:p>
    <w:p w14:paraId="6D3E02BE" w14:textId="77777777" w:rsidR="004E6549" w:rsidRDefault="004E6549" w:rsidP="009D1B64">
      <w:pPr>
        <w:pStyle w:val="08Bullet"/>
        <w:numPr>
          <w:ilvl w:val="0"/>
          <w:numId w:val="15"/>
        </w:numPr>
        <w:spacing w:before="0"/>
        <w:ind w:left="426" w:hanging="426"/>
      </w:pPr>
      <w:r>
        <w:t>nasadenie podporných a administratívnych systémov v </w:t>
      </w:r>
      <w:proofErr w:type="spellStart"/>
      <w:r>
        <w:t>eGovernment</w:t>
      </w:r>
      <w:proofErr w:type="spellEnd"/>
      <w:r>
        <w:t xml:space="preserve"> </w:t>
      </w:r>
      <w:proofErr w:type="spellStart"/>
      <w:r>
        <w:t>cloude</w:t>
      </w:r>
      <w:proofErr w:type="spellEnd"/>
      <w:r>
        <w:t xml:space="preserve"> ako Software </w:t>
      </w:r>
      <w:proofErr w:type="spellStart"/>
      <w:r>
        <w:t>as</w:t>
      </w:r>
      <w:proofErr w:type="spellEnd"/>
      <w:r>
        <w:t xml:space="preserve"> a </w:t>
      </w:r>
      <w:proofErr w:type="spellStart"/>
      <w:r>
        <w:t>Service</w:t>
      </w:r>
      <w:proofErr w:type="spellEnd"/>
      <w:r>
        <w:t xml:space="preserve"> a 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 </w:t>
      </w:r>
      <w:proofErr w:type="spellStart"/>
      <w:r>
        <w:t>Service</w:t>
      </w:r>
      <w:proofErr w:type="spellEnd"/>
      <w:r>
        <w:t>;</w:t>
      </w:r>
    </w:p>
    <w:p w14:paraId="7EFC15B3" w14:textId="77777777" w:rsidR="004E6549" w:rsidRDefault="004E6549" w:rsidP="00F16D3B">
      <w:pPr>
        <w:pStyle w:val="08Bullet"/>
        <w:numPr>
          <w:ilvl w:val="0"/>
          <w:numId w:val="15"/>
        </w:numPr>
        <w:spacing w:before="0"/>
        <w:ind w:left="426" w:hanging="426"/>
      </w:pPr>
      <w:r>
        <w:t>implementáciu mechanizmov pre riadenie kvality na základe vyhodnocovania KPI</w:t>
      </w:r>
      <w:r w:rsidR="00645146" w:rsidRPr="00645146">
        <w:t>;</w:t>
      </w:r>
    </w:p>
    <w:p w14:paraId="27D97CC6" w14:textId="77777777" w:rsidR="004E6549" w:rsidRDefault="004E6549" w:rsidP="009D1B64">
      <w:pPr>
        <w:pStyle w:val="08Bullet"/>
        <w:numPr>
          <w:ilvl w:val="0"/>
          <w:numId w:val="15"/>
        </w:numPr>
        <w:spacing w:before="0"/>
        <w:ind w:left="426" w:hanging="426"/>
      </w:pPr>
      <w:r>
        <w:t>nasadenie analytických nástrojov do všeobecného používania.</w:t>
      </w:r>
    </w:p>
    <w:p w14:paraId="5D947E70" w14:textId="77777777" w:rsidR="00054188" w:rsidRDefault="00054188" w:rsidP="009D1B64">
      <w:pPr>
        <w:pStyle w:val="08Bullet"/>
        <w:spacing w:before="0"/>
        <w:ind w:firstLine="0"/>
      </w:pPr>
    </w:p>
    <w:p w14:paraId="24C3659B" w14:textId="77777777" w:rsidR="004E6549" w:rsidRDefault="004E6549" w:rsidP="009D1B64">
      <w:pPr>
        <w:pStyle w:val="08Bullet"/>
        <w:spacing w:before="0"/>
        <w:ind w:left="0" w:firstLine="0"/>
      </w:pPr>
      <w:r>
        <w:t>Nové metódy postupov a práce umožnia tiež zavádzať nové kvalitnejšie elektronické služby pre občanov a publikovanie všetkých dát verejnej správy vo forme otvorených dát.</w:t>
      </w:r>
    </w:p>
    <w:p w14:paraId="771DB9C1" w14:textId="77777777" w:rsidR="00054188" w:rsidRDefault="00054188" w:rsidP="009D1B64">
      <w:pPr>
        <w:pStyle w:val="08Bullet"/>
        <w:spacing w:before="0"/>
        <w:ind w:left="0" w:firstLine="0"/>
      </w:pPr>
    </w:p>
    <w:p w14:paraId="4A6C2822" w14:textId="77777777" w:rsidR="004E6549" w:rsidRDefault="004E6549" w:rsidP="009D1B64">
      <w:pPr>
        <w:pStyle w:val="07Normal"/>
        <w:spacing w:before="0"/>
      </w:pPr>
      <w:r>
        <w:t>Pracovníci verejnej správy tiež získajú k dispozíci</w:t>
      </w:r>
      <w:r w:rsidR="005F4817">
        <w:t>i</w:t>
      </w:r>
      <w:r>
        <w:t xml:space="preserve"> platformu </w:t>
      </w:r>
      <w:proofErr w:type="spellStart"/>
      <w:r>
        <w:t>zdieľaných</w:t>
      </w:r>
      <w:proofErr w:type="spellEnd"/>
      <w:r>
        <w:t xml:space="preserve"> služieb, v rámci ktorej budú môcť realizovať vzdelávacie programy prostredníctvom nástrojov centrálneho </w:t>
      </w:r>
      <w:proofErr w:type="spellStart"/>
      <w:r>
        <w:t>eLearningu</w:t>
      </w:r>
      <w:proofErr w:type="spellEnd"/>
      <w:r>
        <w:t xml:space="preserve"> a spolupracovať na vyššej úrovni </w:t>
      </w:r>
      <w:r w:rsidR="007D2C18">
        <w:t>(</w:t>
      </w:r>
      <w:r>
        <w:t xml:space="preserve">vďaka ponúknutým nástrojom na </w:t>
      </w:r>
      <w:proofErr w:type="spellStart"/>
      <w:r>
        <w:t>zdieľanie</w:t>
      </w:r>
      <w:proofErr w:type="spellEnd"/>
      <w:r>
        <w:t xml:space="preserve"> znalostí a</w:t>
      </w:r>
      <w:r w:rsidR="007D2C18">
        <w:t> </w:t>
      </w:r>
      <w:r>
        <w:t>kolaboráciu</w:t>
      </w:r>
      <w:r w:rsidR="007D2C18">
        <w:t>)</w:t>
      </w:r>
      <w:r>
        <w:t xml:space="preserve">. </w:t>
      </w:r>
    </w:p>
    <w:p w14:paraId="324C867B" w14:textId="77777777" w:rsidR="00054188" w:rsidRDefault="00054188" w:rsidP="009D1B64">
      <w:pPr>
        <w:pStyle w:val="07Normal"/>
        <w:spacing w:before="0"/>
        <w:rPr>
          <w:b/>
        </w:rPr>
      </w:pPr>
    </w:p>
    <w:p w14:paraId="3CCFE644" w14:textId="77777777" w:rsidR="004E6549" w:rsidRPr="00F16D3B" w:rsidDel="0009364E" w:rsidRDefault="004E6549" w:rsidP="009D1B64">
      <w:pPr>
        <w:pStyle w:val="Popis"/>
        <w:spacing w:before="0" w:after="0"/>
        <w:rPr>
          <w:del w:id="192" w:author="ZC" w:date="2020-08-10T15:45:00Z"/>
          <w:b w:val="0"/>
          <w:i/>
          <w:lang w:val="sk-SK"/>
        </w:rPr>
      </w:pPr>
      <w:del w:id="193" w:author="ZC" w:date="2020-08-10T15:45:00Z">
        <w:r w:rsidRPr="00AA5963" w:rsidDel="0009364E">
          <w:rPr>
            <w:lang w:val="sk-SK"/>
          </w:rPr>
          <w:delText xml:space="preserve">Obrázok </w:delText>
        </w:r>
        <w:r w:rsidR="008514FE" w:rsidDel="0009364E">
          <w:rPr>
            <w:lang w:val="sk-SK"/>
          </w:rPr>
          <w:delText>3</w:delText>
        </w:r>
        <w:r w:rsidR="008514FE" w:rsidRPr="00AA5963" w:rsidDel="0009364E">
          <w:rPr>
            <w:lang w:val="sk-SK"/>
          </w:rPr>
          <w:delText xml:space="preserve"> </w:delText>
        </w:r>
        <w:r w:rsidRPr="00F16D3B" w:rsidDel="0009364E">
          <w:rPr>
            <w:b w:val="0"/>
            <w:i/>
            <w:lang w:val="sk-SK"/>
          </w:rPr>
          <w:delText>Realizácia jednotlivých typov výstupov OP EVS</w:delText>
        </w:r>
      </w:del>
    </w:p>
    <w:p w14:paraId="0EC1806B" w14:textId="77777777" w:rsidR="004E6549" w:rsidRDefault="004E6549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del w:id="194" w:author="ZC" w:date="2020-08-10T15:45:00Z">
        <w:r w:rsidRPr="00775DAE" w:rsidDel="0009364E">
          <w:rPr>
            <w:rFonts w:ascii="Arial" w:hAnsi="Arial" w:cs="Arial"/>
            <w:noProof/>
            <w:lang w:val="sk-SK" w:eastAsia="sk-SK"/>
          </w:rPr>
          <w:drawing>
            <wp:inline distT="0" distB="0" distL="0" distR="0" wp14:anchorId="6E9E1DAD" wp14:editId="42E57081">
              <wp:extent cx="6127750" cy="3384550"/>
              <wp:effectExtent l="0" t="0" r="6350" b="6350"/>
              <wp:docPr id="7" name="Obrázok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2"/>
                      <pic:cNvPicPr>
                        <a:picLocks noChangeArrowheads="1"/>
                      </pic:cNvPicPr>
                    </pic:nvPicPr>
                    <pic:blipFill>
                      <a:blip r:embed="rId1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27750" cy="3384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77B5ED05" w14:textId="77777777" w:rsidR="00A06E1D" w:rsidRDefault="00A06E1D" w:rsidP="009D1B64">
      <w:pPr>
        <w:spacing w:after="0" w:line="240" w:lineRule="auto"/>
        <w:ind w:right="-108"/>
        <w:jc w:val="both"/>
        <w:rPr>
          <w:rFonts w:ascii="Arial" w:hAnsi="Arial" w:cs="Arial"/>
          <w:lang w:val="sk-SK"/>
        </w:rPr>
      </w:pPr>
    </w:p>
    <w:sectPr w:rsidR="00A06E1D" w:rsidSect="009B4B37">
      <w:headerReference w:type="default" r:id="rId19"/>
      <w:footerReference w:type="default" r:id="rId20"/>
      <w:pgSz w:w="11906" w:h="16838" w:code="9"/>
      <w:pgMar w:top="965" w:right="1133" w:bottom="993" w:left="1134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15C63" w14:textId="77777777" w:rsidR="001654C8" w:rsidRDefault="001654C8" w:rsidP="00054188">
      <w:pPr>
        <w:spacing w:before="0" w:after="0" w:line="240" w:lineRule="auto"/>
      </w:pPr>
      <w:r>
        <w:separator/>
      </w:r>
    </w:p>
  </w:endnote>
  <w:endnote w:type="continuationSeparator" w:id="0">
    <w:p w14:paraId="7B1511AB" w14:textId="77777777" w:rsidR="001654C8" w:rsidRDefault="001654C8" w:rsidP="00054188">
      <w:pPr>
        <w:spacing w:before="0" w:after="0" w:line="240" w:lineRule="auto"/>
      </w:pPr>
      <w:r>
        <w:continuationSeparator/>
      </w:r>
    </w:p>
  </w:endnote>
  <w:endnote w:type="continuationNotice" w:id="1">
    <w:p w14:paraId="11103C53" w14:textId="77777777" w:rsidR="001654C8" w:rsidRDefault="001654C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oto Sans Symbols">
    <w:altName w:val="MV Bol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-577446583"/>
      <w:docPartObj>
        <w:docPartGallery w:val="Page Numbers (Bottom of Page)"/>
        <w:docPartUnique/>
      </w:docPartObj>
    </w:sdtPr>
    <w:sdtEndPr/>
    <w:sdtContent>
      <w:p w14:paraId="589910BF" w14:textId="49409250" w:rsidR="001A0C07" w:rsidRPr="00054188" w:rsidRDefault="00DF0C2F">
        <w:pPr>
          <w:pStyle w:val="Pta"/>
          <w:jc w:val="right"/>
          <w:rPr>
            <w:rFonts w:ascii="Arial" w:hAnsi="Arial" w:cs="Arial"/>
          </w:rPr>
        </w:pPr>
        <w:r w:rsidRPr="00054188">
          <w:rPr>
            <w:rFonts w:ascii="Arial" w:hAnsi="Arial" w:cs="Arial"/>
          </w:rPr>
          <w:fldChar w:fldCharType="begin"/>
        </w:r>
        <w:r w:rsidR="001A0C07" w:rsidRPr="00054188">
          <w:rPr>
            <w:rFonts w:ascii="Arial" w:hAnsi="Arial" w:cs="Arial"/>
          </w:rPr>
          <w:instrText>PAGE   \* MERGEFORMAT</w:instrText>
        </w:r>
        <w:r w:rsidRPr="00054188">
          <w:rPr>
            <w:rFonts w:ascii="Arial" w:hAnsi="Arial" w:cs="Arial"/>
          </w:rPr>
          <w:fldChar w:fldCharType="separate"/>
        </w:r>
        <w:r w:rsidR="00280600" w:rsidRPr="00280600">
          <w:rPr>
            <w:rFonts w:ascii="Arial" w:hAnsi="Arial" w:cs="Arial"/>
            <w:noProof/>
            <w:lang w:val="sk-SK"/>
          </w:rPr>
          <w:t>1</w:t>
        </w:r>
        <w:r w:rsidRPr="00054188">
          <w:rPr>
            <w:rFonts w:ascii="Arial" w:hAnsi="Arial" w:cs="Arial"/>
          </w:rPr>
          <w:fldChar w:fldCharType="end"/>
        </w:r>
      </w:p>
    </w:sdtContent>
  </w:sdt>
  <w:p w14:paraId="0324513F" w14:textId="77777777" w:rsidR="001A0C07" w:rsidRDefault="001A0C0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65474" w14:textId="77777777" w:rsidR="001654C8" w:rsidRDefault="001654C8" w:rsidP="00054188">
      <w:pPr>
        <w:spacing w:before="0" w:after="0" w:line="240" w:lineRule="auto"/>
      </w:pPr>
      <w:r>
        <w:separator/>
      </w:r>
    </w:p>
  </w:footnote>
  <w:footnote w:type="continuationSeparator" w:id="0">
    <w:p w14:paraId="262CB5CF" w14:textId="77777777" w:rsidR="001654C8" w:rsidRDefault="001654C8" w:rsidP="00054188">
      <w:pPr>
        <w:spacing w:before="0" w:after="0" w:line="240" w:lineRule="auto"/>
      </w:pPr>
      <w:r>
        <w:continuationSeparator/>
      </w:r>
    </w:p>
  </w:footnote>
  <w:footnote w:type="continuationNotice" w:id="1">
    <w:p w14:paraId="01F8FB23" w14:textId="77777777" w:rsidR="001654C8" w:rsidRDefault="001654C8">
      <w:pPr>
        <w:spacing w:before="0" w:after="0" w:line="240" w:lineRule="auto"/>
      </w:pPr>
    </w:p>
  </w:footnote>
  <w:footnote w:id="2">
    <w:p w14:paraId="32CB966F" w14:textId="6A7C1963" w:rsidR="00B171C3" w:rsidRPr="00775DAE" w:rsidRDefault="00B171C3" w:rsidP="00280600">
      <w:pPr>
        <w:pStyle w:val="Textpoznmkypodiarou"/>
        <w:jc w:val="both"/>
        <w:rPr>
          <w:rFonts w:ascii="Arial" w:hAnsi="Arial" w:cs="Arial"/>
          <w:sz w:val="16"/>
          <w:szCs w:val="16"/>
          <w:lang w:val="sk-SK"/>
        </w:rPr>
      </w:pPr>
      <w:r w:rsidRPr="00775DAE">
        <w:rPr>
          <w:rStyle w:val="Odkaznapoznmkupodiarou"/>
          <w:rFonts w:ascii="Arial" w:hAnsi="Arial" w:cs="Arial"/>
          <w:sz w:val="16"/>
          <w:szCs w:val="16"/>
          <w:lang w:val="sk-SK"/>
        </w:rPr>
        <w:footnoteRef/>
      </w:r>
      <w:r w:rsidRPr="00775DAE">
        <w:rPr>
          <w:rFonts w:ascii="Arial" w:hAnsi="Arial" w:cs="Arial"/>
          <w:sz w:val="16"/>
          <w:szCs w:val="16"/>
          <w:lang w:val="sk-SK"/>
        </w:rPr>
        <w:t xml:space="preserve"> S účinnosťou od 01.01.2017 došlo k zmene názvu z „Ministerstvo dopravy, výstavby a regionálneho r</w:t>
      </w:r>
      <w:r w:rsidR="00280600">
        <w:rPr>
          <w:rFonts w:ascii="Arial" w:hAnsi="Arial" w:cs="Arial"/>
          <w:sz w:val="16"/>
          <w:szCs w:val="16"/>
          <w:lang w:val="sk-SK"/>
        </w:rPr>
        <w:t>ozvoja Slovenskej republiky“ na </w:t>
      </w:r>
      <w:r w:rsidRPr="00775DAE">
        <w:rPr>
          <w:rFonts w:ascii="Arial" w:hAnsi="Arial" w:cs="Arial"/>
          <w:sz w:val="16"/>
          <w:szCs w:val="16"/>
          <w:lang w:val="sk-SK"/>
        </w:rPr>
        <w:t>„Ministerstvo dopravy a výstavby Slovenskej republiky“. Táto zmena bola schválená zákonom č. </w:t>
      </w:r>
      <w:r w:rsidR="00280600">
        <w:rPr>
          <w:rFonts w:ascii="Arial" w:hAnsi="Arial" w:cs="Arial"/>
          <w:sz w:val="16"/>
          <w:szCs w:val="16"/>
          <w:lang w:val="sk-SK"/>
        </w:rPr>
        <w:t>378/2016 Z. z. ktorým sa mení a </w:t>
      </w:r>
      <w:r w:rsidRPr="00775DAE">
        <w:rPr>
          <w:rFonts w:ascii="Arial" w:hAnsi="Arial" w:cs="Arial"/>
          <w:sz w:val="16"/>
          <w:szCs w:val="16"/>
          <w:lang w:val="sk-SK"/>
        </w:rPr>
        <w:t>dopĺňa zákon č. 575/2001 Z. z. o organizácii činnosti vlády a organizácii ústrednej štátnej správy</w:t>
      </w:r>
      <w:r w:rsidR="00280600">
        <w:rPr>
          <w:rFonts w:ascii="Arial" w:hAnsi="Arial" w:cs="Arial"/>
          <w:sz w:val="16"/>
          <w:szCs w:val="16"/>
          <w:lang w:val="sk-SK"/>
        </w:rPr>
        <w:t xml:space="preserve"> v znení neskorších predpisov a </w:t>
      </w:r>
      <w:r w:rsidRPr="00775DAE">
        <w:rPr>
          <w:rFonts w:ascii="Arial" w:hAnsi="Arial" w:cs="Arial"/>
          <w:sz w:val="16"/>
          <w:szCs w:val="16"/>
          <w:lang w:val="sk-SK"/>
        </w:rPr>
        <w:t>ktorým sa menia a dopĺňajú niektoré zákony.</w:t>
      </w:r>
    </w:p>
  </w:footnote>
  <w:footnote w:id="3">
    <w:p w14:paraId="4756E9FB" w14:textId="079CF1FC" w:rsidR="00C05E3D" w:rsidRPr="00147E61" w:rsidRDefault="00C05E3D" w:rsidP="00280600">
      <w:pPr>
        <w:pStyle w:val="Odsekzoznamu"/>
        <w:spacing w:before="0" w:after="0" w:line="240" w:lineRule="auto"/>
        <w:ind w:left="0"/>
        <w:jc w:val="both"/>
        <w:rPr>
          <w:rFonts w:ascii="Arial" w:hAnsi="Arial" w:cs="Arial"/>
          <w:sz w:val="18"/>
          <w:szCs w:val="18"/>
          <w:lang w:val="sk-SK"/>
        </w:rPr>
      </w:pPr>
      <w:r w:rsidRPr="00775DAE">
        <w:rPr>
          <w:rStyle w:val="Odkaznapoznmkupodiarou"/>
          <w:rFonts w:ascii="Arial" w:hAnsi="Arial" w:cs="Arial"/>
          <w:sz w:val="16"/>
          <w:szCs w:val="16"/>
          <w:lang w:val="sk-SK"/>
        </w:rPr>
        <w:footnoteRef/>
      </w:r>
      <w:ins w:id="10" w:author="OPaM" w:date="2020-07-20T10:10:00Z">
        <w:r w:rsidR="002C7AB1" w:rsidRPr="00775DAE">
          <w:rPr>
            <w:rFonts w:ascii="Arial" w:hAnsi="Arial" w:cs="Arial"/>
            <w:sz w:val="16"/>
            <w:szCs w:val="16"/>
            <w:lang w:val="sk-SK"/>
          </w:rPr>
          <w:t xml:space="preserve"> </w:t>
        </w:r>
        <w:r w:rsidR="002C7AB1" w:rsidRPr="00775DAE">
          <w:rPr>
            <w:rFonts w:ascii="Arial" w:hAnsi="Arial" w:cs="Arial"/>
            <w:sz w:val="16"/>
            <w:szCs w:val="16"/>
            <w:lang w:val="sk-SK"/>
          </w:rPr>
          <w:t>S účinnosťou od 01.07.2020 plní úlohy Sprostredkovateľského orgánu pre prioritnú os 7 Informačná spoločnosť OPII Ministerstvo investícií, regionálneho rozvoja a informatizácie Slovenskej republiky v súlade s Uznesením vlády SR č. 355/2020 zo dňa 04.06.2020 k</w:t>
        </w:r>
      </w:ins>
      <w:r w:rsidR="00280600">
        <w:rPr>
          <w:rFonts w:ascii="Arial" w:hAnsi="Arial" w:cs="Arial"/>
          <w:sz w:val="16"/>
          <w:szCs w:val="16"/>
          <w:lang w:val="sk-SK"/>
        </w:rPr>
        <w:t> </w:t>
      </w:r>
      <w:ins w:id="11" w:author="OPaM" w:date="2020-07-20T10:10:00Z">
        <w:r w:rsidR="002C7AB1" w:rsidRPr="00775DAE">
          <w:rPr>
            <w:rFonts w:ascii="Arial" w:hAnsi="Arial" w:cs="Arial"/>
            <w:sz w:val="16"/>
            <w:szCs w:val="16"/>
            <w:lang w:val="sk-SK"/>
          </w:rPr>
          <w:t>návrhu na zmenu niektorých uznesení vlády SR a určenie úloh v pôsobnosti Ministerstva investícií, regionálneho rozvoja a</w:t>
        </w:r>
      </w:ins>
      <w:r w:rsidR="00280600">
        <w:rPr>
          <w:rFonts w:ascii="Arial" w:hAnsi="Arial" w:cs="Arial"/>
          <w:sz w:val="16"/>
          <w:szCs w:val="16"/>
          <w:lang w:val="sk-SK"/>
        </w:rPr>
        <w:t> </w:t>
      </w:r>
      <w:ins w:id="12" w:author="OPaM" w:date="2020-07-20T10:10:00Z">
        <w:r w:rsidR="002C7AB1" w:rsidRPr="00775DAE">
          <w:rPr>
            <w:rFonts w:ascii="Arial" w:hAnsi="Arial" w:cs="Arial"/>
            <w:sz w:val="16"/>
            <w:szCs w:val="16"/>
            <w:lang w:val="sk-SK"/>
          </w:rPr>
          <w:t>informatizácie SR v súvislosti so zánikom Úradu podpredsedu vlády SR pre investície a informatizáciu, zriadením Ministerstva investícií, regionálneho rozvoja a informatizácie SR a zmenou kompetencií Úradu vlády SR a niektorých ministerstiev v súlade so</w:t>
        </w:r>
      </w:ins>
      <w:r w:rsidR="00280600">
        <w:rPr>
          <w:rFonts w:ascii="Arial" w:hAnsi="Arial" w:cs="Arial"/>
          <w:sz w:val="16"/>
          <w:szCs w:val="16"/>
          <w:lang w:val="sk-SK"/>
        </w:rPr>
        <w:t> </w:t>
      </w:r>
      <w:ins w:id="13" w:author="OPaM" w:date="2020-07-20T10:10:00Z">
        <w:r w:rsidR="002C7AB1" w:rsidRPr="00775DAE">
          <w:rPr>
            <w:rFonts w:ascii="Arial" w:hAnsi="Arial" w:cs="Arial"/>
            <w:sz w:val="16"/>
            <w:szCs w:val="16"/>
            <w:lang w:val="sk-SK"/>
          </w:rPr>
          <w:t>zákonom č. 134/2020 Z. z.</w:t>
        </w:r>
        <w:del w:id="14" w:author="ZC" w:date="2020-08-10T14:36:00Z">
          <w:r w:rsidR="002C7AB1" w:rsidRPr="00775DAE" w:rsidDel="00147E61">
            <w:rPr>
              <w:rFonts w:ascii="Arial" w:hAnsi="Arial" w:cs="Arial"/>
              <w:sz w:val="16"/>
              <w:szCs w:val="16"/>
              <w:lang w:val="sk-SK"/>
            </w:rPr>
            <w:delText xml:space="preserve"> </w:delText>
          </w:r>
        </w:del>
        <w:r w:rsidR="002C7AB1" w:rsidRPr="00775DAE">
          <w:rPr>
            <w:rFonts w:ascii="Arial" w:hAnsi="Arial" w:cs="Arial"/>
            <w:sz w:val="16"/>
            <w:szCs w:val="16"/>
            <w:lang w:val="sk-SK"/>
          </w:rPr>
          <w:t>,</w:t>
        </w:r>
      </w:ins>
      <w:ins w:id="15" w:author="ZC" w:date="2020-08-10T14:36:00Z">
        <w:r w:rsidR="00147E61" w:rsidRPr="00775DAE">
          <w:rPr>
            <w:rFonts w:ascii="Arial" w:hAnsi="Arial" w:cs="Arial"/>
            <w:sz w:val="16"/>
            <w:szCs w:val="16"/>
            <w:lang w:val="sk-SK"/>
          </w:rPr>
          <w:t xml:space="preserve"> </w:t>
        </w:r>
      </w:ins>
      <w:ins w:id="16" w:author="OPaM" w:date="2020-07-20T10:10:00Z">
        <w:r w:rsidR="002C7AB1" w:rsidRPr="00775DAE">
          <w:rPr>
            <w:rFonts w:ascii="Arial" w:hAnsi="Arial" w:cs="Arial"/>
            <w:sz w:val="16"/>
            <w:szCs w:val="16"/>
            <w:lang w:val="sk-SK"/>
          </w:rPr>
          <w:t>ktorým sa mení a dopĺňa zákon č. 575/2001 Z. z. o organizácii činnosti vlády a organizácii ústrednej štátnej správy v znení neskorších predpisov</w:t>
        </w:r>
      </w:ins>
      <w:del w:id="17" w:author="OPaM" w:date="2020-07-20T10:09:00Z">
        <w:r w:rsidRPr="00775DAE" w:rsidDel="002C7AB1">
          <w:rPr>
            <w:rFonts w:ascii="Arial" w:hAnsi="Arial" w:cs="Arial"/>
            <w:sz w:val="16"/>
            <w:szCs w:val="16"/>
            <w:lang w:val="sk-SK"/>
          </w:rPr>
          <w:delText xml:space="preserve"> Schválením zákona č. 171/2016 Z. z., ktorým sa mení a dopĺňa zákon č.  o organizácii činnosti vlády a organizácii ústrednej štátnej správy v znení neskorších predpisov a ktorým sa menia a dopĺňajú niektoré zákony, prešla s účinnosťou od 1.6.2016 pôsobnosť Ministerstva financií SR v oblasti informatizácie spoločnosti na Úrad podpredsedu vlády SR pre investície a informatizáciu. V nadväznosti na zmenu kompetenčného zákona vláda SR schválila Úrad podpredsedu vlády SR pre investície a informatizáciu za sprostredkovateľský orgán pre prioritnú os 7 – Informačná spoločnosť. Funkciu Sprostredkovateľského orgánu pre prioritnú os 7 OPII pred 01.06.2016 vykonávalo Ministerstvo financií SR</w:delText>
        </w:r>
      </w:del>
      <w:r w:rsidRPr="00775DAE">
        <w:rPr>
          <w:rFonts w:ascii="Arial" w:hAnsi="Arial" w:cs="Arial"/>
          <w:sz w:val="16"/>
          <w:szCs w:val="16"/>
          <w:lang w:val="sk-SK"/>
        </w:rPr>
        <w:t>.</w:t>
      </w:r>
    </w:p>
  </w:footnote>
  <w:footnote w:id="4">
    <w:p w14:paraId="6C5B0ADD" w14:textId="77777777" w:rsidR="001A0C07" w:rsidRPr="000A07A7" w:rsidRDefault="001A0C07" w:rsidP="00023221">
      <w:pPr>
        <w:spacing w:before="0" w:after="0" w:line="240" w:lineRule="auto"/>
        <w:jc w:val="both"/>
        <w:rPr>
          <w:rFonts w:ascii="Arial" w:hAnsi="Arial" w:cs="Arial"/>
          <w:sz w:val="16"/>
          <w:szCs w:val="16"/>
          <w:lang w:val="sk-SK"/>
        </w:rPr>
      </w:pPr>
      <w:r w:rsidRPr="000A07A7">
        <w:rPr>
          <w:rStyle w:val="Odkaznapoznmkupodiarou"/>
          <w:rFonts w:ascii="Arial" w:hAnsi="Arial" w:cs="Arial"/>
          <w:sz w:val="16"/>
          <w:szCs w:val="16"/>
        </w:rPr>
        <w:footnoteRef/>
      </w:r>
      <w:r w:rsidR="00046EDB" w:rsidRPr="00046EDB">
        <w:rPr>
          <w:rFonts w:ascii="Arial" w:hAnsi="Arial" w:cs="Arial"/>
          <w:sz w:val="16"/>
          <w:szCs w:val="16"/>
          <w:lang w:val="sk-SK"/>
        </w:rPr>
        <w:t xml:space="preserve"> </w:t>
      </w:r>
      <w:r w:rsidRPr="000A07A7">
        <w:rPr>
          <w:rFonts w:ascii="Arial" w:hAnsi="Arial" w:cs="Arial"/>
          <w:sz w:val="16"/>
          <w:szCs w:val="16"/>
          <w:lang w:val="sk-SK"/>
        </w:rPr>
        <w:t xml:space="preserve">Špecifický cieľ 7.5 Zlepšenie celkovej dostupnosti dát verejnej správy vo forme otvorených dát a špecifický cieľ 7.9 Zvýšenie kybernetickej bezpečnosti v spoločnosti budú riešené koordinovane </w:t>
      </w:r>
      <w:del w:id="19" w:author="OPaM" w:date="2020-07-20T10:07:00Z">
        <w:r w:rsidR="00405548" w:rsidDel="002C7AB1">
          <w:rPr>
            <w:rFonts w:ascii="Arial" w:hAnsi="Arial" w:cs="Arial"/>
            <w:sz w:val="16"/>
            <w:szCs w:val="16"/>
            <w:lang w:val="sk-SK"/>
          </w:rPr>
          <w:delText>ÚPP</w:delText>
        </w:r>
        <w:r w:rsidR="00E508DF" w:rsidDel="002C7AB1">
          <w:rPr>
            <w:rFonts w:ascii="Arial" w:hAnsi="Arial" w:cs="Arial"/>
            <w:sz w:val="16"/>
            <w:szCs w:val="16"/>
            <w:lang w:val="sk-SK"/>
          </w:rPr>
          <w:delText>VI</w:delText>
        </w:r>
      </w:del>
      <w:ins w:id="20" w:author="OPaM" w:date="2020-07-20T10:07:00Z">
        <w:r w:rsidR="002C7AB1">
          <w:rPr>
            <w:rFonts w:ascii="Arial" w:hAnsi="Arial" w:cs="Arial"/>
            <w:sz w:val="16"/>
            <w:szCs w:val="16"/>
            <w:lang w:val="sk-SK"/>
          </w:rPr>
          <w:t>MIRRI SR</w:t>
        </w:r>
      </w:ins>
      <w:r w:rsidR="00E508DF">
        <w:rPr>
          <w:rFonts w:ascii="Arial" w:hAnsi="Arial" w:cs="Arial"/>
          <w:sz w:val="16"/>
          <w:szCs w:val="16"/>
          <w:lang w:val="sk-SK"/>
        </w:rPr>
        <w:t>I</w:t>
      </w:r>
      <w:r w:rsidRPr="000A07A7">
        <w:rPr>
          <w:rFonts w:ascii="Arial" w:hAnsi="Arial" w:cs="Arial"/>
          <w:sz w:val="16"/>
          <w:szCs w:val="16"/>
          <w:lang w:val="sk-SK"/>
        </w:rPr>
        <w:t xml:space="preserve"> a MV SR a v súlade so Strategickým dokumentom pre oblasť rastu digitálnych služieb a oblasť infraštruktúry prístupovej siete novej generácie (2014 – 2020).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CAF69" w14:textId="77777777" w:rsidR="001A0C07" w:rsidRPr="009B4B37" w:rsidRDefault="001A0C07">
    <w:pPr>
      <w:pStyle w:val="Hlavika"/>
      <w:rPr>
        <w:rFonts w:ascii="Times New Roman" w:hAnsi="Times New Roman" w:cs="Times New Roman"/>
        <w:lang w:val="sk-SK"/>
      </w:rPr>
    </w:pPr>
    <w:r w:rsidRPr="009B4B37">
      <w:rPr>
        <w:rFonts w:ascii="Times New Roman" w:hAnsi="Times New Roman" w:cs="Times New Roman"/>
        <w:sz w:val="20"/>
        <w:szCs w:val="20"/>
        <w:lang w:val="sk-SK"/>
      </w:rPr>
      <w:t xml:space="preserve">Operačný program Integrovaná infraštruktúra 2014 - 2020 </w:t>
    </w:r>
    <w:r w:rsidRPr="009B4B37">
      <w:rPr>
        <w:rFonts w:ascii="Times New Roman" w:hAnsi="Times New Roman" w:cs="Times New Roman"/>
        <w:sz w:val="20"/>
        <w:szCs w:val="20"/>
        <w:lang w:val="sk-SK"/>
      </w:rPr>
      <w:tab/>
      <w:t>Príloha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90F0B"/>
    <w:multiLevelType w:val="hybridMultilevel"/>
    <w:tmpl w:val="7140046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92202"/>
    <w:multiLevelType w:val="hybridMultilevel"/>
    <w:tmpl w:val="D600742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E461A"/>
    <w:multiLevelType w:val="hybridMultilevel"/>
    <w:tmpl w:val="1CDCA33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63E2E"/>
    <w:multiLevelType w:val="hybridMultilevel"/>
    <w:tmpl w:val="470CFF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B93997"/>
    <w:multiLevelType w:val="hybridMultilevel"/>
    <w:tmpl w:val="8F3C94A8"/>
    <w:lvl w:ilvl="0" w:tplc="F5100C9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159947C5"/>
    <w:multiLevelType w:val="hybridMultilevel"/>
    <w:tmpl w:val="51BC11D8"/>
    <w:lvl w:ilvl="0" w:tplc="D18094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59181D"/>
    <w:multiLevelType w:val="hybridMultilevel"/>
    <w:tmpl w:val="85A2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63125"/>
    <w:multiLevelType w:val="hybridMultilevel"/>
    <w:tmpl w:val="2F58A8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073FB"/>
    <w:multiLevelType w:val="hybridMultilevel"/>
    <w:tmpl w:val="5D5C03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2F62FC"/>
    <w:multiLevelType w:val="hybridMultilevel"/>
    <w:tmpl w:val="C3BA63D4"/>
    <w:lvl w:ilvl="0" w:tplc="6150BB5E">
      <w:start w:val="1"/>
      <w:numFmt w:val="decimal"/>
      <w:lvlText w:val="(%1)"/>
      <w:lvlJc w:val="left"/>
      <w:pPr>
        <w:tabs>
          <w:tab w:val="num" w:pos="1050"/>
        </w:tabs>
        <w:ind w:left="1050" w:hanging="690"/>
      </w:pPr>
      <w:rPr>
        <w:rFonts w:hint="default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32B3ECB"/>
    <w:multiLevelType w:val="hybridMultilevel"/>
    <w:tmpl w:val="E924CE3A"/>
    <w:lvl w:ilvl="0" w:tplc="388CD2A8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06419"/>
    <w:multiLevelType w:val="hybridMultilevel"/>
    <w:tmpl w:val="1706C7F2"/>
    <w:lvl w:ilvl="0" w:tplc="1928920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8A29EC"/>
    <w:multiLevelType w:val="hybridMultilevel"/>
    <w:tmpl w:val="7346D5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9765E7"/>
    <w:multiLevelType w:val="multilevel"/>
    <w:tmpl w:val="3B06E2E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BF82E45"/>
    <w:multiLevelType w:val="hybridMultilevel"/>
    <w:tmpl w:val="A510F996"/>
    <w:lvl w:ilvl="0" w:tplc="3406108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196C93"/>
    <w:multiLevelType w:val="hybridMultilevel"/>
    <w:tmpl w:val="40BAB4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C07D7E"/>
    <w:multiLevelType w:val="hybridMultilevel"/>
    <w:tmpl w:val="4A8A189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B7157B"/>
    <w:multiLevelType w:val="hybridMultilevel"/>
    <w:tmpl w:val="2E364988"/>
    <w:lvl w:ilvl="0" w:tplc="676401D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C7F63"/>
    <w:multiLevelType w:val="hybridMultilevel"/>
    <w:tmpl w:val="D18A4E30"/>
    <w:lvl w:ilvl="0" w:tplc="FB5813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996320"/>
    <w:multiLevelType w:val="hybridMultilevel"/>
    <w:tmpl w:val="3C6ED6F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986217"/>
    <w:multiLevelType w:val="hybridMultilevel"/>
    <w:tmpl w:val="B65A4F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C14929"/>
    <w:multiLevelType w:val="hybridMultilevel"/>
    <w:tmpl w:val="E17A8A8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1B30E0"/>
    <w:multiLevelType w:val="hybridMultilevel"/>
    <w:tmpl w:val="6AE43F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C76955"/>
    <w:multiLevelType w:val="hybridMultilevel"/>
    <w:tmpl w:val="B0869C88"/>
    <w:lvl w:ilvl="0" w:tplc="3F3EA8D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615033"/>
    <w:multiLevelType w:val="hybridMultilevel"/>
    <w:tmpl w:val="0B840D7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240D82"/>
    <w:multiLevelType w:val="hybridMultilevel"/>
    <w:tmpl w:val="FB3A95E6"/>
    <w:lvl w:ilvl="0" w:tplc="3F3EA8D8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33D2A91"/>
    <w:multiLevelType w:val="hybridMultilevel"/>
    <w:tmpl w:val="9C90D4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00755C"/>
    <w:multiLevelType w:val="hybridMultilevel"/>
    <w:tmpl w:val="232C96EE"/>
    <w:lvl w:ilvl="0" w:tplc="090ED5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CC2D07"/>
    <w:multiLevelType w:val="multilevel"/>
    <w:tmpl w:val="6EC881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7CA5099C"/>
    <w:multiLevelType w:val="hybridMultilevel"/>
    <w:tmpl w:val="C13EF61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016DCD"/>
    <w:multiLevelType w:val="hybridMultilevel"/>
    <w:tmpl w:val="B43A89FC"/>
    <w:lvl w:ilvl="0" w:tplc="8EC0DCFE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9"/>
  </w:num>
  <w:num w:numId="5">
    <w:abstractNumId w:val="17"/>
  </w:num>
  <w:num w:numId="6">
    <w:abstractNumId w:val="26"/>
  </w:num>
  <w:num w:numId="7">
    <w:abstractNumId w:val="15"/>
  </w:num>
  <w:num w:numId="8">
    <w:abstractNumId w:val="22"/>
  </w:num>
  <w:num w:numId="9">
    <w:abstractNumId w:val="28"/>
  </w:num>
  <w:num w:numId="10">
    <w:abstractNumId w:val="21"/>
  </w:num>
  <w:num w:numId="11">
    <w:abstractNumId w:val="22"/>
  </w:num>
  <w:num w:numId="12">
    <w:abstractNumId w:val="0"/>
  </w:num>
  <w:num w:numId="13">
    <w:abstractNumId w:val="7"/>
  </w:num>
  <w:num w:numId="14">
    <w:abstractNumId w:val="19"/>
  </w:num>
  <w:num w:numId="15">
    <w:abstractNumId w:val="1"/>
  </w:num>
  <w:num w:numId="16">
    <w:abstractNumId w:val="4"/>
  </w:num>
  <w:num w:numId="17">
    <w:abstractNumId w:val="25"/>
  </w:num>
  <w:num w:numId="18">
    <w:abstractNumId w:val="30"/>
  </w:num>
  <w:num w:numId="19">
    <w:abstractNumId w:val="14"/>
  </w:num>
  <w:num w:numId="20">
    <w:abstractNumId w:val="20"/>
  </w:num>
  <w:num w:numId="21">
    <w:abstractNumId w:val="27"/>
  </w:num>
  <w:num w:numId="22">
    <w:abstractNumId w:val="23"/>
  </w:num>
  <w:num w:numId="23">
    <w:abstractNumId w:val="3"/>
  </w:num>
  <w:num w:numId="24">
    <w:abstractNumId w:val="29"/>
  </w:num>
  <w:num w:numId="25">
    <w:abstractNumId w:val="24"/>
  </w:num>
  <w:num w:numId="26">
    <w:abstractNumId w:val="8"/>
  </w:num>
  <w:num w:numId="27">
    <w:abstractNumId w:val="2"/>
  </w:num>
  <w:num w:numId="28">
    <w:abstractNumId w:val="10"/>
  </w:num>
  <w:num w:numId="29">
    <w:abstractNumId w:val="6"/>
  </w:num>
  <w:num w:numId="30">
    <w:abstractNumId w:val="12"/>
  </w:num>
  <w:num w:numId="31">
    <w:abstractNumId w:val="13"/>
  </w:num>
  <w:num w:numId="32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PaM">
    <w15:presenceInfo w15:providerId="None" w15:userId="OPaM"/>
  </w15:person>
  <w15:person w15:author="ZC">
    <w15:presenceInfo w15:providerId="None" w15:userId="ZC"/>
  </w15:person>
  <w15:person w15:author="Miruška Hrabčáková">
    <w15:presenceInfo w15:providerId="None" w15:userId="Miruška Hrabčáková"/>
  </w15:person>
  <w15:person w15:author="Peter Vlček">
    <w15:presenceInfo w15:providerId="None" w15:userId="Peter Vlček"/>
  </w15:person>
  <w15:person w15:author="Ján Galvánek">
    <w15:presenceInfo w15:providerId="AD" w15:userId="S-1-5-21-1933036909-321857055-1030881100-13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009"/>
    <w:rsid w:val="00004FE2"/>
    <w:rsid w:val="00005C63"/>
    <w:rsid w:val="000123BA"/>
    <w:rsid w:val="00013F2E"/>
    <w:rsid w:val="00014BB0"/>
    <w:rsid w:val="00015C22"/>
    <w:rsid w:val="00023221"/>
    <w:rsid w:val="000308E5"/>
    <w:rsid w:val="00036104"/>
    <w:rsid w:val="0003632F"/>
    <w:rsid w:val="00041E1D"/>
    <w:rsid w:val="00046EDB"/>
    <w:rsid w:val="00051421"/>
    <w:rsid w:val="00054188"/>
    <w:rsid w:val="00057896"/>
    <w:rsid w:val="00065A85"/>
    <w:rsid w:val="00067038"/>
    <w:rsid w:val="00080E46"/>
    <w:rsid w:val="0009171E"/>
    <w:rsid w:val="0009364E"/>
    <w:rsid w:val="000A07A7"/>
    <w:rsid w:val="000A2FE8"/>
    <w:rsid w:val="000A32E9"/>
    <w:rsid w:val="000D6886"/>
    <w:rsid w:val="000E0195"/>
    <w:rsid w:val="000E36AC"/>
    <w:rsid w:val="000E760B"/>
    <w:rsid w:val="00115FA9"/>
    <w:rsid w:val="0013082F"/>
    <w:rsid w:val="00130E57"/>
    <w:rsid w:val="00145C9F"/>
    <w:rsid w:val="00147E61"/>
    <w:rsid w:val="00154708"/>
    <w:rsid w:val="00162088"/>
    <w:rsid w:val="001654C8"/>
    <w:rsid w:val="00167EE6"/>
    <w:rsid w:val="0017153E"/>
    <w:rsid w:val="00172E44"/>
    <w:rsid w:val="00176CF5"/>
    <w:rsid w:val="0018010B"/>
    <w:rsid w:val="00180AFD"/>
    <w:rsid w:val="00181631"/>
    <w:rsid w:val="00182C49"/>
    <w:rsid w:val="001854EA"/>
    <w:rsid w:val="001A0C07"/>
    <w:rsid w:val="001A1149"/>
    <w:rsid w:val="001A4D84"/>
    <w:rsid w:val="001A5E0D"/>
    <w:rsid w:val="001A7D13"/>
    <w:rsid w:val="001C0316"/>
    <w:rsid w:val="001C0471"/>
    <w:rsid w:val="001C1D4D"/>
    <w:rsid w:val="001D2F87"/>
    <w:rsid w:val="001E5F32"/>
    <w:rsid w:val="001F666E"/>
    <w:rsid w:val="002020A4"/>
    <w:rsid w:val="00202114"/>
    <w:rsid w:val="0021574F"/>
    <w:rsid w:val="00220486"/>
    <w:rsid w:val="002224C0"/>
    <w:rsid w:val="00240BD5"/>
    <w:rsid w:val="00240F95"/>
    <w:rsid w:val="00241332"/>
    <w:rsid w:val="002441DE"/>
    <w:rsid w:val="00246ED3"/>
    <w:rsid w:val="00260744"/>
    <w:rsid w:val="002640BF"/>
    <w:rsid w:val="002669F5"/>
    <w:rsid w:val="00270DE6"/>
    <w:rsid w:val="00280600"/>
    <w:rsid w:val="00285B2E"/>
    <w:rsid w:val="00292B39"/>
    <w:rsid w:val="002A6215"/>
    <w:rsid w:val="002A7609"/>
    <w:rsid w:val="002B2F78"/>
    <w:rsid w:val="002C28A3"/>
    <w:rsid w:val="002C5C93"/>
    <w:rsid w:val="002C7AB1"/>
    <w:rsid w:val="002D0BAC"/>
    <w:rsid w:val="002D79B4"/>
    <w:rsid w:val="002F2993"/>
    <w:rsid w:val="003021A0"/>
    <w:rsid w:val="003164C2"/>
    <w:rsid w:val="00316FB0"/>
    <w:rsid w:val="003262D1"/>
    <w:rsid w:val="003419C1"/>
    <w:rsid w:val="00343D59"/>
    <w:rsid w:val="0034417A"/>
    <w:rsid w:val="00361FBF"/>
    <w:rsid w:val="00364506"/>
    <w:rsid w:val="00374275"/>
    <w:rsid w:val="00382BCE"/>
    <w:rsid w:val="0038427F"/>
    <w:rsid w:val="003847F9"/>
    <w:rsid w:val="00392523"/>
    <w:rsid w:val="003A4133"/>
    <w:rsid w:val="003A653E"/>
    <w:rsid w:val="003A6E67"/>
    <w:rsid w:val="003B3422"/>
    <w:rsid w:val="003D3E88"/>
    <w:rsid w:val="003E39CC"/>
    <w:rsid w:val="00405548"/>
    <w:rsid w:val="00421760"/>
    <w:rsid w:val="00424485"/>
    <w:rsid w:val="004260F6"/>
    <w:rsid w:val="00434FC3"/>
    <w:rsid w:val="004365BE"/>
    <w:rsid w:val="00445D27"/>
    <w:rsid w:val="00466219"/>
    <w:rsid w:val="00473DC8"/>
    <w:rsid w:val="00482721"/>
    <w:rsid w:val="00485D2E"/>
    <w:rsid w:val="004A5291"/>
    <w:rsid w:val="004A58B3"/>
    <w:rsid w:val="004B0173"/>
    <w:rsid w:val="004B0A29"/>
    <w:rsid w:val="004B2C91"/>
    <w:rsid w:val="004B3FCE"/>
    <w:rsid w:val="004C0290"/>
    <w:rsid w:val="004C2454"/>
    <w:rsid w:val="004D6B5F"/>
    <w:rsid w:val="004D7203"/>
    <w:rsid w:val="004E6549"/>
    <w:rsid w:val="004E657E"/>
    <w:rsid w:val="004F5366"/>
    <w:rsid w:val="004F559E"/>
    <w:rsid w:val="004F6B81"/>
    <w:rsid w:val="004F7E72"/>
    <w:rsid w:val="00500C6F"/>
    <w:rsid w:val="00502303"/>
    <w:rsid w:val="00504859"/>
    <w:rsid w:val="00510378"/>
    <w:rsid w:val="0051284F"/>
    <w:rsid w:val="0053020D"/>
    <w:rsid w:val="00533F71"/>
    <w:rsid w:val="0053402F"/>
    <w:rsid w:val="005475F6"/>
    <w:rsid w:val="00562817"/>
    <w:rsid w:val="00566B61"/>
    <w:rsid w:val="00576816"/>
    <w:rsid w:val="005875FC"/>
    <w:rsid w:val="005942CA"/>
    <w:rsid w:val="005A5986"/>
    <w:rsid w:val="005B3194"/>
    <w:rsid w:val="005B535D"/>
    <w:rsid w:val="005B7374"/>
    <w:rsid w:val="005E158B"/>
    <w:rsid w:val="005E519E"/>
    <w:rsid w:val="005E5B35"/>
    <w:rsid w:val="005F4817"/>
    <w:rsid w:val="005F600D"/>
    <w:rsid w:val="0060127B"/>
    <w:rsid w:val="006047C4"/>
    <w:rsid w:val="00612CD8"/>
    <w:rsid w:val="00630373"/>
    <w:rsid w:val="00636FEB"/>
    <w:rsid w:val="0063762A"/>
    <w:rsid w:val="00645146"/>
    <w:rsid w:val="006476BF"/>
    <w:rsid w:val="00650CA9"/>
    <w:rsid w:val="00651C98"/>
    <w:rsid w:val="006604F7"/>
    <w:rsid w:val="00660FF2"/>
    <w:rsid w:val="006627A2"/>
    <w:rsid w:val="00666A69"/>
    <w:rsid w:val="00677142"/>
    <w:rsid w:val="00687726"/>
    <w:rsid w:val="006A1B4C"/>
    <w:rsid w:val="006A53CB"/>
    <w:rsid w:val="006B1ACC"/>
    <w:rsid w:val="006B1DE6"/>
    <w:rsid w:val="006B4B29"/>
    <w:rsid w:val="006C0BBD"/>
    <w:rsid w:val="006C23F1"/>
    <w:rsid w:val="006C68B3"/>
    <w:rsid w:val="006D1E6C"/>
    <w:rsid w:val="006E017E"/>
    <w:rsid w:val="006F1218"/>
    <w:rsid w:val="006F642A"/>
    <w:rsid w:val="0072538E"/>
    <w:rsid w:val="00727B3A"/>
    <w:rsid w:val="00731B36"/>
    <w:rsid w:val="00740A3A"/>
    <w:rsid w:val="00756F90"/>
    <w:rsid w:val="0075754D"/>
    <w:rsid w:val="00762CBB"/>
    <w:rsid w:val="00775DAE"/>
    <w:rsid w:val="007769AE"/>
    <w:rsid w:val="007914DB"/>
    <w:rsid w:val="007B036D"/>
    <w:rsid w:val="007B4A0E"/>
    <w:rsid w:val="007C1983"/>
    <w:rsid w:val="007C1E85"/>
    <w:rsid w:val="007C703B"/>
    <w:rsid w:val="007D2626"/>
    <w:rsid w:val="007D2C18"/>
    <w:rsid w:val="007D34FA"/>
    <w:rsid w:val="007D5393"/>
    <w:rsid w:val="007D7C15"/>
    <w:rsid w:val="007F4E74"/>
    <w:rsid w:val="0080714F"/>
    <w:rsid w:val="0081473B"/>
    <w:rsid w:val="0082469E"/>
    <w:rsid w:val="00832DF1"/>
    <w:rsid w:val="00834E09"/>
    <w:rsid w:val="00840DAA"/>
    <w:rsid w:val="008441CA"/>
    <w:rsid w:val="008514FE"/>
    <w:rsid w:val="00853FEB"/>
    <w:rsid w:val="0086644C"/>
    <w:rsid w:val="008704DA"/>
    <w:rsid w:val="00876202"/>
    <w:rsid w:val="00884CE3"/>
    <w:rsid w:val="008868D1"/>
    <w:rsid w:val="0089039B"/>
    <w:rsid w:val="00897F82"/>
    <w:rsid w:val="008B1892"/>
    <w:rsid w:val="008B56EE"/>
    <w:rsid w:val="008C32BB"/>
    <w:rsid w:val="008C44E2"/>
    <w:rsid w:val="008D3A16"/>
    <w:rsid w:val="008D5434"/>
    <w:rsid w:val="008D61CE"/>
    <w:rsid w:val="008E4B00"/>
    <w:rsid w:val="008E5F4F"/>
    <w:rsid w:val="008E6729"/>
    <w:rsid w:val="009010E0"/>
    <w:rsid w:val="00903035"/>
    <w:rsid w:val="009045A2"/>
    <w:rsid w:val="00916872"/>
    <w:rsid w:val="009255B2"/>
    <w:rsid w:val="00932B46"/>
    <w:rsid w:val="00954C5A"/>
    <w:rsid w:val="00954F10"/>
    <w:rsid w:val="009620F4"/>
    <w:rsid w:val="009626E1"/>
    <w:rsid w:val="00970267"/>
    <w:rsid w:val="0097278A"/>
    <w:rsid w:val="00973F86"/>
    <w:rsid w:val="00991578"/>
    <w:rsid w:val="009943BE"/>
    <w:rsid w:val="00995A46"/>
    <w:rsid w:val="009A6630"/>
    <w:rsid w:val="009B2185"/>
    <w:rsid w:val="009B4B37"/>
    <w:rsid w:val="009C63D8"/>
    <w:rsid w:val="009D0C73"/>
    <w:rsid w:val="009D0C88"/>
    <w:rsid w:val="009D1B64"/>
    <w:rsid w:val="009D4822"/>
    <w:rsid w:val="009E1CCD"/>
    <w:rsid w:val="009E298A"/>
    <w:rsid w:val="009F5659"/>
    <w:rsid w:val="009F5EB5"/>
    <w:rsid w:val="009F7009"/>
    <w:rsid w:val="009F7954"/>
    <w:rsid w:val="00A06E1D"/>
    <w:rsid w:val="00A07229"/>
    <w:rsid w:val="00A23E93"/>
    <w:rsid w:val="00A254BD"/>
    <w:rsid w:val="00A31105"/>
    <w:rsid w:val="00A40477"/>
    <w:rsid w:val="00A405E8"/>
    <w:rsid w:val="00A54BB4"/>
    <w:rsid w:val="00A70413"/>
    <w:rsid w:val="00A710A1"/>
    <w:rsid w:val="00A72159"/>
    <w:rsid w:val="00A90F06"/>
    <w:rsid w:val="00AA1640"/>
    <w:rsid w:val="00AA257B"/>
    <w:rsid w:val="00AA5963"/>
    <w:rsid w:val="00AA5DA9"/>
    <w:rsid w:val="00AB0348"/>
    <w:rsid w:val="00AB04FD"/>
    <w:rsid w:val="00AC22B9"/>
    <w:rsid w:val="00AC729D"/>
    <w:rsid w:val="00AC75CA"/>
    <w:rsid w:val="00AD1601"/>
    <w:rsid w:val="00AD3C84"/>
    <w:rsid w:val="00AE0F5B"/>
    <w:rsid w:val="00AE4925"/>
    <w:rsid w:val="00AF0B08"/>
    <w:rsid w:val="00AF28FC"/>
    <w:rsid w:val="00AF4388"/>
    <w:rsid w:val="00B04486"/>
    <w:rsid w:val="00B05C62"/>
    <w:rsid w:val="00B119A6"/>
    <w:rsid w:val="00B13DFF"/>
    <w:rsid w:val="00B15203"/>
    <w:rsid w:val="00B171C3"/>
    <w:rsid w:val="00B17B34"/>
    <w:rsid w:val="00B336DC"/>
    <w:rsid w:val="00B35D83"/>
    <w:rsid w:val="00B37779"/>
    <w:rsid w:val="00B545FC"/>
    <w:rsid w:val="00B61788"/>
    <w:rsid w:val="00B7131C"/>
    <w:rsid w:val="00B75381"/>
    <w:rsid w:val="00B7643E"/>
    <w:rsid w:val="00B76D11"/>
    <w:rsid w:val="00B940F0"/>
    <w:rsid w:val="00B94D28"/>
    <w:rsid w:val="00B94D65"/>
    <w:rsid w:val="00B97A72"/>
    <w:rsid w:val="00BA1A43"/>
    <w:rsid w:val="00BA3481"/>
    <w:rsid w:val="00BA59C6"/>
    <w:rsid w:val="00BB579A"/>
    <w:rsid w:val="00BB67B4"/>
    <w:rsid w:val="00BC2703"/>
    <w:rsid w:val="00BD19B2"/>
    <w:rsid w:val="00BD2953"/>
    <w:rsid w:val="00BE4B90"/>
    <w:rsid w:val="00BE7F06"/>
    <w:rsid w:val="00BF08AA"/>
    <w:rsid w:val="00BF464D"/>
    <w:rsid w:val="00BF4862"/>
    <w:rsid w:val="00C019A4"/>
    <w:rsid w:val="00C02B97"/>
    <w:rsid w:val="00C032CF"/>
    <w:rsid w:val="00C05E3D"/>
    <w:rsid w:val="00C1241F"/>
    <w:rsid w:val="00C43B05"/>
    <w:rsid w:val="00C4466E"/>
    <w:rsid w:val="00C5194D"/>
    <w:rsid w:val="00C81EE5"/>
    <w:rsid w:val="00C87D42"/>
    <w:rsid w:val="00C95527"/>
    <w:rsid w:val="00CB2E64"/>
    <w:rsid w:val="00CB4D64"/>
    <w:rsid w:val="00CC08EB"/>
    <w:rsid w:val="00CD226F"/>
    <w:rsid w:val="00D30E23"/>
    <w:rsid w:val="00D37B67"/>
    <w:rsid w:val="00D4102F"/>
    <w:rsid w:val="00D71B1B"/>
    <w:rsid w:val="00D83827"/>
    <w:rsid w:val="00D960FE"/>
    <w:rsid w:val="00DA31FE"/>
    <w:rsid w:val="00DA3298"/>
    <w:rsid w:val="00DA3F43"/>
    <w:rsid w:val="00DA4C68"/>
    <w:rsid w:val="00DA77E8"/>
    <w:rsid w:val="00DC0335"/>
    <w:rsid w:val="00DC5936"/>
    <w:rsid w:val="00DD37CC"/>
    <w:rsid w:val="00DE0209"/>
    <w:rsid w:val="00DE1217"/>
    <w:rsid w:val="00DF0C2F"/>
    <w:rsid w:val="00E00EEC"/>
    <w:rsid w:val="00E03573"/>
    <w:rsid w:val="00E046D5"/>
    <w:rsid w:val="00E105C8"/>
    <w:rsid w:val="00E12C76"/>
    <w:rsid w:val="00E33678"/>
    <w:rsid w:val="00E459B5"/>
    <w:rsid w:val="00E508DF"/>
    <w:rsid w:val="00E6620C"/>
    <w:rsid w:val="00E71495"/>
    <w:rsid w:val="00E74059"/>
    <w:rsid w:val="00E74F1E"/>
    <w:rsid w:val="00E84A82"/>
    <w:rsid w:val="00EA37E9"/>
    <w:rsid w:val="00EA7D9F"/>
    <w:rsid w:val="00EC3BE8"/>
    <w:rsid w:val="00EC41CC"/>
    <w:rsid w:val="00EF30BE"/>
    <w:rsid w:val="00EF7D54"/>
    <w:rsid w:val="00F07299"/>
    <w:rsid w:val="00F16D3B"/>
    <w:rsid w:val="00F212D2"/>
    <w:rsid w:val="00F24DEA"/>
    <w:rsid w:val="00F41162"/>
    <w:rsid w:val="00F411C2"/>
    <w:rsid w:val="00F720E0"/>
    <w:rsid w:val="00F72CFB"/>
    <w:rsid w:val="00F91B61"/>
    <w:rsid w:val="00F92E37"/>
    <w:rsid w:val="00FB5879"/>
    <w:rsid w:val="00FB7870"/>
    <w:rsid w:val="00FC3A17"/>
    <w:rsid w:val="00FD6B9F"/>
    <w:rsid w:val="00FE2E63"/>
    <w:rsid w:val="00FE35F7"/>
    <w:rsid w:val="00FF3A5F"/>
    <w:rsid w:val="00FF644A"/>
    <w:rsid w:val="00FF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9F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0477"/>
    <w:pPr>
      <w:spacing w:before="120" w:after="12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A6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6630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95A4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65A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65A8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5A8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5A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5A85"/>
    <w:rPr>
      <w:b/>
      <w:bCs/>
      <w:sz w:val="20"/>
      <w:szCs w:val="20"/>
    </w:rPr>
  </w:style>
  <w:style w:type="character" w:customStyle="1" w:styleId="spanr">
    <w:name w:val="span_r"/>
    <w:basedOn w:val="Predvolenpsmoodseku"/>
    <w:rsid w:val="004E657E"/>
  </w:style>
  <w:style w:type="paragraph" w:customStyle="1" w:styleId="06Normal">
    <w:name w:val="06_Normal"/>
    <w:link w:val="06NormalChar"/>
    <w:qFormat/>
    <w:rsid w:val="00A90F06"/>
    <w:pPr>
      <w:spacing w:before="120" w:after="0" w:line="240" w:lineRule="auto"/>
      <w:jc w:val="both"/>
    </w:pPr>
    <w:rPr>
      <w:rFonts w:ascii="Georgia" w:eastAsia="MS Mincho" w:hAnsi="Georgia" w:cs="Times New Roman"/>
      <w:sz w:val="20"/>
      <w:szCs w:val="20"/>
      <w:lang w:val="sk-SK"/>
    </w:rPr>
  </w:style>
  <w:style w:type="character" w:customStyle="1" w:styleId="06NormalChar">
    <w:name w:val="06_Normal Char"/>
    <w:link w:val="06Normal"/>
    <w:rsid w:val="00A90F06"/>
    <w:rPr>
      <w:rFonts w:ascii="Georgia" w:eastAsia="MS Mincho" w:hAnsi="Georgia" w:cs="Times New Roman"/>
      <w:sz w:val="20"/>
      <w:szCs w:val="20"/>
      <w:lang w:val="sk-SK"/>
    </w:rPr>
  </w:style>
  <w:style w:type="paragraph" w:styleId="Popis">
    <w:name w:val="caption"/>
    <w:basedOn w:val="Normlny"/>
    <w:next w:val="Normlny"/>
    <w:uiPriority w:val="35"/>
    <w:unhideWhenUsed/>
    <w:qFormat/>
    <w:rsid w:val="0017153E"/>
    <w:pPr>
      <w:keepNext/>
      <w:spacing w:before="200" w:after="80" w:line="240" w:lineRule="auto"/>
      <w:jc w:val="both"/>
    </w:pPr>
    <w:rPr>
      <w:b/>
      <w:bCs/>
      <w:color w:val="4F81BD" w:themeColor="accent1"/>
      <w:sz w:val="18"/>
      <w:szCs w:val="18"/>
    </w:rPr>
  </w:style>
  <w:style w:type="character" w:customStyle="1" w:styleId="07NormalChar">
    <w:name w:val="07_Normal Char"/>
    <w:basedOn w:val="Predvolenpsmoodseku"/>
    <w:link w:val="07Normal"/>
    <w:locked/>
    <w:rsid w:val="0017153E"/>
    <w:rPr>
      <w:rFonts w:ascii="Arial" w:hAnsi="Arial" w:cs="Arial"/>
      <w:lang w:val="sk-SK"/>
    </w:rPr>
  </w:style>
  <w:style w:type="paragraph" w:customStyle="1" w:styleId="07Normal">
    <w:name w:val="07_Normal"/>
    <w:basedOn w:val="Normlny"/>
    <w:link w:val="07NormalChar"/>
    <w:qFormat/>
    <w:rsid w:val="0017153E"/>
    <w:pPr>
      <w:spacing w:after="0" w:line="240" w:lineRule="auto"/>
      <w:ind w:right="-108"/>
      <w:jc w:val="both"/>
    </w:pPr>
    <w:rPr>
      <w:rFonts w:ascii="Arial" w:hAnsi="Arial" w:cs="Arial"/>
      <w:lang w:val="sk-SK"/>
    </w:rPr>
  </w:style>
  <w:style w:type="character" w:customStyle="1" w:styleId="08BulletChar">
    <w:name w:val="08_Bullet Char"/>
    <w:basedOn w:val="Predvolenpsmoodseku"/>
    <w:link w:val="08Bullet"/>
    <w:locked/>
    <w:rsid w:val="0017153E"/>
    <w:rPr>
      <w:rFonts w:ascii="Arial" w:hAnsi="Arial" w:cs="Arial"/>
      <w:lang w:val="sk-SK"/>
    </w:rPr>
  </w:style>
  <w:style w:type="paragraph" w:customStyle="1" w:styleId="08Bullet">
    <w:name w:val="08_Bullet"/>
    <w:basedOn w:val="Odsekzoznamu"/>
    <w:link w:val="08BulletChar"/>
    <w:qFormat/>
    <w:rsid w:val="0017153E"/>
    <w:pPr>
      <w:spacing w:after="0" w:line="240" w:lineRule="auto"/>
      <w:ind w:left="567" w:right="-108" w:hanging="567"/>
      <w:contextualSpacing w:val="0"/>
      <w:jc w:val="both"/>
    </w:pPr>
    <w:rPr>
      <w:rFonts w:ascii="Arial" w:hAnsi="Arial" w:cs="Arial"/>
      <w:lang w:val="sk-SK"/>
    </w:rPr>
  </w:style>
  <w:style w:type="character" w:styleId="Intenzvnezvraznenie">
    <w:name w:val="Intense Emphasis"/>
    <w:basedOn w:val="Predvolenpsmoodseku"/>
    <w:uiPriority w:val="21"/>
    <w:qFormat/>
    <w:rsid w:val="0017153E"/>
    <w:rPr>
      <w:b/>
      <w:bCs/>
      <w:i/>
      <w:iCs/>
      <w:color w:val="4F81BD" w:themeColor="accent1"/>
    </w:rPr>
  </w:style>
  <w:style w:type="paragraph" w:styleId="Hlavika">
    <w:name w:val="header"/>
    <w:basedOn w:val="Normlny"/>
    <w:link w:val="HlavikaChar"/>
    <w:uiPriority w:val="99"/>
    <w:unhideWhenUsed/>
    <w:rsid w:val="00054188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4188"/>
  </w:style>
  <w:style w:type="paragraph" w:styleId="Pta">
    <w:name w:val="footer"/>
    <w:basedOn w:val="Normlny"/>
    <w:link w:val="PtaChar"/>
    <w:uiPriority w:val="99"/>
    <w:unhideWhenUsed/>
    <w:rsid w:val="00054188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4188"/>
  </w:style>
  <w:style w:type="character" w:styleId="Textzstupnhosymbolu">
    <w:name w:val="Placeholder Text"/>
    <w:basedOn w:val="Predvolenpsmoodseku"/>
    <w:uiPriority w:val="99"/>
    <w:semiHidden/>
    <w:rsid w:val="00BF4862"/>
    <w:rPr>
      <w:color w:val="808080"/>
    </w:rPr>
  </w:style>
  <w:style w:type="paragraph" w:styleId="Normlnywebov">
    <w:name w:val="Normal (Web)"/>
    <w:basedOn w:val="Normlny"/>
    <w:uiPriority w:val="99"/>
    <w:unhideWhenUsed/>
    <w:rsid w:val="00466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Revzia">
    <w:name w:val="Revision"/>
    <w:hidden/>
    <w:uiPriority w:val="99"/>
    <w:semiHidden/>
    <w:rsid w:val="00AF0B08"/>
    <w:pPr>
      <w:spacing w:after="0" w:line="240" w:lineRule="auto"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285B2E"/>
  </w:style>
  <w:style w:type="paragraph" w:styleId="Obyajntext">
    <w:name w:val="Plain Text"/>
    <w:basedOn w:val="Normlny"/>
    <w:link w:val="ObyajntextChar"/>
    <w:uiPriority w:val="99"/>
    <w:unhideWhenUsed/>
    <w:rsid w:val="00932B46"/>
    <w:pPr>
      <w:spacing w:before="0" w:after="0" w:line="240" w:lineRule="auto"/>
    </w:pPr>
    <w:rPr>
      <w:rFonts w:ascii="Calibri" w:eastAsiaTheme="minorHAnsi" w:hAnsi="Calibri"/>
      <w:szCs w:val="21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32B46"/>
    <w:rPr>
      <w:rFonts w:ascii="Calibri" w:eastAsiaTheme="minorHAnsi" w:hAnsi="Calibri"/>
      <w:szCs w:val="21"/>
      <w:lang w:val="sk-SK"/>
    </w:rPr>
  </w:style>
  <w:style w:type="paragraph" w:customStyle="1" w:styleId="EVS-TEXT">
    <w:name w:val="EVS - TEXT"/>
    <w:basedOn w:val="Zkladntext"/>
    <w:link w:val="EVS-TEXTChar"/>
    <w:qFormat/>
    <w:rsid w:val="000D6886"/>
    <w:pPr>
      <w:spacing w:before="200"/>
      <w:jc w:val="both"/>
    </w:pPr>
    <w:rPr>
      <w:rFonts w:ascii="Times New Roman" w:hAnsi="Times New Roman" w:cs="Times New Roman"/>
      <w:sz w:val="24"/>
      <w:szCs w:val="24"/>
      <w:lang w:val="en-GB" w:eastAsia="da-DK"/>
    </w:rPr>
  </w:style>
  <w:style w:type="character" w:customStyle="1" w:styleId="EVS-TEXTChar">
    <w:name w:val="EVS - TEXT Char"/>
    <w:basedOn w:val="ZkladntextChar"/>
    <w:link w:val="EVS-TEXT"/>
    <w:locked/>
    <w:rsid w:val="000D6886"/>
    <w:rPr>
      <w:rFonts w:ascii="Times New Roman" w:hAnsi="Times New Roman" w:cs="Times New Roman"/>
      <w:sz w:val="24"/>
      <w:szCs w:val="24"/>
      <w:lang w:val="en-GB" w:eastAsia="da-D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0D6886"/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0D6886"/>
  </w:style>
  <w:style w:type="paragraph" w:styleId="Textpoznmkypodiarou">
    <w:name w:val="footnote text"/>
    <w:aliases w:val="Text poznámky pod čiarou 007,_Poznámka pod čiarou,Text poznámky pod èiarou 007,Stinking Styles2,Tekst przypisu- dokt,Char Char Char,Char Char Char Char Char Char Char Char Char,Char Char Ch,Car"/>
    <w:basedOn w:val="Normlny"/>
    <w:link w:val="TextpoznmkypodiarouChar"/>
    <w:uiPriority w:val="99"/>
    <w:unhideWhenUsed/>
    <w:rsid w:val="00023221"/>
    <w:pPr>
      <w:spacing w:before="0"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Stinking Styles2 Char,Tekst przypisu- dokt Char,Char Char Char Char,Char Char Char Char Char Char Char Char Char Char,Car Char"/>
    <w:basedOn w:val="Predvolenpsmoodseku"/>
    <w:link w:val="Textpoznmkypodiarou"/>
    <w:uiPriority w:val="99"/>
    <w:rsid w:val="00023221"/>
    <w:rPr>
      <w:sz w:val="20"/>
      <w:szCs w:val="20"/>
    </w:rPr>
  </w:style>
  <w:style w:type="character" w:styleId="Odkaznapoznmkupodiarou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,Ref"/>
    <w:basedOn w:val="Predvolenpsmoodseku"/>
    <w:uiPriority w:val="99"/>
    <w:unhideWhenUsed/>
    <w:rsid w:val="000232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0477"/>
    <w:pPr>
      <w:spacing w:before="120" w:after="12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A6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6630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95A4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65A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65A8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5A8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5A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5A85"/>
    <w:rPr>
      <w:b/>
      <w:bCs/>
      <w:sz w:val="20"/>
      <w:szCs w:val="20"/>
    </w:rPr>
  </w:style>
  <w:style w:type="character" w:customStyle="1" w:styleId="spanr">
    <w:name w:val="span_r"/>
    <w:basedOn w:val="Predvolenpsmoodseku"/>
    <w:rsid w:val="004E657E"/>
  </w:style>
  <w:style w:type="paragraph" w:customStyle="1" w:styleId="06Normal">
    <w:name w:val="06_Normal"/>
    <w:link w:val="06NormalChar"/>
    <w:qFormat/>
    <w:rsid w:val="00A90F06"/>
    <w:pPr>
      <w:spacing w:before="120" w:after="0" w:line="240" w:lineRule="auto"/>
      <w:jc w:val="both"/>
    </w:pPr>
    <w:rPr>
      <w:rFonts w:ascii="Georgia" w:eastAsia="MS Mincho" w:hAnsi="Georgia" w:cs="Times New Roman"/>
      <w:sz w:val="20"/>
      <w:szCs w:val="20"/>
      <w:lang w:val="sk-SK"/>
    </w:rPr>
  </w:style>
  <w:style w:type="character" w:customStyle="1" w:styleId="06NormalChar">
    <w:name w:val="06_Normal Char"/>
    <w:link w:val="06Normal"/>
    <w:rsid w:val="00A90F06"/>
    <w:rPr>
      <w:rFonts w:ascii="Georgia" w:eastAsia="MS Mincho" w:hAnsi="Georgia" w:cs="Times New Roman"/>
      <w:sz w:val="20"/>
      <w:szCs w:val="20"/>
      <w:lang w:val="sk-SK"/>
    </w:rPr>
  </w:style>
  <w:style w:type="paragraph" w:styleId="Popis">
    <w:name w:val="caption"/>
    <w:basedOn w:val="Normlny"/>
    <w:next w:val="Normlny"/>
    <w:uiPriority w:val="35"/>
    <w:unhideWhenUsed/>
    <w:qFormat/>
    <w:rsid w:val="0017153E"/>
    <w:pPr>
      <w:keepNext/>
      <w:spacing w:before="200" w:after="80" w:line="240" w:lineRule="auto"/>
      <w:jc w:val="both"/>
    </w:pPr>
    <w:rPr>
      <w:b/>
      <w:bCs/>
      <w:color w:val="4F81BD" w:themeColor="accent1"/>
      <w:sz w:val="18"/>
      <w:szCs w:val="18"/>
    </w:rPr>
  </w:style>
  <w:style w:type="character" w:customStyle="1" w:styleId="07NormalChar">
    <w:name w:val="07_Normal Char"/>
    <w:basedOn w:val="Predvolenpsmoodseku"/>
    <w:link w:val="07Normal"/>
    <w:locked/>
    <w:rsid w:val="0017153E"/>
    <w:rPr>
      <w:rFonts w:ascii="Arial" w:hAnsi="Arial" w:cs="Arial"/>
      <w:lang w:val="sk-SK"/>
    </w:rPr>
  </w:style>
  <w:style w:type="paragraph" w:customStyle="1" w:styleId="07Normal">
    <w:name w:val="07_Normal"/>
    <w:basedOn w:val="Normlny"/>
    <w:link w:val="07NormalChar"/>
    <w:qFormat/>
    <w:rsid w:val="0017153E"/>
    <w:pPr>
      <w:spacing w:after="0" w:line="240" w:lineRule="auto"/>
      <w:ind w:right="-108"/>
      <w:jc w:val="both"/>
    </w:pPr>
    <w:rPr>
      <w:rFonts w:ascii="Arial" w:hAnsi="Arial" w:cs="Arial"/>
      <w:lang w:val="sk-SK"/>
    </w:rPr>
  </w:style>
  <w:style w:type="character" w:customStyle="1" w:styleId="08BulletChar">
    <w:name w:val="08_Bullet Char"/>
    <w:basedOn w:val="Predvolenpsmoodseku"/>
    <w:link w:val="08Bullet"/>
    <w:locked/>
    <w:rsid w:val="0017153E"/>
    <w:rPr>
      <w:rFonts w:ascii="Arial" w:hAnsi="Arial" w:cs="Arial"/>
      <w:lang w:val="sk-SK"/>
    </w:rPr>
  </w:style>
  <w:style w:type="paragraph" w:customStyle="1" w:styleId="08Bullet">
    <w:name w:val="08_Bullet"/>
    <w:basedOn w:val="Odsekzoznamu"/>
    <w:link w:val="08BulletChar"/>
    <w:qFormat/>
    <w:rsid w:val="0017153E"/>
    <w:pPr>
      <w:spacing w:after="0" w:line="240" w:lineRule="auto"/>
      <w:ind w:left="567" w:right="-108" w:hanging="567"/>
      <w:contextualSpacing w:val="0"/>
      <w:jc w:val="both"/>
    </w:pPr>
    <w:rPr>
      <w:rFonts w:ascii="Arial" w:hAnsi="Arial" w:cs="Arial"/>
      <w:lang w:val="sk-SK"/>
    </w:rPr>
  </w:style>
  <w:style w:type="character" w:styleId="Intenzvnezvraznenie">
    <w:name w:val="Intense Emphasis"/>
    <w:basedOn w:val="Predvolenpsmoodseku"/>
    <w:uiPriority w:val="21"/>
    <w:qFormat/>
    <w:rsid w:val="0017153E"/>
    <w:rPr>
      <w:b/>
      <w:bCs/>
      <w:i/>
      <w:iCs/>
      <w:color w:val="4F81BD" w:themeColor="accent1"/>
    </w:rPr>
  </w:style>
  <w:style w:type="paragraph" w:styleId="Hlavika">
    <w:name w:val="header"/>
    <w:basedOn w:val="Normlny"/>
    <w:link w:val="HlavikaChar"/>
    <w:uiPriority w:val="99"/>
    <w:unhideWhenUsed/>
    <w:rsid w:val="00054188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4188"/>
  </w:style>
  <w:style w:type="paragraph" w:styleId="Pta">
    <w:name w:val="footer"/>
    <w:basedOn w:val="Normlny"/>
    <w:link w:val="PtaChar"/>
    <w:uiPriority w:val="99"/>
    <w:unhideWhenUsed/>
    <w:rsid w:val="00054188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4188"/>
  </w:style>
  <w:style w:type="character" w:styleId="Textzstupnhosymbolu">
    <w:name w:val="Placeholder Text"/>
    <w:basedOn w:val="Predvolenpsmoodseku"/>
    <w:uiPriority w:val="99"/>
    <w:semiHidden/>
    <w:rsid w:val="00BF4862"/>
    <w:rPr>
      <w:color w:val="808080"/>
    </w:rPr>
  </w:style>
  <w:style w:type="paragraph" w:styleId="Normlnywebov">
    <w:name w:val="Normal (Web)"/>
    <w:basedOn w:val="Normlny"/>
    <w:uiPriority w:val="99"/>
    <w:unhideWhenUsed/>
    <w:rsid w:val="00466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Revzia">
    <w:name w:val="Revision"/>
    <w:hidden/>
    <w:uiPriority w:val="99"/>
    <w:semiHidden/>
    <w:rsid w:val="00AF0B08"/>
    <w:pPr>
      <w:spacing w:after="0" w:line="240" w:lineRule="auto"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285B2E"/>
  </w:style>
  <w:style w:type="paragraph" w:styleId="Obyajntext">
    <w:name w:val="Plain Text"/>
    <w:basedOn w:val="Normlny"/>
    <w:link w:val="ObyajntextChar"/>
    <w:uiPriority w:val="99"/>
    <w:unhideWhenUsed/>
    <w:rsid w:val="00932B46"/>
    <w:pPr>
      <w:spacing w:before="0" w:after="0" w:line="240" w:lineRule="auto"/>
    </w:pPr>
    <w:rPr>
      <w:rFonts w:ascii="Calibri" w:eastAsiaTheme="minorHAnsi" w:hAnsi="Calibri"/>
      <w:szCs w:val="21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32B46"/>
    <w:rPr>
      <w:rFonts w:ascii="Calibri" w:eastAsiaTheme="minorHAnsi" w:hAnsi="Calibri"/>
      <w:szCs w:val="21"/>
      <w:lang w:val="sk-SK"/>
    </w:rPr>
  </w:style>
  <w:style w:type="paragraph" w:customStyle="1" w:styleId="EVS-TEXT">
    <w:name w:val="EVS - TEXT"/>
    <w:basedOn w:val="Zkladntext"/>
    <w:link w:val="EVS-TEXTChar"/>
    <w:qFormat/>
    <w:rsid w:val="000D6886"/>
    <w:pPr>
      <w:spacing w:before="200"/>
      <w:jc w:val="both"/>
    </w:pPr>
    <w:rPr>
      <w:rFonts w:ascii="Times New Roman" w:hAnsi="Times New Roman" w:cs="Times New Roman"/>
      <w:sz w:val="24"/>
      <w:szCs w:val="24"/>
      <w:lang w:val="en-GB" w:eastAsia="da-DK"/>
    </w:rPr>
  </w:style>
  <w:style w:type="character" w:customStyle="1" w:styleId="EVS-TEXTChar">
    <w:name w:val="EVS - TEXT Char"/>
    <w:basedOn w:val="ZkladntextChar"/>
    <w:link w:val="EVS-TEXT"/>
    <w:locked/>
    <w:rsid w:val="000D6886"/>
    <w:rPr>
      <w:rFonts w:ascii="Times New Roman" w:hAnsi="Times New Roman" w:cs="Times New Roman"/>
      <w:sz w:val="24"/>
      <w:szCs w:val="24"/>
      <w:lang w:val="en-GB" w:eastAsia="da-D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0D6886"/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0D6886"/>
  </w:style>
  <w:style w:type="paragraph" w:styleId="Textpoznmkypodiarou">
    <w:name w:val="footnote text"/>
    <w:aliases w:val="Text poznámky pod čiarou 007,_Poznámka pod čiarou,Text poznámky pod èiarou 007,Stinking Styles2,Tekst przypisu- dokt,Char Char Char,Char Char Char Char Char Char Char Char Char,Char Char Ch,Car"/>
    <w:basedOn w:val="Normlny"/>
    <w:link w:val="TextpoznmkypodiarouChar"/>
    <w:uiPriority w:val="99"/>
    <w:unhideWhenUsed/>
    <w:rsid w:val="00023221"/>
    <w:pPr>
      <w:spacing w:before="0"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Stinking Styles2 Char,Tekst przypisu- dokt Char,Char Char Char Char,Char Char Char Char Char Char Char Char Char Char,Car Char"/>
    <w:basedOn w:val="Predvolenpsmoodseku"/>
    <w:link w:val="Textpoznmkypodiarou"/>
    <w:uiPriority w:val="99"/>
    <w:rsid w:val="00023221"/>
    <w:rPr>
      <w:sz w:val="20"/>
      <w:szCs w:val="20"/>
    </w:rPr>
  </w:style>
  <w:style w:type="character" w:styleId="Odkaznapoznmkupodiarou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,Ref"/>
    <w:basedOn w:val="Predvolenpsmoodseku"/>
    <w:uiPriority w:val="99"/>
    <w:unhideWhenUsed/>
    <w:rsid w:val="000232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4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image" Target="media/image5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23" Type="http://schemas.microsoft.com/office/2011/relationships/people" Target="people.xml"/><Relationship Id="rId10" Type="http://schemas.openxmlformats.org/officeDocument/2006/relationships/settings" Target="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8C09CE865B17428127212D56AC6252" ma:contentTypeVersion="2" ma:contentTypeDescription="Umožňuje vytvoriť nový dokument." ma:contentTypeScope="" ma:versionID="ed75815c8ab9a23308163a4fad9ff0d7">
  <xsd:schema xmlns:xsd="http://www.w3.org/2001/XMLSchema" xmlns:xs="http://www.w3.org/2001/XMLSchema" xmlns:p="http://schemas.microsoft.com/office/2006/metadata/properties" xmlns:ns2="df68beb4-40f4-4a69-a992-d7c992f59b22" targetNamespace="http://schemas.microsoft.com/office/2006/metadata/properties" ma:root="true" ma:fieldsID="74df06a37e446bb71526b2697c67b82e" ns2:_="">
    <xsd:import namespace="df68beb4-40f4-4a69-a992-d7c992f59b22"/>
    <xsd:element name="properties">
      <xsd:complexType>
        <xsd:sequence>
          <xsd:element name="documentManagement">
            <xsd:complexType>
              <xsd:all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8beb4-40f4-4a69-a992-d7c992f59b22" elementFormDefault="qualified">
    <xsd:import namespace="http://schemas.microsoft.com/office/2006/documentManagement/types"/>
    <xsd:import namespace="http://schemas.microsoft.com/office/infopath/2007/PartnerControls"/>
    <xsd:element name="D_x00e1_tum" ma:index="8" nillable="true" ma:displayName="Dátum" ma:format="DateTime" ma:internalName="D_x00e1_tum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df68beb4-40f4-4a69-a992-d7c992f59b2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C7DBC-CF25-4856-AD89-B087EACA2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8beb4-40f4-4a69-a992-d7c992f59b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FE0AE6-A35F-4AF4-8DEF-5FE783D93E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2F5A30-F4CA-4E2C-B23C-CF0077C09ECC}">
  <ds:schemaRefs>
    <ds:schemaRef ds:uri="http://schemas.microsoft.com/office/2006/metadata/properties"/>
    <ds:schemaRef ds:uri="http://schemas.microsoft.com/office/infopath/2007/PartnerControls"/>
    <ds:schemaRef ds:uri="df68beb4-40f4-4a69-a992-d7c992f59b22"/>
  </ds:schemaRefs>
</ds:datastoreItem>
</file>

<file path=customXml/itemProps4.xml><?xml version="1.0" encoding="utf-8"?>
<ds:datastoreItem xmlns:ds="http://schemas.openxmlformats.org/officeDocument/2006/customXml" ds:itemID="{1BF30F73-1939-4790-87FE-54A07C34BB3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E3602CC-ED69-4DE6-A614-6439E9C78E2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2DB74C0-D3D1-40CB-894F-99C9AE5A6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3278</Words>
  <Characters>18687</Characters>
  <Application>Microsoft Office Word</Application>
  <DocSecurity>0</DocSecurity>
  <Lines>155</Lines>
  <Paragraphs>43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Matúš Šesták</dc:creator>
  <cp:lastModifiedBy>uzivatel</cp:lastModifiedBy>
  <cp:revision>6</cp:revision>
  <cp:lastPrinted>2014-09-26T12:36:00Z</cp:lastPrinted>
  <dcterms:created xsi:type="dcterms:W3CDTF">2020-08-18T13:17:00Z</dcterms:created>
  <dcterms:modified xsi:type="dcterms:W3CDTF">2021-04-08T20:50:00Z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0x010100AC8C09CE865B17428127212D56AC6252</vt:lpwstr>
  </property>
</Properties>
</file>