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D4348B" w14:textId="77777777" w:rsidR="00E33E39" w:rsidRPr="002F3653" w:rsidRDefault="0073229E" w:rsidP="00193D67">
      <w:pPr>
        <w:pStyle w:val="Pta"/>
        <w:tabs>
          <w:tab w:val="clear" w:pos="4536"/>
          <w:tab w:val="clear" w:pos="9072"/>
        </w:tabs>
        <w:spacing w:line="276" w:lineRule="auto"/>
        <w:jc w:val="center"/>
        <w:rPr>
          <w:rFonts w:ascii="Calibri" w:hAnsi="Calibri" w:cs="Calibri"/>
          <w:sz w:val="36"/>
          <w:szCs w:val="36"/>
          <w:lang w:val="sk-SK"/>
        </w:rPr>
      </w:pPr>
      <w:r>
        <w:rPr>
          <w:b/>
          <w:noProof/>
          <w:sz w:val="28"/>
          <w:szCs w:val="28"/>
          <w:lang w:val="sk-SK" w:eastAsia="sk-SK"/>
        </w:rPr>
        <w:drawing>
          <wp:inline distT="0" distB="0" distL="0" distR="0" wp14:anchorId="68F776ED" wp14:editId="789A4214">
            <wp:extent cx="4667250" cy="542925"/>
            <wp:effectExtent l="0" t="0" r="0" b="9525"/>
            <wp:docPr id="5" name="Obrázok 5" descr="logo OPII a MDV_ES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ogo OPII a MDV_ESI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667250" cy="542925"/>
                    </a:xfrm>
                    <a:prstGeom prst="rect">
                      <a:avLst/>
                    </a:prstGeom>
                    <a:noFill/>
                    <a:ln>
                      <a:noFill/>
                    </a:ln>
                  </pic:spPr>
                </pic:pic>
              </a:graphicData>
            </a:graphic>
          </wp:inline>
        </w:drawing>
      </w:r>
    </w:p>
    <w:p w14:paraId="2CF07E1B" w14:textId="77777777" w:rsidR="00E33E39" w:rsidRPr="002F3653" w:rsidRDefault="00E33E39" w:rsidP="00193D67">
      <w:pPr>
        <w:pStyle w:val="Pta"/>
        <w:tabs>
          <w:tab w:val="clear" w:pos="4536"/>
          <w:tab w:val="clear" w:pos="9072"/>
        </w:tabs>
        <w:spacing w:line="276" w:lineRule="auto"/>
        <w:jc w:val="center"/>
        <w:rPr>
          <w:rFonts w:ascii="Calibri" w:hAnsi="Calibri" w:cs="Calibri"/>
          <w:sz w:val="36"/>
          <w:szCs w:val="36"/>
          <w:lang w:val="sk-SK"/>
        </w:rPr>
      </w:pPr>
    </w:p>
    <w:p w14:paraId="2122A1D6" w14:textId="77777777" w:rsidR="006A73F2" w:rsidRPr="002F3653" w:rsidRDefault="006A73F2" w:rsidP="00193D67">
      <w:pPr>
        <w:pStyle w:val="Pta"/>
        <w:tabs>
          <w:tab w:val="clear" w:pos="4536"/>
          <w:tab w:val="clear" w:pos="9072"/>
        </w:tabs>
        <w:spacing w:line="276" w:lineRule="auto"/>
        <w:jc w:val="center"/>
        <w:rPr>
          <w:rFonts w:ascii="Calibri" w:hAnsi="Calibri" w:cs="Calibri"/>
          <w:sz w:val="18"/>
          <w:szCs w:val="18"/>
          <w:lang w:val="sk-SK"/>
        </w:rPr>
      </w:pPr>
    </w:p>
    <w:p w14:paraId="48A741EB" w14:textId="77777777" w:rsidR="00E33E39" w:rsidRPr="002F3653" w:rsidRDefault="00E33E39" w:rsidP="00193D67">
      <w:pPr>
        <w:pStyle w:val="Pta"/>
        <w:tabs>
          <w:tab w:val="clear" w:pos="4536"/>
          <w:tab w:val="clear" w:pos="9072"/>
        </w:tabs>
        <w:spacing w:line="276" w:lineRule="auto"/>
        <w:jc w:val="center"/>
        <w:rPr>
          <w:rFonts w:ascii="Calibri" w:hAnsi="Calibri" w:cs="Calibri"/>
          <w:sz w:val="36"/>
          <w:szCs w:val="36"/>
          <w:lang w:val="sk-SK"/>
        </w:rPr>
      </w:pPr>
      <w:r w:rsidRPr="002F3653">
        <w:rPr>
          <w:rFonts w:ascii="Calibri" w:hAnsi="Calibri" w:cs="Calibri"/>
          <w:sz w:val="36"/>
          <w:szCs w:val="36"/>
          <w:lang w:val="sk-SK"/>
        </w:rPr>
        <w:t xml:space="preserve">Smernica č. </w:t>
      </w:r>
      <w:r w:rsidR="00AC6593" w:rsidRPr="002F3653">
        <w:rPr>
          <w:rFonts w:ascii="Calibri" w:hAnsi="Calibri" w:cs="Calibri"/>
          <w:sz w:val="36"/>
          <w:szCs w:val="36"/>
          <w:lang w:val="sk-SK"/>
        </w:rPr>
        <w:t>30</w:t>
      </w:r>
      <w:r w:rsidR="002F4352" w:rsidRPr="002F3653">
        <w:rPr>
          <w:rFonts w:ascii="Calibri" w:hAnsi="Calibri" w:cs="Calibri"/>
          <w:sz w:val="36"/>
          <w:szCs w:val="36"/>
          <w:lang w:val="sk-SK"/>
        </w:rPr>
        <w:t>/</w:t>
      </w:r>
      <w:r w:rsidR="00F467F2" w:rsidRPr="002F3653">
        <w:rPr>
          <w:rFonts w:ascii="Calibri" w:hAnsi="Calibri" w:cs="Calibri"/>
          <w:sz w:val="36"/>
          <w:szCs w:val="36"/>
          <w:lang w:val="sk-SK"/>
        </w:rPr>
        <w:t>2016</w:t>
      </w:r>
      <w:r w:rsidR="002F4352" w:rsidRPr="002F3653">
        <w:rPr>
          <w:rFonts w:ascii="Calibri" w:hAnsi="Calibri" w:cs="Calibri"/>
          <w:sz w:val="36"/>
          <w:szCs w:val="36"/>
          <w:lang w:val="sk-SK"/>
        </w:rPr>
        <w:t xml:space="preserve">, </w:t>
      </w:r>
      <w:r w:rsidRPr="002F3653">
        <w:rPr>
          <w:rFonts w:ascii="Calibri" w:hAnsi="Calibri" w:cs="Calibri"/>
          <w:sz w:val="36"/>
          <w:szCs w:val="36"/>
          <w:lang w:val="sk-SK"/>
        </w:rPr>
        <w:t>ktorou sa vydáva</w:t>
      </w:r>
    </w:p>
    <w:p w14:paraId="5398B088" w14:textId="77777777" w:rsidR="00E33E39" w:rsidRPr="002F3653" w:rsidRDefault="00E33E39" w:rsidP="00193D67">
      <w:pPr>
        <w:pStyle w:val="Pta"/>
        <w:tabs>
          <w:tab w:val="clear" w:pos="4536"/>
          <w:tab w:val="clear" w:pos="9072"/>
        </w:tabs>
        <w:spacing w:line="276" w:lineRule="auto"/>
        <w:rPr>
          <w:rFonts w:ascii="Calibri" w:hAnsi="Calibri" w:cs="Calibri"/>
          <w:sz w:val="32"/>
          <w:szCs w:val="32"/>
          <w:lang w:val="sk-SK"/>
        </w:rPr>
      </w:pPr>
    </w:p>
    <w:p w14:paraId="23B93B48" w14:textId="77777777" w:rsidR="00E33E39" w:rsidRPr="002F3653" w:rsidRDefault="00E33E39" w:rsidP="00B6290F">
      <w:pPr>
        <w:spacing w:after="120" w:line="264" w:lineRule="auto"/>
        <w:jc w:val="center"/>
        <w:rPr>
          <w:rFonts w:cs="Calibri"/>
          <w:b/>
          <w:bCs/>
          <w:spacing w:val="80"/>
          <w:sz w:val="44"/>
          <w:szCs w:val="44"/>
        </w:rPr>
      </w:pPr>
    </w:p>
    <w:p w14:paraId="142405E3" w14:textId="77777777" w:rsidR="009E2470" w:rsidRPr="002F3653" w:rsidRDefault="00E33E39" w:rsidP="00193D67">
      <w:pPr>
        <w:spacing w:after="120"/>
        <w:jc w:val="center"/>
        <w:rPr>
          <w:rFonts w:ascii="Times New Roman" w:hAnsi="Times New Roman"/>
          <w:b/>
          <w:color w:val="1F497D"/>
          <w:sz w:val="72"/>
          <w:szCs w:val="72"/>
        </w:rPr>
      </w:pPr>
      <w:r w:rsidRPr="002F3653">
        <w:rPr>
          <w:rFonts w:ascii="Times New Roman" w:hAnsi="Times New Roman"/>
          <w:b/>
          <w:color w:val="1F497D"/>
          <w:sz w:val="72"/>
          <w:szCs w:val="72"/>
        </w:rPr>
        <w:t xml:space="preserve">Príručka pre realizáciu </w:t>
      </w:r>
    </w:p>
    <w:p w14:paraId="450288F1" w14:textId="77777777" w:rsidR="0069058A" w:rsidRPr="002F3653" w:rsidRDefault="00E33E39" w:rsidP="00193D67">
      <w:pPr>
        <w:spacing w:after="240"/>
        <w:jc w:val="center"/>
        <w:rPr>
          <w:rFonts w:ascii="Times New Roman" w:hAnsi="Times New Roman"/>
          <w:b/>
          <w:color w:val="1F497D"/>
          <w:sz w:val="60"/>
          <w:szCs w:val="60"/>
        </w:rPr>
      </w:pPr>
      <w:r w:rsidRPr="002F3653">
        <w:rPr>
          <w:rFonts w:ascii="Times New Roman" w:hAnsi="Times New Roman"/>
          <w:b/>
          <w:color w:val="1F497D"/>
          <w:sz w:val="72"/>
          <w:szCs w:val="72"/>
        </w:rPr>
        <w:t>verejného obstarávania</w:t>
      </w:r>
      <w:r w:rsidRPr="002F3653">
        <w:rPr>
          <w:rFonts w:ascii="Times New Roman" w:hAnsi="Times New Roman"/>
          <w:b/>
          <w:color w:val="1F497D"/>
          <w:sz w:val="60"/>
          <w:szCs w:val="60"/>
        </w:rPr>
        <w:t xml:space="preserve"> </w:t>
      </w:r>
    </w:p>
    <w:p w14:paraId="0D4C573A" w14:textId="77777777" w:rsidR="00E33E39" w:rsidRPr="002F3653" w:rsidRDefault="00F467F2" w:rsidP="00193D67">
      <w:pPr>
        <w:spacing w:after="240"/>
        <w:jc w:val="center"/>
        <w:rPr>
          <w:rFonts w:ascii="Times New Roman" w:hAnsi="Times New Roman"/>
          <w:b/>
          <w:color w:val="1F497D"/>
          <w:sz w:val="60"/>
          <w:szCs w:val="60"/>
        </w:rPr>
      </w:pPr>
      <w:r w:rsidRPr="002F3653">
        <w:rPr>
          <w:rFonts w:ascii="Times New Roman" w:hAnsi="Times New Roman"/>
          <w:b/>
          <w:i/>
          <w:color w:val="1F497D"/>
          <w:sz w:val="60"/>
          <w:szCs w:val="60"/>
        </w:rPr>
        <w:t>zákaziek zadávaných od 18.04.2016</w:t>
      </w:r>
    </w:p>
    <w:p w14:paraId="44BAFF19" w14:textId="77777777" w:rsidR="006A73F2" w:rsidRPr="002F3653" w:rsidRDefault="006A73F2" w:rsidP="006A73F2">
      <w:pPr>
        <w:spacing w:after="120"/>
        <w:jc w:val="center"/>
        <w:rPr>
          <w:rFonts w:cs="Calibri"/>
          <w:b/>
          <w:bCs/>
          <w:spacing w:val="-26"/>
          <w:sz w:val="40"/>
          <w:szCs w:val="40"/>
        </w:rPr>
      </w:pPr>
      <w:r w:rsidRPr="002F3653">
        <w:rPr>
          <w:rFonts w:cs="Calibri"/>
          <w:b/>
          <w:bCs/>
          <w:spacing w:val="-26"/>
          <w:sz w:val="40"/>
          <w:szCs w:val="40"/>
        </w:rPr>
        <w:t>Operačný program Integrovaná infraštruktúra</w:t>
      </w:r>
    </w:p>
    <w:p w14:paraId="54D9304E" w14:textId="77777777" w:rsidR="00E33E39" w:rsidRPr="002F3653" w:rsidRDefault="006A73F2" w:rsidP="00B6290F">
      <w:pPr>
        <w:pStyle w:val="Pta"/>
        <w:tabs>
          <w:tab w:val="left" w:pos="708"/>
        </w:tabs>
        <w:spacing w:line="276" w:lineRule="auto"/>
        <w:jc w:val="center"/>
        <w:rPr>
          <w:rFonts w:cs="Calibri"/>
          <w:b/>
          <w:bCs/>
          <w:sz w:val="40"/>
          <w:szCs w:val="40"/>
          <w:lang w:val="sk-SK"/>
        </w:rPr>
      </w:pPr>
      <w:r w:rsidRPr="002F3653">
        <w:rPr>
          <w:rFonts w:cs="Calibri"/>
          <w:b/>
          <w:bCs/>
          <w:sz w:val="40"/>
          <w:szCs w:val="40"/>
          <w:lang w:val="sk-SK"/>
        </w:rPr>
        <w:t xml:space="preserve">2014 </w:t>
      </w:r>
      <w:r w:rsidR="00B74291" w:rsidRPr="002F3653">
        <w:rPr>
          <w:rFonts w:cs="Calibri"/>
          <w:b/>
          <w:bCs/>
          <w:sz w:val="40"/>
          <w:szCs w:val="40"/>
          <w:lang w:val="sk-SK"/>
        </w:rPr>
        <w:t>–</w:t>
      </w:r>
      <w:r w:rsidRPr="002F3653">
        <w:rPr>
          <w:rFonts w:cs="Calibri"/>
          <w:b/>
          <w:bCs/>
          <w:sz w:val="40"/>
          <w:szCs w:val="40"/>
          <w:lang w:val="sk-SK"/>
        </w:rPr>
        <w:t xml:space="preserve"> 2020</w:t>
      </w:r>
    </w:p>
    <w:p w14:paraId="2B1F1274" w14:textId="77777777" w:rsidR="00B74291" w:rsidRPr="002F3653" w:rsidRDefault="00B74291" w:rsidP="00B6290F">
      <w:pPr>
        <w:pStyle w:val="Pta"/>
        <w:tabs>
          <w:tab w:val="left" w:pos="708"/>
        </w:tabs>
        <w:spacing w:line="276" w:lineRule="auto"/>
        <w:jc w:val="center"/>
        <w:rPr>
          <w:rFonts w:ascii="Calibri" w:hAnsi="Calibri" w:cs="Calibri"/>
          <w:b/>
          <w:i/>
          <w:smallCaps/>
          <w:sz w:val="40"/>
          <w:szCs w:val="40"/>
          <w:lang w:val="sk-SK"/>
        </w:rPr>
      </w:pPr>
    </w:p>
    <w:p w14:paraId="6213B81E" w14:textId="77777777" w:rsidR="006A73F2" w:rsidRPr="002F3653" w:rsidRDefault="006A73F2" w:rsidP="00B6290F">
      <w:pPr>
        <w:spacing w:after="0"/>
        <w:rPr>
          <w:rFonts w:cs="Calibri"/>
          <w:b/>
          <w:smallCaps/>
        </w:rPr>
      </w:pPr>
    </w:p>
    <w:p w14:paraId="298B37C8" w14:textId="77777777" w:rsidR="00E33E39" w:rsidRPr="002F3653" w:rsidRDefault="00E33E39" w:rsidP="00B6290F">
      <w:pPr>
        <w:spacing w:after="240"/>
        <w:rPr>
          <w:rFonts w:cs="Calibri"/>
          <w:b/>
          <w:smallCaps/>
          <w:sz w:val="24"/>
          <w:szCs w:val="24"/>
        </w:rPr>
      </w:pPr>
      <w:r w:rsidRPr="002F3653">
        <w:rPr>
          <w:rFonts w:cs="Calibri"/>
          <w:b/>
          <w:smallCaps/>
          <w:sz w:val="24"/>
          <w:szCs w:val="24"/>
        </w:rPr>
        <w:t xml:space="preserve">Verzia: </w:t>
      </w:r>
      <w:r w:rsidR="00C00A3D" w:rsidRPr="004F6F4A">
        <w:rPr>
          <w:rFonts w:cs="Calibri"/>
          <w:b/>
          <w:smallCaps/>
          <w:sz w:val="24"/>
          <w:szCs w:val="24"/>
        </w:rPr>
        <w:t>1</w:t>
      </w:r>
      <w:r w:rsidR="00532980" w:rsidRPr="004F6F4A">
        <w:rPr>
          <w:rFonts w:cs="Calibri"/>
          <w:b/>
          <w:smallCaps/>
          <w:sz w:val="24"/>
          <w:szCs w:val="24"/>
        </w:rPr>
        <w:t>.</w:t>
      </w:r>
      <w:r w:rsidR="00F00449">
        <w:rPr>
          <w:rFonts w:cs="Calibri"/>
          <w:b/>
          <w:smallCaps/>
          <w:sz w:val="24"/>
          <w:szCs w:val="24"/>
        </w:rPr>
        <w:t>1</w:t>
      </w:r>
      <w:del w:id="0" w:author="autor" w:date="2020-12-04T12:15:00Z">
        <w:r w:rsidR="00F00449" w:rsidDel="00D90069">
          <w:rPr>
            <w:rFonts w:cs="Calibri"/>
            <w:b/>
            <w:smallCaps/>
            <w:sz w:val="24"/>
            <w:szCs w:val="24"/>
          </w:rPr>
          <w:delText>2</w:delText>
        </w:r>
      </w:del>
      <w:ins w:id="1" w:author="autor" w:date="2020-12-04T12:15:00Z">
        <w:r w:rsidR="00D90069">
          <w:rPr>
            <w:rFonts w:cs="Calibri"/>
            <w:b/>
            <w:smallCaps/>
            <w:sz w:val="24"/>
            <w:szCs w:val="24"/>
          </w:rPr>
          <w:t>3</w:t>
        </w:r>
      </w:ins>
    </w:p>
    <w:p w14:paraId="5CE7C82D" w14:textId="2E4FC729" w:rsidR="00E33E39" w:rsidRPr="002F3653" w:rsidRDefault="00E33E39" w:rsidP="00193D67">
      <w:pPr>
        <w:pStyle w:val="Pta"/>
        <w:tabs>
          <w:tab w:val="left" w:pos="708"/>
        </w:tabs>
        <w:spacing w:line="276" w:lineRule="auto"/>
        <w:rPr>
          <w:rFonts w:ascii="Calibri" w:hAnsi="Calibri" w:cs="Calibri"/>
          <w:b/>
          <w:smallCaps/>
          <w:sz w:val="24"/>
          <w:szCs w:val="24"/>
          <w:lang w:val="sk-SK"/>
        </w:rPr>
      </w:pPr>
      <w:r w:rsidRPr="002F3653">
        <w:rPr>
          <w:rFonts w:ascii="Calibri" w:hAnsi="Calibri" w:cs="Calibri"/>
          <w:b/>
          <w:smallCaps/>
          <w:sz w:val="24"/>
          <w:szCs w:val="24"/>
          <w:lang w:val="sk-SK"/>
        </w:rPr>
        <w:t xml:space="preserve">Dátum  </w:t>
      </w:r>
      <w:r w:rsidR="00934FAD" w:rsidRPr="002F3653">
        <w:rPr>
          <w:rFonts w:ascii="Calibri" w:hAnsi="Calibri" w:cs="Calibri"/>
          <w:b/>
          <w:smallCaps/>
          <w:sz w:val="24"/>
          <w:szCs w:val="24"/>
          <w:lang w:val="sk-SK"/>
        </w:rPr>
        <w:t>Účinnosti</w:t>
      </w:r>
      <w:r w:rsidR="00934FAD" w:rsidRPr="004F6F4A">
        <w:rPr>
          <w:rFonts w:ascii="Calibri" w:hAnsi="Calibri" w:cs="Calibri"/>
          <w:b/>
          <w:smallCaps/>
          <w:sz w:val="24"/>
          <w:szCs w:val="24"/>
          <w:lang w:val="sk-SK"/>
        </w:rPr>
        <w:t xml:space="preserve">: </w:t>
      </w:r>
      <w:del w:id="2" w:author="autor" w:date="2020-12-04T12:15:00Z">
        <w:r w:rsidR="00F00449" w:rsidDel="00D90069">
          <w:rPr>
            <w:rFonts w:ascii="Calibri" w:hAnsi="Calibri" w:cs="Calibri"/>
            <w:b/>
            <w:smallCaps/>
            <w:sz w:val="24"/>
            <w:szCs w:val="24"/>
            <w:lang w:val="sk-SK"/>
          </w:rPr>
          <w:delText>0</w:delText>
        </w:r>
      </w:del>
      <w:del w:id="3" w:author="uzivatel" w:date="2020-12-17T16:18:00Z">
        <w:r w:rsidR="00F00449" w:rsidDel="00946184">
          <w:rPr>
            <w:rFonts w:ascii="Calibri" w:hAnsi="Calibri" w:cs="Calibri"/>
            <w:b/>
            <w:smallCaps/>
            <w:sz w:val="24"/>
            <w:szCs w:val="24"/>
            <w:lang w:val="sk-SK"/>
          </w:rPr>
          <w:delText>1</w:delText>
        </w:r>
      </w:del>
      <w:ins w:id="4" w:author="autor" w:date="2020-12-04T12:15:00Z">
        <w:del w:id="5" w:author="uzivatel" w:date="2020-12-17T16:18:00Z">
          <w:r w:rsidR="00D90069" w:rsidDel="00946184">
            <w:rPr>
              <w:rFonts w:ascii="Calibri" w:hAnsi="Calibri" w:cs="Calibri"/>
              <w:b/>
              <w:smallCaps/>
              <w:sz w:val="24"/>
              <w:szCs w:val="24"/>
              <w:lang w:val="sk-SK"/>
            </w:rPr>
            <w:delText>4</w:delText>
          </w:r>
        </w:del>
      </w:ins>
      <w:ins w:id="6" w:author="uzivatel" w:date="2020-12-17T16:18:00Z">
        <w:r w:rsidR="00946184">
          <w:rPr>
            <w:rFonts w:ascii="Calibri" w:hAnsi="Calibri" w:cs="Calibri"/>
            <w:b/>
            <w:smallCaps/>
            <w:sz w:val="24"/>
            <w:szCs w:val="24"/>
            <w:lang w:val="sk-SK"/>
          </w:rPr>
          <w:t>21</w:t>
        </w:r>
      </w:ins>
      <w:r w:rsidR="0073425F" w:rsidRPr="004F6F4A">
        <w:rPr>
          <w:rFonts w:ascii="Calibri" w:hAnsi="Calibri" w:cs="Calibri"/>
          <w:b/>
          <w:smallCaps/>
          <w:sz w:val="24"/>
          <w:szCs w:val="24"/>
          <w:lang w:val="sk-SK"/>
        </w:rPr>
        <w:t>.</w:t>
      </w:r>
      <w:r w:rsidR="0073425F">
        <w:rPr>
          <w:rFonts w:ascii="Calibri" w:hAnsi="Calibri" w:cs="Calibri"/>
          <w:b/>
          <w:smallCaps/>
          <w:sz w:val="24"/>
          <w:szCs w:val="24"/>
          <w:lang w:val="sk-SK"/>
        </w:rPr>
        <w:t xml:space="preserve"> </w:t>
      </w:r>
      <w:del w:id="7" w:author="autor" w:date="2020-12-04T12:15:00Z">
        <w:r w:rsidR="00F00449" w:rsidDel="00D90069">
          <w:rPr>
            <w:rFonts w:ascii="Calibri" w:hAnsi="Calibri" w:cs="Calibri"/>
            <w:b/>
            <w:sz w:val="24"/>
            <w:szCs w:val="24"/>
            <w:lang w:val="sk-SK"/>
          </w:rPr>
          <w:delText>s</w:delText>
        </w:r>
      </w:del>
      <w:ins w:id="8" w:author="autor" w:date="2020-12-04T12:15:00Z">
        <w:r w:rsidR="00D90069">
          <w:rPr>
            <w:rFonts w:ascii="Calibri" w:hAnsi="Calibri" w:cs="Calibri"/>
            <w:b/>
            <w:sz w:val="24"/>
            <w:szCs w:val="24"/>
            <w:lang w:val="sk-SK"/>
          </w:rPr>
          <w:t>dece</w:t>
        </w:r>
      </w:ins>
      <w:del w:id="9" w:author="autor" w:date="2020-12-04T12:15:00Z">
        <w:r w:rsidR="00F00449" w:rsidDel="00D90069">
          <w:rPr>
            <w:rFonts w:ascii="Calibri" w:hAnsi="Calibri" w:cs="Calibri"/>
            <w:b/>
            <w:sz w:val="24"/>
            <w:szCs w:val="24"/>
            <w:lang w:val="sk-SK"/>
          </w:rPr>
          <w:delText>epte</w:delText>
        </w:r>
      </w:del>
      <w:r w:rsidR="00F00449">
        <w:rPr>
          <w:rFonts w:ascii="Calibri" w:hAnsi="Calibri" w:cs="Calibri"/>
          <w:b/>
          <w:sz w:val="24"/>
          <w:szCs w:val="24"/>
          <w:lang w:val="sk-SK"/>
        </w:rPr>
        <w:t>mbra</w:t>
      </w:r>
      <w:r w:rsidR="00A257E6">
        <w:rPr>
          <w:rFonts w:ascii="Calibri" w:hAnsi="Calibri" w:cs="Calibri"/>
          <w:b/>
          <w:smallCaps/>
          <w:sz w:val="24"/>
          <w:szCs w:val="24"/>
          <w:lang w:val="sk-SK"/>
        </w:rPr>
        <w:t xml:space="preserve"> </w:t>
      </w:r>
      <w:r w:rsidR="000855AA" w:rsidRPr="004F6F4A">
        <w:rPr>
          <w:rFonts w:ascii="Calibri" w:hAnsi="Calibri" w:cs="Calibri"/>
          <w:b/>
          <w:smallCaps/>
          <w:sz w:val="24"/>
          <w:szCs w:val="24"/>
          <w:lang w:val="sk-SK"/>
        </w:rPr>
        <w:t>20</w:t>
      </w:r>
      <w:r w:rsidR="00EE0705">
        <w:rPr>
          <w:rFonts w:ascii="Calibri" w:hAnsi="Calibri" w:cs="Calibri"/>
          <w:b/>
          <w:smallCaps/>
          <w:sz w:val="24"/>
          <w:szCs w:val="24"/>
          <w:lang w:val="sk-SK"/>
        </w:rPr>
        <w:t>20</w:t>
      </w:r>
    </w:p>
    <w:p w14:paraId="42F73BFE" w14:textId="77777777" w:rsidR="00E33E39" w:rsidRPr="002F3653" w:rsidRDefault="00E33E39" w:rsidP="00193D67">
      <w:pPr>
        <w:pStyle w:val="Pta"/>
        <w:tabs>
          <w:tab w:val="clear" w:pos="4536"/>
          <w:tab w:val="clear" w:pos="9072"/>
        </w:tabs>
        <w:spacing w:line="276" w:lineRule="auto"/>
        <w:rPr>
          <w:rFonts w:ascii="Calibri" w:hAnsi="Calibri" w:cs="Calibri"/>
          <w:sz w:val="24"/>
          <w:szCs w:val="24"/>
          <w:lang w:val="sk-SK"/>
        </w:rPr>
      </w:pPr>
    </w:p>
    <w:p w14:paraId="21C54A5B" w14:textId="77777777" w:rsidR="00E33E39" w:rsidRPr="002F3653" w:rsidRDefault="00E33E39" w:rsidP="00193D67">
      <w:pPr>
        <w:pStyle w:val="Pta"/>
        <w:tabs>
          <w:tab w:val="left" w:pos="708"/>
        </w:tabs>
        <w:spacing w:line="276" w:lineRule="auto"/>
        <w:rPr>
          <w:rFonts w:ascii="Calibri" w:hAnsi="Calibri" w:cs="Calibri"/>
          <w:sz w:val="22"/>
          <w:szCs w:val="22"/>
          <w:lang w:val="sk-SK"/>
        </w:rPr>
      </w:pPr>
      <w:r w:rsidRPr="002F3653">
        <w:rPr>
          <w:rFonts w:ascii="Calibri" w:hAnsi="Calibri" w:cs="Calibri"/>
          <w:smallCaps/>
          <w:sz w:val="22"/>
          <w:szCs w:val="22"/>
          <w:lang w:val="sk-SK"/>
        </w:rPr>
        <w:t>Schválil:</w:t>
      </w:r>
      <w:r w:rsidRPr="002F3653">
        <w:rPr>
          <w:rFonts w:ascii="Calibri" w:hAnsi="Calibri" w:cs="Calibri"/>
          <w:sz w:val="22"/>
          <w:szCs w:val="22"/>
          <w:lang w:val="sk-SK"/>
        </w:rPr>
        <w:t xml:space="preserve">    </w:t>
      </w:r>
      <w:r w:rsidR="00F00449" w:rsidRPr="004721EB">
        <w:rPr>
          <w:rFonts w:asciiTheme="minorHAnsi" w:hAnsiTheme="minorHAnsi" w:cstheme="minorHAnsi"/>
          <w:b/>
          <w:sz w:val="24"/>
        </w:rPr>
        <w:t>Ing. Erna Dohnáliková</w:t>
      </w:r>
      <w:r w:rsidR="00EE0705">
        <w:rPr>
          <w:rFonts w:asciiTheme="minorHAnsi" w:hAnsiTheme="minorHAnsi" w:cstheme="minorHAnsi"/>
          <w:sz w:val="22"/>
          <w:szCs w:val="22"/>
          <w:lang w:eastAsia="sk-SK"/>
        </w:rPr>
        <w:t xml:space="preserve"> </w:t>
      </w:r>
    </w:p>
    <w:p w14:paraId="28C238B0" w14:textId="77777777" w:rsidR="00E33E39" w:rsidRPr="002F3653" w:rsidRDefault="00E33E39" w:rsidP="00193D67">
      <w:pPr>
        <w:pStyle w:val="Pta"/>
        <w:tabs>
          <w:tab w:val="left" w:pos="708"/>
        </w:tabs>
        <w:spacing w:line="276" w:lineRule="auto"/>
        <w:rPr>
          <w:rFonts w:ascii="Calibri" w:hAnsi="Calibri" w:cs="Calibri"/>
          <w:sz w:val="22"/>
          <w:szCs w:val="22"/>
          <w:lang w:val="sk-SK"/>
        </w:rPr>
      </w:pPr>
      <w:r w:rsidRPr="002F3653">
        <w:rPr>
          <w:rFonts w:ascii="Calibri" w:hAnsi="Calibri" w:cs="Calibri"/>
          <w:sz w:val="22"/>
          <w:szCs w:val="22"/>
          <w:lang w:val="sk-SK"/>
        </w:rPr>
        <w:tab/>
        <w:t xml:space="preserve">     </w:t>
      </w:r>
      <w:r w:rsidR="00EE0705" w:rsidRPr="00194BC0">
        <w:rPr>
          <w:rFonts w:asciiTheme="minorHAnsi" w:hAnsiTheme="minorHAnsi" w:cstheme="minorHAnsi"/>
          <w:sz w:val="22"/>
          <w:szCs w:val="22"/>
          <w:lang w:val="sk-SK" w:eastAsia="sk-SK"/>
        </w:rPr>
        <w:t>generáln</w:t>
      </w:r>
      <w:r w:rsidR="00F00449">
        <w:rPr>
          <w:rFonts w:asciiTheme="minorHAnsi" w:hAnsiTheme="minorHAnsi" w:cstheme="minorHAnsi"/>
          <w:sz w:val="22"/>
          <w:szCs w:val="22"/>
          <w:lang w:val="sk-SK" w:eastAsia="sk-SK"/>
        </w:rPr>
        <w:t>a</w:t>
      </w:r>
      <w:r w:rsidR="00EE0705" w:rsidRPr="00194BC0">
        <w:rPr>
          <w:rFonts w:asciiTheme="minorHAnsi" w:hAnsiTheme="minorHAnsi" w:cstheme="minorHAnsi"/>
          <w:sz w:val="22"/>
          <w:szCs w:val="22"/>
          <w:lang w:val="sk-SK" w:eastAsia="sk-SK"/>
        </w:rPr>
        <w:t xml:space="preserve"> riaditeľ</w:t>
      </w:r>
      <w:r w:rsidR="00F00449">
        <w:rPr>
          <w:rFonts w:asciiTheme="minorHAnsi" w:hAnsiTheme="minorHAnsi" w:cstheme="minorHAnsi"/>
          <w:sz w:val="22"/>
          <w:szCs w:val="22"/>
          <w:lang w:val="sk-SK" w:eastAsia="sk-SK"/>
        </w:rPr>
        <w:t>ka</w:t>
      </w:r>
    </w:p>
    <w:p w14:paraId="3E05712F" w14:textId="77777777" w:rsidR="00E33E39" w:rsidRPr="002F3653" w:rsidRDefault="00E33E39" w:rsidP="00193D67">
      <w:pPr>
        <w:pStyle w:val="Pta"/>
        <w:tabs>
          <w:tab w:val="left" w:pos="708"/>
        </w:tabs>
        <w:spacing w:line="276" w:lineRule="auto"/>
        <w:rPr>
          <w:rFonts w:ascii="Calibri" w:hAnsi="Calibri" w:cs="Calibri"/>
          <w:sz w:val="22"/>
          <w:szCs w:val="22"/>
          <w:lang w:val="sk-SK"/>
        </w:rPr>
      </w:pPr>
      <w:r w:rsidRPr="002F3653">
        <w:rPr>
          <w:rFonts w:ascii="Calibri" w:hAnsi="Calibri" w:cs="Calibri"/>
          <w:sz w:val="22"/>
          <w:szCs w:val="22"/>
          <w:lang w:val="sk-SK"/>
        </w:rPr>
        <w:tab/>
        <w:t xml:space="preserve">  </w:t>
      </w:r>
      <w:r w:rsidR="0078552D" w:rsidRPr="002F3653">
        <w:rPr>
          <w:rFonts w:ascii="Calibri" w:hAnsi="Calibri" w:cs="Calibri"/>
          <w:sz w:val="22"/>
          <w:szCs w:val="22"/>
          <w:lang w:val="sk-SK"/>
        </w:rPr>
        <w:t xml:space="preserve">   </w:t>
      </w:r>
      <w:r w:rsidRPr="002F3653">
        <w:rPr>
          <w:rFonts w:ascii="Calibri" w:hAnsi="Calibri" w:cs="Calibri"/>
          <w:sz w:val="22"/>
          <w:szCs w:val="22"/>
          <w:lang w:val="sk-SK"/>
        </w:rPr>
        <w:t>sekcie riadenia projektov</w:t>
      </w:r>
    </w:p>
    <w:p w14:paraId="71D3E938" w14:textId="77777777" w:rsidR="00E33E39" w:rsidRPr="002F3653" w:rsidRDefault="00E33E39" w:rsidP="00193D67">
      <w:pPr>
        <w:pStyle w:val="Pta"/>
        <w:tabs>
          <w:tab w:val="clear" w:pos="4536"/>
          <w:tab w:val="clear" w:pos="9072"/>
          <w:tab w:val="left" w:pos="900"/>
        </w:tabs>
        <w:spacing w:line="276" w:lineRule="auto"/>
        <w:ind w:left="709"/>
        <w:rPr>
          <w:rFonts w:ascii="Calibri" w:hAnsi="Calibri" w:cs="Calibri"/>
          <w:lang w:val="sk-SK"/>
        </w:rPr>
      </w:pPr>
    </w:p>
    <w:p w14:paraId="69A6FEAE" w14:textId="77777777" w:rsidR="00E33E39" w:rsidRPr="002F3653" w:rsidRDefault="00E33E39" w:rsidP="00B6290F">
      <w:pPr>
        <w:spacing w:after="0"/>
        <w:ind w:left="4956" w:firstLine="709"/>
        <w:rPr>
          <w:rFonts w:cs="Calibri"/>
        </w:rPr>
      </w:pPr>
      <w:r w:rsidRPr="002F3653">
        <w:rPr>
          <w:rFonts w:cs="Calibri"/>
        </w:rPr>
        <w:t>.........................................</w:t>
      </w:r>
    </w:p>
    <w:p w14:paraId="4685446F" w14:textId="77777777" w:rsidR="00E33E39" w:rsidRPr="002F3653" w:rsidRDefault="00E33E39" w:rsidP="00193D67">
      <w:pPr>
        <w:pStyle w:val="Pta"/>
        <w:tabs>
          <w:tab w:val="clear" w:pos="4536"/>
          <w:tab w:val="clear" w:pos="9072"/>
        </w:tabs>
        <w:spacing w:line="276" w:lineRule="auto"/>
        <w:rPr>
          <w:rFonts w:ascii="Calibri" w:hAnsi="Calibri" w:cs="Calibri"/>
          <w:lang w:val="sk-SK"/>
        </w:rPr>
      </w:pPr>
      <w:r w:rsidRPr="002F3653">
        <w:rPr>
          <w:rFonts w:ascii="Calibri" w:hAnsi="Calibri" w:cs="Calibri"/>
          <w:sz w:val="22"/>
          <w:szCs w:val="22"/>
          <w:lang w:val="sk-SK"/>
        </w:rPr>
        <w:tab/>
        <w:t xml:space="preserve"> </w:t>
      </w:r>
      <w:r w:rsidRPr="002F3653">
        <w:rPr>
          <w:rFonts w:ascii="Calibri" w:hAnsi="Calibri" w:cs="Calibri"/>
          <w:sz w:val="22"/>
          <w:szCs w:val="22"/>
          <w:lang w:val="sk-SK"/>
        </w:rPr>
        <w:tab/>
      </w:r>
      <w:r w:rsidRPr="002F3653">
        <w:rPr>
          <w:rFonts w:ascii="Calibri" w:hAnsi="Calibri" w:cs="Calibri"/>
          <w:sz w:val="22"/>
          <w:szCs w:val="22"/>
          <w:lang w:val="sk-SK"/>
        </w:rPr>
        <w:tab/>
      </w:r>
      <w:r w:rsidRPr="002F3653">
        <w:rPr>
          <w:rFonts w:ascii="Calibri" w:hAnsi="Calibri" w:cs="Calibri"/>
          <w:sz w:val="22"/>
          <w:szCs w:val="22"/>
          <w:lang w:val="sk-SK"/>
        </w:rPr>
        <w:tab/>
      </w:r>
      <w:r w:rsidRPr="002F3653">
        <w:rPr>
          <w:rFonts w:ascii="Calibri" w:hAnsi="Calibri" w:cs="Calibri"/>
          <w:sz w:val="22"/>
          <w:szCs w:val="22"/>
          <w:lang w:val="sk-SK"/>
        </w:rPr>
        <w:tab/>
      </w:r>
      <w:r w:rsidRPr="002F3653">
        <w:rPr>
          <w:rFonts w:ascii="Calibri" w:hAnsi="Calibri" w:cs="Calibri"/>
          <w:sz w:val="22"/>
          <w:szCs w:val="22"/>
          <w:lang w:val="sk-SK"/>
        </w:rPr>
        <w:tab/>
      </w:r>
      <w:r w:rsidRPr="002F3653">
        <w:rPr>
          <w:rFonts w:ascii="Calibri" w:hAnsi="Calibri" w:cs="Calibri"/>
          <w:sz w:val="22"/>
          <w:szCs w:val="22"/>
          <w:lang w:val="sk-SK"/>
        </w:rPr>
        <w:tab/>
      </w:r>
      <w:r w:rsidRPr="002F3653">
        <w:rPr>
          <w:rFonts w:ascii="Calibri" w:hAnsi="Calibri" w:cs="Calibri"/>
          <w:sz w:val="22"/>
          <w:szCs w:val="22"/>
          <w:lang w:val="sk-SK"/>
        </w:rPr>
        <w:tab/>
      </w:r>
      <w:r w:rsidRPr="002F3653">
        <w:rPr>
          <w:rFonts w:ascii="Calibri" w:hAnsi="Calibri" w:cs="Calibri"/>
          <w:sz w:val="22"/>
          <w:szCs w:val="22"/>
          <w:lang w:val="sk-SK"/>
        </w:rPr>
        <w:tab/>
        <w:t xml:space="preserve">  podpis </w:t>
      </w:r>
      <w:r w:rsidRPr="002F3653">
        <w:rPr>
          <w:rFonts w:ascii="Calibri" w:hAnsi="Calibri" w:cs="Calibri"/>
          <w:lang w:val="sk-SK"/>
        </w:rPr>
        <w:br/>
      </w:r>
    </w:p>
    <w:p w14:paraId="019F2D65" w14:textId="77777777" w:rsidR="009A5CBF" w:rsidRPr="002F3653" w:rsidRDefault="00B3654C" w:rsidP="00193D67">
      <w:pPr>
        <w:pStyle w:val="Default"/>
        <w:spacing w:line="276" w:lineRule="auto"/>
        <w:rPr>
          <w:b/>
          <w:color w:val="1F497D"/>
        </w:rPr>
      </w:pPr>
      <w:r w:rsidRPr="002F3653">
        <w:rPr>
          <w:rFonts w:cs="Calibri"/>
          <w:b/>
          <w:smallCaps/>
          <w:noProof/>
        </w:rPr>
        <mc:AlternateContent>
          <mc:Choice Requires="wps">
            <w:drawing>
              <wp:anchor distT="0" distB="0" distL="114300" distR="114300" simplePos="0" relativeHeight="251657728" behindDoc="0" locked="0" layoutInCell="1" allowOverlap="1" wp14:anchorId="50E5ED41" wp14:editId="1FCBB759">
                <wp:simplePos x="0" y="0"/>
                <wp:positionH relativeFrom="column">
                  <wp:posOffset>5338445</wp:posOffset>
                </wp:positionH>
                <wp:positionV relativeFrom="paragraph">
                  <wp:posOffset>777875</wp:posOffset>
                </wp:positionV>
                <wp:extent cx="428625" cy="352425"/>
                <wp:effectExtent l="9525" t="6350" r="9525" b="1270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 cy="352425"/>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88A108" id="Rectangle 2" o:spid="_x0000_s1026" style="position:absolute;margin-left:420.35pt;margin-top:61.25pt;width:33.75pt;height:27.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" strokecolor="white"/>
            </w:pict>
          </mc:Fallback>
        </mc:AlternateContent>
      </w:r>
      <w:r w:rsidR="00E33E39" w:rsidRPr="002F3653">
        <w:rPr>
          <w:rFonts w:ascii="Calibri" w:hAnsi="Calibri" w:cs="Calibri"/>
          <w:b/>
          <w:bCs/>
          <w:i/>
          <w:iCs/>
          <w:sz w:val="28"/>
          <w:szCs w:val="28"/>
        </w:rPr>
        <w:br w:type="page"/>
      </w:r>
      <w:r w:rsidR="009A5CBF" w:rsidRPr="002F3653">
        <w:rPr>
          <w:b/>
          <w:color w:val="1F497D"/>
          <w:sz w:val="32"/>
        </w:rPr>
        <w:lastRenderedPageBreak/>
        <w:t>Obsah</w:t>
      </w:r>
    </w:p>
    <w:p w14:paraId="529D31B7" w14:textId="77777777" w:rsidR="0098532E" w:rsidRPr="002F3653" w:rsidRDefault="0098532E" w:rsidP="00193D67">
      <w:pPr>
        <w:pStyle w:val="Default"/>
        <w:spacing w:line="276" w:lineRule="auto"/>
        <w:rPr>
          <w:rFonts w:ascii="Arial Narrow" w:hAnsi="Arial Narrow"/>
          <w:b/>
          <w:color w:val="1F497D"/>
        </w:rPr>
      </w:pPr>
    </w:p>
    <w:p w14:paraId="738911E5" w14:textId="77777777" w:rsidR="00405B0C" w:rsidRDefault="009A5CBF">
      <w:pPr>
        <w:pStyle w:val="Obsah1"/>
        <w:rPr>
          <w:rFonts w:asciiTheme="minorHAnsi" w:eastAsiaTheme="minorEastAsia" w:hAnsiTheme="minorHAnsi" w:cstheme="minorBidi"/>
          <w:noProof/>
          <w:sz w:val="22"/>
          <w:lang w:eastAsia="sk-SK"/>
        </w:rPr>
      </w:pPr>
      <w:r w:rsidRPr="002F3653">
        <w:fldChar w:fldCharType="begin"/>
      </w:r>
      <w:r w:rsidRPr="002F3653">
        <w:instrText xml:space="preserve"> TOC \o "1-3" \h \z \u </w:instrText>
      </w:r>
      <w:r w:rsidRPr="002F3653">
        <w:fldChar w:fldCharType="separate"/>
      </w:r>
      <w:hyperlink w:anchor="_Toc11153145" w:history="1">
        <w:r w:rsidR="00405B0C" w:rsidRPr="004F3A70">
          <w:rPr>
            <w:rStyle w:val="Hypertextovprepojenie"/>
            <w:noProof/>
          </w:rPr>
          <w:t>1. Úvod</w:t>
        </w:r>
        <w:r w:rsidR="00405B0C">
          <w:rPr>
            <w:noProof/>
            <w:webHidden/>
          </w:rPr>
          <w:tab/>
        </w:r>
        <w:r w:rsidR="00405B0C">
          <w:rPr>
            <w:noProof/>
            <w:webHidden/>
          </w:rPr>
          <w:fldChar w:fldCharType="begin"/>
        </w:r>
        <w:r w:rsidR="00405B0C">
          <w:rPr>
            <w:noProof/>
            <w:webHidden/>
          </w:rPr>
          <w:instrText xml:space="preserve"> PAGEREF _Toc11153145 \h </w:instrText>
        </w:r>
        <w:r w:rsidR="00405B0C">
          <w:rPr>
            <w:noProof/>
            <w:webHidden/>
          </w:rPr>
        </w:r>
        <w:r w:rsidR="00405B0C">
          <w:rPr>
            <w:noProof/>
            <w:webHidden/>
          </w:rPr>
          <w:fldChar w:fldCharType="separate"/>
        </w:r>
        <w:r w:rsidR="004E4D79">
          <w:rPr>
            <w:noProof/>
            <w:webHidden/>
          </w:rPr>
          <w:t>5</w:t>
        </w:r>
        <w:r w:rsidR="00405B0C">
          <w:rPr>
            <w:noProof/>
            <w:webHidden/>
          </w:rPr>
          <w:fldChar w:fldCharType="end"/>
        </w:r>
      </w:hyperlink>
    </w:p>
    <w:p w14:paraId="6C807061" w14:textId="77777777" w:rsidR="00405B0C" w:rsidRDefault="00C138E2">
      <w:pPr>
        <w:pStyle w:val="Obsah2"/>
        <w:tabs>
          <w:tab w:val="right" w:leader="dot" w:pos="9060"/>
        </w:tabs>
        <w:rPr>
          <w:rFonts w:asciiTheme="minorHAnsi" w:eastAsiaTheme="minorEastAsia" w:hAnsiTheme="minorHAnsi" w:cstheme="minorBidi"/>
          <w:noProof/>
          <w:sz w:val="22"/>
          <w:lang w:eastAsia="sk-SK"/>
        </w:rPr>
      </w:pPr>
      <w:hyperlink w:anchor="_Toc11153146" w:history="1">
        <w:r w:rsidR="00405B0C" w:rsidRPr="004F3A70">
          <w:rPr>
            <w:rStyle w:val="Hypertextovprepojenie"/>
            <w:noProof/>
          </w:rPr>
          <w:t>1.1 Cieľ</w:t>
        </w:r>
        <w:r w:rsidR="00405B0C">
          <w:rPr>
            <w:noProof/>
            <w:webHidden/>
          </w:rPr>
          <w:tab/>
        </w:r>
        <w:r w:rsidR="00405B0C">
          <w:rPr>
            <w:noProof/>
            <w:webHidden/>
          </w:rPr>
          <w:fldChar w:fldCharType="begin"/>
        </w:r>
        <w:r w:rsidR="00405B0C">
          <w:rPr>
            <w:noProof/>
            <w:webHidden/>
          </w:rPr>
          <w:instrText xml:space="preserve"> PAGEREF _Toc11153146 \h </w:instrText>
        </w:r>
        <w:r w:rsidR="00405B0C">
          <w:rPr>
            <w:noProof/>
            <w:webHidden/>
          </w:rPr>
        </w:r>
        <w:r w:rsidR="00405B0C">
          <w:rPr>
            <w:noProof/>
            <w:webHidden/>
          </w:rPr>
          <w:fldChar w:fldCharType="separate"/>
        </w:r>
        <w:r w:rsidR="004E4D79">
          <w:rPr>
            <w:noProof/>
            <w:webHidden/>
          </w:rPr>
          <w:t>5</w:t>
        </w:r>
        <w:r w:rsidR="00405B0C">
          <w:rPr>
            <w:noProof/>
            <w:webHidden/>
          </w:rPr>
          <w:fldChar w:fldCharType="end"/>
        </w:r>
      </w:hyperlink>
    </w:p>
    <w:p w14:paraId="1664328D" w14:textId="77777777" w:rsidR="00405B0C" w:rsidRDefault="00C138E2">
      <w:pPr>
        <w:pStyle w:val="Obsah2"/>
        <w:tabs>
          <w:tab w:val="right" w:leader="dot" w:pos="9060"/>
        </w:tabs>
        <w:rPr>
          <w:rFonts w:asciiTheme="minorHAnsi" w:eastAsiaTheme="minorEastAsia" w:hAnsiTheme="minorHAnsi" w:cstheme="minorBidi"/>
          <w:noProof/>
          <w:sz w:val="22"/>
          <w:lang w:eastAsia="sk-SK"/>
        </w:rPr>
      </w:pPr>
      <w:hyperlink w:anchor="_Toc11153147" w:history="1">
        <w:r w:rsidR="00405B0C" w:rsidRPr="004F3A70">
          <w:rPr>
            <w:rStyle w:val="Hypertextovprepojenie"/>
            <w:noProof/>
          </w:rPr>
          <w:t>1.2 Platnosť príručky</w:t>
        </w:r>
        <w:r w:rsidR="00405B0C">
          <w:rPr>
            <w:noProof/>
            <w:webHidden/>
          </w:rPr>
          <w:tab/>
        </w:r>
        <w:r w:rsidR="00405B0C">
          <w:rPr>
            <w:noProof/>
            <w:webHidden/>
          </w:rPr>
          <w:fldChar w:fldCharType="begin"/>
        </w:r>
        <w:r w:rsidR="00405B0C">
          <w:rPr>
            <w:noProof/>
            <w:webHidden/>
          </w:rPr>
          <w:instrText xml:space="preserve"> PAGEREF _Toc11153147 \h </w:instrText>
        </w:r>
        <w:r w:rsidR="00405B0C">
          <w:rPr>
            <w:noProof/>
            <w:webHidden/>
          </w:rPr>
        </w:r>
        <w:r w:rsidR="00405B0C">
          <w:rPr>
            <w:noProof/>
            <w:webHidden/>
          </w:rPr>
          <w:fldChar w:fldCharType="separate"/>
        </w:r>
        <w:r w:rsidR="004E4D79">
          <w:rPr>
            <w:noProof/>
            <w:webHidden/>
          </w:rPr>
          <w:t>6</w:t>
        </w:r>
        <w:r w:rsidR="00405B0C">
          <w:rPr>
            <w:noProof/>
            <w:webHidden/>
          </w:rPr>
          <w:fldChar w:fldCharType="end"/>
        </w:r>
      </w:hyperlink>
    </w:p>
    <w:p w14:paraId="1CF401B3" w14:textId="77777777" w:rsidR="00405B0C" w:rsidRDefault="00C138E2">
      <w:pPr>
        <w:pStyle w:val="Obsah2"/>
        <w:tabs>
          <w:tab w:val="right" w:leader="dot" w:pos="9060"/>
        </w:tabs>
        <w:rPr>
          <w:rFonts w:asciiTheme="minorHAnsi" w:eastAsiaTheme="minorEastAsia" w:hAnsiTheme="minorHAnsi" w:cstheme="minorBidi"/>
          <w:noProof/>
          <w:sz w:val="22"/>
          <w:lang w:eastAsia="sk-SK"/>
        </w:rPr>
      </w:pPr>
      <w:hyperlink w:anchor="_Toc11153148" w:history="1">
        <w:r w:rsidR="00405B0C" w:rsidRPr="004F3A70">
          <w:rPr>
            <w:rStyle w:val="Hypertextovprepojenie"/>
            <w:noProof/>
          </w:rPr>
          <w:t>1.3 Legislatívny rámec</w:t>
        </w:r>
        <w:r w:rsidR="00405B0C">
          <w:rPr>
            <w:noProof/>
            <w:webHidden/>
          </w:rPr>
          <w:tab/>
        </w:r>
        <w:r w:rsidR="00405B0C">
          <w:rPr>
            <w:noProof/>
            <w:webHidden/>
          </w:rPr>
          <w:fldChar w:fldCharType="begin"/>
        </w:r>
        <w:r w:rsidR="00405B0C">
          <w:rPr>
            <w:noProof/>
            <w:webHidden/>
          </w:rPr>
          <w:instrText xml:space="preserve"> PAGEREF _Toc11153148 \h </w:instrText>
        </w:r>
        <w:r w:rsidR="00405B0C">
          <w:rPr>
            <w:noProof/>
            <w:webHidden/>
          </w:rPr>
        </w:r>
        <w:r w:rsidR="00405B0C">
          <w:rPr>
            <w:noProof/>
            <w:webHidden/>
          </w:rPr>
          <w:fldChar w:fldCharType="separate"/>
        </w:r>
        <w:r w:rsidR="004E4D79">
          <w:rPr>
            <w:noProof/>
            <w:webHidden/>
          </w:rPr>
          <w:t>6</w:t>
        </w:r>
        <w:r w:rsidR="00405B0C">
          <w:rPr>
            <w:noProof/>
            <w:webHidden/>
          </w:rPr>
          <w:fldChar w:fldCharType="end"/>
        </w:r>
      </w:hyperlink>
    </w:p>
    <w:p w14:paraId="57F1E586" w14:textId="77777777" w:rsidR="00405B0C" w:rsidRDefault="00C138E2">
      <w:pPr>
        <w:pStyle w:val="Obsah2"/>
        <w:tabs>
          <w:tab w:val="right" w:leader="dot" w:pos="9060"/>
        </w:tabs>
        <w:rPr>
          <w:rFonts w:asciiTheme="minorHAnsi" w:eastAsiaTheme="minorEastAsia" w:hAnsiTheme="minorHAnsi" w:cstheme="minorBidi"/>
          <w:noProof/>
          <w:sz w:val="22"/>
          <w:lang w:eastAsia="sk-SK"/>
        </w:rPr>
      </w:pPr>
      <w:hyperlink w:anchor="_Toc11153149" w:history="1">
        <w:r w:rsidR="00405B0C" w:rsidRPr="004F3A70">
          <w:rPr>
            <w:rStyle w:val="Hypertextovprepojenie"/>
            <w:noProof/>
          </w:rPr>
          <w:t>1.4 Základné pojmy</w:t>
        </w:r>
        <w:r w:rsidR="00405B0C">
          <w:rPr>
            <w:noProof/>
            <w:webHidden/>
          </w:rPr>
          <w:tab/>
        </w:r>
        <w:r w:rsidR="00405B0C">
          <w:rPr>
            <w:noProof/>
            <w:webHidden/>
          </w:rPr>
          <w:fldChar w:fldCharType="begin"/>
        </w:r>
        <w:r w:rsidR="00405B0C">
          <w:rPr>
            <w:noProof/>
            <w:webHidden/>
          </w:rPr>
          <w:instrText xml:space="preserve"> PAGEREF _Toc11153149 \h </w:instrText>
        </w:r>
        <w:r w:rsidR="00405B0C">
          <w:rPr>
            <w:noProof/>
            <w:webHidden/>
          </w:rPr>
        </w:r>
        <w:r w:rsidR="00405B0C">
          <w:rPr>
            <w:noProof/>
            <w:webHidden/>
          </w:rPr>
          <w:fldChar w:fldCharType="separate"/>
        </w:r>
        <w:r w:rsidR="004E4D79">
          <w:rPr>
            <w:noProof/>
            <w:webHidden/>
          </w:rPr>
          <w:t>8</w:t>
        </w:r>
        <w:r w:rsidR="00405B0C">
          <w:rPr>
            <w:noProof/>
            <w:webHidden/>
          </w:rPr>
          <w:fldChar w:fldCharType="end"/>
        </w:r>
      </w:hyperlink>
    </w:p>
    <w:p w14:paraId="75FF3A0A" w14:textId="77777777" w:rsidR="00405B0C" w:rsidRDefault="00C138E2">
      <w:pPr>
        <w:pStyle w:val="Obsah1"/>
        <w:rPr>
          <w:rFonts w:asciiTheme="minorHAnsi" w:eastAsiaTheme="minorEastAsia" w:hAnsiTheme="minorHAnsi" w:cstheme="minorBidi"/>
          <w:noProof/>
          <w:sz w:val="22"/>
          <w:lang w:eastAsia="sk-SK"/>
        </w:rPr>
      </w:pPr>
      <w:hyperlink w:anchor="_Toc11153150" w:history="1">
        <w:r w:rsidR="00405B0C" w:rsidRPr="004F3A70">
          <w:rPr>
            <w:rStyle w:val="Hypertextovprepojenie"/>
            <w:rFonts w:cs="Calibri"/>
            <w:iCs/>
            <w:noProof/>
          </w:rPr>
          <w:t>2</w:t>
        </w:r>
        <w:r w:rsidR="00405B0C" w:rsidRPr="004F3A70">
          <w:rPr>
            <w:rStyle w:val="Hypertextovprepojenie"/>
            <w:noProof/>
          </w:rPr>
          <w:t>. Spoločné ustanovenia pri zadávaní zákaziek</w:t>
        </w:r>
        <w:r w:rsidR="00405B0C">
          <w:rPr>
            <w:noProof/>
            <w:webHidden/>
          </w:rPr>
          <w:tab/>
        </w:r>
        <w:r w:rsidR="00405B0C">
          <w:rPr>
            <w:noProof/>
            <w:webHidden/>
          </w:rPr>
          <w:fldChar w:fldCharType="begin"/>
        </w:r>
        <w:r w:rsidR="00405B0C">
          <w:rPr>
            <w:noProof/>
            <w:webHidden/>
          </w:rPr>
          <w:instrText xml:space="preserve"> PAGEREF _Toc11153150 \h </w:instrText>
        </w:r>
        <w:r w:rsidR="00405B0C">
          <w:rPr>
            <w:noProof/>
            <w:webHidden/>
          </w:rPr>
        </w:r>
        <w:r w:rsidR="00405B0C">
          <w:rPr>
            <w:noProof/>
            <w:webHidden/>
          </w:rPr>
          <w:fldChar w:fldCharType="separate"/>
        </w:r>
        <w:r w:rsidR="004E4D79">
          <w:rPr>
            <w:noProof/>
            <w:webHidden/>
          </w:rPr>
          <w:t>12</w:t>
        </w:r>
        <w:r w:rsidR="00405B0C">
          <w:rPr>
            <w:noProof/>
            <w:webHidden/>
          </w:rPr>
          <w:fldChar w:fldCharType="end"/>
        </w:r>
      </w:hyperlink>
    </w:p>
    <w:p w14:paraId="5B629535" w14:textId="77777777" w:rsidR="00405B0C" w:rsidRDefault="00C138E2">
      <w:pPr>
        <w:pStyle w:val="Obsah2"/>
        <w:tabs>
          <w:tab w:val="right" w:leader="dot" w:pos="9060"/>
        </w:tabs>
        <w:rPr>
          <w:rFonts w:asciiTheme="minorHAnsi" w:eastAsiaTheme="minorEastAsia" w:hAnsiTheme="minorHAnsi" w:cstheme="minorBidi"/>
          <w:noProof/>
          <w:sz w:val="22"/>
          <w:lang w:eastAsia="sk-SK"/>
        </w:rPr>
      </w:pPr>
      <w:hyperlink w:anchor="_Toc11153151" w:history="1">
        <w:r w:rsidR="00405B0C" w:rsidRPr="004F3A70">
          <w:rPr>
            <w:rStyle w:val="Hypertextovprepojenie"/>
            <w:noProof/>
          </w:rPr>
          <w:t>2.1 Povinnosti žiadateľa/prijímateľa a odporúčania pri postupoch zadávania zákaziek</w:t>
        </w:r>
        <w:r w:rsidR="00405B0C">
          <w:rPr>
            <w:noProof/>
            <w:webHidden/>
          </w:rPr>
          <w:tab/>
        </w:r>
        <w:r w:rsidR="00405B0C">
          <w:rPr>
            <w:noProof/>
            <w:webHidden/>
          </w:rPr>
          <w:fldChar w:fldCharType="begin"/>
        </w:r>
        <w:r w:rsidR="00405B0C">
          <w:rPr>
            <w:noProof/>
            <w:webHidden/>
          </w:rPr>
          <w:instrText xml:space="preserve"> PAGEREF _Toc11153151 \h </w:instrText>
        </w:r>
        <w:r w:rsidR="00405B0C">
          <w:rPr>
            <w:noProof/>
            <w:webHidden/>
          </w:rPr>
        </w:r>
        <w:r w:rsidR="00405B0C">
          <w:rPr>
            <w:noProof/>
            <w:webHidden/>
          </w:rPr>
          <w:fldChar w:fldCharType="separate"/>
        </w:r>
        <w:r w:rsidR="004E4D79">
          <w:rPr>
            <w:noProof/>
            <w:webHidden/>
          </w:rPr>
          <w:t>12</w:t>
        </w:r>
        <w:r w:rsidR="00405B0C">
          <w:rPr>
            <w:noProof/>
            <w:webHidden/>
          </w:rPr>
          <w:fldChar w:fldCharType="end"/>
        </w:r>
      </w:hyperlink>
    </w:p>
    <w:p w14:paraId="7002EA97" w14:textId="77777777" w:rsidR="00405B0C" w:rsidRDefault="00C138E2">
      <w:pPr>
        <w:pStyle w:val="Obsah3"/>
        <w:tabs>
          <w:tab w:val="right" w:leader="dot" w:pos="9060"/>
        </w:tabs>
        <w:rPr>
          <w:rFonts w:asciiTheme="minorHAnsi" w:eastAsiaTheme="minorEastAsia" w:hAnsiTheme="minorHAnsi" w:cstheme="minorBidi"/>
          <w:noProof/>
          <w:lang w:val="sk-SK" w:eastAsia="sk-SK"/>
        </w:rPr>
      </w:pPr>
      <w:hyperlink w:anchor="_Toc11153152" w:history="1">
        <w:r w:rsidR="00405B0C" w:rsidRPr="004F3A70">
          <w:rPr>
            <w:rStyle w:val="Hypertextovprepojenie"/>
            <w:noProof/>
            <w:lang w:eastAsia="cs-CZ"/>
          </w:rPr>
          <w:t>Všeobecné povinnosti a odporúčania</w:t>
        </w:r>
        <w:r w:rsidR="00405B0C">
          <w:rPr>
            <w:noProof/>
            <w:webHidden/>
          </w:rPr>
          <w:tab/>
        </w:r>
        <w:r w:rsidR="00405B0C">
          <w:rPr>
            <w:noProof/>
            <w:webHidden/>
          </w:rPr>
          <w:fldChar w:fldCharType="begin"/>
        </w:r>
        <w:r w:rsidR="00405B0C">
          <w:rPr>
            <w:noProof/>
            <w:webHidden/>
          </w:rPr>
          <w:instrText xml:space="preserve"> PAGEREF _Toc11153152 \h </w:instrText>
        </w:r>
        <w:r w:rsidR="00405B0C">
          <w:rPr>
            <w:noProof/>
            <w:webHidden/>
          </w:rPr>
        </w:r>
        <w:r w:rsidR="00405B0C">
          <w:rPr>
            <w:noProof/>
            <w:webHidden/>
          </w:rPr>
          <w:fldChar w:fldCharType="separate"/>
        </w:r>
        <w:r w:rsidR="004E4D79">
          <w:rPr>
            <w:noProof/>
            <w:webHidden/>
          </w:rPr>
          <w:t>12</w:t>
        </w:r>
        <w:r w:rsidR="00405B0C">
          <w:rPr>
            <w:noProof/>
            <w:webHidden/>
          </w:rPr>
          <w:fldChar w:fldCharType="end"/>
        </w:r>
      </w:hyperlink>
    </w:p>
    <w:p w14:paraId="3AEEA8FA" w14:textId="77777777" w:rsidR="00405B0C" w:rsidRDefault="00C138E2">
      <w:pPr>
        <w:pStyle w:val="Obsah3"/>
        <w:tabs>
          <w:tab w:val="right" w:leader="dot" w:pos="9060"/>
        </w:tabs>
        <w:rPr>
          <w:rFonts w:asciiTheme="minorHAnsi" w:eastAsiaTheme="minorEastAsia" w:hAnsiTheme="minorHAnsi" w:cstheme="minorBidi"/>
          <w:noProof/>
          <w:lang w:val="sk-SK" w:eastAsia="sk-SK"/>
        </w:rPr>
      </w:pPr>
      <w:hyperlink w:anchor="_Toc11153153" w:history="1">
        <w:r w:rsidR="00405B0C" w:rsidRPr="004F3A70">
          <w:rPr>
            <w:rStyle w:val="Hypertextovprepojenie"/>
            <w:noProof/>
          </w:rPr>
          <w:t>Výber postupu vo VO</w:t>
        </w:r>
        <w:r w:rsidR="00405B0C">
          <w:rPr>
            <w:noProof/>
            <w:webHidden/>
          </w:rPr>
          <w:tab/>
        </w:r>
        <w:r w:rsidR="00405B0C">
          <w:rPr>
            <w:noProof/>
            <w:webHidden/>
          </w:rPr>
          <w:fldChar w:fldCharType="begin"/>
        </w:r>
        <w:r w:rsidR="00405B0C">
          <w:rPr>
            <w:noProof/>
            <w:webHidden/>
          </w:rPr>
          <w:instrText xml:space="preserve"> PAGEREF _Toc11153153 \h </w:instrText>
        </w:r>
        <w:r w:rsidR="00405B0C">
          <w:rPr>
            <w:noProof/>
            <w:webHidden/>
          </w:rPr>
        </w:r>
        <w:r w:rsidR="00405B0C">
          <w:rPr>
            <w:noProof/>
            <w:webHidden/>
          </w:rPr>
          <w:fldChar w:fldCharType="separate"/>
        </w:r>
        <w:r w:rsidR="004E4D79">
          <w:rPr>
            <w:noProof/>
            <w:webHidden/>
          </w:rPr>
          <w:t>13</w:t>
        </w:r>
        <w:r w:rsidR="00405B0C">
          <w:rPr>
            <w:noProof/>
            <w:webHidden/>
          </w:rPr>
          <w:fldChar w:fldCharType="end"/>
        </w:r>
      </w:hyperlink>
    </w:p>
    <w:p w14:paraId="70D55E0D" w14:textId="77777777" w:rsidR="00405B0C" w:rsidRDefault="00C138E2">
      <w:pPr>
        <w:pStyle w:val="Obsah3"/>
        <w:tabs>
          <w:tab w:val="right" w:leader="dot" w:pos="9060"/>
        </w:tabs>
        <w:rPr>
          <w:rFonts w:asciiTheme="minorHAnsi" w:eastAsiaTheme="minorEastAsia" w:hAnsiTheme="minorHAnsi" w:cstheme="minorBidi"/>
          <w:noProof/>
          <w:lang w:val="sk-SK" w:eastAsia="sk-SK"/>
        </w:rPr>
      </w:pPr>
      <w:hyperlink w:anchor="_Toc11153154" w:history="1">
        <w:r w:rsidR="00405B0C" w:rsidRPr="004F3A70">
          <w:rPr>
            <w:rStyle w:val="Hypertextovprepojenie"/>
            <w:noProof/>
          </w:rPr>
          <w:t>Stanovenie PHZ</w:t>
        </w:r>
        <w:r w:rsidR="00405B0C">
          <w:rPr>
            <w:noProof/>
            <w:webHidden/>
          </w:rPr>
          <w:tab/>
        </w:r>
        <w:r w:rsidR="00405B0C">
          <w:rPr>
            <w:noProof/>
            <w:webHidden/>
          </w:rPr>
          <w:fldChar w:fldCharType="begin"/>
        </w:r>
        <w:r w:rsidR="00405B0C">
          <w:rPr>
            <w:noProof/>
            <w:webHidden/>
          </w:rPr>
          <w:instrText xml:space="preserve"> PAGEREF _Toc11153154 \h </w:instrText>
        </w:r>
        <w:r w:rsidR="00405B0C">
          <w:rPr>
            <w:noProof/>
            <w:webHidden/>
          </w:rPr>
        </w:r>
        <w:r w:rsidR="00405B0C">
          <w:rPr>
            <w:noProof/>
            <w:webHidden/>
          </w:rPr>
          <w:fldChar w:fldCharType="separate"/>
        </w:r>
        <w:r w:rsidR="004E4D79">
          <w:rPr>
            <w:noProof/>
            <w:webHidden/>
          </w:rPr>
          <w:t>14</w:t>
        </w:r>
        <w:r w:rsidR="00405B0C">
          <w:rPr>
            <w:noProof/>
            <w:webHidden/>
          </w:rPr>
          <w:fldChar w:fldCharType="end"/>
        </w:r>
      </w:hyperlink>
    </w:p>
    <w:p w14:paraId="448613C1" w14:textId="77777777" w:rsidR="00405B0C" w:rsidRDefault="00C138E2">
      <w:pPr>
        <w:pStyle w:val="Obsah3"/>
        <w:tabs>
          <w:tab w:val="right" w:leader="dot" w:pos="9060"/>
        </w:tabs>
        <w:rPr>
          <w:rFonts w:asciiTheme="minorHAnsi" w:eastAsiaTheme="minorEastAsia" w:hAnsiTheme="minorHAnsi" w:cstheme="minorBidi"/>
          <w:noProof/>
          <w:lang w:val="sk-SK" w:eastAsia="sk-SK"/>
        </w:rPr>
      </w:pPr>
      <w:hyperlink w:anchor="_Toc11153155" w:history="1">
        <w:r w:rsidR="00405B0C" w:rsidRPr="004F3A70">
          <w:rPr>
            <w:rStyle w:val="Hypertextovprepojenie"/>
            <w:noProof/>
          </w:rPr>
          <w:t>Žiadosť o nápravu</w:t>
        </w:r>
        <w:r w:rsidR="00405B0C">
          <w:rPr>
            <w:noProof/>
            <w:webHidden/>
          </w:rPr>
          <w:tab/>
        </w:r>
        <w:r w:rsidR="00405B0C">
          <w:rPr>
            <w:noProof/>
            <w:webHidden/>
          </w:rPr>
          <w:fldChar w:fldCharType="begin"/>
        </w:r>
        <w:r w:rsidR="00405B0C">
          <w:rPr>
            <w:noProof/>
            <w:webHidden/>
          </w:rPr>
          <w:instrText xml:space="preserve"> PAGEREF _Toc11153155 \h </w:instrText>
        </w:r>
        <w:r w:rsidR="00405B0C">
          <w:rPr>
            <w:noProof/>
            <w:webHidden/>
          </w:rPr>
        </w:r>
        <w:r w:rsidR="00405B0C">
          <w:rPr>
            <w:noProof/>
            <w:webHidden/>
          </w:rPr>
          <w:fldChar w:fldCharType="separate"/>
        </w:r>
        <w:r w:rsidR="004E4D79">
          <w:rPr>
            <w:noProof/>
            <w:webHidden/>
          </w:rPr>
          <w:t>16</w:t>
        </w:r>
        <w:r w:rsidR="00405B0C">
          <w:rPr>
            <w:noProof/>
            <w:webHidden/>
          </w:rPr>
          <w:fldChar w:fldCharType="end"/>
        </w:r>
      </w:hyperlink>
    </w:p>
    <w:p w14:paraId="66B0B6D7" w14:textId="77777777" w:rsidR="00405B0C" w:rsidRDefault="00C138E2">
      <w:pPr>
        <w:pStyle w:val="Obsah3"/>
        <w:tabs>
          <w:tab w:val="right" w:leader="dot" w:pos="9060"/>
        </w:tabs>
        <w:rPr>
          <w:rFonts w:asciiTheme="minorHAnsi" w:eastAsiaTheme="minorEastAsia" w:hAnsiTheme="minorHAnsi" w:cstheme="minorBidi"/>
          <w:noProof/>
          <w:lang w:val="sk-SK" w:eastAsia="sk-SK"/>
        </w:rPr>
      </w:pPr>
      <w:hyperlink w:anchor="_Toc11153156" w:history="1">
        <w:r w:rsidR="00405B0C" w:rsidRPr="004F3A70">
          <w:rPr>
            <w:rStyle w:val="Hypertextovprepojenie"/>
            <w:noProof/>
          </w:rPr>
          <w:t>Konanie o námietkach</w:t>
        </w:r>
        <w:r w:rsidR="00405B0C">
          <w:rPr>
            <w:noProof/>
            <w:webHidden/>
          </w:rPr>
          <w:tab/>
        </w:r>
        <w:r w:rsidR="00405B0C">
          <w:rPr>
            <w:noProof/>
            <w:webHidden/>
          </w:rPr>
          <w:fldChar w:fldCharType="begin"/>
        </w:r>
        <w:r w:rsidR="00405B0C">
          <w:rPr>
            <w:noProof/>
            <w:webHidden/>
          </w:rPr>
          <w:instrText xml:space="preserve"> PAGEREF _Toc11153156 \h </w:instrText>
        </w:r>
        <w:r w:rsidR="00405B0C">
          <w:rPr>
            <w:noProof/>
            <w:webHidden/>
          </w:rPr>
        </w:r>
        <w:r w:rsidR="00405B0C">
          <w:rPr>
            <w:noProof/>
            <w:webHidden/>
          </w:rPr>
          <w:fldChar w:fldCharType="separate"/>
        </w:r>
        <w:r w:rsidR="004E4D79">
          <w:rPr>
            <w:noProof/>
            <w:webHidden/>
          </w:rPr>
          <w:t>16</w:t>
        </w:r>
        <w:r w:rsidR="00405B0C">
          <w:rPr>
            <w:noProof/>
            <w:webHidden/>
          </w:rPr>
          <w:fldChar w:fldCharType="end"/>
        </w:r>
      </w:hyperlink>
    </w:p>
    <w:p w14:paraId="24634D3E" w14:textId="77777777" w:rsidR="00405B0C" w:rsidRDefault="00C138E2">
      <w:pPr>
        <w:pStyle w:val="Obsah3"/>
        <w:tabs>
          <w:tab w:val="right" w:leader="dot" w:pos="9060"/>
        </w:tabs>
        <w:rPr>
          <w:rFonts w:asciiTheme="minorHAnsi" w:eastAsiaTheme="minorEastAsia" w:hAnsiTheme="minorHAnsi" w:cstheme="minorBidi"/>
          <w:noProof/>
          <w:lang w:val="sk-SK" w:eastAsia="sk-SK"/>
        </w:rPr>
      </w:pPr>
      <w:hyperlink w:anchor="_Toc11153157" w:history="1">
        <w:r w:rsidR="00405B0C" w:rsidRPr="004F3A70">
          <w:rPr>
            <w:rStyle w:val="Hypertextovprepojenie"/>
            <w:rFonts w:eastAsia="Times New Roman"/>
            <w:noProof/>
            <w:lang w:eastAsia="sk-SK"/>
          </w:rPr>
          <w:t>Uzatvorenie zmluvy</w:t>
        </w:r>
        <w:r w:rsidR="00405B0C">
          <w:rPr>
            <w:noProof/>
            <w:webHidden/>
          </w:rPr>
          <w:tab/>
        </w:r>
        <w:r w:rsidR="00405B0C">
          <w:rPr>
            <w:noProof/>
            <w:webHidden/>
          </w:rPr>
          <w:fldChar w:fldCharType="begin"/>
        </w:r>
        <w:r w:rsidR="00405B0C">
          <w:rPr>
            <w:noProof/>
            <w:webHidden/>
          </w:rPr>
          <w:instrText xml:space="preserve"> PAGEREF _Toc11153157 \h </w:instrText>
        </w:r>
        <w:r w:rsidR="00405B0C">
          <w:rPr>
            <w:noProof/>
            <w:webHidden/>
          </w:rPr>
        </w:r>
        <w:r w:rsidR="00405B0C">
          <w:rPr>
            <w:noProof/>
            <w:webHidden/>
          </w:rPr>
          <w:fldChar w:fldCharType="separate"/>
        </w:r>
        <w:r w:rsidR="004E4D79">
          <w:rPr>
            <w:noProof/>
            <w:webHidden/>
          </w:rPr>
          <w:t>17</w:t>
        </w:r>
        <w:r w:rsidR="00405B0C">
          <w:rPr>
            <w:noProof/>
            <w:webHidden/>
          </w:rPr>
          <w:fldChar w:fldCharType="end"/>
        </w:r>
      </w:hyperlink>
    </w:p>
    <w:p w14:paraId="10971606" w14:textId="77777777" w:rsidR="00405B0C" w:rsidRDefault="00C138E2">
      <w:pPr>
        <w:pStyle w:val="Obsah3"/>
        <w:tabs>
          <w:tab w:val="right" w:leader="dot" w:pos="9060"/>
        </w:tabs>
        <w:rPr>
          <w:rFonts w:asciiTheme="minorHAnsi" w:eastAsiaTheme="minorEastAsia" w:hAnsiTheme="minorHAnsi" w:cstheme="minorBidi"/>
          <w:noProof/>
          <w:lang w:val="sk-SK" w:eastAsia="sk-SK"/>
        </w:rPr>
      </w:pPr>
      <w:hyperlink w:anchor="_Toc11153158" w:history="1">
        <w:r w:rsidR="00405B0C" w:rsidRPr="004F3A70">
          <w:rPr>
            <w:rStyle w:val="Hypertextovprepojenie"/>
            <w:noProof/>
          </w:rPr>
          <w:t>Zrušenie postupu zadávania zákazky</w:t>
        </w:r>
        <w:r w:rsidR="00405B0C">
          <w:rPr>
            <w:noProof/>
            <w:webHidden/>
          </w:rPr>
          <w:tab/>
        </w:r>
        <w:r w:rsidR="00405B0C">
          <w:rPr>
            <w:noProof/>
            <w:webHidden/>
          </w:rPr>
          <w:fldChar w:fldCharType="begin"/>
        </w:r>
        <w:r w:rsidR="00405B0C">
          <w:rPr>
            <w:noProof/>
            <w:webHidden/>
          </w:rPr>
          <w:instrText xml:space="preserve"> PAGEREF _Toc11153158 \h </w:instrText>
        </w:r>
        <w:r w:rsidR="00405B0C">
          <w:rPr>
            <w:noProof/>
            <w:webHidden/>
          </w:rPr>
        </w:r>
        <w:r w:rsidR="00405B0C">
          <w:rPr>
            <w:noProof/>
            <w:webHidden/>
          </w:rPr>
          <w:fldChar w:fldCharType="separate"/>
        </w:r>
        <w:r w:rsidR="004E4D79">
          <w:rPr>
            <w:noProof/>
            <w:webHidden/>
          </w:rPr>
          <w:t>18</w:t>
        </w:r>
        <w:r w:rsidR="00405B0C">
          <w:rPr>
            <w:noProof/>
            <w:webHidden/>
          </w:rPr>
          <w:fldChar w:fldCharType="end"/>
        </w:r>
      </w:hyperlink>
    </w:p>
    <w:p w14:paraId="0F349722" w14:textId="77777777" w:rsidR="00405B0C" w:rsidRDefault="00C138E2">
      <w:pPr>
        <w:pStyle w:val="Obsah2"/>
        <w:tabs>
          <w:tab w:val="right" w:leader="dot" w:pos="9060"/>
        </w:tabs>
        <w:rPr>
          <w:rFonts w:asciiTheme="minorHAnsi" w:eastAsiaTheme="minorEastAsia" w:hAnsiTheme="minorHAnsi" w:cstheme="minorBidi"/>
          <w:noProof/>
          <w:sz w:val="22"/>
          <w:lang w:eastAsia="sk-SK"/>
        </w:rPr>
      </w:pPr>
      <w:hyperlink w:anchor="_Toc11153159" w:history="1">
        <w:r w:rsidR="00405B0C" w:rsidRPr="004F3A70">
          <w:rPr>
            <w:rStyle w:val="Hypertextovprepojenie"/>
            <w:noProof/>
          </w:rPr>
          <w:t>2.2 Predkladanie dokumentácie z VO na kontrolu na RO</w:t>
        </w:r>
        <w:r w:rsidR="00405B0C">
          <w:rPr>
            <w:noProof/>
            <w:webHidden/>
          </w:rPr>
          <w:tab/>
        </w:r>
        <w:r w:rsidR="00405B0C">
          <w:rPr>
            <w:noProof/>
            <w:webHidden/>
          </w:rPr>
          <w:fldChar w:fldCharType="begin"/>
        </w:r>
        <w:r w:rsidR="00405B0C">
          <w:rPr>
            <w:noProof/>
            <w:webHidden/>
          </w:rPr>
          <w:instrText xml:space="preserve"> PAGEREF _Toc11153159 \h </w:instrText>
        </w:r>
        <w:r w:rsidR="00405B0C">
          <w:rPr>
            <w:noProof/>
            <w:webHidden/>
          </w:rPr>
        </w:r>
        <w:r w:rsidR="00405B0C">
          <w:rPr>
            <w:noProof/>
            <w:webHidden/>
          </w:rPr>
          <w:fldChar w:fldCharType="separate"/>
        </w:r>
        <w:r w:rsidR="004E4D79">
          <w:rPr>
            <w:noProof/>
            <w:webHidden/>
          </w:rPr>
          <w:t>19</w:t>
        </w:r>
        <w:r w:rsidR="00405B0C">
          <w:rPr>
            <w:noProof/>
            <w:webHidden/>
          </w:rPr>
          <w:fldChar w:fldCharType="end"/>
        </w:r>
      </w:hyperlink>
    </w:p>
    <w:p w14:paraId="6F96BA9B" w14:textId="77777777" w:rsidR="00405B0C" w:rsidRDefault="00C138E2">
      <w:pPr>
        <w:pStyle w:val="Obsah3"/>
        <w:tabs>
          <w:tab w:val="right" w:leader="dot" w:pos="9060"/>
        </w:tabs>
        <w:rPr>
          <w:rFonts w:asciiTheme="minorHAnsi" w:eastAsiaTheme="minorEastAsia" w:hAnsiTheme="minorHAnsi" w:cstheme="minorBidi"/>
          <w:noProof/>
          <w:lang w:val="sk-SK" w:eastAsia="sk-SK"/>
        </w:rPr>
      </w:pPr>
      <w:hyperlink w:anchor="_Toc11153160" w:history="1">
        <w:r w:rsidR="00405B0C" w:rsidRPr="004F3A70">
          <w:rPr>
            <w:rStyle w:val="Hypertextovprepojenie"/>
            <w:noProof/>
          </w:rPr>
          <w:t>Zaevidovanie údajov o VO v rámci ITMS2014+</w:t>
        </w:r>
        <w:r w:rsidR="00405B0C">
          <w:rPr>
            <w:noProof/>
            <w:webHidden/>
          </w:rPr>
          <w:tab/>
        </w:r>
        <w:r w:rsidR="00405B0C">
          <w:rPr>
            <w:noProof/>
            <w:webHidden/>
          </w:rPr>
          <w:fldChar w:fldCharType="begin"/>
        </w:r>
        <w:r w:rsidR="00405B0C">
          <w:rPr>
            <w:noProof/>
            <w:webHidden/>
          </w:rPr>
          <w:instrText xml:space="preserve"> PAGEREF _Toc11153160 \h </w:instrText>
        </w:r>
        <w:r w:rsidR="00405B0C">
          <w:rPr>
            <w:noProof/>
            <w:webHidden/>
          </w:rPr>
        </w:r>
        <w:r w:rsidR="00405B0C">
          <w:rPr>
            <w:noProof/>
            <w:webHidden/>
          </w:rPr>
          <w:fldChar w:fldCharType="separate"/>
        </w:r>
        <w:r w:rsidR="004E4D79">
          <w:rPr>
            <w:noProof/>
            <w:webHidden/>
          </w:rPr>
          <w:t>22</w:t>
        </w:r>
        <w:r w:rsidR="00405B0C">
          <w:rPr>
            <w:noProof/>
            <w:webHidden/>
          </w:rPr>
          <w:fldChar w:fldCharType="end"/>
        </w:r>
      </w:hyperlink>
    </w:p>
    <w:p w14:paraId="0481C28D" w14:textId="77777777" w:rsidR="00405B0C" w:rsidRDefault="00C138E2">
      <w:pPr>
        <w:pStyle w:val="Obsah3"/>
        <w:tabs>
          <w:tab w:val="right" w:leader="dot" w:pos="9060"/>
        </w:tabs>
        <w:rPr>
          <w:rFonts w:asciiTheme="minorHAnsi" w:eastAsiaTheme="minorEastAsia" w:hAnsiTheme="minorHAnsi" w:cstheme="minorBidi"/>
          <w:noProof/>
          <w:lang w:val="sk-SK" w:eastAsia="sk-SK"/>
        </w:rPr>
      </w:pPr>
      <w:hyperlink w:anchor="_Toc11153161" w:history="1">
        <w:r w:rsidR="00405B0C" w:rsidRPr="004F3A70">
          <w:rPr>
            <w:rStyle w:val="Hypertextovprepojenie"/>
            <w:noProof/>
          </w:rPr>
          <w:t>Predkladanie dokumentácie z VO u projektov prioritnej osi 7 OPII</w:t>
        </w:r>
        <w:r w:rsidR="00405B0C">
          <w:rPr>
            <w:noProof/>
            <w:webHidden/>
          </w:rPr>
          <w:tab/>
        </w:r>
        <w:r w:rsidR="00405B0C">
          <w:rPr>
            <w:noProof/>
            <w:webHidden/>
          </w:rPr>
          <w:fldChar w:fldCharType="begin"/>
        </w:r>
        <w:r w:rsidR="00405B0C">
          <w:rPr>
            <w:noProof/>
            <w:webHidden/>
          </w:rPr>
          <w:instrText xml:space="preserve"> PAGEREF _Toc11153161 \h </w:instrText>
        </w:r>
        <w:r w:rsidR="00405B0C">
          <w:rPr>
            <w:noProof/>
            <w:webHidden/>
          </w:rPr>
        </w:r>
        <w:r w:rsidR="00405B0C">
          <w:rPr>
            <w:noProof/>
            <w:webHidden/>
          </w:rPr>
          <w:fldChar w:fldCharType="separate"/>
        </w:r>
        <w:r w:rsidR="004E4D79">
          <w:rPr>
            <w:noProof/>
            <w:webHidden/>
          </w:rPr>
          <w:t>23</w:t>
        </w:r>
        <w:r w:rsidR="00405B0C">
          <w:rPr>
            <w:noProof/>
            <w:webHidden/>
          </w:rPr>
          <w:fldChar w:fldCharType="end"/>
        </w:r>
      </w:hyperlink>
    </w:p>
    <w:p w14:paraId="0111409E" w14:textId="77777777" w:rsidR="00405B0C" w:rsidRDefault="00C138E2">
      <w:pPr>
        <w:pStyle w:val="Obsah2"/>
        <w:tabs>
          <w:tab w:val="right" w:leader="dot" w:pos="9060"/>
        </w:tabs>
        <w:rPr>
          <w:rFonts w:asciiTheme="minorHAnsi" w:eastAsiaTheme="minorEastAsia" w:hAnsiTheme="minorHAnsi" w:cstheme="minorBidi"/>
          <w:noProof/>
          <w:sz w:val="22"/>
          <w:lang w:eastAsia="sk-SK"/>
        </w:rPr>
      </w:pPr>
      <w:hyperlink w:anchor="_Toc11153162" w:history="1">
        <w:r w:rsidR="00405B0C" w:rsidRPr="004F3A70">
          <w:rPr>
            <w:rStyle w:val="Hypertextovprepojenie"/>
            <w:noProof/>
          </w:rPr>
          <w:t>2.3 Finančná kontrola pravidiel a postupov stanovených ZVO</w:t>
        </w:r>
        <w:r w:rsidR="00405B0C">
          <w:rPr>
            <w:noProof/>
            <w:webHidden/>
          </w:rPr>
          <w:tab/>
        </w:r>
        <w:r w:rsidR="00405B0C">
          <w:rPr>
            <w:noProof/>
            <w:webHidden/>
          </w:rPr>
          <w:fldChar w:fldCharType="begin"/>
        </w:r>
        <w:r w:rsidR="00405B0C">
          <w:rPr>
            <w:noProof/>
            <w:webHidden/>
          </w:rPr>
          <w:instrText xml:space="preserve"> PAGEREF _Toc11153162 \h </w:instrText>
        </w:r>
        <w:r w:rsidR="00405B0C">
          <w:rPr>
            <w:noProof/>
            <w:webHidden/>
          </w:rPr>
        </w:r>
        <w:r w:rsidR="00405B0C">
          <w:rPr>
            <w:noProof/>
            <w:webHidden/>
          </w:rPr>
          <w:fldChar w:fldCharType="separate"/>
        </w:r>
        <w:r w:rsidR="004E4D79">
          <w:rPr>
            <w:noProof/>
            <w:webHidden/>
          </w:rPr>
          <w:t>24</w:t>
        </w:r>
        <w:r w:rsidR="00405B0C">
          <w:rPr>
            <w:noProof/>
            <w:webHidden/>
          </w:rPr>
          <w:fldChar w:fldCharType="end"/>
        </w:r>
      </w:hyperlink>
    </w:p>
    <w:p w14:paraId="0DE89304" w14:textId="77777777" w:rsidR="00405B0C" w:rsidRDefault="00C138E2">
      <w:pPr>
        <w:pStyle w:val="Obsah3"/>
        <w:tabs>
          <w:tab w:val="right" w:leader="dot" w:pos="9060"/>
        </w:tabs>
        <w:rPr>
          <w:rFonts w:asciiTheme="minorHAnsi" w:eastAsiaTheme="minorEastAsia" w:hAnsiTheme="minorHAnsi" w:cstheme="minorBidi"/>
          <w:noProof/>
          <w:lang w:val="sk-SK" w:eastAsia="sk-SK"/>
        </w:rPr>
      </w:pPr>
      <w:hyperlink w:anchor="_Toc11153163" w:history="1">
        <w:r w:rsidR="00405B0C" w:rsidRPr="004F3A70">
          <w:rPr>
            <w:rStyle w:val="Hypertextovprepojenie"/>
            <w:noProof/>
          </w:rPr>
          <w:t>Postup finančnej kontroly vykonávanej RO</w:t>
        </w:r>
        <w:r w:rsidR="00405B0C">
          <w:rPr>
            <w:noProof/>
            <w:webHidden/>
          </w:rPr>
          <w:tab/>
        </w:r>
        <w:r w:rsidR="00405B0C">
          <w:rPr>
            <w:noProof/>
            <w:webHidden/>
          </w:rPr>
          <w:fldChar w:fldCharType="begin"/>
        </w:r>
        <w:r w:rsidR="00405B0C">
          <w:rPr>
            <w:noProof/>
            <w:webHidden/>
          </w:rPr>
          <w:instrText xml:space="preserve"> PAGEREF _Toc11153163 \h </w:instrText>
        </w:r>
        <w:r w:rsidR="00405B0C">
          <w:rPr>
            <w:noProof/>
            <w:webHidden/>
          </w:rPr>
        </w:r>
        <w:r w:rsidR="00405B0C">
          <w:rPr>
            <w:noProof/>
            <w:webHidden/>
          </w:rPr>
          <w:fldChar w:fldCharType="separate"/>
        </w:r>
        <w:r w:rsidR="004E4D79">
          <w:rPr>
            <w:noProof/>
            <w:webHidden/>
          </w:rPr>
          <w:t>24</w:t>
        </w:r>
        <w:r w:rsidR="00405B0C">
          <w:rPr>
            <w:noProof/>
            <w:webHidden/>
          </w:rPr>
          <w:fldChar w:fldCharType="end"/>
        </w:r>
      </w:hyperlink>
    </w:p>
    <w:p w14:paraId="2E5CBAFA" w14:textId="77777777" w:rsidR="00405B0C" w:rsidRDefault="00C138E2">
      <w:pPr>
        <w:pStyle w:val="Obsah3"/>
        <w:tabs>
          <w:tab w:val="right" w:leader="dot" w:pos="9060"/>
        </w:tabs>
        <w:rPr>
          <w:rFonts w:asciiTheme="minorHAnsi" w:eastAsiaTheme="minorEastAsia" w:hAnsiTheme="minorHAnsi" w:cstheme="minorBidi"/>
          <w:noProof/>
          <w:lang w:val="sk-SK" w:eastAsia="sk-SK"/>
        </w:rPr>
      </w:pPr>
      <w:hyperlink w:anchor="_Toc11153164" w:history="1">
        <w:r w:rsidR="00405B0C" w:rsidRPr="004F3A70">
          <w:rPr>
            <w:rStyle w:val="Hypertextovprepojenie"/>
            <w:noProof/>
          </w:rPr>
          <w:t>Lehoty na výkon kontroly</w:t>
        </w:r>
        <w:r w:rsidR="00405B0C">
          <w:rPr>
            <w:noProof/>
            <w:webHidden/>
          </w:rPr>
          <w:tab/>
        </w:r>
        <w:r w:rsidR="00405B0C">
          <w:rPr>
            <w:noProof/>
            <w:webHidden/>
          </w:rPr>
          <w:fldChar w:fldCharType="begin"/>
        </w:r>
        <w:r w:rsidR="00405B0C">
          <w:rPr>
            <w:noProof/>
            <w:webHidden/>
          </w:rPr>
          <w:instrText xml:space="preserve"> PAGEREF _Toc11153164 \h </w:instrText>
        </w:r>
        <w:r w:rsidR="00405B0C">
          <w:rPr>
            <w:noProof/>
            <w:webHidden/>
          </w:rPr>
        </w:r>
        <w:r w:rsidR="00405B0C">
          <w:rPr>
            <w:noProof/>
            <w:webHidden/>
          </w:rPr>
          <w:fldChar w:fldCharType="separate"/>
        </w:r>
        <w:r w:rsidR="004E4D79">
          <w:rPr>
            <w:noProof/>
            <w:webHidden/>
          </w:rPr>
          <w:t>27</w:t>
        </w:r>
        <w:r w:rsidR="00405B0C">
          <w:rPr>
            <w:noProof/>
            <w:webHidden/>
          </w:rPr>
          <w:fldChar w:fldCharType="end"/>
        </w:r>
      </w:hyperlink>
    </w:p>
    <w:p w14:paraId="367DC27B" w14:textId="77777777" w:rsidR="00405B0C" w:rsidRDefault="00C138E2">
      <w:pPr>
        <w:pStyle w:val="Obsah3"/>
        <w:tabs>
          <w:tab w:val="right" w:leader="dot" w:pos="9060"/>
        </w:tabs>
        <w:rPr>
          <w:rFonts w:asciiTheme="minorHAnsi" w:eastAsiaTheme="minorEastAsia" w:hAnsiTheme="minorHAnsi" w:cstheme="minorBidi"/>
          <w:noProof/>
          <w:lang w:val="sk-SK" w:eastAsia="sk-SK"/>
        </w:rPr>
      </w:pPr>
      <w:hyperlink w:anchor="_Toc11153165" w:history="1">
        <w:r w:rsidR="00405B0C" w:rsidRPr="004F3A70">
          <w:rPr>
            <w:rStyle w:val="Hypertextovprepojenie"/>
            <w:noProof/>
          </w:rPr>
          <w:t>Závery  finančnej kontroly VO</w:t>
        </w:r>
        <w:r w:rsidR="00405B0C">
          <w:rPr>
            <w:noProof/>
            <w:webHidden/>
          </w:rPr>
          <w:tab/>
        </w:r>
        <w:r w:rsidR="00405B0C">
          <w:rPr>
            <w:noProof/>
            <w:webHidden/>
          </w:rPr>
          <w:fldChar w:fldCharType="begin"/>
        </w:r>
        <w:r w:rsidR="00405B0C">
          <w:rPr>
            <w:noProof/>
            <w:webHidden/>
          </w:rPr>
          <w:instrText xml:space="preserve"> PAGEREF _Toc11153165 \h </w:instrText>
        </w:r>
        <w:r w:rsidR="00405B0C">
          <w:rPr>
            <w:noProof/>
            <w:webHidden/>
          </w:rPr>
        </w:r>
        <w:r w:rsidR="00405B0C">
          <w:rPr>
            <w:noProof/>
            <w:webHidden/>
          </w:rPr>
          <w:fldChar w:fldCharType="separate"/>
        </w:r>
        <w:r w:rsidR="004E4D79">
          <w:rPr>
            <w:noProof/>
            <w:webHidden/>
          </w:rPr>
          <w:t>28</w:t>
        </w:r>
        <w:r w:rsidR="00405B0C">
          <w:rPr>
            <w:noProof/>
            <w:webHidden/>
          </w:rPr>
          <w:fldChar w:fldCharType="end"/>
        </w:r>
      </w:hyperlink>
    </w:p>
    <w:p w14:paraId="119AA69D" w14:textId="77777777" w:rsidR="00405B0C" w:rsidRDefault="00C138E2">
      <w:pPr>
        <w:pStyle w:val="Obsah3"/>
        <w:tabs>
          <w:tab w:val="right" w:leader="dot" w:pos="9060"/>
        </w:tabs>
        <w:rPr>
          <w:rFonts w:asciiTheme="minorHAnsi" w:eastAsiaTheme="minorEastAsia" w:hAnsiTheme="minorHAnsi" w:cstheme="minorBidi"/>
          <w:noProof/>
          <w:lang w:val="sk-SK" w:eastAsia="sk-SK"/>
        </w:rPr>
      </w:pPr>
      <w:hyperlink w:anchor="_Toc11153166" w:history="1">
        <w:r w:rsidR="00405B0C" w:rsidRPr="004F3A70">
          <w:rPr>
            <w:rStyle w:val="Hypertextovprepojenie"/>
            <w:noProof/>
          </w:rPr>
          <w:t>Uplatnenie finančných opráv v prípade fázovaných projektov</w:t>
        </w:r>
        <w:r w:rsidR="00405B0C">
          <w:rPr>
            <w:noProof/>
            <w:webHidden/>
          </w:rPr>
          <w:tab/>
        </w:r>
        <w:r w:rsidR="00405B0C">
          <w:rPr>
            <w:noProof/>
            <w:webHidden/>
          </w:rPr>
          <w:fldChar w:fldCharType="begin"/>
        </w:r>
        <w:r w:rsidR="00405B0C">
          <w:rPr>
            <w:noProof/>
            <w:webHidden/>
          </w:rPr>
          <w:instrText xml:space="preserve"> PAGEREF _Toc11153166 \h </w:instrText>
        </w:r>
        <w:r w:rsidR="00405B0C">
          <w:rPr>
            <w:noProof/>
            <w:webHidden/>
          </w:rPr>
        </w:r>
        <w:r w:rsidR="00405B0C">
          <w:rPr>
            <w:noProof/>
            <w:webHidden/>
          </w:rPr>
          <w:fldChar w:fldCharType="separate"/>
        </w:r>
        <w:r w:rsidR="004E4D79">
          <w:rPr>
            <w:noProof/>
            <w:webHidden/>
          </w:rPr>
          <w:t>30</w:t>
        </w:r>
        <w:r w:rsidR="00405B0C">
          <w:rPr>
            <w:noProof/>
            <w:webHidden/>
          </w:rPr>
          <w:fldChar w:fldCharType="end"/>
        </w:r>
      </w:hyperlink>
    </w:p>
    <w:p w14:paraId="74F6A08F" w14:textId="77777777" w:rsidR="00405B0C" w:rsidRDefault="00C138E2">
      <w:pPr>
        <w:pStyle w:val="Obsah2"/>
        <w:tabs>
          <w:tab w:val="right" w:leader="dot" w:pos="9060"/>
        </w:tabs>
        <w:rPr>
          <w:rFonts w:asciiTheme="minorHAnsi" w:eastAsiaTheme="minorEastAsia" w:hAnsiTheme="minorHAnsi" w:cstheme="minorBidi"/>
          <w:noProof/>
          <w:sz w:val="22"/>
          <w:lang w:eastAsia="sk-SK"/>
        </w:rPr>
      </w:pPr>
      <w:hyperlink w:anchor="_Toc11153167" w:history="1">
        <w:r w:rsidR="00405B0C" w:rsidRPr="004F3A70">
          <w:rPr>
            <w:rStyle w:val="Hypertextovprepojenie"/>
            <w:noProof/>
          </w:rPr>
          <w:t>2.4 Predkladanie dokumentácie z VO na kontrolu na ÚVO (nadlimitné zákazky)</w:t>
        </w:r>
        <w:r w:rsidR="00405B0C">
          <w:rPr>
            <w:noProof/>
            <w:webHidden/>
          </w:rPr>
          <w:tab/>
        </w:r>
        <w:r w:rsidR="00405B0C">
          <w:rPr>
            <w:noProof/>
            <w:webHidden/>
          </w:rPr>
          <w:fldChar w:fldCharType="begin"/>
        </w:r>
        <w:r w:rsidR="00405B0C">
          <w:rPr>
            <w:noProof/>
            <w:webHidden/>
          </w:rPr>
          <w:instrText xml:space="preserve"> PAGEREF _Toc11153167 \h </w:instrText>
        </w:r>
        <w:r w:rsidR="00405B0C">
          <w:rPr>
            <w:noProof/>
            <w:webHidden/>
          </w:rPr>
        </w:r>
        <w:r w:rsidR="00405B0C">
          <w:rPr>
            <w:noProof/>
            <w:webHidden/>
          </w:rPr>
          <w:fldChar w:fldCharType="separate"/>
        </w:r>
        <w:r w:rsidR="004E4D79">
          <w:rPr>
            <w:noProof/>
            <w:webHidden/>
          </w:rPr>
          <w:t>30</w:t>
        </w:r>
        <w:r w:rsidR="00405B0C">
          <w:rPr>
            <w:noProof/>
            <w:webHidden/>
          </w:rPr>
          <w:fldChar w:fldCharType="end"/>
        </w:r>
      </w:hyperlink>
    </w:p>
    <w:p w14:paraId="347A91C0" w14:textId="77777777" w:rsidR="00405B0C" w:rsidRDefault="00C138E2">
      <w:pPr>
        <w:pStyle w:val="Obsah2"/>
        <w:tabs>
          <w:tab w:val="right" w:leader="dot" w:pos="9060"/>
        </w:tabs>
        <w:rPr>
          <w:rFonts w:asciiTheme="minorHAnsi" w:eastAsiaTheme="minorEastAsia" w:hAnsiTheme="minorHAnsi" w:cstheme="minorBidi"/>
          <w:noProof/>
          <w:sz w:val="22"/>
          <w:lang w:eastAsia="sk-SK"/>
        </w:rPr>
      </w:pPr>
      <w:hyperlink w:anchor="_Toc11153168" w:history="1">
        <w:r w:rsidR="00405B0C" w:rsidRPr="004F3A70">
          <w:rPr>
            <w:rStyle w:val="Hypertextovprepojenie"/>
            <w:noProof/>
          </w:rPr>
          <w:t>2.5 Komunikácia žiadateľa/prijímateľa s RO a SO</w:t>
        </w:r>
        <w:r w:rsidR="00405B0C">
          <w:rPr>
            <w:noProof/>
            <w:webHidden/>
          </w:rPr>
          <w:tab/>
        </w:r>
        <w:r w:rsidR="00405B0C">
          <w:rPr>
            <w:noProof/>
            <w:webHidden/>
          </w:rPr>
          <w:fldChar w:fldCharType="begin"/>
        </w:r>
        <w:r w:rsidR="00405B0C">
          <w:rPr>
            <w:noProof/>
            <w:webHidden/>
          </w:rPr>
          <w:instrText xml:space="preserve"> PAGEREF _Toc11153168 \h </w:instrText>
        </w:r>
        <w:r w:rsidR="00405B0C">
          <w:rPr>
            <w:noProof/>
            <w:webHidden/>
          </w:rPr>
        </w:r>
        <w:r w:rsidR="00405B0C">
          <w:rPr>
            <w:noProof/>
            <w:webHidden/>
          </w:rPr>
          <w:fldChar w:fldCharType="separate"/>
        </w:r>
        <w:r w:rsidR="004E4D79">
          <w:rPr>
            <w:noProof/>
            <w:webHidden/>
          </w:rPr>
          <w:t>32</w:t>
        </w:r>
        <w:r w:rsidR="00405B0C">
          <w:rPr>
            <w:noProof/>
            <w:webHidden/>
          </w:rPr>
          <w:fldChar w:fldCharType="end"/>
        </w:r>
      </w:hyperlink>
    </w:p>
    <w:p w14:paraId="5D3639B5" w14:textId="77777777" w:rsidR="00405B0C" w:rsidRDefault="00C138E2">
      <w:pPr>
        <w:pStyle w:val="Obsah2"/>
        <w:tabs>
          <w:tab w:val="right" w:leader="dot" w:pos="9060"/>
        </w:tabs>
        <w:rPr>
          <w:rFonts w:asciiTheme="minorHAnsi" w:eastAsiaTheme="minorEastAsia" w:hAnsiTheme="minorHAnsi" w:cstheme="minorBidi"/>
          <w:noProof/>
          <w:sz w:val="22"/>
          <w:lang w:eastAsia="sk-SK"/>
        </w:rPr>
      </w:pPr>
      <w:hyperlink w:anchor="_Toc11153169" w:history="1">
        <w:r w:rsidR="00405B0C" w:rsidRPr="004F3A70">
          <w:rPr>
            <w:rStyle w:val="Hypertextovprepojenie"/>
            <w:noProof/>
          </w:rPr>
          <w:t>2.6 Vyhlásenie týkajúce sa konfliktu záujmov</w:t>
        </w:r>
        <w:r w:rsidR="00405B0C">
          <w:rPr>
            <w:noProof/>
            <w:webHidden/>
          </w:rPr>
          <w:tab/>
        </w:r>
        <w:r w:rsidR="00405B0C">
          <w:rPr>
            <w:noProof/>
            <w:webHidden/>
          </w:rPr>
          <w:fldChar w:fldCharType="begin"/>
        </w:r>
        <w:r w:rsidR="00405B0C">
          <w:rPr>
            <w:noProof/>
            <w:webHidden/>
          </w:rPr>
          <w:instrText xml:space="preserve"> PAGEREF _Toc11153169 \h </w:instrText>
        </w:r>
        <w:r w:rsidR="00405B0C">
          <w:rPr>
            <w:noProof/>
            <w:webHidden/>
          </w:rPr>
        </w:r>
        <w:r w:rsidR="00405B0C">
          <w:rPr>
            <w:noProof/>
            <w:webHidden/>
          </w:rPr>
          <w:fldChar w:fldCharType="separate"/>
        </w:r>
        <w:r w:rsidR="004E4D79">
          <w:rPr>
            <w:noProof/>
            <w:webHidden/>
          </w:rPr>
          <w:t>32</w:t>
        </w:r>
        <w:r w:rsidR="00405B0C">
          <w:rPr>
            <w:noProof/>
            <w:webHidden/>
          </w:rPr>
          <w:fldChar w:fldCharType="end"/>
        </w:r>
      </w:hyperlink>
    </w:p>
    <w:p w14:paraId="0450AF1F" w14:textId="77777777" w:rsidR="00405B0C" w:rsidRDefault="00C138E2">
      <w:pPr>
        <w:pStyle w:val="Obsah1"/>
        <w:rPr>
          <w:rFonts w:asciiTheme="minorHAnsi" w:eastAsiaTheme="minorEastAsia" w:hAnsiTheme="minorHAnsi" w:cstheme="minorBidi"/>
          <w:noProof/>
          <w:sz w:val="22"/>
          <w:lang w:eastAsia="sk-SK"/>
        </w:rPr>
      </w:pPr>
      <w:hyperlink w:anchor="_Toc11153170" w:history="1">
        <w:r w:rsidR="00405B0C" w:rsidRPr="004F3A70">
          <w:rPr>
            <w:rStyle w:val="Hypertextovprepojenie"/>
            <w:noProof/>
          </w:rPr>
          <w:t>3. Verejné obstarávanie nadlimitných zákaziek, podlimitných zákaziek a súťaže návrhov v zmysle ZVO</w:t>
        </w:r>
        <w:r w:rsidR="00405B0C">
          <w:rPr>
            <w:noProof/>
            <w:webHidden/>
          </w:rPr>
          <w:tab/>
        </w:r>
        <w:r w:rsidR="00405B0C">
          <w:rPr>
            <w:noProof/>
            <w:webHidden/>
          </w:rPr>
          <w:fldChar w:fldCharType="begin"/>
        </w:r>
        <w:r w:rsidR="00405B0C">
          <w:rPr>
            <w:noProof/>
            <w:webHidden/>
          </w:rPr>
          <w:instrText xml:space="preserve"> PAGEREF _Toc11153170 \h </w:instrText>
        </w:r>
        <w:r w:rsidR="00405B0C">
          <w:rPr>
            <w:noProof/>
            <w:webHidden/>
          </w:rPr>
        </w:r>
        <w:r w:rsidR="00405B0C">
          <w:rPr>
            <w:noProof/>
            <w:webHidden/>
          </w:rPr>
          <w:fldChar w:fldCharType="separate"/>
        </w:r>
        <w:r w:rsidR="004E4D79">
          <w:rPr>
            <w:noProof/>
            <w:webHidden/>
          </w:rPr>
          <w:t>35</w:t>
        </w:r>
        <w:r w:rsidR="00405B0C">
          <w:rPr>
            <w:noProof/>
            <w:webHidden/>
          </w:rPr>
          <w:fldChar w:fldCharType="end"/>
        </w:r>
      </w:hyperlink>
    </w:p>
    <w:p w14:paraId="265AEDFD" w14:textId="77777777" w:rsidR="00405B0C" w:rsidRDefault="00C138E2">
      <w:pPr>
        <w:pStyle w:val="Obsah3"/>
        <w:tabs>
          <w:tab w:val="right" w:leader="dot" w:pos="9060"/>
        </w:tabs>
        <w:rPr>
          <w:rFonts w:asciiTheme="minorHAnsi" w:eastAsiaTheme="minorEastAsia" w:hAnsiTheme="minorHAnsi" w:cstheme="minorBidi"/>
          <w:noProof/>
          <w:lang w:val="sk-SK" w:eastAsia="sk-SK"/>
        </w:rPr>
      </w:pPr>
      <w:hyperlink w:anchor="_Toc11153171" w:history="1">
        <w:r w:rsidR="00405B0C" w:rsidRPr="004F3A70">
          <w:rPr>
            <w:rStyle w:val="Hypertextovprepojenie"/>
            <w:noProof/>
          </w:rPr>
          <w:t>Postup pred a po zverejnení oznámenia o vyhlásení VO/výzvy na predkladanie ponúk a návrhu súťažných podkladov/súťažných podmienok</w:t>
        </w:r>
        <w:r w:rsidR="00405B0C">
          <w:rPr>
            <w:noProof/>
            <w:webHidden/>
          </w:rPr>
          <w:tab/>
        </w:r>
        <w:r w:rsidR="00405B0C">
          <w:rPr>
            <w:noProof/>
            <w:webHidden/>
          </w:rPr>
          <w:fldChar w:fldCharType="begin"/>
        </w:r>
        <w:r w:rsidR="00405B0C">
          <w:rPr>
            <w:noProof/>
            <w:webHidden/>
          </w:rPr>
          <w:instrText xml:space="preserve"> PAGEREF _Toc11153171 \h </w:instrText>
        </w:r>
        <w:r w:rsidR="00405B0C">
          <w:rPr>
            <w:noProof/>
            <w:webHidden/>
          </w:rPr>
        </w:r>
        <w:r w:rsidR="00405B0C">
          <w:rPr>
            <w:noProof/>
            <w:webHidden/>
          </w:rPr>
          <w:fldChar w:fldCharType="separate"/>
        </w:r>
        <w:r w:rsidR="004E4D79">
          <w:rPr>
            <w:noProof/>
            <w:webHidden/>
          </w:rPr>
          <w:t>39</w:t>
        </w:r>
        <w:r w:rsidR="00405B0C">
          <w:rPr>
            <w:noProof/>
            <w:webHidden/>
          </w:rPr>
          <w:fldChar w:fldCharType="end"/>
        </w:r>
      </w:hyperlink>
    </w:p>
    <w:p w14:paraId="0968BF75" w14:textId="77777777" w:rsidR="00405B0C" w:rsidRDefault="00C138E2">
      <w:pPr>
        <w:pStyle w:val="Obsah3"/>
        <w:tabs>
          <w:tab w:val="right" w:leader="dot" w:pos="9060"/>
        </w:tabs>
        <w:rPr>
          <w:rFonts w:asciiTheme="minorHAnsi" w:eastAsiaTheme="minorEastAsia" w:hAnsiTheme="minorHAnsi" w:cstheme="minorBidi"/>
          <w:noProof/>
          <w:lang w:val="sk-SK" w:eastAsia="sk-SK"/>
        </w:rPr>
      </w:pPr>
      <w:hyperlink w:anchor="_Toc11153172" w:history="1">
        <w:r w:rsidR="00405B0C" w:rsidRPr="004F3A70">
          <w:rPr>
            <w:rStyle w:val="Hypertextovprepojenie"/>
            <w:noProof/>
          </w:rPr>
          <w:t>Postup pri otváraní a vyhodnocovaní ponúk</w:t>
        </w:r>
        <w:r w:rsidR="00405B0C">
          <w:rPr>
            <w:noProof/>
            <w:webHidden/>
          </w:rPr>
          <w:tab/>
        </w:r>
        <w:r w:rsidR="00405B0C">
          <w:rPr>
            <w:noProof/>
            <w:webHidden/>
          </w:rPr>
          <w:fldChar w:fldCharType="begin"/>
        </w:r>
        <w:r w:rsidR="00405B0C">
          <w:rPr>
            <w:noProof/>
            <w:webHidden/>
          </w:rPr>
          <w:instrText xml:space="preserve"> PAGEREF _Toc11153172 \h </w:instrText>
        </w:r>
        <w:r w:rsidR="00405B0C">
          <w:rPr>
            <w:noProof/>
            <w:webHidden/>
          </w:rPr>
        </w:r>
        <w:r w:rsidR="00405B0C">
          <w:rPr>
            <w:noProof/>
            <w:webHidden/>
          </w:rPr>
          <w:fldChar w:fldCharType="separate"/>
        </w:r>
        <w:r w:rsidR="004E4D79">
          <w:rPr>
            <w:noProof/>
            <w:webHidden/>
          </w:rPr>
          <w:t>41</w:t>
        </w:r>
        <w:r w:rsidR="00405B0C">
          <w:rPr>
            <w:noProof/>
            <w:webHidden/>
          </w:rPr>
          <w:fldChar w:fldCharType="end"/>
        </w:r>
      </w:hyperlink>
    </w:p>
    <w:p w14:paraId="128595FE" w14:textId="77777777" w:rsidR="00405B0C" w:rsidRDefault="00C138E2">
      <w:pPr>
        <w:pStyle w:val="Obsah3"/>
        <w:tabs>
          <w:tab w:val="right" w:leader="dot" w:pos="9060"/>
        </w:tabs>
        <w:rPr>
          <w:rFonts w:asciiTheme="minorHAnsi" w:eastAsiaTheme="minorEastAsia" w:hAnsiTheme="minorHAnsi" w:cstheme="minorBidi"/>
          <w:noProof/>
          <w:lang w:val="sk-SK" w:eastAsia="sk-SK"/>
        </w:rPr>
      </w:pPr>
      <w:hyperlink w:anchor="_Toc11153173" w:history="1">
        <w:r w:rsidR="00405B0C" w:rsidRPr="004F3A70">
          <w:rPr>
            <w:rStyle w:val="Hypertextovprepojenie"/>
            <w:noProof/>
          </w:rPr>
          <w:t>Postup po vyhodnotení ponúk a pred uzatvorením zmluvy s úspešným uchádzačom</w:t>
        </w:r>
        <w:r w:rsidR="00405B0C">
          <w:rPr>
            <w:noProof/>
            <w:webHidden/>
          </w:rPr>
          <w:tab/>
        </w:r>
        <w:r w:rsidR="00405B0C">
          <w:rPr>
            <w:noProof/>
            <w:webHidden/>
          </w:rPr>
          <w:fldChar w:fldCharType="begin"/>
        </w:r>
        <w:r w:rsidR="00405B0C">
          <w:rPr>
            <w:noProof/>
            <w:webHidden/>
          </w:rPr>
          <w:instrText xml:space="preserve"> PAGEREF _Toc11153173 \h </w:instrText>
        </w:r>
        <w:r w:rsidR="00405B0C">
          <w:rPr>
            <w:noProof/>
            <w:webHidden/>
          </w:rPr>
        </w:r>
        <w:r w:rsidR="00405B0C">
          <w:rPr>
            <w:noProof/>
            <w:webHidden/>
          </w:rPr>
          <w:fldChar w:fldCharType="separate"/>
        </w:r>
        <w:r w:rsidR="004E4D79">
          <w:rPr>
            <w:noProof/>
            <w:webHidden/>
          </w:rPr>
          <w:t>42</w:t>
        </w:r>
        <w:r w:rsidR="00405B0C">
          <w:rPr>
            <w:noProof/>
            <w:webHidden/>
          </w:rPr>
          <w:fldChar w:fldCharType="end"/>
        </w:r>
      </w:hyperlink>
    </w:p>
    <w:p w14:paraId="29D7E460" w14:textId="77777777" w:rsidR="00405B0C" w:rsidRDefault="00C138E2">
      <w:pPr>
        <w:pStyle w:val="Obsah3"/>
        <w:tabs>
          <w:tab w:val="right" w:leader="dot" w:pos="9060"/>
        </w:tabs>
        <w:rPr>
          <w:rFonts w:asciiTheme="minorHAnsi" w:eastAsiaTheme="minorEastAsia" w:hAnsiTheme="minorHAnsi" w:cstheme="minorBidi"/>
          <w:noProof/>
          <w:lang w:val="sk-SK" w:eastAsia="sk-SK"/>
        </w:rPr>
      </w:pPr>
      <w:hyperlink w:anchor="_Toc11153174" w:history="1">
        <w:r w:rsidR="00405B0C" w:rsidRPr="004F3A70">
          <w:rPr>
            <w:rStyle w:val="Hypertextovprepojenie"/>
            <w:noProof/>
          </w:rPr>
          <w:t>Uzavretie zmluvy s úspešným uchádzačom</w:t>
        </w:r>
        <w:r w:rsidR="00405B0C">
          <w:rPr>
            <w:noProof/>
            <w:webHidden/>
          </w:rPr>
          <w:tab/>
        </w:r>
        <w:r w:rsidR="00405B0C">
          <w:rPr>
            <w:noProof/>
            <w:webHidden/>
          </w:rPr>
          <w:fldChar w:fldCharType="begin"/>
        </w:r>
        <w:r w:rsidR="00405B0C">
          <w:rPr>
            <w:noProof/>
            <w:webHidden/>
          </w:rPr>
          <w:instrText xml:space="preserve"> PAGEREF _Toc11153174 \h </w:instrText>
        </w:r>
        <w:r w:rsidR="00405B0C">
          <w:rPr>
            <w:noProof/>
            <w:webHidden/>
          </w:rPr>
        </w:r>
        <w:r w:rsidR="00405B0C">
          <w:rPr>
            <w:noProof/>
            <w:webHidden/>
          </w:rPr>
          <w:fldChar w:fldCharType="separate"/>
        </w:r>
        <w:r w:rsidR="004E4D79">
          <w:rPr>
            <w:noProof/>
            <w:webHidden/>
          </w:rPr>
          <w:t>43</w:t>
        </w:r>
        <w:r w:rsidR="00405B0C">
          <w:rPr>
            <w:noProof/>
            <w:webHidden/>
          </w:rPr>
          <w:fldChar w:fldCharType="end"/>
        </w:r>
      </w:hyperlink>
    </w:p>
    <w:p w14:paraId="5A610C11" w14:textId="77777777" w:rsidR="00405B0C" w:rsidRDefault="00C138E2">
      <w:pPr>
        <w:pStyle w:val="Obsah3"/>
        <w:tabs>
          <w:tab w:val="right" w:leader="dot" w:pos="9060"/>
        </w:tabs>
        <w:rPr>
          <w:rFonts w:asciiTheme="minorHAnsi" w:eastAsiaTheme="minorEastAsia" w:hAnsiTheme="minorHAnsi" w:cstheme="minorBidi"/>
          <w:noProof/>
          <w:lang w:val="sk-SK" w:eastAsia="sk-SK"/>
        </w:rPr>
      </w:pPr>
      <w:hyperlink w:anchor="_Toc11153175" w:history="1">
        <w:r w:rsidR="00405B0C" w:rsidRPr="004F3A70">
          <w:rPr>
            <w:rStyle w:val="Hypertextovprepojenie"/>
            <w:noProof/>
          </w:rPr>
          <w:t>Postup po uzavretí zmluvy s úspešným uchádzačom</w:t>
        </w:r>
        <w:r w:rsidR="00405B0C">
          <w:rPr>
            <w:noProof/>
            <w:webHidden/>
          </w:rPr>
          <w:tab/>
        </w:r>
        <w:r w:rsidR="00405B0C">
          <w:rPr>
            <w:noProof/>
            <w:webHidden/>
          </w:rPr>
          <w:fldChar w:fldCharType="begin"/>
        </w:r>
        <w:r w:rsidR="00405B0C">
          <w:rPr>
            <w:noProof/>
            <w:webHidden/>
          </w:rPr>
          <w:instrText xml:space="preserve"> PAGEREF _Toc11153175 \h </w:instrText>
        </w:r>
        <w:r w:rsidR="00405B0C">
          <w:rPr>
            <w:noProof/>
            <w:webHidden/>
          </w:rPr>
        </w:r>
        <w:r w:rsidR="00405B0C">
          <w:rPr>
            <w:noProof/>
            <w:webHidden/>
          </w:rPr>
          <w:fldChar w:fldCharType="separate"/>
        </w:r>
        <w:r w:rsidR="004E4D79">
          <w:rPr>
            <w:noProof/>
            <w:webHidden/>
          </w:rPr>
          <w:t>44</w:t>
        </w:r>
        <w:r w:rsidR="00405B0C">
          <w:rPr>
            <w:noProof/>
            <w:webHidden/>
          </w:rPr>
          <w:fldChar w:fldCharType="end"/>
        </w:r>
      </w:hyperlink>
    </w:p>
    <w:p w14:paraId="5818D62B" w14:textId="77777777" w:rsidR="00405B0C" w:rsidRDefault="00C138E2">
      <w:pPr>
        <w:pStyle w:val="Obsah3"/>
        <w:tabs>
          <w:tab w:val="right" w:leader="dot" w:pos="9060"/>
        </w:tabs>
        <w:rPr>
          <w:rFonts w:asciiTheme="minorHAnsi" w:eastAsiaTheme="minorEastAsia" w:hAnsiTheme="minorHAnsi" w:cstheme="minorBidi"/>
          <w:noProof/>
          <w:lang w:val="sk-SK" w:eastAsia="sk-SK"/>
        </w:rPr>
      </w:pPr>
      <w:hyperlink w:anchor="_Toc11153176" w:history="1">
        <w:r w:rsidR="00405B0C" w:rsidRPr="004F3A70">
          <w:rPr>
            <w:rStyle w:val="Hypertextovprepojenie"/>
            <w:noProof/>
          </w:rPr>
          <w:t>Postup pred podpisom dodatku k zmluve s dodávateľom</w:t>
        </w:r>
        <w:r w:rsidR="00405B0C">
          <w:rPr>
            <w:noProof/>
            <w:webHidden/>
          </w:rPr>
          <w:tab/>
        </w:r>
        <w:r w:rsidR="00405B0C">
          <w:rPr>
            <w:noProof/>
            <w:webHidden/>
          </w:rPr>
          <w:fldChar w:fldCharType="begin"/>
        </w:r>
        <w:r w:rsidR="00405B0C">
          <w:rPr>
            <w:noProof/>
            <w:webHidden/>
          </w:rPr>
          <w:instrText xml:space="preserve"> PAGEREF _Toc11153176 \h </w:instrText>
        </w:r>
        <w:r w:rsidR="00405B0C">
          <w:rPr>
            <w:noProof/>
            <w:webHidden/>
          </w:rPr>
        </w:r>
        <w:r w:rsidR="00405B0C">
          <w:rPr>
            <w:noProof/>
            <w:webHidden/>
          </w:rPr>
          <w:fldChar w:fldCharType="separate"/>
        </w:r>
        <w:r w:rsidR="004E4D79">
          <w:rPr>
            <w:noProof/>
            <w:webHidden/>
          </w:rPr>
          <w:t>45</w:t>
        </w:r>
        <w:r w:rsidR="00405B0C">
          <w:rPr>
            <w:noProof/>
            <w:webHidden/>
          </w:rPr>
          <w:fldChar w:fldCharType="end"/>
        </w:r>
      </w:hyperlink>
    </w:p>
    <w:p w14:paraId="4BDD2256" w14:textId="77777777" w:rsidR="00405B0C" w:rsidRDefault="00C138E2">
      <w:pPr>
        <w:pStyle w:val="Obsah3"/>
        <w:tabs>
          <w:tab w:val="right" w:leader="dot" w:pos="9060"/>
        </w:tabs>
        <w:rPr>
          <w:rFonts w:asciiTheme="minorHAnsi" w:eastAsiaTheme="minorEastAsia" w:hAnsiTheme="minorHAnsi" w:cstheme="minorBidi"/>
          <w:noProof/>
          <w:lang w:val="sk-SK" w:eastAsia="sk-SK"/>
        </w:rPr>
      </w:pPr>
      <w:hyperlink w:anchor="_Toc11153177" w:history="1">
        <w:r w:rsidR="00405B0C" w:rsidRPr="004F3A70">
          <w:rPr>
            <w:rStyle w:val="Hypertextovprepojenie"/>
            <w:noProof/>
          </w:rPr>
          <w:t>Postup po zverejnení dodatku k zmluve s dodávateľom</w:t>
        </w:r>
        <w:r w:rsidR="00405B0C">
          <w:rPr>
            <w:noProof/>
            <w:webHidden/>
          </w:rPr>
          <w:tab/>
        </w:r>
        <w:r w:rsidR="00405B0C">
          <w:rPr>
            <w:noProof/>
            <w:webHidden/>
          </w:rPr>
          <w:fldChar w:fldCharType="begin"/>
        </w:r>
        <w:r w:rsidR="00405B0C">
          <w:rPr>
            <w:noProof/>
            <w:webHidden/>
          </w:rPr>
          <w:instrText xml:space="preserve"> PAGEREF _Toc11153177 \h </w:instrText>
        </w:r>
        <w:r w:rsidR="00405B0C">
          <w:rPr>
            <w:noProof/>
            <w:webHidden/>
          </w:rPr>
        </w:r>
        <w:r w:rsidR="00405B0C">
          <w:rPr>
            <w:noProof/>
            <w:webHidden/>
          </w:rPr>
          <w:fldChar w:fldCharType="separate"/>
        </w:r>
        <w:r w:rsidR="004E4D79">
          <w:rPr>
            <w:noProof/>
            <w:webHidden/>
          </w:rPr>
          <w:t>47</w:t>
        </w:r>
        <w:r w:rsidR="00405B0C">
          <w:rPr>
            <w:noProof/>
            <w:webHidden/>
          </w:rPr>
          <w:fldChar w:fldCharType="end"/>
        </w:r>
      </w:hyperlink>
    </w:p>
    <w:p w14:paraId="7D7B1A99" w14:textId="77777777" w:rsidR="00405B0C" w:rsidRDefault="00C138E2">
      <w:pPr>
        <w:pStyle w:val="Obsah3"/>
        <w:tabs>
          <w:tab w:val="right" w:leader="dot" w:pos="9060"/>
        </w:tabs>
        <w:rPr>
          <w:rFonts w:asciiTheme="minorHAnsi" w:eastAsiaTheme="minorEastAsia" w:hAnsiTheme="minorHAnsi" w:cstheme="minorBidi"/>
          <w:noProof/>
          <w:lang w:val="sk-SK" w:eastAsia="sk-SK"/>
        </w:rPr>
      </w:pPr>
      <w:hyperlink w:anchor="_Toc11153178" w:history="1">
        <w:r w:rsidR="00405B0C" w:rsidRPr="004F3A70">
          <w:rPr>
            <w:rStyle w:val="Hypertextovprepojenie"/>
            <w:noProof/>
          </w:rPr>
          <w:t>Osobitý postup v prípade zadávania zákaziek na základe rámcovej dohody (čiastkových zmlúv/objednávok) a zákaziek zadávaných v rámci DNS</w:t>
        </w:r>
        <w:r w:rsidR="00405B0C">
          <w:rPr>
            <w:noProof/>
            <w:webHidden/>
          </w:rPr>
          <w:tab/>
        </w:r>
        <w:r w:rsidR="00405B0C">
          <w:rPr>
            <w:noProof/>
            <w:webHidden/>
          </w:rPr>
          <w:fldChar w:fldCharType="begin"/>
        </w:r>
        <w:r w:rsidR="00405B0C">
          <w:rPr>
            <w:noProof/>
            <w:webHidden/>
          </w:rPr>
          <w:instrText xml:space="preserve"> PAGEREF _Toc11153178 \h </w:instrText>
        </w:r>
        <w:r w:rsidR="00405B0C">
          <w:rPr>
            <w:noProof/>
            <w:webHidden/>
          </w:rPr>
        </w:r>
        <w:r w:rsidR="00405B0C">
          <w:rPr>
            <w:noProof/>
            <w:webHidden/>
          </w:rPr>
          <w:fldChar w:fldCharType="separate"/>
        </w:r>
        <w:r w:rsidR="004E4D79">
          <w:rPr>
            <w:noProof/>
            <w:webHidden/>
          </w:rPr>
          <w:t>48</w:t>
        </w:r>
        <w:r w:rsidR="00405B0C">
          <w:rPr>
            <w:noProof/>
            <w:webHidden/>
          </w:rPr>
          <w:fldChar w:fldCharType="end"/>
        </w:r>
      </w:hyperlink>
    </w:p>
    <w:p w14:paraId="76B86C38" w14:textId="77777777" w:rsidR="00405B0C" w:rsidRDefault="00C138E2">
      <w:pPr>
        <w:pStyle w:val="Obsah1"/>
        <w:rPr>
          <w:rFonts w:asciiTheme="minorHAnsi" w:eastAsiaTheme="minorEastAsia" w:hAnsiTheme="minorHAnsi" w:cstheme="minorBidi"/>
          <w:noProof/>
          <w:sz w:val="22"/>
          <w:lang w:eastAsia="sk-SK"/>
        </w:rPr>
      </w:pPr>
      <w:hyperlink w:anchor="_Toc11153179" w:history="1">
        <w:r w:rsidR="00405B0C" w:rsidRPr="004F3A70">
          <w:rPr>
            <w:rStyle w:val="Hypertextovprepojenie"/>
            <w:noProof/>
          </w:rPr>
          <w:t>4. Obstarávanie zákaziek s nízkymi hodnotami podľa § 117 ZVO</w:t>
        </w:r>
        <w:r w:rsidR="00405B0C">
          <w:rPr>
            <w:noProof/>
            <w:webHidden/>
          </w:rPr>
          <w:tab/>
        </w:r>
        <w:r w:rsidR="00405B0C">
          <w:rPr>
            <w:noProof/>
            <w:webHidden/>
          </w:rPr>
          <w:fldChar w:fldCharType="begin"/>
        </w:r>
        <w:r w:rsidR="00405B0C">
          <w:rPr>
            <w:noProof/>
            <w:webHidden/>
          </w:rPr>
          <w:instrText xml:space="preserve"> PAGEREF _Toc11153179 \h </w:instrText>
        </w:r>
        <w:r w:rsidR="00405B0C">
          <w:rPr>
            <w:noProof/>
            <w:webHidden/>
          </w:rPr>
        </w:r>
        <w:r w:rsidR="00405B0C">
          <w:rPr>
            <w:noProof/>
            <w:webHidden/>
          </w:rPr>
          <w:fldChar w:fldCharType="separate"/>
        </w:r>
        <w:r w:rsidR="004E4D79">
          <w:rPr>
            <w:noProof/>
            <w:webHidden/>
          </w:rPr>
          <w:t>49</w:t>
        </w:r>
        <w:r w:rsidR="00405B0C">
          <w:rPr>
            <w:noProof/>
            <w:webHidden/>
          </w:rPr>
          <w:fldChar w:fldCharType="end"/>
        </w:r>
      </w:hyperlink>
    </w:p>
    <w:p w14:paraId="1C1C9E4D" w14:textId="77777777" w:rsidR="00405B0C" w:rsidRDefault="00C138E2">
      <w:pPr>
        <w:pStyle w:val="Obsah2"/>
        <w:tabs>
          <w:tab w:val="right" w:leader="dot" w:pos="9060"/>
        </w:tabs>
        <w:rPr>
          <w:rFonts w:asciiTheme="minorHAnsi" w:eastAsiaTheme="minorEastAsia" w:hAnsiTheme="minorHAnsi" w:cstheme="minorBidi"/>
          <w:noProof/>
          <w:sz w:val="22"/>
          <w:lang w:eastAsia="sk-SK"/>
        </w:rPr>
      </w:pPr>
      <w:hyperlink w:anchor="_Toc11153180" w:history="1">
        <w:r w:rsidR="00405B0C" w:rsidRPr="004F3A70">
          <w:rPr>
            <w:rStyle w:val="Hypertextovprepojenie"/>
            <w:noProof/>
          </w:rPr>
          <w:t>4.1 Spoločné ustanovenia pre obstarávania zákaziek s nízkymi hodnotami podľa § 117 ZVO</w:t>
        </w:r>
        <w:r w:rsidR="00405B0C">
          <w:rPr>
            <w:noProof/>
            <w:webHidden/>
          </w:rPr>
          <w:tab/>
        </w:r>
        <w:r w:rsidR="00405B0C">
          <w:rPr>
            <w:noProof/>
            <w:webHidden/>
          </w:rPr>
          <w:fldChar w:fldCharType="begin"/>
        </w:r>
        <w:r w:rsidR="00405B0C">
          <w:rPr>
            <w:noProof/>
            <w:webHidden/>
          </w:rPr>
          <w:instrText xml:space="preserve"> PAGEREF _Toc11153180 \h </w:instrText>
        </w:r>
        <w:r w:rsidR="00405B0C">
          <w:rPr>
            <w:noProof/>
            <w:webHidden/>
          </w:rPr>
        </w:r>
        <w:r w:rsidR="00405B0C">
          <w:rPr>
            <w:noProof/>
            <w:webHidden/>
          </w:rPr>
          <w:fldChar w:fldCharType="separate"/>
        </w:r>
        <w:r w:rsidR="004E4D79">
          <w:rPr>
            <w:noProof/>
            <w:webHidden/>
          </w:rPr>
          <w:t>49</w:t>
        </w:r>
        <w:r w:rsidR="00405B0C">
          <w:rPr>
            <w:noProof/>
            <w:webHidden/>
          </w:rPr>
          <w:fldChar w:fldCharType="end"/>
        </w:r>
      </w:hyperlink>
    </w:p>
    <w:p w14:paraId="10F1B07D" w14:textId="77777777" w:rsidR="00405B0C" w:rsidRDefault="00C138E2">
      <w:pPr>
        <w:pStyle w:val="Obsah2"/>
        <w:tabs>
          <w:tab w:val="right" w:leader="dot" w:pos="9060"/>
        </w:tabs>
        <w:rPr>
          <w:rFonts w:asciiTheme="minorHAnsi" w:eastAsiaTheme="minorEastAsia" w:hAnsiTheme="minorHAnsi" w:cstheme="minorBidi"/>
          <w:noProof/>
          <w:sz w:val="22"/>
          <w:lang w:eastAsia="sk-SK"/>
        </w:rPr>
      </w:pPr>
      <w:hyperlink w:anchor="_Toc11153181" w:history="1">
        <w:r w:rsidR="00405B0C" w:rsidRPr="004F3A70">
          <w:rPr>
            <w:rStyle w:val="Hypertextovprepojenie"/>
            <w:noProof/>
          </w:rPr>
          <w:t xml:space="preserve">4.2 Obstarávanie zákaziek, ktorých PHZ bez DPH je rovná, alebo presahuje 30 000 EUR </w:t>
        </w:r>
        <w:r w:rsidR="00405B0C">
          <w:rPr>
            <w:noProof/>
            <w:webHidden/>
          </w:rPr>
          <w:tab/>
        </w:r>
        <w:r w:rsidR="00405B0C">
          <w:rPr>
            <w:noProof/>
            <w:webHidden/>
          </w:rPr>
          <w:fldChar w:fldCharType="begin"/>
        </w:r>
        <w:r w:rsidR="00405B0C">
          <w:rPr>
            <w:noProof/>
            <w:webHidden/>
          </w:rPr>
          <w:instrText xml:space="preserve"> PAGEREF _Toc11153181 \h </w:instrText>
        </w:r>
        <w:r w:rsidR="00405B0C">
          <w:rPr>
            <w:noProof/>
            <w:webHidden/>
          </w:rPr>
        </w:r>
        <w:r w:rsidR="00405B0C">
          <w:rPr>
            <w:noProof/>
            <w:webHidden/>
          </w:rPr>
          <w:fldChar w:fldCharType="separate"/>
        </w:r>
        <w:r w:rsidR="004E4D79">
          <w:rPr>
            <w:noProof/>
            <w:webHidden/>
          </w:rPr>
          <w:t>53</w:t>
        </w:r>
        <w:r w:rsidR="00405B0C">
          <w:rPr>
            <w:noProof/>
            <w:webHidden/>
          </w:rPr>
          <w:fldChar w:fldCharType="end"/>
        </w:r>
      </w:hyperlink>
    </w:p>
    <w:p w14:paraId="230C6DF3" w14:textId="77777777" w:rsidR="00405B0C" w:rsidRDefault="00C138E2">
      <w:pPr>
        <w:pStyle w:val="Obsah2"/>
        <w:tabs>
          <w:tab w:val="right" w:leader="dot" w:pos="9060"/>
        </w:tabs>
        <w:rPr>
          <w:rFonts w:asciiTheme="minorHAnsi" w:eastAsiaTheme="minorEastAsia" w:hAnsiTheme="minorHAnsi" w:cstheme="minorBidi"/>
          <w:noProof/>
          <w:sz w:val="22"/>
          <w:lang w:eastAsia="sk-SK"/>
        </w:rPr>
      </w:pPr>
      <w:hyperlink w:anchor="_Toc11153182" w:history="1">
        <w:r w:rsidR="00405B0C" w:rsidRPr="004F3A70">
          <w:rPr>
            <w:rStyle w:val="Hypertextovprepojenie"/>
            <w:noProof/>
          </w:rPr>
          <w:t>4.3  Obstarávanie zákaziek, ktorých PHZ bez DPH je nižšia ako 30 000 EUR</w:t>
        </w:r>
        <w:r w:rsidR="00405B0C">
          <w:rPr>
            <w:noProof/>
            <w:webHidden/>
          </w:rPr>
          <w:tab/>
        </w:r>
        <w:r w:rsidR="00405B0C">
          <w:rPr>
            <w:noProof/>
            <w:webHidden/>
          </w:rPr>
          <w:fldChar w:fldCharType="begin"/>
        </w:r>
        <w:r w:rsidR="00405B0C">
          <w:rPr>
            <w:noProof/>
            <w:webHidden/>
          </w:rPr>
          <w:instrText xml:space="preserve"> PAGEREF _Toc11153182 \h </w:instrText>
        </w:r>
        <w:r w:rsidR="00405B0C">
          <w:rPr>
            <w:noProof/>
            <w:webHidden/>
          </w:rPr>
        </w:r>
        <w:r w:rsidR="00405B0C">
          <w:rPr>
            <w:noProof/>
            <w:webHidden/>
          </w:rPr>
          <w:fldChar w:fldCharType="separate"/>
        </w:r>
        <w:r w:rsidR="004E4D79">
          <w:rPr>
            <w:noProof/>
            <w:webHidden/>
          </w:rPr>
          <w:t>56</w:t>
        </w:r>
        <w:r w:rsidR="00405B0C">
          <w:rPr>
            <w:noProof/>
            <w:webHidden/>
          </w:rPr>
          <w:fldChar w:fldCharType="end"/>
        </w:r>
      </w:hyperlink>
    </w:p>
    <w:p w14:paraId="2EE2C225" w14:textId="77777777" w:rsidR="00405B0C" w:rsidRDefault="00C138E2">
      <w:pPr>
        <w:pStyle w:val="Obsah1"/>
        <w:rPr>
          <w:rFonts w:asciiTheme="minorHAnsi" w:eastAsiaTheme="minorEastAsia" w:hAnsiTheme="minorHAnsi" w:cstheme="minorBidi"/>
          <w:noProof/>
          <w:sz w:val="22"/>
          <w:lang w:eastAsia="sk-SK"/>
        </w:rPr>
      </w:pPr>
      <w:hyperlink w:anchor="_Toc11153183" w:history="1">
        <w:r w:rsidR="00405B0C" w:rsidRPr="004F3A70">
          <w:rPr>
            <w:rStyle w:val="Hypertextovprepojenie"/>
            <w:noProof/>
          </w:rPr>
          <w:t xml:space="preserve">5. Verejné obstarávanie realizované cez elektronické trhovisko </w:t>
        </w:r>
        <w:r w:rsidR="00405B0C">
          <w:rPr>
            <w:noProof/>
            <w:webHidden/>
          </w:rPr>
          <w:tab/>
        </w:r>
        <w:r w:rsidR="00405B0C">
          <w:rPr>
            <w:noProof/>
            <w:webHidden/>
          </w:rPr>
          <w:fldChar w:fldCharType="begin"/>
        </w:r>
        <w:r w:rsidR="00405B0C">
          <w:rPr>
            <w:noProof/>
            <w:webHidden/>
          </w:rPr>
          <w:instrText xml:space="preserve"> PAGEREF _Toc11153183 \h </w:instrText>
        </w:r>
        <w:r w:rsidR="00405B0C">
          <w:rPr>
            <w:noProof/>
            <w:webHidden/>
          </w:rPr>
        </w:r>
        <w:r w:rsidR="00405B0C">
          <w:rPr>
            <w:noProof/>
            <w:webHidden/>
          </w:rPr>
          <w:fldChar w:fldCharType="separate"/>
        </w:r>
        <w:r w:rsidR="004E4D79">
          <w:rPr>
            <w:noProof/>
            <w:webHidden/>
          </w:rPr>
          <w:t>58</w:t>
        </w:r>
        <w:r w:rsidR="00405B0C">
          <w:rPr>
            <w:noProof/>
            <w:webHidden/>
          </w:rPr>
          <w:fldChar w:fldCharType="end"/>
        </w:r>
      </w:hyperlink>
    </w:p>
    <w:p w14:paraId="4C3EC821" w14:textId="77777777" w:rsidR="00405B0C" w:rsidRDefault="00C138E2">
      <w:pPr>
        <w:pStyle w:val="Obsah1"/>
        <w:rPr>
          <w:rFonts w:asciiTheme="minorHAnsi" w:eastAsiaTheme="minorEastAsia" w:hAnsiTheme="minorHAnsi" w:cstheme="minorBidi"/>
          <w:noProof/>
          <w:sz w:val="22"/>
          <w:lang w:eastAsia="sk-SK"/>
        </w:rPr>
      </w:pPr>
      <w:hyperlink w:anchor="_Toc11153184" w:history="1">
        <w:r w:rsidR="00405B0C" w:rsidRPr="004F3A70">
          <w:rPr>
            <w:rStyle w:val="Hypertextovprepojenie"/>
            <w:noProof/>
          </w:rPr>
          <w:t>6. Obstarávanie zákaziek, na ktoré sa nevzťahuje ZVO</w:t>
        </w:r>
        <w:r w:rsidR="00405B0C">
          <w:rPr>
            <w:noProof/>
            <w:webHidden/>
          </w:rPr>
          <w:tab/>
        </w:r>
        <w:r w:rsidR="00405B0C">
          <w:rPr>
            <w:noProof/>
            <w:webHidden/>
          </w:rPr>
          <w:fldChar w:fldCharType="begin"/>
        </w:r>
        <w:r w:rsidR="00405B0C">
          <w:rPr>
            <w:noProof/>
            <w:webHidden/>
          </w:rPr>
          <w:instrText xml:space="preserve"> PAGEREF _Toc11153184 \h </w:instrText>
        </w:r>
        <w:r w:rsidR="00405B0C">
          <w:rPr>
            <w:noProof/>
            <w:webHidden/>
          </w:rPr>
        </w:r>
        <w:r w:rsidR="00405B0C">
          <w:rPr>
            <w:noProof/>
            <w:webHidden/>
          </w:rPr>
          <w:fldChar w:fldCharType="separate"/>
        </w:r>
        <w:r w:rsidR="004E4D79">
          <w:rPr>
            <w:noProof/>
            <w:webHidden/>
          </w:rPr>
          <w:t>61</w:t>
        </w:r>
        <w:r w:rsidR="00405B0C">
          <w:rPr>
            <w:noProof/>
            <w:webHidden/>
          </w:rPr>
          <w:fldChar w:fldCharType="end"/>
        </w:r>
      </w:hyperlink>
    </w:p>
    <w:p w14:paraId="1F9066CB" w14:textId="77777777" w:rsidR="00405B0C" w:rsidRDefault="00C138E2">
      <w:pPr>
        <w:pStyle w:val="Obsah2"/>
        <w:tabs>
          <w:tab w:val="right" w:leader="dot" w:pos="9060"/>
        </w:tabs>
        <w:rPr>
          <w:rFonts w:asciiTheme="minorHAnsi" w:eastAsiaTheme="minorEastAsia" w:hAnsiTheme="minorHAnsi" w:cstheme="minorBidi"/>
          <w:noProof/>
          <w:sz w:val="22"/>
          <w:lang w:eastAsia="sk-SK"/>
        </w:rPr>
      </w:pPr>
      <w:hyperlink w:anchor="_Toc11153185" w:history="1">
        <w:r w:rsidR="00405B0C" w:rsidRPr="004F3A70">
          <w:rPr>
            <w:rStyle w:val="Hypertextovprepojenie"/>
            <w:noProof/>
          </w:rPr>
          <w:t>6.1 Spoločné ustanovenia pre obstarávanie zákaziek, na ktoré sa nevzťahuje ZVO</w:t>
        </w:r>
        <w:r w:rsidR="00405B0C">
          <w:rPr>
            <w:noProof/>
            <w:webHidden/>
          </w:rPr>
          <w:tab/>
        </w:r>
        <w:r w:rsidR="00405B0C">
          <w:rPr>
            <w:noProof/>
            <w:webHidden/>
          </w:rPr>
          <w:fldChar w:fldCharType="begin"/>
        </w:r>
        <w:r w:rsidR="00405B0C">
          <w:rPr>
            <w:noProof/>
            <w:webHidden/>
          </w:rPr>
          <w:instrText xml:space="preserve"> PAGEREF _Toc11153185 \h </w:instrText>
        </w:r>
        <w:r w:rsidR="00405B0C">
          <w:rPr>
            <w:noProof/>
            <w:webHidden/>
          </w:rPr>
        </w:r>
        <w:r w:rsidR="00405B0C">
          <w:rPr>
            <w:noProof/>
            <w:webHidden/>
          </w:rPr>
          <w:fldChar w:fldCharType="separate"/>
        </w:r>
        <w:r w:rsidR="004E4D79">
          <w:rPr>
            <w:noProof/>
            <w:webHidden/>
          </w:rPr>
          <w:t>61</w:t>
        </w:r>
        <w:r w:rsidR="00405B0C">
          <w:rPr>
            <w:noProof/>
            <w:webHidden/>
          </w:rPr>
          <w:fldChar w:fldCharType="end"/>
        </w:r>
      </w:hyperlink>
    </w:p>
    <w:p w14:paraId="01C43432" w14:textId="77777777" w:rsidR="00405B0C" w:rsidRDefault="00C138E2">
      <w:pPr>
        <w:pStyle w:val="Obsah2"/>
        <w:tabs>
          <w:tab w:val="right" w:leader="dot" w:pos="9060"/>
        </w:tabs>
        <w:rPr>
          <w:rFonts w:asciiTheme="minorHAnsi" w:eastAsiaTheme="minorEastAsia" w:hAnsiTheme="minorHAnsi" w:cstheme="minorBidi"/>
          <w:noProof/>
          <w:sz w:val="22"/>
          <w:lang w:eastAsia="sk-SK"/>
        </w:rPr>
      </w:pPr>
      <w:hyperlink w:anchor="_Toc11153186" w:history="1">
        <w:r w:rsidR="00405B0C" w:rsidRPr="004F3A70">
          <w:rPr>
            <w:rStyle w:val="Hypertextovprepojenie"/>
            <w:noProof/>
          </w:rPr>
          <w:t>6.2 Zadávanie zákaziek z výnimky</w:t>
        </w:r>
        <w:r w:rsidR="00405B0C">
          <w:rPr>
            <w:noProof/>
            <w:webHidden/>
          </w:rPr>
          <w:tab/>
        </w:r>
        <w:r w:rsidR="00405B0C">
          <w:rPr>
            <w:noProof/>
            <w:webHidden/>
          </w:rPr>
          <w:fldChar w:fldCharType="begin"/>
        </w:r>
        <w:r w:rsidR="00405B0C">
          <w:rPr>
            <w:noProof/>
            <w:webHidden/>
          </w:rPr>
          <w:instrText xml:space="preserve"> PAGEREF _Toc11153186 \h </w:instrText>
        </w:r>
        <w:r w:rsidR="00405B0C">
          <w:rPr>
            <w:noProof/>
            <w:webHidden/>
          </w:rPr>
        </w:r>
        <w:r w:rsidR="00405B0C">
          <w:rPr>
            <w:noProof/>
            <w:webHidden/>
          </w:rPr>
          <w:fldChar w:fldCharType="separate"/>
        </w:r>
        <w:r w:rsidR="004E4D79">
          <w:rPr>
            <w:noProof/>
            <w:webHidden/>
          </w:rPr>
          <w:t>61</w:t>
        </w:r>
        <w:r w:rsidR="00405B0C">
          <w:rPr>
            <w:noProof/>
            <w:webHidden/>
          </w:rPr>
          <w:fldChar w:fldCharType="end"/>
        </w:r>
      </w:hyperlink>
    </w:p>
    <w:p w14:paraId="5F13095A" w14:textId="77777777" w:rsidR="00405B0C" w:rsidRDefault="00C138E2">
      <w:pPr>
        <w:pStyle w:val="Obsah2"/>
        <w:tabs>
          <w:tab w:val="right" w:leader="dot" w:pos="9060"/>
        </w:tabs>
        <w:rPr>
          <w:rFonts w:asciiTheme="minorHAnsi" w:eastAsiaTheme="minorEastAsia" w:hAnsiTheme="minorHAnsi" w:cstheme="minorBidi"/>
          <w:noProof/>
          <w:sz w:val="22"/>
          <w:lang w:eastAsia="sk-SK"/>
        </w:rPr>
      </w:pPr>
      <w:hyperlink w:anchor="_Toc11153187" w:history="1">
        <w:r w:rsidR="00405B0C" w:rsidRPr="004F3A70">
          <w:rPr>
            <w:rStyle w:val="Hypertextovprepojenie"/>
            <w:noProof/>
          </w:rPr>
          <w:t>6.3 Zadávanie zákaziek vnútorným obstarávaním</w:t>
        </w:r>
        <w:r w:rsidR="00405B0C">
          <w:rPr>
            <w:noProof/>
            <w:webHidden/>
          </w:rPr>
          <w:tab/>
        </w:r>
        <w:r w:rsidR="00405B0C">
          <w:rPr>
            <w:noProof/>
            <w:webHidden/>
          </w:rPr>
          <w:fldChar w:fldCharType="begin"/>
        </w:r>
        <w:r w:rsidR="00405B0C">
          <w:rPr>
            <w:noProof/>
            <w:webHidden/>
          </w:rPr>
          <w:instrText xml:space="preserve"> PAGEREF _Toc11153187 \h </w:instrText>
        </w:r>
        <w:r w:rsidR="00405B0C">
          <w:rPr>
            <w:noProof/>
            <w:webHidden/>
          </w:rPr>
        </w:r>
        <w:r w:rsidR="00405B0C">
          <w:rPr>
            <w:noProof/>
            <w:webHidden/>
          </w:rPr>
          <w:fldChar w:fldCharType="separate"/>
        </w:r>
        <w:r w:rsidR="004E4D79">
          <w:rPr>
            <w:noProof/>
            <w:webHidden/>
          </w:rPr>
          <w:t>66</w:t>
        </w:r>
        <w:r w:rsidR="00405B0C">
          <w:rPr>
            <w:noProof/>
            <w:webHidden/>
          </w:rPr>
          <w:fldChar w:fldCharType="end"/>
        </w:r>
      </w:hyperlink>
    </w:p>
    <w:p w14:paraId="785A9B75" w14:textId="77777777" w:rsidR="00405B0C" w:rsidRDefault="00C138E2">
      <w:pPr>
        <w:pStyle w:val="Obsah2"/>
        <w:tabs>
          <w:tab w:val="right" w:leader="dot" w:pos="9060"/>
        </w:tabs>
        <w:rPr>
          <w:rFonts w:asciiTheme="minorHAnsi" w:eastAsiaTheme="minorEastAsia" w:hAnsiTheme="minorHAnsi" w:cstheme="minorBidi"/>
          <w:noProof/>
          <w:sz w:val="22"/>
          <w:lang w:eastAsia="sk-SK"/>
        </w:rPr>
      </w:pPr>
      <w:hyperlink w:anchor="_Toc11153188" w:history="1">
        <w:r w:rsidR="00405B0C" w:rsidRPr="004F3A70">
          <w:rPr>
            <w:rStyle w:val="Hypertextovprepojenie"/>
            <w:noProof/>
          </w:rPr>
          <w:t>6.4 Zadávanie zákaziek na základe horizontálnej spolupráce</w:t>
        </w:r>
        <w:r w:rsidR="00405B0C">
          <w:rPr>
            <w:noProof/>
            <w:webHidden/>
          </w:rPr>
          <w:tab/>
        </w:r>
        <w:r w:rsidR="00405B0C">
          <w:rPr>
            <w:noProof/>
            <w:webHidden/>
          </w:rPr>
          <w:fldChar w:fldCharType="begin"/>
        </w:r>
        <w:r w:rsidR="00405B0C">
          <w:rPr>
            <w:noProof/>
            <w:webHidden/>
          </w:rPr>
          <w:instrText xml:space="preserve"> PAGEREF _Toc11153188 \h </w:instrText>
        </w:r>
        <w:r w:rsidR="00405B0C">
          <w:rPr>
            <w:noProof/>
            <w:webHidden/>
          </w:rPr>
        </w:r>
        <w:r w:rsidR="00405B0C">
          <w:rPr>
            <w:noProof/>
            <w:webHidden/>
          </w:rPr>
          <w:fldChar w:fldCharType="separate"/>
        </w:r>
        <w:r w:rsidR="004E4D79">
          <w:rPr>
            <w:noProof/>
            <w:webHidden/>
          </w:rPr>
          <w:t>68</w:t>
        </w:r>
        <w:r w:rsidR="00405B0C">
          <w:rPr>
            <w:noProof/>
            <w:webHidden/>
          </w:rPr>
          <w:fldChar w:fldCharType="end"/>
        </w:r>
      </w:hyperlink>
    </w:p>
    <w:p w14:paraId="470ADF93" w14:textId="77777777" w:rsidR="00405B0C" w:rsidRDefault="00C138E2">
      <w:pPr>
        <w:pStyle w:val="Obsah2"/>
        <w:tabs>
          <w:tab w:val="right" w:leader="dot" w:pos="9060"/>
        </w:tabs>
        <w:rPr>
          <w:rFonts w:asciiTheme="minorHAnsi" w:eastAsiaTheme="minorEastAsia" w:hAnsiTheme="minorHAnsi" w:cstheme="minorBidi"/>
          <w:noProof/>
          <w:sz w:val="22"/>
          <w:lang w:eastAsia="sk-SK"/>
        </w:rPr>
      </w:pPr>
      <w:hyperlink w:anchor="_Toc11153189" w:history="1">
        <w:r w:rsidR="00405B0C" w:rsidRPr="004F3A70">
          <w:rPr>
            <w:rStyle w:val="Hypertextovprepojenie"/>
            <w:noProof/>
          </w:rPr>
          <w:t>6.5 Pravidlá obstarávania a kontroly zákaziek zadávaných osobou, ktorej poskytne verejný obstarávateľ 50% a menej finančných prostriedkov na dodanie tovaru, uskutočnenie stavebných prác a poskytnutie služieb z NFP</w:t>
        </w:r>
        <w:r w:rsidR="00405B0C">
          <w:rPr>
            <w:noProof/>
            <w:webHidden/>
          </w:rPr>
          <w:tab/>
        </w:r>
        <w:r w:rsidR="00405B0C">
          <w:rPr>
            <w:noProof/>
            <w:webHidden/>
          </w:rPr>
          <w:fldChar w:fldCharType="begin"/>
        </w:r>
        <w:r w:rsidR="00405B0C">
          <w:rPr>
            <w:noProof/>
            <w:webHidden/>
          </w:rPr>
          <w:instrText xml:space="preserve"> PAGEREF _Toc11153189 \h </w:instrText>
        </w:r>
        <w:r w:rsidR="00405B0C">
          <w:rPr>
            <w:noProof/>
            <w:webHidden/>
          </w:rPr>
        </w:r>
        <w:r w:rsidR="00405B0C">
          <w:rPr>
            <w:noProof/>
            <w:webHidden/>
          </w:rPr>
          <w:fldChar w:fldCharType="separate"/>
        </w:r>
        <w:r w:rsidR="004E4D79">
          <w:rPr>
            <w:noProof/>
            <w:webHidden/>
          </w:rPr>
          <w:t>71</w:t>
        </w:r>
        <w:r w:rsidR="00405B0C">
          <w:rPr>
            <w:noProof/>
            <w:webHidden/>
          </w:rPr>
          <w:fldChar w:fldCharType="end"/>
        </w:r>
      </w:hyperlink>
    </w:p>
    <w:p w14:paraId="072FDEDA" w14:textId="77777777" w:rsidR="00405B0C" w:rsidRDefault="00C138E2">
      <w:pPr>
        <w:pStyle w:val="Obsah2"/>
        <w:tabs>
          <w:tab w:val="right" w:leader="dot" w:pos="9060"/>
        </w:tabs>
        <w:rPr>
          <w:rFonts w:asciiTheme="minorHAnsi" w:eastAsiaTheme="minorEastAsia" w:hAnsiTheme="minorHAnsi" w:cstheme="minorBidi"/>
          <w:noProof/>
          <w:sz w:val="22"/>
          <w:lang w:eastAsia="sk-SK"/>
        </w:rPr>
      </w:pPr>
      <w:hyperlink w:anchor="_Toc11153190" w:history="1">
        <w:r w:rsidR="00405B0C" w:rsidRPr="004F3A70">
          <w:rPr>
            <w:rStyle w:val="Hypertextovprepojenie"/>
            <w:noProof/>
          </w:rPr>
          <w:t>6.5.1 Zákazky nad 100 000 eur</w:t>
        </w:r>
        <w:r w:rsidR="00405B0C">
          <w:rPr>
            <w:noProof/>
            <w:webHidden/>
          </w:rPr>
          <w:tab/>
        </w:r>
        <w:r w:rsidR="00405B0C">
          <w:rPr>
            <w:noProof/>
            <w:webHidden/>
          </w:rPr>
          <w:fldChar w:fldCharType="begin"/>
        </w:r>
        <w:r w:rsidR="00405B0C">
          <w:rPr>
            <w:noProof/>
            <w:webHidden/>
          </w:rPr>
          <w:instrText xml:space="preserve"> PAGEREF _Toc11153190 \h </w:instrText>
        </w:r>
        <w:r w:rsidR="00405B0C">
          <w:rPr>
            <w:noProof/>
            <w:webHidden/>
          </w:rPr>
        </w:r>
        <w:r w:rsidR="00405B0C">
          <w:rPr>
            <w:noProof/>
            <w:webHidden/>
          </w:rPr>
          <w:fldChar w:fldCharType="separate"/>
        </w:r>
        <w:r w:rsidR="004E4D79">
          <w:rPr>
            <w:noProof/>
            <w:webHidden/>
          </w:rPr>
          <w:t>74</w:t>
        </w:r>
        <w:r w:rsidR="00405B0C">
          <w:rPr>
            <w:noProof/>
            <w:webHidden/>
          </w:rPr>
          <w:fldChar w:fldCharType="end"/>
        </w:r>
      </w:hyperlink>
    </w:p>
    <w:p w14:paraId="5284F982" w14:textId="77777777" w:rsidR="00405B0C" w:rsidRDefault="00C138E2">
      <w:pPr>
        <w:pStyle w:val="Obsah2"/>
        <w:tabs>
          <w:tab w:val="right" w:leader="dot" w:pos="9060"/>
        </w:tabs>
        <w:rPr>
          <w:rFonts w:asciiTheme="minorHAnsi" w:eastAsiaTheme="minorEastAsia" w:hAnsiTheme="minorHAnsi" w:cstheme="minorBidi"/>
          <w:noProof/>
          <w:sz w:val="22"/>
          <w:lang w:eastAsia="sk-SK"/>
        </w:rPr>
      </w:pPr>
      <w:hyperlink w:anchor="_Toc11153191" w:history="1">
        <w:r w:rsidR="00405B0C" w:rsidRPr="004F3A70">
          <w:rPr>
            <w:rStyle w:val="Hypertextovprepojenie"/>
            <w:noProof/>
          </w:rPr>
          <w:t>6.5.2 Zákazky do 100 000 eur</w:t>
        </w:r>
        <w:r w:rsidR="00405B0C">
          <w:rPr>
            <w:noProof/>
            <w:webHidden/>
          </w:rPr>
          <w:tab/>
        </w:r>
        <w:r w:rsidR="00405B0C">
          <w:rPr>
            <w:noProof/>
            <w:webHidden/>
          </w:rPr>
          <w:fldChar w:fldCharType="begin"/>
        </w:r>
        <w:r w:rsidR="00405B0C">
          <w:rPr>
            <w:noProof/>
            <w:webHidden/>
          </w:rPr>
          <w:instrText xml:space="preserve"> PAGEREF _Toc11153191 \h </w:instrText>
        </w:r>
        <w:r w:rsidR="00405B0C">
          <w:rPr>
            <w:noProof/>
            <w:webHidden/>
          </w:rPr>
        </w:r>
        <w:r w:rsidR="00405B0C">
          <w:rPr>
            <w:noProof/>
            <w:webHidden/>
          </w:rPr>
          <w:fldChar w:fldCharType="separate"/>
        </w:r>
        <w:r w:rsidR="004E4D79">
          <w:rPr>
            <w:noProof/>
            <w:webHidden/>
          </w:rPr>
          <w:t>75</w:t>
        </w:r>
        <w:r w:rsidR="00405B0C">
          <w:rPr>
            <w:noProof/>
            <w:webHidden/>
          </w:rPr>
          <w:fldChar w:fldCharType="end"/>
        </w:r>
      </w:hyperlink>
    </w:p>
    <w:p w14:paraId="5264BF6D" w14:textId="77777777" w:rsidR="00405B0C" w:rsidRDefault="00C138E2">
      <w:pPr>
        <w:pStyle w:val="Obsah2"/>
        <w:tabs>
          <w:tab w:val="right" w:leader="dot" w:pos="9060"/>
        </w:tabs>
        <w:rPr>
          <w:rFonts w:asciiTheme="minorHAnsi" w:eastAsiaTheme="minorEastAsia" w:hAnsiTheme="minorHAnsi" w:cstheme="minorBidi"/>
          <w:noProof/>
          <w:sz w:val="22"/>
          <w:lang w:eastAsia="sk-SK"/>
        </w:rPr>
      </w:pPr>
      <w:hyperlink w:anchor="_Toc11153192" w:history="1">
        <w:r w:rsidR="00405B0C" w:rsidRPr="004F3A70">
          <w:rPr>
            <w:rStyle w:val="Hypertextovprepojenie"/>
            <w:noProof/>
          </w:rPr>
          <w:t>6.5.3 Všeobecné pravidlá pre predkladanie dokumentácie</w:t>
        </w:r>
        <w:r w:rsidR="00405B0C">
          <w:rPr>
            <w:noProof/>
            <w:webHidden/>
          </w:rPr>
          <w:tab/>
        </w:r>
        <w:r w:rsidR="00405B0C">
          <w:rPr>
            <w:noProof/>
            <w:webHidden/>
          </w:rPr>
          <w:fldChar w:fldCharType="begin"/>
        </w:r>
        <w:r w:rsidR="00405B0C">
          <w:rPr>
            <w:noProof/>
            <w:webHidden/>
          </w:rPr>
          <w:instrText xml:space="preserve"> PAGEREF _Toc11153192 \h </w:instrText>
        </w:r>
        <w:r w:rsidR="00405B0C">
          <w:rPr>
            <w:noProof/>
            <w:webHidden/>
          </w:rPr>
        </w:r>
        <w:r w:rsidR="00405B0C">
          <w:rPr>
            <w:noProof/>
            <w:webHidden/>
          </w:rPr>
          <w:fldChar w:fldCharType="separate"/>
        </w:r>
        <w:r w:rsidR="004E4D79">
          <w:rPr>
            <w:noProof/>
            <w:webHidden/>
          </w:rPr>
          <w:t>77</w:t>
        </w:r>
        <w:r w:rsidR="00405B0C">
          <w:rPr>
            <w:noProof/>
            <w:webHidden/>
          </w:rPr>
          <w:fldChar w:fldCharType="end"/>
        </w:r>
      </w:hyperlink>
    </w:p>
    <w:p w14:paraId="7E109235" w14:textId="77777777" w:rsidR="00405B0C" w:rsidRDefault="00C138E2">
      <w:pPr>
        <w:pStyle w:val="Obsah2"/>
        <w:tabs>
          <w:tab w:val="right" w:leader="dot" w:pos="9060"/>
        </w:tabs>
        <w:rPr>
          <w:rFonts w:asciiTheme="minorHAnsi" w:eastAsiaTheme="minorEastAsia" w:hAnsiTheme="minorHAnsi" w:cstheme="minorBidi"/>
          <w:noProof/>
          <w:sz w:val="22"/>
          <w:lang w:eastAsia="sk-SK"/>
        </w:rPr>
      </w:pPr>
      <w:hyperlink w:anchor="_Toc11153193" w:history="1">
        <w:r w:rsidR="00405B0C" w:rsidRPr="004F3A70">
          <w:rPr>
            <w:rStyle w:val="Hypertextovprepojenie"/>
            <w:noProof/>
          </w:rPr>
          <w:t>6.5.4 Prechodné ustanovenia</w:t>
        </w:r>
        <w:r w:rsidR="00405B0C">
          <w:rPr>
            <w:noProof/>
            <w:webHidden/>
          </w:rPr>
          <w:tab/>
        </w:r>
        <w:r w:rsidR="00405B0C">
          <w:rPr>
            <w:noProof/>
            <w:webHidden/>
          </w:rPr>
          <w:fldChar w:fldCharType="begin"/>
        </w:r>
        <w:r w:rsidR="00405B0C">
          <w:rPr>
            <w:noProof/>
            <w:webHidden/>
          </w:rPr>
          <w:instrText xml:space="preserve"> PAGEREF _Toc11153193 \h </w:instrText>
        </w:r>
        <w:r w:rsidR="00405B0C">
          <w:rPr>
            <w:noProof/>
            <w:webHidden/>
          </w:rPr>
        </w:r>
        <w:r w:rsidR="00405B0C">
          <w:rPr>
            <w:noProof/>
            <w:webHidden/>
          </w:rPr>
          <w:fldChar w:fldCharType="separate"/>
        </w:r>
        <w:r w:rsidR="004E4D79">
          <w:rPr>
            <w:noProof/>
            <w:webHidden/>
          </w:rPr>
          <w:t>78</w:t>
        </w:r>
        <w:r w:rsidR="00405B0C">
          <w:rPr>
            <w:noProof/>
            <w:webHidden/>
          </w:rPr>
          <w:fldChar w:fldCharType="end"/>
        </w:r>
      </w:hyperlink>
    </w:p>
    <w:p w14:paraId="5CC604BF" w14:textId="77777777" w:rsidR="00405B0C" w:rsidRDefault="00C138E2">
      <w:pPr>
        <w:pStyle w:val="Obsah1"/>
        <w:rPr>
          <w:rFonts w:asciiTheme="minorHAnsi" w:eastAsiaTheme="minorEastAsia" w:hAnsiTheme="minorHAnsi" w:cstheme="minorBidi"/>
          <w:noProof/>
          <w:sz w:val="22"/>
          <w:lang w:eastAsia="sk-SK"/>
        </w:rPr>
      </w:pPr>
      <w:hyperlink w:anchor="_Toc11153194" w:history="1">
        <w:r w:rsidR="00405B0C" w:rsidRPr="004F3A70">
          <w:rPr>
            <w:rStyle w:val="Hypertextovprepojenie"/>
            <w:noProof/>
          </w:rPr>
          <w:t>Zoznam použitých skratiek</w:t>
        </w:r>
        <w:r w:rsidR="00405B0C">
          <w:rPr>
            <w:noProof/>
            <w:webHidden/>
          </w:rPr>
          <w:tab/>
        </w:r>
        <w:r w:rsidR="00405B0C">
          <w:rPr>
            <w:noProof/>
            <w:webHidden/>
          </w:rPr>
          <w:fldChar w:fldCharType="begin"/>
        </w:r>
        <w:r w:rsidR="00405B0C">
          <w:rPr>
            <w:noProof/>
            <w:webHidden/>
          </w:rPr>
          <w:instrText xml:space="preserve"> PAGEREF _Toc11153194 \h </w:instrText>
        </w:r>
        <w:r w:rsidR="00405B0C">
          <w:rPr>
            <w:noProof/>
            <w:webHidden/>
          </w:rPr>
        </w:r>
        <w:r w:rsidR="00405B0C">
          <w:rPr>
            <w:noProof/>
            <w:webHidden/>
          </w:rPr>
          <w:fldChar w:fldCharType="separate"/>
        </w:r>
        <w:r w:rsidR="004E4D79">
          <w:rPr>
            <w:noProof/>
            <w:webHidden/>
          </w:rPr>
          <w:t>80</w:t>
        </w:r>
        <w:r w:rsidR="00405B0C">
          <w:rPr>
            <w:noProof/>
            <w:webHidden/>
          </w:rPr>
          <w:fldChar w:fldCharType="end"/>
        </w:r>
      </w:hyperlink>
    </w:p>
    <w:p w14:paraId="33B0F937" w14:textId="77777777" w:rsidR="00405B0C" w:rsidRDefault="00C138E2">
      <w:pPr>
        <w:pStyle w:val="Obsah1"/>
        <w:rPr>
          <w:rFonts w:asciiTheme="minorHAnsi" w:eastAsiaTheme="minorEastAsia" w:hAnsiTheme="minorHAnsi" w:cstheme="minorBidi"/>
          <w:noProof/>
          <w:sz w:val="22"/>
          <w:lang w:eastAsia="sk-SK"/>
        </w:rPr>
      </w:pPr>
      <w:hyperlink w:anchor="_Toc11153195" w:history="1">
        <w:r w:rsidR="00405B0C" w:rsidRPr="004F3A70">
          <w:rPr>
            <w:rStyle w:val="Hypertextovprepojenie"/>
            <w:noProof/>
          </w:rPr>
          <w:t>Prílohy</w:t>
        </w:r>
        <w:r w:rsidR="00405B0C">
          <w:rPr>
            <w:noProof/>
            <w:webHidden/>
          </w:rPr>
          <w:tab/>
        </w:r>
        <w:r w:rsidR="00405B0C">
          <w:rPr>
            <w:noProof/>
            <w:webHidden/>
          </w:rPr>
          <w:fldChar w:fldCharType="begin"/>
        </w:r>
        <w:r w:rsidR="00405B0C">
          <w:rPr>
            <w:noProof/>
            <w:webHidden/>
          </w:rPr>
          <w:instrText xml:space="preserve"> PAGEREF _Toc11153195 \h </w:instrText>
        </w:r>
        <w:r w:rsidR="00405B0C">
          <w:rPr>
            <w:noProof/>
            <w:webHidden/>
          </w:rPr>
        </w:r>
        <w:r w:rsidR="00405B0C">
          <w:rPr>
            <w:noProof/>
            <w:webHidden/>
          </w:rPr>
          <w:fldChar w:fldCharType="separate"/>
        </w:r>
        <w:r w:rsidR="004E4D79">
          <w:rPr>
            <w:noProof/>
            <w:webHidden/>
          </w:rPr>
          <w:t>81</w:t>
        </w:r>
        <w:r w:rsidR="00405B0C">
          <w:rPr>
            <w:noProof/>
            <w:webHidden/>
          </w:rPr>
          <w:fldChar w:fldCharType="end"/>
        </w:r>
      </w:hyperlink>
    </w:p>
    <w:p w14:paraId="2755870D" w14:textId="77777777" w:rsidR="0098532E" w:rsidRPr="002F3653" w:rsidRDefault="009A5CBF" w:rsidP="00193D67">
      <w:pPr>
        <w:spacing w:after="0"/>
        <w:rPr>
          <w:sz w:val="20"/>
        </w:rPr>
      </w:pPr>
      <w:r w:rsidRPr="002F3653">
        <w:rPr>
          <w:sz w:val="20"/>
        </w:rPr>
        <w:fldChar w:fldCharType="end"/>
      </w:r>
    </w:p>
    <w:p w14:paraId="172ACFEC" w14:textId="77777777" w:rsidR="009A5CBF" w:rsidRPr="002F3653" w:rsidRDefault="0098532E" w:rsidP="00193D67">
      <w:pPr>
        <w:spacing w:after="0"/>
        <w:rPr>
          <w:b/>
          <w:bCs/>
          <w:iCs/>
          <w:color w:val="1F497D"/>
        </w:rPr>
      </w:pPr>
      <w:r w:rsidRPr="002F3653">
        <w:rPr>
          <w:sz w:val="20"/>
        </w:rPr>
        <w:br w:type="page"/>
      </w:r>
      <w:r w:rsidR="004525B2" w:rsidRPr="002F3653">
        <w:rPr>
          <w:b/>
          <w:bCs/>
          <w:iCs/>
          <w:color w:val="1F497D"/>
        </w:rPr>
        <w:lastRenderedPageBreak/>
        <w:t>Zoznam tabuliek</w:t>
      </w:r>
    </w:p>
    <w:p w14:paraId="60774E2D" w14:textId="77777777" w:rsidR="0098532E" w:rsidRPr="002F3653" w:rsidRDefault="0098532E" w:rsidP="00193D67">
      <w:pPr>
        <w:spacing w:after="0"/>
        <w:rPr>
          <w:b/>
          <w:bCs/>
          <w:iCs/>
          <w:color w:val="1F497D"/>
        </w:rPr>
      </w:pPr>
    </w:p>
    <w:p w14:paraId="5BFEEC16" w14:textId="77777777" w:rsidR="006D37F7" w:rsidRPr="002F3653" w:rsidRDefault="004525B2">
      <w:pPr>
        <w:pStyle w:val="Zoznamobrzkov"/>
        <w:tabs>
          <w:tab w:val="right" w:leader="dot" w:pos="9060"/>
        </w:tabs>
        <w:rPr>
          <w:rFonts w:asciiTheme="minorHAnsi" w:eastAsiaTheme="minorEastAsia" w:hAnsiTheme="minorHAnsi" w:cstheme="minorBidi"/>
          <w:noProof/>
          <w:sz w:val="20"/>
          <w:szCs w:val="20"/>
          <w:lang w:val="en-US"/>
        </w:rPr>
      </w:pPr>
      <w:r w:rsidRPr="002F3653">
        <w:rPr>
          <w:rFonts w:cs="Calibri"/>
          <w:b/>
          <w:bCs/>
          <w:i/>
          <w:iCs/>
          <w:sz w:val="20"/>
          <w:szCs w:val="20"/>
        </w:rPr>
        <w:fldChar w:fldCharType="begin"/>
      </w:r>
      <w:r w:rsidRPr="002F3653">
        <w:rPr>
          <w:rFonts w:cs="Calibri"/>
          <w:b/>
          <w:bCs/>
          <w:i/>
          <w:iCs/>
          <w:sz w:val="20"/>
          <w:szCs w:val="20"/>
        </w:rPr>
        <w:instrText xml:space="preserve"> TOC \h \z \c "Tabuľka" </w:instrText>
      </w:r>
      <w:r w:rsidRPr="002F3653">
        <w:rPr>
          <w:rFonts w:cs="Calibri"/>
          <w:b/>
          <w:bCs/>
          <w:i/>
          <w:iCs/>
          <w:sz w:val="20"/>
          <w:szCs w:val="20"/>
        </w:rPr>
        <w:fldChar w:fldCharType="separate"/>
      </w:r>
      <w:hyperlink w:anchor="_Toc464993117" w:history="1">
        <w:r w:rsidR="006D37F7" w:rsidRPr="002F3653">
          <w:rPr>
            <w:rStyle w:val="Hypertextovprepojenie"/>
            <w:noProof/>
            <w:sz w:val="20"/>
            <w:szCs w:val="20"/>
          </w:rPr>
          <w:t>Tabuľka 1 Vymedzenie povinností žiadateľa/prijímateľa podľa typov zákaziek</w:t>
        </w:r>
        <w:r w:rsidR="006D37F7" w:rsidRPr="002F3653">
          <w:rPr>
            <w:noProof/>
            <w:webHidden/>
            <w:sz w:val="20"/>
            <w:szCs w:val="20"/>
          </w:rPr>
          <w:tab/>
        </w:r>
        <w:r w:rsidR="006D37F7" w:rsidRPr="002F3653">
          <w:rPr>
            <w:noProof/>
            <w:webHidden/>
            <w:sz w:val="20"/>
            <w:szCs w:val="20"/>
          </w:rPr>
          <w:fldChar w:fldCharType="begin"/>
        </w:r>
        <w:r w:rsidR="006D37F7" w:rsidRPr="002F3653">
          <w:rPr>
            <w:noProof/>
            <w:webHidden/>
            <w:sz w:val="20"/>
            <w:szCs w:val="20"/>
          </w:rPr>
          <w:instrText xml:space="preserve"> PAGEREF _Toc464993117 \h </w:instrText>
        </w:r>
        <w:r w:rsidR="006D37F7" w:rsidRPr="002F3653">
          <w:rPr>
            <w:noProof/>
            <w:webHidden/>
            <w:sz w:val="20"/>
            <w:szCs w:val="20"/>
          </w:rPr>
        </w:r>
        <w:r w:rsidR="006D37F7" w:rsidRPr="002F3653">
          <w:rPr>
            <w:noProof/>
            <w:webHidden/>
            <w:sz w:val="20"/>
            <w:szCs w:val="20"/>
          </w:rPr>
          <w:fldChar w:fldCharType="separate"/>
        </w:r>
        <w:r w:rsidR="004E4D79">
          <w:rPr>
            <w:noProof/>
            <w:webHidden/>
            <w:sz w:val="20"/>
            <w:szCs w:val="20"/>
          </w:rPr>
          <w:t>14</w:t>
        </w:r>
        <w:r w:rsidR="006D37F7" w:rsidRPr="002F3653">
          <w:rPr>
            <w:noProof/>
            <w:webHidden/>
            <w:sz w:val="20"/>
            <w:szCs w:val="20"/>
          </w:rPr>
          <w:fldChar w:fldCharType="end"/>
        </w:r>
      </w:hyperlink>
    </w:p>
    <w:p w14:paraId="5DB3FCBB" w14:textId="77777777" w:rsidR="006D37F7" w:rsidRPr="002F3653" w:rsidRDefault="00C138E2">
      <w:pPr>
        <w:pStyle w:val="Zoznamobrzkov"/>
        <w:tabs>
          <w:tab w:val="right" w:leader="dot" w:pos="9060"/>
        </w:tabs>
        <w:rPr>
          <w:rFonts w:asciiTheme="minorHAnsi" w:eastAsiaTheme="minorEastAsia" w:hAnsiTheme="minorHAnsi" w:cstheme="minorBidi"/>
          <w:noProof/>
          <w:sz w:val="20"/>
          <w:szCs w:val="20"/>
          <w:lang w:val="en-US"/>
        </w:rPr>
      </w:pPr>
      <w:hyperlink w:anchor="_Toc464993118" w:history="1">
        <w:r w:rsidR="006D37F7" w:rsidRPr="002F3653">
          <w:rPr>
            <w:rStyle w:val="Hypertextovprepojenie"/>
            <w:noProof/>
            <w:sz w:val="20"/>
            <w:szCs w:val="20"/>
          </w:rPr>
          <w:t>Tabuľka 2</w:t>
        </w:r>
        <w:r w:rsidR="006D37F7" w:rsidRPr="001D71C5">
          <w:rPr>
            <w:rStyle w:val="Hypertextovprepojenie"/>
            <w:noProof/>
            <w:sz w:val="20"/>
            <w:szCs w:val="20"/>
          </w:rPr>
          <w:t xml:space="preserve"> </w:t>
        </w:r>
        <w:r w:rsidR="001D71C5" w:rsidRPr="00E15463">
          <w:rPr>
            <w:sz w:val="20"/>
            <w:szCs w:val="20"/>
          </w:rPr>
          <w:t>Finančné limity pre</w:t>
        </w:r>
        <w:r w:rsidR="006D37F7" w:rsidRPr="00E15463">
          <w:rPr>
            <w:rStyle w:val="Hypertextovprepojenie"/>
            <w:noProof/>
            <w:color w:val="auto"/>
            <w:sz w:val="20"/>
            <w:szCs w:val="20"/>
          </w:rPr>
          <w:t xml:space="preserve"> p</w:t>
        </w:r>
        <w:r w:rsidR="006D37F7" w:rsidRPr="001D71C5">
          <w:rPr>
            <w:rStyle w:val="Hypertextovprepojenie"/>
            <w:noProof/>
            <w:sz w:val="20"/>
            <w:szCs w:val="20"/>
          </w:rPr>
          <w:t>o</w:t>
        </w:r>
        <w:r w:rsidR="006D37F7" w:rsidRPr="002F3653">
          <w:rPr>
            <w:rStyle w:val="Hypertextovprepojenie"/>
            <w:noProof/>
            <w:sz w:val="20"/>
            <w:szCs w:val="20"/>
          </w:rPr>
          <w:t>stup zadávania zákazky</w:t>
        </w:r>
        <w:r w:rsidR="006D37F7" w:rsidRPr="002F3653">
          <w:rPr>
            <w:noProof/>
            <w:webHidden/>
            <w:sz w:val="20"/>
            <w:szCs w:val="20"/>
          </w:rPr>
          <w:tab/>
        </w:r>
        <w:r w:rsidR="006D37F7" w:rsidRPr="002F3653">
          <w:rPr>
            <w:noProof/>
            <w:webHidden/>
            <w:sz w:val="20"/>
            <w:szCs w:val="20"/>
          </w:rPr>
          <w:fldChar w:fldCharType="begin"/>
        </w:r>
        <w:r w:rsidR="006D37F7" w:rsidRPr="002F3653">
          <w:rPr>
            <w:noProof/>
            <w:webHidden/>
            <w:sz w:val="20"/>
            <w:szCs w:val="20"/>
          </w:rPr>
          <w:instrText xml:space="preserve"> PAGEREF _Toc464993118 \h </w:instrText>
        </w:r>
        <w:r w:rsidR="006D37F7" w:rsidRPr="002F3653">
          <w:rPr>
            <w:noProof/>
            <w:webHidden/>
            <w:sz w:val="20"/>
            <w:szCs w:val="20"/>
          </w:rPr>
        </w:r>
        <w:r w:rsidR="006D37F7" w:rsidRPr="002F3653">
          <w:rPr>
            <w:noProof/>
            <w:webHidden/>
            <w:sz w:val="20"/>
            <w:szCs w:val="20"/>
          </w:rPr>
          <w:fldChar w:fldCharType="separate"/>
        </w:r>
        <w:r w:rsidR="004E4D79">
          <w:rPr>
            <w:noProof/>
            <w:webHidden/>
            <w:sz w:val="20"/>
            <w:szCs w:val="20"/>
          </w:rPr>
          <w:t>25</w:t>
        </w:r>
        <w:r w:rsidR="006D37F7" w:rsidRPr="002F3653">
          <w:rPr>
            <w:noProof/>
            <w:webHidden/>
            <w:sz w:val="20"/>
            <w:szCs w:val="20"/>
          </w:rPr>
          <w:fldChar w:fldCharType="end"/>
        </w:r>
      </w:hyperlink>
    </w:p>
    <w:p w14:paraId="5CF36B9F" w14:textId="77777777" w:rsidR="006D37F7" w:rsidRPr="002F3653" w:rsidRDefault="00C138E2">
      <w:pPr>
        <w:pStyle w:val="Zoznamobrzkov"/>
        <w:tabs>
          <w:tab w:val="right" w:leader="dot" w:pos="9060"/>
        </w:tabs>
        <w:rPr>
          <w:rFonts w:asciiTheme="minorHAnsi" w:eastAsiaTheme="minorEastAsia" w:hAnsiTheme="minorHAnsi" w:cstheme="minorBidi"/>
          <w:noProof/>
          <w:sz w:val="20"/>
          <w:szCs w:val="20"/>
          <w:lang w:val="en-US"/>
        </w:rPr>
      </w:pPr>
      <w:hyperlink w:anchor="_Toc464993119" w:history="1">
        <w:r w:rsidR="006D37F7" w:rsidRPr="002F3653">
          <w:rPr>
            <w:rStyle w:val="Hypertextovprepojenie"/>
            <w:noProof/>
            <w:sz w:val="20"/>
            <w:szCs w:val="20"/>
          </w:rPr>
          <w:t>Tabuľka 2 Príklady konfliktu záujmov pri realizácii verejného obstarávania</w:t>
        </w:r>
        <w:r w:rsidR="006D37F7" w:rsidRPr="002F3653">
          <w:rPr>
            <w:noProof/>
            <w:webHidden/>
            <w:sz w:val="20"/>
            <w:szCs w:val="20"/>
          </w:rPr>
          <w:tab/>
        </w:r>
        <w:r w:rsidR="006D37F7" w:rsidRPr="002F3653">
          <w:rPr>
            <w:noProof/>
            <w:webHidden/>
            <w:sz w:val="20"/>
            <w:szCs w:val="20"/>
          </w:rPr>
          <w:fldChar w:fldCharType="begin"/>
        </w:r>
        <w:r w:rsidR="006D37F7" w:rsidRPr="002F3653">
          <w:rPr>
            <w:noProof/>
            <w:webHidden/>
            <w:sz w:val="20"/>
            <w:szCs w:val="20"/>
          </w:rPr>
          <w:instrText xml:space="preserve"> PAGEREF _Toc464993119 \h </w:instrText>
        </w:r>
        <w:r w:rsidR="006D37F7" w:rsidRPr="002F3653">
          <w:rPr>
            <w:noProof/>
            <w:webHidden/>
            <w:sz w:val="20"/>
            <w:szCs w:val="20"/>
          </w:rPr>
        </w:r>
        <w:r w:rsidR="006D37F7" w:rsidRPr="002F3653">
          <w:rPr>
            <w:noProof/>
            <w:webHidden/>
            <w:sz w:val="20"/>
            <w:szCs w:val="20"/>
          </w:rPr>
          <w:fldChar w:fldCharType="separate"/>
        </w:r>
        <w:r w:rsidR="004E4D79">
          <w:rPr>
            <w:noProof/>
            <w:webHidden/>
            <w:sz w:val="20"/>
            <w:szCs w:val="20"/>
          </w:rPr>
          <w:t>34</w:t>
        </w:r>
        <w:r w:rsidR="006D37F7" w:rsidRPr="002F3653">
          <w:rPr>
            <w:noProof/>
            <w:webHidden/>
            <w:sz w:val="20"/>
            <w:szCs w:val="20"/>
          </w:rPr>
          <w:fldChar w:fldCharType="end"/>
        </w:r>
      </w:hyperlink>
    </w:p>
    <w:p w14:paraId="01749CDD" w14:textId="77777777" w:rsidR="006D37F7" w:rsidRPr="002F3653" w:rsidRDefault="00C138E2">
      <w:pPr>
        <w:pStyle w:val="Zoznamobrzkov"/>
        <w:tabs>
          <w:tab w:val="right" w:leader="dot" w:pos="9060"/>
        </w:tabs>
        <w:rPr>
          <w:rFonts w:asciiTheme="minorHAnsi" w:eastAsiaTheme="minorEastAsia" w:hAnsiTheme="minorHAnsi" w:cstheme="minorBidi"/>
          <w:noProof/>
          <w:sz w:val="20"/>
          <w:szCs w:val="20"/>
          <w:lang w:val="en-US"/>
        </w:rPr>
      </w:pPr>
      <w:hyperlink w:anchor="_Toc464993120" w:history="1">
        <w:r w:rsidR="006D37F7" w:rsidRPr="002F3653">
          <w:rPr>
            <w:rStyle w:val="Hypertextovprepojenie"/>
            <w:noProof/>
            <w:sz w:val="20"/>
            <w:szCs w:val="20"/>
          </w:rPr>
          <w:t>Tabuľka 4 Rozsah dokumentácie z verejného obstarávania – nadlimitná/podlimitná zákazka, súťaž  návrhov</w:t>
        </w:r>
        <w:r w:rsidR="006D37F7" w:rsidRPr="002F3653">
          <w:rPr>
            <w:noProof/>
            <w:webHidden/>
            <w:sz w:val="20"/>
            <w:szCs w:val="20"/>
          </w:rPr>
          <w:tab/>
        </w:r>
        <w:r w:rsidR="006D37F7" w:rsidRPr="002F3653">
          <w:rPr>
            <w:noProof/>
            <w:webHidden/>
            <w:sz w:val="20"/>
            <w:szCs w:val="20"/>
          </w:rPr>
          <w:fldChar w:fldCharType="begin"/>
        </w:r>
        <w:r w:rsidR="006D37F7" w:rsidRPr="002F3653">
          <w:rPr>
            <w:noProof/>
            <w:webHidden/>
            <w:sz w:val="20"/>
            <w:szCs w:val="20"/>
          </w:rPr>
          <w:instrText xml:space="preserve"> PAGEREF _Toc464993120 \h </w:instrText>
        </w:r>
        <w:r w:rsidR="006D37F7" w:rsidRPr="002F3653">
          <w:rPr>
            <w:noProof/>
            <w:webHidden/>
            <w:sz w:val="20"/>
            <w:szCs w:val="20"/>
          </w:rPr>
        </w:r>
        <w:r w:rsidR="006D37F7" w:rsidRPr="002F3653">
          <w:rPr>
            <w:noProof/>
            <w:webHidden/>
            <w:sz w:val="20"/>
            <w:szCs w:val="20"/>
          </w:rPr>
          <w:fldChar w:fldCharType="separate"/>
        </w:r>
        <w:r w:rsidR="004E4D79">
          <w:rPr>
            <w:noProof/>
            <w:webHidden/>
            <w:sz w:val="20"/>
            <w:szCs w:val="20"/>
          </w:rPr>
          <w:t>35</w:t>
        </w:r>
        <w:r w:rsidR="006D37F7" w:rsidRPr="002F3653">
          <w:rPr>
            <w:noProof/>
            <w:webHidden/>
            <w:sz w:val="20"/>
            <w:szCs w:val="20"/>
          </w:rPr>
          <w:fldChar w:fldCharType="end"/>
        </w:r>
      </w:hyperlink>
    </w:p>
    <w:p w14:paraId="71B2858D" w14:textId="77777777" w:rsidR="006D37F7" w:rsidRPr="002F3653" w:rsidRDefault="00C138E2">
      <w:pPr>
        <w:pStyle w:val="Zoznamobrzkov"/>
        <w:tabs>
          <w:tab w:val="left" w:pos="8709"/>
          <w:tab w:val="right" w:leader="dot" w:pos="9060"/>
        </w:tabs>
        <w:rPr>
          <w:rFonts w:asciiTheme="minorHAnsi" w:eastAsiaTheme="minorEastAsia" w:hAnsiTheme="minorHAnsi" w:cstheme="minorBidi"/>
          <w:noProof/>
          <w:sz w:val="20"/>
          <w:szCs w:val="20"/>
          <w:lang w:val="en-US"/>
        </w:rPr>
      </w:pPr>
      <w:hyperlink w:anchor="_Toc464993121" w:history="1">
        <w:r w:rsidR="006D37F7" w:rsidRPr="002F3653">
          <w:rPr>
            <w:rStyle w:val="Hypertextovprepojenie"/>
            <w:noProof/>
            <w:sz w:val="20"/>
            <w:szCs w:val="20"/>
          </w:rPr>
          <w:t xml:space="preserve">Tabuľka 5 Dokumentácia zasielaná na RO pred začatím prieskumu trhu </w:t>
        </w:r>
        <w:r w:rsidR="006D37F7" w:rsidRPr="002F3653">
          <w:rPr>
            <w:noProof/>
            <w:webHidden/>
            <w:sz w:val="20"/>
            <w:szCs w:val="20"/>
          </w:rPr>
          <w:tab/>
        </w:r>
        <w:r w:rsidR="006D37F7" w:rsidRPr="002F3653">
          <w:rPr>
            <w:noProof/>
            <w:webHidden/>
            <w:sz w:val="20"/>
            <w:szCs w:val="20"/>
          </w:rPr>
          <w:fldChar w:fldCharType="begin"/>
        </w:r>
        <w:r w:rsidR="006D37F7" w:rsidRPr="002F3653">
          <w:rPr>
            <w:noProof/>
            <w:webHidden/>
            <w:sz w:val="20"/>
            <w:szCs w:val="20"/>
          </w:rPr>
          <w:instrText xml:space="preserve"> PAGEREF _Toc464993121 \h </w:instrText>
        </w:r>
        <w:r w:rsidR="006D37F7" w:rsidRPr="002F3653">
          <w:rPr>
            <w:noProof/>
            <w:webHidden/>
            <w:sz w:val="20"/>
            <w:szCs w:val="20"/>
          </w:rPr>
        </w:r>
        <w:r w:rsidR="006D37F7" w:rsidRPr="002F3653">
          <w:rPr>
            <w:noProof/>
            <w:webHidden/>
            <w:sz w:val="20"/>
            <w:szCs w:val="20"/>
          </w:rPr>
          <w:fldChar w:fldCharType="separate"/>
        </w:r>
        <w:r w:rsidR="004E4D79">
          <w:rPr>
            <w:noProof/>
            <w:webHidden/>
            <w:sz w:val="20"/>
            <w:szCs w:val="20"/>
          </w:rPr>
          <w:t>50</w:t>
        </w:r>
        <w:r w:rsidR="006D37F7" w:rsidRPr="002F3653">
          <w:rPr>
            <w:noProof/>
            <w:webHidden/>
            <w:sz w:val="20"/>
            <w:szCs w:val="20"/>
          </w:rPr>
          <w:fldChar w:fldCharType="end"/>
        </w:r>
      </w:hyperlink>
    </w:p>
    <w:p w14:paraId="68BA6610" w14:textId="77777777" w:rsidR="006D37F7" w:rsidRPr="002F3653" w:rsidRDefault="00C138E2">
      <w:pPr>
        <w:pStyle w:val="Zoznamobrzkov"/>
        <w:tabs>
          <w:tab w:val="right" w:leader="dot" w:pos="9060"/>
        </w:tabs>
        <w:rPr>
          <w:rFonts w:asciiTheme="minorHAnsi" w:eastAsiaTheme="minorEastAsia" w:hAnsiTheme="minorHAnsi" w:cstheme="minorBidi"/>
          <w:noProof/>
          <w:sz w:val="20"/>
          <w:szCs w:val="20"/>
          <w:lang w:val="en-US"/>
        </w:rPr>
      </w:pPr>
      <w:hyperlink w:anchor="_Toc464993122" w:history="1">
        <w:r w:rsidR="006D37F7" w:rsidRPr="002F3653">
          <w:rPr>
            <w:rStyle w:val="Hypertextovprepojenie"/>
            <w:noProof/>
            <w:sz w:val="20"/>
            <w:szCs w:val="20"/>
          </w:rPr>
          <w:t xml:space="preserve">Tabuľka 6 Rozsah dokumentácie po </w:t>
        </w:r>
        <w:r w:rsidR="0016693E" w:rsidRPr="0016693E">
          <w:rPr>
            <w:rStyle w:val="Hypertextovprepojenie"/>
            <w:noProof/>
            <w:sz w:val="20"/>
            <w:szCs w:val="20"/>
          </w:rPr>
          <w:t xml:space="preserve">zverejnení </w:t>
        </w:r>
        <w:r w:rsidR="006D37F7" w:rsidRPr="002F3653">
          <w:rPr>
            <w:rStyle w:val="Hypertextovprepojenie"/>
            <w:noProof/>
            <w:sz w:val="20"/>
            <w:szCs w:val="20"/>
          </w:rPr>
          <w:t>zmluvy/po schválení objednávky - zákazky s nízkymi hodnotami podľa § 117 ZVO</w:t>
        </w:r>
        <w:r w:rsidR="006D37F7" w:rsidRPr="002F3653">
          <w:rPr>
            <w:noProof/>
            <w:webHidden/>
            <w:sz w:val="20"/>
            <w:szCs w:val="20"/>
          </w:rPr>
          <w:tab/>
        </w:r>
        <w:r w:rsidR="006D37F7" w:rsidRPr="002F3653">
          <w:rPr>
            <w:noProof/>
            <w:webHidden/>
            <w:sz w:val="20"/>
            <w:szCs w:val="20"/>
          </w:rPr>
          <w:fldChar w:fldCharType="begin"/>
        </w:r>
        <w:r w:rsidR="006D37F7" w:rsidRPr="002F3653">
          <w:rPr>
            <w:noProof/>
            <w:webHidden/>
            <w:sz w:val="20"/>
            <w:szCs w:val="20"/>
          </w:rPr>
          <w:instrText xml:space="preserve"> PAGEREF _Toc464993122 \h </w:instrText>
        </w:r>
        <w:r w:rsidR="006D37F7" w:rsidRPr="002F3653">
          <w:rPr>
            <w:noProof/>
            <w:webHidden/>
            <w:sz w:val="20"/>
            <w:szCs w:val="20"/>
          </w:rPr>
        </w:r>
        <w:r w:rsidR="006D37F7" w:rsidRPr="002F3653">
          <w:rPr>
            <w:noProof/>
            <w:webHidden/>
            <w:sz w:val="20"/>
            <w:szCs w:val="20"/>
          </w:rPr>
          <w:fldChar w:fldCharType="separate"/>
        </w:r>
        <w:r w:rsidR="004E4D79">
          <w:rPr>
            <w:noProof/>
            <w:webHidden/>
            <w:sz w:val="20"/>
            <w:szCs w:val="20"/>
          </w:rPr>
          <w:t>51</w:t>
        </w:r>
        <w:r w:rsidR="006D37F7" w:rsidRPr="002F3653">
          <w:rPr>
            <w:noProof/>
            <w:webHidden/>
            <w:sz w:val="20"/>
            <w:szCs w:val="20"/>
          </w:rPr>
          <w:fldChar w:fldCharType="end"/>
        </w:r>
      </w:hyperlink>
    </w:p>
    <w:p w14:paraId="51EA5225" w14:textId="77777777" w:rsidR="006D37F7" w:rsidRPr="002F3653" w:rsidRDefault="00C138E2">
      <w:pPr>
        <w:pStyle w:val="Zoznamobrzkov"/>
        <w:tabs>
          <w:tab w:val="right" w:leader="dot" w:pos="9060"/>
        </w:tabs>
        <w:rPr>
          <w:rFonts w:asciiTheme="minorHAnsi" w:eastAsiaTheme="minorEastAsia" w:hAnsiTheme="minorHAnsi" w:cstheme="minorBidi"/>
          <w:noProof/>
          <w:sz w:val="20"/>
          <w:szCs w:val="20"/>
          <w:lang w:val="en-US"/>
        </w:rPr>
      </w:pPr>
      <w:hyperlink w:anchor="_Toc464993123" w:history="1">
        <w:r w:rsidR="006D37F7" w:rsidRPr="002F3653">
          <w:rPr>
            <w:rStyle w:val="Hypertextovprepojenie"/>
            <w:noProof/>
            <w:sz w:val="20"/>
            <w:szCs w:val="20"/>
          </w:rPr>
          <w:t xml:space="preserve">Tabuľka </w:t>
        </w:r>
        <w:r w:rsidR="00580426">
          <w:rPr>
            <w:rStyle w:val="Hypertextovprepojenie"/>
            <w:noProof/>
            <w:sz w:val="20"/>
            <w:szCs w:val="20"/>
          </w:rPr>
          <w:t>7</w:t>
        </w:r>
        <w:r w:rsidR="006D37F7" w:rsidRPr="002F3653">
          <w:rPr>
            <w:rStyle w:val="Hypertextovprepojenie"/>
            <w:noProof/>
            <w:sz w:val="20"/>
            <w:szCs w:val="20"/>
          </w:rPr>
          <w:t xml:space="preserve"> Rozsah dokumentácie pred vyhlásením verejného obstarávania – elektronické trhovisko</w:t>
        </w:r>
        <w:r w:rsidR="006D37F7" w:rsidRPr="002F3653">
          <w:rPr>
            <w:noProof/>
            <w:webHidden/>
            <w:sz w:val="20"/>
            <w:szCs w:val="20"/>
          </w:rPr>
          <w:tab/>
        </w:r>
        <w:r w:rsidR="006D37F7" w:rsidRPr="002F3653">
          <w:rPr>
            <w:noProof/>
            <w:webHidden/>
            <w:sz w:val="20"/>
            <w:szCs w:val="20"/>
          </w:rPr>
          <w:fldChar w:fldCharType="begin"/>
        </w:r>
        <w:r w:rsidR="006D37F7" w:rsidRPr="002F3653">
          <w:rPr>
            <w:noProof/>
            <w:webHidden/>
            <w:sz w:val="20"/>
            <w:szCs w:val="20"/>
          </w:rPr>
          <w:instrText xml:space="preserve"> PAGEREF _Toc464993123 \h </w:instrText>
        </w:r>
        <w:r w:rsidR="006D37F7" w:rsidRPr="002F3653">
          <w:rPr>
            <w:noProof/>
            <w:webHidden/>
            <w:sz w:val="20"/>
            <w:szCs w:val="20"/>
          </w:rPr>
        </w:r>
        <w:r w:rsidR="006D37F7" w:rsidRPr="002F3653">
          <w:rPr>
            <w:noProof/>
            <w:webHidden/>
            <w:sz w:val="20"/>
            <w:szCs w:val="20"/>
          </w:rPr>
          <w:fldChar w:fldCharType="separate"/>
        </w:r>
        <w:r w:rsidR="004E4D79">
          <w:rPr>
            <w:noProof/>
            <w:webHidden/>
            <w:sz w:val="20"/>
            <w:szCs w:val="20"/>
          </w:rPr>
          <w:t>58</w:t>
        </w:r>
        <w:r w:rsidR="006D37F7" w:rsidRPr="002F3653">
          <w:rPr>
            <w:noProof/>
            <w:webHidden/>
            <w:sz w:val="20"/>
            <w:szCs w:val="20"/>
          </w:rPr>
          <w:fldChar w:fldCharType="end"/>
        </w:r>
      </w:hyperlink>
    </w:p>
    <w:p w14:paraId="255E4995" w14:textId="77777777" w:rsidR="006D37F7" w:rsidRPr="002F3653" w:rsidRDefault="00C138E2">
      <w:pPr>
        <w:pStyle w:val="Zoznamobrzkov"/>
        <w:tabs>
          <w:tab w:val="right" w:leader="dot" w:pos="9060"/>
        </w:tabs>
        <w:rPr>
          <w:rFonts w:asciiTheme="minorHAnsi" w:eastAsiaTheme="minorEastAsia" w:hAnsiTheme="minorHAnsi" w:cstheme="minorBidi"/>
          <w:noProof/>
          <w:sz w:val="20"/>
          <w:szCs w:val="20"/>
          <w:lang w:val="en-US"/>
        </w:rPr>
      </w:pPr>
      <w:hyperlink w:anchor="_Toc464993124" w:history="1">
        <w:r w:rsidR="006D37F7" w:rsidRPr="002F3653">
          <w:rPr>
            <w:rStyle w:val="Hypertextovprepojenie"/>
            <w:noProof/>
            <w:sz w:val="20"/>
            <w:szCs w:val="20"/>
          </w:rPr>
          <w:t xml:space="preserve">Tabuľka </w:t>
        </w:r>
        <w:r w:rsidR="00580426">
          <w:rPr>
            <w:rStyle w:val="Hypertextovprepojenie"/>
            <w:noProof/>
            <w:sz w:val="20"/>
            <w:szCs w:val="20"/>
          </w:rPr>
          <w:t>8</w:t>
        </w:r>
        <w:r w:rsidR="006D37F7" w:rsidRPr="002F3653">
          <w:rPr>
            <w:rStyle w:val="Hypertextovprepojenie"/>
            <w:noProof/>
            <w:sz w:val="20"/>
            <w:szCs w:val="20"/>
          </w:rPr>
          <w:t xml:space="preserve"> Rozsah dokumentácie po vygenerovaní/zverejnení zmluvy – elektronické trhovisko</w:t>
        </w:r>
        <w:r w:rsidR="006D37F7" w:rsidRPr="002F3653">
          <w:rPr>
            <w:noProof/>
            <w:webHidden/>
            <w:sz w:val="20"/>
            <w:szCs w:val="20"/>
          </w:rPr>
          <w:tab/>
        </w:r>
        <w:r w:rsidR="006D37F7" w:rsidRPr="002F3653">
          <w:rPr>
            <w:noProof/>
            <w:webHidden/>
            <w:sz w:val="20"/>
            <w:szCs w:val="20"/>
          </w:rPr>
          <w:fldChar w:fldCharType="begin"/>
        </w:r>
        <w:r w:rsidR="006D37F7" w:rsidRPr="002F3653">
          <w:rPr>
            <w:noProof/>
            <w:webHidden/>
            <w:sz w:val="20"/>
            <w:szCs w:val="20"/>
          </w:rPr>
          <w:instrText xml:space="preserve"> PAGEREF _Toc464993124 \h </w:instrText>
        </w:r>
        <w:r w:rsidR="006D37F7" w:rsidRPr="002F3653">
          <w:rPr>
            <w:noProof/>
            <w:webHidden/>
            <w:sz w:val="20"/>
            <w:szCs w:val="20"/>
          </w:rPr>
        </w:r>
        <w:r w:rsidR="006D37F7" w:rsidRPr="002F3653">
          <w:rPr>
            <w:noProof/>
            <w:webHidden/>
            <w:sz w:val="20"/>
            <w:szCs w:val="20"/>
          </w:rPr>
          <w:fldChar w:fldCharType="separate"/>
        </w:r>
        <w:r w:rsidR="004E4D79">
          <w:rPr>
            <w:noProof/>
            <w:webHidden/>
            <w:sz w:val="20"/>
            <w:szCs w:val="20"/>
          </w:rPr>
          <w:t>59</w:t>
        </w:r>
        <w:r w:rsidR="006D37F7" w:rsidRPr="002F3653">
          <w:rPr>
            <w:noProof/>
            <w:webHidden/>
            <w:sz w:val="20"/>
            <w:szCs w:val="20"/>
          </w:rPr>
          <w:fldChar w:fldCharType="end"/>
        </w:r>
      </w:hyperlink>
    </w:p>
    <w:p w14:paraId="2D39A170" w14:textId="77777777" w:rsidR="006D37F7" w:rsidRPr="002F3653" w:rsidRDefault="00C138E2">
      <w:pPr>
        <w:pStyle w:val="Zoznamobrzkov"/>
        <w:tabs>
          <w:tab w:val="right" w:leader="dot" w:pos="9060"/>
        </w:tabs>
        <w:rPr>
          <w:rFonts w:asciiTheme="minorHAnsi" w:eastAsiaTheme="minorEastAsia" w:hAnsiTheme="minorHAnsi" w:cstheme="minorBidi"/>
          <w:noProof/>
          <w:sz w:val="20"/>
          <w:szCs w:val="20"/>
          <w:lang w:val="en-US"/>
        </w:rPr>
      </w:pPr>
      <w:hyperlink w:anchor="_Toc464993125" w:history="1">
        <w:r w:rsidR="006D37F7" w:rsidRPr="002F3653">
          <w:rPr>
            <w:rStyle w:val="Hypertextovprepojenie"/>
            <w:noProof/>
            <w:sz w:val="20"/>
            <w:szCs w:val="20"/>
          </w:rPr>
          <w:t xml:space="preserve">Tabuľka </w:t>
        </w:r>
        <w:r w:rsidR="00580426">
          <w:rPr>
            <w:rStyle w:val="Hypertextovprepojenie"/>
            <w:noProof/>
            <w:sz w:val="20"/>
            <w:szCs w:val="20"/>
          </w:rPr>
          <w:t>9</w:t>
        </w:r>
        <w:r w:rsidR="006D37F7" w:rsidRPr="002F3653">
          <w:rPr>
            <w:rStyle w:val="Hypertextovprepojenie"/>
            <w:noProof/>
            <w:sz w:val="20"/>
            <w:szCs w:val="20"/>
          </w:rPr>
          <w:t xml:space="preserve"> Dokumentácia zasielaná na RO pred začatím prieskumu trhu u zákaziek z výnimky (ak uplatnené zo strany Žiadateľa/Prijímateľa)</w:t>
        </w:r>
        <w:r w:rsidR="006D37F7" w:rsidRPr="002F3653">
          <w:rPr>
            <w:noProof/>
            <w:webHidden/>
            <w:sz w:val="20"/>
            <w:szCs w:val="20"/>
          </w:rPr>
          <w:tab/>
        </w:r>
        <w:r w:rsidR="006D37F7" w:rsidRPr="002F3653">
          <w:rPr>
            <w:noProof/>
            <w:webHidden/>
            <w:sz w:val="20"/>
            <w:szCs w:val="20"/>
          </w:rPr>
          <w:fldChar w:fldCharType="begin"/>
        </w:r>
        <w:r w:rsidR="006D37F7" w:rsidRPr="002F3653">
          <w:rPr>
            <w:noProof/>
            <w:webHidden/>
            <w:sz w:val="20"/>
            <w:szCs w:val="20"/>
          </w:rPr>
          <w:instrText xml:space="preserve"> PAGEREF _Toc464993125 \h </w:instrText>
        </w:r>
        <w:r w:rsidR="006D37F7" w:rsidRPr="002F3653">
          <w:rPr>
            <w:noProof/>
            <w:webHidden/>
            <w:sz w:val="20"/>
            <w:szCs w:val="20"/>
          </w:rPr>
        </w:r>
        <w:r w:rsidR="006D37F7" w:rsidRPr="002F3653">
          <w:rPr>
            <w:noProof/>
            <w:webHidden/>
            <w:sz w:val="20"/>
            <w:szCs w:val="20"/>
          </w:rPr>
          <w:fldChar w:fldCharType="separate"/>
        </w:r>
        <w:r w:rsidR="004E4D79">
          <w:rPr>
            <w:noProof/>
            <w:webHidden/>
            <w:sz w:val="20"/>
            <w:szCs w:val="20"/>
          </w:rPr>
          <w:t>63</w:t>
        </w:r>
        <w:r w:rsidR="006D37F7" w:rsidRPr="002F3653">
          <w:rPr>
            <w:noProof/>
            <w:webHidden/>
            <w:sz w:val="20"/>
            <w:szCs w:val="20"/>
          </w:rPr>
          <w:fldChar w:fldCharType="end"/>
        </w:r>
      </w:hyperlink>
    </w:p>
    <w:p w14:paraId="16F30408" w14:textId="77777777" w:rsidR="006D37F7" w:rsidRPr="002F3653" w:rsidRDefault="00C138E2">
      <w:pPr>
        <w:pStyle w:val="Zoznamobrzkov"/>
        <w:tabs>
          <w:tab w:val="right" w:leader="dot" w:pos="9060"/>
        </w:tabs>
        <w:rPr>
          <w:rFonts w:asciiTheme="minorHAnsi" w:eastAsiaTheme="minorEastAsia" w:hAnsiTheme="minorHAnsi" w:cstheme="minorBidi"/>
          <w:noProof/>
          <w:sz w:val="20"/>
          <w:szCs w:val="20"/>
          <w:lang w:val="en-US"/>
        </w:rPr>
      </w:pPr>
      <w:hyperlink w:anchor="_Toc464993126" w:history="1">
        <w:r w:rsidR="006D37F7" w:rsidRPr="002F3653">
          <w:rPr>
            <w:rStyle w:val="Hypertextovprepojenie"/>
            <w:noProof/>
            <w:sz w:val="20"/>
            <w:szCs w:val="20"/>
          </w:rPr>
          <w:t xml:space="preserve">Tabuľka </w:t>
        </w:r>
        <w:r w:rsidR="00580426">
          <w:rPr>
            <w:rStyle w:val="Hypertextovprepojenie"/>
            <w:noProof/>
            <w:sz w:val="20"/>
            <w:szCs w:val="20"/>
          </w:rPr>
          <w:t>10</w:t>
        </w:r>
        <w:r w:rsidR="006D37F7" w:rsidRPr="002F3653">
          <w:rPr>
            <w:rStyle w:val="Hypertextovprepojenie"/>
            <w:noProof/>
            <w:sz w:val="20"/>
            <w:szCs w:val="20"/>
          </w:rPr>
          <w:t xml:space="preserve"> Rozsah dokumentácie po </w:t>
        </w:r>
        <w:r w:rsidR="0016693E" w:rsidRPr="0016693E">
          <w:rPr>
            <w:rStyle w:val="Hypertextovprepojenie"/>
            <w:noProof/>
            <w:sz w:val="20"/>
            <w:szCs w:val="20"/>
          </w:rPr>
          <w:t xml:space="preserve">zverejnení </w:t>
        </w:r>
        <w:r w:rsidR="006D37F7" w:rsidRPr="002F3653">
          <w:rPr>
            <w:rStyle w:val="Hypertextovprepojenie"/>
            <w:noProof/>
            <w:sz w:val="20"/>
            <w:szCs w:val="20"/>
          </w:rPr>
          <w:t>zmluvy – zákazky z výnimky</w:t>
        </w:r>
        <w:r w:rsidR="006D37F7" w:rsidRPr="002F3653">
          <w:rPr>
            <w:noProof/>
            <w:webHidden/>
            <w:sz w:val="20"/>
            <w:szCs w:val="20"/>
          </w:rPr>
          <w:tab/>
        </w:r>
        <w:r w:rsidR="006D37F7" w:rsidRPr="002F3653">
          <w:rPr>
            <w:noProof/>
            <w:webHidden/>
            <w:sz w:val="20"/>
            <w:szCs w:val="20"/>
          </w:rPr>
          <w:fldChar w:fldCharType="begin"/>
        </w:r>
        <w:r w:rsidR="006D37F7" w:rsidRPr="002F3653">
          <w:rPr>
            <w:noProof/>
            <w:webHidden/>
            <w:sz w:val="20"/>
            <w:szCs w:val="20"/>
          </w:rPr>
          <w:instrText xml:space="preserve"> PAGEREF _Toc464993126 \h </w:instrText>
        </w:r>
        <w:r w:rsidR="006D37F7" w:rsidRPr="002F3653">
          <w:rPr>
            <w:noProof/>
            <w:webHidden/>
            <w:sz w:val="20"/>
            <w:szCs w:val="20"/>
          </w:rPr>
        </w:r>
        <w:r w:rsidR="006D37F7" w:rsidRPr="002F3653">
          <w:rPr>
            <w:noProof/>
            <w:webHidden/>
            <w:sz w:val="20"/>
            <w:szCs w:val="20"/>
          </w:rPr>
          <w:fldChar w:fldCharType="separate"/>
        </w:r>
        <w:r w:rsidR="004E4D79">
          <w:rPr>
            <w:noProof/>
            <w:webHidden/>
            <w:sz w:val="20"/>
            <w:szCs w:val="20"/>
          </w:rPr>
          <w:t>65</w:t>
        </w:r>
        <w:r w:rsidR="006D37F7" w:rsidRPr="002F3653">
          <w:rPr>
            <w:noProof/>
            <w:webHidden/>
            <w:sz w:val="20"/>
            <w:szCs w:val="20"/>
          </w:rPr>
          <w:fldChar w:fldCharType="end"/>
        </w:r>
      </w:hyperlink>
    </w:p>
    <w:p w14:paraId="03EE5F2E" w14:textId="77777777" w:rsidR="006D37F7" w:rsidRPr="002F3653" w:rsidRDefault="00C138E2">
      <w:pPr>
        <w:pStyle w:val="Zoznamobrzkov"/>
        <w:tabs>
          <w:tab w:val="right" w:leader="dot" w:pos="9060"/>
        </w:tabs>
        <w:rPr>
          <w:rFonts w:asciiTheme="minorHAnsi" w:eastAsiaTheme="minorEastAsia" w:hAnsiTheme="minorHAnsi" w:cstheme="minorBidi"/>
          <w:noProof/>
          <w:sz w:val="20"/>
          <w:szCs w:val="20"/>
          <w:lang w:val="en-US"/>
        </w:rPr>
      </w:pPr>
      <w:hyperlink w:anchor="_Toc464993127" w:history="1">
        <w:r w:rsidR="006D37F7" w:rsidRPr="002F3653">
          <w:rPr>
            <w:rStyle w:val="Hypertextovprepojenie"/>
            <w:noProof/>
            <w:sz w:val="20"/>
            <w:szCs w:val="20"/>
          </w:rPr>
          <w:t>Tabuľka 1</w:t>
        </w:r>
        <w:r w:rsidR="00580426">
          <w:rPr>
            <w:rStyle w:val="Hypertextovprepojenie"/>
            <w:noProof/>
            <w:sz w:val="20"/>
            <w:szCs w:val="20"/>
          </w:rPr>
          <w:t>1</w:t>
        </w:r>
        <w:r w:rsidR="006D37F7" w:rsidRPr="002F3653">
          <w:rPr>
            <w:rStyle w:val="Hypertextovprepojenie"/>
            <w:noProof/>
            <w:sz w:val="20"/>
            <w:szCs w:val="20"/>
          </w:rPr>
          <w:t xml:space="preserve"> Rozsah dokumentácie pred zadaním zákazky formou vnútorného obstarávania (ak uplatnené zo strany Žiadateľa/Prijímateľa)</w:t>
        </w:r>
        <w:r w:rsidR="006D37F7" w:rsidRPr="002F3653">
          <w:rPr>
            <w:noProof/>
            <w:webHidden/>
            <w:sz w:val="20"/>
            <w:szCs w:val="20"/>
          </w:rPr>
          <w:tab/>
        </w:r>
        <w:r w:rsidR="006D37F7" w:rsidRPr="002F3653">
          <w:rPr>
            <w:noProof/>
            <w:webHidden/>
            <w:sz w:val="20"/>
            <w:szCs w:val="20"/>
          </w:rPr>
          <w:fldChar w:fldCharType="begin"/>
        </w:r>
        <w:r w:rsidR="006D37F7" w:rsidRPr="002F3653">
          <w:rPr>
            <w:noProof/>
            <w:webHidden/>
            <w:sz w:val="20"/>
            <w:szCs w:val="20"/>
          </w:rPr>
          <w:instrText xml:space="preserve"> PAGEREF _Toc464993127 \h </w:instrText>
        </w:r>
        <w:r w:rsidR="006D37F7" w:rsidRPr="002F3653">
          <w:rPr>
            <w:noProof/>
            <w:webHidden/>
            <w:sz w:val="20"/>
            <w:szCs w:val="20"/>
          </w:rPr>
        </w:r>
        <w:r w:rsidR="006D37F7" w:rsidRPr="002F3653">
          <w:rPr>
            <w:noProof/>
            <w:webHidden/>
            <w:sz w:val="20"/>
            <w:szCs w:val="20"/>
          </w:rPr>
          <w:fldChar w:fldCharType="separate"/>
        </w:r>
        <w:r w:rsidR="004E4D79">
          <w:rPr>
            <w:noProof/>
            <w:webHidden/>
            <w:sz w:val="20"/>
            <w:szCs w:val="20"/>
          </w:rPr>
          <w:t>67</w:t>
        </w:r>
        <w:r w:rsidR="006D37F7" w:rsidRPr="002F3653">
          <w:rPr>
            <w:noProof/>
            <w:webHidden/>
            <w:sz w:val="20"/>
            <w:szCs w:val="20"/>
          </w:rPr>
          <w:fldChar w:fldCharType="end"/>
        </w:r>
      </w:hyperlink>
    </w:p>
    <w:p w14:paraId="6AC62AFF" w14:textId="77777777" w:rsidR="006D37F7" w:rsidRPr="002F3653" w:rsidRDefault="00C138E2">
      <w:pPr>
        <w:pStyle w:val="Zoznamobrzkov"/>
        <w:tabs>
          <w:tab w:val="right" w:leader="dot" w:pos="9060"/>
        </w:tabs>
        <w:rPr>
          <w:rFonts w:asciiTheme="minorHAnsi" w:eastAsiaTheme="minorEastAsia" w:hAnsiTheme="minorHAnsi" w:cstheme="minorBidi"/>
          <w:noProof/>
          <w:sz w:val="20"/>
          <w:szCs w:val="20"/>
          <w:lang w:val="en-US"/>
        </w:rPr>
      </w:pPr>
      <w:hyperlink w:anchor="_Toc464993128" w:history="1">
        <w:r w:rsidR="006D37F7" w:rsidRPr="002F3653">
          <w:rPr>
            <w:rStyle w:val="Hypertextovprepojenie"/>
            <w:noProof/>
            <w:sz w:val="20"/>
            <w:szCs w:val="20"/>
          </w:rPr>
          <w:t>Tabuľka 1</w:t>
        </w:r>
        <w:r w:rsidR="00580426">
          <w:rPr>
            <w:rStyle w:val="Hypertextovprepojenie"/>
            <w:noProof/>
            <w:sz w:val="20"/>
            <w:szCs w:val="20"/>
          </w:rPr>
          <w:t>2</w:t>
        </w:r>
        <w:r w:rsidR="006D37F7" w:rsidRPr="002F3653">
          <w:rPr>
            <w:rStyle w:val="Hypertextovprepojenie"/>
            <w:noProof/>
            <w:sz w:val="20"/>
            <w:szCs w:val="20"/>
          </w:rPr>
          <w:t xml:space="preserve"> Rozsah dokumentácie po </w:t>
        </w:r>
        <w:r w:rsidR="0016693E" w:rsidRPr="0016693E">
          <w:rPr>
            <w:rStyle w:val="Hypertextovprepojenie"/>
            <w:noProof/>
            <w:sz w:val="20"/>
            <w:szCs w:val="20"/>
          </w:rPr>
          <w:t xml:space="preserve">zverejnení </w:t>
        </w:r>
        <w:r w:rsidR="006D37F7" w:rsidRPr="002F3653">
          <w:rPr>
            <w:rStyle w:val="Hypertextovprepojenie"/>
            <w:noProof/>
            <w:sz w:val="20"/>
            <w:szCs w:val="20"/>
          </w:rPr>
          <w:t>zmluvy - zákazky formou vnútorného obstarávania</w:t>
        </w:r>
        <w:r w:rsidR="006D37F7" w:rsidRPr="002F3653">
          <w:rPr>
            <w:noProof/>
            <w:webHidden/>
            <w:sz w:val="20"/>
            <w:szCs w:val="20"/>
          </w:rPr>
          <w:tab/>
        </w:r>
        <w:r w:rsidR="006D37F7" w:rsidRPr="002F3653">
          <w:rPr>
            <w:noProof/>
            <w:webHidden/>
            <w:sz w:val="20"/>
            <w:szCs w:val="20"/>
          </w:rPr>
          <w:fldChar w:fldCharType="begin"/>
        </w:r>
        <w:r w:rsidR="006D37F7" w:rsidRPr="002F3653">
          <w:rPr>
            <w:noProof/>
            <w:webHidden/>
            <w:sz w:val="20"/>
            <w:szCs w:val="20"/>
          </w:rPr>
          <w:instrText xml:space="preserve"> PAGEREF _Toc464993128 \h </w:instrText>
        </w:r>
        <w:r w:rsidR="006D37F7" w:rsidRPr="002F3653">
          <w:rPr>
            <w:noProof/>
            <w:webHidden/>
            <w:sz w:val="20"/>
            <w:szCs w:val="20"/>
          </w:rPr>
        </w:r>
        <w:r w:rsidR="006D37F7" w:rsidRPr="002F3653">
          <w:rPr>
            <w:noProof/>
            <w:webHidden/>
            <w:sz w:val="20"/>
            <w:szCs w:val="20"/>
          </w:rPr>
          <w:fldChar w:fldCharType="separate"/>
        </w:r>
        <w:r w:rsidR="004E4D79">
          <w:rPr>
            <w:noProof/>
            <w:webHidden/>
            <w:sz w:val="20"/>
            <w:szCs w:val="20"/>
          </w:rPr>
          <w:t>68</w:t>
        </w:r>
        <w:r w:rsidR="006D37F7" w:rsidRPr="002F3653">
          <w:rPr>
            <w:noProof/>
            <w:webHidden/>
            <w:sz w:val="20"/>
            <w:szCs w:val="20"/>
          </w:rPr>
          <w:fldChar w:fldCharType="end"/>
        </w:r>
      </w:hyperlink>
    </w:p>
    <w:p w14:paraId="4F6C56D2" w14:textId="77777777" w:rsidR="006D37F7" w:rsidRPr="002F3653" w:rsidRDefault="00C138E2">
      <w:pPr>
        <w:pStyle w:val="Zoznamobrzkov"/>
        <w:tabs>
          <w:tab w:val="right" w:leader="dot" w:pos="9060"/>
        </w:tabs>
        <w:rPr>
          <w:rFonts w:asciiTheme="minorHAnsi" w:eastAsiaTheme="minorEastAsia" w:hAnsiTheme="minorHAnsi" w:cstheme="minorBidi"/>
          <w:noProof/>
          <w:sz w:val="20"/>
          <w:szCs w:val="20"/>
          <w:lang w:val="en-US"/>
        </w:rPr>
      </w:pPr>
      <w:hyperlink w:anchor="_Toc464993129" w:history="1">
        <w:r w:rsidR="006D37F7" w:rsidRPr="002F3653">
          <w:rPr>
            <w:rStyle w:val="Hypertextovprepojenie"/>
            <w:noProof/>
            <w:sz w:val="20"/>
            <w:szCs w:val="20"/>
          </w:rPr>
          <w:t>Tabuľka 1</w:t>
        </w:r>
        <w:r w:rsidR="00580426">
          <w:rPr>
            <w:rStyle w:val="Hypertextovprepojenie"/>
            <w:noProof/>
            <w:sz w:val="20"/>
            <w:szCs w:val="20"/>
          </w:rPr>
          <w:t>3</w:t>
        </w:r>
        <w:r w:rsidR="006D37F7" w:rsidRPr="002F3653">
          <w:rPr>
            <w:rStyle w:val="Hypertextovprepojenie"/>
            <w:noProof/>
            <w:sz w:val="20"/>
            <w:szCs w:val="20"/>
          </w:rPr>
          <w:t xml:space="preserve"> Rozsah dokumentácie pred zadaním zákazky zadávané formou horizontálnej spolupráce (ak uplatnené zo strany Žiadateľa/Prijímateľa)</w:t>
        </w:r>
        <w:r w:rsidR="006D37F7" w:rsidRPr="002F3653">
          <w:rPr>
            <w:noProof/>
            <w:webHidden/>
            <w:sz w:val="20"/>
            <w:szCs w:val="20"/>
          </w:rPr>
          <w:tab/>
        </w:r>
        <w:r w:rsidR="006D37F7" w:rsidRPr="002F3653">
          <w:rPr>
            <w:noProof/>
            <w:webHidden/>
            <w:sz w:val="20"/>
            <w:szCs w:val="20"/>
          </w:rPr>
          <w:fldChar w:fldCharType="begin"/>
        </w:r>
        <w:r w:rsidR="006D37F7" w:rsidRPr="002F3653">
          <w:rPr>
            <w:noProof/>
            <w:webHidden/>
            <w:sz w:val="20"/>
            <w:szCs w:val="20"/>
          </w:rPr>
          <w:instrText xml:space="preserve"> PAGEREF _Toc464993129 \h </w:instrText>
        </w:r>
        <w:r w:rsidR="006D37F7" w:rsidRPr="002F3653">
          <w:rPr>
            <w:noProof/>
            <w:webHidden/>
            <w:sz w:val="20"/>
            <w:szCs w:val="20"/>
          </w:rPr>
        </w:r>
        <w:r w:rsidR="006D37F7" w:rsidRPr="002F3653">
          <w:rPr>
            <w:noProof/>
            <w:webHidden/>
            <w:sz w:val="20"/>
            <w:szCs w:val="20"/>
          </w:rPr>
          <w:fldChar w:fldCharType="separate"/>
        </w:r>
        <w:r w:rsidR="004E4D79">
          <w:rPr>
            <w:noProof/>
            <w:webHidden/>
            <w:sz w:val="20"/>
            <w:szCs w:val="20"/>
          </w:rPr>
          <w:t>69</w:t>
        </w:r>
        <w:r w:rsidR="006D37F7" w:rsidRPr="002F3653">
          <w:rPr>
            <w:noProof/>
            <w:webHidden/>
            <w:sz w:val="20"/>
            <w:szCs w:val="20"/>
          </w:rPr>
          <w:fldChar w:fldCharType="end"/>
        </w:r>
      </w:hyperlink>
    </w:p>
    <w:p w14:paraId="0A4B9C92" w14:textId="77777777" w:rsidR="006D37F7" w:rsidRPr="002F3653" w:rsidRDefault="00C138E2">
      <w:pPr>
        <w:pStyle w:val="Zoznamobrzkov"/>
        <w:tabs>
          <w:tab w:val="right" w:leader="dot" w:pos="9060"/>
        </w:tabs>
        <w:rPr>
          <w:rFonts w:asciiTheme="minorHAnsi" w:eastAsiaTheme="minorEastAsia" w:hAnsiTheme="minorHAnsi" w:cstheme="minorBidi"/>
          <w:noProof/>
          <w:sz w:val="20"/>
          <w:szCs w:val="20"/>
          <w:lang w:val="en-US"/>
        </w:rPr>
      </w:pPr>
      <w:hyperlink w:anchor="_Toc464993130" w:history="1">
        <w:r w:rsidR="006D37F7" w:rsidRPr="002F3653">
          <w:rPr>
            <w:rStyle w:val="Hypertextovprepojenie"/>
            <w:noProof/>
            <w:sz w:val="20"/>
            <w:szCs w:val="20"/>
          </w:rPr>
          <w:t>Tabuľka 1</w:t>
        </w:r>
        <w:r w:rsidR="00580426">
          <w:rPr>
            <w:rStyle w:val="Hypertextovprepojenie"/>
            <w:noProof/>
            <w:sz w:val="20"/>
            <w:szCs w:val="20"/>
          </w:rPr>
          <w:t>4</w:t>
        </w:r>
        <w:r w:rsidR="006D37F7" w:rsidRPr="002F3653">
          <w:rPr>
            <w:rStyle w:val="Hypertextovprepojenie"/>
            <w:noProof/>
            <w:sz w:val="20"/>
            <w:szCs w:val="20"/>
          </w:rPr>
          <w:t xml:space="preserve"> Rozsah dokumentácie po </w:t>
        </w:r>
        <w:r w:rsidR="0016693E" w:rsidRPr="0016693E">
          <w:rPr>
            <w:rStyle w:val="Hypertextovprepojenie"/>
            <w:noProof/>
            <w:sz w:val="20"/>
            <w:szCs w:val="20"/>
          </w:rPr>
          <w:t xml:space="preserve">zverejnení </w:t>
        </w:r>
        <w:r w:rsidR="006D37F7" w:rsidRPr="002F3653">
          <w:rPr>
            <w:rStyle w:val="Hypertextovprepojenie"/>
            <w:noProof/>
            <w:sz w:val="20"/>
            <w:szCs w:val="20"/>
          </w:rPr>
          <w:t>zmluvy – zákazky zadávané formou horizontálnej  spolupráce</w:t>
        </w:r>
        <w:r w:rsidR="006D37F7" w:rsidRPr="002F3653">
          <w:rPr>
            <w:noProof/>
            <w:webHidden/>
            <w:sz w:val="20"/>
            <w:szCs w:val="20"/>
          </w:rPr>
          <w:tab/>
        </w:r>
        <w:r w:rsidR="006D37F7" w:rsidRPr="002F3653">
          <w:rPr>
            <w:noProof/>
            <w:webHidden/>
            <w:sz w:val="20"/>
            <w:szCs w:val="20"/>
          </w:rPr>
          <w:fldChar w:fldCharType="begin"/>
        </w:r>
        <w:r w:rsidR="006D37F7" w:rsidRPr="002F3653">
          <w:rPr>
            <w:noProof/>
            <w:webHidden/>
            <w:sz w:val="20"/>
            <w:szCs w:val="20"/>
          </w:rPr>
          <w:instrText xml:space="preserve"> PAGEREF _Toc464993130 \h </w:instrText>
        </w:r>
        <w:r w:rsidR="006D37F7" w:rsidRPr="002F3653">
          <w:rPr>
            <w:noProof/>
            <w:webHidden/>
            <w:sz w:val="20"/>
            <w:szCs w:val="20"/>
          </w:rPr>
        </w:r>
        <w:r w:rsidR="006D37F7" w:rsidRPr="002F3653">
          <w:rPr>
            <w:noProof/>
            <w:webHidden/>
            <w:sz w:val="20"/>
            <w:szCs w:val="20"/>
          </w:rPr>
          <w:fldChar w:fldCharType="separate"/>
        </w:r>
        <w:r w:rsidR="004E4D79">
          <w:rPr>
            <w:noProof/>
            <w:webHidden/>
            <w:sz w:val="20"/>
            <w:szCs w:val="20"/>
          </w:rPr>
          <w:t>70</w:t>
        </w:r>
        <w:r w:rsidR="006D37F7" w:rsidRPr="002F3653">
          <w:rPr>
            <w:noProof/>
            <w:webHidden/>
            <w:sz w:val="20"/>
            <w:szCs w:val="20"/>
          </w:rPr>
          <w:fldChar w:fldCharType="end"/>
        </w:r>
      </w:hyperlink>
    </w:p>
    <w:p w14:paraId="11C23E32" w14:textId="77777777" w:rsidR="004525B2" w:rsidRPr="002F3653" w:rsidRDefault="004525B2" w:rsidP="00193D67">
      <w:pPr>
        <w:pStyle w:val="Default"/>
        <w:spacing w:line="276" w:lineRule="auto"/>
        <w:rPr>
          <w:rFonts w:ascii="Calibri" w:hAnsi="Calibri" w:cs="Calibri"/>
          <w:b/>
          <w:bCs/>
          <w:i/>
          <w:iCs/>
          <w:sz w:val="20"/>
          <w:szCs w:val="20"/>
        </w:rPr>
        <w:sectPr w:rsidR="004525B2" w:rsidRPr="002F3653" w:rsidSect="009A5CBF">
          <w:footerReference w:type="default" r:id="rId9"/>
          <w:pgSz w:w="11906" w:h="16838"/>
          <w:pgMar w:top="1134" w:right="1418" w:bottom="1134" w:left="1418" w:header="709" w:footer="709" w:gutter="0"/>
          <w:cols w:space="708"/>
          <w:docGrid w:linePitch="360"/>
        </w:sectPr>
      </w:pPr>
      <w:r w:rsidRPr="002F3653">
        <w:rPr>
          <w:rFonts w:ascii="Calibri" w:hAnsi="Calibri" w:cs="Calibri"/>
          <w:b/>
          <w:bCs/>
          <w:i/>
          <w:iCs/>
          <w:sz w:val="20"/>
          <w:szCs w:val="20"/>
        </w:rPr>
        <w:fldChar w:fldCharType="end"/>
      </w:r>
    </w:p>
    <w:p w14:paraId="63D8BDA2" w14:textId="77777777" w:rsidR="00D71C1B" w:rsidRPr="002F3653" w:rsidRDefault="00F17F1F" w:rsidP="00C64703">
      <w:pPr>
        <w:pStyle w:val="Nadpis1"/>
        <w:spacing w:line="276" w:lineRule="auto"/>
        <w:rPr>
          <w:rFonts w:eastAsia="Calibri"/>
          <w:lang w:val="sk-SK"/>
        </w:rPr>
      </w:pPr>
      <w:bookmarkStart w:id="10" w:name="_Toc417161528"/>
      <w:bookmarkStart w:id="11" w:name="_Toc11153145"/>
      <w:r>
        <w:rPr>
          <w:rFonts w:eastAsia="Calibri"/>
          <w:lang w:val="sk-SK"/>
        </w:rPr>
        <w:lastRenderedPageBreak/>
        <w:t xml:space="preserve">1. </w:t>
      </w:r>
      <w:r w:rsidR="00B51A4D" w:rsidRPr="002F3653">
        <w:rPr>
          <w:rFonts w:eastAsia="Calibri"/>
          <w:lang w:val="sk-SK"/>
        </w:rPr>
        <w:t>Úvod</w:t>
      </w:r>
      <w:bookmarkEnd w:id="10"/>
      <w:bookmarkEnd w:id="11"/>
    </w:p>
    <w:p w14:paraId="0CEFD5E8" w14:textId="77777777" w:rsidR="00273459" w:rsidRPr="002F3653" w:rsidRDefault="00E33E39" w:rsidP="00C64703">
      <w:pPr>
        <w:pStyle w:val="Nadpis2"/>
        <w:spacing w:line="276" w:lineRule="auto"/>
      </w:pPr>
      <w:bookmarkStart w:id="12" w:name="_Toc417161529"/>
      <w:bookmarkStart w:id="13" w:name="_Toc11153146"/>
      <w:r w:rsidRPr="002F3653">
        <w:t xml:space="preserve">1.1 </w:t>
      </w:r>
      <w:r w:rsidR="00273459" w:rsidRPr="002F3653">
        <w:t>Cieľ</w:t>
      </w:r>
      <w:bookmarkEnd w:id="12"/>
      <w:bookmarkEnd w:id="13"/>
    </w:p>
    <w:p w14:paraId="67EDE7E4" w14:textId="77777777" w:rsidR="0078552D" w:rsidRPr="002F3653" w:rsidRDefault="00D71C1B" w:rsidP="00C64703">
      <w:pPr>
        <w:spacing w:before="120" w:after="240"/>
        <w:jc w:val="both"/>
        <w:rPr>
          <w:rFonts w:cs="Calibri"/>
          <w:sz w:val="20"/>
          <w:szCs w:val="20"/>
        </w:rPr>
      </w:pPr>
      <w:r w:rsidRPr="002F3653">
        <w:rPr>
          <w:rFonts w:cs="Calibri"/>
          <w:sz w:val="20"/>
          <w:szCs w:val="20"/>
        </w:rPr>
        <w:t xml:space="preserve">Príručka pre </w:t>
      </w:r>
      <w:r w:rsidR="003F22F2" w:rsidRPr="002F3653">
        <w:rPr>
          <w:rFonts w:cs="Calibri"/>
          <w:sz w:val="20"/>
          <w:szCs w:val="20"/>
        </w:rPr>
        <w:t>realizáciu verejného obstarávania</w:t>
      </w:r>
      <w:r w:rsidRPr="002F3653">
        <w:rPr>
          <w:rFonts w:cs="Calibri"/>
          <w:sz w:val="20"/>
          <w:szCs w:val="20"/>
        </w:rPr>
        <w:t xml:space="preserve"> v rámci Operačného programu Integrovaná infraštruktúra (ďalej aj ako „príručka“) predstavuje metodický dokument riadiaceho orgánu</w:t>
      </w:r>
      <w:r w:rsidR="00E33E39" w:rsidRPr="002F3653">
        <w:rPr>
          <w:rFonts w:cs="Calibri"/>
          <w:sz w:val="20"/>
          <w:szCs w:val="20"/>
        </w:rPr>
        <w:t xml:space="preserve"> pre Operačný program Integrovaná infraštruktúra</w:t>
      </w:r>
      <w:r w:rsidRPr="002F3653">
        <w:rPr>
          <w:rFonts w:cs="Calibri"/>
          <w:sz w:val="20"/>
          <w:szCs w:val="20"/>
        </w:rPr>
        <w:t xml:space="preserve"> (ďalej aj ako „RO“), ktorého cieľom je poskytnúť </w:t>
      </w:r>
      <w:r w:rsidR="003F22F2" w:rsidRPr="002F3653">
        <w:rPr>
          <w:rFonts w:cs="Calibri"/>
          <w:sz w:val="20"/>
          <w:szCs w:val="20"/>
        </w:rPr>
        <w:t xml:space="preserve">žiadateľom a </w:t>
      </w:r>
      <w:r w:rsidRPr="002F3653">
        <w:rPr>
          <w:rFonts w:cs="Calibri"/>
          <w:sz w:val="20"/>
          <w:szCs w:val="20"/>
        </w:rPr>
        <w:t>prijímateľo</w:t>
      </w:r>
      <w:r w:rsidR="003F22F2" w:rsidRPr="002F3653">
        <w:rPr>
          <w:rFonts w:cs="Calibri"/>
          <w:sz w:val="20"/>
          <w:szCs w:val="20"/>
        </w:rPr>
        <w:t>m</w:t>
      </w:r>
      <w:r w:rsidRPr="002F3653">
        <w:rPr>
          <w:rFonts w:cs="Calibri"/>
          <w:sz w:val="20"/>
          <w:szCs w:val="20"/>
        </w:rPr>
        <w:t xml:space="preserve"> </w:t>
      </w:r>
      <w:r w:rsidR="00A56974" w:rsidRPr="002F3653">
        <w:rPr>
          <w:rFonts w:cs="Calibri"/>
          <w:sz w:val="20"/>
          <w:szCs w:val="20"/>
        </w:rPr>
        <w:t>Operačného programu Integrovaná infraštruktúra (ďalej aj ako “OPII“)</w:t>
      </w:r>
      <w:r w:rsidR="0078552D" w:rsidRPr="002F3653">
        <w:rPr>
          <w:rFonts w:cs="Calibri"/>
          <w:sz w:val="20"/>
          <w:szCs w:val="20"/>
        </w:rPr>
        <w:t xml:space="preserve"> </w:t>
      </w:r>
      <w:r w:rsidRPr="002F3653">
        <w:rPr>
          <w:rFonts w:cs="Calibri"/>
          <w:sz w:val="20"/>
          <w:szCs w:val="20"/>
        </w:rPr>
        <w:t xml:space="preserve">návod na plnenie povinností </w:t>
      </w:r>
      <w:r w:rsidR="003F22F2" w:rsidRPr="002F3653">
        <w:rPr>
          <w:rFonts w:cs="Calibri"/>
          <w:sz w:val="20"/>
          <w:szCs w:val="20"/>
        </w:rPr>
        <w:t>pri zadáv</w:t>
      </w:r>
      <w:r w:rsidR="00C64703" w:rsidRPr="002F3653">
        <w:rPr>
          <w:rFonts w:cs="Calibri"/>
          <w:sz w:val="20"/>
          <w:szCs w:val="20"/>
        </w:rPr>
        <w:t xml:space="preserve">aní zákaziek na dodanie tovaru, </w:t>
      </w:r>
      <w:r w:rsidR="003F22F2" w:rsidRPr="002F3653">
        <w:rPr>
          <w:rFonts w:cs="Calibri"/>
          <w:sz w:val="20"/>
          <w:szCs w:val="20"/>
        </w:rPr>
        <w:t xml:space="preserve">poskytnutie služieb, </w:t>
      </w:r>
      <w:r w:rsidR="0078552D" w:rsidRPr="002F3653">
        <w:rPr>
          <w:rFonts w:cs="Calibri"/>
          <w:sz w:val="20"/>
          <w:szCs w:val="20"/>
        </w:rPr>
        <w:t xml:space="preserve">uskutočnenie stavebných </w:t>
      </w:r>
      <w:r w:rsidR="003F22F2" w:rsidRPr="002F3653">
        <w:rPr>
          <w:rFonts w:cs="Calibri"/>
          <w:sz w:val="20"/>
          <w:szCs w:val="20"/>
        </w:rPr>
        <w:t xml:space="preserve">prác </w:t>
      </w:r>
      <w:r w:rsidR="00C64703" w:rsidRPr="002F3653">
        <w:rPr>
          <w:rFonts w:cs="Calibri"/>
          <w:sz w:val="20"/>
          <w:szCs w:val="20"/>
        </w:rPr>
        <w:t xml:space="preserve">tretím </w:t>
      </w:r>
      <w:r w:rsidR="0078552D" w:rsidRPr="002F3653">
        <w:rPr>
          <w:rFonts w:cs="Calibri"/>
          <w:sz w:val="20"/>
          <w:szCs w:val="20"/>
        </w:rPr>
        <w:t>subjektom (</w:t>
      </w:r>
      <w:r w:rsidR="003F22F2" w:rsidRPr="002F3653">
        <w:rPr>
          <w:rFonts w:cs="Calibri"/>
          <w:sz w:val="20"/>
          <w:szCs w:val="20"/>
        </w:rPr>
        <w:t>dodávateľo</w:t>
      </w:r>
      <w:r w:rsidR="0078552D" w:rsidRPr="002F3653">
        <w:rPr>
          <w:rFonts w:cs="Calibri"/>
          <w:sz w:val="20"/>
          <w:szCs w:val="20"/>
        </w:rPr>
        <w:t>m/</w:t>
      </w:r>
      <w:r w:rsidR="00C64703" w:rsidRPr="002F3653">
        <w:rPr>
          <w:rFonts w:cs="Calibri"/>
          <w:sz w:val="20"/>
          <w:szCs w:val="20"/>
        </w:rPr>
        <w:t xml:space="preserve"> </w:t>
      </w:r>
      <w:r w:rsidR="0078552D" w:rsidRPr="002F3653">
        <w:rPr>
          <w:rFonts w:cs="Calibri"/>
          <w:sz w:val="20"/>
          <w:szCs w:val="20"/>
        </w:rPr>
        <w:t xml:space="preserve">zhotoviteľom) a pri predkladaní dokumentácie z verejného obstarávania na </w:t>
      </w:r>
      <w:r w:rsidR="00020E4E" w:rsidRPr="002F3653">
        <w:rPr>
          <w:rFonts w:cs="Calibri"/>
          <w:sz w:val="20"/>
          <w:szCs w:val="20"/>
        </w:rPr>
        <w:t>finančnú kontrolu</w:t>
      </w:r>
      <w:r w:rsidR="0078552D" w:rsidRPr="002F3653">
        <w:rPr>
          <w:rFonts w:cs="Calibri"/>
          <w:sz w:val="20"/>
          <w:szCs w:val="20"/>
        </w:rPr>
        <w:t xml:space="preserve"> na RO.</w:t>
      </w:r>
      <w:r w:rsidR="009011BB" w:rsidRPr="002F3653">
        <w:rPr>
          <w:rFonts w:cs="Calibri"/>
          <w:sz w:val="20"/>
          <w:szCs w:val="20"/>
        </w:rPr>
        <w:t xml:space="preserve"> </w:t>
      </w:r>
      <w:r w:rsidR="0078552D" w:rsidRPr="002F3653">
        <w:rPr>
          <w:rFonts w:cs="Calibri"/>
          <w:sz w:val="20"/>
          <w:szCs w:val="20"/>
        </w:rPr>
        <w:t xml:space="preserve">Príručka taktiež </w:t>
      </w:r>
      <w:r w:rsidR="0033447C" w:rsidRPr="002F3653">
        <w:rPr>
          <w:rFonts w:cs="Calibri"/>
          <w:sz w:val="20"/>
          <w:szCs w:val="20"/>
        </w:rPr>
        <w:t xml:space="preserve">dáva odporúčania a </w:t>
      </w:r>
      <w:r w:rsidR="0078552D" w:rsidRPr="002F3653">
        <w:rPr>
          <w:rFonts w:cs="Calibri"/>
          <w:sz w:val="20"/>
          <w:szCs w:val="20"/>
        </w:rPr>
        <w:t xml:space="preserve">upozorňuje na problémové oblasti pri verejnom obstarávaní. </w:t>
      </w:r>
    </w:p>
    <w:p w14:paraId="2CE60207" w14:textId="77777777" w:rsidR="00B74291" w:rsidRPr="002F3653" w:rsidRDefault="00B74291" w:rsidP="00C64703">
      <w:pPr>
        <w:spacing w:before="120" w:after="240"/>
        <w:jc w:val="both"/>
        <w:rPr>
          <w:rFonts w:cs="Calibri"/>
          <w:sz w:val="20"/>
          <w:szCs w:val="20"/>
        </w:rPr>
      </w:pPr>
      <w:r w:rsidRPr="002F3653">
        <w:rPr>
          <w:rFonts w:cs="Calibri"/>
          <w:sz w:val="20"/>
          <w:szCs w:val="20"/>
        </w:rPr>
        <w:t xml:space="preserve">Príručka sa vzťahuje na </w:t>
      </w:r>
      <w:r w:rsidR="00944D35" w:rsidRPr="002F3653">
        <w:rPr>
          <w:rFonts w:cs="Calibri"/>
          <w:sz w:val="20"/>
          <w:szCs w:val="20"/>
        </w:rPr>
        <w:t xml:space="preserve">zadávanie zákaziek </w:t>
      </w:r>
      <w:r w:rsidR="002F7750" w:rsidRPr="002F3653">
        <w:rPr>
          <w:rFonts w:cs="Calibri"/>
          <w:sz w:val="20"/>
          <w:szCs w:val="20"/>
        </w:rPr>
        <w:t xml:space="preserve">preukázateľné začatých </w:t>
      </w:r>
      <w:r w:rsidR="00944D35" w:rsidRPr="002F3653">
        <w:rPr>
          <w:rFonts w:cs="Calibri"/>
          <w:b/>
          <w:sz w:val="20"/>
          <w:szCs w:val="20"/>
        </w:rPr>
        <w:t>od 18.04.2016</w:t>
      </w:r>
      <w:r w:rsidR="00944D35" w:rsidRPr="002F3653">
        <w:rPr>
          <w:rFonts w:cs="Calibri"/>
          <w:sz w:val="20"/>
          <w:szCs w:val="20"/>
        </w:rPr>
        <w:t>, kedy nadobudol účinnosť  zákon</w:t>
      </w:r>
      <w:r w:rsidRPr="002F3653">
        <w:rPr>
          <w:rFonts w:cs="Calibri"/>
          <w:sz w:val="20"/>
          <w:szCs w:val="20"/>
        </w:rPr>
        <w:t xml:space="preserve"> č. 343/2015 Z. z. o verejnom obstarávaní a o zmene a doplnení niektorých zákonov</w:t>
      </w:r>
      <w:r w:rsidRPr="002F3653">
        <w:rPr>
          <w:rFonts w:cs="Calibri"/>
          <w:b/>
          <w:sz w:val="20"/>
          <w:szCs w:val="20"/>
        </w:rPr>
        <w:t xml:space="preserve">. </w:t>
      </w:r>
      <w:r w:rsidRPr="002F3653">
        <w:rPr>
          <w:rFonts w:cs="Calibri"/>
          <w:sz w:val="20"/>
          <w:szCs w:val="20"/>
        </w:rPr>
        <w:t>Pr</w:t>
      </w:r>
      <w:r w:rsidR="00C25886" w:rsidRPr="002F3653">
        <w:rPr>
          <w:rFonts w:cs="Calibri"/>
          <w:sz w:val="20"/>
          <w:szCs w:val="20"/>
        </w:rPr>
        <w:t>i</w:t>
      </w:r>
      <w:r w:rsidRPr="002F3653">
        <w:rPr>
          <w:rFonts w:cs="Calibri"/>
          <w:sz w:val="20"/>
          <w:szCs w:val="20"/>
        </w:rPr>
        <w:t xml:space="preserve"> zadávan</w:t>
      </w:r>
      <w:r w:rsidR="00C25886" w:rsidRPr="002F3653">
        <w:rPr>
          <w:rFonts w:cs="Calibri"/>
          <w:sz w:val="20"/>
          <w:szCs w:val="20"/>
        </w:rPr>
        <w:t>í</w:t>
      </w:r>
      <w:r w:rsidRPr="002F3653">
        <w:rPr>
          <w:rFonts w:cs="Calibri"/>
          <w:sz w:val="20"/>
          <w:szCs w:val="20"/>
        </w:rPr>
        <w:t xml:space="preserve"> zákaziek pred nadobudnutím účinnosti uvedeného zákona postupuje žiadateľ/prijímateľ podľa </w:t>
      </w:r>
      <w:r w:rsidRPr="002F3653">
        <w:rPr>
          <w:rFonts w:cs="Calibri"/>
          <w:i/>
          <w:sz w:val="20"/>
          <w:szCs w:val="20"/>
        </w:rPr>
        <w:t>Príručky pre realizáciu verejného obstarávania</w:t>
      </w:r>
      <w:r w:rsidR="00944D35" w:rsidRPr="002F3653">
        <w:rPr>
          <w:rFonts w:cs="Calibri"/>
          <w:i/>
          <w:sz w:val="20"/>
          <w:szCs w:val="20"/>
        </w:rPr>
        <w:t xml:space="preserve"> v rámci OPII </w:t>
      </w:r>
      <w:r w:rsidR="0069058A" w:rsidRPr="002F3653">
        <w:rPr>
          <w:rFonts w:cs="Calibri"/>
          <w:i/>
          <w:sz w:val="20"/>
          <w:szCs w:val="20"/>
        </w:rPr>
        <w:t>(</w:t>
      </w:r>
      <w:r w:rsidR="00944D35" w:rsidRPr="002F3653">
        <w:rPr>
          <w:rFonts w:cs="Calibri"/>
          <w:i/>
          <w:sz w:val="20"/>
          <w:szCs w:val="20"/>
        </w:rPr>
        <w:t xml:space="preserve">zadávanie zákaziek </w:t>
      </w:r>
      <w:r w:rsidR="0069058A" w:rsidRPr="002F3653">
        <w:rPr>
          <w:rFonts w:cs="Calibri"/>
          <w:i/>
          <w:sz w:val="20"/>
          <w:szCs w:val="20"/>
        </w:rPr>
        <w:t>v zmysle zákona č.</w:t>
      </w:r>
      <w:r w:rsidR="007A482B" w:rsidRPr="002F3653">
        <w:rPr>
          <w:rFonts w:cs="Calibri"/>
          <w:i/>
          <w:sz w:val="20"/>
          <w:szCs w:val="20"/>
        </w:rPr>
        <w:t xml:space="preserve"> </w:t>
      </w:r>
      <w:r w:rsidR="0069058A" w:rsidRPr="002F3653">
        <w:rPr>
          <w:rFonts w:cs="Calibri"/>
          <w:i/>
          <w:sz w:val="20"/>
          <w:szCs w:val="20"/>
        </w:rPr>
        <w:t>25/2006 Z.z.)</w:t>
      </w:r>
      <w:r w:rsidR="00944D35" w:rsidRPr="002F3653">
        <w:rPr>
          <w:rFonts w:cs="Calibri"/>
          <w:sz w:val="20"/>
          <w:szCs w:val="20"/>
        </w:rPr>
        <w:t xml:space="preserve">, ktorá je zverejnená na webovom sídle </w:t>
      </w:r>
      <w:r w:rsidR="0073229E">
        <w:rPr>
          <w:rFonts w:cs="Calibri"/>
          <w:sz w:val="20"/>
          <w:szCs w:val="20"/>
        </w:rPr>
        <w:t>MDV SR</w:t>
      </w:r>
      <w:r w:rsidR="00944D35" w:rsidRPr="002F3653">
        <w:rPr>
          <w:rFonts w:cs="Calibri"/>
          <w:sz w:val="20"/>
          <w:szCs w:val="20"/>
        </w:rPr>
        <w:t xml:space="preserve">. </w:t>
      </w:r>
    </w:p>
    <w:p w14:paraId="0EE8851D" w14:textId="77777777" w:rsidR="00D71C1B" w:rsidRPr="002F3653" w:rsidRDefault="00D71C1B" w:rsidP="00C64703">
      <w:pPr>
        <w:autoSpaceDE w:val="0"/>
        <w:autoSpaceDN w:val="0"/>
        <w:adjustRightInd w:val="0"/>
        <w:spacing w:after="240"/>
        <w:jc w:val="both"/>
        <w:rPr>
          <w:rFonts w:cs="Calibri"/>
          <w:sz w:val="20"/>
          <w:szCs w:val="20"/>
        </w:rPr>
      </w:pPr>
      <w:r w:rsidRPr="002F3653">
        <w:rPr>
          <w:rFonts w:cs="Calibri"/>
          <w:sz w:val="20"/>
          <w:szCs w:val="20"/>
        </w:rPr>
        <w:t>Ustanovenia tejto príručky sú pre prijímateľa záväzné, pokiaľ niektorá časť príručky neustanovuje inak.</w:t>
      </w:r>
      <w:r w:rsidR="0054126C" w:rsidRPr="002F3653">
        <w:rPr>
          <w:rFonts w:cs="Calibri"/>
          <w:sz w:val="20"/>
          <w:szCs w:val="20"/>
        </w:rPr>
        <w:t xml:space="preserve"> Ustanovenia príručky sú v zmysle schváleného zoznamu projektov OPII alebo vyhlásených výziev/zverejnených vyzvaní na predkladanie žiadostí o nenávratný finančný príspevok (ďalej aj ako „ŽoNFP“) záväzné aj pre zadávanie zákaziek uskutočnených pred predložením ŽoNFP na RO/Sprostredkovateľský orgán</w:t>
      </w:r>
      <w:r w:rsidR="004D5F44" w:rsidRPr="002F3653">
        <w:rPr>
          <w:rFonts w:cs="Calibri"/>
          <w:sz w:val="20"/>
          <w:szCs w:val="20"/>
        </w:rPr>
        <w:t xml:space="preserve"> pre</w:t>
      </w:r>
      <w:r w:rsidR="0054126C" w:rsidRPr="002F3653">
        <w:rPr>
          <w:rFonts w:cs="Calibri"/>
          <w:sz w:val="20"/>
          <w:szCs w:val="20"/>
        </w:rPr>
        <w:t xml:space="preserve"> OPII</w:t>
      </w:r>
      <w:del w:id="14" w:author="autor" w:date="2020-12-02T16:54:00Z">
        <w:r w:rsidR="004D5F44" w:rsidRPr="002F3653" w:rsidDel="00CB4DDA">
          <w:rPr>
            <w:rStyle w:val="Odkaznapoznmkupodiarou"/>
            <w:rFonts w:cs="Calibri"/>
            <w:sz w:val="20"/>
            <w:szCs w:val="20"/>
          </w:rPr>
          <w:footnoteReference w:id="2"/>
        </w:r>
      </w:del>
      <w:r w:rsidR="0054126C" w:rsidRPr="002F3653">
        <w:rPr>
          <w:rFonts w:cs="Calibri"/>
          <w:sz w:val="20"/>
          <w:szCs w:val="20"/>
        </w:rPr>
        <w:t xml:space="preserve"> (ďalej aj ako „SO“) a vzťahujú sa preto aj na postupy žiadateľov o nenávratný finančný príspevok (ďalej aj ako „NFP“).</w:t>
      </w:r>
      <w:r w:rsidRPr="002F3653">
        <w:rPr>
          <w:rFonts w:cs="Calibri"/>
          <w:sz w:val="20"/>
          <w:szCs w:val="20"/>
        </w:rPr>
        <w:t xml:space="preserve"> </w:t>
      </w:r>
    </w:p>
    <w:p w14:paraId="0947505A" w14:textId="77777777" w:rsidR="0078552D" w:rsidRPr="002F3653" w:rsidRDefault="0078552D" w:rsidP="00C64703">
      <w:pPr>
        <w:autoSpaceDE w:val="0"/>
        <w:autoSpaceDN w:val="0"/>
        <w:adjustRightInd w:val="0"/>
        <w:spacing w:after="240"/>
        <w:jc w:val="both"/>
        <w:rPr>
          <w:rFonts w:cs="Calibri"/>
          <w:sz w:val="20"/>
          <w:szCs w:val="20"/>
        </w:rPr>
      </w:pPr>
      <w:r w:rsidRPr="002F3653">
        <w:rPr>
          <w:rFonts w:cs="Calibri"/>
          <w:sz w:val="20"/>
          <w:szCs w:val="20"/>
        </w:rPr>
        <w:t xml:space="preserve">Okrem postupov uvedených v tejto príručke je pre </w:t>
      </w:r>
      <w:r w:rsidR="0054126C" w:rsidRPr="002F3653">
        <w:rPr>
          <w:rFonts w:cs="Calibri"/>
          <w:sz w:val="20"/>
          <w:szCs w:val="20"/>
        </w:rPr>
        <w:t xml:space="preserve">žiadateľa a </w:t>
      </w:r>
      <w:r w:rsidRPr="002F3653">
        <w:rPr>
          <w:rFonts w:cs="Calibri"/>
          <w:sz w:val="20"/>
          <w:szCs w:val="20"/>
        </w:rPr>
        <w:t>prijímateľa počas zadávania zákazky záväzné rešpektovať podmienky, postupy a pravidlá, ktoré sú uvedené najmä v nasledovných dokumentoch:</w:t>
      </w:r>
    </w:p>
    <w:p w14:paraId="0FE2439F" w14:textId="77777777" w:rsidR="0078552D" w:rsidRPr="002F3653" w:rsidRDefault="0078552D" w:rsidP="00CA0960">
      <w:pPr>
        <w:numPr>
          <w:ilvl w:val="0"/>
          <w:numId w:val="9"/>
        </w:numPr>
        <w:autoSpaceDE w:val="0"/>
        <w:autoSpaceDN w:val="0"/>
        <w:adjustRightInd w:val="0"/>
        <w:spacing w:after="0"/>
        <w:jc w:val="both"/>
        <w:rPr>
          <w:rFonts w:cs="Calibri"/>
          <w:sz w:val="20"/>
          <w:szCs w:val="20"/>
        </w:rPr>
      </w:pPr>
      <w:r w:rsidRPr="002F3653">
        <w:rPr>
          <w:rFonts w:cs="Calibri"/>
          <w:sz w:val="20"/>
          <w:szCs w:val="20"/>
        </w:rPr>
        <w:t xml:space="preserve">Výzva alebo Vyzvanie na predkladanie </w:t>
      </w:r>
      <w:r w:rsidR="0054126C" w:rsidRPr="002F3653">
        <w:rPr>
          <w:rFonts w:cs="Calibri"/>
          <w:sz w:val="20"/>
          <w:szCs w:val="20"/>
        </w:rPr>
        <w:t>ŽoNFP</w:t>
      </w:r>
      <w:r w:rsidR="001566BA" w:rsidRPr="002F3653">
        <w:rPr>
          <w:rFonts w:cs="Calibri"/>
          <w:sz w:val="20"/>
          <w:szCs w:val="20"/>
        </w:rPr>
        <w:t xml:space="preserve"> </w:t>
      </w:r>
      <w:r w:rsidRPr="002F3653">
        <w:rPr>
          <w:rFonts w:cs="Calibri"/>
          <w:sz w:val="20"/>
          <w:szCs w:val="20"/>
        </w:rPr>
        <w:t xml:space="preserve">vyhlásené/zverejnené RO alebo </w:t>
      </w:r>
      <w:r w:rsidR="0054126C" w:rsidRPr="002F3653">
        <w:rPr>
          <w:rFonts w:cs="Calibri"/>
          <w:sz w:val="20"/>
          <w:szCs w:val="20"/>
        </w:rPr>
        <w:t>SO</w:t>
      </w:r>
      <w:r w:rsidR="00C64703" w:rsidRPr="002F3653">
        <w:rPr>
          <w:rFonts w:cs="Calibri"/>
          <w:sz w:val="20"/>
          <w:szCs w:val="20"/>
        </w:rPr>
        <w:t>;</w:t>
      </w:r>
    </w:p>
    <w:p w14:paraId="7648E3B4" w14:textId="77777777" w:rsidR="0078552D" w:rsidRPr="002F3653" w:rsidRDefault="0078552D" w:rsidP="00CA0960">
      <w:pPr>
        <w:numPr>
          <w:ilvl w:val="0"/>
          <w:numId w:val="9"/>
        </w:numPr>
        <w:autoSpaceDE w:val="0"/>
        <w:autoSpaceDN w:val="0"/>
        <w:adjustRightInd w:val="0"/>
        <w:spacing w:after="0"/>
        <w:jc w:val="both"/>
        <w:rPr>
          <w:rFonts w:cs="Calibri"/>
          <w:sz w:val="20"/>
          <w:szCs w:val="20"/>
        </w:rPr>
      </w:pPr>
      <w:r w:rsidRPr="002F3653">
        <w:rPr>
          <w:rFonts w:cs="Calibri"/>
          <w:sz w:val="20"/>
          <w:szCs w:val="20"/>
        </w:rPr>
        <w:t xml:space="preserve">Zmluva o poskytnutí </w:t>
      </w:r>
      <w:r w:rsidR="0054126C" w:rsidRPr="002F3653">
        <w:rPr>
          <w:rFonts w:cs="Calibri"/>
          <w:sz w:val="20"/>
          <w:szCs w:val="20"/>
        </w:rPr>
        <w:t xml:space="preserve">NFP </w:t>
      </w:r>
      <w:r w:rsidRPr="002F3653">
        <w:rPr>
          <w:rFonts w:cs="Calibri"/>
          <w:sz w:val="20"/>
          <w:szCs w:val="20"/>
        </w:rPr>
        <w:t>uzavretá medzi prijímateľom a RO alebo SO OPII (najmä ustanovenia čl. 3 Všeobecných zmluvných podmienok)</w:t>
      </w:r>
      <w:r w:rsidR="00C64703" w:rsidRPr="002F3653">
        <w:rPr>
          <w:rFonts w:cs="Calibri"/>
          <w:sz w:val="20"/>
          <w:szCs w:val="20"/>
        </w:rPr>
        <w:t>;</w:t>
      </w:r>
      <w:r w:rsidR="00DB367B" w:rsidRPr="002F3653">
        <w:rPr>
          <w:rFonts w:cs="Calibri"/>
          <w:sz w:val="20"/>
          <w:szCs w:val="20"/>
        </w:rPr>
        <w:t xml:space="preserve"> </w:t>
      </w:r>
    </w:p>
    <w:p w14:paraId="65547264" w14:textId="77777777" w:rsidR="00C00A3D" w:rsidRPr="002F3653" w:rsidRDefault="00C00A3D" w:rsidP="00CA0960">
      <w:pPr>
        <w:numPr>
          <w:ilvl w:val="0"/>
          <w:numId w:val="9"/>
        </w:numPr>
        <w:autoSpaceDE w:val="0"/>
        <w:autoSpaceDN w:val="0"/>
        <w:adjustRightInd w:val="0"/>
        <w:spacing w:after="0"/>
        <w:jc w:val="both"/>
        <w:rPr>
          <w:rFonts w:cs="Calibri"/>
          <w:sz w:val="20"/>
          <w:szCs w:val="20"/>
        </w:rPr>
      </w:pPr>
      <w:r w:rsidRPr="002F3653">
        <w:rPr>
          <w:rFonts w:cs="Calibri"/>
          <w:sz w:val="20"/>
          <w:szCs w:val="20"/>
        </w:rPr>
        <w:t xml:space="preserve">Dohoda o grante CEF (v prípade projektov </w:t>
      </w:r>
      <w:r w:rsidRPr="002F3653">
        <w:rPr>
          <w:rFonts w:eastAsia="Times New Roman" w:cs="Calibri"/>
          <w:sz w:val="20"/>
          <w:szCs w:val="20"/>
        </w:rPr>
        <w:t>Nástroja na prepájanie Európy - Connecting Europe Facility</w:t>
      </w:r>
      <w:r w:rsidRPr="002F3653">
        <w:rPr>
          <w:rFonts w:cs="Calibri"/>
          <w:sz w:val="20"/>
          <w:szCs w:val="20"/>
        </w:rPr>
        <w:t>)</w:t>
      </w:r>
    </w:p>
    <w:p w14:paraId="73B545DC" w14:textId="77777777" w:rsidR="00DB367B" w:rsidRPr="002F3653" w:rsidRDefault="00C00A3D" w:rsidP="00CA0960">
      <w:pPr>
        <w:numPr>
          <w:ilvl w:val="0"/>
          <w:numId w:val="9"/>
        </w:numPr>
        <w:autoSpaceDE w:val="0"/>
        <w:autoSpaceDN w:val="0"/>
        <w:adjustRightInd w:val="0"/>
        <w:spacing w:after="0"/>
        <w:jc w:val="both"/>
        <w:rPr>
          <w:rFonts w:cs="Calibri"/>
          <w:sz w:val="20"/>
          <w:szCs w:val="20"/>
        </w:rPr>
      </w:pPr>
      <w:r w:rsidRPr="002F3653">
        <w:rPr>
          <w:rFonts w:cs="Calibri"/>
          <w:sz w:val="20"/>
          <w:szCs w:val="20"/>
        </w:rPr>
        <w:t>Zmluva o implementácii projektu financovaného z prostriedkov CEF</w:t>
      </w:r>
      <w:r w:rsidR="00EE775D" w:rsidRPr="002F3653">
        <w:rPr>
          <w:rFonts w:cs="Calibri"/>
          <w:sz w:val="20"/>
          <w:szCs w:val="20"/>
        </w:rPr>
        <w:t xml:space="preserve"> (v prípade projektov </w:t>
      </w:r>
      <w:r w:rsidR="00EE775D" w:rsidRPr="002F3653">
        <w:rPr>
          <w:rFonts w:eastAsia="Times New Roman" w:cs="Calibri"/>
          <w:sz w:val="20"/>
          <w:szCs w:val="20"/>
        </w:rPr>
        <w:t>Nástroja na prepájanie Európy - Connecting Europe Facility</w:t>
      </w:r>
      <w:r w:rsidR="00EE775D" w:rsidRPr="002F3653">
        <w:rPr>
          <w:rFonts w:cs="Calibri"/>
          <w:sz w:val="20"/>
          <w:szCs w:val="20"/>
        </w:rPr>
        <w:t>)</w:t>
      </w:r>
    </w:p>
    <w:p w14:paraId="0C45F978" w14:textId="77777777" w:rsidR="0078552D" w:rsidRPr="002F3653" w:rsidRDefault="00AF69EE" w:rsidP="00CA0960">
      <w:pPr>
        <w:numPr>
          <w:ilvl w:val="0"/>
          <w:numId w:val="9"/>
        </w:numPr>
        <w:autoSpaceDE w:val="0"/>
        <w:autoSpaceDN w:val="0"/>
        <w:adjustRightInd w:val="0"/>
        <w:spacing w:after="0"/>
        <w:jc w:val="both"/>
        <w:rPr>
          <w:rFonts w:cs="Calibri"/>
          <w:sz w:val="20"/>
          <w:szCs w:val="20"/>
        </w:rPr>
      </w:pPr>
      <w:r>
        <w:rPr>
          <w:rFonts w:cs="Calibri"/>
          <w:sz w:val="20"/>
          <w:szCs w:val="20"/>
        </w:rPr>
        <w:t>S</w:t>
      </w:r>
      <w:r w:rsidR="0078552D" w:rsidRPr="002F3653">
        <w:rPr>
          <w:rFonts w:cs="Calibri"/>
          <w:sz w:val="20"/>
          <w:szCs w:val="20"/>
        </w:rPr>
        <w:t xml:space="preserve">chválená </w:t>
      </w:r>
      <w:r w:rsidR="0098532E" w:rsidRPr="002F3653">
        <w:rPr>
          <w:rFonts w:cs="Calibri"/>
          <w:sz w:val="20"/>
          <w:szCs w:val="20"/>
        </w:rPr>
        <w:t>Ž</w:t>
      </w:r>
      <w:r w:rsidR="0078552D" w:rsidRPr="002F3653">
        <w:rPr>
          <w:rFonts w:cs="Calibri"/>
          <w:sz w:val="20"/>
          <w:szCs w:val="20"/>
        </w:rPr>
        <w:t>iadosť o nenávratný finančný príspevok</w:t>
      </w:r>
      <w:r w:rsidR="00C64703" w:rsidRPr="002F3653">
        <w:rPr>
          <w:rFonts w:cs="Calibri"/>
          <w:sz w:val="20"/>
          <w:szCs w:val="20"/>
        </w:rPr>
        <w:t>;</w:t>
      </w:r>
    </w:p>
    <w:p w14:paraId="73801D79" w14:textId="77777777" w:rsidR="0078552D" w:rsidRPr="002F3653" w:rsidRDefault="00AF69EE" w:rsidP="00CA0960">
      <w:pPr>
        <w:numPr>
          <w:ilvl w:val="0"/>
          <w:numId w:val="9"/>
        </w:numPr>
        <w:autoSpaceDE w:val="0"/>
        <w:autoSpaceDN w:val="0"/>
        <w:adjustRightInd w:val="0"/>
        <w:spacing w:after="0"/>
        <w:jc w:val="both"/>
        <w:rPr>
          <w:rFonts w:cs="Calibri"/>
          <w:sz w:val="20"/>
          <w:szCs w:val="20"/>
        </w:rPr>
      </w:pPr>
      <w:r>
        <w:rPr>
          <w:rFonts w:cs="Calibri"/>
          <w:sz w:val="20"/>
          <w:szCs w:val="20"/>
        </w:rPr>
        <w:t>U</w:t>
      </w:r>
      <w:r w:rsidR="0078552D" w:rsidRPr="002F3653">
        <w:rPr>
          <w:rFonts w:cs="Calibri"/>
          <w:sz w:val="20"/>
          <w:szCs w:val="20"/>
        </w:rPr>
        <w:t>smernenia a metodické pokyny RO</w:t>
      </w:r>
      <w:r w:rsidR="00C64703" w:rsidRPr="002F3653">
        <w:rPr>
          <w:rFonts w:cs="Calibri"/>
          <w:sz w:val="20"/>
          <w:szCs w:val="20"/>
        </w:rPr>
        <w:t>;</w:t>
      </w:r>
    </w:p>
    <w:p w14:paraId="14F7A398" w14:textId="77777777" w:rsidR="0054126C" w:rsidRPr="002F3653" w:rsidRDefault="00A56974" w:rsidP="00CA0960">
      <w:pPr>
        <w:numPr>
          <w:ilvl w:val="0"/>
          <w:numId w:val="9"/>
        </w:numPr>
        <w:autoSpaceDE w:val="0"/>
        <w:autoSpaceDN w:val="0"/>
        <w:adjustRightInd w:val="0"/>
        <w:spacing w:after="0"/>
        <w:jc w:val="both"/>
        <w:rPr>
          <w:rFonts w:cs="Calibri"/>
          <w:sz w:val="20"/>
          <w:szCs w:val="20"/>
        </w:rPr>
      </w:pPr>
      <w:r w:rsidRPr="002F3653">
        <w:rPr>
          <w:rFonts w:cs="Calibri"/>
          <w:sz w:val="20"/>
          <w:szCs w:val="20"/>
        </w:rPr>
        <w:t>Systém riadenia európskych štrukturálnych a investičných fondov na programové obdobie 2014 – 2020</w:t>
      </w:r>
      <w:r w:rsidR="00C64703" w:rsidRPr="002F3653">
        <w:rPr>
          <w:rFonts w:cs="Calibri"/>
          <w:sz w:val="20"/>
          <w:szCs w:val="20"/>
        </w:rPr>
        <w:t>;</w:t>
      </w:r>
      <w:r w:rsidRPr="002F3653">
        <w:rPr>
          <w:rFonts w:cs="Calibri"/>
          <w:sz w:val="20"/>
          <w:szCs w:val="20"/>
        </w:rPr>
        <w:t xml:space="preserve"> </w:t>
      </w:r>
    </w:p>
    <w:p w14:paraId="7B4BC2C6" w14:textId="77777777" w:rsidR="0078552D" w:rsidRPr="002F3653" w:rsidRDefault="00AF69EE" w:rsidP="00CA0960">
      <w:pPr>
        <w:numPr>
          <w:ilvl w:val="0"/>
          <w:numId w:val="9"/>
        </w:numPr>
        <w:autoSpaceDE w:val="0"/>
        <w:autoSpaceDN w:val="0"/>
        <w:adjustRightInd w:val="0"/>
        <w:spacing w:after="0"/>
        <w:jc w:val="both"/>
        <w:rPr>
          <w:rFonts w:cs="Calibri"/>
          <w:sz w:val="20"/>
          <w:szCs w:val="20"/>
        </w:rPr>
      </w:pPr>
      <w:r>
        <w:rPr>
          <w:rFonts w:cs="Calibri"/>
          <w:sz w:val="20"/>
          <w:szCs w:val="20"/>
        </w:rPr>
        <w:t>M</w:t>
      </w:r>
      <w:r w:rsidR="0078552D" w:rsidRPr="002F3653">
        <w:rPr>
          <w:rFonts w:cs="Calibri"/>
          <w:sz w:val="20"/>
          <w:szCs w:val="20"/>
        </w:rPr>
        <w:t>etodické pokyny</w:t>
      </w:r>
      <w:r>
        <w:rPr>
          <w:rFonts w:cs="Calibri"/>
          <w:sz w:val="20"/>
          <w:szCs w:val="20"/>
        </w:rPr>
        <w:t xml:space="preserve"> a výklady</w:t>
      </w:r>
      <w:r w:rsidR="0078552D" w:rsidRPr="002F3653">
        <w:rPr>
          <w:rFonts w:cs="Calibri"/>
          <w:sz w:val="20"/>
          <w:szCs w:val="20"/>
        </w:rPr>
        <w:t xml:space="preserve"> Centrálneho koordinačného orgánu</w:t>
      </w:r>
      <w:r w:rsidR="00896015" w:rsidRPr="002F3653">
        <w:rPr>
          <w:rFonts w:cs="Calibri"/>
          <w:sz w:val="20"/>
        </w:rPr>
        <w:t>, na ktoré sa príručka odvoláva</w:t>
      </w:r>
      <w:r w:rsidR="0078552D" w:rsidRPr="002F3653">
        <w:rPr>
          <w:rFonts w:cs="Calibri"/>
          <w:sz w:val="20"/>
          <w:szCs w:val="20"/>
        </w:rPr>
        <w:t xml:space="preserve"> - najmä metodické pokyny CKO č. 5, 12, 13</w:t>
      </w:r>
      <w:r w:rsidR="001566BA" w:rsidRPr="002F3653">
        <w:rPr>
          <w:rFonts w:cs="Calibri"/>
          <w:sz w:val="20"/>
          <w:szCs w:val="20"/>
        </w:rPr>
        <w:t xml:space="preserve">, </w:t>
      </w:r>
      <w:r w:rsidR="0078552D" w:rsidRPr="002F3653">
        <w:rPr>
          <w:rFonts w:cs="Calibri"/>
          <w:sz w:val="20"/>
          <w:szCs w:val="20"/>
        </w:rPr>
        <w:t>14</w:t>
      </w:r>
      <w:r w:rsidR="00EB760F">
        <w:rPr>
          <w:rFonts w:cs="Calibri"/>
          <w:sz w:val="20"/>
          <w:szCs w:val="20"/>
        </w:rPr>
        <w:t>,</w:t>
      </w:r>
      <w:r w:rsidR="001566BA" w:rsidRPr="002F3653">
        <w:rPr>
          <w:rFonts w:cs="Calibri"/>
          <w:sz w:val="20"/>
          <w:szCs w:val="20"/>
        </w:rPr>
        <w:t xml:space="preserve"> 18</w:t>
      </w:r>
      <w:r w:rsidR="00EB760F">
        <w:rPr>
          <w:rFonts w:cs="Calibri"/>
          <w:sz w:val="20"/>
          <w:szCs w:val="20"/>
        </w:rPr>
        <w:t>, 35 a 36</w:t>
      </w:r>
      <w:r w:rsidR="0078552D" w:rsidRPr="002F3653">
        <w:rPr>
          <w:rFonts w:cs="Calibri"/>
          <w:sz w:val="20"/>
          <w:szCs w:val="20"/>
        </w:rPr>
        <w:t xml:space="preserve"> uvedené v </w:t>
      </w:r>
      <w:r w:rsidR="00793F97" w:rsidRPr="002F3653">
        <w:rPr>
          <w:rFonts w:cs="Calibri"/>
          <w:sz w:val="20"/>
          <w:szCs w:val="20"/>
        </w:rPr>
        <w:t>pod</w:t>
      </w:r>
      <w:r w:rsidR="0078552D" w:rsidRPr="002F3653">
        <w:rPr>
          <w:rFonts w:cs="Calibri"/>
          <w:sz w:val="20"/>
          <w:szCs w:val="20"/>
        </w:rPr>
        <w:t>kapitole 1.3 tejto príručky</w:t>
      </w:r>
      <w:r w:rsidR="00C64703" w:rsidRPr="002F3653">
        <w:rPr>
          <w:rFonts w:cs="Calibri"/>
          <w:sz w:val="20"/>
          <w:szCs w:val="20"/>
        </w:rPr>
        <w:t>;</w:t>
      </w:r>
    </w:p>
    <w:p w14:paraId="247C2DDA" w14:textId="77777777" w:rsidR="0078552D" w:rsidRPr="002F3653" w:rsidRDefault="00AF69EE" w:rsidP="00CA0960">
      <w:pPr>
        <w:numPr>
          <w:ilvl w:val="0"/>
          <w:numId w:val="9"/>
        </w:numPr>
        <w:autoSpaceDE w:val="0"/>
        <w:autoSpaceDN w:val="0"/>
        <w:adjustRightInd w:val="0"/>
        <w:spacing w:after="240"/>
        <w:jc w:val="both"/>
        <w:rPr>
          <w:rFonts w:cs="Calibri"/>
          <w:sz w:val="20"/>
          <w:szCs w:val="20"/>
        </w:rPr>
      </w:pPr>
      <w:r>
        <w:rPr>
          <w:rFonts w:cs="Calibri"/>
          <w:sz w:val="20"/>
          <w:szCs w:val="20"/>
        </w:rPr>
        <w:t>R</w:t>
      </w:r>
      <w:r w:rsidR="0078552D" w:rsidRPr="002F3653">
        <w:rPr>
          <w:rFonts w:cs="Calibri"/>
          <w:sz w:val="20"/>
          <w:szCs w:val="20"/>
        </w:rPr>
        <w:t xml:space="preserve">ozhodnutia a metodické usmernenia Úradu pre verejné obstarávanie (zverejnené na webovom sídle úradu </w:t>
      </w:r>
      <w:hyperlink r:id="rId10" w:history="1">
        <w:r w:rsidR="00A54FDE" w:rsidRPr="002F3653">
          <w:rPr>
            <w:rStyle w:val="Hypertextovprepojenie"/>
            <w:rFonts w:cs="Calibri"/>
            <w:sz w:val="20"/>
            <w:szCs w:val="20"/>
          </w:rPr>
          <w:t>www.uvo.gov.sk</w:t>
        </w:r>
      </w:hyperlink>
      <w:r w:rsidR="0078552D" w:rsidRPr="002F3653">
        <w:rPr>
          <w:rFonts w:cs="Calibri"/>
          <w:sz w:val="20"/>
          <w:szCs w:val="20"/>
        </w:rPr>
        <w:t>)</w:t>
      </w:r>
      <w:r w:rsidR="00C64703" w:rsidRPr="002F3653">
        <w:rPr>
          <w:rFonts w:cs="Calibri"/>
          <w:sz w:val="20"/>
          <w:szCs w:val="20"/>
        </w:rPr>
        <w:t>.</w:t>
      </w:r>
    </w:p>
    <w:p w14:paraId="4AF7CADA" w14:textId="77777777" w:rsidR="00D71C1B" w:rsidRPr="002F3653" w:rsidRDefault="00D71C1B" w:rsidP="00C64703">
      <w:pPr>
        <w:autoSpaceDE w:val="0"/>
        <w:autoSpaceDN w:val="0"/>
        <w:adjustRightInd w:val="0"/>
        <w:spacing w:after="240"/>
        <w:jc w:val="both"/>
        <w:rPr>
          <w:rFonts w:cs="Calibri"/>
          <w:sz w:val="20"/>
          <w:szCs w:val="20"/>
        </w:rPr>
      </w:pPr>
      <w:r w:rsidRPr="002F3653">
        <w:rPr>
          <w:rFonts w:cs="Calibri"/>
          <w:sz w:val="20"/>
          <w:szCs w:val="20"/>
        </w:rPr>
        <w:t xml:space="preserve">Príručka nenahrádza žiadne záväzné dokumenty súvisiace s prípravou a realizáciou projektov OPII ako je napr. Príručka pre žiadateľa, </w:t>
      </w:r>
      <w:r w:rsidR="009011BB" w:rsidRPr="002F3653">
        <w:rPr>
          <w:rFonts w:cs="Calibri"/>
          <w:sz w:val="20"/>
          <w:szCs w:val="20"/>
        </w:rPr>
        <w:t xml:space="preserve">Príručka pre prijímateľa, </w:t>
      </w:r>
      <w:r w:rsidRPr="002F3653">
        <w:rPr>
          <w:rFonts w:cs="Calibri"/>
          <w:sz w:val="20"/>
          <w:szCs w:val="20"/>
        </w:rPr>
        <w:t>Systém riadenia európskych štrukturálnych a investičných fondov a Systém finančného riadenia štrukturálnych fondov, Kohézneho fondu a Európskeho námorného a</w:t>
      </w:r>
      <w:r w:rsidR="00DB6176" w:rsidRPr="002F3653">
        <w:rPr>
          <w:rFonts w:cs="Calibri"/>
          <w:sz w:val="20"/>
          <w:szCs w:val="20"/>
        </w:rPr>
        <w:t xml:space="preserve"> rybárskeho </w:t>
      </w:r>
      <w:r w:rsidRPr="002F3653">
        <w:rPr>
          <w:rFonts w:cs="Calibri"/>
          <w:sz w:val="20"/>
          <w:szCs w:val="20"/>
        </w:rPr>
        <w:t xml:space="preserve">fondu na programové obdobie 2014 – 2020, ale je metodickým nástrojom určeným k zlepšeniu kvality realizácie </w:t>
      </w:r>
      <w:r w:rsidR="00C4284A" w:rsidRPr="002F3653">
        <w:rPr>
          <w:rFonts w:cs="Calibri"/>
          <w:sz w:val="20"/>
          <w:szCs w:val="20"/>
        </w:rPr>
        <w:t xml:space="preserve">zadávania zákaziek v rámci </w:t>
      </w:r>
      <w:r w:rsidRPr="002F3653">
        <w:rPr>
          <w:rFonts w:cs="Calibri"/>
          <w:sz w:val="20"/>
          <w:szCs w:val="20"/>
        </w:rPr>
        <w:t xml:space="preserve">projektov </w:t>
      </w:r>
      <w:r w:rsidR="00C4284A" w:rsidRPr="002F3653">
        <w:rPr>
          <w:rFonts w:cs="Calibri"/>
          <w:sz w:val="20"/>
          <w:szCs w:val="20"/>
        </w:rPr>
        <w:t xml:space="preserve">OPII </w:t>
      </w:r>
      <w:r w:rsidRPr="002F3653">
        <w:rPr>
          <w:rFonts w:cs="Calibri"/>
          <w:sz w:val="20"/>
          <w:szCs w:val="20"/>
        </w:rPr>
        <w:t>a slúži k zefektívneniu vzájomnej spolupráce</w:t>
      </w:r>
      <w:r w:rsidR="0078552D" w:rsidRPr="002F3653">
        <w:rPr>
          <w:rFonts w:cs="Calibri"/>
          <w:sz w:val="20"/>
          <w:szCs w:val="20"/>
        </w:rPr>
        <w:t xml:space="preserve"> medzi </w:t>
      </w:r>
      <w:r w:rsidR="00A56974" w:rsidRPr="002F3653">
        <w:rPr>
          <w:rFonts w:cs="Calibri"/>
          <w:sz w:val="20"/>
          <w:szCs w:val="20"/>
        </w:rPr>
        <w:t>RO/SO a žiadateľom/prijímateľom</w:t>
      </w:r>
      <w:r w:rsidRPr="002F3653">
        <w:rPr>
          <w:rFonts w:cs="Calibri"/>
          <w:sz w:val="20"/>
          <w:szCs w:val="20"/>
        </w:rPr>
        <w:t>.</w:t>
      </w:r>
    </w:p>
    <w:p w14:paraId="1F2DF20D" w14:textId="77777777" w:rsidR="00963BA8" w:rsidRPr="004A2D3C" w:rsidRDefault="00D71C1B" w:rsidP="00C64703">
      <w:pPr>
        <w:spacing w:after="240"/>
        <w:jc w:val="both"/>
        <w:rPr>
          <w:rFonts w:cs="Calibri"/>
          <w:sz w:val="20"/>
          <w:szCs w:val="20"/>
        </w:rPr>
      </w:pPr>
      <w:r w:rsidRPr="00385136">
        <w:rPr>
          <w:rFonts w:cs="Calibri"/>
          <w:b/>
          <w:i/>
          <w:sz w:val="20"/>
          <w:szCs w:val="20"/>
        </w:rPr>
        <w:lastRenderedPageBreak/>
        <w:t xml:space="preserve">Príručka je určená pre </w:t>
      </w:r>
      <w:r w:rsidR="00A56974" w:rsidRPr="00385136">
        <w:rPr>
          <w:rFonts w:cs="Calibri"/>
          <w:b/>
          <w:i/>
          <w:sz w:val="20"/>
          <w:szCs w:val="20"/>
        </w:rPr>
        <w:t xml:space="preserve">žiadateľov o NFP a </w:t>
      </w:r>
      <w:r w:rsidRPr="00385136">
        <w:rPr>
          <w:rFonts w:cs="Calibri"/>
          <w:b/>
          <w:i/>
          <w:sz w:val="20"/>
          <w:szCs w:val="20"/>
        </w:rPr>
        <w:t>oprávnených prijímateľov NFP, ktorí sú pre jednotlivé prioritné osi/</w:t>
      </w:r>
      <w:r w:rsidR="00C4284A" w:rsidRPr="00385136">
        <w:rPr>
          <w:rFonts w:cs="Calibri"/>
          <w:b/>
          <w:i/>
          <w:sz w:val="20"/>
          <w:szCs w:val="20"/>
        </w:rPr>
        <w:t>špecifické ciele</w:t>
      </w:r>
      <w:r w:rsidRPr="00385136">
        <w:rPr>
          <w:rFonts w:cs="Calibri"/>
          <w:b/>
          <w:i/>
          <w:sz w:val="20"/>
          <w:szCs w:val="20"/>
        </w:rPr>
        <w:t xml:space="preserve"> určení v rámci </w:t>
      </w:r>
      <w:r w:rsidR="0086673C" w:rsidRPr="00385136">
        <w:rPr>
          <w:rFonts w:cs="Calibri"/>
          <w:b/>
          <w:i/>
          <w:sz w:val="20"/>
          <w:szCs w:val="20"/>
        </w:rPr>
        <w:t xml:space="preserve">prioritných osí č. 1 – 7 </w:t>
      </w:r>
      <w:r w:rsidR="00A56974" w:rsidRPr="00385136">
        <w:rPr>
          <w:rFonts w:cs="Calibri"/>
          <w:b/>
          <w:i/>
          <w:sz w:val="20"/>
          <w:szCs w:val="20"/>
        </w:rPr>
        <w:t>OPII</w:t>
      </w:r>
      <w:r w:rsidRPr="00385136">
        <w:rPr>
          <w:rFonts w:cs="Calibri"/>
          <w:b/>
          <w:i/>
          <w:sz w:val="20"/>
          <w:szCs w:val="20"/>
        </w:rPr>
        <w:t>.</w:t>
      </w:r>
      <w:r w:rsidR="00A56974" w:rsidRPr="00385136">
        <w:rPr>
          <w:rFonts w:cs="Calibri"/>
          <w:b/>
          <w:i/>
          <w:sz w:val="20"/>
          <w:szCs w:val="20"/>
        </w:rPr>
        <w:t xml:space="preserve"> Príručka sa vzťahuje aj na verejné obstarávania/obstarávania realizované </w:t>
      </w:r>
      <w:ins w:id="17" w:author="autor" w:date="2020-12-02T16:50:00Z">
        <w:r w:rsidR="00CB4DDA" w:rsidRPr="00CB4DDA">
          <w:rPr>
            <w:rFonts w:cs="Calibri"/>
            <w:b/>
            <w:i/>
            <w:sz w:val="20"/>
            <w:szCs w:val="20"/>
          </w:rPr>
          <w:t>Ministerstvom investícií, regionálneho rozvoja a informatizácie Slovenskej republiky</w:t>
        </w:r>
      </w:ins>
      <w:del w:id="18" w:author="autor" w:date="2020-12-02T16:50:00Z">
        <w:r w:rsidR="005629CA" w:rsidRPr="00CB4DDA" w:rsidDel="00CB4DDA">
          <w:rPr>
            <w:rFonts w:cs="Calibri"/>
            <w:b/>
            <w:i/>
            <w:sz w:val="20"/>
            <w:szCs w:val="20"/>
          </w:rPr>
          <w:delText>Úradom podpredsedu vlády pre investície a</w:delText>
        </w:r>
        <w:r w:rsidR="0091629A" w:rsidRPr="00CB4DDA" w:rsidDel="00CB4DDA">
          <w:rPr>
            <w:rFonts w:cs="Calibri"/>
            <w:b/>
            <w:i/>
            <w:sz w:val="20"/>
            <w:szCs w:val="20"/>
          </w:rPr>
          <w:delText> </w:delText>
        </w:r>
        <w:r w:rsidR="005629CA" w:rsidRPr="00CB4DDA" w:rsidDel="00CB4DDA">
          <w:rPr>
            <w:rFonts w:cs="Calibri"/>
            <w:b/>
            <w:i/>
            <w:sz w:val="20"/>
            <w:szCs w:val="20"/>
          </w:rPr>
          <w:delText>informatizáciu</w:delText>
        </w:r>
        <w:r w:rsidR="0091629A" w:rsidRPr="00CB4DDA" w:rsidDel="00CB4DDA">
          <w:rPr>
            <w:rFonts w:cs="Calibri"/>
            <w:b/>
            <w:i/>
            <w:sz w:val="20"/>
            <w:szCs w:val="20"/>
          </w:rPr>
          <w:delText>,</w:delText>
        </w:r>
        <w:r w:rsidR="0091629A" w:rsidRPr="00385136" w:rsidDel="00CB4DDA">
          <w:rPr>
            <w:rFonts w:cs="Calibri"/>
            <w:b/>
            <w:i/>
            <w:sz w:val="20"/>
            <w:szCs w:val="20"/>
          </w:rPr>
          <w:delText xml:space="preserve"> </w:delText>
        </w:r>
        <w:r w:rsidR="00A56974" w:rsidRPr="00385136" w:rsidDel="00CB4DDA">
          <w:rPr>
            <w:rFonts w:cs="Calibri"/>
            <w:b/>
            <w:i/>
            <w:sz w:val="20"/>
            <w:szCs w:val="20"/>
          </w:rPr>
          <w:delText xml:space="preserve">Ministerstvom financií SR </w:delText>
        </w:r>
        <w:r w:rsidR="00BF5965" w:rsidRPr="00385136" w:rsidDel="00CB4DDA">
          <w:rPr>
            <w:rFonts w:cs="Calibri"/>
            <w:b/>
            <w:i/>
            <w:sz w:val="20"/>
            <w:szCs w:val="20"/>
          </w:rPr>
          <w:delText>a Úradom vlády SR</w:delText>
        </w:r>
      </w:del>
      <w:r w:rsidR="0091629A" w:rsidRPr="00385136">
        <w:rPr>
          <w:rFonts w:cs="Calibri"/>
          <w:b/>
          <w:i/>
          <w:sz w:val="20"/>
          <w:szCs w:val="20"/>
        </w:rPr>
        <w:t xml:space="preserve"> </w:t>
      </w:r>
      <w:r w:rsidR="00A56974" w:rsidRPr="00385136">
        <w:rPr>
          <w:rFonts w:cs="Calibri"/>
          <w:b/>
          <w:i/>
          <w:sz w:val="20"/>
          <w:szCs w:val="20"/>
        </w:rPr>
        <w:t xml:space="preserve">ako </w:t>
      </w:r>
      <w:r w:rsidR="00BF5965" w:rsidRPr="00385136">
        <w:rPr>
          <w:rFonts w:cs="Calibri"/>
          <w:b/>
          <w:i/>
          <w:sz w:val="20"/>
          <w:szCs w:val="20"/>
        </w:rPr>
        <w:t xml:space="preserve">prijímateľov </w:t>
      </w:r>
      <w:r w:rsidR="00A56974" w:rsidRPr="00385136">
        <w:rPr>
          <w:rFonts w:cs="Calibri"/>
          <w:b/>
          <w:i/>
          <w:sz w:val="20"/>
          <w:szCs w:val="20"/>
        </w:rPr>
        <w:t>OPII v rámci prioritnej osi č. 8 Technická pomoc</w:t>
      </w:r>
      <w:r w:rsidR="00A56974" w:rsidRPr="004A2D3C">
        <w:rPr>
          <w:rFonts w:cs="Calibri"/>
          <w:sz w:val="20"/>
          <w:szCs w:val="20"/>
        </w:rPr>
        <w:t xml:space="preserve">. </w:t>
      </w:r>
    </w:p>
    <w:p w14:paraId="40ABA2EE" w14:textId="77777777" w:rsidR="00BF498E" w:rsidRPr="004A2D3C" w:rsidRDefault="00983607" w:rsidP="00C64703">
      <w:pPr>
        <w:spacing w:after="240"/>
        <w:jc w:val="both"/>
        <w:rPr>
          <w:rFonts w:eastAsia="Times New Roman" w:cs="Calibri"/>
          <w:sz w:val="20"/>
          <w:szCs w:val="20"/>
        </w:rPr>
      </w:pPr>
      <w:r w:rsidRPr="004A2D3C">
        <w:rPr>
          <w:rFonts w:cs="Calibri"/>
          <w:sz w:val="20"/>
          <w:szCs w:val="20"/>
        </w:rPr>
        <w:t xml:space="preserve">Touto príručkou sa taktiež riadi </w:t>
      </w:r>
      <w:r w:rsidR="007F20B4" w:rsidRPr="004A2D3C">
        <w:rPr>
          <w:rFonts w:cs="Calibri"/>
          <w:sz w:val="20"/>
          <w:szCs w:val="20"/>
        </w:rPr>
        <w:t xml:space="preserve">príjemca </w:t>
      </w:r>
      <w:r w:rsidR="00963BA8" w:rsidRPr="004A2D3C">
        <w:rPr>
          <w:rFonts w:cs="Calibri"/>
          <w:sz w:val="20"/>
          <w:szCs w:val="20"/>
        </w:rPr>
        <w:t xml:space="preserve">a </w:t>
      </w:r>
      <w:r w:rsidRPr="004A2D3C">
        <w:rPr>
          <w:rFonts w:cs="Calibri"/>
          <w:sz w:val="20"/>
          <w:szCs w:val="20"/>
        </w:rPr>
        <w:t>implementačný subjekt</w:t>
      </w:r>
      <w:r w:rsidR="00963BA8" w:rsidRPr="004A2D3C">
        <w:rPr>
          <w:rFonts w:cs="Calibri"/>
          <w:sz w:val="20"/>
          <w:szCs w:val="20"/>
        </w:rPr>
        <w:t xml:space="preserve">, ktorý bude implementovať </w:t>
      </w:r>
      <w:r w:rsidRPr="004A2D3C">
        <w:rPr>
          <w:rFonts w:cs="Calibri"/>
          <w:sz w:val="20"/>
          <w:szCs w:val="20"/>
        </w:rPr>
        <w:t>projekt</w:t>
      </w:r>
      <w:r w:rsidR="00963BA8" w:rsidRPr="004A2D3C">
        <w:rPr>
          <w:rFonts w:cs="Calibri"/>
          <w:sz w:val="20"/>
          <w:szCs w:val="20"/>
        </w:rPr>
        <w:t>y</w:t>
      </w:r>
      <w:r w:rsidRPr="004A2D3C">
        <w:rPr>
          <w:rFonts w:cs="Calibri"/>
          <w:sz w:val="20"/>
          <w:szCs w:val="20"/>
        </w:rPr>
        <w:t xml:space="preserve"> financovan</w:t>
      </w:r>
      <w:r w:rsidR="00963BA8" w:rsidRPr="004A2D3C">
        <w:rPr>
          <w:rFonts w:cs="Calibri"/>
          <w:sz w:val="20"/>
          <w:szCs w:val="20"/>
        </w:rPr>
        <w:t>é</w:t>
      </w:r>
      <w:r w:rsidRPr="004A2D3C">
        <w:rPr>
          <w:rFonts w:cs="Calibri"/>
          <w:sz w:val="20"/>
          <w:szCs w:val="20"/>
        </w:rPr>
        <w:t xml:space="preserve"> z</w:t>
      </w:r>
      <w:r w:rsidR="00FA2BB0" w:rsidRPr="004A2D3C">
        <w:rPr>
          <w:rFonts w:cs="Calibri"/>
          <w:sz w:val="20"/>
          <w:szCs w:val="20"/>
        </w:rPr>
        <w:t> </w:t>
      </w:r>
      <w:r w:rsidRPr="004A2D3C">
        <w:rPr>
          <w:rFonts w:cs="Calibri"/>
          <w:sz w:val="20"/>
          <w:szCs w:val="20"/>
        </w:rPr>
        <w:t>CEF</w:t>
      </w:r>
      <w:r w:rsidR="00FA2BB0" w:rsidRPr="004A2D3C">
        <w:rPr>
          <w:rFonts w:cs="Calibri"/>
          <w:sz w:val="20"/>
          <w:szCs w:val="20"/>
        </w:rPr>
        <w:t xml:space="preserve">, </w:t>
      </w:r>
      <w:r w:rsidR="00BF498E" w:rsidRPr="004A2D3C">
        <w:rPr>
          <w:rFonts w:cs="Calibri"/>
          <w:sz w:val="20"/>
          <w:szCs w:val="20"/>
        </w:rPr>
        <w:t xml:space="preserve">kedy </w:t>
      </w:r>
      <w:r w:rsidR="00FA2BB0" w:rsidRPr="004A2D3C">
        <w:rPr>
          <w:rFonts w:cs="Calibri"/>
          <w:sz w:val="20"/>
          <w:szCs w:val="20"/>
        </w:rPr>
        <w:t xml:space="preserve">nižšie uvedené </w:t>
      </w:r>
      <w:r w:rsidR="00B45BAB" w:rsidRPr="004A2D3C">
        <w:rPr>
          <w:rFonts w:cs="Calibri"/>
          <w:sz w:val="20"/>
          <w:szCs w:val="20"/>
        </w:rPr>
        <w:t xml:space="preserve">ustanovenia </w:t>
      </w:r>
      <w:r w:rsidR="00FA2BB0" w:rsidRPr="004A2D3C">
        <w:rPr>
          <w:rFonts w:cs="Calibri"/>
          <w:sz w:val="20"/>
          <w:szCs w:val="20"/>
        </w:rPr>
        <w:t xml:space="preserve">vzťahujúce sa pre OPII </w:t>
      </w:r>
      <w:r w:rsidR="00111554" w:rsidRPr="004A2D3C">
        <w:rPr>
          <w:rFonts w:cs="Calibri"/>
          <w:sz w:val="20"/>
          <w:szCs w:val="20"/>
        </w:rPr>
        <w:t xml:space="preserve">sa </w:t>
      </w:r>
      <w:r w:rsidR="00FA2BB0" w:rsidRPr="004A2D3C">
        <w:rPr>
          <w:rFonts w:cs="Calibri"/>
          <w:sz w:val="20"/>
          <w:szCs w:val="20"/>
        </w:rPr>
        <w:t>aplikuje primerane</w:t>
      </w:r>
      <w:r w:rsidR="003D256E">
        <w:rPr>
          <w:rFonts w:cs="Calibri"/>
          <w:sz w:val="20"/>
          <w:szCs w:val="20"/>
        </w:rPr>
        <w:t>.</w:t>
      </w:r>
      <w:r w:rsidR="00BF498E" w:rsidRPr="004A2D3C">
        <w:rPr>
          <w:rFonts w:cs="Calibri"/>
          <w:sz w:val="20"/>
          <w:szCs w:val="20"/>
        </w:rPr>
        <w:t xml:space="preserve"> </w:t>
      </w:r>
      <w:r w:rsidR="003D256E">
        <w:rPr>
          <w:rFonts w:cs="Calibri"/>
          <w:sz w:val="20"/>
          <w:szCs w:val="20"/>
        </w:rPr>
        <w:t>V</w:t>
      </w:r>
      <w:r w:rsidR="00BF498E" w:rsidRPr="004A2D3C">
        <w:rPr>
          <w:rFonts w:cs="Calibri"/>
          <w:sz w:val="20"/>
          <w:szCs w:val="20"/>
        </w:rPr>
        <w:t xml:space="preserve">ýnimky z postupov uvedených v tejto príručke </w:t>
      </w:r>
      <w:r w:rsidR="00111554" w:rsidRPr="004A2D3C">
        <w:rPr>
          <w:rFonts w:cs="Calibri"/>
          <w:sz w:val="20"/>
          <w:szCs w:val="20"/>
        </w:rPr>
        <w:t xml:space="preserve">platné pre CEF </w:t>
      </w:r>
      <w:r w:rsidR="00BF498E" w:rsidRPr="004A2D3C">
        <w:rPr>
          <w:rFonts w:cs="Calibri"/>
          <w:sz w:val="20"/>
          <w:szCs w:val="20"/>
        </w:rPr>
        <w:t xml:space="preserve">sú uvedené v rámci </w:t>
      </w:r>
      <w:r w:rsidR="00BF498E" w:rsidRPr="004A2D3C">
        <w:rPr>
          <w:rFonts w:eastAsia="Times New Roman" w:cs="Calibri"/>
          <w:sz w:val="20"/>
          <w:szCs w:val="20"/>
        </w:rPr>
        <w:t>Manuálu pre riadenie a implementáciu projektov financovaných z Nástroja na prepájanie Európy (CEF).</w:t>
      </w:r>
    </w:p>
    <w:p w14:paraId="139665DF" w14:textId="77777777" w:rsidR="002E2A4B" w:rsidRPr="002F3653" w:rsidRDefault="002E2A4B" w:rsidP="00C64703">
      <w:pPr>
        <w:spacing w:after="240"/>
        <w:jc w:val="both"/>
        <w:rPr>
          <w:rFonts w:cs="Calibri"/>
          <w:sz w:val="20"/>
          <w:szCs w:val="20"/>
        </w:rPr>
      </w:pPr>
      <w:r w:rsidRPr="004A2D3C">
        <w:rPr>
          <w:rFonts w:cs="Calibri"/>
          <w:sz w:val="20"/>
          <w:szCs w:val="20"/>
        </w:rPr>
        <w:t xml:space="preserve">Predmetné ustanovenia </w:t>
      </w:r>
      <w:r w:rsidR="0054126C" w:rsidRPr="004A2D3C">
        <w:rPr>
          <w:rFonts w:cs="Calibri"/>
          <w:sz w:val="20"/>
          <w:szCs w:val="20"/>
        </w:rPr>
        <w:t xml:space="preserve">príručky </w:t>
      </w:r>
      <w:r w:rsidRPr="004A2D3C">
        <w:rPr>
          <w:rFonts w:cs="Calibri"/>
          <w:sz w:val="20"/>
          <w:szCs w:val="20"/>
        </w:rPr>
        <w:t>sa nevzťahujú</w:t>
      </w:r>
      <w:r w:rsidRPr="002F3653">
        <w:rPr>
          <w:rFonts w:cs="Calibri"/>
          <w:sz w:val="20"/>
          <w:szCs w:val="20"/>
        </w:rPr>
        <w:t xml:space="preserve"> na prípady, kedy potenciálny žiadateľ predložil dokumentáciu </w:t>
      </w:r>
      <w:r w:rsidR="00A56974" w:rsidRPr="002F3653">
        <w:rPr>
          <w:rFonts w:cs="Calibri"/>
          <w:sz w:val="20"/>
          <w:szCs w:val="20"/>
        </w:rPr>
        <w:t xml:space="preserve">z verejného obstarávania </w:t>
      </w:r>
      <w:r w:rsidRPr="002F3653">
        <w:rPr>
          <w:rFonts w:cs="Calibri"/>
          <w:sz w:val="20"/>
          <w:szCs w:val="20"/>
        </w:rPr>
        <w:t xml:space="preserve">na vyjadrenie RO ešte pred zaradením predmetného projektu do zoznamu projektov OPII. V tomto prípade je </w:t>
      </w:r>
      <w:r w:rsidR="00A56974" w:rsidRPr="002F3653">
        <w:rPr>
          <w:rFonts w:cs="Calibri"/>
          <w:sz w:val="20"/>
          <w:szCs w:val="20"/>
        </w:rPr>
        <w:t xml:space="preserve">potenciálny žiadateľ </w:t>
      </w:r>
      <w:r w:rsidRPr="002F3653">
        <w:rPr>
          <w:rFonts w:cs="Calibri"/>
          <w:sz w:val="20"/>
          <w:szCs w:val="20"/>
        </w:rPr>
        <w:t>povinný postupovať podľa usmernení a osobitných metodických dokumentov RO k realizácii verejného obstarávania.</w:t>
      </w:r>
    </w:p>
    <w:p w14:paraId="0BCED496" w14:textId="7F8636A5" w:rsidR="00D71C1B" w:rsidRPr="002F3653" w:rsidRDefault="00D71C1B" w:rsidP="00DD57BF">
      <w:pPr>
        <w:spacing w:after="60"/>
        <w:jc w:val="both"/>
        <w:rPr>
          <w:rFonts w:cs="Calibri"/>
          <w:sz w:val="20"/>
          <w:szCs w:val="20"/>
        </w:rPr>
      </w:pPr>
      <w:r w:rsidRPr="002F3653">
        <w:rPr>
          <w:rFonts w:cs="Calibri"/>
          <w:sz w:val="20"/>
          <w:szCs w:val="20"/>
        </w:rPr>
        <w:t>Aktuálna verzia príručky je zverejnená na webovom sídle</w:t>
      </w:r>
      <w:r w:rsidR="0054126C" w:rsidRPr="002F3653">
        <w:rPr>
          <w:rFonts w:cs="Calibri"/>
          <w:sz w:val="20"/>
          <w:szCs w:val="20"/>
        </w:rPr>
        <w:t xml:space="preserve"> RO OPII</w:t>
      </w:r>
      <w:ins w:id="19" w:author="uzivatel" w:date="2020-12-15T17:36:00Z">
        <w:r w:rsidR="008B6527">
          <w:rPr>
            <w:rFonts w:cs="Calibri"/>
            <w:sz w:val="20"/>
            <w:szCs w:val="20"/>
          </w:rPr>
          <w:t xml:space="preserve"> </w:t>
        </w:r>
        <w:r w:rsidR="008B6527" w:rsidRPr="008B6527">
          <w:rPr>
            <w:rFonts w:cs="Calibri"/>
            <w:sz w:val="20"/>
            <w:szCs w:val="20"/>
          </w:rPr>
          <w:t>https://www.opii.gov.sk/metodicke-dokumenty/verejne-obstaravanie</w:t>
        </w:r>
      </w:ins>
      <w:del w:id="20" w:author="uzivatel" w:date="2020-12-15T17:36:00Z">
        <w:r w:rsidRPr="002F3653" w:rsidDel="008B6527">
          <w:rPr>
            <w:rFonts w:cs="Calibri"/>
            <w:sz w:val="20"/>
            <w:szCs w:val="20"/>
          </w:rPr>
          <w:delText xml:space="preserve">: </w:delText>
        </w:r>
        <w:r w:rsidR="008B6527" w:rsidDel="008B6527">
          <w:fldChar w:fldCharType="begin"/>
        </w:r>
        <w:r w:rsidR="008B6527" w:rsidDel="008B6527">
          <w:delInstrText xml:space="preserve"> HYPERLINK "http://www.mindop.sk" </w:delInstrText>
        </w:r>
        <w:r w:rsidR="008B6527" w:rsidDel="008B6527">
          <w:fldChar w:fldCharType="separate"/>
        </w:r>
        <w:r w:rsidRPr="002F3653" w:rsidDel="008B6527">
          <w:rPr>
            <w:rStyle w:val="Hypertextovprepojenie"/>
            <w:rFonts w:cs="Calibri"/>
            <w:sz w:val="20"/>
            <w:szCs w:val="20"/>
          </w:rPr>
          <w:delText>www.mindop.sk</w:delText>
        </w:r>
        <w:r w:rsidR="008B6527" w:rsidDel="008B6527">
          <w:rPr>
            <w:rStyle w:val="Hypertextovprepojenie"/>
            <w:rFonts w:cs="Calibri"/>
            <w:sz w:val="20"/>
            <w:szCs w:val="20"/>
          </w:rPr>
          <w:fldChar w:fldCharType="end"/>
        </w:r>
        <w:r w:rsidR="00AF69EE" w:rsidDel="008B6527">
          <w:rPr>
            <w:rFonts w:cs="Calibri"/>
            <w:sz w:val="20"/>
            <w:szCs w:val="20"/>
          </w:rPr>
          <w:delText xml:space="preserve"> alebo </w:delText>
        </w:r>
        <w:r w:rsidR="00AF69EE" w:rsidRPr="00AF69EE" w:rsidDel="008B6527">
          <w:rPr>
            <w:rFonts w:cs="Calibri"/>
            <w:sz w:val="20"/>
            <w:szCs w:val="20"/>
          </w:rPr>
          <w:delText>www.opii.gov.sk</w:delText>
        </w:r>
        <w:r w:rsidR="00AF69EE" w:rsidDel="008B6527">
          <w:rPr>
            <w:rStyle w:val="Odkaznapoznmkupodiarou"/>
            <w:rFonts w:cs="Calibri"/>
            <w:sz w:val="20"/>
            <w:szCs w:val="20"/>
          </w:rPr>
          <w:footnoteReference w:id="3"/>
        </w:r>
      </w:del>
    </w:p>
    <w:p w14:paraId="18BE374A" w14:textId="77777777" w:rsidR="00D71C1B" w:rsidRPr="002F3653" w:rsidRDefault="00273459" w:rsidP="00C64703">
      <w:pPr>
        <w:pStyle w:val="Nadpis2"/>
        <w:spacing w:line="276" w:lineRule="auto"/>
        <w:rPr>
          <w:rFonts w:eastAsia="Calibri"/>
        </w:rPr>
      </w:pPr>
      <w:bookmarkStart w:id="23" w:name="_Toc164424721"/>
      <w:bookmarkStart w:id="24" w:name="_Toc182198158"/>
      <w:bookmarkStart w:id="25" w:name="_Toc257620587"/>
      <w:bookmarkStart w:id="26" w:name="_Toc415399926"/>
      <w:r w:rsidRPr="002F3653">
        <w:rPr>
          <w:rFonts w:ascii="Calibri" w:eastAsia="Calibri" w:hAnsi="Calibri" w:cs="Calibri"/>
          <w:i/>
          <w:iCs w:val="0"/>
          <w:color w:val="000000"/>
          <w:szCs w:val="24"/>
          <w:lang w:eastAsia="sk-SK"/>
        </w:rPr>
        <w:t xml:space="preserve"> </w:t>
      </w:r>
      <w:bookmarkStart w:id="27" w:name="_Toc417161530"/>
      <w:bookmarkStart w:id="28" w:name="_Toc11153147"/>
      <w:r w:rsidR="00E33E39" w:rsidRPr="002F3653">
        <w:rPr>
          <w:rFonts w:eastAsia="Calibri"/>
        </w:rPr>
        <w:t xml:space="preserve">1.2 </w:t>
      </w:r>
      <w:r w:rsidR="00D71C1B" w:rsidRPr="002F3653">
        <w:rPr>
          <w:rFonts w:eastAsia="Calibri"/>
        </w:rPr>
        <w:t>Platnosť príručky</w:t>
      </w:r>
      <w:bookmarkEnd w:id="23"/>
      <w:bookmarkEnd w:id="24"/>
      <w:bookmarkEnd w:id="25"/>
      <w:bookmarkEnd w:id="26"/>
      <w:bookmarkEnd w:id="27"/>
      <w:bookmarkEnd w:id="28"/>
    </w:p>
    <w:p w14:paraId="545BDF95" w14:textId="77777777" w:rsidR="00D71C1B" w:rsidRPr="002F3653" w:rsidRDefault="002F7750" w:rsidP="00547A41">
      <w:pPr>
        <w:pStyle w:val="Default"/>
        <w:spacing w:after="120" w:line="276" w:lineRule="auto"/>
        <w:jc w:val="both"/>
        <w:rPr>
          <w:rFonts w:ascii="Calibri" w:hAnsi="Calibri" w:cs="Calibri"/>
          <w:sz w:val="20"/>
          <w:szCs w:val="20"/>
        </w:rPr>
      </w:pPr>
      <w:r w:rsidRPr="002F3653">
        <w:rPr>
          <w:rFonts w:ascii="Calibri" w:hAnsi="Calibri" w:cs="Calibri"/>
          <w:sz w:val="20"/>
          <w:szCs w:val="20"/>
        </w:rPr>
        <w:t>Platnosť tejto Príručky a jej aktuálna verzia je uvedená na prvej strane a v hlavičke tohto dokumentu.</w:t>
      </w:r>
    </w:p>
    <w:p w14:paraId="639D3ED4" w14:textId="77777777" w:rsidR="00D71C1B" w:rsidRPr="002F3653" w:rsidRDefault="00D71C1B" w:rsidP="00C64703">
      <w:pPr>
        <w:pStyle w:val="Default"/>
        <w:spacing w:after="120" w:line="276" w:lineRule="auto"/>
        <w:jc w:val="both"/>
        <w:rPr>
          <w:rFonts w:ascii="Calibri" w:hAnsi="Calibri" w:cs="Calibri"/>
          <w:sz w:val="20"/>
          <w:szCs w:val="20"/>
        </w:rPr>
      </w:pPr>
      <w:r w:rsidRPr="002F3653">
        <w:rPr>
          <w:rFonts w:ascii="Calibri" w:hAnsi="Calibri" w:cs="Calibri"/>
          <w:sz w:val="20"/>
          <w:szCs w:val="20"/>
        </w:rPr>
        <w:t xml:space="preserve">RO si vyhradzuje právo v prípade potreby informácie v tejto príručke upraviť, doplniť alebo aktualizovať, a to najmä </w:t>
      </w:r>
      <w:r w:rsidR="00504EFA" w:rsidRPr="002F3653">
        <w:rPr>
          <w:rFonts w:ascii="Calibri" w:hAnsi="Calibri" w:cs="Calibri"/>
          <w:sz w:val="20"/>
          <w:szCs w:val="20"/>
        </w:rPr>
        <w:t xml:space="preserve">na základe </w:t>
      </w:r>
      <w:r w:rsidRPr="002F3653">
        <w:rPr>
          <w:rFonts w:ascii="Calibri" w:hAnsi="Calibri" w:cs="Calibri"/>
          <w:sz w:val="20"/>
          <w:szCs w:val="20"/>
        </w:rPr>
        <w:t>skúseností z</w:t>
      </w:r>
      <w:r w:rsidR="00041719" w:rsidRPr="002F3653">
        <w:rPr>
          <w:rFonts w:ascii="Calibri" w:hAnsi="Calibri" w:cs="Calibri"/>
          <w:sz w:val="20"/>
          <w:szCs w:val="20"/>
        </w:rPr>
        <w:t> </w:t>
      </w:r>
      <w:r w:rsidRPr="002F3653">
        <w:rPr>
          <w:rFonts w:ascii="Calibri" w:hAnsi="Calibri" w:cs="Calibri"/>
          <w:sz w:val="20"/>
          <w:szCs w:val="20"/>
        </w:rPr>
        <w:t>procesu</w:t>
      </w:r>
      <w:r w:rsidR="002D4FC6" w:rsidRPr="002F3653">
        <w:rPr>
          <w:rFonts w:ascii="Calibri" w:hAnsi="Calibri" w:cs="Calibri"/>
          <w:sz w:val="20"/>
          <w:szCs w:val="20"/>
        </w:rPr>
        <w:t xml:space="preserve"> realizácie</w:t>
      </w:r>
      <w:r w:rsidR="0078552D" w:rsidRPr="002F3653">
        <w:rPr>
          <w:rFonts w:ascii="Calibri" w:hAnsi="Calibri" w:cs="Calibri"/>
          <w:sz w:val="20"/>
          <w:szCs w:val="20"/>
        </w:rPr>
        <w:t xml:space="preserve"> </w:t>
      </w:r>
      <w:r w:rsidR="003A0431" w:rsidRPr="002F3653">
        <w:rPr>
          <w:rFonts w:ascii="Calibri" w:hAnsi="Calibri" w:cs="Calibri"/>
          <w:sz w:val="20"/>
          <w:szCs w:val="20"/>
        </w:rPr>
        <w:t>verejného obstarávania</w:t>
      </w:r>
      <w:r w:rsidRPr="002F3653">
        <w:rPr>
          <w:rFonts w:ascii="Calibri" w:hAnsi="Calibri" w:cs="Calibri"/>
          <w:sz w:val="20"/>
          <w:szCs w:val="20"/>
        </w:rPr>
        <w:t xml:space="preserve">. O aktualizácii príručky bude RO informovať </w:t>
      </w:r>
      <w:r w:rsidR="003A0431" w:rsidRPr="002F3653">
        <w:rPr>
          <w:rFonts w:ascii="Calibri" w:hAnsi="Calibri" w:cs="Calibri"/>
          <w:sz w:val="20"/>
          <w:szCs w:val="20"/>
        </w:rPr>
        <w:t>žiadateľov/</w:t>
      </w:r>
      <w:r w:rsidRPr="002F3653">
        <w:rPr>
          <w:rFonts w:ascii="Calibri" w:hAnsi="Calibri" w:cs="Calibri"/>
          <w:sz w:val="20"/>
          <w:szCs w:val="20"/>
        </w:rPr>
        <w:t>prijímateľov prostredníctvom elektronickej pošty a zároveň uverejní znenie aktualizovanej príručky na svoj</w:t>
      </w:r>
      <w:r w:rsidR="00041719" w:rsidRPr="002F3653">
        <w:rPr>
          <w:rFonts w:ascii="Calibri" w:hAnsi="Calibri" w:cs="Calibri"/>
          <w:sz w:val="20"/>
          <w:szCs w:val="20"/>
        </w:rPr>
        <w:t>om webovom sídle</w:t>
      </w:r>
      <w:r w:rsidRPr="002F3653">
        <w:rPr>
          <w:rFonts w:ascii="Calibri" w:hAnsi="Calibri" w:cs="Calibri"/>
          <w:sz w:val="20"/>
          <w:szCs w:val="20"/>
        </w:rPr>
        <w:t xml:space="preserve">. </w:t>
      </w:r>
    </w:p>
    <w:p w14:paraId="228033D8" w14:textId="77777777" w:rsidR="00D71C1B" w:rsidRPr="002F3653" w:rsidRDefault="00D71C1B" w:rsidP="00C64703">
      <w:pPr>
        <w:pStyle w:val="Default"/>
        <w:spacing w:after="120" w:line="276" w:lineRule="auto"/>
        <w:jc w:val="both"/>
        <w:rPr>
          <w:rFonts w:ascii="Calibri" w:hAnsi="Calibri" w:cs="Calibri"/>
          <w:sz w:val="20"/>
          <w:szCs w:val="20"/>
        </w:rPr>
      </w:pPr>
      <w:r w:rsidRPr="002F3653">
        <w:rPr>
          <w:rFonts w:ascii="Calibri" w:hAnsi="Calibri" w:cs="Calibri"/>
          <w:sz w:val="20"/>
          <w:szCs w:val="20"/>
        </w:rPr>
        <w:t xml:space="preserve">Za účelom opravy formálnych chýb/nedostatkov v platnej verzii príručky (napr. nesprávne uvedený odkaz, nefunkčný hypertextový odkaz, chybné formátovanie/číslovanie, preklepy a pod.), ktoré nemenia pracovné postupy uvedené v príručke, si RO vyhradzuje právo na ich opravu, bez potreby informovať </w:t>
      </w:r>
      <w:r w:rsidR="003A0431" w:rsidRPr="002F3653">
        <w:rPr>
          <w:rFonts w:ascii="Calibri" w:hAnsi="Calibri" w:cs="Calibri"/>
          <w:sz w:val="20"/>
          <w:szCs w:val="20"/>
        </w:rPr>
        <w:t>žiadateľov/</w:t>
      </w:r>
      <w:r w:rsidRPr="002F3653">
        <w:rPr>
          <w:rFonts w:ascii="Calibri" w:hAnsi="Calibri" w:cs="Calibri"/>
          <w:sz w:val="20"/>
          <w:szCs w:val="20"/>
        </w:rPr>
        <w:t>prijímateľov o vykonaných opravách.</w:t>
      </w:r>
    </w:p>
    <w:p w14:paraId="2B519D5E" w14:textId="77777777" w:rsidR="00D71C1B" w:rsidRDefault="00D71C1B" w:rsidP="00C64703">
      <w:pPr>
        <w:pStyle w:val="Default"/>
        <w:spacing w:after="120" w:line="276" w:lineRule="auto"/>
        <w:jc w:val="both"/>
        <w:rPr>
          <w:ins w:id="29" w:author="uzivatel" w:date="2020-12-01T18:47:00Z"/>
          <w:rFonts w:ascii="Calibri" w:hAnsi="Calibri" w:cs="Calibri"/>
          <w:sz w:val="20"/>
          <w:szCs w:val="20"/>
        </w:rPr>
      </w:pPr>
      <w:r w:rsidRPr="002F3653">
        <w:rPr>
          <w:rFonts w:ascii="Calibri" w:hAnsi="Calibri" w:cs="Calibri"/>
          <w:sz w:val="20"/>
          <w:szCs w:val="20"/>
        </w:rPr>
        <w:t xml:space="preserve">V prípade, že sa zmení niektorá z príloh tejto príručky a zmenou prílohy nedôjde k zmene textu príručky, RO zašle elektronicky </w:t>
      </w:r>
      <w:r w:rsidR="003A0431" w:rsidRPr="002F3653">
        <w:rPr>
          <w:rFonts w:ascii="Calibri" w:hAnsi="Calibri" w:cs="Calibri"/>
          <w:sz w:val="20"/>
          <w:szCs w:val="20"/>
        </w:rPr>
        <w:t>žiadateľom/</w:t>
      </w:r>
      <w:r w:rsidRPr="002F3653">
        <w:rPr>
          <w:rFonts w:ascii="Calibri" w:hAnsi="Calibri" w:cs="Calibri"/>
          <w:sz w:val="20"/>
          <w:szCs w:val="20"/>
        </w:rPr>
        <w:t xml:space="preserve">prijímateľom len nové znenie aktualizovanej prílohy a uverejní znenie aktualizovanej prílohy a úplné znenie aktuálne platnej príručky s dátumom účinnosti na </w:t>
      </w:r>
      <w:r w:rsidR="0054126C" w:rsidRPr="002F3653">
        <w:rPr>
          <w:rFonts w:ascii="Calibri" w:hAnsi="Calibri" w:cs="Calibri"/>
          <w:sz w:val="20"/>
          <w:szCs w:val="20"/>
        </w:rPr>
        <w:t>svojom webovom sídle.</w:t>
      </w:r>
    </w:p>
    <w:tbl>
      <w:tblPr>
        <w:tblStyle w:val="Mriekatabuky"/>
        <w:tblW w:w="9356" w:type="dxa"/>
        <w:tblInd w:w="-147" w:type="dxa"/>
        <w:tblLook w:val="04A0" w:firstRow="1" w:lastRow="0" w:firstColumn="1" w:lastColumn="0" w:noHBand="0" w:noVBand="1"/>
      </w:tblPr>
      <w:tblGrid>
        <w:gridCol w:w="9356"/>
      </w:tblGrid>
      <w:tr w:rsidR="008B6527" w14:paraId="15480D8D" w14:textId="77777777" w:rsidTr="008B6527">
        <w:trPr>
          <w:ins w:id="30" w:author="uzivatel" w:date="2020-12-15T17:37:00Z"/>
        </w:trPr>
        <w:tc>
          <w:tcPr>
            <w:tcW w:w="9356" w:type="dxa"/>
          </w:tcPr>
          <w:p w14:paraId="7C2AE960" w14:textId="7CCFB7DE" w:rsidR="008B6527" w:rsidRPr="008B6527" w:rsidRDefault="008B6527" w:rsidP="008B6527">
            <w:pPr>
              <w:pStyle w:val="Default"/>
              <w:spacing w:before="120" w:after="120" w:line="276" w:lineRule="auto"/>
              <w:jc w:val="both"/>
              <w:rPr>
                <w:ins w:id="31" w:author="uzivatel" w:date="2020-12-15T17:37:00Z"/>
                <w:rFonts w:ascii="Calibri" w:hAnsi="Calibri" w:cs="Calibri"/>
                <w:b/>
                <w:sz w:val="20"/>
                <w:szCs w:val="20"/>
              </w:rPr>
            </w:pPr>
            <w:ins w:id="32" w:author="uzivatel" w:date="2020-12-15T17:37:00Z">
              <w:r w:rsidRPr="008B6527">
                <w:rPr>
                  <w:rFonts w:ascii="Calibri" w:hAnsi="Calibri" w:cs="Calibri"/>
                  <w:b/>
                  <w:sz w:val="20"/>
                  <w:szCs w:val="20"/>
                </w:rPr>
                <w:t>Platnosť tejto príručky je do okamihu, kedy CKO pripraví jednotnú príručku pre žiadateľov/prijímateľov upravujúcu kontrolu VO a obstarávania v záujme zavedenia jednotných pravidiel a bezvýhradného zosúladenia pravidiel určených pre žiadateľov/prijímateľov s pravidlami určenými Systémom riadenia EŠIF a metodickými pokynmi a vzormi CKO za oblasť VO a obstarávania. Po vydaní príručky RO OPII informuje o tejto skutočnosti všetkých relevantných prijímateľov.</w:t>
              </w:r>
            </w:ins>
          </w:p>
        </w:tc>
      </w:tr>
    </w:tbl>
    <w:p w14:paraId="750EE5F4" w14:textId="47C6E53D" w:rsidR="0030494F" w:rsidDel="008B6527" w:rsidRDefault="0030494F" w:rsidP="00C64703">
      <w:pPr>
        <w:pStyle w:val="Default"/>
        <w:spacing w:after="120" w:line="276" w:lineRule="auto"/>
        <w:jc w:val="both"/>
        <w:rPr>
          <w:del w:id="33" w:author="uzivatel" w:date="2020-12-15T17:37:00Z"/>
          <w:rFonts w:ascii="Calibri" w:hAnsi="Calibri" w:cs="Calibri"/>
          <w:sz w:val="20"/>
          <w:szCs w:val="20"/>
        </w:rPr>
      </w:pPr>
    </w:p>
    <w:p w14:paraId="5798B46E" w14:textId="77777777" w:rsidR="00D71C1B" w:rsidRPr="002F3653" w:rsidRDefault="00B51A4D" w:rsidP="00C64703">
      <w:pPr>
        <w:pStyle w:val="Nadpis2"/>
        <w:spacing w:line="276" w:lineRule="auto"/>
        <w:rPr>
          <w:rFonts w:eastAsia="Calibri"/>
        </w:rPr>
      </w:pPr>
      <w:bookmarkStart w:id="34" w:name="_1.3_Legislatívny_rámec"/>
      <w:bookmarkStart w:id="35" w:name="_Toc367173992"/>
      <w:bookmarkStart w:id="36" w:name="_Toc372639894"/>
      <w:bookmarkStart w:id="37" w:name="_Toc417161531"/>
      <w:bookmarkStart w:id="38" w:name="_Toc11153148"/>
      <w:bookmarkEnd w:id="34"/>
      <w:r w:rsidRPr="002F3653">
        <w:rPr>
          <w:rFonts w:eastAsia="Calibri"/>
        </w:rPr>
        <w:t>1.3</w:t>
      </w:r>
      <w:r w:rsidR="00273459" w:rsidRPr="002F3653">
        <w:rPr>
          <w:rFonts w:eastAsia="Calibri"/>
        </w:rPr>
        <w:t xml:space="preserve"> </w:t>
      </w:r>
      <w:r w:rsidR="00D71C1B" w:rsidRPr="002F3653">
        <w:rPr>
          <w:rFonts w:eastAsia="Calibri"/>
        </w:rPr>
        <w:t>Legislatívny rámec</w:t>
      </w:r>
      <w:bookmarkEnd w:id="35"/>
      <w:bookmarkEnd w:id="36"/>
      <w:bookmarkEnd w:id="37"/>
      <w:bookmarkEnd w:id="38"/>
      <w:r w:rsidR="00D71C1B" w:rsidRPr="002F3653">
        <w:rPr>
          <w:rFonts w:eastAsia="Calibri"/>
        </w:rPr>
        <w:t xml:space="preserve"> </w:t>
      </w:r>
    </w:p>
    <w:p w14:paraId="184EC44B" w14:textId="77777777" w:rsidR="00D71C1B" w:rsidRPr="002F3653" w:rsidRDefault="00D71C1B" w:rsidP="00193D67">
      <w:pPr>
        <w:spacing w:before="120"/>
        <w:rPr>
          <w:rFonts w:cs="Calibri"/>
          <w:b/>
          <w:sz w:val="20"/>
          <w:szCs w:val="20"/>
        </w:rPr>
      </w:pPr>
      <w:r w:rsidRPr="002F3653">
        <w:rPr>
          <w:rFonts w:cs="Calibri"/>
          <w:b/>
          <w:sz w:val="20"/>
          <w:szCs w:val="20"/>
        </w:rPr>
        <w:t xml:space="preserve">Právne predpisy </w:t>
      </w:r>
      <w:r w:rsidR="00175C85" w:rsidRPr="002F3653">
        <w:rPr>
          <w:rFonts w:cs="Calibri"/>
          <w:b/>
          <w:sz w:val="20"/>
          <w:szCs w:val="20"/>
        </w:rPr>
        <w:t>EÚ</w:t>
      </w:r>
    </w:p>
    <w:p w14:paraId="20CD2D0B" w14:textId="77777777" w:rsidR="00273459" w:rsidRPr="002F3653" w:rsidRDefault="00273459" w:rsidP="00CA0960">
      <w:pPr>
        <w:numPr>
          <w:ilvl w:val="0"/>
          <w:numId w:val="6"/>
        </w:numPr>
        <w:tabs>
          <w:tab w:val="clear" w:pos="720"/>
          <w:tab w:val="num" w:pos="360"/>
        </w:tabs>
        <w:spacing w:before="120" w:after="0"/>
        <w:ind w:left="360"/>
        <w:jc w:val="both"/>
        <w:rPr>
          <w:rFonts w:cs="Calibri"/>
          <w:sz w:val="20"/>
          <w:szCs w:val="20"/>
        </w:rPr>
      </w:pPr>
      <w:r w:rsidRPr="002F3653">
        <w:rPr>
          <w:rFonts w:cs="Calibri"/>
          <w:sz w:val="20"/>
          <w:szCs w:val="20"/>
        </w:rPr>
        <w:t>Zmluva o Európskej únii a Zmluva o fungovaní Európskej únie (ďalej len ,,</w:t>
      </w:r>
      <w:r w:rsidRPr="002F3653">
        <w:rPr>
          <w:rFonts w:cs="Calibri"/>
          <w:bCs/>
          <w:iCs/>
          <w:sz w:val="20"/>
          <w:szCs w:val="20"/>
        </w:rPr>
        <w:t>Zmluva o fungovaní EÚ</w:t>
      </w:r>
      <w:r w:rsidRPr="002F3653">
        <w:rPr>
          <w:rFonts w:cs="Calibri"/>
          <w:sz w:val="20"/>
          <w:szCs w:val="20"/>
        </w:rPr>
        <w:t xml:space="preserve">“); </w:t>
      </w:r>
    </w:p>
    <w:p w14:paraId="7A45B085" w14:textId="77777777" w:rsidR="00EC4745" w:rsidRPr="002F3653" w:rsidRDefault="00EC4745" w:rsidP="00CA0960">
      <w:pPr>
        <w:numPr>
          <w:ilvl w:val="0"/>
          <w:numId w:val="6"/>
        </w:numPr>
        <w:tabs>
          <w:tab w:val="clear" w:pos="720"/>
          <w:tab w:val="num" w:pos="360"/>
        </w:tabs>
        <w:spacing w:before="120" w:after="0"/>
        <w:ind w:left="360"/>
        <w:jc w:val="both"/>
        <w:rPr>
          <w:rFonts w:cs="Calibri"/>
          <w:color w:val="000000"/>
          <w:sz w:val="20"/>
          <w:szCs w:val="20"/>
        </w:rPr>
      </w:pPr>
      <w:r w:rsidRPr="002F3653">
        <w:rPr>
          <w:rFonts w:cs="Calibri"/>
          <w:sz w:val="20"/>
          <w:szCs w:val="20"/>
        </w:rPr>
        <w:t xml:space="preserve">Nariadenie Európskeho parlamentu a Rady (EÚ) č. 1303/2013, ktorým sa stanovujú spoločné ustanovenia o Európskom fonde regionálneho rozvoja, Európskom sociálnom fonde, Kohéznom fonde, Európskom </w:t>
      </w:r>
      <w:r w:rsidRPr="002F3653">
        <w:rPr>
          <w:rFonts w:cs="Calibri"/>
          <w:sz w:val="20"/>
          <w:szCs w:val="20"/>
        </w:rPr>
        <w:lastRenderedPageBreak/>
        <w:t>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sidR="0059047D" w:rsidRPr="002F3653">
        <w:rPr>
          <w:rFonts w:cs="Calibri"/>
          <w:sz w:val="20"/>
          <w:szCs w:val="20"/>
        </w:rPr>
        <w:t xml:space="preserve"> (</w:t>
      </w:r>
      <w:r w:rsidR="00A70460" w:rsidRPr="002F3653">
        <w:rPr>
          <w:rFonts w:cs="Calibri"/>
          <w:sz w:val="20"/>
          <w:szCs w:val="20"/>
        </w:rPr>
        <w:t>ďalej ako</w:t>
      </w:r>
      <w:r w:rsidR="0059047D" w:rsidRPr="002F3653">
        <w:rPr>
          <w:rFonts w:cs="Calibri"/>
          <w:sz w:val="20"/>
          <w:szCs w:val="20"/>
        </w:rPr>
        <w:t xml:space="preserve"> </w:t>
      </w:r>
      <w:r w:rsidR="00A70460" w:rsidRPr="002F3653">
        <w:rPr>
          <w:rFonts w:cs="Calibri"/>
          <w:sz w:val="20"/>
          <w:szCs w:val="20"/>
        </w:rPr>
        <w:t>„</w:t>
      </w:r>
      <w:r w:rsidR="0059047D" w:rsidRPr="002F3653">
        <w:rPr>
          <w:rFonts w:cs="Calibri"/>
          <w:sz w:val="20"/>
          <w:szCs w:val="20"/>
        </w:rPr>
        <w:t>všeobecné nariadenie</w:t>
      </w:r>
      <w:r w:rsidR="00A70460" w:rsidRPr="002F3653">
        <w:rPr>
          <w:rFonts w:cs="Calibri"/>
          <w:sz w:val="20"/>
          <w:szCs w:val="20"/>
        </w:rPr>
        <w:t>“</w:t>
      </w:r>
      <w:r w:rsidR="0059047D" w:rsidRPr="002F3653">
        <w:rPr>
          <w:rFonts w:cs="Calibri"/>
          <w:sz w:val="20"/>
          <w:szCs w:val="20"/>
        </w:rPr>
        <w:t>)</w:t>
      </w:r>
      <w:r w:rsidR="00FF5257" w:rsidRPr="002F3653">
        <w:rPr>
          <w:rFonts w:cs="Calibri"/>
          <w:sz w:val="20"/>
          <w:szCs w:val="20"/>
        </w:rPr>
        <w:t>;</w:t>
      </w:r>
      <w:r w:rsidRPr="002F3653">
        <w:rPr>
          <w:rFonts w:cs="Calibri"/>
          <w:sz w:val="20"/>
          <w:szCs w:val="20"/>
        </w:rPr>
        <w:t xml:space="preserve"> </w:t>
      </w:r>
    </w:p>
    <w:p w14:paraId="5E91E0FD" w14:textId="77777777" w:rsidR="00D71C1B" w:rsidRPr="002F3653" w:rsidRDefault="00D71C1B" w:rsidP="00CA0960">
      <w:pPr>
        <w:numPr>
          <w:ilvl w:val="0"/>
          <w:numId w:val="6"/>
        </w:numPr>
        <w:tabs>
          <w:tab w:val="clear" w:pos="720"/>
          <w:tab w:val="num" w:pos="360"/>
        </w:tabs>
        <w:spacing w:before="120" w:after="0"/>
        <w:ind w:left="360"/>
        <w:jc w:val="both"/>
        <w:rPr>
          <w:rFonts w:cs="Calibri"/>
          <w:sz w:val="20"/>
          <w:szCs w:val="20"/>
        </w:rPr>
      </w:pPr>
      <w:r w:rsidRPr="002F3653">
        <w:rPr>
          <w:rFonts w:cs="Calibri"/>
          <w:sz w:val="20"/>
          <w:szCs w:val="20"/>
        </w:rPr>
        <w:t>Nariadenie Rady (ES) č. 2185/1996 o kontrolách a inšpekciách na mieste vykonávaných Európskou komisiou</w:t>
      </w:r>
      <w:r w:rsidR="0078552D" w:rsidRPr="002F3653">
        <w:rPr>
          <w:rFonts w:cs="Calibri"/>
          <w:sz w:val="20"/>
          <w:szCs w:val="20"/>
        </w:rPr>
        <w:t xml:space="preserve"> </w:t>
      </w:r>
      <w:r w:rsidRPr="002F3653">
        <w:rPr>
          <w:rFonts w:cs="Calibri"/>
          <w:sz w:val="20"/>
          <w:szCs w:val="20"/>
        </w:rPr>
        <w:t>s cieľom ochrany finančných záujmov Európskych spoločenstiev pred spreneverou a inými podvodmi</w:t>
      </w:r>
      <w:r w:rsidR="00FF5257" w:rsidRPr="002F3653">
        <w:rPr>
          <w:rFonts w:cs="Calibri"/>
          <w:sz w:val="20"/>
          <w:szCs w:val="20"/>
        </w:rPr>
        <w:t>;</w:t>
      </w:r>
    </w:p>
    <w:p w14:paraId="1D7141B9" w14:textId="77777777" w:rsidR="00775166" w:rsidRPr="002F3653" w:rsidRDefault="00775166" w:rsidP="00CA0960">
      <w:pPr>
        <w:numPr>
          <w:ilvl w:val="0"/>
          <w:numId w:val="6"/>
        </w:numPr>
        <w:tabs>
          <w:tab w:val="clear" w:pos="720"/>
          <w:tab w:val="num" w:pos="360"/>
        </w:tabs>
        <w:spacing w:before="120" w:after="0"/>
        <w:ind w:left="360"/>
        <w:jc w:val="both"/>
        <w:rPr>
          <w:rFonts w:cs="Calibri"/>
          <w:iCs/>
          <w:sz w:val="20"/>
          <w:szCs w:val="20"/>
        </w:rPr>
      </w:pPr>
      <w:r w:rsidRPr="002F3653">
        <w:rPr>
          <w:rFonts w:cs="Calibri"/>
          <w:iCs/>
          <w:sz w:val="20"/>
          <w:szCs w:val="20"/>
        </w:rPr>
        <w:t xml:space="preserve">Nariadenie </w:t>
      </w:r>
      <w:r w:rsidR="00B43BCE" w:rsidRPr="002F3653">
        <w:rPr>
          <w:rFonts w:cs="Calibri"/>
          <w:iCs/>
          <w:sz w:val="20"/>
          <w:szCs w:val="20"/>
        </w:rPr>
        <w:t xml:space="preserve">č. </w:t>
      </w:r>
      <w:r w:rsidRPr="002F3653">
        <w:rPr>
          <w:rFonts w:cs="Calibri"/>
          <w:iCs/>
          <w:sz w:val="20"/>
          <w:szCs w:val="20"/>
        </w:rPr>
        <w:t xml:space="preserve">1336/2013, ktorým sa menia a dopĺňajú smernice </w:t>
      </w:r>
      <w:r w:rsidR="002206B9" w:rsidRPr="002F3653">
        <w:rPr>
          <w:rFonts w:cs="Calibri"/>
          <w:iCs/>
          <w:sz w:val="20"/>
          <w:szCs w:val="20"/>
        </w:rPr>
        <w:t xml:space="preserve">Európskeho parlamentu </w:t>
      </w:r>
      <w:r w:rsidRPr="002F3653">
        <w:rPr>
          <w:rFonts w:cs="Calibri"/>
          <w:iCs/>
          <w:sz w:val="20"/>
          <w:szCs w:val="20"/>
        </w:rPr>
        <w:t>a Rady 2004/17/ES, 2004/18/ES a 2009/81/ES, pokiaľ ide o uplatňovanie prahových hodnôt v oblasti postupov zadávania zákaziek;</w:t>
      </w:r>
    </w:p>
    <w:p w14:paraId="1CF31AB2" w14:textId="77777777" w:rsidR="00963BA8" w:rsidRPr="002F3653" w:rsidRDefault="00D71C1B" w:rsidP="00CA0960">
      <w:pPr>
        <w:numPr>
          <w:ilvl w:val="0"/>
          <w:numId w:val="6"/>
        </w:numPr>
        <w:tabs>
          <w:tab w:val="clear" w:pos="720"/>
          <w:tab w:val="num" w:pos="360"/>
        </w:tabs>
        <w:spacing w:before="120" w:after="0"/>
        <w:ind w:left="360"/>
        <w:jc w:val="both"/>
        <w:rPr>
          <w:rFonts w:cs="Calibri"/>
          <w:iCs/>
          <w:sz w:val="20"/>
          <w:szCs w:val="20"/>
        </w:rPr>
      </w:pPr>
      <w:r w:rsidRPr="002F3653">
        <w:rPr>
          <w:rFonts w:cs="Calibri"/>
          <w:sz w:val="20"/>
          <w:szCs w:val="20"/>
        </w:rPr>
        <w:t xml:space="preserve">Nariadenie Komisie (EÚ) č. 842/2011, ktorým sa ustanovujú štandardné formuláre na uverejňovanie oznámení v oblasti verejného obstarávania a ktorým sa zrušuje </w:t>
      </w:r>
      <w:r w:rsidRPr="002F3653">
        <w:rPr>
          <w:rFonts w:cs="Calibri"/>
          <w:iCs/>
          <w:sz w:val="20"/>
          <w:szCs w:val="20"/>
        </w:rPr>
        <w:t>nariadenie (ES) č. 1564/2005</w:t>
      </w:r>
      <w:r w:rsidR="00963BA8" w:rsidRPr="002F3653">
        <w:rPr>
          <w:rFonts w:cs="Calibri"/>
          <w:iCs/>
          <w:sz w:val="20"/>
          <w:szCs w:val="20"/>
        </w:rPr>
        <w:t>;</w:t>
      </w:r>
    </w:p>
    <w:p w14:paraId="3553D2E4" w14:textId="77777777" w:rsidR="00963BA8" w:rsidRPr="002F3653" w:rsidRDefault="00963BA8" w:rsidP="00CA0960">
      <w:pPr>
        <w:numPr>
          <w:ilvl w:val="0"/>
          <w:numId w:val="6"/>
        </w:numPr>
        <w:tabs>
          <w:tab w:val="clear" w:pos="720"/>
          <w:tab w:val="num" w:pos="360"/>
        </w:tabs>
        <w:autoSpaceDE w:val="0"/>
        <w:autoSpaceDN w:val="0"/>
        <w:adjustRightInd w:val="0"/>
        <w:spacing w:before="120" w:after="0" w:line="240" w:lineRule="auto"/>
        <w:ind w:left="360"/>
        <w:jc w:val="both"/>
        <w:rPr>
          <w:rFonts w:cs="Calibri"/>
          <w:iCs/>
          <w:sz w:val="20"/>
          <w:szCs w:val="20"/>
        </w:rPr>
      </w:pPr>
      <w:r w:rsidRPr="002F3653">
        <w:rPr>
          <w:rFonts w:cs="Calibri"/>
          <w:iCs/>
          <w:sz w:val="20"/>
          <w:szCs w:val="20"/>
        </w:rPr>
        <w:t>Nariadenie Rady č. 1316/2013 o zriadení Nástroja na prepájanie Európy, ktorým sa mení nariadenie (EÚ) č. 913/2010 a zrušujú sa nariadenia (ES) č. 680/2007 a (ES) č. 67/2010.</w:t>
      </w:r>
    </w:p>
    <w:p w14:paraId="6BCE3F74" w14:textId="77777777" w:rsidR="00D71C1B" w:rsidRPr="002F3653" w:rsidRDefault="00D71C1B" w:rsidP="00152B32">
      <w:pPr>
        <w:spacing w:before="120"/>
        <w:rPr>
          <w:rFonts w:cs="Calibri"/>
          <w:b/>
          <w:sz w:val="20"/>
          <w:szCs w:val="20"/>
        </w:rPr>
      </w:pPr>
      <w:r w:rsidRPr="002F3653">
        <w:rPr>
          <w:rFonts w:cs="Calibri"/>
          <w:b/>
          <w:sz w:val="20"/>
          <w:szCs w:val="20"/>
        </w:rPr>
        <w:t xml:space="preserve">Smernice a usmernenia </w:t>
      </w:r>
      <w:r w:rsidR="00175C85" w:rsidRPr="002F3653">
        <w:rPr>
          <w:rFonts w:cs="Calibri"/>
          <w:b/>
          <w:sz w:val="20"/>
          <w:szCs w:val="20"/>
        </w:rPr>
        <w:t>EÚ</w:t>
      </w:r>
    </w:p>
    <w:p w14:paraId="6265420B" w14:textId="77777777" w:rsidR="00D71C1B" w:rsidRPr="002F3653" w:rsidRDefault="00775166" w:rsidP="005440F7">
      <w:pPr>
        <w:numPr>
          <w:ilvl w:val="0"/>
          <w:numId w:val="20"/>
        </w:numPr>
        <w:spacing w:before="120"/>
        <w:ind w:left="426" w:hanging="426"/>
        <w:jc w:val="both"/>
        <w:rPr>
          <w:rStyle w:val="Siln"/>
          <w:rFonts w:cs="Calibri"/>
          <w:b w:val="0"/>
          <w:bCs w:val="0"/>
          <w:sz w:val="20"/>
          <w:szCs w:val="20"/>
        </w:rPr>
      </w:pPr>
      <w:r w:rsidRPr="002F3653">
        <w:rPr>
          <w:rFonts w:cs="Calibri"/>
          <w:sz w:val="20"/>
          <w:szCs w:val="20"/>
        </w:rPr>
        <w:t>Smernica 2014/25/EÚ2011 o obstarávaní vykonávanom subjektmi pôsobiacimi v odvetviach vodného hospodárstva, energetiky, dopravy a poštových služieb a o zrušení smernice 2004/17/ES</w:t>
      </w:r>
      <w:r w:rsidR="00FF5257" w:rsidRPr="002F3653">
        <w:rPr>
          <w:rStyle w:val="Siln"/>
          <w:rFonts w:cs="Calibri"/>
          <w:b w:val="0"/>
          <w:sz w:val="20"/>
          <w:szCs w:val="20"/>
        </w:rPr>
        <w:t>;</w:t>
      </w:r>
    </w:p>
    <w:p w14:paraId="61A39867" w14:textId="77777777" w:rsidR="00775166" w:rsidRPr="002F3653" w:rsidRDefault="00775166" w:rsidP="001614CC">
      <w:pPr>
        <w:numPr>
          <w:ilvl w:val="0"/>
          <w:numId w:val="20"/>
        </w:numPr>
        <w:spacing w:before="120" w:after="0"/>
        <w:ind w:left="426" w:hanging="426"/>
        <w:jc w:val="both"/>
        <w:rPr>
          <w:rFonts w:cs="Calibri"/>
          <w:sz w:val="20"/>
          <w:szCs w:val="20"/>
        </w:rPr>
      </w:pPr>
      <w:r w:rsidRPr="002F3653">
        <w:rPr>
          <w:rFonts w:cs="Calibri"/>
          <w:sz w:val="20"/>
          <w:szCs w:val="20"/>
        </w:rPr>
        <w:t>Smernica 2014/24/EÚ2011 o verejnom obstarávaní a o zrušení smernice 2004/18/ES;</w:t>
      </w:r>
    </w:p>
    <w:p w14:paraId="5C1AA3A6" w14:textId="77777777" w:rsidR="00775166" w:rsidRPr="002F3653" w:rsidRDefault="00775166" w:rsidP="001614CC">
      <w:pPr>
        <w:numPr>
          <w:ilvl w:val="0"/>
          <w:numId w:val="20"/>
        </w:numPr>
        <w:spacing w:before="120" w:after="0"/>
        <w:ind w:left="426" w:hanging="426"/>
        <w:jc w:val="both"/>
        <w:rPr>
          <w:rFonts w:cs="Calibri"/>
          <w:sz w:val="20"/>
          <w:szCs w:val="20"/>
        </w:rPr>
      </w:pPr>
      <w:r w:rsidRPr="002F3653">
        <w:rPr>
          <w:rFonts w:cs="Calibri"/>
          <w:sz w:val="20"/>
          <w:szCs w:val="20"/>
        </w:rPr>
        <w:t>Smernica 2014/23/EÚ2011 o udeľovaní koncesií;</w:t>
      </w:r>
    </w:p>
    <w:p w14:paraId="0504F74B" w14:textId="77777777" w:rsidR="00775166" w:rsidRPr="002F3653" w:rsidRDefault="00775166" w:rsidP="001614CC">
      <w:pPr>
        <w:numPr>
          <w:ilvl w:val="0"/>
          <w:numId w:val="20"/>
        </w:numPr>
        <w:spacing w:before="120" w:after="0"/>
        <w:ind w:left="426" w:hanging="426"/>
        <w:jc w:val="both"/>
        <w:rPr>
          <w:rFonts w:cs="Calibri"/>
          <w:sz w:val="20"/>
          <w:szCs w:val="20"/>
        </w:rPr>
      </w:pPr>
      <w:r w:rsidRPr="002F3653">
        <w:rPr>
          <w:rFonts w:cs="Calibri"/>
          <w:sz w:val="20"/>
          <w:szCs w:val="20"/>
        </w:rPr>
        <w:t>Smernica (ES) č. 81/2009 o koordinácii postupov pre zadávanie určitých zákaziek na práce, zákaziek na dodávku tovaru a zákaziek na služby verejnými obstarávateľmi alebo obstarávateľmi v oblastiach obrany a bezpečnosti a o zmene a doplnení smerníc 2004/17/ES a 2004/18/ES;</w:t>
      </w:r>
    </w:p>
    <w:p w14:paraId="2A8F9F83" w14:textId="77777777" w:rsidR="00775166" w:rsidRPr="002F3653" w:rsidRDefault="00775166" w:rsidP="001614CC">
      <w:pPr>
        <w:numPr>
          <w:ilvl w:val="0"/>
          <w:numId w:val="20"/>
        </w:numPr>
        <w:spacing w:before="120" w:after="0"/>
        <w:ind w:left="426" w:hanging="426"/>
        <w:jc w:val="both"/>
        <w:rPr>
          <w:rFonts w:cs="Calibri"/>
          <w:sz w:val="20"/>
          <w:szCs w:val="20"/>
        </w:rPr>
      </w:pPr>
      <w:r w:rsidRPr="002F3653">
        <w:rPr>
          <w:rFonts w:cs="Calibri"/>
          <w:sz w:val="20"/>
          <w:szCs w:val="20"/>
        </w:rPr>
        <w:t>Smernica (ES) č. 66/</w:t>
      </w:r>
      <w:r w:rsidRPr="002F3653">
        <w:rPr>
          <w:rStyle w:val="Siln"/>
          <w:rFonts w:cs="Calibri"/>
          <w:b w:val="0"/>
          <w:sz w:val="20"/>
          <w:szCs w:val="20"/>
        </w:rPr>
        <w:t>2007</w:t>
      </w:r>
      <w:r w:rsidRPr="002F3653">
        <w:rPr>
          <w:rFonts w:cs="Calibri"/>
          <w:sz w:val="20"/>
          <w:szCs w:val="20"/>
        </w:rPr>
        <w:t>, ktorou sa menia a dopĺňajú smernice Rady 89/665/EHS o koordinácii zákonov, iných právnych predpisov a správnych opatrení týkajúcich sa uplatňovania postupov preskúmavania v rámci verejného obstarávania tovarov a prác;</w:t>
      </w:r>
    </w:p>
    <w:p w14:paraId="62E71EF5" w14:textId="77777777" w:rsidR="00D71C1B" w:rsidRPr="002F3653" w:rsidRDefault="00D71C1B" w:rsidP="00CA0960">
      <w:pPr>
        <w:numPr>
          <w:ilvl w:val="0"/>
          <w:numId w:val="6"/>
        </w:numPr>
        <w:tabs>
          <w:tab w:val="clear" w:pos="720"/>
        </w:tabs>
        <w:spacing w:before="120" w:after="0"/>
        <w:ind w:left="426" w:hanging="426"/>
        <w:jc w:val="both"/>
        <w:rPr>
          <w:rFonts w:cs="Calibri"/>
          <w:sz w:val="20"/>
          <w:szCs w:val="20"/>
        </w:rPr>
      </w:pPr>
      <w:r w:rsidRPr="002F3653">
        <w:rPr>
          <w:rFonts w:cs="Calibri"/>
          <w:sz w:val="20"/>
          <w:szCs w:val="20"/>
        </w:rPr>
        <w:t>Smernica Rady 89/665/EHS o koordinácii zákonov, iných právnych predpisov a správnych opatrení týkajúcich sa uplatňovania postupov preskúmavania v rámci verejného obstarávania tovarov a</w:t>
      </w:r>
      <w:r w:rsidR="00FF5257" w:rsidRPr="002F3653">
        <w:rPr>
          <w:rFonts w:cs="Calibri"/>
          <w:sz w:val="20"/>
          <w:szCs w:val="20"/>
        </w:rPr>
        <w:t> </w:t>
      </w:r>
      <w:r w:rsidRPr="002F3653">
        <w:rPr>
          <w:rFonts w:cs="Calibri"/>
          <w:sz w:val="20"/>
          <w:szCs w:val="20"/>
        </w:rPr>
        <w:t>prác</w:t>
      </w:r>
      <w:r w:rsidR="00FF5257" w:rsidRPr="002F3653">
        <w:rPr>
          <w:rFonts w:cs="Calibri"/>
          <w:sz w:val="20"/>
          <w:szCs w:val="20"/>
        </w:rPr>
        <w:t>;</w:t>
      </w:r>
    </w:p>
    <w:p w14:paraId="579B89F3" w14:textId="77777777" w:rsidR="00D71C1B" w:rsidRPr="002F3653" w:rsidRDefault="00D71C1B" w:rsidP="00CA0960">
      <w:pPr>
        <w:numPr>
          <w:ilvl w:val="0"/>
          <w:numId w:val="6"/>
        </w:numPr>
        <w:tabs>
          <w:tab w:val="clear" w:pos="720"/>
        </w:tabs>
        <w:spacing w:before="120" w:after="0"/>
        <w:ind w:left="426" w:hanging="426"/>
        <w:jc w:val="both"/>
        <w:rPr>
          <w:rFonts w:cs="Calibri"/>
          <w:sz w:val="20"/>
          <w:szCs w:val="20"/>
        </w:rPr>
      </w:pPr>
      <w:r w:rsidRPr="002F3653">
        <w:rPr>
          <w:rFonts w:cs="Calibri"/>
          <w:sz w:val="20"/>
          <w:szCs w:val="20"/>
        </w:rPr>
        <w:t>Rozhodnutie Komisie o vykonávacích pravidlách postupu stanoveného v článku 30 smernice Európskeho parlamentu a Rady č. 17/2004/17 o koordinácii postupov pri obstarávaní subjektmi pôsobiacimi v odvetviach vodného hospodárstva, energetiky, dopravy a poštových služieb</w:t>
      </w:r>
      <w:r w:rsidR="00FF5257" w:rsidRPr="002F3653">
        <w:rPr>
          <w:rFonts w:cs="Calibri"/>
          <w:sz w:val="20"/>
          <w:szCs w:val="20"/>
        </w:rPr>
        <w:t>.</w:t>
      </w:r>
    </w:p>
    <w:p w14:paraId="05080D2B" w14:textId="77777777" w:rsidR="00D71C1B" w:rsidRPr="002F3653" w:rsidRDefault="00D71C1B" w:rsidP="00416EA4">
      <w:pPr>
        <w:spacing w:before="120"/>
        <w:rPr>
          <w:rFonts w:cs="Calibri"/>
          <w:b/>
          <w:sz w:val="20"/>
          <w:szCs w:val="20"/>
        </w:rPr>
      </w:pPr>
      <w:r w:rsidRPr="002F3653">
        <w:rPr>
          <w:rFonts w:cs="Calibri"/>
          <w:b/>
          <w:sz w:val="20"/>
          <w:szCs w:val="20"/>
        </w:rPr>
        <w:t>Právne predpisy SR</w:t>
      </w:r>
    </w:p>
    <w:p w14:paraId="20EDCE97" w14:textId="77777777" w:rsidR="00E934BC" w:rsidRPr="002F3653" w:rsidRDefault="00E934BC" w:rsidP="00CA0960">
      <w:pPr>
        <w:numPr>
          <w:ilvl w:val="0"/>
          <w:numId w:val="7"/>
        </w:numPr>
        <w:tabs>
          <w:tab w:val="clear" w:pos="720"/>
        </w:tabs>
        <w:spacing w:before="120" w:after="0"/>
        <w:ind w:left="426"/>
        <w:jc w:val="both"/>
        <w:rPr>
          <w:rFonts w:cs="Calibri"/>
          <w:sz w:val="20"/>
          <w:szCs w:val="20"/>
        </w:rPr>
      </w:pPr>
      <w:r w:rsidRPr="002F3653">
        <w:rPr>
          <w:rFonts w:cs="Calibri"/>
          <w:sz w:val="20"/>
          <w:szCs w:val="20"/>
        </w:rPr>
        <w:t xml:space="preserve">Zákon č. 343/2015 Z. z. o verejnom obstarávaní a o zmene a doplnení niektorých zákonov </w:t>
      </w:r>
      <w:r w:rsidRPr="002F3653">
        <w:rPr>
          <w:rFonts w:cs="Calibri"/>
          <w:color w:val="000000"/>
          <w:sz w:val="20"/>
          <w:szCs w:val="20"/>
        </w:rPr>
        <w:t>(ďalej ako “ZVO“)</w:t>
      </w:r>
      <w:r w:rsidRPr="002F3653">
        <w:rPr>
          <w:rFonts w:cs="Calibri"/>
          <w:sz w:val="20"/>
          <w:szCs w:val="20"/>
        </w:rPr>
        <w:t>;</w:t>
      </w:r>
    </w:p>
    <w:p w14:paraId="5E1B3186" w14:textId="77777777" w:rsidR="008B7A3B" w:rsidRPr="002F3653" w:rsidRDefault="00FF5257" w:rsidP="00CA0960">
      <w:pPr>
        <w:numPr>
          <w:ilvl w:val="0"/>
          <w:numId w:val="7"/>
        </w:numPr>
        <w:tabs>
          <w:tab w:val="clear" w:pos="720"/>
        </w:tabs>
        <w:spacing w:before="120" w:after="0"/>
        <w:ind w:left="426"/>
        <w:jc w:val="both"/>
        <w:rPr>
          <w:rFonts w:cs="Calibri"/>
          <w:sz w:val="20"/>
          <w:szCs w:val="20"/>
        </w:rPr>
      </w:pPr>
      <w:r w:rsidRPr="002F3653">
        <w:rPr>
          <w:rFonts w:cs="Calibri"/>
          <w:sz w:val="20"/>
          <w:szCs w:val="20"/>
        </w:rPr>
        <w:t>Zákon č. 292/2014</w:t>
      </w:r>
      <w:r w:rsidR="0078552D" w:rsidRPr="002F3653">
        <w:rPr>
          <w:rFonts w:cs="Calibri"/>
          <w:sz w:val="20"/>
          <w:szCs w:val="20"/>
        </w:rPr>
        <w:t xml:space="preserve"> Z. z.</w:t>
      </w:r>
      <w:r w:rsidRPr="002F3653">
        <w:rPr>
          <w:rFonts w:cs="Calibri"/>
          <w:sz w:val="20"/>
          <w:szCs w:val="20"/>
        </w:rPr>
        <w:t xml:space="preserve"> o príspevku poskytovanom z európskych štrukturálnych a investičných fondov a o zmene a doplnení niektorých zákonov (ďalej len „</w:t>
      </w:r>
      <w:r w:rsidRPr="002F3653">
        <w:rPr>
          <w:rFonts w:cs="Calibri"/>
          <w:bCs/>
          <w:iCs/>
          <w:sz w:val="20"/>
          <w:szCs w:val="20"/>
        </w:rPr>
        <w:t>zákon o príspevku z EŠIF</w:t>
      </w:r>
      <w:r w:rsidRPr="002F3653">
        <w:rPr>
          <w:rFonts w:cs="Calibri"/>
          <w:sz w:val="20"/>
          <w:szCs w:val="20"/>
        </w:rPr>
        <w:t xml:space="preserve">“); </w:t>
      </w:r>
    </w:p>
    <w:p w14:paraId="5447C422" w14:textId="77777777" w:rsidR="009F45E2" w:rsidRPr="002F3653" w:rsidRDefault="009F45E2" w:rsidP="00CA0960">
      <w:pPr>
        <w:numPr>
          <w:ilvl w:val="0"/>
          <w:numId w:val="7"/>
        </w:numPr>
        <w:tabs>
          <w:tab w:val="clear" w:pos="720"/>
        </w:tabs>
        <w:spacing w:before="120" w:after="0"/>
        <w:ind w:left="426"/>
        <w:jc w:val="both"/>
        <w:rPr>
          <w:rFonts w:cs="Calibri"/>
          <w:sz w:val="20"/>
          <w:szCs w:val="20"/>
        </w:rPr>
      </w:pPr>
      <w:r w:rsidRPr="002F3653">
        <w:rPr>
          <w:rFonts w:cs="Calibri"/>
          <w:sz w:val="20"/>
          <w:szCs w:val="20"/>
        </w:rPr>
        <w:t>Zákon č. 357/2015 Z.z. o finančnej kontrole a audite a o zmene a doplnení niektorých zákonov</w:t>
      </w:r>
      <w:r w:rsidR="00AC6714" w:rsidRPr="002F3653">
        <w:rPr>
          <w:rFonts w:cs="Calibri"/>
          <w:sz w:val="20"/>
          <w:szCs w:val="20"/>
        </w:rPr>
        <w:t xml:space="preserve"> (ďalej len „zákon o finančnej kontrole“)</w:t>
      </w:r>
      <w:r w:rsidRPr="002F3653">
        <w:rPr>
          <w:rFonts w:cs="Calibri"/>
          <w:sz w:val="20"/>
          <w:szCs w:val="20"/>
        </w:rPr>
        <w:t>;</w:t>
      </w:r>
    </w:p>
    <w:p w14:paraId="603C401D" w14:textId="77777777" w:rsidR="00273459" w:rsidRPr="002F3653" w:rsidRDefault="008B7A3B" w:rsidP="00CA0960">
      <w:pPr>
        <w:numPr>
          <w:ilvl w:val="0"/>
          <w:numId w:val="7"/>
        </w:numPr>
        <w:tabs>
          <w:tab w:val="clear" w:pos="720"/>
        </w:tabs>
        <w:spacing w:before="120" w:after="0"/>
        <w:ind w:left="426"/>
        <w:jc w:val="both"/>
        <w:rPr>
          <w:rFonts w:cs="Calibri"/>
          <w:sz w:val="20"/>
          <w:szCs w:val="20"/>
        </w:rPr>
      </w:pPr>
      <w:r w:rsidRPr="002F3653">
        <w:rPr>
          <w:rFonts w:cs="Calibri"/>
          <w:sz w:val="20"/>
          <w:szCs w:val="20"/>
        </w:rPr>
        <w:t xml:space="preserve">Zákon č. 40/1964 Zb. Občiansky zákonník v platnom znení; </w:t>
      </w:r>
    </w:p>
    <w:p w14:paraId="02748ABB" w14:textId="77777777" w:rsidR="00273459" w:rsidRPr="002F3653" w:rsidRDefault="008B7A3B" w:rsidP="00CA0960">
      <w:pPr>
        <w:numPr>
          <w:ilvl w:val="0"/>
          <w:numId w:val="7"/>
        </w:numPr>
        <w:tabs>
          <w:tab w:val="clear" w:pos="720"/>
        </w:tabs>
        <w:spacing w:before="120" w:after="0"/>
        <w:ind w:left="426"/>
        <w:jc w:val="both"/>
        <w:rPr>
          <w:rFonts w:cs="Calibri"/>
          <w:sz w:val="20"/>
          <w:szCs w:val="20"/>
        </w:rPr>
      </w:pPr>
      <w:r w:rsidRPr="002F3653">
        <w:rPr>
          <w:rFonts w:cs="Calibri"/>
          <w:sz w:val="20"/>
          <w:szCs w:val="20"/>
        </w:rPr>
        <w:t>Zákon č. 513/1991 Zb. Obchodný zákonník v platnom znení (ďalej len ,,</w:t>
      </w:r>
      <w:r w:rsidRPr="002F3653">
        <w:rPr>
          <w:rFonts w:cs="Calibri"/>
          <w:bCs/>
          <w:iCs/>
          <w:sz w:val="20"/>
          <w:szCs w:val="20"/>
        </w:rPr>
        <w:t>Obchodný zákonník</w:t>
      </w:r>
      <w:r w:rsidRPr="002F3653">
        <w:rPr>
          <w:rFonts w:cs="Calibri"/>
          <w:sz w:val="20"/>
          <w:szCs w:val="20"/>
        </w:rPr>
        <w:t>“)</w:t>
      </w:r>
      <w:r w:rsidR="00273459" w:rsidRPr="002F3653">
        <w:rPr>
          <w:rFonts w:cs="Calibri"/>
          <w:sz w:val="20"/>
          <w:szCs w:val="20"/>
        </w:rPr>
        <w:t>;</w:t>
      </w:r>
      <w:r w:rsidRPr="002F3653">
        <w:rPr>
          <w:rFonts w:cs="Calibri"/>
          <w:sz w:val="20"/>
          <w:szCs w:val="20"/>
        </w:rPr>
        <w:t xml:space="preserve"> </w:t>
      </w:r>
    </w:p>
    <w:p w14:paraId="4BFAD484" w14:textId="77777777" w:rsidR="00273459" w:rsidRPr="002F3653" w:rsidRDefault="008B7A3B" w:rsidP="00CA0960">
      <w:pPr>
        <w:numPr>
          <w:ilvl w:val="0"/>
          <w:numId w:val="7"/>
        </w:numPr>
        <w:tabs>
          <w:tab w:val="clear" w:pos="720"/>
        </w:tabs>
        <w:spacing w:before="120" w:after="0"/>
        <w:ind w:left="426"/>
        <w:jc w:val="both"/>
        <w:rPr>
          <w:rFonts w:cs="Calibri"/>
          <w:sz w:val="20"/>
          <w:szCs w:val="20"/>
        </w:rPr>
      </w:pPr>
      <w:r w:rsidRPr="002F3653">
        <w:rPr>
          <w:rFonts w:cs="Calibri"/>
          <w:sz w:val="20"/>
          <w:szCs w:val="20"/>
        </w:rPr>
        <w:t>Zákon č. 523/2004 Z. z. o rozpočtových pravidlách verejnej správy a o zmene a doplnení niektorých zákonov v znení neskorších predpisov (ďalej len ,,</w:t>
      </w:r>
      <w:r w:rsidRPr="002F3653">
        <w:rPr>
          <w:rFonts w:cs="Calibri"/>
          <w:bCs/>
          <w:iCs/>
          <w:sz w:val="20"/>
          <w:szCs w:val="20"/>
        </w:rPr>
        <w:t>zákon o rozpočtových pravidlách“)</w:t>
      </w:r>
      <w:r w:rsidR="00273459" w:rsidRPr="002F3653">
        <w:rPr>
          <w:rFonts w:cs="Calibri"/>
          <w:bCs/>
          <w:iCs/>
          <w:sz w:val="20"/>
          <w:szCs w:val="20"/>
        </w:rPr>
        <w:t>;</w:t>
      </w:r>
      <w:r w:rsidRPr="002F3653">
        <w:rPr>
          <w:rFonts w:cs="Calibri"/>
          <w:bCs/>
          <w:iCs/>
          <w:sz w:val="20"/>
          <w:szCs w:val="20"/>
        </w:rPr>
        <w:t xml:space="preserve"> </w:t>
      </w:r>
    </w:p>
    <w:p w14:paraId="70B7A8B7" w14:textId="77777777" w:rsidR="00273459" w:rsidRDefault="008B7A3B" w:rsidP="00CA0960">
      <w:pPr>
        <w:numPr>
          <w:ilvl w:val="0"/>
          <w:numId w:val="7"/>
        </w:numPr>
        <w:tabs>
          <w:tab w:val="clear" w:pos="720"/>
          <w:tab w:val="num" w:pos="0"/>
        </w:tabs>
        <w:spacing w:before="120" w:after="0"/>
        <w:ind w:left="426"/>
        <w:jc w:val="both"/>
        <w:rPr>
          <w:rFonts w:cs="Calibri"/>
          <w:sz w:val="20"/>
          <w:szCs w:val="20"/>
        </w:rPr>
      </w:pPr>
      <w:r w:rsidRPr="002F3653">
        <w:rPr>
          <w:rFonts w:cs="Calibri"/>
          <w:sz w:val="20"/>
          <w:szCs w:val="20"/>
        </w:rPr>
        <w:t>Zákon č. 211/2000 Z. z. o slobodnom prístupe k informáciám a o zmene a doplnení niektorých zákonov v znení neskorších predpisov (ďalej len „</w:t>
      </w:r>
      <w:r w:rsidRPr="002F3653">
        <w:rPr>
          <w:rFonts w:cs="Calibri"/>
          <w:bCs/>
          <w:iCs/>
          <w:sz w:val="20"/>
          <w:szCs w:val="20"/>
        </w:rPr>
        <w:t>zákon o</w:t>
      </w:r>
      <w:r w:rsidR="0098532E" w:rsidRPr="002F3653">
        <w:rPr>
          <w:rFonts w:cs="Calibri"/>
          <w:bCs/>
          <w:iCs/>
          <w:sz w:val="20"/>
          <w:szCs w:val="20"/>
        </w:rPr>
        <w:t> </w:t>
      </w:r>
      <w:r w:rsidRPr="002F3653">
        <w:rPr>
          <w:rFonts w:cs="Calibri"/>
          <w:bCs/>
          <w:iCs/>
          <w:sz w:val="20"/>
          <w:szCs w:val="20"/>
        </w:rPr>
        <w:t>slobod</w:t>
      </w:r>
      <w:r w:rsidR="0098532E" w:rsidRPr="002F3653">
        <w:rPr>
          <w:rFonts w:cs="Calibri"/>
          <w:bCs/>
          <w:iCs/>
          <w:sz w:val="20"/>
          <w:szCs w:val="20"/>
        </w:rPr>
        <w:t>nom prístupe k</w:t>
      </w:r>
      <w:r w:rsidRPr="002F3653">
        <w:rPr>
          <w:rFonts w:cs="Calibri"/>
          <w:bCs/>
          <w:iCs/>
          <w:sz w:val="20"/>
          <w:szCs w:val="20"/>
        </w:rPr>
        <w:t xml:space="preserve"> informác</w:t>
      </w:r>
      <w:r w:rsidR="0098532E" w:rsidRPr="002F3653">
        <w:rPr>
          <w:rFonts w:cs="Calibri"/>
          <w:bCs/>
          <w:iCs/>
          <w:sz w:val="20"/>
          <w:szCs w:val="20"/>
        </w:rPr>
        <w:t>iám</w:t>
      </w:r>
      <w:r w:rsidRPr="002F3653">
        <w:rPr>
          <w:rFonts w:cs="Calibri"/>
          <w:sz w:val="20"/>
          <w:szCs w:val="20"/>
        </w:rPr>
        <w:t>“)</w:t>
      </w:r>
      <w:r w:rsidR="00273459" w:rsidRPr="002F3653">
        <w:rPr>
          <w:rFonts w:cs="Calibri"/>
          <w:sz w:val="20"/>
          <w:szCs w:val="20"/>
        </w:rPr>
        <w:t>;</w:t>
      </w:r>
      <w:r w:rsidRPr="002F3653">
        <w:rPr>
          <w:rFonts w:cs="Calibri"/>
          <w:sz w:val="20"/>
          <w:szCs w:val="20"/>
        </w:rPr>
        <w:t xml:space="preserve"> </w:t>
      </w:r>
    </w:p>
    <w:p w14:paraId="50D06060" w14:textId="77777777" w:rsidR="00501CF6" w:rsidRPr="002F3653" w:rsidRDefault="00501CF6" w:rsidP="00501CF6">
      <w:pPr>
        <w:numPr>
          <w:ilvl w:val="0"/>
          <w:numId w:val="7"/>
        </w:numPr>
        <w:tabs>
          <w:tab w:val="clear" w:pos="720"/>
          <w:tab w:val="num" w:pos="0"/>
        </w:tabs>
        <w:spacing w:before="120" w:after="0"/>
        <w:ind w:left="426"/>
        <w:jc w:val="both"/>
        <w:rPr>
          <w:rFonts w:cs="Calibri"/>
          <w:sz w:val="20"/>
          <w:szCs w:val="20"/>
        </w:rPr>
      </w:pPr>
      <w:r>
        <w:rPr>
          <w:rFonts w:cs="Calibri"/>
          <w:sz w:val="20"/>
          <w:szCs w:val="20"/>
        </w:rPr>
        <w:lastRenderedPageBreak/>
        <w:t>Zákon č. 315/2016 Z. z.</w:t>
      </w:r>
      <w:r w:rsidRPr="00501CF6">
        <w:rPr>
          <w:rFonts w:cs="Calibri"/>
          <w:sz w:val="20"/>
          <w:szCs w:val="20"/>
        </w:rPr>
        <w:t xml:space="preserve"> o registri partnerov verejného sektora a o zmene a doplnení niektorých zákonov</w:t>
      </w:r>
      <w:r w:rsidR="00914E33">
        <w:rPr>
          <w:rFonts w:cs="Calibri"/>
          <w:sz w:val="20"/>
          <w:szCs w:val="20"/>
        </w:rPr>
        <w:t xml:space="preserve"> </w:t>
      </w:r>
      <w:r w:rsidR="00914E33" w:rsidRPr="002F3653">
        <w:rPr>
          <w:rFonts w:cs="Calibri"/>
          <w:sz w:val="20"/>
          <w:szCs w:val="20"/>
        </w:rPr>
        <w:t>(ďalej len „</w:t>
      </w:r>
      <w:r w:rsidR="00914E33" w:rsidRPr="002F3653">
        <w:rPr>
          <w:rFonts w:cs="Calibri"/>
          <w:bCs/>
          <w:iCs/>
          <w:sz w:val="20"/>
          <w:szCs w:val="20"/>
        </w:rPr>
        <w:t>zákon o </w:t>
      </w:r>
      <w:r w:rsidR="00914E33">
        <w:rPr>
          <w:rFonts w:cs="Calibri"/>
          <w:bCs/>
          <w:iCs/>
          <w:sz w:val="20"/>
          <w:szCs w:val="20"/>
        </w:rPr>
        <w:t>RPVS</w:t>
      </w:r>
      <w:r w:rsidR="00914E33" w:rsidRPr="002F3653">
        <w:rPr>
          <w:rFonts w:cs="Calibri"/>
          <w:sz w:val="20"/>
          <w:szCs w:val="20"/>
        </w:rPr>
        <w:t>“);</w:t>
      </w:r>
      <w:r>
        <w:rPr>
          <w:rFonts w:cs="Calibri"/>
          <w:sz w:val="20"/>
          <w:szCs w:val="20"/>
        </w:rPr>
        <w:t>;</w:t>
      </w:r>
    </w:p>
    <w:p w14:paraId="650E324B" w14:textId="77777777" w:rsidR="00775166" w:rsidRPr="002F3653" w:rsidRDefault="00775166" w:rsidP="00501CF6">
      <w:pPr>
        <w:numPr>
          <w:ilvl w:val="0"/>
          <w:numId w:val="7"/>
        </w:numPr>
        <w:tabs>
          <w:tab w:val="clear" w:pos="720"/>
          <w:tab w:val="num" w:pos="0"/>
        </w:tabs>
        <w:spacing w:before="120" w:after="0"/>
        <w:ind w:left="426"/>
        <w:jc w:val="both"/>
        <w:rPr>
          <w:rFonts w:cs="Calibri"/>
          <w:bCs/>
          <w:sz w:val="20"/>
          <w:szCs w:val="20"/>
        </w:rPr>
      </w:pPr>
      <w:r w:rsidRPr="002F3653">
        <w:rPr>
          <w:rFonts w:cs="Calibri"/>
          <w:bCs/>
          <w:sz w:val="20"/>
          <w:szCs w:val="20"/>
        </w:rPr>
        <w:t xml:space="preserve">Vyhláška Úradu pre verejné obstarávanie č. 171/2013, ktorou sa ustanovujú podrobnosti o oznámeniach používaných vo verejnom obstarávaní a o ich obsahu. </w:t>
      </w:r>
    </w:p>
    <w:p w14:paraId="6CAC44E7" w14:textId="77777777" w:rsidR="00D71C1B" w:rsidRPr="002F3653" w:rsidRDefault="00D71C1B" w:rsidP="00F911EF">
      <w:pPr>
        <w:spacing w:before="120"/>
        <w:rPr>
          <w:rFonts w:cs="Calibri"/>
          <w:b/>
          <w:sz w:val="20"/>
          <w:szCs w:val="20"/>
        </w:rPr>
      </w:pPr>
      <w:r w:rsidRPr="002F3653">
        <w:rPr>
          <w:rFonts w:cs="Calibri"/>
          <w:b/>
          <w:sz w:val="20"/>
          <w:szCs w:val="20"/>
        </w:rPr>
        <w:t xml:space="preserve">Usmernenia a smernice SR </w:t>
      </w:r>
    </w:p>
    <w:p w14:paraId="27DC5412" w14:textId="77777777" w:rsidR="006F34E2" w:rsidRPr="002F3653" w:rsidRDefault="006F34E2" w:rsidP="00CA0960">
      <w:pPr>
        <w:numPr>
          <w:ilvl w:val="0"/>
          <w:numId w:val="7"/>
        </w:numPr>
        <w:tabs>
          <w:tab w:val="clear" w:pos="720"/>
        </w:tabs>
        <w:spacing w:before="120" w:after="0"/>
        <w:ind w:left="426" w:hanging="357"/>
        <w:jc w:val="both"/>
        <w:rPr>
          <w:rFonts w:cs="Calibri"/>
          <w:sz w:val="20"/>
          <w:szCs w:val="20"/>
        </w:rPr>
      </w:pPr>
      <w:r w:rsidRPr="002F3653">
        <w:rPr>
          <w:rFonts w:cs="Calibri"/>
          <w:sz w:val="20"/>
          <w:szCs w:val="20"/>
        </w:rPr>
        <w:t>Nariadenie vlády SR č. 498/2011 Z. z., ktorým sa ustanovujú podrobnosti o zverejňovaní zmlúv v Centrálnom registri zmlúv a náležitosti informácie o uzatvorení zmluvy</w:t>
      </w:r>
      <w:r w:rsidR="00FE5AF5" w:rsidRPr="002F3653">
        <w:rPr>
          <w:rFonts w:cs="Calibri"/>
          <w:sz w:val="20"/>
          <w:szCs w:val="20"/>
        </w:rPr>
        <w:t>;</w:t>
      </w:r>
      <w:r w:rsidRPr="002F3653">
        <w:rPr>
          <w:rFonts w:cs="Calibri"/>
          <w:sz w:val="20"/>
          <w:szCs w:val="20"/>
        </w:rPr>
        <w:t xml:space="preserve"> </w:t>
      </w:r>
    </w:p>
    <w:p w14:paraId="4A91FDA5" w14:textId="77777777" w:rsidR="00273459" w:rsidRPr="002F3653" w:rsidRDefault="00273459" w:rsidP="00CA0960">
      <w:pPr>
        <w:numPr>
          <w:ilvl w:val="0"/>
          <w:numId w:val="6"/>
        </w:numPr>
        <w:tabs>
          <w:tab w:val="clear" w:pos="720"/>
        </w:tabs>
        <w:spacing w:before="120" w:after="0"/>
        <w:ind w:left="426" w:hanging="357"/>
        <w:jc w:val="both"/>
        <w:rPr>
          <w:rFonts w:cs="Calibri"/>
          <w:sz w:val="20"/>
          <w:szCs w:val="20"/>
        </w:rPr>
      </w:pPr>
      <w:r w:rsidRPr="002F3653">
        <w:rPr>
          <w:rFonts w:cs="Calibri"/>
          <w:sz w:val="20"/>
          <w:szCs w:val="20"/>
        </w:rPr>
        <w:t xml:space="preserve">Uznesenie </w:t>
      </w:r>
      <w:r w:rsidR="003A0431" w:rsidRPr="002F3653">
        <w:rPr>
          <w:rFonts w:cs="Calibri"/>
          <w:sz w:val="20"/>
          <w:szCs w:val="20"/>
        </w:rPr>
        <w:t>v</w:t>
      </w:r>
      <w:r w:rsidRPr="002F3653">
        <w:rPr>
          <w:rFonts w:cs="Calibri"/>
          <w:sz w:val="20"/>
          <w:szCs w:val="20"/>
        </w:rPr>
        <w:t>lády SR č. 586/2014</w:t>
      </w:r>
      <w:r w:rsidR="00FE5AF5" w:rsidRPr="002F3653">
        <w:rPr>
          <w:rFonts w:cs="Calibri"/>
          <w:sz w:val="20"/>
          <w:szCs w:val="20"/>
        </w:rPr>
        <w:t>, ktorým bol schválený Systém riadenia európskych štrukturálnych a investičných fondov na programové obdobie 2014 – 2020;</w:t>
      </w:r>
    </w:p>
    <w:p w14:paraId="5DBC8B3D" w14:textId="77777777" w:rsidR="00D71C1B" w:rsidRPr="002F3653" w:rsidRDefault="00D71C1B" w:rsidP="00CA0960">
      <w:pPr>
        <w:numPr>
          <w:ilvl w:val="0"/>
          <w:numId w:val="6"/>
        </w:numPr>
        <w:tabs>
          <w:tab w:val="clear" w:pos="720"/>
        </w:tabs>
        <w:spacing w:before="120" w:after="0"/>
        <w:ind w:left="426" w:hanging="357"/>
        <w:jc w:val="both"/>
        <w:rPr>
          <w:rFonts w:cs="Calibri"/>
          <w:sz w:val="20"/>
          <w:szCs w:val="20"/>
        </w:rPr>
      </w:pPr>
      <w:r w:rsidRPr="002F3653">
        <w:rPr>
          <w:rFonts w:cs="Calibri"/>
          <w:sz w:val="20"/>
          <w:szCs w:val="20"/>
        </w:rPr>
        <w:t xml:space="preserve">Metodický pokyn CKO č. </w:t>
      </w:r>
      <w:r w:rsidR="00FE5AF5" w:rsidRPr="002F3653">
        <w:rPr>
          <w:rFonts w:cs="Calibri"/>
          <w:sz w:val="20"/>
          <w:szCs w:val="20"/>
        </w:rPr>
        <w:t>5</w:t>
      </w:r>
      <w:r w:rsidRPr="002F3653">
        <w:rPr>
          <w:rFonts w:cs="Calibri"/>
          <w:sz w:val="20"/>
          <w:szCs w:val="20"/>
        </w:rPr>
        <w:t xml:space="preserve"> </w:t>
      </w:r>
      <w:r w:rsidR="00FE5AF5" w:rsidRPr="002F3653">
        <w:rPr>
          <w:rFonts w:cs="Calibri"/>
          <w:sz w:val="20"/>
          <w:szCs w:val="20"/>
        </w:rPr>
        <w:t>k určovaniu finančných opráv, ktoré má riadiaci orgán uplatňovať pri nedodržaní pravidiel a postupov verejného obstarávania</w:t>
      </w:r>
      <w:r w:rsidR="00B21607" w:rsidRPr="002F3653">
        <w:rPr>
          <w:rFonts w:cs="Calibri"/>
          <w:sz w:val="20"/>
          <w:szCs w:val="20"/>
        </w:rPr>
        <w:t xml:space="preserve"> (ďalej ako „Metodický pokyn CKO č. 5“)</w:t>
      </w:r>
      <w:r w:rsidR="00FE5AF5" w:rsidRPr="002F3653">
        <w:rPr>
          <w:rFonts w:cs="Calibri"/>
          <w:sz w:val="20"/>
          <w:szCs w:val="20"/>
        </w:rPr>
        <w:t>;</w:t>
      </w:r>
    </w:p>
    <w:p w14:paraId="25369D5F" w14:textId="77777777" w:rsidR="00FE5AF5" w:rsidRPr="002F3653" w:rsidRDefault="00FE5AF5" w:rsidP="00CA0960">
      <w:pPr>
        <w:numPr>
          <w:ilvl w:val="0"/>
          <w:numId w:val="6"/>
        </w:numPr>
        <w:tabs>
          <w:tab w:val="clear" w:pos="720"/>
        </w:tabs>
        <w:spacing w:before="120" w:after="0"/>
        <w:ind w:left="426" w:hanging="357"/>
        <w:jc w:val="both"/>
        <w:rPr>
          <w:rFonts w:cs="Calibri"/>
          <w:sz w:val="20"/>
          <w:szCs w:val="20"/>
        </w:rPr>
      </w:pPr>
      <w:r w:rsidRPr="002F3653">
        <w:rPr>
          <w:rFonts w:cs="Calibri"/>
          <w:sz w:val="20"/>
          <w:szCs w:val="20"/>
        </w:rPr>
        <w:t>Metodický pokyn CKO č. 12 k zadávaniu zákaziek nespadajúcich pod zákon o verejnom obstarávaní</w:t>
      </w:r>
      <w:r w:rsidR="00B21607" w:rsidRPr="002F3653">
        <w:rPr>
          <w:rFonts w:cs="Calibri"/>
          <w:sz w:val="20"/>
          <w:szCs w:val="20"/>
        </w:rPr>
        <w:t xml:space="preserve"> (ďalej ako „Metodický pokyn CKO č. 12“)</w:t>
      </w:r>
      <w:r w:rsidRPr="002F3653">
        <w:rPr>
          <w:rFonts w:cs="Calibri"/>
          <w:sz w:val="20"/>
          <w:szCs w:val="20"/>
        </w:rPr>
        <w:t>;</w:t>
      </w:r>
    </w:p>
    <w:p w14:paraId="3B4002CE" w14:textId="77777777" w:rsidR="00FE5AF5" w:rsidRPr="002F3653" w:rsidRDefault="00FE5AF5" w:rsidP="00CA0960">
      <w:pPr>
        <w:numPr>
          <w:ilvl w:val="0"/>
          <w:numId w:val="6"/>
        </w:numPr>
        <w:tabs>
          <w:tab w:val="clear" w:pos="720"/>
        </w:tabs>
        <w:spacing w:before="120" w:after="0"/>
        <w:ind w:left="426" w:hanging="357"/>
        <w:jc w:val="both"/>
        <w:rPr>
          <w:rFonts w:cs="Calibri"/>
          <w:sz w:val="20"/>
          <w:szCs w:val="20"/>
        </w:rPr>
      </w:pPr>
      <w:r w:rsidRPr="002F3653">
        <w:rPr>
          <w:rFonts w:cs="Calibri"/>
          <w:sz w:val="20"/>
          <w:szCs w:val="20"/>
        </w:rPr>
        <w:t>Metodický pokyn CKO č. 13 k posudzovaniu konfliktu záujmov v procese verejného obstarávania;</w:t>
      </w:r>
    </w:p>
    <w:p w14:paraId="21B862A4" w14:textId="77777777" w:rsidR="001566BA" w:rsidRPr="002F3653" w:rsidRDefault="00FE5AF5" w:rsidP="00CA0960">
      <w:pPr>
        <w:numPr>
          <w:ilvl w:val="0"/>
          <w:numId w:val="6"/>
        </w:numPr>
        <w:tabs>
          <w:tab w:val="clear" w:pos="720"/>
        </w:tabs>
        <w:spacing w:before="120" w:after="0"/>
        <w:ind w:left="426" w:hanging="426"/>
        <w:jc w:val="both"/>
        <w:rPr>
          <w:rFonts w:cs="Calibri"/>
          <w:sz w:val="20"/>
          <w:szCs w:val="20"/>
        </w:rPr>
      </w:pPr>
      <w:r w:rsidRPr="002F3653">
        <w:rPr>
          <w:rFonts w:cs="Calibri"/>
          <w:sz w:val="20"/>
          <w:szCs w:val="20"/>
        </w:rPr>
        <w:t xml:space="preserve">Metodický pokyn CKO č. 14 k zadávaniu zákaziek v </w:t>
      </w:r>
      <w:r w:rsidRPr="00E15463">
        <w:rPr>
          <w:rFonts w:cs="Calibri"/>
          <w:sz w:val="20"/>
          <w:szCs w:val="20"/>
        </w:rPr>
        <w:t xml:space="preserve">hodnote nad </w:t>
      </w:r>
      <w:r w:rsidR="00C57624">
        <w:rPr>
          <w:rFonts w:cs="Calibri"/>
          <w:sz w:val="20"/>
          <w:szCs w:val="20"/>
        </w:rPr>
        <w:t>1</w:t>
      </w:r>
      <w:r w:rsidRPr="00E15463">
        <w:rPr>
          <w:rFonts w:cs="Calibri"/>
          <w:sz w:val="20"/>
          <w:szCs w:val="20"/>
        </w:rPr>
        <w:t>5 000 EUR</w:t>
      </w:r>
      <w:r w:rsidR="00B21607" w:rsidRPr="00E15463">
        <w:rPr>
          <w:rFonts w:cs="Calibri"/>
          <w:sz w:val="20"/>
          <w:szCs w:val="20"/>
        </w:rPr>
        <w:t xml:space="preserve"> (ďalej</w:t>
      </w:r>
      <w:r w:rsidR="00B21607" w:rsidRPr="002F3653">
        <w:rPr>
          <w:rFonts w:cs="Calibri"/>
          <w:sz w:val="20"/>
          <w:szCs w:val="20"/>
        </w:rPr>
        <w:t xml:space="preserve"> ako „Metodický pokyn CKO č. 14“)</w:t>
      </w:r>
      <w:r w:rsidR="001566BA" w:rsidRPr="002F3653">
        <w:rPr>
          <w:rFonts w:cs="Calibri"/>
          <w:sz w:val="20"/>
          <w:szCs w:val="20"/>
        </w:rPr>
        <w:t>;</w:t>
      </w:r>
    </w:p>
    <w:p w14:paraId="39AD0432" w14:textId="77777777" w:rsidR="00FE5AF5" w:rsidRDefault="001566BA" w:rsidP="00CA0960">
      <w:pPr>
        <w:numPr>
          <w:ilvl w:val="0"/>
          <w:numId w:val="6"/>
        </w:numPr>
        <w:tabs>
          <w:tab w:val="clear" w:pos="720"/>
        </w:tabs>
        <w:spacing w:before="120" w:after="0"/>
        <w:ind w:left="426" w:hanging="357"/>
        <w:jc w:val="both"/>
        <w:rPr>
          <w:rFonts w:cs="Calibri"/>
          <w:sz w:val="20"/>
          <w:szCs w:val="20"/>
        </w:rPr>
      </w:pPr>
      <w:r w:rsidRPr="002F3653">
        <w:rPr>
          <w:rFonts w:cs="Calibri"/>
          <w:sz w:val="20"/>
          <w:szCs w:val="20"/>
        </w:rPr>
        <w:t>Metodický pokyn CKO č. 18 k overovaniu hospodárnosti výdavkov</w:t>
      </w:r>
      <w:r w:rsidR="000357AF" w:rsidRPr="002F3653">
        <w:rPr>
          <w:rFonts w:cs="Calibri"/>
          <w:sz w:val="20"/>
          <w:szCs w:val="20"/>
        </w:rPr>
        <w:t>;</w:t>
      </w:r>
    </w:p>
    <w:p w14:paraId="3D86CB1B" w14:textId="77777777" w:rsidR="00EB760F" w:rsidRDefault="00EB760F" w:rsidP="00EB760F">
      <w:pPr>
        <w:numPr>
          <w:ilvl w:val="0"/>
          <w:numId w:val="6"/>
        </w:numPr>
        <w:tabs>
          <w:tab w:val="clear" w:pos="720"/>
        </w:tabs>
        <w:spacing w:before="120" w:after="0"/>
        <w:ind w:left="426" w:hanging="357"/>
        <w:jc w:val="both"/>
        <w:rPr>
          <w:rFonts w:cs="Calibri"/>
          <w:sz w:val="20"/>
          <w:szCs w:val="20"/>
        </w:rPr>
      </w:pPr>
      <w:r w:rsidRPr="001E2F10">
        <w:rPr>
          <w:rFonts w:cs="Calibri"/>
          <w:sz w:val="20"/>
          <w:szCs w:val="20"/>
        </w:rPr>
        <w:t>Metodický pokyn CKO č. 35 k spolupráci s Protimonopolným úradom SR v oblasti kontroly verejného obstarávania a k postupu RO pri zistení možného porušenia pravidiel ochrany hospodárskej súťaže alebo jej narušenia v rámci kontroly verejného obstarávania</w:t>
      </w:r>
      <w:r>
        <w:rPr>
          <w:rFonts w:cs="Calibri"/>
          <w:sz w:val="20"/>
          <w:szCs w:val="20"/>
        </w:rPr>
        <w:t>;</w:t>
      </w:r>
    </w:p>
    <w:p w14:paraId="772A9596" w14:textId="77777777" w:rsidR="00EB760F" w:rsidRPr="002F3653" w:rsidRDefault="00EB760F" w:rsidP="00EB760F">
      <w:pPr>
        <w:numPr>
          <w:ilvl w:val="0"/>
          <w:numId w:val="6"/>
        </w:numPr>
        <w:tabs>
          <w:tab w:val="clear" w:pos="720"/>
        </w:tabs>
        <w:spacing w:before="120" w:after="0"/>
        <w:ind w:left="426" w:hanging="357"/>
        <w:jc w:val="both"/>
        <w:rPr>
          <w:rFonts w:cs="Calibri"/>
          <w:sz w:val="20"/>
          <w:szCs w:val="20"/>
        </w:rPr>
      </w:pPr>
      <w:r w:rsidRPr="001E2F10">
        <w:rPr>
          <w:rFonts w:cs="Calibri"/>
          <w:sz w:val="20"/>
          <w:szCs w:val="20"/>
        </w:rPr>
        <w:t>Metodický pokyn CKO č. 36 ku kontrole zákaziek zadávaných na základe rámcovej dohody a v rámci dynamického nákupného systému</w:t>
      </w:r>
    </w:p>
    <w:p w14:paraId="37B97FF9" w14:textId="77777777" w:rsidR="000357AF" w:rsidRPr="002F3653" w:rsidRDefault="000357AF" w:rsidP="00CA0960">
      <w:pPr>
        <w:numPr>
          <w:ilvl w:val="0"/>
          <w:numId w:val="6"/>
        </w:numPr>
        <w:tabs>
          <w:tab w:val="clear" w:pos="720"/>
        </w:tabs>
        <w:spacing w:before="120" w:after="0"/>
        <w:ind w:left="426" w:hanging="357"/>
        <w:jc w:val="both"/>
        <w:rPr>
          <w:rFonts w:cs="Calibri"/>
          <w:sz w:val="20"/>
          <w:szCs w:val="20"/>
        </w:rPr>
      </w:pPr>
      <w:r w:rsidRPr="002F3653">
        <w:rPr>
          <w:rFonts w:cs="Calibri"/>
          <w:sz w:val="20"/>
          <w:szCs w:val="20"/>
        </w:rPr>
        <w:t>Metodika zadávania zákaziek: Úrad pre verejné obstarávanie</w:t>
      </w:r>
      <w:r w:rsidR="00EB760F">
        <w:rPr>
          <w:rStyle w:val="Odkaznapoznmkupodiarou"/>
          <w:rFonts w:cs="Calibri"/>
          <w:sz w:val="20"/>
          <w:szCs w:val="20"/>
        </w:rPr>
        <w:footnoteReference w:id="4"/>
      </w:r>
      <w:r w:rsidRPr="002F3653">
        <w:rPr>
          <w:rFonts w:cs="Calibri"/>
          <w:sz w:val="20"/>
          <w:szCs w:val="20"/>
        </w:rPr>
        <w:t xml:space="preserve"> (</w:t>
      </w:r>
      <w:r w:rsidR="00EB760F">
        <w:rPr>
          <w:rFonts w:cs="Calibri"/>
          <w:sz w:val="20"/>
          <w:szCs w:val="20"/>
        </w:rPr>
        <w:t>aktuálna verzia</w:t>
      </w:r>
      <w:r w:rsidRPr="002F3653">
        <w:rPr>
          <w:rFonts w:cs="Calibri"/>
          <w:sz w:val="20"/>
          <w:szCs w:val="20"/>
        </w:rPr>
        <w:t>)</w:t>
      </w:r>
    </w:p>
    <w:p w14:paraId="626F3D42" w14:textId="77777777" w:rsidR="00B52012" w:rsidRDefault="00B52012" w:rsidP="004910BE">
      <w:pPr>
        <w:spacing w:before="120" w:after="0"/>
        <w:ind w:right="-144"/>
        <w:rPr>
          <w:rStyle w:val="Hypertextovprepojenie"/>
          <w:sz w:val="20"/>
          <w:szCs w:val="20"/>
        </w:rPr>
      </w:pPr>
      <w:r w:rsidRPr="002F3653">
        <w:rPr>
          <w:sz w:val="20"/>
        </w:rPr>
        <w:t xml:space="preserve">Metodické pokyny CKO sú zverejnené na webovom sídle CKO: </w:t>
      </w:r>
      <w:hyperlink r:id="rId11" w:history="1">
        <w:r w:rsidRPr="002F3653">
          <w:rPr>
            <w:rStyle w:val="Hypertextovprepojenie"/>
            <w:sz w:val="20"/>
            <w:szCs w:val="20"/>
          </w:rPr>
          <w:t>http://www.partnerskadohoda.gov.sk/metodicke-pokyny-cko/</w:t>
        </w:r>
      </w:hyperlink>
      <w:r w:rsidR="00C21100" w:rsidRPr="002F3653">
        <w:rPr>
          <w:rStyle w:val="Hypertextovprepojenie"/>
          <w:sz w:val="20"/>
          <w:szCs w:val="20"/>
        </w:rPr>
        <w:t>.</w:t>
      </w:r>
    </w:p>
    <w:p w14:paraId="608E09F5" w14:textId="77777777" w:rsidR="00B353FD" w:rsidRDefault="00B353FD" w:rsidP="00C21100">
      <w:pPr>
        <w:spacing w:before="120" w:after="0"/>
        <w:ind w:left="-90"/>
        <w:rPr>
          <w:rStyle w:val="Hypertextovprepojenie"/>
          <w:sz w:val="20"/>
          <w:szCs w:val="20"/>
        </w:rPr>
      </w:pPr>
    </w:p>
    <w:p w14:paraId="4420D4F2" w14:textId="77777777" w:rsidR="00B353FD" w:rsidRPr="00B353FD" w:rsidRDefault="00B353FD" w:rsidP="00C74BD9">
      <w:pPr>
        <w:pStyle w:val="Default"/>
        <w:spacing w:after="120" w:line="276" w:lineRule="auto"/>
        <w:jc w:val="both"/>
        <w:rPr>
          <w:rFonts w:ascii="Calibri" w:hAnsi="Calibri" w:cs="Calibri"/>
          <w:sz w:val="20"/>
          <w:szCs w:val="20"/>
        </w:rPr>
      </w:pPr>
      <w:r w:rsidRPr="00B353FD">
        <w:rPr>
          <w:rFonts w:ascii="Calibri" w:hAnsi="Calibri" w:cs="Calibri"/>
          <w:sz w:val="20"/>
          <w:szCs w:val="20"/>
        </w:rPr>
        <w:t>Ak RO nezapracuje zmeny, vyplývajúce z úprav kapitoly 3.3.7, resp. vzorov formulárov a metodických pokynov týkajúcich sa VO a obstarávania do svojej príručky pre prijímateľa (resp. príručky pre žiadateľa, ak je to relevantné) v lehote 30 pracovných dní od ich účinnosti, je žiadateľ/prijímateľ oprávnený postupovať podľa aktuálnej verzie Systému riadenia EŠIF, resp., vzorov formulárov a metodických pokynov týkajúcich sa VO a obstarávania, ktoré sú platné a účinné. Uvedeným nie je dotknutá povinnosť RO čo najskôr zapracovať dotknuté zmeny do príručky pre prijímateľa (resp. príručky pre žiadateľa, ak je to relevantné).</w:t>
      </w:r>
    </w:p>
    <w:p w14:paraId="3A9612B1" w14:textId="77777777" w:rsidR="00D71C1B" w:rsidRPr="002F3653" w:rsidRDefault="00B51A4D" w:rsidP="00C64703">
      <w:pPr>
        <w:pStyle w:val="Nadpis2"/>
        <w:spacing w:line="276" w:lineRule="auto"/>
      </w:pPr>
      <w:bookmarkStart w:id="39" w:name="_Toc213497392"/>
      <w:bookmarkStart w:id="40" w:name="_Toc367173993"/>
      <w:bookmarkStart w:id="41" w:name="_Toc372639895"/>
      <w:bookmarkStart w:id="42" w:name="_Toc417161532"/>
      <w:bookmarkStart w:id="43" w:name="_Toc11153149"/>
      <w:r w:rsidRPr="002F3653">
        <w:t xml:space="preserve">1.4 </w:t>
      </w:r>
      <w:r w:rsidR="00D71C1B" w:rsidRPr="002F3653">
        <w:t>Základné pojmy</w:t>
      </w:r>
      <w:bookmarkEnd w:id="39"/>
      <w:bookmarkEnd w:id="40"/>
      <w:bookmarkEnd w:id="41"/>
      <w:bookmarkEnd w:id="42"/>
      <w:bookmarkEnd w:id="43"/>
    </w:p>
    <w:p w14:paraId="2A57F4C8" w14:textId="77777777" w:rsidR="006939BC" w:rsidRPr="002F3653" w:rsidRDefault="006939BC" w:rsidP="006939BC">
      <w:pPr>
        <w:spacing w:after="120"/>
        <w:jc w:val="both"/>
        <w:rPr>
          <w:sz w:val="20"/>
          <w:szCs w:val="20"/>
        </w:rPr>
      </w:pPr>
      <w:r w:rsidRPr="002F3653">
        <w:rPr>
          <w:b/>
          <w:sz w:val="20"/>
          <w:szCs w:val="20"/>
        </w:rPr>
        <w:t xml:space="preserve">Riadiacim orgánom pre Operačný program Integrovaná infraštruktúra </w:t>
      </w:r>
      <w:r w:rsidRPr="002F3653">
        <w:rPr>
          <w:sz w:val="20"/>
          <w:szCs w:val="20"/>
        </w:rPr>
        <w:t xml:space="preserve">(ďalej ako „RO“)  je Ministerstvo dopravy </w:t>
      </w:r>
      <w:r>
        <w:rPr>
          <w:sz w:val="20"/>
          <w:szCs w:val="20"/>
        </w:rPr>
        <w:t xml:space="preserve">a </w:t>
      </w:r>
      <w:r w:rsidRPr="002F3653">
        <w:rPr>
          <w:sz w:val="20"/>
          <w:szCs w:val="20"/>
        </w:rPr>
        <w:t>výstavby Slovenskej republiky. Pre účely tejto príručky sa pri projektoch financovaných z Nástroja na prepájanie Európy (CEF) bude pojmom „RO“ označovať „</w:t>
      </w:r>
      <w:r>
        <w:rPr>
          <w:sz w:val="20"/>
          <w:szCs w:val="20"/>
        </w:rPr>
        <w:t>MDV SR</w:t>
      </w:r>
      <w:r w:rsidRPr="002F3653">
        <w:rPr>
          <w:sz w:val="20"/>
          <w:szCs w:val="20"/>
        </w:rPr>
        <w:t xml:space="preserve">“ v zmysle Manuálu pre riadenie a implementáciu projektov financovaných z CEF. </w:t>
      </w:r>
    </w:p>
    <w:p w14:paraId="0B566664" w14:textId="77777777" w:rsidR="006939BC" w:rsidRPr="002F3653" w:rsidRDefault="006939BC" w:rsidP="006939BC">
      <w:pPr>
        <w:spacing w:after="0"/>
        <w:jc w:val="both"/>
        <w:rPr>
          <w:rFonts w:cs="Calibri"/>
          <w:b/>
          <w:sz w:val="20"/>
          <w:szCs w:val="20"/>
        </w:rPr>
      </w:pPr>
      <w:r w:rsidRPr="002F3653">
        <w:rPr>
          <w:b/>
          <w:sz w:val="20"/>
          <w:szCs w:val="20"/>
        </w:rPr>
        <w:t xml:space="preserve">Prijímateľ/žiadateľ </w:t>
      </w:r>
      <w:r w:rsidRPr="002F3653">
        <w:rPr>
          <w:sz w:val="20"/>
          <w:szCs w:val="20"/>
        </w:rPr>
        <w:t xml:space="preserve">je určený pre jednotlivé prioritné osi/špecifické ciele v OPII a na základe schváleného zoznamu projektov OPII. </w:t>
      </w:r>
      <w:r w:rsidRPr="002F3653">
        <w:rPr>
          <w:rFonts w:cs="Calibri"/>
          <w:b/>
          <w:color w:val="000000"/>
          <w:sz w:val="20"/>
          <w:szCs w:val="20"/>
        </w:rPr>
        <w:t xml:space="preserve">Žiadateľ je </w:t>
      </w:r>
      <w:r w:rsidRPr="002F3653">
        <w:rPr>
          <w:rFonts w:cs="Calibri"/>
          <w:sz w:val="20"/>
          <w:szCs w:val="20"/>
        </w:rPr>
        <w:t xml:space="preserve">osoba, ktorá žiada o poskytnutie nenávratného finančného príspevku do momentu uzavretia zmluvy o poskytnutí nenávratného finančného príspevku s riadiacim orgánom resp. do </w:t>
      </w:r>
      <w:r w:rsidRPr="002F3653">
        <w:rPr>
          <w:rFonts w:cs="Calibri"/>
          <w:sz w:val="20"/>
          <w:szCs w:val="20"/>
        </w:rPr>
        <w:lastRenderedPageBreak/>
        <w:t xml:space="preserve">momentu vydania rozhodnutia riadiaceho orgánu o schválení žiadosti o nenávratný finančný príspevok, kedy sa s žiadateľa stáva </w:t>
      </w:r>
      <w:r w:rsidRPr="002F3653">
        <w:rPr>
          <w:rFonts w:cs="Calibri"/>
          <w:b/>
          <w:sz w:val="20"/>
          <w:szCs w:val="20"/>
        </w:rPr>
        <w:t xml:space="preserve">prijímateľ. </w:t>
      </w:r>
    </w:p>
    <w:p w14:paraId="0CA2B39E" w14:textId="77777777" w:rsidR="006939BC" w:rsidRDefault="006939BC" w:rsidP="006939BC">
      <w:pPr>
        <w:spacing w:after="120"/>
        <w:jc w:val="both"/>
        <w:rPr>
          <w:sz w:val="20"/>
          <w:szCs w:val="20"/>
        </w:rPr>
      </w:pPr>
      <w:r w:rsidRPr="002F3653">
        <w:rPr>
          <w:sz w:val="20"/>
          <w:szCs w:val="20"/>
        </w:rPr>
        <w:t xml:space="preserve">Pre účely tejto príručky sa pri projektoch financovaných z Nástroja na prepájanie Európy (CEF) bude pojmom „žiadateľ/prijímateľ“ označovať „príjemca“ alebo „implementačný subjekt“ v zmysle Manuálu pre riadenie a implementáciu projektov financovaných z CEF. </w:t>
      </w:r>
    </w:p>
    <w:p w14:paraId="58D16B18" w14:textId="77777777" w:rsidR="006939BC" w:rsidRPr="002F3653" w:rsidRDefault="006939BC" w:rsidP="006939BC">
      <w:pPr>
        <w:spacing w:after="120"/>
        <w:jc w:val="both"/>
        <w:rPr>
          <w:rFonts w:cs="Calibri"/>
          <w:i/>
          <w:sz w:val="20"/>
          <w:szCs w:val="20"/>
        </w:rPr>
      </w:pPr>
      <w:r w:rsidRPr="002F3653">
        <w:rPr>
          <w:rFonts w:cs="Calibri"/>
          <w:b/>
          <w:sz w:val="20"/>
          <w:szCs w:val="20"/>
        </w:rPr>
        <w:t xml:space="preserve">Sprostredkovateľským orgánom </w:t>
      </w:r>
      <w:r w:rsidRPr="002F3653">
        <w:rPr>
          <w:rFonts w:cs="Calibri"/>
          <w:sz w:val="20"/>
          <w:szCs w:val="20"/>
        </w:rPr>
        <w:t xml:space="preserve">pre prioritnú os 7 OPII je </w:t>
      </w:r>
      <w:ins w:id="44" w:author="autor" w:date="2020-12-02T16:51:00Z">
        <w:r w:rsidR="00CB4DDA" w:rsidRPr="00CB4DDA">
          <w:rPr>
            <w:rFonts w:cs="Calibri"/>
            <w:sz w:val="20"/>
            <w:szCs w:val="20"/>
          </w:rPr>
          <w:t xml:space="preserve">Ministerstvo investícií, regionálneho rozvoja a informatizácie Slovenskej republiky </w:t>
        </w:r>
      </w:ins>
      <w:del w:id="45" w:author="autor" w:date="2020-12-02T16:51:00Z">
        <w:r w:rsidRPr="002F3653" w:rsidDel="00CB4DDA">
          <w:rPr>
            <w:rFonts w:cs="Calibri"/>
            <w:sz w:val="20"/>
            <w:szCs w:val="20"/>
          </w:rPr>
          <w:delText>Úrad podpredsedu vlády Slovenskej republiky pre investície a informatizáciu</w:delText>
        </w:r>
      </w:del>
      <w:r w:rsidRPr="002F3653" w:rsidDel="006E005E">
        <w:rPr>
          <w:rFonts w:cs="Calibri"/>
          <w:sz w:val="20"/>
          <w:szCs w:val="20"/>
        </w:rPr>
        <w:t xml:space="preserve"> </w:t>
      </w:r>
      <w:r w:rsidRPr="002F3653">
        <w:rPr>
          <w:rFonts w:cs="Calibri"/>
          <w:sz w:val="20"/>
          <w:szCs w:val="20"/>
        </w:rPr>
        <w:t xml:space="preserve">(ďalej ako „SO“). </w:t>
      </w:r>
      <w:ins w:id="46" w:author="uzivatel" w:date="2020-12-15T15:36:00Z">
        <w:r w:rsidR="007E0EAE" w:rsidRPr="007E0EAE">
          <w:rPr>
            <w:rFonts w:cs="Calibri"/>
            <w:i/>
            <w:sz w:val="20"/>
            <w:szCs w:val="20"/>
          </w:rPr>
          <w:t>Uznesením vlády SR č. 355 zo 4. júna 2020 schválila vláda návrh na zmenu niektorých uznesení vlády SR a určenie úloh v pôsobnosti Ministerstva investícií, regionálneho rozvoja a informatizácie SR v súvislosti so zánikom Úradu podpredsedu vlády SR pre investície a informatizáciu, zriadením Ministerstva investícií, regionálneho rozvoja a informatizácie SR a zmenou kompetencií Úradu vlády SR a niektorých ministerstiev v súlade so zákonom č. 134/2020 Z. z., ktorým sa mení a dopĺňa zákon č. 575/2001 Z. z. o organizácii činnosti vlády a organizácii ústrednej štátnej správy v znení neskorších predpisov s účinnosťou od 1. júla 2020.</w:t>
        </w:r>
        <w:r w:rsidR="007E0EAE" w:rsidRPr="00731282">
          <w:rPr>
            <w:rFonts w:cs="Calibri"/>
            <w:szCs w:val="16"/>
          </w:rPr>
          <w:t xml:space="preserve"> </w:t>
        </w:r>
        <w:r w:rsidR="007E0EAE" w:rsidRPr="00296380">
          <w:rPr>
            <w:rFonts w:cs="Calibri"/>
            <w:szCs w:val="16"/>
          </w:rPr>
          <w:t xml:space="preserve"> </w:t>
        </w:r>
      </w:ins>
      <w:del w:id="47" w:author="uzivatel" w:date="2020-12-15T15:36:00Z">
        <w:r w:rsidRPr="00CB4DDA" w:rsidDel="007E0EAE">
          <w:rPr>
            <w:rFonts w:cs="Calibri"/>
            <w:i/>
            <w:sz w:val="20"/>
            <w:szCs w:val="20"/>
            <w:highlight w:val="yellow"/>
          </w:rPr>
          <w:delText>Uznesením vlády č. 354/2016 zo dňa 22.08.2016 k určeniu sprostredkovateľského orgánu pre Operačný program Integrovaná infraštruktúra 2014 – 2020 došlo k zmene bodu A.3. Uznesenia vlády SR č. 171/2014 a novým SO pre OPII bol určený Úrad podpredsedu vlády Slovenskej republiky pre investície a informatizáciu.</w:delText>
        </w:r>
        <w:r w:rsidRPr="002F3653" w:rsidDel="007E0EAE">
          <w:rPr>
            <w:rFonts w:cs="Calibri"/>
            <w:i/>
            <w:sz w:val="20"/>
            <w:szCs w:val="20"/>
          </w:rPr>
          <w:delText xml:space="preserve"> </w:delText>
        </w:r>
      </w:del>
    </w:p>
    <w:p w14:paraId="7506687C" w14:textId="77777777" w:rsidR="006939BC" w:rsidRDefault="006939BC" w:rsidP="006939BC">
      <w:pPr>
        <w:spacing w:after="120"/>
        <w:jc w:val="both"/>
        <w:rPr>
          <w:sz w:val="20"/>
          <w:szCs w:val="20"/>
        </w:rPr>
      </w:pPr>
      <w:r w:rsidRPr="002F3653">
        <w:rPr>
          <w:b/>
          <w:bCs/>
          <w:sz w:val="20"/>
          <w:szCs w:val="20"/>
        </w:rPr>
        <w:t xml:space="preserve">Verejné obstarávanie </w:t>
      </w:r>
      <w:r w:rsidRPr="002F3653">
        <w:rPr>
          <w:bCs/>
          <w:sz w:val="20"/>
          <w:szCs w:val="20"/>
        </w:rPr>
        <w:t>(ďalej aj „VO“)</w:t>
      </w:r>
      <w:r w:rsidRPr="002F3653">
        <w:rPr>
          <w:b/>
          <w:bCs/>
          <w:sz w:val="20"/>
          <w:szCs w:val="20"/>
        </w:rPr>
        <w:t xml:space="preserve"> </w:t>
      </w:r>
      <w:r w:rsidRPr="002F3653">
        <w:rPr>
          <w:bCs/>
          <w:sz w:val="20"/>
          <w:szCs w:val="20"/>
        </w:rPr>
        <w:t xml:space="preserve">- </w:t>
      </w:r>
      <w:r w:rsidRPr="002F3653">
        <w:rPr>
          <w:rFonts w:cs="Calibri"/>
          <w:sz w:val="20"/>
          <w:szCs w:val="20"/>
        </w:rPr>
        <w:t>pravidlá a postupy, ktorými sa zadávajú zákazky na dodanie tovaru, zákazky na uskutočnenie stavebných prác, zákazky na poskytnutie služieb, koncesie a súťaže návrhov. Pre</w:t>
      </w:r>
      <w:r w:rsidRPr="002F3653">
        <w:rPr>
          <w:sz w:val="20"/>
          <w:szCs w:val="20"/>
        </w:rPr>
        <w:t xml:space="preserve"> účely tejto príručky sa </w:t>
      </w:r>
      <w:r w:rsidRPr="002F3653">
        <w:rPr>
          <w:b/>
          <w:i/>
          <w:sz w:val="20"/>
          <w:szCs w:val="20"/>
        </w:rPr>
        <w:t>verejný obstarávaním bude označovať aj obstarávanie v zmysle ZVO, ako aj postupy zadávania zákazky, pre ktoré sa ustanovenia ZVO neuplatňuje</w:t>
      </w:r>
      <w:r w:rsidRPr="002F3653">
        <w:rPr>
          <w:sz w:val="20"/>
          <w:szCs w:val="20"/>
        </w:rPr>
        <w:t>.</w:t>
      </w:r>
    </w:p>
    <w:p w14:paraId="11E3450D" w14:textId="77777777" w:rsidR="003E6C77" w:rsidRPr="002F3653" w:rsidRDefault="003E6C77" w:rsidP="003E6C77">
      <w:pPr>
        <w:spacing w:after="120"/>
        <w:jc w:val="both"/>
        <w:rPr>
          <w:rFonts w:cs="Calibri"/>
          <w:sz w:val="20"/>
          <w:szCs w:val="20"/>
        </w:rPr>
      </w:pPr>
      <w:r w:rsidRPr="002F3653">
        <w:rPr>
          <w:rFonts w:cs="Calibri"/>
          <w:b/>
          <w:sz w:val="20"/>
          <w:szCs w:val="20"/>
        </w:rPr>
        <w:t>Zákazka</w:t>
      </w:r>
      <w:r w:rsidRPr="002F3653">
        <w:rPr>
          <w:rFonts w:cs="Calibri"/>
          <w:sz w:val="20"/>
          <w:szCs w:val="20"/>
        </w:rPr>
        <w:t xml:space="preserve"> je odplatná zmluva uzavretá medzi jedným alebo viacerými verejnými obstarávateľmi alebo obstarávateľmi na jednej strane a jedným alebo viacerými úspešnými uchádzačmi na strane druhej, ktorej predmetom je dodanie tovaru, uskutočnenie stavebných prác alebo poskytnutie služby. </w:t>
      </w:r>
    </w:p>
    <w:p w14:paraId="56DCBBB1" w14:textId="77777777" w:rsidR="003E6C77" w:rsidRPr="002F3653" w:rsidRDefault="003E6C77" w:rsidP="003E6C77">
      <w:pPr>
        <w:spacing w:after="120"/>
        <w:jc w:val="both"/>
        <w:rPr>
          <w:rFonts w:cs="Calibri"/>
          <w:sz w:val="20"/>
          <w:szCs w:val="20"/>
        </w:rPr>
      </w:pPr>
      <w:r w:rsidRPr="002F3653">
        <w:rPr>
          <w:rFonts w:cs="Calibri"/>
          <w:b/>
          <w:sz w:val="20"/>
          <w:szCs w:val="20"/>
        </w:rPr>
        <w:t>Zákazka na uskutočnenie stavebných prác</w:t>
      </w:r>
      <w:r w:rsidRPr="002F3653">
        <w:rPr>
          <w:rFonts w:cs="Calibri"/>
          <w:sz w:val="20"/>
          <w:szCs w:val="20"/>
        </w:rPr>
        <w:t xml:space="preserve"> je zákazka, ktorej predmetom je uskutočnenie stavebných prác alebo vypracovanie projektovej dokumentácie a uskutočnenie stavebných prác súvisiacich s niektorou z činností uvedených v oddiele 45 Hlavného slovníka Spoločného slovníka obstarávania</w:t>
      </w:r>
      <w:r w:rsidRPr="002F3653">
        <w:rPr>
          <w:rFonts w:cs="Calibri"/>
          <w:sz w:val="20"/>
          <w:szCs w:val="20"/>
          <w:vertAlign w:val="superscript"/>
        </w:rPr>
        <w:footnoteReference w:id="5"/>
      </w:r>
      <w:r w:rsidRPr="002F3653">
        <w:rPr>
          <w:rFonts w:cs="Calibri"/>
          <w:sz w:val="20"/>
          <w:szCs w:val="20"/>
        </w:rPr>
        <w:t xml:space="preserve"> (ďalej len "slovník obstarávania"), alebo </w:t>
      </w:r>
      <w:r w:rsidR="000304D9" w:rsidRPr="000304D9">
        <w:rPr>
          <w:rFonts w:cs="Calibri"/>
          <w:sz w:val="20"/>
          <w:szCs w:val="20"/>
        </w:rPr>
        <w:t>uskutočnenie stavby alebo vypracovanie projektovej dokumentácie a uskutočnenie stavby alebo</w:t>
      </w:r>
      <w:r w:rsidR="000304D9">
        <w:rPr>
          <w:rFonts w:cs="Calibri"/>
          <w:sz w:val="20"/>
          <w:szCs w:val="20"/>
        </w:rPr>
        <w:t xml:space="preserve"> </w:t>
      </w:r>
      <w:r w:rsidRPr="002F3653">
        <w:rPr>
          <w:rFonts w:cs="Calibri"/>
          <w:sz w:val="20"/>
          <w:szCs w:val="20"/>
        </w:rPr>
        <w:t>uskutočnenie stavby akýmkoľvek spôsobom podľa požiadaviek, ktoré určil verejný obstarávateľ alebo obstarávateľ Stavba na účely ZVO a tejto príručky je výsledok stavebných prác ako celku, ktorý spĺňa ekonomickú funkciu alebo technickú funkciu, a uskutočnenie stavby zodpovedá požiadavkám verejného obstarávateľa alebo obstarávateľa.</w:t>
      </w:r>
    </w:p>
    <w:p w14:paraId="6D196970" w14:textId="77777777" w:rsidR="003E6C77" w:rsidRPr="002F3653" w:rsidRDefault="003E6C77" w:rsidP="003E6C77">
      <w:pPr>
        <w:spacing w:after="120"/>
        <w:jc w:val="both"/>
        <w:rPr>
          <w:rFonts w:cs="Calibri"/>
          <w:sz w:val="20"/>
          <w:szCs w:val="20"/>
        </w:rPr>
      </w:pPr>
      <w:r w:rsidRPr="002F3653">
        <w:rPr>
          <w:rFonts w:cs="Calibri"/>
          <w:b/>
          <w:sz w:val="20"/>
          <w:szCs w:val="20"/>
        </w:rPr>
        <w:t>Zákazka na poskytnutie služby</w:t>
      </w:r>
      <w:r w:rsidRPr="002F3653">
        <w:rPr>
          <w:rFonts w:cs="Calibri"/>
          <w:sz w:val="20"/>
          <w:szCs w:val="20"/>
        </w:rPr>
        <w:t xml:space="preserve"> je zákazka, ktorej predmetom je poskytnutie služieb, okrem zákazky uvedenej v § 3 ods. 2 a 3 ZVO. </w:t>
      </w:r>
    </w:p>
    <w:p w14:paraId="02EEDC5C" w14:textId="77777777" w:rsidR="003E6C77" w:rsidRPr="003E6C77" w:rsidRDefault="003E6C77" w:rsidP="006939BC">
      <w:pPr>
        <w:spacing w:after="120"/>
        <w:jc w:val="both"/>
        <w:rPr>
          <w:rFonts w:cs="Calibri"/>
          <w:sz w:val="20"/>
          <w:szCs w:val="20"/>
        </w:rPr>
      </w:pPr>
      <w:r w:rsidRPr="002F3653">
        <w:rPr>
          <w:rFonts w:cs="Calibri"/>
          <w:b/>
          <w:sz w:val="20"/>
          <w:szCs w:val="20"/>
        </w:rPr>
        <w:t>Zákazka na dodanie tovaru</w:t>
      </w:r>
      <w:r w:rsidRPr="002F3653">
        <w:rPr>
          <w:rFonts w:cs="Calibri"/>
          <w:sz w:val="20"/>
          <w:szCs w:val="20"/>
        </w:rPr>
        <w:t xml:space="preserve"> je zákazka, ktorej predmetom je kúpa, lízing, kúpa tovaru na splátky alebo prenájom tovaru s možnosťou alebo bez možnosti odkúpenia, pričom môže zahŕňať aj činnosti spojené s umiestnením a montážou tovaru.</w:t>
      </w:r>
    </w:p>
    <w:p w14:paraId="208873D7" w14:textId="77777777" w:rsidR="006939BC" w:rsidRDefault="006939BC" w:rsidP="006939BC">
      <w:pPr>
        <w:spacing w:after="120"/>
        <w:jc w:val="both"/>
        <w:rPr>
          <w:sz w:val="20"/>
          <w:szCs w:val="20"/>
        </w:rPr>
      </w:pPr>
      <w:r w:rsidRPr="002F3653">
        <w:rPr>
          <w:b/>
          <w:sz w:val="20"/>
          <w:szCs w:val="20"/>
        </w:rPr>
        <w:t>Verejný obstarávateľ</w:t>
      </w:r>
      <w:r w:rsidRPr="002F3653">
        <w:rPr>
          <w:sz w:val="20"/>
          <w:szCs w:val="20"/>
        </w:rPr>
        <w:t xml:space="preserve"> je určený </w:t>
      </w:r>
      <w:r w:rsidR="00E15463">
        <w:rPr>
          <w:sz w:val="20"/>
          <w:szCs w:val="20"/>
        </w:rPr>
        <w:t>v</w:t>
      </w:r>
      <w:r w:rsidRPr="002F3653">
        <w:rPr>
          <w:sz w:val="20"/>
          <w:szCs w:val="20"/>
        </w:rPr>
        <w:t xml:space="preserve"> § 7 ZVO.</w:t>
      </w:r>
    </w:p>
    <w:p w14:paraId="2DD0BE59" w14:textId="77777777" w:rsidR="00E15463" w:rsidRPr="00E15463" w:rsidRDefault="00E15463" w:rsidP="006939BC">
      <w:pPr>
        <w:spacing w:after="0"/>
        <w:rPr>
          <w:sz w:val="20"/>
          <w:szCs w:val="20"/>
        </w:rPr>
      </w:pPr>
      <w:r>
        <w:rPr>
          <w:b/>
          <w:sz w:val="20"/>
          <w:szCs w:val="20"/>
        </w:rPr>
        <w:t xml:space="preserve">Osoby podľa § 8 ZVO </w:t>
      </w:r>
      <w:r>
        <w:rPr>
          <w:sz w:val="20"/>
          <w:szCs w:val="20"/>
        </w:rPr>
        <w:t>sú určené v § 8 ZVO.</w:t>
      </w:r>
    </w:p>
    <w:p w14:paraId="3C233280" w14:textId="77777777" w:rsidR="00E15463" w:rsidRDefault="00E15463" w:rsidP="006939BC">
      <w:pPr>
        <w:spacing w:after="0"/>
        <w:rPr>
          <w:b/>
          <w:sz w:val="20"/>
          <w:szCs w:val="20"/>
        </w:rPr>
      </w:pPr>
    </w:p>
    <w:p w14:paraId="2D552DFF" w14:textId="77777777" w:rsidR="006939BC" w:rsidRPr="002F3653" w:rsidRDefault="006939BC" w:rsidP="006939BC">
      <w:pPr>
        <w:spacing w:after="0"/>
        <w:rPr>
          <w:sz w:val="20"/>
          <w:szCs w:val="20"/>
        </w:rPr>
      </w:pPr>
      <w:r w:rsidRPr="002F3653">
        <w:rPr>
          <w:b/>
          <w:sz w:val="20"/>
          <w:szCs w:val="20"/>
        </w:rPr>
        <w:t>Obstarávateľ</w:t>
      </w:r>
      <w:r w:rsidRPr="002F3653">
        <w:rPr>
          <w:sz w:val="20"/>
          <w:szCs w:val="20"/>
        </w:rPr>
        <w:t xml:space="preserve"> je určený </w:t>
      </w:r>
      <w:r w:rsidR="00E15463">
        <w:rPr>
          <w:sz w:val="20"/>
          <w:szCs w:val="20"/>
        </w:rPr>
        <w:t xml:space="preserve">v </w:t>
      </w:r>
      <w:r w:rsidRPr="002F3653">
        <w:rPr>
          <w:sz w:val="20"/>
          <w:szCs w:val="20"/>
        </w:rPr>
        <w:t>§ 9 ZVO.</w:t>
      </w:r>
    </w:p>
    <w:p w14:paraId="37D24CC7" w14:textId="77777777" w:rsidR="006939BC" w:rsidRPr="002F3653" w:rsidRDefault="006939BC" w:rsidP="006939BC">
      <w:pPr>
        <w:spacing w:after="120"/>
        <w:jc w:val="both"/>
        <w:rPr>
          <w:b/>
          <w:sz w:val="20"/>
          <w:szCs w:val="20"/>
        </w:rPr>
      </w:pPr>
      <w:r w:rsidRPr="002F3653">
        <w:rPr>
          <w:sz w:val="20"/>
          <w:szCs w:val="20"/>
        </w:rPr>
        <w:t>Pozn.:</w:t>
      </w:r>
      <w:r w:rsidRPr="002F3653">
        <w:rPr>
          <w:b/>
          <w:sz w:val="20"/>
          <w:szCs w:val="20"/>
        </w:rPr>
        <w:t xml:space="preserve"> </w:t>
      </w:r>
      <w:r w:rsidRPr="002F3653">
        <w:rPr>
          <w:i/>
          <w:sz w:val="20"/>
          <w:szCs w:val="20"/>
        </w:rPr>
        <w:t xml:space="preserve">Podľa ZVO </w:t>
      </w:r>
      <w:r w:rsidR="0079669D">
        <w:rPr>
          <w:i/>
          <w:sz w:val="20"/>
          <w:szCs w:val="20"/>
        </w:rPr>
        <w:t>a</w:t>
      </w:r>
      <w:r w:rsidR="0079669D" w:rsidRPr="00D76391">
        <w:rPr>
          <w:i/>
          <w:sz w:val="20"/>
          <w:szCs w:val="20"/>
        </w:rPr>
        <w:t>k verejný obstarávateľ poskytne obstarávateľovi finančné prostriedky na dodanie tovaru, na uskutočnenie stavebných prác alebo na poskytnutie služieb, ktoré súvisia s činnosťou podľa § 9 ods. 3 až 9 a ktorých predpokladaná hodnota je nižšia ako finančný limit ustanovený pre zadávanie nadlimitných zákaziek obstarávateľom alebo ide o tovary, stavebné práce alebo služby, ktoré nesúvisia s činnosťou podľa § 9 ods. 3 až 9, je obstarávateľ povinný postupovať ako tento verejný obstarávateľ podľa tohto zákona</w:t>
      </w:r>
      <w:r w:rsidRPr="002F3653">
        <w:rPr>
          <w:i/>
          <w:sz w:val="20"/>
          <w:szCs w:val="20"/>
        </w:rPr>
        <w:t>.</w:t>
      </w:r>
    </w:p>
    <w:p w14:paraId="19D85087" w14:textId="77777777" w:rsidR="00BC7600" w:rsidRDefault="00BC7600" w:rsidP="006939BC">
      <w:pPr>
        <w:spacing w:after="120"/>
        <w:jc w:val="both"/>
        <w:rPr>
          <w:rFonts w:cs="Calibri"/>
          <w:color w:val="000000"/>
          <w:sz w:val="20"/>
          <w:szCs w:val="20"/>
        </w:rPr>
      </w:pPr>
      <w:r w:rsidRPr="002F3653">
        <w:rPr>
          <w:rFonts w:cs="Calibri"/>
          <w:b/>
          <w:color w:val="000000"/>
          <w:sz w:val="20"/>
          <w:szCs w:val="20"/>
        </w:rPr>
        <w:lastRenderedPageBreak/>
        <w:t xml:space="preserve">Hospodársky subjekt – </w:t>
      </w:r>
      <w:r w:rsidRPr="002F3653">
        <w:rPr>
          <w:rFonts w:cs="Calibri"/>
          <w:color w:val="000000"/>
          <w:sz w:val="20"/>
          <w:szCs w:val="20"/>
        </w:rPr>
        <w:t>fyzická osoba, právnická osoba alebo skupina takýchto osôb, ktorá na trh dodáva tovar, uskutočňuje stavebné práce alebo poskytuje službu.</w:t>
      </w:r>
    </w:p>
    <w:p w14:paraId="1A96038B" w14:textId="77777777" w:rsidR="003E6C77" w:rsidRDefault="003E6C77" w:rsidP="006939BC">
      <w:pPr>
        <w:spacing w:after="120"/>
        <w:jc w:val="both"/>
        <w:rPr>
          <w:rFonts w:cs="Calibri"/>
          <w:color w:val="000000"/>
          <w:sz w:val="20"/>
          <w:szCs w:val="20"/>
        </w:rPr>
      </w:pPr>
      <w:r w:rsidRPr="002F3653">
        <w:rPr>
          <w:rFonts w:cs="Calibri"/>
          <w:b/>
          <w:color w:val="000000"/>
          <w:sz w:val="20"/>
          <w:szCs w:val="20"/>
        </w:rPr>
        <w:t xml:space="preserve">Subdodávateľ - </w:t>
      </w:r>
      <w:r w:rsidRPr="002F3653">
        <w:rPr>
          <w:rFonts w:cs="Calibri"/>
          <w:color w:val="000000"/>
          <w:sz w:val="20"/>
          <w:szCs w:val="20"/>
        </w:rPr>
        <w:t>hospodársky subjekt, ktorý uzavrie alebo uzavrel s úspešným uchádzačom písomnú odplatnú zmluvu na plnenie určitej časti zákazky alebo koncesie</w:t>
      </w:r>
      <w:r w:rsidR="001B43AB">
        <w:rPr>
          <w:rFonts w:cs="Calibri"/>
          <w:color w:val="000000"/>
          <w:sz w:val="20"/>
          <w:szCs w:val="20"/>
        </w:rPr>
        <w:t xml:space="preserve"> podľa ZVO</w:t>
      </w:r>
      <w:r w:rsidRPr="002F3653">
        <w:rPr>
          <w:rFonts w:cs="Calibri"/>
          <w:color w:val="000000"/>
          <w:sz w:val="20"/>
          <w:szCs w:val="20"/>
        </w:rPr>
        <w:t>.</w:t>
      </w:r>
    </w:p>
    <w:p w14:paraId="08129D54" w14:textId="77777777" w:rsidR="003E6C77" w:rsidRPr="002F3653" w:rsidRDefault="003E6C77" w:rsidP="003E6C77">
      <w:pPr>
        <w:spacing w:after="120"/>
        <w:jc w:val="both"/>
        <w:rPr>
          <w:rFonts w:cs="Calibri"/>
          <w:color w:val="000000"/>
          <w:sz w:val="20"/>
          <w:szCs w:val="20"/>
        </w:rPr>
      </w:pPr>
      <w:r w:rsidRPr="002F3653">
        <w:rPr>
          <w:rFonts w:cs="Calibri"/>
          <w:b/>
          <w:color w:val="000000"/>
          <w:sz w:val="20"/>
          <w:szCs w:val="20"/>
        </w:rPr>
        <w:t>Záujemca</w:t>
      </w:r>
      <w:r w:rsidRPr="002F3653">
        <w:rPr>
          <w:rFonts w:cs="Calibri"/>
          <w:color w:val="000000"/>
          <w:sz w:val="20"/>
          <w:szCs w:val="20"/>
        </w:rPr>
        <w:t xml:space="preserve"> - hospodársky subjekt, ktorý má záujem o účasť vo verejnom obstarávaní.</w:t>
      </w:r>
    </w:p>
    <w:p w14:paraId="4D2A4AF9" w14:textId="77777777" w:rsidR="003E6C77" w:rsidRPr="002F3653" w:rsidRDefault="003E6C77" w:rsidP="003E6C77">
      <w:pPr>
        <w:spacing w:after="120"/>
        <w:jc w:val="both"/>
        <w:rPr>
          <w:rFonts w:cs="Calibri"/>
          <w:color w:val="000000"/>
          <w:sz w:val="20"/>
          <w:szCs w:val="20"/>
        </w:rPr>
      </w:pPr>
      <w:r w:rsidRPr="002F3653">
        <w:rPr>
          <w:rFonts w:cs="Calibri"/>
          <w:b/>
          <w:color w:val="000000"/>
          <w:sz w:val="20"/>
          <w:szCs w:val="20"/>
        </w:rPr>
        <w:t>Uchádzač</w:t>
      </w:r>
      <w:r w:rsidRPr="002F3653">
        <w:rPr>
          <w:rFonts w:cs="Calibri"/>
          <w:color w:val="000000"/>
          <w:sz w:val="20"/>
          <w:szCs w:val="20"/>
        </w:rPr>
        <w:t xml:space="preserve"> – hospodársky subjekt, ktorý predložil ponuku.</w:t>
      </w:r>
    </w:p>
    <w:p w14:paraId="6A8B19C8" w14:textId="77777777" w:rsidR="003E6C77" w:rsidRPr="002F3653" w:rsidRDefault="003E6C77" w:rsidP="003E6C77">
      <w:pPr>
        <w:spacing w:after="0"/>
        <w:rPr>
          <w:rFonts w:cs="Calibri"/>
          <w:color w:val="000000"/>
          <w:sz w:val="20"/>
          <w:szCs w:val="20"/>
        </w:rPr>
      </w:pPr>
      <w:r w:rsidRPr="002F3653">
        <w:rPr>
          <w:rFonts w:cs="Calibri"/>
          <w:b/>
          <w:color w:val="000000"/>
          <w:sz w:val="20"/>
          <w:szCs w:val="20"/>
        </w:rPr>
        <w:t>Postupy vo verejnom obstarávaní</w:t>
      </w:r>
      <w:r w:rsidRPr="002F3653">
        <w:rPr>
          <w:rFonts w:cs="Calibri"/>
          <w:color w:val="000000"/>
          <w:sz w:val="20"/>
          <w:szCs w:val="20"/>
        </w:rPr>
        <w:t xml:space="preserve"> pri nadlimitných zákazkách sú:</w:t>
      </w:r>
    </w:p>
    <w:p w14:paraId="7568FA00" w14:textId="77777777" w:rsidR="003E6C77" w:rsidRPr="002F3653" w:rsidRDefault="003E6C77" w:rsidP="003E6C77">
      <w:pPr>
        <w:numPr>
          <w:ilvl w:val="0"/>
          <w:numId w:val="8"/>
        </w:numPr>
        <w:spacing w:after="0"/>
        <w:ind w:left="714" w:hanging="357"/>
        <w:rPr>
          <w:rFonts w:cs="Calibri"/>
          <w:color w:val="000000"/>
          <w:sz w:val="20"/>
          <w:szCs w:val="20"/>
        </w:rPr>
      </w:pPr>
      <w:r w:rsidRPr="002F3653">
        <w:rPr>
          <w:rFonts w:cs="Calibri"/>
          <w:color w:val="000000"/>
          <w:sz w:val="20"/>
          <w:szCs w:val="20"/>
        </w:rPr>
        <w:t xml:space="preserve">verejná súťaž, </w:t>
      </w:r>
    </w:p>
    <w:p w14:paraId="574BC4DD" w14:textId="77777777" w:rsidR="003E6C77" w:rsidRPr="002F3653" w:rsidRDefault="003E6C77" w:rsidP="003E6C77">
      <w:pPr>
        <w:numPr>
          <w:ilvl w:val="0"/>
          <w:numId w:val="8"/>
        </w:numPr>
        <w:spacing w:after="0"/>
        <w:ind w:left="714" w:hanging="357"/>
        <w:rPr>
          <w:rFonts w:cs="Calibri"/>
          <w:color w:val="000000"/>
          <w:sz w:val="20"/>
          <w:szCs w:val="20"/>
        </w:rPr>
      </w:pPr>
      <w:r w:rsidRPr="002F3653">
        <w:rPr>
          <w:rFonts w:cs="Calibri"/>
          <w:color w:val="000000"/>
          <w:sz w:val="20"/>
          <w:szCs w:val="20"/>
        </w:rPr>
        <w:t xml:space="preserve">užšia súťaž, </w:t>
      </w:r>
    </w:p>
    <w:p w14:paraId="10CC3DA9" w14:textId="77777777" w:rsidR="003E6C77" w:rsidRPr="002F3653" w:rsidRDefault="003E6C77" w:rsidP="003E6C77">
      <w:pPr>
        <w:numPr>
          <w:ilvl w:val="0"/>
          <w:numId w:val="8"/>
        </w:numPr>
        <w:spacing w:after="0"/>
        <w:ind w:left="714" w:hanging="357"/>
        <w:rPr>
          <w:rFonts w:cs="Calibri"/>
          <w:color w:val="000000"/>
          <w:sz w:val="20"/>
          <w:szCs w:val="20"/>
        </w:rPr>
      </w:pPr>
      <w:r w:rsidRPr="002F3653">
        <w:rPr>
          <w:rFonts w:cs="Calibri"/>
          <w:color w:val="000000"/>
          <w:sz w:val="20"/>
          <w:szCs w:val="20"/>
        </w:rPr>
        <w:t xml:space="preserve">rokovacie konanie so zverejnením, </w:t>
      </w:r>
    </w:p>
    <w:p w14:paraId="06663B0A" w14:textId="77777777" w:rsidR="003E6C77" w:rsidRPr="002F3653" w:rsidRDefault="003E6C77" w:rsidP="003E6C77">
      <w:pPr>
        <w:numPr>
          <w:ilvl w:val="0"/>
          <w:numId w:val="8"/>
        </w:numPr>
        <w:spacing w:after="0"/>
        <w:ind w:left="714" w:hanging="357"/>
        <w:rPr>
          <w:rFonts w:cs="Calibri"/>
          <w:color w:val="000000"/>
          <w:sz w:val="20"/>
          <w:szCs w:val="20"/>
        </w:rPr>
      </w:pPr>
      <w:r w:rsidRPr="002F3653">
        <w:rPr>
          <w:rFonts w:cs="Calibri"/>
          <w:color w:val="000000"/>
          <w:sz w:val="20"/>
          <w:szCs w:val="20"/>
        </w:rPr>
        <w:t>súťažný dialóg,</w:t>
      </w:r>
    </w:p>
    <w:p w14:paraId="1AF39C6B" w14:textId="77777777" w:rsidR="003E6C77" w:rsidRPr="002F3653" w:rsidRDefault="003E6C77" w:rsidP="003E6C77">
      <w:pPr>
        <w:numPr>
          <w:ilvl w:val="0"/>
          <w:numId w:val="8"/>
        </w:numPr>
        <w:spacing w:after="0"/>
        <w:ind w:left="714" w:hanging="357"/>
        <w:rPr>
          <w:rFonts w:cs="Calibri"/>
          <w:color w:val="000000"/>
          <w:sz w:val="20"/>
          <w:szCs w:val="20"/>
        </w:rPr>
      </w:pPr>
      <w:r w:rsidRPr="002F3653">
        <w:rPr>
          <w:rFonts w:cs="Calibri"/>
          <w:color w:val="000000"/>
          <w:sz w:val="20"/>
          <w:szCs w:val="20"/>
        </w:rPr>
        <w:t>inovatívne partnerstvo,</w:t>
      </w:r>
    </w:p>
    <w:p w14:paraId="0EC467AD" w14:textId="77777777" w:rsidR="003E6C77" w:rsidRPr="002F3653" w:rsidRDefault="003E6C77" w:rsidP="003E6C77">
      <w:pPr>
        <w:numPr>
          <w:ilvl w:val="0"/>
          <w:numId w:val="8"/>
        </w:numPr>
        <w:spacing w:after="120"/>
        <w:ind w:left="714" w:hanging="357"/>
        <w:rPr>
          <w:rFonts w:cs="Calibri"/>
          <w:sz w:val="20"/>
          <w:szCs w:val="20"/>
        </w:rPr>
      </w:pPr>
      <w:r w:rsidRPr="002F3653">
        <w:rPr>
          <w:rFonts w:cs="Calibri"/>
          <w:color w:val="000000"/>
          <w:sz w:val="20"/>
          <w:szCs w:val="20"/>
        </w:rPr>
        <w:t>priame rokovacie konanie.</w:t>
      </w:r>
    </w:p>
    <w:p w14:paraId="1FCA112C" w14:textId="77777777" w:rsidR="003E6C77" w:rsidRPr="003E6C77" w:rsidRDefault="003E6C77" w:rsidP="003E6C77">
      <w:pPr>
        <w:spacing w:after="120"/>
        <w:jc w:val="both"/>
        <w:rPr>
          <w:rFonts w:cs="Calibri"/>
          <w:sz w:val="20"/>
          <w:szCs w:val="20"/>
        </w:rPr>
      </w:pPr>
      <w:r w:rsidRPr="003E6C77">
        <w:rPr>
          <w:rFonts w:cs="Calibri"/>
          <w:b/>
          <w:color w:val="000000"/>
          <w:sz w:val="20"/>
          <w:szCs w:val="20"/>
        </w:rPr>
        <w:t>Verejná súťaž</w:t>
      </w:r>
      <w:r w:rsidRPr="003E6C77">
        <w:rPr>
          <w:rFonts w:cs="Calibri"/>
          <w:color w:val="000000"/>
          <w:sz w:val="20"/>
          <w:szCs w:val="20"/>
        </w:rPr>
        <w:t xml:space="preserve"> - postup výberu zmluvného partnera, ktorý sa vyhlasuje pre neobmedzený počet hospodárskych subjektov.</w:t>
      </w:r>
    </w:p>
    <w:p w14:paraId="260176BD" w14:textId="77777777" w:rsidR="003E6C77" w:rsidRPr="002F3653" w:rsidRDefault="003E6C77" w:rsidP="003E6C77">
      <w:pPr>
        <w:spacing w:after="120"/>
        <w:jc w:val="both"/>
        <w:rPr>
          <w:rFonts w:cs="Calibri"/>
          <w:sz w:val="20"/>
          <w:szCs w:val="20"/>
        </w:rPr>
      </w:pPr>
      <w:r w:rsidRPr="002F3653">
        <w:rPr>
          <w:rFonts w:cs="Calibri"/>
          <w:b/>
          <w:color w:val="000000"/>
          <w:sz w:val="20"/>
          <w:szCs w:val="20"/>
        </w:rPr>
        <w:t>Užšia súťaž</w:t>
      </w:r>
      <w:r w:rsidRPr="002F3653">
        <w:rPr>
          <w:rFonts w:cs="Calibri"/>
          <w:color w:val="000000"/>
          <w:sz w:val="20"/>
          <w:szCs w:val="20"/>
        </w:rPr>
        <w:t xml:space="preserve"> - postup výberu zmluvného partnera, ktorý sa vyhlasuje pre neobmedzený počet hospodárskych subjektov, ktoré môžu predložiť doklady vyžadované na preukázanie splnenia podmienok účasti. Žiadateľ/Prijímateľ môže obmedziť počet záujemcov, ktorých vyzve na predloženie ponuky a to najmenej na päť.</w:t>
      </w:r>
    </w:p>
    <w:p w14:paraId="2134FB84" w14:textId="77777777" w:rsidR="003E6C77" w:rsidRDefault="003E6C77" w:rsidP="003E6C77">
      <w:pPr>
        <w:spacing w:after="120"/>
        <w:jc w:val="both"/>
        <w:rPr>
          <w:rFonts w:cs="Calibri"/>
          <w:color w:val="000000"/>
          <w:sz w:val="20"/>
          <w:szCs w:val="20"/>
        </w:rPr>
      </w:pPr>
      <w:r w:rsidRPr="002F3653">
        <w:rPr>
          <w:rFonts w:cs="Calibri"/>
          <w:b/>
          <w:color w:val="000000"/>
          <w:sz w:val="20"/>
          <w:szCs w:val="20"/>
        </w:rPr>
        <w:t xml:space="preserve">Rokovacie konanie so zverejnením – </w:t>
      </w:r>
      <w:r w:rsidRPr="002F3653">
        <w:rPr>
          <w:rFonts w:cs="Calibri"/>
          <w:color w:val="000000"/>
          <w:sz w:val="20"/>
          <w:szCs w:val="20"/>
        </w:rPr>
        <w:t>postup výberu zmluvného partnera, ktorý môže žiadateľ/prijímateľ použiť, ak ide o tovar, stavebné práce alebo služby spĺňajúce aspoň jednu podmienok uvedených v § 70 ZVO.</w:t>
      </w:r>
      <w:r w:rsidRPr="002F3653">
        <w:t xml:space="preserve"> V</w:t>
      </w:r>
      <w:r w:rsidRPr="002F3653">
        <w:rPr>
          <w:rFonts w:cs="Calibri"/>
          <w:color w:val="000000"/>
          <w:sz w:val="20"/>
          <w:szCs w:val="20"/>
        </w:rPr>
        <w:t>yhlasuje sa pre neobmedzený počet hospodárskych subjektov, ktoré môžu predložiť doklady vyžadované na preukázanie splnenia podmienok účasti. Verejný obstarávateľ môže na základe objektívnych a nediskriminačných pravidiel obmedziť počet záujemcov, ktorých vyzve na predloženie ponuky, a to najmenej na troch.</w:t>
      </w:r>
    </w:p>
    <w:p w14:paraId="08A1BC0A" w14:textId="77777777" w:rsidR="003E6C77" w:rsidRPr="002F3653" w:rsidRDefault="003E6C77" w:rsidP="006939BC">
      <w:pPr>
        <w:spacing w:after="120"/>
        <w:jc w:val="both"/>
        <w:rPr>
          <w:rFonts w:cs="Calibri"/>
          <w:color w:val="000000"/>
          <w:sz w:val="20"/>
          <w:szCs w:val="20"/>
        </w:rPr>
      </w:pPr>
      <w:r w:rsidRPr="002F3653">
        <w:rPr>
          <w:rFonts w:cs="Calibri"/>
          <w:b/>
          <w:color w:val="000000"/>
          <w:sz w:val="20"/>
          <w:szCs w:val="20"/>
        </w:rPr>
        <w:t>Súťažný dialóg</w:t>
      </w:r>
      <w:r w:rsidRPr="002F3653">
        <w:rPr>
          <w:rFonts w:cs="Calibri"/>
          <w:color w:val="000000"/>
          <w:sz w:val="20"/>
          <w:szCs w:val="20"/>
        </w:rPr>
        <w:t xml:space="preserve"> - postup výberu zmluvného partnera, ktorý je možné, ak ide o tovar, stavebné práce alebo služby spĺňajúce aspoň jednu z podmienok uvedených v § 70 ZVO. Vyhlasuje sa pre neobmedzený počet hospodárskych subjektov, ktoré môžu predložiť doklady vyžadované na preukázanie splnenia podmienok účasti. Žiadateľ/Prijímateľ môže na základe objektívnych a nediskriminačných pravidiel obmedziť počet záujemcov, ktorých vyzve na účasť na dialógu, a to najmenej na troch. </w:t>
      </w:r>
      <w:r w:rsidRPr="002F3653">
        <w:rPr>
          <w:rFonts w:asciiTheme="minorHAnsi" w:hAnsiTheme="minorHAnsi"/>
          <w:sz w:val="20"/>
          <w:szCs w:val="20"/>
        </w:rPr>
        <w:t>Cieľom súťažného dialógu je nájsť a definovať najvhodnejší spôsob na uspokojenie potrieb verejného obstarávateľa</w:t>
      </w:r>
      <w:r w:rsidRPr="002F3653" w:rsidDel="001F0B2A">
        <w:rPr>
          <w:rFonts w:cs="Calibri"/>
          <w:sz w:val="20"/>
          <w:szCs w:val="20"/>
        </w:rPr>
        <w:t xml:space="preserve"> </w:t>
      </w:r>
    </w:p>
    <w:p w14:paraId="3FB7913E" w14:textId="77777777" w:rsidR="00BC7600" w:rsidRDefault="00BC7600" w:rsidP="00BC7600">
      <w:pPr>
        <w:spacing w:after="120"/>
        <w:jc w:val="both"/>
        <w:rPr>
          <w:rFonts w:cs="Calibri"/>
          <w:color w:val="000000"/>
          <w:sz w:val="20"/>
          <w:szCs w:val="20"/>
        </w:rPr>
      </w:pPr>
      <w:r w:rsidRPr="002F3653">
        <w:rPr>
          <w:rFonts w:cs="Calibri"/>
          <w:b/>
          <w:color w:val="000000"/>
          <w:sz w:val="20"/>
          <w:szCs w:val="20"/>
        </w:rPr>
        <w:t>Inovatívne partnerstvo</w:t>
      </w:r>
      <w:r w:rsidRPr="002F3653">
        <w:rPr>
          <w:rFonts w:cs="Calibri"/>
          <w:color w:val="000000"/>
          <w:sz w:val="20"/>
          <w:szCs w:val="20"/>
        </w:rPr>
        <w:t xml:space="preserve">  - postup výberu zmluvného partnera, ktorý sa vyhlasuje pre neobmedzený počet hospodárskych subjektov, ktoré môžu predložiť doklady vyžadované na preukázanie splnenia podmienok účasti. Žiadateľ/Prijímateľ môže obmedziť počet záujemcov, ktorých vyzve na účasť, a to najmenej na troch, v zmysle § 78 ZVO. V oznámení o vyhlásení verejného obstarávania uvedie najmä potrebu inovačného výrobku, stavebných prác alebo služieb, ktorú nemožno uspokojiť dodaním tovarov, stavebných prác alebo služieb už dostupných na trhu.</w:t>
      </w:r>
    </w:p>
    <w:p w14:paraId="004BC78D" w14:textId="77777777" w:rsidR="003E6C77" w:rsidRPr="002F3653" w:rsidRDefault="003E6C77" w:rsidP="003E6C77">
      <w:pPr>
        <w:spacing w:after="120"/>
        <w:jc w:val="both"/>
        <w:rPr>
          <w:rFonts w:cs="Calibri"/>
          <w:color w:val="000000"/>
          <w:sz w:val="20"/>
          <w:szCs w:val="20"/>
        </w:rPr>
      </w:pPr>
      <w:r w:rsidRPr="002F3653">
        <w:rPr>
          <w:rFonts w:cs="Calibri"/>
          <w:b/>
          <w:color w:val="000000"/>
          <w:sz w:val="20"/>
          <w:szCs w:val="20"/>
        </w:rPr>
        <w:t xml:space="preserve">Priame rokovacie konanie – </w:t>
      </w:r>
      <w:r w:rsidRPr="002F3653">
        <w:rPr>
          <w:rFonts w:cs="Calibri"/>
          <w:color w:val="000000"/>
          <w:sz w:val="20"/>
          <w:szCs w:val="20"/>
        </w:rPr>
        <w:t xml:space="preserve">postup výberu zmluvného partnera, ktorý je možné použiť iba v prípade, ak je splnená aspoň jedna z podmienok uvedených v § 81 alebo § </w:t>
      </w:r>
      <w:r w:rsidR="000304D9">
        <w:rPr>
          <w:rFonts w:cs="Calibri"/>
          <w:color w:val="000000"/>
          <w:sz w:val="20"/>
          <w:szCs w:val="20"/>
        </w:rPr>
        <w:t>82</w:t>
      </w:r>
      <w:r w:rsidR="000304D9" w:rsidRPr="002F3653">
        <w:rPr>
          <w:rFonts w:cs="Calibri"/>
          <w:color w:val="000000"/>
          <w:sz w:val="20"/>
          <w:szCs w:val="20"/>
        </w:rPr>
        <w:t xml:space="preserve"> </w:t>
      </w:r>
      <w:r w:rsidRPr="002F3653">
        <w:rPr>
          <w:rFonts w:cs="Calibri"/>
          <w:color w:val="000000"/>
          <w:sz w:val="20"/>
          <w:szCs w:val="20"/>
        </w:rPr>
        <w:t>ZVO a ak nie je možné uzavrieť rámcovú dohodu.</w:t>
      </w:r>
    </w:p>
    <w:p w14:paraId="76331F65" w14:textId="77777777" w:rsidR="003E6C77" w:rsidRPr="002F3653" w:rsidRDefault="003E6C77" w:rsidP="003E6C77">
      <w:pPr>
        <w:spacing w:after="120"/>
        <w:jc w:val="both"/>
        <w:rPr>
          <w:rFonts w:cs="Calibri"/>
          <w:color w:val="000000"/>
          <w:sz w:val="20"/>
          <w:szCs w:val="20"/>
        </w:rPr>
      </w:pPr>
      <w:r w:rsidRPr="002F3653">
        <w:rPr>
          <w:rFonts w:cs="Calibri"/>
          <w:b/>
          <w:color w:val="000000"/>
          <w:sz w:val="20"/>
          <w:szCs w:val="20"/>
        </w:rPr>
        <w:t xml:space="preserve">Rokovacie konania </w:t>
      </w:r>
      <w:r w:rsidRPr="002F3653">
        <w:rPr>
          <w:rFonts w:cs="Calibri"/>
          <w:color w:val="000000"/>
          <w:sz w:val="20"/>
          <w:szCs w:val="20"/>
        </w:rPr>
        <w:t>- postupy v rámci, ktorých verejný obstarávateľ/obstarávateľ rokuje s vybratým uchádzačom alebo vybratými uchádzačmi o podmienkach zákazky. Rokovacie konanie môže byť so zverejnením alebo priame rokovacie konanie.</w:t>
      </w:r>
    </w:p>
    <w:p w14:paraId="22486838" w14:textId="77777777" w:rsidR="003E6C77" w:rsidRPr="002F3653" w:rsidRDefault="003E6C77" w:rsidP="00BC7600">
      <w:pPr>
        <w:spacing w:after="120"/>
        <w:jc w:val="both"/>
        <w:rPr>
          <w:rFonts w:cs="Calibri"/>
          <w:color w:val="000000"/>
          <w:sz w:val="20"/>
          <w:szCs w:val="20"/>
        </w:rPr>
      </w:pPr>
      <w:r w:rsidRPr="002F3653">
        <w:rPr>
          <w:rFonts w:cs="Calibri"/>
          <w:b/>
          <w:color w:val="000000"/>
          <w:sz w:val="20"/>
          <w:szCs w:val="20"/>
        </w:rPr>
        <w:t>Rámcová dohoda</w:t>
      </w:r>
      <w:r w:rsidRPr="002F3653">
        <w:rPr>
          <w:rFonts w:cs="Calibri"/>
          <w:color w:val="000000"/>
          <w:sz w:val="20"/>
          <w:szCs w:val="20"/>
        </w:rPr>
        <w:t xml:space="preserve"> je písomná dohoda medzi jedným alebo viacerými verejnými obstarávateľmi alebo jedným alebo viacerými obstarávateľmi na jednej strane a jedným alebo viacerými uchádzačmi na strane druhej. Rámcová dohoda určuje podmienky zadávania zákaziek počas jej platnosti, najmä čo sa týka ceny a predpokladaného množstva predmetu zákazky.</w:t>
      </w:r>
    </w:p>
    <w:p w14:paraId="4ED2FE3D" w14:textId="77777777" w:rsidR="00BC7600" w:rsidRPr="002F3653" w:rsidRDefault="00BC7600" w:rsidP="00BC7600">
      <w:pPr>
        <w:spacing w:after="120"/>
        <w:jc w:val="both"/>
        <w:rPr>
          <w:rFonts w:cs="Calibri"/>
          <w:color w:val="000000"/>
          <w:sz w:val="20"/>
          <w:szCs w:val="20"/>
        </w:rPr>
      </w:pPr>
      <w:r w:rsidRPr="002F3653">
        <w:rPr>
          <w:rFonts w:cs="Calibri"/>
          <w:b/>
          <w:color w:val="000000"/>
          <w:sz w:val="20"/>
          <w:szCs w:val="20"/>
        </w:rPr>
        <w:t>Jednotný európsky dokument</w:t>
      </w:r>
      <w:r w:rsidRPr="002F3653">
        <w:rPr>
          <w:rFonts w:cs="Calibri"/>
          <w:color w:val="000000"/>
          <w:sz w:val="20"/>
          <w:szCs w:val="20"/>
        </w:rPr>
        <w:t xml:space="preserve"> (JED) - je definovaný § 39 ZVO ako dokument, ktorým hospodársky subjekt môže predbežne nahradiť doklady na preukázanie splnenia podmienok účasti určené verejným obstarávateľom alebo </w:t>
      </w:r>
      <w:r w:rsidRPr="002F3653">
        <w:rPr>
          <w:rFonts w:cs="Calibri"/>
          <w:color w:val="000000"/>
          <w:sz w:val="20"/>
          <w:szCs w:val="20"/>
        </w:rPr>
        <w:lastRenderedPageBreak/>
        <w:t xml:space="preserve">obstarávateľom. Obsahuje aktualizované vyhlásenie záujemcu alebo uchádzača, resp. osoby, ktorou záujemca alebo uchádzač preukazuje finančné a ekonomické postavenie alebo technickú/odbornú spôsobilosť, že neexistuje dôvod na jeho vylúčenie, spĺňa objektívne a nediskriminačné pravidlá a kritériá výberu obmedzeného počtu záujemcov (ak verejný obstarávateľ alebo obstarávateľ obmedzil počet záujemcov) a poskytne verejnému obstarávateľovi alebo obstarávateľovi na požiadanie doklady, ktoré nahradil JED. </w:t>
      </w:r>
    </w:p>
    <w:p w14:paraId="0F705875" w14:textId="77777777" w:rsidR="00BC7600" w:rsidRPr="002F3653" w:rsidRDefault="00BC7600" w:rsidP="00BC7600">
      <w:pPr>
        <w:spacing w:after="120"/>
        <w:jc w:val="both"/>
        <w:rPr>
          <w:rFonts w:cs="Calibri"/>
          <w:color w:val="000000"/>
          <w:sz w:val="20"/>
          <w:szCs w:val="20"/>
        </w:rPr>
      </w:pPr>
      <w:r w:rsidRPr="002F3653">
        <w:rPr>
          <w:rFonts w:cs="Calibri"/>
          <w:b/>
          <w:color w:val="000000"/>
          <w:sz w:val="20"/>
          <w:szCs w:val="20"/>
        </w:rPr>
        <w:t>Konflikt záujmov</w:t>
      </w:r>
      <w:r w:rsidRPr="002F3653">
        <w:rPr>
          <w:rFonts w:cs="Calibri"/>
          <w:color w:val="000000"/>
          <w:sz w:val="20"/>
          <w:szCs w:val="20"/>
        </w:rPr>
        <w:t xml:space="preserve"> - je vo všeobecnosti vymedzený v § 46 zákona o príspevku EŠIF ako skutočnosť, keď z finančných, osobných, rodinných, politických alebo iných dôvodov je narušený alebo ohrozený nestranný, transparentný, nediskriminačný, efektívny, hospodárny a objektívny výkon funkcií pri poskytovaní príspevku. Uvedené ustanovenie sa vzťahuje aj na prípady konfliktu záujmov medzi obstarávateľom a zainteresovanou osobu alebo medzi uchádzačom/záujemcom a zainteresovanou osobou. Problematikou konfliktu záujmov sa zaoberá § 23 ZVO a čiastočne aj § 51, § 113, § 146 (8) ZVO, najmä v spojení s vylúčením zaujatosti a konfliktu záujmov členov komisie na vyhodnotenie ponúk alebo členov rady ÚVO.</w:t>
      </w:r>
    </w:p>
    <w:p w14:paraId="63FE425D" w14:textId="77777777" w:rsidR="00BC7600" w:rsidRPr="002F3653" w:rsidRDefault="00BC7600" w:rsidP="003E6C77">
      <w:pPr>
        <w:spacing w:after="120"/>
        <w:jc w:val="both"/>
        <w:rPr>
          <w:rFonts w:cs="Calibri"/>
          <w:color w:val="000000"/>
          <w:sz w:val="20"/>
          <w:szCs w:val="20"/>
        </w:rPr>
      </w:pPr>
      <w:r w:rsidRPr="002F3653">
        <w:rPr>
          <w:b/>
          <w:sz w:val="20"/>
          <w:szCs w:val="20"/>
        </w:rPr>
        <w:t>Podporná činnosť vo verejnom obstarávaní</w:t>
      </w:r>
      <w:r w:rsidRPr="002F3653">
        <w:rPr>
          <w:sz w:val="20"/>
          <w:szCs w:val="20"/>
        </w:rPr>
        <w:t xml:space="preserve"> – je najmä poskytovanie technickej infraštruktúry pri zadávaní zákazky, uzavretí rámcovej dohody, zadávaní koncesie alebo pri použití súťaže návrhov; poskytovanie poradenstva vo verejnom obstarávaní; príprava a riadenie postupov verejného obstarávania v mene a na účet verejného obstarávateľa alebo obstarávateľa.</w:t>
      </w:r>
    </w:p>
    <w:p w14:paraId="2C44DD07" w14:textId="77777777" w:rsidR="00D71C1B" w:rsidRPr="002F3653" w:rsidRDefault="00D71C1B" w:rsidP="00193D67">
      <w:pPr>
        <w:spacing w:after="120"/>
        <w:jc w:val="both"/>
        <w:rPr>
          <w:sz w:val="20"/>
          <w:szCs w:val="20"/>
        </w:rPr>
      </w:pPr>
      <w:r w:rsidRPr="002F3653">
        <w:rPr>
          <w:b/>
          <w:sz w:val="20"/>
          <w:szCs w:val="20"/>
        </w:rPr>
        <w:t xml:space="preserve">Úrad pre verejné obstarávanie </w:t>
      </w:r>
      <w:r w:rsidRPr="002F3653">
        <w:rPr>
          <w:sz w:val="20"/>
          <w:szCs w:val="20"/>
        </w:rPr>
        <w:t xml:space="preserve">(ďalej </w:t>
      </w:r>
      <w:r w:rsidR="00BC7600" w:rsidRPr="002F3653">
        <w:rPr>
          <w:sz w:val="20"/>
          <w:szCs w:val="20"/>
        </w:rPr>
        <w:t>ako</w:t>
      </w:r>
      <w:r w:rsidRPr="002F3653">
        <w:rPr>
          <w:sz w:val="20"/>
          <w:szCs w:val="20"/>
        </w:rPr>
        <w:t xml:space="preserve"> „ÚVO“) - ústredný orgán štátnej správy pre </w:t>
      </w:r>
      <w:r w:rsidR="00145F5E" w:rsidRPr="002F3653">
        <w:rPr>
          <w:sz w:val="20"/>
          <w:szCs w:val="20"/>
        </w:rPr>
        <w:t>VO</w:t>
      </w:r>
      <w:r w:rsidR="0078552D" w:rsidRPr="002F3653">
        <w:rPr>
          <w:sz w:val="20"/>
          <w:szCs w:val="20"/>
        </w:rPr>
        <w:t xml:space="preserve">, ktorý okrem iného vykonáva  štátnu správu v oblasti VO a dohľad nad VO, vydáva v elektronickej podobe Vestník VO, metodicky usmerňuje účastníkov procesu VO, vedie a sprístupňuje na svojom webovom sídle </w:t>
      </w:r>
      <w:hyperlink r:id="rId12" w:history="1">
        <w:r w:rsidR="0078552D" w:rsidRPr="002F3653">
          <w:rPr>
            <w:rStyle w:val="Hypertextovprepojenie"/>
            <w:sz w:val="20"/>
            <w:szCs w:val="20"/>
          </w:rPr>
          <w:t>www.uvo.gov.sk</w:t>
        </w:r>
      </w:hyperlink>
      <w:r w:rsidR="0078552D" w:rsidRPr="002F3653">
        <w:rPr>
          <w:sz w:val="20"/>
          <w:szCs w:val="20"/>
        </w:rPr>
        <w:t xml:space="preserve"> vzory elektronických dokumentov a iné potrebné náležitosti  potrebné na zabezpečenie elektronickej komunikácie, zverejňuje rozhodujúce dokumenty z oblasti VO (ako napríklad rozhodnutia úradu, metodické usmernenia úradu apod.).</w:t>
      </w:r>
    </w:p>
    <w:p w14:paraId="68E016F4" w14:textId="77777777" w:rsidR="00D71C1B" w:rsidRPr="002F3653" w:rsidRDefault="00E33E39" w:rsidP="00C64703">
      <w:pPr>
        <w:pStyle w:val="Nadpis1"/>
        <w:spacing w:line="276" w:lineRule="auto"/>
        <w:rPr>
          <w:lang w:val="sk-SK"/>
        </w:rPr>
      </w:pPr>
      <w:bookmarkStart w:id="48" w:name="_Spoločné_ustanovenia_pri"/>
      <w:bookmarkEnd w:id="48"/>
      <w:r w:rsidRPr="002F3653">
        <w:rPr>
          <w:rFonts w:ascii="Calibri" w:hAnsi="Calibri" w:cs="Calibri"/>
          <w:i/>
          <w:iCs/>
          <w:szCs w:val="28"/>
          <w:lang w:val="sk-SK"/>
        </w:rPr>
        <w:br w:type="page"/>
      </w:r>
      <w:bookmarkStart w:id="49" w:name="_Toc11153150"/>
      <w:r w:rsidR="00F17F1F" w:rsidRPr="00F17F1F">
        <w:rPr>
          <w:rFonts w:ascii="Calibri" w:hAnsi="Calibri" w:cs="Calibri"/>
          <w:iCs/>
          <w:szCs w:val="28"/>
          <w:lang w:val="sk-SK"/>
        </w:rPr>
        <w:lastRenderedPageBreak/>
        <w:t>2</w:t>
      </w:r>
      <w:r w:rsidR="00F17F1F">
        <w:rPr>
          <w:lang w:val="sk-SK"/>
        </w:rPr>
        <w:t xml:space="preserve">. </w:t>
      </w:r>
      <w:r w:rsidR="007C4BDD" w:rsidRPr="002F3653">
        <w:rPr>
          <w:lang w:val="sk-SK"/>
        </w:rPr>
        <w:t>S</w:t>
      </w:r>
      <w:r w:rsidR="00A54FDE" w:rsidRPr="002F3653">
        <w:rPr>
          <w:lang w:val="sk-SK"/>
        </w:rPr>
        <w:t>poločné ustanovenia pri zadávaní zákaziek</w:t>
      </w:r>
      <w:bookmarkEnd w:id="49"/>
    </w:p>
    <w:p w14:paraId="77DD7E6E" w14:textId="77777777" w:rsidR="00D71C1B" w:rsidRPr="002F3653" w:rsidRDefault="00597E02" w:rsidP="00C64703">
      <w:pPr>
        <w:pStyle w:val="Nadpis2"/>
        <w:spacing w:line="276" w:lineRule="auto"/>
      </w:pPr>
      <w:bookmarkStart w:id="50" w:name="_2.1_Povinnosti_žiadateľa/prijímateľ"/>
      <w:bookmarkStart w:id="51" w:name="_Toc417161534"/>
      <w:bookmarkStart w:id="52" w:name="_Toc11153151"/>
      <w:bookmarkEnd w:id="50"/>
      <w:r w:rsidRPr="002F3653">
        <w:t xml:space="preserve">2.1 </w:t>
      </w:r>
      <w:bookmarkEnd w:id="51"/>
      <w:r w:rsidR="00A54FDE" w:rsidRPr="002F3653">
        <w:t xml:space="preserve">Povinnosti </w:t>
      </w:r>
      <w:r w:rsidR="00792131" w:rsidRPr="002F3653">
        <w:t>žiadateľa/</w:t>
      </w:r>
      <w:r w:rsidR="00A54FDE" w:rsidRPr="002F3653">
        <w:t xml:space="preserve">prijímateľa </w:t>
      </w:r>
      <w:r w:rsidR="00FB2F1C" w:rsidRPr="002F3653">
        <w:t xml:space="preserve">a odporúčania </w:t>
      </w:r>
      <w:r w:rsidR="00A54FDE" w:rsidRPr="002F3653">
        <w:t>pri postupoch zadávania zákaziek</w:t>
      </w:r>
      <w:bookmarkEnd w:id="52"/>
    </w:p>
    <w:p w14:paraId="07484277" w14:textId="77777777" w:rsidR="00FB2F1C" w:rsidRPr="002F3653" w:rsidRDefault="00FB2F1C" w:rsidP="00FB2F1C">
      <w:pPr>
        <w:pStyle w:val="Nadpis3"/>
        <w:rPr>
          <w:lang w:eastAsia="cs-CZ"/>
        </w:rPr>
      </w:pPr>
      <w:bookmarkStart w:id="53" w:name="_Toc11153152"/>
      <w:r w:rsidRPr="002F3653">
        <w:rPr>
          <w:lang w:eastAsia="cs-CZ"/>
        </w:rPr>
        <w:t>Všeobecné povinnosti a odporúčania</w:t>
      </w:r>
      <w:bookmarkEnd w:id="53"/>
    </w:p>
    <w:p w14:paraId="7A2A967C" w14:textId="77777777" w:rsidR="00647E53" w:rsidRPr="002F3653" w:rsidRDefault="00792131" w:rsidP="001614CC">
      <w:pPr>
        <w:pStyle w:val="Default"/>
        <w:numPr>
          <w:ilvl w:val="0"/>
          <w:numId w:val="10"/>
        </w:numPr>
        <w:spacing w:before="120" w:line="276" w:lineRule="auto"/>
        <w:ind w:left="567" w:hanging="567"/>
        <w:jc w:val="both"/>
        <w:rPr>
          <w:rFonts w:ascii="Calibri" w:hAnsi="Calibri" w:cs="Calibri"/>
          <w:sz w:val="20"/>
          <w:szCs w:val="20"/>
        </w:rPr>
      </w:pPr>
      <w:r w:rsidRPr="002F3653">
        <w:rPr>
          <w:rFonts w:ascii="Calibri" w:hAnsi="Calibri" w:cs="Calibri"/>
          <w:sz w:val="20"/>
          <w:szCs w:val="20"/>
        </w:rPr>
        <w:t>Žiadateľ/</w:t>
      </w:r>
      <w:r w:rsidR="00647E53" w:rsidRPr="002F3653">
        <w:rPr>
          <w:rFonts w:ascii="Calibri" w:hAnsi="Calibri" w:cs="Calibri"/>
          <w:sz w:val="20"/>
          <w:szCs w:val="20"/>
        </w:rPr>
        <w:t xml:space="preserve">Prijímateľ pri zadávaní zákaziek na dodanie tovarov, uskutočnenie stavebných prác a poskytnutie služieb potrebných pre realizáciu aktivít projektu postupuje v súlade </w:t>
      </w:r>
      <w:r w:rsidR="0059047D" w:rsidRPr="002F3653">
        <w:rPr>
          <w:rFonts w:ascii="Calibri" w:hAnsi="Calibri" w:cs="Calibri"/>
          <w:b/>
          <w:sz w:val="20"/>
          <w:szCs w:val="20"/>
        </w:rPr>
        <w:t xml:space="preserve">so zákonom č. </w:t>
      </w:r>
      <w:r w:rsidR="003F397D" w:rsidRPr="002F3653">
        <w:rPr>
          <w:rFonts w:ascii="Calibri" w:hAnsi="Calibri" w:cs="Calibri"/>
          <w:b/>
          <w:sz w:val="20"/>
          <w:szCs w:val="20"/>
        </w:rPr>
        <w:t>343</w:t>
      </w:r>
      <w:r w:rsidR="0059047D" w:rsidRPr="002F3653">
        <w:rPr>
          <w:rFonts w:ascii="Calibri" w:hAnsi="Calibri" w:cs="Calibri"/>
          <w:b/>
          <w:sz w:val="20"/>
          <w:szCs w:val="20"/>
        </w:rPr>
        <w:t>/</w:t>
      </w:r>
      <w:r w:rsidR="003F397D" w:rsidRPr="002F3653">
        <w:rPr>
          <w:rFonts w:ascii="Calibri" w:hAnsi="Calibri" w:cs="Calibri"/>
          <w:b/>
          <w:sz w:val="20"/>
          <w:szCs w:val="20"/>
        </w:rPr>
        <w:t xml:space="preserve">2015 </w:t>
      </w:r>
      <w:r w:rsidR="0059047D" w:rsidRPr="002F3653">
        <w:rPr>
          <w:rFonts w:ascii="Calibri" w:hAnsi="Calibri" w:cs="Calibri"/>
          <w:b/>
          <w:sz w:val="20"/>
          <w:szCs w:val="20"/>
        </w:rPr>
        <w:t>Z. z. o verejnom obstarávaní</w:t>
      </w:r>
      <w:r w:rsidR="0059047D" w:rsidRPr="002F3653">
        <w:rPr>
          <w:rFonts w:ascii="Calibri" w:hAnsi="Calibri" w:cs="Calibri"/>
          <w:sz w:val="20"/>
          <w:szCs w:val="20"/>
        </w:rPr>
        <w:t xml:space="preserve"> a o zmene a doplnení niektorých zákonov</w:t>
      </w:r>
      <w:r w:rsidR="00A90238" w:rsidRPr="002F3653">
        <w:rPr>
          <w:rFonts w:ascii="Calibri" w:hAnsi="Calibri" w:cs="Calibri"/>
          <w:sz w:val="20"/>
          <w:szCs w:val="20"/>
        </w:rPr>
        <w:t xml:space="preserve"> (ďalej len „ZVO“), pričom zároveň postupuje podľa tejto príručky. V prípadoch, kedy obstarávanie tovarov, prác alebo služieb nepodlieha postupom podľa ZVO, je </w:t>
      </w:r>
      <w:r w:rsidR="00F63678" w:rsidRPr="002F3653">
        <w:rPr>
          <w:rFonts w:ascii="Calibri" w:hAnsi="Calibri" w:cs="Calibri"/>
          <w:sz w:val="20"/>
          <w:szCs w:val="20"/>
        </w:rPr>
        <w:t>žiadateľ/</w:t>
      </w:r>
      <w:r w:rsidR="00A90238" w:rsidRPr="002F3653">
        <w:rPr>
          <w:rFonts w:ascii="Calibri" w:hAnsi="Calibri" w:cs="Calibri"/>
          <w:sz w:val="20"/>
          <w:szCs w:val="20"/>
        </w:rPr>
        <w:t>prijímateľ povinný postupovať v súlade s príslušnými ustanoveniami uvedenými v</w:t>
      </w:r>
      <w:r w:rsidR="00F63678" w:rsidRPr="002F3653">
        <w:rPr>
          <w:rFonts w:ascii="Calibri" w:hAnsi="Calibri" w:cs="Calibri"/>
          <w:sz w:val="20"/>
          <w:szCs w:val="20"/>
        </w:rPr>
        <w:t xml:space="preserve"> tejto </w:t>
      </w:r>
      <w:r w:rsidR="00A90238" w:rsidRPr="002F3653">
        <w:rPr>
          <w:rFonts w:ascii="Calibri" w:hAnsi="Calibri" w:cs="Calibri"/>
          <w:sz w:val="20"/>
          <w:szCs w:val="20"/>
        </w:rPr>
        <w:t>príručke a v iných záväzných dokumentoch, na ktoré príručka odkazuje (napr. Metodické pokyny CKO č. 12 a 14).</w:t>
      </w:r>
      <w:r w:rsidR="0059047D" w:rsidRPr="002F3653">
        <w:rPr>
          <w:rFonts w:ascii="Calibri" w:hAnsi="Calibri" w:cs="Calibri"/>
          <w:sz w:val="20"/>
          <w:szCs w:val="20"/>
        </w:rPr>
        <w:t xml:space="preserve"> </w:t>
      </w:r>
      <w:r w:rsidR="009B417A" w:rsidRPr="002F3653">
        <w:rPr>
          <w:rFonts w:ascii="Calibri" w:hAnsi="Calibri" w:cs="Calibri"/>
          <w:sz w:val="20"/>
          <w:szCs w:val="20"/>
        </w:rPr>
        <w:t xml:space="preserve"> </w:t>
      </w:r>
    </w:p>
    <w:p w14:paraId="4EDC0948" w14:textId="77777777" w:rsidR="005467AB" w:rsidRPr="002F3653" w:rsidRDefault="00577170" w:rsidP="001614CC">
      <w:pPr>
        <w:pStyle w:val="Default"/>
        <w:numPr>
          <w:ilvl w:val="0"/>
          <w:numId w:val="10"/>
        </w:numPr>
        <w:spacing w:before="120" w:line="276" w:lineRule="auto"/>
        <w:ind w:left="567" w:hanging="567"/>
        <w:jc w:val="both"/>
        <w:rPr>
          <w:rFonts w:ascii="Calibri" w:hAnsi="Calibri" w:cs="Calibri"/>
          <w:sz w:val="20"/>
          <w:szCs w:val="20"/>
        </w:rPr>
      </w:pPr>
      <w:r w:rsidRPr="002F3653">
        <w:rPr>
          <w:rFonts w:ascii="Calibri" w:hAnsi="Calibri" w:cs="Calibri"/>
          <w:sz w:val="20"/>
        </w:rPr>
        <w:t xml:space="preserve">RO v súvislosti s možným dopadom na povinnosti vyplývajúce zo Zmluvy o poskytnutí NFP odporúča, aby </w:t>
      </w:r>
      <w:r w:rsidR="00792131" w:rsidRPr="002F3653">
        <w:rPr>
          <w:rFonts w:ascii="Calibri" w:hAnsi="Calibri" w:cs="Calibri"/>
          <w:sz w:val="20"/>
          <w:szCs w:val="20"/>
        </w:rPr>
        <w:t>žiadateľ/</w:t>
      </w:r>
      <w:r w:rsidRPr="002F3653">
        <w:rPr>
          <w:rFonts w:ascii="Calibri" w:hAnsi="Calibri" w:cs="Calibri"/>
          <w:sz w:val="20"/>
        </w:rPr>
        <w:t>prijímateľ začal</w:t>
      </w:r>
      <w:r w:rsidR="005467AB" w:rsidRPr="002F3653">
        <w:rPr>
          <w:rFonts w:ascii="Calibri" w:hAnsi="Calibri" w:cs="Calibri"/>
          <w:sz w:val="20"/>
        </w:rPr>
        <w:t xml:space="preserve"> </w:t>
      </w:r>
      <w:r w:rsidR="00493EDC" w:rsidRPr="002F3653">
        <w:rPr>
          <w:rFonts w:ascii="Calibri" w:hAnsi="Calibri" w:cs="Calibri"/>
          <w:sz w:val="20"/>
        </w:rPr>
        <w:t>VO</w:t>
      </w:r>
      <w:r w:rsidR="005467AB" w:rsidRPr="002F3653">
        <w:rPr>
          <w:rFonts w:ascii="Calibri" w:hAnsi="Calibri" w:cs="Calibri"/>
          <w:sz w:val="20"/>
        </w:rPr>
        <w:t xml:space="preserve"> na výber dodávateľa</w:t>
      </w:r>
      <w:r w:rsidR="0054126C" w:rsidRPr="002F3653">
        <w:rPr>
          <w:rFonts w:ascii="Calibri" w:hAnsi="Calibri" w:cs="Calibri"/>
          <w:sz w:val="20"/>
        </w:rPr>
        <w:t>/zhotoviteľa</w:t>
      </w:r>
      <w:r w:rsidR="005467AB" w:rsidRPr="002F3653">
        <w:rPr>
          <w:rFonts w:ascii="Calibri" w:hAnsi="Calibri" w:cs="Calibri"/>
          <w:sz w:val="20"/>
        </w:rPr>
        <w:t xml:space="preserve"> </w:t>
      </w:r>
      <w:r w:rsidR="005467AB" w:rsidRPr="00FA6C92">
        <w:rPr>
          <w:rFonts w:ascii="Calibri" w:hAnsi="Calibri" w:cs="Calibri"/>
          <w:color w:val="auto"/>
          <w:sz w:val="20"/>
        </w:rPr>
        <w:t xml:space="preserve">projektu najneskôr do </w:t>
      </w:r>
      <w:r w:rsidR="00511508" w:rsidRPr="00FA6C92">
        <w:rPr>
          <w:rFonts w:ascii="Calibri" w:hAnsi="Calibri" w:cs="Calibri"/>
          <w:color w:val="auto"/>
          <w:sz w:val="20"/>
        </w:rPr>
        <w:t xml:space="preserve">3 mesiacov </w:t>
      </w:r>
      <w:r w:rsidR="005467AB" w:rsidRPr="00FA6C92">
        <w:rPr>
          <w:rFonts w:ascii="Calibri" w:hAnsi="Calibri" w:cs="Calibri"/>
          <w:color w:val="auto"/>
          <w:sz w:val="20"/>
        </w:rPr>
        <w:t xml:space="preserve">od nadobudnutia účinnosti Zmluvy o poskytnutí NFP alebo </w:t>
      </w:r>
      <w:r w:rsidR="00511508" w:rsidRPr="00FA6C92">
        <w:rPr>
          <w:rFonts w:ascii="Calibri" w:hAnsi="Calibri" w:cs="Calibri"/>
          <w:color w:val="auto"/>
          <w:sz w:val="20"/>
        </w:rPr>
        <w:t xml:space="preserve">do 3 mesiacov </w:t>
      </w:r>
      <w:r w:rsidR="005467AB" w:rsidRPr="00FA6C92">
        <w:rPr>
          <w:rFonts w:ascii="Calibri" w:hAnsi="Calibri" w:cs="Calibri"/>
          <w:color w:val="auto"/>
          <w:sz w:val="20"/>
        </w:rPr>
        <w:t xml:space="preserve">od zrušenia predchádzajúceho </w:t>
      </w:r>
      <w:r w:rsidR="00493EDC" w:rsidRPr="00FA6C92">
        <w:rPr>
          <w:rFonts w:ascii="Calibri" w:hAnsi="Calibri" w:cs="Calibri"/>
          <w:color w:val="auto"/>
          <w:sz w:val="20"/>
        </w:rPr>
        <w:t xml:space="preserve">VO </w:t>
      </w:r>
      <w:r w:rsidR="005467AB" w:rsidRPr="00FA6C92">
        <w:rPr>
          <w:rFonts w:ascii="Calibri" w:hAnsi="Calibri" w:cs="Calibri"/>
          <w:color w:val="auto"/>
          <w:sz w:val="20"/>
        </w:rPr>
        <w:t xml:space="preserve">alebo </w:t>
      </w:r>
      <w:r w:rsidR="00511508" w:rsidRPr="00FA6C92">
        <w:rPr>
          <w:rFonts w:ascii="Calibri" w:hAnsi="Calibri" w:cs="Calibri"/>
          <w:color w:val="auto"/>
          <w:sz w:val="20"/>
        </w:rPr>
        <w:t xml:space="preserve">do 3 mesiacov </w:t>
      </w:r>
      <w:r w:rsidR="005467AB" w:rsidRPr="00FA6C92">
        <w:rPr>
          <w:rFonts w:ascii="Calibri" w:hAnsi="Calibri" w:cs="Calibri"/>
          <w:color w:val="auto"/>
          <w:sz w:val="20"/>
        </w:rPr>
        <w:t>od ukončenia zmluvy s predchádzajúcim dodávateľom</w:t>
      </w:r>
      <w:r w:rsidR="0054126C" w:rsidRPr="00FA6C92">
        <w:rPr>
          <w:rFonts w:ascii="Calibri" w:hAnsi="Calibri" w:cs="Calibri"/>
          <w:color w:val="auto"/>
          <w:sz w:val="20"/>
        </w:rPr>
        <w:t>/zhotoviteľom</w:t>
      </w:r>
      <w:r w:rsidR="005467AB" w:rsidRPr="00FA6C92">
        <w:rPr>
          <w:rFonts w:ascii="Calibri" w:hAnsi="Calibri" w:cs="Calibri"/>
          <w:color w:val="auto"/>
          <w:sz w:val="20"/>
        </w:rPr>
        <w:t xml:space="preserve"> alebo do </w:t>
      </w:r>
      <w:r w:rsidR="00511508" w:rsidRPr="00FA6C92">
        <w:rPr>
          <w:rFonts w:ascii="Calibri" w:hAnsi="Calibri" w:cs="Calibri"/>
          <w:color w:val="auto"/>
          <w:sz w:val="20"/>
        </w:rPr>
        <w:t>3 mesiacov</w:t>
      </w:r>
      <w:r w:rsidR="005467AB" w:rsidRPr="00FA6C92">
        <w:rPr>
          <w:rFonts w:ascii="Calibri" w:hAnsi="Calibri" w:cs="Calibri"/>
          <w:color w:val="auto"/>
          <w:sz w:val="20"/>
        </w:rPr>
        <w:t xml:space="preserve"> od doručenia správy z kontroly </w:t>
      </w:r>
      <w:r w:rsidR="00493EDC" w:rsidRPr="00FA6C92">
        <w:rPr>
          <w:rFonts w:ascii="Calibri" w:hAnsi="Calibri" w:cs="Calibri"/>
          <w:color w:val="auto"/>
          <w:sz w:val="20"/>
        </w:rPr>
        <w:t>VO</w:t>
      </w:r>
      <w:r w:rsidR="005467AB" w:rsidRPr="00FA6C92">
        <w:rPr>
          <w:rFonts w:ascii="Calibri" w:hAnsi="Calibri" w:cs="Calibri"/>
          <w:color w:val="auto"/>
          <w:sz w:val="20"/>
        </w:rPr>
        <w:t xml:space="preserve"> </w:t>
      </w:r>
      <w:r w:rsidR="003A0431" w:rsidRPr="00FA6C92">
        <w:rPr>
          <w:rFonts w:ascii="Calibri" w:hAnsi="Calibri" w:cs="Calibri"/>
          <w:color w:val="auto"/>
          <w:sz w:val="20"/>
        </w:rPr>
        <w:t>od RO vzťahujúcej sa k bezprostredne predchádzajúcemu VO</w:t>
      </w:r>
      <w:r w:rsidR="005467AB" w:rsidRPr="00FA6C92">
        <w:rPr>
          <w:rFonts w:ascii="Calibri" w:hAnsi="Calibri" w:cs="Calibri"/>
          <w:color w:val="auto"/>
          <w:sz w:val="20"/>
        </w:rPr>
        <w:t>.</w:t>
      </w:r>
    </w:p>
    <w:p w14:paraId="6A5D0145" w14:textId="77777777" w:rsidR="005467AB" w:rsidRPr="00C138E2" w:rsidRDefault="00F63678" w:rsidP="00B33937">
      <w:pPr>
        <w:pStyle w:val="Default"/>
        <w:spacing w:before="120" w:line="276" w:lineRule="auto"/>
        <w:ind w:left="567" w:hanging="567"/>
        <w:jc w:val="both"/>
        <w:rPr>
          <w:rFonts w:ascii="Calibri" w:hAnsi="Calibri" w:cs="Calibri"/>
          <w:sz w:val="20"/>
          <w:szCs w:val="20"/>
        </w:rPr>
      </w:pPr>
      <w:r w:rsidRPr="002F3653">
        <w:rPr>
          <w:rFonts w:ascii="Calibri" w:hAnsi="Calibri" w:cs="Calibri"/>
          <w:sz w:val="20"/>
          <w:szCs w:val="20"/>
        </w:rPr>
        <w:tab/>
      </w:r>
      <w:r w:rsidR="005467AB" w:rsidRPr="00C138E2">
        <w:rPr>
          <w:rFonts w:ascii="Calibri" w:hAnsi="Calibri" w:cs="Calibri"/>
          <w:sz w:val="20"/>
          <w:szCs w:val="20"/>
        </w:rPr>
        <w:t>Začatím VO sa rozumie:</w:t>
      </w:r>
    </w:p>
    <w:p w14:paraId="0D06A669" w14:textId="77777777" w:rsidR="005467AB" w:rsidRPr="00C138E2" w:rsidRDefault="005467AB" w:rsidP="001614CC">
      <w:pPr>
        <w:pStyle w:val="Default"/>
        <w:numPr>
          <w:ilvl w:val="0"/>
          <w:numId w:val="12"/>
        </w:numPr>
        <w:spacing w:before="120" w:line="276" w:lineRule="auto"/>
        <w:jc w:val="both"/>
        <w:rPr>
          <w:rFonts w:ascii="Calibri" w:hAnsi="Calibri" w:cs="Calibri"/>
          <w:sz w:val="20"/>
          <w:szCs w:val="20"/>
        </w:rPr>
      </w:pPr>
      <w:r w:rsidRPr="00C138E2">
        <w:rPr>
          <w:rFonts w:ascii="Calibri" w:hAnsi="Calibri" w:cs="Calibri"/>
          <w:sz w:val="20"/>
          <w:szCs w:val="20"/>
        </w:rPr>
        <w:t>odoslanie príslušného oznámenia/oznámení používaných vo VO na zverejnenie do vestníka publikačného úradu EÚ a/alebo vestníka ÚVO (oznámenie o vyhlásení VO, výzva na predkladanie ponúk resp. ich ekvivalent),</w:t>
      </w:r>
    </w:p>
    <w:p w14:paraId="532AC4AA" w14:textId="77777777" w:rsidR="005467AB" w:rsidRPr="00C138E2" w:rsidRDefault="005467AB" w:rsidP="001614CC">
      <w:pPr>
        <w:pStyle w:val="Default"/>
        <w:numPr>
          <w:ilvl w:val="0"/>
          <w:numId w:val="12"/>
        </w:numPr>
        <w:spacing w:before="120" w:line="276" w:lineRule="auto"/>
        <w:jc w:val="both"/>
        <w:rPr>
          <w:rFonts w:ascii="Calibri" w:hAnsi="Calibri" w:cs="Calibri"/>
          <w:sz w:val="20"/>
          <w:szCs w:val="20"/>
        </w:rPr>
      </w:pPr>
      <w:r w:rsidRPr="00C138E2">
        <w:rPr>
          <w:rFonts w:ascii="Calibri" w:hAnsi="Calibri" w:cs="Calibri"/>
          <w:sz w:val="20"/>
          <w:szCs w:val="20"/>
        </w:rPr>
        <w:t xml:space="preserve">odoslanie </w:t>
      </w:r>
      <w:r w:rsidR="00AF4D44" w:rsidRPr="00C138E2">
        <w:rPr>
          <w:rFonts w:ascii="Calibri" w:hAnsi="Calibri" w:cs="Calibri"/>
          <w:sz w:val="20"/>
          <w:szCs w:val="20"/>
        </w:rPr>
        <w:t>výzvy na súťaž</w:t>
      </w:r>
      <w:r w:rsidRPr="00C138E2">
        <w:rPr>
          <w:rFonts w:ascii="Calibri" w:hAnsi="Calibri" w:cs="Calibri"/>
          <w:sz w:val="20"/>
          <w:szCs w:val="20"/>
        </w:rPr>
        <w:t>/</w:t>
      </w:r>
      <w:r w:rsidR="0059078F" w:rsidRPr="00C138E2">
        <w:rPr>
          <w:rFonts w:ascii="Calibri" w:hAnsi="Calibri" w:cs="Calibri"/>
          <w:sz w:val="20"/>
          <w:szCs w:val="20"/>
        </w:rPr>
        <w:t>oslovenie potenciálnych záujemcov</w:t>
      </w:r>
      <w:r w:rsidR="00AF4D44" w:rsidRPr="00C138E2">
        <w:rPr>
          <w:rFonts w:ascii="Calibri" w:hAnsi="Calibri" w:cs="Calibri"/>
          <w:sz w:val="20"/>
          <w:szCs w:val="20"/>
        </w:rPr>
        <w:t xml:space="preserve"> </w:t>
      </w:r>
      <w:r w:rsidRPr="00C138E2">
        <w:rPr>
          <w:rFonts w:ascii="Calibri" w:hAnsi="Calibri" w:cs="Calibri"/>
          <w:sz w:val="20"/>
          <w:szCs w:val="20"/>
        </w:rPr>
        <w:t xml:space="preserve">v rámci  zákaziek </w:t>
      </w:r>
      <w:r w:rsidR="00803E45" w:rsidRPr="00C138E2">
        <w:rPr>
          <w:rFonts w:ascii="Calibri" w:hAnsi="Calibri" w:cs="Calibri"/>
          <w:sz w:val="20"/>
          <w:szCs w:val="20"/>
        </w:rPr>
        <w:t xml:space="preserve">s nízkymi hodnotami podľa § </w:t>
      </w:r>
      <w:r w:rsidR="00A3295F" w:rsidRPr="00C138E2">
        <w:rPr>
          <w:rFonts w:ascii="Calibri" w:hAnsi="Calibri" w:cs="Calibri"/>
          <w:sz w:val="20"/>
          <w:szCs w:val="20"/>
        </w:rPr>
        <w:t>117</w:t>
      </w:r>
      <w:r w:rsidRPr="00C138E2">
        <w:rPr>
          <w:rFonts w:ascii="Calibri" w:hAnsi="Calibri" w:cs="Calibri"/>
          <w:sz w:val="20"/>
          <w:szCs w:val="20"/>
        </w:rPr>
        <w:t xml:space="preserve"> ZVO (viď. </w:t>
      </w:r>
      <w:hyperlink w:anchor="_Obstarávanie_zákaziek_s" w:history="1">
        <w:r w:rsidRPr="00C138E2">
          <w:rPr>
            <w:rStyle w:val="Hypertextovprepojenie"/>
            <w:rFonts w:ascii="Calibri" w:hAnsi="Calibri" w:cs="Calibri"/>
            <w:sz w:val="20"/>
            <w:szCs w:val="20"/>
          </w:rPr>
          <w:t>kapitola 4</w:t>
        </w:r>
      </w:hyperlink>
      <w:r w:rsidRPr="00C138E2">
        <w:rPr>
          <w:rFonts w:ascii="Calibri" w:hAnsi="Calibri" w:cs="Calibri"/>
          <w:sz w:val="20"/>
          <w:szCs w:val="20"/>
        </w:rPr>
        <w:t xml:space="preserve"> tejto príručky),</w:t>
      </w:r>
    </w:p>
    <w:p w14:paraId="2AC78247" w14:textId="77777777" w:rsidR="005467AB" w:rsidRPr="00C138E2" w:rsidRDefault="005467AB" w:rsidP="001614CC">
      <w:pPr>
        <w:pStyle w:val="Default"/>
        <w:numPr>
          <w:ilvl w:val="0"/>
          <w:numId w:val="12"/>
        </w:numPr>
        <w:spacing w:before="120" w:line="276" w:lineRule="auto"/>
        <w:jc w:val="both"/>
        <w:rPr>
          <w:rFonts w:ascii="Calibri" w:hAnsi="Calibri" w:cs="Calibri"/>
          <w:sz w:val="20"/>
          <w:szCs w:val="20"/>
        </w:rPr>
      </w:pPr>
      <w:r w:rsidRPr="00C138E2">
        <w:rPr>
          <w:rFonts w:ascii="Calibri" w:hAnsi="Calibri" w:cs="Calibri"/>
          <w:sz w:val="20"/>
          <w:szCs w:val="20"/>
        </w:rPr>
        <w:t>odoslanie výzvy na súťaž</w:t>
      </w:r>
      <w:r w:rsidR="00775166" w:rsidRPr="00C138E2">
        <w:rPr>
          <w:rFonts w:ascii="Calibri" w:hAnsi="Calibri" w:cs="Calibri"/>
          <w:sz w:val="20"/>
          <w:szCs w:val="20"/>
        </w:rPr>
        <w:t>,</w:t>
      </w:r>
      <w:r w:rsidRPr="00C138E2">
        <w:rPr>
          <w:rFonts w:ascii="Calibri" w:hAnsi="Calibri" w:cs="Calibri"/>
          <w:sz w:val="20"/>
          <w:szCs w:val="20"/>
        </w:rPr>
        <w:t xml:space="preserve"> resp. jej ekvivalentu pri zadávaní zákaziek, na ktoré sa </w:t>
      </w:r>
      <w:r w:rsidR="00AF4D44" w:rsidRPr="00C138E2">
        <w:rPr>
          <w:rFonts w:ascii="Calibri" w:hAnsi="Calibri" w:cs="Calibri"/>
          <w:sz w:val="20"/>
          <w:szCs w:val="20"/>
        </w:rPr>
        <w:t>ZVO</w:t>
      </w:r>
      <w:r w:rsidRPr="00C138E2">
        <w:rPr>
          <w:rFonts w:ascii="Calibri" w:hAnsi="Calibri" w:cs="Calibri"/>
          <w:sz w:val="20"/>
          <w:szCs w:val="20"/>
        </w:rPr>
        <w:t xml:space="preserve"> nevzťahuje (viď. </w:t>
      </w:r>
      <w:hyperlink w:anchor="_Obstarávanie_zákaziek,_na" w:history="1">
        <w:r w:rsidRPr="00C138E2">
          <w:rPr>
            <w:rStyle w:val="Hypertextovprepojenie"/>
            <w:rFonts w:ascii="Calibri" w:hAnsi="Calibri" w:cs="Calibri"/>
            <w:sz w:val="20"/>
            <w:szCs w:val="20"/>
          </w:rPr>
          <w:t>kapitola 6</w:t>
        </w:r>
      </w:hyperlink>
      <w:r w:rsidRPr="00C138E2">
        <w:rPr>
          <w:rFonts w:ascii="Calibri" w:hAnsi="Calibri" w:cs="Calibri"/>
          <w:sz w:val="20"/>
          <w:szCs w:val="20"/>
        </w:rPr>
        <w:t xml:space="preserve"> tejto príručky).</w:t>
      </w:r>
    </w:p>
    <w:p w14:paraId="42DDB370" w14:textId="77777777" w:rsidR="0059047D" w:rsidRPr="002F3653" w:rsidRDefault="00792131" w:rsidP="001614CC">
      <w:pPr>
        <w:pStyle w:val="Default"/>
        <w:numPr>
          <w:ilvl w:val="0"/>
          <w:numId w:val="10"/>
        </w:numPr>
        <w:spacing w:before="120" w:line="276" w:lineRule="auto"/>
        <w:ind w:left="360"/>
        <w:jc w:val="both"/>
        <w:rPr>
          <w:rFonts w:ascii="Calibri" w:hAnsi="Calibri" w:cs="Calibri"/>
          <w:sz w:val="20"/>
          <w:szCs w:val="20"/>
        </w:rPr>
      </w:pPr>
      <w:r w:rsidRPr="002F3653">
        <w:rPr>
          <w:rFonts w:ascii="Calibri" w:hAnsi="Calibri" w:cs="Calibri"/>
          <w:sz w:val="20"/>
          <w:szCs w:val="20"/>
        </w:rPr>
        <w:t>Žiadateľ/</w:t>
      </w:r>
      <w:r w:rsidR="00EC79B2" w:rsidRPr="002F3653">
        <w:rPr>
          <w:rFonts w:ascii="Calibri" w:hAnsi="Calibri" w:cs="Calibri"/>
          <w:sz w:val="20"/>
          <w:szCs w:val="20"/>
        </w:rPr>
        <w:t>p</w:t>
      </w:r>
      <w:r w:rsidR="002B2D42" w:rsidRPr="002F3653">
        <w:rPr>
          <w:rFonts w:ascii="Calibri" w:hAnsi="Calibri" w:cs="Calibri"/>
          <w:sz w:val="20"/>
          <w:szCs w:val="20"/>
        </w:rPr>
        <w:t>rijímateľ počas obstarávania zabezpečí</w:t>
      </w:r>
      <w:r w:rsidR="0059047D" w:rsidRPr="002F3653">
        <w:rPr>
          <w:rFonts w:ascii="Calibri" w:hAnsi="Calibri" w:cs="Calibri"/>
          <w:sz w:val="20"/>
          <w:szCs w:val="20"/>
        </w:rPr>
        <w:t>:</w:t>
      </w:r>
    </w:p>
    <w:p w14:paraId="4E399AC4" w14:textId="77777777" w:rsidR="008729C3" w:rsidRPr="002F3653" w:rsidRDefault="00E825AF" w:rsidP="001614CC">
      <w:pPr>
        <w:pStyle w:val="Default"/>
        <w:numPr>
          <w:ilvl w:val="0"/>
          <w:numId w:val="11"/>
        </w:numPr>
        <w:spacing w:before="120" w:line="276" w:lineRule="auto"/>
        <w:ind w:left="993" w:hanging="303"/>
        <w:jc w:val="both"/>
        <w:rPr>
          <w:rFonts w:ascii="Calibri" w:hAnsi="Calibri" w:cs="Calibri"/>
          <w:sz w:val="20"/>
          <w:szCs w:val="20"/>
        </w:rPr>
      </w:pPr>
      <w:r w:rsidRPr="002F3653">
        <w:rPr>
          <w:rFonts w:ascii="Calibri" w:hAnsi="Calibri" w:cs="Calibri"/>
          <w:sz w:val="20"/>
          <w:szCs w:val="20"/>
        </w:rPr>
        <w:t xml:space="preserve">dodržiavanie pravidiel a princípov </w:t>
      </w:r>
      <w:r w:rsidR="002557A3" w:rsidRPr="002F3653">
        <w:rPr>
          <w:rFonts w:ascii="Calibri" w:hAnsi="Calibri" w:cs="Calibri"/>
          <w:sz w:val="20"/>
          <w:szCs w:val="20"/>
        </w:rPr>
        <w:t xml:space="preserve"> </w:t>
      </w:r>
      <w:r w:rsidR="00A51267" w:rsidRPr="002F3653">
        <w:rPr>
          <w:rFonts w:ascii="Calibri" w:hAnsi="Calibri" w:cs="Calibri"/>
          <w:sz w:val="20"/>
          <w:szCs w:val="20"/>
        </w:rPr>
        <w:t>v</w:t>
      </w:r>
      <w:r w:rsidR="009A1EFE" w:rsidRPr="002F3653">
        <w:rPr>
          <w:rFonts w:ascii="Calibri" w:hAnsi="Calibri" w:cs="Calibri"/>
          <w:sz w:val="20"/>
          <w:szCs w:val="20"/>
        </w:rPr>
        <w:t xml:space="preserve"> zmysle článku 125</w:t>
      </w:r>
      <w:r w:rsidR="008E304E" w:rsidRPr="002F3653">
        <w:rPr>
          <w:rFonts w:ascii="Calibri" w:hAnsi="Calibri" w:cs="Calibri"/>
          <w:sz w:val="20"/>
          <w:szCs w:val="20"/>
        </w:rPr>
        <w:t>,</w:t>
      </w:r>
      <w:r w:rsidR="009A1EFE" w:rsidRPr="002F3653">
        <w:rPr>
          <w:rFonts w:ascii="Calibri" w:hAnsi="Calibri" w:cs="Calibri"/>
          <w:sz w:val="20"/>
          <w:szCs w:val="20"/>
        </w:rPr>
        <w:t xml:space="preserve"> ods. 4 všeobecného nariadenia</w:t>
      </w:r>
      <w:r w:rsidR="008729C3" w:rsidRPr="002F3653">
        <w:rPr>
          <w:rFonts w:ascii="Calibri" w:hAnsi="Calibri" w:cs="Calibri"/>
          <w:sz w:val="20"/>
          <w:szCs w:val="20"/>
        </w:rPr>
        <w:t>,</w:t>
      </w:r>
    </w:p>
    <w:p w14:paraId="12F32B32" w14:textId="77777777" w:rsidR="002557A3" w:rsidRPr="002F3653" w:rsidRDefault="00F57A98" w:rsidP="001614CC">
      <w:pPr>
        <w:pStyle w:val="Default"/>
        <w:numPr>
          <w:ilvl w:val="0"/>
          <w:numId w:val="11"/>
        </w:numPr>
        <w:spacing w:before="120" w:line="276" w:lineRule="auto"/>
        <w:ind w:left="993" w:hanging="303"/>
        <w:jc w:val="both"/>
        <w:rPr>
          <w:rFonts w:ascii="Calibri" w:hAnsi="Calibri" w:cs="Calibri"/>
          <w:sz w:val="20"/>
          <w:szCs w:val="20"/>
        </w:rPr>
      </w:pPr>
      <w:r w:rsidRPr="002F3653">
        <w:rPr>
          <w:rFonts w:ascii="Calibri" w:hAnsi="Calibri" w:cs="Calibri"/>
          <w:sz w:val="20"/>
          <w:szCs w:val="20"/>
        </w:rPr>
        <w:t>dodržiavanie ZVO a</w:t>
      </w:r>
      <w:r w:rsidR="008729C3" w:rsidRPr="002F3653">
        <w:rPr>
          <w:rFonts w:ascii="Calibri" w:hAnsi="Calibri" w:cs="Calibri"/>
          <w:sz w:val="20"/>
          <w:szCs w:val="20"/>
        </w:rPr>
        <w:t xml:space="preserve"> pr</w:t>
      </w:r>
      <w:r w:rsidR="00A442D2">
        <w:rPr>
          <w:rFonts w:ascii="Calibri" w:hAnsi="Calibri" w:cs="Calibri"/>
          <w:sz w:val="20"/>
          <w:szCs w:val="20"/>
        </w:rPr>
        <w:t>avidiel</w:t>
      </w:r>
      <w:r w:rsidR="008729C3" w:rsidRPr="002F3653">
        <w:rPr>
          <w:rFonts w:ascii="Calibri" w:hAnsi="Calibri" w:cs="Calibri"/>
          <w:sz w:val="20"/>
          <w:szCs w:val="20"/>
        </w:rPr>
        <w:t xml:space="preserve"> vo verejnom obstarávaní - </w:t>
      </w:r>
      <w:r w:rsidR="0059047D" w:rsidRPr="002F3653">
        <w:rPr>
          <w:rFonts w:ascii="Calibri" w:hAnsi="Calibri" w:cs="Calibri"/>
          <w:sz w:val="20"/>
          <w:szCs w:val="20"/>
        </w:rPr>
        <w:t xml:space="preserve">princíp </w:t>
      </w:r>
      <w:r w:rsidRPr="002F3653">
        <w:rPr>
          <w:rFonts w:ascii="Calibri" w:hAnsi="Calibri" w:cs="Calibri"/>
          <w:sz w:val="20"/>
          <w:szCs w:val="20"/>
        </w:rPr>
        <w:t xml:space="preserve">rovnakého zaobchádzania, princíp </w:t>
      </w:r>
      <w:r w:rsidR="0059047D" w:rsidRPr="002F3653">
        <w:rPr>
          <w:rFonts w:ascii="Calibri" w:hAnsi="Calibri" w:cs="Calibri"/>
          <w:sz w:val="20"/>
          <w:szCs w:val="20"/>
        </w:rPr>
        <w:t>nediskriminácie</w:t>
      </w:r>
      <w:r w:rsidR="003A0431" w:rsidRPr="002F3653">
        <w:rPr>
          <w:rFonts w:ascii="Calibri" w:hAnsi="Calibri" w:cs="Calibri"/>
          <w:sz w:val="20"/>
          <w:szCs w:val="20"/>
        </w:rPr>
        <w:t xml:space="preserve"> </w:t>
      </w:r>
      <w:r w:rsidRPr="002F3653">
        <w:rPr>
          <w:rFonts w:ascii="Calibri" w:hAnsi="Calibri" w:cs="Calibri"/>
          <w:sz w:val="20"/>
          <w:szCs w:val="20"/>
        </w:rPr>
        <w:t>hospodárskych subjektov</w:t>
      </w:r>
      <w:r w:rsidR="0059047D" w:rsidRPr="002F3653">
        <w:rPr>
          <w:rFonts w:ascii="Calibri" w:hAnsi="Calibri" w:cs="Calibri"/>
          <w:sz w:val="20"/>
          <w:szCs w:val="20"/>
        </w:rPr>
        <w:t xml:space="preserve">, </w:t>
      </w:r>
      <w:r w:rsidRPr="002F3653">
        <w:rPr>
          <w:rFonts w:ascii="Calibri" w:hAnsi="Calibri" w:cs="Calibri"/>
          <w:sz w:val="20"/>
          <w:szCs w:val="20"/>
        </w:rPr>
        <w:t xml:space="preserve">princíp </w:t>
      </w:r>
      <w:r w:rsidR="0059047D" w:rsidRPr="002F3653">
        <w:rPr>
          <w:rFonts w:ascii="Calibri" w:hAnsi="Calibri" w:cs="Calibri"/>
          <w:sz w:val="20"/>
          <w:szCs w:val="20"/>
        </w:rPr>
        <w:t>transparentnosti,</w:t>
      </w:r>
      <w:r w:rsidRPr="002F3653">
        <w:rPr>
          <w:rFonts w:ascii="Calibri" w:hAnsi="Calibri" w:cs="Calibri"/>
          <w:sz w:val="20"/>
          <w:szCs w:val="20"/>
        </w:rPr>
        <w:t xml:space="preserve"> princíp proporcionality, </w:t>
      </w:r>
      <w:r w:rsidR="0059047D" w:rsidRPr="002F3653">
        <w:rPr>
          <w:rFonts w:ascii="Calibri" w:hAnsi="Calibri" w:cs="Calibri"/>
          <w:sz w:val="20"/>
          <w:szCs w:val="20"/>
        </w:rPr>
        <w:t xml:space="preserve"> </w:t>
      </w:r>
      <w:r w:rsidRPr="002F3653">
        <w:rPr>
          <w:rFonts w:ascii="Calibri" w:hAnsi="Calibri" w:cs="Calibri"/>
          <w:sz w:val="20"/>
          <w:szCs w:val="20"/>
        </w:rPr>
        <w:t xml:space="preserve">princíp </w:t>
      </w:r>
      <w:r w:rsidR="0059047D" w:rsidRPr="002F3653">
        <w:rPr>
          <w:rFonts w:ascii="Calibri" w:hAnsi="Calibri" w:cs="Calibri"/>
          <w:sz w:val="20"/>
          <w:szCs w:val="20"/>
        </w:rPr>
        <w:t xml:space="preserve">hospodárnosti, </w:t>
      </w:r>
      <w:r w:rsidRPr="002F3653">
        <w:rPr>
          <w:rFonts w:ascii="Calibri" w:hAnsi="Calibri" w:cs="Calibri"/>
          <w:sz w:val="20"/>
          <w:szCs w:val="20"/>
        </w:rPr>
        <w:t xml:space="preserve">princíp </w:t>
      </w:r>
      <w:r w:rsidR="0059047D" w:rsidRPr="002F3653">
        <w:rPr>
          <w:rFonts w:ascii="Calibri" w:hAnsi="Calibri" w:cs="Calibri"/>
          <w:sz w:val="20"/>
          <w:szCs w:val="20"/>
        </w:rPr>
        <w:t>efektívnosti</w:t>
      </w:r>
      <w:r w:rsidRPr="002F3653">
        <w:rPr>
          <w:rFonts w:ascii="Calibri" w:hAnsi="Calibri" w:cs="Calibri"/>
          <w:sz w:val="20"/>
          <w:szCs w:val="20"/>
        </w:rPr>
        <w:t xml:space="preserve"> a taktiež princípov účelnosti a účinnosti,</w:t>
      </w:r>
      <w:r w:rsidR="0059047D" w:rsidRPr="002F3653">
        <w:rPr>
          <w:rFonts w:ascii="Calibri" w:hAnsi="Calibri" w:cs="Calibri"/>
          <w:sz w:val="20"/>
          <w:szCs w:val="20"/>
        </w:rPr>
        <w:t xml:space="preserve"> </w:t>
      </w:r>
    </w:p>
    <w:p w14:paraId="15CCD66A" w14:textId="77777777" w:rsidR="0059047D" w:rsidRPr="002F3653" w:rsidRDefault="009A1EFE" w:rsidP="001614CC">
      <w:pPr>
        <w:pStyle w:val="Default"/>
        <w:numPr>
          <w:ilvl w:val="0"/>
          <w:numId w:val="11"/>
        </w:numPr>
        <w:spacing w:before="120" w:line="276" w:lineRule="auto"/>
        <w:ind w:left="993" w:hanging="303"/>
        <w:jc w:val="both"/>
        <w:rPr>
          <w:rFonts w:ascii="Calibri" w:hAnsi="Calibri" w:cs="Calibri"/>
          <w:sz w:val="20"/>
          <w:szCs w:val="20"/>
        </w:rPr>
      </w:pPr>
      <w:r w:rsidRPr="002F3653">
        <w:rPr>
          <w:rFonts w:ascii="Calibri" w:hAnsi="Calibri" w:cs="Calibri"/>
          <w:sz w:val="20"/>
          <w:szCs w:val="20"/>
        </w:rPr>
        <w:t xml:space="preserve">súlad </w:t>
      </w:r>
      <w:r w:rsidR="00245E50" w:rsidRPr="002F3653">
        <w:rPr>
          <w:rFonts w:ascii="Calibri" w:hAnsi="Calibri" w:cs="Calibri"/>
          <w:sz w:val="20"/>
          <w:szCs w:val="20"/>
        </w:rPr>
        <w:t xml:space="preserve">obstarávania </w:t>
      </w:r>
      <w:r w:rsidRPr="002F3653">
        <w:rPr>
          <w:rFonts w:ascii="Calibri" w:hAnsi="Calibri" w:cs="Calibri"/>
          <w:sz w:val="20"/>
          <w:szCs w:val="20"/>
        </w:rPr>
        <w:t>výdavkov s predpismi EÚ a všeobecne záväznými právnymi predpismi SR</w:t>
      </w:r>
      <w:r w:rsidR="0059047D" w:rsidRPr="002F3653">
        <w:rPr>
          <w:rFonts w:ascii="Calibri" w:hAnsi="Calibri" w:cs="Calibri"/>
          <w:sz w:val="20"/>
          <w:szCs w:val="20"/>
        </w:rPr>
        <w:t>,</w:t>
      </w:r>
    </w:p>
    <w:p w14:paraId="6E4A4B4A" w14:textId="77777777" w:rsidR="00A54FDE" w:rsidRPr="002F3653" w:rsidRDefault="00A54FDE" w:rsidP="001614CC">
      <w:pPr>
        <w:pStyle w:val="Default"/>
        <w:numPr>
          <w:ilvl w:val="0"/>
          <w:numId w:val="11"/>
        </w:numPr>
        <w:spacing w:before="120" w:line="276" w:lineRule="auto"/>
        <w:ind w:left="993" w:hanging="303"/>
        <w:jc w:val="both"/>
        <w:rPr>
          <w:rFonts w:ascii="Calibri" w:hAnsi="Calibri" w:cs="Calibri"/>
          <w:sz w:val="20"/>
          <w:szCs w:val="20"/>
        </w:rPr>
      </w:pPr>
      <w:r w:rsidRPr="002F3653">
        <w:rPr>
          <w:rFonts w:ascii="Calibri" w:hAnsi="Calibri" w:cs="Calibri"/>
          <w:sz w:val="20"/>
          <w:szCs w:val="20"/>
        </w:rPr>
        <w:t>dodržiavanie zákazu konfliktu záujmov</w:t>
      </w:r>
      <w:r w:rsidR="00AF4D44" w:rsidRPr="002F3653">
        <w:rPr>
          <w:rFonts w:ascii="Calibri" w:hAnsi="Calibri" w:cs="Calibri"/>
          <w:sz w:val="20"/>
          <w:szCs w:val="20"/>
        </w:rPr>
        <w:t>,</w:t>
      </w:r>
      <w:r w:rsidRPr="002F3653">
        <w:rPr>
          <w:rFonts w:ascii="Calibri" w:hAnsi="Calibri" w:cs="Calibri"/>
          <w:sz w:val="20"/>
          <w:szCs w:val="20"/>
        </w:rPr>
        <w:t xml:space="preserve"> zákazu protiprávneho konania pri výbere dodávateľa</w:t>
      </w:r>
      <w:r w:rsidR="003A0431" w:rsidRPr="002F3653">
        <w:rPr>
          <w:rFonts w:ascii="Calibri" w:hAnsi="Calibri" w:cs="Calibri"/>
          <w:sz w:val="20"/>
          <w:szCs w:val="20"/>
        </w:rPr>
        <w:t>/zhotoviteľa</w:t>
      </w:r>
      <w:r w:rsidR="00AF4D44" w:rsidRPr="002F3653">
        <w:rPr>
          <w:rFonts w:ascii="Calibri" w:hAnsi="Calibri" w:cs="Calibri"/>
          <w:sz w:val="20"/>
          <w:szCs w:val="20"/>
        </w:rPr>
        <w:t xml:space="preserve"> a</w:t>
      </w:r>
      <w:r w:rsidRPr="002F3653">
        <w:rPr>
          <w:rFonts w:ascii="Calibri" w:hAnsi="Calibri" w:cs="Calibri"/>
          <w:sz w:val="20"/>
          <w:szCs w:val="20"/>
        </w:rPr>
        <w:t xml:space="preserve"> rešpektovanie pravidiel čestnej hospodárskej súťaže,</w:t>
      </w:r>
    </w:p>
    <w:p w14:paraId="33374B39" w14:textId="77777777" w:rsidR="00AC4F1A" w:rsidRPr="002F3653" w:rsidRDefault="0059047D" w:rsidP="001614CC">
      <w:pPr>
        <w:pStyle w:val="Default"/>
        <w:numPr>
          <w:ilvl w:val="0"/>
          <w:numId w:val="11"/>
        </w:numPr>
        <w:spacing w:before="120" w:line="276" w:lineRule="auto"/>
        <w:ind w:left="993" w:hanging="303"/>
        <w:jc w:val="both"/>
        <w:rPr>
          <w:rFonts w:ascii="Calibri" w:hAnsi="Calibri" w:cs="Calibri"/>
          <w:sz w:val="20"/>
          <w:szCs w:val="20"/>
        </w:rPr>
      </w:pPr>
      <w:r w:rsidRPr="002F3653">
        <w:rPr>
          <w:rFonts w:ascii="Calibri" w:hAnsi="Calibri" w:cs="Calibri"/>
          <w:sz w:val="20"/>
          <w:szCs w:val="20"/>
        </w:rPr>
        <w:t>v</w:t>
      </w:r>
      <w:r w:rsidR="00AC4F1A" w:rsidRPr="002F3653">
        <w:rPr>
          <w:rFonts w:ascii="Calibri" w:hAnsi="Calibri" w:cs="Calibri"/>
          <w:sz w:val="20"/>
          <w:szCs w:val="20"/>
        </w:rPr>
        <w:t>ecn</w:t>
      </w:r>
      <w:r w:rsidR="00FB2FA8" w:rsidRPr="002F3653">
        <w:rPr>
          <w:rFonts w:ascii="Calibri" w:hAnsi="Calibri" w:cs="Calibri"/>
          <w:sz w:val="20"/>
          <w:szCs w:val="20"/>
        </w:rPr>
        <w:t>ý</w:t>
      </w:r>
      <w:r w:rsidR="00AC4F1A" w:rsidRPr="002F3653">
        <w:rPr>
          <w:rFonts w:ascii="Calibri" w:hAnsi="Calibri" w:cs="Calibri"/>
          <w:sz w:val="20"/>
          <w:szCs w:val="20"/>
        </w:rPr>
        <w:t xml:space="preserve"> súlad predmetu obstarávania, návrhu zmluvných podmienok a iných údajov so schválen</w:t>
      </w:r>
      <w:r w:rsidR="007D6870" w:rsidRPr="002F3653">
        <w:rPr>
          <w:rFonts w:ascii="Calibri" w:hAnsi="Calibri" w:cs="Calibri"/>
          <w:sz w:val="20"/>
          <w:szCs w:val="20"/>
        </w:rPr>
        <w:t>ým zámerom projektu</w:t>
      </w:r>
      <w:r w:rsidR="007A4AEB" w:rsidRPr="002F3653">
        <w:rPr>
          <w:rFonts w:ascii="Calibri" w:hAnsi="Calibri" w:cs="Calibri"/>
          <w:sz w:val="20"/>
          <w:szCs w:val="20"/>
        </w:rPr>
        <w:t>,</w:t>
      </w:r>
      <w:r w:rsidR="00A35C04" w:rsidRPr="002F3653">
        <w:rPr>
          <w:rFonts w:ascii="Calibri" w:hAnsi="Calibri" w:cs="Calibri"/>
          <w:sz w:val="20"/>
          <w:szCs w:val="20"/>
        </w:rPr>
        <w:t> </w:t>
      </w:r>
      <w:r w:rsidR="007D6870" w:rsidRPr="002F3653">
        <w:rPr>
          <w:rFonts w:ascii="Calibri" w:hAnsi="Calibri" w:cs="Calibri"/>
          <w:sz w:val="20"/>
          <w:szCs w:val="20"/>
        </w:rPr>
        <w:t>pripravovanou</w:t>
      </w:r>
      <w:r w:rsidR="00A35C04" w:rsidRPr="002F3653">
        <w:rPr>
          <w:rFonts w:ascii="Calibri" w:hAnsi="Calibri" w:cs="Calibri"/>
          <w:sz w:val="20"/>
          <w:szCs w:val="20"/>
        </w:rPr>
        <w:t>/schvaľovanou</w:t>
      </w:r>
      <w:r w:rsidR="007D6870" w:rsidRPr="002F3653">
        <w:rPr>
          <w:rFonts w:ascii="Calibri" w:hAnsi="Calibri" w:cs="Calibri"/>
          <w:sz w:val="20"/>
          <w:szCs w:val="20"/>
        </w:rPr>
        <w:t xml:space="preserve"> </w:t>
      </w:r>
      <w:r w:rsidR="00AC4F1A" w:rsidRPr="002F3653">
        <w:rPr>
          <w:rFonts w:ascii="Calibri" w:hAnsi="Calibri" w:cs="Calibri"/>
          <w:sz w:val="20"/>
          <w:szCs w:val="20"/>
        </w:rPr>
        <w:t xml:space="preserve">ŽoNFP </w:t>
      </w:r>
      <w:r w:rsidR="007A4AEB" w:rsidRPr="002F3653">
        <w:rPr>
          <w:rFonts w:ascii="Calibri" w:hAnsi="Calibri" w:cs="Calibri"/>
          <w:sz w:val="20"/>
          <w:szCs w:val="20"/>
        </w:rPr>
        <w:t>a</w:t>
      </w:r>
      <w:r w:rsidR="00835766" w:rsidRPr="002F3653">
        <w:rPr>
          <w:rFonts w:ascii="Calibri" w:hAnsi="Calibri" w:cs="Calibri"/>
          <w:sz w:val="20"/>
          <w:szCs w:val="20"/>
        </w:rPr>
        <w:t>/alebo</w:t>
      </w:r>
      <w:r w:rsidR="007A4AEB" w:rsidRPr="002F3653">
        <w:rPr>
          <w:rFonts w:ascii="Calibri" w:hAnsi="Calibri" w:cs="Calibri"/>
          <w:sz w:val="20"/>
          <w:szCs w:val="20"/>
        </w:rPr>
        <w:t xml:space="preserve"> účinnou </w:t>
      </w:r>
      <w:r w:rsidR="0098532E" w:rsidRPr="002F3653">
        <w:rPr>
          <w:rFonts w:ascii="Calibri" w:hAnsi="Calibri" w:cs="Calibri"/>
          <w:sz w:val="20"/>
          <w:szCs w:val="20"/>
        </w:rPr>
        <w:t>Z</w:t>
      </w:r>
      <w:r w:rsidR="007A4AEB" w:rsidRPr="002F3653">
        <w:rPr>
          <w:rFonts w:ascii="Calibri" w:hAnsi="Calibri" w:cs="Calibri"/>
          <w:sz w:val="20"/>
          <w:szCs w:val="20"/>
        </w:rPr>
        <w:t xml:space="preserve">mluvou o poskytnutí NFP </w:t>
      </w:r>
      <w:r w:rsidR="00AC4F1A" w:rsidRPr="002F3653">
        <w:rPr>
          <w:rFonts w:ascii="Calibri" w:hAnsi="Calibri" w:cs="Calibri"/>
          <w:sz w:val="20"/>
          <w:szCs w:val="20"/>
        </w:rPr>
        <w:t xml:space="preserve">(napr. súlad s výškou </w:t>
      </w:r>
      <w:r w:rsidR="00A35C04" w:rsidRPr="002F3653">
        <w:rPr>
          <w:rFonts w:ascii="Calibri" w:hAnsi="Calibri" w:cs="Calibri"/>
          <w:sz w:val="20"/>
          <w:szCs w:val="20"/>
        </w:rPr>
        <w:t>žiadaného/</w:t>
      </w:r>
      <w:r w:rsidR="00AC4F1A" w:rsidRPr="002F3653">
        <w:rPr>
          <w:rFonts w:ascii="Calibri" w:hAnsi="Calibri" w:cs="Calibri"/>
          <w:sz w:val="20"/>
          <w:szCs w:val="20"/>
        </w:rPr>
        <w:t>schváleného príspevku, súlad lehoty realizácie a lehoty ukončenia aktivít projektu, vecné zadani</w:t>
      </w:r>
      <w:r w:rsidR="00FB2FA8" w:rsidRPr="002F3653">
        <w:rPr>
          <w:rFonts w:ascii="Calibri" w:hAnsi="Calibri" w:cs="Calibri"/>
          <w:sz w:val="20"/>
          <w:szCs w:val="20"/>
        </w:rPr>
        <w:t>e</w:t>
      </w:r>
      <w:r w:rsidR="00AC4F1A" w:rsidRPr="002F3653">
        <w:rPr>
          <w:rFonts w:ascii="Calibri" w:hAnsi="Calibri" w:cs="Calibri"/>
          <w:sz w:val="20"/>
          <w:szCs w:val="20"/>
        </w:rPr>
        <w:t xml:space="preserve"> zákazky v rámci je</w:t>
      </w:r>
      <w:r w:rsidR="00FB2FA8" w:rsidRPr="002F3653">
        <w:rPr>
          <w:rFonts w:ascii="Calibri" w:hAnsi="Calibri" w:cs="Calibri"/>
          <w:sz w:val="20"/>
          <w:szCs w:val="20"/>
        </w:rPr>
        <w:t>j</w:t>
      </w:r>
      <w:r w:rsidR="00AC4F1A" w:rsidRPr="002F3653">
        <w:rPr>
          <w:rFonts w:ascii="Calibri" w:hAnsi="Calibri" w:cs="Calibri"/>
          <w:sz w:val="20"/>
          <w:szCs w:val="20"/>
        </w:rPr>
        <w:t xml:space="preserve"> oprávnenosti na spolufinancovanie, súlad technického riešenia/zadania so schváleným tech</w:t>
      </w:r>
      <w:r w:rsidR="00FB2FA8" w:rsidRPr="002F3653">
        <w:rPr>
          <w:rFonts w:ascii="Calibri" w:hAnsi="Calibri" w:cs="Calibri"/>
          <w:sz w:val="20"/>
          <w:szCs w:val="20"/>
        </w:rPr>
        <w:t>nickým zadaním/riešením a pod.)</w:t>
      </w:r>
      <w:r w:rsidR="00AC4F1A" w:rsidRPr="002F3653">
        <w:rPr>
          <w:rFonts w:ascii="Calibri" w:hAnsi="Calibri" w:cs="Calibri"/>
          <w:sz w:val="20"/>
          <w:szCs w:val="20"/>
        </w:rPr>
        <w:t xml:space="preserve">. </w:t>
      </w:r>
    </w:p>
    <w:p w14:paraId="6B4D8E90" w14:textId="77777777" w:rsidR="00E228F6" w:rsidRPr="002F3653" w:rsidRDefault="00792131" w:rsidP="001614CC">
      <w:pPr>
        <w:pStyle w:val="Default"/>
        <w:numPr>
          <w:ilvl w:val="0"/>
          <w:numId w:val="10"/>
        </w:numPr>
        <w:spacing w:before="120" w:line="276" w:lineRule="auto"/>
        <w:ind w:left="567" w:hanging="567"/>
        <w:jc w:val="both"/>
        <w:rPr>
          <w:rFonts w:ascii="Calibri" w:hAnsi="Calibri" w:cs="Calibri"/>
          <w:sz w:val="20"/>
          <w:szCs w:val="20"/>
        </w:rPr>
      </w:pPr>
      <w:r w:rsidRPr="002F3653">
        <w:rPr>
          <w:rFonts w:ascii="Calibri" w:hAnsi="Calibri" w:cs="Calibri"/>
          <w:sz w:val="20"/>
          <w:szCs w:val="20"/>
        </w:rPr>
        <w:t>Žiadateľ/</w:t>
      </w:r>
      <w:r w:rsidR="00E228F6" w:rsidRPr="002F3653">
        <w:rPr>
          <w:rFonts w:ascii="Calibri" w:hAnsi="Calibri" w:cs="Calibri"/>
          <w:sz w:val="20"/>
          <w:szCs w:val="20"/>
        </w:rPr>
        <w:t xml:space="preserve">Prijímateľ je pri zadávaní zákaziek v zmysle tejto príručky ďalej povinný dodržiavať </w:t>
      </w:r>
      <w:r w:rsidR="00801837" w:rsidRPr="002F3653">
        <w:rPr>
          <w:rFonts w:ascii="Calibri" w:hAnsi="Calibri" w:cs="Calibri"/>
          <w:sz w:val="20"/>
          <w:szCs w:val="20"/>
        </w:rPr>
        <w:t xml:space="preserve">aj </w:t>
      </w:r>
      <w:r w:rsidR="00E228F6" w:rsidRPr="002F3653">
        <w:rPr>
          <w:rFonts w:ascii="Calibri" w:hAnsi="Calibri" w:cs="Calibri"/>
          <w:sz w:val="20"/>
          <w:szCs w:val="20"/>
        </w:rPr>
        <w:t xml:space="preserve">odporúčania RO k postupom VO </w:t>
      </w:r>
      <w:r w:rsidR="00693093" w:rsidRPr="002F3653">
        <w:rPr>
          <w:rFonts w:ascii="Calibri" w:hAnsi="Calibri" w:cs="Calibri"/>
          <w:sz w:val="20"/>
          <w:szCs w:val="20"/>
        </w:rPr>
        <w:t xml:space="preserve">zverejneným </w:t>
      </w:r>
      <w:r w:rsidR="00E228F6" w:rsidRPr="002F3653">
        <w:rPr>
          <w:rFonts w:ascii="Calibri" w:hAnsi="Calibri" w:cs="Calibri"/>
          <w:sz w:val="20"/>
          <w:szCs w:val="20"/>
        </w:rPr>
        <w:t>v rámci</w:t>
      </w:r>
      <w:r w:rsidR="00E228F6" w:rsidRPr="00FB4452">
        <w:rPr>
          <w:rFonts w:ascii="Calibri" w:hAnsi="Calibri" w:cs="Calibri"/>
          <w:sz w:val="20"/>
          <w:szCs w:val="20"/>
        </w:rPr>
        <w:t xml:space="preserve"> dokumentu </w:t>
      </w:r>
      <w:r w:rsidR="00E228F6" w:rsidRPr="00FB4452">
        <w:rPr>
          <w:rFonts w:ascii="Calibri" w:hAnsi="Calibri" w:cs="Calibri"/>
          <w:i/>
          <w:sz w:val="20"/>
          <w:szCs w:val="20"/>
        </w:rPr>
        <w:t>Prehľad pochybení v oblasti VO a najčastejšie kladených otázok a odpovedí</w:t>
      </w:r>
      <w:r w:rsidR="00DA4DCB" w:rsidRPr="00FB4452">
        <w:rPr>
          <w:rFonts w:ascii="Calibri" w:hAnsi="Calibri" w:cs="Calibri"/>
          <w:sz w:val="20"/>
          <w:szCs w:val="20"/>
        </w:rPr>
        <w:t>, ktorý</w:t>
      </w:r>
      <w:r w:rsidR="00DA4DCB" w:rsidRPr="002F3653">
        <w:rPr>
          <w:rFonts w:ascii="Calibri" w:hAnsi="Calibri" w:cs="Calibri"/>
          <w:sz w:val="20"/>
          <w:szCs w:val="20"/>
        </w:rPr>
        <w:t xml:space="preserve"> je</w:t>
      </w:r>
      <w:r w:rsidR="00E228F6" w:rsidRPr="002F3653">
        <w:rPr>
          <w:rFonts w:ascii="Calibri" w:hAnsi="Calibri" w:cs="Calibri"/>
          <w:sz w:val="20"/>
          <w:szCs w:val="20"/>
        </w:rPr>
        <w:t xml:space="preserve"> </w:t>
      </w:r>
      <w:r w:rsidR="00DA4DCB" w:rsidRPr="002F3653">
        <w:rPr>
          <w:rFonts w:ascii="Calibri" w:hAnsi="Calibri" w:cs="Calibri"/>
          <w:sz w:val="20"/>
          <w:szCs w:val="20"/>
        </w:rPr>
        <w:t>zverejnený na webovom sídle</w:t>
      </w:r>
      <w:r w:rsidR="00E228F6" w:rsidRPr="002F3653">
        <w:rPr>
          <w:rFonts w:ascii="Calibri" w:hAnsi="Calibri" w:cs="Calibri"/>
          <w:sz w:val="20"/>
          <w:szCs w:val="20"/>
        </w:rPr>
        <w:t xml:space="preserve"> </w:t>
      </w:r>
      <w:r w:rsidR="0073229E">
        <w:rPr>
          <w:rFonts w:ascii="Calibri" w:hAnsi="Calibri" w:cs="Calibri"/>
          <w:sz w:val="20"/>
          <w:szCs w:val="20"/>
        </w:rPr>
        <w:t>MDV SR</w:t>
      </w:r>
      <w:r w:rsidR="00AA28AD">
        <w:rPr>
          <w:rStyle w:val="Odkaznapoznmkupodiarou"/>
          <w:rFonts w:ascii="Calibri" w:hAnsi="Calibri" w:cs="Calibri"/>
          <w:sz w:val="20"/>
          <w:szCs w:val="20"/>
        </w:rPr>
        <w:footnoteReference w:id="6"/>
      </w:r>
      <w:r w:rsidR="00E228F6" w:rsidRPr="002F3653">
        <w:rPr>
          <w:rFonts w:ascii="Calibri" w:hAnsi="Calibri" w:cs="Calibri"/>
          <w:sz w:val="20"/>
          <w:szCs w:val="20"/>
        </w:rPr>
        <w:t>.</w:t>
      </w:r>
    </w:p>
    <w:p w14:paraId="196327BF" w14:textId="77777777" w:rsidR="00A90238" w:rsidRPr="002F3653" w:rsidRDefault="00A90238" w:rsidP="001614CC">
      <w:pPr>
        <w:pStyle w:val="Default"/>
        <w:numPr>
          <w:ilvl w:val="0"/>
          <w:numId w:val="10"/>
        </w:numPr>
        <w:spacing w:before="120" w:line="276" w:lineRule="auto"/>
        <w:ind w:left="567" w:hanging="567"/>
        <w:jc w:val="both"/>
        <w:rPr>
          <w:rFonts w:ascii="Calibri" w:hAnsi="Calibri" w:cs="Calibri"/>
          <w:sz w:val="20"/>
          <w:szCs w:val="20"/>
        </w:rPr>
      </w:pPr>
      <w:r w:rsidRPr="002F3653">
        <w:rPr>
          <w:rFonts w:ascii="Calibri" w:hAnsi="Calibri" w:cs="Calibri"/>
          <w:sz w:val="20"/>
          <w:szCs w:val="20"/>
        </w:rPr>
        <w:lastRenderedPageBreak/>
        <w:t>RO odporúča pri realizácii VO zohľadniť aj postupy a odporúčania uvedené v</w:t>
      </w:r>
      <w:r w:rsidR="00AE305A" w:rsidRPr="002F3653">
        <w:rPr>
          <w:rFonts w:ascii="Calibri" w:hAnsi="Calibri" w:cs="Calibri"/>
          <w:sz w:val="20"/>
          <w:szCs w:val="20"/>
        </w:rPr>
        <w:t xml:space="preserve"> dokumente </w:t>
      </w:r>
      <w:hyperlink r:id="rId13" w:history="1">
        <w:r w:rsidRPr="002F3653">
          <w:rPr>
            <w:rStyle w:val="Hypertextovprepojenie"/>
            <w:rFonts w:ascii="Calibri" w:hAnsi="Calibri" w:cs="Calibri"/>
            <w:i/>
            <w:sz w:val="20"/>
            <w:szCs w:val="20"/>
          </w:rPr>
          <w:t>Metodik</w:t>
        </w:r>
        <w:r w:rsidR="00AE305A" w:rsidRPr="002F3653">
          <w:rPr>
            <w:rStyle w:val="Hypertextovprepojenie"/>
            <w:rFonts w:ascii="Calibri" w:hAnsi="Calibri" w:cs="Calibri"/>
            <w:i/>
            <w:sz w:val="20"/>
            <w:szCs w:val="20"/>
          </w:rPr>
          <w:t>a</w:t>
        </w:r>
        <w:r w:rsidRPr="002F3653">
          <w:rPr>
            <w:rStyle w:val="Hypertextovprepojenie"/>
            <w:rFonts w:ascii="Calibri" w:hAnsi="Calibri" w:cs="Calibri"/>
            <w:i/>
            <w:sz w:val="20"/>
            <w:szCs w:val="20"/>
          </w:rPr>
          <w:t xml:space="preserve"> zadávania zákaziek</w:t>
        </w:r>
      </w:hyperlink>
      <w:r w:rsidRPr="002F3653">
        <w:rPr>
          <w:rFonts w:ascii="Calibri" w:hAnsi="Calibri" w:cs="Calibri"/>
          <w:sz w:val="20"/>
          <w:szCs w:val="20"/>
        </w:rPr>
        <w:t>, ktor</w:t>
      </w:r>
      <w:r w:rsidR="00AE305A" w:rsidRPr="002F3653">
        <w:rPr>
          <w:rFonts w:ascii="Calibri" w:hAnsi="Calibri" w:cs="Calibri"/>
          <w:sz w:val="20"/>
          <w:szCs w:val="20"/>
        </w:rPr>
        <w:t>ý</w:t>
      </w:r>
      <w:r w:rsidRPr="002F3653">
        <w:rPr>
          <w:rFonts w:ascii="Calibri" w:hAnsi="Calibri" w:cs="Calibri"/>
          <w:sz w:val="20"/>
          <w:szCs w:val="20"/>
        </w:rPr>
        <w:t xml:space="preserve"> vydal Úrad pre verejné obstarávanie a v </w:t>
      </w:r>
      <w:hyperlink r:id="rId14" w:history="1">
        <w:r w:rsidRPr="002F3653">
          <w:rPr>
            <w:rStyle w:val="Hypertextovprepojenie"/>
            <w:rFonts w:ascii="Calibri" w:hAnsi="Calibri" w:cs="Calibri"/>
            <w:i/>
            <w:sz w:val="20"/>
            <w:szCs w:val="20"/>
          </w:rPr>
          <w:t>Usmernení k VO pre odborníkov z praxe</w:t>
        </w:r>
      </w:hyperlink>
      <w:r w:rsidRPr="002F3653">
        <w:rPr>
          <w:rFonts w:ascii="Calibri" w:hAnsi="Calibri" w:cs="Calibri"/>
          <w:sz w:val="20"/>
          <w:szCs w:val="20"/>
        </w:rPr>
        <w:t>, ktoré vydala Európska komisia a cieľom upozorniť na najčastejšie chyby vo verejnom obstarávaní.</w:t>
      </w:r>
    </w:p>
    <w:p w14:paraId="0BF88090" w14:textId="77777777" w:rsidR="003145AB" w:rsidRPr="002F3653" w:rsidRDefault="003145AB" w:rsidP="001614CC">
      <w:pPr>
        <w:pStyle w:val="Default"/>
        <w:numPr>
          <w:ilvl w:val="0"/>
          <w:numId w:val="10"/>
        </w:numPr>
        <w:spacing w:before="120" w:after="120" w:line="276" w:lineRule="auto"/>
        <w:ind w:left="567" w:hanging="567"/>
        <w:jc w:val="both"/>
        <w:rPr>
          <w:rFonts w:ascii="Calibri" w:hAnsi="Calibri" w:cs="Calibri"/>
          <w:sz w:val="20"/>
          <w:szCs w:val="20"/>
        </w:rPr>
      </w:pPr>
      <w:r w:rsidRPr="002F3653">
        <w:rPr>
          <w:rFonts w:ascii="Calibri" w:hAnsi="Calibri" w:cs="Calibri"/>
          <w:sz w:val="20"/>
          <w:szCs w:val="20"/>
        </w:rPr>
        <w:t xml:space="preserve">Od 1.4.2017 je v rámci všetkých postupov VO povinná elektronická komunikácia. V prechodnom období do dátumu </w:t>
      </w:r>
      <w:r w:rsidR="00846D72">
        <w:rPr>
          <w:rFonts w:ascii="Calibri" w:hAnsi="Calibri" w:cs="Calibri"/>
          <w:sz w:val="20"/>
          <w:szCs w:val="20"/>
        </w:rPr>
        <w:t xml:space="preserve">18. októbra 2018 </w:t>
      </w:r>
      <w:r w:rsidRPr="002F3653">
        <w:rPr>
          <w:rFonts w:ascii="Calibri" w:hAnsi="Calibri" w:cs="Calibri"/>
          <w:sz w:val="20"/>
          <w:szCs w:val="20"/>
        </w:rPr>
        <w:t>sa umožňujú aj iné formy komunikácie podľa pravidiel ZVO (okrem obstarávania Centrálnej obstarávacej organizácie, ktorá je povinná plne elektronicky komunikovať už od 18.4.2016).</w:t>
      </w:r>
    </w:p>
    <w:p w14:paraId="5768D44D" w14:textId="77777777" w:rsidR="00EC79B2" w:rsidRPr="002F3653" w:rsidRDefault="00EC79B2" w:rsidP="001614CC">
      <w:pPr>
        <w:pStyle w:val="Default"/>
        <w:numPr>
          <w:ilvl w:val="0"/>
          <w:numId w:val="10"/>
        </w:numPr>
        <w:spacing w:before="120" w:after="120" w:line="276" w:lineRule="auto"/>
        <w:ind w:left="567" w:hanging="567"/>
        <w:jc w:val="both"/>
        <w:rPr>
          <w:rFonts w:ascii="Calibri" w:hAnsi="Calibri" w:cs="Calibri"/>
          <w:sz w:val="20"/>
          <w:szCs w:val="20"/>
        </w:rPr>
      </w:pPr>
      <w:r w:rsidRPr="002F3653">
        <w:rPr>
          <w:rFonts w:ascii="Calibri" w:hAnsi="Calibri" w:cs="Calibri"/>
          <w:sz w:val="20"/>
          <w:szCs w:val="20"/>
        </w:rPr>
        <w:t>Žiadateľ/</w:t>
      </w:r>
      <w:r w:rsidRPr="002F3653">
        <w:rPr>
          <w:rFonts w:ascii="Calibri" w:hAnsi="Calibri" w:cs="Calibri"/>
          <w:bCs/>
          <w:sz w:val="20"/>
          <w:szCs w:val="20"/>
        </w:rPr>
        <w:t xml:space="preserve">Prijímateľ je povinný zabezpečiť, aby sa všetka </w:t>
      </w:r>
      <w:r w:rsidRPr="002F3653">
        <w:rPr>
          <w:rFonts w:ascii="Calibri" w:hAnsi="Calibri" w:cs="Calibri"/>
          <w:sz w:val="20"/>
          <w:szCs w:val="20"/>
        </w:rPr>
        <w:t xml:space="preserve">zverejňovaná dokumentácia z procesu VO (napr. oznámenia, súťažné podmienky, zmluvy/dodatky a iné) zhodovala s návrhmi tejto dokumentácie, ktorá bola odsúhlasená RO v rámci kontroly VO pred podpisom a/alebo zverejnením týchto dokumentov. V prípade zistenia rozporov medzi návrhmi dokumentov schválenými v rámci kontroly VO pred zverejnením a zverejnenou dokumentáciou, budú v prípade nezjednania nápravy, výdavky vzniknuté na základe takéhoto VO považované za neoprávnené. </w:t>
      </w:r>
    </w:p>
    <w:p w14:paraId="6BA56C74" w14:textId="77777777" w:rsidR="00EC79B2" w:rsidRPr="000A5602" w:rsidRDefault="00EC79B2" w:rsidP="001614CC">
      <w:pPr>
        <w:pStyle w:val="Default"/>
        <w:numPr>
          <w:ilvl w:val="0"/>
          <w:numId w:val="10"/>
        </w:numPr>
        <w:spacing w:before="120" w:after="120" w:line="276" w:lineRule="auto"/>
        <w:ind w:left="567" w:hanging="567"/>
        <w:jc w:val="both"/>
        <w:rPr>
          <w:rFonts w:ascii="Calibri" w:hAnsi="Calibri" w:cs="Calibri"/>
          <w:sz w:val="20"/>
          <w:szCs w:val="20"/>
        </w:rPr>
      </w:pPr>
      <w:r w:rsidRPr="002F3653">
        <w:rPr>
          <w:rFonts w:ascii="Calibri" w:hAnsi="Calibri" w:cs="Calibri"/>
          <w:sz w:val="20"/>
          <w:szCs w:val="20"/>
        </w:rPr>
        <w:t xml:space="preserve">Prijímateľ je povinný uchovávať dokumentáciu z procesu VO predmetného projektu v súlade s ustanoveniami ZVO, minimálne však </w:t>
      </w:r>
      <w:r w:rsidRPr="002F3653">
        <w:rPr>
          <w:rFonts w:ascii="Calibri" w:hAnsi="Calibri" w:cs="Calibri"/>
          <w:b/>
          <w:sz w:val="20"/>
          <w:szCs w:val="20"/>
        </w:rPr>
        <w:t xml:space="preserve">do 31. </w:t>
      </w:r>
      <w:r w:rsidRPr="00FB4452">
        <w:rPr>
          <w:rFonts w:ascii="Calibri" w:hAnsi="Calibri" w:cs="Calibri"/>
          <w:b/>
          <w:sz w:val="20"/>
          <w:szCs w:val="20"/>
        </w:rPr>
        <w:t>decembra 2028</w:t>
      </w:r>
      <w:r w:rsidRPr="00FB4452">
        <w:rPr>
          <w:rFonts w:ascii="Calibri" w:hAnsi="Calibri" w:cs="Calibri"/>
          <w:sz w:val="20"/>
          <w:szCs w:val="20"/>
        </w:rPr>
        <w:t xml:space="preserve"> a do tejto doby strpieť výkon kontroly/auditu zo strany oprávnených osôb v zmysle Zmluvy o poskytnutí NFP. Stanovená lehota 31. decembra 2028 môže byť automaticky predĺžená</w:t>
      </w:r>
      <w:r w:rsidRPr="00FB4452">
        <w:rPr>
          <w:rStyle w:val="Odkaznapoznmkupodiarou"/>
          <w:rFonts w:ascii="Calibri" w:hAnsi="Calibri" w:cs="Calibri"/>
          <w:sz w:val="20"/>
          <w:szCs w:val="20"/>
        </w:rPr>
        <w:footnoteReference w:id="7"/>
      </w:r>
      <w:r w:rsidRPr="00FB4452">
        <w:rPr>
          <w:rFonts w:ascii="Calibri" w:hAnsi="Calibri" w:cs="Calibri"/>
          <w:sz w:val="20"/>
          <w:szCs w:val="20"/>
        </w:rPr>
        <w:t xml:space="preserve"> v prípade, </w:t>
      </w:r>
      <w:r w:rsidR="0040663E" w:rsidRPr="00FB4452">
        <w:rPr>
          <w:rFonts w:asciiTheme="minorHAnsi" w:hAnsiTheme="minorHAnsi" w:cstheme="minorHAnsi"/>
          <w:sz w:val="20"/>
          <w:szCs w:val="20"/>
        </w:rPr>
        <w:t>ak nedošlo k vysporiadaniu finančných vzťahov medzi RO OPII a prijímateľom na základe Zmluvy o poskytnutí NFP.</w:t>
      </w:r>
    </w:p>
    <w:p w14:paraId="443EA037" w14:textId="77777777" w:rsidR="00E603DC" w:rsidRPr="002F3653" w:rsidRDefault="00E603DC" w:rsidP="00E603DC">
      <w:pPr>
        <w:pStyle w:val="Nadpis3"/>
      </w:pPr>
      <w:bookmarkStart w:id="54" w:name="_Toc11153153"/>
      <w:r w:rsidRPr="002F3653">
        <w:t xml:space="preserve">Výber postupu vo </w:t>
      </w:r>
      <w:r w:rsidR="003145AB" w:rsidRPr="002F3653">
        <w:t>VO</w:t>
      </w:r>
      <w:bookmarkEnd w:id="54"/>
    </w:p>
    <w:p w14:paraId="31954469" w14:textId="77777777" w:rsidR="00E603DC" w:rsidRPr="002F3653" w:rsidRDefault="003658D8" w:rsidP="001614CC">
      <w:pPr>
        <w:pStyle w:val="Default"/>
        <w:numPr>
          <w:ilvl w:val="0"/>
          <w:numId w:val="10"/>
        </w:numPr>
        <w:spacing w:before="120" w:after="120" w:line="276" w:lineRule="auto"/>
        <w:ind w:left="567" w:hanging="567"/>
        <w:jc w:val="both"/>
        <w:rPr>
          <w:rFonts w:asciiTheme="minorHAnsi" w:hAnsiTheme="minorHAnsi" w:cs="Calibri"/>
          <w:sz w:val="20"/>
          <w:szCs w:val="19"/>
        </w:rPr>
      </w:pPr>
      <w:r w:rsidRPr="002F3653">
        <w:rPr>
          <w:rFonts w:asciiTheme="minorHAnsi" w:hAnsiTheme="minorHAnsi" w:cs="Calibri"/>
          <w:sz w:val="20"/>
          <w:szCs w:val="19"/>
        </w:rPr>
        <w:t xml:space="preserve">Žiadateľ/prijímateľ stanoví postup vo VO podľa predpokladanej hodnoty zákazky (ďalej aj „PHZ“) </w:t>
      </w:r>
      <w:r w:rsidR="00E603DC" w:rsidRPr="002F3653">
        <w:rPr>
          <w:rFonts w:asciiTheme="minorHAnsi" w:hAnsiTheme="minorHAnsi" w:cs="Calibri"/>
          <w:sz w:val="20"/>
          <w:szCs w:val="19"/>
        </w:rPr>
        <w:t>a podľa skutočnosti, či je predmetom zákazky tovar a služba, ktorá je v zmysle § 2 ods. 5 písm. o) a § 2 ods. 6 a 7 ZVO definovaná ako bežne dostupná na trhu. Na výber postupu majú aj vplyv špecifiká predmetu zákazky a okolnosti, za ktorých sa zákazka zadáva.</w:t>
      </w:r>
    </w:p>
    <w:p w14:paraId="466E2F3C" w14:textId="77777777" w:rsidR="005467AB" w:rsidRPr="002F3653" w:rsidRDefault="00792131" w:rsidP="001614CC">
      <w:pPr>
        <w:pStyle w:val="Default"/>
        <w:numPr>
          <w:ilvl w:val="0"/>
          <w:numId w:val="10"/>
        </w:numPr>
        <w:spacing w:before="120" w:after="120" w:line="276" w:lineRule="auto"/>
        <w:ind w:left="567" w:hanging="567"/>
        <w:jc w:val="both"/>
        <w:rPr>
          <w:rFonts w:asciiTheme="minorHAnsi" w:hAnsiTheme="minorHAnsi" w:cs="Calibri"/>
          <w:sz w:val="20"/>
          <w:szCs w:val="20"/>
        </w:rPr>
      </w:pPr>
      <w:r w:rsidRPr="002F3653">
        <w:rPr>
          <w:rFonts w:ascii="Calibri" w:hAnsi="Calibri" w:cs="Calibri"/>
          <w:sz w:val="20"/>
          <w:szCs w:val="20"/>
        </w:rPr>
        <w:t>Žiadateľ/</w:t>
      </w:r>
      <w:r w:rsidR="00E825AF" w:rsidRPr="002F3653">
        <w:rPr>
          <w:rFonts w:ascii="Calibri" w:hAnsi="Calibri" w:cs="Calibri"/>
          <w:sz w:val="20"/>
          <w:szCs w:val="20"/>
        </w:rPr>
        <w:t>Pri</w:t>
      </w:r>
      <w:r w:rsidR="00A078AE" w:rsidRPr="002F3653">
        <w:rPr>
          <w:rFonts w:ascii="Calibri" w:hAnsi="Calibri" w:cs="Calibri"/>
          <w:sz w:val="20"/>
          <w:szCs w:val="20"/>
        </w:rPr>
        <w:t>jímate</w:t>
      </w:r>
      <w:r w:rsidR="004D306D" w:rsidRPr="002F3653">
        <w:rPr>
          <w:rFonts w:ascii="Calibri" w:hAnsi="Calibri" w:cs="Calibri"/>
          <w:sz w:val="20"/>
          <w:szCs w:val="20"/>
        </w:rPr>
        <w:t>ľ</w:t>
      </w:r>
      <w:r w:rsidR="00A078AE" w:rsidRPr="002F3653">
        <w:rPr>
          <w:rFonts w:ascii="Calibri" w:hAnsi="Calibri" w:cs="Calibri"/>
          <w:sz w:val="20"/>
          <w:szCs w:val="20"/>
        </w:rPr>
        <w:t xml:space="preserve"> </w:t>
      </w:r>
      <w:r w:rsidR="0059047D" w:rsidRPr="002F3653">
        <w:rPr>
          <w:rFonts w:ascii="Calibri" w:hAnsi="Calibri" w:cs="Calibri"/>
          <w:sz w:val="20"/>
          <w:szCs w:val="20"/>
        </w:rPr>
        <w:t>stanovuje postup vo VO</w:t>
      </w:r>
      <w:r w:rsidR="00E825AF" w:rsidRPr="002F3653">
        <w:rPr>
          <w:rFonts w:ascii="Calibri" w:hAnsi="Calibri" w:cs="Calibri"/>
          <w:sz w:val="20"/>
          <w:szCs w:val="20"/>
        </w:rPr>
        <w:t xml:space="preserve"> podľa finančných limitov </w:t>
      </w:r>
      <w:r w:rsidR="0059047D" w:rsidRPr="002F3653">
        <w:rPr>
          <w:rFonts w:ascii="Calibri" w:hAnsi="Calibri" w:cs="Calibri"/>
          <w:sz w:val="20"/>
          <w:szCs w:val="20"/>
        </w:rPr>
        <w:t>uvedených v</w:t>
      </w:r>
      <w:r w:rsidR="00E825AF" w:rsidRPr="002F3653">
        <w:rPr>
          <w:rFonts w:ascii="Calibri" w:hAnsi="Calibri" w:cs="Calibri"/>
          <w:sz w:val="20"/>
          <w:szCs w:val="20"/>
        </w:rPr>
        <w:t xml:space="preserve"> § </w:t>
      </w:r>
      <w:r w:rsidR="00827F96" w:rsidRPr="002F3653">
        <w:rPr>
          <w:rFonts w:ascii="Calibri" w:hAnsi="Calibri" w:cs="Calibri"/>
          <w:sz w:val="20"/>
          <w:szCs w:val="20"/>
        </w:rPr>
        <w:t xml:space="preserve">5 </w:t>
      </w:r>
      <w:r w:rsidR="00E825AF" w:rsidRPr="002F3653">
        <w:rPr>
          <w:rFonts w:ascii="Calibri" w:hAnsi="Calibri" w:cs="Calibri"/>
          <w:sz w:val="20"/>
          <w:szCs w:val="20"/>
        </w:rPr>
        <w:t>ZVO</w:t>
      </w:r>
      <w:r w:rsidR="005467AB" w:rsidRPr="002F3653">
        <w:rPr>
          <w:rFonts w:ascii="Calibri" w:hAnsi="Calibri" w:cs="Calibri"/>
          <w:sz w:val="20"/>
          <w:szCs w:val="20"/>
        </w:rPr>
        <w:t xml:space="preserve"> (okrem obstarávania zákaziek, na ktoré sa ZVO nevzťahuje)</w:t>
      </w:r>
      <w:r w:rsidR="00E825AF" w:rsidRPr="002F3653">
        <w:rPr>
          <w:rFonts w:ascii="Calibri" w:hAnsi="Calibri" w:cs="Calibri"/>
          <w:sz w:val="20"/>
          <w:szCs w:val="20"/>
        </w:rPr>
        <w:t xml:space="preserve">. </w:t>
      </w:r>
      <w:r w:rsidR="005467AB" w:rsidRPr="002F3653">
        <w:rPr>
          <w:rFonts w:ascii="Calibri" w:hAnsi="Calibri" w:cs="Calibri"/>
          <w:sz w:val="20"/>
          <w:szCs w:val="20"/>
        </w:rPr>
        <w:t>V závislosti od finančných limitov je z</w:t>
      </w:r>
      <w:r w:rsidR="0059047D" w:rsidRPr="002F3653">
        <w:rPr>
          <w:rFonts w:ascii="Calibri" w:hAnsi="Calibri" w:cs="Calibri"/>
          <w:sz w:val="20"/>
          <w:szCs w:val="20"/>
        </w:rPr>
        <w:t xml:space="preserve">ákazka </w:t>
      </w:r>
      <w:r w:rsidR="0059047D" w:rsidRPr="002F3653">
        <w:rPr>
          <w:rFonts w:asciiTheme="minorHAnsi" w:hAnsiTheme="minorHAnsi" w:cs="Calibri"/>
          <w:sz w:val="20"/>
          <w:szCs w:val="20"/>
        </w:rPr>
        <w:t>nadlimitná, podlimitná</w:t>
      </w:r>
      <w:r w:rsidR="00827F96" w:rsidRPr="002F3653">
        <w:rPr>
          <w:rFonts w:asciiTheme="minorHAnsi" w:hAnsiTheme="minorHAnsi" w:cs="Calibri"/>
          <w:sz w:val="20"/>
          <w:szCs w:val="20"/>
        </w:rPr>
        <w:t xml:space="preserve"> alebo </w:t>
      </w:r>
      <w:r w:rsidR="00C86145" w:rsidRPr="002F3653">
        <w:rPr>
          <w:rFonts w:asciiTheme="minorHAnsi" w:hAnsiTheme="minorHAnsi" w:cs="Calibri"/>
          <w:sz w:val="20"/>
          <w:szCs w:val="20"/>
        </w:rPr>
        <w:t>zákazk</w:t>
      </w:r>
      <w:r w:rsidR="00911447" w:rsidRPr="002F3653">
        <w:rPr>
          <w:rFonts w:asciiTheme="minorHAnsi" w:hAnsiTheme="minorHAnsi" w:cs="Calibri"/>
          <w:sz w:val="20"/>
          <w:szCs w:val="20"/>
        </w:rPr>
        <w:t>a</w:t>
      </w:r>
      <w:r w:rsidR="00C86145" w:rsidRPr="002F3653">
        <w:rPr>
          <w:rFonts w:asciiTheme="minorHAnsi" w:hAnsiTheme="minorHAnsi" w:cs="Calibri"/>
          <w:sz w:val="20"/>
          <w:szCs w:val="20"/>
        </w:rPr>
        <w:t xml:space="preserve"> </w:t>
      </w:r>
      <w:r w:rsidR="00827F96" w:rsidRPr="002F3653">
        <w:rPr>
          <w:rFonts w:asciiTheme="minorHAnsi" w:hAnsiTheme="minorHAnsi" w:cs="Calibri"/>
          <w:sz w:val="20"/>
          <w:szCs w:val="20"/>
        </w:rPr>
        <w:t>s nízkou hodnotou</w:t>
      </w:r>
      <w:r w:rsidR="0059047D" w:rsidRPr="002F3653">
        <w:rPr>
          <w:rFonts w:asciiTheme="minorHAnsi" w:hAnsiTheme="minorHAnsi" w:cs="Calibri"/>
          <w:sz w:val="20"/>
          <w:szCs w:val="20"/>
        </w:rPr>
        <w:t xml:space="preserve">. </w:t>
      </w:r>
    </w:p>
    <w:p w14:paraId="0C16E864" w14:textId="77777777" w:rsidR="003658D8" w:rsidRPr="002F3653" w:rsidRDefault="003658D8" w:rsidP="001614CC">
      <w:pPr>
        <w:pStyle w:val="Default"/>
        <w:numPr>
          <w:ilvl w:val="0"/>
          <w:numId w:val="10"/>
        </w:numPr>
        <w:spacing w:before="120" w:after="120" w:line="276" w:lineRule="auto"/>
        <w:ind w:left="567" w:hanging="567"/>
        <w:jc w:val="both"/>
        <w:rPr>
          <w:rFonts w:asciiTheme="minorHAnsi" w:hAnsiTheme="minorHAnsi" w:cs="Calibri"/>
          <w:sz w:val="20"/>
          <w:szCs w:val="20"/>
        </w:rPr>
      </w:pPr>
      <w:r w:rsidRPr="002F3653">
        <w:rPr>
          <w:rFonts w:asciiTheme="minorHAnsi" w:hAnsiTheme="minorHAnsi" w:cs="Calibri"/>
          <w:sz w:val="20"/>
          <w:szCs w:val="20"/>
        </w:rPr>
        <w:t>Výber postupu u subjektov, ktoré nie sú verejnými obstarávateľmi podľa § 7 ZVO ani obstarávateľmi podľa § 9 a ktorým poskytne verejný obstarávateľ (napr. RO) finančné prostriedky na dodanie tovaru, poskytnutie služieb alebo realizáciu stavebných prác, závisí od percentuálneho podielu poskytnutého príspevku a predpokladanej výšky PHZ.</w:t>
      </w:r>
    </w:p>
    <w:p w14:paraId="65DE04C4" w14:textId="77777777" w:rsidR="005467AB" w:rsidRPr="002F3653" w:rsidRDefault="001566BA" w:rsidP="00333422">
      <w:pPr>
        <w:pStyle w:val="Popis"/>
        <w:rPr>
          <w:rFonts w:cs="Calibri"/>
          <w:color w:val="4F81BD"/>
          <w:sz w:val="18"/>
        </w:rPr>
      </w:pPr>
      <w:r w:rsidRPr="002F3653">
        <w:rPr>
          <w:color w:val="1F497D"/>
          <w:sz w:val="18"/>
        </w:rPr>
        <w:t xml:space="preserve">      </w:t>
      </w:r>
      <w:r w:rsidR="005467AB" w:rsidRPr="002F3653">
        <w:rPr>
          <w:color w:val="1F497D"/>
          <w:sz w:val="18"/>
        </w:rPr>
        <w:t xml:space="preserve"> </w:t>
      </w:r>
      <w:bookmarkStart w:id="55" w:name="_Toc464993117"/>
      <w:r w:rsidR="005467AB" w:rsidRPr="002F3653">
        <w:rPr>
          <w:color w:val="4F81BD"/>
          <w:sz w:val="18"/>
        </w:rPr>
        <w:t xml:space="preserve">Tabuľka </w:t>
      </w:r>
      <w:r w:rsidR="005467AB" w:rsidRPr="002F3653">
        <w:rPr>
          <w:color w:val="4F81BD"/>
          <w:sz w:val="18"/>
        </w:rPr>
        <w:fldChar w:fldCharType="begin"/>
      </w:r>
      <w:r w:rsidR="005467AB" w:rsidRPr="002F3653">
        <w:rPr>
          <w:color w:val="4F81BD"/>
          <w:sz w:val="18"/>
        </w:rPr>
        <w:instrText xml:space="preserve"> SEQ Tabuľka \* ARABIC </w:instrText>
      </w:r>
      <w:r w:rsidR="005467AB" w:rsidRPr="002F3653">
        <w:rPr>
          <w:color w:val="4F81BD"/>
          <w:sz w:val="18"/>
        </w:rPr>
        <w:fldChar w:fldCharType="separate"/>
      </w:r>
      <w:r w:rsidR="004E4D79">
        <w:rPr>
          <w:noProof/>
          <w:color w:val="4F81BD"/>
          <w:sz w:val="18"/>
        </w:rPr>
        <w:t>1</w:t>
      </w:r>
      <w:r w:rsidR="005467AB" w:rsidRPr="002F3653">
        <w:rPr>
          <w:color w:val="4F81BD"/>
          <w:sz w:val="18"/>
        </w:rPr>
        <w:fldChar w:fldCharType="end"/>
      </w:r>
      <w:r w:rsidR="005467AB" w:rsidRPr="002F3653">
        <w:rPr>
          <w:color w:val="4F81BD"/>
          <w:sz w:val="18"/>
        </w:rPr>
        <w:t xml:space="preserve"> Vymedzenie povinností </w:t>
      </w:r>
      <w:r w:rsidR="00792131" w:rsidRPr="002F3653">
        <w:rPr>
          <w:color w:val="4F81BD"/>
          <w:sz w:val="18"/>
        </w:rPr>
        <w:t>žiadateľa/</w:t>
      </w:r>
      <w:r w:rsidR="005467AB" w:rsidRPr="002F3653">
        <w:rPr>
          <w:color w:val="4F81BD"/>
          <w:sz w:val="18"/>
        </w:rPr>
        <w:t xml:space="preserve">prijímateľa podľa </w:t>
      </w:r>
      <w:r w:rsidR="00A54FDE" w:rsidRPr="002F3653">
        <w:rPr>
          <w:color w:val="4F81BD"/>
          <w:sz w:val="18"/>
        </w:rPr>
        <w:t xml:space="preserve">typov </w:t>
      </w:r>
      <w:r w:rsidR="005467AB" w:rsidRPr="002F3653">
        <w:rPr>
          <w:color w:val="4F81BD"/>
          <w:sz w:val="18"/>
        </w:rPr>
        <w:t>zákaziek</w:t>
      </w:r>
      <w:bookmarkEnd w:id="55"/>
    </w:p>
    <w:tbl>
      <w:tblPr>
        <w:tblW w:w="0" w:type="auto"/>
        <w:tblInd w:w="392" w:type="dxa"/>
        <w:tblBorders>
          <w:top w:val="single" w:sz="8" w:space="0" w:color="4F81BD"/>
          <w:left w:val="single" w:sz="8" w:space="0" w:color="4F81BD"/>
          <w:bottom w:val="single" w:sz="8" w:space="0" w:color="4F81BD"/>
          <w:right w:val="single" w:sz="8" w:space="0" w:color="4F81BD"/>
        </w:tblBorders>
        <w:tblLook w:val="04A0" w:firstRow="1" w:lastRow="0" w:firstColumn="1" w:lastColumn="0" w:noHBand="0" w:noVBand="1"/>
      </w:tblPr>
      <w:tblGrid>
        <w:gridCol w:w="3468"/>
        <w:gridCol w:w="2430"/>
        <w:gridCol w:w="2250"/>
      </w:tblGrid>
      <w:tr w:rsidR="005467AB" w:rsidRPr="002F3653" w14:paraId="44B10AB7" w14:textId="77777777" w:rsidTr="00F75098">
        <w:tc>
          <w:tcPr>
            <w:tcW w:w="3468" w:type="dxa"/>
            <w:shd w:val="clear" w:color="auto" w:fill="4F81BD"/>
            <w:vAlign w:val="center"/>
          </w:tcPr>
          <w:p w14:paraId="1169B523" w14:textId="77777777" w:rsidR="005467AB" w:rsidRPr="002F3653" w:rsidRDefault="00A54FDE" w:rsidP="00E41101">
            <w:pPr>
              <w:pStyle w:val="Default"/>
              <w:spacing w:line="276" w:lineRule="auto"/>
              <w:rPr>
                <w:rFonts w:ascii="Calibri" w:hAnsi="Calibri" w:cs="Calibri"/>
                <w:b/>
                <w:bCs/>
                <w:color w:val="FFFFFF"/>
                <w:sz w:val="18"/>
                <w:szCs w:val="20"/>
              </w:rPr>
            </w:pPr>
            <w:r w:rsidRPr="002F3653">
              <w:rPr>
                <w:rFonts w:ascii="Calibri" w:hAnsi="Calibri" w:cs="Calibri"/>
                <w:b/>
                <w:bCs/>
                <w:color w:val="FFFFFF"/>
                <w:sz w:val="18"/>
                <w:szCs w:val="20"/>
              </w:rPr>
              <w:t>Typ z</w:t>
            </w:r>
            <w:r w:rsidR="005467AB" w:rsidRPr="002F3653">
              <w:rPr>
                <w:rFonts w:ascii="Calibri" w:hAnsi="Calibri" w:cs="Calibri"/>
                <w:b/>
                <w:bCs/>
                <w:color w:val="FFFFFF"/>
                <w:sz w:val="18"/>
                <w:szCs w:val="20"/>
              </w:rPr>
              <w:t>ákazk</w:t>
            </w:r>
            <w:r w:rsidRPr="002F3653">
              <w:rPr>
                <w:rFonts w:ascii="Calibri" w:hAnsi="Calibri" w:cs="Calibri"/>
                <w:b/>
                <w:bCs/>
                <w:color w:val="FFFFFF"/>
                <w:sz w:val="18"/>
                <w:szCs w:val="20"/>
              </w:rPr>
              <w:t>y</w:t>
            </w:r>
          </w:p>
        </w:tc>
        <w:tc>
          <w:tcPr>
            <w:tcW w:w="2430" w:type="dxa"/>
            <w:shd w:val="clear" w:color="auto" w:fill="4F81BD"/>
            <w:vAlign w:val="center"/>
          </w:tcPr>
          <w:p w14:paraId="1F56C2B4" w14:textId="77777777" w:rsidR="005467AB" w:rsidRPr="002F3653" w:rsidRDefault="005467AB" w:rsidP="00792131">
            <w:pPr>
              <w:pStyle w:val="Default"/>
              <w:spacing w:line="276" w:lineRule="auto"/>
              <w:rPr>
                <w:rFonts w:ascii="Calibri" w:hAnsi="Calibri" w:cs="Calibri"/>
                <w:b/>
                <w:bCs/>
                <w:color w:val="FFFFFF"/>
                <w:sz w:val="18"/>
                <w:szCs w:val="20"/>
              </w:rPr>
            </w:pPr>
            <w:r w:rsidRPr="002F3653">
              <w:rPr>
                <w:rFonts w:ascii="Calibri" w:hAnsi="Calibri" w:cs="Calibri"/>
                <w:b/>
                <w:bCs/>
                <w:color w:val="FFFFFF"/>
                <w:sz w:val="18"/>
                <w:szCs w:val="20"/>
              </w:rPr>
              <w:t>Vymedzenie</w:t>
            </w:r>
            <w:r w:rsidR="00775166" w:rsidRPr="002F3653">
              <w:rPr>
                <w:rFonts w:ascii="Calibri" w:hAnsi="Calibri" w:cs="Calibri"/>
                <w:b/>
                <w:bCs/>
                <w:color w:val="FFFFFF"/>
                <w:sz w:val="18"/>
                <w:szCs w:val="20"/>
              </w:rPr>
              <w:t xml:space="preserve"> povinností </w:t>
            </w:r>
            <w:r w:rsidRPr="002F3653">
              <w:rPr>
                <w:rFonts w:ascii="Calibri" w:hAnsi="Calibri" w:cs="Calibri"/>
                <w:b/>
                <w:bCs/>
                <w:color w:val="FFFFFF"/>
                <w:sz w:val="18"/>
                <w:szCs w:val="20"/>
              </w:rPr>
              <w:t>v ZVO</w:t>
            </w:r>
          </w:p>
        </w:tc>
        <w:tc>
          <w:tcPr>
            <w:tcW w:w="2250" w:type="dxa"/>
            <w:shd w:val="clear" w:color="auto" w:fill="4F81BD"/>
            <w:vAlign w:val="center"/>
          </w:tcPr>
          <w:p w14:paraId="5E7835B3" w14:textId="77777777" w:rsidR="005467AB" w:rsidRPr="002F3653" w:rsidRDefault="005467AB" w:rsidP="00792131">
            <w:pPr>
              <w:pStyle w:val="Default"/>
              <w:spacing w:line="276" w:lineRule="auto"/>
              <w:rPr>
                <w:rFonts w:ascii="Calibri" w:hAnsi="Calibri" w:cs="Calibri"/>
                <w:b/>
                <w:bCs/>
                <w:color w:val="FFFFFF"/>
                <w:sz w:val="18"/>
                <w:szCs w:val="20"/>
              </w:rPr>
            </w:pPr>
            <w:r w:rsidRPr="002F3653">
              <w:rPr>
                <w:rFonts w:ascii="Calibri" w:hAnsi="Calibri" w:cs="Calibri"/>
                <w:b/>
                <w:bCs/>
                <w:color w:val="FFFFFF"/>
                <w:sz w:val="18"/>
                <w:szCs w:val="20"/>
              </w:rPr>
              <w:t>Stanovenie povinností v tejto príručke</w:t>
            </w:r>
          </w:p>
        </w:tc>
      </w:tr>
      <w:tr w:rsidR="005467AB" w:rsidRPr="002F3653" w14:paraId="571EB801" w14:textId="77777777" w:rsidTr="00F75098">
        <w:tc>
          <w:tcPr>
            <w:tcW w:w="3468" w:type="dxa"/>
            <w:tcBorders>
              <w:top w:val="single" w:sz="8" w:space="0" w:color="4F81BD"/>
              <w:bottom w:val="single" w:sz="8" w:space="0" w:color="4F81BD"/>
            </w:tcBorders>
            <w:shd w:val="clear" w:color="auto" w:fill="C6D9F1"/>
          </w:tcPr>
          <w:p w14:paraId="56F4DD87" w14:textId="77777777" w:rsidR="005467AB" w:rsidRPr="002F3653" w:rsidRDefault="005467AB" w:rsidP="00193D67">
            <w:pPr>
              <w:pStyle w:val="Default"/>
              <w:spacing w:line="276" w:lineRule="auto"/>
              <w:jc w:val="both"/>
              <w:rPr>
                <w:rFonts w:ascii="Calibri" w:hAnsi="Calibri" w:cs="Calibri"/>
                <w:bCs/>
                <w:sz w:val="20"/>
                <w:szCs w:val="20"/>
              </w:rPr>
            </w:pPr>
            <w:r w:rsidRPr="002F3653">
              <w:rPr>
                <w:rFonts w:ascii="Calibri" w:hAnsi="Calibri" w:cs="Calibri"/>
                <w:bCs/>
                <w:sz w:val="20"/>
                <w:szCs w:val="20"/>
              </w:rPr>
              <w:t>Nadlimitná</w:t>
            </w:r>
            <w:r w:rsidR="0067662F" w:rsidRPr="002F3653">
              <w:rPr>
                <w:rFonts w:ascii="Calibri" w:hAnsi="Calibri" w:cs="Calibri"/>
                <w:bCs/>
                <w:sz w:val="20"/>
                <w:szCs w:val="20"/>
              </w:rPr>
              <w:t xml:space="preserve"> zákazka</w:t>
            </w:r>
          </w:p>
        </w:tc>
        <w:tc>
          <w:tcPr>
            <w:tcW w:w="2430" w:type="dxa"/>
            <w:tcBorders>
              <w:top w:val="single" w:sz="8" w:space="0" w:color="4F81BD"/>
              <w:bottom w:val="single" w:sz="8" w:space="0" w:color="4F81BD"/>
            </w:tcBorders>
            <w:shd w:val="clear" w:color="auto" w:fill="auto"/>
            <w:vAlign w:val="center"/>
          </w:tcPr>
          <w:p w14:paraId="0AE37616" w14:textId="77777777" w:rsidR="005467AB" w:rsidRPr="002F3653" w:rsidRDefault="005467AB" w:rsidP="00DA2543">
            <w:pPr>
              <w:pStyle w:val="Default"/>
              <w:spacing w:line="276" w:lineRule="auto"/>
              <w:rPr>
                <w:rFonts w:ascii="Calibri" w:hAnsi="Calibri" w:cs="Calibri"/>
                <w:sz w:val="20"/>
                <w:szCs w:val="20"/>
              </w:rPr>
            </w:pPr>
            <w:r w:rsidRPr="002F3653">
              <w:rPr>
                <w:rFonts w:ascii="Calibri" w:hAnsi="Calibri" w:cs="Calibri"/>
                <w:sz w:val="20"/>
                <w:szCs w:val="20"/>
              </w:rPr>
              <w:t xml:space="preserve">§ </w:t>
            </w:r>
            <w:r w:rsidR="00827F96" w:rsidRPr="002F3653">
              <w:rPr>
                <w:rFonts w:ascii="Calibri" w:hAnsi="Calibri" w:cs="Calibri"/>
                <w:sz w:val="20"/>
                <w:szCs w:val="20"/>
              </w:rPr>
              <w:t>5</w:t>
            </w:r>
            <w:r w:rsidRPr="002F3653">
              <w:rPr>
                <w:rFonts w:ascii="Calibri" w:hAnsi="Calibri" w:cs="Calibri"/>
                <w:sz w:val="20"/>
                <w:szCs w:val="20"/>
              </w:rPr>
              <w:t xml:space="preserve"> ods. 2</w:t>
            </w:r>
          </w:p>
        </w:tc>
        <w:tc>
          <w:tcPr>
            <w:tcW w:w="2250" w:type="dxa"/>
            <w:tcBorders>
              <w:top w:val="single" w:sz="8" w:space="0" w:color="4F81BD"/>
              <w:bottom w:val="single" w:sz="8" w:space="0" w:color="4F81BD"/>
            </w:tcBorders>
            <w:shd w:val="clear" w:color="auto" w:fill="auto"/>
            <w:vAlign w:val="center"/>
          </w:tcPr>
          <w:p w14:paraId="5335EF00" w14:textId="77777777" w:rsidR="005467AB" w:rsidRPr="002F3653" w:rsidRDefault="00C138E2" w:rsidP="003F614D">
            <w:pPr>
              <w:pStyle w:val="Default"/>
              <w:spacing w:line="276" w:lineRule="auto"/>
              <w:rPr>
                <w:rFonts w:ascii="Calibri" w:hAnsi="Calibri" w:cs="Calibri"/>
                <w:sz w:val="20"/>
                <w:szCs w:val="20"/>
              </w:rPr>
            </w:pPr>
            <w:hyperlink w:anchor="_Spoločné_ustanovenia_pri" w:history="1">
              <w:r w:rsidR="005467AB" w:rsidRPr="002F3653">
                <w:rPr>
                  <w:rStyle w:val="Hypertextovprepojenie"/>
                  <w:rFonts w:ascii="Calibri" w:hAnsi="Calibri" w:cs="Calibri"/>
                  <w:sz w:val="20"/>
                  <w:szCs w:val="20"/>
                </w:rPr>
                <w:t>kapitola 2</w:t>
              </w:r>
            </w:hyperlink>
            <w:r w:rsidR="00F75098" w:rsidRPr="002F3653">
              <w:rPr>
                <w:rFonts w:ascii="Calibri" w:hAnsi="Calibri" w:cs="Calibri"/>
                <w:sz w:val="20"/>
                <w:szCs w:val="20"/>
              </w:rPr>
              <w:t>, </w:t>
            </w:r>
            <w:hyperlink w:anchor="_Verejné_obstarávanie_nadlimitných" w:history="1">
              <w:r w:rsidR="00F75098" w:rsidRPr="002F3653">
                <w:rPr>
                  <w:rStyle w:val="Hypertextovprepojenie"/>
                  <w:rFonts w:ascii="Calibri" w:hAnsi="Calibri" w:cs="Calibri"/>
                  <w:sz w:val="20"/>
                  <w:szCs w:val="20"/>
                </w:rPr>
                <w:t>kapitola 3</w:t>
              </w:r>
            </w:hyperlink>
          </w:p>
        </w:tc>
      </w:tr>
      <w:tr w:rsidR="005467AB" w:rsidRPr="002F3653" w14:paraId="4056CD1C" w14:textId="77777777" w:rsidTr="00F75098">
        <w:tc>
          <w:tcPr>
            <w:tcW w:w="3468" w:type="dxa"/>
            <w:shd w:val="clear" w:color="auto" w:fill="C6D9F1"/>
          </w:tcPr>
          <w:p w14:paraId="5085D282" w14:textId="77777777" w:rsidR="005467AB" w:rsidRPr="002F3653" w:rsidRDefault="005467AB" w:rsidP="00193D67">
            <w:pPr>
              <w:pStyle w:val="Default"/>
              <w:spacing w:line="276" w:lineRule="auto"/>
              <w:jc w:val="both"/>
              <w:rPr>
                <w:rFonts w:ascii="Calibri" w:hAnsi="Calibri" w:cs="Calibri"/>
                <w:bCs/>
                <w:sz w:val="20"/>
                <w:szCs w:val="20"/>
              </w:rPr>
            </w:pPr>
            <w:r w:rsidRPr="002F3653">
              <w:rPr>
                <w:rFonts w:ascii="Calibri" w:hAnsi="Calibri" w:cs="Calibri"/>
                <w:bCs/>
                <w:sz w:val="20"/>
                <w:szCs w:val="20"/>
              </w:rPr>
              <w:t>Podlimitná</w:t>
            </w:r>
            <w:r w:rsidR="0067662F" w:rsidRPr="002F3653">
              <w:rPr>
                <w:rFonts w:ascii="Calibri" w:hAnsi="Calibri" w:cs="Calibri"/>
                <w:bCs/>
                <w:sz w:val="20"/>
                <w:szCs w:val="20"/>
              </w:rPr>
              <w:t xml:space="preserve"> zákazka</w:t>
            </w:r>
            <w:r w:rsidR="00FC0B5C">
              <w:rPr>
                <w:rFonts w:ascii="Calibri" w:hAnsi="Calibri" w:cs="Calibri"/>
                <w:bCs/>
                <w:sz w:val="20"/>
                <w:szCs w:val="20"/>
              </w:rPr>
              <w:t xml:space="preserve"> bez využitia </w:t>
            </w:r>
            <w:r w:rsidR="00FC0B5C" w:rsidRPr="002F3653">
              <w:rPr>
                <w:rFonts w:ascii="Calibri" w:hAnsi="Calibri" w:cs="Calibri"/>
                <w:bCs/>
                <w:sz w:val="20"/>
                <w:szCs w:val="20"/>
              </w:rPr>
              <w:t>elektronického trhoviska</w:t>
            </w:r>
          </w:p>
        </w:tc>
        <w:tc>
          <w:tcPr>
            <w:tcW w:w="2430" w:type="dxa"/>
            <w:shd w:val="clear" w:color="auto" w:fill="auto"/>
            <w:vAlign w:val="center"/>
          </w:tcPr>
          <w:p w14:paraId="38E99E64" w14:textId="77777777" w:rsidR="005467AB" w:rsidRDefault="005467AB" w:rsidP="00DA2543">
            <w:pPr>
              <w:pStyle w:val="Default"/>
              <w:spacing w:line="276" w:lineRule="auto"/>
              <w:rPr>
                <w:rFonts w:ascii="Calibri" w:hAnsi="Calibri" w:cs="Calibri"/>
                <w:sz w:val="20"/>
                <w:szCs w:val="20"/>
              </w:rPr>
            </w:pPr>
            <w:r w:rsidRPr="002F3653">
              <w:rPr>
                <w:rFonts w:ascii="Calibri" w:hAnsi="Calibri" w:cs="Calibri"/>
                <w:sz w:val="20"/>
                <w:szCs w:val="20"/>
              </w:rPr>
              <w:t xml:space="preserve">§ </w:t>
            </w:r>
            <w:r w:rsidR="00827F96" w:rsidRPr="002F3653">
              <w:rPr>
                <w:rFonts w:ascii="Calibri" w:hAnsi="Calibri" w:cs="Calibri"/>
                <w:sz w:val="20"/>
                <w:szCs w:val="20"/>
              </w:rPr>
              <w:t>5</w:t>
            </w:r>
            <w:r w:rsidRPr="002F3653">
              <w:rPr>
                <w:rFonts w:ascii="Calibri" w:hAnsi="Calibri" w:cs="Calibri"/>
                <w:sz w:val="20"/>
                <w:szCs w:val="20"/>
              </w:rPr>
              <w:t xml:space="preserve"> ods. 3</w:t>
            </w:r>
          </w:p>
          <w:p w14:paraId="756E4202" w14:textId="77777777" w:rsidR="00FC0B5C" w:rsidRPr="002F3653" w:rsidRDefault="00FC0B5C" w:rsidP="0059107A">
            <w:pPr>
              <w:pStyle w:val="Default"/>
              <w:spacing w:line="276" w:lineRule="auto"/>
              <w:rPr>
                <w:rFonts w:ascii="Calibri" w:hAnsi="Calibri" w:cs="Calibri"/>
                <w:sz w:val="20"/>
                <w:szCs w:val="20"/>
              </w:rPr>
            </w:pPr>
            <w:r>
              <w:rPr>
                <w:rFonts w:ascii="Calibri" w:hAnsi="Calibri" w:cs="Calibri"/>
                <w:sz w:val="20"/>
                <w:szCs w:val="20"/>
              </w:rPr>
              <w:t>(112 až 11</w:t>
            </w:r>
            <w:r w:rsidR="0059107A">
              <w:rPr>
                <w:rFonts w:ascii="Calibri" w:hAnsi="Calibri" w:cs="Calibri"/>
                <w:sz w:val="20"/>
                <w:szCs w:val="20"/>
              </w:rPr>
              <w:t>4a</w:t>
            </w:r>
            <w:r>
              <w:rPr>
                <w:rFonts w:ascii="Calibri" w:hAnsi="Calibri" w:cs="Calibri"/>
                <w:sz w:val="20"/>
                <w:szCs w:val="20"/>
              </w:rPr>
              <w:t xml:space="preserve"> ZVO)</w:t>
            </w:r>
          </w:p>
        </w:tc>
        <w:tc>
          <w:tcPr>
            <w:tcW w:w="2250" w:type="dxa"/>
            <w:shd w:val="clear" w:color="auto" w:fill="auto"/>
            <w:vAlign w:val="center"/>
          </w:tcPr>
          <w:p w14:paraId="21E74535" w14:textId="77777777" w:rsidR="005467AB" w:rsidRPr="002F3653" w:rsidRDefault="00C138E2" w:rsidP="003F614D">
            <w:pPr>
              <w:pStyle w:val="Default"/>
              <w:spacing w:line="276" w:lineRule="auto"/>
              <w:rPr>
                <w:rFonts w:ascii="Calibri" w:hAnsi="Calibri" w:cs="Calibri"/>
                <w:sz w:val="20"/>
                <w:szCs w:val="20"/>
              </w:rPr>
            </w:pPr>
            <w:hyperlink w:anchor="_Spoločné_ustanovenia_pri" w:history="1">
              <w:r w:rsidR="00F75098" w:rsidRPr="002F3653">
                <w:rPr>
                  <w:rStyle w:val="Hypertextovprepojenie"/>
                  <w:rFonts w:ascii="Calibri" w:hAnsi="Calibri" w:cs="Calibri"/>
                  <w:sz w:val="20"/>
                  <w:szCs w:val="20"/>
                </w:rPr>
                <w:t>kapitola 2</w:t>
              </w:r>
            </w:hyperlink>
            <w:r w:rsidR="00F75098" w:rsidRPr="002F3653">
              <w:rPr>
                <w:rFonts w:ascii="Calibri" w:hAnsi="Calibri" w:cs="Calibri"/>
                <w:sz w:val="20"/>
                <w:szCs w:val="20"/>
              </w:rPr>
              <w:t xml:space="preserve">, </w:t>
            </w:r>
            <w:hyperlink w:anchor="_Verejné_obstarávanie_nadlimitných" w:history="1">
              <w:r w:rsidR="00F75098" w:rsidRPr="002F3653">
                <w:rPr>
                  <w:rStyle w:val="Hypertextovprepojenie"/>
                  <w:rFonts w:ascii="Calibri" w:hAnsi="Calibri" w:cs="Calibri"/>
                  <w:sz w:val="20"/>
                  <w:szCs w:val="20"/>
                </w:rPr>
                <w:t>kapitola 3</w:t>
              </w:r>
            </w:hyperlink>
          </w:p>
        </w:tc>
      </w:tr>
      <w:tr w:rsidR="00BF5140" w:rsidRPr="002F3653" w14:paraId="57D31D66" w14:textId="77777777" w:rsidTr="00F75098">
        <w:tc>
          <w:tcPr>
            <w:tcW w:w="3468" w:type="dxa"/>
            <w:tcBorders>
              <w:top w:val="single" w:sz="8" w:space="0" w:color="4F81BD"/>
              <w:bottom w:val="single" w:sz="8" w:space="0" w:color="4F81BD"/>
            </w:tcBorders>
            <w:shd w:val="clear" w:color="auto" w:fill="C6D9F1"/>
          </w:tcPr>
          <w:p w14:paraId="5D077041" w14:textId="77777777" w:rsidR="00BF5140" w:rsidRPr="002F3653" w:rsidRDefault="00BF5140" w:rsidP="00F75098">
            <w:pPr>
              <w:pStyle w:val="Default"/>
              <w:spacing w:line="276" w:lineRule="auto"/>
              <w:rPr>
                <w:rFonts w:ascii="Calibri" w:hAnsi="Calibri" w:cs="Calibri"/>
                <w:bCs/>
                <w:sz w:val="20"/>
                <w:szCs w:val="20"/>
              </w:rPr>
            </w:pPr>
            <w:r w:rsidRPr="002F3653">
              <w:rPr>
                <w:rFonts w:ascii="Calibri" w:hAnsi="Calibri" w:cs="Calibri"/>
                <w:bCs/>
                <w:sz w:val="20"/>
                <w:szCs w:val="20"/>
              </w:rPr>
              <w:t>Podlimitné zákazky s využitím elektronického trhoviska</w:t>
            </w:r>
          </w:p>
        </w:tc>
        <w:tc>
          <w:tcPr>
            <w:tcW w:w="2430" w:type="dxa"/>
            <w:tcBorders>
              <w:top w:val="single" w:sz="8" w:space="0" w:color="4F81BD"/>
              <w:bottom w:val="single" w:sz="8" w:space="0" w:color="4F81BD"/>
            </w:tcBorders>
            <w:shd w:val="clear" w:color="auto" w:fill="auto"/>
            <w:vAlign w:val="center"/>
          </w:tcPr>
          <w:p w14:paraId="016A5997" w14:textId="77777777" w:rsidR="00BF5140" w:rsidRPr="002F3653" w:rsidRDefault="00BF5140" w:rsidP="00DA2543">
            <w:pPr>
              <w:pStyle w:val="Default"/>
              <w:spacing w:line="276" w:lineRule="auto"/>
              <w:rPr>
                <w:rFonts w:ascii="Calibri" w:hAnsi="Calibri" w:cs="Calibri"/>
                <w:sz w:val="20"/>
                <w:szCs w:val="20"/>
              </w:rPr>
            </w:pPr>
            <w:r w:rsidRPr="002F3653">
              <w:rPr>
                <w:rFonts w:ascii="Calibri" w:hAnsi="Calibri" w:cs="Calibri"/>
                <w:sz w:val="20"/>
                <w:szCs w:val="20"/>
              </w:rPr>
              <w:t xml:space="preserve">§ </w:t>
            </w:r>
            <w:r w:rsidR="00827F96" w:rsidRPr="002F3653">
              <w:rPr>
                <w:rFonts w:ascii="Calibri" w:hAnsi="Calibri" w:cs="Calibri"/>
                <w:sz w:val="20"/>
                <w:szCs w:val="20"/>
              </w:rPr>
              <w:t>108</w:t>
            </w:r>
            <w:r w:rsidRPr="002F3653">
              <w:rPr>
                <w:rFonts w:ascii="Calibri" w:hAnsi="Calibri" w:cs="Calibri"/>
                <w:sz w:val="20"/>
                <w:szCs w:val="20"/>
              </w:rPr>
              <w:t xml:space="preserve"> ods. 1 písm. a</w:t>
            </w:r>
            <w:r w:rsidR="008F49B4">
              <w:rPr>
                <w:rFonts w:ascii="Calibri" w:hAnsi="Calibri" w:cs="Calibri"/>
                <w:sz w:val="20"/>
                <w:szCs w:val="20"/>
              </w:rPr>
              <w:t>)</w:t>
            </w:r>
            <w:r w:rsidRPr="002F3653">
              <w:rPr>
                <w:rFonts w:ascii="Calibri" w:hAnsi="Calibri" w:cs="Calibri"/>
                <w:sz w:val="20"/>
                <w:szCs w:val="20"/>
              </w:rPr>
              <w:t xml:space="preserve">, ods. </w:t>
            </w:r>
            <w:r w:rsidR="00B3654C" w:rsidRPr="002F3653">
              <w:rPr>
                <w:rFonts w:ascii="Calibri" w:hAnsi="Calibri" w:cs="Calibri"/>
                <w:sz w:val="20"/>
                <w:szCs w:val="20"/>
              </w:rPr>
              <w:t>3</w:t>
            </w:r>
          </w:p>
          <w:p w14:paraId="67FB9F83" w14:textId="77777777" w:rsidR="00BF5140" w:rsidRPr="002F3653" w:rsidRDefault="007757C1" w:rsidP="00FC0B5C">
            <w:pPr>
              <w:pStyle w:val="Default"/>
              <w:spacing w:line="276" w:lineRule="auto"/>
              <w:rPr>
                <w:rFonts w:eastAsia="Times New Roman"/>
              </w:rPr>
            </w:pPr>
            <w:r w:rsidRPr="002F3653">
              <w:rPr>
                <w:rFonts w:ascii="Calibri" w:hAnsi="Calibri" w:cs="Calibri"/>
                <w:sz w:val="20"/>
                <w:szCs w:val="20"/>
              </w:rPr>
              <w:t>(</w:t>
            </w:r>
            <w:r w:rsidR="00BF5140" w:rsidRPr="002F3653">
              <w:rPr>
                <w:rFonts w:ascii="Calibri" w:hAnsi="Calibri" w:cs="Calibri"/>
                <w:sz w:val="20"/>
                <w:szCs w:val="20"/>
              </w:rPr>
              <w:t xml:space="preserve">§ </w:t>
            </w:r>
            <w:r w:rsidR="00B3654C" w:rsidRPr="002F3653">
              <w:rPr>
                <w:rFonts w:ascii="Calibri" w:hAnsi="Calibri" w:cs="Calibri"/>
                <w:sz w:val="20"/>
                <w:szCs w:val="20"/>
              </w:rPr>
              <w:t xml:space="preserve">109 </w:t>
            </w:r>
            <w:r w:rsidR="00BF5140" w:rsidRPr="002F3653">
              <w:rPr>
                <w:rFonts w:ascii="Calibri" w:hAnsi="Calibri" w:cs="Calibri"/>
                <w:sz w:val="20"/>
                <w:szCs w:val="20"/>
              </w:rPr>
              <w:t xml:space="preserve">až </w:t>
            </w:r>
            <w:r w:rsidR="00B3654C" w:rsidRPr="002F3653">
              <w:rPr>
                <w:rFonts w:ascii="Calibri" w:hAnsi="Calibri" w:cs="Calibri"/>
                <w:sz w:val="20"/>
                <w:szCs w:val="20"/>
              </w:rPr>
              <w:t>11</w:t>
            </w:r>
            <w:r w:rsidR="00FC0B5C">
              <w:rPr>
                <w:rFonts w:ascii="Calibri" w:hAnsi="Calibri" w:cs="Calibri"/>
                <w:sz w:val="20"/>
                <w:szCs w:val="20"/>
              </w:rPr>
              <w:t>1</w:t>
            </w:r>
            <w:r w:rsidR="00BF5140" w:rsidRPr="002F3653">
              <w:rPr>
                <w:rFonts w:ascii="Calibri" w:hAnsi="Calibri" w:cs="Calibri"/>
                <w:sz w:val="20"/>
                <w:szCs w:val="20"/>
              </w:rPr>
              <w:t xml:space="preserve"> ZVO</w:t>
            </w:r>
            <w:r w:rsidRPr="002F3653">
              <w:rPr>
                <w:rFonts w:ascii="Calibri" w:hAnsi="Calibri" w:cs="Calibri"/>
                <w:sz w:val="20"/>
                <w:szCs w:val="20"/>
              </w:rPr>
              <w:t>)</w:t>
            </w:r>
          </w:p>
        </w:tc>
        <w:tc>
          <w:tcPr>
            <w:tcW w:w="2250" w:type="dxa"/>
            <w:tcBorders>
              <w:top w:val="single" w:sz="8" w:space="0" w:color="4F81BD"/>
              <w:bottom w:val="single" w:sz="8" w:space="0" w:color="4F81BD"/>
            </w:tcBorders>
            <w:shd w:val="clear" w:color="auto" w:fill="auto"/>
            <w:vAlign w:val="center"/>
          </w:tcPr>
          <w:p w14:paraId="3B23647F" w14:textId="77777777" w:rsidR="00BF5140" w:rsidRPr="002F3653" w:rsidRDefault="00C138E2" w:rsidP="000857DA">
            <w:pPr>
              <w:pStyle w:val="Default"/>
              <w:spacing w:line="276" w:lineRule="auto"/>
              <w:rPr>
                <w:rFonts w:ascii="Calibri" w:hAnsi="Calibri" w:cs="Calibri"/>
                <w:sz w:val="20"/>
                <w:szCs w:val="20"/>
              </w:rPr>
            </w:pPr>
            <w:hyperlink w:anchor="_Spoločné_ustanovenia_pri" w:history="1">
              <w:r w:rsidR="00F75098" w:rsidRPr="002F3653">
                <w:rPr>
                  <w:rStyle w:val="Hypertextovprepojenie"/>
                  <w:rFonts w:ascii="Calibri" w:hAnsi="Calibri" w:cs="Calibri"/>
                  <w:sz w:val="20"/>
                  <w:szCs w:val="20"/>
                </w:rPr>
                <w:t>kapitola 2</w:t>
              </w:r>
            </w:hyperlink>
            <w:r w:rsidR="00F75098" w:rsidRPr="002F3653">
              <w:rPr>
                <w:rFonts w:ascii="Calibri" w:hAnsi="Calibri" w:cs="Calibri"/>
                <w:sz w:val="20"/>
                <w:szCs w:val="20"/>
              </w:rPr>
              <w:t xml:space="preserve">, </w:t>
            </w:r>
            <w:hyperlink w:anchor="_Verejné_obstarávanie_realizované" w:history="1">
              <w:r w:rsidR="00F75098" w:rsidRPr="002F3653">
                <w:rPr>
                  <w:rStyle w:val="Hypertextovprepojenie"/>
                  <w:rFonts w:ascii="Calibri" w:hAnsi="Calibri" w:cs="Calibri"/>
                  <w:sz w:val="20"/>
                  <w:szCs w:val="20"/>
                </w:rPr>
                <w:t xml:space="preserve">kapitola </w:t>
              </w:r>
              <w:r w:rsidR="00BF5140" w:rsidRPr="002F3653">
                <w:rPr>
                  <w:rStyle w:val="Hypertextovprepojenie"/>
                  <w:rFonts w:ascii="Calibri" w:hAnsi="Calibri" w:cs="Calibri"/>
                  <w:sz w:val="20"/>
                  <w:szCs w:val="20"/>
                </w:rPr>
                <w:t>5</w:t>
              </w:r>
            </w:hyperlink>
          </w:p>
        </w:tc>
      </w:tr>
      <w:tr w:rsidR="005467AB" w:rsidRPr="002F3653" w14:paraId="7CA704C4" w14:textId="77777777" w:rsidTr="00F75098">
        <w:tc>
          <w:tcPr>
            <w:tcW w:w="3468" w:type="dxa"/>
            <w:tcBorders>
              <w:top w:val="single" w:sz="8" w:space="0" w:color="4F81BD"/>
              <w:bottom w:val="single" w:sz="8" w:space="0" w:color="4F81BD"/>
            </w:tcBorders>
            <w:shd w:val="clear" w:color="auto" w:fill="C6D9F1"/>
          </w:tcPr>
          <w:p w14:paraId="591BB3E9" w14:textId="77777777" w:rsidR="005467AB" w:rsidRPr="002F3653" w:rsidRDefault="005467AB" w:rsidP="001566B6">
            <w:pPr>
              <w:pStyle w:val="Default"/>
              <w:spacing w:line="276" w:lineRule="auto"/>
              <w:rPr>
                <w:rFonts w:ascii="Calibri" w:hAnsi="Calibri" w:cs="Calibri"/>
                <w:bCs/>
                <w:sz w:val="20"/>
                <w:szCs w:val="20"/>
              </w:rPr>
            </w:pPr>
            <w:r w:rsidRPr="002F3653">
              <w:rPr>
                <w:rFonts w:ascii="Calibri" w:hAnsi="Calibri" w:cs="Calibri"/>
                <w:bCs/>
                <w:sz w:val="20"/>
                <w:szCs w:val="20"/>
              </w:rPr>
              <w:t xml:space="preserve">Zákazka </w:t>
            </w:r>
            <w:r w:rsidR="00FD6C11" w:rsidRPr="002F3653">
              <w:rPr>
                <w:rFonts w:ascii="Calibri" w:hAnsi="Calibri" w:cs="Calibri"/>
                <w:bCs/>
                <w:sz w:val="20"/>
                <w:szCs w:val="20"/>
              </w:rPr>
              <w:t xml:space="preserve">s nízkou hodnotou </w:t>
            </w:r>
            <w:r w:rsidR="00803E45" w:rsidRPr="002F3653">
              <w:rPr>
                <w:rFonts w:ascii="Calibri" w:hAnsi="Calibri" w:cs="Calibri"/>
                <w:bCs/>
                <w:sz w:val="20"/>
                <w:szCs w:val="20"/>
              </w:rPr>
              <w:t xml:space="preserve">podľa § </w:t>
            </w:r>
            <w:r w:rsidR="00A3295F" w:rsidRPr="002F3653">
              <w:rPr>
                <w:rFonts w:ascii="Calibri" w:hAnsi="Calibri" w:cs="Calibri"/>
                <w:bCs/>
                <w:sz w:val="20"/>
                <w:szCs w:val="20"/>
              </w:rPr>
              <w:t>117</w:t>
            </w:r>
            <w:r w:rsidRPr="002F3653">
              <w:rPr>
                <w:rFonts w:ascii="Calibri" w:hAnsi="Calibri" w:cs="Calibri"/>
                <w:bCs/>
                <w:sz w:val="20"/>
                <w:szCs w:val="20"/>
              </w:rPr>
              <w:t xml:space="preserve"> </w:t>
            </w:r>
          </w:p>
        </w:tc>
        <w:tc>
          <w:tcPr>
            <w:tcW w:w="2430" w:type="dxa"/>
            <w:tcBorders>
              <w:top w:val="single" w:sz="8" w:space="0" w:color="4F81BD"/>
              <w:bottom w:val="single" w:sz="8" w:space="0" w:color="4F81BD"/>
            </w:tcBorders>
            <w:shd w:val="clear" w:color="auto" w:fill="auto"/>
            <w:vAlign w:val="center"/>
          </w:tcPr>
          <w:p w14:paraId="16D1D407" w14:textId="77777777" w:rsidR="005467AB" w:rsidRPr="002F3653" w:rsidRDefault="005467AB" w:rsidP="00FD6C11">
            <w:pPr>
              <w:pStyle w:val="Default"/>
              <w:spacing w:line="276" w:lineRule="auto"/>
              <w:rPr>
                <w:rFonts w:ascii="Calibri" w:hAnsi="Calibri" w:cs="Calibri"/>
                <w:sz w:val="20"/>
                <w:szCs w:val="20"/>
              </w:rPr>
            </w:pPr>
            <w:r w:rsidRPr="002F3653">
              <w:rPr>
                <w:rFonts w:ascii="Calibri" w:hAnsi="Calibri" w:cs="Calibri"/>
                <w:sz w:val="20"/>
                <w:szCs w:val="20"/>
              </w:rPr>
              <w:t xml:space="preserve">§ </w:t>
            </w:r>
            <w:r w:rsidR="00FD6C11" w:rsidRPr="002F3653">
              <w:rPr>
                <w:rFonts w:ascii="Calibri" w:hAnsi="Calibri" w:cs="Calibri"/>
                <w:sz w:val="20"/>
                <w:szCs w:val="20"/>
              </w:rPr>
              <w:t>117</w:t>
            </w:r>
          </w:p>
        </w:tc>
        <w:tc>
          <w:tcPr>
            <w:tcW w:w="2250" w:type="dxa"/>
            <w:tcBorders>
              <w:top w:val="single" w:sz="8" w:space="0" w:color="4F81BD"/>
              <w:bottom w:val="single" w:sz="8" w:space="0" w:color="4F81BD"/>
            </w:tcBorders>
            <w:shd w:val="clear" w:color="auto" w:fill="auto"/>
            <w:vAlign w:val="center"/>
          </w:tcPr>
          <w:p w14:paraId="0ABFD6FB" w14:textId="77777777" w:rsidR="005467AB" w:rsidRPr="002F3653" w:rsidRDefault="00C138E2" w:rsidP="00F75098">
            <w:pPr>
              <w:pStyle w:val="Default"/>
              <w:spacing w:line="276" w:lineRule="auto"/>
              <w:rPr>
                <w:rFonts w:ascii="Calibri" w:hAnsi="Calibri" w:cs="Calibri"/>
                <w:sz w:val="20"/>
                <w:szCs w:val="20"/>
              </w:rPr>
            </w:pPr>
            <w:hyperlink w:anchor="_Spoločné_ustanovenia_pri" w:history="1">
              <w:r w:rsidR="00F75098" w:rsidRPr="002F3653">
                <w:rPr>
                  <w:rStyle w:val="Hypertextovprepojenie"/>
                  <w:rFonts w:ascii="Calibri" w:hAnsi="Calibri" w:cs="Calibri"/>
                  <w:sz w:val="20"/>
                  <w:szCs w:val="20"/>
                </w:rPr>
                <w:t>kapitola 2</w:t>
              </w:r>
            </w:hyperlink>
            <w:r w:rsidR="00F75098" w:rsidRPr="002F3653">
              <w:rPr>
                <w:rFonts w:ascii="Calibri" w:hAnsi="Calibri" w:cs="Calibri"/>
                <w:sz w:val="20"/>
                <w:szCs w:val="20"/>
              </w:rPr>
              <w:t xml:space="preserve">, </w:t>
            </w:r>
            <w:hyperlink w:anchor="_Obstarávanie_zákaziek_s" w:history="1">
              <w:r w:rsidR="00F75098" w:rsidRPr="002F3653">
                <w:rPr>
                  <w:rStyle w:val="Hypertextovprepojenie"/>
                  <w:rFonts w:ascii="Calibri" w:hAnsi="Calibri" w:cs="Calibri"/>
                  <w:sz w:val="20"/>
                  <w:szCs w:val="20"/>
                </w:rPr>
                <w:t xml:space="preserve">kapitola </w:t>
              </w:r>
              <w:r w:rsidR="005467AB" w:rsidRPr="002F3653">
                <w:rPr>
                  <w:rStyle w:val="Hypertextovprepojenie"/>
                  <w:rFonts w:ascii="Calibri" w:hAnsi="Calibri" w:cs="Calibri"/>
                  <w:sz w:val="20"/>
                  <w:szCs w:val="20"/>
                </w:rPr>
                <w:t>4</w:t>
              </w:r>
            </w:hyperlink>
          </w:p>
        </w:tc>
      </w:tr>
      <w:tr w:rsidR="005467AB" w:rsidRPr="002F3653" w14:paraId="0EDB0CE6" w14:textId="77777777" w:rsidTr="00F75098">
        <w:tc>
          <w:tcPr>
            <w:tcW w:w="3468" w:type="dxa"/>
            <w:shd w:val="clear" w:color="auto" w:fill="C6D9F1"/>
          </w:tcPr>
          <w:p w14:paraId="2E6ECC24" w14:textId="77777777" w:rsidR="005467AB" w:rsidRPr="002F3653" w:rsidRDefault="005467AB" w:rsidP="00193D67">
            <w:pPr>
              <w:pStyle w:val="Default"/>
              <w:spacing w:line="276" w:lineRule="auto"/>
              <w:rPr>
                <w:rFonts w:ascii="Calibri" w:hAnsi="Calibri" w:cs="Calibri"/>
                <w:bCs/>
                <w:sz w:val="20"/>
                <w:szCs w:val="20"/>
              </w:rPr>
            </w:pPr>
            <w:r w:rsidRPr="002F3653">
              <w:rPr>
                <w:rFonts w:ascii="Calibri" w:hAnsi="Calibri" w:cs="Calibri"/>
                <w:bCs/>
                <w:sz w:val="20"/>
                <w:szCs w:val="20"/>
              </w:rPr>
              <w:t>Zákazka, na ktorú sa ZVO nevzťahuje</w:t>
            </w:r>
          </w:p>
        </w:tc>
        <w:tc>
          <w:tcPr>
            <w:tcW w:w="2430" w:type="dxa"/>
            <w:shd w:val="clear" w:color="auto" w:fill="auto"/>
            <w:vAlign w:val="center"/>
          </w:tcPr>
          <w:p w14:paraId="6B9A3B25" w14:textId="77777777" w:rsidR="005467AB" w:rsidRPr="002F3653" w:rsidRDefault="005467AB" w:rsidP="00900783">
            <w:pPr>
              <w:pStyle w:val="Default"/>
              <w:spacing w:line="276" w:lineRule="auto"/>
              <w:rPr>
                <w:rFonts w:ascii="Calibri" w:hAnsi="Calibri" w:cs="Calibri"/>
                <w:sz w:val="20"/>
                <w:szCs w:val="20"/>
              </w:rPr>
            </w:pPr>
            <w:r w:rsidRPr="002F3653">
              <w:rPr>
                <w:rFonts w:ascii="Calibri" w:hAnsi="Calibri" w:cs="Calibri"/>
                <w:sz w:val="20"/>
                <w:szCs w:val="20"/>
              </w:rPr>
              <w:t xml:space="preserve">§ 1, ods. 2 - </w:t>
            </w:r>
            <w:r w:rsidR="00900783" w:rsidRPr="002F3653">
              <w:rPr>
                <w:rFonts w:ascii="Calibri" w:hAnsi="Calibri" w:cs="Calibri"/>
                <w:sz w:val="20"/>
                <w:szCs w:val="20"/>
              </w:rPr>
              <w:t>1</w:t>
            </w:r>
            <w:r w:rsidR="00FC0B5C">
              <w:rPr>
                <w:rFonts w:ascii="Calibri" w:hAnsi="Calibri" w:cs="Calibri"/>
                <w:sz w:val="20"/>
                <w:szCs w:val="20"/>
              </w:rPr>
              <w:t>4</w:t>
            </w:r>
          </w:p>
        </w:tc>
        <w:tc>
          <w:tcPr>
            <w:tcW w:w="2250" w:type="dxa"/>
            <w:shd w:val="clear" w:color="auto" w:fill="auto"/>
            <w:vAlign w:val="center"/>
          </w:tcPr>
          <w:p w14:paraId="16DBF1E1" w14:textId="77777777" w:rsidR="005467AB" w:rsidRPr="002F3653" w:rsidRDefault="00C138E2" w:rsidP="003F614D">
            <w:pPr>
              <w:pStyle w:val="Default"/>
              <w:spacing w:line="276" w:lineRule="auto"/>
              <w:rPr>
                <w:rFonts w:ascii="Calibri" w:hAnsi="Calibri" w:cs="Calibri"/>
                <w:sz w:val="20"/>
                <w:szCs w:val="20"/>
              </w:rPr>
            </w:pPr>
            <w:hyperlink w:anchor="_Spoločné_ustanovenia_pri" w:history="1">
              <w:r w:rsidR="00F75098" w:rsidRPr="002F3653">
                <w:rPr>
                  <w:rStyle w:val="Hypertextovprepojenie"/>
                  <w:rFonts w:ascii="Calibri" w:hAnsi="Calibri" w:cs="Calibri"/>
                  <w:sz w:val="20"/>
                  <w:szCs w:val="20"/>
                </w:rPr>
                <w:t>kapitola 2</w:t>
              </w:r>
            </w:hyperlink>
            <w:r w:rsidR="00F75098" w:rsidRPr="002F3653">
              <w:rPr>
                <w:rFonts w:ascii="Calibri" w:hAnsi="Calibri" w:cs="Calibri"/>
                <w:sz w:val="20"/>
                <w:szCs w:val="20"/>
              </w:rPr>
              <w:t xml:space="preserve">, </w:t>
            </w:r>
            <w:hyperlink w:anchor="_Obstarávanie_zákaziek,_na" w:history="1">
              <w:r w:rsidR="00F75098" w:rsidRPr="002F3653">
                <w:rPr>
                  <w:rStyle w:val="Hypertextovprepojenie"/>
                  <w:rFonts w:ascii="Calibri" w:hAnsi="Calibri" w:cs="Calibri"/>
                  <w:sz w:val="20"/>
                  <w:szCs w:val="20"/>
                </w:rPr>
                <w:t xml:space="preserve">kapitola </w:t>
              </w:r>
              <w:r w:rsidR="005467AB" w:rsidRPr="002F3653">
                <w:rPr>
                  <w:rStyle w:val="Hypertextovprepojenie"/>
                  <w:rFonts w:ascii="Calibri" w:hAnsi="Calibri" w:cs="Calibri"/>
                  <w:sz w:val="20"/>
                  <w:szCs w:val="20"/>
                </w:rPr>
                <w:t>6</w:t>
              </w:r>
            </w:hyperlink>
          </w:p>
        </w:tc>
      </w:tr>
    </w:tbl>
    <w:p w14:paraId="048A83F6" w14:textId="53839818" w:rsidR="00FB2F1C" w:rsidRPr="002F3653" w:rsidRDefault="00FB2F1C" w:rsidP="001614CC">
      <w:pPr>
        <w:pStyle w:val="Odsekzoznamu"/>
        <w:numPr>
          <w:ilvl w:val="0"/>
          <w:numId w:val="10"/>
        </w:numPr>
        <w:autoSpaceDE w:val="0"/>
        <w:autoSpaceDN w:val="0"/>
        <w:adjustRightInd w:val="0"/>
        <w:spacing w:before="120" w:after="120" w:line="276" w:lineRule="auto"/>
        <w:ind w:left="567" w:hanging="567"/>
        <w:contextualSpacing w:val="0"/>
        <w:jc w:val="both"/>
        <w:rPr>
          <w:rFonts w:asciiTheme="minorHAnsi" w:hAnsiTheme="minorHAnsi" w:cs="Calibri"/>
          <w:sz w:val="20"/>
          <w:szCs w:val="20"/>
        </w:rPr>
      </w:pPr>
      <w:r w:rsidRPr="002F3653">
        <w:rPr>
          <w:rFonts w:asciiTheme="minorHAnsi" w:hAnsiTheme="minorHAnsi" w:cs="Calibri"/>
          <w:sz w:val="20"/>
          <w:szCs w:val="20"/>
        </w:rPr>
        <w:t xml:space="preserve">V súlade s § 6 ods. 16 ZVO nemôže žiadateľ/prijímateľ zákazku rozdeliť ani zvoliť spôsob určenia PHZ s cieľom znížiť </w:t>
      </w:r>
      <w:r w:rsidR="00614786" w:rsidRPr="002F3653">
        <w:rPr>
          <w:rFonts w:asciiTheme="minorHAnsi" w:hAnsiTheme="minorHAnsi" w:cs="Calibri"/>
          <w:sz w:val="20"/>
          <w:szCs w:val="20"/>
        </w:rPr>
        <w:t>predpokladanú hodnotu</w:t>
      </w:r>
      <w:r w:rsidRPr="002F3653">
        <w:rPr>
          <w:rFonts w:asciiTheme="minorHAnsi" w:hAnsiTheme="minorHAnsi" w:cs="Calibri"/>
          <w:sz w:val="20"/>
          <w:szCs w:val="20"/>
        </w:rPr>
        <w:t xml:space="preserve"> pod finančné limity podľa ZVO, a tým uplatniť iný postup zadávania zákazky. K nedovolenému rozdeleniu zákazky dochádza rozdelením rovnakého alebo obdobného predmetu zákazky do viacerých zákaziek, pre ktoré vyhlási </w:t>
      </w:r>
      <w:ins w:id="56" w:author="uzivatel" w:date="2020-12-17T13:25:00Z">
        <w:r w:rsidR="00455C09">
          <w:rPr>
            <w:rFonts w:asciiTheme="minorHAnsi" w:hAnsiTheme="minorHAnsi" w:cs="Calibri"/>
            <w:sz w:val="20"/>
            <w:szCs w:val="20"/>
          </w:rPr>
          <w:t>žiadateľ/</w:t>
        </w:r>
      </w:ins>
      <w:r w:rsidRPr="002F3653">
        <w:rPr>
          <w:rFonts w:asciiTheme="minorHAnsi" w:hAnsiTheme="minorHAnsi" w:cs="Calibri"/>
          <w:sz w:val="20"/>
          <w:szCs w:val="20"/>
        </w:rPr>
        <w:t xml:space="preserve">prijímateľ samostatné VO. Pritom zároveň platí, </w:t>
      </w:r>
      <w:r w:rsidRPr="002F3653">
        <w:rPr>
          <w:rFonts w:asciiTheme="minorHAnsi" w:hAnsiTheme="minorHAnsi" w:cs="Calibri"/>
          <w:sz w:val="20"/>
          <w:szCs w:val="20"/>
        </w:rPr>
        <w:lastRenderedPageBreak/>
        <w:t xml:space="preserve">že ide o predmety zákaziek, ktoré spolu súvisia z funkčného, ekonomického, časového, miestneho hľadiska alebo z hľadiska technických špecifikácií a pod. </w:t>
      </w:r>
    </w:p>
    <w:p w14:paraId="50F534E1" w14:textId="77777777" w:rsidR="00FB2F1C" w:rsidRPr="002F3653" w:rsidRDefault="00FB2F1C" w:rsidP="001614CC">
      <w:pPr>
        <w:pStyle w:val="Odsekzoznamu"/>
        <w:numPr>
          <w:ilvl w:val="0"/>
          <w:numId w:val="10"/>
        </w:numPr>
        <w:autoSpaceDE w:val="0"/>
        <w:autoSpaceDN w:val="0"/>
        <w:adjustRightInd w:val="0"/>
        <w:spacing w:before="120" w:after="120" w:line="276" w:lineRule="auto"/>
        <w:ind w:left="567" w:hanging="567"/>
        <w:contextualSpacing w:val="0"/>
        <w:jc w:val="both"/>
        <w:rPr>
          <w:rFonts w:asciiTheme="minorHAnsi" w:hAnsiTheme="minorHAnsi" w:cs="Calibri"/>
          <w:sz w:val="20"/>
          <w:szCs w:val="20"/>
        </w:rPr>
      </w:pPr>
      <w:r w:rsidRPr="002F3653">
        <w:rPr>
          <w:rFonts w:asciiTheme="minorHAnsi" w:hAnsiTheme="minorHAnsi" w:cs="Calibri"/>
          <w:sz w:val="20"/>
          <w:szCs w:val="20"/>
        </w:rPr>
        <w:t xml:space="preserve">Zároveň však platí, že žiadateľ/prijímateľ </w:t>
      </w:r>
      <w:r w:rsidRPr="002F3653">
        <w:rPr>
          <w:rFonts w:asciiTheme="minorHAnsi" w:hAnsiTheme="minorHAnsi"/>
          <w:sz w:val="20"/>
          <w:szCs w:val="20"/>
        </w:rPr>
        <w:t>je</w:t>
      </w:r>
      <w:r w:rsidR="00DB6F46" w:rsidRPr="002F3653">
        <w:rPr>
          <w:rFonts w:asciiTheme="minorHAnsi" w:hAnsiTheme="minorHAnsi"/>
          <w:sz w:val="20"/>
          <w:szCs w:val="20"/>
        </w:rPr>
        <w:t>,</w:t>
      </w:r>
      <w:r w:rsidRPr="002F3653">
        <w:rPr>
          <w:rFonts w:asciiTheme="minorHAnsi" w:hAnsiTheme="minorHAnsi"/>
          <w:sz w:val="20"/>
          <w:szCs w:val="20"/>
        </w:rPr>
        <w:t xml:space="preserve"> v nadväznosti na </w:t>
      </w:r>
      <w:r w:rsidRPr="002F3653">
        <w:rPr>
          <w:rFonts w:asciiTheme="minorHAnsi" w:hAnsiTheme="minorHAnsi" w:cs="Calibri"/>
          <w:sz w:val="20"/>
          <w:szCs w:val="20"/>
        </w:rPr>
        <w:t>§ 28 ZVO</w:t>
      </w:r>
      <w:r w:rsidR="00DB6F46" w:rsidRPr="002F3653">
        <w:rPr>
          <w:rFonts w:asciiTheme="minorHAnsi" w:hAnsiTheme="minorHAnsi" w:cs="Calibri"/>
          <w:sz w:val="20"/>
          <w:szCs w:val="20"/>
        </w:rPr>
        <w:t>,</w:t>
      </w:r>
      <w:r w:rsidRPr="002F3653">
        <w:rPr>
          <w:rFonts w:asciiTheme="minorHAnsi" w:hAnsiTheme="minorHAnsi"/>
          <w:sz w:val="20"/>
          <w:szCs w:val="20"/>
        </w:rPr>
        <w:t xml:space="preserve"> povinný zvážiť vhodnosť rozdelenia zákazky na časti a tým umožniť ľahší prístup malý</w:t>
      </w:r>
      <w:r w:rsidR="00DB6F46" w:rsidRPr="002F3653">
        <w:rPr>
          <w:rFonts w:asciiTheme="minorHAnsi" w:hAnsiTheme="minorHAnsi"/>
          <w:sz w:val="20"/>
          <w:szCs w:val="20"/>
        </w:rPr>
        <w:t>m</w:t>
      </w:r>
      <w:r w:rsidRPr="002F3653">
        <w:rPr>
          <w:rFonts w:asciiTheme="minorHAnsi" w:hAnsiTheme="minorHAnsi"/>
          <w:sz w:val="20"/>
          <w:szCs w:val="20"/>
        </w:rPr>
        <w:t xml:space="preserve"> a stredný</w:t>
      </w:r>
      <w:r w:rsidR="00DB6F46" w:rsidRPr="002F3653">
        <w:rPr>
          <w:rFonts w:asciiTheme="minorHAnsi" w:hAnsiTheme="minorHAnsi"/>
          <w:sz w:val="20"/>
          <w:szCs w:val="20"/>
        </w:rPr>
        <w:t>m</w:t>
      </w:r>
      <w:r w:rsidRPr="002F3653">
        <w:rPr>
          <w:rFonts w:asciiTheme="minorHAnsi" w:hAnsiTheme="minorHAnsi"/>
          <w:sz w:val="20"/>
          <w:szCs w:val="20"/>
        </w:rPr>
        <w:t xml:space="preserve"> podnik</w:t>
      </w:r>
      <w:r w:rsidR="00DB6F46" w:rsidRPr="002F3653">
        <w:rPr>
          <w:rFonts w:asciiTheme="minorHAnsi" w:hAnsiTheme="minorHAnsi"/>
          <w:sz w:val="20"/>
          <w:szCs w:val="20"/>
        </w:rPr>
        <w:t>ateľom</w:t>
      </w:r>
      <w:r w:rsidRPr="002F3653">
        <w:rPr>
          <w:rFonts w:asciiTheme="minorHAnsi" w:hAnsiTheme="minorHAnsi"/>
          <w:sz w:val="20"/>
          <w:szCs w:val="20"/>
        </w:rPr>
        <w:t xml:space="preserve"> vo VO. </w:t>
      </w:r>
      <w:r w:rsidR="00DB6F46" w:rsidRPr="002F3653">
        <w:rPr>
          <w:rFonts w:asciiTheme="minorHAnsi" w:hAnsiTheme="minorHAnsi"/>
          <w:sz w:val="20"/>
          <w:szCs w:val="20"/>
        </w:rPr>
        <w:t xml:space="preserve">Ak žiadateľ/prijímateľ v súlade s § 28 rozdelí predmet zákazky na časti, </w:t>
      </w:r>
      <w:r w:rsidR="00DB6F46" w:rsidRPr="002F3653">
        <w:rPr>
          <w:rFonts w:asciiTheme="minorHAnsi" w:hAnsiTheme="minorHAnsi" w:cs="Calibri"/>
          <w:sz w:val="20"/>
          <w:szCs w:val="20"/>
        </w:rPr>
        <w:t xml:space="preserve">v oznámení o vyhlásení VO alebo vo výzve na </w:t>
      </w:r>
      <w:r w:rsidR="00022C31">
        <w:rPr>
          <w:rFonts w:asciiTheme="minorHAnsi" w:hAnsiTheme="minorHAnsi" w:cs="Calibri"/>
          <w:sz w:val="20"/>
          <w:szCs w:val="20"/>
        </w:rPr>
        <w:t>s</w:t>
      </w:r>
      <w:r w:rsidR="00DB6F46" w:rsidRPr="002F3653">
        <w:rPr>
          <w:rFonts w:asciiTheme="minorHAnsi" w:hAnsiTheme="minorHAnsi" w:cs="Calibri"/>
          <w:sz w:val="20"/>
          <w:szCs w:val="20"/>
        </w:rPr>
        <w:t>ú</w:t>
      </w:r>
      <w:r w:rsidR="00022C31">
        <w:rPr>
          <w:rFonts w:asciiTheme="minorHAnsi" w:hAnsiTheme="minorHAnsi" w:cs="Calibri"/>
          <w:sz w:val="20"/>
          <w:szCs w:val="20"/>
        </w:rPr>
        <w:t>ťaž</w:t>
      </w:r>
      <w:r w:rsidR="00DB6F46" w:rsidRPr="002F3653">
        <w:rPr>
          <w:rFonts w:asciiTheme="minorHAnsi" w:hAnsiTheme="minorHAnsi" w:cs="Calibri"/>
          <w:sz w:val="20"/>
          <w:szCs w:val="20"/>
        </w:rPr>
        <w:t xml:space="preserve"> určí veľkosť a predmet takýchto častí a uvedie, či je ponuku možné predložiť na jednu časť, niekoľko častí alebo všetky časti</w:t>
      </w:r>
      <w:r w:rsidR="00DB6F46" w:rsidRPr="002F3653">
        <w:rPr>
          <w:rStyle w:val="Odkaznapoznmkupodiarou"/>
          <w:rFonts w:asciiTheme="minorHAnsi" w:hAnsiTheme="minorHAnsi" w:cs="Calibri"/>
          <w:sz w:val="20"/>
          <w:szCs w:val="20"/>
        </w:rPr>
        <w:footnoteReference w:id="8"/>
      </w:r>
      <w:r w:rsidR="00DB6F46" w:rsidRPr="002F3653">
        <w:rPr>
          <w:rFonts w:asciiTheme="minorHAnsi" w:hAnsiTheme="minorHAnsi" w:cs="Calibri"/>
          <w:sz w:val="20"/>
          <w:szCs w:val="20"/>
        </w:rPr>
        <w:t>.</w:t>
      </w:r>
    </w:p>
    <w:p w14:paraId="69FA84A3" w14:textId="77777777" w:rsidR="00DB6F46" w:rsidRPr="002F3653" w:rsidRDefault="00FB2F1C" w:rsidP="001614CC">
      <w:pPr>
        <w:pStyle w:val="Odsekzoznamu"/>
        <w:numPr>
          <w:ilvl w:val="0"/>
          <w:numId w:val="10"/>
        </w:numPr>
        <w:autoSpaceDE w:val="0"/>
        <w:autoSpaceDN w:val="0"/>
        <w:adjustRightInd w:val="0"/>
        <w:spacing w:before="120" w:after="120" w:line="276" w:lineRule="auto"/>
        <w:ind w:left="567" w:hanging="567"/>
        <w:contextualSpacing w:val="0"/>
        <w:jc w:val="both"/>
        <w:rPr>
          <w:rFonts w:asciiTheme="minorHAnsi" w:hAnsiTheme="minorHAnsi" w:cs="Calibri"/>
          <w:sz w:val="20"/>
          <w:szCs w:val="20"/>
        </w:rPr>
      </w:pPr>
      <w:r w:rsidRPr="002F3653">
        <w:rPr>
          <w:rFonts w:asciiTheme="minorHAnsi" w:hAnsiTheme="minorHAnsi"/>
          <w:sz w:val="20"/>
          <w:szCs w:val="20"/>
        </w:rPr>
        <w:t>Ak sa verejný obstarávateľ rozhodne, že by nebolo vhodné rozdeliť zákazku na časti, musí uviesť hlavné dôvody tohto rozhodnutia</w:t>
      </w:r>
      <w:r w:rsidR="00022C31">
        <w:rPr>
          <w:rFonts w:asciiTheme="minorHAnsi" w:hAnsiTheme="minorHAnsi"/>
          <w:sz w:val="20"/>
          <w:szCs w:val="20"/>
        </w:rPr>
        <w:t xml:space="preserve"> (odôvodnenie)</w:t>
      </w:r>
      <w:r w:rsidRPr="002F3653">
        <w:rPr>
          <w:rFonts w:asciiTheme="minorHAnsi" w:hAnsiTheme="minorHAnsi"/>
          <w:sz w:val="20"/>
          <w:szCs w:val="20"/>
        </w:rPr>
        <w:t xml:space="preserve"> </w:t>
      </w:r>
      <w:r w:rsidR="00022C31">
        <w:rPr>
          <w:rFonts w:asciiTheme="minorHAnsi" w:hAnsiTheme="minorHAnsi"/>
          <w:sz w:val="20"/>
          <w:szCs w:val="20"/>
        </w:rPr>
        <w:t xml:space="preserve">v </w:t>
      </w:r>
      <w:r w:rsidR="00401A93">
        <w:rPr>
          <w:rFonts w:asciiTheme="minorHAnsi" w:hAnsiTheme="minorHAnsi"/>
          <w:sz w:val="20"/>
          <w:szCs w:val="20"/>
        </w:rPr>
        <w:t>oznámení o vyhlásení VO</w:t>
      </w:r>
      <w:r w:rsidR="00022C31" w:rsidRPr="002F3653">
        <w:rPr>
          <w:rFonts w:asciiTheme="minorHAnsi" w:hAnsiTheme="minorHAnsi"/>
          <w:sz w:val="20"/>
          <w:szCs w:val="20"/>
        </w:rPr>
        <w:t xml:space="preserve"> </w:t>
      </w:r>
      <w:r w:rsidR="00022C31">
        <w:rPr>
          <w:rFonts w:asciiTheme="minorHAnsi" w:hAnsiTheme="minorHAnsi"/>
          <w:sz w:val="20"/>
          <w:szCs w:val="20"/>
        </w:rPr>
        <w:t xml:space="preserve">alebo </w:t>
      </w:r>
      <w:r w:rsidRPr="002F3653">
        <w:rPr>
          <w:rFonts w:asciiTheme="minorHAnsi" w:hAnsiTheme="minorHAnsi"/>
          <w:sz w:val="20"/>
          <w:szCs w:val="20"/>
        </w:rPr>
        <w:t>v súťažných podkladoch</w:t>
      </w:r>
      <w:r w:rsidR="00022C31">
        <w:rPr>
          <w:rFonts w:asciiTheme="minorHAnsi" w:hAnsiTheme="minorHAnsi"/>
          <w:sz w:val="20"/>
          <w:szCs w:val="20"/>
        </w:rPr>
        <w:t xml:space="preserve"> </w:t>
      </w:r>
      <w:r w:rsidRPr="002F3653">
        <w:rPr>
          <w:rFonts w:asciiTheme="minorHAnsi" w:hAnsiTheme="minorHAnsi"/>
          <w:sz w:val="20"/>
          <w:szCs w:val="20"/>
        </w:rPr>
        <w:t xml:space="preserve">(napr. takéto rozdelenie by mohlo predstavovať riziko, že vykonanie zákazky sa stane nadmerne technicky obťažným či drahým, alebo že potreba koordinácie jednotlivých dodávateľov častí zákazky by mohla predstavovať vážne riziko ohrozenia riadneho plnenia zákazky). </w:t>
      </w:r>
    </w:p>
    <w:p w14:paraId="4ABF4671" w14:textId="77777777" w:rsidR="00FB2F1C" w:rsidRPr="002F3653" w:rsidRDefault="00DB6F46" w:rsidP="00B33937">
      <w:pPr>
        <w:pStyle w:val="Odsekzoznamu"/>
        <w:autoSpaceDE w:val="0"/>
        <w:autoSpaceDN w:val="0"/>
        <w:adjustRightInd w:val="0"/>
        <w:spacing w:before="120" w:after="120" w:line="276" w:lineRule="auto"/>
        <w:ind w:left="567" w:hanging="567"/>
        <w:contextualSpacing w:val="0"/>
        <w:jc w:val="both"/>
        <w:rPr>
          <w:rFonts w:asciiTheme="minorHAnsi" w:hAnsiTheme="minorHAnsi"/>
          <w:i/>
          <w:sz w:val="20"/>
          <w:szCs w:val="20"/>
        </w:rPr>
      </w:pPr>
      <w:r w:rsidRPr="002F3653">
        <w:rPr>
          <w:rFonts w:asciiTheme="minorHAnsi" w:hAnsiTheme="minorHAnsi"/>
          <w:i/>
          <w:sz w:val="20"/>
          <w:szCs w:val="20"/>
        </w:rPr>
        <w:tab/>
        <w:t xml:space="preserve">Povinnosť odôvodniť nerozdelenie zákazky </w:t>
      </w:r>
      <w:r w:rsidR="0079669D">
        <w:rPr>
          <w:rFonts w:asciiTheme="minorHAnsi" w:hAnsiTheme="minorHAnsi"/>
          <w:i/>
          <w:sz w:val="20"/>
          <w:szCs w:val="20"/>
        </w:rPr>
        <w:t>s</w:t>
      </w:r>
      <w:r w:rsidRPr="002F3653">
        <w:rPr>
          <w:rFonts w:asciiTheme="minorHAnsi" w:hAnsiTheme="minorHAnsi"/>
          <w:i/>
          <w:sz w:val="20"/>
          <w:szCs w:val="20"/>
        </w:rPr>
        <w:t>a nevzťahuje na obstarávateľa podľa § 9 ZVO, na koncesiu (bez ohľadu na to, či ju zadáva verejný obstarávateľ alebo obstarávateľ) ani na zadávanie podlimitnej zákazky verejným obstarávateľom.</w:t>
      </w:r>
    </w:p>
    <w:p w14:paraId="26FE461A" w14:textId="04976A59" w:rsidR="005A6C8A" w:rsidRPr="002F3653" w:rsidRDefault="005A6C8A" w:rsidP="001614CC">
      <w:pPr>
        <w:pStyle w:val="Odsekzoznamu"/>
        <w:numPr>
          <w:ilvl w:val="0"/>
          <w:numId w:val="10"/>
        </w:numPr>
        <w:autoSpaceDE w:val="0"/>
        <w:autoSpaceDN w:val="0"/>
        <w:adjustRightInd w:val="0"/>
        <w:spacing w:before="120" w:after="120" w:line="276" w:lineRule="auto"/>
        <w:ind w:left="567" w:hanging="567"/>
        <w:contextualSpacing w:val="0"/>
        <w:jc w:val="both"/>
        <w:rPr>
          <w:rFonts w:ascii="Calibri" w:hAnsi="Calibri" w:cs="Calibri"/>
          <w:sz w:val="20"/>
          <w:szCs w:val="20"/>
        </w:rPr>
      </w:pPr>
      <w:r w:rsidRPr="002F3653">
        <w:rPr>
          <w:rFonts w:ascii="Calibri" w:hAnsi="Calibri" w:cs="Calibri"/>
          <w:color w:val="000000"/>
          <w:sz w:val="20"/>
          <w:szCs w:val="20"/>
        </w:rPr>
        <w:t xml:space="preserve">V prípade podlimitných zákaziek žiadateľ/prijímateľ vypracuje dokument, ktorý bude obsahovať všetky relevantné skutočnosti, ktoré zohľadňoval a posudzoval v súvislosti s rozhodnutím o určení použitého postupu VO (najmä okolnosti, na základe ktorých </w:t>
      </w:r>
      <w:ins w:id="57" w:author="uzivatel" w:date="2020-12-17T13:25:00Z">
        <w:r w:rsidR="00455C09">
          <w:rPr>
            <w:rFonts w:ascii="Calibri" w:hAnsi="Calibri" w:cs="Calibri"/>
            <w:color w:val="000000"/>
            <w:sz w:val="20"/>
            <w:szCs w:val="20"/>
          </w:rPr>
          <w:t>žiadateľ/</w:t>
        </w:r>
      </w:ins>
      <w:r w:rsidRPr="002F3653">
        <w:rPr>
          <w:rFonts w:ascii="Calibri" w:hAnsi="Calibri" w:cs="Calibri"/>
          <w:color w:val="000000"/>
          <w:sz w:val="20"/>
          <w:szCs w:val="20"/>
        </w:rPr>
        <w:t>prijímateľ usúdil, že tovar</w:t>
      </w:r>
      <w:r w:rsidR="0059107A">
        <w:rPr>
          <w:rFonts w:ascii="Calibri" w:hAnsi="Calibri" w:cs="Calibri"/>
          <w:color w:val="000000"/>
          <w:sz w:val="20"/>
          <w:szCs w:val="20"/>
        </w:rPr>
        <w:t xml:space="preserve"> </w:t>
      </w:r>
      <w:r w:rsidR="0059107A" w:rsidRPr="002F3653">
        <w:rPr>
          <w:rFonts w:ascii="Calibri" w:hAnsi="Calibri" w:cs="Calibri"/>
          <w:color w:val="000000"/>
          <w:sz w:val="20"/>
          <w:szCs w:val="20"/>
        </w:rPr>
        <w:t>alebo</w:t>
      </w:r>
      <w:r w:rsidRPr="002F3653">
        <w:rPr>
          <w:rFonts w:ascii="Calibri" w:hAnsi="Calibri" w:cs="Calibri"/>
          <w:color w:val="000000"/>
          <w:sz w:val="20"/>
          <w:szCs w:val="20"/>
        </w:rPr>
        <w:t xml:space="preserve"> služba, ktoré sú predmetom zákazky, sú alebo nie sú bežne dostupné na trhu, napr. test bežnej dostupnosti</w:t>
      </w:r>
      <w:r w:rsidRPr="002F3653">
        <w:rPr>
          <w:rStyle w:val="Odkaznapoznmkupodiarou"/>
          <w:rFonts w:ascii="Calibri" w:hAnsi="Calibri" w:cs="Calibri"/>
          <w:color w:val="000000"/>
          <w:sz w:val="20"/>
          <w:szCs w:val="20"/>
        </w:rPr>
        <w:footnoteReference w:id="9"/>
      </w:r>
      <w:r w:rsidRPr="002F3653">
        <w:rPr>
          <w:rFonts w:ascii="Calibri" w:hAnsi="Calibri" w:cs="Calibri"/>
          <w:color w:val="000000"/>
          <w:sz w:val="20"/>
          <w:szCs w:val="20"/>
        </w:rPr>
        <w:t xml:space="preserve">). Dokument s určením a zdôvodnením postupu je </w:t>
      </w:r>
      <w:ins w:id="58" w:author="uzivatel" w:date="2020-12-17T13:25:00Z">
        <w:r w:rsidR="00455C09">
          <w:rPr>
            <w:rFonts w:ascii="Calibri" w:hAnsi="Calibri" w:cs="Calibri"/>
            <w:color w:val="000000"/>
            <w:sz w:val="20"/>
            <w:szCs w:val="20"/>
          </w:rPr>
          <w:t>žiadateľ/</w:t>
        </w:r>
      </w:ins>
      <w:r w:rsidRPr="002F3653">
        <w:rPr>
          <w:rFonts w:ascii="Calibri" w:hAnsi="Calibri" w:cs="Calibri"/>
          <w:color w:val="000000"/>
          <w:sz w:val="20"/>
          <w:szCs w:val="20"/>
        </w:rPr>
        <w:t>prijímateľ povinný uchovávať a archivovať spolu s ostatnou dokumentáciou z VO.</w:t>
      </w:r>
    </w:p>
    <w:p w14:paraId="03D42040" w14:textId="77777777" w:rsidR="00CC0D39" w:rsidRPr="002F3653" w:rsidRDefault="00CC0D39" w:rsidP="00374C11">
      <w:pPr>
        <w:pStyle w:val="Nadpis3"/>
      </w:pPr>
      <w:bookmarkStart w:id="59" w:name="_Toc11153154"/>
      <w:r w:rsidRPr="002F3653">
        <w:t xml:space="preserve">Stanovenie </w:t>
      </w:r>
      <w:r w:rsidR="003145AB" w:rsidRPr="002F3653">
        <w:t>PHZ</w:t>
      </w:r>
      <w:bookmarkEnd w:id="59"/>
    </w:p>
    <w:p w14:paraId="7BE5F1B1" w14:textId="77777777" w:rsidR="005467AB" w:rsidRPr="002F3653" w:rsidRDefault="0059047D" w:rsidP="001614CC">
      <w:pPr>
        <w:pStyle w:val="Default"/>
        <w:numPr>
          <w:ilvl w:val="0"/>
          <w:numId w:val="10"/>
        </w:numPr>
        <w:spacing w:before="120" w:after="120" w:line="276" w:lineRule="auto"/>
        <w:ind w:left="567" w:hanging="567"/>
        <w:jc w:val="both"/>
        <w:rPr>
          <w:rFonts w:ascii="Calibri" w:hAnsi="Calibri" w:cs="Calibri"/>
          <w:sz w:val="20"/>
          <w:szCs w:val="20"/>
        </w:rPr>
      </w:pPr>
      <w:r w:rsidRPr="002F3653">
        <w:rPr>
          <w:rFonts w:ascii="Calibri" w:hAnsi="Calibri" w:cs="Calibri"/>
          <w:sz w:val="20"/>
          <w:szCs w:val="20"/>
        </w:rPr>
        <w:t>P</w:t>
      </w:r>
      <w:r w:rsidR="00E825AF" w:rsidRPr="002F3653">
        <w:rPr>
          <w:rFonts w:ascii="Calibri" w:hAnsi="Calibri" w:cs="Calibri"/>
          <w:sz w:val="20"/>
          <w:szCs w:val="20"/>
        </w:rPr>
        <w:t xml:space="preserve">redpokladaná </w:t>
      </w:r>
      <w:r w:rsidR="00AC4F1A" w:rsidRPr="002F3653">
        <w:rPr>
          <w:rFonts w:ascii="Calibri" w:hAnsi="Calibri" w:cs="Calibri"/>
          <w:sz w:val="20"/>
          <w:szCs w:val="20"/>
        </w:rPr>
        <w:t>hodnota zákazky</w:t>
      </w:r>
      <w:r w:rsidR="005467AB" w:rsidRPr="002F3653">
        <w:rPr>
          <w:rFonts w:ascii="Calibri" w:hAnsi="Calibri" w:cs="Calibri"/>
          <w:sz w:val="20"/>
          <w:szCs w:val="20"/>
        </w:rPr>
        <w:t xml:space="preserve"> (PHZ) </w:t>
      </w:r>
      <w:r w:rsidRPr="002F3653">
        <w:rPr>
          <w:rFonts w:ascii="Calibri" w:hAnsi="Calibri" w:cs="Calibri"/>
          <w:sz w:val="20"/>
          <w:szCs w:val="20"/>
        </w:rPr>
        <w:t xml:space="preserve">sa stanovuje v súlade s § </w:t>
      </w:r>
      <w:r w:rsidR="00B3654C" w:rsidRPr="002F3653">
        <w:rPr>
          <w:rFonts w:ascii="Calibri" w:hAnsi="Calibri" w:cs="Calibri"/>
          <w:sz w:val="20"/>
          <w:szCs w:val="20"/>
        </w:rPr>
        <w:t>6</w:t>
      </w:r>
      <w:r w:rsidRPr="002F3653">
        <w:rPr>
          <w:rFonts w:ascii="Calibri" w:hAnsi="Calibri" w:cs="Calibri"/>
          <w:sz w:val="20"/>
          <w:szCs w:val="20"/>
        </w:rPr>
        <w:t xml:space="preserve"> ZVO</w:t>
      </w:r>
      <w:r w:rsidR="00E825AF" w:rsidRPr="002F3653">
        <w:rPr>
          <w:rFonts w:ascii="Calibri" w:hAnsi="Calibri" w:cs="Calibri"/>
          <w:sz w:val="20"/>
          <w:szCs w:val="20"/>
        </w:rPr>
        <w:t xml:space="preserve">. </w:t>
      </w:r>
      <w:r w:rsidR="009D6136" w:rsidRPr="002F3653">
        <w:rPr>
          <w:rFonts w:ascii="Calibri" w:hAnsi="Calibri" w:cs="Calibri"/>
          <w:sz w:val="20"/>
          <w:szCs w:val="20"/>
        </w:rPr>
        <w:t>V prípade zákaziek, na obstarávanie ktorých sa nevzťahuje povinnosť postupovať v zmysle ZVO, sa PHZ stanovuje v súlade s princípom hospodárnosti v nadväznosti na povinnosť hospodárnosti vyplývajúcej zo zákona o finančnej kontrole a zo zákona o rozpočtových pravidlách.</w:t>
      </w:r>
    </w:p>
    <w:p w14:paraId="3F760737" w14:textId="77777777" w:rsidR="005467AB" w:rsidRPr="002F3653" w:rsidRDefault="00543430" w:rsidP="00B33937">
      <w:pPr>
        <w:pStyle w:val="Default"/>
        <w:spacing w:before="120" w:after="120" w:line="276" w:lineRule="auto"/>
        <w:ind w:left="567" w:hanging="567"/>
        <w:jc w:val="both"/>
      </w:pPr>
      <w:r w:rsidRPr="002F3653">
        <w:rPr>
          <w:rFonts w:ascii="Calibri" w:hAnsi="Calibri" w:cs="Calibri"/>
          <w:sz w:val="20"/>
          <w:szCs w:val="20"/>
        </w:rPr>
        <w:tab/>
      </w:r>
      <w:r w:rsidR="005467AB" w:rsidRPr="002F3653">
        <w:rPr>
          <w:rFonts w:ascii="Calibri" w:hAnsi="Calibri" w:cs="Calibri"/>
          <w:sz w:val="20"/>
          <w:szCs w:val="20"/>
        </w:rPr>
        <w:t xml:space="preserve">Do </w:t>
      </w:r>
      <w:r w:rsidR="001566BA" w:rsidRPr="002F3653">
        <w:rPr>
          <w:rFonts w:ascii="Calibri" w:hAnsi="Calibri" w:cs="Calibri"/>
          <w:sz w:val="20"/>
          <w:szCs w:val="20"/>
        </w:rPr>
        <w:t>PHZ</w:t>
      </w:r>
      <w:r w:rsidR="005467AB" w:rsidRPr="002F3653">
        <w:rPr>
          <w:rFonts w:ascii="Calibri" w:hAnsi="Calibri" w:cs="Calibri"/>
          <w:sz w:val="20"/>
          <w:szCs w:val="20"/>
        </w:rPr>
        <w:t xml:space="preserve"> sa zahŕňa aj hodnota opakovaných plnení, ak sa plánujú zabezpečiť; všetky formy opcií a všetky prípadné predĺženia zmluvy, ceny a odmeny, ktoré sa poskytnú uchádzačom alebo účastníkom súťaže návrhov ako aj predpokladaná hodnota tovaru alebo služieb, ktoré verejný obstarávateľ a obstarávateľ poskytne v súvislosti so zákazkou na uskutočnenie stavebných prác.</w:t>
      </w:r>
      <w:r w:rsidR="005467AB" w:rsidRPr="002F3653">
        <w:t xml:space="preserve"> </w:t>
      </w:r>
    </w:p>
    <w:p w14:paraId="2DFFA2D2" w14:textId="77777777" w:rsidR="005467AB" w:rsidRPr="002F3653" w:rsidRDefault="00543430" w:rsidP="00B33937">
      <w:pPr>
        <w:pStyle w:val="Default"/>
        <w:spacing w:before="120" w:after="120" w:line="276" w:lineRule="auto"/>
        <w:ind w:left="567" w:hanging="567"/>
        <w:jc w:val="both"/>
        <w:rPr>
          <w:rFonts w:ascii="Calibri" w:hAnsi="Calibri" w:cs="Calibri"/>
          <w:sz w:val="20"/>
          <w:szCs w:val="20"/>
        </w:rPr>
      </w:pPr>
      <w:r w:rsidRPr="002F3653">
        <w:tab/>
      </w:r>
      <w:r w:rsidR="005467AB" w:rsidRPr="002F3653">
        <w:rPr>
          <w:rFonts w:ascii="Calibri" w:hAnsi="Calibri" w:cs="Calibri"/>
          <w:sz w:val="20"/>
          <w:szCs w:val="20"/>
        </w:rPr>
        <w:t xml:space="preserve">Ak je stavebná práca alebo služba rozdelená na niekoľko častí v rámci zadávania jednej zákazky, z ktorých každá bude predmetom samostatnej zmluvy, </w:t>
      </w:r>
      <w:r w:rsidR="00537192" w:rsidRPr="002F3653">
        <w:rPr>
          <w:rFonts w:ascii="Calibri" w:hAnsi="Calibri" w:cs="Calibri"/>
          <w:sz w:val="20"/>
          <w:szCs w:val="20"/>
        </w:rPr>
        <w:t>PHZ</w:t>
      </w:r>
      <w:r w:rsidR="005467AB" w:rsidRPr="002F3653">
        <w:rPr>
          <w:rFonts w:ascii="Calibri" w:hAnsi="Calibri" w:cs="Calibri"/>
          <w:sz w:val="20"/>
          <w:szCs w:val="20"/>
        </w:rPr>
        <w:t xml:space="preserve"> sa určí ako súčet predpokladaných hodnôt všetkých častí zákazky.</w:t>
      </w:r>
    </w:p>
    <w:p w14:paraId="431623F6" w14:textId="77777777" w:rsidR="005467AB" w:rsidRPr="002F3653" w:rsidRDefault="00543430" w:rsidP="00B33937">
      <w:pPr>
        <w:pStyle w:val="Default"/>
        <w:spacing w:before="120" w:after="120" w:line="276" w:lineRule="auto"/>
        <w:ind w:left="567" w:hanging="567"/>
        <w:jc w:val="both"/>
        <w:rPr>
          <w:rFonts w:ascii="Calibri" w:hAnsi="Calibri" w:cs="Calibri"/>
          <w:sz w:val="20"/>
          <w:szCs w:val="20"/>
        </w:rPr>
      </w:pPr>
      <w:r w:rsidRPr="002F3653">
        <w:rPr>
          <w:rFonts w:ascii="Calibri" w:hAnsi="Calibri" w:cs="Calibri"/>
          <w:sz w:val="20"/>
          <w:szCs w:val="20"/>
        </w:rPr>
        <w:tab/>
      </w:r>
      <w:r w:rsidR="005467AB" w:rsidRPr="002F3653">
        <w:rPr>
          <w:rFonts w:ascii="Calibri" w:hAnsi="Calibri" w:cs="Calibri"/>
          <w:sz w:val="20"/>
          <w:szCs w:val="20"/>
        </w:rPr>
        <w:t>Zákazku nie je možné rozdeliť ani zvoliť spôsob určenia jej predpokladanej hodnoty</w:t>
      </w:r>
      <w:r w:rsidR="00537192" w:rsidRPr="002F3653">
        <w:rPr>
          <w:rFonts w:ascii="Calibri" w:hAnsi="Calibri" w:cs="Calibri"/>
          <w:sz w:val="20"/>
          <w:szCs w:val="20"/>
        </w:rPr>
        <w:t>, bez zrejmého dôvodu,</w:t>
      </w:r>
      <w:r w:rsidR="005467AB" w:rsidRPr="002F3653">
        <w:rPr>
          <w:rFonts w:ascii="Calibri" w:hAnsi="Calibri" w:cs="Calibri"/>
          <w:sz w:val="20"/>
          <w:szCs w:val="20"/>
        </w:rPr>
        <w:t xml:space="preserve"> s cieľom znížiť </w:t>
      </w:r>
      <w:r w:rsidR="00537192" w:rsidRPr="002F3653">
        <w:rPr>
          <w:rFonts w:ascii="Calibri" w:hAnsi="Calibri" w:cs="Calibri"/>
          <w:sz w:val="20"/>
          <w:szCs w:val="20"/>
        </w:rPr>
        <w:t>výšku PHZ</w:t>
      </w:r>
      <w:r w:rsidR="005467AB" w:rsidRPr="002F3653">
        <w:rPr>
          <w:rFonts w:ascii="Calibri" w:hAnsi="Calibri" w:cs="Calibri"/>
          <w:sz w:val="20"/>
          <w:szCs w:val="20"/>
        </w:rPr>
        <w:t xml:space="preserve"> pod finančné limity podľa ZVO</w:t>
      </w:r>
      <w:r w:rsidR="002B2BE8" w:rsidRPr="002F3653">
        <w:rPr>
          <w:rFonts w:ascii="Calibri" w:hAnsi="Calibri" w:cs="Calibri"/>
          <w:sz w:val="20"/>
          <w:szCs w:val="20"/>
        </w:rPr>
        <w:t xml:space="preserve"> (a tak </w:t>
      </w:r>
      <w:r w:rsidR="00721464" w:rsidRPr="002F3653">
        <w:rPr>
          <w:rFonts w:ascii="Calibri" w:hAnsi="Calibri" w:cs="Calibri"/>
          <w:sz w:val="20"/>
          <w:szCs w:val="20"/>
        </w:rPr>
        <w:t xml:space="preserve">sa </w:t>
      </w:r>
      <w:r w:rsidR="002B2BE8" w:rsidRPr="002F3653">
        <w:rPr>
          <w:rFonts w:ascii="Calibri" w:hAnsi="Calibri" w:cs="Calibri"/>
          <w:sz w:val="20"/>
          <w:szCs w:val="20"/>
        </w:rPr>
        <w:t>vyhnúť použitiu postupu zadávania nadlimitnej zákazky alebo podlimitnej zákazky alebo zahrnutie takej dodávky tovaru alebo poskytnutia služieb, ktoré nie sú nevyhnutné pri plnení zákazky na stavebné práce do PHZ, ak by to malo za následok vyňatie tohto tovaru alebo služieb z pôsobnosti ZVO, alebo by to spôsobilo neodôvodnené obmedzenie hospodárskej súťaže)</w:t>
      </w:r>
      <w:r w:rsidR="005467AB" w:rsidRPr="002F3653">
        <w:rPr>
          <w:rFonts w:ascii="Calibri" w:hAnsi="Calibri" w:cs="Calibri"/>
          <w:sz w:val="20"/>
          <w:szCs w:val="20"/>
        </w:rPr>
        <w:t>.</w:t>
      </w:r>
    </w:p>
    <w:p w14:paraId="436E6DC2" w14:textId="77777777" w:rsidR="009F4620" w:rsidRPr="002F3653" w:rsidRDefault="00AA1CA2" w:rsidP="001614CC">
      <w:pPr>
        <w:pStyle w:val="Default"/>
        <w:numPr>
          <w:ilvl w:val="0"/>
          <w:numId w:val="10"/>
        </w:numPr>
        <w:spacing w:before="120" w:after="120" w:line="276" w:lineRule="auto"/>
        <w:ind w:left="567" w:hanging="567"/>
        <w:jc w:val="both"/>
        <w:rPr>
          <w:rFonts w:asciiTheme="minorHAnsi" w:hAnsiTheme="minorHAnsi" w:cs="Calibri"/>
          <w:sz w:val="20"/>
          <w:szCs w:val="20"/>
        </w:rPr>
      </w:pPr>
      <w:r w:rsidRPr="002F3653">
        <w:rPr>
          <w:rFonts w:asciiTheme="minorHAnsi" w:hAnsiTheme="minorHAnsi" w:cs="Calibri"/>
          <w:sz w:val="20"/>
          <w:szCs w:val="20"/>
        </w:rPr>
        <w:t>Spôsob určenia PHZ nie je v ZVO stanovený. V prípade stavebných prác môže žiadateľ/prijímateľ stanoviť PHZ na základe</w:t>
      </w:r>
      <w:r w:rsidR="00377404" w:rsidRPr="002F3653">
        <w:rPr>
          <w:rFonts w:asciiTheme="minorHAnsi" w:hAnsiTheme="minorHAnsi" w:cs="Calibri"/>
          <w:sz w:val="20"/>
          <w:szCs w:val="20"/>
        </w:rPr>
        <w:t xml:space="preserve"> rozpočtu stavby na požadovaný rozsah plnenia necenenom v rámci prípravy príslušného stupňa projektovej dokumentácie (</w:t>
      </w:r>
      <w:r w:rsidR="0096285E" w:rsidRPr="002F3653">
        <w:rPr>
          <w:rFonts w:asciiTheme="minorHAnsi" w:hAnsiTheme="minorHAnsi" w:cs="Calibri"/>
          <w:sz w:val="20"/>
          <w:szCs w:val="20"/>
        </w:rPr>
        <w:t xml:space="preserve">výkaz </w:t>
      </w:r>
      <w:r w:rsidR="00377404" w:rsidRPr="002F3653">
        <w:rPr>
          <w:rFonts w:asciiTheme="minorHAnsi" w:hAnsiTheme="minorHAnsi" w:cs="Calibri"/>
          <w:sz w:val="20"/>
          <w:szCs w:val="20"/>
        </w:rPr>
        <w:t xml:space="preserve">výmer), na základe výsledkov štátnej expertízy/vnútrorezortnej expertízy, resp. iným vhodným spôsobom. </w:t>
      </w:r>
    </w:p>
    <w:p w14:paraId="7E7579B3" w14:textId="77777777" w:rsidR="00377404" w:rsidRPr="002F3653" w:rsidRDefault="00377404" w:rsidP="001614CC">
      <w:pPr>
        <w:pStyle w:val="Default"/>
        <w:numPr>
          <w:ilvl w:val="0"/>
          <w:numId w:val="10"/>
        </w:numPr>
        <w:spacing w:before="120" w:after="120" w:line="276" w:lineRule="auto"/>
        <w:ind w:left="567" w:hanging="567"/>
        <w:jc w:val="both"/>
        <w:rPr>
          <w:rFonts w:asciiTheme="minorHAnsi" w:hAnsiTheme="minorHAnsi" w:cs="Calibri"/>
          <w:sz w:val="20"/>
          <w:szCs w:val="20"/>
        </w:rPr>
      </w:pPr>
      <w:r w:rsidRPr="002F3653">
        <w:rPr>
          <w:rFonts w:asciiTheme="minorHAnsi" w:hAnsiTheme="minorHAnsi" w:cs="Calibri"/>
          <w:sz w:val="20"/>
          <w:szCs w:val="20"/>
        </w:rPr>
        <w:lastRenderedPageBreak/>
        <w:t xml:space="preserve">V prípade tovarov a služieb môže byť PHZ určená </w:t>
      </w:r>
      <w:r w:rsidRPr="002F3653">
        <w:rPr>
          <w:rFonts w:asciiTheme="minorHAnsi" w:hAnsiTheme="minorHAnsi"/>
          <w:sz w:val="20"/>
          <w:szCs w:val="20"/>
        </w:rPr>
        <w:t>na základe údajov a informácií o zákazkách na rovnaký alebo porovnateľný predmet zákazky. Ak nemá žiadateľ/prijímateľ tieto údaje k dispozícii, určí PHZ na základe údajov získaných prieskumom trhu</w:t>
      </w:r>
      <w:r w:rsidR="009F4620" w:rsidRPr="002F3653">
        <w:rPr>
          <w:rFonts w:asciiTheme="minorHAnsi" w:hAnsiTheme="minorHAnsi"/>
          <w:sz w:val="20"/>
          <w:szCs w:val="20"/>
        </w:rPr>
        <w:t xml:space="preserve">, ktorý môže byť realizovaný priamym oslovením potenciálnych dodávateľov (napr. e-mailom, listom) </w:t>
      </w:r>
      <w:r w:rsidRPr="002F3653">
        <w:rPr>
          <w:rFonts w:asciiTheme="minorHAnsi" w:hAnsiTheme="minorHAnsi"/>
          <w:sz w:val="20"/>
          <w:szCs w:val="20"/>
        </w:rPr>
        <w:t>alebo na základe údajov získaných iným vhodným spôsobom (výber informácií z katalógov,</w:t>
      </w:r>
      <w:r w:rsidR="009F4620" w:rsidRPr="002F3653">
        <w:rPr>
          <w:rFonts w:asciiTheme="minorHAnsi" w:hAnsiTheme="minorHAnsi"/>
          <w:sz w:val="20"/>
          <w:szCs w:val="20"/>
        </w:rPr>
        <w:t xml:space="preserve"> z webových stránok, cenníkov,</w:t>
      </w:r>
      <w:r w:rsidRPr="002F3653">
        <w:rPr>
          <w:rFonts w:asciiTheme="minorHAnsi" w:hAnsiTheme="minorHAnsi"/>
          <w:sz w:val="20"/>
          <w:szCs w:val="20"/>
        </w:rPr>
        <w:t xml:space="preserve"> </w:t>
      </w:r>
      <w:r w:rsidRPr="002F3653">
        <w:rPr>
          <w:rFonts w:asciiTheme="minorHAnsi" w:hAnsiTheme="minorHAnsi" w:cs="Calibri"/>
          <w:sz w:val="20"/>
          <w:szCs w:val="20"/>
        </w:rPr>
        <w:t>na základe informácií o cenách uvedených na elektronickom trhovisku</w:t>
      </w:r>
      <w:r w:rsidRPr="002F3653">
        <w:rPr>
          <w:rStyle w:val="Odkaznapoznmkupodiarou"/>
          <w:rFonts w:asciiTheme="minorHAnsi" w:hAnsiTheme="minorHAnsi" w:cs="Calibri"/>
          <w:sz w:val="20"/>
          <w:szCs w:val="20"/>
        </w:rPr>
        <w:footnoteReference w:id="10"/>
      </w:r>
      <w:r w:rsidRPr="002F3653">
        <w:rPr>
          <w:rFonts w:asciiTheme="minorHAnsi" w:hAnsiTheme="minorHAnsi" w:cs="Calibri"/>
          <w:sz w:val="20"/>
          <w:szCs w:val="20"/>
        </w:rPr>
        <w:t xml:space="preserve"> a pod.</w:t>
      </w:r>
      <w:r w:rsidRPr="002F3653">
        <w:rPr>
          <w:rFonts w:asciiTheme="minorHAnsi" w:hAnsiTheme="minorHAnsi"/>
          <w:sz w:val="20"/>
          <w:szCs w:val="20"/>
        </w:rPr>
        <w:t>).</w:t>
      </w:r>
    </w:p>
    <w:p w14:paraId="7BCABA24" w14:textId="77777777" w:rsidR="00CE6F44" w:rsidRPr="002F3653" w:rsidRDefault="00CE6F44" w:rsidP="001614CC">
      <w:pPr>
        <w:pStyle w:val="Default"/>
        <w:numPr>
          <w:ilvl w:val="0"/>
          <w:numId w:val="10"/>
        </w:numPr>
        <w:spacing w:before="120" w:after="120" w:line="276" w:lineRule="auto"/>
        <w:ind w:left="567" w:hanging="567"/>
        <w:jc w:val="both"/>
        <w:rPr>
          <w:rFonts w:asciiTheme="minorHAnsi" w:hAnsiTheme="minorHAnsi" w:cs="Calibri"/>
          <w:sz w:val="20"/>
          <w:szCs w:val="20"/>
        </w:rPr>
      </w:pPr>
      <w:r w:rsidRPr="002F3653">
        <w:rPr>
          <w:rFonts w:asciiTheme="minorHAnsi" w:hAnsiTheme="minorHAnsi" w:cs="Calibri"/>
          <w:sz w:val="20"/>
          <w:szCs w:val="20"/>
        </w:rPr>
        <w:t xml:space="preserve">V rámci prieskumu trhu je potrebné zabezpečiť/identifikovať čo najväčší počet cenových ponúk, minimálne však </w:t>
      </w:r>
      <w:r w:rsidR="00B353FD">
        <w:rPr>
          <w:rFonts w:asciiTheme="minorHAnsi" w:hAnsiTheme="minorHAnsi" w:cs="Calibri"/>
          <w:sz w:val="20"/>
          <w:szCs w:val="20"/>
        </w:rPr>
        <w:t>tri (</w:t>
      </w:r>
      <w:r w:rsidRPr="002F3653">
        <w:rPr>
          <w:rFonts w:asciiTheme="minorHAnsi" w:hAnsiTheme="minorHAnsi" w:cs="Calibri"/>
          <w:sz w:val="20"/>
          <w:szCs w:val="20"/>
        </w:rPr>
        <w:t>3</w:t>
      </w:r>
      <w:r w:rsidR="00B353FD">
        <w:rPr>
          <w:rFonts w:asciiTheme="minorHAnsi" w:hAnsiTheme="minorHAnsi" w:cs="Calibri"/>
          <w:sz w:val="20"/>
          <w:szCs w:val="20"/>
        </w:rPr>
        <w:t>)</w:t>
      </w:r>
      <w:r w:rsidRPr="002F3653">
        <w:rPr>
          <w:rStyle w:val="Odkaznapoznmkupodiarou"/>
          <w:rFonts w:asciiTheme="minorHAnsi" w:hAnsiTheme="minorHAnsi" w:cs="Calibri"/>
          <w:sz w:val="20"/>
          <w:szCs w:val="20"/>
        </w:rPr>
        <w:footnoteReference w:id="11"/>
      </w:r>
      <w:r w:rsidRPr="002F3653">
        <w:rPr>
          <w:rFonts w:asciiTheme="minorHAnsi" w:hAnsiTheme="minorHAnsi" w:cs="Calibri"/>
          <w:sz w:val="20"/>
          <w:szCs w:val="20"/>
        </w:rPr>
        <w:t xml:space="preserve">. </w:t>
      </w:r>
      <w:r w:rsidR="001731DF" w:rsidRPr="001731DF">
        <w:rPr>
          <w:rFonts w:asciiTheme="minorHAnsi" w:hAnsiTheme="minorHAnsi" w:cs="Calibri"/>
          <w:b/>
          <w:i/>
          <w:sz w:val="20"/>
          <w:szCs w:val="20"/>
        </w:rPr>
        <w:t>Ak žiadateľ/prijímateľ určuje PHZ prieskumom trhu, PHZ sa určí ako priemerná cena z posudzovaných cien.</w:t>
      </w:r>
    </w:p>
    <w:p w14:paraId="2B53E97F" w14:textId="77777777" w:rsidR="00401A93" w:rsidRPr="00401A93" w:rsidRDefault="00AA1CA2" w:rsidP="001614CC">
      <w:pPr>
        <w:pStyle w:val="Default"/>
        <w:numPr>
          <w:ilvl w:val="0"/>
          <w:numId w:val="10"/>
        </w:numPr>
        <w:spacing w:before="120" w:after="120" w:line="276" w:lineRule="auto"/>
        <w:ind w:left="567" w:hanging="567"/>
        <w:jc w:val="both"/>
        <w:rPr>
          <w:rFonts w:asciiTheme="minorHAnsi" w:hAnsiTheme="minorHAnsi" w:cs="Calibri"/>
          <w:sz w:val="20"/>
          <w:szCs w:val="20"/>
        </w:rPr>
      </w:pPr>
      <w:r w:rsidRPr="002F3653">
        <w:rPr>
          <w:rFonts w:asciiTheme="minorHAnsi" w:hAnsiTheme="minorHAnsi"/>
          <w:sz w:val="20"/>
          <w:szCs w:val="20"/>
        </w:rPr>
        <w:t xml:space="preserve">PHZ musí byť platná v čase odoslania oznámenia o vyhlásení verejného obstarávania, výzvy na predkladanie ponúk alebo oznámenia použitého ako výzva na súťaž na uverejnenie; ak sa uverejnenie takého oznámenia nevyžaduje, PHZ musí byť platná v čase začatia postupu zadávania zákazky. </w:t>
      </w:r>
    </w:p>
    <w:p w14:paraId="4D316EB3" w14:textId="49216CA2" w:rsidR="005864F5" w:rsidRPr="00401A93" w:rsidRDefault="00401A93" w:rsidP="001614CC">
      <w:pPr>
        <w:pStyle w:val="Odsekzoznamu"/>
        <w:numPr>
          <w:ilvl w:val="0"/>
          <w:numId w:val="10"/>
        </w:numPr>
        <w:spacing w:line="276" w:lineRule="auto"/>
        <w:ind w:left="567" w:hanging="567"/>
        <w:jc w:val="both"/>
        <w:rPr>
          <w:rFonts w:asciiTheme="minorHAnsi" w:eastAsia="Calibri" w:hAnsiTheme="minorHAnsi" w:cs="Calibri"/>
          <w:color w:val="000000"/>
          <w:sz w:val="20"/>
          <w:szCs w:val="20"/>
        </w:rPr>
      </w:pPr>
      <w:r w:rsidRPr="00401A93">
        <w:rPr>
          <w:rFonts w:asciiTheme="minorHAnsi" w:eastAsia="Calibri" w:hAnsiTheme="minorHAnsi" w:cs="Calibri"/>
          <w:color w:val="000000"/>
          <w:sz w:val="20"/>
          <w:szCs w:val="20"/>
        </w:rPr>
        <w:t xml:space="preserve">Informácie a podklady, na základe ktorých bola určená predpokladaná hodnota zákazky nesmú byť staršie ako 6 mesiacov ku dňa vyhlásenia VO, ak bola predpokladaná hodnota zákazky určená prieskumom trhu realizovaným oslovením potenciálnych záujemcov alebo prípravnou trhovou konzultáciou. Ak ceny obstarávaných tovarov, stavebných prác alebo služieb nezaznamenali na trhu zmenu, je možné pre účely určenia predpokladanej hodnoty zákazky použiť aj podklady staršie ako 6 mesiacov. Zdôvodnenie tejto skutočnosti musí byť súčasťou dokumentácie k zákazke VO. Ak </w:t>
      </w:r>
      <w:ins w:id="60" w:author="uzivatel" w:date="2020-12-17T13:29:00Z">
        <w:r w:rsidR="00455C09">
          <w:rPr>
            <w:rFonts w:asciiTheme="minorHAnsi" w:eastAsia="Calibri" w:hAnsiTheme="minorHAnsi" w:cs="Calibri"/>
            <w:color w:val="000000"/>
            <w:sz w:val="20"/>
            <w:szCs w:val="20"/>
          </w:rPr>
          <w:t>žiadateľ/</w:t>
        </w:r>
      </w:ins>
      <w:r w:rsidRPr="00401A93">
        <w:rPr>
          <w:rFonts w:asciiTheme="minorHAnsi" w:eastAsia="Calibri" w:hAnsiTheme="minorHAnsi" w:cs="Calibri"/>
          <w:color w:val="000000"/>
          <w:sz w:val="20"/>
          <w:szCs w:val="20"/>
        </w:rPr>
        <w:t xml:space="preserve">prijímateľ určuje predpokladanú hodnotu zákazky na základe údajov a informácií o zákazkách na rovnaký alebo porovnateľný predmet (napr. povinne zverejňované zmluvy v CRZ), uvedené údaje a informácie (zmluvy) musia byť platné ku dňu vyhlásenia VO. Ak ceny obstarávaných tovarov, stavebných prác alebo služieb nezaznamenali na trhu zmenu, je možné pre účely určenia predpokladanej hodnoty zákazky použiť aj údaje o zmluvách, ktorých platnosť je ku dňu vyhlásenia VO ukončená. Zdôvodnenie tejto skutočnosti musí byť obdobne súčasťou dokumentácie k zákazke VO. V prípade, ak cena tovaru, stavebných prác alebo služieb zaznamenala na trhu podstatnú zmenu, je RO oprávnený požadovať od </w:t>
      </w:r>
      <w:ins w:id="61" w:author="uzivatel" w:date="2020-12-17T13:29:00Z">
        <w:r w:rsidR="00455C09">
          <w:rPr>
            <w:rFonts w:asciiTheme="minorHAnsi" w:eastAsia="Calibri" w:hAnsiTheme="minorHAnsi" w:cs="Calibri"/>
            <w:color w:val="000000"/>
            <w:sz w:val="20"/>
            <w:szCs w:val="20"/>
          </w:rPr>
          <w:t>žiadateľa/</w:t>
        </w:r>
      </w:ins>
      <w:r w:rsidRPr="00401A93">
        <w:rPr>
          <w:rFonts w:asciiTheme="minorHAnsi" w:eastAsia="Calibri" w:hAnsiTheme="minorHAnsi" w:cs="Calibri"/>
          <w:color w:val="000000"/>
          <w:sz w:val="20"/>
          <w:szCs w:val="20"/>
        </w:rPr>
        <w:t>prijímateľa aktualizáciu podkladov k určeniu predpokladanej hodnoty zákazky aj v prípade, ak podklady neboli staršie ako 6 mesiacov ku dňu vyhlásenia VO.</w:t>
      </w:r>
      <w:r>
        <w:rPr>
          <w:rFonts w:asciiTheme="minorHAnsi" w:eastAsia="Calibri" w:hAnsiTheme="minorHAnsi" w:cs="Calibri"/>
          <w:color w:val="000000"/>
          <w:sz w:val="20"/>
          <w:szCs w:val="20"/>
        </w:rPr>
        <w:t xml:space="preserve"> </w:t>
      </w:r>
      <w:r w:rsidR="005864F5" w:rsidRPr="00401A93">
        <w:rPr>
          <w:rFonts w:asciiTheme="minorHAnsi" w:hAnsiTheme="minorHAnsi"/>
          <w:sz w:val="20"/>
          <w:szCs w:val="20"/>
        </w:rPr>
        <w:t xml:space="preserve">Ak nie je možné z objektívnych dôvodov zabezpečiť aktuálne cenové ponuky, žiadateľ/prijímateľ môže zobrať do úvahy aj staršie cenové ponuky, pričom tento postup zdôvodní v dokumente preukazujúcom spôsob určenia PHZ. </w:t>
      </w:r>
    </w:p>
    <w:p w14:paraId="7C70A064" w14:textId="77777777" w:rsidR="00401A93" w:rsidRPr="00401A93" w:rsidRDefault="00401A93" w:rsidP="0059107A">
      <w:pPr>
        <w:pStyle w:val="Odsekzoznamu"/>
        <w:spacing w:line="276" w:lineRule="auto"/>
        <w:ind w:left="567"/>
        <w:jc w:val="both"/>
        <w:rPr>
          <w:rFonts w:asciiTheme="minorHAnsi" w:eastAsia="Calibri" w:hAnsiTheme="minorHAnsi" w:cs="Calibri"/>
          <w:color w:val="000000"/>
          <w:sz w:val="20"/>
          <w:szCs w:val="20"/>
        </w:rPr>
      </w:pPr>
    </w:p>
    <w:p w14:paraId="07C61497" w14:textId="25C28AF5" w:rsidR="003518D3" w:rsidRPr="003518D3" w:rsidRDefault="003518D3" w:rsidP="001614CC">
      <w:pPr>
        <w:pStyle w:val="Odsekzoznamu"/>
        <w:numPr>
          <w:ilvl w:val="0"/>
          <w:numId w:val="10"/>
        </w:numPr>
        <w:spacing w:line="276" w:lineRule="auto"/>
        <w:ind w:left="567" w:hanging="567"/>
        <w:jc w:val="both"/>
        <w:rPr>
          <w:rFonts w:asciiTheme="minorHAnsi" w:eastAsia="Calibri" w:hAnsiTheme="minorHAnsi"/>
          <w:color w:val="000000"/>
          <w:sz w:val="20"/>
          <w:szCs w:val="20"/>
        </w:rPr>
      </w:pPr>
      <w:r w:rsidRPr="003518D3">
        <w:rPr>
          <w:rFonts w:asciiTheme="minorHAnsi" w:eastAsia="Calibri" w:hAnsiTheme="minorHAnsi"/>
          <w:color w:val="000000"/>
          <w:sz w:val="20"/>
          <w:szCs w:val="20"/>
        </w:rPr>
        <w:t xml:space="preserve">Ak je predpokladaná hodnota zákazky určovaná prieskumom trhu realizovaným oslovením potenciálnych záujemcov alebo prípravnou trhovou konzultáciou, </w:t>
      </w:r>
      <w:ins w:id="62" w:author="uzivatel" w:date="2020-12-17T13:29:00Z">
        <w:r w:rsidR="00455C09">
          <w:rPr>
            <w:rFonts w:asciiTheme="minorHAnsi" w:eastAsia="Calibri" w:hAnsiTheme="minorHAnsi"/>
            <w:color w:val="000000"/>
            <w:sz w:val="20"/>
            <w:szCs w:val="20"/>
          </w:rPr>
          <w:t>žiadateľ/</w:t>
        </w:r>
      </w:ins>
      <w:r w:rsidRPr="003518D3">
        <w:rPr>
          <w:rFonts w:asciiTheme="minorHAnsi" w:eastAsia="Calibri" w:hAnsiTheme="minorHAnsi"/>
          <w:color w:val="000000"/>
          <w:sz w:val="20"/>
          <w:szCs w:val="20"/>
        </w:rPr>
        <w:t xml:space="preserve">prijímateľ je povinný osloviť minimálne troch potenciálnych záujemcov, pričom predpokladanú hodnotu zákazky je možné následne určiť aj na základe dvoch cenových ponúk. Ak </w:t>
      </w:r>
      <w:ins w:id="63" w:author="uzivatel" w:date="2020-12-17T13:29:00Z">
        <w:r w:rsidR="00455C09">
          <w:rPr>
            <w:rFonts w:asciiTheme="minorHAnsi" w:eastAsia="Calibri" w:hAnsiTheme="minorHAnsi"/>
            <w:color w:val="000000"/>
            <w:sz w:val="20"/>
            <w:szCs w:val="20"/>
          </w:rPr>
          <w:t>žiadateľ/</w:t>
        </w:r>
      </w:ins>
      <w:r w:rsidRPr="003518D3">
        <w:rPr>
          <w:rFonts w:asciiTheme="minorHAnsi" w:eastAsia="Calibri" w:hAnsiTheme="minorHAnsi"/>
          <w:color w:val="000000"/>
          <w:sz w:val="20"/>
          <w:szCs w:val="20"/>
        </w:rPr>
        <w:t xml:space="preserve">prijímateľ určuje predpokladanú hodnotu zákazky na základe údajov a informácií o zákazkách na rovnaký alebo porovnateľný predmet (napr. povinne zverejňované zmluvy v CRZ), určuje predpokladanú hodnotu zákazky na základe minimálne dvoch nezávislých údajov o cenách. Predpokladanú hodnotu zákazky je možné určiť aj kombináciou vyššie uvedených možností. Odporúčaným postupom pri určení predpokladanej hodnoty zákazky je vykonať aritmetický priemer z cien uvedených v predložených cenových ponukách. V prípade zákaziek na uskutočnenie stavebných prác je možné určiť predpokladanú hodnotu zákazky aj projektantom, ktorý zostavil rozpočet stavebných prác alebo štátnou cenovou expertízou. </w:t>
      </w:r>
    </w:p>
    <w:p w14:paraId="5510ACDC" w14:textId="77777777" w:rsidR="003518D3" w:rsidRDefault="003518D3" w:rsidP="0059107A">
      <w:pPr>
        <w:pStyle w:val="Odsekzoznamu"/>
        <w:autoSpaceDE w:val="0"/>
        <w:autoSpaceDN w:val="0"/>
        <w:adjustRightInd w:val="0"/>
        <w:spacing w:line="276" w:lineRule="auto"/>
        <w:ind w:left="567"/>
        <w:jc w:val="both"/>
        <w:rPr>
          <w:rFonts w:asciiTheme="minorHAnsi" w:eastAsia="Calibri" w:hAnsiTheme="minorHAnsi"/>
          <w:color w:val="000000"/>
          <w:sz w:val="20"/>
          <w:szCs w:val="20"/>
        </w:rPr>
      </w:pPr>
    </w:p>
    <w:p w14:paraId="7BC4631D" w14:textId="77777777" w:rsidR="00CE6F44" w:rsidRPr="002F3653" w:rsidRDefault="00CE6F44" w:rsidP="001614CC">
      <w:pPr>
        <w:pStyle w:val="Odsekzoznamu"/>
        <w:numPr>
          <w:ilvl w:val="0"/>
          <w:numId w:val="10"/>
        </w:numPr>
        <w:autoSpaceDE w:val="0"/>
        <w:autoSpaceDN w:val="0"/>
        <w:adjustRightInd w:val="0"/>
        <w:spacing w:line="276" w:lineRule="auto"/>
        <w:ind w:left="567" w:hanging="567"/>
        <w:jc w:val="both"/>
        <w:rPr>
          <w:rFonts w:asciiTheme="minorHAnsi" w:eastAsia="Calibri" w:hAnsiTheme="minorHAnsi"/>
          <w:color w:val="000000"/>
          <w:sz w:val="20"/>
          <w:szCs w:val="20"/>
        </w:rPr>
      </w:pPr>
      <w:r w:rsidRPr="002F3653">
        <w:rPr>
          <w:rFonts w:asciiTheme="minorHAnsi" w:eastAsia="Calibri" w:hAnsiTheme="minorHAnsi"/>
          <w:color w:val="000000"/>
          <w:sz w:val="20"/>
          <w:szCs w:val="20"/>
        </w:rPr>
        <w:t>Žiadateľ/prijímateľ je povinný písomne zdokumentovať spôsob určenia PHZ</w:t>
      </w:r>
      <w:r w:rsidR="00374C11" w:rsidRPr="002F3653">
        <w:rPr>
          <w:rFonts w:asciiTheme="minorHAnsi" w:eastAsia="Calibri" w:hAnsiTheme="minorHAnsi"/>
          <w:color w:val="000000"/>
          <w:sz w:val="20"/>
          <w:szCs w:val="20"/>
        </w:rPr>
        <w:t xml:space="preserve">. Pre tieto účely môže použiť vzorový formulár </w:t>
      </w:r>
      <w:r w:rsidR="00374C11" w:rsidRPr="002F3653">
        <w:rPr>
          <w:rFonts w:asciiTheme="minorHAnsi" w:eastAsia="Calibri" w:hAnsiTheme="minorHAnsi"/>
          <w:i/>
          <w:color w:val="000000"/>
          <w:sz w:val="20"/>
          <w:szCs w:val="20"/>
        </w:rPr>
        <w:t>Určenie PHZ</w:t>
      </w:r>
      <w:r w:rsidR="00374C11" w:rsidRPr="002F3653">
        <w:rPr>
          <w:rFonts w:asciiTheme="minorHAnsi" w:eastAsia="Calibri" w:hAnsiTheme="minorHAnsi"/>
          <w:color w:val="000000"/>
          <w:sz w:val="20"/>
          <w:szCs w:val="20"/>
        </w:rPr>
        <w:t xml:space="preserve">, ktorý je súčasťou prílohy č. </w:t>
      </w:r>
      <w:r w:rsidR="00A20E6F">
        <w:rPr>
          <w:rFonts w:asciiTheme="minorHAnsi" w:eastAsia="Calibri" w:hAnsiTheme="minorHAnsi"/>
          <w:color w:val="000000"/>
          <w:sz w:val="20"/>
          <w:szCs w:val="20"/>
        </w:rPr>
        <w:t>4</w:t>
      </w:r>
      <w:r w:rsidR="003D256E">
        <w:rPr>
          <w:rFonts w:asciiTheme="minorHAnsi" w:eastAsia="Calibri" w:hAnsiTheme="minorHAnsi"/>
          <w:color w:val="000000"/>
          <w:sz w:val="20"/>
          <w:szCs w:val="20"/>
        </w:rPr>
        <w:t xml:space="preserve"> (príloha č.13 v prípade CEF)</w:t>
      </w:r>
      <w:r w:rsidR="00A20E6F">
        <w:rPr>
          <w:rFonts w:asciiTheme="minorHAnsi" w:eastAsia="Calibri" w:hAnsiTheme="minorHAnsi"/>
          <w:color w:val="000000"/>
          <w:sz w:val="20"/>
          <w:szCs w:val="20"/>
        </w:rPr>
        <w:t>.</w:t>
      </w:r>
      <w:r w:rsidR="00374C11" w:rsidRPr="002F3653">
        <w:rPr>
          <w:rFonts w:asciiTheme="minorHAnsi" w:eastAsia="Calibri" w:hAnsiTheme="minorHAnsi"/>
          <w:color w:val="000000"/>
          <w:sz w:val="20"/>
          <w:szCs w:val="20"/>
        </w:rPr>
        <w:t xml:space="preserve"> Žiadateľ/prijímateľ môže použiť aj  vlastný dokument, ktorý však musí obsahovať minimálne náležitosti uvedené vo vzorovom formulári Určenie PHZ. </w:t>
      </w:r>
      <w:r w:rsidR="005E0619" w:rsidRPr="002F3653">
        <w:rPr>
          <w:rFonts w:asciiTheme="minorHAnsi" w:eastAsia="Calibri" w:hAnsiTheme="minorHAnsi"/>
          <w:color w:val="000000"/>
          <w:sz w:val="20"/>
          <w:szCs w:val="20"/>
        </w:rPr>
        <w:t xml:space="preserve">K dokumentu žiadateľ/prijímateľ priloží súvisiace </w:t>
      </w:r>
      <w:r w:rsidR="005E0619" w:rsidRPr="002F3653">
        <w:rPr>
          <w:rFonts w:asciiTheme="minorHAnsi" w:eastAsia="Calibri" w:hAnsiTheme="minorHAnsi"/>
          <w:color w:val="000000"/>
          <w:sz w:val="20"/>
          <w:szCs w:val="20"/>
        </w:rPr>
        <w:lastRenderedPageBreak/>
        <w:t xml:space="preserve">dokumenty a dôkazy, na základe ktorých PHZ určil (napríklad záznam z prieskumu trhu, cenové ponuky, cenníky, katalógy). </w:t>
      </w:r>
    </w:p>
    <w:p w14:paraId="381B3EA8" w14:textId="77777777" w:rsidR="00543430" w:rsidRPr="002F3653" w:rsidRDefault="00543430" w:rsidP="00374C11">
      <w:pPr>
        <w:pStyle w:val="Odsekzoznamu"/>
        <w:autoSpaceDE w:val="0"/>
        <w:autoSpaceDN w:val="0"/>
        <w:adjustRightInd w:val="0"/>
        <w:spacing w:line="276" w:lineRule="auto"/>
        <w:jc w:val="both"/>
        <w:rPr>
          <w:rFonts w:asciiTheme="minorHAnsi" w:eastAsia="Calibri" w:hAnsiTheme="minorHAnsi"/>
          <w:color w:val="000000"/>
          <w:sz w:val="20"/>
          <w:szCs w:val="20"/>
        </w:rPr>
      </w:pP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21"/>
        <w:gridCol w:w="39"/>
      </w:tblGrid>
      <w:tr w:rsidR="005467AB" w:rsidRPr="002F3653" w14:paraId="15E1F313" w14:textId="77777777" w:rsidTr="00D06363">
        <w:trPr>
          <w:gridAfter w:val="1"/>
          <w:wAfter w:w="39" w:type="dxa"/>
          <w:trHeight w:val="1877"/>
        </w:trPr>
        <w:tc>
          <w:tcPr>
            <w:tcW w:w="9021" w:type="dxa"/>
            <w:tcBorders>
              <w:top w:val="single" w:sz="8" w:space="0" w:color="4F81BD"/>
              <w:left w:val="single" w:sz="8" w:space="0" w:color="4F81BD"/>
              <w:bottom w:val="single" w:sz="8" w:space="0" w:color="4F81BD"/>
              <w:right w:val="single" w:sz="8" w:space="0" w:color="4F81BD"/>
            </w:tcBorders>
            <w:shd w:val="clear" w:color="auto" w:fill="DBE5F1"/>
          </w:tcPr>
          <w:p w14:paraId="083F74E6" w14:textId="77777777" w:rsidR="005467AB" w:rsidRPr="002F3653" w:rsidRDefault="005467AB" w:rsidP="00414FC4">
            <w:pPr>
              <w:pStyle w:val="Odsekzoznamu"/>
              <w:autoSpaceDE w:val="0"/>
              <w:autoSpaceDN w:val="0"/>
              <w:adjustRightInd w:val="0"/>
              <w:spacing w:before="60" w:line="276" w:lineRule="auto"/>
              <w:ind w:left="0"/>
              <w:contextualSpacing w:val="0"/>
              <w:jc w:val="both"/>
              <w:rPr>
                <w:rFonts w:ascii="Calibri" w:hAnsi="Calibri" w:cs="Calibri"/>
                <w:i/>
                <w:color w:val="000000"/>
                <w:sz w:val="20"/>
                <w:szCs w:val="20"/>
              </w:rPr>
            </w:pPr>
            <w:r w:rsidRPr="002F3653">
              <w:rPr>
                <w:rFonts w:ascii="Calibri" w:hAnsi="Calibri" w:cs="Calibri"/>
                <w:i/>
                <w:color w:val="000000"/>
                <w:sz w:val="20"/>
                <w:szCs w:val="20"/>
              </w:rPr>
              <w:t>Upozornenie:</w:t>
            </w:r>
          </w:p>
          <w:p w14:paraId="05744212" w14:textId="77777777" w:rsidR="00751B45" w:rsidRPr="000A7CD5" w:rsidRDefault="00330551" w:rsidP="00751B45">
            <w:pPr>
              <w:pStyle w:val="Odsekzoznamu"/>
              <w:autoSpaceDE w:val="0"/>
              <w:autoSpaceDN w:val="0"/>
              <w:adjustRightInd w:val="0"/>
              <w:spacing w:before="60" w:after="120" w:line="276" w:lineRule="auto"/>
              <w:ind w:left="0"/>
              <w:contextualSpacing w:val="0"/>
              <w:jc w:val="both"/>
              <w:rPr>
                <w:rFonts w:ascii="Calibri" w:hAnsi="Calibri" w:cs="Calibri"/>
                <w:sz w:val="20"/>
                <w:szCs w:val="20"/>
              </w:rPr>
            </w:pPr>
            <w:r w:rsidRPr="000A7CD5">
              <w:rPr>
                <w:rFonts w:ascii="Calibri" w:hAnsi="Calibri" w:cs="Calibri"/>
                <w:sz w:val="20"/>
                <w:szCs w:val="20"/>
              </w:rPr>
              <w:t>V</w:t>
            </w:r>
            <w:r w:rsidR="00AA295B" w:rsidRPr="000A7CD5">
              <w:rPr>
                <w:rFonts w:ascii="Calibri" w:hAnsi="Calibri" w:cs="Calibri"/>
                <w:sz w:val="20"/>
                <w:szCs w:val="20"/>
              </w:rPr>
              <w:t> zmysle usmernenia ÚVO nesmie byť výška rezervy na nepredvídateľné výdavky vzatá do úvahy pri určovaní výšky zábezpeky a rovnako nesmie byť vzatá do úvahy</w:t>
            </w:r>
            <w:r w:rsidR="003C0DF3" w:rsidRPr="000A7CD5">
              <w:rPr>
                <w:rFonts w:ascii="Calibri" w:hAnsi="Calibri" w:cs="Calibri"/>
                <w:sz w:val="20"/>
                <w:szCs w:val="20"/>
              </w:rPr>
              <w:t xml:space="preserve"> ani</w:t>
            </w:r>
            <w:r w:rsidR="00AA295B" w:rsidRPr="000A7CD5">
              <w:rPr>
                <w:rFonts w:ascii="Calibri" w:hAnsi="Calibri" w:cs="Calibri"/>
                <w:sz w:val="20"/>
                <w:szCs w:val="20"/>
              </w:rPr>
              <w:t xml:space="preserve"> pri určení podmienok účasti týkajúcich sa finančného a ekonomického postavenia a technickej alebo odbornej spôsobilosti.  </w:t>
            </w:r>
          </w:p>
          <w:p w14:paraId="58176DF3" w14:textId="77777777" w:rsidR="005467AB" w:rsidRPr="002F3653" w:rsidRDefault="00751B45" w:rsidP="00330551">
            <w:pPr>
              <w:pStyle w:val="Odsekzoznamu"/>
              <w:autoSpaceDE w:val="0"/>
              <w:autoSpaceDN w:val="0"/>
              <w:adjustRightInd w:val="0"/>
              <w:spacing w:before="60" w:after="120" w:line="276" w:lineRule="auto"/>
              <w:ind w:left="0"/>
              <w:contextualSpacing w:val="0"/>
              <w:jc w:val="both"/>
              <w:rPr>
                <w:rFonts w:ascii="Calibri" w:hAnsi="Calibri" w:cs="Calibri"/>
                <w:b/>
                <w:color w:val="000000"/>
                <w:sz w:val="20"/>
                <w:szCs w:val="20"/>
              </w:rPr>
            </w:pPr>
            <w:r w:rsidRPr="002F3653">
              <w:rPr>
                <w:rFonts w:ascii="Calibri" w:hAnsi="Calibri" w:cs="Calibri"/>
                <w:b/>
                <w:color w:val="000000"/>
                <w:sz w:val="20"/>
                <w:szCs w:val="20"/>
              </w:rPr>
              <w:t xml:space="preserve">RO </w:t>
            </w:r>
            <w:r w:rsidR="00330551">
              <w:rPr>
                <w:rFonts w:ascii="Calibri" w:hAnsi="Calibri" w:cs="Calibri"/>
                <w:b/>
                <w:color w:val="000000"/>
                <w:sz w:val="20"/>
                <w:szCs w:val="20"/>
              </w:rPr>
              <w:t>z tohto dôvodu</w:t>
            </w:r>
            <w:r w:rsidR="00330551" w:rsidRPr="002F3653">
              <w:rPr>
                <w:rFonts w:ascii="Calibri" w:hAnsi="Calibri" w:cs="Calibri"/>
                <w:b/>
                <w:color w:val="000000"/>
                <w:sz w:val="20"/>
                <w:szCs w:val="20"/>
              </w:rPr>
              <w:t xml:space="preserve"> </w:t>
            </w:r>
            <w:r w:rsidR="00330551">
              <w:rPr>
                <w:rFonts w:ascii="Calibri" w:hAnsi="Calibri" w:cs="Calibri"/>
                <w:b/>
                <w:color w:val="000000"/>
                <w:sz w:val="20"/>
                <w:szCs w:val="20"/>
              </w:rPr>
              <w:t>požaduje pri všetkých žiadateľoch/prijímateľoch</w:t>
            </w:r>
            <w:r w:rsidRPr="002F3653">
              <w:rPr>
                <w:rFonts w:ascii="Calibri" w:hAnsi="Calibri" w:cs="Calibri"/>
                <w:b/>
                <w:color w:val="000000"/>
                <w:sz w:val="20"/>
                <w:szCs w:val="20"/>
              </w:rPr>
              <w:t>, aby rezerva</w:t>
            </w:r>
            <w:r w:rsidRPr="002F3653">
              <w:rPr>
                <w:rFonts w:ascii="Calibri" w:hAnsi="Calibri" w:cs="Calibri"/>
                <w:color w:val="000000"/>
                <w:sz w:val="20"/>
                <w:szCs w:val="20"/>
              </w:rPr>
              <w:t xml:space="preserve"> na nepredvídateľné výdavky </w:t>
            </w:r>
            <w:r w:rsidR="00330551" w:rsidRPr="00330551">
              <w:rPr>
                <w:rFonts w:ascii="Calibri" w:hAnsi="Calibri" w:cs="Calibri"/>
                <w:b/>
                <w:color w:val="000000"/>
                <w:sz w:val="20"/>
                <w:szCs w:val="20"/>
              </w:rPr>
              <w:t>ne</w:t>
            </w:r>
            <w:r w:rsidRPr="002F3653">
              <w:rPr>
                <w:rFonts w:ascii="Calibri" w:hAnsi="Calibri" w:cs="Calibri"/>
                <w:b/>
                <w:color w:val="000000"/>
                <w:sz w:val="20"/>
                <w:szCs w:val="20"/>
              </w:rPr>
              <w:t xml:space="preserve">bola súčasťou zmluvy s úspešným uchádzačom. </w:t>
            </w:r>
          </w:p>
        </w:tc>
      </w:tr>
      <w:tr w:rsidR="00BB1A52" w:rsidRPr="002F3653" w14:paraId="2667C899" w14:textId="77777777" w:rsidTr="00D06363">
        <w:trPr>
          <w:gridAfter w:val="1"/>
          <w:wAfter w:w="39" w:type="dxa"/>
          <w:trHeight w:val="1822"/>
        </w:trPr>
        <w:tc>
          <w:tcPr>
            <w:tcW w:w="9021" w:type="dxa"/>
            <w:tcBorders>
              <w:top w:val="single" w:sz="8" w:space="0" w:color="4F81BD"/>
              <w:left w:val="single" w:sz="8" w:space="0" w:color="4F81BD"/>
              <w:bottom w:val="single" w:sz="8" w:space="0" w:color="4F81BD"/>
              <w:right w:val="single" w:sz="8" w:space="0" w:color="4F81BD"/>
            </w:tcBorders>
            <w:shd w:val="clear" w:color="auto" w:fill="DBE5F1"/>
          </w:tcPr>
          <w:p w14:paraId="1836D3AE" w14:textId="77777777" w:rsidR="00BB1A52" w:rsidRPr="00BB1A52" w:rsidRDefault="00BB1A52" w:rsidP="00BB1A52">
            <w:pPr>
              <w:pStyle w:val="Odsekzoznamu"/>
              <w:autoSpaceDE w:val="0"/>
              <w:autoSpaceDN w:val="0"/>
              <w:adjustRightInd w:val="0"/>
              <w:spacing w:before="60" w:line="276" w:lineRule="auto"/>
              <w:ind w:left="0"/>
              <w:contextualSpacing w:val="0"/>
              <w:jc w:val="both"/>
              <w:rPr>
                <w:rFonts w:ascii="Calibri" w:hAnsi="Calibri" w:cs="Calibri"/>
                <w:i/>
                <w:color w:val="000000"/>
                <w:sz w:val="20"/>
                <w:szCs w:val="20"/>
              </w:rPr>
            </w:pPr>
            <w:r w:rsidRPr="00BB1A52">
              <w:rPr>
                <w:rFonts w:ascii="Calibri" w:hAnsi="Calibri" w:cs="Calibri"/>
                <w:i/>
                <w:color w:val="000000"/>
                <w:sz w:val="20"/>
                <w:szCs w:val="20"/>
              </w:rPr>
              <w:t>Upozornenie:</w:t>
            </w:r>
          </w:p>
          <w:p w14:paraId="0A638165" w14:textId="77777777" w:rsidR="00BB1A52" w:rsidRPr="002F3653" w:rsidRDefault="00BB1A52" w:rsidP="004910BE">
            <w:pPr>
              <w:pStyle w:val="Odsekzoznamu"/>
              <w:autoSpaceDE w:val="0"/>
              <w:autoSpaceDN w:val="0"/>
              <w:adjustRightInd w:val="0"/>
              <w:spacing w:before="60" w:line="276" w:lineRule="auto"/>
              <w:ind w:left="0"/>
              <w:contextualSpacing w:val="0"/>
              <w:jc w:val="both"/>
              <w:rPr>
                <w:rFonts w:ascii="Calibri" w:hAnsi="Calibri" w:cs="Calibri"/>
                <w:i/>
                <w:color w:val="000000"/>
                <w:sz w:val="20"/>
                <w:szCs w:val="20"/>
              </w:rPr>
            </w:pPr>
            <w:r w:rsidRPr="00BB1A52">
              <w:rPr>
                <w:rFonts w:ascii="Calibri" w:hAnsi="Calibri" w:cs="Calibri"/>
                <w:color w:val="000000"/>
                <w:sz w:val="20"/>
                <w:szCs w:val="20"/>
              </w:rPr>
              <w:t xml:space="preserve">Prijímateľ/žiadateľ je povinný informovať RO, či predmetný projekt nie je nutné predložiť pred vyhlásením alebo začatím verejného obstarávania na Ministerstvo financií SR kvôli posúdeniu ekonomickej výhodnosti plánovanej verejnej investície v rámci projektu Hodnota za peniaze v zmysle uznesenia vlády č. 461/2016 alebo na posúdenie </w:t>
            </w:r>
            <w:ins w:id="64" w:author="uzivatel" w:date="2020-12-03T14:13:00Z">
              <w:r w:rsidR="004910BE" w:rsidRPr="004910BE">
                <w:rPr>
                  <w:rFonts w:ascii="Calibri" w:hAnsi="Calibri" w:cs="Calibri"/>
                  <w:color w:val="000000"/>
                  <w:sz w:val="20"/>
                  <w:szCs w:val="20"/>
                </w:rPr>
                <w:t xml:space="preserve">Ministerstvu investícií, regionálneho rozvoja a informatizácie </w:t>
              </w:r>
            </w:ins>
            <w:ins w:id="65" w:author="uzivatel" w:date="2020-12-03T14:14:00Z">
              <w:r w:rsidR="004910BE" w:rsidRPr="004910BE">
                <w:rPr>
                  <w:rFonts w:ascii="Calibri" w:hAnsi="Calibri" w:cs="Calibri"/>
                  <w:color w:val="000000"/>
                  <w:sz w:val="20"/>
                  <w:szCs w:val="20"/>
                </w:rPr>
                <w:t>SR</w:t>
              </w:r>
            </w:ins>
            <w:ins w:id="66" w:author="uzivatel" w:date="2020-12-03T14:13:00Z">
              <w:r w:rsidR="004910BE">
                <w:rPr>
                  <w:rFonts w:cs="Calibri"/>
                  <w:b/>
                  <w:i/>
                  <w:sz w:val="20"/>
                  <w:szCs w:val="20"/>
                </w:rPr>
                <w:t xml:space="preserve"> </w:t>
              </w:r>
            </w:ins>
            <w:del w:id="67" w:author="uzivatel" w:date="2020-12-03T14:13:00Z">
              <w:r w:rsidRPr="00CB4DDA" w:rsidDel="004910BE">
                <w:rPr>
                  <w:rFonts w:ascii="Calibri" w:hAnsi="Calibri" w:cs="Calibri"/>
                  <w:color w:val="000000"/>
                  <w:sz w:val="20"/>
                  <w:szCs w:val="20"/>
                  <w:highlight w:val="yellow"/>
                </w:rPr>
                <w:delText>Úradu podpredsedu vlády SR pre investície</w:delText>
              </w:r>
              <w:r w:rsidRPr="00BB1A52" w:rsidDel="004910BE">
                <w:rPr>
                  <w:rFonts w:ascii="Calibri" w:hAnsi="Calibri" w:cs="Calibri"/>
                  <w:color w:val="000000"/>
                  <w:sz w:val="20"/>
                  <w:szCs w:val="20"/>
                </w:rPr>
                <w:delText xml:space="preserve"> </w:delText>
              </w:r>
            </w:del>
            <w:r w:rsidRPr="00BB1A52">
              <w:rPr>
                <w:rFonts w:ascii="Calibri" w:hAnsi="Calibri" w:cs="Calibri"/>
                <w:color w:val="000000"/>
                <w:sz w:val="20"/>
                <w:szCs w:val="20"/>
              </w:rPr>
              <w:t>v zmysle „</w:t>
            </w:r>
            <w:r w:rsidRPr="00BB1A52">
              <w:rPr>
                <w:rFonts w:ascii="Calibri" w:hAnsi="Calibri" w:cs="Calibri"/>
                <w:b/>
                <w:i/>
                <w:color w:val="000000"/>
                <w:sz w:val="20"/>
                <w:szCs w:val="20"/>
              </w:rPr>
              <w:t>Rámca na hodnotenie verejných investičných projektov v SR</w:t>
            </w:r>
            <w:r w:rsidRPr="00BB1A52">
              <w:rPr>
                <w:rFonts w:ascii="Calibri" w:hAnsi="Calibri" w:cs="Calibri"/>
                <w:color w:val="000000"/>
                <w:sz w:val="20"/>
                <w:szCs w:val="20"/>
              </w:rPr>
              <w:t>“</w:t>
            </w:r>
            <w:r w:rsidRPr="00BB1A52">
              <w:rPr>
                <w:rStyle w:val="Odkaznapoznmkupodiarou"/>
                <w:rFonts w:ascii="Calibri" w:hAnsi="Calibri" w:cs="Calibri"/>
                <w:color w:val="000000"/>
                <w:sz w:val="20"/>
                <w:szCs w:val="20"/>
              </w:rPr>
              <w:footnoteReference w:id="12"/>
            </w:r>
          </w:p>
        </w:tc>
      </w:tr>
      <w:tr w:rsidR="00846D72" w:rsidRPr="002F3653" w14:paraId="79DFED81" w14:textId="77777777" w:rsidTr="00D06363">
        <w:trPr>
          <w:trHeight w:val="1694"/>
        </w:trPr>
        <w:tc>
          <w:tcPr>
            <w:tcW w:w="9060" w:type="dxa"/>
            <w:gridSpan w:val="2"/>
            <w:tcBorders>
              <w:top w:val="single" w:sz="8" w:space="0" w:color="4F81BD"/>
              <w:left w:val="single" w:sz="8" w:space="0" w:color="4F81BD"/>
              <w:bottom w:val="single" w:sz="8" w:space="0" w:color="4F81BD"/>
              <w:right w:val="single" w:sz="8" w:space="0" w:color="4F81BD"/>
            </w:tcBorders>
            <w:shd w:val="clear" w:color="auto" w:fill="DBE5F1"/>
          </w:tcPr>
          <w:p w14:paraId="7687654D" w14:textId="77777777" w:rsidR="00846D72" w:rsidRPr="00C072F9" w:rsidRDefault="00846D72" w:rsidP="00846D72">
            <w:pPr>
              <w:pStyle w:val="Odsekzoznamu"/>
              <w:autoSpaceDE w:val="0"/>
              <w:autoSpaceDN w:val="0"/>
              <w:adjustRightInd w:val="0"/>
              <w:spacing w:before="60" w:after="120" w:line="276" w:lineRule="auto"/>
              <w:ind w:left="29"/>
              <w:contextualSpacing w:val="0"/>
              <w:jc w:val="both"/>
              <w:rPr>
                <w:rFonts w:ascii="Calibri" w:hAnsi="Calibri" w:cs="Calibri"/>
                <w:i/>
                <w:color w:val="000000"/>
                <w:sz w:val="20"/>
                <w:szCs w:val="20"/>
              </w:rPr>
            </w:pPr>
            <w:r w:rsidRPr="00C072F9">
              <w:rPr>
                <w:rFonts w:ascii="Calibri" w:hAnsi="Calibri" w:cs="Calibri"/>
                <w:i/>
                <w:color w:val="000000"/>
                <w:sz w:val="20"/>
                <w:szCs w:val="20"/>
              </w:rPr>
              <w:t>Upozornenie:</w:t>
            </w:r>
          </w:p>
          <w:p w14:paraId="4346455E" w14:textId="77777777" w:rsidR="00846D72" w:rsidRPr="002F3653" w:rsidRDefault="00846D72" w:rsidP="00846D72">
            <w:pPr>
              <w:pStyle w:val="Odsekzoznamu"/>
              <w:autoSpaceDE w:val="0"/>
              <w:autoSpaceDN w:val="0"/>
              <w:adjustRightInd w:val="0"/>
              <w:spacing w:before="60" w:after="120" w:line="276" w:lineRule="auto"/>
              <w:ind w:left="0"/>
              <w:contextualSpacing w:val="0"/>
              <w:jc w:val="both"/>
              <w:rPr>
                <w:rFonts w:ascii="Calibri" w:hAnsi="Calibri" w:cs="Calibri"/>
                <w:b/>
                <w:color w:val="000000"/>
                <w:sz w:val="20"/>
                <w:szCs w:val="20"/>
              </w:rPr>
            </w:pPr>
            <w:r w:rsidRPr="00C072F9">
              <w:rPr>
                <w:rFonts w:ascii="Calibri" w:hAnsi="Calibri" w:cs="Calibri"/>
                <w:color w:val="000000"/>
                <w:sz w:val="20"/>
                <w:szCs w:val="20"/>
              </w:rPr>
              <w:t xml:space="preserve">Prijímateľ/žiadateľ je povinný informovať RO o uplatnení akýchkoľvek revíznych postupov zo strany oprávnených osôb (žiadosť o nápravu/námietka), </w:t>
            </w:r>
            <w:r w:rsidRPr="00C072F9">
              <w:rPr>
                <w:rFonts w:ascii="Calibri" w:hAnsi="Calibri" w:cs="Calibri"/>
                <w:b/>
                <w:color w:val="000000"/>
                <w:sz w:val="20"/>
                <w:szCs w:val="20"/>
              </w:rPr>
              <w:t>najneskôr do 5 pracovných dní</w:t>
            </w:r>
            <w:r w:rsidRPr="00C072F9">
              <w:rPr>
                <w:rFonts w:ascii="Calibri" w:hAnsi="Calibri" w:cs="Calibri"/>
                <w:color w:val="000000"/>
                <w:sz w:val="20"/>
                <w:szCs w:val="20"/>
              </w:rPr>
              <w:t xml:space="preserve"> od ich doručenia</w:t>
            </w:r>
            <w:r>
              <w:rPr>
                <w:rFonts w:ascii="Calibri" w:hAnsi="Calibri" w:cs="Calibri"/>
                <w:color w:val="000000"/>
                <w:sz w:val="20"/>
                <w:szCs w:val="20"/>
              </w:rPr>
              <w:t xml:space="preserve"> p</w:t>
            </w:r>
            <w:r w:rsidRPr="00C072F9">
              <w:rPr>
                <w:rFonts w:ascii="Calibri" w:hAnsi="Calibri" w:cs="Calibri"/>
                <w:color w:val="000000"/>
                <w:sz w:val="20"/>
                <w:szCs w:val="20"/>
              </w:rPr>
              <w:t>rijímateľ</w:t>
            </w:r>
            <w:r>
              <w:rPr>
                <w:rFonts w:ascii="Calibri" w:hAnsi="Calibri" w:cs="Calibri"/>
                <w:color w:val="000000"/>
                <w:sz w:val="20"/>
                <w:szCs w:val="20"/>
              </w:rPr>
              <w:t>ovi</w:t>
            </w:r>
            <w:r w:rsidRPr="00C072F9">
              <w:rPr>
                <w:rFonts w:ascii="Calibri" w:hAnsi="Calibri" w:cs="Calibri"/>
                <w:color w:val="000000"/>
                <w:sz w:val="20"/>
                <w:szCs w:val="20"/>
              </w:rPr>
              <w:t>/žiadateľ</w:t>
            </w:r>
            <w:r>
              <w:rPr>
                <w:rFonts w:ascii="Calibri" w:hAnsi="Calibri" w:cs="Calibri"/>
                <w:color w:val="000000"/>
                <w:sz w:val="20"/>
                <w:szCs w:val="20"/>
              </w:rPr>
              <w:t>ovi</w:t>
            </w:r>
            <w:r w:rsidRPr="00C072F9">
              <w:rPr>
                <w:rFonts w:ascii="Calibri" w:hAnsi="Calibri" w:cs="Calibri"/>
                <w:color w:val="000000"/>
                <w:sz w:val="20"/>
                <w:szCs w:val="20"/>
              </w:rPr>
              <w:t>.  Prijímateľ/žiadateľ je zároveň povinný v danej lehote doručiť kópie týchto dokumentov na RO (e-mailom alebo písomne).</w:t>
            </w:r>
          </w:p>
        </w:tc>
      </w:tr>
    </w:tbl>
    <w:p w14:paraId="1EA75D36" w14:textId="77777777" w:rsidR="00344943" w:rsidRDefault="00344943" w:rsidP="00344943">
      <w:pPr>
        <w:autoSpaceDE w:val="0"/>
        <w:autoSpaceDN w:val="0"/>
        <w:adjustRightInd w:val="0"/>
        <w:spacing w:before="240" w:after="120"/>
        <w:jc w:val="both"/>
      </w:pPr>
      <w:bookmarkStart w:id="68" w:name="_Toc11153155"/>
      <w:r w:rsidRPr="006D0967">
        <w:rPr>
          <w:rStyle w:val="Nadpis3Char"/>
        </w:rPr>
        <w:t>Žiadosť o nápravu</w:t>
      </w:r>
      <w:bookmarkEnd w:id="68"/>
    </w:p>
    <w:p w14:paraId="15AF9119" w14:textId="77777777" w:rsidR="00344943" w:rsidRPr="006D0967" w:rsidRDefault="00344943" w:rsidP="001614CC">
      <w:pPr>
        <w:pStyle w:val="Odsekzoznamu"/>
        <w:numPr>
          <w:ilvl w:val="0"/>
          <w:numId w:val="10"/>
        </w:numPr>
        <w:autoSpaceDE w:val="0"/>
        <w:autoSpaceDN w:val="0"/>
        <w:adjustRightInd w:val="0"/>
        <w:spacing w:line="276" w:lineRule="auto"/>
        <w:ind w:left="567" w:hanging="567"/>
        <w:jc w:val="both"/>
        <w:rPr>
          <w:rFonts w:ascii="Calibri" w:hAnsi="Calibri"/>
          <w:sz w:val="20"/>
          <w:szCs w:val="20"/>
        </w:rPr>
      </w:pPr>
      <w:r w:rsidRPr="006D0967">
        <w:rPr>
          <w:rFonts w:ascii="Calibri" w:hAnsi="Calibri" w:cs="Calibri"/>
          <w:color w:val="000000"/>
          <w:sz w:val="20"/>
          <w:szCs w:val="20"/>
        </w:rPr>
        <w:t xml:space="preserve">Prijímateľ/žiadateľ informuje RO o spôsobe vybavenia podaných žiadostí o nápravu, a to </w:t>
      </w:r>
      <w:r w:rsidRPr="006D0967">
        <w:rPr>
          <w:rFonts w:ascii="Calibri" w:hAnsi="Calibri" w:cs="Calibri"/>
          <w:b/>
          <w:color w:val="000000"/>
          <w:sz w:val="20"/>
          <w:szCs w:val="20"/>
        </w:rPr>
        <w:t>najneskôr do 5 pracovných dní</w:t>
      </w:r>
      <w:r w:rsidRPr="006D0967">
        <w:rPr>
          <w:rFonts w:ascii="Calibri" w:hAnsi="Calibri" w:cs="Calibri"/>
          <w:color w:val="000000"/>
          <w:sz w:val="20"/>
          <w:szCs w:val="20"/>
        </w:rPr>
        <w:t xml:space="preserve"> odo dňa vybavenia. V prípade, že žiadateľ/prijímateľ</w:t>
      </w:r>
      <w:r w:rsidRPr="006D0967">
        <w:rPr>
          <w:rFonts w:ascii="Calibri" w:hAnsi="Calibri"/>
          <w:color w:val="000000"/>
          <w:sz w:val="20"/>
          <w:szCs w:val="20"/>
        </w:rPr>
        <w:t xml:space="preserve"> postupuje podľa:</w:t>
      </w:r>
    </w:p>
    <w:p w14:paraId="0B5E3391" w14:textId="77777777" w:rsidR="00344943" w:rsidRPr="006D0967" w:rsidRDefault="00344943" w:rsidP="007F59C5">
      <w:pPr>
        <w:pStyle w:val="Odsekzoznamu"/>
        <w:numPr>
          <w:ilvl w:val="0"/>
          <w:numId w:val="42"/>
        </w:numPr>
        <w:spacing w:line="276" w:lineRule="auto"/>
        <w:ind w:left="851" w:hanging="357"/>
        <w:rPr>
          <w:rFonts w:ascii="Calibri" w:hAnsi="Calibri"/>
          <w:sz w:val="20"/>
          <w:szCs w:val="20"/>
        </w:rPr>
      </w:pPr>
      <w:r w:rsidRPr="006D0967">
        <w:rPr>
          <w:rFonts w:ascii="Calibri" w:hAnsi="Calibri"/>
          <w:color w:val="000000"/>
          <w:sz w:val="20"/>
          <w:szCs w:val="20"/>
        </w:rPr>
        <w:t xml:space="preserve">§ 165 ods. 3 písm. a) </w:t>
      </w:r>
      <w:r>
        <w:rPr>
          <w:rFonts w:ascii="Calibri" w:hAnsi="Calibri"/>
          <w:color w:val="000000"/>
          <w:sz w:val="20"/>
          <w:szCs w:val="20"/>
        </w:rPr>
        <w:t>Z</w:t>
      </w:r>
      <w:r w:rsidRPr="006D0967">
        <w:rPr>
          <w:rFonts w:ascii="Calibri" w:hAnsi="Calibri"/>
          <w:color w:val="000000"/>
          <w:sz w:val="20"/>
          <w:szCs w:val="20"/>
        </w:rPr>
        <w:t>VO</w:t>
      </w:r>
      <w:r>
        <w:rPr>
          <w:rFonts w:ascii="Calibri" w:hAnsi="Calibri"/>
          <w:color w:val="000000"/>
          <w:sz w:val="20"/>
          <w:szCs w:val="20"/>
        </w:rPr>
        <w:t xml:space="preserve"> - </w:t>
      </w:r>
      <w:r w:rsidRPr="006D0967">
        <w:rPr>
          <w:rFonts w:ascii="Calibri" w:hAnsi="Calibri"/>
          <w:b/>
          <w:i/>
          <w:color w:val="000000"/>
          <w:sz w:val="20"/>
          <w:szCs w:val="20"/>
        </w:rPr>
        <w:t xml:space="preserve">doručí RO kópiu písomného oznámenia zasielaného žiadateľovi v zmysle §165 ods. 5 </w:t>
      </w:r>
      <w:r>
        <w:rPr>
          <w:rFonts w:ascii="Calibri" w:hAnsi="Calibri"/>
          <w:b/>
          <w:i/>
          <w:color w:val="000000"/>
          <w:sz w:val="20"/>
          <w:szCs w:val="20"/>
        </w:rPr>
        <w:t>Z</w:t>
      </w:r>
      <w:r w:rsidRPr="006D0967">
        <w:rPr>
          <w:rFonts w:ascii="Calibri" w:hAnsi="Calibri"/>
          <w:b/>
          <w:i/>
          <w:color w:val="000000"/>
          <w:sz w:val="20"/>
          <w:szCs w:val="20"/>
        </w:rPr>
        <w:t>VO</w:t>
      </w:r>
      <w:r w:rsidRPr="006D0967">
        <w:rPr>
          <w:rFonts w:ascii="Calibri" w:hAnsi="Calibri"/>
          <w:color w:val="000000"/>
          <w:sz w:val="20"/>
          <w:szCs w:val="20"/>
        </w:rPr>
        <w:t>,</w:t>
      </w:r>
    </w:p>
    <w:p w14:paraId="37ED0018" w14:textId="77777777" w:rsidR="00344943" w:rsidRPr="006D0967" w:rsidRDefault="00344943" w:rsidP="007F59C5">
      <w:pPr>
        <w:pStyle w:val="Default"/>
        <w:numPr>
          <w:ilvl w:val="0"/>
          <w:numId w:val="42"/>
        </w:numPr>
        <w:spacing w:line="276" w:lineRule="auto"/>
        <w:ind w:left="851" w:hanging="357"/>
        <w:jc w:val="both"/>
        <w:rPr>
          <w:rFonts w:ascii="Calibri" w:hAnsi="Calibri"/>
        </w:rPr>
      </w:pPr>
      <w:r w:rsidRPr="006D0967">
        <w:rPr>
          <w:rFonts w:ascii="Calibri" w:hAnsi="Calibri"/>
          <w:sz w:val="20"/>
          <w:szCs w:val="20"/>
        </w:rPr>
        <w:t xml:space="preserve">§ 165 ods. 3 písm. b) </w:t>
      </w:r>
      <w:r>
        <w:rPr>
          <w:rFonts w:ascii="Calibri" w:hAnsi="Calibri"/>
          <w:sz w:val="20"/>
          <w:szCs w:val="20"/>
        </w:rPr>
        <w:t>Z</w:t>
      </w:r>
      <w:r w:rsidRPr="006D0967">
        <w:rPr>
          <w:rFonts w:ascii="Calibri" w:hAnsi="Calibri"/>
          <w:sz w:val="20"/>
          <w:szCs w:val="20"/>
        </w:rPr>
        <w:t>VO</w:t>
      </w:r>
      <w:r>
        <w:rPr>
          <w:rFonts w:ascii="Calibri" w:hAnsi="Calibri"/>
          <w:sz w:val="20"/>
          <w:szCs w:val="20"/>
        </w:rPr>
        <w:t xml:space="preserve"> -</w:t>
      </w:r>
      <w:r w:rsidRPr="006D0967">
        <w:rPr>
          <w:rFonts w:ascii="Calibri" w:hAnsi="Calibri"/>
          <w:sz w:val="20"/>
          <w:szCs w:val="20"/>
        </w:rPr>
        <w:t xml:space="preserve"> </w:t>
      </w:r>
      <w:r w:rsidRPr="006D0967">
        <w:rPr>
          <w:rFonts w:ascii="Calibri" w:hAnsi="Calibri"/>
          <w:b/>
          <w:i/>
          <w:sz w:val="20"/>
          <w:szCs w:val="20"/>
        </w:rPr>
        <w:t xml:space="preserve">doručí RO kópiu písomného oznámenia zasielaného žiadateľovi v zmysle §165 ods. 5 </w:t>
      </w:r>
      <w:r>
        <w:rPr>
          <w:rFonts w:ascii="Calibri" w:hAnsi="Calibri"/>
          <w:b/>
          <w:i/>
          <w:sz w:val="20"/>
          <w:szCs w:val="20"/>
        </w:rPr>
        <w:t>Z</w:t>
      </w:r>
      <w:r w:rsidRPr="006D0967">
        <w:rPr>
          <w:rFonts w:ascii="Calibri" w:hAnsi="Calibri"/>
          <w:b/>
          <w:i/>
          <w:sz w:val="20"/>
          <w:szCs w:val="20"/>
        </w:rPr>
        <w:t>VO</w:t>
      </w:r>
      <w:r w:rsidRPr="006D0967">
        <w:rPr>
          <w:rFonts w:ascii="Calibri" w:hAnsi="Calibri"/>
          <w:sz w:val="20"/>
          <w:szCs w:val="20"/>
        </w:rPr>
        <w:t>.</w:t>
      </w:r>
    </w:p>
    <w:p w14:paraId="1A2957F6" w14:textId="77777777" w:rsidR="00344943" w:rsidRPr="006D0967" w:rsidRDefault="00344943" w:rsidP="00344943">
      <w:pPr>
        <w:pStyle w:val="Default"/>
        <w:ind w:left="851"/>
        <w:jc w:val="both"/>
        <w:rPr>
          <w:rFonts w:ascii="Calibri" w:hAnsi="Calibri"/>
        </w:rPr>
      </w:pPr>
    </w:p>
    <w:p w14:paraId="3F203788" w14:textId="77777777" w:rsidR="00344943" w:rsidRDefault="00344943" w:rsidP="00344943">
      <w:pPr>
        <w:autoSpaceDE w:val="0"/>
        <w:autoSpaceDN w:val="0"/>
        <w:adjustRightInd w:val="0"/>
        <w:spacing w:after="120"/>
        <w:jc w:val="both"/>
      </w:pPr>
      <w:bookmarkStart w:id="69" w:name="_Toc11153156"/>
      <w:r w:rsidRPr="006D0967">
        <w:rPr>
          <w:rStyle w:val="Nadpis3Char"/>
        </w:rPr>
        <w:t xml:space="preserve">Konanie o </w:t>
      </w:r>
      <w:r w:rsidR="00846D72" w:rsidRPr="006D0967">
        <w:rPr>
          <w:rStyle w:val="Nadpis3Char"/>
        </w:rPr>
        <w:t>námietkach</w:t>
      </w:r>
      <w:bookmarkEnd w:id="69"/>
    </w:p>
    <w:p w14:paraId="51FF3AF7" w14:textId="77777777" w:rsidR="00344943" w:rsidRPr="00344943" w:rsidRDefault="00344943" w:rsidP="001614CC">
      <w:pPr>
        <w:pStyle w:val="Odsekzoznamu"/>
        <w:numPr>
          <w:ilvl w:val="0"/>
          <w:numId w:val="10"/>
        </w:numPr>
        <w:autoSpaceDE w:val="0"/>
        <w:autoSpaceDN w:val="0"/>
        <w:adjustRightInd w:val="0"/>
        <w:spacing w:line="276" w:lineRule="auto"/>
        <w:ind w:left="567" w:hanging="567"/>
        <w:jc w:val="both"/>
        <w:rPr>
          <w:rFonts w:asciiTheme="minorHAnsi" w:hAnsiTheme="minorHAnsi"/>
          <w:sz w:val="20"/>
          <w:szCs w:val="20"/>
        </w:rPr>
      </w:pPr>
      <w:r w:rsidRPr="006D0967">
        <w:rPr>
          <w:rFonts w:asciiTheme="minorHAnsi" w:hAnsiTheme="minorHAnsi"/>
          <w:color w:val="000000"/>
          <w:sz w:val="20"/>
          <w:szCs w:val="20"/>
        </w:rPr>
        <w:t xml:space="preserve">Prijímateľ/žiadateľ po nadobudnutí právoplatnosti doručeného rozhodnutia úradu/rady v zmysle § 178 </w:t>
      </w:r>
      <w:r>
        <w:rPr>
          <w:rFonts w:asciiTheme="minorHAnsi" w:hAnsiTheme="minorHAnsi"/>
          <w:sz w:val="20"/>
          <w:szCs w:val="20"/>
        </w:rPr>
        <w:t>Z</w:t>
      </w:r>
      <w:r w:rsidRPr="006D0967">
        <w:rPr>
          <w:rFonts w:asciiTheme="minorHAnsi" w:hAnsiTheme="minorHAnsi"/>
          <w:color w:val="000000"/>
          <w:sz w:val="20"/>
          <w:szCs w:val="20"/>
        </w:rPr>
        <w:t>VO v konaní o </w:t>
      </w:r>
      <w:r w:rsidR="00846D72" w:rsidRPr="006D0967">
        <w:rPr>
          <w:rFonts w:asciiTheme="minorHAnsi" w:hAnsiTheme="minorHAnsi"/>
          <w:color w:val="000000"/>
          <w:sz w:val="20"/>
          <w:szCs w:val="20"/>
        </w:rPr>
        <w:t>námietkach</w:t>
      </w:r>
      <w:r w:rsidRPr="006D0967">
        <w:rPr>
          <w:rFonts w:asciiTheme="minorHAnsi" w:hAnsiTheme="minorHAnsi"/>
          <w:color w:val="000000"/>
          <w:sz w:val="20"/>
          <w:szCs w:val="20"/>
        </w:rPr>
        <w:t xml:space="preserve"> bezodkladne informuje RO, doručením kópie tohto rozhodnutia (e-mailom alebo písomne).  </w:t>
      </w:r>
    </w:p>
    <w:p w14:paraId="4785F869" w14:textId="77777777" w:rsidR="00344943" w:rsidRPr="00344943" w:rsidRDefault="00344943" w:rsidP="00B33937">
      <w:pPr>
        <w:pStyle w:val="Odsekzoznamu"/>
        <w:autoSpaceDE w:val="0"/>
        <w:autoSpaceDN w:val="0"/>
        <w:adjustRightInd w:val="0"/>
        <w:spacing w:after="120" w:line="276" w:lineRule="auto"/>
        <w:ind w:left="567"/>
        <w:contextualSpacing w:val="0"/>
        <w:jc w:val="both"/>
        <w:rPr>
          <w:rFonts w:asciiTheme="minorHAnsi" w:hAnsiTheme="minorHAnsi"/>
          <w:sz w:val="20"/>
          <w:szCs w:val="20"/>
        </w:rPr>
      </w:pPr>
      <w:r w:rsidRPr="00344943">
        <w:rPr>
          <w:rFonts w:asciiTheme="minorHAnsi" w:hAnsiTheme="minorHAnsi"/>
          <w:sz w:val="20"/>
          <w:szCs w:val="20"/>
        </w:rPr>
        <w:t>Ďalej Prijímateľ</w:t>
      </w:r>
      <w:r w:rsidRPr="00344943">
        <w:rPr>
          <w:rFonts w:asciiTheme="minorHAnsi" w:hAnsiTheme="minorHAnsi"/>
          <w:color w:val="000000"/>
          <w:sz w:val="20"/>
          <w:szCs w:val="20"/>
        </w:rPr>
        <w:t>/žiadateľ</w:t>
      </w:r>
      <w:r w:rsidRPr="00344943">
        <w:rPr>
          <w:rFonts w:asciiTheme="minorHAnsi" w:hAnsiTheme="minorHAnsi"/>
          <w:sz w:val="20"/>
          <w:szCs w:val="20"/>
        </w:rPr>
        <w:t xml:space="preserve"> je povinný bezodkladne informovať RO o</w:t>
      </w:r>
      <w:r w:rsidRPr="00344943">
        <w:rPr>
          <w:rFonts w:asciiTheme="minorHAnsi" w:hAnsiTheme="minorHAnsi"/>
          <w:color w:val="000000"/>
          <w:sz w:val="20"/>
          <w:szCs w:val="20"/>
        </w:rPr>
        <w:t xml:space="preserve"> podaní žaloby voči rozhodnutiu rady o odvolaní podľa § 178 ods. 4 </w:t>
      </w:r>
      <w:r w:rsidRPr="00344943">
        <w:rPr>
          <w:rFonts w:asciiTheme="minorHAnsi" w:hAnsiTheme="minorHAnsi"/>
          <w:sz w:val="20"/>
          <w:szCs w:val="20"/>
        </w:rPr>
        <w:t>Z</w:t>
      </w:r>
      <w:r w:rsidRPr="00344943">
        <w:rPr>
          <w:rFonts w:asciiTheme="minorHAnsi" w:hAnsiTheme="minorHAnsi"/>
          <w:color w:val="000000"/>
          <w:sz w:val="20"/>
          <w:szCs w:val="20"/>
        </w:rPr>
        <w:t>VO</w:t>
      </w:r>
    </w:p>
    <w:p w14:paraId="7997B672" w14:textId="77777777" w:rsidR="00374C11" w:rsidRPr="002F3653" w:rsidRDefault="00400739" w:rsidP="00344943">
      <w:pPr>
        <w:pStyle w:val="Nadpis3"/>
        <w:spacing w:before="240" w:after="120"/>
        <w:rPr>
          <w:rFonts w:eastAsia="Times New Roman"/>
          <w:lang w:eastAsia="sk-SK"/>
        </w:rPr>
      </w:pPr>
      <w:bookmarkStart w:id="70" w:name="_Toc11153157"/>
      <w:r w:rsidRPr="002F3653">
        <w:rPr>
          <w:rFonts w:eastAsia="Times New Roman"/>
          <w:lang w:eastAsia="sk-SK"/>
        </w:rPr>
        <w:t>Uzatvorenie zmluvy</w:t>
      </w:r>
      <w:bookmarkEnd w:id="70"/>
    </w:p>
    <w:p w14:paraId="4C3F3F9B" w14:textId="77777777" w:rsidR="005467AB" w:rsidRPr="002F3653" w:rsidRDefault="005467AB" w:rsidP="001614CC">
      <w:pPr>
        <w:pStyle w:val="Odsekzoznamu"/>
        <w:numPr>
          <w:ilvl w:val="0"/>
          <w:numId w:val="10"/>
        </w:numPr>
        <w:spacing w:before="120" w:after="120" w:line="276" w:lineRule="auto"/>
        <w:ind w:left="567" w:hanging="567"/>
        <w:contextualSpacing w:val="0"/>
        <w:jc w:val="both"/>
        <w:rPr>
          <w:rFonts w:asciiTheme="minorHAnsi" w:hAnsiTheme="minorHAnsi" w:cs="Helvetica"/>
          <w:sz w:val="20"/>
          <w:szCs w:val="20"/>
        </w:rPr>
      </w:pPr>
      <w:r w:rsidRPr="002F3653">
        <w:rPr>
          <w:rFonts w:asciiTheme="minorHAnsi" w:hAnsiTheme="minorHAnsi"/>
          <w:color w:val="000000"/>
          <w:sz w:val="20"/>
          <w:szCs w:val="20"/>
        </w:rPr>
        <w:t xml:space="preserve">Žiadateľ/prijímateľ uzatvára zmluvu s úspešným uchádzačom alebo uchádzačmi </w:t>
      </w:r>
      <w:r w:rsidR="006809B9" w:rsidRPr="002F3653">
        <w:rPr>
          <w:rFonts w:asciiTheme="minorHAnsi" w:hAnsiTheme="minorHAnsi" w:cs="Helvetica"/>
          <w:sz w:val="20"/>
          <w:szCs w:val="20"/>
        </w:rPr>
        <w:t>najskôr</w:t>
      </w:r>
      <w:r w:rsidR="000B245F">
        <w:rPr>
          <w:rFonts w:asciiTheme="minorHAnsi" w:hAnsiTheme="minorHAnsi" w:cs="Helvetica"/>
          <w:sz w:val="20"/>
          <w:szCs w:val="20"/>
        </w:rPr>
        <w:t xml:space="preserve"> šestnásty</w:t>
      </w:r>
      <w:r w:rsidR="006809B9" w:rsidRPr="002F3653">
        <w:rPr>
          <w:rFonts w:asciiTheme="minorHAnsi" w:hAnsiTheme="minorHAnsi" w:cs="Helvetica"/>
          <w:sz w:val="20"/>
          <w:szCs w:val="20"/>
        </w:rPr>
        <w:t xml:space="preserve"> </w:t>
      </w:r>
      <w:r w:rsidR="000B245F">
        <w:rPr>
          <w:rFonts w:asciiTheme="minorHAnsi" w:hAnsiTheme="minorHAnsi" w:cs="Helvetica"/>
          <w:sz w:val="20"/>
          <w:szCs w:val="20"/>
        </w:rPr>
        <w:t>(</w:t>
      </w:r>
      <w:r w:rsidR="006809B9" w:rsidRPr="002F3653">
        <w:rPr>
          <w:rFonts w:asciiTheme="minorHAnsi" w:hAnsiTheme="minorHAnsi" w:cs="Helvetica"/>
          <w:sz w:val="20"/>
          <w:szCs w:val="20"/>
        </w:rPr>
        <w:t>16</w:t>
      </w:r>
      <w:r w:rsidR="000B245F">
        <w:rPr>
          <w:rFonts w:asciiTheme="minorHAnsi" w:hAnsiTheme="minorHAnsi" w:cs="Helvetica"/>
          <w:sz w:val="20"/>
          <w:szCs w:val="20"/>
        </w:rPr>
        <w:t>)</w:t>
      </w:r>
      <w:r w:rsidR="006809B9" w:rsidRPr="002F3653">
        <w:rPr>
          <w:rFonts w:asciiTheme="minorHAnsi" w:hAnsiTheme="minorHAnsi" w:cs="Helvetica"/>
          <w:sz w:val="20"/>
          <w:szCs w:val="20"/>
        </w:rPr>
        <w:t xml:space="preserve"> deň</w:t>
      </w:r>
      <w:r w:rsidR="00A10661" w:rsidRPr="002F3653">
        <w:rPr>
          <w:rStyle w:val="Odkaznapoznmkupodiarou"/>
          <w:rFonts w:asciiTheme="minorHAnsi" w:hAnsiTheme="minorHAnsi" w:cs="Helvetica"/>
          <w:sz w:val="20"/>
          <w:szCs w:val="20"/>
        </w:rPr>
        <w:footnoteReference w:id="13"/>
      </w:r>
      <w:r w:rsidR="006809B9" w:rsidRPr="002F3653">
        <w:rPr>
          <w:rFonts w:asciiTheme="minorHAnsi" w:hAnsiTheme="minorHAnsi" w:cs="Helvetica"/>
          <w:sz w:val="20"/>
          <w:szCs w:val="20"/>
        </w:rPr>
        <w:t xml:space="preserve"> odo dňa odoslania informácie o výsledku vyhodnotenia ponúk</w:t>
      </w:r>
      <w:r w:rsidR="00FE266C">
        <w:rPr>
          <w:rFonts w:asciiTheme="minorHAnsi" w:hAnsiTheme="minorHAnsi" w:cs="Helvetica"/>
          <w:sz w:val="20"/>
          <w:szCs w:val="20"/>
        </w:rPr>
        <w:t xml:space="preserve">, </w:t>
      </w:r>
      <w:r w:rsidR="00FE266C" w:rsidRPr="00FE266C">
        <w:rPr>
          <w:rFonts w:asciiTheme="minorHAnsi" w:hAnsiTheme="minorHAnsi" w:cs="Helvetica"/>
          <w:sz w:val="20"/>
          <w:szCs w:val="20"/>
        </w:rPr>
        <w:t>pri využití prostriedkov elektronickej komunikácie podľa § 20 najskôr jedenásty deň</w:t>
      </w:r>
      <w:r w:rsidR="000B245F">
        <w:rPr>
          <w:rFonts w:asciiTheme="minorHAnsi" w:hAnsiTheme="minorHAnsi" w:cs="Helvetica"/>
          <w:sz w:val="20"/>
          <w:szCs w:val="20"/>
        </w:rPr>
        <w:t xml:space="preserve"> (11)</w:t>
      </w:r>
      <w:r w:rsidR="00FE266C" w:rsidRPr="00FE266C">
        <w:rPr>
          <w:rFonts w:asciiTheme="minorHAnsi" w:hAnsiTheme="minorHAnsi" w:cs="Helvetica"/>
          <w:sz w:val="20"/>
          <w:szCs w:val="20"/>
        </w:rPr>
        <w:t xml:space="preserve"> odo dňa odoslania informácie o výsledku vyhodnotenia ponúk podľa § 55</w:t>
      </w:r>
      <w:r w:rsidR="00FE266C">
        <w:rPr>
          <w:rStyle w:val="Odkaznapoznmkupodiarou"/>
          <w:rFonts w:asciiTheme="minorHAnsi" w:hAnsiTheme="minorHAnsi" w:cs="Helvetica"/>
          <w:sz w:val="20"/>
          <w:szCs w:val="20"/>
          <w:vertAlign w:val="baseline"/>
        </w:rPr>
        <w:t xml:space="preserve"> ZVO</w:t>
      </w:r>
      <w:r w:rsidR="00A10661" w:rsidRPr="002F3653">
        <w:rPr>
          <w:rStyle w:val="Odkaznapoznmkupodiarou"/>
          <w:rFonts w:asciiTheme="minorHAnsi" w:hAnsiTheme="minorHAnsi" w:cs="Helvetica"/>
          <w:sz w:val="20"/>
          <w:szCs w:val="20"/>
        </w:rPr>
        <w:footnoteReference w:id="14"/>
      </w:r>
      <w:r w:rsidR="006809B9" w:rsidRPr="002F3653">
        <w:rPr>
          <w:rFonts w:asciiTheme="minorHAnsi" w:hAnsiTheme="minorHAnsi" w:cs="Helvetica"/>
          <w:sz w:val="20"/>
          <w:szCs w:val="20"/>
        </w:rPr>
        <w:t xml:space="preserve"> (ak nebola doručená žiadosť o nápravu, neboli doručené námietky</w:t>
      </w:r>
      <w:r w:rsidR="00A10661" w:rsidRPr="002F3653">
        <w:rPr>
          <w:rFonts w:asciiTheme="minorHAnsi" w:hAnsiTheme="minorHAnsi" w:cs="Helvetica"/>
          <w:sz w:val="20"/>
          <w:szCs w:val="20"/>
        </w:rPr>
        <w:t xml:space="preserve"> alebo žiadosť </w:t>
      </w:r>
      <w:r w:rsidR="00A10661" w:rsidRPr="002F3653">
        <w:rPr>
          <w:rFonts w:asciiTheme="minorHAnsi" w:hAnsiTheme="minorHAnsi" w:cs="Helvetica"/>
          <w:sz w:val="20"/>
          <w:szCs w:val="20"/>
        </w:rPr>
        <w:lastRenderedPageBreak/>
        <w:t>o nápravu bola doručená po lehote</w:t>
      </w:r>
      <w:r w:rsidR="006809B9" w:rsidRPr="002F3653">
        <w:rPr>
          <w:rFonts w:asciiTheme="minorHAnsi" w:hAnsiTheme="minorHAnsi" w:cs="Helvetica"/>
          <w:sz w:val="20"/>
          <w:szCs w:val="20"/>
        </w:rPr>
        <w:t>)</w:t>
      </w:r>
      <w:r w:rsidRPr="002F3653">
        <w:rPr>
          <w:rFonts w:asciiTheme="minorHAnsi" w:hAnsiTheme="minorHAnsi"/>
          <w:color w:val="000000"/>
          <w:sz w:val="20"/>
          <w:szCs w:val="20"/>
        </w:rPr>
        <w:t>. Uzavretá zmluva musí byť v súlade so súťažnými podkladmi</w:t>
      </w:r>
      <w:r w:rsidR="00DB081F" w:rsidRPr="002F3653">
        <w:rPr>
          <w:rFonts w:asciiTheme="minorHAnsi" w:hAnsiTheme="minorHAnsi"/>
          <w:color w:val="000000"/>
          <w:sz w:val="20"/>
          <w:szCs w:val="20"/>
        </w:rPr>
        <w:t xml:space="preserve"> alebo koncesnou dokumentáciou</w:t>
      </w:r>
      <w:r w:rsidRPr="002F3653">
        <w:rPr>
          <w:rFonts w:asciiTheme="minorHAnsi" w:hAnsiTheme="minorHAnsi"/>
          <w:color w:val="000000"/>
          <w:sz w:val="20"/>
          <w:szCs w:val="20"/>
        </w:rPr>
        <w:t xml:space="preserve"> (resp. ich </w:t>
      </w:r>
      <w:r w:rsidR="001566BA" w:rsidRPr="002F3653">
        <w:rPr>
          <w:rFonts w:asciiTheme="minorHAnsi" w:hAnsiTheme="minorHAnsi"/>
          <w:color w:val="000000"/>
          <w:sz w:val="20"/>
          <w:szCs w:val="20"/>
        </w:rPr>
        <w:t xml:space="preserve">ekvivalentom </w:t>
      </w:r>
      <w:r w:rsidRPr="002F3653">
        <w:rPr>
          <w:rFonts w:asciiTheme="minorHAnsi" w:hAnsiTheme="minorHAnsi"/>
          <w:color w:val="000000"/>
          <w:sz w:val="20"/>
          <w:szCs w:val="20"/>
        </w:rPr>
        <w:t xml:space="preserve">v prípade zákaziek </w:t>
      </w:r>
      <w:r w:rsidR="00FD6C11" w:rsidRPr="002F3653">
        <w:rPr>
          <w:rFonts w:asciiTheme="minorHAnsi" w:hAnsiTheme="minorHAnsi"/>
          <w:color w:val="000000"/>
          <w:sz w:val="20"/>
          <w:szCs w:val="20"/>
        </w:rPr>
        <w:t>s nízk</w:t>
      </w:r>
      <w:r w:rsidR="001566B6" w:rsidRPr="002F3653">
        <w:rPr>
          <w:rFonts w:asciiTheme="minorHAnsi" w:hAnsiTheme="minorHAnsi"/>
          <w:color w:val="000000"/>
          <w:sz w:val="20"/>
          <w:szCs w:val="20"/>
        </w:rPr>
        <w:t>ymi</w:t>
      </w:r>
      <w:r w:rsidR="00FD6C11" w:rsidRPr="002F3653">
        <w:rPr>
          <w:rFonts w:asciiTheme="minorHAnsi" w:hAnsiTheme="minorHAnsi"/>
          <w:color w:val="000000"/>
          <w:sz w:val="20"/>
          <w:szCs w:val="20"/>
        </w:rPr>
        <w:t xml:space="preserve"> hodnot</w:t>
      </w:r>
      <w:r w:rsidR="001566B6" w:rsidRPr="002F3653">
        <w:rPr>
          <w:rFonts w:asciiTheme="minorHAnsi" w:hAnsiTheme="minorHAnsi"/>
          <w:color w:val="000000"/>
          <w:sz w:val="20"/>
          <w:szCs w:val="20"/>
        </w:rPr>
        <w:t>ami</w:t>
      </w:r>
      <w:r w:rsidR="00FD6C11" w:rsidRPr="002F3653">
        <w:rPr>
          <w:rFonts w:asciiTheme="minorHAnsi" w:hAnsiTheme="minorHAnsi"/>
          <w:color w:val="000000"/>
          <w:sz w:val="20"/>
          <w:szCs w:val="20"/>
        </w:rPr>
        <w:t xml:space="preserve"> </w:t>
      </w:r>
      <w:r w:rsidRPr="002F3653">
        <w:rPr>
          <w:rFonts w:asciiTheme="minorHAnsi" w:hAnsiTheme="minorHAnsi"/>
          <w:color w:val="000000"/>
          <w:sz w:val="20"/>
          <w:szCs w:val="20"/>
        </w:rPr>
        <w:t xml:space="preserve">podľa § </w:t>
      </w:r>
      <w:r w:rsidR="00FD6C11" w:rsidRPr="002F3653">
        <w:rPr>
          <w:rFonts w:asciiTheme="minorHAnsi" w:hAnsiTheme="minorHAnsi"/>
          <w:color w:val="000000"/>
          <w:sz w:val="20"/>
          <w:szCs w:val="20"/>
        </w:rPr>
        <w:t>117</w:t>
      </w:r>
      <w:r w:rsidRPr="002F3653">
        <w:rPr>
          <w:rFonts w:asciiTheme="minorHAnsi" w:hAnsiTheme="minorHAnsi"/>
          <w:color w:val="000000"/>
          <w:sz w:val="20"/>
          <w:szCs w:val="20"/>
        </w:rPr>
        <w:t xml:space="preserve"> </w:t>
      </w:r>
      <w:r w:rsidR="00D53AB7" w:rsidRPr="002F3653">
        <w:rPr>
          <w:rFonts w:asciiTheme="minorHAnsi" w:hAnsiTheme="minorHAnsi"/>
          <w:color w:val="000000"/>
          <w:sz w:val="20"/>
          <w:szCs w:val="20"/>
        </w:rPr>
        <w:t xml:space="preserve">ZVO </w:t>
      </w:r>
      <w:r w:rsidRPr="002F3653">
        <w:rPr>
          <w:rFonts w:asciiTheme="minorHAnsi" w:hAnsiTheme="minorHAnsi"/>
          <w:color w:val="000000"/>
          <w:sz w:val="20"/>
          <w:szCs w:val="20"/>
        </w:rPr>
        <w:t>alebo podľa § 1</w:t>
      </w:r>
      <w:r w:rsidR="008E304E" w:rsidRPr="002F3653">
        <w:rPr>
          <w:rFonts w:asciiTheme="minorHAnsi" w:hAnsiTheme="minorHAnsi"/>
          <w:color w:val="000000"/>
          <w:sz w:val="20"/>
          <w:szCs w:val="20"/>
        </w:rPr>
        <w:t>,</w:t>
      </w:r>
      <w:r w:rsidRPr="002F3653">
        <w:rPr>
          <w:rFonts w:asciiTheme="minorHAnsi" w:hAnsiTheme="minorHAnsi"/>
          <w:color w:val="000000"/>
          <w:sz w:val="20"/>
          <w:szCs w:val="20"/>
        </w:rPr>
        <w:t xml:space="preserve"> ods. 2 – </w:t>
      </w:r>
      <w:r w:rsidR="00635F31" w:rsidRPr="002F3653">
        <w:rPr>
          <w:rFonts w:asciiTheme="minorHAnsi" w:hAnsiTheme="minorHAnsi"/>
          <w:color w:val="000000"/>
          <w:sz w:val="20"/>
          <w:szCs w:val="20"/>
        </w:rPr>
        <w:t xml:space="preserve">12 </w:t>
      </w:r>
      <w:r w:rsidR="00D53AB7" w:rsidRPr="002F3653">
        <w:rPr>
          <w:rFonts w:asciiTheme="minorHAnsi" w:hAnsiTheme="minorHAnsi"/>
          <w:color w:val="000000"/>
          <w:sz w:val="20"/>
          <w:szCs w:val="20"/>
        </w:rPr>
        <w:t>ZVO</w:t>
      </w:r>
      <w:r w:rsidRPr="002F3653">
        <w:rPr>
          <w:rFonts w:asciiTheme="minorHAnsi" w:hAnsiTheme="minorHAnsi"/>
          <w:color w:val="000000"/>
          <w:sz w:val="20"/>
          <w:szCs w:val="20"/>
        </w:rPr>
        <w:t>) a s ponukou predloženou úspešným  uchádzačom alebo uchádzačmi.</w:t>
      </w:r>
      <w:r w:rsidR="00A10661" w:rsidRPr="002F3653">
        <w:rPr>
          <w:rFonts w:asciiTheme="minorHAnsi" w:hAnsiTheme="minorHAnsi"/>
          <w:color w:val="000000"/>
          <w:sz w:val="20"/>
          <w:szCs w:val="20"/>
        </w:rPr>
        <w:t xml:space="preserve"> </w:t>
      </w:r>
      <w:r w:rsidR="00A10661" w:rsidRPr="002F3653">
        <w:rPr>
          <w:rFonts w:asciiTheme="minorHAnsi" w:hAnsiTheme="minorHAnsi" w:cs="Helvetica"/>
          <w:sz w:val="20"/>
          <w:szCs w:val="20"/>
        </w:rPr>
        <w:t>Zmluva nesmie byť v rozpore s pôvodnými podmienkami zadávania zákazky.</w:t>
      </w:r>
    </w:p>
    <w:p w14:paraId="3177F174" w14:textId="77777777" w:rsidR="000A22A0" w:rsidRPr="002F3653" w:rsidRDefault="005467AB" w:rsidP="001614CC">
      <w:pPr>
        <w:numPr>
          <w:ilvl w:val="0"/>
          <w:numId w:val="10"/>
        </w:numPr>
        <w:autoSpaceDE w:val="0"/>
        <w:autoSpaceDN w:val="0"/>
        <w:adjustRightInd w:val="0"/>
        <w:spacing w:before="120" w:after="120"/>
        <w:ind w:left="540" w:hanging="540"/>
        <w:jc w:val="both"/>
        <w:rPr>
          <w:rFonts w:cs="Calibri"/>
          <w:sz w:val="20"/>
          <w:szCs w:val="20"/>
        </w:rPr>
      </w:pPr>
      <w:r w:rsidRPr="002F3653">
        <w:rPr>
          <w:rFonts w:cs="Calibri"/>
          <w:sz w:val="20"/>
          <w:szCs w:val="20"/>
        </w:rPr>
        <w:t>Obsah a náležitosti každej písomnej zmluvy</w:t>
      </w:r>
      <w:r w:rsidR="00B52012" w:rsidRPr="002F3653">
        <w:rPr>
          <w:rFonts w:cs="Calibri"/>
          <w:sz w:val="20"/>
          <w:szCs w:val="20"/>
        </w:rPr>
        <w:t xml:space="preserve"> s úspešným uchádzačom</w:t>
      </w:r>
      <w:r w:rsidRPr="002F3653">
        <w:rPr>
          <w:rFonts w:cs="Calibri"/>
          <w:sz w:val="20"/>
          <w:szCs w:val="20"/>
        </w:rPr>
        <w:t xml:space="preserve">/dodatku </w:t>
      </w:r>
      <w:r w:rsidR="00AA295B" w:rsidRPr="002F3653">
        <w:rPr>
          <w:rFonts w:cs="Calibri"/>
          <w:sz w:val="20"/>
          <w:szCs w:val="20"/>
        </w:rPr>
        <w:t>k zmluve</w:t>
      </w:r>
      <w:r w:rsidRPr="002F3653">
        <w:rPr>
          <w:rFonts w:cs="Calibri"/>
          <w:sz w:val="20"/>
          <w:szCs w:val="20"/>
        </w:rPr>
        <w:t xml:space="preserve"> s </w:t>
      </w:r>
      <w:r w:rsidR="00B52012" w:rsidRPr="002F3653">
        <w:rPr>
          <w:rFonts w:cs="Calibri"/>
          <w:sz w:val="20"/>
          <w:szCs w:val="20"/>
        </w:rPr>
        <w:t>dodávateľom</w:t>
      </w:r>
      <w:r w:rsidRPr="002F3653">
        <w:rPr>
          <w:rFonts w:cs="Calibri"/>
          <w:sz w:val="20"/>
          <w:szCs w:val="20"/>
        </w:rPr>
        <w:t xml:space="preserve"> sa riadia národnou legislatívou uvedenou </w:t>
      </w:r>
      <w:r w:rsidR="00697E7B" w:rsidRPr="002F3653">
        <w:rPr>
          <w:rFonts w:cs="Calibri"/>
          <w:sz w:val="20"/>
          <w:szCs w:val="20"/>
        </w:rPr>
        <w:t xml:space="preserve">najmä </w:t>
      </w:r>
      <w:r w:rsidRPr="002F3653">
        <w:rPr>
          <w:rFonts w:cs="Calibri"/>
          <w:sz w:val="20"/>
          <w:szCs w:val="20"/>
        </w:rPr>
        <w:t>v</w:t>
      </w:r>
      <w:r w:rsidR="00697E7B" w:rsidRPr="002F3653">
        <w:rPr>
          <w:rFonts w:cs="Calibri"/>
          <w:sz w:val="20"/>
          <w:szCs w:val="20"/>
        </w:rPr>
        <w:t xml:space="preserve"> zákone č. </w:t>
      </w:r>
      <w:r w:rsidR="00697E7B" w:rsidRPr="002F3653">
        <w:rPr>
          <w:sz w:val="20"/>
          <w:szCs w:val="20"/>
        </w:rPr>
        <w:t>513/1991 Zb.</w:t>
      </w:r>
      <w:r w:rsidR="00697E7B" w:rsidRPr="002F3653">
        <w:rPr>
          <w:rFonts w:cs="Calibri"/>
          <w:sz w:val="20"/>
          <w:szCs w:val="20"/>
        </w:rPr>
        <w:t xml:space="preserve"> Obchodný </w:t>
      </w:r>
      <w:r w:rsidRPr="002F3653">
        <w:rPr>
          <w:rFonts w:cs="Calibri"/>
          <w:sz w:val="20"/>
          <w:szCs w:val="20"/>
        </w:rPr>
        <w:t>zákonník</w:t>
      </w:r>
      <w:r w:rsidR="00697E7B" w:rsidRPr="002F3653">
        <w:rPr>
          <w:rFonts w:cs="Calibri"/>
          <w:sz w:val="20"/>
          <w:szCs w:val="20"/>
        </w:rPr>
        <w:t>, resp.</w:t>
      </w:r>
      <w:r w:rsidRPr="002F3653">
        <w:rPr>
          <w:rFonts w:cs="Calibri"/>
          <w:sz w:val="20"/>
          <w:szCs w:val="20"/>
        </w:rPr>
        <w:t xml:space="preserve"> v ďalších právnych predpisoch platných a účinných na území SR. </w:t>
      </w:r>
    </w:p>
    <w:p w14:paraId="6176C84E" w14:textId="77777777" w:rsidR="00C64703" w:rsidRPr="002F3653" w:rsidRDefault="00EC79B2" w:rsidP="00A40F10">
      <w:pPr>
        <w:pStyle w:val="Textkomentra"/>
        <w:spacing w:before="120" w:after="120"/>
        <w:ind w:left="540" w:hanging="540"/>
        <w:jc w:val="both"/>
      </w:pPr>
      <w:r w:rsidRPr="002F3653">
        <w:rPr>
          <w:rFonts w:cs="Calibri"/>
        </w:rPr>
        <w:tab/>
      </w:r>
      <w:r w:rsidR="00FD5F10" w:rsidRPr="002F3653">
        <w:rPr>
          <w:rFonts w:cs="Calibri"/>
        </w:rPr>
        <w:t>Ž</w:t>
      </w:r>
      <w:r w:rsidR="00092E8C" w:rsidRPr="002F3653">
        <w:rPr>
          <w:rFonts w:cs="Calibri"/>
        </w:rPr>
        <w:t>iadateľ/</w:t>
      </w:r>
      <w:r w:rsidR="00C64703" w:rsidRPr="002F3653">
        <w:rPr>
          <w:rFonts w:cs="Calibri"/>
        </w:rPr>
        <w:t xml:space="preserve">prijímateľ </w:t>
      </w:r>
      <w:r w:rsidR="00FD5F10" w:rsidRPr="002F3653">
        <w:rPr>
          <w:rFonts w:cs="Calibri"/>
        </w:rPr>
        <w:t xml:space="preserve">je ďalej povinný </w:t>
      </w:r>
      <w:r w:rsidR="00C64703" w:rsidRPr="002F3653">
        <w:rPr>
          <w:rFonts w:cs="Calibri"/>
        </w:rPr>
        <w:t>pre každú písomne uzatvorenú zmluvu, ktorá bude výsledkom procesu obstarávania zákaziek na tovary, služby alebo práce zabezpeči</w:t>
      </w:r>
      <w:r w:rsidR="00FD5F10" w:rsidRPr="002F3653">
        <w:rPr>
          <w:rFonts w:cs="Calibri"/>
        </w:rPr>
        <w:t>ť</w:t>
      </w:r>
      <w:r w:rsidR="00C64703" w:rsidRPr="002F3653">
        <w:rPr>
          <w:rFonts w:cs="Calibri"/>
        </w:rPr>
        <w:t xml:space="preserve"> zahrnutie povinností</w:t>
      </w:r>
      <w:r w:rsidR="00C64703" w:rsidRPr="002F3653">
        <w:rPr>
          <w:rStyle w:val="Odkaznapoznmkupodiarou"/>
          <w:rFonts w:cs="Calibri"/>
        </w:rPr>
        <w:footnoteReference w:id="15"/>
      </w:r>
      <w:r w:rsidR="00C64703" w:rsidRPr="002F3653">
        <w:rPr>
          <w:rFonts w:cs="Calibri"/>
        </w:rPr>
        <w:t xml:space="preserve"> vyplývajúcich zo Zmluvy o poskytnutí NFP a to najmä:</w:t>
      </w:r>
    </w:p>
    <w:p w14:paraId="24EF3805" w14:textId="77777777" w:rsidR="005467AB" w:rsidRPr="002F3653" w:rsidRDefault="005467AB" w:rsidP="001614CC">
      <w:pPr>
        <w:pStyle w:val="Default"/>
        <w:numPr>
          <w:ilvl w:val="0"/>
          <w:numId w:val="13"/>
        </w:numPr>
        <w:spacing w:before="120" w:after="120" w:line="276" w:lineRule="auto"/>
        <w:ind w:left="990" w:hanging="270"/>
        <w:jc w:val="both"/>
        <w:rPr>
          <w:rFonts w:ascii="Calibri" w:hAnsi="Calibri" w:cs="Calibri"/>
          <w:sz w:val="20"/>
          <w:szCs w:val="20"/>
        </w:rPr>
      </w:pPr>
      <w:r w:rsidRPr="002F3653">
        <w:rPr>
          <w:rFonts w:ascii="Calibri" w:hAnsi="Calibri" w:cs="Calibri"/>
          <w:sz w:val="20"/>
          <w:szCs w:val="20"/>
        </w:rPr>
        <w:t xml:space="preserve">povinnosť dodávateľa/zhotoviteľa strpieť výkon kontroly/auditu/kontroly na mieste súvisiaceho s dodávaným tovarom, prácami a službami, kedykoľvek počas platnosti a účinnosti </w:t>
      </w:r>
      <w:r w:rsidR="0098532E" w:rsidRPr="002F3653">
        <w:rPr>
          <w:rFonts w:ascii="Calibri" w:hAnsi="Calibri" w:cs="Calibri"/>
          <w:sz w:val="20"/>
          <w:szCs w:val="20"/>
        </w:rPr>
        <w:t>Z</w:t>
      </w:r>
      <w:r w:rsidRPr="002F3653">
        <w:rPr>
          <w:rFonts w:ascii="Calibri" w:hAnsi="Calibri" w:cs="Calibri"/>
          <w:sz w:val="20"/>
          <w:szCs w:val="20"/>
        </w:rPr>
        <w:t>mluvy o poskytnutí NFP, a to oprávnenými osobami na výkon tejto kontroly/auditu a poskytnúť im všetku potrebnú súčinnosť</w:t>
      </w:r>
      <w:r w:rsidR="00C64703" w:rsidRPr="002F3653">
        <w:rPr>
          <w:rFonts w:ascii="Calibri" w:hAnsi="Calibri" w:cs="Calibri"/>
          <w:sz w:val="20"/>
          <w:szCs w:val="20"/>
        </w:rPr>
        <w:t>;</w:t>
      </w:r>
    </w:p>
    <w:p w14:paraId="0844EFF0" w14:textId="77777777" w:rsidR="009F5C95" w:rsidRDefault="005467AB" w:rsidP="001614CC">
      <w:pPr>
        <w:pStyle w:val="Default"/>
        <w:numPr>
          <w:ilvl w:val="0"/>
          <w:numId w:val="13"/>
        </w:numPr>
        <w:spacing w:before="120" w:after="120" w:line="276" w:lineRule="auto"/>
        <w:ind w:left="990" w:hanging="270"/>
        <w:jc w:val="both"/>
        <w:rPr>
          <w:rFonts w:ascii="Calibri" w:hAnsi="Calibri" w:cs="Calibri"/>
          <w:sz w:val="20"/>
          <w:szCs w:val="20"/>
        </w:rPr>
      </w:pPr>
      <w:r w:rsidRPr="002F3653">
        <w:rPr>
          <w:rFonts w:ascii="Calibri" w:hAnsi="Calibri" w:cs="Calibri"/>
          <w:sz w:val="20"/>
          <w:szCs w:val="20"/>
        </w:rPr>
        <w:t xml:space="preserve">právo </w:t>
      </w:r>
      <w:r w:rsidR="00792131" w:rsidRPr="002F3653">
        <w:rPr>
          <w:rFonts w:ascii="Calibri" w:hAnsi="Calibri" w:cs="Calibri"/>
          <w:sz w:val="20"/>
          <w:szCs w:val="20"/>
        </w:rPr>
        <w:t>žiadateľ</w:t>
      </w:r>
      <w:r w:rsidR="00B150BC" w:rsidRPr="002F3653">
        <w:rPr>
          <w:rFonts w:ascii="Calibri" w:hAnsi="Calibri" w:cs="Calibri"/>
          <w:sz w:val="20"/>
          <w:szCs w:val="20"/>
        </w:rPr>
        <w:t>a</w:t>
      </w:r>
      <w:r w:rsidR="00792131" w:rsidRPr="002F3653">
        <w:rPr>
          <w:rFonts w:ascii="Calibri" w:hAnsi="Calibri" w:cs="Calibri"/>
          <w:sz w:val="20"/>
          <w:szCs w:val="20"/>
        </w:rPr>
        <w:t>/</w:t>
      </w:r>
      <w:r w:rsidRPr="002F3653">
        <w:rPr>
          <w:rFonts w:ascii="Calibri" w:hAnsi="Calibri" w:cs="Calibri"/>
          <w:sz w:val="20"/>
          <w:szCs w:val="20"/>
        </w:rPr>
        <w:t xml:space="preserve">prijímateľa bez akýchkoľvek sankcií odstúpiť od zmluvy s dodávateľom/zhotoviteľom v prípade, kedy ešte nedošlo k plneniu zo zmluvy medzi </w:t>
      </w:r>
      <w:r w:rsidR="00792131" w:rsidRPr="002F3653">
        <w:rPr>
          <w:rFonts w:ascii="Calibri" w:hAnsi="Calibri" w:cs="Calibri"/>
          <w:sz w:val="20"/>
          <w:szCs w:val="20"/>
        </w:rPr>
        <w:t>žiadateľom/</w:t>
      </w:r>
      <w:r w:rsidRPr="002F3653">
        <w:rPr>
          <w:rFonts w:ascii="Calibri" w:hAnsi="Calibri" w:cs="Calibri"/>
          <w:sz w:val="20"/>
          <w:szCs w:val="20"/>
        </w:rPr>
        <w:t>prijímateľom a dodávateľom/zhotoviteľom a výsledky kontroly RO neumožňujú financovanie výdavkov vzniknutých z tohto obstarávania</w:t>
      </w:r>
      <w:r w:rsidR="00C10B69">
        <w:rPr>
          <w:rFonts w:ascii="Calibri" w:hAnsi="Calibri" w:cs="Calibri"/>
          <w:sz w:val="20"/>
          <w:szCs w:val="20"/>
        </w:rPr>
        <w:t>;</w:t>
      </w:r>
    </w:p>
    <w:p w14:paraId="57B56EAD" w14:textId="77777777" w:rsidR="00B8186C" w:rsidRDefault="00B8186C" w:rsidP="001614CC">
      <w:pPr>
        <w:pStyle w:val="Default"/>
        <w:numPr>
          <w:ilvl w:val="0"/>
          <w:numId w:val="13"/>
        </w:numPr>
        <w:spacing w:before="120" w:after="120" w:line="276" w:lineRule="auto"/>
        <w:ind w:left="990" w:hanging="270"/>
        <w:jc w:val="both"/>
        <w:rPr>
          <w:rFonts w:ascii="Calibri" w:hAnsi="Calibri" w:cs="Calibri"/>
          <w:sz w:val="20"/>
          <w:szCs w:val="20"/>
        </w:rPr>
      </w:pPr>
      <w:r>
        <w:rPr>
          <w:rFonts w:ascii="Calibri" w:hAnsi="Calibri" w:cs="Calibri"/>
          <w:sz w:val="20"/>
          <w:szCs w:val="20"/>
        </w:rPr>
        <w:t xml:space="preserve">v prípade, že </w:t>
      </w:r>
      <w:r w:rsidR="009F5C95" w:rsidRPr="002F3653">
        <w:rPr>
          <w:rFonts w:ascii="Calibri" w:hAnsi="Calibri" w:cs="Calibri"/>
          <w:sz w:val="20"/>
          <w:szCs w:val="20"/>
        </w:rPr>
        <w:t>žiadateľ/</w:t>
      </w:r>
      <w:r w:rsidR="009F5C95">
        <w:rPr>
          <w:rFonts w:ascii="Calibri" w:hAnsi="Calibri" w:cs="Calibri"/>
          <w:sz w:val="20"/>
          <w:szCs w:val="20"/>
        </w:rPr>
        <w:t>prijímateľ</w:t>
      </w:r>
      <w:r w:rsidR="009F5C95" w:rsidRPr="009F5C95">
        <w:rPr>
          <w:rFonts w:ascii="Calibri" w:hAnsi="Calibri" w:cs="Calibri"/>
          <w:sz w:val="20"/>
          <w:szCs w:val="20"/>
        </w:rPr>
        <w:t xml:space="preserve"> je </w:t>
      </w:r>
      <w:r>
        <w:rPr>
          <w:rFonts w:ascii="Calibri" w:hAnsi="Calibri" w:cs="Calibri"/>
          <w:sz w:val="20"/>
          <w:szCs w:val="20"/>
        </w:rPr>
        <w:t xml:space="preserve">orgánom verejnej moci, je </w:t>
      </w:r>
      <w:r w:rsidR="009F5C95" w:rsidRPr="009F5C95">
        <w:rPr>
          <w:rFonts w:ascii="Calibri" w:hAnsi="Calibri" w:cs="Calibri"/>
          <w:sz w:val="20"/>
          <w:szCs w:val="20"/>
        </w:rPr>
        <w:t>povinný bezodkladne po vypracovaní a následnom prevzatí diela od zhotoviteľa zverejniť vypracovanú štúdiu realizovateľnosti</w:t>
      </w:r>
      <w:r w:rsidR="003C2FDC">
        <w:rPr>
          <w:rFonts w:ascii="Calibri" w:hAnsi="Calibri" w:cs="Calibri"/>
          <w:sz w:val="20"/>
          <w:szCs w:val="20"/>
        </w:rPr>
        <w:t xml:space="preserve"> a/</w:t>
      </w:r>
      <w:r w:rsidR="003C2FDC" w:rsidRPr="009F5C95">
        <w:rPr>
          <w:rFonts w:ascii="Calibri" w:hAnsi="Calibri" w:cs="Calibri"/>
          <w:sz w:val="20"/>
          <w:szCs w:val="20"/>
        </w:rPr>
        <w:t>a</w:t>
      </w:r>
      <w:r w:rsidR="003C2FDC">
        <w:rPr>
          <w:rFonts w:ascii="Calibri" w:hAnsi="Calibri" w:cs="Calibri"/>
          <w:sz w:val="20"/>
          <w:szCs w:val="20"/>
        </w:rPr>
        <w:t>lebo</w:t>
      </w:r>
      <w:r w:rsidR="003C2FDC" w:rsidRPr="009F5C95">
        <w:rPr>
          <w:rFonts w:ascii="Calibri" w:hAnsi="Calibri" w:cs="Calibri"/>
          <w:sz w:val="20"/>
          <w:szCs w:val="20"/>
        </w:rPr>
        <w:t xml:space="preserve"> analýz</w:t>
      </w:r>
      <w:r w:rsidR="003C2FDC">
        <w:rPr>
          <w:rFonts w:ascii="Calibri" w:hAnsi="Calibri" w:cs="Calibri"/>
          <w:sz w:val="20"/>
          <w:szCs w:val="20"/>
        </w:rPr>
        <w:t>u</w:t>
      </w:r>
      <w:r w:rsidR="003C2FDC" w:rsidRPr="009F5C95">
        <w:rPr>
          <w:rFonts w:ascii="Calibri" w:hAnsi="Calibri" w:cs="Calibri"/>
          <w:sz w:val="20"/>
          <w:szCs w:val="20"/>
        </w:rPr>
        <w:t xml:space="preserve"> CBA</w:t>
      </w:r>
      <w:r w:rsidR="009F5C95" w:rsidRPr="009F5C95">
        <w:rPr>
          <w:rFonts w:ascii="Calibri" w:hAnsi="Calibri" w:cs="Calibri"/>
          <w:sz w:val="20"/>
          <w:szCs w:val="20"/>
        </w:rPr>
        <w:t xml:space="preserve"> na ústrednom portáli verejnej správy Slovensko.sk.</w:t>
      </w:r>
      <w:r w:rsidRPr="00B8186C">
        <w:rPr>
          <w:rStyle w:val="Odkaznapoznmkupodiarou"/>
          <w:rFonts w:ascii="Calibri" w:hAnsi="Calibri" w:cs="Calibri"/>
          <w:sz w:val="20"/>
          <w:szCs w:val="20"/>
        </w:rPr>
        <w:t xml:space="preserve"> </w:t>
      </w:r>
      <w:r>
        <w:rPr>
          <w:rStyle w:val="Odkaznapoznmkupodiarou"/>
          <w:rFonts w:ascii="Calibri" w:hAnsi="Calibri" w:cs="Calibri"/>
          <w:sz w:val="20"/>
          <w:szCs w:val="20"/>
        </w:rPr>
        <w:footnoteReference w:id="16"/>
      </w:r>
      <w:r w:rsidR="009F5C95" w:rsidRPr="009F5C95">
        <w:rPr>
          <w:rFonts w:ascii="Calibri" w:hAnsi="Calibri" w:cs="Calibri"/>
          <w:sz w:val="20"/>
          <w:szCs w:val="20"/>
        </w:rPr>
        <w:t xml:space="preserve"> </w:t>
      </w:r>
      <w:r w:rsidRPr="009F5C95">
        <w:rPr>
          <w:rFonts w:ascii="Calibri" w:hAnsi="Calibri" w:cs="Calibri"/>
          <w:sz w:val="20"/>
          <w:szCs w:val="20"/>
        </w:rPr>
        <w:t>Povinnosť zverejniť všetky údaje sa nevzťahuje na údaje a skutočnosti, ktoré podliehajú ochrane duševného vlastníctva podľa osobitných predpisov</w:t>
      </w:r>
      <w:r>
        <w:rPr>
          <w:rFonts w:ascii="Calibri" w:hAnsi="Calibri" w:cs="Calibri"/>
          <w:sz w:val="20"/>
          <w:szCs w:val="20"/>
        </w:rPr>
        <w:t>.</w:t>
      </w:r>
    </w:p>
    <w:p w14:paraId="6663CE4B" w14:textId="77777777" w:rsidR="009F5C95" w:rsidRPr="009F5C95" w:rsidRDefault="0067605E" w:rsidP="001614CC">
      <w:pPr>
        <w:pStyle w:val="Default"/>
        <w:numPr>
          <w:ilvl w:val="0"/>
          <w:numId w:val="13"/>
        </w:numPr>
        <w:spacing w:before="120" w:after="120" w:line="276" w:lineRule="auto"/>
        <w:ind w:left="990" w:hanging="270"/>
        <w:jc w:val="both"/>
        <w:rPr>
          <w:rFonts w:ascii="Calibri" w:hAnsi="Calibri" w:cs="Calibri"/>
          <w:sz w:val="20"/>
          <w:szCs w:val="20"/>
        </w:rPr>
      </w:pPr>
      <w:r>
        <w:rPr>
          <w:rFonts w:ascii="Calibri" w:hAnsi="Calibri" w:cs="Calibri"/>
          <w:sz w:val="20"/>
          <w:szCs w:val="20"/>
        </w:rPr>
        <w:t xml:space="preserve">v prípade, že </w:t>
      </w:r>
      <w:r w:rsidR="00B8186C">
        <w:rPr>
          <w:rFonts w:ascii="Calibri" w:hAnsi="Calibri" w:cs="Calibri"/>
          <w:sz w:val="20"/>
          <w:szCs w:val="20"/>
        </w:rPr>
        <w:t>ž</w:t>
      </w:r>
      <w:r w:rsidR="00B8186C" w:rsidRPr="002F3653">
        <w:rPr>
          <w:rFonts w:ascii="Calibri" w:hAnsi="Calibri" w:cs="Calibri"/>
          <w:sz w:val="20"/>
          <w:szCs w:val="20"/>
        </w:rPr>
        <w:t>iadateľ</w:t>
      </w:r>
      <w:r w:rsidR="003C2FDC" w:rsidRPr="002F3653">
        <w:rPr>
          <w:rFonts w:ascii="Calibri" w:hAnsi="Calibri" w:cs="Calibri"/>
          <w:sz w:val="20"/>
          <w:szCs w:val="20"/>
        </w:rPr>
        <w:t>/</w:t>
      </w:r>
      <w:r w:rsidR="003C2FDC">
        <w:rPr>
          <w:rFonts w:ascii="Calibri" w:hAnsi="Calibri" w:cs="Calibri"/>
          <w:sz w:val="20"/>
          <w:szCs w:val="20"/>
        </w:rPr>
        <w:t>prijímateľ</w:t>
      </w:r>
      <w:r w:rsidR="009F5C95" w:rsidRPr="009F5C95">
        <w:rPr>
          <w:rFonts w:ascii="Calibri" w:hAnsi="Calibri" w:cs="Calibri"/>
          <w:sz w:val="20"/>
          <w:szCs w:val="20"/>
        </w:rPr>
        <w:t xml:space="preserve"> </w:t>
      </w:r>
      <w:r>
        <w:rPr>
          <w:rFonts w:ascii="Calibri" w:hAnsi="Calibri" w:cs="Calibri"/>
          <w:sz w:val="20"/>
          <w:szCs w:val="20"/>
        </w:rPr>
        <w:t xml:space="preserve">nie je orgánom verejnej moci, </w:t>
      </w:r>
      <w:r w:rsidR="009F5C95" w:rsidRPr="009F5C95">
        <w:rPr>
          <w:rFonts w:ascii="Calibri" w:hAnsi="Calibri" w:cs="Calibri"/>
          <w:sz w:val="20"/>
          <w:szCs w:val="20"/>
        </w:rPr>
        <w:t>môže zverejniť štúdiu realizovateľnosti</w:t>
      </w:r>
      <w:r w:rsidR="009F5C95">
        <w:rPr>
          <w:rFonts w:ascii="Calibri" w:hAnsi="Calibri" w:cs="Calibri"/>
          <w:sz w:val="20"/>
          <w:szCs w:val="20"/>
        </w:rPr>
        <w:t xml:space="preserve"> </w:t>
      </w:r>
      <w:r w:rsidR="003C2FDC">
        <w:rPr>
          <w:rFonts w:ascii="Calibri" w:hAnsi="Calibri" w:cs="Calibri"/>
          <w:sz w:val="20"/>
          <w:szCs w:val="20"/>
        </w:rPr>
        <w:t>a/</w:t>
      </w:r>
      <w:r w:rsidR="009F5C95" w:rsidRPr="009F5C95">
        <w:rPr>
          <w:rFonts w:ascii="Calibri" w:hAnsi="Calibri" w:cs="Calibri"/>
          <w:sz w:val="20"/>
          <w:szCs w:val="20"/>
        </w:rPr>
        <w:t>a</w:t>
      </w:r>
      <w:r w:rsidR="003C2FDC">
        <w:rPr>
          <w:rFonts w:ascii="Calibri" w:hAnsi="Calibri" w:cs="Calibri"/>
          <w:sz w:val="20"/>
          <w:szCs w:val="20"/>
        </w:rPr>
        <w:t>lebo</w:t>
      </w:r>
      <w:r w:rsidR="009F5C95" w:rsidRPr="009F5C95">
        <w:rPr>
          <w:rFonts w:ascii="Calibri" w:hAnsi="Calibri" w:cs="Calibri"/>
          <w:sz w:val="20"/>
          <w:szCs w:val="20"/>
        </w:rPr>
        <w:t xml:space="preserve"> analýzy CBA</w:t>
      </w:r>
      <w:r w:rsidR="003C2FDC">
        <w:rPr>
          <w:rFonts w:ascii="Calibri" w:hAnsi="Calibri" w:cs="Calibri"/>
          <w:sz w:val="20"/>
          <w:szCs w:val="20"/>
        </w:rPr>
        <w:t xml:space="preserve"> na svojej webovej stránke. Ž</w:t>
      </w:r>
      <w:r w:rsidR="003C2FDC" w:rsidRPr="002F3653">
        <w:rPr>
          <w:rFonts w:ascii="Calibri" w:hAnsi="Calibri" w:cs="Calibri"/>
          <w:sz w:val="20"/>
          <w:szCs w:val="20"/>
        </w:rPr>
        <w:t>iadateľ/</w:t>
      </w:r>
      <w:r w:rsidR="003C2FDC">
        <w:rPr>
          <w:rFonts w:ascii="Calibri" w:hAnsi="Calibri" w:cs="Calibri"/>
          <w:sz w:val="20"/>
          <w:szCs w:val="20"/>
        </w:rPr>
        <w:t>prijímateľ</w:t>
      </w:r>
      <w:r w:rsidR="003C2FDC" w:rsidRPr="009F5C95">
        <w:rPr>
          <w:rFonts w:ascii="Calibri" w:hAnsi="Calibri" w:cs="Calibri"/>
          <w:sz w:val="20"/>
          <w:szCs w:val="20"/>
        </w:rPr>
        <w:t xml:space="preserve"> </w:t>
      </w:r>
      <w:r w:rsidR="009F5C95" w:rsidRPr="009F5C95">
        <w:rPr>
          <w:rFonts w:ascii="Calibri" w:hAnsi="Calibri" w:cs="Calibri"/>
          <w:sz w:val="20"/>
          <w:szCs w:val="20"/>
        </w:rPr>
        <w:t>zverejní kompletnú štúdiu realizovateľnosti</w:t>
      </w:r>
      <w:r w:rsidR="003C2FDC">
        <w:rPr>
          <w:rFonts w:ascii="Calibri" w:hAnsi="Calibri" w:cs="Calibri"/>
          <w:sz w:val="20"/>
          <w:szCs w:val="20"/>
        </w:rPr>
        <w:t xml:space="preserve"> a/</w:t>
      </w:r>
      <w:r w:rsidR="003C2FDC" w:rsidRPr="009F5C95">
        <w:rPr>
          <w:rFonts w:ascii="Calibri" w:hAnsi="Calibri" w:cs="Calibri"/>
          <w:sz w:val="20"/>
          <w:szCs w:val="20"/>
        </w:rPr>
        <w:t>a</w:t>
      </w:r>
      <w:r w:rsidR="003C2FDC">
        <w:rPr>
          <w:rFonts w:ascii="Calibri" w:hAnsi="Calibri" w:cs="Calibri"/>
          <w:sz w:val="20"/>
          <w:szCs w:val="20"/>
        </w:rPr>
        <w:t>lebo</w:t>
      </w:r>
      <w:r w:rsidR="003C2FDC" w:rsidRPr="009F5C95">
        <w:rPr>
          <w:rFonts w:ascii="Calibri" w:hAnsi="Calibri" w:cs="Calibri"/>
          <w:sz w:val="20"/>
          <w:szCs w:val="20"/>
        </w:rPr>
        <w:t xml:space="preserve"> analýz</w:t>
      </w:r>
      <w:r w:rsidR="003C2FDC">
        <w:rPr>
          <w:rFonts w:ascii="Calibri" w:hAnsi="Calibri" w:cs="Calibri"/>
          <w:sz w:val="20"/>
          <w:szCs w:val="20"/>
        </w:rPr>
        <w:t>u</w:t>
      </w:r>
      <w:r w:rsidR="003C2FDC" w:rsidRPr="009F5C95">
        <w:rPr>
          <w:rFonts w:ascii="Calibri" w:hAnsi="Calibri" w:cs="Calibri"/>
          <w:sz w:val="20"/>
          <w:szCs w:val="20"/>
        </w:rPr>
        <w:t xml:space="preserve"> CBA</w:t>
      </w:r>
      <w:r w:rsidR="003C2FDC">
        <w:rPr>
          <w:rFonts w:ascii="Calibri" w:hAnsi="Calibri" w:cs="Calibri"/>
          <w:sz w:val="20"/>
          <w:szCs w:val="20"/>
        </w:rPr>
        <w:t xml:space="preserve"> a</w:t>
      </w:r>
      <w:r w:rsidR="009F5C95" w:rsidRPr="009F5C95">
        <w:rPr>
          <w:rFonts w:ascii="Calibri" w:hAnsi="Calibri" w:cs="Calibri"/>
          <w:sz w:val="20"/>
          <w:szCs w:val="20"/>
        </w:rPr>
        <w:t xml:space="preserve"> so všetkými príslušnými údajmi a prílohami. </w:t>
      </w:r>
    </w:p>
    <w:p w14:paraId="1DEDFF38" w14:textId="77777777" w:rsidR="005467AB" w:rsidRPr="002F3653" w:rsidRDefault="00EC79B2" w:rsidP="00B33937">
      <w:pPr>
        <w:pStyle w:val="Default"/>
        <w:spacing w:before="120" w:after="120" w:line="276" w:lineRule="auto"/>
        <w:ind w:left="567" w:hanging="567"/>
        <w:jc w:val="both"/>
        <w:rPr>
          <w:rFonts w:ascii="Calibri" w:hAnsi="Calibri" w:cs="Calibri"/>
          <w:sz w:val="20"/>
          <w:szCs w:val="20"/>
        </w:rPr>
      </w:pPr>
      <w:r w:rsidRPr="002F3653">
        <w:rPr>
          <w:rFonts w:ascii="Calibri" w:hAnsi="Calibri" w:cs="Calibri"/>
          <w:sz w:val="20"/>
          <w:szCs w:val="20"/>
        </w:rPr>
        <w:tab/>
      </w:r>
      <w:r w:rsidR="00792131" w:rsidRPr="002F3653">
        <w:rPr>
          <w:rFonts w:ascii="Calibri" w:hAnsi="Calibri" w:cs="Calibri"/>
          <w:sz w:val="20"/>
          <w:szCs w:val="20"/>
        </w:rPr>
        <w:t>Žiadateľ/</w:t>
      </w:r>
      <w:r w:rsidR="00DB081F" w:rsidRPr="002F3653">
        <w:rPr>
          <w:rFonts w:ascii="Calibri" w:hAnsi="Calibri" w:cs="Calibri"/>
          <w:sz w:val="20"/>
          <w:szCs w:val="20"/>
        </w:rPr>
        <w:t xml:space="preserve">prijímateľ </w:t>
      </w:r>
      <w:r w:rsidR="005467AB" w:rsidRPr="002F3653">
        <w:rPr>
          <w:rFonts w:ascii="Calibri" w:hAnsi="Calibri" w:cs="Calibri"/>
          <w:bCs/>
          <w:sz w:val="20"/>
          <w:szCs w:val="20"/>
        </w:rPr>
        <w:t>je v</w:t>
      </w:r>
      <w:r w:rsidR="00B52012" w:rsidRPr="002F3653">
        <w:rPr>
          <w:rFonts w:ascii="Calibri" w:hAnsi="Calibri" w:cs="Calibri"/>
          <w:sz w:val="20"/>
          <w:szCs w:val="20"/>
        </w:rPr>
        <w:t> </w:t>
      </w:r>
      <w:r w:rsidR="005467AB" w:rsidRPr="002F3653">
        <w:rPr>
          <w:rFonts w:ascii="Calibri" w:hAnsi="Calibri" w:cs="Calibri"/>
          <w:sz w:val="20"/>
          <w:szCs w:val="20"/>
        </w:rPr>
        <w:t>zmluve</w:t>
      </w:r>
      <w:r w:rsidR="00B52012" w:rsidRPr="002F3653">
        <w:rPr>
          <w:rFonts w:ascii="Calibri" w:hAnsi="Calibri" w:cs="Calibri"/>
          <w:sz w:val="20"/>
          <w:szCs w:val="20"/>
        </w:rPr>
        <w:t xml:space="preserve"> s úspešným uchádzačom</w:t>
      </w:r>
      <w:r w:rsidR="005467AB" w:rsidRPr="002F3653">
        <w:rPr>
          <w:rFonts w:ascii="Calibri" w:hAnsi="Calibri" w:cs="Calibri"/>
          <w:sz w:val="20"/>
          <w:szCs w:val="20"/>
        </w:rPr>
        <w:t>/</w:t>
      </w:r>
      <w:r w:rsidR="00A40F10" w:rsidRPr="002F3653">
        <w:rPr>
          <w:rFonts w:ascii="Calibri" w:hAnsi="Calibri" w:cs="Calibri"/>
          <w:sz w:val="20"/>
          <w:szCs w:val="20"/>
        </w:rPr>
        <w:t xml:space="preserve">v </w:t>
      </w:r>
      <w:r w:rsidR="005467AB" w:rsidRPr="002F3653">
        <w:rPr>
          <w:rFonts w:ascii="Calibri" w:hAnsi="Calibri" w:cs="Calibri"/>
          <w:sz w:val="20"/>
          <w:szCs w:val="20"/>
        </w:rPr>
        <w:t xml:space="preserve">dodatku </w:t>
      </w:r>
      <w:r w:rsidR="00AA295B" w:rsidRPr="002F3653">
        <w:rPr>
          <w:rFonts w:ascii="Calibri" w:hAnsi="Calibri" w:cs="Calibri"/>
          <w:sz w:val="20"/>
          <w:szCs w:val="20"/>
        </w:rPr>
        <w:t>k zmluve</w:t>
      </w:r>
      <w:r w:rsidR="005467AB" w:rsidRPr="002F3653">
        <w:rPr>
          <w:rFonts w:ascii="Calibri" w:hAnsi="Calibri" w:cs="Calibri"/>
          <w:sz w:val="20"/>
          <w:szCs w:val="20"/>
        </w:rPr>
        <w:t xml:space="preserve"> </w:t>
      </w:r>
      <w:r w:rsidR="00B52012" w:rsidRPr="002F3653">
        <w:rPr>
          <w:rFonts w:ascii="Calibri" w:hAnsi="Calibri" w:cs="Calibri"/>
          <w:sz w:val="20"/>
          <w:szCs w:val="20"/>
        </w:rPr>
        <w:t>s</w:t>
      </w:r>
      <w:r w:rsidR="00F430DC" w:rsidRPr="002F3653">
        <w:rPr>
          <w:rFonts w:ascii="Calibri" w:hAnsi="Calibri" w:cs="Calibri"/>
          <w:sz w:val="20"/>
          <w:szCs w:val="20"/>
        </w:rPr>
        <w:t> </w:t>
      </w:r>
      <w:r w:rsidR="00B52012" w:rsidRPr="002F3653">
        <w:rPr>
          <w:rFonts w:ascii="Calibri" w:hAnsi="Calibri" w:cs="Calibri"/>
          <w:sz w:val="20"/>
          <w:szCs w:val="20"/>
        </w:rPr>
        <w:t>dodávateľom</w:t>
      </w:r>
      <w:r w:rsidR="00F430DC" w:rsidRPr="002F3653">
        <w:rPr>
          <w:rFonts w:ascii="Calibri" w:hAnsi="Calibri" w:cs="Calibri"/>
          <w:sz w:val="20"/>
          <w:szCs w:val="20"/>
        </w:rPr>
        <w:t xml:space="preserve"> </w:t>
      </w:r>
      <w:r w:rsidR="005467AB" w:rsidRPr="002F3653">
        <w:rPr>
          <w:rFonts w:ascii="Calibri" w:hAnsi="Calibri" w:cs="Calibri"/>
          <w:sz w:val="20"/>
          <w:szCs w:val="20"/>
        </w:rPr>
        <w:t>povinný stanoviť ich účinnosť v súlade s platnou legislatívou SR</w:t>
      </w:r>
      <w:r w:rsidR="005467AB" w:rsidRPr="002F3653">
        <w:rPr>
          <w:rStyle w:val="Odkaznapoznmkupodiarou"/>
          <w:rFonts w:ascii="Calibri" w:hAnsi="Calibri" w:cs="Calibri"/>
          <w:sz w:val="20"/>
          <w:szCs w:val="20"/>
        </w:rPr>
        <w:footnoteReference w:id="17"/>
      </w:r>
      <w:r w:rsidR="005467AB" w:rsidRPr="002F3653">
        <w:rPr>
          <w:rFonts w:ascii="Calibri" w:hAnsi="Calibri" w:cs="Calibri"/>
          <w:sz w:val="20"/>
          <w:szCs w:val="20"/>
        </w:rPr>
        <w:t>.</w:t>
      </w:r>
    </w:p>
    <w:p w14:paraId="4E64D75E" w14:textId="77777777" w:rsidR="006809B9" w:rsidRPr="002F3653" w:rsidRDefault="006809B9" w:rsidP="00B33937">
      <w:pPr>
        <w:pStyle w:val="Default"/>
        <w:spacing w:before="120" w:after="120" w:line="276" w:lineRule="auto"/>
        <w:ind w:left="567"/>
        <w:jc w:val="both"/>
        <w:rPr>
          <w:rFonts w:ascii="Calibri" w:hAnsi="Calibri" w:cs="Calibri"/>
          <w:sz w:val="20"/>
          <w:szCs w:val="20"/>
        </w:rPr>
      </w:pPr>
      <w:r w:rsidRPr="002F3653">
        <w:rPr>
          <w:rFonts w:ascii="Calibri" w:hAnsi="Calibri" w:cs="Calibri"/>
          <w:sz w:val="20"/>
          <w:szCs w:val="20"/>
        </w:rPr>
        <w:t>V prípade, že</w:t>
      </w:r>
      <w:ins w:id="71" w:author="uzivatel" w:date="2020-12-01T18:59:00Z">
        <w:r w:rsidR="00125CDD">
          <w:rPr>
            <w:rFonts w:ascii="Calibri" w:hAnsi="Calibri" w:cs="Calibri"/>
            <w:sz w:val="20"/>
            <w:szCs w:val="20"/>
          </w:rPr>
          <w:t xml:space="preserve"> sa</w:t>
        </w:r>
      </w:ins>
      <w:r w:rsidRPr="002F3653">
        <w:rPr>
          <w:rFonts w:ascii="Calibri" w:hAnsi="Calibri" w:cs="Calibri"/>
          <w:sz w:val="20"/>
          <w:szCs w:val="20"/>
        </w:rPr>
        <w:t xml:space="preserve"> </w:t>
      </w:r>
      <w:ins w:id="72" w:author="uzivatel" w:date="2020-12-01T18:58:00Z">
        <w:r w:rsidR="00125CDD">
          <w:rPr>
            <w:rFonts w:ascii="Calibri" w:hAnsi="Calibri" w:cs="Calibri"/>
            <w:sz w:val="20"/>
            <w:szCs w:val="20"/>
          </w:rPr>
          <w:t>ž</w:t>
        </w:r>
        <w:r w:rsidR="00125CDD" w:rsidRPr="002F3653">
          <w:rPr>
            <w:rFonts w:ascii="Calibri" w:hAnsi="Calibri" w:cs="Calibri"/>
            <w:sz w:val="20"/>
            <w:szCs w:val="20"/>
          </w:rPr>
          <w:t xml:space="preserve">iadateľ/prijímateľ </w:t>
        </w:r>
        <w:r w:rsidR="00125CDD">
          <w:rPr>
            <w:rFonts w:ascii="Calibri" w:hAnsi="Calibri" w:cs="Calibri"/>
            <w:sz w:val="20"/>
            <w:szCs w:val="20"/>
          </w:rPr>
          <w:t xml:space="preserve">dobrovoľne rozhodne </w:t>
        </w:r>
      </w:ins>
      <w:del w:id="73" w:author="uzivatel" w:date="2020-12-01T18:59:00Z">
        <w:r w:rsidRPr="002F3653" w:rsidDel="00125CDD">
          <w:rPr>
            <w:rFonts w:ascii="Calibri" w:hAnsi="Calibri" w:cs="Calibri"/>
            <w:sz w:val="20"/>
            <w:szCs w:val="20"/>
          </w:rPr>
          <w:delText xml:space="preserve">VO podlieha </w:delText>
        </w:r>
      </w:del>
      <w:ins w:id="74" w:author="uzivatel" w:date="2020-12-01T18:59:00Z">
        <w:r w:rsidR="00125CDD">
          <w:rPr>
            <w:rFonts w:ascii="Calibri" w:hAnsi="Calibri" w:cs="Calibri"/>
            <w:sz w:val="20"/>
            <w:szCs w:val="20"/>
          </w:rPr>
          <w:t xml:space="preserve">pre </w:t>
        </w:r>
      </w:ins>
      <w:r w:rsidRPr="002F3653">
        <w:rPr>
          <w:rFonts w:ascii="Calibri" w:hAnsi="Calibri" w:cs="Calibri"/>
          <w:sz w:val="20"/>
          <w:szCs w:val="20"/>
        </w:rPr>
        <w:t>ex-ante kontrol</w:t>
      </w:r>
      <w:del w:id="75" w:author="uzivatel" w:date="2020-12-01T18:59:00Z">
        <w:r w:rsidRPr="002F3653" w:rsidDel="00125CDD">
          <w:rPr>
            <w:rFonts w:ascii="Calibri" w:hAnsi="Calibri" w:cs="Calibri"/>
            <w:sz w:val="20"/>
            <w:szCs w:val="20"/>
          </w:rPr>
          <w:delText>e</w:delText>
        </w:r>
      </w:del>
      <w:ins w:id="76" w:author="uzivatel" w:date="2020-12-01T18:59:00Z">
        <w:r w:rsidR="00125CDD">
          <w:rPr>
            <w:rFonts w:ascii="Calibri" w:hAnsi="Calibri" w:cs="Calibri"/>
            <w:sz w:val="20"/>
            <w:szCs w:val="20"/>
          </w:rPr>
          <w:t>u</w:t>
        </w:r>
      </w:ins>
      <w:r w:rsidRPr="002F3653">
        <w:rPr>
          <w:rFonts w:ascii="Calibri" w:hAnsi="Calibri" w:cs="Calibri"/>
          <w:sz w:val="20"/>
          <w:szCs w:val="20"/>
        </w:rPr>
        <w:t xml:space="preserve"> VO, </w:t>
      </w:r>
      <w:del w:id="77" w:author="uzivatel" w:date="2020-12-01T18:59:00Z">
        <w:r w:rsidRPr="002F3653" w:rsidDel="00125CDD">
          <w:rPr>
            <w:rFonts w:ascii="Calibri" w:hAnsi="Calibri" w:cs="Calibri"/>
            <w:sz w:val="20"/>
            <w:szCs w:val="20"/>
          </w:rPr>
          <w:delText xml:space="preserve">je </w:delText>
        </w:r>
      </w:del>
      <w:r w:rsidRPr="002F3653">
        <w:rPr>
          <w:rFonts w:ascii="Calibri" w:hAnsi="Calibri" w:cs="Calibri"/>
          <w:sz w:val="20"/>
          <w:szCs w:val="20"/>
        </w:rPr>
        <w:t xml:space="preserve">žiadateľ/prijímateľ </w:t>
      </w:r>
      <w:del w:id="78" w:author="uzivatel" w:date="2020-12-01T18:59:00Z">
        <w:r w:rsidRPr="002F3653" w:rsidDel="00125CDD">
          <w:rPr>
            <w:rFonts w:ascii="Calibri" w:hAnsi="Calibri" w:cs="Calibri"/>
            <w:sz w:val="20"/>
            <w:szCs w:val="20"/>
          </w:rPr>
          <w:delText xml:space="preserve">povinný </w:delText>
        </w:r>
      </w:del>
      <w:r w:rsidRPr="002F3653">
        <w:rPr>
          <w:rFonts w:ascii="Calibri" w:hAnsi="Calibri" w:cs="Calibri"/>
          <w:sz w:val="20"/>
          <w:szCs w:val="20"/>
        </w:rPr>
        <w:t>predlož</w:t>
      </w:r>
      <w:ins w:id="79" w:author="uzivatel" w:date="2020-12-01T18:59:00Z">
        <w:r w:rsidR="00125CDD">
          <w:rPr>
            <w:rFonts w:ascii="Calibri" w:hAnsi="Calibri" w:cs="Calibri"/>
            <w:sz w:val="20"/>
            <w:szCs w:val="20"/>
          </w:rPr>
          <w:t>í</w:t>
        </w:r>
      </w:ins>
      <w:del w:id="80" w:author="uzivatel" w:date="2020-12-01T18:59:00Z">
        <w:r w:rsidRPr="002F3653" w:rsidDel="00125CDD">
          <w:rPr>
            <w:rFonts w:ascii="Calibri" w:hAnsi="Calibri" w:cs="Calibri"/>
            <w:sz w:val="20"/>
            <w:szCs w:val="20"/>
          </w:rPr>
          <w:delText>iť</w:delText>
        </w:r>
      </w:del>
      <w:r w:rsidRPr="002F3653">
        <w:rPr>
          <w:rFonts w:ascii="Calibri" w:hAnsi="Calibri" w:cs="Calibri"/>
          <w:sz w:val="20"/>
          <w:szCs w:val="20"/>
        </w:rPr>
        <w:t xml:space="preserve"> dokumentáciu z procesu VO na kontrolu ešte pred samotným uzavretím zmluvy (spôsobom uvedeným v</w:t>
      </w:r>
      <w:r w:rsidR="00D24D16" w:rsidRPr="002F3653">
        <w:rPr>
          <w:rFonts w:ascii="Calibri" w:hAnsi="Calibri" w:cs="Calibri"/>
          <w:sz w:val="20"/>
          <w:szCs w:val="20"/>
        </w:rPr>
        <w:t> </w:t>
      </w:r>
      <w:r w:rsidR="00A40F10" w:rsidRPr="002F3653">
        <w:rPr>
          <w:rFonts w:ascii="Calibri" w:hAnsi="Calibri" w:cs="Calibri"/>
          <w:sz w:val="20"/>
          <w:szCs w:val="20"/>
        </w:rPr>
        <w:t>podkapitole</w:t>
      </w:r>
      <w:r w:rsidR="00D24D16" w:rsidRPr="002F3653">
        <w:rPr>
          <w:rFonts w:ascii="Calibri" w:hAnsi="Calibri" w:cs="Calibri"/>
          <w:sz w:val="20"/>
          <w:szCs w:val="20"/>
        </w:rPr>
        <w:t xml:space="preserve"> </w:t>
      </w:r>
      <w:hyperlink w:anchor="_Predkladanie_dokumentácie_z_1" w:history="1">
        <w:r w:rsidR="00A40F10" w:rsidRPr="002F3653">
          <w:rPr>
            <w:rStyle w:val="Hypertextovprepojenie"/>
            <w:rFonts w:asciiTheme="minorHAnsi" w:hAnsiTheme="minorHAnsi" w:cs="Calibri"/>
            <w:sz w:val="20"/>
            <w:szCs w:val="20"/>
          </w:rPr>
          <w:t>2</w:t>
        </w:r>
        <w:r w:rsidR="00D24D16" w:rsidRPr="002F3653">
          <w:rPr>
            <w:rStyle w:val="Hypertextovprepojenie"/>
            <w:rFonts w:asciiTheme="minorHAnsi" w:hAnsiTheme="minorHAnsi" w:cs="Calibri"/>
            <w:sz w:val="20"/>
            <w:szCs w:val="20"/>
          </w:rPr>
          <w:t>.2</w:t>
        </w:r>
      </w:hyperlink>
      <w:r w:rsidRPr="002F3653">
        <w:rPr>
          <w:rFonts w:ascii="Calibri" w:hAnsi="Calibri" w:cs="Calibri"/>
          <w:sz w:val="20"/>
          <w:szCs w:val="20"/>
        </w:rPr>
        <w:t xml:space="preserve">). Zmluvu s úspešným uchádzačom môže žiadateľ/prijímateľ uzatvoriť po obdŕžaní výsledkov kontroly so súhlasným stanoviskom. </w:t>
      </w:r>
    </w:p>
    <w:p w14:paraId="0DA70AB1" w14:textId="77777777" w:rsidR="00924D75" w:rsidRPr="00924D75" w:rsidRDefault="00C73964" w:rsidP="001614CC">
      <w:pPr>
        <w:pStyle w:val="Default"/>
        <w:numPr>
          <w:ilvl w:val="0"/>
          <w:numId w:val="10"/>
        </w:numPr>
        <w:spacing w:before="120" w:after="120"/>
        <w:ind w:left="567" w:hanging="720"/>
        <w:jc w:val="both"/>
        <w:rPr>
          <w:rFonts w:ascii="Calibri" w:hAnsi="Calibri" w:cs="Calibri"/>
          <w:sz w:val="20"/>
          <w:szCs w:val="20"/>
        </w:rPr>
      </w:pPr>
      <w:r w:rsidRPr="002F3653">
        <w:rPr>
          <w:rFonts w:ascii="Calibri" w:hAnsi="Calibri" w:cs="Calibri"/>
          <w:sz w:val="20"/>
          <w:szCs w:val="20"/>
        </w:rPr>
        <w:t>V prípade, ak ide o nadlimitnú zákazku, žiadateľ/prijímateľ je</w:t>
      </w:r>
      <w:r w:rsidR="00924D75">
        <w:rPr>
          <w:rFonts w:ascii="Calibri" w:hAnsi="Calibri" w:cs="Calibri"/>
          <w:sz w:val="20"/>
          <w:szCs w:val="20"/>
        </w:rPr>
        <w:t xml:space="preserve"> </w:t>
      </w:r>
      <w:r w:rsidR="00924D75" w:rsidRPr="00924D75">
        <w:rPr>
          <w:rFonts w:ascii="Calibri" w:hAnsi="Calibri" w:cs="Calibri"/>
          <w:sz w:val="20"/>
          <w:szCs w:val="20"/>
        </w:rPr>
        <w:t xml:space="preserve">okrem zadania zákazky na základe rámcovej dohody alebo v rámci dynamického nákupného systému </w:t>
      </w:r>
      <w:r w:rsidR="00924D75" w:rsidRPr="00924D75">
        <w:rPr>
          <w:rFonts w:ascii="Calibri" w:hAnsi="Calibri" w:cs="Calibri"/>
          <w:b/>
          <w:sz w:val="20"/>
          <w:szCs w:val="20"/>
        </w:rPr>
        <w:t>povinný pred uzavretím zmluvy</w:t>
      </w:r>
      <w:r w:rsidR="00924D75" w:rsidRPr="00924D75">
        <w:rPr>
          <w:rFonts w:ascii="Calibri" w:hAnsi="Calibri" w:cs="Calibri"/>
          <w:sz w:val="20"/>
          <w:szCs w:val="20"/>
        </w:rPr>
        <w:t xml:space="preserve">, koncesnej </w:t>
      </w:r>
      <w:r w:rsidR="00924D75" w:rsidRPr="00924D75">
        <w:rPr>
          <w:rFonts w:ascii="Calibri" w:hAnsi="Calibri" w:cs="Calibri"/>
          <w:sz w:val="20"/>
          <w:szCs w:val="20"/>
        </w:rPr>
        <w:lastRenderedPageBreak/>
        <w:t xml:space="preserve">zmluvy </w:t>
      </w:r>
      <w:r w:rsidR="00924D75" w:rsidRPr="00924D75">
        <w:rPr>
          <w:rFonts w:ascii="Calibri" w:hAnsi="Calibri" w:cs="Calibri"/>
          <w:b/>
          <w:sz w:val="20"/>
          <w:szCs w:val="20"/>
        </w:rPr>
        <w:t xml:space="preserve">alebo rámcovej dohody, pred ukončením súťaže návrhov </w:t>
      </w:r>
      <w:r w:rsidR="00924D75" w:rsidRPr="00924D75">
        <w:rPr>
          <w:rFonts w:ascii="Calibri" w:hAnsi="Calibri" w:cs="Calibri"/>
          <w:sz w:val="20"/>
          <w:szCs w:val="20"/>
        </w:rPr>
        <w:t xml:space="preserve">alebo pred ukončením postupu inovatívneho partnerstva </w:t>
      </w:r>
      <w:r w:rsidR="00924D75" w:rsidRPr="00924D75">
        <w:rPr>
          <w:rFonts w:ascii="Calibri" w:hAnsi="Calibri" w:cs="Calibri"/>
          <w:b/>
          <w:sz w:val="20"/>
          <w:szCs w:val="20"/>
        </w:rPr>
        <w:t>podať úradu podnet podľa</w:t>
      </w:r>
      <w:r w:rsidR="00924D75">
        <w:rPr>
          <w:rFonts w:ascii="Calibri" w:hAnsi="Calibri" w:cs="Calibri"/>
          <w:b/>
          <w:sz w:val="20"/>
          <w:szCs w:val="20"/>
        </w:rPr>
        <w:t xml:space="preserve"> § 169 ods. 1</w:t>
      </w:r>
      <w:r w:rsidR="00924D75" w:rsidRPr="00924D75">
        <w:rPr>
          <w:rFonts w:ascii="Calibri" w:hAnsi="Calibri" w:cs="Calibri"/>
          <w:b/>
          <w:sz w:val="20"/>
          <w:szCs w:val="20"/>
        </w:rPr>
        <w:t xml:space="preserve"> písm. b)</w:t>
      </w:r>
      <w:r w:rsidR="00924D75">
        <w:rPr>
          <w:rFonts w:ascii="Calibri" w:hAnsi="Calibri" w:cs="Calibri"/>
          <w:b/>
          <w:sz w:val="20"/>
          <w:szCs w:val="20"/>
        </w:rPr>
        <w:t xml:space="preserve"> ZVO</w:t>
      </w:r>
      <w:r w:rsidR="00924D75" w:rsidRPr="00924D75">
        <w:rPr>
          <w:rFonts w:ascii="Calibri" w:hAnsi="Calibri" w:cs="Calibri"/>
          <w:sz w:val="20"/>
          <w:szCs w:val="20"/>
        </w:rPr>
        <w:t>, ak</w:t>
      </w:r>
    </w:p>
    <w:p w14:paraId="5C51DE19" w14:textId="77777777" w:rsidR="00924D75" w:rsidRPr="00924D75" w:rsidRDefault="00924D75" w:rsidP="00D9766B">
      <w:pPr>
        <w:pStyle w:val="Default"/>
        <w:spacing w:before="120" w:after="120"/>
        <w:ind w:left="851"/>
        <w:jc w:val="both"/>
        <w:rPr>
          <w:rFonts w:ascii="Calibri" w:hAnsi="Calibri" w:cs="Calibri"/>
          <w:sz w:val="20"/>
          <w:szCs w:val="20"/>
        </w:rPr>
      </w:pPr>
      <w:r w:rsidRPr="00924D75">
        <w:rPr>
          <w:rFonts w:ascii="Calibri" w:hAnsi="Calibri" w:cs="Calibri"/>
          <w:sz w:val="20"/>
          <w:szCs w:val="20"/>
        </w:rPr>
        <w:t>a) ide o postup zadávania nadlimitnej zákazky na uskutočnenie stavebných prác, nadlimitnej koncesie alebo súťaž návrhov podľa § 120 ods. 2</w:t>
      </w:r>
      <w:r>
        <w:rPr>
          <w:rFonts w:ascii="Calibri" w:hAnsi="Calibri" w:cs="Calibri"/>
          <w:sz w:val="20"/>
          <w:szCs w:val="20"/>
        </w:rPr>
        <w:t xml:space="preserve"> ZVO</w:t>
      </w:r>
      <w:r w:rsidRPr="00924D75">
        <w:rPr>
          <w:rFonts w:ascii="Calibri" w:hAnsi="Calibri" w:cs="Calibri"/>
          <w:sz w:val="20"/>
          <w:szCs w:val="20"/>
        </w:rPr>
        <w:t>, ktorá je financovaná aspoň z časti z prostriedkov Európskej únie,</w:t>
      </w:r>
    </w:p>
    <w:p w14:paraId="4BC24EF5" w14:textId="77777777" w:rsidR="00924D75" w:rsidRPr="00924D75" w:rsidRDefault="00924D75" w:rsidP="00D9766B">
      <w:pPr>
        <w:pStyle w:val="Default"/>
        <w:spacing w:before="120" w:after="120"/>
        <w:ind w:left="851"/>
        <w:jc w:val="both"/>
        <w:rPr>
          <w:rFonts w:ascii="Calibri" w:hAnsi="Calibri" w:cs="Calibri"/>
          <w:sz w:val="20"/>
          <w:szCs w:val="20"/>
        </w:rPr>
      </w:pPr>
      <w:r w:rsidRPr="00924D75">
        <w:rPr>
          <w:rFonts w:ascii="Calibri" w:hAnsi="Calibri" w:cs="Calibri"/>
          <w:sz w:val="20"/>
          <w:szCs w:val="20"/>
        </w:rPr>
        <w:t>b) ide o postup zadávania nadlimitnej zákazky na dodanie tovaru alebo poskytnutie služby, okrem služby uvedenej v prílohe č. 1, ktorá je financovaná aspoň z časti z prostriedkov Európskej únie a ktorej predpokladaná hodnota je rovnaká alebo vyššia ako 600 000 eur</w:t>
      </w:r>
      <w:r w:rsidR="00A35B3C">
        <w:rPr>
          <w:rStyle w:val="Odkaznapoznmkupodiarou"/>
          <w:rFonts w:ascii="Calibri" w:hAnsi="Calibri" w:cs="Calibri"/>
          <w:sz w:val="20"/>
          <w:szCs w:val="20"/>
        </w:rPr>
        <w:footnoteReference w:id="18"/>
      </w:r>
      <w:r w:rsidRPr="00924D75">
        <w:rPr>
          <w:rFonts w:ascii="Calibri" w:hAnsi="Calibri" w:cs="Calibri"/>
          <w:sz w:val="20"/>
          <w:szCs w:val="20"/>
        </w:rPr>
        <w:t>, alebo</w:t>
      </w:r>
    </w:p>
    <w:p w14:paraId="785BD9BA" w14:textId="77777777" w:rsidR="00924D75" w:rsidRDefault="00924D75" w:rsidP="00D9766B">
      <w:pPr>
        <w:pStyle w:val="Default"/>
        <w:spacing w:before="120" w:after="120" w:line="276" w:lineRule="auto"/>
        <w:ind w:left="851"/>
        <w:jc w:val="both"/>
        <w:rPr>
          <w:rFonts w:ascii="Calibri" w:hAnsi="Calibri" w:cs="Calibri"/>
          <w:sz w:val="20"/>
          <w:szCs w:val="20"/>
        </w:rPr>
      </w:pPr>
      <w:r w:rsidRPr="00924D75">
        <w:rPr>
          <w:rFonts w:ascii="Calibri" w:hAnsi="Calibri" w:cs="Calibri"/>
          <w:sz w:val="20"/>
          <w:szCs w:val="20"/>
        </w:rPr>
        <w:t>c) ide o postup zadávania nadlimitnej zákazky na poskytnutie služby uvedenej v prílohe č. 1, ktorá je financovaná aspoň z čast</w:t>
      </w:r>
      <w:r>
        <w:rPr>
          <w:rFonts w:ascii="Calibri" w:hAnsi="Calibri" w:cs="Calibri"/>
          <w:sz w:val="20"/>
          <w:szCs w:val="20"/>
        </w:rPr>
        <w:t>i z prostriedkov Európskej únie,</w:t>
      </w:r>
      <w:r w:rsidR="00C73964" w:rsidRPr="002F3653">
        <w:rPr>
          <w:rFonts w:ascii="Calibri" w:hAnsi="Calibri" w:cs="Calibri"/>
          <w:sz w:val="20"/>
          <w:szCs w:val="20"/>
        </w:rPr>
        <w:t xml:space="preserve"> </w:t>
      </w:r>
    </w:p>
    <w:p w14:paraId="76BCB4C5" w14:textId="77777777" w:rsidR="00C73964" w:rsidRPr="002F3653" w:rsidRDefault="00C73964" w:rsidP="00D9766B">
      <w:pPr>
        <w:pStyle w:val="Default"/>
        <w:spacing w:before="120" w:after="120" w:line="276" w:lineRule="auto"/>
        <w:ind w:left="567"/>
        <w:jc w:val="both"/>
        <w:rPr>
          <w:rFonts w:ascii="Calibri" w:hAnsi="Calibri" w:cs="Calibri"/>
          <w:sz w:val="20"/>
          <w:szCs w:val="20"/>
        </w:rPr>
      </w:pPr>
      <w:r w:rsidRPr="002F3653">
        <w:rPr>
          <w:rFonts w:ascii="Calibri" w:hAnsi="Calibri" w:cs="Calibri"/>
          <w:sz w:val="20"/>
          <w:szCs w:val="20"/>
        </w:rPr>
        <w:t xml:space="preserve">a to spôsobom uvedeným v podkapitole </w:t>
      </w:r>
      <w:hyperlink w:anchor="_2.4_Predkladanie_dokumentácie" w:history="1">
        <w:r w:rsidR="00A40F10" w:rsidRPr="002F3653">
          <w:rPr>
            <w:rStyle w:val="Hypertextovprepojenie"/>
            <w:rFonts w:ascii="Calibri" w:hAnsi="Calibri" w:cs="Calibri"/>
            <w:sz w:val="20"/>
            <w:szCs w:val="20"/>
          </w:rPr>
          <w:t>2.4</w:t>
        </w:r>
      </w:hyperlink>
      <w:r w:rsidR="00A40F10" w:rsidRPr="002F3653">
        <w:rPr>
          <w:rFonts w:ascii="Calibri" w:hAnsi="Calibri" w:cs="Calibri"/>
          <w:sz w:val="20"/>
          <w:szCs w:val="20"/>
        </w:rPr>
        <w:t>.</w:t>
      </w:r>
      <w:r w:rsidRPr="002F3653">
        <w:rPr>
          <w:rFonts w:ascii="Calibri" w:hAnsi="Calibri" w:cs="Calibri"/>
          <w:sz w:val="20"/>
          <w:szCs w:val="20"/>
        </w:rPr>
        <w:t xml:space="preserve"> </w:t>
      </w:r>
    </w:p>
    <w:p w14:paraId="406FE1AD" w14:textId="77777777" w:rsidR="00DB081F" w:rsidRPr="002F3653" w:rsidRDefault="00DB081F" w:rsidP="001614CC">
      <w:pPr>
        <w:pStyle w:val="Odsekzoznamu"/>
        <w:numPr>
          <w:ilvl w:val="0"/>
          <w:numId w:val="10"/>
        </w:numPr>
        <w:autoSpaceDE w:val="0"/>
        <w:autoSpaceDN w:val="0"/>
        <w:adjustRightInd w:val="0"/>
        <w:spacing w:before="120" w:after="120" w:line="276" w:lineRule="auto"/>
        <w:ind w:left="567" w:hanging="567"/>
        <w:contextualSpacing w:val="0"/>
        <w:jc w:val="both"/>
        <w:rPr>
          <w:rFonts w:asciiTheme="minorHAnsi" w:hAnsiTheme="minorHAnsi" w:cs="Helvetica"/>
          <w:sz w:val="20"/>
          <w:szCs w:val="21"/>
        </w:rPr>
      </w:pPr>
      <w:r w:rsidRPr="002F3653">
        <w:rPr>
          <w:rFonts w:asciiTheme="minorHAnsi" w:hAnsiTheme="minorHAnsi" w:cs="Helvetica"/>
          <w:sz w:val="20"/>
          <w:szCs w:val="21"/>
        </w:rPr>
        <w:t>Úspešný uchádzač alebo uchádzači, ich subdodávatelia a iné osoby, ktorými uchádzač preukazuje splnenie ekonomického a finančného postavenia alebo technickej alebo odbornej spôsobilosti, sú povinní v čase uzatvorenia zmluvy</w:t>
      </w:r>
      <w:r w:rsidR="00914E33">
        <w:rPr>
          <w:rFonts w:asciiTheme="minorHAnsi" w:hAnsiTheme="minorHAnsi" w:cs="Helvetica"/>
          <w:sz w:val="20"/>
          <w:szCs w:val="21"/>
        </w:rPr>
        <w:t xml:space="preserve"> byť zapísaní</w:t>
      </w:r>
      <w:r w:rsidRPr="002F3653">
        <w:rPr>
          <w:rFonts w:asciiTheme="minorHAnsi" w:hAnsiTheme="minorHAnsi" w:cs="Helvetica"/>
          <w:sz w:val="20"/>
          <w:szCs w:val="21"/>
        </w:rPr>
        <w:t xml:space="preserve"> v</w:t>
      </w:r>
      <w:r w:rsidR="00914E33">
        <w:rPr>
          <w:rFonts w:asciiTheme="minorHAnsi" w:hAnsiTheme="minorHAnsi" w:cs="Helvetica"/>
          <w:sz w:val="20"/>
          <w:szCs w:val="21"/>
        </w:rPr>
        <w:t> </w:t>
      </w:r>
      <w:r w:rsidRPr="002F3653">
        <w:rPr>
          <w:rFonts w:asciiTheme="minorHAnsi" w:hAnsiTheme="minorHAnsi" w:cs="Helvetica"/>
          <w:sz w:val="20"/>
          <w:szCs w:val="21"/>
        </w:rPr>
        <w:t>registri</w:t>
      </w:r>
      <w:r w:rsidR="00914E33">
        <w:rPr>
          <w:rFonts w:asciiTheme="minorHAnsi" w:hAnsiTheme="minorHAnsi" w:cs="Helvetica"/>
          <w:sz w:val="20"/>
          <w:szCs w:val="21"/>
        </w:rPr>
        <w:t xml:space="preserve"> partnerov verejného sektora a mať v predmetnom registri všetkých</w:t>
      </w:r>
      <w:r w:rsidRPr="002F3653">
        <w:rPr>
          <w:rFonts w:asciiTheme="minorHAnsi" w:hAnsiTheme="minorHAnsi" w:cs="Helvetica"/>
          <w:sz w:val="20"/>
          <w:szCs w:val="21"/>
        </w:rPr>
        <w:t xml:space="preserve"> konečných užívateľov </w:t>
      </w:r>
      <w:r w:rsidR="00914E33">
        <w:rPr>
          <w:rFonts w:asciiTheme="minorHAnsi" w:hAnsiTheme="minorHAnsi" w:cs="Helvetica"/>
          <w:sz w:val="20"/>
          <w:szCs w:val="21"/>
        </w:rPr>
        <w:t xml:space="preserve">v súlade so zákonom RPVS. </w:t>
      </w:r>
    </w:p>
    <w:p w14:paraId="1F318A48" w14:textId="77777777" w:rsidR="005467AB" w:rsidRDefault="005467AB" w:rsidP="001614CC">
      <w:pPr>
        <w:pStyle w:val="Default"/>
        <w:numPr>
          <w:ilvl w:val="0"/>
          <w:numId w:val="10"/>
        </w:numPr>
        <w:spacing w:before="120" w:after="120" w:line="276" w:lineRule="auto"/>
        <w:ind w:left="567" w:hanging="567"/>
        <w:jc w:val="both"/>
        <w:rPr>
          <w:rFonts w:ascii="Calibri" w:hAnsi="Calibri" w:cs="Calibri"/>
          <w:sz w:val="20"/>
          <w:szCs w:val="20"/>
        </w:rPr>
      </w:pPr>
      <w:r w:rsidRPr="002F3653">
        <w:rPr>
          <w:rFonts w:ascii="Calibri" w:hAnsi="Calibri" w:cs="Calibri"/>
          <w:sz w:val="20"/>
          <w:szCs w:val="20"/>
        </w:rPr>
        <w:t xml:space="preserve">Ak </w:t>
      </w:r>
      <w:r w:rsidR="00792131" w:rsidRPr="002F3653">
        <w:rPr>
          <w:rFonts w:ascii="Calibri" w:hAnsi="Calibri" w:cs="Calibri"/>
          <w:sz w:val="20"/>
          <w:szCs w:val="20"/>
        </w:rPr>
        <w:t>žiadateľ/</w:t>
      </w:r>
      <w:r w:rsidRPr="002F3653">
        <w:rPr>
          <w:rFonts w:ascii="Calibri" w:hAnsi="Calibri" w:cs="Calibri"/>
          <w:sz w:val="20"/>
          <w:szCs w:val="20"/>
        </w:rPr>
        <w:t>prijímateľ, ktorý je v súlade s platnou legislatívou SR povinný zverejniť zmluvu s úspešným uchádzačom/dodatok</w:t>
      </w:r>
      <w:r w:rsidR="00AA295B" w:rsidRPr="002F3653">
        <w:rPr>
          <w:rFonts w:ascii="Calibri" w:hAnsi="Calibri" w:cs="Calibri"/>
          <w:sz w:val="20"/>
          <w:szCs w:val="20"/>
        </w:rPr>
        <w:t xml:space="preserve"> k</w:t>
      </w:r>
      <w:r w:rsidRPr="002F3653">
        <w:rPr>
          <w:rFonts w:ascii="Calibri" w:hAnsi="Calibri" w:cs="Calibri"/>
          <w:sz w:val="20"/>
          <w:szCs w:val="20"/>
        </w:rPr>
        <w:t xml:space="preserve"> </w:t>
      </w:r>
      <w:r w:rsidR="00AA295B" w:rsidRPr="002F3653">
        <w:rPr>
          <w:rFonts w:ascii="Calibri" w:hAnsi="Calibri" w:cs="Calibri"/>
          <w:sz w:val="20"/>
          <w:szCs w:val="20"/>
        </w:rPr>
        <w:t>zmluve</w:t>
      </w:r>
      <w:r w:rsidRPr="002F3653">
        <w:rPr>
          <w:rFonts w:ascii="Calibri" w:hAnsi="Calibri" w:cs="Calibri"/>
          <w:sz w:val="20"/>
          <w:szCs w:val="20"/>
        </w:rPr>
        <w:t xml:space="preserve">, poruší svoju zákonnú povinnosť a zmluvu/dodatok </w:t>
      </w:r>
      <w:r w:rsidR="00AA295B" w:rsidRPr="002F3653">
        <w:rPr>
          <w:rFonts w:ascii="Calibri" w:hAnsi="Calibri" w:cs="Calibri"/>
          <w:sz w:val="20"/>
          <w:szCs w:val="20"/>
        </w:rPr>
        <w:t xml:space="preserve">k zmluve </w:t>
      </w:r>
      <w:r w:rsidRPr="002F3653">
        <w:rPr>
          <w:rFonts w:ascii="Calibri" w:hAnsi="Calibri" w:cs="Calibri"/>
          <w:sz w:val="20"/>
          <w:szCs w:val="20"/>
        </w:rPr>
        <w:t xml:space="preserve">nezverejní (resp. zverejní ju až po uplynutí lehoty 3 mesiacov od jej podpisu zmluvnými stranami) a na základe tejto zmluvy/dodatku </w:t>
      </w:r>
      <w:r w:rsidR="00AA295B" w:rsidRPr="002F3653">
        <w:rPr>
          <w:rFonts w:ascii="Calibri" w:hAnsi="Calibri" w:cs="Calibri"/>
          <w:sz w:val="20"/>
          <w:szCs w:val="20"/>
        </w:rPr>
        <w:t xml:space="preserve">k zmluve </w:t>
      </w:r>
      <w:r w:rsidRPr="002F3653">
        <w:rPr>
          <w:rFonts w:ascii="Calibri" w:hAnsi="Calibri" w:cs="Calibri"/>
          <w:sz w:val="20"/>
          <w:szCs w:val="20"/>
        </w:rPr>
        <w:t xml:space="preserve">dôjde k plneniu, budú výdavky vzniknuté na základe tejto zmluvy/dodatku </w:t>
      </w:r>
      <w:r w:rsidR="00AA295B" w:rsidRPr="002F3653">
        <w:rPr>
          <w:rFonts w:ascii="Calibri" w:hAnsi="Calibri" w:cs="Calibri"/>
          <w:sz w:val="20"/>
          <w:szCs w:val="20"/>
        </w:rPr>
        <w:t>k zmluve</w:t>
      </w:r>
      <w:r w:rsidRPr="002F3653">
        <w:rPr>
          <w:rFonts w:ascii="Calibri" w:hAnsi="Calibri" w:cs="Calibri"/>
          <w:sz w:val="20"/>
          <w:szCs w:val="20"/>
        </w:rPr>
        <w:t xml:space="preserve"> považované za neoprávnené. Zároveň platí, že reálne plnenie zmluvy/dodatku môže nastať až po nadobudnutí účinnosti zmluvy/dodatku. </w:t>
      </w:r>
    </w:p>
    <w:p w14:paraId="4A92BD3A" w14:textId="54B1F723" w:rsidR="00CC7888" w:rsidRPr="002F3653" w:rsidRDefault="00A40F10" w:rsidP="001614CC">
      <w:pPr>
        <w:pStyle w:val="Odsekzoznamu"/>
        <w:numPr>
          <w:ilvl w:val="0"/>
          <w:numId w:val="10"/>
        </w:numPr>
        <w:autoSpaceDE w:val="0"/>
        <w:autoSpaceDN w:val="0"/>
        <w:adjustRightInd w:val="0"/>
        <w:spacing w:before="120" w:after="120" w:line="276" w:lineRule="auto"/>
        <w:ind w:left="567" w:hanging="567"/>
        <w:contextualSpacing w:val="0"/>
        <w:jc w:val="both"/>
        <w:rPr>
          <w:rFonts w:asciiTheme="minorHAnsi" w:eastAsia="Calibri" w:hAnsiTheme="minorHAnsi" w:cs="Calibri"/>
          <w:color w:val="000000"/>
          <w:sz w:val="20"/>
          <w:szCs w:val="20"/>
        </w:rPr>
      </w:pPr>
      <w:r w:rsidRPr="002F3653">
        <w:rPr>
          <w:rFonts w:ascii="Calibri" w:eastAsia="Calibri" w:hAnsi="Calibri" w:cs="Calibri"/>
          <w:color w:val="000000"/>
          <w:sz w:val="20"/>
          <w:szCs w:val="20"/>
        </w:rPr>
        <w:t>Žiadateľ/p</w:t>
      </w:r>
      <w:r w:rsidR="00A10661" w:rsidRPr="002F3653">
        <w:rPr>
          <w:rFonts w:ascii="Calibri" w:eastAsia="Calibri" w:hAnsi="Calibri" w:cs="Calibri"/>
          <w:color w:val="000000"/>
          <w:sz w:val="20"/>
          <w:szCs w:val="20"/>
        </w:rPr>
        <w:t xml:space="preserve">rijímateľ je oprávnený zmeniť zmluvu, resp. rámcovú dohodu počas jej trvania bez nového verejného </w:t>
      </w:r>
      <w:r w:rsidR="00A10661" w:rsidRPr="002F3653">
        <w:rPr>
          <w:rFonts w:asciiTheme="minorHAnsi" w:eastAsia="Calibri" w:hAnsiTheme="minorHAnsi" w:cs="Calibri"/>
          <w:color w:val="000000"/>
          <w:sz w:val="20"/>
          <w:szCs w:val="20"/>
        </w:rPr>
        <w:t xml:space="preserve">obstarávania iba v prípade splnenia podmienok uvedených v § 18 ZVO. </w:t>
      </w:r>
      <w:r w:rsidR="00CC7888" w:rsidRPr="002F3653">
        <w:rPr>
          <w:rFonts w:asciiTheme="minorHAnsi" w:eastAsia="Calibri" w:hAnsiTheme="minorHAnsi" w:cs="Calibri"/>
          <w:color w:val="000000"/>
          <w:sz w:val="20"/>
          <w:szCs w:val="20"/>
        </w:rPr>
        <w:t xml:space="preserve">V tomto prípade </w:t>
      </w:r>
      <w:r w:rsidRPr="002F3653">
        <w:rPr>
          <w:rFonts w:asciiTheme="minorHAnsi" w:eastAsia="Calibri" w:hAnsiTheme="minorHAnsi" w:cs="Calibri"/>
          <w:color w:val="000000"/>
          <w:sz w:val="20"/>
          <w:szCs w:val="20"/>
        </w:rPr>
        <w:t>postupuje podľa časti</w:t>
      </w:r>
      <w:ins w:id="81" w:author="uzivatel" w:date="2020-12-17T11:04:00Z">
        <w:r w:rsidR="00C138E2">
          <w:rPr>
            <w:rFonts w:asciiTheme="minorHAnsi" w:eastAsia="Calibri" w:hAnsiTheme="minorHAnsi" w:cs="Calibri"/>
            <w:color w:val="000000"/>
            <w:sz w:val="20"/>
            <w:szCs w:val="20"/>
          </w:rPr>
          <w:t xml:space="preserve"> </w:t>
        </w:r>
        <w:r w:rsidR="00C138E2">
          <w:rPr>
            <w:rFonts w:asciiTheme="minorHAnsi" w:eastAsia="Calibri" w:hAnsiTheme="minorHAnsi" w:cs="Calibri"/>
            <w:color w:val="000000"/>
            <w:sz w:val="20"/>
            <w:szCs w:val="20"/>
          </w:rPr>
          <w:fldChar w:fldCharType="begin"/>
        </w:r>
        <w:r w:rsidR="00C138E2">
          <w:rPr>
            <w:rFonts w:asciiTheme="minorHAnsi" w:eastAsia="Calibri" w:hAnsiTheme="minorHAnsi" w:cs="Calibri"/>
            <w:color w:val="000000"/>
            <w:sz w:val="20"/>
            <w:szCs w:val="20"/>
          </w:rPr>
          <w:instrText xml:space="preserve"> HYPERLINK  \l "_Kontrola_dodatkov_(zmena" </w:instrText>
        </w:r>
        <w:r w:rsidR="00C138E2">
          <w:rPr>
            <w:rFonts w:asciiTheme="minorHAnsi" w:eastAsia="Calibri" w:hAnsiTheme="minorHAnsi" w:cs="Calibri"/>
            <w:color w:val="000000"/>
            <w:sz w:val="20"/>
            <w:szCs w:val="20"/>
          </w:rPr>
        </w:r>
        <w:r w:rsidR="00C138E2">
          <w:rPr>
            <w:rFonts w:asciiTheme="minorHAnsi" w:eastAsia="Calibri" w:hAnsiTheme="minorHAnsi" w:cs="Calibri"/>
            <w:color w:val="000000"/>
            <w:sz w:val="20"/>
            <w:szCs w:val="20"/>
          </w:rPr>
          <w:fldChar w:fldCharType="separate"/>
        </w:r>
        <w:r w:rsidR="00C138E2" w:rsidRPr="00C138E2">
          <w:rPr>
            <w:rStyle w:val="Hypertextovprepojenie"/>
            <w:rFonts w:asciiTheme="minorHAnsi" w:eastAsia="Calibri" w:hAnsiTheme="minorHAnsi" w:cs="Calibri"/>
            <w:sz w:val="20"/>
            <w:szCs w:val="20"/>
          </w:rPr>
          <w:t>Kontrola dodatkov</w:t>
        </w:r>
        <w:r w:rsidR="00C138E2">
          <w:rPr>
            <w:rFonts w:asciiTheme="minorHAnsi" w:eastAsia="Calibri" w:hAnsiTheme="minorHAnsi" w:cs="Calibri"/>
            <w:color w:val="000000"/>
            <w:sz w:val="20"/>
            <w:szCs w:val="20"/>
          </w:rPr>
          <w:fldChar w:fldCharType="end"/>
        </w:r>
      </w:ins>
      <w:del w:id="82" w:author="uzivatel" w:date="2020-12-17T11:04:00Z">
        <w:r w:rsidRPr="002F3653" w:rsidDel="00C138E2">
          <w:rPr>
            <w:rFonts w:asciiTheme="minorHAnsi" w:eastAsia="Calibri" w:hAnsiTheme="minorHAnsi" w:cs="Calibri"/>
            <w:color w:val="000000"/>
            <w:sz w:val="20"/>
            <w:szCs w:val="20"/>
          </w:rPr>
          <w:delText xml:space="preserve"> </w:delText>
        </w:r>
        <w:r w:rsidR="00C138E2" w:rsidDel="00C138E2">
          <w:fldChar w:fldCharType="begin"/>
        </w:r>
        <w:r w:rsidR="00C138E2" w:rsidDel="00C138E2">
          <w:delInstrText xml:space="preserve"> HYPERLINK \l "_Postup_pred_podpisom" </w:delInstrText>
        </w:r>
        <w:r w:rsidR="00C138E2" w:rsidDel="00C138E2">
          <w:fldChar w:fldCharType="separate"/>
        </w:r>
        <w:r w:rsidRPr="002F3653" w:rsidDel="00C138E2">
          <w:rPr>
            <w:rStyle w:val="Hypertextovprepojenie"/>
            <w:rFonts w:asciiTheme="minorHAnsi" w:eastAsia="Calibri" w:hAnsiTheme="minorHAnsi" w:cs="Calibri"/>
            <w:sz w:val="20"/>
            <w:szCs w:val="20"/>
          </w:rPr>
          <w:delText>Postup pred p</w:delText>
        </w:r>
        <w:r w:rsidRPr="002F3653" w:rsidDel="00C138E2">
          <w:rPr>
            <w:rStyle w:val="Hypertextovprepojenie"/>
            <w:rFonts w:asciiTheme="minorHAnsi" w:eastAsia="Calibri" w:hAnsiTheme="minorHAnsi" w:cs="Calibri"/>
            <w:sz w:val="20"/>
            <w:szCs w:val="20"/>
          </w:rPr>
          <w:delText>o</w:delText>
        </w:r>
        <w:r w:rsidRPr="002F3653" w:rsidDel="00C138E2">
          <w:rPr>
            <w:rStyle w:val="Hypertextovprepojenie"/>
            <w:rFonts w:asciiTheme="minorHAnsi" w:eastAsia="Calibri" w:hAnsiTheme="minorHAnsi" w:cs="Calibri"/>
            <w:sz w:val="20"/>
            <w:szCs w:val="20"/>
          </w:rPr>
          <w:delText>dpisom dodatku k zmluve s dodávateľom</w:delText>
        </w:r>
        <w:r w:rsidR="00C138E2" w:rsidDel="00C138E2">
          <w:rPr>
            <w:rStyle w:val="Hypertextovprepojenie"/>
            <w:rFonts w:asciiTheme="minorHAnsi" w:eastAsia="Calibri" w:hAnsiTheme="minorHAnsi" w:cs="Calibri"/>
            <w:sz w:val="20"/>
            <w:szCs w:val="20"/>
          </w:rPr>
          <w:fldChar w:fldCharType="end"/>
        </w:r>
      </w:del>
      <w:r w:rsidRPr="002F3653">
        <w:rPr>
          <w:rFonts w:asciiTheme="minorHAnsi" w:eastAsia="Calibri" w:hAnsiTheme="minorHAnsi" w:cs="Calibri"/>
          <w:color w:val="000000"/>
          <w:sz w:val="20"/>
          <w:szCs w:val="20"/>
        </w:rPr>
        <w:t>.</w:t>
      </w:r>
    </w:p>
    <w:p w14:paraId="7A724870" w14:textId="77777777" w:rsidR="00A10661" w:rsidRPr="002F3653" w:rsidRDefault="00A40F10" w:rsidP="001614CC">
      <w:pPr>
        <w:pStyle w:val="Odsekzoznamu"/>
        <w:numPr>
          <w:ilvl w:val="0"/>
          <w:numId w:val="10"/>
        </w:numPr>
        <w:autoSpaceDE w:val="0"/>
        <w:autoSpaceDN w:val="0"/>
        <w:adjustRightInd w:val="0"/>
        <w:spacing w:before="120" w:after="120" w:line="276" w:lineRule="auto"/>
        <w:ind w:left="567" w:hanging="567"/>
        <w:contextualSpacing w:val="0"/>
        <w:jc w:val="both"/>
        <w:rPr>
          <w:rFonts w:asciiTheme="minorHAnsi" w:eastAsia="Calibri" w:hAnsiTheme="minorHAnsi" w:cs="Calibri"/>
          <w:color w:val="000000"/>
          <w:sz w:val="20"/>
          <w:szCs w:val="20"/>
        </w:rPr>
      </w:pPr>
      <w:r w:rsidRPr="002F3653">
        <w:rPr>
          <w:rFonts w:asciiTheme="minorHAnsi" w:hAnsiTheme="minorHAnsi" w:cs="Calibri"/>
          <w:color w:val="000000"/>
          <w:sz w:val="20"/>
          <w:szCs w:val="20"/>
        </w:rPr>
        <w:t>Žiadateľ/p</w:t>
      </w:r>
      <w:r w:rsidR="00A10661" w:rsidRPr="002F3653">
        <w:rPr>
          <w:rFonts w:asciiTheme="minorHAnsi" w:hAnsiTheme="minorHAnsi" w:cs="Calibri"/>
          <w:color w:val="000000"/>
          <w:sz w:val="20"/>
          <w:szCs w:val="20"/>
        </w:rPr>
        <w:t>rijímateľ môže odstúpiť od zmluvy s úspešným uchádzačom, ak nastali okolnosti uvedené v § 19 ZVO.</w:t>
      </w:r>
    </w:p>
    <w:p w14:paraId="0D51DFE2" w14:textId="77777777" w:rsidR="00400739" w:rsidRPr="002F3653" w:rsidRDefault="00400739" w:rsidP="00400739">
      <w:pPr>
        <w:pStyle w:val="Nadpis3"/>
      </w:pPr>
      <w:bookmarkStart w:id="83" w:name="_Toc11153158"/>
      <w:r w:rsidRPr="002F3653">
        <w:t>Zrušenie postupu zadávania zákazky</w:t>
      </w:r>
      <w:bookmarkEnd w:id="83"/>
    </w:p>
    <w:p w14:paraId="1906A9DC" w14:textId="77777777" w:rsidR="004434C0" w:rsidRPr="002F3653" w:rsidRDefault="004434C0" w:rsidP="001614CC">
      <w:pPr>
        <w:pStyle w:val="Odsekzoznamu"/>
        <w:numPr>
          <w:ilvl w:val="0"/>
          <w:numId w:val="10"/>
        </w:numPr>
        <w:spacing w:line="276" w:lineRule="auto"/>
        <w:ind w:left="567" w:hanging="567"/>
        <w:jc w:val="both"/>
        <w:rPr>
          <w:rFonts w:ascii="Calibri" w:eastAsia="Calibri" w:hAnsi="Calibri" w:cs="Calibri"/>
          <w:color w:val="000000"/>
          <w:sz w:val="20"/>
          <w:szCs w:val="20"/>
        </w:rPr>
      </w:pPr>
      <w:r w:rsidRPr="002F3653">
        <w:rPr>
          <w:rFonts w:ascii="Calibri" w:eastAsia="Calibri" w:hAnsi="Calibri" w:cs="Calibri"/>
          <w:color w:val="000000"/>
          <w:sz w:val="20"/>
          <w:szCs w:val="20"/>
        </w:rPr>
        <w:t>Prijímateľ</w:t>
      </w:r>
      <w:r w:rsidR="00914E33">
        <w:rPr>
          <w:rFonts w:ascii="Calibri" w:eastAsia="Calibri" w:hAnsi="Calibri" w:cs="Calibri"/>
          <w:color w:val="000000"/>
          <w:sz w:val="20"/>
          <w:szCs w:val="20"/>
        </w:rPr>
        <w:t>/žiadateľ</w:t>
      </w:r>
      <w:r w:rsidRPr="002F3653">
        <w:rPr>
          <w:rFonts w:ascii="Calibri" w:eastAsia="Calibri" w:hAnsi="Calibri" w:cs="Calibri"/>
          <w:color w:val="000000"/>
          <w:sz w:val="20"/>
          <w:szCs w:val="20"/>
        </w:rPr>
        <w:t xml:space="preserve"> môže zrušiť VO len v prípadoch uvedených v § 57 ZVO. </w:t>
      </w:r>
      <w:r w:rsidR="002531C2">
        <w:rPr>
          <w:rFonts w:ascii="Calibri" w:eastAsia="Calibri" w:hAnsi="Calibri" w:cs="Calibri"/>
          <w:color w:val="000000"/>
          <w:sz w:val="20"/>
          <w:szCs w:val="20"/>
        </w:rPr>
        <w:t>V prípade, že žiadateľ/prijímateľ zruš</w:t>
      </w:r>
      <w:r w:rsidR="00914E33">
        <w:rPr>
          <w:rFonts w:ascii="Calibri" w:eastAsia="Calibri" w:hAnsi="Calibri" w:cs="Calibri"/>
          <w:color w:val="000000"/>
          <w:sz w:val="20"/>
          <w:szCs w:val="20"/>
        </w:rPr>
        <w:t>í použitý postup zadávania zákazky</w:t>
      </w:r>
      <w:r w:rsidR="002531C2">
        <w:rPr>
          <w:rFonts w:ascii="Calibri" w:eastAsia="Calibri" w:hAnsi="Calibri" w:cs="Calibri"/>
          <w:color w:val="000000"/>
          <w:sz w:val="20"/>
          <w:szCs w:val="20"/>
        </w:rPr>
        <w:t xml:space="preserve">, je povinný bezodkladne o tejto skutočnosti informovať RO. </w:t>
      </w:r>
    </w:p>
    <w:p w14:paraId="2FAF1EB6" w14:textId="77777777" w:rsidR="00B52012" w:rsidRPr="002F3653" w:rsidRDefault="00B52012" w:rsidP="001614CC">
      <w:pPr>
        <w:pStyle w:val="Default"/>
        <w:numPr>
          <w:ilvl w:val="0"/>
          <w:numId w:val="10"/>
        </w:numPr>
        <w:spacing w:before="120" w:after="120" w:line="276" w:lineRule="auto"/>
        <w:ind w:left="567" w:hanging="567"/>
        <w:jc w:val="both"/>
        <w:rPr>
          <w:rFonts w:ascii="Calibri" w:hAnsi="Calibri" w:cs="Calibri"/>
          <w:sz w:val="20"/>
          <w:szCs w:val="20"/>
        </w:rPr>
      </w:pPr>
      <w:r w:rsidRPr="002F3653">
        <w:rPr>
          <w:rFonts w:ascii="Calibri" w:hAnsi="Calibri" w:cs="Calibri"/>
          <w:sz w:val="20"/>
          <w:szCs w:val="20"/>
        </w:rPr>
        <w:t>Žiadateľ/</w:t>
      </w:r>
      <w:r w:rsidR="00DB081F" w:rsidRPr="002F3653">
        <w:rPr>
          <w:rFonts w:ascii="Calibri" w:hAnsi="Calibri" w:cs="Calibri"/>
          <w:sz w:val="20"/>
          <w:szCs w:val="20"/>
        </w:rPr>
        <w:t xml:space="preserve">prijímateľ </w:t>
      </w:r>
      <w:r w:rsidRPr="002F3653">
        <w:rPr>
          <w:rFonts w:ascii="Calibri" w:hAnsi="Calibri" w:cs="Calibri"/>
          <w:sz w:val="20"/>
          <w:szCs w:val="20"/>
        </w:rPr>
        <w:t xml:space="preserve">môže v súlade s § </w:t>
      </w:r>
      <w:r w:rsidR="00F430DC" w:rsidRPr="002F3653">
        <w:rPr>
          <w:rFonts w:ascii="Calibri" w:hAnsi="Calibri" w:cs="Calibri"/>
          <w:sz w:val="20"/>
          <w:szCs w:val="20"/>
        </w:rPr>
        <w:t>57</w:t>
      </w:r>
      <w:r w:rsidRPr="002F3653">
        <w:rPr>
          <w:rFonts w:ascii="Calibri" w:hAnsi="Calibri" w:cs="Calibri"/>
          <w:sz w:val="20"/>
          <w:szCs w:val="20"/>
        </w:rPr>
        <w:t xml:space="preserve"> ods. 2 ZVO zrušiť </w:t>
      </w:r>
      <w:r w:rsidR="00536C32" w:rsidRPr="002F3653">
        <w:rPr>
          <w:rFonts w:ascii="Calibri" w:hAnsi="Calibri" w:cs="Calibri"/>
          <w:sz w:val="20"/>
          <w:szCs w:val="20"/>
        </w:rPr>
        <w:t>použitý postup zadávania zákazky</w:t>
      </w:r>
      <w:r w:rsidRPr="002F3653">
        <w:rPr>
          <w:rFonts w:ascii="Calibri" w:hAnsi="Calibri" w:cs="Calibri"/>
          <w:sz w:val="20"/>
          <w:szCs w:val="20"/>
        </w:rPr>
        <w:t xml:space="preserve"> aj vtedy, ak neboli predložené viac ako dve </w:t>
      </w:r>
      <w:r w:rsidR="00A35B3C">
        <w:rPr>
          <w:rFonts w:ascii="Calibri" w:hAnsi="Calibri" w:cs="Calibri"/>
          <w:sz w:val="20"/>
          <w:szCs w:val="20"/>
        </w:rPr>
        <w:t xml:space="preserve">(2) </w:t>
      </w:r>
      <w:r w:rsidRPr="002F3653">
        <w:rPr>
          <w:rFonts w:ascii="Calibri" w:hAnsi="Calibri" w:cs="Calibri"/>
          <w:sz w:val="20"/>
          <w:szCs w:val="20"/>
        </w:rPr>
        <w:t xml:space="preserve">ponuky. Ak boli predložené len </w:t>
      </w:r>
      <w:r w:rsidR="00A35B3C">
        <w:rPr>
          <w:rFonts w:ascii="Calibri" w:hAnsi="Calibri" w:cs="Calibri"/>
          <w:sz w:val="20"/>
          <w:szCs w:val="20"/>
        </w:rPr>
        <w:t>dve (</w:t>
      </w:r>
      <w:r w:rsidRPr="002F3653">
        <w:rPr>
          <w:rFonts w:ascii="Calibri" w:hAnsi="Calibri" w:cs="Calibri"/>
          <w:sz w:val="20"/>
          <w:szCs w:val="20"/>
        </w:rPr>
        <w:t>2</w:t>
      </w:r>
      <w:r w:rsidR="00A35B3C">
        <w:rPr>
          <w:rFonts w:ascii="Calibri" w:hAnsi="Calibri" w:cs="Calibri"/>
          <w:sz w:val="20"/>
          <w:szCs w:val="20"/>
        </w:rPr>
        <w:t>)</w:t>
      </w:r>
      <w:r w:rsidRPr="002F3653">
        <w:rPr>
          <w:rFonts w:ascii="Calibri" w:hAnsi="Calibri" w:cs="Calibri"/>
          <w:sz w:val="20"/>
          <w:szCs w:val="20"/>
        </w:rPr>
        <w:t xml:space="preserve"> ponuky</w:t>
      </w:r>
      <w:r w:rsidR="00567BB9" w:rsidRPr="002F3653">
        <w:rPr>
          <w:rFonts w:ascii="Calibri" w:hAnsi="Calibri" w:cs="Calibri"/>
          <w:sz w:val="20"/>
          <w:szCs w:val="20"/>
        </w:rPr>
        <w:t xml:space="preserve"> alebo cena v ponuke uchádzača, ktorý bol vyhodnotený ako úspešný je vyššia ako </w:t>
      </w:r>
      <w:r w:rsidR="003145AB" w:rsidRPr="002F3653">
        <w:rPr>
          <w:rFonts w:ascii="Calibri" w:hAnsi="Calibri" w:cs="Calibri"/>
          <w:sz w:val="20"/>
          <w:szCs w:val="20"/>
        </w:rPr>
        <w:t>PHZ</w:t>
      </w:r>
      <w:r w:rsidRPr="002F3653">
        <w:rPr>
          <w:rFonts w:ascii="Calibri" w:hAnsi="Calibri" w:cs="Calibri"/>
          <w:sz w:val="20"/>
          <w:szCs w:val="20"/>
        </w:rPr>
        <w:t xml:space="preserve">, je žiadateľ/prijímateľ povinný predložiť RO zdôvodnenie, prečo </w:t>
      </w:r>
      <w:r w:rsidR="004434C0" w:rsidRPr="002F3653">
        <w:rPr>
          <w:rFonts w:ascii="Calibri" w:hAnsi="Calibri" w:cs="Calibri"/>
          <w:sz w:val="20"/>
          <w:szCs w:val="20"/>
        </w:rPr>
        <w:t>VO</w:t>
      </w:r>
      <w:r w:rsidR="0042150D" w:rsidRPr="002F3653">
        <w:rPr>
          <w:rFonts w:ascii="Calibri" w:hAnsi="Calibri" w:cs="Calibri"/>
          <w:sz w:val="20"/>
          <w:szCs w:val="20"/>
        </w:rPr>
        <w:t xml:space="preserve"> alebo jeho časť</w:t>
      </w:r>
      <w:r w:rsidRPr="002F3653">
        <w:rPr>
          <w:rFonts w:ascii="Calibri" w:hAnsi="Calibri" w:cs="Calibri"/>
          <w:sz w:val="20"/>
          <w:szCs w:val="20"/>
        </w:rPr>
        <w:t xml:space="preserve"> nezrušil (ak nejde o zákazku realizovanú cez EKS). </w:t>
      </w:r>
      <w:r w:rsidR="00536C32" w:rsidRPr="002F3653">
        <w:rPr>
          <w:rFonts w:ascii="Calibri" w:hAnsi="Calibri" w:cs="Calibri"/>
          <w:sz w:val="20"/>
          <w:szCs w:val="20"/>
        </w:rPr>
        <w:t>Uvedená povinnosť predloženia zdôvodnenia sa vzťahuje na všetky zákazky v hodnote nadlimitných zákaziek, ale aj na podlimitné zákazky realizované bez využitia elektronického trhoviska.</w:t>
      </w:r>
    </w:p>
    <w:p w14:paraId="6C39F206" w14:textId="77777777" w:rsidR="00B52012" w:rsidRPr="002F3653" w:rsidRDefault="00EC79B2" w:rsidP="00B33937">
      <w:pPr>
        <w:pStyle w:val="Default"/>
        <w:spacing w:before="120" w:after="120" w:line="276" w:lineRule="auto"/>
        <w:ind w:left="567" w:hanging="567"/>
        <w:jc w:val="both"/>
        <w:rPr>
          <w:rFonts w:ascii="Calibri" w:hAnsi="Calibri" w:cs="Calibri"/>
          <w:sz w:val="20"/>
          <w:szCs w:val="20"/>
        </w:rPr>
      </w:pPr>
      <w:r w:rsidRPr="002F3653">
        <w:rPr>
          <w:rFonts w:ascii="Calibri" w:hAnsi="Calibri" w:cs="Calibri"/>
          <w:sz w:val="20"/>
          <w:szCs w:val="20"/>
        </w:rPr>
        <w:tab/>
      </w:r>
      <w:r w:rsidR="00B52012" w:rsidRPr="00FA6C92">
        <w:rPr>
          <w:rFonts w:ascii="Calibri" w:hAnsi="Calibri" w:cs="Calibri"/>
          <w:color w:val="auto"/>
          <w:sz w:val="20"/>
          <w:szCs w:val="20"/>
        </w:rPr>
        <w:t>Ak bola predložená len jedna</w:t>
      </w:r>
      <w:r w:rsidR="00A35B3C">
        <w:rPr>
          <w:rFonts w:ascii="Calibri" w:hAnsi="Calibri" w:cs="Calibri"/>
          <w:color w:val="auto"/>
          <w:sz w:val="20"/>
          <w:szCs w:val="20"/>
        </w:rPr>
        <w:t xml:space="preserve"> (1)</w:t>
      </w:r>
      <w:r w:rsidR="00B52012" w:rsidRPr="00FA6C92">
        <w:rPr>
          <w:rFonts w:ascii="Calibri" w:hAnsi="Calibri" w:cs="Calibri"/>
          <w:color w:val="auto"/>
          <w:sz w:val="20"/>
          <w:szCs w:val="20"/>
        </w:rPr>
        <w:t xml:space="preserve"> ponuka a žiadateľ/prijímateľ nezrušil </w:t>
      </w:r>
      <w:r w:rsidR="00536C32" w:rsidRPr="00FA6C92">
        <w:rPr>
          <w:rFonts w:ascii="Calibri" w:hAnsi="Calibri" w:cs="Calibri"/>
          <w:color w:val="auto"/>
          <w:sz w:val="20"/>
          <w:szCs w:val="20"/>
        </w:rPr>
        <w:t>použitý postup zadávania zákazky</w:t>
      </w:r>
      <w:r w:rsidR="0042150D" w:rsidRPr="00FA6C92">
        <w:rPr>
          <w:rFonts w:ascii="Calibri" w:hAnsi="Calibri" w:cs="Calibri"/>
          <w:color w:val="auto"/>
          <w:sz w:val="20"/>
          <w:szCs w:val="20"/>
        </w:rPr>
        <w:t xml:space="preserve"> </w:t>
      </w:r>
      <w:r w:rsidR="00536C32" w:rsidRPr="00FA6C92">
        <w:rPr>
          <w:rFonts w:ascii="Calibri" w:hAnsi="Calibri" w:cs="Calibri"/>
          <w:color w:val="auto"/>
          <w:sz w:val="20"/>
          <w:szCs w:val="20"/>
        </w:rPr>
        <w:t xml:space="preserve">a </w:t>
      </w:r>
      <w:r w:rsidR="00B52012" w:rsidRPr="00FA6C92">
        <w:rPr>
          <w:rFonts w:ascii="Calibri" w:hAnsi="Calibri" w:cs="Calibri"/>
          <w:color w:val="auto"/>
          <w:sz w:val="20"/>
          <w:szCs w:val="20"/>
        </w:rPr>
        <w:t xml:space="preserve"> </w:t>
      </w:r>
      <w:r w:rsidR="00536C32" w:rsidRPr="00FA6C92">
        <w:rPr>
          <w:rFonts w:ascii="Calibri" w:hAnsi="Calibri" w:cs="Calibri"/>
          <w:color w:val="auto"/>
          <w:sz w:val="20"/>
          <w:szCs w:val="20"/>
        </w:rPr>
        <w:t>ak ide o podlimitnú zákazku alebo nadlimitnú zákazku, v rámci ktorej nebolo vydané rozhodnutie podľa § 175 ods. 1 alebo ods. 4 ZVO, je</w:t>
      </w:r>
      <w:r w:rsidR="0016787A" w:rsidRPr="00FA6C92">
        <w:rPr>
          <w:rFonts w:ascii="Calibri" w:hAnsi="Calibri" w:cs="Calibri"/>
          <w:color w:val="auto"/>
          <w:sz w:val="20"/>
          <w:szCs w:val="20"/>
        </w:rPr>
        <w:t xml:space="preserve"> </w:t>
      </w:r>
      <w:r w:rsidR="00FB76CC" w:rsidRPr="00FA6C92">
        <w:rPr>
          <w:rFonts w:ascii="Calibri" w:hAnsi="Calibri" w:cs="Calibri"/>
          <w:color w:val="auto"/>
          <w:sz w:val="20"/>
          <w:szCs w:val="20"/>
        </w:rPr>
        <w:t>žiadateľ/prijímateľ</w:t>
      </w:r>
      <w:r w:rsidR="00536C32" w:rsidRPr="00FA6C92">
        <w:rPr>
          <w:rFonts w:ascii="Calibri" w:hAnsi="Calibri" w:cs="Calibri"/>
          <w:color w:val="auto"/>
          <w:sz w:val="20"/>
          <w:szCs w:val="20"/>
        </w:rPr>
        <w:t xml:space="preserve"> povinný požiadať </w:t>
      </w:r>
      <w:r w:rsidR="0016787A" w:rsidRPr="00FA6C92">
        <w:rPr>
          <w:rFonts w:ascii="Calibri" w:hAnsi="Calibri" w:cs="Calibri"/>
          <w:color w:val="auto"/>
          <w:sz w:val="20"/>
          <w:szCs w:val="20"/>
        </w:rPr>
        <w:t xml:space="preserve">ÚVO </w:t>
      </w:r>
      <w:r w:rsidR="00536C32" w:rsidRPr="00FA6C92">
        <w:rPr>
          <w:rFonts w:ascii="Calibri" w:hAnsi="Calibri" w:cs="Calibri"/>
          <w:color w:val="auto"/>
          <w:sz w:val="20"/>
          <w:szCs w:val="20"/>
        </w:rPr>
        <w:t>o vykonanie kontroly verejného obstarávania</w:t>
      </w:r>
      <w:r w:rsidR="0016787A" w:rsidRPr="00FA6C92">
        <w:rPr>
          <w:rFonts w:ascii="Calibri" w:hAnsi="Calibri" w:cs="Calibri"/>
          <w:color w:val="auto"/>
          <w:sz w:val="20"/>
          <w:szCs w:val="20"/>
        </w:rPr>
        <w:t xml:space="preserve">. Uvedené </w:t>
      </w:r>
      <w:r w:rsidR="0016787A" w:rsidRPr="002F3653">
        <w:rPr>
          <w:rFonts w:ascii="Calibri" w:hAnsi="Calibri" w:cs="Calibri"/>
          <w:sz w:val="20"/>
          <w:szCs w:val="20"/>
        </w:rPr>
        <w:t>platí</w:t>
      </w:r>
      <w:r w:rsidR="00536C32" w:rsidRPr="002F3653">
        <w:rPr>
          <w:rFonts w:ascii="Calibri" w:hAnsi="Calibri" w:cs="Calibri"/>
          <w:sz w:val="20"/>
          <w:szCs w:val="20"/>
        </w:rPr>
        <w:t xml:space="preserve"> v prípade, ak </w:t>
      </w:r>
      <w:r w:rsidR="003662B0" w:rsidRPr="002F3653">
        <w:rPr>
          <w:rFonts w:ascii="Calibri" w:hAnsi="Calibri" w:cs="Calibri"/>
          <w:sz w:val="20"/>
          <w:szCs w:val="20"/>
        </w:rPr>
        <w:t xml:space="preserve">RO </w:t>
      </w:r>
      <w:r w:rsidR="00536C32" w:rsidRPr="002F3653">
        <w:rPr>
          <w:rFonts w:ascii="Calibri" w:hAnsi="Calibri" w:cs="Calibri"/>
          <w:sz w:val="20"/>
          <w:szCs w:val="20"/>
        </w:rPr>
        <w:t>v rámci predmetného VO neidentifikuje nedostatky s vplyvom alebo možným vplyvom na výsledok VO (v prípade zákaziek realizovaných cez EKS RO môže požiadať ÚVO o kontrolu predmetného postupu).</w:t>
      </w:r>
      <w:r w:rsidR="00856515" w:rsidRPr="002F3653">
        <w:rPr>
          <w:rFonts w:ascii="Calibri" w:hAnsi="Calibri" w:cs="Calibri"/>
          <w:sz w:val="20"/>
          <w:szCs w:val="20"/>
        </w:rPr>
        <w:t xml:space="preserve"> </w:t>
      </w:r>
      <w:r w:rsidR="00B52012" w:rsidRPr="002F3653">
        <w:rPr>
          <w:rFonts w:ascii="Calibri" w:hAnsi="Calibri" w:cs="Calibri"/>
          <w:sz w:val="20"/>
          <w:szCs w:val="20"/>
        </w:rPr>
        <w:t xml:space="preserve">Od výsledku kontroly ÚVO sa bude odvíjať ďalší postup RO. </w:t>
      </w:r>
    </w:p>
    <w:p w14:paraId="0606BC15" w14:textId="77777777" w:rsidR="00CC7888" w:rsidRPr="002F3653" w:rsidRDefault="00EC79B2" w:rsidP="00B33937">
      <w:pPr>
        <w:pStyle w:val="Default"/>
        <w:spacing w:before="120" w:after="120" w:line="276" w:lineRule="auto"/>
        <w:ind w:left="567" w:hanging="567"/>
        <w:jc w:val="both"/>
        <w:rPr>
          <w:rFonts w:ascii="Calibri" w:hAnsi="Calibri" w:cs="Calibri"/>
          <w:i/>
          <w:sz w:val="20"/>
          <w:szCs w:val="20"/>
        </w:rPr>
      </w:pPr>
      <w:r w:rsidRPr="002F3653">
        <w:rPr>
          <w:rFonts w:ascii="Calibri" w:hAnsi="Calibri" w:cs="Calibri"/>
          <w:sz w:val="20"/>
          <w:szCs w:val="20"/>
        </w:rPr>
        <w:lastRenderedPageBreak/>
        <w:tab/>
      </w:r>
      <w:r w:rsidR="00B52012" w:rsidRPr="002F3653">
        <w:rPr>
          <w:rFonts w:ascii="Calibri" w:hAnsi="Calibri" w:cs="Calibri"/>
          <w:i/>
          <w:sz w:val="20"/>
          <w:szCs w:val="20"/>
        </w:rPr>
        <w:t xml:space="preserve">Toto ustanovenie sa nevzťahuje na zákazky </w:t>
      </w:r>
      <w:r w:rsidR="00803E45" w:rsidRPr="002F3653">
        <w:rPr>
          <w:rFonts w:ascii="Calibri" w:hAnsi="Calibri" w:cs="Calibri"/>
          <w:i/>
          <w:sz w:val="20"/>
          <w:szCs w:val="20"/>
        </w:rPr>
        <w:t xml:space="preserve">s nízkymi hodnotami podľa § </w:t>
      </w:r>
      <w:r w:rsidR="00A3295F" w:rsidRPr="002F3653">
        <w:rPr>
          <w:rFonts w:ascii="Calibri" w:hAnsi="Calibri" w:cs="Calibri"/>
          <w:i/>
          <w:sz w:val="20"/>
          <w:szCs w:val="20"/>
        </w:rPr>
        <w:t>117</w:t>
      </w:r>
      <w:r w:rsidR="00B52012" w:rsidRPr="002F3653">
        <w:rPr>
          <w:rFonts w:ascii="Calibri" w:hAnsi="Calibri" w:cs="Calibri"/>
          <w:i/>
          <w:sz w:val="20"/>
          <w:szCs w:val="20"/>
        </w:rPr>
        <w:t xml:space="preserve"> ZVO uvedené </w:t>
      </w:r>
      <w:r w:rsidR="003662B0" w:rsidRPr="002F3653">
        <w:rPr>
          <w:rFonts w:cs="Calibri"/>
          <w:i/>
          <w:sz w:val="20"/>
          <w:szCs w:val="20"/>
        </w:rPr>
        <w:t xml:space="preserve"> </w:t>
      </w:r>
      <w:r w:rsidR="003662B0" w:rsidRPr="002F3653">
        <w:rPr>
          <w:rFonts w:asciiTheme="minorHAnsi" w:hAnsiTheme="minorHAnsi" w:cs="Calibri"/>
          <w:i/>
          <w:sz w:val="20"/>
          <w:szCs w:val="20"/>
        </w:rPr>
        <w:t>v</w:t>
      </w:r>
      <w:r w:rsidR="003662B0" w:rsidRPr="002F3653">
        <w:rPr>
          <w:rFonts w:cs="Calibri"/>
          <w:i/>
          <w:sz w:val="20"/>
          <w:szCs w:val="20"/>
        </w:rPr>
        <w:t xml:space="preserve"> </w:t>
      </w:r>
      <w:hyperlink w:anchor="_Obstarávanie_zákaziek_s" w:history="1">
        <w:r w:rsidR="00B52012" w:rsidRPr="002F3653">
          <w:rPr>
            <w:rStyle w:val="Hypertextovprepojenie"/>
            <w:rFonts w:ascii="Calibri" w:hAnsi="Calibri" w:cs="Calibri"/>
            <w:i/>
            <w:sz w:val="20"/>
            <w:szCs w:val="20"/>
          </w:rPr>
          <w:t>kapitole 4</w:t>
        </w:r>
      </w:hyperlink>
      <w:r w:rsidR="00B52012" w:rsidRPr="002F3653">
        <w:rPr>
          <w:rFonts w:ascii="Calibri" w:hAnsi="Calibri" w:cs="Calibri"/>
          <w:i/>
          <w:sz w:val="20"/>
          <w:szCs w:val="20"/>
        </w:rPr>
        <w:t xml:space="preserve"> </w:t>
      </w:r>
      <w:r w:rsidR="003662B0" w:rsidRPr="002F3653">
        <w:rPr>
          <w:rFonts w:ascii="Calibri" w:hAnsi="Calibri" w:cs="Calibri"/>
          <w:i/>
          <w:sz w:val="20"/>
          <w:szCs w:val="20"/>
        </w:rPr>
        <w:t>ani na zákazky, na ktoré sa ZVO nevzťahuje uvedené v </w:t>
      </w:r>
      <w:hyperlink w:anchor="_Obstarávanie_zákaziek,_na" w:history="1">
        <w:r w:rsidR="003662B0" w:rsidRPr="002F3653">
          <w:rPr>
            <w:rStyle w:val="Hypertextovprepojenie"/>
            <w:rFonts w:ascii="Calibri" w:hAnsi="Calibri" w:cs="Calibri"/>
            <w:i/>
            <w:sz w:val="20"/>
            <w:szCs w:val="20"/>
          </w:rPr>
          <w:t>kapitole 6</w:t>
        </w:r>
      </w:hyperlink>
      <w:r w:rsidR="003662B0" w:rsidRPr="002F3653">
        <w:rPr>
          <w:rFonts w:ascii="Calibri" w:hAnsi="Calibri" w:cs="Calibri"/>
          <w:i/>
          <w:sz w:val="20"/>
          <w:szCs w:val="20"/>
        </w:rPr>
        <w:t xml:space="preserve">. </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58"/>
      </w:tblGrid>
      <w:tr w:rsidR="00CC7888" w:rsidRPr="002F3653" w14:paraId="2218F691" w14:textId="77777777" w:rsidTr="00AB7743">
        <w:trPr>
          <w:trHeight w:val="1312"/>
        </w:trPr>
        <w:tc>
          <w:tcPr>
            <w:tcW w:w="8658" w:type="dxa"/>
            <w:tcBorders>
              <w:top w:val="single" w:sz="8" w:space="0" w:color="4F81BD"/>
              <w:left w:val="single" w:sz="8" w:space="0" w:color="4F81BD"/>
              <w:bottom w:val="single" w:sz="8" w:space="0" w:color="4F81BD"/>
              <w:right w:val="single" w:sz="8" w:space="0" w:color="4F81BD"/>
            </w:tcBorders>
            <w:shd w:val="clear" w:color="auto" w:fill="DBE5F1"/>
          </w:tcPr>
          <w:p w14:paraId="4B6A1452" w14:textId="77777777" w:rsidR="00CC7888" w:rsidRPr="002F3653" w:rsidRDefault="00CC7888" w:rsidP="00AB7743">
            <w:pPr>
              <w:pStyle w:val="Odsekzoznamu"/>
              <w:autoSpaceDE w:val="0"/>
              <w:autoSpaceDN w:val="0"/>
              <w:adjustRightInd w:val="0"/>
              <w:spacing w:before="60" w:line="276" w:lineRule="auto"/>
              <w:ind w:left="0"/>
              <w:contextualSpacing w:val="0"/>
              <w:jc w:val="both"/>
              <w:rPr>
                <w:rFonts w:ascii="Calibri" w:hAnsi="Calibri" w:cs="Calibri"/>
                <w:i/>
                <w:color w:val="000000"/>
                <w:sz w:val="20"/>
                <w:szCs w:val="20"/>
              </w:rPr>
            </w:pPr>
            <w:r w:rsidRPr="002F3653">
              <w:rPr>
                <w:rFonts w:ascii="Calibri" w:hAnsi="Calibri" w:cs="Calibri"/>
                <w:i/>
                <w:color w:val="000000"/>
                <w:sz w:val="20"/>
                <w:szCs w:val="20"/>
              </w:rPr>
              <w:t>Upozornenie:</w:t>
            </w:r>
          </w:p>
          <w:p w14:paraId="3F9A6B73" w14:textId="77777777" w:rsidR="00CC7888" w:rsidRPr="002F3653" w:rsidRDefault="00CC7888" w:rsidP="00E62210">
            <w:pPr>
              <w:pStyle w:val="Odsekzoznamu"/>
              <w:autoSpaceDE w:val="0"/>
              <w:autoSpaceDN w:val="0"/>
              <w:adjustRightInd w:val="0"/>
              <w:spacing w:before="120" w:after="120" w:line="276" w:lineRule="auto"/>
              <w:ind w:left="0"/>
              <w:contextualSpacing w:val="0"/>
              <w:jc w:val="both"/>
              <w:rPr>
                <w:rFonts w:asciiTheme="minorHAnsi" w:hAnsiTheme="minorHAnsi" w:cs="Helvetica"/>
                <w:sz w:val="18"/>
                <w:szCs w:val="21"/>
              </w:rPr>
            </w:pPr>
            <w:r w:rsidRPr="002F3653">
              <w:rPr>
                <w:rFonts w:ascii="Calibri" w:eastAsia="Calibri" w:hAnsi="Calibri" w:cs="Calibri"/>
                <w:color w:val="000000"/>
                <w:sz w:val="20"/>
                <w:szCs w:val="20"/>
              </w:rPr>
              <w:t xml:space="preserve">RO bude v rámci kontroly VO overovať aj splnenie </w:t>
            </w:r>
            <w:r w:rsidR="00E62210" w:rsidRPr="002F3653">
              <w:rPr>
                <w:rFonts w:ascii="Calibri" w:eastAsia="Calibri" w:hAnsi="Calibri" w:cs="Calibri"/>
                <w:color w:val="000000"/>
                <w:sz w:val="20"/>
                <w:szCs w:val="20"/>
              </w:rPr>
              <w:t>povinností</w:t>
            </w:r>
            <w:r w:rsidRPr="002F3653">
              <w:rPr>
                <w:rFonts w:ascii="Calibri" w:eastAsia="Calibri" w:hAnsi="Calibri" w:cs="Calibri"/>
                <w:color w:val="000000"/>
                <w:sz w:val="20"/>
                <w:szCs w:val="20"/>
              </w:rPr>
              <w:t xml:space="preserve"> žiadateľa/prijímateľa voči Európskej komisii (§ 62 ZVO), voči kontrolným orgánom a Úradu pre verejné obstarávanie (§ 63 ZVO) a povinnosti uverejniť informácie a dokumenty v profile (§ 64 ZVO). </w:t>
            </w:r>
          </w:p>
        </w:tc>
      </w:tr>
    </w:tbl>
    <w:p w14:paraId="32B7DFB5" w14:textId="77777777" w:rsidR="00E825AF" w:rsidRPr="002F3653" w:rsidRDefault="00E7219F" w:rsidP="00E7219F">
      <w:pPr>
        <w:pStyle w:val="Nadpis2"/>
        <w:spacing w:line="276" w:lineRule="auto"/>
        <w:ind w:left="426"/>
      </w:pPr>
      <w:bookmarkStart w:id="84" w:name="_Predkladanie_dokumentácie_z_1"/>
      <w:bookmarkStart w:id="85" w:name="_Toc11153159"/>
      <w:bookmarkEnd w:id="84"/>
      <w:r>
        <w:t xml:space="preserve">2.2 </w:t>
      </w:r>
      <w:r w:rsidR="008E078C" w:rsidRPr="002F3653">
        <w:t>Predkladanie dokumentácie z </w:t>
      </w:r>
      <w:r w:rsidR="00EE694C" w:rsidRPr="002F3653">
        <w:t>VO</w:t>
      </w:r>
      <w:r w:rsidR="008E078C" w:rsidRPr="002F3653">
        <w:t xml:space="preserve"> na</w:t>
      </w:r>
      <w:r w:rsidR="001806AD" w:rsidRPr="002F3653">
        <w:t xml:space="preserve"> kontrolu na</w:t>
      </w:r>
      <w:r w:rsidR="008E078C" w:rsidRPr="002F3653">
        <w:t xml:space="preserve"> RO</w:t>
      </w:r>
      <w:bookmarkEnd w:id="85"/>
    </w:p>
    <w:p w14:paraId="530E0416" w14:textId="5EA95D31" w:rsidR="00435442" w:rsidRPr="002F3653" w:rsidRDefault="00E825AF" w:rsidP="001614CC">
      <w:pPr>
        <w:pStyle w:val="Default"/>
        <w:numPr>
          <w:ilvl w:val="0"/>
          <w:numId w:val="14"/>
        </w:numPr>
        <w:spacing w:before="120" w:after="120" w:line="276" w:lineRule="auto"/>
        <w:ind w:left="426"/>
        <w:jc w:val="both"/>
        <w:rPr>
          <w:rFonts w:asciiTheme="minorHAnsi" w:hAnsiTheme="minorHAnsi" w:cs="Calibri"/>
          <w:sz w:val="20"/>
          <w:szCs w:val="20"/>
        </w:rPr>
      </w:pPr>
      <w:r w:rsidRPr="00F7157B">
        <w:rPr>
          <w:rFonts w:asciiTheme="minorHAnsi" w:hAnsiTheme="minorHAnsi" w:cs="Calibri"/>
          <w:sz w:val="20"/>
          <w:szCs w:val="20"/>
        </w:rPr>
        <w:t xml:space="preserve">Dokumentáciu </w:t>
      </w:r>
      <w:r w:rsidR="00A54FDE" w:rsidRPr="00F7157B">
        <w:rPr>
          <w:rFonts w:asciiTheme="minorHAnsi" w:hAnsiTheme="minorHAnsi" w:cs="Calibri"/>
          <w:sz w:val="20"/>
          <w:szCs w:val="20"/>
        </w:rPr>
        <w:t xml:space="preserve">z </w:t>
      </w:r>
      <w:r w:rsidRPr="00F7157B">
        <w:rPr>
          <w:rFonts w:asciiTheme="minorHAnsi" w:hAnsiTheme="minorHAnsi" w:cs="Calibri"/>
          <w:sz w:val="20"/>
          <w:szCs w:val="20"/>
        </w:rPr>
        <w:t xml:space="preserve">procesu </w:t>
      </w:r>
      <w:r w:rsidR="00A54FDE" w:rsidRPr="00F7157B">
        <w:rPr>
          <w:rFonts w:asciiTheme="minorHAnsi" w:hAnsiTheme="minorHAnsi" w:cs="Calibri"/>
          <w:sz w:val="20"/>
          <w:szCs w:val="20"/>
        </w:rPr>
        <w:t xml:space="preserve">verejného obstarávania (ďalej aj „dokumentácia“) </w:t>
      </w:r>
      <w:r w:rsidRPr="00F7157B">
        <w:rPr>
          <w:rFonts w:asciiTheme="minorHAnsi" w:hAnsiTheme="minorHAnsi" w:cs="Calibri"/>
          <w:sz w:val="20"/>
          <w:szCs w:val="20"/>
        </w:rPr>
        <w:t xml:space="preserve">je </w:t>
      </w:r>
      <w:r w:rsidR="00481886" w:rsidRPr="00F7157B">
        <w:rPr>
          <w:rFonts w:asciiTheme="minorHAnsi" w:hAnsiTheme="minorHAnsi" w:cs="Calibri"/>
          <w:sz w:val="20"/>
          <w:szCs w:val="20"/>
        </w:rPr>
        <w:t>žiadateľ/</w:t>
      </w:r>
      <w:r w:rsidRPr="00F7157B">
        <w:rPr>
          <w:rFonts w:asciiTheme="minorHAnsi" w:hAnsiTheme="minorHAnsi" w:cs="Calibri"/>
          <w:sz w:val="20"/>
          <w:szCs w:val="20"/>
        </w:rPr>
        <w:t xml:space="preserve">prijímateľ povinný predložiť </w:t>
      </w:r>
      <w:r w:rsidRPr="00F7157B">
        <w:rPr>
          <w:rFonts w:asciiTheme="minorHAnsi" w:hAnsiTheme="minorHAnsi" w:cs="Calibri"/>
          <w:b/>
          <w:sz w:val="20"/>
          <w:szCs w:val="20"/>
        </w:rPr>
        <w:t>na RO</w:t>
      </w:r>
      <w:r w:rsidR="00807E2B" w:rsidRPr="00F7157B">
        <w:rPr>
          <w:rFonts w:asciiTheme="minorHAnsi" w:hAnsiTheme="minorHAnsi" w:cs="Calibri"/>
          <w:sz w:val="20"/>
          <w:szCs w:val="20"/>
        </w:rPr>
        <w:t xml:space="preserve">, </w:t>
      </w:r>
      <w:r w:rsidR="00BB7538" w:rsidRPr="00F7157B">
        <w:rPr>
          <w:rFonts w:asciiTheme="minorHAnsi" w:hAnsiTheme="minorHAnsi" w:cs="Calibri"/>
          <w:sz w:val="20"/>
          <w:szCs w:val="20"/>
        </w:rPr>
        <w:t>pri projektoch PO 7 OPII vždy aj na vedomie SO</w:t>
      </w:r>
      <w:r w:rsidR="00A20E6F">
        <w:rPr>
          <w:rStyle w:val="Odkaznapoznmkupodiarou"/>
          <w:rFonts w:asciiTheme="minorHAnsi" w:hAnsiTheme="minorHAnsi" w:cs="Calibri"/>
          <w:sz w:val="20"/>
          <w:szCs w:val="20"/>
        </w:rPr>
        <w:footnoteReference w:id="19"/>
      </w:r>
      <w:r w:rsidR="00807E2B" w:rsidRPr="00F7157B">
        <w:rPr>
          <w:rFonts w:asciiTheme="minorHAnsi" w:hAnsiTheme="minorHAnsi" w:cs="Calibri"/>
          <w:sz w:val="20"/>
          <w:szCs w:val="20"/>
        </w:rPr>
        <w:t xml:space="preserve"> a pri projektoch PO 8 v prípade ak </w:t>
      </w:r>
      <w:ins w:id="88" w:author="uzivatel" w:date="2020-12-17T13:30:00Z">
        <w:r w:rsidR="00455C09">
          <w:rPr>
            <w:rFonts w:asciiTheme="minorHAnsi" w:hAnsiTheme="minorHAnsi" w:cs="Calibri"/>
            <w:sz w:val="20"/>
            <w:szCs w:val="20"/>
          </w:rPr>
          <w:t>žiadateľom/</w:t>
        </w:r>
      </w:ins>
      <w:r w:rsidR="00807E2B" w:rsidRPr="00F7157B">
        <w:rPr>
          <w:rFonts w:asciiTheme="minorHAnsi" w:hAnsiTheme="minorHAnsi" w:cs="Calibri"/>
          <w:sz w:val="20"/>
          <w:szCs w:val="20"/>
        </w:rPr>
        <w:t>prijímateľom nie je MDV SR vždy aj na vedomie Odboru riadenia projektov informatizácie spoločnosti a technickej pomoci</w:t>
      </w:r>
      <w:r w:rsidR="00C16AC6">
        <w:rPr>
          <w:rStyle w:val="Odkaznapoznmkupodiarou"/>
          <w:rFonts w:asciiTheme="minorHAnsi" w:hAnsiTheme="minorHAnsi" w:cs="Calibri"/>
          <w:sz w:val="20"/>
          <w:szCs w:val="20"/>
        </w:rPr>
        <w:footnoteReference w:id="20"/>
      </w:r>
      <w:r w:rsidR="00BB7538" w:rsidRPr="00F7157B">
        <w:rPr>
          <w:rFonts w:asciiTheme="minorHAnsi" w:hAnsiTheme="minorHAnsi" w:cs="Calibri"/>
          <w:sz w:val="20"/>
          <w:szCs w:val="20"/>
        </w:rPr>
        <w:t xml:space="preserve">, </w:t>
      </w:r>
      <w:r w:rsidR="00775166" w:rsidRPr="00F7157B">
        <w:rPr>
          <w:rFonts w:asciiTheme="minorHAnsi" w:hAnsiTheme="minorHAnsi" w:cs="Calibri"/>
          <w:sz w:val="20"/>
          <w:szCs w:val="20"/>
        </w:rPr>
        <w:t>v rozsahu uvedenom</w:t>
      </w:r>
      <w:r w:rsidR="008E304E" w:rsidRPr="00F7157B">
        <w:rPr>
          <w:rFonts w:asciiTheme="minorHAnsi" w:hAnsiTheme="minorHAnsi" w:cs="Calibri"/>
          <w:sz w:val="20"/>
          <w:szCs w:val="20"/>
        </w:rPr>
        <w:t xml:space="preserve"> v</w:t>
      </w:r>
      <w:r w:rsidR="00775166" w:rsidRPr="00F7157B">
        <w:rPr>
          <w:rFonts w:asciiTheme="minorHAnsi" w:hAnsiTheme="minorHAnsi" w:cs="Calibri"/>
          <w:sz w:val="20"/>
          <w:szCs w:val="20"/>
        </w:rPr>
        <w:t xml:space="preserve"> </w:t>
      </w:r>
      <w:r w:rsidR="00B05775" w:rsidRPr="00F7157B">
        <w:rPr>
          <w:rFonts w:asciiTheme="minorHAnsi" w:hAnsiTheme="minorHAnsi" w:cs="Calibri"/>
          <w:sz w:val="20"/>
          <w:szCs w:val="20"/>
        </w:rPr>
        <w:t>odsekoch</w:t>
      </w:r>
      <w:r w:rsidR="00232C89" w:rsidRPr="00F7157B">
        <w:rPr>
          <w:rFonts w:asciiTheme="minorHAnsi" w:hAnsiTheme="minorHAnsi" w:cs="Calibri"/>
          <w:sz w:val="20"/>
          <w:szCs w:val="20"/>
        </w:rPr>
        <w:t xml:space="preserve"> 2 až 4 tejto časti</w:t>
      </w:r>
      <w:r w:rsidR="00F508CD" w:rsidRPr="00F7157B">
        <w:rPr>
          <w:rFonts w:asciiTheme="minorHAnsi" w:hAnsiTheme="minorHAnsi" w:cs="Calibri"/>
          <w:sz w:val="20"/>
          <w:szCs w:val="20"/>
        </w:rPr>
        <w:t xml:space="preserve"> príručky</w:t>
      </w:r>
      <w:r w:rsidR="00586A1B" w:rsidRPr="00F7157B">
        <w:rPr>
          <w:rFonts w:asciiTheme="minorHAnsi" w:hAnsiTheme="minorHAnsi" w:cs="Calibri"/>
          <w:sz w:val="20"/>
          <w:szCs w:val="20"/>
        </w:rPr>
        <w:t xml:space="preserve"> nižšie</w:t>
      </w:r>
      <w:r w:rsidR="00232C89" w:rsidRPr="00F7157B">
        <w:rPr>
          <w:rFonts w:asciiTheme="minorHAnsi" w:hAnsiTheme="minorHAnsi" w:cs="Calibri"/>
          <w:sz w:val="20"/>
          <w:szCs w:val="20"/>
        </w:rPr>
        <w:t xml:space="preserve"> </w:t>
      </w:r>
      <w:r w:rsidR="00775166" w:rsidRPr="00F7157B">
        <w:rPr>
          <w:rFonts w:asciiTheme="minorHAnsi" w:hAnsiTheme="minorHAnsi" w:cs="Calibri"/>
          <w:sz w:val="20"/>
          <w:szCs w:val="20"/>
        </w:rPr>
        <w:t>a</w:t>
      </w:r>
      <w:r w:rsidR="00CF5C56" w:rsidRPr="00F7157B">
        <w:rPr>
          <w:rFonts w:asciiTheme="minorHAnsi" w:hAnsiTheme="minorHAnsi" w:cs="Calibri"/>
          <w:sz w:val="20"/>
          <w:szCs w:val="20"/>
        </w:rPr>
        <w:t xml:space="preserve"> v</w:t>
      </w:r>
      <w:r w:rsidR="00775166" w:rsidRPr="00F7157B">
        <w:rPr>
          <w:rFonts w:asciiTheme="minorHAnsi" w:hAnsiTheme="minorHAnsi" w:cs="Calibri"/>
          <w:sz w:val="20"/>
          <w:szCs w:val="20"/>
        </w:rPr>
        <w:t> kapitolách 3 až 6 príručky v závislosti od typu zákazky</w:t>
      </w:r>
      <w:r w:rsidR="00232C89" w:rsidRPr="00F7157B">
        <w:rPr>
          <w:rFonts w:asciiTheme="minorHAnsi" w:hAnsiTheme="minorHAnsi" w:cs="Calibri"/>
          <w:sz w:val="20"/>
          <w:szCs w:val="20"/>
        </w:rPr>
        <w:t xml:space="preserve"> a</w:t>
      </w:r>
      <w:r w:rsidR="00A54FDE" w:rsidRPr="00F7157B">
        <w:rPr>
          <w:rFonts w:asciiTheme="minorHAnsi" w:hAnsiTheme="minorHAnsi" w:cs="Calibri"/>
          <w:sz w:val="20"/>
          <w:szCs w:val="20"/>
        </w:rPr>
        <w:t xml:space="preserve"> </w:t>
      </w:r>
      <w:r w:rsidR="00647E53" w:rsidRPr="00F7157B">
        <w:rPr>
          <w:rFonts w:asciiTheme="minorHAnsi" w:hAnsiTheme="minorHAnsi" w:cs="Calibri"/>
          <w:sz w:val="20"/>
          <w:szCs w:val="20"/>
        </w:rPr>
        <w:t xml:space="preserve">v lehotách </w:t>
      </w:r>
      <w:r w:rsidR="00A54FDE" w:rsidRPr="00F7157B">
        <w:rPr>
          <w:rFonts w:asciiTheme="minorHAnsi" w:hAnsiTheme="minorHAnsi" w:cs="Calibri"/>
          <w:sz w:val="20"/>
          <w:szCs w:val="20"/>
        </w:rPr>
        <w:t>určených</w:t>
      </w:r>
      <w:r w:rsidR="00647E53" w:rsidRPr="00F7157B">
        <w:rPr>
          <w:rFonts w:asciiTheme="minorHAnsi" w:hAnsiTheme="minorHAnsi" w:cs="Calibri"/>
          <w:sz w:val="20"/>
          <w:szCs w:val="20"/>
        </w:rPr>
        <w:t xml:space="preserve"> touto príručkou</w:t>
      </w:r>
      <w:r w:rsidR="00727A85" w:rsidRPr="00F7157B">
        <w:rPr>
          <w:rFonts w:asciiTheme="minorHAnsi" w:hAnsiTheme="minorHAnsi" w:cs="Calibri"/>
          <w:sz w:val="20"/>
          <w:szCs w:val="20"/>
        </w:rPr>
        <w:t xml:space="preserve">, pričom </w:t>
      </w:r>
      <w:r w:rsidR="00A54FDE" w:rsidRPr="00F7157B">
        <w:rPr>
          <w:rFonts w:asciiTheme="minorHAnsi" w:hAnsiTheme="minorHAnsi" w:cs="Calibri"/>
          <w:sz w:val="20"/>
          <w:szCs w:val="20"/>
        </w:rPr>
        <w:t xml:space="preserve">túto </w:t>
      </w:r>
      <w:r w:rsidR="00727A85" w:rsidRPr="00F7157B">
        <w:rPr>
          <w:rFonts w:asciiTheme="minorHAnsi" w:hAnsiTheme="minorHAnsi" w:cs="Calibri"/>
          <w:sz w:val="20"/>
          <w:szCs w:val="20"/>
        </w:rPr>
        <w:t>dokumentáciu predkladá v takej fáze</w:t>
      </w:r>
      <w:r w:rsidR="00EC44F8" w:rsidRPr="00F7157B">
        <w:rPr>
          <w:rFonts w:asciiTheme="minorHAnsi" w:hAnsiTheme="minorHAnsi" w:cs="Calibri"/>
          <w:sz w:val="20"/>
          <w:szCs w:val="20"/>
        </w:rPr>
        <w:t>, v ak</w:t>
      </w:r>
      <w:r w:rsidR="00727A85" w:rsidRPr="00F7157B">
        <w:rPr>
          <w:rFonts w:asciiTheme="minorHAnsi" w:hAnsiTheme="minorHAnsi" w:cs="Calibri"/>
          <w:sz w:val="20"/>
          <w:szCs w:val="20"/>
        </w:rPr>
        <w:t>ej</w:t>
      </w:r>
      <w:r w:rsidR="00EC44F8" w:rsidRPr="00F7157B">
        <w:rPr>
          <w:rFonts w:asciiTheme="minorHAnsi" w:hAnsiTheme="minorHAnsi" w:cs="Calibri"/>
          <w:sz w:val="20"/>
          <w:szCs w:val="20"/>
        </w:rPr>
        <w:t xml:space="preserve"> sa VO </w:t>
      </w:r>
      <w:r w:rsidR="00647E53" w:rsidRPr="00F7157B">
        <w:rPr>
          <w:rFonts w:asciiTheme="minorHAnsi" w:hAnsiTheme="minorHAnsi" w:cs="Calibri"/>
          <w:sz w:val="20"/>
          <w:szCs w:val="20"/>
        </w:rPr>
        <w:t xml:space="preserve">v danom momente </w:t>
      </w:r>
      <w:r w:rsidR="00EC44F8" w:rsidRPr="00F7157B">
        <w:rPr>
          <w:rFonts w:asciiTheme="minorHAnsi" w:hAnsiTheme="minorHAnsi" w:cs="Calibri"/>
          <w:sz w:val="20"/>
          <w:szCs w:val="20"/>
        </w:rPr>
        <w:t>nachádza</w:t>
      </w:r>
      <w:r w:rsidR="00727A85" w:rsidRPr="00F7157B">
        <w:rPr>
          <w:rFonts w:asciiTheme="minorHAnsi" w:hAnsiTheme="minorHAnsi" w:cs="Calibri"/>
          <w:sz w:val="20"/>
          <w:szCs w:val="20"/>
        </w:rPr>
        <w:t xml:space="preserve"> (ak niektoré z ustano</w:t>
      </w:r>
      <w:r w:rsidR="00504EFA" w:rsidRPr="00F7157B">
        <w:rPr>
          <w:rFonts w:asciiTheme="minorHAnsi" w:hAnsiTheme="minorHAnsi" w:cs="Calibri"/>
          <w:sz w:val="20"/>
          <w:szCs w:val="20"/>
        </w:rPr>
        <w:t>ven</w:t>
      </w:r>
      <w:r w:rsidR="00727A85" w:rsidRPr="00F7157B">
        <w:rPr>
          <w:rFonts w:asciiTheme="minorHAnsi" w:hAnsiTheme="minorHAnsi" w:cs="Calibri"/>
          <w:sz w:val="20"/>
          <w:szCs w:val="20"/>
        </w:rPr>
        <w:t>í príručky neustanovuje inak)</w:t>
      </w:r>
      <w:r w:rsidR="00573F03" w:rsidRPr="00F7157B">
        <w:rPr>
          <w:rFonts w:asciiTheme="minorHAnsi" w:hAnsiTheme="minorHAnsi" w:cs="Calibri"/>
          <w:sz w:val="20"/>
          <w:szCs w:val="20"/>
        </w:rPr>
        <w:t>.</w:t>
      </w:r>
      <w:r w:rsidR="00F7157B">
        <w:rPr>
          <w:rFonts w:asciiTheme="minorHAnsi" w:hAnsiTheme="minorHAnsi" w:cs="Calibri"/>
          <w:sz w:val="20"/>
          <w:szCs w:val="20"/>
        </w:rPr>
        <w:t xml:space="preserve"> </w:t>
      </w:r>
      <w:r w:rsidR="00A54FDE" w:rsidRPr="00F7157B">
        <w:rPr>
          <w:rFonts w:asciiTheme="minorHAnsi" w:hAnsiTheme="minorHAnsi" w:cs="Calibri"/>
          <w:sz w:val="20"/>
          <w:szCs w:val="20"/>
        </w:rPr>
        <w:t>Dokumentáciu</w:t>
      </w:r>
      <w:r w:rsidR="003855B5" w:rsidRPr="00F7157B">
        <w:rPr>
          <w:rFonts w:asciiTheme="minorHAnsi" w:hAnsiTheme="minorHAnsi" w:cs="Calibri"/>
          <w:sz w:val="20"/>
          <w:szCs w:val="20"/>
        </w:rPr>
        <w:t xml:space="preserve"> </w:t>
      </w:r>
      <w:r w:rsidR="001806AD" w:rsidRPr="00F7157B">
        <w:rPr>
          <w:rFonts w:asciiTheme="minorHAnsi" w:hAnsiTheme="minorHAnsi" w:cs="Calibri"/>
          <w:sz w:val="20"/>
          <w:szCs w:val="20"/>
        </w:rPr>
        <w:t xml:space="preserve">z VO </w:t>
      </w:r>
      <w:r w:rsidR="00481886" w:rsidRPr="00F7157B">
        <w:rPr>
          <w:rFonts w:asciiTheme="minorHAnsi" w:hAnsiTheme="minorHAnsi" w:cs="Calibri"/>
          <w:sz w:val="20"/>
          <w:szCs w:val="20"/>
        </w:rPr>
        <w:t>žiadateľ/</w:t>
      </w:r>
      <w:r w:rsidR="00A54FDE" w:rsidRPr="00F7157B">
        <w:rPr>
          <w:rFonts w:asciiTheme="minorHAnsi" w:hAnsiTheme="minorHAnsi" w:cs="Calibri"/>
          <w:sz w:val="20"/>
          <w:szCs w:val="20"/>
        </w:rPr>
        <w:t xml:space="preserve">prijímateľ </w:t>
      </w:r>
      <w:r w:rsidR="000103A9" w:rsidRPr="00F7157B">
        <w:rPr>
          <w:rFonts w:asciiTheme="minorHAnsi" w:hAnsiTheme="minorHAnsi" w:cs="Calibri"/>
          <w:sz w:val="20"/>
          <w:szCs w:val="20"/>
        </w:rPr>
        <w:t>predkladá cez ITMS2014+</w:t>
      </w:r>
      <w:r w:rsidR="00A20E6F">
        <w:rPr>
          <w:rFonts w:asciiTheme="minorHAnsi" w:hAnsiTheme="minorHAnsi" w:cs="Calibri"/>
          <w:sz w:val="20"/>
          <w:szCs w:val="20"/>
        </w:rPr>
        <w:t xml:space="preserve"> samostatne</w:t>
      </w:r>
      <w:r w:rsidR="00A20E6F" w:rsidRPr="00950D0A">
        <w:rPr>
          <w:rFonts w:asciiTheme="minorHAnsi" w:hAnsiTheme="minorHAnsi" w:cs="Calibri"/>
          <w:sz w:val="20"/>
          <w:szCs w:val="20"/>
        </w:rPr>
        <w:t xml:space="preserve"> </w:t>
      </w:r>
      <w:r w:rsidR="00A20E6F">
        <w:rPr>
          <w:rFonts w:asciiTheme="minorHAnsi" w:hAnsiTheme="minorHAnsi" w:cs="Calibri"/>
          <w:sz w:val="20"/>
          <w:szCs w:val="20"/>
        </w:rPr>
        <w:t xml:space="preserve">tak, </w:t>
      </w:r>
      <w:r w:rsidR="00A20E6F" w:rsidRPr="00950D0A">
        <w:rPr>
          <w:rFonts w:asciiTheme="minorHAnsi" w:hAnsiTheme="minorHAnsi" w:cs="Calibri"/>
          <w:sz w:val="20"/>
          <w:szCs w:val="20"/>
        </w:rPr>
        <w:t>aby celkový objem dát za jednu prílohu neprekročil 100 MB</w:t>
      </w:r>
      <w:r w:rsidR="00A20E6F" w:rsidRPr="00F7157B">
        <w:rPr>
          <w:rFonts w:asciiTheme="minorHAnsi" w:hAnsiTheme="minorHAnsi" w:cs="Calibri"/>
          <w:sz w:val="20"/>
          <w:szCs w:val="20"/>
        </w:rPr>
        <w:t>.</w:t>
      </w:r>
      <w:r w:rsidR="0060257D" w:rsidRPr="0060257D">
        <w:rPr>
          <w:rFonts w:asciiTheme="minorHAnsi" w:hAnsiTheme="minorHAnsi" w:cs="Calibri"/>
          <w:sz w:val="20"/>
          <w:szCs w:val="20"/>
        </w:rPr>
        <w:t xml:space="preserve"> </w:t>
      </w:r>
      <w:r w:rsidR="0060257D" w:rsidRPr="00F7157B">
        <w:rPr>
          <w:rFonts w:asciiTheme="minorHAnsi" w:hAnsiTheme="minorHAnsi" w:cs="Calibri"/>
          <w:sz w:val="20"/>
          <w:szCs w:val="20"/>
        </w:rPr>
        <w:t xml:space="preserve">Minimálny rozsah dokumentácie, ktorú </w:t>
      </w:r>
      <w:ins w:id="89" w:author="uzivatel" w:date="2020-12-17T13:30:00Z">
        <w:r w:rsidR="00455C09">
          <w:rPr>
            <w:rFonts w:asciiTheme="minorHAnsi" w:hAnsiTheme="minorHAnsi" w:cs="Calibri"/>
            <w:sz w:val="20"/>
            <w:szCs w:val="20"/>
          </w:rPr>
          <w:t>žiadateľ/</w:t>
        </w:r>
      </w:ins>
      <w:r w:rsidR="0060257D" w:rsidRPr="00F7157B">
        <w:rPr>
          <w:rFonts w:asciiTheme="minorHAnsi" w:hAnsiTheme="minorHAnsi" w:cs="Calibri"/>
          <w:sz w:val="20"/>
          <w:szCs w:val="20"/>
        </w:rPr>
        <w:t>prijímateľ povinne predkladá cez ITMS2014</w:t>
      </w:r>
      <w:r w:rsidR="0060257D" w:rsidRPr="002F3653">
        <w:rPr>
          <w:rFonts w:asciiTheme="minorHAnsi" w:hAnsiTheme="minorHAnsi" w:cs="Calibri"/>
          <w:sz w:val="20"/>
          <w:szCs w:val="20"/>
        </w:rPr>
        <w:t>+</w:t>
      </w:r>
      <w:r w:rsidR="0060257D">
        <w:rPr>
          <w:rFonts w:asciiTheme="minorHAnsi" w:hAnsiTheme="minorHAnsi" w:cs="Calibri"/>
          <w:sz w:val="20"/>
          <w:szCs w:val="20"/>
        </w:rPr>
        <w:t xml:space="preserve"> v prípade prvej ex-ante kontroly je určený v Tabuľke č.</w:t>
      </w:r>
      <w:r w:rsidR="0060257D" w:rsidRPr="0060257D">
        <w:rPr>
          <w:rFonts w:asciiTheme="minorHAnsi" w:hAnsiTheme="minorHAnsi" w:cs="Calibri"/>
          <w:sz w:val="20"/>
          <w:szCs w:val="20"/>
        </w:rPr>
        <w:t xml:space="preserve"> 4</w:t>
      </w:r>
      <w:r w:rsidR="0060257D">
        <w:rPr>
          <w:rFonts w:asciiTheme="minorHAnsi" w:hAnsiTheme="minorHAnsi" w:cs="Calibri"/>
          <w:sz w:val="20"/>
          <w:szCs w:val="20"/>
        </w:rPr>
        <w:t xml:space="preserve"> modul A tejto príručky (kap.3).</w:t>
      </w:r>
      <w:r w:rsidR="000103A9" w:rsidRPr="00F7157B">
        <w:rPr>
          <w:rFonts w:asciiTheme="minorHAnsi" w:hAnsiTheme="minorHAnsi" w:cs="Calibri"/>
          <w:sz w:val="20"/>
          <w:szCs w:val="20"/>
        </w:rPr>
        <w:t xml:space="preserve"> </w:t>
      </w:r>
      <w:r w:rsidR="000222EF">
        <w:rPr>
          <w:rFonts w:asciiTheme="minorHAnsi" w:hAnsiTheme="minorHAnsi" w:cs="Calibri"/>
          <w:sz w:val="20"/>
          <w:szCs w:val="20"/>
        </w:rPr>
        <w:t>R</w:t>
      </w:r>
      <w:r w:rsidR="000103A9" w:rsidRPr="00F7157B">
        <w:rPr>
          <w:rFonts w:asciiTheme="minorHAnsi" w:hAnsiTheme="minorHAnsi" w:cs="Calibri"/>
          <w:sz w:val="20"/>
          <w:szCs w:val="20"/>
        </w:rPr>
        <w:t xml:space="preserve">ozsah dokumentácie, ktorú </w:t>
      </w:r>
      <w:ins w:id="90" w:author="uzivatel" w:date="2020-12-17T13:30:00Z">
        <w:r w:rsidR="00455C09">
          <w:rPr>
            <w:rFonts w:asciiTheme="minorHAnsi" w:hAnsiTheme="minorHAnsi" w:cs="Calibri"/>
            <w:sz w:val="20"/>
            <w:szCs w:val="20"/>
          </w:rPr>
          <w:t>žiadateľ/</w:t>
        </w:r>
      </w:ins>
      <w:r w:rsidR="000103A9" w:rsidRPr="00F7157B">
        <w:rPr>
          <w:rFonts w:asciiTheme="minorHAnsi" w:hAnsiTheme="minorHAnsi" w:cs="Calibri"/>
          <w:sz w:val="20"/>
          <w:szCs w:val="20"/>
        </w:rPr>
        <w:t>prijímateľ povinne predkladá cez ITMS2014</w:t>
      </w:r>
      <w:r w:rsidR="000103A9" w:rsidRPr="002F3653">
        <w:rPr>
          <w:rFonts w:asciiTheme="minorHAnsi" w:hAnsiTheme="minorHAnsi" w:cs="Calibri"/>
          <w:sz w:val="20"/>
          <w:szCs w:val="20"/>
        </w:rPr>
        <w:t>+</w:t>
      </w:r>
      <w:r w:rsidR="0060257D">
        <w:rPr>
          <w:rFonts w:asciiTheme="minorHAnsi" w:hAnsiTheme="minorHAnsi" w:cs="Calibri"/>
          <w:sz w:val="20"/>
          <w:szCs w:val="20"/>
        </w:rPr>
        <w:t xml:space="preserve"> v prípade druhej ex-ante kontroly / štandardnej ex-post kontroly</w:t>
      </w:r>
      <w:r w:rsidR="000103A9" w:rsidRPr="002F3653">
        <w:rPr>
          <w:rFonts w:asciiTheme="minorHAnsi" w:hAnsiTheme="minorHAnsi" w:cs="Calibri"/>
          <w:sz w:val="20"/>
          <w:szCs w:val="20"/>
        </w:rPr>
        <w:t xml:space="preserve"> je definovaný v závislosti od hodnoty a typu zákazky</w:t>
      </w:r>
      <w:r w:rsidR="000222EF">
        <w:rPr>
          <w:rFonts w:asciiTheme="minorHAnsi" w:hAnsiTheme="minorHAnsi" w:cs="Calibri"/>
          <w:sz w:val="20"/>
          <w:szCs w:val="20"/>
        </w:rPr>
        <w:t>,</w:t>
      </w:r>
      <w:r w:rsidR="000103A9" w:rsidRPr="002F3653">
        <w:rPr>
          <w:rFonts w:asciiTheme="minorHAnsi" w:hAnsiTheme="minorHAnsi" w:cs="Calibri"/>
          <w:sz w:val="20"/>
          <w:szCs w:val="20"/>
        </w:rPr>
        <w:t xml:space="preserve"> </w:t>
      </w:r>
      <w:r w:rsidR="000222EF">
        <w:rPr>
          <w:rFonts w:asciiTheme="minorHAnsi" w:hAnsiTheme="minorHAnsi" w:cs="Calibri"/>
          <w:sz w:val="20"/>
          <w:szCs w:val="20"/>
        </w:rPr>
        <w:t xml:space="preserve">so zohľadnením ustanovenia § 49 </w:t>
      </w:r>
      <w:r w:rsidR="00F40D20" w:rsidRPr="00F40D20">
        <w:rPr>
          <w:rFonts w:asciiTheme="minorHAnsi" w:hAnsiTheme="minorHAnsi" w:cs="Calibri"/>
          <w:sz w:val="20"/>
          <w:szCs w:val="20"/>
        </w:rPr>
        <w:t xml:space="preserve">ods. 1  </w:t>
      </w:r>
      <w:r w:rsidR="000222EF">
        <w:rPr>
          <w:rFonts w:asciiTheme="minorHAnsi" w:hAnsiTheme="minorHAnsi" w:cs="Calibri"/>
          <w:sz w:val="20"/>
          <w:szCs w:val="20"/>
        </w:rPr>
        <w:t>v spojení s ods. 3 zákona o príspevku z EŠIF</w:t>
      </w:r>
      <w:r w:rsidR="00F40D20" w:rsidRPr="00F40D20">
        <w:rPr>
          <w:rFonts w:asciiTheme="minorHAnsi" w:hAnsiTheme="minorHAnsi" w:cs="Calibri"/>
          <w:sz w:val="20"/>
          <w:szCs w:val="20"/>
        </w:rPr>
        <w:t xml:space="preserve">. </w:t>
      </w:r>
      <w:r w:rsidR="00543173">
        <w:rPr>
          <w:rFonts w:asciiTheme="minorHAnsi" w:hAnsiTheme="minorHAnsi" w:cs="Calibri"/>
          <w:sz w:val="20"/>
          <w:szCs w:val="20"/>
        </w:rPr>
        <w:t>V</w:t>
      </w:r>
      <w:r w:rsidR="00543173" w:rsidRPr="00543173">
        <w:rPr>
          <w:rFonts w:asciiTheme="minorHAnsi" w:hAnsiTheme="minorHAnsi" w:cs="Calibri"/>
          <w:sz w:val="20"/>
          <w:szCs w:val="20"/>
        </w:rPr>
        <w:t xml:space="preserve"> prípade nemožnosti (z technických dôvodov - pre rozsiahlosť dokumentu, prípadne zníženie kvality poskytovanej dokumentácie...) predloženia ponuky úspešného uchádzača, resp. akejkoľvek inej dokumentácie je možné zbaviť žiadateľa/prijímateľa tejto povinnosti</w:t>
      </w:r>
      <w:r w:rsidR="00543173">
        <w:rPr>
          <w:rFonts w:asciiTheme="minorHAnsi" w:hAnsiTheme="minorHAnsi" w:cs="Calibri"/>
          <w:sz w:val="20"/>
          <w:szCs w:val="20"/>
        </w:rPr>
        <w:t>.</w:t>
      </w:r>
      <w:r w:rsidR="00770215" w:rsidRPr="002F3653">
        <w:rPr>
          <w:rFonts w:asciiTheme="minorHAnsi" w:hAnsiTheme="minorHAnsi" w:cs="Calibri"/>
          <w:sz w:val="20"/>
          <w:szCs w:val="20"/>
        </w:rPr>
        <w:t xml:space="preserve"> </w:t>
      </w:r>
      <w:r w:rsidR="00F40D20" w:rsidRPr="00F40D20">
        <w:rPr>
          <w:rFonts w:asciiTheme="minorHAnsi" w:hAnsiTheme="minorHAnsi" w:cs="Calibri"/>
          <w:sz w:val="20"/>
          <w:szCs w:val="20"/>
        </w:rPr>
        <w:t xml:space="preserve">RO je oprávnený určiť povinnosť predkladania dokumentácie cez ITMS 2014+ aj inej ako je definované v predošlej vete, pričom stanovenie tejto povinnosti závisí najmä od povahy konkrétneho dokumentu, od skutočnosti či je jeho elektronická podoba využívaná alebo zverejňovaná aj v iných informačných systémoch, alebo či je elektronicky dostupná aj bez neprimeraných administratívnych a technických nárokov na kapacity </w:t>
      </w:r>
      <w:ins w:id="91" w:author="uzivatel" w:date="2020-12-17T13:31:00Z">
        <w:r w:rsidR="00455C09">
          <w:rPr>
            <w:rFonts w:asciiTheme="minorHAnsi" w:hAnsiTheme="minorHAnsi" w:cs="Calibri"/>
            <w:sz w:val="20"/>
            <w:szCs w:val="20"/>
          </w:rPr>
          <w:t>žiadateľa/</w:t>
        </w:r>
      </w:ins>
      <w:r w:rsidR="00F40D20" w:rsidRPr="00F40D20">
        <w:rPr>
          <w:rFonts w:asciiTheme="minorHAnsi" w:hAnsiTheme="minorHAnsi" w:cs="Calibri"/>
          <w:sz w:val="20"/>
          <w:szCs w:val="20"/>
        </w:rPr>
        <w:t>prijímateľa.</w:t>
      </w:r>
      <w:r w:rsidR="00F40D20">
        <w:rPr>
          <w:rFonts w:asciiTheme="minorHAnsi" w:hAnsiTheme="minorHAnsi" w:cs="Calibri"/>
          <w:sz w:val="20"/>
          <w:szCs w:val="20"/>
        </w:rPr>
        <w:t xml:space="preserve"> </w:t>
      </w:r>
      <w:del w:id="92" w:author="uzivatel" w:date="2020-12-01T19:14:00Z">
        <w:r w:rsidR="00B31FDA" w:rsidRPr="00B31FDA" w:rsidDel="00B7069D">
          <w:rPr>
            <w:rFonts w:asciiTheme="minorHAnsi" w:hAnsiTheme="minorHAnsi" w:cs="Calibri"/>
            <w:sz w:val="20"/>
            <w:szCs w:val="20"/>
          </w:rPr>
          <w:delText xml:space="preserve">RO v tejto súvislosti zohľadní aj dostupnosť dokumentácie v elektronickom prostriedku, ktorý bol použitý na účely zadávania zákazky, a to tak, aby bola dostupnosť dokumentácie zabezpečená pre účely výkonu auditu a kontroly počas celej doby archivácie v zmysle § 39 ods. 3 zákona o príspevku z EŠIF. </w:delText>
        </w:r>
      </w:del>
      <w:r w:rsidR="00B31352" w:rsidRPr="002F3653">
        <w:rPr>
          <w:rFonts w:asciiTheme="minorHAnsi" w:hAnsiTheme="minorHAnsi" w:cs="Calibri"/>
          <w:sz w:val="20"/>
          <w:szCs w:val="20"/>
        </w:rPr>
        <w:t xml:space="preserve">Žiadateľ/Prijímateľ je pri predkladaní povinný uviesť, ktorú dokumentáciu predkladá </w:t>
      </w:r>
      <w:r w:rsidR="00B31352">
        <w:rPr>
          <w:rFonts w:asciiTheme="minorHAnsi" w:hAnsiTheme="minorHAnsi" w:cs="Calibri"/>
          <w:sz w:val="20"/>
          <w:szCs w:val="20"/>
        </w:rPr>
        <w:t>inak ako</w:t>
      </w:r>
      <w:r w:rsidR="00B31352" w:rsidRPr="002F3653">
        <w:rPr>
          <w:rFonts w:asciiTheme="minorHAnsi" w:hAnsiTheme="minorHAnsi" w:cs="Calibri"/>
          <w:sz w:val="20"/>
          <w:szCs w:val="20"/>
        </w:rPr>
        <w:t xml:space="preserve"> </w:t>
      </w:r>
      <w:r w:rsidR="00B31352">
        <w:rPr>
          <w:rFonts w:asciiTheme="minorHAnsi" w:hAnsiTheme="minorHAnsi" w:cs="Calibri"/>
          <w:sz w:val="20"/>
          <w:szCs w:val="20"/>
        </w:rPr>
        <w:t>cez ITMS2014+</w:t>
      </w:r>
      <w:r w:rsidR="00B31352" w:rsidRPr="002F3653">
        <w:rPr>
          <w:rFonts w:asciiTheme="minorHAnsi" w:hAnsiTheme="minorHAnsi" w:cs="Calibri"/>
          <w:sz w:val="20"/>
          <w:szCs w:val="20"/>
        </w:rPr>
        <w:t xml:space="preserve"> (napr. v elektronickej podobe</w:t>
      </w:r>
      <w:r w:rsidR="00B31352">
        <w:rPr>
          <w:rFonts w:asciiTheme="minorHAnsi" w:hAnsiTheme="minorHAnsi" w:cs="Calibri"/>
          <w:sz w:val="20"/>
          <w:szCs w:val="20"/>
        </w:rPr>
        <w:t xml:space="preserve"> </w:t>
      </w:r>
      <w:r w:rsidR="00B31352" w:rsidRPr="002F3653">
        <w:rPr>
          <w:rFonts w:asciiTheme="minorHAnsi" w:hAnsiTheme="minorHAnsi" w:cs="Calibri"/>
          <w:sz w:val="20"/>
          <w:szCs w:val="20"/>
        </w:rPr>
        <w:t>na CD/DVD).</w:t>
      </w:r>
      <w:r w:rsidR="00A54FDE" w:rsidRPr="002F3653">
        <w:rPr>
          <w:rFonts w:asciiTheme="minorHAnsi" w:hAnsiTheme="minorHAnsi" w:cs="Calibri"/>
          <w:sz w:val="20"/>
          <w:szCs w:val="20"/>
        </w:rPr>
        <w:t xml:space="preserve"> </w:t>
      </w:r>
      <w:ins w:id="93" w:author="uzivatel" w:date="2020-12-17T13:31:00Z">
        <w:r w:rsidR="00455C09">
          <w:rPr>
            <w:rFonts w:asciiTheme="minorHAnsi" w:hAnsiTheme="minorHAnsi" w:cs="Calibri"/>
            <w:sz w:val="20"/>
            <w:szCs w:val="20"/>
          </w:rPr>
          <w:t>Žiadateľ/</w:t>
        </w:r>
      </w:ins>
      <w:r w:rsidR="00EE7C3C" w:rsidRPr="00EE7C3C">
        <w:rPr>
          <w:rFonts w:asciiTheme="minorHAnsi" w:hAnsiTheme="minorHAnsi" w:cs="Calibri"/>
          <w:sz w:val="20"/>
          <w:szCs w:val="20"/>
        </w:rPr>
        <w:t xml:space="preserve">Prijímateľ </w:t>
      </w:r>
      <w:r w:rsidR="00EE7C3C">
        <w:rPr>
          <w:rFonts w:asciiTheme="minorHAnsi" w:hAnsiTheme="minorHAnsi" w:cs="Calibri"/>
          <w:sz w:val="20"/>
          <w:szCs w:val="20"/>
        </w:rPr>
        <w:t xml:space="preserve">je </w:t>
      </w:r>
      <w:r w:rsidR="00EE7C3C" w:rsidRPr="00EE7C3C">
        <w:rPr>
          <w:rFonts w:asciiTheme="minorHAnsi" w:hAnsiTheme="minorHAnsi" w:cs="Calibri"/>
          <w:sz w:val="20"/>
          <w:szCs w:val="20"/>
        </w:rPr>
        <w:t xml:space="preserve">povinný predložiť na kontrolu kompletnú dokumentáciu z procesu VO zákaziek podľa § 117 </w:t>
      </w:r>
      <w:r w:rsidR="00434EC5">
        <w:rPr>
          <w:rFonts w:asciiTheme="minorHAnsi" w:hAnsiTheme="minorHAnsi" w:cs="Calibri"/>
          <w:sz w:val="20"/>
          <w:szCs w:val="20"/>
        </w:rPr>
        <w:t xml:space="preserve">ZVO </w:t>
      </w:r>
      <w:r w:rsidR="00EE7C3C" w:rsidRPr="00EE7C3C">
        <w:rPr>
          <w:rFonts w:asciiTheme="minorHAnsi" w:hAnsiTheme="minorHAnsi" w:cs="Calibri"/>
          <w:sz w:val="20"/>
          <w:szCs w:val="20"/>
        </w:rPr>
        <w:t>len prostredníctvom systému ITMS 2014+</w:t>
      </w:r>
      <w:r w:rsidR="00EE7C3C">
        <w:rPr>
          <w:rFonts w:asciiTheme="minorHAnsi" w:hAnsiTheme="minorHAnsi" w:cs="Calibri"/>
          <w:sz w:val="20"/>
          <w:szCs w:val="20"/>
        </w:rPr>
        <w:t>.</w:t>
      </w:r>
    </w:p>
    <w:p w14:paraId="5BBF97F5" w14:textId="31CE66F5" w:rsidR="00613D95" w:rsidRDefault="00435442" w:rsidP="00B7069D">
      <w:pPr>
        <w:pStyle w:val="Odsekzoznamu"/>
        <w:spacing w:before="120" w:after="120" w:line="276" w:lineRule="auto"/>
        <w:ind w:left="426" w:hanging="426"/>
        <w:contextualSpacing w:val="0"/>
        <w:jc w:val="both"/>
        <w:rPr>
          <w:ins w:id="94" w:author="uzivatel" w:date="2020-12-01T19:11:00Z"/>
          <w:rFonts w:asciiTheme="minorHAnsi" w:eastAsia="Calibri" w:hAnsiTheme="minorHAnsi" w:cs="Calibri"/>
          <w:color w:val="000000"/>
          <w:sz w:val="20"/>
          <w:szCs w:val="20"/>
        </w:rPr>
      </w:pPr>
      <w:r w:rsidRPr="002F3653">
        <w:rPr>
          <w:rFonts w:asciiTheme="minorHAnsi" w:eastAsia="Calibri" w:hAnsiTheme="minorHAnsi" w:cs="Calibri"/>
          <w:color w:val="000000"/>
          <w:sz w:val="20"/>
          <w:szCs w:val="20"/>
        </w:rPr>
        <w:tab/>
      </w:r>
      <w:r w:rsidR="00A20E6F" w:rsidRPr="00AC239D">
        <w:rPr>
          <w:rFonts w:asciiTheme="minorHAnsi" w:eastAsia="Calibri" w:hAnsiTheme="minorHAnsi" w:cs="Calibri"/>
          <w:color w:val="000000"/>
          <w:sz w:val="20"/>
          <w:szCs w:val="20"/>
        </w:rPr>
        <w:t xml:space="preserve">Pre potreby kontroly/finančnej kontroly VO </w:t>
      </w:r>
      <w:ins w:id="95" w:author="uzivatel" w:date="2020-12-17T13:31:00Z">
        <w:r w:rsidR="00455C09">
          <w:rPr>
            <w:rFonts w:asciiTheme="minorHAnsi" w:eastAsia="Calibri" w:hAnsiTheme="minorHAnsi" w:cs="Calibri"/>
            <w:color w:val="000000"/>
            <w:sz w:val="20"/>
            <w:szCs w:val="20"/>
          </w:rPr>
          <w:t>žiadateľ/</w:t>
        </w:r>
      </w:ins>
      <w:r w:rsidR="00A20E6F" w:rsidRPr="00AC239D">
        <w:rPr>
          <w:rFonts w:asciiTheme="minorHAnsi" w:eastAsia="Calibri" w:hAnsiTheme="minorHAnsi" w:cs="Calibri"/>
          <w:color w:val="000000"/>
          <w:sz w:val="20"/>
          <w:szCs w:val="20"/>
        </w:rPr>
        <w:t xml:space="preserve">prijímateľ predkladá na RO kópiu originálnej dokumentácie, pričom </w:t>
      </w:r>
      <w:r w:rsidR="00A20E6F" w:rsidRPr="00AC239D">
        <w:rPr>
          <w:rFonts w:asciiTheme="minorHAnsi" w:eastAsia="Calibri" w:hAnsiTheme="minorHAnsi" w:cs="Calibri"/>
          <w:b/>
          <w:color w:val="000000"/>
          <w:sz w:val="20"/>
          <w:szCs w:val="20"/>
        </w:rPr>
        <w:t>dokumentácia predložená elektronicky cez ITMS2014+ sa pre potreby kontroly/finančnej kontroly VO považuje za kópiu originálnej dokumentácie</w:t>
      </w:r>
      <w:r w:rsidR="00A20E6F" w:rsidRPr="002F3653">
        <w:rPr>
          <w:rStyle w:val="Odkaznapoznmkupodiarou"/>
          <w:rFonts w:asciiTheme="minorHAnsi" w:eastAsia="Calibri" w:hAnsiTheme="minorHAnsi" w:cs="Calibri"/>
          <w:b/>
          <w:color w:val="000000"/>
          <w:sz w:val="20"/>
          <w:szCs w:val="20"/>
        </w:rPr>
        <w:footnoteReference w:id="21"/>
      </w:r>
      <w:r w:rsidR="00A20E6F" w:rsidRPr="002F3653">
        <w:rPr>
          <w:rFonts w:asciiTheme="minorHAnsi" w:eastAsia="Calibri" w:hAnsiTheme="minorHAnsi" w:cs="Calibri"/>
          <w:color w:val="000000"/>
          <w:sz w:val="20"/>
          <w:szCs w:val="20"/>
        </w:rPr>
        <w:t>.</w:t>
      </w:r>
      <w:r w:rsidR="00A20E6F" w:rsidRPr="00AC239D">
        <w:rPr>
          <w:rFonts w:asciiTheme="minorHAnsi" w:eastAsia="Calibri" w:hAnsiTheme="minorHAnsi" w:cs="Calibri"/>
          <w:color w:val="000000"/>
          <w:sz w:val="20"/>
          <w:szCs w:val="20"/>
        </w:rPr>
        <w:t xml:space="preserve"> </w:t>
      </w:r>
      <w:ins w:id="96" w:author="uzivatel" w:date="2020-12-17T13:31:00Z">
        <w:r w:rsidR="00455C09">
          <w:rPr>
            <w:rFonts w:asciiTheme="minorHAnsi" w:eastAsia="Calibri" w:hAnsiTheme="minorHAnsi" w:cs="Calibri"/>
            <w:color w:val="000000"/>
            <w:sz w:val="20"/>
            <w:szCs w:val="20"/>
          </w:rPr>
          <w:t>Žiadateľ/</w:t>
        </w:r>
      </w:ins>
      <w:r w:rsidRPr="002F3653">
        <w:rPr>
          <w:rFonts w:asciiTheme="minorHAnsi" w:eastAsia="Calibri" w:hAnsiTheme="minorHAnsi" w:cs="Calibri"/>
          <w:color w:val="000000"/>
          <w:sz w:val="20"/>
          <w:szCs w:val="20"/>
        </w:rPr>
        <w:t xml:space="preserve">Prijímateľ je povinný umožniť RO nahliadnuť do originálu dokumentácie z VO, napríklad pri kontrole na mieste. </w:t>
      </w:r>
    </w:p>
    <w:p w14:paraId="60357548" w14:textId="77777777" w:rsidR="00B7069D" w:rsidRDefault="00B7069D" w:rsidP="00B7069D">
      <w:pPr>
        <w:pStyle w:val="Odsekzoznamu"/>
        <w:spacing w:before="120" w:after="120" w:line="288" w:lineRule="auto"/>
        <w:ind w:left="450"/>
        <w:contextualSpacing w:val="0"/>
        <w:jc w:val="both"/>
        <w:rPr>
          <w:ins w:id="97" w:author="uzivatel" w:date="2020-12-01T19:11:00Z"/>
          <w:rFonts w:asciiTheme="minorHAnsi" w:hAnsiTheme="minorHAnsi"/>
          <w:sz w:val="20"/>
          <w:szCs w:val="20"/>
        </w:rPr>
      </w:pPr>
      <w:ins w:id="98" w:author="uzivatel" w:date="2020-12-01T19:11:00Z">
        <w:r w:rsidRPr="00A76129">
          <w:rPr>
            <w:rFonts w:asciiTheme="minorHAnsi" w:hAnsiTheme="minorHAnsi"/>
            <w:sz w:val="20"/>
            <w:szCs w:val="20"/>
          </w:rPr>
          <w:t xml:space="preserve">Je akceptovateľné, ak </w:t>
        </w:r>
      </w:ins>
      <w:ins w:id="99" w:author="uzivatel" w:date="2020-12-01T19:16:00Z">
        <w:r>
          <w:rPr>
            <w:rFonts w:asciiTheme="minorHAnsi" w:hAnsiTheme="minorHAnsi"/>
            <w:sz w:val="20"/>
            <w:szCs w:val="20"/>
          </w:rPr>
          <w:t>žiadateľ/</w:t>
        </w:r>
      </w:ins>
      <w:ins w:id="100" w:author="uzivatel" w:date="2020-12-01T19:11:00Z">
        <w:r w:rsidRPr="00A76129">
          <w:rPr>
            <w:rFonts w:asciiTheme="minorHAnsi" w:hAnsiTheme="minorHAnsi"/>
            <w:sz w:val="20"/>
            <w:szCs w:val="20"/>
          </w:rPr>
          <w:t xml:space="preserve">prijímateľ uvedie prostredníctvom hypertextového linku odkaz na dokumentáciu zverejnenú v elektronickom prostriedku použitom na účely zadávania zákazky (týka sa napr. zákaziek zadávaných s využitím elektronického trhoviska, kde systém EKS po uzavretí zmluvy automaticky vygeneruje súbor údajov zachytávajúcich priebeh zadávania zákazky, vrátane uzavretej zmluvy) alebo ak </w:t>
        </w:r>
      </w:ins>
      <w:ins w:id="101" w:author="uzivatel" w:date="2020-12-01T19:17:00Z">
        <w:r>
          <w:rPr>
            <w:rFonts w:asciiTheme="minorHAnsi" w:hAnsiTheme="minorHAnsi"/>
            <w:sz w:val="20"/>
            <w:szCs w:val="20"/>
          </w:rPr>
          <w:lastRenderedPageBreak/>
          <w:t>žiadateľ/</w:t>
        </w:r>
      </w:ins>
      <w:ins w:id="102" w:author="uzivatel" w:date="2020-12-01T19:11:00Z">
        <w:r w:rsidRPr="00A76129">
          <w:rPr>
            <w:rFonts w:asciiTheme="minorHAnsi" w:hAnsiTheme="minorHAnsi"/>
            <w:sz w:val="20"/>
            <w:szCs w:val="20"/>
          </w:rPr>
          <w:t xml:space="preserve">prijímateľ predloží cez ITMS2014+ prihlasovacie údaje, ktoré zabezpečia, že RO bude mať prístup k dokumentácii k zákazke, ktorá je nahratá v elektronickom prostriedku (napr. v systéme EVO), a to pre účely výkonu finančnej kontroly/kontroly. </w:t>
        </w:r>
      </w:ins>
    </w:p>
    <w:p w14:paraId="7DE13ED8" w14:textId="77777777" w:rsidR="00B7069D" w:rsidDel="00945DFB" w:rsidRDefault="00B7069D" w:rsidP="00B7069D">
      <w:pPr>
        <w:pStyle w:val="Odsekzoznamu"/>
        <w:spacing w:before="120" w:after="120" w:line="276" w:lineRule="auto"/>
        <w:ind w:left="426"/>
        <w:contextualSpacing w:val="0"/>
        <w:jc w:val="both"/>
        <w:rPr>
          <w:del w:id="103" w:author="uzivatel" w:date="2020-12-01T19:44:00Z"/>
          <w:rFonts w:asciiTheme="minorHAnsi" w:eastAsia="Calibri" w:hAnsiTheme="minorHAnsi" w:cs="Calibri"/>
          <w:color w:val="000000"/>
          <w:sz w:val="20"/>
          <w:szCs w:val="20"/>
        </w:rPr>
      </w:pPr>
    </w:p>
    <w:tbl>
      <w:tblPr>
        <w:tblStyle w:val="Mriekatabuky"/>
        <w:tblW w:w="0" w:type="auto"/>
        <w:tblInd w:w="567" w:type="dxa"/>
        <w:tblLook w:val="04A0" w:firstRow="1" w:lastRow="0" w:firstColumn="1" w:lastColumn="0" w:noHBand="0" w:noVBand="1"/>
      </w:tblPr>
      <w:tblGrid>
        <w:gridCol w:w="8493"/>
      </w:tblGrid>
      <w:tr w:rsidR="000C5A24" w14:paraId="5F6EC413" w14:textId="77777777" w:rsidTr="000C5A24">
        <w:tc>
          <w:tcPr>
            <w:tcW w:w="8493" w:type="dxa"/>
            <w:shd w:val="clear" w:color="auto" w:fill="B8CCE4" w:themeFill="accent1" w:themeFillTint="66"/>
          </w:tcPr>
          <w:p w14:paraId="4534CFB1" w14:textId="77777777" w:rsidR="000C5A24" w:rsidRPr="000C5A24" w:rsidRDefault="000C5A24" w:rsidP="000C5A24">
            <w:pPr>
              <w:pStyle w:val="Odsekzoznamu"/>
              <w:spacing w:before="120"/>
              <w:ind w:left="0"/>
              <w:contextualSpacing w:val="0"/>
              <w:jc w:val="both"/>
              <w:rPr>
                <w:rFonts w:asciiTheme="minorHAnsi" w:eastAsia="Calibri" w:hAnsiTheme="minorHAnsi" w:cs="Calibri"/>
                <w:i/>
                <w:color w:val="000000"/>
                <w:sz w:val="20"/>
                <w:szCs w:val="20"/>
              </w:rPr>
            </w:pPr>
            <w:r w:rsidRPr="000C5A24">
              <w:rPr>
                <w:rFonts w:asciiTheme="minorHAnsi" w:eastAsia="Calibri" w:hAnsiTheme="minorHAnsi" w:cs="Calibri"/>
                <w:i/>
                <w:color w:val="000000"/>
                <w:sz w:val="20"/>
                <w:szCs w:val="20"/>
              </w:rPr>
              <w:t>Upozornenie:</w:t>
            </w:r>
          </w:p>
          <w:p w14:paraId="16109072" w14:textId="77777777" w:rsidR="000C5A24" w:rsidRPr="000C5A24" w:rsidRDefault="000C5A24" w:rsidP="000C5A24">
            <w:pPr>
              <w:pStyle w:val="Odsekzoznamu"/>
              <w:spacing w:before="120" w:line="276" w:lineRule="auto"/>
              <w:ind w:left="0"/>
              <w:contextualSpacing w:val="0"/>
              <w:jc w:val="both"/>
              <w:rPr>
                <w:rFonts w:asciiTheme="minorHAnsi" w:eastAsia="Calibri" w:hAnsiTheme="minorHAnsi" w:cs="Calibri"/>
                <w:b/>
                <w:color w:val="000000"/>
                <w:sz w:val="20"/>
                <w:szCs w:val="20"/>
                <w:u w:val="single"/>
              </w:rPr>
            </w:pPr>
            <w:r w:rsidRPr="000C5A24">
              <w:rPr>
                <w:rFonts w:asciiTheme="minorHAnsi" w:eastAsia="Calibri" w:hAnsiTheme="minorHAnsi" w:cs="Calibri"/>
                <w:color w:val="000000"/>
                <w:sz w:val="20"/>
                <w:szCs w:val="20"/>
              </w:rPr>
              <w:t>Bližší technicko-funkčný popis funkcionalít spojených s evidovaním verejných obstarávaní na verejnej časti ITMS2014+ a zasielaním údajov cez ITMS2014+ na RO je uvedený v </w:t>
            </w:r>
            <w:r w:rsidRPr="000C5A24">
              <w:rPr>
                <w:rFonts w:asciiTheme="minorHAnsi" w:eastAsia="Calibri" w:hAnsiTheme="minorHAnsi" w:cs="Calibri"/>
                <w:b/>
                <w:color w:val="000000"/>
                <w:sz w:val="20"/>
                <w:szCs w:val="20"/>
                <w:u w:val="single"/>
              </w:rPr>
              <w:t>Usmernení CKO č.7 - Evidovanie verejného obstarávania v systéme ITMS2014+</w:t>
            </w:r>
          </w:p>
          <w:p w14:paraId="14822269" w14:textId="77777777" w:rsidR="000C5A24" w:rsidRDefault="000C5A24" w:rsidP="000C5A24">
            <w:pPr>
              <w:pStyle w:val="Odsekzoznamu"/>
              <w:spacing w:line="276" w:lineRule="auto"/>
              <w:ind w:left="0"/>
              <w:contextualSpacing w:val="0"/>
              <w:jc w:val="both"/>
              <w:rPr>
                <w:rFonts w:asciiTheme="minorHAnsi" w:eastAsia="Calibri" w:hAnsiTheme="minorHAnsi" w:cs="Calibri"/>
                <w:color w:val="000000"/>
                <w:sz w:val="20"/>
                <w:szCs w:val="20"/>
              </w:rPr>
            </w:pPr>
            <w:r w:rsidRPr="000C5A24">
              <w:t>(</w:t>
            </w:r>
            <w:hyperlink r:id="rId15" w:history="1">
              <w:r w:rsidRPr="000C5A24">
                <w:rPr>
                  <w:rStyle w:val="Hypertextovprepojenie"/>
                  <w:rFonts w:asciiTheme="minorHAnsi" w:hAnsiTheme="minorHAnsi"/>
                  <w:sz w:val="20"/>
                  <w:szCs w:val="20"/>
                </w:rPr>
                <w:t>https://www.partnerskadohoda.gov.sk/302-sk/usmernenia-a-manualy/</w:t>
              </w:r>
            </w:hyperlink>
            <w:r w:rsidRPr="000C5A24">
              <w:t>)</w:t>
            </w:r>
          </w:p>
        </w:tc>
      </w:tr>
    </w:tbl>
    <w:p w14:paraId="3764F401" w14:textId="77777777" w:rsidR="000C5A24" w:rsidRDefault="000C5A24" w:rsidP="00945DFB">
      <w:pPr>
        <w:pStyle w:val="Odsekzoznamu"/>
        <w:ind w:left="567" w:hanging="567"/>
        <w:contextualSpacing w:val="0"/>
        <w:jc w:val="both"/>
        <w:rPr>
          <w:rFonts w:asciiTheme="minorHAnsi" w:eastAsia="Calibri" w:hAnsiTheme="minorHAnsi" w:cs="Calibri"/>
          <w:color w:val="000000"/>
          <w:sz w:val="20"/>
          <w:szCs w:val="20"/>
        </w:rPr>
      </w:pPr>
    </w:p>
    <w:p w14:paraId="36F1A1CE" w14:textId="77777777" w:rsidR="00A20E6F" w:rsidRDefault="00A20E6F" w:rsidP="001614CC">
      <w:pPr>
        <w:pStyle w:val="Default"/>
        <w:numPr>
          <w:ilvl w:val="0"/>
          <w:numId w:val="14"/>
        </w:numPr>
        <w:ind w:left="567" w:hanging="567"/>
        <w:jc w:val="both"/>
        <w:rPr>
          <w:rFonts w:asciiTheme="minorHAnsi" w:hAnsiTheme="minorHAnsi" w:cs="Calibri"/>
          <w:sz w:val="20"/>
          <w:szCs w:val="20"/>
        </w:rPr>
      </w:pPr>
      <w:r w:rsidRPr="00A20E6F">
        <w:rPr>
          <w:rFonts w:asciiTheme="minorHAnsi" w:hAnsiTheme="minorHAnsi" w:cs="Calibri"/>
          <w:sz w:val="20"/>
          <w:szCs w:val="20"/>
        </w:rPr>
        <w:t>V prípade, že žiadateľ/prijímateľ  má aktivovanú elektronickú schránku o</w:t>
      </w:r>
      <w:r w:rsidR="00BE654E" w:rsidRPr="00A20E6F">
        <w:rPr>
          <w:rFonts w:asciiTheme="minorHAnsi" w:hAnsiTheme="minorHAnsi" w:cs="Calibri"/>
          <w:sz w:val="20"/>
          <w:szCs w:val="20"/>
        </w:rPr>
        <w:t xml:space="preserve"> kontrolu </w:t>
      </w:r>
      <w:r w:rsidR="0094261D" w:rsidRPr="00A20E6F">
        <w:rPr>
          <w:rFonts w:asciiTheme="minorHAnsi" w:hAnsiTheme="minorHAnsi" w:cs="Calibri"/>
          <w:sz w:val="20"/>
          <w:szCs w:val="20"/>
        </w:rPr>
        <w:t xml:space="preserve">VO </w:t>
      </w:r>
      <w:r w:rsidR="00BE654E" w:rsidRPr="00A20E6F">
        <w:rPr>
          <w:rFonts w:asciiTheme="minorHAnsi" w:hAnsiTheme="minorHAnsi" w:cs="Calibri"/>
          <w:sz w:val="20"/>
          <w:szCs w:val="20"/>
        </w:rPr>
        <w:t>požiada</w:t>
      </w:r>
      <w:r w:rsidRPr="00A20E6F">
        <w:rPr>
          <w:rFonts w:asciiTheme="minorHAnsi" w:hAnsiTheme="minorHAnsi" w:cs="Calibri"/>
          <w:sz w:val="20"/>
          <w:szCs w:val="20"/>
        </w:rPr>
        <w:t xml:space="preserve"> prostredníctvom elektronickej schránky, a to</w:t>
      </w:r>
      <w:r w:rsidR="00BE654E" w:rsidRPr="00A20E6F">
        <w:rPr>
          <w:rFonts w:asciiTheme="minorHAnsi" w:hAnsiTheme="minorHAnsi" w:cs="Calibri"/>
          <w:sz w:val="20"/>
          <w:szCs w:val="20"/>
        </w:rPr>
        <w:t xml:space="preserve"> </w:t>
      </w:r>
      <w:r w:rsidR="00EE694C" w:rsidRPr="00A20E6F">
        <w:rPr>
          <w:rFonts w:asciiTheme="minorHAnsi" w:hAnsiTheme="minorHAnsi" w:cs="Calibri"/>
          <w:sz w:val="20"/>
          <w:szCs w:val="20"/>
        </w:rPr>
        <w:t>prostredníctvom</w:t>
      </w:r>
      <w:r w:rsidR="00AF5677" w:rsidRPr="00A20E6F">
        <w:rPr>
          <w:rFonts w:asciiTheme="minorHAnsi" w:hAnsiTheme="minorHAnsi" w:cs="Calibri"/>
          <w:sz w:val="20"/>
          <w:szCs w:val="20"/>
        </w:rPr>
        <w:t xml:space="preserve"> </w:t>
      </w:r>
      <w:r w:rsidR="00AF5677" w:rsidRPr="00A20E6F">
        <w:rPr>
          <w:rFonts w:asciiTheme="minorHAnsi" w:hAnsiTheme="minorHAnsi" w:cs="Calibri"/>
          <w:i/>
          <w:sz w:val="20"/>
          <w:szCs w:val="20"/>
        </w:rPr>
        <w:t>ž</w:t>
      </w:r>
      <w:r w:rsidR="00A54FDE" w:rsidRPr="00A20E6F">
        <w:rPr>
          <w:rFonts w:asciiTheme="minorHAnsi" w:hAnsiTheme="minorHAnsi" w:cs="Calibri"/>
          <w:i/>
          <w:sz w:val="20"/>
          <w:szCs w:val="20"/>
        </w:rPr>
        <w:t>iadosti o</w:t>
      </w:r>
      <w:r w:rsidR="00BD6D82" w:rsidRPr="00A20E6F">
        <w:rPr>
          <w:rFonts w:asciiTheme="minorHAnsi" w:hAnsiTheme="minorHAnsi" w:cs="Calibri"/>
          <w:i/>
          <w:sz w:val="20"/>
          <w:szCs w:val="20"/>
        </w:rPr>
        <w:t xml:space="preserve"> vykonanie finančnej</w:t>
      </w:r>
      <w:r w:rsidR="00A54FDE" w:rsidRPr="00A20E6F">
        <w:rPr>
          <w:rFonts w:asciiTheme="minorHAnsi" w:hAnsiTheme="minorHAnsi" w:cs="Calibri"/>
          <w:i/>
          <w:sz w:val="20"/>
          <w:szCs w:val="20"/>
        </w:rPr>
        <w:t> </w:t>
      </w:r>
      <w:r w:rsidR="00BD6D82" w:rsidRPr="00A20E6F">
        <w:rPr>
          <w:rFonts w:asciiTheme="minorHAnsi" w:hAnsiTheme="minorHAnsi" w:cs="Calibri"/>
          <w:i/>
          <w:sz w:val="20"/>
          <w:szCs w:val="20"/>
        </w:rPr>
        <w:t xml:space="preserve">kontroly </w:t>
      </w:r>
      <w:r w:rsidR="00A54FDE" w:rsidRPr="00A20E6F">
        <w:rPr>
          <w:rFonts w:asciiTheme="minorHAnsi" w:hAnsiTheme="minorHAnsi" w:cs="Calibri"/>
          <w:i/>
          <w:sz w:val="20"/>
          <w:szCs w:val="20"/>
        </w:rPr>
        <w:t>VO</w:t>
      </w:r>
      <w:r w:rsidR="00BE654E" w:rsidRPr="00A20E6F">
        <w:rPr>
          <w:rFonts w:asciiTheme="minorHAnsi" w:hAnsiTheme="minorHAnsi" w:cs="Calibri"/>
          <w:sz w:val="20"/>
          <w:szCs w:val="20"/>
        </w:rPr>
        <w:t>, ktorej vzor</w:t>
      </w:r>
      <w:r w:rsidR="00A54FDE" w:rsidRPr="00A20E6F">
        <w:rPr>
          <w:rFonts w:asciiTheme="minorHAnsi" w:hAnsiTheme="minorHAnsi" w:cs="Calibri"/>
          <w:sz w:val="20"/>
          <w:szCs w:val="20"/>
        </w:rPr>
        <w:t xml:space="preserve"> </w:t>
      </w:r>
      <w:r w:rsidR="0094261D" w:rsidRPr="00A20E6F">
        <w:rPr>
          <w:rFonts w:asciiTheme="minorHAnsi" w:hAnsiTheme="minorHAnsi" w:cs="Calibri"/>
          <w:sz w:val="20"/>
          <w:szCs w:val="20"/>
        </w:rPr>
        <w:t>tvorí</w:t>
      </w:r>
      <w:r w:rsidR="00A54FDE" w:rsidRPr="00A20E6F">
        <w:rPr>
          <w:rFonts w:asciiTheme="minorHAnsi" w:hAnsiTheme="minorHAnsi" w:cs="Calibri"/>
          <w:sz w:val="20"/>
          <w:szCs w:val="20"/>
        </w:rPr>
        <w:t> príloh</w:t>
      </w:r>
      <w:r w:rsidR="0094261D" w:rsidRPr="00A20E6F">
        <w:rPr>
          <w:rFonts w:asciiTheme="minorHAnsi" w:hAnsiTheme="minorHAnsi" w:cs="Calibri"/>
          <w:sz w:val="20"/>
          <w:szCs w:val="20"/>
        </w:rPr>
        <w:t>u</w:t>
      </w:r>
      <w:r w:rsidR="00A54FDE" w:rsidRPr="00A20E6F">
        <w:rPr>
          <w:rFonts w:asciiTheme="minorHAnsi" w:hAnsiTheme="minorHAnsi" w:cs="Calibri"/>
          <w:sz w:val="20"/>
          <w:szCs w:val="20"/>
        </w:rPr>
        <w:t xml:space="preserve"> č. 1 </w:t>
      </w:r>
      <w:r w:rsidR="003D256E">
        <w:rPr>
          <w:rFonts w:asciiTheme="minorHAnsi" w:hAnsiTheme="minorHAnsi" w:cs="Calibri"/>
          <w:sz w:val="20"/>
          <w:szCs w:val="20"/>
        </w:rPr>
        <w:t xml:space="preserve">(prílohu č. 11 v prípade CEF) </w:t>
      </w:r>
      <w:r w:rsidR="00A54FDE" w:rsidRPr="00A20E6F">
        <w:rPr>
          <w:rFonts w:asciiTheme="minorHAnsi" w:hAnsiTheme="minorHAnsi" w:cs="Calibri"/>
          <w:sz w:val="20"/>
          <w:szCs w:val="20"/>
        </w:rPr>
        <w:t>tejto príručky.</w:t>
      </w:r>
      <w:r w:rsidRPr="00A20E6F">
        <w:rPr>
          <w:rFonts w:asciiTheme="minorHAnsi" w:hAnsiTheme="minorHAnsi" w:cs="Calibri"/>
          <w:sz w:val="20"/>
          <w:szCs w:val="20"/>
        </w:rPr>
        <w:t xml:space="preserve"> V prípade, že Prijímateľ nemá aktivovanú elektronickú schránku, doručí žiadosť o vykonanie kontroly v listinnej forme.</w:t>
      </w:r>
    </w:p>
    <w:p w14:paraId="6ED934B3" w14:textId="77777777" w:rsidR="006100CD" w:rsidRPr="006100CD" w:rsidRDefault="006100CD" w:rsidP="006100CD">
      <w:pPr>
        <w:pStyle w:val="Default"/>
        <w:spacing w:before="120"/>
        <w:ind w:left="567"/>
        <w:jc w:val="both"/>
        <w:rPr>
          <w:rFonts w:asciiTheme="minorHAnsi" w:hAnsiTheme="minorHAnsi" w:cs="Calibri"/>
          <w:b/>
          <w:sz w:val="20"/>
          <w:szCs w:val="20"/>
        </w:rPr>
      </w:pPr>
      <w:r w:rsidRPr="006100CD">
        <w:rPr>
          <w:rFonts w:asciiTheme="minorHAnsi" w:hAnsiTheme="minorHAnsi" w:cs="Calibri"/>
          <w:b/>
          <w:sz w:val="20"/>
          <w:szCs w:val="20"/>
        </w:rPr>
        <w:t xml:space="preserve">Lehoty na výkon finančnej kontroly obstarávania tovarov, služieb, stavebných prác začínajú plynúť prvým pracovným dňom nasledujúcim po </w:t>
      </w:r>
      <w:r w:rsidR="00434EC5">
        <w:rPr>
          <w:rFonts w:asciiTheme="minorHAnsi" w:hAnsiTheme="minorHAnsi" w:cs="Calibri"/>
          <w:b/>
          <w:sz w:val="20"/>
          <w:szCs w:val="20"/>
        </w:rPr>
        <w:t xml:space="preserve">dni </w:t>
      </w:r>
      <w:r w:rsidRPr="006100CD">
        <w:rPr>
          <w:rFonts w:asciiTheme="minorHAnsi" w:hAnsiTheme="minorHAnsi" w:cs="Calibri"/>
          <w:b/>
          <w:sz w:val="20"/>
          <w:szCs w:val="20"/>
        </w:rPr>
        <w:t>evidovan</w:t>
      </w:r>
      <w:r w:rsidR="00434EC5">
        <w:rPr>
          <w:rFonts w:asciiTheme="minorHAnsi" w:hAnsiTheme="minorHAnsi" w:cs="Calibri"/>
          <w:b/>
          <w:sz w:val="20"/>
          <w:szCs w:val="20"/>
        </w:rPr>
        <w:t>ia</w:t>
      </w:r>
      <w:r w:rsidRPr="006100CD">
        <w:rPr>
          <w:rFonts w:asciiTheme="minorHAnsi" w:hAnsiTheme="minorHAnsi" w:cs="Calibri"/>
          <w:b/>
          <w:sz w:val="20"/>
          <w:szCs w:val="20"/>
        </w:rPr>
        <w:t xml:space="preserve"> prijatej žiadosti Prijímateľa/Žiadateľa o vykonanie kontroly</w:t>
      </w:r>
      <w:r w:rsidR="00434EC5">
        <w:rPr>
          <w:rFonts w:asciiTheme="minorHAnsi" w:hAnsiTheme="minorHAnsi" w:cs="Calibri"/>
          <w:b/>
          <w:sz w:val="20"/>
          <w:szCs w:val="20"/>
        </w:rPr>
        <w:t xml:space="preserve"> (príloha č. 1) </w:t>
      </w:r>
      <w:r w:rsidR="00434EC5" w:rsidRPr="00434EC5">
        <w:rPr>
          <w:rFonts w:asciiTheme="minorHAnsi" w:hAnsiTheme="minorHAnsi" w:cs="Calibri"/>
          <w:b/>
          <w:sz w:val="20"/>
          <w:szCs w:val="20"/>
        </w:rPr>
        <w:t>a predložení dokumentácie k VO alebo obstarávaniu na RO cez ITMS2014+</w:t>
      </w:r>
      <w:r w:rsidRPr="006100CD">
        <w:rPr>
          <w:rFonts w:asciiTheme="minorHAnsi" w:hAnsiTheme="minorHAnsi" w:cs="Calibri"/>
          <w:b/>
          <w:sz w:val="20"/>
          <w:szCs w:val="20"/>
        </w:rPr>
        <w:t>.</w:t>
      </w:r>
    </w:p>
    <w:p w14:paraId="1DC7A134" w14:textId="77777777" w:rsidR="00A54FDE" w:rsidRPr="002F3653" w:rsidRDefault="00481886" w:rsidP="006100CD">
      <w:pPr>
        <w:pStyle w:val="Odsekzoznamu"/>
        <w:spacing w:before="120" w:line="276" w:lineRule="auto"/>
        <w:ind w:left="567"/>
        <w:contextualSpacing w:val="0"/>
        <w:jc w:val="both"/>
        <w:rPr>
          <w:rFonts w:ascii="Calibri" w:eastAsia="Calibri" w:hAnsi="Calibri" w:cs="Calibri"/>
          <w:color w:val="000000"/>
          <w:sz w:val="20"/>
          <w:szCs w:val="20"/>
        </w:rPr>
      </w:pPr>
      <w:r w:rsidRPr="002F3653">
        <w:rPr>
          <w:rFonts w:ascii="Calibri" w:eastAsia="Calibri" w:hAnsi="Calibri" w:cs="Calibri"/>
          <w:color w:val="000000"/>
          <w:sz w:val="20"/>
          <w:szCs w:val="20"/>
        </w:rPr>
        <w:t>Ž</w:t>
      </w:r>
      <w:r w:rsidRPr="002F3653">
        <w:rPr>
          <w:rFonts w:ascii="Calibri" w:hAnsi="Calibri" w:cs="Calibri"/>
          <w:sz w:val="20"/>
          <w:szCs w:val="20"/>
        </w:rPr>
        <w:t>iadateľ/</w:t>
      </w:r>
      <w:r w:rsidR="00A54FDE" w:rsidRPr="002F3653">
        <w:rPr>
          <w:rFonts w:ascii="Calibri" w:eastAsia="Calibri" w:hAnsi="Calibri" w:cs="Calibri"/>
          <w:color w:val="000000"/>
          <w:sz w:val="20"/>
          <w:szCs w:val="20"/>
        </w:rPr>
        <w:t>Prijímateľ súčasne s dokumentáciou/doplnenou dokumentáciou predkladá</w:t>
      </w:r>
      <w:r w:rsidR="006100CD">
        <w:rPr>
          <w:rFonts w:ascii="Calibri" w:eastAsia="Calibri" w:hAnsi="Calibri" w:cs="Calibri"/>
          <w:color w:val="000000"/>
          <w:sz w:val="20"/>
          <w:szCs w:val="20"/>
        </w:rPr>
        <w:t xml:space="preserve"> cez ITMS2014+</w:t>
      </w:r>
      <w:r w:rsidR="00A54FDE" w:rsidRPr="002F3653">
        <w:rPr>
          <w:rFonts w:ascii="Calibri" w:eastAsia="Calibri" w:hAnsi="Calibri" w:cs="Calibri"/>
          <w:color w:val="000000"/>
          <w:sz w:val="20"/>
          <w:szCs w:val="20"/>
        </w:rPr>
        <w:t xml:space="preserve"> na RO aj </w:t>
      </w:r>
      <w:r w:rsidR="00A54FDE" w:rsidRPr="002F3653">
        <w:rPr>
          <w:rFonts w:ascii="Calibri" w:eastAsia="Calibri" w:hAnsi="Calibri" w:cs="Calibri"/>
          <w:i/>
          <w:color w:val="000000"/>
          <w:sz w:val="20"/>
          <w:szCs w:val="20"/>
        </w:rPr>
        <w:t>čestné vyhlásenie</w:t>
      </w:r>
      <w:r w:rsidR="00A54FDE" w:rsidRPr="002F3653">
        <w:rPr>
          <w:rFonts w:ascii="Calibri" w:eastAsia="Calibri" w:hAnsi="Calibri" w:cs="Calibri"/>
          <w:color w:val="000000"/>
          <w:sz w:val="20"/>
          <w:szCs w:val="20"/>
        </w:rPr>
        <w:t xml:space="preserve">, v rámci ktorého jasne identifikuje projekt, predkladané VO, súpis všetkej predkladanej dokumentácie vrátane elektronickej a vyhlásenie, že predložená dokumentácia je úplná, kompletná a je totožná s originálom dokumentácie z VO. </w:t>
      </w:r>
      <w:r w:rsidR="00A54FDE" w:rsidRPr="002F3653">
        <w:rPr>
          <w:rFonts w:ascii="Calibri" w:hAnsi="Calibri" w:cs="Calibri"/>
          <w:sz w:val="20"/>
          <w:szCs w:val="20"/>
        </w:rPr>
        <w:t xml:space="preserve">Zároveň </w:t>
      </w:r>
      <w:r w:rsidRPr="002F3653">
        <w:rPr>
          <w:rFonts w:ascii="Calibri" w:eastAsia="Calibri" w:hAnsi="Calibri" w:cs="Calibri"/>
          <w:color w:val="000000"/>
          <w:sz w:val="20"/>
          <w:szCs w:val="20"/>
        </w:rPr>
        <w:t>ž</w:t>
      </w:r>
      <w:r w:rsidRPr="002F3653">
        <w:rPr>
          <w:rFonts w:ascii="Calibri" w:hAnsi="Calibri" w:cs="Calibri"/>
          <w:sz w:val="20"/>
          <w:szCs w:val="20"/>
        </w:rPr>
        <w:t>iadateľ/</w:t>
      </w:r>
      <w:r w:rsidR="00A54FDE" w:rsidRPr="002F3653">
        <w:rPr>
          <w:rFonts w:ascii="Calibri" w:hAnsi="Calibri" w:cs="Calibri"/>
          <w:sz w:val="20"/>
          <w:szCs w:val="20"/>
        </w:rPr>
        <w:t>prijímateľ prehlási, že si je vedomý, že na základe predloženej dokumentácie RO rozhodne o pripustení, nepripustení výdavkov súvisiacich s predmetným VO do financovania predmetného VO, o ex-ante finančnej oprave, resp. o ďalších krokoch, ktoré budú</w:t>
      </w:r>
      <w:r w:rsidR="00C453D9" w:rsidRPr="002F3653">
        <w:rPr>
          <w:rFonts w:ascii="Calibri" w:hAnsi="Calibri" w:cs="Calibri"/>
          <w:sz w:val="20"/>
          <w:szCs w:val="20"/>
        </w:rPr>
        <w:t xml:space="preserve"> </w:t>
      </w:r>
      <w:r w:rsidR="00C453D9" w:rsidRPr="00FA6C92">
        <w:rPr>
          <w:rFonts w:ascii="Calibri" w:hAnsi="Calibri" w:cs="Calibri"/>
          <w:sz w:val="20"/>
          <w:szCs w:val="20"/>
        </w:rPr>
        <w:t>vykonané</w:t>
      </w:r>
      <w:r w:rsidR="00AA700E" w:rsidRPr="00FA6C92">
        <w:rPr>
          <w:rFonts w:ascii="Calibri" w:hAnsi="Calibri" w:cs="Calibri"/>
          <w:sz w:val="20"/>
          <w:szCs w:val="20"/>
        </w:rPr>
        <w:t>,</w:t>
      </w:r>
      <w:r w:rsidR="00C453D9" w:rsidRPr="00FA6C92">
        <w:rPr>
          <w:rFonts w:ascii="Calibri" w:hAnsi="Calibri" w:cs="Calibri"/>
          <w:sz w:val="20"/>
          <w:szCs w:val="20"/>
        </w:rPr>
        <w:t xml:space="preserve"> resp. ktoré bude</w:t>
      </w:r>
      <w:r w:rsidR="00A54FDE" w:rsidRPr="00FA6C92">
        <w:rPr>
          <w:rFonts w:ascii="Calibri" w:hAnsi="Calibri" w:cs="Calibri"/>
          <w:sz w:val="20"/>
          <w:szCs w:val="20"/>
        </w:rPr>
        <w:t xml:space="preserve"> potrebné</w:t>
      </w:r>
      <w:r w:rsidR="00C453D9" w:rsidRPr="00FA6C92">
        <w:rPr>
          <w:rFonts w:ascii="Calibri" w:hAnsi="Calibri" w:cs="Calibri"/>
          <w:sz w:val="20"/>
          <w:szCs w:val="20"/>
        </w:rPr>
        <w:t xml:space="preserve"> vykonať</w:t>
      </w:r>
      <w:r w:rsidR="00A54FDE" w:rsidRPr="00FA6C92">
        <w:rPr>
          <w:rFonts w:ascii="Calibri" w:hAnsi="Calibri" w:cs="Calibri"/>
          <w:sz w:val="20"/>
          <w:szCs w:val="20"/>
        </w:rPr>
        <w:t xml:space="preserve"> na základe zistení RO v rámci kontroly tejto dokumentácie. </w:t>
      </w:r>
      <w:r w:rsidR="00435442" w:rsidRPr="00FA6C92">
        <w:rPr>
          <w:rFonts w:ascii="Calibri" w:eastAsia="Calibri" w:hAnsi="Calibri" w:cs="Calibri"/>
          <w:sz w:val="20"/>
          <w:szCs w:val="20"/>
        </w:rPr>
        <w:t xml:space="preserve">Čestné vyhlásenie sa rovnako vzťahuje na dokumentáciu predloženú elektronicky v rámci ITMS2014+. </w:t>
      </w:r>
      <w:r w:rsidR="00A54FDE" w:rsidRPr="00434EC5">
        <w:rPr>
          <w:rFonts w:ascii="Calibri" w:hAnsi="Calibri" w:cs="Calibri"/>
          <w:b/>
          <w:sz w:val="20"/>
          <w:szCs w:val="20"/>
        </w:rPr>
        <w:t xml:space="preserve">Uvedené čestné vyhlásenie </w:t>
      </w:r>
      <w:r w:rsidRPr="00434EC5">
        <w:rPr>
          <w:rFonts w:ascii="Calibri" w:eastAsia="Calibri" w:hAnsi="Calibri" w:cs="Calibri"/>
          <w:b/>
          <w:sz w:val="20"/>
          <w:szCs w:val="20"/>
        </w:rPr>
        <w:t>ž</w:t>
      </w:r>
      <w:r w:rsidRPr="00434EC5">
        <w:rPr>
          <w:rFonts w:ascii="Calibri" w:hAnsi="Calibri" w:cs="Calibri"/>
          <w:b/>
          <w:sz w:val="20"/>
          <w:szCs w:val="20"/>
        </w:rPr>
        <w:t>iadateľ/</w:t>
      </w:r>
      <w:r w:rsidR="00A54FDE" w:rsidRPr="00434EC5">
        <w:rPr>
          <w:rFonts w:ascii="Calibri" w:hAnsi="Calibri" w:cs="Calibri"/>
          <w:b/>
          <w:sz w:val="20"/>
          <w:szCs w:val="20"/>
        </w:rPr>
        <w:t>prijímateľ predkladá rovnako aj pri dopĺňaní dokumentácie.</w:t>
      </w:r>
      <w:r w:rsidR="00877FDD">
        <w:rPr>
          <w:rFonts w:ascii="Calibri" w:hAnsi="Calibri" w:cs="Calibri"/>
          <w:b/>
          <w:sz w:val="20"/>
          <w:szCs w:val="20"/>
        </w:rPr>
        <w:t xml:space="preserve"> </w:t>
      </w:r>
      <w:r w:rsidR="00877FDD">
        <w:rPr>
          <w:rFonts w:ascii="Calibri" w:hAnsi="Calibri" w:cs="Calibri"/>
          <w:b/>
          <w:bCs/>
          <w:sz w:val="20"/>
          <w:szCs w:val="20"/>
        </w:rPr>
        <w:t>Čestné vyhlásenie sa nahráva prostredníctvom ITMS2014+.</w:t>
      </w:r>
      <w:r w:rsidR="00C64703" w:rsidRPr="00434EC5">
        <w:rPr>
          <w:rFonts w:ascii="Calibri" w:eastAsia="Calibri" w:hAnsi="Calibri" w:cs="Calibri"/>
          <w:b/>
          <w:sz w:val="20"/>
          <w:szCs w:val="20"/>
        </w:rPr>
        <w:t xml:space="preserve"> </w:t>
      </w:r>
      <w:r w:rsidR="00A54FDE" w:rsidRPr="00434EC5">
        <w:rPr>
          <w:rFonts w:ascii="Calibri" w:eastAsia="Calibri" w:hAnsi="Calibri" w:cs="Calibri"/>
          <w:b/>
          <w:sz w:val="20"/>
          <w:szCs w:val="20"/>
        </w:rPr>
        <w:t xml:space="preserve">Vzor čestného </w:t>
      </w:r>
      <w:r w:rsidR="00A54FDE" w:rsidRPr="00434EC5">
        <w:rPr>
          <w:rFonts w:ascii="Calibri" w:eastAsia="Calibri" w:hAnsi="Calibri" w:cs="Calibri"/>
          <w:b/>
          <w:color w:val="000000"/>
          <w:sz w:val="20"/>
          <w:szCs w:val="20"/>
        </w:rPr>
        <w:t xml:space="preserve">vyhlásenia </w:t>
      </w:r>
      <w:r w:rsidR="006100CD" w:rsidRPr="00434EC5">
        <w:rPr>
          <w:rFonts w:ascii="Calibri" w:eastAsia="Calibri" w:hAnsi="Calibri" w:cs="Calibri"/>
          <w:b/>
          <w:color w:val="000000"/>
          <w:sz w:val="20"/>
          <w:szCs w:val="20"/>
        </w:rPr>
        <w:t xml:space="preserve">tvorí </w:t>
      </w:r>
      <w:r w:rsidR="00A54FDE" w:rsidRPr="00434EC5">
        <w:rPr>
          <w:rFonts w:ascii="Calibri" w:eastAsia="Calibri" w:hAnsi="Calibri" w:cs="Calibri"/>
          <w:b/>
          <w:color w:val="000000"/>
          <w:sz w:val="20"/>
          <w:szCs w:val="20"/>
        </w:rPr>
        <w:t>príloh</w:t>
      </w:r>
      <w:r w:rsidR="006100CD" w:rsidRPr="00434EC5">
        <w:rPr>
          <w:rFonts w:ascii="Calibri" w:eastAsia="Calibri" w:hAnsi="Calibri" w:cs="Calibri"/>
          <w:b/>
          <w:color w:val="000000"/>
          <w:sz w:val="20"/>
          <w:szCs w:val="20"/>
        </w:rPr>
        <w:t>u</w:t>
      </w:r>
      <w:r w:rsidR="00A54FDE" w:rsidRPr="00434EC5">
        <w:rPr>
          <w:rFonts w:ascii="Calibri" w:eastAsia="Calibri" w:hAnsi="Calibri" w:cs="Calibri"/>
          <w:b/>
          <w:color w:val="000000"/>
          <w:sz w:val="20"/>
          <w:szCs w:val="20"/>
        </w:rPr>
        <w:t xml:space="preserve"> č. </w:t>
      </w:r>
      <w:r w:rsidR="006100CD" w:rsidRPr="00434EC5">
        <w:rPr>
          <w:rFonts w:ascii="Calibri" w:eastAsia="Calibri" w:hAnsi="Calibri" w:cs="Calibri"/>
          <w:b/>
          <w:color w:val="000000"/>
          <w:sz w:val="20"/>
          <w:szCs w:val="20"/>
        </w:rPr>
        <w:t>2</w:t>
      </w:r>
      <w:r w:rsidR="003D256E">
        <w:rPr>
          <w:rFonts w:ascii="Calibri" w:eastAsia="Calibri" w:hAnsi="Calibri" w:cs="Calibri"/>
          <w:b/>
          <w:color w:val="000000"/>
          <w:sz w:val="20"/>
          <w:szCs w:val="20"/>
        </w:rPr>
        <w:t xml:space="preserve"> </w:t>
      </w:r>
      <w:r w:rsidR="003D256E">
        <w:rPr>
          <w:rFonts w:asciiTheme="minorHAnsi" w:hAnsiTheme="minorHAnsi" w:cs="Calibri"/>
          <w:sz w:val="20"/>
          <w:szCs w:val="20"/>
        </w:rPr>
        <w:t>(prílohu č. 11 v prípade CEF)</w:t>
      </w:r>
      <w:r w:rsidR="00A54FDE" w:rsidRPr="00434EC5">
        <w:rPr>
          <w:rFonts w:ascii="Calibri" w:eastAsia="Calibri" w:hAnsi="Calibri" w:cs="Calibri"/>
          <w:b/>
          <w:color w:val="000000"/>
          <w:sz w:val="20"/>
          <w:szCs w:val="20"/>
        </w:rPr>
        <w:t xml:space="preserve"> tejto príručky. </w:t>
      </w:r>
    </w:p>
    <w:p w14:paraId="0E800A35" w14:textId="77777777" w:rsidR="00A54FDE" w:rsidRPr="002F3653" w:rsidRDefault="00A54FDE" w:rsidP="001614CC">
      <w:pPr>
        <w:pStyle w:val="Default"/>
        <w:numPr>
          <w:ilvl w:val="0"/>
          <w:numId w:val="14"/>
        </w:numPr>
        <w:spacing w:before="120" w:after="120" w:line="276" w:lineRule="auto"/>
        <w:ind w:left="567" w:hanging="567"/>
        <w:jc w:val="both"/>
        <w:rPr>
          <w:rFonts w:ascii="Calibri" w:hAnsi="Calibri" w:cs="Calibri"/>
          <w:sz w:val="20"/>
          <w:szCs w:val="20"/>
        </w:rPr>
      </w:pPr>
      <w:r w:rsidRPr="002F3653">
        <w:rPr>
          <w:rFonts w:ascii="Calibri" w:hAnsi="Calibri" w:cs="Calibri"/>
          <w:sz w:val="20"/>
          <w:szCs w:val="20"/>
        </w:rPr>
        <w:t xml:space="preserve">Spolu s dokumentáciou uvedenou podľa </w:t>
      </w:r>
      <w:r w:rsidR="00B05775" w:rsidRPr="002F3653">
        <w:rPr>
          <w:rFonts w:ascii="Calibri" w:hAnsi="Calibri" w:cs="Calibri"/>
          <w:sz w:val="20"/>
          <w:szCs w:val="20"/>
        </w:rPr>
        <w:t>odseku</w:t>
      </w:r>
      <w:r w:rsidRPr="002F3653">
        <w:rPr>
          <w:rFonts w:ascii="Calibri" w:hAnsi="Calibri" w:cs="Calibri"/>
          <w:sz w:val="20"/>
          <w:szCs w:val="20"/>
        </w:rPr>
        <w:t xml:space="preserve"> </w:t>
      </w:r>
      <w:r w:rsidR="00BB7538" w:rsidRPr="002F3653">
        <w:rPr>
          <w:rFonts w:ascii="Calibri" w:hAnsi="Calibri" w:cs="Calibri"/>
          <w:sz w:val="20"/>
          <w:szCs w:val="20"/>
        </w:rPr>
        <w:t>2 a 3</w:t>
      </w:r>
      <w:r w:rsidRPr="002F3653">
        <w:rPr>
          <w:rFonts w:ascii="Calibri" w:hAnsi="Calibri" w:cs="Calibri"/>
          <w:sz w:val="20"/>
          <w:szCs w:val="20"/>
        </w:rPr>
        <w:t> </w:t>
      </w:r>
      <w:r w:rsidR="00481886" w:rsidRPr="002F3653">
        <w:rPr>
          <w:rFonts w:ascii="Calibri" w:hAnsi="Calibri" w:cs="Calibri"/>
          <w:sz w:val="20"/>
          <w:szCs w:val="20"/>
        </w:rPr>
        <w:t>žiadateľ/</w:t>
      </w:r>
      <w:r w:rsidRPr="002F3653">
        <w:rPr>
          <w:rFonts w:ascii="Calibri" w:hAnsi="Calibri" w:cs="Calibri"/>
          <w:sz w:val="20"/>
          <w:szCs w:val="20"/>
        </w:rPr>
        <w:t>prijímateľ predkladá na RO aj vyhlásenie o neprítomnosti konfliktu záujmo</w:t>
      </w:r>
      <w:r w:rsidR="000A22A0" w:rsidRPr="002F3653">
        <w:rPr>
          <w:rFonts w:ascii="Calibri" w:hAnsi="Calibri" w:cs="Calibri"/>
          <w:sz w:val="20"/>
          <w:szCs w:val="20"/>
        </w:rPr>
        <w:t>v</w:t>
      </w:r>
      <w:r w:rsidR="00434EC5">
        <w:rPr>
          <w:rFonts w:ascii="Calibri" w:hAnsi="Calibri" w:cs="Calibri"/>
          <w:sz w:val="20"/>
          <w:szCs w:val="20"/>
        </w:rPr>
        <w:t xml:space="preserve">. </w:t>
      </w:r>
      <w:r w:rsidR="00434EC5" w:rsidRPr="008631C8">
        <w:rPr>
          <w:rFonts w:ascii="Calibri" w:hAnsi="Calibri" w:cs="Calibri"/>
          <w:b/>
          <w:sz w:val="20"/>
          <w:szCs w:val="20"/>
        </w:rPr>
        <w:t>Vzor čestného vyhlásenia tvorí prílohu</w:t>
      </w:r>
      <w:r w:rsidR="000A22A0" w:rsidRPr="008631C8">
        <w:rPr>
          <w:rFonts w:ascii="Calibri" w:hAnsi="Calibri" w:cs="Calibri"/>
          <w:b/>
          <w:sz w:val="20"/>
          <w:szCs w:val="20"/>
        </w:rPr>
        <w:t xml:space="preserve"> č. </w:t>
      </w:r>
      <w:r w:rsidR="006100CD" w:rsidRPr="008631C8">
        <w:rPr>
          <w:rFonts w:ascii="Calibri" w:hAnsi="Calibri" w:cs="Calibri"/>
          <w:b/>
          <w:sz w:val="20"/>
          <w:szCs w:val="20"/>
        </w:rPr>
        <w:t>3</w:t>
      </w:r>
      <w:r w:rsidR="000A22A0" w:rsidRPr="008631C8">
        <w:rPr>
          <w:rFonts w:ascii="Calibri" w:hAnsi="Calibri" w:cs="Calibri"/>
          <w:b/>
          <w:sz w:val="20"/>
          <w:szCs w:val="20"/>
        </w:rPr>
        <w:t xml:space="preserve"> </w:t>
      </w:r>
      <w:r w:rsidR="009C5AB5">
        <w:rPr>
          <w:rFonts w:asciiTheme="minorHAnsi" w:hAnsiTheme="minorHAnsi" w:cs="Calibri"/>
          <w:sz w:val="20"/>
          <w:szCs w:val="20"/>
        </w:rPr>
        <w:t xml:space="preserve">(prílohu č. 12 v prípade CEF) </w:t>
      </w:r>
      <w:r w:rsidR="000A22A0" w:rsidRPr="008631C8">
        <w:rPr>
          <w:rFonts w:ascii="Calibri" w:hAnsi="Calibri" w:cs="Calibri"/>
          <w:b/>
          <w:sz w:val="20"/>
          <w:szCs w:val="20"/>
        </w:rPr>
        <w:t>tejto príručky</w:t>
      </w:r>
      <w:r w:rsidR="00504EFA" w:rsidRPr="008631C8">
        <w:rPr>
          <w:rFonts w:ascii="Calibri" w:hAnsi="Calibri" w:cs="Calibri"/>
          <w:b/>
          <w:sz w:val="20"/>
          <w:szCs w:val="20"/>
        </w:rPr>
        <w:t>.</w:t>
      </w:r>
      <w:r w:rsidR="00504EFA" w:rsidRPr="002F3653">
        <w:rPr>
          <w:rFonts w:ascii="Calibri" w:hAnsi="Calibri" w:cs="Calibri"/>
          <w:sz w:val="20"/>
          <w:szCs w:val="20"/>
        </w:rPr>
        <w:t xml:space="preserve"> Podmienky</w:t>
      </w:r>
      <w:r w:rsidRPr="002F3653">
        <w:rPr>
          <w:rFonts w:ascii="Calibri" w:hAnsi="Calibri" w:cs="Calibri"/>
          <w:sz w:val="20"/>
          <w:szCs w:val="20"/>
        </w:rPr>
        <w:t xml:space="preserve"> predkladania</w:t>
      </w:r>
      <w:r w:rsidR="00504EFA" w:rsidRPr="002F3653">
        <w:rPr>
          <w:rFonts w:ascii="Calibri" w:hAnsi="Calibri" w:cs="Calibri"/>
          <w:sz w:val="20"/>
          <w:szCs w:val="20"/>
        </w:rPr>
        <w:t xml:space="preserve"> vyhlásenia</w:t>
      </w:r>
      <w:r w:rsidRPr="002F3653">
        <w:rPr>
          <w:rFonts w:ascii="Calibri" w:hAnsi="Calibri" w:cs="Calibri"/>
          <w:sz w:val="20"/>
          <w:szCs w:val="20"/>
        </w:rPr>
        <w:t xml:space="preserve"> sú bližšie </w:t>
      </w:r>
      <w:r w:rsidR="00504EFA" w:rsidRPr="002F3653">
        <w:rPr>
          <w:rFonts w:ascii="Calibri" w:hAnsi="Calibri" w:cs="Calibri"/>
          <w:sz w:val="20"/>
          <w:szCs w:val="20"/>
        </w:rPr>
        <w:t xml:space="preserve">špecifikované </w:t>
      </w:r>
      <w:r w:rsidRPr="002F3653">
        <w:rPr>
          <w:rFonts w:ascii="Calibri" w:hAnsi="Calibri" w:cs="Calibri"/>
          <w:sz w:val="20"/>
          <w:szCs w:val="20"/>
        </w:rPr>
        <w:t>v </w:t>
      </w:r>
      <w:r w:rsidR="00793F97" w:rsidRPr="002F3653">
        <w:rPr>
          <w:rFonts w:ascii="Calibri" w:hAnsi="Calibri" w:cs="Calibri"/>
          <w:sz w:val="20"/>
          <w:szCs w:val="20"/>
        </w:rPr>
        <w:t>pod</w:t>
      </w:r>
      <w:r w:rsidRPr="002F3653">
        <w:rPr>
          <w:rFonts w:ascii="Calibri" w:hAnsi="Calibri" w:cs="Calibri"/>
          <w:sz w:val="20"/>
          <w:szCs w:val="20"/>
        </w:rPr>
        <w:t>kap</w:t>
      </w:r>
      <w:r w:rsidR="00232C89" w:rsidRPr="002F3653">
        <w:rPr>
          <w:rFonts w:ascii="Calibri" w:hAnsi="Calibri" w:cs="Calibri"/>
          <w:sz w:val="20"/>
          <w:szCs w:val="20"/>
        </w:rPr>
        <w:t xml:space="preserve">itole </w:t>
      </w:r>
      <w:hyperlink w:anchor="_2.6_Vyhlásenie_týkajúce" w:history="1">
        <w:r w:rsidRPr="002F3653">
          <w:rPr>
            <w:rStyle w:val="Hypertextovprepojenie"/>
            <w:rFonts w:ascii="Calibri" w:hAnsi="Calibri" w:cs="Calibri"/>
            <w:sz w:val="20"/>
            <w:szCs w:val="20"/>
          </w:rPr>
          <w:t>2.</w:t>
        </w:r>
        <w:r w:rsidR="00E266A4" w:rsidRPr="002F3653">
          <w:rPr>
            <w:rStyle w:val="Hypertextovprepojenie"/>
            <w:rFonts w:ascii="Calibri" w:hAnsi="Calibri" w:cs="Calibri"/>
            <w:sz w:val="20"/>
            <w:szCs w:val="20"/>
          </w:rPr>
          <w:t>6</w:t>
        </w:r>
      </w:hyperlink>
      <w:r w:rsidR="00232C89" w:rsidRPr="002F3653">
        <w:rPr>
          <w:rFonts w:ascii="Calibri" w:hAnsi="Calibri" w:cs="Calibri"/>
          <w:sz w:val="20"/>
          <w:szCs w:val="20"/>
        </w:rPr>
        <w:t xml:space="preserve"> tejto príručky</w:t>
      </w:r>
      <w:r w:rsidRPr="002F3653">
        <w:rPr>
          <w:rFonts w:ascii="Calibri" w:hAnsi="Calibri" w:cs="Calibri"/>
          <w:sz w:val="20"/>
          <w:szCs w:val="20"/>
        </w:rPr>
        <w:t>.</w:t>
      </w:r>
    </w:p>
    <w:p w14:paraId="61143D36" w14:textId="77777777" w:rsidR="00EF1985" w:rsidRPr="008631C8" w:rsidRDefault="008631C8" w:rsidP="001614CC">
      <w:pPr>
        <w:pStyle w:val="Default"/>
        <w:numPr>
          <w:ilvl w:val="0"/>
          <w:numId w:val="14"/>
        </w:numPr>
        <w:spacing w:before="120" w:after="120" w:line="276" w:lineRule="auto"/>
        <w:ind w:left="567" w:hanging="567"/>
        <w:jc w:val="both"/>
        <w:rPr>
          <w:rFonts w:ascii="Calibri" w:hAnsi="Calibri" w:cs="Calibri"/>
          <w:b/>
          <w:sz w:val="20"/>
          <w:szCs w:val="20"/>
        </w:rPr>
      </w:pPr>
      <w:r>
        <w:rPr>
          <w:rFonts w:ascii="Calibri" w:hAnsi="Calibri" w:cs="Calibri"/>
          <w:b/>
          <w:sz w:val="20"/>
          <w:szCs w:val="20"/>
        </w:rPr>
        <w:t>Žiadateľ/</w:t>
      </w:r>
      <w:r w:rsidR="00EF1985" w:rsidRPr="008631C8">
        <w:rPr>
          <w:rFonts w:ascii="Calibri" w:hAnsi="Calibri" w:cs="Calibri"/>
          <w:b/>
          <w:sz w:val="20"/>
          <w:szCs w:val="20"/>
        </w:rPr>
        <w:t>Prijímateľ je zároveň povinný pri predkladaní dokumentácie RO oznámiť výsledky všetkých doteraz vykonaných kontrol/ prebiehajúce kontroly a prípadné ukončené/ prebiehajúce súdne spory a správne konania vo vzťahu ku kontrolovanému VO.</w:t>
      </w:r>
    </w:p>
    <w:p w14:paraId="607D3607" w14:textId="77777777" w:rsidR="00A54FDE" w:rsidRPr="002F3653" w:rsidRDefault="00026480" w:rsidP="001614CC">
      <w:pPr>
        <w:pStyle w:val="Default"/>
        <w:numPr>
          <w:ilvl w:val="0"/>
          <w:numId w:val="14"/>
        </w:numPr>
        <w:spacing w:before="120" w:after="120" w:line="276" w:lineRule="auto"/>
        <w:ind w:left="567" w:hanging="567"/>
        <w:jc w:val="both"/>
        <w:rPr>
          <w:rFonts w:ascii="Calibri" w:hAnsi="Calibri" w:cs="Calibri"/>
          <w:sz w:val="20"/>
          <w:szCs w:val="20"/>
        </w:rPr>
      </w:pPr>
      <w:r w:rsidRPr="002F3653">
        <w:rPr>
          <w:rFonts w:ascii="Calibri" w:hAnsi="Calibri" w:cs="Calibri"/>
          <w:sz w:val="20"/>
          <w:szCs w:val="20"/>
        </w:rPr>
        <w:t xml:space="preserve">Ak príručka v </w:t>
      </w:r>
      <w:r w:rsidR="00793F97" w:rsidRPr="002F3653">
        <w:rPr>
          <w:rFonts w:ascii="Calibri" w:hAnsi="Calibri" w:cs="Calibri"/>
          <w:sz w:val="20"/>
          <w:szCs w:val="20"/>
        </w:rPr>
        <w:t>príslušnej</w:t>
      </w:r>
      <w:r w:rsidRPr="002F3653">
        <w:rPr>
          <w:rFonts w:ascii="Calibri" w:hAnsi="Calibri" w:cs="Calibri"/>
          <w:sz w:val="20"/>
          <w:szCs w:val="20"/>
        </w:rPr>
        <w:t xml:space="preserve"> kapitole neustanovuje inak, </w:t>
      </w:r>
      <w:r w:rsidR="00481886" w:rsidRPr="002F3653">
        <w:rPr>
          <w:rFonts w:ascii="Calibri" w:hAnsi="Calibri" w:cs="Calibri"/>
          <w:sz w:val="20"/>
          <w:szCs w:val="20"/>
        </w:rPr>
        <w:t>žiadateľ/</w:t>
      </w:r>
      <w:r w:rsidR="00A54FDE" w:rsidRPr="002F3653">
        <w:rPr>
          <w:rFonts w:ascii="Calibri" w:hAnsi="Calibri" w:cs="Calibri"/>
          <w:sz w:val="20"/>
          <w:szCs w:val="20"/>
        </w:rPr>
        <w:t xml:space="preserve">prijímateľ predkladá </w:t>
      </w:r>
      <w:r w:rsidRPr="002F3653">
        <w:rPr>
          <w:rFonts w:ascii="Calibri" w:hAnsi="Calibri" w:cs="Calibri"/>
          <w:sz w:val="20"/>
          <w:szCs w:val="20"/>
        </w:rPr>
        <w:t>dokumentáciu</w:t>
      </w:r>
      <w:r w:rsidR="00402E3E" w:rsidRPr="002F3653">
        <w:rPr>
          <w:rFonts w:ascii="Calibri" w:hAnsi="Calibri" w:cs="Calibri"/>
          <w:sz w:val="20"/>
          <w:szCs w:val="20"/>
        </w:rPr>
        <w:t xml:space="preserve"> </w:t>
      </w:r>
      <w:r w:rsidR="00A54FDE" w:rsidRPr="002F3653">
        <w:rPr>
          <w:rFonts w:ascii="Calibri" w:hAnsi="Calibri" w:cs="Calibri"/>
          <w:sz w:val="20"/>
          <w:szCs w:val="20"/>
        </w:rPr>
        <w:t>na kontrolu RO</w:t>
      </w:r>
      <w:r w:rsidR="00697E7B" w:rsidRPr="002F3653">
        <w:rPr>
          <w:rFonts w:ascii="Calibri" w:hAnsi="Calibri" w:cs="Calibri"/>
          <w:sz w:val="20"/>
          <w:szCs w:val="20"/>
        </w:rPr>
        <w:t xml:space="preserve"> </w:t>
      </w:r>
      <w:r w:rsidR="00A54FDE" w:rsidRPr="002F3653">
        <w:rPr>
          <w:rFonts w:ascii="Calibri" w:hAnsi="Calibri" w:cs="Calibri"/>
          <w:sz w:val="20"/>
          <w:szCs w:val="20"/>
        </w:rPr>
        <w:t>v nasledovných fázach v závislosti od toho, v ak</w:t>
      </w:r>
      <w:r w:rsidR="00C771D1" w:rsidRPr="002F3653">
        <w:rPr>
          <w:rFonts w:ascii="Calibri" w:hAnsi="Calibri" w:cs="Calibri"/>
          <w:sz w:val="20"/>
          <w:szCs w:val="20"/>
        </w:rPr>
        <w:t>om</w:t>
      </w:r>
      <w:r w:rsidR="00A54FDE" w:rsidRPr="002F3653">
        <w:rPr>
          <w:rFonts w:ascii="Calibri" w:hAnsi="Calibri" w:cs="Calibri"/>
          <w:sz w:val="20"/>
          <w:szCs w:val="20"/>
        </w:rPr>
        <w:t xml:space="preserve"> </w:t>
      </w:r>
      <w:r w:rsidR="00402E3E" w:rsidRPr="002F3653">
        <w:rPr>
          <w:rFonts w:ascii="Calibri" w:hAnsi="Calibri" w:cs="Calibri"/>
          <w:sz w:val="20"/>
          <w:szCs w:val="20"/>
        </w:rPr>
        <w:t>stave</w:t>
      </w:r>
      <w:r w:rsidR="00A54FDE" w:rsidRPr="002F3653">
        <w:rPr>
          <w:rFonts w:ascii="Calibri" w:hAnsi="Calibri" w:cs="Calibri"/>
          <w:sz w:val="20"/>
          <w:szCs w:val="20"/>
        </w:rPr>
        <w:t xml:space="preserve"> sa VO nachádza:</w:t>
      </w:r>
    </w:p>
    <w:p w14:paraId="3E8E9C96" w14:textId="77777777" w:rsidR="00A54FDE" w:rsidRPr="002F3653" w:rsidRDefault="00A54FDE" w:rsidP="001614CC">
      <w:pPr>
        <w:pStyle w:val="Default"/>
        <w:numPr>
          <w:ilvl w:val="0"/>
          <w:numId w:val="15"/>
        </w:numPr>
        <w:spacing w:before="120" w:after="120" w:line="276" w:lineRule="auto"/>
        <w:ind w:left="810" w:hanging="270"/>
        <w:jc w:val="both"/>
        <w:rPr>
          <w:rFonts w:ascii="Calibri" w:hAnsi="Calibri" w:cs="Calibri"/>
          <w:sz w:val="20"/>
          <w:szCs w:val="20"/>
        </w:rPr>
      </w:pPr>
      <w:r w:rsidRPr="002F3653">
        <w:rPr>
          <w:rFonts w:ascii="Calibri" w:hAnsi="Calibri" w:cs="Calibri"/>
          <w:b/>
          <w:sz w:val="20"/>
          <w:szCs w:val="20"/>
        </w:rPr>
        <w:t>pred vyhlásením VO</w:t>
      </w:r>
      <w:r w:rsidR="00EE694C" w:rsidRPr="002F3653">
        <w:rPr>
          <w:rFonts w:ascii="Calibri" w:hAnsi="Calibri" w:cs="Calibri"/>
          <w:b/>
          <w:sz w:val="20"/>
          <w:szCs w:val="20"/>
        </w:rPr>
        <w:t xml:space="preserve"> na prvú ex-ante kontrolu</w:t>
      </w:r>
      <w:r w:rsidRPr="002F3653">
        <w:rPr>
          <w:rFonts w:ascii="Calibri" w:hAnsi="Calibri" w:cs="Calibri"/>
          <w:sz w:val="20"/>
          <w:szCs w:val="20"/>
        </w:rPr>
        <w:t xml:space="preserve"> (pred zverejnením predbežného/pravidelného oznámenia, oznámenia o vyhlásení VO/výzvy na predkladanie ponúk a súťažných podkladov/podmienok) </w:t>
      </w:r>
      <w:del w:id="104" w:author="uzivatel" w:date="2020-12-01T19:27:00Z">
        <w:r w:rsidR="000A4C9B" w:rsidRPr="002F3653" w:rsidDel="00EF56B7">
          <w:rPr>
            <w:rFonts w:ascii="Calibri" w:hAnsi="Calibri" w:cs="Calibri"/>
            <w:sz w:val="20"/>
            <w:szCs w:val="20"/>
          </w:rPr>
          <w:delText>-</w:delText>
        </w:r>
      </w:del>
      <w:ins w:id="105" w:author="uzivatel" w:date="2020-12-01T19:27:00Z">
        <w:r w:rsidR="00EF56B7">
          <w:rPr>
            <w:rFonts w:ascii="Calibri" w:hAnsi="Calibri" w:cs="Calibri"/>
            <w:sz w:val="20"/>
            <w:szCs w:val="20"/>
          </w:rPr>
          <w:t>–</w:t>
        </w:r>
      </w:ins>
      <w:r w:rsidR="000A4C9B" w:rsidRPr="002F3653">
        <w:rPr>
          <w:rFonts w:ascii="Calibri" w:hAnsi="Calibri" w:cs="Calibri"/>
          <w:sz w:val="20"/>
          <w:szCs w:val="20"/>
        </w:rPr>
        <w:t xml:space="preserve"> </w:t>
      </w:r>
      <w:ins w:id="106" w:author="uzivatel" w:date="2020-12-01T19:27:00Z">
        <w:r w:rsidR="00EF56B7">
          <w:rPr>
            <w:rFonts w:ascii="Calibri" w:hAnsi="Calibri" w:cs="Calibri"/>
            <w:sz w:val="20"/>
            <w:szCs w:val="20"/>
          </w:rPr>
          <w:t>v prípade, že žiadateľ/</w:t>
        </w:r>
        <w:r w:rsidR="003D462C">
          <w:rPr>
            <w:rFonts w:ascii="Calibri" w:hAnsi="Calibri" w:cs="Calibri"/>
            <w:sz w:val="20"/>
            <w:szCs w:val="20"/>
          </w:rPr>
          <w:t>prijímateľ</w:t>
        </w:r>
        <w:r w:rsidR="00EF56B7">
          <w:rPr>
            <w:rFonts w:ascii="Calibri" w:hAnsi="Calibri" w:cs="Calibri"/>
            <w:sz w:val="20"/>
            <w:szCs w:val="20"/>
          </w:rPr>
          <w:t xml:space="preserve"> o tento typ kontroly dobrovoľne požiada</w:t>
        </w:r>
      </w:ins>
      <w:ins w:id="107" w:author="Chromíková, Katarína" w:date="2020-12-09T13:55:00Z">
        <w:r w:rsidR="00402F7D">
          <w:rPr>
            <w:rFonts w:ascii="Calibri" w:hAnsi="Calibri" w:cs="Calibri"/>
            <w:sz w:val="20"/>
            <w:szCs w:val="20"/>
          </w:rPr>
          <w:t xml:space="preserve"> (RO </w:t>
        </w:r>
        <w:r w:rsidR="00E22490">
          <w:rPr>
            <w:rFonts w:ascii="Calibri" w:hAnsi="Calibri" w:cs="Calibri"/>
            <w:sz w:val="20"/>
            <w:szCs w:val="20"/>
          </w:rPr>
          <w:t xml:space="preserve">odporúča </w:t>
        </w:r>
      </w:ins>
      <w:ins w:id="108" w:author="Chromíková, Katarína" w:date="2020-12-09T13:56:00Z">
        <w:r w:rsidR="00E22490">
          <w:rPr>
            <w:rFonts w:ascii="Calibri" w:hAnsi="Calibri" w:cs="Calibri"/>
            <w:sz w:val="20"/>
            <w:szCs w:val="20"/>
          </w:rPr>
          <w:t>využiť túto možnosť)</w:t>
        </w:r>
      </w:ins>
      <w:ins w:id="109" w:author="uzivatel" w:date="2020-12-01T19:27:00Z">
        <w:r w:rsidR="00EF56B7">
          <w:rPr>
            <w:rFonts w:ascii="Calibri" w:hAnsi="Calibri" w:cs="Calibri"/>
            <w:sz w:val="20"/>
            <w:szCs w:val="20"/>
          </w:rPr>
          <w:t xml:space="preserve">, </w:t>
        </w:r>
      </w:ins>
      <w:r w:rsidRPr="002F3653">
        <w:rPr>
          <w:rFonts w:ascii="Calibri" w:hAnsi="Calibri" w:cs="Calibri"/>
          <w:sz w:val="20"/>
          <w:szCs w:val="20"/>
        </w:rPr>
        <w:t xml:space="preserve">dokumentácia sa predkladá na kontrolu po </w:t>
      </w:r>
      <w:r w:rsidR="00D0401F">
        <w:rPr>
          <w:rFonts w:ascii="Calibri" w:hAnsi="Calibri" w:cs="Calibri"/>
          <w:sz w:val="20"/>
          <w:szCs w:val="20"/>
        </w:rPr>
        <w:t xml:space="preserve">zverejnení </w:t>
      </w:r>
      <w:r w:rsidR="0098532E" w:rsidRPr="002F3653">
        <w:rPr>
          <w:rFonts w:ascii="Calibri" w:hAnsi="Calibri" w:cs="Calibri"/>
          <w:sz w:val="20"/>
          <w:szCs w:val="20"/>
        </w:rPr>
        <w:t>Z</w:t>
      </w:r>
      <w:r w:rsidRPr="002F3653">
        <w:rPr>
          <w:rFonts w:ascii="Calibri" w:hAnsi="Calibri" w:cs="Calibri"/>
          <w:sz w:val="20"/>
          <w:szCs w:val="20"/>
        </w:rPr>
        <w:t>mluvy o poskytnutí NFP</w:t>
      </w:r>
      <w:r w:rsidR="005F5CCF" w:rsidRPr="002F3653">
        <w:rPr>
          <w:rFonts w:ascii="Calibri" w:hAnsi="Calibri" w:cs="Calibri"/>
          <w:sz w:val="20"/>
          <w:szCs w:val="20"/>
        </w:rPr>
        <w:t>,</w:t>
      </w:r>
      <w:r w:rsidRPr="002F3653">
        <w:rPr>
          <w:rFonts w:ascii="Calibri" w:hAnsi="Calibri" w:cs="Calibri"/>
          <w:sz w:val="20"/>
          <w:szCs w:val="20"/>
        </w:rPr>
        <w:t xml:space="preserve"> v prípade národného alebo veľkého projektu </w:t>
      </w:r>
      <w:r w:rsidR="00E96BC6" w:rsidRPr="002F3653">
        <w:rPr>
          <w:rFonts w:ascii="Calibri" w:hAnsi="Calibri" w:cs="Calibri"/>
          <w:sz w:val="20"/>
          <w:szCs w:val="20"/>
        </w:rPr>
        <w:t xml:space="preserve">aj </w:t>
      </w:r>
      <w:r w:rsidRPr="002F3653">
        <w:rPr>
          <w:rFonts w:ascii="Calibri" w:hAnsi="Calibri" w:cs="Calibri"/>
          <w:sz w:val="20"/>
          <w:szCs w:val="20"/>
        </w:rPr>
        <w:t xml:space="preserve">pred </w:t>
      </w:r>
      <w:r w:rsidR="00FD1756">
        <w:rPr>
          <w:rFonts w:ascii="Calibri" w:hAnsi="Calibri" w:cs="Calibri"/>
          <w:sz w:val="20"/>
          <w:szCs w:val="20"/>
        </w:rPr>
        <w:t>podpisom Zmluvy o poskytnutí NFP</w:t>
      </w:r>
      <w:r w:rsidR="00C33FE7">
        <w:rPr>
          <w:rFonts w:ascii="Calibri" w:hAnsi="Calibri" w:cs="Calibri"/>
          <w:sz w:val="20"/>
          <w:szCs w:val="20"/>
        </w:rPr>
        <w:t xml:space="preserve">, resp. pred </w:t>
      </w:r>
      <w:r w:rsidRPr="002F3653">
        <w:rPr>
          <w:rFonts w:ascii="Calibri" w:hAnsi="Calibri" w:cs="Calibri"/>
          <w:sz w:val="20"/>
          <w:szCs w:val="20"/>
        </w:rPr>
        <w:t>podaním ŽoNFP</w:t>
      </w:r>
      <w:r w:rsidR="000A4C9B" w:rsidRPr="002F3653">
        <w:rPr>
          <w:rFonts w:ascii="Calibri" w:hAnsi="Calibri" w:cs="Calibri"/>
          <w:sz w:val="20"/>
          <w:szCs w:val="20"/>
        </w:rPr>
        <w:t xml:space="preserve">; </w:t>
      </w:r>
    </w:p>
    <w:p w14:paraId="0019EB81" w14:textId="77777777" w:rsidR="00A54FDE" w:rsidRPr="002F3653" w:rsidRDefault="00A54FDE" w:rsidP="001614CC">
      <w:pPr>
        <w:pStyle w:val="Default"/>
        <w:numPr>
          <w:ilvl w:val="0"/>
          <w:numId w:val="15"/>
        </w:numPr>
        <w:spacing w:before="120" w:after="120" w:line="276" w:lineRule="auto"/>
        <w:ind w:left="810" w:hanging="270"/>
        <w:jc w:val="both"/>
        <w:rPr>
          <w:rFonts w:ascii="Calibri" w:hAnsi="Calibri" w:cs="Calibri"/>
          <w:sz w:val="20"/>
          <w:szCs w:val="20"/>
        </w:rPr>
      </w:pPr>
      <w:r w:rsidRPr="002F3653">
        <w:rPr>
          <w:rFonts w:ascii="Calibri" w:hAnsi="Calibri" w:cs="Calibri"/>
          <w:b/>
          <w:sz w:val="20"/>
          <w:szCs w:val="20"/>
        </w:rPr>
        <w:t>pred podpisom zmluvy</w:t>
      </w:r>
      <w:r w:rsidR="00EE694C" w:rsidRPr="002F3653">
        <w:rPr>
          <w:rFonts w:ascii="Calibri" w:hAnsi="Calibri" w:cs="Calibri"/>
          <w:b/>
          <w:sz w:val="20"/>
          <w:szCs w:val="20"/>
        </w:rPr>
        <w:t xml:space="preserve"> </w:t>
      </w:r>
      <w:r w:rsidR="00EE694C" w:rsidRPr="002F3653">
        <w:rPr>
          <w:rFonts w:ascii="Calibri" w:hAnsi="Calibri" w:cs="Calibri"/>
          <w:sz w:val="20"/>
          <w:szCs w:val="20"/>
        </w:rPr>
        <w:t xml:space="preserve">s úspešným uchádzačom </w:t>
      </w:r>
      <w:r w:rsidR="00EE694C" w:rsidRPr="002F3653">
        <w:rPr>
          <w:rFonts w:ascii="Calibri" w:hAnsi="Calibri" w:cs="Calibri"/>
          <w:b/>
          <w:sz w:val="20"/>
          <w:szCs w:val="20"/>
        </w:rPr>
        <w:t xml:space="preserve">na druhú ex-ante kontrolu </w:t>
      </w:r>
      <w:r w:rsidRPr="002F3653">
        <w:rPr>
          <w:rFonts w:ascii="Calibri" w:hAnsi="Calibri" w:cs="Calibri"/>
          <w:b/>
          <w:sz w:val="20"/>
          <w:szCs w:val="20"/>
        </w:rPr>
        <w:t xml:space="preserve"> </w:t>
      </w:r>
      <w:r w:rsidR="0076137B" w:rsidRPr="002F3653">
        <w:rPr>
          <w:rFonts w:ascii="Calibri" w:hAnsi="Calibri" w:cs="Calibri"/>
          <w:sz w:val="20"/>
          <w:szCs w:val="20"/>
        </w:rPr>
        <w:t>vo fáze po vyhodnotení ponúk a po ukončení všetkých revíznych postupov –</w:t>
      </w:r>
      <w:del w:id="110" w:author="uzivatel" w:date="2020-12-01T19:28:00Z">
        <w:r w:rsidR="0076137B" w:rsidRPr="002F3653" w:rsidDel="003D462C">
          <w:rPr>
            <w:rFonts w:ascii="Calibri" w:hAnsi="Calibri" w:cs="Calibri"/>
            <w:sz w:val="20"/>
            <w:szCs w:val="20"/>
          </w:rPr>
          <w:delText xml:space="preserve"> </w:delText>
        </w:r>
      </w:del>
      <w:ins w:id="111" w:author="uzivatel" w:date="2020-12-01T19:28:00Z">
        <w:r w:rsidR="003D462C">
          <w:rPr>
            <w:rFonts w:ascii="Calibri" w:hAnsi="Calibri" w:cs="Calibri"/>
            <w:sz w:val="20"/>
            <w:szCs w:val="20"/>
          </w:rPr>
          <w:t xml:space="preserve"> v prípade, že žiadateľ/prijímateľ o tento typ kontroly dobrovoľne požiada,</w:t>
        </w:r>
        <w:r w:rsidR="003D462C" w:rsidRPr="002F3653">
          <w:rPr>
            <w:rFonts w:ascii="Calibri" w:hAnsi="Calibri" w:cs="Calibri"/>
            <w:sz w:val="20"/>
            <w:szCs w:val="20"/>
          </w:rPr>
          <w:t xml:space="preserve"> </w:t>
        </w:r>
      </w:ins>
      <w:del w:id="112" w:author="uzivatel" w:date="2020-12-01T19:28:00Z">
        <w:r w:rsidR="0076137B" w:rsidRPr="002F3653" w:rsidDel="003D462C">
          <w:rPr>
            <w:rFonts w:ascii="Calibri" w:hAnsi="Calibri" w:cs="Calibri"/>
            <w:sz w:val="20"/>
            <w:szCs w:val="20"/>
          </w:rPr>
          <w:delText xml:space="preserve">žiadateľ/prijímateľ </w:delText>
        </w:r>
      </w:del>
      <w:r w:rsidR="0076137B" w:rsidRPr="002F3653">
        <w:rPr>
          <w:rFonts w:ascii="Calibri" w:hAnsi="Calibri" w:cs="Calibri"/>
          <w:sz w:val="20"/>
          <w:szCs w:val="20"/>
        </w:rPr>
        <w:t>predkladá dokum</w:t>
      </w:r>
      <w:r w:rsidR="006E005E" w:rsidRPr="002F3653">
        <w:rPr>
          <w:rFonts w:ascii="Calibri" w:hAnsi="Calibri" w:cs="Calibri"/>
          <w:sz w:val="20"/>
          <w:szCs w:val="20"/>
        </w:rPr>
        <w:t xml:space="preserve">entáciu na kontrolu po </w:t>
      </w:r>
      <w:r w:rsidR="00D0401F" w:rsidRPr="00D0401F">
        <w:rPr>
          <w:rFonts w:ascii="Calibri" w:hAnsi="Calibri" w:cs="Calibri"/>
          <w:sz w:val="20"/>
          <w:szCs w:val="20"/>
        </w:rPr>
        <w:t>zverejnení</w:t>
      </w:r>
      <w:r w:rsidR="00D0401F" w:rsidRPr="00D0401F" w:rsidDel="00D0401F">
        <w:rPr>
          <w:rFonts w:ascii="Calibri" w:hAnsi="Calibri" w:cs="Calibri"/>
          <w:sz w:val="20"/>
          <w:szCs w:val="20"/>
        </w:rPr>
        <w:t xml:space="preserve"> </w:t>
      </w:r>
      <w:r w:rsidR="006E005E" w:rsidRPr="00FA6C92">
        <w:rPr>
          <w:rFonts w:ascii="Calibri" w:hAnsi="Calibri" w:cs="Calibri"/>
          <w:color w:val="auto"/>
          <w:sz w:val="20"/>
          <w:szCs w:val="20"/>
        </w:rPr>
        <w:t>Z</w:t>
      </w:r>
      <w:r w:rsidR="0076137B" w:rsidRPr="00FA6C92">
        <w:rPr>
          <w:rFonts w:ascii="Calibri" w:hAnsi="Calibri" w:cs="Calibri"/>
          <w:color w:val="auto"/>
          <w:sz w:val="20"/>
          <w:szCs w:val="20"/>
        </w:rPr>
        <w:t xml:space="preserve">mluvy o poskytnutí NFP, najneskôr do 10 pracovných dní po dni, v rámci ktorého by už bol oprávnený </w:t>
      </w:r>
      <w:r w:rsidR="0076137B" w:rsidRPr="00FA6C92">
        <w:rPr>
          <w:rFonts w:ascii="Calibri" w:hAnsi="Calibri" w:cs="Calibri"/>
          <w:color w:val="auto"/>
          <w:sz w:val="20"/>
          <w:szCs w:val="20"/>
        </w:rPr>
        <w:lastRenderedPageBreak/>
        <w:t>podpísať zmluvu s úspešným uchádzačom</w:t>
      </w:r>
      <w:r w:rsidR="00EE694C" w:rsidRPr="00FA6C92">
        <w:rPr>
          <w:rFonts w:ascii="Calibri" w:hAnsi="Calibri" w:cs="Calibri"/>
          <w:color w:val="auto"/>
          <w:sz w:val="20"/>
          <w:szCs w:val="20"/>
        </w:rPr>
        <w:t xml:space="preserve">; v prípade nadlimitných zákaziek je žiadateľ/prijímateľ </w:t>
      </w:r>
      <w:r w:rsidR="0076137B" w:rsidRPr="00FA6C92">
        <w:rPr>
          <w:rFonts w:ascii="Calibri" w:hAnsi="Calibri" w:cs="Calibri"/>
          <w:color w:val="auto"/>
          <w:sz w:val="20"/>
          <w:szCs w:val="20"/>
        </w:rPr>
        <w:t xml:space="preserve">taktiež </w:t>
      </w:r>
      <w:r w:rsidR="00EE694C" w:rsidRPr="00FA6C92">
        <w:rPr>
          <w:rFonts w:ascii="Calibri" w:hAnsi="Calibri" w:cs="Calibri"/>
          <w:color w:val="auto"/>
          <w:sz w:val="20"/>
          <w:szCs w:val="20"/>
        </w:rPr>
        <w:t xml:space="preserve">povinný zaslať originál dokumentácie na ÚVO </w:t>
      </w:r>
      <w:r w:rsidR="00AB7743" w:rsidRPr="00FA6C92">
        <w:rPr>
          <w:rFonts w:ascii="Calibri" w:hAnsi="Calibri" w:cs="Calibri"/>
          <w:color w:val="auto"/>
          <w:sz w:val="20"/>
          <w:szCs w:val="20"/>
        </w:rPr>
        <w:t>postupom podľa podkapito</w:t>
      </w:r>
      <w:r w:rsidR="00AB7743" w:rsidRPr="002F3653">
        <w:rPr>
          <w:rFonts w:ascii="Calibri" w:hAnsi="Calibri" w:cs="Calibri"/>
          <w:sz w:val="20"/>
          <w:szCs w:val="20"/>
        </w:rPr>
        <w:t>ly</w:t>
      </w:r>
      <w:r w:rsidR="00EE694C" w:rsidRPr="002F3653">
        <w:rPr>
          <w:rFonts w:ascii="Calibri" w:hAnsi="Calibri" w:cs="Calibri"/>
          <w:sz w:val="20"/>
          <w:szCs w:val="20"/>
        </w:rPr>
        <w:t xml:space="preserve"> </w:t>
      </w:r>
      <w:hyperlink w:anchor="_Predkladanie_dokumentácie_z" w:history="1">
        <w:hyperlink w:anchor="_2.4_Predkladanie_dokumentácie" w:history="1">
          <w:r w:rsidR="00526446" w:rsidRPr="002F3653">
            <w:rPr>
              <w:rStyle w:val="Hypertextovprepojenie"/>
              <w:rFonts w:ascii="Calibri" w:hAnsi="Calibri" w:cs="Calibri"/>
              <w:sz w:val="20"/>
              <w:szCs w:val="20"/>
            </w:rPr>
            <w:t>2.4</w:t>
          </w:r>
        </w:hyperlink>
      </w:hyperlink>
      <w:r w:rsidR="000A4C9B" w:rsidRPr="002F3653">
        <w:rPr>
          <w:rFonts w:ascii="Calibri" w:hAnsi="Calibri" w:cs="Calibri"/>
          <w:sz w:val="20"/>
          <w:szCs w:val="20"/>
        </w:rPr>
        <w:t>;</w:t>
      </w:r>
      <w:r w:rsidR="00682CD3" w:rsidRPr="002F3653">
        <w:rPr>
          <w:rFonts w:ascii="Calibri" w:hAnsi="Calibri" w:cs="Calibri"/>
          <w:sz w:val="20"/>
          <w:szCs w:val="20"/>
        </w:rPr>
        <w:t xml:space="preserve"> </w:t>
      </w:r>
    </w:p>
    <w:p w14:paraId="7D6C7280" w14:textId="77777777" w:rsidR="000A4C9B" w:rsidRPr="00FA6C92" w:rsidRDefault="00A54FDE" w:rsidP="001614CC">
      <w:pPr>
        <w:pStyle w:val="Default"/>
        <w:numPr>
          <w:ilvl w:val="0"/>
          <w:numId w:val="15"/>
        </w:numPr>
        <w:spacing w:before="120" w:after="120" w:line="276" w:lineRule="auto"/>
        <w:ind w:left="810" w:hanging="270"/>
        <w:jc w:val="both"/>
        <w:rPr>
          <w:rFonts w:ascii="Calibri" w:hAnsi="Calibri" w:cs="Calibri"/>
          <w:color w:val="auto"/>
          <w:sz w:val="20"/>
          <w:szCs w:val="20"/>
        </w:rPr>
      </w:pPr>
      <w:r w:rsidRPr="002F3653">
        <w:rPr>
          <w:rFonts w:ascii="Calibri" w:hAnsi="Calibri" w:cs="Calibri"/>
          <w:b/>
          <w:sz w:val="20"/>
          <w:szCs w:val="20"/>
        </w:rPr>
        <w:t xml:space="preserve">po </w:t>
      </w:r>
      <w:r w:rsidR="00D0401F" w:rsidRPr="00D0401F">
        <w:rPr>
          <w:rFonts w:ascii="Calibri" w:hAnsi="Calibri" w:cs="Calibri"/>
          <w:b/>
          <w:sz w:val="20"/>
          <w:szCs w:val="20"/>
        </w:rPr>
        <w:t xml:space="preserve">zverejnení </w:t>
      </w:r>
      <w:r w:rsidRPr="002F3653">
        <w:rPr>
          <w:rFonts w:ascii="Calibri" w:hAnsi="Calibri" w:cs="Calibri"/>
          <w:b/>
          <w:sz w:val="20"/>
          <w:szCs w:val="20"/>
        </w:rPr>
        <w:t xml:space="preserve">zmluvy </w:t>
      </w:r>
      <w:r w:rsidRPr="002F3653">
        <w:rPr>
          <w:rFonts w:ascii="Calibri" w:hAnsi="Calibri" w:cs="Calibri"/>
          <w:sz w:val="20"/>
          <w:szCs w:val="20"/>
        </w:rPr>
        <w:t>s úspešným uchádzačom</w:t>
      </w:r>
      <w:r w:rsidR="005462FE" w:rsidRPr="002F3653">
        <w:rPr>
          <w:rFonts w:ascii="Calibri" w:hAnsi="Calibri" w:cs="Calibri"/>
          <w:sz w:val="20"/>
          <w:szCs w:val="20"/>
        </w:rPr>
        <w:t xml:space="preserve"> </w:t>
      </w:r>
      <w:r w:rsidR="005462FE" w:rsidRPr="002F3653">
        <w:rPr>
          <w:rFonts w:ascii="Calibri" w:hAnsi="Calibri" w:cs="Calibri"/>
          <w:b/>
          <w:sz w:val="20"/>
          <w:szCs w:val="20"/>
        </w:rPr>
        <w:t>na následnú ex-post kontrolu</w:t>
      </w:r>
      <w:r w:rsidR="005462FE" w:rsidRPr="002F3653">
        <w:rPr>
          <w:rFonts w:ascii="Calibri" w:hAnsi="Calibri" w:cs="Calibri"/>
          <w:sz w:val="20"/>
          <w:szCs w:val="20"/>
        </w:rPr>
        <w:t xml:space="preserve"> (ak bola dokumentácia zaslaná na kontrolu aj pred podpisom zmluvy) </w:t>
      </w:r>
      <w:r w:rsidRPr="002F3653">
        <w:rPr>
          <w:rFonts w:ascii="Calibri" w:hAnsi="Calibri" w:cs="Calibri"/>
          <w:sz w:val="20"/>
          <w:szCs w:val="20"/>
        </w:rPr>
        <w:t>-</w:t>
      </w:r>
      <w:r w:rsidRPr="002F3653">
        <w:rPr>
          <w:sz w:val="20"/>
          <w:szCs w:val="20"/>
        </w:rPr>
        <w:t xml:space="preserve"> </w:t>
      </w:r>
      <w:r w:rsidRPr="002F3653">
        <w:rPr>
          <w:rFonts w:ascii="Calibri" w:hAnsi="Calibri" w:cs="Calibri"/>
          <w:sz w:val="20"/>
          <w:szCs w:val="20"/>
        </w:rPr>
        <w:t xml:space="preserve">dokumentácia predložená vo fáze po zverejnení zmluvy s </w:t>
      </w:r>
      <w:r w:rsidRPr="00FA6C92">
        <w:rPr>
          <w:rFonts w:ascii="Calibri" w:hAnsi="Calibri" w:cs="Calibri"/>
          <w:color w:val="auto"/>
          <w:sz w:val="20"/>
          <w:szCs w:val="20"/>
        </w:rPr>
        <w:t>úspešným uchádzačom</w:t>
      </w:r>
      <w:r w:rsidRPr="00FA6C92">
        <w:rPr>
          <w:rStyle w:val="Odkaznapoznmkupodiarou"/>
          <w:color w:val="auto"/>
          <w:sz w:val="20"/>
          <w:szCs w:val="20"/>
        </w:rPr>
        <w:footnoteReference w:id="22"/>
      </w:r>
      <w:r w:rsidR="00856515" w:rsidRPr="00FA6C92">
        <w:rPr>
          <w:rFonts w:ascii="Calibri" w:hAnsi="Calibri" w:cs="Calibri"/>
          <w:color w:val="auto"/>
          <w:sz w:val="20"/>
          <w:szCs w:val="20"/>
        </w:rPr>
        <w:t xml:space="preserve"> </w:t>
      </w:r>
      <w:r w:rsidR="00772EDF" w:rsidRPr="00FA6C92">
        <w:rPr>
          <w:rFonts w:ascii="Calibri" w:hAnsi="Calibri" w:cs="Calibri"/>
          <w:color w:val="auto"/>
          <w:sz w:val="20"/>
          <w:szCs w:val="20"/>
        </w:rPr>
        <w:t xml:space="preserve">sa zasiela na RO </w:t>
      </w:r>
      <w:r w:rsidRPr="00FA6C92">
        <w:rPr>
          <w:rFonts w:ascii="Calibri" w:hAnsi="Calibri" w:cs="Calibri"/>
          <w:color w:val="auto"/>
          <w:sz w:val="20"/>
          <w:szCs w:val="20"/>
        </w:rPr>
        <w:t xml:space="preserve">najneskôr do 10 pracovných dní po </w:t>
      </w:r>
      <w:r w:rsidR="00D0401F" w:rsidRPr="00FA6C92">
        <w:rPr>
          <w:rFonts w:ascii="Calibri" w:hAnsi="Calibri" w:cs="Calibri"/>
          <w:color w:val="auto"/>
          <w:sz w:val="20"/>
          <w:szCs w:val="20"/>
        </w:rPr>
        <w:t xml:space="preserve">zverejnení </w:t>
      </w:r>
      <w:r w:rsidRPr="00FA6C92">
        <w:rPr>
          <w:rFonts w:ascii="Calibri" w:hAnsi="Calibri" w:cs="Calibri"/>
          <w:color w:val="auto"/>
          <w:sz w:val="20"/>
          <w:szCs w:val="20"/>
        </w:rPr>
        <w:t>zmluvy s úspešným uchádzačom, resp. do 10 pracovných dní od zaslania oznámenia o výsledku VO do vestníka ÚVO</w:t>
      </w:r>
      <w:r w:rsidR="000A4C9B" w:rsidRPr="00FA6C92">
        <w:rPr>
          <w:rStyle w:val="Odkaznapoznmkupodiarou"/>
          <w:rFonts w:ascii="Calibri" w:hAnsi="Calibri" w:cs="Calibri"/>
          <w:color w:val="auto"/>
          <w:sz w:val="20"/>
          <w:szCs w:val="20"/>
        </w:rPr>
        <w:footnoteReference w:id="23"/>
      </w:r>
      <w:r w:rsidR="000A4C9B" w:rsidRPr="00FA6C92">
        <w:rPr>
          <w:rFonts w:ascii="Calibri" w:hAnsi="Calibri" w:cs="Calibri"/>
          <w:color w:val="auto"/>
          <w:sz w:val="20"/>
          <w:szCs w:val="20"/>
        </w:rPr>
        <w:t xml:space="preserve">; </w:t>
      </w:r>
    </w:p>
    <w:p w14:paraId="44719302" w14:textId="77777777" w:rsidR="00196F93" w:rsidRPr="002F3653" w:rsidRDefault="00196F93" w:rsidP="000A4C9B">
      <w:pPr>
        <w:pStyle w:val="Default"/>
        <w:spacing w:before="120" w:after="120" w:line="276" w:lineRule="auto"/>
        <w:ind w:left="810"/>
        <w:jc w:val="both"/>
        <w:rPr>
          <w:rFonts w:ascii="Calibri" w:hAnsi="Calibri" w:cs="Calibri"/>
          <w:sz w:val="20"/>
          <w:szCs w:val="20"/>
        </w:rPr>
      </w:pPr>
      <w:r w:rsidRPr="00FA6C92">
        <w:rPr>
          <w:rFonts w:ascii="Calibri" w:hAnsi="Calibri" w:cs="Calibri"/>
          <w:color w:val="auto"/>
          <w:sz w:val="20"/>
          <w:szCs w:val="20"/>
        </w:rPr>
        <w:t>Ak d</w:t>
      </w:r>
      <w:r w:rsidR="00743814" w:rsidRPr="00FA6C92">
        <w:rPr>
          <w:rFonts w:ascii="Calibri" w:hAnsi="Calibri" w:cs="Calibri"/>
          <w:color w:val="auto"/>
          <w:sz w:val="20"/>
          <w:szCs w:val="20"/>
        </w:rPr>
        <w:t>okumentácia nebola predmetom kontroly podľa písm. a) a b)</w:t>
      </w:r>
      <w:r w:rsidR="008620EF" w:rsidRPr="00FA6C92">
        <w:rPr>
          <w:rFonts w:ascii="Calibri" w:hAnsi="Calibri" w:cs="Calibri"/>
          <w:color w:val="auto"/>
          <w:sz w:val="20"/>
          <w:szCs w:val="20"/>
        </w:rPr>
        <w:t xml:space="preserve">, </w:t>
      </w:r>
      <w:r w:rsidRPr="00FA6C92">
        <w:rPr>
          <w:rFonts w:ascii="Calibri" w:hAnsi="Calibri" w:cs="Calibri"/>
          <w:color w:val="auto"/>
          <w:sz w:val="20"/>
          <w:szCs w:val="20"/>
        </w:rPr>
        <w:t xml:space="preserve">žiadateľ/prijímateľ zasiela dokumentáciu </w:t>
      </w:r>
      <w:r w:rsidRPr="00FA6C92">
        <w:rPr>
          <w:rFonts w:ascii="Calibri" w:hAnsi="Calibri" w:cs="Calibri"/>
          <w:b/>
          <w:color w:val="auto"/>
          <w:sz w:val="20"/>
          <w:szCs w:val="20"/>
        </w:rPr>
        <w:t>na</w:t>
      </w:r>
      <w:r w:rsidRPr="00FA6C92">
        <w:rPr>
          <w:rFonts w:ascii="Calibri" w:hAnsi="Calibri" w:cs="Calibri"/>
          <w:color w:val="auto"/>
          <w:sz w:val="20"/>
          <w:szCs w:val="20"/>
        </w:rPr>
        <w:t xml:space="preserve"> </w:t>
      </w:r>
      <w:r w:rsidRPr="00FA6C92">
        <w:rPr>
          <w:rFonts w:ascii="Calibri" w:hAnsi="Calibri" w:cs="Calibri"/>
          <w:b/>
          <w:color w:val="auto"/>
          <w:sz w:val="20"/>
          <w:szCs w:val="20"/>
        </w:rPr>
        <w:t>štandardnú ex-post kontrolu</w:t>
      </w:r>
      <w:r w:rsidRPr="00FA6C92">
        <w:rPr>
          <w:rFonts w:ascii="Calibri" w:hAnsi="Calibri" w:cs="Calibri"/>
          <w:color w:val="auto"/>
          <w:sz w:val="20"/>
          <w:szCs w:val="20"/>
        </w:rPr>
        <w:t xml:space="preserve"> </w:t>
      </w:r>
      <w:r w:rsidR="00772EDF" w:rsidRPr="00FA6C92">
        <w:rPr>
          <w:rFonts w:ascii="Calibri" w:hAnsi="Calibri" w:cs="Calibri"/>
          <w:color w:val="auto"/>
          <w:sz w:val="20"/>
          <w:szCs w:val="20"/>
          <w:shd w:val="clear" w:color="auto" w:fill="FFFFFF"/>
        </w:rPr>
        <w:t xml:space="preserve">do 10 pracovných dní po </w:t>
      </w:r>
      <w:r w:rsidR="00D0401F" w:rsidRPr="00FA6C92">
        <w:rPr>
          <w:rFonts w:ascii="Calibri" w:hAnsi="Calibri" w:cs="Calibri"/>
          <w:color w:val="auto"/>
          <w:sz w:val="20"/>
          <w:szCs w:val="20"/>
          <w:shd w:val="clear" w:color="auto" w:fill="FFFFFF"/>
        </w:rPr>
        <w:t xml:space="preserve">zverejnení </w:t>
      </w:r>
      <w:r w:rsidR="00772EDF" w:rsidRPr="00FA6C92">
        <w:rPr>
          <w:rFonts w:ascii="Calibri" w:hAnsi="Calibri" w:cs="Calibri"/>
          <w:color w:val="auto"/>
          <w:sz w:val="20"/>
          <w:szCs w:val="20"/>
          <w:shd w:val="clear" w:color="auto" w:fill="FFFFFF"/>
        </w:rPr>
        <w:t>zmluvy s úspešným uchádzačom podľa § 5a zákona o slobode informácií, alebo do 10 pracovných dní od zaslania oznámenia o výsledku VO do vestníka ÚVO alebo do</w:t>
      </w:r>
      <w:r w:rsidR="006E005E" w:rsidRPr="00FA6C92">
        <w:rPr>
          <w:rFonts w:ascii="Calibri" w:hAnsi="Calibri" w:cs="Calibri"/>
          <w:color w:val="auto"/>
          <w:sz w:val="20"/>
          <w:szCs w:val="20"/>
          <w:shd w:val="clear" w:color="auto" w:fill="FFFFFF"/>
        </w:rPr>
        <w:t xml:space="preserve"> 10 pracovných dní </w:t>
      </w:r>
      <w:r w:rsidR="006E005E" w:rsidRPr="002F3653">
        <w:rPr>
          <w:rFonts w:ascii="Calibri" w:hAnsi="Calibri" w:cs="Calibri"/>
          <w:sz w:val="20"/>
          <w:szCs w:val="20"/>
          <w:shd w:val="clear" w:color="auto" w:fill="FFFFFF"/>
        </w:rPr>
        <w:t xml:space="preserve">po </w:t>
      </w:r>
      <w:r w:rsidR="00BE78E0">
        <w:rPr>
          <w:rFonts w:ascii="Calibri" w:hAnsi="Calibri" w:cs="Calibri"/>
          <w:sz w:val="20"/>
          <w:szCs w:val="20"/>
          <w:shd w:val="clear" w:color="auto" w:fill="FFFFFF"/>
        </w:rPr>
        <w:t>zverejnení</w:t>
      </w:r>
      <w:r w:rsidR="00BE78E0" w:rsidRPr="002F3653">
        <w:rPr>
          <w:rFonts w:ascii="Calibri" w:hAnsi="Calibri" w:cs="Calibri"/>
          <w:sz w:val="20"/>
          <w:szCs w:val="20"/>
          <w:shd w:val="clear" w:color="auto" w:fill="FFFFFF"/>
        </w:rPr>
        <w:t xml:space="preserve"> </w:t>
      </w:r>
      <w:r w:rsidR="006E005E" w:rsidRPr="002F3653">
        <w:rPr>
          <w:rFonts w:ascii="Calibri" w:hAnsi="Calibri" w:cs="Calibri"/>
          <w:sz w:val="20"/>
          <w:szCs w:val="20"/>
          <w:shd w:val="clear" w:color="auto" w:fill="FFFFFF"/>
        </w:rPr>
        <w:t>Z</w:t>
      </w:r>
      <w:r w:rsidR="00772EDF" w:rsidRPr="002F3653">
        <w:rPr>
          <w:rFonts w:ascii="Calibri" w:hAnsi="Calibri" w:cs="Calibri"/>
          <w:sz w:val="20"/>
          <w:szCs w:val="20"/>
          <w:shd w:val="clear" w:color="auto" w:fill="FFFFFF"/>
        </w:rPr>
        <w:t>mluvy o</w:t>
      </w:r>
      <w:r w:rsidRPr="002F3653">
        <w:rPr>
          <w:rFonts w:ascii="Calibri" w:hAnsi="Calibri" w:cs="Calibri"/>
          <w:sz w:val="20"/>
          <w:szCs w:val="20"/>
          <w:shd w:val="clear" w:color="auto" w:fill="FFFFFF"/>
        </w:rPr>
        <w:t xml:space="preserve"> poskytnutí </w:t>
      </w:r>
      <w:r w:rsidR="00772EDF" w:rsidRPr="002F3653">
        <w:rPr>
          <w:rFonts w:ascii="Calibri" w:hAnsi="Calibri" w:cs="Calibri"/>
          <w:sz w:val="20"/>
          <w:szCs w:val="20"/>
          <w:shd w:val="clear" w:color="auto" w:fill="FFFFFF"/>
        </w:rPr>
        <w:t>NFP podľa toho, ktorý z týchto úkonov je neskorší</w:t>
      </w:r>
      <w:r w:rsidR="000A4C9B" w:rsidRPr="002F3653">
        <w:rPr>
          <w:rFonts w:ascii="Calibri" w:hAnsi="Calibri" w:cs="Calibri"/>
          <w:sz w:val="20"/>
          <w:szCs w:val="20"/>
          <w:shd w:val="clear" w:color="auto" w:fill="FFFFFF"/>
        </w:rPr>
        <w:t xml:space="preserve">. </w:t>
      </w:r>
    </w:p>
    <w:p w14:paraId="54219A9A" w14:textId="77777777" w:rsidR="00A54FDE" w:rsidRPr="002F3653" w:rsidRDefault="000A4C9B" w:rsidP="00196F93">
      <w:pPr>
        <w:pStyle w:val="Default"/>
        <w:spacing w:before="120" w:after="120" w:line="276" w:lineRule="auto"/>
        <w:ind w:left="810"/>
        <w:jc w:val="both"/>
        <w:rPr>
          <w:rFonts w:ascii="Calibri" w:hAnsi="Calibri" w:cs="Calibri"/>
          <w:sz w:val="20"/>
          <w:szCs w:val="20"/>
        </w:rPr>
      </w:pPr>
      <w:r w:rsidRPr="002F3653">
        <w:rPr>
          <w:rFonts w:ascii="Calibri" w:hAnsi="Calibri" w:cs="Calibri"/>
          <w:sz w:val="20"/>
          <w:szCs w:val="20"/>
          <w:shd w:val="clear" w:color="auto" w:fill="FFFFFF"/>
        </w:rPr>
        <w:t>V </w:t>
      </w:r>
      <w:r w:rsidR="004B7ADA" w:rsidRPr="002F3653">
        <w:rPr>
          <w:rFonts w:ascii="Calibri" w:hAnsi="Calibri" w:cs="Calibri"/>
          <w:sz w:val="20"/>
          <w:szCs w:val="20"/>
          <w:shd w:val="clear" w:color="auto" w:fill="FFFFFF"/>
        </w:rPr>
        <w:t>prípade obstarávania zákaziek, na ktoré sa ZVO nevzťahuje, sa dokumentácia vo fáze po zverejnení zmluvy s úspešným uchádzačom predkladá na RO najneskôr do 30 pracovných dní po zverejnení zmluvy</w:t>
      </w:r>
      <w:r w:rsidR="00AB7743" w:rsidRPr="002F3653">
        <w:rPr>
          <w:rFonts w:ascii="Calibri" w:hAnsi="Calibri" w:cs="Calibri"/>
          <w:sz w:val="20"/>
          <w:szCs w:val="20"/>
          <w:shd w:val="clear" w:color="auto" w:fill="FFFFFF"/>
        </w:rPr>
        <w:t xml:space="preserve"> s úspešným uchádzačom</w:t>
      </w:r>
      <w:r w:rsidR="00196F93" w:rsidRPr="002F3653">
        <w:rPr>
          <w:rFonts w:ascii="Calibri" w:hAnsi="Calibri" w:cs="Calibri"/>
          <w:sz w:val="20"/>
          <w:szCs w:val="20"/>
          <w:shd w:val="clear" w:color="auto" w:fill="FFFFFF"/>
        </w:rPr>
        <w:t>;</w:t>
      </w:r>
      <w:r w:rsidR="00196F93" w:rsidRPr="002F3653">
        <w:rPr>
          <w:rFonts w:ascii="Calibri" w:hAnsi="Calibri" w:cs="Calibri"/>
          <w:sz w:val="20"/>
          <w:szCs w:val="20"/>
        </w:rPr>
        <w:t xml:space="preserve"> </w:t>
      </w:r>
    </w:p>
    <w:p w14:paraId="2834EED9" w14:textId="77777777" w:rsidR="00A54FDE" w:rsidRPr="002F3653" w:rsidRDefault="00A54FDE" w:rsidP="001614CC">
      <w:pPr>
        <w:pStyle w:val="Default"/>
        <w:numPr>
          <w:ilvl w:val="0"/>
          <w:numId w:val="15"/>
        </w:numPr>
        <w:spacing w:before="120" w:after="120" w:line="276" w:lineRule="auto"/>
        <w:ind w:left="810" w:hanging="270"/>
        <w:jc w:val="both"/>
        <w:rPr>
          <w:rFonts w:ascii="Calibri" w:hAnsi="Calibri" w:cs="Calibri"/>
          <w:sz w:val="20"/>
          <w:szCs w:val="20"/>
        </w:rPr>
      </w:pPr>
      <w:r w:rsidRPr="002F3653">
        <w:rPr>
          <w:rFonts w:ascii="Calibri" w:hAnsi="Calibri" w:cs="Calibri"/>
          <w:b/>
          <w:sz w:val="20"/>
          <w:szCs w:val="20"/>
        </w:rPr>
        <w:t xml:space="preserve">pred podpisom dodatku k zmluve </w:t>
      </w:r>
      <w:r w:rsidRPr="002F3653">
        <w:rPr>
          <w:rFonts w:ascii="Calibri" w:hAnsi="Calibri" w:cs="Calibri"/>
          <w:sz w:val="20"/>
          <w:szCs w:val="20"/>
        </w:rPr>
        <w:t>s </w:t>
      </w:r>
      <w:r w:rsidR="00A83742" w:rsidRPr="002F3653">
        <w:rPr>
          <w:rFonts w:ascii="Calibri" w:hAnsi="Calibri" w:cs="Calibri"/>
          <w:sz w:val="20"/>
          <w:szCs w:val="20"/>
        </w:rPr>
        <w:t>dodávateľom</w:t>
      </w:r>
      <w:r w:rsidRPr="002F3653">
        <w:rPr>
          <w:rFonts w:ascii="Calibri" w:hAnsi="Calibri" w:cs="Calibri"/>
          <w:sz w:val="20"/>
          <w:szCs w:val="20"/>
        </w:rPr>
        <w:t xml:space="preserve"> - </w:t>
      </w:r>
      <w:ins w:id="113" w:author="uzivatel" w:date="2020-12-01T19:28:00Z">
        <w:r w:rsidR="003D462C">
          <w:rPr>
            <w:rFonts w:ascii="Calibri" w:hAnsi="Calibri" w:cs="Calibri"/>
            <w:sz w:val="20"/>
            <w:szCs w:val="20"/>
          </w:rPr>
          <w:t>v prípade, že žiadateľ/prijímateľ o tento typ kontroly dobrovoľne požiada,</w:t>
        </w:r>
        <w:r w:rsidR="003D462C" w:rsidRPr="002F3653">
          <w:rPr>
            <w:rFonts w:ascii="Calibri" w:hAnsi="Calibri" w:cs="Calibri"/>
            <w:sz w:val="20"/>
            <w:szCs w:val="20"/>
          </w:rPr>
          <w:t xml:space="preserve"> </w:t>
        </w:r>
      </w:ins>
      <w:del w:id="114" w:author="uzivatel" w:date="2020-12-01T19:28:00Z">
        <w:r w:rsidR="00481886" w:rsidRPr="002F3653" w:rsidDel="003D462C">
          <w:rPr>
            <w:rFonts w:ascii="Calibri" w:hAnsi="Calibri" w:cs="Calibri"/>
            <w:sz w:val="20"/>
            <w:szCs w:val="20"/>
          </w:rPr>
          <w:delText>žiadateľ/</w:delText>
        </w:r>
        <w:r w:rsidRPr="002F3653" w:rsidDel="003D462C">
          <w:rPr>
            <w:rFonts w:ascii="Calibri" w:hAnsi="Calibri" w:cs="Calibri"/>
            <w:sz w:val="20"/>
            <w:szCs w:val="20"/>
          </w:rPr>
          <w:delText xml:space="preserve">prijímateľ </w:delText>
        </w:r>
      </w:del>
      <w:r w:rsidRPr="002F3653">
        <w:rPr>
          <w:rFonts w:ascii="Calibri" w:hAnsi="Calibri" w:cs="Calibri"/>
          <w:sz w:val="20"/>
          <w:szCs w:val="20"/>
        </w:rPr>
        <w:t>zasiela na RO návrh dodatku pred jeho podpisom oboma zmluvnými stranami a zároveň ešte pred tým, ako sa skutočnosť menená dodatkom udeje</w:t>
      </w:r>
      <w:r w:rsidR="000A4C9B" w:rsidRPr="002F3653">
        <w:rPr>
          <w:rFonts w:ascii="Calibri" w:hAnsi="Calibri" w:cs="Calibri"/>
          <w:sz w:val="20"/>
          <w:szCs w:val="20"/>
        </w:rPr>
        <w:t xml:space="preserve"> (</w:t>
      </w:r>
      <w:r w:rsidRPr="002F3653">
        <w:rPr>
          <w:rFonts w:ascii="Calibri" w:hAnsi="Calibri" w:cs="Calibri"/>
          <w:sz w:val="20"/>
          <w:szCs w:val="20"/>
        </w:rPr>
        <w:t>napr. uplynutie lehoty realizácie diela, zmeny v súpise položiek alebo v rozpočte diela</w:t>
      </w:r>
      <w:r w:rsidR="000A4C9B" w:rsidRPr="002F3653">
        <w:rPr>
          <w:rFonts w:ascii="Calibri" w:hAnsi="Calibri" w:cs="Calibri"/>
          <w:sz w:val="20"/>
          <w:szCs w:val="20"/>
        </w:rPr>
        <w:t>)</w:t>
      </w:r>
      <w:r w:rsidRPr="002F3653">
        <w:rPr>
          <w:rFonts w:ascii="Calibri" w:hAnsi="Calibri" w:cs="Calibri"/>
          <w:sz w:val="20"/>
          <w:szCs w:val="20"/>
        </w:rPr>
        <w:t xml:space="preserve">; táto povinnosť sa vzťahuje aj na prípady, keď sa dodatok vzťahuje na časť výdavkov, ktoré nie sú oprávnenými výdavkami, </w:t>
      </w:r>
      <w:r w:rsidR="00DD57BF" w:rsidRPr="002F3653">
        <w:rPr>
          <w:rFonts w:ascii="Calibri" w:hAnsi="Calibri" w:cs="Calibri"/>
          <w:sz w:val="20"/>
          <w:szCs w:val="20"/>
        </w:rPr>
        <w:t xml:space="preserve">ale </w:t>
      </w:r>
      <w:r w:rsidRPr="002F3653">
        <w:rPr>
          <w:rFonts w:ascii="Calibri" w:hAnsi="Calibri" w:cs="Calibri"/>
          <w:sz w:val="20"/>
          <w:szCs w:val="20"/>
        </w:rPr>
        <w:t>sú súčasťou zákazky, ktorá je spolufinancovaná z EŠIF; uvedená povinnosť sa však nevzťahuje na prípady, kedy dochádza k zmene identifikačných a kontaktných údajov zmluvných strán alebo z dôvodu mimoriadnych udalostí.</w:t>
      </w:r>
    </w:p>
    <w:p w14:paraId="11BBB9B3" w14:textId="77777777" w:rsidR="00A54FDE" w:rsidRPr="002F3653" w:rsidRDefault="004B3416" w:rsidP="001614CC">
      <w:pPr>
        <w:pStyle w:val="Default"/>
        <w:numPr>
          <w:ilvl w:val="0"/>
          <w:numId w:val="15"/>
        </w:numPr>
        <w:spacing w:before="120" w:after="120" w:line="276" w:lineRule="auto"/>
        <w:ind w:left="810" w:hanging="270"/>
        <w:jc w:val="both"/>
        <w:rPr>
          <w:rFonts w:ascii="Calibri" w:hAnsi="Calibri" w:cs="Calibri"/>
          <w:sz w:val="20"/>
          <w:szCs w:val="20"/>
        </w:rPr>
      </w:pPr>
      <w:r w:rsidRPr="002F3653">
        <w:rPr>
          <w:rFonts w:ascii="Calibri" w:hAnsi="Calibri" w:cs="Calibri"/>
          <w:b/>
          <w:sz w:val="20"/>
          <w:szCs w:val="20"/>
        </w:rPr>
        <w:t xml:space="preserve">po </w:t>
      </w:r>
      <w:r w:rsidR="00D0401F" w:rsidRPr="00D0401F">
        <w:rPr>
          <w:rFonts w:ascii="Calibri" w:hAnsi="Calibri" w:cs="Calibri"/>
          <w:b/>
          <w:sz w:val="20"/>
          <w:szCs w:val="20"/>
        </w:rPr>
        <w:t xml:space="preserve">zverejnení </w:t>
      </w:r>
      <w:r w:rsidRPr="002F3653">
        <w:rPr>
          <w:rFonts w:ascii="Calibri" w:hAnsi="Calibri" w:cs="Calibri"/>
          <w:b/>
          <w:sz w:val="20"/>
          <w:szCs w:val="20"/>
        </w:rPr>
        <w:t>dodatku k zmluve</w:t>
      </w:r>
      <w:r w:rsidRPr="002F3653">
        <w:rPr>
          <w:rFonts w:ascii="Calibri" w:hAnsi="Calibri" w:cs="Calibri"/>
          <w:sz w:val="20"/>
          <w:szCs w:val="20"/>
        </w:rPr>
        <w:t xml:space="preserve"> s </w:t>
      </w:r>
      <w:r w:rsidR="00A83742" w:rsidRPr="002F3653">
        <w:rPr>
          <w:rFonts w:ascii="Calibri" w:hAnsi="Calibri" w:cs="Calibri"/>
          <w:sz w:val="20"/>
          <w:szCs w:val="20"/>
        </w:rPr>
        <w:t>dodávateľom</w:t>
      </w:r>
      <w:r w:rsidRPr="002F3653">
        <w:rPr>
          <w:rFonts w:ascii="Calibri" w:hAnsi="Calibri" w:cs="Calibri"/>
          <w:sz w:val="20"/>
          <w:szCs w:val="20"/>
        </w:rPr>
        <w:t xml:space="preserve"> – </w:t>
      </w:r>
      <w:r w:rsidR="00481886" w:rsidRPr="002F3653">
        <w:rPr>
          <w:rFonts w:ascii="Calibri" w:hAnsi="Calibri" w:cs="Calibri"/>
          <w:sz w:val="20"/>
          <w:szCs w:val="20"/>
        </w:rPr>
        <w:t>žiadateľ/</w:t>
      </w:r>
      <w:r w:rsidR="00026480" w:rsidRPr="002F3653">
        <w:rPr>
          <w:rFonts w:ascii="Calibri" w:hAnsi="Calibri" w:cs="Calibri"/>
          <w:sz w:val="20"/>
          <w:szCs w:val="20"/>
        </w:rPr>
        <w:t xml:space="preserve">prijímateľ predkladá dokumentáciu na kontrolu najneskôr do 10 pracovných dní po </w:t>
      </w:r>
      <w:r w:rsidR="00D0401F" w:rsidRPr="00D0401F">
        <w:rPr>
          <w:rFonts w:ascii="Calibri" w:hAnsi="Calibri" w:cs="Calibri"/>
          <w:sz w:val="20"/>
          <w:szCs w:val="20"/>
        </w:rPr>
        <w:t xml:space="preserve">zverejnení </w:t>
      </w:r>
      <w:r w:rsidR="00026480" w:rsidRPr="002F3653">
        <w:rPr>
          <w:rFonts w:ascii="Calibri" w:hAnsi="Calibri" w:cs="Calibri"/>
          <w:sz w:val="20"/>
          <w:szCs w:val="20"/>
        </w:rPr>
        <w:t xml:space="preserve">dodatku k zmluve s </w:t>
      </w:r>
      <w:r w:rsidR="00B21508" w:rsidRPr="002F3653">
        <w:rPr>
          <w:rFonts w:ascii="Calibri" w:hAnsi="Calibri" w:cs="Calibri"/>
          <w:sz w:val="20"/>
          <w:szCs w:val="20"/>
        </w:rPr>
        <w:t>dodávateľom</w:t>
      </w:r>
      <w:r w:rsidR="00026480" w:rsidRPr="002F3653">
        <w:rPr>
          <w:rFonts w:ascii="Calibri" w:hAnsi="Calibri" w:cs="Calibri"/>
          <w:sz w:val="20"/>
          <w:szCs w:val="20"/>
        </w:rPr>
        <w:t xml:space="preserve"> (platí aj v prípade </w:t>
      </w:r>
      <w:r w:rsidRPr="002F3653">
        <w:rPr>
          <w:rFonts w:ascii="Calibri" w:hAnsi="Calibri" w:cs="Calibri"/>
          <w:sz w:val="20"/>
          <w:szCs w:val="20"/>
        </w:rPr>
        <w:t xml:space="preserve">ak </w:t>
      </w:r>
      <w:r w:rsidR="00481886" w:rsidRPr="002F3653">
        <w:rPr>
          <w:rFonts w:ascii="Calibri" w:hAnsi="Calibri" w:cs="Calibri"/>
          <w:sz w:val="20"/>
          <w:szCs w:val="20"/>
        </w:rPr>
        <w:t>žiadateľ/</w:t>
      </w:r>
      <w:r w:rsidRPr="002F3653">
        <w:rPr>
          <w:rFonts w:ascii="Calibri" w:hAnsi="Calibri" w:cs="Calibri"/>
          <w:sz w:val="20"/>
          <w:szCs w:val="20"/>
        </w:rPr>
        <w:t>prijímateľ neodoslal návrh dodatku na RO pred podpisom</w:t>
      </w:r>
      <w:r w:rsidR="001D29A9" w:rsidRPr="002F3653">
        <w:rPr>
          <w:rFonts w:ascii="Calibri" w:hAnsi="Calibri" w:cs="Calibri"/>
          <w:sz w:val="20"/>
          <w:szCs w:val="20"/>
        </w:rPr>
        <w:t xml:space="preserve"> podľa písm. d)</w:t>
      </w:r>
      <w:r w:rsidR="000A4C9B" w:rsidRPr="002F3653">
        <w:rPr>
          <w:rFonts w:ascii="Calibri" w:hAnsi="Calibri" w:cs="Calibri"/>
          <w:sz w:val="20"/>
          <w:szCs w:val="20"/>
        </w:rPr>
        <w:t xml:space="preserve"> a </w:t>
      </w:r>
      <w:r w:rsidRPr="002F3653">
        <w:rPr>
          <w:rFonts w:ascii="Calibri" w:hAnsi="Calibri" w:cs="Calibri"/>
          <w:sz w:val="20"/>
          <w:szCs w:val="20"/>
        </w:rPr>
        <w:t>dodat</w:t>
      </w:r>
      <w:r w:rsidR="001D29A9" w:rsidRPr="002F3653">
        <w:rPr>
          <w:rFonts w:ascii="Calibri" w:hAnsi="Calibri" w:cs="Calibri"/>
          <w:sz w:val="20"/>
          <w:szCs w:val="20"/>
        </w:rPr>
        <w:t>o</w:t>
      </w:r>
      <w:r w:rsidRPr="002F3653">
        <w:rPr>
          <w:rFonts w:ascii="Calibri" w:hAnsi="Calibri" w:cs="Calibri"/>
          <w:sz w:val="20"/>
          <w:szCs w:val="20"/>
        </w:rPr>
        <w:t>k k zmluve s úspešným uchádzačom</w:t>
      </w:r>
      <w:r w:rsidR="001D29A9" w:rsidRPr="002F3653">
        <w:rPr>
          <w:rFonts w:ascii="Calibri" w:hAnsi="Calibri" w:cs="Calibri"/>
          <w:sz w:val="20"/>
          <w:szCs w:val="20"/>
        </w:rPr>
        <w:t xml:space="preserve"> predkladá na RO až po jeho </w:t>
      </w:r>
      <w:r w:rsidR="000601B4">
        <w:rPr>
          <w:rFonts w:ascii="Calibri" w:hAnsi="Calibri" w:cs="Calibri"/>
          <w:sz w:val="20"/>
          <w:szCs w:val="20"/>
        </w:rPr>
        <w:t>podpise</w:t>
      </w:r>
      <w:r w:rsidR="000A4C9B" w:rsidRPr="002F3653">
        <w:rPr>
          <w:rFonts w:ascii="Calibri" w:hAnsi="Calibri" w:cs="Calibri"/>
          <w:sz w:val="20"/>
          <w:szCs w:val="20"/>
        </w:rPr>
        <w:t>)</w:t>
      </w:r>
      <w:r w:rsidRPr="002F3653">
        <w:rPr>
          <w:rFonts w:ascii="Calibri" w:hAnsi="Calibri" w:cs="Calibri"/>
          <w:sz w:val="20"/>
          <w:szCs w:val="20"/>
        </w:rPr>
        <w:t>.</w:t>
      </w:r>
    </w:p>
    <w:p w14:paraId="69CFCAB6" w14:textId="77777777" w:rsidR="001F1665" w:rsidRDefault="001F1665" w:rsidP="00DD62B5">
      <w:pPr>
        <w:pStyle w:val="Default"/>
        <w:spacing w:before="120" w:after="120" w:line="276" w:lineRule="auto"/>
        <w:ind w:left="540"/>
        <w:jc w:val="both"/>
        <w:rPr>
          <w:rFonts w:ascii="Calibri" w:hAnsi="Calibri"/>
          <w:b/>
          <w:i/>
          <w:sz w:val="20"/>
          <w:u w:val="single"/>
        </w:rPr>
      </w:pPr>
      <w:r w:rsidRPr="005523C3">
        <w:rPr>
          <w:rFonts w:ascii="Calibri" w:hAnsi="Calibri" w:cs="Calibri"/>
          <w:b/>
          <w:i/>
          <w:sz w:val="20"/>
          <w:szCs w:val="20"/>
          <w:u w:val="single"/>
        </w:rPr>
        <w:t xml:space="preserve">RO je oprávnený </w:t>
      </w:r>
      <w:ins w:id="115" w:author="uzivatel" w:date="2020-12-01T19:29:00Z">
        <w:r w:rsidR="003D462C">
          <w:rPr>
            <w:rFonts w:ascii="Calibri" w:hAnsi="Calibri" w:cs="Calibri"/>
            <w:b/>
            <w:i/>
            <w:sz w:val="20"/>
            <w:szCs w:val="20"/>
            <w:u w:val="single"/>
          </w:rPr>
          <w:t xml:space="preserve">požiadať </w:t>
        </w:r>
      </w:ins>
      <w:del w:id="116" w:author="uzivatel" w:date="2020-12-01T19:29:00Z">
        <w:r w:rsidRPr="005523C3" w:rsidDel="003D462C">
          <w:rPr>
            <w:rFonts w:ascii="Calibri" w:hAnsi="Calibri" w:cs="Calibri"/>
            <w:b/>
            <w:i/>
            <w:sz w:val="20"/>
            <w:szCs w:val="20"/>
            <w:u w:val="single"/>
          </w:rPr>
          <w:delText xml:space="preserve">si od </w:delText>
        </w:r>
      </w:del>
      <w:r w:rsidRPr="005523C3">
        <w:rPr>
          <w:rFonts w:ascii="Calibri" w:hAnsi="Calibri" w:cs="Calibri"/>
          <w:b/>
          <w:i/>
          <w:sz w:val="20"/>
          <w:szCs w:val="20"/>
          <w:u w:val="single"/>
        </w:rPr>
        <w:t xml:space="preserve">žiadateľa/prijímateľa </w:t>
      </w:r>
      <w:ins w:id="117" w:author="uzivatel" w:date="2020-12-01T19:29:00Z">
        <w:r w:rsidR="003D462C">
          <w:rPr>
            <w:rFonts w:ascii="Calibri" w:hAnsi="Calibri" w:cs="Calibri"/>
            <w:b/>
            <w:i/>
            <w:sz w:val="20"/>
            <w:szCs w:val="20"/>
            <w:u w:val="single"/>
          </w:rPr>
          <w:t>o zasl</w:t>
        </w:r>
      </w:ins>
      <w:ins w:id="118" w:author="uzivatel" w:date="2020-12-01T19:30:00Z">
        <w:r w:rsidR="003D462C">
          <w:rPr>
            <w:rFonts w:ascii="Calibri" w:hAnsi="Calibri" w:cs="Calibri"/>
            <w:b/>
            <w:i/>
            <w:sz w:val="20"/>
            <w:szCs w:val="20"/>
            <w:u w:val="single"/>
          </w:rPr>
          <w:t>a</w:t>
        </w:r>
      </w:ins>
      <w:ins w:id="119" w:author="uzivatel" w:date="2020-12-01T19:29:00Z">
        <w:r w:rsidR="003D462C">
          <w:rPr>
            <w:rFonts w:ascii="Calibri" w:hAnsi="Calibri" w:cs="Calibri"/>
            <w:b/>
            <w:i/>
            <w:sz w:val="20"/>
            <w:szCs w:val="20"/>
            <w:u w:val="single"/>
          </w:rPr>
          <w:t xml:space="preserve">nie </w:t>
        </w:r>
      </w:ins>
      <w:del w:id="120" w:author="uzivatel" w:date="2020-12-01T19:29:00Z">
        <w:r w:rsidRPr="005523C3" w:rsidDel="003D462C">
          <w:rPr>
            <w:rFonts w:ascii="Calibri" w:hAnsi="Calibri" w:cs="Calibri"/>
            <w:b/>
            <w:i/>
            <w:sz w:val="20"/>
            <w:szCs w:val="20"/>
            <w:u w:val="single"/>
          </w:rPr>
          <w:delText xml:space="preserve">vyžiadať </w:delText>
        </w:r>
      </w:del>
      <w:r w:rsidRPr="005523C3">
        <w:rPr>
          <w:rFonts w:ascii="Calibri" w:hAnsi="Calibri" w:cs="Calibri"/>
          <w:b/>
          <w:i/>
          <w:sz w:val="20"/>
          <w:szCs w:val="20"/>
          <w:u w:val="single"/>
        </w:rPr>
        <w:t>dokumentáci</w:t>
      </w:r>
      <w:del w:id="121" w:author="uzivatel" w:date="2020-12-01T19:29:00Z">
        <w:r w:rsidRPr="005523C3" w:rsidDel="003D462C">
          <w:rPr>
            <w:rFonts w:ascii="Calibri" w:hAnsi="Calibri" w:cs="Calibri"/>
            <w:b/>
            <w:i/>
            <w:sz w:val="20"/>
            <w:szCs w:val="20"/>
            <w:u w:val="single"/>
          </w:rPr>
          <w:delText>u</w:delText>
        </w:r>
      </w:del>
      <w:ins w:id="122" w:author="uzivatel" w:date="2020-12-01T19:29:00Z">
        <w:r w:rsidR="003D462C">
          <w:rPr>
            <w:rFonts w:ascii="Calibri" w:hAnsi="Calibri" w:cs="Calibri"/>
            <w:b/>
            <w:i/>
            <w:sz w:val="20"/>
            <w:szCs w:val="20"/>
            <w:u w:val="single"/>
          </w:rPr>
          <w:t>e</w:t>
        </w:r>
      </w:ins>
      <w:r w:rsidRPr="005523C3">
        <w:rPr>
          <w:rFonts w:ascii="Calibri" w:hAnsi="Calibri" w:cs="Calibri"/>
          <w:b/>
          <w:i/>
          <w:sz w:val="20"/>
          <w:szCs w:val="20"/>
          <w:u w:val="single"/>
        </w:rPr>
        <w:t xml:space="preserve"> z procesu VO aj mimo vyššie uvedených fáz kontroly.</w:t>
      </w:r>
      <w:r w:rsidRPr="005523C3">
        <w:rPr>
          <w:rFonts w:ascii="Calibri" w:hAnsi="Calibri"/>
          <w:b/>
          <w:i/>
          <w:sz w:val="20"/>
          <w:u w:val="single"/>
        </w:rPr>
        <w:t xml:space="preserve"> </w:t>
      </w:r>
    </w:p>
    <w:p w14:paraId="63A09B48" w14:textId="3103D03C" w:rsidR="00845583" w:rsidRPr="001D5AF6" w:rsidRDefault="00E31D38" w:rsidP="00845583">
      <w:pPr>
        <w:pStyle w:val="Default"/>
        <w:spacing w:before="120" w:after="120" w:line="276" w:lineRule="auto"/>
        <w:ind w:left="540"/>
        <w:jc w:val="both"/>
        <w:rPr>
          <w:rFonts w:ascii="Calibri" w:hAnsi="Calibri"/>
          <w:b/>
          <w:i/>
          <w:sz w:val="20"/>
        </w:rPr>
      </w:pPr>
      <w:ins w:id="123" w:author="uzivatel" w:date="2020-12-17T13:33:00Z">
        <w:r>
          <w:rPr>
            <w:rFonts w:ascii="Calibri" w:hAnsi="Calibri"/>
            <w:b/>
            <w:i/>
            <w:sz w:val="20"/>
          </w:rPr>
          <w:t>Žiadateľ/</w:t>
        </w:r>
      </w:ins>
      <w:r w:rsidR="00845583" w:rsidRPr="001D5AF6">
        <w:rPr>
          <w:rFonts w:ascii="Calibri" w:hAnsi="Calibri"/>
          <w:b/>
          <w:i/>
          <w:sz w:val="20"/>
        </w:rPr>
        <w:t>Prijímateľ je zároveň v prípade nadlimitných a podlimitných zákaziek verejného obstarávania povinný sprístupniť elektronickú podobu kompletnej dokumentácie pre účely výkonu kontroly/finančnej kontroly RO, a to zriadením prístupu do elektronického prostriedku použitého na elektronickú komunikáciu (ak relevantné)</w:t>
      </w:r>
      <w:ins w:id="124" w:author="uzivatel" w:date="2020-12-01T19:35:00Z">
        <w:r w:rsidR="003D462C" w:rsidRPr="003D462C">
          <w:rPr>
            <w:rFonts w:asciiTheme="minorHAnsi" w:hAnsiTheme="minorHAnsi"/>
            <w:sz w:val="20"/>
            <w:szCs w:val="20"/>
          </w:rPr>
          <w:t xml:space="preserve"> </w:t>
        </w:r>
        <w:r w:rsidR="003D462C" w:rsidRPr="003D462C">
          <w:rPr>
            <w:rFonts w:ascii="Calibri" w:hAnsi="Calibri"/>
            <w:b/>
            <w:i/>
            <w:sz w:val="20"/>
          </w:rPr>
          <w:t xml:space="preserve">alebo ak </w:t>
        </w:r>
      </w:ins>
      <w:ins w:id="125" w:author="uzivatel" w:date="2020-12-17T13:33:00Z">
        <w:r>
          <w:rPr>
            <w:rFonts w:ascii="Calibri" w:hAnsi="Calibri"/>
            <w:b/>
            <w:i/>
            <w:sz w:val="20"/>
          </w:rPr>
          <w:t>žiadateľ/</w:t>
        </w:r>
      </w:ins>
      <w:ins w:id="126" w:author="uzivatel" w:date="2020-12-01T19:35:00Z">
        <w:r w:rsidR="003D462C" w:rsidRPr="003D462C">
          <w:rPr>
            <w:rFonts w:ascii="Calibri" w:hAnsi="Calibri"/>
            <w:b/>
            <w:i/>
            <w:sz w:val="20"/>
          </w:rPr>
          <w:t>prijímateľ predloží cez ITMS2014+ prihlasovacie údaje, ktoré zabezpečia, že RO bude mať prístup k dokumentácii k zákazke, ktorá je nahratá v elektronickom prostriedku</w:t>
        </w:r>
      </w:ins>
      <w:r w:rsidR="00845583" w:rsidRPr="001D5AF6">
        <w:rPr>
          <w:rFonts w:ascii="Calibri" w:hAnsi="Calibri"/>
          <w:b/>
          <w:i/>
          <w:sz w:val="20"/>
        </w:rPr>
        <w:t>. Súčasťou elektronickej podoby dokumentácie sú aj auditné záznamy o všetkých úkonoch vykonaných v použitom elektronickom prostriedku.</w:t>
      </w:r>
    </w:p>
    <w:p w14:paraId="2371F9F7" w14:textId="77777777" w:rsidR="003F77B4" w:rsidRDefault="00B150BC" w:rsidP="001614CC">
      <w:pPr>
        <w:pStyle w:val="Default"/>
        <w:numPr>
          <w:ilvl w:val="0"/>
          <w:numId w:val="14"/>
        </w:numPr>
        <w:spacing w:before="120" w:after="120" w:line="276" w:lineRule="auto"/>
        <w:ind w:left="567" w:hanging="567"/>
        <w:jc w:val="both"/>
        <w:rPr>
          <w:rFonts w:ascii="Calibri" w:hAnsi="Calibri" w:cs="Calibri"/>
          <w:sz w:val="20"/>
          <w:szCs w:val="20"/>
        </w:rPr>
      </w:pPr>
      <w:r w:rsidRPr="002F3653">
        <w:rPr>
          <w:rFonts w:ascii="Calibri" w:hAnsi="Calibri" w:cs="Calibri"/>
          <w:sz w:val="20"/>
          <w:szCs w:val="20"/>
        </w:rPr>
        <w:t xml:space="preserve">V prípade, ak </w:t>
      </w:r>
      <w:r w:rsidR="00F060EA" w:rsidRPr="002F3653">
        <w:rPr>
          <w:rFonts w:ascii="Calibri" w:hAnsi="Calibri" w:cs="Calibri"/>
          <w:sz w:val="20"/>
          <w:szCs w:val="20"/>
        </w:rPr>
        <w:t>RO</w:t>
      </w:r>
      <w:r w:rsidR="008C48D8" w:rsidRPr="002F3653">
        <w:rPr>
          <w:rFonts w:ascii="Calibri" w:hAnsi="Calibri" w:cs="Calibri"/>
          <w:sz w:val="20"/>
          <w:szCs w:val="20"/>
        </w:rPr>
        <w:t>/SO</w:t>
      </w:r>
      <w:r w:rsidR="00F060EA" w:rsidRPr="002F3653">
        <w:rPr>
          <w:rFonts w:ascii="Calibri" w:hAnsi="Calibri" w:cs="Calibri"/>
          <w:sz w:val="20"/>
          <w:szCs w:val="20"/>
        </w:rPr>
        <w:t xml:space="preserve"> uvedie v rámci </w:t>
      </w:r>
      <w:r w:rsidR="008C48D8" w:rsidRPr="002F3653">
        <w:rPr>
          <w:rFonts w:ascii="Calibri" w:hAnsi="Calibri" w:cs="Calibri"/>
          <w:sz w:val="20"/>
          <w:szCs w:val="20"/>
        </w:rPr>
        <w:t>výzvy/</w:t>
      </w:r>
      <w:r w:rsidR="00F060EA" w:rsidRPr="002F3653">
        <w:rPr>
          <w:rFonts w:ascii="Calibri" w:hAnsi="Calibri" w:cs="Calibri"/>
          <w:sz w:val="20"/>
          <w:szCs w:val="20"/>
        </w:rPr>
        <w:t>vyzvania</w:t>
      </w:r>
      <w:r w:rsidR="00A54FDE" w:rsidRPr="002F3653">
        <w:rPr>
          <w:rFonts w:ascii="Calibri" w:hAnsi="Calibri" w:cs="Calibri"/>
          <w:sz w:val="20"/>
          <w:szCs w:val="20"/>
        </w:rPr>
        <w:t xml:space="preserve"> na predkladanie ŽoNFP</w:t>
      </w:r>
      <w:r w:rsidR="00F060EA" w:rsidRPr="002F3653">
        <w:rPr>
          <w:rFonts w:ascii="Calibri" w:hAnsi="Calibri" w:cs="Calibri"/>
          <w:sz w:val="20"/>
          <w:szCs w:val="20"/>
        </w:rPr>
        <w:t xml:space="preserve"> ako podmienku poskytnutia príspevku vykonanie VO v súlade s postupmi a pr</w:t>
      </w:r>
      <w:r w:rsidR="00EB062A">
        <w:rPr>
          <w:rFonts w:ascii="Calibri" w:hAnsi="Calibri" w:cs="Calibri"/>
          <w:sz w:val="20"/>
          <w:szCs w:val="20"/>
        </w:rPr>
        <w:t>avidlami</w:t>
      </w:r>
      <w:r w:rsidR="00F060EA" w:rsidRPr="002F3653">
        <w:rPr>
          <w:rFonts w:ascii="Calibri" w:hAnsi="Calibri" w:cs="Calibri"/>
          <w:sz w:val="20"/>
          <w:szCs w:val="20"/>
        </w:rPr>
        <w:t xml:space="preserve"> VO</w:t>
      </w:r>
      <w:r w:rsidR="00A54FDE" w:rsidRPr="002F3653">
        <w:rPr>
          <w:rFonts w:ascii="Calibri" w:hAnsi="Calibri" w:cs="Calibri"/>
          <w:sz w:val="20"/>
          <w:szCs w:val="20"/>
        </w:rPr>
        <w:t xml:space="preserve"> </w:t>
      </w:r>
      <w:r w:rsidR="00835766" w:rsidRPr="002F3653">
        <w:rPr>
          <w:rFonts w:ascii="Calibri" w:hAnsi="Calibri" w:cs="Calibri"/>
          <w:sz w:val="20"/>
          <w:szCs w:val="20"/>
        </w:rPr>
        <w:t xml:space="preserve">ešte </w:t>
      </w:r>
      <w:r w:rsidR="00A54FDE" w:rsidRPr="002F3653">
        <w:rPr>
          <w:rFonts w:ascii="Calibri" w:hAnsi="Calibri" w:cs="Calibri"/>
          <w:sz w:val="20"/>
          <w:szCs w:val="20"/>
        </w:rPr>
        <w:t xml:space="preserve">pred predložením ŽoNFP, </w:t>
      </w:r>
      <w:r w:rsidR="005025E3" w:rsidRPr="002F3653">
        <w:rPr>
          <w:rFonts w:ascii="Calibri" w:hAnsi="Calibri" w:cs="Calibri"/>
          <w:sz w:val="20"/>
          <w:szCs w:val="20"/>
        </w:rPr>
        <w:t xml:space="preserve">je </w:t>
      </w:r>
      <w:r w:rsidR="00774136" w:rsidRPr="002F3653">
        <w:rPr>
          <w:rFonts w:ascii="Calibri" w:hAnsi="Calibri" w:cs="Calibri"/>
          <w:sz w:val="20"/>
          <w:szCs w:val="20"/>
        </w:rPr>
        <w:t>žiadateľ</w:t>
      </w:r>
      <w:r w:rsidR="005025E3" w:rsidRPr="002F3653">
        <w:rPr>
          <w:rFonts w:ascii="Calibri" w:hAnsi="Calibri" w:cs="Calibri"/>
          <w:sz w:val="20"/>
          <w:szCs w:val="20"/>
        </w:rPr>
        <w:t xml:space="preserve"> povinný predložiť dokumentáciu k predmetnému VO </w:t>
      </w:r>
      <w:r w:rsidR="00F83FAE" w:rsidRPr="002F3653">
        <w:rPr>
          <w:rFonts w:ascii="Calibri" w:hAnsi="Calibri" w:cs="Calibri"/>
          <w:sz w:val="20"/>
          <w:szCs w:val="20"/>
        </w:rPr>
        <w:t>ako</w:t>
      </w:r>
      <w:r w:rsidR="005025E3" w:rsidRPr="002F3653">
        <w:rPr>
          <w:rFonts w:ascii="Calibri" w:hAnsi="Calibri" w:cs="Calibri"/>
          <w:sz w:val="20"/>
          <w:szCs w:val="20"/>
        </w:rPr>
        <w:t xml:space="preserve"> </w:t>
      </w:r>
      <w:r w:rsidR="00F83FAE" w:rsidRPr="002F3653">
        <w:rPr>
          <w:rFonts w:ascii="Calibri" w:hAnsi="Calibri" w:cs="Calibri"/>
          <w:sz w:val="20"/>
          <w:szCs w:val="20"/>
        </w:rPr>
        <w:t xml:space="preserve">súčasť </w:t>
      </w:r>
      <w:r w:rsidR="005025E3" w:rsidRPr="002F3653">
        <w:rPr>
          <w:rFonts w:ascii="Calibri" w:hAnsi="Calibri" w:cs="Calibri"/>
          <w:sz w:val="20"/>
          <w:szCs w:val="20"/>
        </w:rPr>
        <w:t xml:space="preserve">povinných príloh ŽoNFP. </w:t>
      </w:r>
      <w:r w:rsidR="00774136" w:rsidRPr="002F3653">
        <w:rPr>
          <w:rFonts w:ascii="Calibri" w:hAnsi="Calibri" w:cs="Calibri"/>
          <w:sz w:val="20"/>
          <w:szCs w:val="20"/>
        </w:rPr>
        <w:t>Žiadateľ</w:t>
      </w:r>
      <w:r w:rsidR="00F83FAE" w:rsidRPr="002F3653">
        <w:rPr>
          <w:rFonts w:ascii="Calibri" w:hAnsi="Calibri" w:cs="Calibri"/>
          <w:sz w:val="20"/>
          <w:szCs w:val="20"/>
        </w:rPr>
        <w:t xml:space="preserve"> predkladá dokumentáciu vo fáze po </w:t>
      </w:r>
      <w:r w:rsidR="00EB3B2F" w:rsidRPr="00EB3B2F">
        <w:rPr>
          <w:rFonts w:ascii="Calibri" w:hAnsi="Calibri" w:cs="Calibri"/>
          <w:sz w:val="20"/>
          <w:szCs w:val="20"/>
        </w:rPr>
        <w:t xml:space="preserve">zverejnení </w:t>
      </w:r>
      <w:r w:rsidR="00F83FAE" w:rsidRPr="002F3653">
        <w:rPr>
          <w:rFonts w:ascii="Calibri" w:hAnsi="Calibri" w:cs="Calibri"/>
          <w:sz w:val="20"/>
          <w:szCs w:val="20"/>
        </w:rPr>
        <w:t xml:space="preserve">zmluvy s úspešným uchádzačom po nadobudnutí platnosti a účinnosti tejto zmluvy, vrátane </w:t>
      </w:r>
      <w:r w:rsidR="00682CD3" w:rsidRPr="002F3653">
        <w:rPr>
          <w:rFonts w:ascii="Calibri" w:hAnsi="Calibri" w:cs="Calibri"/>
          <w:sz w:val="20"/>
          <w:szCs w:val="20"/>
        </w:rPr>
        <w:t xml:space="preserve">rozhodnutia ÚVO z  </w:t>
      </w:r>
      <w:r w:rsidR="00B51D61" w:rsidRPr="002F3653">
        <w:rPr>
          <w:rFonts w:ascii="Calibri" w:hAnsi="Calibri" w:cs="Calibri"/>
          <w:sz w:val="20"/>
          <w:szCs w:val="20"/>
        </w:rPr>
        <w:t xml:space="preserve">kontroly vykonanej na základe § 169 ods. 2 ZVO a </w:t>
      </w:r>
      <w:r w:rsidR="00F83FAE" w:rsidRPr="002F3653">
        <w:rPr>
          <w:rFonts w:ascii="Calibri" w:hAnsi="Calibri" w:cs="Calibri"/>
          <w:sz w:val="20"/>
          <w:szCs w:val="20"/>
        </w:rPr>
        <w:t xml:space="preserve">všetkých dodatkov k tejto zmluve. </w:t>
      </w:r>
      <w:r w:rsidR="005025E3" w:rsidRPr="002F3653">
        <w:rPr>
          <w:rFonts w:ascii="Calibri" w:hAnsi="Calibri" w:cs="Calibri"/>
          <w:sz w:val="20"/>
          <w:szCs w:val="20"/>
        </w:rPr>
        <w:t>RO</w:t>
      </w:r>
      <w:r w:rsidR="00B21508" w:rsidRPr="002F3653">
        <w:rPr>
          <w:rFonts w:ascii="Calibri" w:hAnsi="Calibri" w:cs="Calibri"/>
          <w:sz w:val="20"/>
          <w:szCs w:val="20"/>
        </w:rPr>
        <w:t>/SO</w:t>
      </w:r>
      <w:r w:rsidR="005025E3" w:rsidRPr="002F3653">
        <w:rPr>
          <w:rFonts w:ascii="Calibri" w:hAnsi="Calibri" w:cs="Calibri"/>
          <w:sz w:val="20"/>
          <w:szCs w:val="20"/>
        </w:rPr>
        <w:t xml:space="preserve"> </w:t>
      </w:r>
      <w:r w:rsidR="00F060EA" w:rsidRPr="002F3653">
        <w:rPr>
          <w:rFonts w:ascii="Calibri" w:hAnsi="Calibri" w:cs="Calibri"/>
          <w:sz w:val="20"/>
          <w:szCs w:val="20"/>
        </w:rPr>
        <w:t>následn</w:t>
      </w:r>
      <w:r w:rsidR="005025E3" w:rsidRPr="002F3653">
        <w:rPr>
          <w:rFonts w:ascii="Calibri" w:hAnsi="Calibri" w:cs="Calibri"/>
          <w:sz w:val="20"/>
          <w:szCs w:val="20"/>
        </w:rPr>
        <w:t>e</w:t>
      </w:r>
      <w:r w:rsidR="00F060EA" w:rsidRPr="002F3653">
        <w:rPr>
          <w:rFonts w:ascii="Calibri" w:hAnsi="Calibri" w:cs="Calibri"/>
          <w:sz w:val="20"/>
          <w:szCs w:val="20"/>
        </w:rPr>
        <w:t xml:space="preserve"> over</w:t>
      </w:r>
      <w:r w:rsidR="005025E3" w:rsidRPr="002F3653">
        <w:rPr>
          <w:rFonts w:ascii="Calibri" w:hAnsi="Calibri" w:cs="Calibri"/>
          <w:sz w:val="20"/>
          <w:szCs w:val="20"/>
        </w:rPr>
        <w:t>uje</w:t>
      </w:r>
      <w:r w:rsidR="00F060EA" w:rsidRPr="002F3653">
        <w:rPr>
          <w:rFonts w:ascii="Calibri" w:hAnsi="Calibri" w:cs="Calibri"/>
          <w:sz w:val="20"/>
          <w:szCs w:val="20"/>
        </w:rPr>
        <w:t xml:space="preserve"> </w:t>
      </w:r>
      <w:r w:rsidR="005025E3" w:rsidRPr="002F3653">
        <w:rPr>
          <w:rFonts w:ascii="Calibri" w:hAnsi="Calibri" w:cs="Calibri"/>
          <w:sz w:val="20"/>
          <w:szCs w:val="20"/>
        </w:rPr>
        <w:t xml:space="preserve">predmetné VO v rámci </w:t>
      </w:r>
      <w:r w:rsidR="00F33AF4" w:rsidRPr="002F3653">
        <w:rPr>
          <w:rFonts w:ascii="Calibri" w:hAnsi="Calibri" w:cs="Calibri"/>
          <w:sz w:val="20"/>
          <w:szCs w:val="20"/>
        </w:rPr>
        <w:t xml:space="preserve">schvaľovacieho </w:t>
      </w:r>
      <w:r w:rsidR="005025E3" w:rsidRPr="002F3653">
        <w:rPr>
          <w:rFonts w:ascii="Calibri" w:hAnsi="Calibri" w:cs="Calibri"/>
          <w:sz w:val="20"/>
          <w:szCs w:val="20"/>
        </w:rPr>
        <w:t>procesu ŽoNFP</w:t>
      </w:r>
      <w:r w:rsidR="00F33AF4" w:rsidRPr="002F3653">
        <w:rPr>
          <w:rFonts w:ascii="Calibri" w:hAnsi="Calibri" w:cs="Calibri"/>
          <w:sz w:val="20"/>
          <w:szCs w:val="20"/>
        </w:rPr>
        <w:t xml:space="preserve"> alebo hodnotenia národného projektu</w:t>
      </w:r>
      <w:r w:rsidR="00D41ED5" w:rsidRPr="002F3653">
        <w:rPr>
          <w:rFonts w:ascii="Calibri" w:hAnsi="Calibri" w:cs="Calibri"/>
          <w:sz w:val="20"/>
          <w:szCs w:val="20"/>
        </w:rPr>
        <w:t>.</w:t>
      </w:r>
      <w:r w:rsidR="00F060EA" w:rsidRPr="002F3653">
        <w:rPr>
          <w:rFonts w:ascii="Calibri" w:hAnsi="Calibri" w:cs="Calibri"/>
          <w:sz w:val="20"/>
          <w:szCs w:val="20"/>
        </w:rPr>
        <w:t xml:space="preserve"> </w:t>
      </w:r>
      <w:r w:rsidR="00EE3BAF" w:rsidRPr="00F7157B">
        <w:rPr>
          <w:rFonts w:asciiTheme="minorHAnsi" w:hAnsiTheme="minorHAnsi" w:cs="Calibri"/>
          <w:sz w:val="20"/>
          <w:szCs w:val="20"/>
        </w:rPr>
        <w:t>Dokumentáciu žiadateľ pred</w:t>
      </w:r>
      <w:r w:rsidR="00EE3BAF">
        <w:rPr>
          <w:rFonts w:asciiTheme="minorHAnsi" w:hAnsiTheme="minorHAnsi" w:cs="Calibri"/>
          <w:sz w:val="20"/>
          <w:szCs w:val="20"/>
        </w:rPr>
        <w:t xml:space="preserve">kladá </w:t>
      </w:r>
      <w:r w:rsidR="00EE3BAF" w:rsidRPr="00F7157B">
        <w:rPr>
          <w:rFonts w:asciiTheme="minorHAnsi" w:hAnsiTheme="minorHAnsi" w:cs="Calibri"/>
          <w:b/>
          <w:sz w:val="20"/>
          <w:szCs w:val="20"/>
        </w:rPr>
        <w:t>na RO</w:t>
      </w:r>
      <w:r w:rsidR="00EE3BAF">
        <w:rPr>
          <w:rFonts w:asciiTheme="minorHAnsi" w:hAnsiTheme="minorHAnsi" w:cs="Calibri"/>
          <w:b/>
          <w:sz w:val="20"/>
          <w:szCs w:val="20"/>
        </w:rPr>
        <w:t xml:space="preserve"> </w:t>
      </w:r>
      <w:r w:rsidR="00EE3BAF" w:rsidRPr="00EE3BAF">
        <w:rPr>
          <w:rFonts w:asciiTheme="minorHAnsi" w:hAnsiTheme="minorHAnsi" w:cs="Calibri"/>
          <w:sz w:val="20"/>
          <w:szCs w:val="20"/>
        </w:rPr>
        <w:t>prostredníctvom ITMS2014+ a to spôsobom podľa bodu 1 tejto kapitoly.</w:t>
      </w:r>
    </w:p>
    <w:p w14:paraId="668F4647" w14:textId="77777777" w:rsidR="00B21508" w:rsidRPr="003F77B4" w:rsidRDefault="003F77B4" w:rsidP="003F77B4">
      <w:pPr>
        <w:pStyle w:val="Default"/>
        <w:spacing w:before="120" w:after="120" w:line="276" w:lineRule="auto"/>
        <w:ind w:left="539"/>
        <w:jc w:val="both"/>
        <w:rPr>
          <w:rFonts w:asciiTheme="minorHAnsi" w:hAnsiTheme="minorHAnsi" w:cs="Calibri"/>
          <w:sz w:val="20"/>
          <w:szCs w:val="20"/>
        </w:rPr>
      </w:pPr>
      <w:r w:rsidRPr="003F77B4">
        <w:rPr>
          <w:rFonts w:asciiTheme="minorHAnsi" w:hAnsiTheme="minorHAnsi" w:cs="Arial"/>
          <w:sz w:val="20"/>
          <w:szCs w:val="20"/>
        </w:rPr>
        <w:lastRenderedPageBreak/>
        <w:t>Ak RO, resp. v určitých prípadoch ÚVO, zistí porušenie pravidiel a postupov VO, pričom rozsah a závažnosť týchto zistení je taký, že mali alebo mohli mať vplyv na výsledok VO, RO je oprávnený danú skutočnosť identifikuje ako nesplnenie podmienky poskytnutia príspevku a rozhodnúť o neschválení ŽoNFP</w:t>
      </w:r>
      <w:r w:rsidRPr="003F77B4">
        <w:rPr>
          <w:rFonts w:asciiTheme="minorHAnsi" w:hAnsiTheme="minorHAnsi"/>
        </w:rPr>
        <w:t xml:space="preserve"> </w:t>
      </w:r>
      <w:r w:rsidRPr="003F77B4">
        <w:rPr>
          <w:rFonts w:asciiTheme="minorHAnsi" w:hAnsiTheme="minorHAnsi"/>
          <w:sz w:val="20"/>
          <w:szCs w:val="20"/>
        </w:rPr>
        <w:t>alebo uplatniť ex ante finančnú opravu, ktorá bude zohľadnená pri vydaní rozhodnutia o schválení žiadosti o NFP</w:t>
      </w:r>
      <w:r w:rsidRPr="003F77B4">
        <w:rPr>
          <w:rFonts w:asciiTheme="minorHAnsi" w:hAnsiTheme="minorHAnsi" w:cs="Arial"/>
          <w:sz w:val="20"/>
          <w:szCs w:val="20"/>
        </w:rPr>
        <w:t xml:space="preserve">. RO </w:t>
      </w:r>
      <w:r w:rsidRPr="003F77B4">
        <w:rPr>
          <w:rFonts w:asciiTheme="minorHAnsi" w:hAnsiTheme="minorHAnsi"/>
          <w:sz w:val="20"/>
          <w:szCs w:val="20"/>
        </w:rPr>
        <w:t>je povinný konštatovať nesplnenie podmienky poskytnutia príspevku a rozhodnúť o neschválení žiadosti o NFP</w:t>
      </w:r>
      <w:r w:rsidRPr="003F77B4">
        <w:rPr>
          <w:rFonts w:asciiTheme="minorHAnsi" w:hAnsiTheme="minorHAnsi" w:cs="Arial"/>
          <w:sz w:val="20"/>
          <w:szCs w:val="20"/>
        </w:rPr>
        <w:t xml:space="preserve"> v prípade, že zistenia nedostatkov v rámci kontroly vecného súladu predmetu obstarávania sú takého závažného charakteru, že pre riadnu realizáciu posudzovaného projektu nebude môcť žiadateľ využiť výsledok kontrolovaného VO.</w:t>
      </w:r>
    </w:p>
    <w:p w14:paraId="218811EC" w14:textId="77777777" w:rsidR="00B21508" w:rsidRPr="002F3653" w:rsidRDefault="00B21508" w:rsidP="001614CC">
      <w:pPr>
        <w:pStyle w:val="Default"/>
        <w:numPr>
          <w:ilvl w:val="0"/>
          <w:numId w:val="14"/>
        </w:numPr>
        <w:spacing w:before="120" w:after="120" w:line="276" w:lineRule="auto"/>
        <w:ind w:left="540" w:hanging="540"/>
        <w:jc w:val="both"/>
        <w:rPr>
          <w:rFonts w:ascii="Calibri" w:hAnsi="Calibri" w:cs="Calibri"/>
          <w:sz w:val="20"/>
          <w:szCs w:val="20"/>
        </w:rPr>
      </w:pPr>
      <w:r w:rsidRPr="002F3653">
        <w:rPr>
          <w:rFonts w:ascii="Calibri" w:hAnsi="Calibri" w:cs="Calibri"/>
          <w:sz w:val="20"/>
          <w:szCs w:val="20"/>
        </w:rPr>
        <w:t>V prípade, ak RO/SO uvedie v rámci výzvy/vyzvania na predkladanie ŽoNFP ako podmienku poskytnutia príspevku začatie procesu VO v súlade s postupmi a pr</w:t>
      </w:r>
      <w:r w:rsidR="00EB062A">
        <w:rPr>
          <w:rFonts w:ascii="Calibri" w:hAnsi="Calibri" w:cs="Calibri"/>
          <w:sz w:val="20"/>
          <w:szCs w:val="20"/>
        </w:rPr>
        <w:t>avidlami</w:t>
      </w:r>
      <w:r w:rsidRPr="002F3653">
        <w:rPr>
          <w:rFonts w:ascii="Calibri" w:hAnsi="Calibri" w:cs="Calibri"/>
          <w:sz w:val="20"/>
          <w:szCs w:val="20"/>
        </w:rPr>
        <w:t xml:space="preserve"> VO ešte pred predložením ŽoNFP, je žiadateľ povinný predložiť dokumentáciu k začatí predmetného VO v rozsahu požadovanom výzvou na predkladanie ŽoNFP ako súčasť povinných príloh ŽoNFP (napr. doklad o odoslaní oznámenia o vyhlásení VO na zverejnenie alebo doklad o zverejnení tohto oznámenia).</w:t>
      </w:r>
    </w:p>
    <w:p w14:paraId="7C24556F" w14:textId="77777777" w:rsidR="00CC68FF" w:rsidRPr="007F7EE0" w:rsidRDefault="00CC68FF" w:rsidP="001614CC">
      <w:pPr>
        <w:pStyle w:val="Default"/>
        <w:numPr>
          <w:ilvl w:val="0"/>
          <w:numId w:val="14"/>
        </w:numPr>
        <w:spacing w:before="120" w:after="120" w:line="276" w:lineRule="auto"/>
        <w:ind w:left="540" w:hanging="540"/>
        <w:jc w:val="both"/>
        <w:rPr>
          <w:rFonts w:ascii="Calibri" w:hAnsi="Calibri" w:cs="Calibri"/>
          <w:sz w:val="20"/>
          <w:szCs w:val="20"/>
        </w:rPr>
      </w:pPr>
      <w:r w:rsidRPr="00CC68FF">
        <w:rPr>
          <w:rFonts w:ascii="Calibri" w:hAnsi="Calibri" w:cs="Calibri"/>
          <w:sz w:val="20"/>
          <w:szCs w:val="20"/>
        </w:rPr>
        <w:t>V prípade, že kontrola VO sa vykonáva v rámci národných / veľkých projektov, ktoré sú súčasťou zoznamu projektov, prípadne aj projektov TP kde je budúci prijímateľ jednoznačne určený</w:t>
      </w:r>
      <w:r w:rsidR="007F7EE0">
        <w:rPr>
          <w:rFonts w:ascii="Calibri" w:hAnsi="Calibri" w:cs="Calibri"/>
          <w:sz w:val="20"/>
          <w:szCs w:val="20"/>
        </w:rPr>
        <w:t xml:space="preserve"> </w:t>
      </w:r>
      <w:r w:rsidR="00C33FE7">
        <w:rPr>
          <w:rFonts w:ascii="Calibri" w:hAnsi="Calibri" w:cs="Calibri"/>
          <w:sz w:val="20"/>
          <w:szCs w:val="20"/>
        </w:rPr>
        <w:t>ešte pred podpisom zmluvy o poskytnutí NFP</w:t>
      </w:r>
      <w:r w:rsidR="007F7EE0">
        <w:rPr>
          <w:rFonts w:ascii="Calibri" w:hAnsi="Calibri" w:cs="Calibri"/>
          <w:sz w:val="20"/>
          <w:szCs w:val="20"/>
        </w:rPr>
        <w:t>,</w:t>
      </w:r>
      <w:r>
        <w:rPr>
          <w:rFonts w:ascii="Calibri" w:hAnsi="Calibri" w:cs="Calibri"/>
          <w:sz w:val="20"/>
          <w:szCs w:val="20"/>
        </w:rPr>
        <w:t xml:space="preserve"> </w:t>
      </w:r>
      <w:r w:rsidR="00913094">
        <w:rPr>
          <w:rFonts w:ascii="Calibri" w:hAnsi="Calibri" w:cs="Calibri"/>
          <w:sz w:val="20"/>
          <w:szCs w:val="20"/>
        </w:rPr>
        <w:t>tak</w:t>
      </w:r>
      <w:r w:rsidR="007F7EE0">
        <w:rPr>
          <w:rFonts w:ascii="Calibri" w:hAnsi="Calibri" w:cs="Calibri"/>
          <w:sz w:val="20"/>
          <w:szCs w:val="20"/>
        </w:rPr>
        <w:t xml:space="preserve"> </w:t>
      </w:r>
      <w:r w:rsidRPr="00CC68FF">
        <w:rPr>
          <w:rFonts w:ascii="Calibri" w:hAnsi="Calibri" w:cs="Calibri"/>
          <w:sz w:val="20"/>
          <w:szCs w:val="20"/>
        </w:rPr>
        <w:t>závery</w:t>
      </w:r>
      <w:r w:rsidR="007F7EE0">
        <w:rPr>
          <w:rFonts w:ascii="Calibri" w:hAnsi="Calibri" w:cs="Calibri"/>
          <w:sz w:val="20"/>
          <w:szCs w:val="20"/>
        </w:rPr>
        <w:t xml:space="preserve"> z</w:t>
      </w:r>
      <w:r w:rsidR="00913094">
        <w:rPr>
          <w:rFonts w:ascii="Calibri" w:hAnsi="Calibri" w:cs="Calibri"/>
          <w:sz w:val="20"/>
          <w:szCs w:val="20"/>
        </w:rPr>
        <w:t xml:space="preserve"> tejto </w:t>
      </w:r>
      <w:r w:rsidR="007F7EE0">
        <w:rPr>
          <w:rFonts w:ascii="Calibri" w:hAnsi="Calibri" w:cs="Calibri"/>
          <w:sz w:val="20"/>
          <w:szCs w:val="20"/>
        </w:rPr>
        <w:t>kontroly</w:t>
      </w:r>
      <w:r w:rsidRPr="00CC68FF">
        <w:rPr>
          <w:rFonts w:ascii="Calibri" w:hAnsi="Calibri" w:cs="Calibri"/>
          <w:sz w:val="20"/>
          <w:szCs w:val="20"/>
        </w:rPr>
        <w:t xml:space="preserve"> uvedené v n</w:t>
      </w:r>
      <w:r>
        <w:rPr>
          <w:rFonts w:ascii="Calibri" w:hAnsi="Calibri" w:cs="Calibri"/>
          <w:sz w:val="20"/>
          <w:szCs w:val="20"/>
        </w:rPr>
        <w:t>ávrhu správy/správe z kontroly</w:t>
      </w:r>
      <w:r w:rsidR="007F7EE0">
        <w:rPr>
          <w:rFonts w:ascii="Calibri" w:hAnsi="Calibri" w:cs="Calibri"/>
          <w:sz w:val="20"/>
          <w:szCs w:val="20"/>
        </w:rPr>
        <w:t xml:space="preserve"> </w:t>
      </w:r>
      <w:r w:rsidR="00913094">
        <w:rPr>
          <w:rFonts w:ascii="Calibri" w:hAnsi="Calibri" w:cs="Calibri"/>
          <w:sz w:val="20"/>
          <w:szCs w:val="20"/>
        </w:rPr>
        <w:t xml:space="preserve">nie </w:t>
      </w:r>
      <w:r w:rsidR="007F7EE0">
        <w:rPr>
          <w:rFonts w:ascii="Calibri" w:hAnsi="Calibri" w:cs="Calibri"/>
          <w:sz w:val="20"/>
          <w:szCs w:val="20"/>
        </w:rPr>
        <w:t xml:space="preserve">sú </w:t>
      </w:r>
      <w:r w:rsidR="00913094">
        <w:rPr>
          <w:rFonts w:ascii="Calibri" w:hAnsi="Calibri" w:cs="Calibri"/>
          <w:sz w:val="20"/>
          <w:szCs w:val="20"/>
        </w:rPr>
        <w:t xml:space="preserve">automaticky </w:t>
      </w:r>
      <w:r w:rsidR="007F7EE0">
        <w:rPr>
          <w:rFonts w:ascii="Calibri" w:hAnsi="Calibri" w:cs="Calibri"/>
          <w:sz w:val="20"/>
          <w:szCs w:val="20"/>
        </w:rPr>
        <w:t xml:space="preserve">platné po </w:t>
      </w:r>
      <w:r w:rsidR="00D0401F" w:rsidRPr="00D0401F">
        <w:rPr>
          <w:rFonts w:ascii="Calibri" w:hAnsi="Calibri" w:cs="Calibri"/>
          <w:sz w:val="20"/>
          <w:szCs w:val="20"/>
        </w:rPr>
        <w:t xml:space="preserve">zverejnení </w:t>
      </w:r>
      <w:r w:rsidR="007F7EE0">
        <w:rPr>
          <w:rFonts w:ascii="Calibri" w:hAnsi="Calibri" w:cs="Calibri"/>
          <w:sz w:val="20"/>
          <w:szCs w:val="20"/>
        </w:rPr>
        <w:t>zmluvy o</w:t>
      </w:r>
      <w:r w:rsidR="00913094">
        <w:rPr>
          <w:rFonts w:ascii="Calibri" w:hAnsi="Calibri" w:cs="Calibri"/>
          <w:sz w:val="20"/>
          <w:szCs w:val="20"/>
        </w:rPr>
        <w:t> </w:t>
      </w:r>
      <w:r w:rsidR="007F7EE0">
        <w:rPr>
          <w:rFonts w:ascii="Calibri" w:hAnsi="Calibri" w:cs="Calibri"/>
          <w:sz w:val="20"/>
          <w:szCs w:val="20"/>
        </w:rPr>
        <w:t>NFP</w:t>
      </w:r>
      <w:r w:rsidR="00913094">
        <w:rPr>
          <w:rFonts w:ascii="Calibri" w:hAnsi="Calibri" w:cs="Calibri"/>
          <w:sz w:val="20"/>
          <w:szCs w:val="20"/>
        </w:rPr>
        <w:t xml:space="preserve"> a prijímateľ</w:t>
      </w:r>
      <w:r w:rsidR="00913094" w:rsidRPr="00CC68FF">
        <w:rPr>
          <w:rFonts w:ascii="Calibri" w:hAnsi="Calibri" w:cs="Calibri"/>
          <w:sz w:val="20"/>
          <w:szCs w:val="20"/>
        </w:rPr>
        <w:t xml:space="preserve"> </w:t>
      </w:r>
      <w:r w:rsidRPr="00CC68FF">
        <w:rPr>
          <w:rFonts w:ascii="Calibri" w:hAnsi="Calibri" w:cs="Calibri"/>
          <w:sz w:val="20"/>
          <w:szCs w:val="20"/>
        </w:rPr>
        <w:t xml:space="preserve">následne po </w:t>
      </w:r>
      <w:r w:rsidR="00D0401F">
        <w:rPr>
          <w:rFonts w:ascii="Calibri" w:hAnsi="Calibri" w:cs="Calibri"/>
          <w:sz w:val="20"/>
          <w:szCs w:val="20"/>
        </w:rPr>
        <w:t xml:space="preserve">zverejnení </w:t>
      </w:r>
      <w:r w:rsidRPr="00CC68FF">
        <w:rPr>
          <w:rFonts w:ascii="Calibri" w:hAnsi="Calibri" w:cs="Calibri"/>
          <w:sz w:val="20"/>
          <w:szCs w:val="20"/>
        </w:rPr>
        <w:t>zmluvy o</w:t>
      </w:r>
      <w:r w:rsidR="00913094">
        <w:rPr>
          <w:rFonts w:ascii="Calibri" w:hAnsi="Calibri" w:cs="Calibri"/>
          <w:sz w:val="20"/>
          <w:szCs w:val="20"/>
        </w:rPr>
        <w:t> </w:t>
      </w:r>
      <w:r w:rsidRPr="00CC68FF">
        <w:rPr>
          <w:rFonts w:ascii="Calibri" w:hAnsi="Calibri" w:cs="Calibri"/>
          <w:sz w:val="20"/>
          <w:szCs w:val="20"/>
        </w:rPr>
        <w:t>NFP</w:t>
      </w:r>
      <w:r w:rsidR="00913094">
        <w:rPr>
          <w:rFonts w:ascii="Calibri" w:hAnsi="Calibri" w:cs="Calibri"/>
          <w:sz w:val="20"/>
          <w:szCs w:val="20"/>
        </w:rPr>
        <w:t xml:space="preserve"> musí opätovne požiadať o výkon kontroly VO, v tomto prípade už ako finančnú kontrolu VO v </w:t>
      </w:r>
      <w:r w:rsidR="00913094" w:rsidRPr="00913094">
        <w:rPr>
          <w:rFonts w:ascii="Calibri" w:hAnsi="Calibri" w:cs="Calibri"/>
          <w:sz w:val="20"/>
          <w:szCs w:val="20"/>
        </w:rPr>
        <w:t>zmysle zákona o finančnej kontrole</w:t>
      </w:r>
      <w:r w:rsidRPr="00CC68FF">
        <w:rPr>
          <w:rFonts w:ascii="Calibri" w:hAnsi="Calibri" w:cs="Calibri"/>
          <w:sz w:val="20"/>
          <w:szCs w:val="20"/>
        </w:rPr>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75"/>
      </w:tblGrid>
      <w:tr w:rsidR="00A54FDE" w:rsidRPr="002F3653" w14:paraId="6067C183" w14:textId="77777777" w:rsidTr="00B33937">
        <w:tc>
          <w:tcPr>
            <w:tcW w:w="8535" w:type="dxa"/>
            <w:tcBorders>
              <w:top w:val="single" w:sz="8" w:space="0" w:color="4F81BD"/>
              <w:left w:val="single" w:sz="8" w:space="0" w:color="4F81BD"/>
              <w:bottom w:val="single" w:sz="8" w:space="0" w:color="4F81BD"/>
              <w:right w:val="single" w:sz="8" w:space="0" w:color="4F81BD"/>
            </w:tcBorders>
            <w:shd w:val="clear" w:color="auto" w:fill="DBE5F1"/>
          </w:tcPr>
          <w:p w14:paraId="18EE8733" w14:textId="77777777" w:rsidR="00A54FDE" w:rsidRPr="002F3653" w:rsidRDefault="00A54FDE" w:rsidP="00331F83">
            <w:pPr>
              <w:pStyle w:val="Odsekzoznamu"/>
              <w:autoSpaceDE w:val="0"/>
              <w:autoSpaceDN w:val="0"/>
              <w:adjustRightInd w:val="0"/>
              <w:spacing w:before="60" w:line="276" w:lineRule="auto"/>
              <w:ind w:left="0"/>
              <w:contextualSpacing w:val="0"/>
              <w:jc w:val="both"/>
              <w:rPr>
                <w:rFonts w:ascii="Calibri" w:hAnsi="Calibri" w:cs="Calibri"/>
                <w:i/>
                <w:color w:val="000000"/>
                <w:sz w:val="20"/>
                <w:szCs w:val="20"/>
              </w:rPr>
            </w:pPr>
            <w:r w:rsidRPr="002F3653">
              <w:rPr>
                <w:rFonts w:ascii="Calibri" w:hAnsi="Calibri" w:cs="Calibri"/>
                <w:i/>
                <w:color w:val="000000"/>
                <w:sz w:val="20"/>
                <w:szCs w:val="20"/>
              </w:rPr>
              <w:t>Upozornenie:</w:t>
            </w:r>
          </w:p>
          <w:p w14:paraId="11C57D62" w14:textId="77777777" w:rsidR="00A54FDE" w:rsidRPr="002F3653" w:rsidRDefault="00A54FDE" w:rsidP="00E22490">
            <w:pPr>
              <w:pStyle w:val="Odsekzoznamu"/>
              <w:autoSpaceDE w:val="0"/>
              <w:autoSpaceDN w:val="0"/>
              <w:adjustRightInd w:val="0"/>
              <w:spacing w:before="60" w:after="120" w:line="276" w:lineRule="auto"/>
              <w:ind w:left="0"/>
              <w:contextualSpacing w:val="0"/>
              <w:jc w:val="both"/>
              <w:rPr>
                <w:rFonts w:ascii="Calibri" w:hAnsi="Calibri" w:cs="Calibri"/>
                <w:bCs/>
                <w:sz w:val="20"/>
                <w:szCs w:val="20"/>
              </w:rPr>
            </w:pPr>
            <w:r w:rsidRPr="002F3653">
              <w:rPr>
                <w:rFonts w:ascii="Calibri" w:hAnsi="Calibri" w:cs="Calibri"/>
                <w:color w:val="000000"/>
                <w:sz w:val="20"/>
                <w:szCs w:val="20"/>
              </w:rPr>
              <w:t xml:space="preserve">Povinnosť predkladať dokumentáciu na kontrolu RO pred </w:t>
            </w:r>
            <w:r w:rsidR="0073324C" w:rsidRPr="002F3653">
              <w:rPr>
                <w:rFonts w:ascii="Calibri" w:hAnsi="Calibri" w:cs="Calibri"/>
                <w:color w:val="000000"/>
                <w:sz w:val="20"/>
                <w:szCs w:val="20"/>
              </w:rPr>
              <w:t xml:space="preserve">vyhlásením zákazky, resp. </w:t>
            </w:r>
            <w:r w:rsidRPr="002F3653">
              <w:rPr>
                <w:rFonts w:ascii="Calibri" w:hAnsi="Calibri" w:cs="Calibri"/>
                <w:color w:val="000000"/>
                <w:sz w:val="20"/>
                <w:szCs w:val="20"/>
              </w:rPr>
              <w:t>jej zverejnením/podpisom</w:t>
            </w:r>
            <w:r w:rsidR="003B3627" w:rsidRPr="002F3653">
              <w:rPr>
                <w:rFonts w:ascii="Calibri" w:hAnsi="Calibri" w:cs="Calibri"/>
                <w:color w:val="000000"/>
                <w:sz w:val="20"/>
                <w:szCs w:val="20"/>
              </w:rPr>
              <w:t xml:space="preserve"> zmluvy</w:t>
            </w:r>
            <w:r w:rsidR="000A4C9B" w:rsidRPr="002F3653">
              <w:rPr>
                <w:rFonts w:ascii="Calibri" w:hAnsi="Calibri" w:cs="Calibri"/>
                <w:color w:val="000000"/>
                <w:sz w:val="20"/>
                <w:szCs w:val="20"/>
              </w:rPr>
              <w:t xml:space="preserve"> na ex-ante kontrolu</w:t>
            </w:r>
            <w:r w:rsidRPr="002F3653">
              <w:rPr>
                <w:rFonts w:ascii="Calibri" w:hAnsi="Calibri" w:cs="Calibri"/>
                <w:color w:val="000000"/>
                <w:sz w:val="20"/>
                <w:szCs w:val="20"/>
              </w:rPr>
              <w:t xml:space="preserve"> sa vzťahuje na všetky nadlimitné zákazky,</w:t>
            </w:r>
            <w:r w:rsidR="00B26214">
              <w:rPr>
                <w:rFonts w:ascii="Calibri" w:hAnsi="Calibri" w:cs="Calibri"/>
                <w:color w:val="000000"/>
                <w:sz w:val="20"/>
                <w:szCs w:val="20"/>
              </w:rPr>
              <w:t xml:space="preserve"> </w:t>
            </w:r>
            <w:r w:rsidR="00A83742" w:rsidRPr="002F3653">
              <w:rPr>
                <w:rFonts w:ascii="Calibri" w:hAnsi="Calibri" w:cs="Calibri"/>
                <w:color w:val="000000"/>
                <w:sz w:val="20"/>
                <w:szCs w:val="20"/>
              </w:rPr>
              <w:t xml:space="preserve"> </w:t>
            </w:r>
            <w:r w:rsidR="00B26214" w:rsidRPr="00B26214">
              <w:rPr>
                <w:rFonts w:ascii="Calibri" w:hAnsi="Calibri" w:cs="Calibri"/>
                <w:color w:val="000000"/>
                <w:sz w:val="20"/>
                <w:szCs w:val="20"/>
              </w:rPr>
              <w:t>nadlimitné zákazky realizované podlimitným postupom zadávania zákazky,</w:t>
            </w:r>
            <w:r w:rsidR="00B26214">
              <w:rPr>
                <w:rFonts w:ascii="Calibri" w:hAnsi="Calibri" w:cs="Calibri"/>
                <w:color w:val="000000"/>
                <w:sz w:val="20"/>
                <w:szCs w:val="20"/>
              </w:rPr>
              <w:t xml:space="preserve"> </w:t>
            </w:r>
            <w:r w:rsidR="00A83742" w:rsidRPr="002F3653">
              <w:rPr>
                <w:rFonts w:ascii="Calibri" w:hAnsi="Calibri" w:cs="Calibri"/>
                <w:color w:val="000000"/>
                <w:sz w:val="20"/>
                <w:szCs w:val="20"/>
              </w:rPr>
              <w:t xml:space="preserve">nadlimitné verejné súťaže s využitím elektronického trhoviska </w:t>
            </w:r>
            <w:r w:rsidR="00B26214">
              <w:rPr>
                <w:rFonts w:ascii="Calibri" w:hAnsi="Calibri" w:cs="Calibri"/>
                <w:color w:val="000000"/>
                <w:sz w:val="20"/>
                <w:szCs w:val="20"/>
              </w:rPr>
              <w:t xml:space="preserve">podľa </w:t>
            </w:r>
            <w:r w:rsidR="00B26214" w:rsidRPr="00B26214">
              <w:rPr>
                <w:rFonts w:ascii="Calibri" w:hAnsi="Calibri" w:cs="Calibri"/>
                <w:color w:val="000000"/>
                <w:sz w:val="20"/>
                <w:szCs w:val="20"/>
              </w:rPr>
              <w:t xml:space="preserve">§ 66 </w:t>
            </w:r>
            <w:r w:rsidR="00B26214">
              <w:rPr>
                <w:rFonts w:ascii="Calibri" w:hAnsi="Calibri" w:cs="Calibri"/>
                <w:color w:val="000000"/>
                <w:sz w:val="20"/>
                <w:szCs w:val="20"/>
              </w:rPr>
              <w:t xml:space="preserve">ods. 8 ZVO </w:t>
            </w:r>
            <w:r w:rsidR="00B26214" w:rsidRPr="00B26214">
              <w:rPr>
                <w:rFonts w:ascii="Calibri" w:hAnsi="Calibri" w:cs="Calibri"/>
                <w:color w:val="000000"/>
                <w:sz w:val="20"/>
                <w:szCs w:val="20"/>
              </w:rPr>
              <w:t>na bežne dostupné tovary alebo bežne dostupné služby, ktoré nie sú intelektuálnej povahy</w:t>
            </w:r>
            <w:r w:rsidR="00B26214">
              <w:rPr>
                <w:rFonts w:ascii="Calibri" w:hAnsi="Calibri" w:cs="Calibri"/>
                <w:color w:val="000000"/>
                <w:sz w:val="20"/>
                <w:szCs w:val="20"/>
              </w:rPr>
              <w:t xml:space="preserve"> a</w:t>
            </w:r>
            <w:r w:rsidR="00A83742" w:rsidRPr="002F3653">
              <w:rPr>
                <w:rFonts w:ascii="Calibri" w:hAnsi="Calibri" w:cs="Calibri"/>
                <w:color w:val="000000"/>
                <w:sz w:val="20"/>
                <w:szCs w:val="20"/>
              </w:rPr>
              <w:t xml:space="preserve"> </w:t>
            </w:r>
            <w:r w:rsidRPr="002F3653">
              <w:rPr>
                <w:rFonts w:ascii="Calibri" w:hAnsi="Calibri" w:cs="Calibri"/>
                <w:color w:val="000000"/>
                <w:sz w:val="20"/>
                <w:szCs w:val="20"/>
              </w:rPr>
              <w:t xml:space="preserve">podlimitné zákazky </w:t>
            </w:r>
            <w:r w:rsidR="00B26214" w:rsidRPr="00B26214">
              <w:rPr>
                <w:rFonts w:ascii="Calibri" w:hAnsi="Calibri" w:cs="Calibri"/>
                <w:color w:val="000000"/>
                <w:sz w:val="20"/>
                <w:szCs w:val="20"/>
              </w:rPr>
              <w:t>na stavebné práce</w:t>
            </w:r>
            <w:r w:rsidR="001B08DA">
              <w:rPr>
                <w:rFonts w:ascii="Calibri" w:hAnsi="Calibri" w:cs="Calibri"/>
                <w:color w:val="000000"/>
                <w:sz w:val="20"/>
                <w:szCs w:val="20"/>
              </w:rPr>
              <w:t>,</w:t>
            </w:r>
            <w:r w:rsidR="00B26214" w:rsidRPr="00B26214">
              <w:rPr>
                <w:rFonts w:ascii="Calibri" w:hAnsi="Calibri" w:cs="Calibri"/>
                <w:color w:val="000000"/>
                <w:sz w:val="20"/>
                <w:szCs w:val="20"/>
              </w:rPr>
              <w:t xml:space="preserve"> </w:t>
            </w:r>
            <w:r w:rsidR="001B08DA" w:rsidRPr="001B08DA">
              <w:rPr>
                <w:rFonts w:ascii="Calibri" w:hAnsi="Calibri" w:cs="Calibri"/>
                <w:color w:val="000000"/>
                <w:sz w:val="20"/>
                <w:szCs w:val="20"/>
              </w:rPr>
              <w:t xml:space="preserve">na dodanie tovaru alebo poskytnutie služieb </w:t>
            </w:r>
            <w:r w:rsidR="00B26214" w:rsidRPr="00B26214">
              <w:rPr>
                <w:rFonts w:ascii="Calibri" w:hAnsi="Calibri" w:cs="Calibri"/>
                <w:color w:val="000000"/>
                <w:sz w:val="20"/>
                <w:szCs w:val="20"/>
              </w:rPr>
              <w:t>bez využitia elektronického trhoviska</w:t>
            </w:r>
            <w:r w:rsidR="004A03B3">
              <w:rPr>
                <w:rFonts w:ascii="Calibri" w:hAnsi="Calibri" w:cs="Calibri"/>
                <w:color w:val="000000"/>
                <w:sz w:val="20"/>
                <w:szCs w:val="20"/>
              </w:rPr>
              <w:t xml:space="preserve">, </w:t>
            </w:r>
            <w:r w:rsidR="004A03B3" w:rsidRPr="004A03B3">
              <w:rPr>
                <w:rFonts w:ascii="Calibri" w:hAnsi="Calibri" w:cs="Calibri"/>
                <w:color w:val="000000"/>
                <w:sz w:val="20"/>
                <w:szCs w:val="20"/>
              </w:rPr>
              <w:t>podlimitné zákazky s využitím elektronického trhoviska</w:t>
            </w:r>
            <w:r w:rsidR="00B26214" w:rsidRPr="00B26214">
              <w:rPr>
                <w:rFonts w:ascii="Calibri" w:hAnsi="Calibri" w:cs="Calibri"/>
                <w:color w:val="000000"/>
                <w:sz w:val="20"/>
                <w:szCs w:val="20"/>
              </w:rPr>
              <w:t xml:space="preserve"> a podlimitné zákazky na služby </w:t>
            </w:r>
            <w:r w:rsidR="00B26214">
              <w:rPr>
                <w:rFonts w:ascii="Calibri" w:hAnsi="Calibri" w:cs="Calibri"/>
                <w:color w:val="000000"/>
                <w:sz w:val="20"/>
                <w:szCs w:val="20"/>
              </w:rPr>
              <w:t xml:space="preserve"> podľa </w:t>
            </w:r>
            <w:r w:rsidR="006B1BCA" w:rsidRPr="006B1BCA">
              <w:rPr>
                <w:rFonts w:ascii="Calibri" w:hAnsi="Calibri" w:cs="Calibri"/>
                <w:color w:val="000000"/>
                <w:sz w:val="20"/>
                <w:szCs w:val="20"/>
              </w:rPr>
              <w:t>príloh</w:t>
            </w:r>
            <w:r w:rsidR="00B26214">
              <w:rPr>
                <w:rFonts w:ascii="Calibri" w:hAnsi="Calibri" w:cs="Calibri"/>
                <w:color w:val="000000"/>
                <w:sz w:val="20"/>
                <w:szCs w:val="20"/>
              </w:rPr>
              <w:t>y</w:t>
            </w:r>
            <w:r w:rsidR="006B1BCA" w:rsidRPr="006B1BCA">
              <w:rPr>
                <w:rFonts w:ascii="Calibri" w:hAnsi="Calibri" w:cs="Calibri"/>
                <w:color w:val="000000"/>
                <w:sz w:val="20"/>
                <w:szCs w:val="20"/>
              </w:rPr>
              <w:t xml:space="preserve"> č. 1 ZVO</w:t>
            </w:r>
            <w:r w:rsidR="00B26214">
              <w:rPr>
                <w:rFonts w:ascii="Calibri" w:hAnsi="Calibri" w:cs="Calibri"/>
                <w:color w:val="000000"/>
                <w:sz w:val="20"/>
                <w:szCs w:val="20"/>
              </w:rPr>
              <w:t xml:space="preserve"> </w:t>
            </w:r>
            <w:r w:rsidR="00B26214" w:rsidRPr="00B26214">
              <w:rPr>
                <w:rFonts w:ascii="Calibri" w:hAnsi="Calibri" w:cs="Calibri"/>
                <w:color w:val="000000"/>
                <w:sz w:val="20"/>
                <w:szCs w:val="20"/>
              </w:rPr>
              <w:t>(sociálne služby a iné osobitné služby) bez využitia elektronického trhoviska</w:t>
            </w:r>
            <w:r w:rsidRPr="002F3653">
              <w:rPr>
                <w:rFonts w:ascii="Calibri" w:hAnsi="Calibri" w:cs="Calibri"/>
                <w:color w:val="000000"/>
                <w:sz w:val="20"/>
                <w:szCs w:val="20"/>
              </w:rPr>
              <w:t>.</w:t>
            </w:r>
          </w:p>
        </w:tc>
      </w:tr>
    </w:tbl>
    <w:p w14:paraId="07779F2D" w14:textId="77777777" w:rsidR="00593DE0" w:rsidRDefault="00593DE0" w:rsidP="00B12BBA">
      <w:pPr>
        <w:pStyle w:val="Default"/>
        <w:jc w:val="both"/>
        <w:rPr>
          <w:rFonts w:ascii="Calibri" w:hAnsi="Calibri" w:cs="Calibri"/>
          <w:b/>
          <w:sz w:val="20"/>
          <w:szCs w:val="20"/>
        </w:rPr>
      </w:pPr>
    </w:p>
    <w:p w14:paraId="132239FF" w14:textId="77777777" w:rsidR="00BB0A50" w:rsidRPr="00BB0A50" w:rsidRDefault="00BB0A50" w:rsidP="001614CC">
      <w:pPr>
        <w:pStyle w:val="Default"/>
        <w:numPr>
          <w:ilvl w:val="0"/>
          <w:numId w:val="14"/>
        </w:numPr>
        <w:spacing w:before="120" w:after="120" w:line="276" w:lineRule="auto"/>
        <w:ind w:left="540" w:hanging="540"/>
        <w:jc w:val="both"/>
        <w:rPr>
          <w:rFonts w:asciiTheme="minorHAnsi" w:hAnsiTheme="minorHAnsi" w:cs="Calibri"/>
          <w:b/>
          <w:sz w:val="20"/>
          <w:szCs w:val="20"/>
        </w:rPr>
      </w:pPr>
      <w:r w:rsidRPr="00BB0A50">
        <w:rPr>
          <w:rFonts w:asciiTheme="minorHAnsi" w:hAnsiTheme="minorHAnsi"/>
          <w:sz w:val="20"/>
          <w:szCs w:val="20"/>
        </w:rPr>
        <w:t xml:space="preserve">Dokumentáciu z procesu verejného obstarávania žiadateľ/prijímateľ nie je povinný predložiť </w:t>
      </w:r>
      <w:r w:rsidRPr="00BB0A50">
        <w:rPr>
          <w:rFonts w:asciiTheme="minorHAnsi" w:hAnsiTheme="minorHAnsi"/>
          <w:b/>
          <w:bCs/>
          <w:sz w:val="20"/>
          <w:szCs w:val="20"/>
        </w:rPr>
        <w:t xml:space="preserve">na </w:t>
      </w:r>
      <w:r w:rsidRPr="008631C8">
        <w:rPr>
          <w:rFonts w:asciiTheme="minorHAnsi" w:hAnsiTheme="minorHAnsi"/>
          <w:b/>
          <w:bCs/>
          <w:sz w:val="20"/>
          <w:szCs w:val="20"/>
        </w:rPr>
        <w:t>kontrolu</w:t>
      </w:r>
      <w:r w:rsidRPr="00BB0A50">
        <w:rPr>
          <w:rFonts w:asciiTheme="minorHAnsi" w:hAnsiTheme="minorHAnsi"/>
          <w:b/>
          <w:bCs/>
          <w:color w:val="1F497D"/>
          <w:sz w:val="20"/>
          <w:szCs w:val="20"/>
        </w:rPr>
        <w:t xml:space="preserve"> </w:t>
      </w:r>
      <w:r w:rsidRPr="00BB0A50">
        <w:rPr>
          <w:rFonts w:asciiTheme="minorHAnsi" w:hAnsiTheme="minorHAnsi"/>
          <w:b/>
          <w:bCs/>
          <w:sz w:val="20"/>
          <w:szCs w:val="20"/>
        </w:rPr>
        <w:t>RO v prípade, ak zákazka nebude vôbec predmetom financovania z OPII</w:t>
      </w:r>
      <w:del w:id="127" w:author="Chromíková, Katarína" w:date="2020-12-09T13:59:00Z">
        <w:r w:rsidRPr="00BB0A50" w:rsidDel="00E22490">
          <w:rPr>
            <w:rFonts w:asciiTheme="minorHAnsi" w:hAnsiTheme="minorHAnsi"/>
            <w:b/>
            <w:bCs/>
            <w:sz w:val="20"/>
            <w:szCs w:val="20"/>
          </w:rPr>
          <w:delText>.</w:delText>
        </w:r>
      </w:del>
      <w:r w:rsidRPr="00BB0A50">
        <w:rPr>
          <w:rFonts w:asciiTheme="minorHAnsi" w:hAnsiTheme="minorHAnsi"/>
          <w:b/>
          <w:bCs/>
          <w:sz w:val="20"/>
          <w:szCs w:val="20"/>
        </w:rPr>
        <w:t xml:space="preserve"> (t.</w:t>
      </w:r>
      <w:ins w:id="128" w:author="Chromíková, Katarína" w:date="2020-12-09T13:59:00Z">
        <w:r w:rsidR="00E22490">
          <w:rPr>
            <w:rFonts w:asciiTheme="minorHAnsi" w:hAnsiTheme="minorHAnsi"/>
            <w:b/>
            <w:bCs/>
            <w:sz w:val="20"/>
            <w:szCs w:val="20"/>
          </w:rPr>
          <w:t xml:space="preserve"> </w:t>
        </w:r>
      </w:ins>
      <w:r w:rsidRPr="00BB0A50">
        <w:rPr>
          <w:rFonts w:asciiTheme="minorHAnsi" w:hAnsiTheme="minorHAnsi"/>
          <w:b/>
          <w:bCs/>
          <w:sz w:val="20"/>
          <w:szCs w:val="20"/>
        </w:rPr>
        <w:t>j. žiadna časť predmetnej zákazky nebude financovaná z verejných zdrojov prostredníctvom OPII).</w:t>
      </w:r>
    </w:p>
    <w:p w14:paraId="2317AB67" w14:textId="77777777" w:rsidR="004A79D1" w:rsidRPr="002F3653" w:rsidRDefault="004A79D1" w:rsidP="004A79D1">
      <w:pPr>
        <w:autoSpaceDE w:val="0"/>
        <w:autoSpaceDN w:val="0"/>
        <w:adjustRightInd w:val="0"/>
        <w:spacing w:before="120" w:after="0"/>
        <w:jc w:val="both"/>
        <w:rPr>
          <w:rFonts w:cs="Calibri"/>
          <w:b/>
          <w:sz w:val="20"/>
          <w:szCs w:val="20"/>
        </w:rPr>
      </w:pPr>
      <w:bookmarkStart w:id="129" w:name="_Toc11153160"/>
      <w:r w:rsidRPr="002F3653">
        <w:rPr>
          <w:rStyle w:val="Nadpis3Char"/>
        </w:rPr>
        <w:t>Zaevidovanie údajov o </w:t>
      </w:r>
      <w:r w:rsidR="009E1F9C" w:rsidRPr="002F3653">
        <w:rPr>
          <w:rStyle w:val="Nadpis3Char"/>
        </w:rPr>
        <w:t>VO</w:t>
      </w:r>
      <w:r w:rsidRPr="002F3653">
        <w:rPr>
          <w:rStyle w:val="Nadpis3Char"/>
        </w:rPr>
        <w:t xml:space="preserve"> v rámci ITMS2014+</w:t>
      </w:r>
      <w:bookmarkEnd w:id="129"/>
      <w:r w:rsidR="009C60A0" w:rsidRPr="002F3653">
        <w:rPr>
          <w:rStyle w:val="Odkaznapoznmkupodiarou"/>
          <w:rFonts w:cs="Calibri"/>
          <w:b/>
          <w:sz w:val="20"/>
          <w:szCs w:val="20"/>
        </w:rPr>
        <w:footnoteReference w:id="24"/>
      </w:r>
    </w:p>
    <w:p w14:paraId="5E1757FF" w14:textId="04E91FEA" w:rsidR="004A79D1" w:rsidRPr="00F975F5" w:rsidRDefault="004A79D1" w:rsidP="001614CC">
      <w:pPr>
        <w:pStyle w:val="Default"/>
        <w:numPr>
          <w:ilvl w:val="0"/>
          <w:numId w:val="14"/>
        </w:numPr>
        <w:spacing w:before="120" w:after="120" w:line="276" w:lineRule="auto"/>
        <w:ind w:left="540" w:hanging="540"/>
        <w:jc w:val="both"/>
        <w:rPr>
          <w:rFonts w:asciiTheme="minorHAnsi" w:hAnsiTheme="minorHAnsi" w:cs="Calibri"/>
          <w:sz w:val="20"/>
          <w:szCs w:val="20"/>
        </w:rPr>
      </w:pPr>
      <w:r w:rsidRPr="00F975F5">
        <w:rPr>
          <w:rFonts w:asciiTheme="minorHAnsi" w:hAnsiTheme="minorHAnsi"/>
          <w:sz w:val="20"/>
          <w:szCs w:val="20"/>
        </w:rPr>
        <w:t xml:space="preserve">Žiadateľ/Prijímateľ </w:t>
      </w:r>
      <w:ins w:id="130" w:author="uzivatel" w:date="2020-12-15T17:46:00Z">
        <w:r w:rsidR="008B6527" w:rsidRPr="00F975F5">
          <w:rPr>
            <w:rFonts w:asciiTheme="minorHAnsi" w:hAnsiTheme="minorHAnsi"/>
            <w:sz w:val="20"/>
            <w:szCs w:val="20"/>
          </w:rPr>
          <w:t xml:space="preserve">zaeviduje predmetné VO v rámci verejnej časti ITMS2014+ (sekcia Verejné obstarávanie) v takom rozsahu, ktorý bude pre </w:t>
        </w:r>
      </w:ins>
      <w:ins w:id="131" w:author="uzivatel" w:date="2020-12-15T17:47:00Z">
        <w:r w:rsidR="00FF13F9">
          <w:rPr>
            <w:rFonts w:asciiTheme="minorHAnsi" w:hAnsiTheme="minorHAnsi"/>
            <w:sz w:val="20"/>
            <w:szCs w:val="20"/>
          </w:rPr>
          <w:t xml:space="preserve">príslušnú fázu </w:t>
        </w:r>
      </w:ins>
      <w:ins w:id="132" w:author="uzivatel" w:date="2020-12-15T17:46:00Z">
        <w:r w:rsidR="008B6527" w:rsidRPr="00F975F5">
          <w:rPr>
            <w:rFonts w:asciiTheme="minorHAnsi" w:hAnsiTheme="minorHAnsi"/>
            <w:sz w:val="20"/>
            <w:szCs w:val="20"/>
          </w:rPr>
          <w:t>realizované VO požadovať systém ITMS2014+</w:t>
        </w:r>
      </w:ins>
      <w:del w:id="133" w:author="uzivatel" w:date="2020-12-15T17:48:00Z">
        <w:r w:rsidR="002955F1" w:rsidRPr="00F975F5" w:rsidDel="00FF13F9">
          <w:rPr>
            <w:rFonts w:asciiTheme="minorHAnsi" w:hAnsiTheme="minorHAnsi"/>
            <w:sz w:val="20"/>
            <w:szCs w:val="20"/>
          </w:rPr>
          <w:delText xml:space="preserve">priebežne počas </w:delText>
        </w:r>
        <w:r w:rsidR="00E35864" w:rsidRPr="00F975F5" w:rsidDel="00FF13F9">
          <w:rPr>
            <w:rFonts w:asciiTheme="minorHAnsi" w:hAnsiTheme="minorHAnsi"/>
            <w:sz w:val="20"/>
            <w:szCs w:val="20"/>
          </w:rPr>
          <w:delText xml:space="preserve">predkladania dokumentácie na RO a </w:delText>
        </w:r>
        <w:r w:rsidR="002955F1" w:rsidRPr="00F975F5" w:rsidDel="00FF13F9">
          <w:rPr>
            <w:rFonts w:asciiTheme="minorHAnsi" w:hAnsiTheme="minorHAnsi"/>
            <w:sz w:val="20"/>
            <w:szCs w:val="20"/>
          </w:rPr>
          <w:delText xml:space="preserve">výkonu kontroly jednotlivých fáz VO, najneskôr však </w:delText>
        </w:r>
        <w:r w:rsidRPr="00F975F5" w:rsidDel="00FF13F9">
          <w:rPr>
            <w:rFonts w:asciiTheme="minorHAnsi" w:hAnsiTheme="minorHAnsi"/>
            <w:sz w:val="20"/>
            <w:szCs w:val="20"/>
          </w:rPr>
          <w:delText>po ukončení procesu VO a vydaní záverov z finančnej kontroly (správa/čiastková správa z kontroly po</w:delText>
        </w:r>
        <w:r w:rsidR="00D0401F" w:rsidRPr="00D0401F" w:rsidDel="00FF13F9">
          <w:delText xml:space="preserve"> </w:delText>
        </w:r>
        <w:r w:rsidR="00D0401F" w:rsidRPr="00D0401F" w:rsidDel="00FF13F9">
          <w:rPr>
            <w:rFonts w:asciiTheme="minorHAnsi" w:hAnsiTheme="minorHAnsi"/>
            <w:sz w:val="20"/>
            <w:szCs w:val="20"/>
          </w:rPr>
          <w:delText>zverejnení</w:delText>
        </w:r>
        <w:r w:rsidRPr="00F975F5" w:rsidDel="00FF13F9">
          <w:rPr>
            <w:rFonts w:asciiTheme="minorHAnsi" w:hAnsiTheme="minorHAnsi"/>
            <w:sz w:val="20"/>
            <w:szCs w:val="20"/>
          </w:rPr>
          <w:delText xml:space="preserve"> zmluvy s úspešným uchádzačom) zaeviduje predmetné VO v rámci verejnej časti ITMS</w:delText>
        </w:r>
        <w:r w:rsidR="0023347F" w:rsidRPr="00F975F5" w:rsidDel="00FF13F9">
          <w:rPr>
            <w:rFonts w:asciiTheme="minorHAnsi" w:hAnsiTheme="minorHAnsi"/>
            <w:sz w:val="20"/>
            <w:szCs w:val="20"/>
          </w:rPr>
          <w:delText>2014</w:delText>
        </w:r>
        <w:r w:rsidRPr="00F975F5" w:rsidDel="00FF13F9">
          <w:rPr>
            <w:rFonts w:asciiTheme="minorHAnsi" w:hAnsiTheme="minorHAnsi"/>
            <w:sz w:val="20"/>
            <w:szCs w:val="20"/>
          </w:rPr>
          <w:delText>+ (sekcia Verejné obstarávanie) v</w:delText>
        </w:r>
        <w:r w:rsidR="00400085" w:rsidRPr="00F975F5" w:rsidDel="00FF13F9">
          <w:rPr>
            <w:rFonts w:asciiTheme="minorHAnsi" w:hAnsiTheme="minorHAnsi"/>
            <w:sz w:val="20"/>
            <w:szCs w:val="20"/>
          </w:rPr>
          <w:delText xml:space="preserve"> takom </w:delText>
        </w:r>
        <w:r w:rsidRPr="00F975F5" w:rsidDel="00FF13F9">
          <w:rPr>
            <w:rFonts w:asciiTheme="minorHAnsi" w:hAnsiTheme="minorHAnsi"/>
            <w:sz w:val="20"/>
            <w:szCs w:val="20"/>
          </w:rPr>
          <w:delText xml:space="preserve">rozsahu, ktorý bude </w:delText>
        </w:r>
        <w:r w:rsidR="00400085" w:rsidRPr="00F975F5" w:rsidDel="00FF13F9">
          <w:rPr>
            <w:rFonts w:asciiTheme="minorHAnsi" w:hAnsiTheme="minorHAnsi"/>
            <w:sz w:val="20"/>
            <w:szCs w:val="20"/>
          </w:rPr>
          <w:delText xml:space="preserve">pre realizované VO </w:delText>
        </w:r>
        <w:r w:rsidRPr="00F975F5" w:rsidDel="00FF13F9">
          <w:rPr>
            <w:rFonts w:asciiTheme="minorHAnsi" w:hAnsiTheme="minorHAnsi"/>
            <w:sz w:val="20"/>
            <w:szCs w:val="20"/>
          </w:rPr>
          <w:delText>požadovať systém ITMS2014+</w:delText>
        </w:r>
      </w:del>
      <w:r w:rsidR="00400085" w:rsidRPr="00F975F5">
        <w:rPr>
          <w:rFonts w:asciiTheme="minorHAnsi" w:hAnsiTheme="minorHAnsi"/>
          <w:sz w:val="20"/>
          <w:szCs w:val="20"/>
        </w:rPr>
        <w:t>.</w:t>
      </w:r>
      <w:r w:rsidRPr="00F975F5">
        <w:rPr>
          <w:rFonts w:asciiTheme="minorHAnsi" w:hAnsiTheme="minorHAnsi"/>
          <w:sz w:val="20"/>
          <w:szCs w:val="20"/>
        </w:rPr>
        <w:t xml:space="preserve"> </w:t>
      </w:r>
      <w:r w:rsidR="00276369">
        <w:rPr>
          <w:rFonts w:asciiTheme="minorHAnsi" w:hAnsiTheme="minorHAnsi"/>
          <w:sz w:val="20"/>
          <w:szCs w:val="20"/>
        </w:rPr>
        <w:t>Žiadateľ/Prijímateľ predkladá cez ITMS2014+ kompletnú dokumentáciu</w:t>
      </w:r>
      <w:r w:rsidR="0059107A">
        <w:rPr>
          <w:rStyle w:val="Odkaznapoznmkupodiarou"/>
          <w:rFonts w:asciiTheme="minorHAnsi" w:hAnsiTheme="minorHAnsi"/>
          <w:sz w:val="20"/>
          <w:szCs w:val="20"/>
        </w:rPr>
        <w:footnoteReference w:id="25"/>
      </w:r>
      <w:r w:rsidR="00276369">
        <w:rPr>
          <w:rFonts w:asciiTheme="minorHAnsi" w:hAnsiTheme="minorHAnsi"/>
          <w:sz w:val="20"/>
          <w:szCs w:val="20"/>
        </w:rPr>
        <w:t xml:space="preserve"> v rozsahu relevantnom pre príslušnú fázu kontroly.</w:t>
      </w:r>
      <w:r w:rsidR="00276369">
        <w:rPr>
          <w:rStyle w:val="Odkaznapoznmkupodiarou"/>
          <w:rFonts w:asciiTheme="minorHAnsi" w:hAnsiTheme="minorHAnsi"/>
          <w:sz w:val="20"/>
          <w:szCs w:val="20"/>
        </w:rPr>
        <w:footnoteReference w:id="26"/>
      </w:r>
      <w:r w:rsidR="00276369">
        <w:rPr>
          <w:rFonts w:asciiTheme="minorHAnsi" w:hAnsiTheme="minorHAnsi"/>
          <w:sz w:val="20"/>
          <w:szCs w:val="20"/>
        </w:rPr>
        <w:t xml:space="preserve"> </w:t>
      </w:r>
      <w:r w:rsidR="00874877" w:rsidRPr="00874877">
        <w:t xml:space="preserve"> </w:t>
      </w:r>
      <w:r w:rsidR="00874877">
        <w:rPr>
          <w:rFonts w:asciiTheme="minorHAnsi" w:hAnsiTheme="minorHAnsi"/>
          <w:sz w:val="20"/>
          <w:szCs w:val="20"/>
        </w:rPr>
        <w:t>V</w:t>
      </w:r>
      <w:r w:rsidR="00874877" w:rsidRPr="00874877">
        <w:rPr>
          <w:rFonts w:asciiTheme="minorHAnsi" w:hAnsiTheme="minorHAnsi"/>
          <w:sz w:val="20"/>
          <w:szCs w:val="20"/>
        </w:rPr>
        <w:t xml:space="preserve"> prípade nemožnosti (z technických dôvodov - pre </w:t>
      </w:r>
      <w:r w:rsidR="00874877" w:rsidRPr="00874877">
        <w:rPr>
          <w:rFonts w:asciiTheme="minorHAnsi" w:hAnsiTheme="minorHAnsi"/>
          <w:sz w:val="20"/>
          <w:szCs w:val="20"/>
        </w:rPr>
        <w:lastRenderedPageBreak/>
        <w:t>rozsiahlosť dokumentu, prípadne zníženie kvality poskytovanej dokumentácie...) predloženia akejkoľvek dokumentácie je možné zbaviť žiadateľa/prijímateľa tejto povinnosti</w:t>
      </w:r>
      <w:r w:rsidR="000F4134">
        <w:rPr>
          <w:rStyle w:val="Odkaznapoznmkupodiarou"/>
          <w:rFonts w:asciiTheme="minorHAnsi" w:hAnsiTheme="minorHAnsi"/>
          <w:sz w:val="20"/>
          <w:szCs w:val="20"/>
        </w:rPr>
        <w:footnoteReference w:id="27"/>
      </w:r>
      <w:r w:rsidR="000F4134">
        <w:rPr>
          <w:rFonts w:asciiTheme="minorHAnsi" w:hAnsiTheme="minorHAnsi"/>
          <w:sz w:val="20"/>
          <w:szCs w:val="20"/>
        </w:rPr>
        <w:t>.</w:t>
      </w:r>
      <w:r w:rsidR="00874877">
        <w:rPr>
          <w:rFonts w:asciiTheme="minorHAnsi" w:hAnsiTheme="minorHAnsi"/>
          <w:sz w:val="20"/>
          <w:szCs w:val="20"/>
        </w:rPr>
        <w:t xml:space="preserve"> </w:t>
      </w:r>
      <w:r w:rsidRPr="00F975F5">
        <w:rPr>
          <w:rFonts w:asciiTheme="minorHAnsi" w:hAnsiTheme="minorHAnsi"/>
          <w:sz w:val="20"/>
          <w:szCs w:val="20"/>
        </w:rPr>
        <w:t xml:space="preserve">Následne </w:t>
      </w:r>
      <w:r w:rsidR="00E35864" w:rsidRPr="00F975F5">
        <w:rPr>
          <w:rFonts w:asciiTheme="minorHAnsi" w:hAnsiTheme="minorHAnsi"/>
          <w:sz w:val="20"/>
          <w:szCs w:val="20"/>
        </w:rPr>
        <w:t xml:space="preserve">po </w:t>
      </w:r>
      <w:r w:rsidRPr="00F975F5">
        <w:rPr>
          <w:rFonts w:asciiTheme="minorHAnsi" w:hAnsiTheme="minorHAnsi"/>
          <w:sz w:val="20"/>
          <w:szCs w:val="20"/>
        </w:rPr>
        <w:t>zaevidovan</w:t>
      </w:r>
      <w:r w:rsidR="00E35864" w:rsidRPr="00F975F5">
        <w:rPr>
          <w:rFonts w:asciiTheme="minorHAnsi" w:hAnsiTheme="minorHAnsi"/>
          <w:sz w:val="20"/>
          <w:szCs w:val="20"/>
        </w:rPr>
        <w:t>í</w:t>
      </w:r>
      <w:r w:rsidRPr="00F975F5">
        <w:rPr>
          <w:rFonts w:asciiTheme="minorHAnsi" w:hAnsiTheme="minorHAnsi"/>
          <w:sz w:val="20"/>
          <w:szCs w:val="20"/>
        </w:rPr>
        <w:t xml:space="preserve"> VO odošle </w:t>
      </w:r>
      <w:r w:rsidR="00400085" w:rsidRPr="00F975F5">
        <w:rPr>
          <w:rFonts w:asciiTheme="minorHAnsi" w:hAnsiTheme="minorHAnsi"/>
          <w:sz w:val="20"/>
          <w:szCs w:val="20"/>
        </w:rPr>
        <w:t xml:space="preserve">žiadateľ/prijímateľ </w:t>
      </w:r>
      <w:r w:rsidRPr="00F975F5">
        <w:rPr>
          <w:rFonts w:asciiTheme="minorHAnsi" w:hAnsiTheme="minorHAnsi"/>
          <w:sz w:val="20"/>
          <w:szCs w:val="20"/>
        </w:rPr>
        <w:t xml:space="preserve">prostredníctvom verejnej časti ITMS2014+ na kontrolu RO. V prípade identifikovania chýb v zaevidovaných údajoch vyzve RO elektronicky žiadateľa/prijímateľa na opravu uvedených údajov. </w:t>
      </w:r>
    </w:p>
    <w:p w14:paraId="4097B9B6" w14:textId="77777777" w:rsidR="004A79D1" w:rsidRPr="00F975F5" w:rsidRDefault="004A79D1" w:rsidP="00DD62B5">
      <w:pPr>
        <w:pStyle w:val="Default"/>
        <w:spacing w:before="60" w:after="120" w:line="276" w:lineRule="auto"/>
        <w:ind w:left="540"/>
        <w:jc w:val="both"/>
        <w:rPr>
          <w:rFonts w:asciiTheme="minorHAnsi" w:hAnsiTheme="minorHAnsi" w:cs="Calibri"/>
          <w:sz w:val="20"/>
          <w:szCs w:val="20"/>
        </w:rPr>
      </w:pPr>
      <w:r w:rsidRPr="00F975F5">
        <w:rPr>
          <w:rFonts w:asciiTheme="minorHAnsi" w:hAnsiTheme="minorHAnsi"/>
          <w:sz w:val="20"/>
          <w:szCs w:val="20"/>
        </w:rPr>
        <w:t xml:space="preserve">V prípade uzatvorenia dodatku k zmluve s úspešným uchádzačom, žiadateľ/prijímateľ po </w:t>
      </w:r>
      <w:r w:rsidR="00D0401F" w:rsidRPr="00D0401F">
        <w:rPr>
          <w:rFonts w:asciiTheme="minorHAnsi" w:hAnsiTheme="minorHAnsi"/>
          <w:sz w:val="20"/>
          <w:szCs w:val="20"/>
        </w:rPr>
        <w:t xml:space="preserve">zverejnení </w:t>
      </w:r>
      <w:r w:rsidRPr="00F975F5">
        <w:rPr>
          <w:rFonts w:asciiTheme="minorHAnsi" w:hAnsiTheme="minorHAnsi"/>
          <w:sz w:val="20"/>
          <w:szCs w:val="20"/>
        </w:rPr>
        <w:t xml:space="preserve">dodatku a vydania záverov z tejto kontroly (správa/čiastková správa z kontroly po </w:t>
      </w:r>
      <w:r w:rsidR="0016693E" w:rsidRPr="0016693E">
        <w:rPr>
          <w:rFonts w:asciiTheme="minorHAnsi" w:hAnsiTheme="minorHAnsi"/>
          <w:sz w:val="20"/>
          <w:szCs w:val="20"/>
        </w:rPr>
        <w:t xml:space="preserve">zverejnení </w:t>
      </w:r>
      <w:r w:rsidRPr="00F975F5">
        <w:rPr>
          <w:rFonts w:asciiTheme="minorHAnsi" w:hAnsiTheme="minorHAnsi"/>
          <w:sz w:val="20"/>
          <w:szCs w:val="20"/>
        </w:rPr>
        <w:t xml:space="preserve">dodatku k zmluve s úspešným uchádzačom) zaeviduje údaje do existujúcej evidencie príslušného VO, pričom </w:t>
      </w:r>
      <w:r w:rsidR="00980F9D" w:rsidRPr="00F975F5">
        <w:rPr>
          <w:rFonts w:asciiTheme="minorHAnsi" w:hAnsiTheme="minorHAnsi"/>
          <w:sz w:val="20"/>
          <w:szCs w:val="20"/>
        </w:rPr>
        <w:t xml:space="preserve">žiadateľ/prijímateľ </w:t>
      </w:r>
      <w:r w:rsidRPr="00F975F5">
        <w:rPr>
          <w:rFonts w:asciiTheme="minorHAnsi" w:hAnsiTheme="minorHAnsi"/>
          <w:sz w:val="20"/>
          <w:szCs w:val="20"/>
        </w:rPr>
        <w:t>doplní do ITMS2014+ aj zverejnený dodatok k zmluve s úspešným uchádzačom</w:t>
      </w:r>
      <w:r w:rsidR="00D94F80" w:rsidRPr="00F975F5">
        <w:rPr>
          <w:rStyle w:val="Odkaznapoznmkupodiarou"/>
          <w:rFonts w:asciiTheme="minorHAnsi" w:hAnsiTheme="minorHAnsi"/>
          <w:sz w:val="20"/>
          <w:szCs w:val="20"/>
        </w:rPr>
        <w:footnoteReference w:id="28"/>
      </w:r>
      <w:r w:rsidRPr="00F975F5">
        <w:rPr>
          <w:rFonts w:asciiTheme="minorHAnsi" w:hAnsiTheme="minorHAnsi"/>
          <w:sz w:val="20"/>
          <w:szCs w:val="20"/>
        </w:rPr>
        <w:t>.</w:t>
      </w:r>
    </w:p>
    <w:p w14:paraId="17BC606C" w14:textId="77777777" w:rsidR="00BB0A7B" w:rsidRPr="00F975F5" w:rsidRDefault="004A79D1" w:rsidP="001614CC">
      <w:pPr>
        <w:pStyle w:val="Default"/>
        <w:numPr>
          <w:ilvl w:val="0"/>
          <w:numId w:val="14"/>
        </w:numPr>
        <w:spacing w:before="120" w:after="120" w:line="276" w:lineRule="auto"/>
        <w:ind w:left="540" w:hanging="540"/>
        <w:jc w:val="both"/>
        <w:rPr>
          <w:rFonts w:ascii="Calibri" w:hAnsi="Calibri" w:cs="Calibri"/>
          <w:b/>
          <w:sz w:val="20"/>
          <w:szCs w:val="20"/>
        </w:rPr>
      </w:pPr>
      <w:r w:rsidRPr="00F975F5">
        <w:rPr>
          <w:rFonts w:asciiTheme="minorHAnsi" w:hAnsiTheme="minorHAnsi"/>
          <w:sz w:val="20"/>
          <w:szCs w:val="20"/>
        </w:rPr>
        <w:t xml:space="preserve">Údaje o zrealizovanom VO je žiadateľ/prijímateľ povinný do ITMS2014+ evidovať </w:t>
      </w:r>
      <w:r w:rsidR="00015A84">
        <w:rPr>
          <w:rFonts w:asciiTheme="minorHAnsi" w:hAnsiTheme="minorHAnsi"/>
          <w:sz w:val="20"/>
          <w:szCs w:val="20"/>
        </w:rPr>
        <w:t xml:space="preserve">priebežne, </w:t>
      </w:r>
      <w:r w:rsidRPr="00F975F5">
        <w:rPr>
          <w:rFonts w:asciiTheme="minorHAnsi" w:hAnsiTheme="minorHAnsi"/>
          <w:sz w:val="20"/>
          <w:szCs w:val="20"/>
        </w:rPr>
        <w:t xml:space="preserve">najneskôr </w:t>
      </w:r>
      <w:r w:rsidR="00015A84">
        <w:rPr>
          <w:rFonts w:asciiTheme="minorHAnsi" w:hAnsiTheme="minorHAnsi"/>
          <w:sz w:val="20"/>
          <w:szCs w:val="20"/>
        </w:rPr>
        <w:t xml:space="preserve">však </w:t>
      </w:r>
      <w:r w:rsidRPr="00F975F5">
        <w:rPr>
          <w:rFonts w:asciiTheme="minorHAnsi" w:hAnsiTheme="minorHAnsi"/>
          <w:sz w:val="20"/>
          <w:szCs w:val="20"/>
        </w:rPr>
        <w:t>do času predkladania žiadosti o platbu, ktorej deklarované v</w:t>
      </w:r>
      <w:r w:rsidRPr="00F975F5">
        <w:rPr>
          <w:rFonts w:ascii="Calibri" w:hAnsi="Calibri" w:cs="Calibri"/>
          <w:sz w:val="20"/>
          <w:szCs w:val="20"/>
        </w:rPr>
        <w:t>ýdavky vznikli v súvislosti s realizáciou príslušného VO</w:t>
      </w:r>
      <w:r w:rsidR="00400085" w:rsidRPr="00F975F5">
        <w:rPr>
          <w:rFonts w:ascii="Calibri" w:hAnsi="Calibri" w:cs="Calibri"/>
          <w:sz w:val="20"/>
          <w:szCs w:val="20"/>
        </w:rPr>
        <w:t xml:space="preserve"> (z dôvodu naviazania účtovného dokladu k príslušnej zmluve s úspešným uchádzačom)</w:t>
      </w:r>
      <w:r w:rsidRPr="00F975F5">
        <w:rPr>
          <w:rFonts w:ascii="Calibri" w:hAnsi="Calibri" w:cs="Calibri"/>
          <w:sz w:val="20"/>
          <w:szCs w:val="20"/>
        </w:rPr>
        <w:t>.</w:t>
      </w:r>
    </w:p>
    <w:p w14:paraId="30CBD8E4" w14:textId="77777777" w:rsidR="00584062" w:rsidRPr="00945DFB" w:rsidRDefault="00584062" w:rsidP="001614CC">
      <w:pPr>
        <w:pStyle w:val="Default"/>
        <w:numPr>
          <w:ilvl w:val="0"/>
          <w:numId w:val="14"/>
        </w:numPr>
        <w:spacing w:before="120" w:after="120" w:line="276" w:lineRule="auto"/>
        <w:ind w:left="540" w:hanging="540"/>
        <w:jc w:val="both"/>
        <w:rPr>
          <w:ins w:id="134" w:author="uzivatel" w:date="2020-12-01T19:41:00Z"/>
          <w:rFonts w:ascii="Calibri" w:hAnsi="Calibri" w:cs="Calibri"/>
          <w:b/>
          <w:sz w:val="20"/>
          <w:szCs w:val="20"/>
        </w:rPr>
      </w:pPr>
      <w:r w:rsidRPr="00F975F5">
        <w:rPr>
          <w:rFonts w:asciiTheme="minorHAnsi" w:hAnsiTheme="minorHAnsi"/>
          <w:sz w:val="20"/>
          <w:szCs w:val="20"/>
        </w:rPr>
        <w:t>Ak má čiastková zákazka charakter objednávky, je objednávka evidovaná v ITMS2014+. V prípade, ak má byť výsledkom zadávania čiastkovej zákazky na základe rámcovej dohody písomná zmluva, na základe ktorej sa zadávajú objednávky, eviduje sa v ITMS2014+ iba čiastková zmluva a objednávky budú evidované na úrovni tejto čiastkovej zmluvy.</w:t>
      </w:r>
    </w:p>
    <w:p w14:paraId="174C6B83" w14:textId="77777777" w:rsidR="00945DFB" w:rsidRDefault="00945DFB" w:rsidP="001614CC">
      <w:pPr>
        <w:pStyle w:val="Default"/>
        <w:numPr>
          <w:ilvl w:val="0"/>
          <w:numId w:val="14"/>
        </w:numPr>
        <w:spacing w:before="120" w:after="120" w:line="276" w:lineRule="auto"/>
        <w:ind w:left="540" w:hanging="540"/>
        <w:jc w:val="both"/>
        <w:rPr>
          <w:ins w:id="135" w:author="uzivatel" w:date="2020-12-01T19:41:00Z"/>
          <w:rFonts w:asciiTheme="minorHAnsi" w:hAnsiTheme="minorHAnsi"/>
          <w:sz w:val="20"/>
          <w:szCs w:val="20"/>
        </w:rPr>
      </w:pPr>
      <w:ins w:id="136" w:author="uzivatel" w:date="2020-12-01T19:41:00Z">
        <w:r w:rsidRPr="00A76129">
          <w:rPr>
            <w:rFonts w:asciiTheme="minorHAnsi" w:hAnsiTheme="minorHAnsi"/>
            <w:sz w:val="20"/>
            <w:szCs w:val="20"/>
          </w:rPr>
          <w:t xml:space="preserve">Je akceptovateľné, ak </w:t>
        </w:r>
      </w:ins>
      <w:ins w:id="137" w:author="uzivatel" w:date="2020-12-01T19:42:00Z">
        <w:r>
          <w:rPr>
            <w:rFonts w:asciiTheme="minorHAnsi" w:hAnsiTheme="minorHAnsi"/>
            <w:sz w:val="20"/>
            <w:szCs w:val="20"/>
          </w:rPr>
          <w:t>žiadateľ/</w:t>
        </w:r>
      </w:ins>
      <w:ins w:id="138" w:author="uzivatel" w:date="2020-12-01T19:41:00Z">
        <w:r w:rsidRPr="00A76129">
          <w:rPr>
            <w:rFonts w:asciiTheme="minorHAnsi" w:hAnsiTheme="minorHAnsi"/>
            <w:sz w:val="20"/>
            <w:szCs w:val="20"/>
          </w:rPr>
          <w:t xml:space="preserve">prijímateľ uvedie prostredníctvom hypertextového linku odkaz na dokumentáciu zverejnenú v elektronickom prostriedku použitom na účely zadávania zákazky (týka sa napr. zákaziek zadávaných s využitím elektronického trhoviska, kde systém EKS po uzavretí zmluvy automaticky vygeneruje súbor údajov zachytávajúcich priebeh zadávania zákazky, vrátane uzavretej zmluvy) alebo ak </w:t>
        </w:r>
      </w:ins>
      <w:ins w:id="139" w:author="uzivatel" w:date="2020-12-01T19:42:00Z">
        <w:r>
          <w:rPr>
            <w:rFonts w:asciiTheme="minorHAnsi" w:hAnsiTheme="minorHAnsi"/>
            <w:sz w:val="20"/>
            <w:szCs w:val="20"/>
          </w:rPr>
          <w:t>žiadateľ/</w:t>
        </w:r>
      </w:ins>
      <w:ins w:id="140" w:author="uzivatel" w:date="2020-12-01T19:41:00Z">
        <w:r w:rsidRPr="00A76129">
          <w:rPr>
            <w:rFonts w:asciiTheme="minorHAnsi" w:hAnsiTheme="minorHAnsi"/>
            <w:sz w:val="20"/>
            <w:szCs w:val="20"/>
          </w:rPr>
          <w:t xml:space="preserve">prijímateľ predloží cez ITMS2014+ prihlasovacie údaje, ktoré zabezpečia, že RO bude mať prístup k dokumentácii k zákazke, ktorá je nahratá v elektronickom prostriedku (napr. v systéme EVO), a to pre účely výkonu finančnej kontroly/kontroly. </w:t>
        </w:r>
      </w:ins>
    </w:p>
    <w:p w14:paraId="69C53B68" w14:textId="77777777" w:rsidR="00945DFB" w:rsidRPr="00F975F5" w:rsidRDefault="00945DFB" w:rsidP="00945DFB">
      <w:pPr>
        <w:pStyle w:val="Default"/>
        <w:spacing w:before="120" w:after="120" w:line="276" w:lineRule="auto"/>
        <w:ind w:left="540"/>
        <w:jc w:val="both"/>
        <w:rPr>
          <w:rFonts w:ascii="Calibri" w:hAnsi="Calibri" w:cs="Calibri"/>
          <w:b/>
          <w:sz w:val="20"/>
          <w:szCs w:val="20"/>
        </w:rPr>
      </w:pPr>
      <w:ins w:id="141" w:author="uzivatel" w:date="2020-12-01T19:41:00Z">
        <w:r w:rsidRPr="00A76129">
          <w:rPr>
            <w:rFonts w:asciiTheme="minorHAnsi" w:hAnsiTheme="minorHAnsi"/>
            <w:sz w:val="20"/>
            <w:szCs w:val="20"/>
          </w:rPr>
          <w:t xml:space="preserve">Odporúča sa, aby </w:t>
        </w:r>
      </w:ins>
      <w:ins w:id="142" w:author="uzivatel" w:date="2020-12-01T19:42:00Z">
        <w:r>
          <w:rPr>
            <w:rFonts w:asciiTheme="minorHAnsi" w:hAnsiTheme="minorHAnsi"/>
            <w:sz w:val="20"/>
            <w:szCs w:val="20"/>
          </w:rPr>
          <w:t>žiadateľ/</w:t>
        </w:r>
      </w:ins>
      <w:ins w:id="143" w:author="uzivatel" w:date="2020-12-01T19:41:00Z">
        <w:r w:rsidRPr="00A76129">
          <w:rPr>
            <w:rFonts w:asciiTheme="minorHAnsi" w:hAnsiTheme="minorHAnsi"/>
            <w:sz w:val="20"/>
            <w:szCs w:val="20"/>
          </w:rPr>
          <w:t xml:space="preserve">prijímateľ tieto skutočnosti nahral do verejnej časti ITMS2014+ do samostatnej prílohy k VO. Dokumentácia k postupu zadávania zákazky musí byť dostupná pre účely výkonu auditu a kontroly počas celej doby archivácie v súlade s § 39 ods. 3 zákona o príspevku z EŠIF. Uvedené znamená, že ak by funkcionality príslušného elektronického prostriedku nevedeli zabezpečiť prístup k dokumentácii počas celej doby archivácie, resp. elektronický prostriedok by bol zrušený pred uplynutím doby archivácie, </w:t>
        </w:r>
      </w:ins>
      <w:ins w:id="144" w:author="uzivatel" w:date="2020-12-01T19:43:00Z">
        <w:r>
          <w:rPr>
            <w:rFonts w:asciiTheme="minorHAnsi" w:hAnsiTheme="minorHAnsi"/>
            <w:sz w:val="20"/>
            <w:szCs w:val="20"/>
          </w:rPr>
          <w:t>žiadateľ/</w:t>
        </w:r>
      </w:ins>
      <w:ins w:id="145" w:author="uzivatel" w:date="2020-12-01T19:41:00Z">
        <w:r w:rsidRPr="00A76129">
          <w:rPr>
            <w:rFonts w:asciiTheme="minorHAnsi" w:hAnsiTheme="minorHAnsi"/>
            <w:sz w:val="20"/>
            <w:szCs w:val="20"/>
          </w:rPr>
          <w:t xml:space="preserve">prijímateľ by bol povinný zabezpečiť nahratie kompletnej dokumentácie k dotknutým zákazkám do ITMS2014+. Ak časť dokumentácie nie je dostupná v príslušnom elektronickom prostriedku (napr. podklady k určeniu predpokladanej hodnoty zákazky), </w:t>
        </w:r>
      </w:ins>
      <w:ins w:id="146" w:author="uzivatel" w:date="2020-12-01T19:43:00Z">
        <w:r>
          <w:rPr>
            <w:rFonts w:asciiTheme="minorHAnsi" w:hAnsiTheme="minorHAnsi"/>
            <w:sz w:val="20"/>
            <w:szCs w:val="20"/>
          </w:rPr>
          <w:t>žiadateľ/</w:t>
        </w:r>
      </w:ins>
      <w:ins w:id="147" w:author="uzivatel" w:date="2020-12-01T19:41:00Z">
        <w:r w:rsidRPr="00A76129">
          <w:rPr>
            <w:rFonts w:asciiTheme="minorHAnsi" w:hAnsiTheme="minorHAnsi"/>
            <w:sz w:val="20"/>
            <w:szCs w:val="20"/>
          </w:rPr>
          <w:t>prijímateľ je povinný naďalej túto dokumentáciu predložiť cez ITMS2014+.</w:t>
        </w:r>
      </w:ins>
    </w:p>
    <w:p w14:paraId="4E84F52C" w14:textId="77777777" w:rsidR="00A54FDE" w:rsidRPr="002F3653" w:rsidRDefault="00A6560C" w:rsidP="00AB7743">
      <w:pPr>
        <w:pStyle w:val="Nadpis3"/>
        <w:rPr>
          <w:rFonts w:ascii="Calibri" w:hAnsi="Calibri" w:cs="Calibri"/>
          <w:b/>
          <w:sz w:val="18"/>
          <w:szCs w:val="20"/>
        </w:rPr>
      </w:pPr>
      <w:bookmarkStart w:id="148" w:name="_Toc11153161"/>
      <w:r w:rsidRPr="002F3653">
        <w:rPr>
          <w:rStyle w:val="Nadpis3Char"/>
        </w:rPr>
        <w:t>Predkladanie dokumentácie z VO u projektov prioritnej osi 7 OPII</w:t>
      </w:r>
      <w:bookmarkEnd w:id="148"/>
    </w:p>
    <w:p w14:paraId="5DBE8481" w14:textId="77777777" w:rsidR="00A6560C" w:rsidRPr="002F3653" w:rsidRDefault="00A6560C" w:rsidP="001614CC">
      <w:pPr>
        <w:pStyle w:val="Default"/>
        <w:numPr>
          <w:ilvl w:val="0"/>
          <w:numId w:val="14"/>
        </w:numPr>
        <w:spacing w:before="120" w:after="120" w:line="276" w:lineRule="auto"/>
        <w:ind w:left="540" w:hanging="540"/>
        <w:jc w:val="both"/>
        <w:rPr>
          <w:rFonts w:ascii="Calibri" w:hAnsi="Calibri" w:cs="Calibri"/>
          <w:b/>
          <w:bCs/>
          <w:sz w:val="20"/>
          <w:szCs w:val="20"/>
        </w:rPr>
      </w:pPr>
      <w:r w:rsidRPr="002F3653">
        <w:rPr>
          <w:rFonts w:ascii="Calibri" w:hAnsi="Calibri" w:cs="Calibri"/>
          <w:sz w:val="20"/>
          <w:szCs w:val="20"/>
        </w:rPr>
        <w:t>V rámci realizácie projektov prioritnej osi č.</w:t>
      </w:r>
      <w:r w:rsidR="002557A3" w:rsidRPr="002F3653">
        <w:rPr>
          <w:rFonts w:ascii="Calibri" w:hAnsi="Calibri" w:cs="Calibri"/>
          <w:sz w:val="20"/>
          <w:szCs w:val="20"/>
        </w:rPr>
        <w:t xml:space="preserve"> </w:t>
      </w:r>
      <w:r w:rsidRPr="002F3653">
        <w:rPr>
          <w:rFonts w:ascii="Calibri" w:hAnsi="Calibri" w:cs="Calibri"/>
          <w:sz w:val="20"/>
          <w:szCs w:val="20"/>
        </w:rPr>
        <w:t xml:space="preserve">7 OPII predkladá </w:t>
      </w:r>
      <w:r w:rsidR="00774136" w:rsidRPr="002F3653">
        <w:rPr>
          <w:rFonts w:ascii="Calibri" w:hAnsi="Calibri" w:cs="Calibri"/>
          <w:sz w:val="20"/>
          <w:szCs w:val="20"/>
        </w:rPr>
        <w:t>žiadateľ/</w:t>
      </w:r>
      <w:r w:rsidRPr="002F3653">
        <w:rPr>
          <w:rFonts w:ascii="Calibri" w:hAnsi="Calibri" w:cs="Calibri"/>
          <w:sz w:val="20"/>
          <w:szCs w:val="20"/>
        </w:rPr>
        <w:t xml:space="preserve">prijímateľ dokumentáciu z VO </w:t>
      </w:r>
      <w:r w:rsidRPr="002F3653">
        <w:rPr>
          <w:rFonts w:ascii="Calibri" w:hAnsi="Calibri" w:cs="Calibri"/>
          <w:b/>
          <w:bCs/>
          <w:sz w:val="20"/>
          <w:szCs w:val="20"/>
        </w:rPr>
        <w:t>priamo na RO</w:t>
      </w:r>
      <w:r w:rsidR="00BD6D82" w:rsidRPr="002F3653">
        <w:rPr>
          <w:rFonts w:ascii="Calibri" w:hAnsi="Calibri" w:cs="Calibri"/>
          <w:b/>
          <w:bCs/>
          <w:sz w:val="20"/>
          <w:szCs w:val="20"/>
        </w:rPr>
        <w:t xml:space="preserve"> </w:t>
      </w:r>
      <w:r w:rsidR="00BD6D82" w:rsidRPr="002F3653">
        <w:rPr>
          <w:rFonts w:ascii="Calibri" w:hAnsi="Calibri" w:cs="Calibri"/>
          <w:bCs/>
          <w:sz w:val="20"/>
          <w:szCs w:val="20"/>
        </w:rPr>
        <w:t>spôsobom uvedeným v odsekoch 2 – 4 tejto časti príručky</w:t>
      </w:r>
      <w:r w:rsidRPr="002F3653">
        <w:rPr>
          <w:rFonts w:ascii="Calibri" w:hAnsi="Calibri" w:cs="Calibri"/>
          <w:b/>
          <w:bCs/>
          <w:sz w:val="20"/>
          <w:szCs w:val="20"/>
        </w:rPr>
        <w:t xml:space="preserve">, </w:t>
      </w:r>
      <w:r w:rsidRPr="002F3653">
        <w:rPr>
          <w:rFonts w:ascii="Calibri" w:hAnsi="Calibri" w:cs="Calibri"/>
          <w:bCs/>
          <w:sz w:val="20"/>
          <w:szCs w:val="20"/>
        </w:rPr>
        <w:t>vzor žiadosti o</w:t>
      </w:r>
      <w:r w:rsidR="00D46E08" w:rsidRPr="002F3653">
        <w:rPr>
          <w:rFonts w:ascii="Calibri" w:hAnsi="Calibri" w:cs="Calibri"/>
          <w:bCs/>
          <w:sz w:val="20"/>
          <w:szCs w:val="20"/>
        </w:rPr>
        <w:t> </w:t>
      </w:r>
      <w:r w:rsidR="000E3181" w:rsidRPr="002F3653">
        <w:rPr>
          <w:rFonts w:ascii="Calibri" w:hAnsi="Calibri" w:cs="Calibri"/>
          <w:bCs/>
          <w:sz w:val="20"/>
          <w:szCs w:val="20"/>
        </w:rPr>
        <w:t xml:space="preserve"> </w:t>
      </w:r>
      <w:r w:rsidR="00BD6D82" w:rsidRPr="002F3653">
        <w:rPr>
          <w:rFonts w:ascii="Calibri" w:hAnsi="Calibri" w:cs="Calibri"/>
          <w:bCs/>
          <w:sz w:val="20"/>
          <w:szCs w:val="20"/>
        </w:rPr>
        <w:t xml:space="preserve">vykonanie finančnej kontroly </w:t>
      </w:r>
      <w:r w:rsidRPr="002F3653">
        <w:rPr>
          <w:rFonts w:ascii="Calibri" w:hAnsi="Calibri" w:cs="Calibri"/>
          <w:bCs/>
          <w:sz w:val="20"/>
          <w:szCs w:val="20"/>
        </w:rPr>
        <w:t xml:space="preserve">je v prílohe č. 1 </w:t>
      </w:r>
      <w:r w:rsidR="009C5AB5">
        <w:rPr>
          <w:rFonts w:asciiTheme="minorHAnsi" w:hAnsiTheme="minorHAnsi" w:cs="Calibri"/>
          <w:sz w:val="20"/>
          <w:szCs w:val="20"/>
        </w:rPr>
        <w:t xml:space="preserve">(prílohe č. 11 v prípade CEF) </w:t>
      </w:r>
      <w:r w:rsidRPr="002F3653">
        <w:rPr>
          <w:rFonts w:ascii="Calibri" w:hAnsi="Calibri" w:cs="Calibri"/>
          <w:bCs/>
          <w:sz w:val="20"/>
          <w:szCs w:val="20"/>
        </w:rPr>
        <w:t>tejto príručky.</w:t>
      </w:r>
      <w:r w:rsidRPr="002F3653">
        <w:rPr>
          <w:rFonts w:ascii="Calibri" w:hAnsi="Calibri" w:cs="Calibri"/>
          <w:b/>
          <w:bCs/>
          <w:sz w:val="20"/>
          <w:szCs w:val="20"/>
        </w:rPr>
        <w:t xml:space="preserve"> </w:t>
      </w:r>
      <w:r w:rsidRPr="002F3653">
        <w:rPr>
          <w:rFonts w:ascii="Calibri" w:hAnsi="Calibri" w:cs="Calibri"/>
          <w:bCs/>
          <w:sz w:val="20"/>
          <w:szCs w:val="20"/>
        </w:rPr>
        <w:t>Rozsah, spôsob a lehoty na predkladanie dokumentácie</w:t>
      </w:r>
      <w:r w:rsidR="00BD6D82" w:rsidRPr="002F3653">
        <w:rPr>
          <w:rFonts w:ascii="Calibri" w:hAnsi="Calibri" w:cs="Calibri"/>
          <w:bCs/>
          <w:sz w:val="20"/>
          <w:szCs w:val="20"/>
        </w:rPr>
        <w:t xml:space="preserve"> ako aj ďalšie ustanovenia </w:t>
      </w:r>
      <w:r w:rsidRPr="002F3653">
        <w:rPr>
          <w:rFonts w:ascii="Calibri" w:hAnsi="Calibri" w:cs="Calibri"/>
          <w:bCs/>
          <w:sz w:val="20"/>
          <w:szCs w:val="20"/>
        </w:rPr>
        <w:t xml:space="preserve">uvedené v tejto príručke sa rovnako vzťahujú aj na </w:t>
      </w:r>
      <w:r w:rsidR="00AE44A8" w:rsidRPr="002F3653">
        <w:rPr>
          <w:rFonts w:ascii="Calibri" w:hAnsi="Calibri" w:cs="Calibri"/>
          <w:bCs/>
          <w:sz w:val="20"/>
          <w:szCs w:val="20"/>
        </w:rPr>
        <w:t>žiadateľov/</w:t>
      </w:r>
      <w:r w:rsidRPr="002F3653">
        <w:rPr>
          <w:rFonts w:ascii="Calibri" w:hAnsi="Calibri" w:cs="Calibri"/>
          <w:bCs/>
          <w:sz w:val="20"/>
          <w:szCs w:val="20"/>
        </w:rPr>
        <w:t xml:space="preserve">prijímateľov realizujúcich VO v rámci  </w:t>
      </w:r>
      <w:r w:rsidRPr="002F3653">
        <w:rPr>
          <w:rFonts w:ascii="Calibri" w:hAnsi="Calibri" w:cs="Calibri"/>
          <w:sz w:val="20"/>
          <w:szCs w:val="20"/>
        </w:rPr>
        <w:t>prioritnej osi č.</w:t>
      </w:r>
      <w:r w:rsidR="002557A3" w:rsidRPr="002F3653">
        <w:rPr>
          <w:rFonts w:ascii="Calibri" w:hAnsi="Calibri" w:cs="Calibri"/>
          <w:sz w:val="20"/>
          <w:szCs w:val="20"/>
        </w:rPr>
        <w:t xml:space="preserve"> </w:t>
      </w:r>
      <w:r w:rsidRPr="002F3653">
        <w:rPr>
          <w:rFonts w:ascii="Calibri" w:hAnsi="Calibri" w:cs="Calibri"/>
          <w:sz w:val="20"/>
          <w:szCs w:val="20"/>
        </w:rPr>
        <w:t>7 OPII.</w:t>
      </w:r>
      <w:r w:rsidRPr="002F3653">
        <w:rPr>
          <w:rFonts w:ascii="Calibri" w:hAnsi="Calibri" w:cs="Calibri"/>
          <w:b/>
          <w:bCs/>
          <w:sz w:val="20"/>
          <w:szCs w:val="20"/>
        </w:rPr>
        <w:t xml:space="preserve"> </w:t>
      </w:r>
    </w:p>
    <w:p w14:paraId="70EE3BCD" w14:textId="77777777" w:rsidR="00586A1B" w:rsidRPr="00A53FDA" w:rsidRDefault="00BB7538" w:rsidP="008720A0">
      <w:pPr>
        <w:pStyle w:val="Default"/>
        <w:spacing w:before="120" w:after="120" w:line="276" w:lineRule="auto"/>
        <w:ind w:left="540"/>
        <w:jc w:val="both"/>
        <w:rPr>
          <w:rFonts w:ascii="Calibri" w:hAnsi="Calibri" w:cs="Calibri"/>
          <w:b/>
          <w:bCs/>
          <w:sz w:val="20"/>
          <w:szCs w:val="20"/>
        </w:rPr>
      </w:pPr>
      <w:r w:rsidRPr="00A53FDA">
        <w:rPr>
          <w:rFonts w:ascii="Calibri" w:hAnsi="Calibri" w:cs="Calibri"/>
          <w:b/>
          <w:bCs/>
          <w:sz w:val="20"/>
          <w:szCs w:val="20"/>
        </w:rPr>
        <w:t xml:space="preserve">Súčasne so zaslaním </w:t>
      </w:r>
      <w:ins w:id="149" w:author="Chromíková, Katarína" w:date="2020-12-09T14:05:00Z">
        <w:r w:rsidR="00E22490">
          <w:rPr>
            <w:rFonts w:ascii="Calibri" w:hAnsi="Calibri" w:cs="Calibri"/>
            <w:b/>
            <w:bCs/>
            <w:sz w:val="20"/>
            <w:szCs w:val="20"/>
          </w:rPr>
          <w:t xml:space="preserve">žiadosti o kontrolu </w:t>
        </w:r>
        <w:r w:rsidR="00E22490" w:rsidRPr="00A53FDA">
          <w:rPr>
            <w:rFonts w:ascii="Calibri" w:hAnsi="Calibri" w:cs="Calibri"/>
            <w:b/>
            <w:bCs/>
            <w:sz w:val="20"/>
            <w:szCs w:val="20"/>
          </w:rPr>
          <w:t xml:space="preserve">na RO </w:t>
        </w:r>
        <w:r w:rsidR="00E22490">
          <w:rPr>
            <w:rFonts w:ascii="Calibri" w:hAnsi="Calibri" w:cs="Calibri"/>
            <w:b/>
            <w:bCs/>
            <w:sz w:val="20"/>
            <w:szCs w:val="20"/>
          </w:rPr>
          <w:t xml:space="preserve">a nahratím </w:t>
        </w:r>
      </w:ins>
      <w:r w:rsidR="00A6560C" w:rsidRPr="00A53FDA">
        <w:rPr>
          <w:rFonts w:ascii="Calibri" w:hAnsi="Calibri" w:cs="Calibri"/>
          <w:b/>
          <w:bCs/>
          <w:sz w:val="20"/>
          <w:szCs w:val="20"/>
        </w:rPr>
        <w:t xml:space="preserve">dokumentácie </w:t>
      </w:r>
      <w:ins w:id="150" w:author="Chromíková, Katarína" w:date="2020-12-09T14:05:00Z">
        <w:r w:rsidR="00E22490">
          <w:rPr>
            <w:rFonts w:ascii="Calibri" w:hAnsi="Calibri" w:cs="Calibri"/>
            <w:b/>
            <w:bCs/>
            <w:sz w:val="20"/>
            <w:szCs w:val="20"/>
          </w:rPr>
          <w:t xml:space="preserve">do ITMS2014+ </w:t>
        </w:r>
      </w:ins>
      <w:del w:id="151" w:author="Chromíková, Katarína" w:date="2020-12-09T14:05:00Z">
        <w:r w:rsidR="00A6560C" w:rsidRPr="00A53FDA" w:rsidDel="00E22490">
          <w:rPr>
            <w:rFonts w:ascii="Calibri" w:hAnsi="Calibri" w:cs="Calibri"/>
            <w:b/>
            <w:bCs/>
            <w:sz w:val="20"/>
            <w:szCs w:val="20"/>
          </w:rPr>
          <w:delText xml:space="preserve">na RO </w:delText>
        </w:r>
      </w:del>
      <w:r w:rsidR="00A6560C" w:rsidRPr="00A53FDA">
        <w:rPr>
          <w:rFonts w:ascii="Calibri" w:hAnsi="Calibri" w:cs="Calibri"/>
          <w:b/>
          <w:bCs/>
          <w:sz w:val="20"/>
          <w:szCs w:val="20"/>
        </w:rPr>
        <w:t xml:space="preserve">je </w:t>
      </w:r>
      <w:r w:rsidR="00774136" w:rsidRPr="00A53FDA">
        <w:rPr>
          <w:rFonts w:ascii="Calibri" w:hAnsi="Calibri" w:cs="Calibri"/>
          <w:b/>
          <w:sz w:val="20"/>
          <w:szCs w:val="20"/>
        </w:rPr>
        <w:t>žiadateľ/</w:t>
      </w:r>
      <w:r w:rsidR="00A6560C" w:rsidRPr="00A53FDA">
        <w:rPr>
          <w:rFonts w:ascii="Calibri" w:hAnsi="Calibri" w:cs="Calibri"/>
          <w:b/>
          <w:bCs/>
          <w:sz w:val="20"/>
          <w:szCs w:val="20"/>
        </w:rPr>
        <w:t xml:space="preserve">prijímateľ povinný zaslať </w:t>
      </w:r>
      <w:r w:rsidR="000F4134" w:rsidRPr="001B365D">
        <w:rPr>
          <w:rFonts w:ascii="Calibri" w:hAnsi="Calibri" w:cs="Calibri"/>
          <w:b/>
          <w:bCs/>
          <w:sz w:val="20"/>
          <w:szCs w:val="20"/>
        </w:rPr>
        <w:t>kópi</w:t>
      </w:r>
      <w:r w:rsidR="000F4134">
        <w:rPr>
          <w:rFonts w:ascii="Calibri" w:hAnsi="Calibri" w:cs="Calibri"/>
          <w:b/>
          <w:bCs/>
          <w:sz w:val="20"/>
          <w:szCs w:val="20"/>
        </w:rPr>
        <w:t>u</w:t>
      </w:r>
      <w:r w:rsidR="000F4134" w:rsidRPr="001B365D">
        <w:rPr>
          <w:rFonts w:ascii="Calibri" w:hAnsi="Calibri" w:cs="Calibri"/>
          <w:b/>
          <w:bCs/>
          <w:sz w:val="20"/>
          <w:szCs w:val="20"/>
        </w:rPr>
        <w:t xml:space="preserve"> žiadosti o  vykonanie </w:t>
      </w:r>
      <w:r w:rsidR="00673784">
        <w:rPr>
          <w:rFonts w:ascii="Calibri" w:hAnsi="Calibri" w:cs="Calibri"/>
          <w:b/>
          <w:bCs/>
          <w:sz w:val="20"/>
          <w:szCs w:val="20"/>
        </w:rPr>
        <w:t>kontroly/</w:t>
      </w:r>
      <w:r w:rsidR="000F4134" w:rsidRPr="001B365D">
        <w:rPr>
          <w:rFonts w:ascii="Calibri" w:hAnsi="Calibri" w:cs="Calibri"/>
          <w:b/>
          <w:bCs/>
          <w:sz w:val="20"/>
          <w:szCs w:val="20"/>
        </w:rPr>
        <w:t>finančnej kontroly VO</w:t>
      </w:r>
      <w:r w:rsidR="000F4134">
        <w:rPr>
          <w:rFonts w:ascii="Calibri" w:hAnsi="Calibri" w:cs="Calibri"/>
          <w:b/>
          <w:bCs/>
          <w:sz w:val="20"/>
          <w:szCs w:val="20"/>
        </w:rPr>
        <w:t xml:space="preserve"> (čestné vyhlásenie príloha č. 2 príručky sa nahráva cez ITMS2014+) </w:t>
      </w:r>
      <w:r w:rsidR="00A6560C" w:rsidRPr="00A53FDA">
        <w:rPr>
          <w:rFonts w:ascii="Calibri" w:hAnsi="Calibri" w:cs="Calibri"/>
          <w:b/>
          <w:bCs/>
          <w:sz w:val="20"/>
          <w:szCs w:val="20"/>
        </w:rPr>
        <w:t xml:space="preserve">aj na </w:t>
      </w:r>
      <w:r w:rsidRPr="00A53FDA">
        <w:rPr>
          <w:rFonts w:ascii="Calibri" w:hAnsi="Calibri" w:cs="Calibri"/>
          <w:b/>
          <w:bCs/>
          <w:sz w:val="20"/>
          <w:szCs w:val="20"/>
        </w:rPr>
        <w:t xml:space="preserve">vedomie </w:t>
      </w:r>
      <w:r w:rsidR="00A6560C" w:rsidRPr="00A53FDA">
        <w:rPr>
          <w:rFonts w:ascii="Calibri" w:hAnsi="Calibri" w:cs="Calibri"/>
          <w:b/>
          <w:bCs/>
          <w:sz w:val="20"/>
          <w:szCs w:val="20"/>
        </w:rPr>
        <w:t xml:space="preserve">SO. </w:t>
      </w:r>
    </w:p>
    <w:p w14:paraId="7E7919BC" w14:textId="77777777" w:rsidR="00A6560C" w:rsidRPr="002F3653" w:rsidDel="00372DD6" w:rsidRDefault="00A6560C" w:rsidP="008720A0">
      <w:pPr>
        <w:pStyle w:val="Default"/>
        <w:spacing w:before="120" w:after="120" w:line="276" w:lineRule="auto"/>
        <w:ind w:left="540"/>
        <w:jc w:val="both"/>
        <w:rPr>
          <w:del w:id="152" w:author="Chromíková, Katarína" w:date="2020-12-09T14:05:00Z"/>
          <w:rFonts w:ascii="Calibri" w:hAnsi="Calibri" w:cs="Calibri"/>
          <w:bCs/>
          <w:sz w:val="20"/>
          <w:szCs w:val="20"/>
        </w:rPr>
      </w:pPr>
      <w:del w:id="153" w:author="Chromíková, Katarína" w:date="2020-12-09T14:05:00Z">
        <w:r w:rsidRPr="002F3653" w:rsidDel="00372DD6">
          <w:rPr>
            <w:rFonts w:ascii="Calibri" w:hAnsi="Calibri" w:cs="Calibri"/>
            <w:bCs/>
            <w:sz w:val="20"/>
            <w:szCs w:val="20"/>
          </w:rPr>
          <w:lastRenderedPageBreak/>
          <w:delText xml:space="preserve">Informácia </w:delText>
        </w:r>
        <w:r w:rsidR="00A53FDA" w:rsidDel="00372DD6">
          <w:rPr>
            <w:rFonts w:ascii="Calibri" w:hAnsi="Calibri" w:cs="Calibri"/>
            <w:bCs/>
            <w:sz w:val="20"/>
            <w:szCs w:val="20"/>
          </w:rPr>
          <w:delText xml:space="preserve">a dokumentácia </w:delText>
        </w:r>
        <w:r w:rsidRPr="002F3653" w:rsidDel="00372DD6">
          <w:rPr>
            <w:rFonts w:ascii="Calibri" w:hAnsi="Calibri" w:cs="Calibri"/>
            <w:bCs/>
            <w:sz w:val="20"/>
            <w:szCs w:val="20"/>
          </w:rPr>
          <w:delText xml:space="preserve">pre </w:delText>
        </w:r>
        <w:r w:rsidRPr="002F3653" w:rsidDel="00372DD6">
          <w:rPr>
            <w:rFonts w:ascii="Calibri" w:hAnsi="Calibri"/>
            <w:b/>
            <w:sz w:val="20"/>
          </w:rPr>
          <w:delText>SO</w:delText>
        </w:r>
        <w:r w:rsidRPr="002F3653" w:rsidDel="00372DD6">
          <w:rPr>
            <w:rFonts w:ascii="Calibri" w:hAnsi="Calibri" w:cs="Calibri"/>
            <w:bCs/>
            <w:sz w:val="20"/>
            <w:szCs w:val="20"/>
          </w:rPr>
          <w:delText xml:space="preserve"> v závislosti od fázy kontroly obsahuje: </w:delText>
        </w:r>
      </w:del>
    </w:p>
    <w:p w14:paraId="06DD41A7" w14:textId="77777777" w:rsidR="00A6560C" w:rsidRPr="002F3653" w:rsidDel="00372DD6" w:rsidRDefault="00A6560C" w:rsidP="001614CC">
      <w:pPr>
        <w:numPr>
          <w:ilvl w:val="0"/>
          <w:numId w:val="17"/>
        </w:numPr>
        <w:autoSpaceDE w:val="0"/>
        <w:autoSpaceDN w:val="0"/>
        <w:adjustRightInd w:val="0"/>
        <w:spacing w:before="60" w:after="60"/>
        <w:ind w:left="993" w:hanging="284"/>
        <w:jc w:val="both"/>
        <w:rPr>
          <w:del w:id="154" w:author="Chromíková, Katarína" w:date="2020-12-09T14:05:00Z"/>
          <w:rFonts w:cs="Calibri"/>
          <w:color w:val="000000"/>
          <w:sz w:val="20"/>
          <w:szCs w:val="20"/>
          <w:lang w:eastAsia="sk-SK"/>
        </w:rPr>
      </w:pPr>
      <w:del w:id="155" w:author="Chromíková, Katarína" w:date="2020-12-09T14:05:00Z">
        <w:r w:rsidRPr="002F3653" w:rsidDel="00372DD6">
          <w:rPr>
            <w:rFonts w:cs="Calibri"/>
            <w:b/>
            <w:bCs/>
            <w:color w:val="000000"/>
            <w:sz w:val="20"/>
            <w:szCs w:val="20"/>
            <w:lang w:eastAsia="sk-SK"/>
          </w:rPr>
          <w:delText>kontrola pred/po vyhlásení VO</w:delText>
        </w:r>
        <w:r w:rsidR="00B05775" w:rsidRPr="002F3653" w:rsidDel="00372DD6">
          <w:rPr>
            <w:rFonts w:cs="Calibri"/>
            <w:b/>
            <w:bCs/>
            <w:color w:val="000000"/>
            <w:sz w:val="20"/>
            <w:szCs w:val="20"/>
            <w:lang w:eastAsia="sk-SK"/>
          </w:rPr>
          <w:delText xml:space="preserve"> </w:delText>
        </w:r>
        <w:r w:rsidRPr="002F3653" w:rsidDel="00372DD6">
          <w:rPr>
            <w:rFonts w:cs="Calibri"/>
            <w:b/>
            <w:bCs/>
            <w:color w:val="000000"/>
            <w:sz w:val="20"/>
            <w:szCs w:val="20"/>
            <w:lang w:eastAsia="sk-SK"/>
          </w:rPr>
          <w:delText>-</w:delText>
        </w:r>
        <w:r w:rsidRPr="002F3653" w:rsidDel="00372DD6">
          <w:rPr>
            <w:rFonts w:cs="Calibri"/>
            <w:color w:val="000000"/>
            <w:sz w:val="20"/>
            <w:szCs w:val="20"/>
            <w:lang w:eastAsia="sk-SK"/>
          </w:rPr>
          <w:delText xml:space="preserve"> kópia žiadosti </w:delText>
        </w:r>
        <w:r w:rsidR="00BB7538" w:rsidRPr="002F3653" w:rsidDel="00372DD6">
          <w:rPr>
            <w:rFonts w:cs="Calibri"/>
            <w:color w:val="000000"/>
            <w:sz w:val="20"/>
            <w:szCs w:val="20"/>
            <w:lang w:eastAsia="sk-SK"/>
          </w:rPr>
          <w:delText>o</w:delText>
        </w:r>
        <w:r w:rsidR="00D46E08" w:rsidRPr="002F3653" w:rsidDel="00372DD6">
          <w:rPr>
            <w:rFonts w:cs="Calibri"/>
            <w:color w:val="000000"/>
            <w:sz w:val="20"/>
            <w:szCs w:val="20"/>
            <w:lang w:eastAsia="sk-SK"/>
          </w:rPr>
          <w:delText xml:space="preserve">  </w:delText>
        </w:r>
        <w:r w:rsidR="00BB7538" w:rsidRPr="002F3653" w:rsidDel="00372DD6">
          <w:rPr>
            <w:rFonts w:cs="Calibri"/>
            <w:color w:val="000000"/>
            <w:sz w:val="20"/>
            <w:szCs w:val="20"/>
            <w:lang w:eastAsia="sk-SK"/>
          </w:rPr>
          <w:delText>vykonanie</w:delText>
        </w:r>
        <w:r w:rsidR="002F28F6" w:rsidRPr="002F3653" w:rsidDel="00372DD6">
          <w:rPr>
            <w:rFonts w:cs="Calibri"/>
            <w:color w:val="000000"/>
            <w:sz w:val="20"/>
            <w:szCs w:val="20"/>
            <w:lang w:eastAsia="sk-SK"/>
          </w:rPr>
          <w:delText xml:space="preserve"> finančnej</w:delText>
        </w:r>
        <w:r w:rsidR="00BB7538" w:rsidRPr="002F3653" w:rsidDel="00372DD6">
          <w:rPr>
            <w:rFonts w:cs="Calibri"/>
            <w:color w:val="000000"/>
            <w:sz w:val="20"/>
            <w:szCs w:val="20"/>
            <w:lang w:eastAsia="sk-SK"/>
          </w:rPr>
          <w:delText xml:space="preserve"> kontroly </w:delText>
        </w:r>
        <w:r w:rsidR="00BD6D82" w:rsidRPr="002F3653" w:rsidDel="00372DD6">
          <w:rPr>
            <w:rFonts w:cs="Calibri"/>
            <w:color w:val="000000"/>
            <w:sz w:val="20"/>
            <w:szCs w:val="20"/>
            <w:lang w:eastAsia="sk-SK"/>
          </w:rPr>
          <w:delText>VO</w:delText>
        </w:r>
        <w:r w:rsidR="000F4134" w:rsidDel="00372DD6">
          <w:rPr>
            <w:rFonts w:cs="Calibri"/>
            <w:color w:val="000000"/>
            <w:sz w:val="20"/>
            <w:szCs w:val="20"/>
            <w:lang w:eastAsia="sk-SK"/>
          </w:rPr>
          <w:delText>,</w:delText>
        </w:r>
        <w:r w:rsidRPr="002F3653" w:rsidDel="00372DD6">
          <w:rPr>
            <w:rFonts w:cs="Calibri"/>
            <w:color w:val="000000"/>
            <w:sz w:val="20"/>
            <w:szCs w:val="20"/>
            <w:lang w:eastAsia="sk-SK"/>
          </w:rPr>
          <w:delText xml:space="preserve"> </w:delText>
        </w:r>
        <w:r w:rsidR="00AB7C5C" w:rsidRPr="002F3653" w:rsidDel="00372DD6">
          <w:rPr>
            <w:rFonts w:cs="Calibri"/>
            <w:color w:val="000000"/>
            <w:sz w:val="20"/>
            <w:szCs w:val="20"/>
            <w:lang w:eastAsia="sk-SK"/>
          </w:rPr>
          <w:delText>v elektronickej podobe</w:delText>
        </w:r>
        <w:r w:rsidR="00AB7C5C" w:rsidDel="00372DD6">
          <w:rPr>
            <w:rFonts w:cs="Calibri"/>
            <w:color w:val="000000"/>
            <w:sz w:val="20"/>
            <w:szCs w:val="20"/>
            <w:lang w:eastAsia="sk-SK"/>
          </w:rPr>
          <w:delText xml:space="preserve"> </w:delText>
        </w:r>
        <w:r w:rsidR="008D122B" w:rsidDel="00372DD6">
          <w:rPr>
            <w:rFonts w:cs="Calibri"/>
            <w:color w:val="000000"/>
            <w:sz w:val="20"/>
            <w:szCs w:val="20"/>
            <w:lang w:eastAsia="sk-SK"/>
          </w:rPr>
          <w:delText xml:space="preserve">oznámenie o vyhlásení </w:delText>
        </w:r>
        <w:r w:rsidR="008D122B" w:rsidRPr="002F3653" w:rsidDel="00372DD6">
          <w:rPr>
            <w:rFonts w:eastAsia="Times New Roman" w:cs="Calibri"/>
            <w:color w:val="000000"/>
            <w:sz w:val="20"/>
            <w:szCs w:val="20"/>
            <w:lang w:eastAsia="sk-SK"/>
          </w:rPr>
          <w:delText>o VO</w:delText>
        </w:r>
        <w:r w:rsidR="008D122B" w:rsidDel="00372DD6">
          <w:rPr>
            <w:rFonts w:cs="Calibri"/>
            <w:color w:val="000000"/>
            <w:sz w:val="20"/>
            <w:szCs w:val="20"/>
            <w:lang w:eastAsia="sk-SK"/>
          </w:rPr>
          <w:delText>/</w:delText>
        </w:r>
        <w:r w:rsidR="008D122B" w:rsidRPr="008D122B" w:rsidDel="00372DD6">
          <w:rPr>
            <w:rFonts w:eastAsia="Times New Roman" w:cs="Calibri"/>
            <w:color w:val="000000"/>
            <w:sz w:val="20"/>
            <w:szCs w:val="20"/>
            <w:lang w:eastAsia="sk-SK"/>
          </w:rPr>
          <w:delText xml:space="preserve"> </w:delText>
        </w:r>
        <w:r w:rsidR="008D122B" w:rsidRPr="00A120C2" w:rsidDel="00372DD6">
          <w:rPr>
            <w:rFonts w:eastAsia="Times New Roman" w:cs="Calibri"/>
            <w:color w:val="000000"/>
            <w:sz w:val="20"/>
            <w:szCs w:val="20"/>
            <w:lang w:eastAsia="sk-SK"/>
          </w:rPr>
          <w:delText>o vyhlásení súťaže návrhov</w:delText>
        </w:r>
        <w:r w:rsidR="008D122B" w:rsidDel="00372DD6">
          <w:rPr>
            <w:rFonts w:eastAsia="Times New Roman" w:cs="Calibri"/>
            <w:color w:val="000000"/>
            <w:sz w:val="20"/>
            <w:szCs w:val="20"/>
            <w:lang w:eastAsia="sk-SK"/>
          </w:rPr>
          <w:delText xml:space="preserve">/ </w:delText>
        </w:r>
        <w:r w:rsidR="008D122B" w:rsidRPr="00A120C2" w:rsidDel="00372DD6">
          <w:rPr>
            <w:rFonts w:eastAsia="Times New Roman" w:cs="Calibri"/>
            <w:color w:val="000000"/>
            <w:sz w:val="20"/>
            <w:szCs w:val="20"/>
            <w:lang w:eastAsia="sk-SK"/>
          </w:rPr>
          <w:delText>výzv</w:delText>
        </w:r>
        <w:r w:rsidR="008D122B" w:rsidDel="00372DD6">
          <w:rPr>
            <w:rFonts w:eastAsia="Times New Roman" w:cs="Calibri"/>
            <w:color w:val="000000"/>
            <w:sz w:val="20"/>
            <w:szCs w:val="20"/>
            <w:lang w:eastAsia="sk-SK"/>
          </w:rPr>
          <w:delText>a</w:delText>
        </w:r>
        <w:r w:rsidR="008D122B" w:rsidRPr="00A120C2" w:rsidDel="00372DD6">
          <w:rPr>
            <w:rFonts w:eastAsia="Times New Roman" w:cs="Calibri"/>
            <w:color w:val="000000"/>
            <w:sz w:val="20"/>
            <w:szCs w:val="20"/>
            <w:lang w:eastAsia="sk-SK"/>
          </w:rPr>
          <w:delText xml:space="preserve"> na predkladanie ponúk </w:delText>
        </w:r>
        <w:r w:rsidR="008D122B" w:rsidDel="00372DD6">
          <w:rPr>
            <w:rFonts w:eastAsia="Times New Roman" w:cs="Calibri"/>
            <w:color w:val="000000"/>
            <w:sz w:val="20"/>
            <w:szCs w:val="20"/>
            <w:lang w:eastAsia="sk-SK"/>
          </w:rPr>
          <w:delText xml:space="preserve">a súťažné podklady/podmienky </w:delText>
        </w:r>
        <w:r w:rsidRPr="002F3653" w:rsidDel="00372DD6">
          <w:rPr>
            <w:rFonts w:cs="Calibri"/>
            <w:color w:val="000000"/>
            <w:sz w:val="20"/>
            <w:szCs w:val="20"/>
            <w:lang w:eastAsia="sk-SK"/>
          </w:rPr>
          <w:delText xml:space="preserve">(nemusí byť potvrdená pracovníkom </w:delText>
        </w:r>
        <w:r w:rsidR="00AF782D" w:rsidRPr="002F3653" w:rsidDel="00372DD6">
          <w:rPr>
            <w:rFonts w:cs="Calibri"/>
            <w:color w:val="000000"/>
            <w:sz w:val="20"/>
            <w:szCs w:val="20"/>
            <w:lang w:eastAsia="sk-SK"/>
          </w:rPr>
          <w:delText>SO</w:delText>
        </w:r>
        <w:r w:rsidRPr="002F3653" w:rsidDel="00372DD6">
          <w:rPr>
            <w:rFonts w:cs="Calibri"/>
            <w:color w:val="000000"/>
            <w:sz w:val="20"/>
            <w:szCs w:val="20"/>
            <w:lang w:eastAsia="sk-SK"/>
          </w:rPr>
          <w:delText xml:space="preserve">). </w:delText>
        </w:r>
      </w:del>
    </w:p>
    <w:p w14:paraId="712C5CFC" w14:textId="77777777" w:rsidR="00A6560C" w:rsidRPr="002F3653" w:rsidDel="00372DD6" w:rsidRDefault="00A6560C" w:rsidP="001614CC">
      <w:pPr>
        <w:numPr>
          <w:ilvl w:val="0"/>
          <w:numId w:val="17"/>
        </w:numPr>
        <w:autoSpaceDE w:val="0"/>
        <w:autoSpaceDN w:val="0"/>
        <w:adjustRightInd w:val="0"/>
        <w:spacing w:before="60" w:after="60"/>
        <w:ind w:left="993" w:hanging="284"/>
        <w:jc w:val="both"/>
        <w:rPr>
          <w:del w:id="156" w:author="Chromíková, Katarína" w:date="2020-12-09T14:05:00Z"/>
          <w:rFonts w:cs="Calibri"/>
          <w:color w:val="000000"/>
          <w:sz w:val="20"/>
          <w:szCs w:val="20"/>
          <w:lang w:eastAsia="sk-SK"/>
        </w:rPr>
      </w:pPr>
      <w:del w:id="157" w:author="Chromíková, Katarína" w:date="2020-12-09T14:05:00Z">
        <w:r w:rsidRPr="002F3653" w:rsidDel="00372DD6">
          <w:rPr>
            <w:rFonts w:cs="Calibri"/>
            <w:b/>
            <w:bCs/>
            <w:color w:val="000000"/>
            <w:sz w:val="20"/>
            <w:szCs w:val="20"/>
            <w:lang w:eastAsia="sk-SK"/>
          </w:rPr>
          <w:delText>kontrola pred podpisom zmluvy</w:delText>
        </w:r>
        <w:r w:rsidR="00BB7538" w:rsidRPr="002F3653" w:rsidDel="00372DD6">
          <w:rPr>
            <w:rFonts w:cs="Calibri"/>
            <w:b/>
            <w:bCs/>
            <w:color w:val="000000"/>
            <w:sz w:val="20"/>
            <w:szCs w:val="20"/>
            <w:lang w:eastAsia="sk-SK"/>
          </w:rPr>
          <w:delText xml:space="preserve"> s úspešným uchádzačom </w:delText>
        </w:r>
        <w:r w:rsidRPr="002F3653" w:rsidDel="00372DD6">
          <w:rPr>
            <w:rFonts w:cs="Calibri"/>
            <w:b/>
            <w:bCs/>
            <w:color w:val="000000"/>
            <w:sz w:val="20"/>
            <w:szCs w:val="20"/>
            <w:lang w:eastAsia="sk-SK"/>
          </w:rPr>
          <w:delText xml:space="preserve">- </w:delText>
        </w:r>
        <w:r w:rsidRPr="002F3653" w:rsidDel="00372DD6">
          <w:rPr>
            <w:rFonts w:cs="Calibri"/>
            <w:color w:val="000000"/>
            <w:sz w:val="20"/>
            <w:szCs w:val="20"/>
            <w:lang w:eastAsia="sk-SK"/>
          </w:rPr>
          <w:delText>kópia potvrdenej žiadosti</w:delText>
        </w:r>
        <w:r w:rsidR="00BD6D82" w:rsidRPr="002F3653" w:rsidDel="00372DD6">
          <w:rPr>
            <w:rFonts w:cs="Calibri"/>
            <w:color w:val="000000"/>
            <w:sz w:val="20"/>
            <w:szCs w:val="20"/>
            <w:lang w:eastAsia="sk-SK"/>
          </w:rPr>
          <w:delText xml:space="preserve"> o  vykonanie finančnej kontroly VO</w:delText>
        </w:r>
        <w:r w:rsidRPr="002F3653" w:rsidDel="00372DD6">
          <w:rPr>
            <w:rFonts w:cs="Calibri"/>
            <w:color w:val="000000"/>
            <w:sz w:val="20"/>
            <w:szCs w:val="20"/>
            <w:lang w:eastAsia="sk-SK"/>
          </w:rPr>
          <w:delText xml:space="preserve">, návrh zmluvy s </w:delText>
        </w:r>
        <w:r w:rsidR="00BB7538" w:rsidRPr="002F3653" w:rsidDel="00372DD6">
          <w:rPr>
            <w:rFonts w:cs="Calibri"/>
            <w:color w:val="000000"/>
            <w:sz w:val="20"/>
            <w:szCs w:val="20"/>
            <w:lang w:eastAsia="sk-SK"/>
          </w:rPr>
          <w:delText xml:space="preserve">úspešným uchádzačom </w:delText>
        </w:r>
        <w:r w:rsidRPr="002F3653" w:rsidDel="00372DD6">
          <w:rPr>
            <w:rFonts w:cs="Calibri"/>
            <w:color w:val="000000"/>
            <w:sz w:val="20"/>
            <w:szCs w:val="20"/>
            <w:lang w:eastAsia="sk-SK"/>
          </w:rPr>
          <w:delText xml:space="preserve"> (vrátane opisu predmetu zákazky resp. plnenia a vlastného návrhu plnenia dodávateľa</w:delText>
        </w:r>
        <w:r w:rsidR="00BB7538" w:rsidRPr="002F3653" w:rsidDel="00372DD6">
          <w:rPr>
            <w:rFonts w:cs="Calibri"/>
            <w:color w:val="000000"/>
            <w:sz w:val="20"/>
            <w:szCs w:val="20"/>
            <w:lang w:eastAsia="sk-SK"/>
          </w:rPr>
          <w:delText>/zhotoviteľa</w:delText>
        </w:r>
        <w:r w:rsidRPr="002F3653" w:rsidDel="00372DD6">
          <w:rPr>
            <w:rFonts w:cs="Calibri"/>
            <w:color w:val="000000"/>
            <w:sz w:val="20"/>
            <w:szCs w:val="20"/>
            <w:lang w:eastAsia="sk-SK"/>
          </w:rPr>
          <w:delText xml:space="preserve">). </w:delText>
        </w:r>
        <w:r w:rsidRPr="002F3653" w:rsidDel="00372DD6">
          <w:rPr>
            <w:rFonts w:cs="Calibri"/>
            <w:b/>
            <w:bCs/>
            <w:i/>
            <w:iCs/>
            <w:color w:val="000000"/>
            <w:sz w:val="20"/>
            <w:szCs w:val="20"/>
            <w:lang w:eastAsia="sk-SK"/>
          </w:rPr>
          <w:delText xml:space="preserve">Žiadosť </w:delText>
        </w:r>
        <w:r w:rsidRPr="002F3653" w:rsidDel="00372DD6">
          <w:rPr>
            <w:rFonts w:cs="Calibri"/>
            <w:color w:val="000000"/>
            <w:sz w:val="20"/>
            <w:szCs w:val="20"/>
            <w:lang w:eastAsia="sk-SK"/>
          </w:rPr>
          <w:delText xml:space="preserve">musí byť </w:delText>
        </w:r>
        <w:r w:rsidRPr="002F3653" w:rsidDel="00372DD6">
          <w:rPr>
            <w:rFonts w:cs="Calibri"/>
            <w:b/>
            <w:bCs/>
            <w:i/>
            <w:iCs/>
            <w:color w:val="000000"/>
            <w:sz w:val="20"/>
            <w:szCs w:val="20"/>
            <w:lang w:eastAsia="sk-SK"/>
          </w:rPr>
          <w:delText xml:space="preserve">v prípade osobného doručenia </w:delText>
        </w:r>
        <w:r w:rsidR="00CB6A4F" w:rsidRPr="002F3653" w:rsidDel="00372DD6">
          <w:rPr>
            <w:rFonts w:cs="Calibri"/>
            <w:b/>
            <w:bCs/>
            <w:i/>
            <w:iCs/>
            <w:color w:val="000000"/>
            <w:sz w:val="20"/>
            <w:szCs w:val="20"/>
            <w:lang w:eastAsia="sk-SK"/>
          </w:rPr>
          <w:delText>potvrden</w:delText>
        </w:r>
        <w:r w:rsidR="00721464" w:rsidRPr="002F3653" w:rsidDel="00372DD6">
          <w:rPr>
            <w:rFonts w:cs="Calibri"/>
            <w:b/>
            <w:bCs/>
            <w:i/>
            <w:iCs/>
            <w:color w:val="000000"/>
            <w:sz w:val="20"/>
            <w:szCs w:val="20"/>
            <w:lang w:eastAsia="sk-SK"/>
          </w:rPr>
          <w:delText>á</w:delText>
        </w:r>
        <w:r w:rsidRPr="002F3653" w:rsidDel="00372DD6">
          <w:rPr>
            <w:rFonts w:cs="Calibri"/>
            <w:b/>
            <w:bCs/>
            <w:i/>
            <w:iCs/>
            <w:color w:val="000000"/>
            <w:sz w:val="20"/>
            <w:szCs w:val="20"/>
            <w:lang w:eastAsia="sk-SK"/>
          </w:rPr>
          <w:delText xml:space="preserve"> </w:delText>
        </w:r>
        <w:r w:rsidRPr="002F3653" w:rsidDel="00372DD6">
          <w:rPr>
            <w:rFonts w:cs="Calibri"/>
            <w:color w:val="000000"/>
            <w:sz w:val="20"/>
            <w:szCs w:val="20"/>
            <w:lang w:eastAsia="sk-SK"/>
          </w:rPr>
          <w:delText xml:space="preserve">zodpovedným pracovníkom </w:delText>
        </w:r>
        <w:r w:rsidR="00AF782D" w:rsidRPr="002F3653" w:rsidDel="00372DD6">
          <w:rPr>
            <w:rFonts w:cs="Calibri"/>
            <w:color w:val="000000"/>
            <w:sz w:val="20"/>
            <w:szCs w:val="20"/>
            <w:lang w:eastAsia="sk-SK"/>
          </w:rPr>
          <w:delText>SO</w:delText>
        </w:r>
        <w:r w:rsidRPr="002F3653" w:rsidDel="00372DD6">
          <w:rPr>
            <w:rFonts w:cs="Calibri"/>
            <w:color w:val="000000"/>
            <w:sz w:val="20"/>
            <w:szCs w:val="20"/>
            <w:lang w:eastAsia="sk-SK"/>
          </w:rPr>
          <w:delText xml:space="preserve">. </w:delText>
        </w:r>
      </w:del>
    </w:p>
    <w:p w14:paraId="4DF82E06" w14:textId="77777777" w:rsidR="00A6560C" w:rsidRPr="002F3653" w:rsidDel="00372DD6" w:rsidRDefault="00A6560C" w:rsidP="001614CC">
      <w:pPr>
        <w:numPr>
          <w:ilvl w:val="0"/>
          <w:numId w:val="17"/>
        </w:numPr>
        <w:autoSpaceDE w:val="0"/>
        <w:autoSpaceDN w:val="0"/>
        <w:adjustRightInd w:val="0"/>
        <w:spacing w:before="60" w:after="60"/>
        <w:ind w:left="993" w:hanging="284"/>
        <w:jc w:val="both"/>
        <w:rPr>
          <w:del w:id="158" w:author="Chromíková, Katarína" w:date="2020-12-09T14:05:00Z"/>
          <w:rFonts w:cs="Calibri"/>
          <w:color w:val="000000"/>
          <w:sz w:val="20"/>
          <w:szCs w:val="20"/>
          <w:lang w:eastAsia="sk-SK"/>
        </w:rPr>
      </w:pPr>
      <w:del w:id="159" w:author="Chromíková, Katarína" w:date="2020-12-09T14:05:00Z">
        <w:r w:rsidRPr="002F3653" w:rsidDel="00372DD6">
          <w:rPr>
            <w:rFonts w:cs="Calibri"/>
            <w:b/>
            <w:bCs/>
            <w:color w:val="000000"/>
            <w:sz w:val="20"/>
            <w:szCs w:val="20"/>
            <w:lang w:eastAsia="sk-SK"/>
          </w:rPr>
          <w:delText xml:space="preserve">kontrola po </w:delText>
        </w:r>
        <w:r w:rsidR="0016693E" w:rsidRPr="0016693E" w:rsidDel="00372DD6">
          <w:rPr>
            <w:rFonts w:cs="Calibri"/>
            <w:b/>
            <w:bCs/>
            <w:color w:val="000000"/>
            <w:sz w:val="20"/>
            <w:szCs w:val="20"/>
            <w:lang w:eastAsia="sk-SK"/>
          </w:rPr>
          <w:delText xml:space="preserve">zverejnení </w:delText>
        </w:r>
        <w:r w:rsidRPr="002F3653" w:rsidDel="00372DD6">
          <w:rPr>
            <w:rFonts w:cs="Calibri"/>
            <w:b/>
            <w:bCs/>
            <w:color w:val="000000"/>
            <w:sz w:val="20"/>
            <w:szCs w:val="20"/>
            <w:lang w:eastAsia="sk-SK"/>
          </w:rPr>
          <w:delText>zmluvy</w:delText>
        </w:r>
        <w:r w:rsidR="00BB7538" w:rsidRPr="002F3653" w:rsidDel="00372DD6">
          <w:rPr>
            <w:rFonts w:cs="Calibri"/>
            <w:sz w:val="20"/>
            <w:szCs w:val="20"/>
          </w:rPr>
          <w:delText xml:space="preserve"> </w:delText>
        </w:r>
        <w:r w:rsidR="00BB7538" w:rsidRPr="002F3653" w:rsidDel="00372DD6">
          <w:rPr>
            <w:rFonts w:cs="Calibri"/>
            <w:b/>
            <w:sz w:val="20"/>
            <w:szCs w:val="20"/>
          </w:rPr>
          <w:delText>s úspešným uchádzačom</w:delText>
        </w:r>
        <w:r w:rsidRPr="002F3653" w:rsidDel="00372DD6">
          <w:rPr>
            <w:rFonts w:cs="Calibri"/>
            <w:b/>
            <w:bCs/>
            <w:color w:val="000000"/>
            <w:sz w:val="20"/>
            <w:szCs w:val="20"/>
            <w:lang w:eastAsia="sk-SK"/>
          </w:rPr>
          <w:delText xml:space="preserve"> -</w:delText>
        </w:r>
        <w:r w:rsidRPr="002F3653" w:rsidDel="00372DD6">
          <w:rPr>
            <w:rFonts w:cs="Calibri"/>
            <w:color w:val="000000"/>
            <w:sz w:val="20"/>
            <w:szCs w:val="20"/>
            <w:lang w:eastAsia="sk-SK"/>
          </w:rPr>
          <w:delText xml:space="preserve"> kópia žiadosti </w:delText>
        </w:r>
        <w:r w:rsidR="00BB7538" w:rsidRPr="002F3653" w:rsidDel="00372DD6">
          <w:rPr>
            <w:rFonts w:cs="Calibri"/>
            <w:color w:val="000000"/>
            <w:sz w:val="20"/>
            <w:szCs w:val="20"/>
            <w:lang w:eastAsia="sk-SK"/>
          </w:rPr>
          <w:delText xml:space="preserve">o vykonanie </w:delText>
        </w:r>
        <w:r w:rsidR="00D46E08" w:rsidRPr="002F3653" w:rsidDel="00372DD6">
          <w:rPr>
            <w:rFonts w:cs="Calibri"/>
            <w:color w:val="000000"/>
            <w:sz w:val="20"/>
            <w:szCs w:val="20"/>
            <w:lang w:eastAsia="sk-SK"/>
          </w:rPr>
          <w:delText xml:space="preserve">finančnej </w:delText>
        </w:r>
        <w:r w:rsidR="00BB7538" w:rsidRPr="002F3653" w:rsidDel="00372DD6">
          <w:rPr>
            <w:rFonts w:cs="Calibri"/>
            <w:color w:val="000000"/>
            <w:sz w:val="20"/>
            <w:szCs w:val="20"/>
            <w:lang w:eastAsia="sk-SK"/>
          </w:rPr>
          <w:delText xml:space="preserve">kontroly </w:delText>
        </w:r>
        <w:r w:rsidR="00BD6D82" w:rsidRPr="002F3653" w:rsidDel="00372DD6">
          <w:rPr>
            <w:rFonts w:cs="Calibri"/>
            <w:color w:val="000000"/>
            <w:sz w:val="20"/>
            <w:szCs w:val="20"/>
            <w:lang w:eastAsia="sk-SK"/>
          </w:rPr>
          <w:delText>VO</w:delText>
        </w:r>
        <w:r w:rsidRPr="002F3653" w:rsidDel="00372DD6">
          <w:rPr>
            <w:rFonts w:cs="Calibri"/>
            <w:color w:val="000000"/>
            <w:sz w:val="20"/>
            <w:szCs w:val="20"/>
            <w:lang w:eastAsia="sk-SK"/>
          </w:rPr>
          <w:delText xml:space="preserve">, podpísaná zmluva s </w:delText>
        </w:r>
        <w:r w:rsidR="00BB7538" w:rsidRPr="002F3653" w:rsidDel="00372DD6">
          <w:rPr>
            <w:rFonts w:cs="Calibri"/>
            <w:color w:val="000000"/>
            <w:sz w:val="20"/>
            <w:szCs w:val="20"/>
            <w:lang w:eastAsia="sk-SK"/>
          </w:rPr>
          <w:delText>úspešným uchádzačom</w:delText>
        </w:r>
        <w:r w:rsidRPr="002F3653" w:rsidDel="00372DD6">
          <w:rPr>
            <w:rFonts w:cs="Calibri"/>
            <w:color w:val="000000"/>
            <w:sz w:val="20"/>
            <w:szCs w:val="20"/>
            <w:lang w:eastAsia="sk-SK"/>
          </w:rPr>
          <w:delText xml:space="preserve"> (nemusí byť potvrdené pracovníkom </w:delText>
        </w:r>
        <w:r w:rsidR="00AF782D" w:rsidRPr="002F3653" w:rsidDel="00372DD6">
          <w:rPr>
            <w:rFonts w:cs="Calibri"/>
            <w:color w:val="000000"/>
            <w:sz w:val="20"/>
            <w:szCs w:val="20"/>
            <w:lang w:eastAsia="sk-SK"/>
          </w:rPr>
          <w:delText>SO</w:delText>
        </w:r>
        <w:r w:rsidRPr="002F3653" w:rsidDel="00372DD6">
          <w:rPr>
            <w:rFonts w:cs="Calibri"/>
            <w:color w:val="000000"/>
            <w:sz w:val="20"/>
            <w:szCs w:val="20"/>
            <w:lang w:eastAsia="sk-SK"/>
          </w:rPr>
          <w:delText xml:space="preserve">). </w:delText>
        </w:r>
      </w:del>
    </w:p>
    <w:p w14:paraId="450A8D65" w14:textId="77777777" w:rsidR="00A6560C" w:rsidRPr="002F3653" w:rsidDel="00372DD6" w:rsidRDefault="00A6560C" w:rsidP="001614CC">
      <w:pPr>
        <w:numPr>
          <w:ilvl w:val="0"/>
          <w:numId w:val="17"/>
        </w:numPr>
        <w:autoSpaceDE w:val="0"/>
        <w:autoSpaceDN w:val="0"/>
        <w:adjustRightInd w:val="0"/>
        <w:spacing w:before="60" w:after="60"/>
        <w:ind w:left="993" w:hanging="284"/>
        <w:jc w:val="both"/>
        <w:rPr>
          <w:del w:id="160" w:author="Chromíková, Katarína" w:date="2020-12-09T14:05:00Z"/>
          <w:rFonts w:cs="Calibri"/>
          <w:color w:val="000000"/>
          <w:sz w:val="20"/>
          <w:szCs w:val="20"/>
          <w:lang w:eastAsia="sk-SK"/>
        </w:rPr>
      </w:pPr>
      <w:del w:id="161" w:author="Chromíková, Katarína" w:date="2020-12-09T14:05:00Z">
        <w:r w:rsidRPr="002F3653" w:rsidDel="00372DD6">
          <w:rPr>
            <w:rFonts w:cs="Calibri"/>
            <w:b/>
            <w:bCs/>
            <w:color w:val="000000"/>
            <w:sz w:val="20"/>
            <w:szCs w:val="20"/>
            <w:lang w:eastAsia="sk-SK"/>
          </w:rPr>
          <w:delText xml:space="preserve">kontrola pred podpisom dodatku </w:delText>
        </w:r>
        <w:r w:rsidR="00BB7538" w:rsidRPr="002F3653" w:rsidDel="00372DD6">
          <w:rPr>
            <w:rFonts w:cs="Calibri"/>
            <w:b/>
            <w:bCs/>
            <w:color w:val="000000"/>
            <w:sz w:val="20"/>
            <w:szCs w:val="20"/>
            <w:lang w:eastAsia="sk-SK"/>
          </w:rPr>
          <w:delText xml:space="preserve">k zmluve </w:delText>
        </w:r>
        <w:r w:rsidR="00BB7538" w:rsidRPr="002F3653" w:rsidDel="00372DD6">
          <w:rPr>
            <w:rFonts w:cs="Calibri"/>
            <w:b/>
            <w:sz w:val="20"/>
            <w:szCs w:val="20"/>
          </w:rPr>
          <w:delText xml:space="preserve">s </w:delText>
        </w:r>
        <w:r w:rsidR="00D46E08" w:rsidRPr="002F3653" w:rsidDel="00372DD6">
          <w:rPr>
            <w:rFonts w:cs="Calibri"/>
            <w:b/>
            <w:sz w:val="20"/>
            <w:szCs w:val="20"/>
          </w:rPr>
          <w:delText>dodávateľom</w:delText>
        </w:r>
        <w:r w:rsidR="00BB7538" w:rsidRPr="002F3653" w:rsidDel="00372DD6">
          <w:rPr>
            <w:rFonts w:cs="Calibri"/>
            <w:b/>
            <w:bCs/>
            <w:color w:val="000000"/>
            <w:sz w:val="20"/>
            <w:szCs w:val="20"/>
            <w:lang w:eastAsia="sk-SK"/>
          </w:rPr>
          <w:delText xml:space="preserve"> </w:delText>
        </w:r>
        <w:r w:rsidRPr="002F3653" w:rsidDel="00372DD6">
          <w:rPr>
            <w:rFonts w:cs="Calibri"/>
            <w:b/>
            <w:bCs/>
            <w:color w:val="000000"/>
            <w:sz w:val="20"/>
            <w:szCs w:val="20"/>
            <w:lang w:eastAsia="sk-SK"/>
          </w:rPr>
          <w:delText>-</w:delText>
        </w:r>
        <w:r w:rsidRPr="002F3653" w:rsidDel="00372DD6">
          <w:rPr>
            <w:rFonts w:cs="Calibri"/>
            <w:color w:val="000000"/>
            <w:sz w:val="20"/>
            <w:szCs w:val="20"/>
            <w:lang w:eastAsia="sk-SK"/>
          </w:rPr>
          <w:delText xml:space="preserve"> kópia žiadosti</w:delText>
        </w:r>
        <w:r w:rsidR="00BB7538" w:rsidRPr="002F3653" w:rsidDel="00372DD6">
          <w:rPr>
            <w:rFonts w:cs="Calibri"/>
            <w:color w:val="000000"/>
            <w:sz w:val="20"/>
            <w:szCs w:val="20"/>
            <w:lang w:eastAsia="sk-SK"/>
          </w:rPr>
          <w:delText xml:space="preserve"> o vykonanie </w:delText>
        </w:r>
        <w:r w:rsidR="00BD6D82" w:rsidRPr="002F3653" w:rsidDel="00372DD6">
          <w:rPr>
            <w:rFonts w:cs="Calibri"/>
            <w:color w:val="000000"/>
            <w:sz w:val="20"/>
            <w:szCs w:val="20"/>
            <w:lang w:eastAsia="sk-SK"/>
          </w:rPr>
          <w:delText>finančnej</w:delText>
        </w:r>
        <w:r w:rsidR="000E3181" w:rsidRPr="002F3653" w:rsidDel="00372DD6">
          <w:rPr>
            <w:rFonts w:cs="Calibri"/>
            <w:color w:val="000000"/>
            <w:sz w:val="20"/>
            <w:szCs w:val="20"/>
            <w:lang w:eastAsia="sk-SK"/>
          </w:rPr>
          <w:delText xml:space="preserve"> </w:delText>
        </w:r>
        <w:r w:rsidR="00BB7538" w:rsidRPr="002F3653" w:rsidDel="00372DD6">
          <w:rPr>
            <w:rFonts w:cs="Calibri"/>
            <w:color w:val="000000"/>
            <w:sz w:val="20"/>
            <w:szCs w:val="20"/>
            <w:lang w:eastAsia="sk-SK"/>
          </w:rPr>
          <w:delText xml:space="preserve">kontroly </w:delText>
        </w:r>
        <w:r w:rsidR="00BD6D82" w:rsidRPr="002F3653" w:rsidDel="00372DD6">
          <w:rPr>
            <w:rFonts w:cs="Calibri"/>
            <w:color w:val="000000"/>
            <w:sz w:val="20"/>
            <w:szCs w:val="20"/>
            <w:lang w:eastAsia="sk-SK"/>
          </w:rPr>
          <w:delText>VO</w:delText>
        </w:r>
        <w:r w:rsidRPr="002F3653" w:rsidDel="00372DD6">
          <w:rPr>
            <w:rFonts w:cs="Calibri"/>
            <w:color w:val="000000"/>
            <w:sz w:val="20"/>
            <w:szCs w:val="20"/>
            <w:lang w:eastAsia="sk-SK"/>
          </w:rPr>
          <w:delText xml:space="preserve">, návrh dodatku (nemusí byť potvrdené pracovníkom </w:delText>
        </w:r>
        <w:r w:rsidR="00AF782D" w:rsidRPr="002F3653" w:rsidDel="00372DD6">
          <w:rPr>
            <w:rFonts w:cs="Calibri"/>
            <w:color w:val="000000"/>
            <w:sz w:val="20"/>
            <w:szCs w:val="20"/>
            <w:lang w:eastAsia="sk-SK"/>
          </w:rPr>
          <w:delText>SO</w:delText>
        </w:r>
        <w:r w:rsidRPr="002F3653" w:rsidDel="00372DD6">
          <w:rPr>
            <w:rFonts w:cs="Calibri"/>
            <w:color w:val="000000"/>
            <w:sz w:val="20"/>
            <w:szCs w:val="20"/>
            <w:lang w:eastAsia="sk-SK"/>
          </w:rPr>
          <w:delText xml:space="preserve">). </w:delText>
        </w:r>
      </w:del>
    </w:p>
    <w:p w14:paraId="40DF4724" w14:textId="77777777" w:rsidR="00A6560C" w:rsidRPr="002F3653" w:rsidDel="00372DD6" w:rsidRDefault="00A6560C" w:rsidP="001614CC">
      <w:pPr>
        <w:numPr>
          <w:ilvl w:val="0"/>
          <w:numId w:val="17"/>
        </w:numPr>
        <w:autoSpaceDE w:val="0"/>
        <w:autoSpaceDN w:val="0"/>
        <w:adjustRightInd w:val="0"/>
        <w:spacing w:before="60" w:after="60"/>
        <w:ind w:left="993" w:hanging="284"/>
        <w:jc w:val="both"/>
        <w:rPr>
          <w:del w:id="162" w:author="Chromíková, Katarína" w:date="2020-12-09T14:05:00Z"/>
          <w:rFonts w:cs="Calibri"/>
          <w:color w:val="000000"/>
          <w:sz w:val="20"/>
          <w:szCs w:val="20"/>
          <w:lang w:eastAsia="sk-SK"/>
        </w:rPr>
      </w:pPr>
      <w:del w:id="163" w:author="Chromíková, Katarína" w:date="2020-12-09T14:05:00Z">
        <w:r w:rsidRPr="002F3653" w:rsidDel="00372DD6">
          <w:rPr>
            <w:rFonts w:cs="Calibri"/>
            <w:b/>
            <w:bCs/>
            <w:color w:val="000000"/>
            <w:sz w:val="20"/>
            <w:szCs w:val="20"/>
            <w:lang w:eastAsia="sk-SK"/>
          </w:rPr>
          <w:delText xml:space="preserve">kontrola po </w:delText>
        </w:r>
        <w:r w:rsidR="0016693E" w:rsidRPr="0016693E" w:rsidDel="00372DD6">
          <w:rPr>
            <w:rFonts w:cs="Calibri"/>
            <w:b/>
            <w:bCs/>
            <w:color w:val="000000"/>
            <w:sz w:val="20"/>
            <w:szCs w:val="20"/>
            <w:lang w:eastAsia="sk-SK"/>
          </w:rPr>
          <w:delText xml:space="preserve">zverejnení </w:delText>
        </w:r>
        <w:r w:rsidRPr="002F3653" w:rsidDel="00372DD6">
          <w:rPr>
            <w:rFonts w:cs="Calibri"/>
            <w:b/>
            <w:bCs/>
            <w:color w:val="000000"/>
            <w:sz w:val="20"/>
            <w:szCs w:val="20"/>
            <w:lang w:eastAsia="sk-SK"/>
          </w:rPr>
          <w:delText xml:space="preserve">dodatku </w:delText>
        </w:r>
        <w:r w:rsidR="00BB7538" w:rsidRPr="002F3653" w:rsidDel="00372DD6">
          <w:rPr>
            <w:rFonts w:cs="Calibri"/>
            <w:b/>
            <w:bCs/>
            <w:color w:val="000000"/>
            <w:sz w:val="20"/>
            <w:szCs w:val="20"/>
            <w:lang w:eastAsia="sk-SK"/>
          </w:rPr>
          <w:delText xml:space="preserve">k zmluve </w:delText>
        </w:r>
        <w:r w:rsidR="00BB7538" w:rsidRPr="002F3653" w:rsidDel="00372DD6">
          <w:rPr>
            <w:rFonts w:cs="Calibri"/>
            <w:b/>
            <w:sz w:val="20"/>
            <w:szCs w:val="20"/>
          </w:rPr>
          <w:delText xml:space="preserve">s </w:delText>
        </w:r>
        <w:r w:rsidR="00D46E08" w:rsidRPr="002F3653" w:rsidDel="00372DD6">
          <w:rPr>
            <w:rFonts w:cs="Calibri"/>
            <w:b/>
            <w:sz w:val="20"/>
            <w:szCs w:val="20"/>
          </w:rPr>
          <w:delText>dodávateľom</w:delText>
        </w:r>
        <w:r w:rsidR="00BB7538" w:rsidRPr="002F3653" w:rsidDel="00372DD6">
          <w:rPr>
            <w:rFonts w:cs="Calibri"/>
            <w:b/>
            <w:bCs/>
            <w:color w:val="000000"/>
            <w:sz w:val="20"/>
            <w:szCs w:val="20"/>
            <w:lang w:eastAsia="sk-SK"/>
          </w:rPr>
          <w:delText xml:space="preserve"> </w:delText>
        </w:r>
        <w:r w:rsidRPr="002F3653" w:rsidDel="00372DD6">
          <w:rPr>
            <w:rFonts w:cs="Calibri"/>
            <w:b/>
            <w:bCs/>
            <w:color w:val="000000"/>
            <w:sz w:val="20"/>
            <w:szCs w:val="20"/>
            <w:lang w:eastAsia="sk-SK"/>
          </w:rPr>
          <w:delText>-</w:delText>
        </w:r>
        <w:r w:rsidRPr="002F3653" w:rsidDel="00372DD6">
          <w:rPr>
            <w:rFonts w:cs="Calibri"/>
            <w:color w:val="000000"/>
            <w:sz w:val="20"/>
            <w:szCs w:val="20"/>
            <w:lang w:eastAsia="sk-SK"/>
          </w:rPr>
          <w:delText xml:space="preserve"> kópia žiadosti </w:delText>
        </w:r>
        <w:r w:rsidR="00BB7538" w:rsidRPr="002F3653" w:rsidDel="00372DD6">
          <w:rPr>
            <w:rFonts w:cs="Calibri"/>
            <w:color w:val="000000"/>
            <w:sz w:val="20"/>
            <w:szCs w:val="20"/>
            <w:lang w:eastAsia="sk-SK"/>
          </w:rPr>
          <w:delText xml:space="preserve">o vykonanie </w:delText>
        </w:r>
        <w:r w:rsidR="000E3181" w:rsidRPr="002F3653" w:rsidDel="00372DD6">
          <w:rPr>
            <w:rFonts w:cs="Calibri"/>
            <w:color w:val="000000"/>
            <w:sz w:val="20"/>
            <w:szCs w:val="20"/>
            <w:lang w:eastAsia="sk-SK"/>
          </w:rPr>
          <w:delText xml:space="preserve"> </w:delText>
        </w:r>
        <w:r w:rsidR="00D46E08" w:rsidRPr="002F3653" w:rsidDel="00372DD6">
          <w:rPr>
            <w:rFonts w:cs="Calibri"/>
            <w:color w:val="000000"/>
            <w:sz w:val="20"/>
            <w:szCs w:val="20"/>
            <w:lang w:eastAsia="sk-SK"/>
          </w:rPr>
          <w:delText xml:space="preserve">finančnej </w:delText>
        </w:r>
        <w:r w:rsidR="00BB7538" w:rsidRPr="002F3653" w:rsidDel="00372DD6">
          <w:rPr>
            <w:rFonts w:cs="Calibri"/>
            <w:color w:val="000000"/>
            <w:sz w:val="20"/>
            <w:szCs w:val="20"/>
            <w:lang w:eastAsia="sk-SK"/>
          </w:rPr>
          <w:delText xml:space="preserve">kontroly </w:delText>
        </w:r>
        <w:r w:rsidR="00BD6D82" w:rsidRPr="002F3653" w:rsidDel="00372DD6">
          <w:rPr>
            <w:rFonts w:cs="Calibri"/>
            <w:color w:val="000000"/>
            <w:sz w:val="20"/>
            <w:szCs w:val="20"/>
            <w:lang w:eastAsia="sk-SK"/>
          </w:rPr>
          <w:delText>VO</w:delText>
        </w:r>
        <w:r w:rsidRPr="002F3653" w:rsidDel="00372DD6">
          <w:rPr>
            <w:rFonts w:cs="Calibri"/>
            <w:color w:val="000000"/>
            <w:sz w:val="20"/>
            <w:szCs w:val="20"/>
            <w:lang w:eastAsia="sk-SK"/>
          </w:rPr>
          <w:delText xml:space="preserve">, podpísaný dodatok (nemusí byť potvrdené pracovníkom </w:delText>
        </w:r>
        <w:r w:rsidR="00AF782D" w:rsidRPr="002F3653" w:rsidDel="00372DD6">
          <w:rPr>
            <w:rFonts w:cs="Calibri"/>
            <w:color w:val="000000"/>
            <w:sz w:val="20"/>
            <w:szCs w:val="20"/>
            <w:lang w:eastAsia="sk-SK"/>
          </w:rPr>
          <w:delText>SO</w:delText>
        </w:r>
        <w:r w:rsidRPr="002F3653" w:rsidDel="00372DD6">
          <w:rPr>
            <w:rFonts w:cs="Calibri"/>
            <w:color w:val="000000"/>
            <w:sz w:val="20"/>
            <w:szCs w:val="20"/>
            <w:lang w:eastAsia="sk-SK"/>
          </w:rPr>
          <w:delText xml:space="preserve">). </w:delText>
        </w:r>
      </w:del>
    </w:p>
    <w:p w14:paraId="50B8F5B0" w14:textId="4A5A2F83" w:rsidR="002D1DB7" w:rsidRDefault="005247CD" w:rsidP="002F44CD">
      <w:pPr>
        <w:pStyle w:val="Default"/>
        <w:spacing w:before="120" w:line="276" w:lineRule="auto"/>
        <w:ind w:left="567"/>
        <w:jc w:val="both"/>
        <w:rPr>
          <w:rFonts w:ascii="Calibri" w:hAnsi="Calibri" w:cs="Calibri"/>
          <w:sz w:val="20"/>
          <w:szCs w:val="20"/>
        </w:rPr>
      </w:pPr>
      <w:r w:rsidRPr="002F3653">
        <w:rPr>
          <w:rFonts w:ascii="Calibri" w:hAnsi="Calibri" w:cs="Calibri"/>
          <w:sz w:val="20"/>
          <w:szCs w:val="20"/>
        </w:rPr>
        <w:t>Ďalej sa žiadateľom/prijímateľ</w:t>
      </w:r>
      <w:ins w:id="164" w:author="Chromíková, Katarína" w:date="2020-12-09T14:04:00Z">
        <w:r w:rsidR="00E22490">
          <w:rPr>
            <w:rFonts w:ascii="Calibri" w:hAnsi="Calibri" w:cs="Calibri"/>
            <w:sz w:val="20"/>
            <w:szCs w:val="20"/>
          </w:rPr>
          <w:t>om</w:t>
        </w:r>
      </w:ins>
      <w:r w:rsidRPr="002F3653">
        <w:rPr>
          <w:rFonts w:ascii="Calibri" w:hAnsi="Calibri" w:cs="Calibri"/>
          <w:sz w:val="20"/>
          <w:szCs w:val="20"/>
        </w:rPr>
        <w:t xml:space="preserve"> odporúča, aby súčasťou každej </w:t>
      </w:r>
      <w:ins w:id="165" w:author="uzivatel" w:date="2020-12-15T17:51:00Z">
        <w:r w:rsidR="00FF13F9" w:rsidRPr="001B365D">
          <w:rPr>
            <w:rFonts w:ascii="Calibri" w:hAnsi="Calibri" w:cs="Calibri"/>
            <w:b/>
            <w:bCs/>
            <w:sz w:val="20"/>
            <w:szCs w:val="20"/>
          </w:rPr>
          <w:t>kópi</w:t>
        </w:r>
        <w:r w:rsidR="00FF13F9">
          <w:rPr>
            <w:rFonts w:ascii="Calibri" w:hAnsi="Calibri" w:cs="Calibri"/>
            <w:b/>
            <w:bCs/>
            <w:sz w:val="20"/>
            <w:szCs w:val="20"/>
          </w:rPr>
          <w:t>e</w:t>
        </w:r>
        <w:r w:rsidR="00FF13F9" w:rsidRPr="001B365D">
          <w:rPr>
            <w:rFonts w:ascii="Calibri" w:hAnsi="Calibri" w:cs="Calibri"/>
            <w:b/>
            <w:bCs/>
            <w:sz w:val="20"/>
            <w:szCs w:val="20"/>
          </w:rPr>
          <w:t xml:space="preserve"> žiadosti o  vykonanie </w:t>
        </w:r>
        <w:r w:rsidR="00FF13F9">
          <w:rPr>
            <w:rFonts w:ascii="Calibri" w:hAnsi="Calibri" w:cs="Calibri"/>
            <w:b/>
            <w:bCs/>
            <w:sz w:val="20"/>
            <w:szCs w:val="20"/>
          </w:rPr>
          <w:t>kontroly/</w:t>
        </w:r>
        <w:r w:rsidR="00FF13F9" w:rsidRPr="001B365D">
          <w:rPr>
            <w:rFonts w:ascii="Calibri" w:hAnsi="Calibri" w:cs="Calibri"/>
            <w:b/>
            <w:bCs/>
            <w:sz w:val="20"/>
            <w:szCs w:val="20"/>
          </w:rPr>
          <w:t>finančnej kontroly VO</w:t>
        </w:r>
        <w:r w:rsidR="00FF13F9">
          <w:rPr>
            <w:rFonts w:ascii="Calibri" w:hAnsi="Calibri" w:cs="Calibri"/>
            <w:b/>
            <w:bCs/>
            <w:sz w:val="20"/>
            <w:szCs w:val="20"/>
          </w:rPr>
          <w:t xml:space="preserve"> na SO </w:t>
        </w:r>
      </w:ins>
      <w:del w:id="166" w:author="uzivatel" w:date="2020-12-15T17:51:00Z">
        <w:r w:rsidRPr="002F3653" w:rsidDel="00FF13F9">
          <w:rPr>
            <w:rFonts w:ascii="Calibri" w:hAnsi="Calibri" w:cs="Calibri"/>
            <w:sz w:val="20"/>
            <w:szCs w:val="20"/>
          </w:rPr>
          <w:delText xml:space="preserve">predloženej dokumentácie z VO </w:delText>
        </w:r>
      </w:del>
      <w:r w:rsidRPr="002F3653">
        <w:rPr>
          <w:rFonts w:ascii="Calibri" w:hAnsi="Calibri" w:cs="Calibri"/>
          <w:sz w:val="20"/>
          <w:szCs w:val="20"/>
        </w:rPr>
        <w:t xml:space="preserve">(v rámci každej fázy kontroly) bola </w:t>
      </w:r>
      <w:r w:rsidRPr="002F3653">
        <w:rPr>
          <w:rFonts w:ascii="Calibri" w:hAnsi="Calibri" w:cs="Calibri"/>
          <w:b/>
          <w:sz w:val="20"/>
          <w:szCs w:val="20"/>
        </w:rPr>
        <w:t>„prevodníková tabuľka“</w:t>
      </w:r>
      <w:r w:rsidRPr="002F3653">
        <w:rPr>
          <w:rFonts w:ascii="Calibri" w:hAnsi="Calibri" w:cs="Calibri"/>
          <w:sz w:val="20"/>
          <w:szCs w:val="20"/>
        </w:rPr>
        <w:t>, ktorou by žiadateľ/prijímateľ presne pridelil jednotlivé aktivity a skupiny výdavkov zo Zmluvy o poskytnutí NFP k jednotlivým položkám rozpočtu zo zmluvy s úspešným uchádzačom</w:t>
      </w:r>
      <w:r w:rsidR="00BB7538" w:rsidRPr="002F3653">
        <w:rPr>
          <w:rFonts w:ascii="Calibri" w:hAnsi="Calibri" w:cs="Calibri"/>
          <w:sz w:val="20"/>
          <w:szCs w:val="20"/>
        </w:rPr>
        <w:t xml:space="preserve">. </w:t>
      </w:r>
    </w:p>
    <w:p w14:paraId="62B630F6" w14:textId="7A5861A4" w:rsidR="001D5AF6" w:rsidRPr="001D5AF6" w:rsidRDefault="00FF13F9" w:rsidP="002F44CD">
      <w:pPr>
        <w:pStyle w:val="Default"/>
        <w:spacing w:before="120" w:after="120" w:line="276" w:lineRule="auto"/>
        <w:ind w:left="567"/>
        <w:jc w:val="both"/>
        <w:rPr>
          <w:rFonts w:ascii="Calibri" w:hAnsi="Calibri"/>
          <w:b/>
          <w:i/>
          <w:sz w:val="20"/>
        </w:rPr>
      </w:pPr>
      <w:ins w:id="167" w:author="uzivatel" w:date="2020-12-15T17:49:00Z">
        <w:r>
          <w:rPr>
            <w:rFonts w:ascii="Calibri" w:hAnsi="Calibri"/>
            <w:b/>
            <w:i/>
            <w:sz w:val="20"/>
          </w:rPr>
          <w:t>Žiadateľ/</w:t>
        </w:r>
      </w:ins>
      <w:r w:rsidR="001D5AF6" w:rsidRPr="001D5AF6">
        <w:rPr>
          <w:rFonts w:ascii="Calibri" w:hAnsi="Calibri"/>
          <w:b/>
          <w:i/>
          <w:sz w:val="20"/>
        </w:rPr>
        <w:t>Prijímateľ je zároveň v prípade nadlimitných a podlimitných zákaziek verejného obstarávania povinný sprístupniť elektronickú podobu kompletnej dokumentácie pre účely výkonu kontroly/finančnej kontroly RO, a to zriadením prístupu do elektronického prostriedku použitého na elektronickú komunikáciu (ak relevantné)</w:t>
      </w:r>
      <w:ins w:id="168" w:author="uzivatel" w:date="2020-12-03T14:32:00Z">
        <w:r w:rsidR="00392350" w:rsidRPr="00392350">
          <w:rPr>
            <w:rFonts w:ascii="Calibri" w:hAnsi="Calibri"/>
            <w:b/>
            <w:i/>
            <w:sz w:val="20"/>
          </w:rPr>
          <w:t xml:space="preserve"> </w:t>
        </w:r>
        <w:r w:rsidR="00392350" w:rsidRPr="003D462C">
          <w:rPr>
            <w:rFonts w:ascii="Calibri" w:hAnsi="Calibri"/>
            <w:b/>
            <w:i/>
            <w:sz w:val="20"/>
          </w:rPr>
          <w:t xml:space="preserve">alebo ak </w:t>
        </w:r>
      </w:ins>
      <w:ins w:id="169" w:author="uzivatel" w:date="2020-12-17T13:34:00Z">
        <w:r w:rsidR="00E31D38">
          <w:rPr>
            <w:rFonts w:ascii="Calibri" w:hAnsi="Calibri"/>
            <w:b/>
            <w:i/>
            <w:sz w:val="20"/>
          </w:rPr>
          <w:t>žiadateľ/</w:t>
        </w:r>
      </w:ins>
      <w:ins w:id="170" w:author="uzivatel" w:date="2020-12-03T14:32:00Z">
        <w:r w:rsidR="00392350" w:rsidRPr="003D462C">
          <w:rPr>
            <w:rFonts w:ascii="Calibri" w:hAnsi="Calibri"/>
            <w:b/>
            <w:i/>
            <w:sz w:val="20"/>
          </w:rPr>
          <w:t>prijímateľ predloží cez ITMS2014+ prihlasovacie údaje, ktoré zabezpečia, že RO bude mať prístup k dokumentácii k zákazke, ktorá je nahratá v elektronickom prostriedku</w:t>
        </w:r>
      </w:ins>
      <w:r w:rsidR="001D5AF6" w:rsidRPr="001D5AF6">
        <w:rPr>
          <w:rFonts w:ascii="Calibri" w:hAnsi="Calibri"/>
          <w:b/>
          <w:i/>
          <w:sz w:val="20"/>
        </w:rPr>
        <w:t>. Súčasťou elektronickej podoby dokumentácie sú aj auditné záznamy o všetkých úkonoch vykonaných v použitom elektronickom prostriedku.</w:t>
      </w:r>
    </w:p>
    <w:p w14:paraId="028126E9" w14:textId="77777777" w:rsidR="00A6560C" w:rsidRDefault="00A6560C" w:rsidP="002F44CD">
      <w:pPr>
        <w:autoSpaceDE w:val="0"/>
        <w:autoSpaceDN w:val="0"/>
        <w:adjustRightInd w:val="0"/>
        <w:spacing w:before="120" w:after="0"/>
        <w:ind w:left="567"/>
        <w:jc w:val="both"/>
        <w:rPr>
          <w:rFonts w:cs="Calibri"/>
          <w:color w:val="000000"/>
          <w:sz w:val="20"/>
          <w:szCs w:val="20"/>
          <w:lang w:eastAsia="sk-SK"/>
        </w:rPr>
      </w:pPr>
      <w:r w:rsidRPr="002F3653">
        <w:rPr>
          <w:rFonts w:cs="Calibri"/>
          <w:color w:val="000000"/>
          <w:sz w:val="20"/>
          <w:szCs w:val="20"/>
          <w:lang w:eastAsia="sk-SK"/>
        </w:rPr>
        <w:t xml:space="preserve">RO </w:t>
      </w:r>
      <w:r w:rsidR="00ED08FE" w:rsidRPr="002F3653">
        <w:rPr>
          <w:rFonts w:cs="Calibri"/>
          <w:color w:val="000000"/>
          <w:sz w:val="20"/>
          <w:szCs w:val="20"/>
          <w:lang w:eastAsia="sk-SK"/>
        </w:rPr>
        <w:t xml:space="preserve">zasiela </w:t>
      </w:r>
      <w:r w:rsidRPr="002F3653">
        <w:rPr>
          <w:rFonts w:cs="Calibri"/>
          <w:color w:val="000000"/>
          <w:sz w:val="20"/>
          <w:szCs w:val="20"/>
          <w:lang w:eastAsia="sk-SK"/>
        </w:rPr>
        <w:t>záver</w:t>
      </w:r>
      <w:r w:rsidR="00ED08FE" w:rsidRPr="002F3653">
        <w:rPr>
          <w:rFonts w:cs="Calibri"/>
          <w:color w:val="000000"/>
          <w:sz w:val="20"/>
          <w:szCs w:val="20"/>
          <w:lang w:eastAsia="sk-SK"/>
        </w:rPr>
        <w:t>y</w:t>
      </w:r>
      <w:r w:rsidRPr="002F3653">
        <w:rPr>
          <w:rFonts w:cs="Calibri"/>
          <w:color w:val="000000"/>
          <w:sz w:val="20"/>
          <w:szCs w:val="20"/>
          <w:lang w:eastAsia="sk-SK"/>
        </w:rPr>
        <w:t xml:space="preserve"> z kontroly VO </w:t>
      </w:r>
      <w:r w:rsidR="00A54825" w:rsidRPr="002F3653">
        <w:rPr>
          <w:rFonts w:cs="Calibri"/>
          <w:color w:val="000000"/>
          <w:sz w:val="20"/>
          <w:szCs w:val="20"/>
          <w:lang w:eastAsia="sk-SK"/>
        </w:rPr>
        <w:t xml:space="preserve">priamo </w:t>
      </w:r>
      <w:r w:rsidR="00C93810" w:rsidRPr="002F3653">
        <w:rPr>
          <w:rFonts w:cs="Calibri"/>
          <w:color w:val="000000"/>
          <w:sz w:val="20"/>
          <w:szCs w:val="20"/>
          <w:lang w:eastAsia="sk-SK"/>
        </w:rPr>
        <w:t>žiadateľovi/prijímateľovi</w:t>
      </w:r>
      <w:r w:rsidR="00137C02" w:rsidRPr="002F3653">
        <w:rPr>
          <w:rFonts w:cs="Calibri"/>
          <w:color w:val="000000"/>
          <w:sz w:val="20"/>
          <w:szCs w:val="20"/>
          <w:lang w:eastAsia="sk-SK"/>
        </w:rPr>
        <w:t xml:space="preserve">, </w:t>
      </w:r>
      <w:r w:rsidR="00250CE0" w:rsidRPr="002F3653">
        <w:rPr>
          <w:rFonts w:cs="Calibri"/>
          <w:color w:val="000000"/>
          <w:sz w:val="20"/>
          <w:szCs w:val="20"/>
          <w:lang w:eastAsia="sk-SK"/>
        </w:rPr>
        <w:t>pričom o tomto zaslaní a záveroch kontroly informuje aj SO</w:t>
      </w:r>
      <w:r w:rsidR="005A782C" w:rsidRPr="002F3653">
        <w:rPr>
          <w:rFonts w:cs="Calibri"/>
          <w:color w:val="000000"/>
          <w:sz w:val="20"/>
          <w:szCs w:val="20"/>
          <w:lang w:eastAsia="sk-SK"/>
        </w:rPr>
        <w:t>.</w:t>
      </w:r>
      <w:r w:rsidRPr="002F3653">
        <w:rPr>
          <w:rFonts w:cs="Calibri"/>
          <w:color w:val="000000"/>
          <w:sz w:val="20"/>
          <w:szCs w:val="20"/>
          <w:lang w:eastAsia="sk-SK"/>
        </w:rPr>
        <w:t xml:space="preserve"> </w:t>
      </w:r>
    </w:p>
    <w:p w14:paraId="2FBE6E72" w14:textId="77777777" w:rsidR="0069277B" w:rsidRDefault="0069277B" w:rsidP="002F44CD">
      <w:pPr>
        <w:autoSpaceDE w:val="0"/>
        <w:autoSpaceDN w:val="0"/>
        <w:adjustRightInd w:val="0"/>
        <w:spacing w:before="120" w:after="0"/>
        <w:ind w:left="567"/>
        <w:jc w:val="both"/>
        <w:rPr>
          <w:rFonts w:cs="Calibri"/>
          <w:color w:val="000000"/>
          <w:sz w:val="20"/>
          <w:szCs w:val="20"/>
          <w:lang w:eastAsia="sk-SK"/>
        </w:rPr>
      </w:pPr>
      <w:r w:rsidRPr="0069277B">
        <w:rPr>
          <w:rFonts w:cs="Calibri"/>
          <w:color w:val="000000"/>
          <w:sz w:val="20"/>
          <w:szCs w:val="20"/>
          <w:lang w:eastAsia="sk-SK"/>
        </w:rPr>
        <w:t>V prípade, že sa v rámci projektov PO 7 OPII uplatňuje princíp partnerstva, tak je  partner oprávnený predkladať relevantnú dokumentáciu z VO priamo na RO. Povinnosti žiadateľa/prijímateľa uvedené v tejto príručke sa tak rovnako vzťahujú na hlavného partnera ako aj na príslušného partnera.</w:t>
      </w:r>
    </w:p>
    <w:p w14:paraId="379FCEED" w14:textId="77777777" w:rsidR="000F4134" w:rsidRPr="00E16641" w:rsidRDefault="000F4134" w:rsidP="002F44CD">
      <w:pPr>
        <w:pStyle w:val="Default"/>
        <w:spacing w:before="120" w:after="120" w:line="276" w:lineRule="auto"/>
        <w:ind w:left="567"/>
        <w:jc w:val="both"/>
        <w:rPr>
          <w:rFonts w:ascii="Calibri" w:hAnsi="Calibri" w:cs="Calibri"/>
          <w:b/>
          <w:sz w:val="20"/>
          <w:szCs w:val="20"/>
        </w:rPr>
      </w:pPr>
      <w:r w:rsidRPr="00950D0A">
        <w:rPr>
          <w:rFonts w:ascii="Calibri" w:hAnsi="Calibri" w:cs="Calibri"/>
          <w:b/>
          <w:sz w:val="20"/>
          <w:szCs w:val="20"/>
        </w:rPr>
        <w:t>Lehoty na výkon finančnej kontroly obstarávania tovarov, služieb, stavebných prác začínajú plynúť prvým pracovným dňom nasledujúcim po evidovaní prijatej žiadosti Prijímateľa</w:t>
      </w:r>
      <w:r>
        <w:rPr>
          <w:rFonts w:ascii="Calibri" w:hAnsi="Calibri" w:cs="Calibri"/>
          <w:b/>
          <w:sz w:val="20"/>
          <w:szCs w:val="20"/>
        </w:rPr>
        <w:t>/Žiadateľa</w:t>
      </w:r>
      <w:r w:rsidRPr="00950D0A">
        <w:rPr>
          <w:rFonts w:ascii="Calibri" w:hAnsi="Calibri" w:cs="Calibri"/>
          <w:b/>
          <w:sz w:val="20"/>
          <w:szCs w:val="20"/>
        </w:rPr>
        <w:t xml:space="preserve"> o vykonanie kontroly</w:t>
      </w:r>
      <w:r>
        <w:rPr>
          <w:rFonts w:ascii="Calibri" w:hAnsi="Calibri" w:cs="Calibri"/>
          <w:b/>
          <w:sz w:val="20"/>
          <w:szCs w:val="20"/>
        </w:rPr>
        <w:t xml:space="preserve"> na RO (</w:t>
      </w:r>
      <w:r>
        <w:rPr>
          <w:rFonts w:ascii="Calibri" w:hAnsi="Calibri" w:cs="Calibri"/>
          <w:b/>
          <w:bCs/>
          <w:sz w:val="20"/>
          <w:szCs w:val="20"/>
        </w:rPr>
        <w:t>Príloha č. 1 Príručky)</w:t>
      </w:r>
      <w:r w:rsidRPr="00950D0A">
        <w:rPr>
          <w:rFonts w:ascii="Calibri" w:hAnsi="Calibri" w:cs="Calibri"/>
          <w:b/>
          <w:sz w:val="20"/>
          <w:szCs w:val="20"/>
        </w:rPr>
        <w:t>.</w:t>
      </w:r>
    </w:p>
    <w:p w14:paraId="08D23DD5" w14:textId="77777777" w:rsidR="00371F7B" w:rsidRPr="002F3653" w:rsidRDefault="00371F7B" w:rsidP="00E72A76">
      <w:pPr>
        <w:pStyle w:val="Nadpis2"/>
        <w:spacing w:line="276" w:lineRule="auto"/>
        <w:ind w:left="284" w:hanging="284"/>
      </w:pPr>
      <w:bookmarkStart w:id="171" w:name="_Predkladanie_dokumentácie_z"/>
      <w:bookmarkStart w:id="172" w:name="_2.3_Finančná_kontrola"/>
      <w:bookmarkStart w:id="173" w:name="_Toc11153162"/>
      <w:bookmarkEnd w:id="171"/>
      <w:bookmarkEnd w:id="172"/>
      <w:r w:rsidRPr="002F3653">
        <w:t>2.</w:t>
      </w:r>
      <w:r w:rsidR="00E57FAB" w:rsidRPr="002F3653">
        <w:t xml:space="preserve">3 </w:t>
      </w:r>
      <w:r w:rsidR="00AE0AA2" w:rsidRPr="002F3653">
        <w:t>Finančná k</w:t>
      </w:r>
      <w:r w:rsidRPr="002F3653">
        <w:t xml:space="preserve">ontrola </w:t>
      </w:r>
      <w:r w:rsidR="00FA4C87" w:rsidRPr="002F3653">
        <w:t>pravidiel a postupov stanovených ZVO</w:t>
      </w:r>
      <w:bookmarkEnd w:id="173"/>
    </w:p>
    <w:p w14:paraId="049ABECB" w14:textId="77777777" w:rsidR="00526446" w:rsidRPr="002F3653" w:rsidRDefault="00526446" w:rsidP="00526446">
      <w:pPr>
        <w:pStyle w:val="Nadpis3"/>
      </w:pPr>
      <w:bookmarkStart w:id="174" w:name="_Postup_finančnej_kontroly"/>
      <w:bookmarkStart w:id="175" w:name="_Toc11153163"/>
      <w:bookmarkEnd w:id="174"/>
      <w:r w:rsidRPr="002F3653">
        <w:t>Postup finančnej kontroly vykonávanej RO</w:t>
      </w:r>
      <w:bookmarkEnd w:id="175"/>
    </w:p>
    <w:p w14:paraId="3F961DE1" w14:textId="77777777" w:rsidR="00581B2F" w:rsidRPr="002F3653" w:rsidRDefault="003A31B5" w:rsidP="001614CC">
      <w:pPr>
        <w:pStyle w:val="Odsekzoznamu"/>
        <w:numPr>
          <w:ilvl w:val="0"/>
          <w:numId w:val="16"/>
        </w:numPr>
        <w:spacing w:line="276" w:lineRule="auto"/>
        <w:ind w:left="450" w:hanging="450"/>
        <w:jc w:val="both"/>
        <w:rPr>
          <w:rFonts w:asciiTheme="minorHAnsi" w:hAnsiTheme="minorHAnsi" w:cs="Calibri"/>
          <w:sz w:val="20"/>
          <w:szCs w:val="20"/>
        </w:rPr>
      </w:pPr>
      <w:r w:rsidRPr="002F3653">
        <w:rPr>
          <w:rFonts w:asciiTheme="minorHAnsi" w:hAnsiTheme="minorHAnsi" w:cs="Calibri"/>
          <w:sz w:val="20"/>
          <w:szCs w:val="20"/>
        </w:rPr>
        <w:t xml:space="preserve">RO vykoná </w:t>
      </w:r>
      <w:r w:rsidR="009A5E35" w:rsidRPr="002F3653">
        <w:rPr>
          <w:rFonts w:asciiTheme="minorHAnsi" w:hAnsiTheme="minorHAnsi" w:cs="Calibri"/>
          <w:sz w:val="20"/>
          <w:szCs w:val="20"/>
        </w:rPr>
        <w:t xml:space="preserve">finančnú </w:t>
      </w:r>
      <w:r w:rsidRPr="002F3653">
        <w:rPr>
          <w:rFonts w:asciiTheme="minorHAnsi" w:hAnsiTheme="minorHAnsi" w:cs="Calibri"/>
          <w:sz w:val="20"/>
          <w:szCs w:val="20"/>
        </w:rPr>
        <w:t>kontrolu</w:t>
      </w:r>
      <w:r w:rsidR="00046823" w:rsidRPr="002F3653">
        <w:rPr>
          <w:rFonts w:asciiTheme="minorHAnsi" w:hAnsiTheme="minorHAnsi" w:cs="Calibri"/>
          <w:sz w:val="20"/>
          <w:szCs w:val="20"/>
        </w:rPr>
        <w:t xml:space="preserve"> (ďalej aj </w:t>
      </w:r>
      <w:r w:rsidR="00046823" w:rsidRPr="002F3653">
        <w:rPr>
          <w:rFonts w:asciiTheme="minorHAnsi" w:hAnsiTheme="minorHAnsi" w:cs="Calibri"/>
          <w:i/>
          <w:sz w:val="20"/>
          <w:szCs w:val="20"/>
        </w:rPr>
        <w:t>„</w:t>
      </w:r>
      <w:r w:rsidR="00931E72" w:rsidRPr="002F3653">
        <w:rPr>
          <w:rFonts w:asciiTheme="minorHAnsi" w:hAnsiTheme="minorHAnsi" w:cs="Calibri"/>
          <w:i/>
          <w:sz w:val="20"/>
          <w:szCs w:val="20"/>
        </w:rPr>
        <w:t>kontrola</w:t>
      </w:r>
      <w:r w:rsidR="00046823" w:rsidRPr="002F3653">
        <w:rPr>
          <w:rFonts w:asciiTheme="minorHAnsi" w:hAnsiTheme="minorHAnsi" w:cs="Calibri"/>
          <w:i/>
          <w:sz w:val="20"/>
          <w:szCs w:val="20"/>
        </w:rPr>
        <w:t>“</w:t>
      </w:r>
      <w:r w:rsidR="00046823" w:rsidRPr="002F3653">
        <w:rPr>
          <w:rFonts w:asciiTheme="minorHAnsi" w:hAnsiTheme="minorHAnsi" w:cs="Calibri"/>
          <w:sz w:val="20"/>
          <w:szCs w:val="20"/>
        </w:rPr>
        <w:t>)</w:t>
      </w:r>
      <w:r w:rsidRPr="002F3653">
        <w:rPr>
          <w:rFonts w:asciiTheme="minorHAnsi" w:hAnsiTheme="minorHAnsi" w:cs="Calibri"/>
          <w:sz w:val="20"/>
          <w:szCs w:val="20"/>
        </w:rPr>
        <w:t xml:space="preserve"> obstarávania tovarov, služieb, stavebných prác a súvisiacich postupov v </w:t>
      </w:r>
      <w:r w:rsidR="00E07F0F" w:rsidRPr="002F3653">
        <w:rPr>
          <w:rFonts w:asciiTheme="minorHAnsi" w:hAnsiTheme="minorHAnsi" w:cs="Calibri"/>
          <w:sz w:val="20"/>
          <w:szCs w:val="20"/>
        </w:rPr>
        <w:t>súlade so zákonom</w:t>
      </w:r>
      <w:r w:rsidRPr="002F3653">
        <w:rPr>
          <w:rFonts w:asciiTheme="minorHAnsi" w:hAnsiTheme="minorHAnsi" w:cs="Calibri"/>
          <w:sz w:val="20"/>
          <w:szCs w:val="20"/>
        </w:rPr>
        <w:t xml:space="preserve"> o finančnej kontrole a podľa postupov upr</w:t>
      </w:r>
      <w:r w:rsidR="00CA5D9B" w:rsidRPr="002F3653">
        <w:rPr>
          <w:rFonts w:asciiTheme="minorHAnsi" w:hAnsiTheme="minorHAnsi" w:cs="Calibri"/>
          <w:sz w:val="20"/>
          <w:szCs w:val="20"/>
        </w:rPr>
        <w:t>avených v Systéme riadenia EŠIF, a to v lehotách uvedených v</w:t>
      </w:r>
      <w:r w:rsidR="00D83CC0" w:rsidRPr="002F3653">
        <w:rPr>
          <w:rFonts w:asciiTheme="minorHAnsi" w:hAnsiTheme="minorHAnsi" w:cs="Calibri"/>
          <w:sz w:val="20"/>
          <w:szCs w:val="20"/>
        </w:rPr>
        <w:t> tejto časti príručky alebo v</w:t>
      </w:r>
      <w:r w:rsidR="00CA5D9B" w:rsidRPr="002F3653">
        <w:rPr>
          <w:rFonts w:asciiTheme="minorHAnsi" w:hAnsiTheme="minorHAnsi" w:cs="Calibri"/>
          <w:sz w:val="20"/>
          <w:szCs w:val="20"/>
        </w:rPr>
        <w:t> </w:t>
      </w:r>
      <w:r w:rsidR="00D83CC0" w:rsidRPr="002F3653">
        <w:rPr>
          <w:rFonts w:asciiTheme="minorHAnsi" w:hAnsiTheme="minorHAnsi" w:cs="Calibri"/>
          <w:sz w:val="20"/>
          <w:szCs w:val="20"/>
        </w:rPr>
        <w:t xml:space="preserve">kapitolách </w:t>
      </w:r>
      <w:r w:rsidR="00CA5D9B" w:rsidRPr="002F3653">
        <w:rPr>
          <w:rFonts w:asciiTheme="minorHAnsi" w:hAnsiTheme="minorHAnsi" w:cs="Calibri"/>
          <w:sz w:val="20"/>
          <w:szCs w:val="20"/>
        </w:rPr>
        <w:t>3 až 6</w:t>
      </w:r>
      <w:r w:rsidR="00B51D61" w:rsidRPr="002F3653">
        <w:rPr>
          <w:rFonts w:asciiTheme="minorHAnsi" w:hAnsiTheme="minorHAnsi" w:cs="Calibri"/>
          <w:sz w:val="20"/>
          <w:szCs w:val="20"/>
        </w:rPr>
        <w:t xml:space="preserve"> tejto príručky</w:t>
      </w:r>
      <w:r w:rsidR="00CA5D9B" w:rsidRPr="002F3653">
        <w:rPr>
          <w:rFonts w:asciiTheme="minorHAnsi" w:hAnsiTheme="minorHAnsi" w:cs="Calibri"/>
          <w:sz w:val="20"/>
          <w:szCs w:val="20"/>
        </w:rPr>
        <w:t xml:space="preserve"> podľa času vykonávania, rozsahu a predmetu kontroly.</w:t>
      </w:r>
      <w:r w:rsidR="002F28F6" w:rsidRPr="002F3653">
        <w:rPr>
          <w:rFonts w:asciiTheme="minorHAnsi" w:hAnsiTheme="minorHAnsi" w:cs="Calibri"/>
          <w:sz w:val="20"/>
          <w:szCs w:val="20"/>
        </w:rPr>
        <w:t xml:space="preserve"> </w:t>
      </w:r>
    </w:p>
    <w:p w14:paraId="7D051A0D" w14:textId="77777777" w:rsidR="00581B2F" w:rsidRPr="002F3653" w:rsidRDefault="004E5871" w:rsidP="00AF40D7">
      <w:pPr>
        <w:pStyle w:val="Odsekzoznamu"/>
        <w:spacing w:line="276" w:lineRule="auto"/>
        <w:ind w:left="446" w:hanging="446"/>
        <w:jc w:val="both"/>
        <w:rPr>
          <w:rFonts w:asciiTheme="minorHAnsi" w:hAnsiTheme="minorHAnsi" w:cs="Calibri"/>
          <w:sz w:val="20"/>
          <w:szCs w:val="20"/>
        </w:rPr>
      </w:pPr>
      <w:r w:rsidRPr="002F3653">
        <w:rPr>
          <w:rFonts w:asciiTheme="minorHAnsi" w:hAnsiTheme="minorHAnsi" w:cs="Calibri"/>
          <w:sz w:val="20"/>
          <w:szCs w:val="20"/>
        </w:rPr>
        <w:tab/>
      </w:r>
      <w:r w:rsidR="00581B2F" w:rsidRPr="002F3653">
        <w:rPr>
          <w:rFonts w:asciiTheme="minorHAnsi" w:hAnsiTheme="minorHAnsi" w:cs="Calibri"/>
          <w:sz w:val="20"/>
          <w:szCs w:val="20"/>
        </w:rPr>
        <w:t>RO kontroluje aj dodržiavanie základných pr</w:t>
      </w:r>
      <w:r w:rsidR="00EB062A">
        <w:rPr>
          <w:rFonts w:asciiTheme="minorHAnsi" w:hAnsiTheme="minorHAnsi" w:cs="Calibri"/>
          <w:sz w:val="20"/>
          <w:szCs w:val="20"/>
        </w:rPr>
        <w:t>avidiel</w:t>
      </w:r>
      <w:r w:rsidR="00581B2F" w:rsidRPr="002F3653">
        <w:rPr>
          <w:rFonts w:asciiTheme="minorHAnsi" w:hAnsiTheme="minorHAnsi" w:cs="Calibri"/>
          <w:sz w:val="20"/>
          <w:szCs w:val="20"/>
        </w:rPr>
        <w:t xml:space="preserve"> VO: rovnaké zaobchádzanie, nediskrimináciu hospodárskych subjektov, transparentnosť, vrátane vylúčenia konfliktu záujmov, hospodárnosť a efektívnosť a proporcionalitu.</w:t>
      </w:r>
    </w:p>
    <w:p w14:paraId="47C55258" w14:textId="77777777" w:rsidR="00581B2F" w:rsidRPr="002F3653" w:rsidRDefault="004E5871" w:rsidP="00AF40D7">
      <w:pPr>
        <w:pStyle w:val="Odsekzoznamu"/>
        <w:spacing w:line="276" w:lineRule="auto"/>
        <w:ind w:left="450" w:hanging="450"/>
        <w:contextualSpacing w:val="0"/>
        <w:jc w:val="both"/>
        <w:rPr>
          <w:rFonts w:asciiTheme="minorHAnsi" w:hAnsiTheme="minorHAnsi" w:cs="Calibri"/>
          <w:sz w:val="22"/>
          <w:szCs w:val="20"/>
        </w:rPr>
      </w:pPr>
      <w:r w:rsidRPr="002F3653">
        <w:rPr>
          <w:rFonts w:asciiTheme="minorHAnsi" w:eastAsia="Calibri" w:hAnsiTheme="minorHAnsi"/>
          <w:sz w:val="20"/>
          <w:szCs w:val="18"/>
          <w:lang w:eastAsia="en-US"/>
        </w:rPr>
        <w:tab/>
      </w:r>
      <w:r w:rsidR="00581B2F" w:rsidRPr="002F3653">
        <w:rPr>
          <w:rFonts w:asciiTheme="minorHAnsi" w:eastAsia="Calibri" w:hAnsiTheme="minorHAnsi"/>
          <w:sz w:val="20"/>
          <w:szCs w:val="18"/>
          <w:lang w:eastAsia="en-US"/>
        </w:rPr>
        <w:t xml:space="preserve">Predmetom kontroly vykonávanej RO je aj kontrola vecného súladu predmetu obstarávania, návrhu zmluvných podmienok a iných údajov so schválenou ŽoNFP a účinnou zmluvou o NFP (napr. posúdenie </w:t>
      </w:r>
      <w:r w:rsidR="00581B2F" w:rsidRPr="002F3653">
        <w:rPr>
          <w:rFonts w:asciiTheme="minorHAnsi" w:eastAsia="Calibri" w:hAnsiTheme="minorHAnsi"/>
          <w:sz w:val="20"/>
          <w:szCs w:val="18"/>
          <w:lang w:eastAsia="en-US"/>
        </w:rPr>
        <w:lastRenderedPageBreak/>
        <w:t>súladu s výškou schváleného príspevku, súladu lehoty realizácie a lehoty ukončenia aktivít projektu, posúdenie vecného zadania zákazky v rámci jeho oprávnenosti na spolufinancovanie, posúdenie súladu technického riešenia/zadania so schváleným technickým zadaním/riešením a pod.).</w:t>
      </w:r>
    </w:p>
    <w:p w14:paraId="77F4C9EA" w14:textId="37B98077" w:rsidR="00847933" w:rsidRPr="002F3653" w:rsidRDefault="00624E99" w:rsidP="001614CC">
      <w:pPr>
        <w:pStyle w:val="Odsekzoznamu"/>
        <w:numPr>
          <w:ilvl w:val="0"/>
          <w:numId w:val="16"/>
        </w:numPr>
        <w:spacing w:before="120" w:after="120" w:line="276" w:lineRule="auto"/>
        <w:ind w:left="450" w:hanging="450"/>
        <w:contextualSpacing w:val="0"/>
        <w:jc w:val="both"/>
        <w:rPr>
          <w:rFonts w:ascii="Calibri" w:hAnsi="Calibri" w:cs="Calibri"/>
          <w:sz w:val="20"/>
          <w:szCs w:val="20"/>
        </w:rPr>
      </w:pPr>
      <w:ins w:id="176" w:author="uzivatel" w:date="2020-12-17T13:04:00Z">
        <w:r w:rsidRPr="00F61E33">
          <w:rPr>
            <w:rFonts w:asciiTheme="minorHAnsi" w:hAnsiTheme="minorHAnsi" w:cs="Calibri"/>
            <w:sz w:val="20"/>
            <w:szCs w:val="20"/>
          </w:rPr>
          <w:t>RO vo vzťahu k nadlimitným postupom zadávania zákaziek, ktoré sú predmetom povinnej kontroly ÚVO v zmysle § 169 ods. 2 ZVO, nevykonáva druhú ex ante kontrolu</w:t>
        </w:r>
        <w:r>
          <w:rPr>
            <w:rFonts w:asciiTheme="minorHAnsi" w:hAnsiTheme="minorHAnsi" w:cs="Calibri"/>
            <w:sz w:val="20"/>
            <w:szCs w:val="20"/>
          </w:rPr>
          <w:t xml:space="preserve"> (pokiaľ </w:t>
        </w:r>
      </w:ins>
      <w:ins w:id="177" w:author="uzivatel" w:date="2020-12-17T13:07:00Z">
        <w:r>
          <w:rPr>
            <w:rFonts w:asciiTheme="minorHAnsi" w:hAnsiTheme="minorHAnsi" w:cs="Calibri"/>
            <w:sz w:val="20"/>
            <w:szCs w:val="20"/>
          </w:rPr>
          <w:t>žiadateľ/</w:t>
        </w:r>
      </w:ins>
      <w:ins w:id="178" w:author="uzivatel" w:date="2020-12-17T13:04:00Z">
        <w:r>
          <w:rPr>
            <w:rFonts w:asciiTheme="minorHAnsi" w:hAnsiTheme="minorHAnsi" w:cs="Calibri"/>
            <w:sz w:val="20"/>
            <w:szCs w:val="20"/>
          </w:rPr>
          <w:t>prijímateľ o kontrolu dobrovoľne nepožiada)</w:t>
        </w:r>
        <w:r w:rsidRPr="00F61E33">
          <w:rPr>
            <w:rFonts w:asciiTheme="minorHAnsi" w:hAnsiTheme="minorHAnsi" w:cs="Calibri"/>
            <w:sz w:val="20"/>
            <w:szCs w:val="20"/>
          </w:rPr>
          <w:t xml:space="preserve">. </w:t>
        </w:r>
      </w:ins>
      <w:ins w:id="179" w:author="uzivatel" w:date="2020-12-17T13:05:00Z">
        <w:r w:rsidRPr="00F61E33">
          <w:rPr>
            <w:rFonts w:asciiTheme="minorHAnsi" w:hAnsiTheme="minorHAnsi" w:cs="Calibri"/>
            <w:sz w:val="20"/>
            <w:szCs w:val="20"/>
          </w:rPr>
          <w:t>Povinná kontrola ÚVO sa podľa § 169 ods. 2 písm. a) ZVO vzťahuje na postup zadávania nadlimitnej zákazky na uskutočnenie stavebných prác, nadlimitnej koncesie alebo súťaž návrhov podľa § 120 ods. 2 ZVO, ktorá je financovaná aspoň z časti z prostriedkov Európskej únie.</w:t>
        </w:r>
      </w:ins>
      <w:ins w:id="180" w:author="uzivatel" w:date="2020-12-17T13:06:00Z">
        <w:r w:rsidRPr="002F3653" w:rsidDel="00624E99">
          <w:rPr>
            <w:rFonts w:ascii="Calibri" w:hAnsi="Calibri" w:cs="Calibri"/>
            <w:sz w:val="20"/>
            <w:szCs w:val="20"/>
          </w:rPr>
          <w:t xml:space="preserve"> </w:t>
        </w:r>
        <w:r>
          <w:rPr>
            <w:rFonts w:ascii="Calibri" w:hAnsi="Calibri" w:cs="Calibri"/>
            <w:sz w:val="20"/>
            <w:szCs w:val="20"/>
          </w:rPr>
          <w:t xml:space="preserve">Bližší postup je uvedený </w:t>
        </w:r>
      </w:ins>
      <w:del w:id="181" w:author="uzivatel" w:date="2020-12-17T13:06:00Z">
        <w:r w:rsidR="002F28F6" w:rsidRPr="002F3653" w:rsidDel="00624E99">
          <w:rPr>
            <w:rFonts w:ascii="Calibri" w:hAnsi="Calibri" w:cs="Calibri"/>
            <w:sz w:val="20"/>
            <w:szCs w:val="20"/>
          </w:rPr>
          <w:delText xml:space="preserve">V prípade nadlimitných zákaziek vykoná kontrolu VO aj ÚVO, a to na základe podnetu žiadateľa/prijímateľa v zmysle § 169 ods. 2 ZVO. </w:delText>
        </w:r>
        <w:r w:rsidR="00581B2F" w:rsidRPr="002F3653" w:rsidDel="00624E99">
          <w:rPr>
            <w:rFonts w:ascii="Calibri" w:hAnsi="Calibri" w:cs="Calibri"/>
            <w:sz w:val="20"/>
            <w:szCs w:val="20"/>
          </w:rPr>
          <w:delText>Žiadateľ</w:delText>
        </w:r>
        <w:r w:rsidR="00E04DD0" w:rsidRPr="002F3653" w:rsidDel="00624E99">
          <w:rPr>
            <w:rFonts w:ascii="Calibri" w:hAnsi="Calibri" w:cs="Calibri"/>
            <w:sz w:val="20"/>
            <w:szCs w:val="20"/>
          </w:rPr>
          <w:delText>/prijímateľ</w:delText>
        </w:r>
        <w:r w:rsidR="00581B2F" w:rsidRPr="002F3653" w:rsidDel="00624E99">
          <w:rPr>
            <w:rFonts w:ascii="Calibri" w:hAnsi="Calibri" w:cs="Calibri"/>
            <w:sz w:val="20"/>
            <w:szCs w:val="20"/>
          </w:rPr>
          <w:delText xml:space="preserve"> </w:delText>
        </w:r>
        <w:r w:rsidR="00E57FAB" w:rsidRPr="002F3653" w:rsidDel="00624E99">
          <w:rPr>
            <w:rFonts w:ascii="Calibri" w:hAnsi="Calibri" w:cs="Calibri"/>
            <w:sz w:val="20"/>
            <w:szCs w:val="20"/>
          </w:rPr>
          <w:delText>dáva podnet na výkon kontroly v zmysle § 169 ods. 2 ZVO na základe vyzvania RO, p</w:delText>
        </w:r>
      </w:del>
      <w:del w:id="182" w:author="uzivatel" w:date="2020-12-17T13:07:00Z">
        <w:r w:rsidR="00E57FAB" w:rsidRPr="002F3653" w:rsidDel="00624E99">
          <w:rPr>
            <w:rFonts w:ascii="Calibri" w:hAnsi="Calibri" w:cs="Calibri"/>
            <w:sz w:val="20"/>
            <w:szCs w:val="20"/>
          </w:rPr>
          <w:delText xml:space="preserve">ričom </w:delText>
        </w:r>
        <w:r w:rsidR="00581B2F" w:rsidRPr="002F3653" w:rsidDel="00624E99">
          <w:rPr>
            <w:rFonts w:ascii="Calibri" w:hAnsi="Calibri" w:cs="Calibri"/>
            <w:sz w:val="20"/>
            <w:szCs w:val="20"/>
          </w:rPr>
          <w:delText>postupuje podľa ustanovení uvedených v </w:delText>
        </w:r>
        <w:r w:rsidR="00E57FAB" w:rsidRPr="002F3653" w:rsidDel="00624E99">
          <w:rPr>
            <w:rFonts w:ascii="Calibri" w:hAnsi="Calibri" w:cs="Calibri"/>
            <w:sz w:val="20"/>
            <w:szCs w:val="20"/>
          </w:rPr>
          <w:delText>nasledujúcej</w:delText>
        </w:r>
      </w:del>
      <w:ins w:id="183" w:author="uzivatel" w:date="2020-12-17T13:07:00Z">
        <w:r>
          <w:rPr>
            <w:rFonts w:ascii="Calibri" w:hAnsi="Calibri" w:cs="Calibri"/>
            <w:sz w:val="20"/>
            <w:szCs w:val="20"/>
          </w:rPr>
          <w:t>v</w:t>
        </w:r>
      </w:ins>
      <w:r w:rsidR="00581B2F" w:rsidRPr="002F3653">
        <w:rPr>
          <w:rFonts w:ascii="Calibri" w:hAnsi="Calibri" w:cs="Calibri"/>
          <w:sz w:val="20"/>
          <w:szCs w:val="20"/>
        </w:rPr>
        <w:t xml:space="preserve"> podkapitole</w:t>
      </w:r>
      <w:r w:rsidR="00526446" w:rsidRPr="002F3653">
        <w:rPr>
          <w:rFonts w:ascii="Calibri" w:hAnsi="Calibri" w:cs="Calibri"/>
          <w:sz w:val="20"/>
          <w:szCs w:val="20"/>
        </w:rPr>
        <w:t xml:space="preserve"> </w:t>
      </w:r>
      <w:hyperlink w:anchor="_2.4_Predkladanie_dokumentácie" w:history="1">
        <w:r w:rsidR="00526446" w:rsidRPr="002F3653">
          <w:rPr>
            <w:rStyle w:val="Hypertextovprepojenie"/>
            <w:rFonts w:ascii="Calibri" w:hAnsi="Calibri" w:cs="Calibri"/>
            <w:sz w:val="20"/>
            <w:szCs w:val="20"/>
          </w:rPr>
          <w:t>2.4</w:t>
        </w:r>
        <w:r w:rsidR="00581B2F" w:rsidRPr="002F3653">
          <w:rPr>
            <w:rStyle w:val="Hypertextovprepojenie"/>
            <w:rFonts w:ascii="Calibri" w:hAnsi="Calibri" w:cs="Calibri"/>
            <w:sz w:val="20"/>
            <w:szCs w:val="20"/>
          </w:rPr>
          <w:t>.</w:t>
        </w:r>
      </w:hyperlink>
      <w:r w:rsidR="002F28F6" w:rsidRPr="002F3653">
        <w:rPr>
          <w:rFonts w:asciiTheme="minorHAnsi" w:hAnsiTheme="minorHAnsi"/>
          <w:sz w:val="20"/>
          <w:szCs w:val="20"/>
        </w:rPr>
        <w:t xml:space="preserve"> </w:t>
      </w:r>
    </w:p>
    <w:p w14:paraId="04F30EF2" w14:textId="085C2EFF" w:rsidR="003A31B5" w:rsidRPr="002F3653" w:rsidRDefault="009A5E35" w:rsidP="001614CC">
      <w:pPr>
        <w:pStyle w:val="Odsekzoznamu"/>
        <w:numPr>
          <w:ilvl w:val="0"/>
          <w:numId w:val="16"/>
        </w:numPr>
        <w:spacing w:before="120" w:after="120" w:line="276" w:lineRule="auto"/>
        <w:ind w:left="450" w:hanging="450"/>
        <w:jc w:val="both"/>
        <w:rPr>
          <w:rFonts w:ascii="Calibri" w:hAnsi="Calibri" w:cs="Calibri"/>
          <w:sz w:val="20"/>
          <w:szCs w:val="20"/>
        </w:rPr>
      </w:pPr>
      <w:r w:rsidRPr="002F3653">
        <w:rPr>
          <w:rFonts w:ascii="Calibri" w:hAnsi="Calibri" w:cs="Calibri"/>
          <w:sz w:val="20"/>
          <w:szCs w:val="20"/>
        </w:rPr>
        <w:t>Činnosťou</w:t>
      </w:r>
      <w:r w:rsidR="003A31B5" w:rsidRPr="002F3653">
        <w:rPr>
          <w:rFonts w:ascii="Calibri" w:hAnsi="Calibri" w:cs="Calibri"/>
          <w:sz w:val="20"/>
          <w:szCs w:val="20"/>
        </w:rPr>
        <w:t xml:space="preserve"> RO</w:t>
      </w:r>
      <w:r w:rsidR="009F5BEC" w:rsidRPr="002F3653">
        <w:rPr>
          <w:rFonts w:ascii="Calibri" w:hAnsi="Calibri" w:cs="Calibri"/>
          <w:sz w:val="20"/>
          <w:szCs w:val="20"/>
        </w:rPr>
        <w:t>/ÚVO</w:t>
      </w:r>
      <w:r w:rsidR="003A31B5" w:rsidRPr="002F3653">
        <w:rPr>
          <w:rFonts w:ascii="Calibri" w:hAnsi="Calibri" w:cs="Calibri"/>
          <w:sz w:val="20"/>
          <w:szCs w:val="20"/>
        </w:rPr>
        <w:t xml:space="preserve"> nie je dotknutá výlučná a konečná zodpovednosť </w:t>
      </w:r>
      <w:r w:rsidR="00DD28B9" w:rsidRPr="002F3653">
        <w:rPr>
          <w:rFonts w:ascii="Calibri" w:hAnsi="Calibri" w:cs="Calibri"/>
          <w:sz w:val="20"/>
          <w:szCs w:val="20"/>
        </w:rPr>
        <w:t>žiadateľa/</w:t>
      </w:r>
      <w:r w:rsidR="003A31B5" w:rsidRPr="002F3653">
        <w:rPr>
          <w:rFonts w:ascii="Calibri" w:hAnsi="Calibri" w:cs="Calibri"/>
          <w:sz w:val="20"/>
          <w:szCs w:val="20"/>
        </w:rPr>
        <w:t xml:space="preserve">prijímateľa ako verejného obstarávateľa, obstarávateľa </w:t>
      </w:r>
      <w:r w:rsidR="00775166" w:rsidRPr="002F3653">
        <w:rPr>
          <w:rFonts w:ascii="Calibri" w:hAnsi="Calibri" w:cs="Calibri"/>
          <w:sz w:val="20"/>
          <w:szCs w:val="20"/>
        </w:rPr>
        <w:t xml:space="preserve">alebo osoby podľa § </w:t>
      </w:r>
      <w:r w:rsidR="00B206CF" w:rsidRPr="002F3653">
        <w:rPr>
          <w:rFonts w:ascii="Calibri" w:hAnsi="Calibri" w:cs="Calibri"/>
          <w:sz w:val="20"/>
          <w:szCs w:val="20"/>
        </w:rPr>
        <w:t>8</w:t>
      </w:r>
      <w:r w:rsidR="00775166" w:rsidRPr="002F3653">
        <w:rPr>
          <w:rFonts w:ascii="Calibri" w:hAnsi="Calibri" w:cs="Calibri"/>
          <w:sz w:val="20"/>
          <w:szCs w:val="20"/>
        </w:rPr>
        <w:t xml:space="preserve"> ZV</w:t>
      </w:r>
      <w:r w:rsidR="003A31B5" w:rsidRPr="002F3653">
        <w:rPr>
          <w:rFonts w:ascii="Calibri" w:hAnsi="Calibri" w:cs="Calibri"/>
          <w:sz w:val="20"/>
          <w:szCs w:val="20"/>
        </w:rPr>
        <w:t xml:space="preserve">O za vykonanie VO pri dodržaní všeobecne záväzných právnych predpisov SR a EÚ, </w:t>
      </w:r>
      <w:r w:rsidR="0098532E" w:rsidRPr="002F3653">
        <w:rPr>
          <w:rFonts w:ascii="Calibri" w:hAnsi="Calibri" w:cs="Calibri"/>
          <w:sz w:val="20"/>
          <w:szCs w:val="20"/>
        </w:rPr>
        <w:t>Z</w:t>
      </w:r>
      <w:r w:rsidR="003A31B5" w:rsidRPr="002F3653">
        <w:rPr>
          <w:rFonts w:ascii="Calibri" w:hAnsi="Calibri" w:cs="Calibri"/>
          <w:sz w:val="20"/>
          <w:szCs w:val="20"/>
        </w:rPr>
        <w:t>mluvy o poskytnutí NFP, právnych dokumentov a základných pr</w:t>
      </w:r>
      <w:r w:rsidR="00EB062A">
        <w:rPr>
          <w:rFonts w:ascii="Calibri" w:hAnsi="Calibri" w:cs="Calibri"/>
          <w:sz w:val="20"/>
          <w:szCs w:val="20"/>
        </w:rPr>
        <w:t>avidiel</w:t>
      </w:r>
      <w:r w:rsidR="003A31B5" w:rsidRPr="002F3653">
        <w:rPr>
          <w:rFonts w:ascii="Calibri" w:hAnsi="Calibri" w:cs="Calibri"/>
          <w:sz w:val="20"/>
          <w:szCs w:val="20"/>
        </w:rPr>
        <w:t xml:space="preserve"> verejného obstarávania. Rovnako nie</w:t>
      </w:r>
      <w:r w:rsidR="00504EFA" w:rsidRPr="002F3653">
        <w:rPr>
          <w:rFonts w:ascii="Calibri" w:hAnsi="Calibri" w:cs="Calibri"/>
          <w:sz w:val="20"/>
          <w:szCs w:val="20"/>
        </w:rPr>
        <w:t xml:space="preserve"> je</w:t>
      </w:r>
      <w:r w:rsidR="003A31B5" w:rsidRPr="002F3653">
        <w:rPr>
          <w:rFonts w:ascii="Calibri" w:hAnsi="Calibri" w:cs="Calibri"/>
          <w:sz w:val="20"/>
          <w:szCs w:val="20"/>
        </w:rPr>
        <w:t xml:space="preserve"> výkonom</w:t>
      </w:r>
      <w:r w:rsidR="00931E72" w:rsidRPr="002F3653">
        <w:rPr>
          <w:rFonts w:ascii="Calibri" w:hAnsi="Calibri" w:cs="Calibri"/>
          <w:sz w:val="20"/>
          <w:szCs w:val="20"/>
        </w:rPr>
        <w:t xml:space="preserve"> </w:t>
      </w:r>
      <w:r w:rsidR="00A862AC" w:rsidRPr="002F3653">
        <w:rPr>
          <w:rFonts w:ascii="Calibri" w:hAnsi="Calibri" w:cs="Calibri"/>
          <w:sz w:val="20"/>
          <w:szCs w:val="20"/>
        </w:rPr>
        <w:t xml:space="preserve">finančnej kontroly </w:t>
      </w:r>
      <w:r w:rsidR="003A31B5" w:rsidRPr="002F3653">
        <w:rPr>
          <w:rFonts w:ascii="Calibri" w:hAnsi="Calibri" w:cs="Calibri"/>
          <w:sz w:val="20"/>
          <w:szCs w:val="20"/>
        </w:rPr>
        <w:t xml:space="preserve">RO dotknutá výlučná a konečná zodpovednosť </w:t>
      </w:r>
      <w:ins w:id="184" w:author="uzivatel" w:date="2020-12-17T13:22:00Z">
        <w:r w:rsidR="00455C09">
          <w:rPr>
            <w:rFonts w:ascii="Calibri" w:hAnsi="Calibri" w:cs="Calibri"/>
            <w:sz w:val="20"/>
            <w:szCs w:val="20"/>
          </w:rPr>
          <w:t>žiadateľa/</w:t>
        </w:r>
      </w:ins>
      <w:r w:rsidR="003A31B5" w:rsidRPr="002F3653">
        <w:rPr>
          <w:rFonts w:ascii="Calibri" w:hAnsi="Calibri" w:cs="Calibri"/>
          <w:sz w:val="20"/>
          <w:szCs w:val="20"/>
        </w:rPr>
        <w:t>prijímateľa za obstarávanie a výber dodávateľa</w:t>
      </w:r>
      <w:r w:rsidR="00BB7538" w:rsidRPr="002F3653">
        <w:rPr>
          <w:rFonts w:ascii="Calibri" w:hAnsi="Calibri" w:cs="Calibri"/>
          <w:sz w:val="20"/>
          <w:szCs w:val="20"/>
        </w:rPr>
        <w:t>/zhotoviteľa</w:t>
      </w:r>
      <w:r w:rsidR="003A31B5" w:rsidRPr="002F3653">
        <w:rPr>
          <w:rFonts w:ascii="Calibri" w:hAnsi="Calibri" w:cs="Calibri"/>
          <w:sz w:val="20"/>
          <w:szCs w:val="20"/>
        </w:rPr>
        <w:t xml:space="preserve"> v prípadoch, ak prijímateľ nie je povinný postupovať podľa </w:t>
      </w:r>
      <w:r w:rsidR="00775166" w:rsidRPr="002F3653">
        <w:rPr>
          <w:rFonts w:ascii="Calibri" w:hAnsi="Calibri" w:cs="Calibri"/>
          <w:sz w:val="20"/>
          <w:szCs w:val="20"/>
        </w:rPr>
        <w:t>Z</w:t>
      </w:r>
      <w:r w:rsidR="003A31B5" w:rsidRPr="002F3653">
        <w:rPr>
          <w:rFonts w:ascii="Calibri" w:hAnsi="Calibri" w:cs="Calibri"/>
          <w:sz w:val="20"/>
          <w:szCs w:val="20"/>
        </w:rPr>
        <w:t>VO.</w:t>
      </w:r>
    </w:p>
    <w:p w14:paraId="7B9113FB" w14:textId="77777777" w:rsidR="0073168F" w:rsidRPr="002F3653" w:rsidRDefault="0073168F" w:rsidP="001614CC">
      <w:pPr>
        <w:pStyle w:val="Default"/>
        <w:numPr>
          <w:ilvl w:val="0"/>
          <w:numId w:val="16"/>
        </w:numPr>
        <w:spacing w:before="120" w:line="276" w:lineRule="auto"/>
        <w:ind w:left="450" w:hanging="450"/>
        <w:jc w:val="both"/>
        <w:rPr>
          <w:rFonts w:ascii="Calibri" w:hAnsi="Calibri" w:cs="Calibri"/>
          <w:sz w:val="20"/>
          <w:szCs w:val="20"/>
        </w:rPr>
      </w:pPr>
      <w:r w:rsidRPr="002F3653">
        <w:rPr>
          <w:rFonts w:ascii="Calibri" w:hAnsi="Calibri" w:cs="Calibri"/>
          <w:sz w:val="20"/>
          <w:szCs w:val="20"/>
        </w:rPr>
        <w:t xml:space="preserve">RO vykoná kontrolu postupov VO </w:t>
      </w:r>
      <w:r w:rsidR="00F83FAE" w:rsidRPr="002F3653">
        <w:rPr>
          <w:rFonts w:ascii="Calibri" w:hAnsi="Calibri" w:cs="Calibri"/>
          <w:sz w:val="20"/>
          <w:szCs w:val="20"/>
        </w:rPr>
        <w:t xml:space="preserve">v zmysle zákona o finančnej kontrole </w:t>
      </w:r>
      <w:r w:rsidRPr="002F3653">
        <w:rPr>
          <w:rFonts w:ascii="Calibri" w:hAnsi="Calibri" w:cs="Calibri"/>
          <w:sz w:val="20"/>
          <w:szCs w:val="20"/>
        </w:rPr>
        <w:t>iba pri t</w:t>
      </w:r>
      <w:r w:rsidR="00680F81" w:rsidRPr="002F3653">
        <w:rPr>
          <w:rFonts w:ascii="Calibri" w:hAnsi="Calibri" w:cs="Calibri"/>
          <w:sz w:val="20"/>
          <w:szCs w:val="20"/>
        </w:rPr>
        <w:t>ých</w:t>
      </w:r>
      <w:r w:rsidRPr="002F3653">
        <w:rPr>
          <w:rFonts w:ascii="Calibri" w:hAnsi="Calibri" w:cs="Calibri"/>
          <w:sz w:val="20"/>
          <w:szCs w:val="20"/>
        </w:rPr>
        <w:t xml:space="preserve"> zákazkách, ktor</w:t>
      </w:r>
      <w:r w:rsidR="00680F81" w:rsidRPr="002F3653">
        <w:rPr>
          <w:rFonts w:ascii="Calibri" w:hAnsi="Calibri" w:cs="Calibri"/>
          <w:sz w:val="20"/>
          <w:szCs w:val="20"/>
        </w:rPr>
        <w:t>ých príslušné projekty</w:t>
      </w:r>
      <w:r w:rsidR="006E7D08" w:rsidRPr="002F3653">
        <w:rPr>
          <w:rFonts w:ascii="Calibri" w:hAnsi="Calibri" w:cs="Calibri"/>
          <w:sz w:val="20"/>
          <w:szCs w:val="20"/>
        </w:rPr>
        <w:t xml:space="preserve"> (národné/veľké)</w:t>
      </w:r>
      <w:r w:rsidRPr="002F3653">
        <w:rPr>
          <w:rFonts w:ascii="Calibri" w:hAnsi="Calibri" w:cs="Calibri"/>
          <w:sz w:val="20"/>
          <w:szCs w:val="20"/>
        </w:rPr>
        <w:t xml:space="preserve"> v čase predloženia </w:t>
      </w:r>
      <w:r w:rsidR="00680F81" w:rsidRPr="002F3653">
        <w:rPr>
          <w:rFonts w:ascii="Calibri" w:hAnsi="Calibri" w:cs="Calibri"/>
          <w:sz w:val="20"/>
          <w:szCs w:val="20"/>
        </w:rPr>
        <w:t xml:space="preserve">dokumentácie </w:t>
      </w:r>
      <w:r w:rsidRPr="002F3653">
        <w:rPr>
          <w:rFonts w:ascii="Calibri" w:hAnsi="Calibri" w:cs="Calibri"/>
          <w:sz w:val="20"/>
          <w:szCs w:val="20"/>
        </w:rPr>
        <w:t>na RO</w:t>
      </w:r>
      <w:r w:rsidR="00680F81" w:rsidRPr="002F3653">
        <w:rPr>
          <w:rFonts w:ascii="Calibri" w:hAnsi="Calibri" w:cs="Calibri"/>
          <w:sz w:val="20"/>
          <w:szCs w:val="20"/>
        </w:rPr>
        <w:t xml:space="preserve"> už boli schválené v zozname projektov OPII</w:t>
      </w:r>
      <w:r w:rsidR="00F83FAE" w:rsidRPr="002F3653">
        <w:rPr>
          <w:rFonts w:ascii="Calibri" w:hAnsi="Calibri" w:cs="Calibri"/>
          <w:sz w:val="20"/>
          <w:szCs w:val="20"/>
        </w:rPr>
        <w:t xml:space="preserve">, resp. pre tieto projekty </w:t>
      </w:r>
      <w:r w:rsidR="00AF2784" w:rsidRPr="002F3653">
        <w:rPr>
          <w:rFonts w:ascii="Calibri" w:hAnsi="Calibri" w:cs="Calibri"/>
          <w:sz w:val="20"/>
          <w:szCs w:val="20"/>
        </w:rPr>
        <w:t xml:space="preserve">už </w:t>
      </w:r>
      <w:r w:rsidR="00F83FAE" w:rsidRPr="002F3653">
        <w:rPr>
          <w:rFonts w:ascii="Calibri" w:hAnsi="Calibri" w:cs="Calibri"/>
          <w:sz w:val="20"/>
          <w:szCs w:val="20"/>
        </w:rPr>
        <w:t>bol prijímateľ jednoznačne určený</w:t>
      </w:r>
      <w:r w:rsidR="00680F81" w:rsidRPr="002F3653">
        <w:rPr>
          <w:rFonts w:ascii="Calibri" w:hAnsi="Calibri" w:cs="Calibri"/>
          <w:sz w:val="20"/>
          <w:szCs w:val="20"/>
        </w:rPr>
        <w:t>.</w:t>
      </w:r>
      <w:r w:rsidR="002D1DB7" w:rsidRPr="002F3653">
        <w:rPr>
          <w:rStyle w:val="Odkaznapoznmkupodiarou"/>
          <w:rFonts w:ascii="Calibri" w:hAnsi="Calibri" w:cs="Calibri"/>
          <w:sz w:val="20"/>
          <w:szCs w:val="20"/>
        </w:rPr>
        <w:footnoteReference w:id="29"/>
      </w:r>
      <w:r w:rsidR="00A508A0" w:rsidRPr="002F3653">
        <w:rPr>
          <w:rFonts w:ascii="Calibri" w:hAnsi="Calibri" w:cs="Calibri"/>
          <w:sz w:val="20"/>
          <w:szCs w:val="20"/>
        </w:rPr>
        <w:t xml:space="preserve"> V prípade projektov </w:t>
      </w:r>
      <w:r w:rsidR="00476300" w:rsidRPr="002F3653">
        <w:rPr>
          <w:rFonts w:ascii="Calibri" w:hAnsi="Calibri" w:cs="Calibri"/>
          <w:sz w:val="20"/>
          <w:szCs w:val="20"/>
        </w:rPr>
        <w:t>PO 8 - T</w:t>
      </w:r>
      <w:r w:rsidR="00A508A0" w:rsidRPr="002F3653">
        <w:rPr>
          <w:rFonts w:ascii="Calibri" w:hAnsi="Calibri" w:cs="Calibri"/>
          <w:sz w:val="20"/>
          <w:szCs w:val="20"/>
        </w:rPr>
        <w:t>echnick</w:t>
      </w:r>
      <w:r w:rsidR="00476300" w:rsidRPr="002F3653">
        <w:rPr>
          <w:rFonts w:ascii="Calibri" w:hAnsi="Calibri" w:cs="Calibri"/>
          <w:sz w:val="20"/>
          <w:szCs w:val="20"/>
        </w:rPr>
        <w:t>á</w:t>
      </w:r>
      <w:r w:rsidR="00A508A0" w:rsidRPr="002F3653">
        <w:rPr>
          <w:rFonts w:ascii="Calibri" w:hAnsi="Calibri" w:cs="Calibri"/>
          <w:sz w:val="20"/>
          <w:szCs w:val="20"/>
        </w:rPr>
        <w:t xml:space="preserve"> pomo</w:t>
      </w:r>
      <w:r w:rsidR="00476300" w:rsidRPr="002F3653">
        <w:rPr>
          <w:rFonts w:ascii="Calibri" w:hAnsi="Calibri" w:cs="Calibri"/>
          <w:sz w:val="20"/>
          <w:szCs w:val="20"/>
        </w:rPr>
        <w:t>c,</w:t>
      </w:r>
      <w:r w:rsidR="00A508A0" w:rsidRPr="002F3653">
        <w:rPr>
          <w:rFonts w:ascii="Calibri" w:hAnsi="Calibri" w:cs="Calibri"/>
          <w:sz w:val="20"/>
          <w:szCs w:val="20"/>
        </w:rPr>
        <w:t xml:space="preserve"> predstavuje jednoznačné určenie prijímateľa zverejnenie vyzvania na predkladanie žiadostí o NFP pre projekty </w:t>
      </w:r>
      <w:r w:rsidR="00476300" w:rsidRPr="002F3653">
        <w:rPr>
          <w:rFonts w:ascii="Calibri" w:hAnsi="Calibri" w:cs="Calibri"/>
          <w:sz w:val="20"/>
          <w:szCs w:val="20"/>
        </w:rPr>
        <w:t>technickej pomoci</w:t>
      </w:r>
      <w:r w:rsidR="00A508A0" w:rsidRPr="002F3653">
        <w:rPr>
          <w:rFonts w:ascii="Calibri" w:hAnsi="Calibri" w:cs="Calibri"/>
          <w:sz w:val="20"/>
          <w:szCs w:val="20"/>
        </w:rPr>
        <w:t>.</w:t>
      </w:r>
      <w:r w:rsidR="004A1446" w:rsidRPr="002F3653">
        <w:rPr>
          <w:rFonts w:ascii="Calibri" w:hAnsi="Calibri" w:cs="Calibri"/>
          <w:sz w:val="20"/>
          <w:szCs w:val="20"/>
        </w:rPr>
        <w:t xml:space="preserve"> V prípade projektov financovaných z</w:t>
      </w:r>
      <w:r w:rsidR="006E7D08" w:rsidRPr="002F3653">
        <w:rPr>
          <w:rFonts w:ascii="Calibri" w:hAnsi="Calibri" w:cs="Calibri"/>
          <w:sz w:val="20"/>
          <w:szCs w:val="20"/>
        </w:rPr>
        <w:t> </w:t>
      </w:r>
      <w:r w:rsidR="004A1446" w:rsidRPr="002F3653">
        <w:rPr>
          <w:rFonts w:ascii="Calibri" w:hAnsi="Calibri" w:cs="Calibri"/>
          <w:sz w:val="20"/>
          <w:szCs w:val="20"/>
        </w:rPr>
        <w:t>CEF</w:t>
      </w:r>
      <w:r w:rsidR="006E7D08" w:rsidRPr="002F3653">
        <w:rPr>
          <w:rFonts w:ascii="Calibri" w:hAnsi="Calibri" w:cs="Calibri"/>
          <w:sz w:val="20"/>
          <w:szCs w:val="20"/>
        </w:rPr>
        <w:t xml:space="preserve"> ako aj iných ako národných/veľkých projektov</w:t>
      </w:r>
      <w:r w:rsidR="004A1446" w:rsidRPr="002F3653">
        <w:rPr>
          <w:rFonts w:ascii="Calibri" w:hAnsi="Calibri" w:cs="Calibri"/>
          <w:sz w:val="20"/>
          <w:szCs w:val="20"/>
        </w:rPr>
        <w:t>, vykoná RO kontrolu postupov VO v zmysle zákona o finančnej kontrole iba pri tých zákazkách, ktorých príslušné projekty v čase predloženia dokumentácie na RO už boli schválené</w:t>
      </w:r>
      <w:r w:rsidR="004A1446" w:rsidRPr="002F3653">
        <w:rPr>
          <w:rStyle w:val="Odkaznapoznmkupodiarou"/>
          <w:rFonts w:ascii="Calibri" w:hAnsi="Calibri" w:cs="Calibri"/>
          <w:sz w:val="20"/>
          <w:szCs w:val="20"/>
        </w:rPr>
        <w:footnoteReference w:id="30"/>
      </w:r>
      <w:r w:rsidR="004A1446" w:rsidRPr="002F3653">
        <w:rPr>
          <w:rFonts w:ascii="Calibri" w:hAnsi="Calibri" w:cs="Calibri"/>
          <w:sz w:val="20"/>
          <w:szCs w:val="20"/>
        </w:rPr>
        <w:t>.</w:t>
      </w:r>
    </w:p>
    <w:p w14:paraId="07B87BA0" w14:textId="77777777" w:rsidR="009F5BEC" w:rsidRPr="002F3653" w:rsidRDefault="009F5BEC" w:rsidP="001614CC">
      <w:pPr>
        <w:pStyle w:val="Default"/>
        <w:numPr>
          <w:ilvl w:val="0"/>
          <w:numId w:val="16"/>
        </w:numPr>
        <w:spacing w:before="120" w:line="276" w:lineRule="auto"/>
        <w:ind w:left="450" w:hanging="450"/>
        <w:jc w:val="both"/>
        <w:rPr>
          <w:rFonts w:asciiTheme="minorHAnsi" w:hAnsiTheme="minorHAnsi"/>
          <w:sz w:val="20"/>
          <w:szCs w:val="18"/>
        </w:rPr>
      </w:pPr>
      <w:r w:rsidRPr="002F3653">
        <w:rPr>
          <w:rFonts w:asciiTheme="minorHAnsi" w:hAnsiTheme="minorHAnsi"/>
          <w:sz w:val="20"/>
          <w:szCs w:val="18"/>
        </w:rPr>
        <w:t>Finančná kontrola VO sa podľa času vykonávania, rozsahu a predmetu tejto kontroly delí na nasledovné druhy:</w:t>
      </w:r>
    </w:p>
    <w:p w14:paraId="4B6B4AEB" w14:textId="77777777" w:rsidR="009F5BEC" w:rsidRPr="002F3653" w:rsidRDefault="009F5BEC" w:rsidP="007F59C5">
      <w:pPr>
        <w:numPr>
          <w:ilvl w:val="0"/>
          <w:numId w:val="38"/>
        </w:numPr>
        <w:spacing w:after="0"/>
        <w:ind w:left="1170" w:hanging="270"/>
        <w:jc w:val="both"/>
        <w:rPr>
          <w:rFonts w:asciiTheme="minorHAnsi" w:hAnsiTheme="minorHAnsi"/>
          <w:sz w:val="20"/>
          <w:szCs w:val="18"/>
        </w:rPr>
      </w:pPr>
      <w:r w:rsidRPr="002F3653">
        <w:rPr>
          <w:rFonts w:asciiTheme="minorHAnsi" w:hAnsiTheme="minorHAnsi"/>
          <w:sz w:val="20"/>
          <w:szCs w:val="18"/>
        </w:rPr>
        <w:t>ex- ante kontrola pred vyhlásením VO (prvá ex-ante kontrol</w:t>
      </w:r>
      <w:r w:rsidR="00AF40D7" w:rsidRPr="002F3653">
        <w:rPr>
          <w:rFonts w:asciiTheme="minorHAnsi" w:hAnsiTheme="minorHAnsi"/>
          <w:sz w:val="20"/>
          <w:szCs w:val="18"/>
        </w:rPr>
        <w:t>a</w:t>
      </w:r>
      <w:r w:rsidRPr="002F3653">
        <w:rPr>
          <w:rFonts w:asciiTheme="minorHAnsi" w:hAnsiTheme="minorHAnsi"/>
          <w:sz w:val="20"/>
          <w:szCs w:val="18"/>
        </w:rPr>
        <w:t>)</w:t>
      </w:r>
      <w:ins w:id="185" w:author="uzivatel" w:date="2020-12-01T19:48:00Z">
        <w:r w:rsidR="004E1E05">
          <w:rPr>
            <w:rFonts w:asciiTheme="minorHAnsi" w:hAnsiTheme="minorHAnsi"/>
            <w:sz w:val="20"/>
            <w:szCs w:val="18"/>
          </w:rPr>
          <w:t xml:space="preserve"> – ak o ňu žiadateľ/prijímateľ dobrovoľne požiada</w:t>
        </w:r>
      </w:ins>
      <w:r w:rsidRPr="002F3653">
        <w:rPr>
          <w:rFonts w:asciiTheme="minorHAnsi" w:hAnsiTheme="minorHAnsi"/>
          <w:sz w:val="20"/>
          <w:szCs w:val="18"/>
        </w:rPr>
        <w:t>,</w:t>
      </w:r>
    </w:p>
    <w:p w14:paraId="6E25F023" w14:textId="77777777" w:rsidR="009F5BEC" w:rsidRPr="002F3653" w:rsidRDefault="009F5BEC" w:rsidP="007F59C5">
      <w:pPr>
        <w:numPr>
          <w:ilvl w:val="0"/>
          <w:numId w:val="38"/>
        </w:numPr>
        <w:spacing w:after="0"/>
        <w:ind w:left="1170" w:hanging="270"/>
        <w:jc w:val="both"/>
        <w:rPr>
          <w:rFonts w:asciiTheme="minorHAnsi" w:hAnsiTheme="minorHAnsi"/>
          <w:sz w:val="20"/>
          <w:szCs w:val="18"/>
        </w:rPr>
      </w:pPr>
      <w:r w:rsidRPr="002F3653">
        <w:rPr>
          <w:rFonts w:asciiTheme="minorHAnsi" w:hAnsiTheme="minorHAnsi"/>
          <w:sz w:val="20"/>
          <w:szCs w:val="18"/>
        </w:rPr>
        <w:t>ex-ante kontrola pred podpisom zmluvy s úspešným uchádzačom (druhá ex-ante kontrola)</w:t>
      </w:r>
      <w:ins w:id="186" w:author="uzivatel" w:date="2020-12-01T19:49:00Z">
        <w:r w:rsidR="004E1E05">
          <w:rPr>
            <w:rFonts w:asciiTheme="minorHAnsi" w:hAnsiTheme="minorHAnsi"/>
            <w:sz w:val="20"/>
            <w:szCs w:val="18"/>
          </w:rPr>
          <w:t xml:space="preserve"> – ak o ňu žiadateľ/prijímateľ dobrovoľne požiada</w:t>
        </w:r>
      </w:ins>
      <w:r w:rsidRPr="002F3653">
        <w:rPr>
          <w:rFonts w:asciiTheme="minorHAnsi" w:hAnsiTheme="minorHAnsi"/>
          <w:sz w:val="20"/>
          <w:szCs w:val="18"/>
        </w:rPr>
        <w:t>,</w:t>
      </w:r>
    </w:p>
    <w:p w14:paraId="407A5597" w14:textId="77777777" w:rsidR="009F5BEC" w:rsidRPr="002F3653" w:rsidRDefault="009F5BEC" w:rsidP="007F59C5">
      <w:pPr>
        <w:numPr>
          <w:ilvl w:val="0"/>
          <w:numId w:val="38"/>
        </w:numPr>
        <w:spacing w:after="0"/>
        <w:ind w:left="1170" w:hanging="270"/>
        <w:jc w:val="both"/>
        <w:rPr>
          <w:rFonts w:asciiTheme="minorHAnsi" w:hAnsiTheme="minorHAnsi"/>
          <w:sz w:val="20"/>
          <w:szCs w:val="18"/>
        </w:rPr>
      </w:pPr>
      <w:r w:rsidRPr="002F3653">
        <w:rPr>
          <w:rFonts w:asciiTheme="minorHAnsi" w:hAnsiTheme="minorHAnsi"/>
          <w:sz w:val="20"/>
          <w:szCs w:val="18"/>
        </w:rPr>
        <w:t>ex- post kontrola (štandardná alebo následná),</w:t>
      </w:r>
    </w:p>
    <w:p w14:paraId="30326AD5" w14:textId="77777777" w:rsidR="009F5BEC" w:rsidRPr="002F3653" w:rsidRDefault="009F5BEC" w:rsidP="007F59C5">
      <w:pPr>
        <w:numPr>
          <w:ilvl w:val="0"/>
          <w:numId w:val="38"/>
        </w:numPr>
        <w:spacing w:after="0"/>
        <w:ind w:left="1170" w:hanging="270"/>
        <w:jc w:val="both"/>
        <w:rPr>
          <w:rFonts w:asciiTheme="minorHAnsi" w:hAnsiTheme="minorHAnsi"/>
          <w:sz w:val="20"/>
          <w:szCs w:val="18"/>
        </w:rPr>
      </w:pPr>
      <w:r w:rsidRPr="002F3653">
        <w:rPr>
          <w:rFonts w:asciiTheme="minorHAnsi" w:hAnsiTheme="minorHAnsi"/>
          <w:sz w:val="20"/>
          <w:szCs w:val="18"/>
        </w:rPr>
        <w:t>kontrola dodatkov.</w:t>
      </w:r>
    </w:p>
    <w:p w14:paraId="19393337" w14:textId="77777777" w:rsidR="009F5BEC" w:rsidRPr="00913094" w:rsidRDefault="009F5BEC" w:rsidP="009F5BEC">
      <w:pPr>
        <w:spacing w:before="120" w:after="120"/>
        <w:ind w:left="360"/>
        <w:jc w:val="both"/>
        <w:rPr>
          <w:rFonts w:asciiTheme="minorHAnsi" w:hAnsiTheme="minorHAnsi"/>
          <w:color w:val="000000"/>
          <w:sz w:val="20"/>
          <w:szCs w:val="18"/>
          <w:lang w:eastAsia="sk-SK"/>
        </w:rPr>
      </w:pPr>
      <w:r w:rsidRPr="0016693E">
        <w:rPr>
          <w:rFonts w:asciiTheme="minorHAnsi" w:hAnsiTheme="minorHAnsi"/>
          <w:color w:val="000000"/>
          <w:sz w:val="20"/>
          <w:szCs w:val="18"/>
          <w:lang w:eastAsia="sk-SK"/>
        </w:rPr>
        <w:t>RO vykoná príslušnú kontrolu vzhľadom na stav, v akom sa VO</w:t>
      </w:r>
      <w:r w:rsidR="006E005E" w:rsidRPr="0016693E">
        <w:rPr>
          <w:rFonts w:asciiTheme="minorHAnsi" w:hAnsiTheme="minorHAnsi"/>
          <w:color w:val="000000"/>
          <w:sz w:val="20"/>
          <w:szCs w:val="18"/>
          <w:lang w:eastAsia="sk-SK"/>
        </w:rPr>
        <w:t xml:space="preserve"> nachádza v momente po </w:t>
      </w:r>
      <w:r w:rsidR="0016693E" w:rsidRPr="0016693E">
        <w:rPr>
          <w:rFonts w:asciiTheme="minorHAnsi" w:hAnsiTheme="minorHAnsi"/>
          <w:color w:val="000000"/>
          <w:sz w:val="20"/>
          <w:szCs w:val="18"/>
          <w:lang w:eastAsia="sk-SK"/>
        </w:rPr>
        <w:t xml:space="preserve">zverejnení </w:t>
      </w:r>
      <w:r w:rsidR="006E005E" w:rsidRPr="0016693E">
        <w:rPr>
          <w:rFonts w:asciiTheme="minorHAnsi" w:hAnsiTheme="minorHAnsi"/>
          <w:color w:val="000000"/>
          <w:sz w:val="20"/>
          <w:szCs w:val="18"/>
          <w:lang w:eastAsia="sk-SK"/>
        </w:rPr>
        <w:t>Z</w:t>
      </w:r>
      <w:r w:rsidRPr="0016693E">
        <w:rPr>
          <w:rFonts w:asciiTheme="minorHAnsi" w:hAnsiTheme="minorHAnsi"/>
          <w:color w:val="000000"/>
          <w:sz w:val="20"/>
          <w:szCs w:val="18"/>
          <w:lang w:eastAsia="sk-SK"/>
        </w:rPr>
        <w:t xml:space="preserve">mluvy </w:t>
      </w:r>
      <w:r w:rsidR="00E3725B" w:rsidRPr="0016693E">
        <w:rPr>
          <w:rFonts w:asciiTheme="minorHAnsi" w:hAnsiTheme="minorHAnsi"/>
          <w:color w:val="000000"/>
          <w:sz w:val="20"/>
          <w:szCs w:val="18"/>
          <w:lang w:eastAsia="sk-SK"/>
        </w:rPr>
        <w:t xml:space="preserve">o poskytnutí </w:t>
      </w:r>
      <w:r w:rsidRPr="0016693E">
        <w:rPr>
          <w:rFonts w:asciiTheme="minorHAnsi" w:hAnsiTheme="minorHAnsi"/>
          <w:color w:val="000000"/>
          <w:sz w:val="20"/>
          <w:szCs w:val="18"/>
          <w:lang w:eastAsia="sk-SK"/>
        </w:rPr>
        <w:t>NFP</w:t>
      </w:r>
      <w:ins w:id="187" w:author="uzivatel" w:date="2020-12-01T19:50:00Z">
        <w:r w:rsidR="004E1E05">
          <w:rPr>
            <w:rStyle w:val="Odkaznapoznmkupodiarou"/>
            <w:rFonts w:asciiTheme="minorHAnsi" w:hAnsiTheme="minorHAnsi"/>
            <w:color w:val="000000"/>
            <w:sz w:val="20"/>
            <w:szCs w:val="18"/>
            <w:lang w:eastAsia="sk-SK"/>
          </w:rPr>
          <w:footnoteReference w:id="31"/>
        </w:r>
      </w:ins>
      <w:r w:rsidRPr="0016693E">
        <w:rPr>
          <w:rFonts w:asciiTheme="minorHAnsi" w:hAnsiTheme="minorHAnsi"/>
          <w:color w:val="000000"/>
          <w:sz w:val="20"/>
          <w:szCs w:val="18"/>
          <w:lang w:eastAsia="sk-SK"/>
        </w:rPr>
        <w:t xml:space="preserve">. </w:t>
      </w:r>
      <w:r w:rsidR="00762512" w:rsidRPr="0016693E">
        <w:rPr>
          <w:rFonts w:asciiTheme="minorHAnsi" w:hAnsiTheme="minorHAnsi"/>
          <w:color w:val="000000"/>
          <w:sz w:val="20"/>
          <w:szCs w:val="18"/>
          <w:lang w:eastAsia="sk-SK"/>
        </w:rPr>
        <w:t>V prípade projektov, ktoré sú uvedené v zozname veľkých projektov alebo zozname národných projektov vykoná</w:t>
      </w:r>
      <w:r w:rsidR="006E005E" w:rsidRPr="0016693E">
        <w:rPr>
          <w:rFonts w:asciiTheme="minorHAnsi" w:hAnsiTheme="minorHAnsi"/>
          <w:color w:val="000000"/>
          <w:sz w:val="20"/>
          <w:szCs w:val="18"/>
          <w:lang w:eastAsia="sk-SK"/>
        </w:rPr>
        <w:t xml:space="preserve"> RO kontrolu aj pred uzavretím Z</w:t>
      </w:r>
      <w:r w:rsidR="00762512" w:rsidRPr="0016693E">
        <w:rPr>
          <w:rFonts w:asciiTheme="minorHAnsi" w:hAnsiTheme="minorHAnsi"/>
          <w:color w:val="000000"/>
          <w:sz w:val="20"/>
          <w:szCs w:val="18"/>
          <w:lang w:eastAsia="sk-SK"/>
        </w:rPr>
        <w:t>mluvy o poskytnutí NFP</w:t>
      </w:r>
      <w:r w:rsidR="00913094">
        <w:rPr>
          <w:rFonts w:asciiTheme="minorHAnsi" w:hAnsiTheme="minorHAnsi"/>
          <w:color w:val="000000"/>
          <w:sz w:val="20"/>
          <w:szCs w:val="18"/>
          <w:lang w:eastAsia="sk-SK"/>
        </w:rPr>
        <w:t xml:space="preserve">, pričom v tomto prípade </w:t>
      </w:r>
      <w:r w:rsidR="00913094" w:rsidRPr="00273605">
        <w:rPr>
          <w:rFonts w:cs="Calibri"/>
          <w:sz w:val="20"/>
          <w:szCs w:val="20"/>
        </w:rPr>
        <w:t xml:space="preserve">nejde o kontrolu na </w:t>
      </w:r>
      <w:r w:rsidR="00913094" w:rsidRPr="00913094">
        <w:rPr>
          <w:rFonts w:asciiTheme="minorHAnsi" w:hAnsiTheme="minorHAnsi"/>
          <w:color w:val="000000"/>
          <w:sz w:val="20"/>
          <w:szCs w:val="18"/>
          <w:lang w:eastAsia="sk-SK"/>
        </w:rPr>
        <w:t>základe zákona o finančnej kontrole a prijímateľ musí opätovne požiadať o kontrolu VO po zverejnení</w:t>
      </w:r>
      <w:r w:rsidR="00913094" w:rsidRPr="00913094" w:rsidDel="008F4793">
        <w:rPr>
          <w:rFonts w:asciiTheme="minorHAnsi" w:hAnsiTheme="minorHAnsi"/>
          <w:color w:val="000000"/>
          <w:sz w:val="20"/>
          <w:szCs w:val="18"/>
          <w:lang w:eastAsia="sk-SK"/>
        </w:rPr>
        <w:t xml:space="preserve"> </w:t>
      </w:r>
      <w:r w:rsidR="00913094" w:rsidRPr="00913094">
        <w:rPr>
          <w:rFonts w:asciiTheme="minorHAnsi" w:hAnsiTheme="minorHAnsi"/>
          <w:color w:val="000000"/>
          <w:sz w:val="20"/>
          <w:szCs w:val="18"/>
          <w:lang w:eastAsia="sk-SK"/>
        </w:rPr>
        <w:t>zmluvy o</w:t>
      </w:r>
      <w:r w:rsidR="005B424A">
        <w:rPr>
          <w:rFonts w:asciiTheme="minorHAnsi" w:hAnsiTheme="minorHAnsi"/>
          <w:color w:val="000000"/>
          <w:sz w:val="20"/>
          <w:szCs w:val="18"/>
          <w:lang w:eastAsia="sk-SK"/>
        </w:rPr>
        <w:t> </w:t>
      </w:r>
      <w:r w:rsidR="00913094" w:rsidRPr="00913094">
        <w:rPr>
          <w:rFonts w:asciiTheme="minorHAnsi" w:hAnsiTheme="minorHAnsi"/>
          <w:color w:val="000000"/>
          <w:sz w:val="20"/>
          <w:szCs w:val="18"/>
          <w:lang w:eastAsia="sk-SK"/>
        </w:rPr>
        <w:t>NFP</w:t>
      </w:r>
      <w:r w:rsidR="005B424A">
        <w:rPr>
          <w:rFonts w:asciiTheme="minorHAnsi" w:hAnsiTheme="minorHAnsi"/>
          <w:color w:val="000000"/>
          <w:sz w:val="20"/>
          <w:szCs w:val="18"/>
          <w:lang w:eastAsia="sk-SK"/>
        </w:rPr>
        <w:t xml:space="preserve"> v podľa predošlej vety</w:t>
      </w:r>
      <w:r w:rsidR="00762512" w:rsidRPr="0016693E">
        <w:rPr>
          <w:rFonts w:asciiTheme="minorHAnsi" w:hAnsiTheme="minorHAnsi"/>
          <w:color w:val="000000"/>
          <w:sz w:val="20"/>
          <w:szCs w:val="18"/>
          <w:lang w:eastAsia="sk-SK"/>
        </w:rPr>
        <w:t xml:space="preserve">. </w:t>
      </w:r>
    </w:p>
    <w:p w14:paraId="426E838C" w14:textId="77777777" w:rsidR="009F5BEC" w:rsidRDefault="004E5871" w:rsidP="007F2A45">
      <w:pPr>
        <w:pStyle w:val="Popis"/>
        <w:spacing w:before="240"/>
        <w:rPr>
          <w:color w:val="4F81BD"/>
        </w:rPr>
      </w:pPr>
      <w:bookmarkStart w:id="192" w:name="_Toc463864808"/>
      <w:bookmarkStart w:id="193" w:name="_Toc464993118"/>
      <w:r w:rsidRPr="002F3653">
        <w:rPr>
          <w:color w:val="4F81BD"/>
        </w:rPr>
        <w:t xml:space="preserve">Tabuľka </w:t>
      </w:r>
      <w:r w:rsidRPr="002F3653">
        <w:rPr>
          <w:color w:val="4F81BD"/>
        </w:rPr>
        <w:fldChar w:fldCharType="begin"/>
      </w:r>
      <w:r w:rsidRPr="002F3653">
        <w:rPr>
          <w:color w:val="4F81BD"/>
        </w:rPr>
        <w:instrText xml:space="preserve"> SEQ Tabuľka \* ARABIC </w:instrText>
      </w:r>
      <w:r w:rsidRPr="002F3653">
        <w:rPr>
          <w:color w:val="4F81BD"/>
        </w:rPr>
        <w:fldChar w:fldCharType="separate"/>
      </w:r>
      <w:r w:rsidR="004E4D79">
        <w:rPr>
          <w:noProof/>
          <w:color w:val="4F81BD"/>
        </w:rPr>
        <w:t>2</w:t>
      </w:r>
      <w:r w:rsidRPr="002F3653">
        <w:rPr>
          <w:color w:val="4F81BD"/>
        </w:rPr>
        <w:fldChar w:fldCharType="end"/>
      </w:r>
      <w:r w:rsidRPr="002F3653">
        <w:rPr>
          <w:color w:val="4F81BD"/>
        </w:rPr>
        <w:t xml:space="preserve"> </w:t>
      </w:r>
      <w:r w:rsidR="007F2A45">
        <w:rPr>
          <w:color w:val="4F81BD"/>
        </w:rPr>
        <w:t xml:space="preserve">Finančné limity pre </w:t>
      </w:r>
      <w:r w:rsidRPr="002F3653">
        <w:rPr>
          <w:color w:val="4F81BD"/>
        </w:rPr>
        <w:t>postup zadávania zákazky</w:t>
      </w:r>
      <w:bookmarkEnd w:id="192"/>
      <w:r w:rsidRPr="002F3653">
        <w:rPr>
          <w:rStyle w:val="Odkaznapoznmkupodiarou"/>
          <w:rFonts w:asciiTheme="minorHAnsi" w:hAnsiTheme="minorHAnsi" w:cs="Calibri"/>
          <w:i/>
          <w:iCs/>
          <w:color w:val="548DD4" w:themeColor="text2" w:themeTint="99"/>
          <w:lang w:eastAsia="sk-SK"/>
        </w:rPr>
        <w:footnoteReference w:id="32"/>
      </w:r>
      <w:bookmarkEnd w:id="193"/>
    </w:p>
    <w:p w14:paraId="24B95F0A" w14:textId="77777777" w:rsidR="001A0F71" w:rsidRPr="001A0F71" w:rsidRDefault="001A0F71" w:rsidP="001A0F71">
      <w:r>
        <w:rPr>
          <w:noProof/>
          <w:lang w:eastAsia="sk-SK"/>
        </w:rPr>
        <w:lastRenderedPageBreak/>
        <w:drawing>
          <wp:inline distT="0" distB="0" distL="0" distR="0" wp14:anchorId="654597EA" wp14:editId="39E1C9E5">
            <wp:extent cx="5759450" cy="4071196"/>
            <wp:effectExtent l="0" t="0" r="0" b="5715"/>
            <wp:docPr id="2" name="Obrázok 2" descr="C:\Users\bazik\AppData\Local\Microsoft\Windows\Temporary Internet Files\Content.Word\Nadlimitná zákazka - civilná.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azik\AppData\Local\Microsoft\Windows\Temporary Internet Files\Content.Word\Nadlimitná zákazka - civilná.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59450" cy="4071196"/>
                    </a:xfrm>
                    <a:prstGeom prst="rect">
                      <a:avLst/>
                    </a:prstGeom>
                    <a:noFill/>
                    <a:ln>
                      <a:noFill/>
                    </a:ln>
                  </pic:spPr>
                </pic:pic>
              </a:graphicData>
            </a:graphic>
          </wp:inline>
        </w:drawing>
      </w:r>
    </w:p>
    <w:p w14:paraId="767FB98D" w14:textId="77777777" w:rsidR="000439F4" w:rsidRDefault="001A0F71" w:rsidP="00456E06">
      <w:pPr>
        <w:jc w:val="center"/>
      </w:pPr>
      <w:r w:rsidRPr="001A0F71">
        <w:t xml:space="preserve"> </w:t>
      </w:r>
      <w:r>
        <w:rPr>
          <w:noProof/>
          <w:lang w:eastAsia="sk-SK"/>
        </w:rPr>
        <w:drawing>
          <wp:inline distT="0" distB="0" distL="0" distR="0" wp14:anchorId="260B2086" wp14:editId="13EB6F5A">
            <wp:extent cx="5759450" cy="2528342"/>
            <wp:effectExtent l="0" t="0" r="0" b="5715"/>
            <wp:docPr id="7" name="Obrázok 7" descr="C:\Users\bazik\AppData\Local\Microsoft\Windows\Temporary Internet Files\Content.Word\Podlimitná zákazka - civilná.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azik\AppData\Local\Microsoft\Windows\Temporary Internet Files\Content.Word\Podlimitná zákazka - civilná.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59450" cy="2528342"/>
                    </a:xfrm>
                    <a:prstGeom prst="rect">
                      <a:avLst/>
                    </a:prstGeom>
                    <a:noFill/>
                    <a:ln>
                      <a:noFill/>
                    </a:ln>
                  </pic:spPr>
                </pic:pic>
              </a:graphicData>
            </a:graphic>
          </wp:inline>
        </w:drawing>
      </w:r>
    </w:p>
    <w:p w14:paraId="1CFE5BE6" w14:textId="77777777" w:rsidR="000439F4" w:rsidRDefault="001A0F71" w:rsidP="000439F4">
      <w:r>
        <w:rPr>
          <w:noProof/>
          <w:lang w:eastAsia="sk-SK"/>
        </w:rPr>
        <w:lastRenderedPageBreak/>
        <w:drawing>
          <wp:inline distT="0" distB="0" distL="0" distR="0" wp14:anchorId="4A1B8BCA" wp14:editId="1DCE91C9">
            <wp:extent cx="5759450" cy="3159192"/>
            <wp:effectExtent l="0" t="0" r="0" b="3175"/>
            <wp:docPr id="8" name="Obrázok 8" descr="C:\Users\bazik\AppData\Local\Microsoft\Windows\Temporary Internet Files\Content.Word\Zákazka s nízkou hodnotou (civilná).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azik\AppData\Local\Microsoft\Windows\Temporary Internet Files\Content.Word\Zákazka s nízkou hodnotou (civilná).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71652" cy="3165885"/>
                    </a:xfrm>
                    <a:prstGeom prst="rect">
                      <a:avLst/>
                    </a:prstGeom>
                    <a:noFill/>
                    <a:ln>
                      <a:noFill/>
                    </a:ln>
                  </pic:spPr>
                </pic:pic>
              </a:graphicData>
            </a:graphic>
          </wp:inline>
        </w:drawing>
      </w:r>
      <w:r w:rsidDel="001A0F71">
        <w:rPr>
          <w:noProof/>
          <w:lang w:eastAsia="sk-SK"/>
        </w:rPr>
        <w:t xml:space="preserve"> </w:t>
      </w:r>
    </w:p>
    <w:p w14:paraId="65183BD4" w14:textId="77777777" w:rsidR="000439F4" w:rsidRDefault="001A0F71" w:rsidP="000439F4">
      <w:r>
        <w:rPr>
          <w:noProof/>
          <w:lang w:eastAsia="sk-SK"/>
        </w:rPr>
        <w:drawing>
          <wp:inline distT="0" distB="0" distL="0" distR="0" wp14:anchorId="18BB97DA" wp14:editId="6FBD32C6">
            <wp:extent cx="5759450" cy="1458089"/>
            <wp:effectExtent l="0" t="0" r="0" b="8890"/>
            <wp:docPr id="9" name="Obrázok 9" descr="C:\Users\bazik\AppData\Local\Microsoft\Windows\Temporary Internet Files\Content.Word\Súťaž návrho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bazik\AppData\Local\Microsoft\Windows\Temporary Internet Files\Content.Word\Súťaž návrhov.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79415" cy="1463143"/>
                    </a:xfrm>
                    <a:prstGeom prst="rect">
                      <a:avLst/>
                    </a:prstGeom>
                    <a:noFill/>
                    <a:ln>
                      <a:noFill/>
                    </a:ln>
                  </pic:spPr>
                </pic:pic>
              </a:graphicData>
            </a:graphic>
          </wp:inline>
        </w:drawing>
      </w:r>
      <w:r w:rsidDel="001A0F71">
        <w:rPr>
          <w:noProof/>
          <w:lang w:eastAsia="sk-SK"/>
        </w:rPr>
        <w:t xml:space="preserve"> </w:t>
      </w:r>
    </w:p>
    <w:p w14:paraId="6DBC1379" w14:textId="77777777" w:rsidR="006548A8" w:rsidRDefault="006548A8" w:rsidP="00456E06"/>
    <w:p w14:paraId="6343F287" w14:textId="719877B6" w:rsidR="00C53726" w:rsidRPr="00CA7229" w:rsidRDefault="00C53726" w:rsidP="001614CC">
      <w:pPr>
        <w:pStyle w:val="Default"/>
        <w:numPr>
          <w:ilvl w:val="0"/>
          <w:numId w:val="16"/>
        </w:numPr>
        <w:spacing w:before="120" w:line="276" w:lineRule="auto"/>
        <w:ind w:left="426" w:hanging="426"/>
        <w:jc w:val="both"/>
        <w:rPr>
          <w:rFonts w:ascii="Calibri" w:hAnsi="Calibri" w:cs="Calibri"/>
          <w:sz w:val="20"/>
          <w:szCs w:val="20"/>
        </w:rPr>
      </w:pPr>
      <w:r w:rsidRPr="002F3653">
        <w:rPr>
          <w:rFonts w:ascii="Calibri" w:hAnsi="Calibri" w:cs="Calibri"/>
          <w:sz w:val="20"/>
          <w:szCs w:val="20"/>
        </w:rPr>
        <w:t>V</w:t>
      </w:r>
      <w:r w:rsidR="002C072A" w:rsidRPr="002F3653">
        <w:rPr>
          <w:rFonts w:ascii="Calibri" w:hAnsi="Calibri" w:cs="Calibri"/>
          <w:sz w:val="20"/>
          <w:szCs w:val="20"/>
        </w:rPr>
        <w:t> </w:t>
      </w:r>
      <w:r w:rsidRPr="002F3653">
        <w:rPr>
          <w:rFonts w:ascii="Calibri" w:hAnsi="Calibri" w:cs="Calibri"/>
          <w:sz w:val="20"/>
          <w:szCs w:val="20"/>
        </w:rPr>
        <w:t>prípade</w:t>
      </w:r>
      <w:r w:rsidR="00895DCF" w:rsidRPr="002F3653">
        <w:rPr>
          <w:rFonts w:ascii="Calibri" w:hAnsi="Calibri" w:cs="Calibri"/>
          <w:sz w:val="20"/>
          <w:szCs w:val="20"/>
        </w:rPr>
        <w:t xml:space="preserve">, že RO </w:t>
      </w:r>
      <w:r w:rsidR="00E57FAB" w:rsidRPr="002F3653">
        <w:rPr>
          <w:rFonts w:ascii="Calibri" w:hAnsi="Calibri" w:cs="Calibri"/>
          <w:sz w:val="20"/>
          <w:szCs w:val="20"/>
        </w:rPr>
        <w:t> pri kontrole</w:t>
      </w:r>
      <w:r w:rsidR="00895DCF" w:rsidRPr="002F3653">
        <w:rPr>
          <w:rFonts w:ascii="Calibri" w:hAnsi="Calibri" w:cs="Calibri"/>
          <w:sz w:val="20"/>
          <w:szCs w:val="20"/>
        </w:rPr>
        <w:t xml:space="preserve"> VO</w:t>
      </w:r>
      <w:r w:rsidRPr="002F3653">
        <w:rPr>
          <w:rFonts w:ascii="Calibri" w:hAnsi="Calibri" w:cs="Calibri"/>
          <w:sz w:val="20"/>
          <w:szCs w:val="20"/>
        </w:rPr>
        <w:t xml:space="preserve"> </w:t>
      </w:r>
      <w:r w:rsidR="001731AF" w:rsidRPr="002F3653">
        <w:rPr>
          <w:rFonts w:ascii="Calibri" w:hAnsi="Calibri" w:cs="Calibri"/>
          <w:sz w:val="20"/>
          <w:szCs w:val="20"/>
        </w:rPr>
        <w:t>identifik</w:t>
      </w:r>
      <w:r w:rsidR="00895DCF" w:rsidRPr="002F3653">
        <w:rPr>
          <w:rFonts w:ascii="Calibri" w:hAnsi="Calibri" w:cs="Calibri"/>
          <w:sz w:val="20"/>
          <w:szCs w:val="20"/>
        </w:rPr>
        <w:t>uje</w:t>
      </w:r>
      <w:r w:rsidR="001731AF" w:rsidRPr="002F3653">
        <w:rPr>
          <w:rFonts w:ascii="Calibri" w:hAnsi="Calibri" w:cs="Calibri"/>
          <w:sz w:val="20"/>
          <w:szCs w:val="20"/>
        </w:rPr>
        <w:t xml:space="preserve"> nedostatk</w:t>
      </w:r>
      <w:r w:rsidR="00895DCF" w:rsidRPr="002F3653">
        <w:rPr>
          <w:rFonts w:ascii="Calibri" w:hAnsi="Calibri" w:cs="Calibri"/>
          <w:sz w:val="20"/>
          <w:szCs w:val="20"/>
        </w:rPr>
        <w:t>y</w:t>
      </w:r>
      <w:r w:rsidR="001731AF" w:rsidRPr="002F3653">
        <w:rPr>
          <w:rFonts w:ascii="Calibri" w:hAnsi="Calibri" w:cs="Calibri"/>
          <w:sz w:val="20"/>
          <w:szCs w:val="20"/>
        </w:rPr>
        <w:t>, doručeni</w:t>
      </w:r>
      <w:r w:rsidR="00895DCF" w:rsidRPr="002F3653">
        <w:rPr>
          <w:rFonts w:ascii="Calibri" w:hAnsi="Calibri" w:cs="Calibri"/>
          <w:sz w:val="20"/>
          <w:szCs w:val="20"/>
        </w:rPr>
        <w:t>e</w:t>
      </w:r>
      <w:r w:rsidR="001731AF" w:rsidRPr="002F3653">
        <w:rPr>
          <w:rFonts w:ascii="Calibri" w:hAnsi="Calibri" w:cs="Calibri"/>
          <w:sz w:val="20"/>
          <w:szCs w:val="20"/>
        </w:rPr>
        <w:t xml:space="preserve"> neúplnej dokumentácie</w:t>
      </w:r>
      <w:r w:rsidR="00895DCF" w:rsidRPr="002F3653">
        <w:rPr>
          <w:rFonts w:ascii="Calibri" w:hAnsi="Calibri" w:cs="Calibri"/>
          <w:sz w:val="20"/>
          <w:szCs w:val="20"/>
        </w:rPr>
        <w:t>,</w:t>
      </w:r>
      <w:r w:rsidR="001731AF" w:rsidRPr="002F3653">
        <w:rPr>
          <w:rFonts w:ascii="Calibri" w:hAnsi="Calibri" w:cs="Calibri"/>
          <w:sz w:val="20"/>
          <w:szCs w:val="20"/>
        </w:rPr>
        <w:t xml:space="preserve"> nejasnost</w:t>
      </w:r>
      <w:r w:rsidR="003A31B5" w:rsidRPr="002F3653">
        <w:rPr>
          <w:rFonts w:ascii="Calibri" w:hAnsi="Calibri" w:cs="Calibri"/>
          <w:sz w:val="20"/>
          <w:szCs w:val="20"/>
        </w:rPr>
        <w:t>i</w:t>
      </w:r>
      <w:r w:rsidR="00895DCF" w:rsidRPr="002F3653">
        <w:rPr>
          <w:rFonts w:ascii="Calibri" w:hAnsi="Calibri" w:cs="Calibri"/>
          <w:sz w:val="20"/>
          <w:szCs w:val="20"/>
        </w:rPr>
        <w:t xml:space="preserve"> alebo zistí iné pochybenia v</w:t>
      </w:r>
      <w:r w:rsidR="002C072A" w:rsidRPr="002F3653">
        <w:rPr>
          <w:rFonts w:ascii="Calibri" w:hAnsi="Calibri" w:cs="Calibri"/>
          <w:sz w:val="20"/>
          <w:szCs w:val="20"/>
        </w:rPr>
        <w:t> </w:t>
      </w:r>
      <w:r w:rsidR="00895DCF" w:rsidRPr="002F3653">
        <w:rPr>
          <w:rFonts w:ascii="Calibri" w:hAnsi="Calibri" w:cs="Calibri"/>
          <w:sz w:val="20"/>
          <w:szCs w:val="20"/>
        </w:rPr>
        <w:t xml:space="preserve">procese VO, </w:t>
      </w:r>
      <w:r w:rsidRPr="002F3653">
        <w:rPr>
          <w:rFonts w:ascii="Calibri" w:hAnsi="Calibri" w:cs="Calibri"/>
          <w:sz w:val="20"/>
          <w:szCs w:val="20"/>
        </w:rPr>
        <w:t xml:space="preserve">zasiela </w:t>
      </w:r>
      <w:r w:rsidR="0064629D" w:rsidRPr="002F3653">
        <w:rPr>
          <w:rFonts w:ascii="Calibri" w:hAnsi="Calibri" w:cs="Calibri"/>
          <w:sz w:val="20"/>
          <w:szCs w:val="20"/>
        </w:rPr>
        <w:t>žiadateľovi/</w:t>
      </w:r>
      <w:r w:rsidR="003A31B5" w:rsidRPr="002F3653">
        <w:rPr>
          <w:rFonts w:ascii="Calibri" w:hAnsi="Calibri" w:cs="Calibri"/>
          <w:sz w:val="20"/>
          <w:szCs w:val="20"/>
        </w:rPr>
        <w:t xml:space="preserve">prijímateľovi </w:t>
      </w:r>
      <w:r w:rsidRPr="002F3653">
        <w:rPr>
          <w:rFonts w:ascii="Calibri" w:hAnsi="Calibri" w:cs="Calibri"/>
          <w:sz w:val="20"/>
          <w:szCs w:val="20"/>
        </w:rPr>
        <w:t>listom</w:t>
      </w:r>
      <w:r w:rsidR="008B6C28" w:rsidRPr="002F3653">
        <w:rPr>
          <w:rFonts w:ascii="Calibri" w:hAnsi="Calibri" w:cs="Calibri"/>
          <w:sz w:val="20"/>
          <w:szCs w:val="20"/>
        </w:rPr>
        <w:t>/elektronicky</w:t>
      </w:r>
      <w:r w:rsidRPr="002F3653">
        <w:rPr>
          <w:rFonts w:ascii="Calibri" w:hAnsi="Calibri" w:cs="Calibri"/>
          <w:sz w:val="20"/>
          <w:szCs w:val="20"/>
        </w:rPr>
        <w:t xml:space="preserve"> návrh </w:t>
      </w:r>
      <w:r w:rsidR="00DF7C64" w:rsidRPr="002F3653">
        <w:rPr>
          <w:rFonts w:ascii="Calibri" w:hAnsi="Calibri" w:cs="Calibri"/>
          <w:sz w:val="20"/>
          <w:szCs w:val="20"/>
        </w:rPr>
        <w:t>čiastkovej správy alebo</w:t>
      </w:r>
      <w:r w:rsidR="00DF7C64" w:rsidRPr="002F3653">
        <w:rPr>
          <w:rFonts w:ascii="Calibri" w:hAnsi="Calibri" w:cs="Calibri"/>
          <w:b/>
          <w:sz w:val="20"/>
          <w:szCs w:val="20"/>
        </w:rPr>
        <w:t xml:space="preserve"> návrh </w:t>
      </w:r>
      <w:r w:rsidRPr="002F3653">
        <w:rPr>
          <w:rFonts w:ascii="Calibri" w:hAnsi="Calibri" w:cs="Calibri"/>
          <w:b/>
          <w:sz w:val="20"/>
          <w:szCs w:val="20"/>
        </w:rPr>
        <w:t>správy z</w:t>
      </w:r>
      <w:r w:rsidR="002C072A" w:rsidRPr="002F3653">
        <w:rPr>
          <w:rFonts w:ascii="Calibri" w:hAnsi="Calibri" w:cs="Calibri"/>
          <w:b/>
          <w:sz w:val="20"/>
          <w:szCs w:val="20"/>
        </w:rPr>
        <w:t> </w:t>
      </w:r>
      <w:r w:rsidRPr="002F3653">
        <w:rPr>
          <w:rFonts w:ascii="Calibri" w:hAnsi="Calibri" w:cs="Calibri"/>
          <w:b/>
          <w:sz w:val="20"/>
          <w:szCs w:val="20"/>
        </w:rPr>
        <w:t>kontroly</w:t>
      </w:r>
      <w:r w:rsidRPr="002F3653">
        <w:rPr>
          <w:rStyle w:val="Odkaznapoznmkupodiarou"/>
          <w:rFonts w:ascii="Calibri" w:hAnsi="Calibri" w:cs="Calibri"/>
          <w:sz w:val="20"/>
          <w:szCs w:val="20"/>
        </w:rPr>
        <w:footnoteReference w:id="33"/>
      </w:r>
      <w:r w:rsidRPr="002F3653">
        <w:rPr>
          <w:rFonts w:ascii="Calibri" w:hAnsi="Calibri" w:cs="Calibri"/>
          <w:sz w:val="20"/>
          <w:szCs w:val="20"/>
        </w:rPr>
        <w:t xml:space="preserve">, ktorým </w:t>
      </w:r>
      <w:r w:rsidR="00FA2130" w:rsidRPr="002F3653">
        <w:rPr>
          <w:rFonts w:ascii="Calibri" w:hAnsi="Calibri" w:cs="Calibri"/>
          <w:sz w:val="20"/>
          <w:szCs w:val="20"/>
        </w:rPr>
        <w:t xml:space="preserve">RO informuje </w:t>
      </w:r>
      <w:r w:rsidR="0064629D" w:rsidRPr="002F3653">
        <w:rPr>
          <w:rFonts w:ascii="Calibri" w:hAnsi="Calibri" w:cs="Calibri"/>
          <w:sz w:val="20"/>
          <w:szCs w:val="20"/>
        </w:rPr>
        <w:t>žiadateľa/</w:t>
      </w:r>
      <w:r w:rsidR="003A31B5" w:rsidRPr="002F3653">
        <w:rPr>
          <w:rFonts w:ascii="Calibri" w:hAnsi="Calibri" w:cs="Calibri"/>
          <w:sz w:val="20"/>
          <w:szCs w:val="20"/>
        </w:rPr>
        <w:t xml:space="preserve">prijímateľa </w:t>
      </w:r>
      <w:r w:rsidR="00FA2130" w:rsidRPr="002F3653">
        <w:rPr>
          <w:rFonts w:ascii="Calibri" w:hAnsi="Calibri" w:cs="Calibri"/>
          <w:sz w:val="20"/>
          <w:szCs w:val="20"/>
        </w:rPr>
        <w:t>o</w:t>
      </w:r>
      <w:r w:rsidR="002C072A" w:rsidRPr="002F3653">
        <w:rPr>
          <w:rFonts w:ascii="Calibri" w:hAnsi="Calibri" w:cs="Calibri"/>
          <w:sz w:val="20"/>
          <w:szCs w:val="20"/>
        </w:rPr>
        <w:t> </w:t>
      </w:r>
      <w:r w:rsidR="00FA2130" w:rsidRPr="002F3653">
        <w:rPr>
          <w:rFonts w:ascii="Calibri" w:hAnsi="Calibri" w:cs="Calibri"/>
          <w:sz w:val="20"/>
          <w:szCs w:val="20"/>
        </w:rPr>
        <w:t>predbežných záveroch z</w:t>
      </w:r>
      <w:del w:id="194" w:author="Chromíková, Katarína" w:date="2020-12-09T14:10:00Z">
        <w:r w:rsidR="002C072A" w:rsidRPr="002F3653" w:rsidDel="00372DD6">
          <w:rPr>
            <w:rFonts w:ascii="Calibri" w:hAnsi="Calibri" w:cs="Calibri"/>
            <w:sz w:val="20"/>
            <w:szCs w:val="20"/>
          </w:rPr>
          <w:delText> </w:delText>
        </w:r>
      </w:del>
      <w:ins w:id="195" w:author="Chromíková, Katarína" w:date="2020-12-09T14:10:00Z">
        <w:r w:rsidR="00372DD6">
          <w:rPr>
            <w:rFonts w:ascii="Calibri" w:hAnsi="Calibri" w:cs="Calibri"/>
            <w:sz w:val="20"/>
            <w:szCs w:val="20"/>
          </w:rPr>
          <w:t> </w:t>
        </w:r>
      </w:ins>
      <w:r w:rsidR="00FA2130" w:rsidRPr="002F3653">
        <w:rPr>
          <w:rFonts w:ascii="Calibri" w:hAnsi="Calibri" w:cs="Calibri"/>
          <w:sz w:val="20"/>
          <w:szCs w:val="20"/>
        </w:rPr>
        <w:t>kontroly</w:t>
      </w:r>
      <w:ins w:id="196" w:author="Chromíková, Katarína" w:date="2020-12-09T14:10:00Z">
        <w:r w:rsidR="00372DD6">
          <w:rPr>
            <w:rFonts w:ascii="Calibri" w:hAnsi="Calibri" w:cs="Calibri"/>
            <w:sz w:val="20"/>
            <w:szCs w:val="20"/>
          </w:rPr>
          <w:t>,</w:t>
        </w:r>
      </w:ins>
      <w:r w:rsidR="00FA2130" w:rsidRPr="002F3653">
        <w:rPr>
          <w:rFonts w:ascii="Calibri" w:hAnsi="Calibri" w:cs="Calibri"/>
          <w:sz w:val="20"/>
          <w:szCs w:val="20"/>
        </w:rPr>
        <w:t xml:space="preserve"> a</w:t>
      </w:r>
      <w:r w:rsidR="002C072A" w:rsidRPr="002F3653">
        <w:rPr>
          <w:rFonts w:ascii="Calibri" w:hAnsi="Calibri" w:cs="Calibri"/>
          <w:sz w:val="20"/>
          <w:szCs w:val="20"/>
        </w:rPr>
        <w:t> </w:t>
      </w:r>
      <w:r w:rsidR="00FA2130" w:rsidRPr="002F3653">
        <w:rPr>
          <w:rFonts w:ascii="Calibri" w:hAnsi="Calibri" w:cs="Calibri"/>
          <w:sz w:val="20"/>
          <w:szCs w:val="20"/>
        </w:rPr>
        <w:t>ktorým ho žiada o</w:t>
      </w:r>
      <w:r w:rsidR="002C072A" w:rsidRPr="002F3653">
        <w:rPr>
          <w:rFonts w:ascii="Calibri" w:hAnsi="Calibri" w:cs="Calibri"/>
          <w:sz w:val="20"/>
          <w:szCs w:val="20"/>
        </w:rPr>
        <w:t> </w:t>
      </w:r>
      <w:r w:rsidRPr="002F3653">
        <w:rPr>
          <w:rFonts w:ascii="Calibri" w:hAnsi="Calibri" w:cs="Calibri"/>
          <w:sz w:val="20"/>
          <w:szCs w:val="20"/>
        </w:rPr>
        <w:t xml:space="preserve">zapracovanie </w:t>
      </w:r>
      <w:r w:rsidR="007879D4" w:rsidRPr="002F3653">
        <w:rPr>
          <w:rFonts w:ascii="Calibri" w:hAnsi="Calibri" w:cs="Calibri"/>
          <w:sz w:val="20"/>
          <w:szCs w:val="20"/>
        </w:rPr>
        <w:t xml:space="preserve"> identifikovaných </w:t>
      </w:r>
      <w:r w:rsidRPr="002F3653">
        <w:rPr>
          <w:rFonts w:ascii="Calibri" w:hAnsi="Calibri" w:cs="Calibri"/>
          <w:sz w:val="20"/>
          <w:szCs w:val="20"/>
        </w:rPr>
        <w:t xml:space="preserve">nedostatkov alebo </w:t>
      </w:r>
      <w:r w:rsidR="007879D4" w:rsidRPr="002F3653">
        <w:rPr>
          <w:rFonts w:ascii="Calibri" w:hAnsi="Calibri" w:cs="Calibri"/>
          <w:sz w:val="20"/>
          <w:szCs w:val="20"/>
        </w:rPr>
        <w:t>o</w:t>
      </w:r>
      <w:r w:rsidR="002C072A" w:rsidRPr="002F3653">
        <w:rPr>
          <w:rFonts w:ascii="Calibri" w:hAnsi="Calibri" w:cs="Calibri"/>
          <w:sz w:val="20"/>
          <w:szCs w:val="20"/>
        </w:rPr>
        <w:t> </w:t>
      </w:r>
      <w:r w:rsidRPr="002F3653">
        <w:rPr>
          <w:rFonts w:ascii="Calibri" w:hAnsi="Calibri" w:cs="Calibri"/>
          <w:sz w:val="20"/>
          <w:szCs w:val="20"/>
        </w:rPr>
        <w:t xml:space="preserve">zdôvodnenie nezapracovania pripomienok </w:t>
      </w:r>
      <w:r w:rsidR="007879D4" w:rsidRPr="002F3653">
        <w:rPr>
          <w:rFonts w:ascii="Calibri" w:hAnsi="Calibri" w:cs="Calibri"/>
          <w:sz w:val="20"/>
          <w:szCs w:val="20"/>
        </w:rPr>
        <w:t xml:space="preserve">do </w:t>
      </w:r>
      <w:r w:rsidRPr="002F3653">
        <w:rPr>
          <w:rFonts w:ascii="Calibri" w:hAnsi="Calibri" w:cs="Calibri"/>
          <w:sz w:val="20"/>
          <w:szCs w:val="20"/>
        </w:rPr>
        <w:t xml:space="preserve">predloženej </w:t>
      </w:r>
      <w:r w:rsidR="007879D4" w:rsidRPr="002F3653">
        <w:rPr>
          <w:rFonts w:ascii="Calibri" w:hAnsi="Calibri" w:cs="Calibri"/>
          <w:sz w:val="20"/>
          <w:szCs w:val="20"/>
        </w:rPr>
        <w:t>a</w:t>
      </w:r>
      <w:r w:rsidR="002C072A" w:rsidRPr="002F3653">
        <w:rPr>
          <w:rFonts w:ascii="Calibri" w:hAnsi="Calibri" w:cs="Calibri"/>
          <w:sz w:val="20"/>
          <w:szCs w:val="20"/>
        </w:rPr>
        <w:t> </w:t>
      </w:r>
      <w:r w:rsidR="007879D4" w:rsidRPr="002F3653">
        <w:rPr>
          <w:rFonts w:ascii="Calibri" w:hAnsi="Calibri" w:cs="Calibri"/>
          <w:sz w:val="20"/>
          <w:szCs w:val="20"/>
        </w:rPr>
        <w:t xml:space="preserve">kontrolovanej </w:t>
      </w:r>
      <w:r w:rsidRPr="002F3653">
        <w:rPr>
          <w:rFonts w:ascii="Calibri" w:hAnsi="Calibri" w:cs="Calibri"/>
          <w:sz w:val="20"/>
          <w:szCs w:val="20"/>
        </w:rPr>
        <w:t xml:space="preserve">dokumentácie. </w:t>
      </w:r>
      <w:r w:rsidR="001E7E32" w:rsidRPr="002F3653">
        <w:rPr>
          <w:rFonts w:ascii="Calibri" w:hAnsi="Calibri" w:cs="Calibri"/>
          <w:sz w:val="20"/>
          <w:szCs w:val="20"/>
        </w:rPr>
        <w:t>RO je oprávnený do návrhu čiastkovej správy z</w:t>
      </w:r>
      <w:r w:rsidR="002C072A" w:rsidRPr="002F3653">
        <w:rPr>
          <w:rFonts w:ascii="Calibri" w:hAnsi="Calibri" w:cs="Calibri"/>
          <w:sz w:val="20"/>
          <w:szCs w:val="20"/>
        </w:rPr>
        <w:t> </w:t>
      </w:r>
      <w:r w:rsidR="001E7E32" w:rsidRPr="002F3653">
        <w:rPr>
          <w:rFonts w:ascii="Calibri" w:hAnsi="Calibri" w:cs="Calibri"/>
          <w:sz w:val="20"/>
          <w:szCs w:val="20"/>
        </w:rPr>
        <w:t>kontroly</w:t>
      </w:r>
      <w:r w:rsidR="00AD1CF5" w:rsidRPr="002F3653">
        <w:rPr>
          <w:rFonts w:ascii="Calibri" w:hAnsi="Calibri" w:cs="Calibri"/>
          <w:sz w:val="20"/>
          <w:szCs w:val="20"/>
        </w:rPr>
        <w:t>/</w:t>
      </w:r>
      <w:r w:rsidR="001E7E32" w:rsidRPr="002F3653">
        <w:rPr>
          <w:rFonts w:ascii="Calibri" w:hAnsi="Calibri" w:cs="Calibri"/>
          <w:sz w:val="20"/>
          <w:szCs w:val="20"/>
        </w:rPr>
        <w:t>návrhu správy z</w:t>
      </w:r>
      <w:r w:rsidR="002C072A" w:rsidRPr="002F3653">
        <w:rPr>
          <w:rFonts w:ascii="Calibri" w:hAnsi="Calibri" w:cs="Calibri"/>
          <w:sz w:val="20"/>
          <w:szCs w:val="20"/>
        </w:rPr>
        <w:t> </w:t>
      </w:r>
      <w:r w:rsidR="001E7E32" w:rsidRPr="002F3653">
        <w:rPr>
          <w:rFonts w:ascii="Calibri" w:hAnsi="Calibri" w:cs="Calibri"/>
          <w:sz w:val="20"/>
          <w:szCs w:val="20"/>
        </w:rPr>
        <w:t xml:space="preserve">kontroly zaradiť aj </w:t>
      </w:r>
      <w:r w:rsidR="001E7E32" w:rsidRPr="002F3653">
        <w:rPr>
          <w:rFonts w:asciiTheme="minorHAnsi" w:hAnsiTheme="minorHAnsi"/>
          <w:sz w:val="20"/>
        </w:rPr>
        <w:t>výzvu na doplnenie/zmenu údajov</w:t>
      </w:r>
      <w:r w:rsidR="001E7E32" w:rsidRPr="002F3653">
        <w:rPr>
          <w:rFonts w:asciiTheme="minorHAnsi" w:hAnsiTheme="minorHAnsi" w:cs="Calibri"/>
          <w:sz w:val="20"/>
          <w:szCs w:val="20"/>
        </w:rPr>
        <w:t xml:space="preserve"> </w:t>
      </w:r>
      <w:r w:rsidR="001E7E32" w:rsidRPr="002F3653">
        <w:rPr>
          <w:rFonts w:ascii="Calibri" w:hAnsi="Calibri" w:cs="Calibri"/>
          <w:sz w:val="20"/>
          <w:szCs w:val="20"/>
        </w:rPr>
        <w:t>predmetného VO</w:t>
      </w:r>
      <w:r w:rsidR="009710F1">
        <w:rPr>
          <w:rStyle w:val="Odkaznapoznmkupodiarou"/>
          <w:rFonts w:ascii="Calibri" w:hAnsi="Calibri" w:cs="Calibri"/>
          <w:sz w:val="20"/>
          <w:szCs w:val="20"/>
        </w:rPr>
        <w:footnoteReference w:id="34"/>
      </w:r>
      <w:r w:rsidR="001E7E32" w:rsidRPr="002F3653">
        <w:rPr>
          <w:rFonts w:ascii="Calibri" w:hAnsi="Calibri" w:cs="Calibri"/>
          <w:sz w:val="20"/>
          <w:szCs w:val="20"/>
        </w:rPr>
        <w:t>.</w:t>
      </w:r>
      <w:ins w:id="197" w:author="Chromíková, Katarína" w:date="2020-12-09T14:10:00Z">
        <w:r w:rsidR="00372DD6">
          <w:rPr>
            <w:rFonts w:ascii="Calibri" w:hAnsi="Calibri" w:cs="Calibri"/>
            <w:sz w:val="20"/>
            <w:szCs w:val="20"/>
          </w:rPr>
          <w:t xml:space="preserve"> </w:t>
        </w:r>
      </w:ins>
      <w:r w:rsidR="007433F5" w:rsidRPr="00CA7229">
        <w:rPr>
          <w:rFonts w:ascii="Calibri" w:hAnsi="Calibri" w:cs="Calibri"/>
          <w:sz w:val="20"/>
          <w:szCs w:val="20"/>
        </w:rPr>
        <w:t xml:space="preserve">Doplnením dokumentácie nemôže dôjsť k zmene pôvodne predložených dokladov, resp. údajov v nich uvedených. Pokiaľ takúto situáciu RO identifikuje, je oprávnený postupovať postupom </w:t>
      </w:r>
      <w:r w:rsidR="00747837">
        <w:rPr>
          <w:rFonts w:ascii="Calibri" w:hAnsi="Calibri" w:cs="Calibri"/>
          <w:sz w:val="20"/>
          <w:szCs w:val="20"/>
        </w:rPr>
        <w:t>Systému riadenia EŠIF (</w:t>
      </w:r>
      <w:r w:rsidR="007433F5" w:rsidRPr="00CA7229">
        <w:rPr>
          <w:rFonts w:ascii="Calibri" w:hAnsi="Calibri" w:cs="Calibri"/>
          <w:sz w:val="20"/>
          <w:szCs w:val="20"/>
        </w:rPr>
        <w:t>kapitoly 3.3.7.4.3.</w:t>
      </w:r>
      <w:r w:rsidR="00747837">
        <w:rPr>
          <w:rFonts w:ascii="Calibri" w:hAnsi="Calibri" w:cs="Calibri"/>
          <w:sz w:val="20"/>
          <w:szCs w:val="20"/>
        </w:rPr>
        <w:t>)</w:t>
      </w:r>
      <w:r w:rsidR="007433F5" w:rsidRPr="00CA7229">
        <w:rPr>
          <w:rFonts w:ascii="Calibri" w:hAnsi="Calibri" w:cs="Calibri"/>
          <w:sz w:val="20"/>
          <w:szCs w:val="20"/>
        </w:rPr>
        <w:t xml:space="preserve"> Zároveň, ak aj napriek čestnému vyhláseniu </w:t>
      </w:r>
      <w:ins w:id="198" w:author="uzivatel" w:date="2020-12-17T13:35:00Z">
        <w:r w:rsidR="00E31D38">
          <w:rPr>
            <w:rFonts w:ascii="Calibri" w:hAnsi="Calibri" w:cs="Calibri"/>
            <w:sz w:val="20"/>
            <w:szCs w:val="20"/>
          </w:rPr>
          <w:t>žiadateľa/</w:t>
        </w:r>
      </w:ins>
      <w:r w:rsidR="007433F5" w:rsidRPr="00CA7229">
        <w:rPr>
          <w:rFonts w:ascii="Calibri" w:hAnsi="Calibri" w:cs="Calibri"/>
          <w:sz w:val="20"/>
          <w:szCs w:val="20"/>
        </w:rPr>
        <w:t xml:space="preserve">prijímateľa (viď. ods. 3) RO identifikuje, že dokumentácia nie je kompletná a pre riadne ukončenie kontroly je nevyhnutné vyzvať </w:t>
      </w:r>
      <w:ins w:id="199" w:author="uzivatel" w:date="2020-12-17T13:36:00Z">
        <w:r w:rsidR="00E31D38">
          <w:rPr>
            <w:rFonts w:ascii="Calibri" w:hAnsi="Calibri" w:cs="Calibri"/>
            <w:sz w:val="20"/>
            <w:szCs w:val="20"/>
          </w:rPr>
          <w:t>žiadateľa/</w:t>
        </w:r>
      </w:ins>
      <w:r w:rsidR="007433F5" w:rsidRPr="00CA7229">
        <w:rPr>
          <w:rFonts w:ascii="Calibri" w:hAnsi="Calibri" w:cs="Calibri"/>
          <w:sz w:val="20"/>
          <w:szCs w:val="20"/>
        </w:rPr>
        <w:t xml:space="preserve">prijímateľa na doplnenie týchto chýbajúcich dokladov, uvedenú skutočnosť bude môcť RO vyhodnotiť ako podstatné porušenie zmluvy o NFP, ak </w:t>
      </w:r>
      <w:ins w:id="200" w:author="uzivatel" w:date="2020-12-17T13:36:00Z">
        <w:r w:rsidR="00E31D38">
          <w:rPr>
            <w:rFonts w:ascii="Calibri" w:hAnsi="Calibri" w:cs="Calibri"/>
            <w:sz w:val="20"/>
            <w:szCs w:val="20"/>
          </w:rPr>
          <w:t>žiadateľ/</w:t>
        </w:r>
      </w:ins>
      <w:r w:rsidR="007433F5" w:rsidRPr="00CA7229">
        <w:rPr>
          <w:rFonts w:ascii="Calibri" w:hAnsi="Calibri" w:cs="Calibri"/>
          <w:sz w:val="20"/>
          <w:szCs w:val="20"/>
        </w:rPr>
        <w:t xml:space="preserve">prijímateľ nedoplní chýbajúce doklady v lehote určenej RO. Súčasťou kontroly je aj vecná kontrola súladu predmetu obstarávania a iných údajov so schválenou ŽoNFP a účinnou zmluvou o NFP. Závery z výkonu vecnej kontroly sú súčasťou návrhu správy/správy z kontroly. </w:t>
      </w:r>
      <w:r w:rsidR="00812751" w:rsidRPr="00CA7229">
        <w:rPr>
          <w:rFonts w:ascii="Calibri" w:hAnsi="Calibri" w:cs="Calibri"/>
          <w:sz w:val="20"/>
          <w:szCs w:val="20"/>
        </w:rPr>
        <w:t>Žiadateľ/</w:t>
      </w:r>
      <w:r w:rsidRPr="00CA7229">
        <w:rPr>
          <w:rFonts w:ascii="Calibri" w:hAnsi="Calibri" w:cs="Calibri"/>
          <w:sz w:val="20"/>
          <w:szCs w:val="20"/>
        </w:rPr>
        <w:t>Prijímateľ sa</w:t>
      </w:r>
      <w:r w:rsidR="007879D4" w:rsidRPr="00CA7229">
        <w:rPr>
          <w:rFonts w:ascii="Calibri" w:hAnsi="Calibri" w:cs="Calibri"/>
          <w:sz w:val="20"/>
          <w:szCs w:val="20"/>
        </w:rPr>
        <w:t xml:space="preserve"> </w:t>
      </w:r>
      <w:r w:rsidR="00DD28B9" w:rsidRPr="00CA7229">
        <w:rPr>
          <w:rFonts w:ascii="Calibri" w:hAnsi="Calibri" w:cs="Calibri"/>
          <w:sz w:val="20"/>
          <w:szCs w:val="20"/>
        </w:rPr>
        <w:t>v stanovenej lehote (</w:t>
      </w:r>
      <w:r w:rsidR="00DD28B9" w:rsidRPr="00CA7229">
        <w:rPr>
          <w:rFonts w:ascii="Calibri" w:hAnsi="Calibri" w:cs="Calibri"/>
          <w:b/>
          <w:sz w:val="20"/>
          <w:szCs w:val="20"/>
        </w:rPr>
        <w:t>minimálne 5 a maximálne 10 pracovných dní</w:t>
      </w:r>
      <w:r w:rsidR="00DD28B9" w:rsidRPr="00CA7229">
        <w:rPr>
          <w:rFonts w:ascii="Calibri" w:hAnsi="Calibri" w:cs="Calibri"/>
          <w:sz w:val="20"/>
          <w:szCs w:val="20"/>
        </w:rPr>
        <w:t xml:space="preserve"> od doručenia návrhu </w:t>
      </w:r>
      <w:ins w:id="201" w:author="Chromíková, Katarína" w:date="2020-12-09T14:11:00Z">
        <w:r w:rsidR="00372DD6">
          <w:rPr>
            <w:rFonts w:ascii="Calibri" w:hAnsi="Calibri" w:cs="Calibri"/>
            <w:sz w:val="20"/>
            <w:szCs w:val="20"/>
          </w:rPr>
          <w:t xml:space="preserve">čiastkovej správy/návrhu </w:t>
        </w:r>
      </w:ins>
      <w:r w:rsidR="00DD28B9" w:rsidRPr="00CA7229">
        <w:rPr>
          <w:rFonts w:ascii="Calibri" w:hAnsi="Calibri" w:cs="Calibri"/>
          <w:sz w:val="20"/>
          <w:szCs w:val="20"/>
        </w:rPr>
        <w:t xml:space="preserve">správy z kontroly) písomne vyjadrí k identifikovaným skutočnostiam alebo zašle zdôvodnenie o ich nezapracovaní, prípadne môže </w:t>
      </w:r>
      <w:r w:rsidR="00DD28B9" w:rsidRPr="00CA7229">
        <w:rPr>
          <w:rFonts w:ascii="Calibri" w:hAnsi="Calibri" w:cs="Calibri"/>
          <w:sz w:val="20"/>
          <w:szCs w:val="20"/>
        </w:rPr>
        <w:lastRenderedPageBreak/>
        <w:t>podať k návrhu správy z kontroly námietku</w:t>
      </w:r>
      <w:r w:rsidRPr="002F3653">
        <w:rPr>
          <w:rStyle w:val="Odkaznapoznmkupodiarou"/>
          <w:rFonts w:ascii="Calibri" w:hAnsi="Calibri" w:cs="Calibri"/>
          <w:sz w:val="20"/>
          <w:szCs w:val="20"/>
        </w:rPr>
        <w:footnoteReference w:id="35"/>
      </w:r>
      <w:r w:rsidR="000F4134">
        <w:rPr>
          <w:rFonts w:ascii="Calibri" w:hAnsi="Calibri" w:cs="Calibri"/>
          <w:sz w:val="20"/>
          <w:szCs w:val="20"/>
        </w:rPr>
        <w:t>.</w:t>
      </w:r>
      <w:r w:rsidR="00C16AC6" w:rsidRPr="00C16AC6">
        <w:t xml:space="preserve"> </w:t>
      </w:r>
      <w:r w:rsidR="00C16AC6" w:rsidRPr="00CA7229">
        <w:rPr>
          <w:rFonts w:ascii="Calibri" w:hAnsi="Calibri" w:cs="Calibri"/>
          <w:sz w:val="20"/>
          <w:szCs w:val="20"/>
        </w:rPr>
        <w:t>RO je v odôvodnených prípadoch, ak si to povaha úkonu objektívne vyžaduje, oprávnený stanoviť aj dlhšiu lehotu, resp. stanovenú lehotu predĺžiť.</w:t>
      </w:r>
    </w:p>
    <w:p w14:paraId="40BC22B3" w14:textId="77777777" w:rsidR="007879D4" w:rsidRPr="002F3653" w:rsidRDefault="00B17581" w:rsidP="00F33DB4">
      <w:pPr>
        <w:pStyle w:val="Default"/>
        <w:spacing w:before="120" w:line="276" w:lineRule="auto"/>
        <w:ind w:left="426" w:hanging="426"/>
        <w:jc w:val="both"/>
        <w:rPr>
          <w:rFonts w:ascii="Calibri" w:hAnsi="Calibri" w:cs="Calibri"/>
          <w:sz w:val="20"/>
          <w:szCs w:val="20"/>
        </w:rPr>
      </w:pPr>
      <w:r w:rsidRPr="002F3653">
        <w:rPr>
          <w:rFonts w:ascii="Calibri" w:hAnsi="Calibri" w:cs="Calibri"/>
          <w:sz w:val="20"/>
          <w:szCs w:val="20"/>
        </w:rPr>
        <w:tab/>
      </w:r>
      <w:r w:rsidR="007879D4" w:rsidRPr="002F3653">
        <w:rPr>
          <w:rFonts w:ascii="Calibri" w:hAnsi="Calibri" w:cs="Calibri"/>
          <w:sz w:val="20"/>
          <w:szCs w:val="20"/>
        </w:rPr>
        <w:t xml:space="preserve">Ak sa </w:t>
      </w:r>
      <w:r w:rsidR="00812751" w:rsidRPr="002F3653">
        <w:rPr>
          <w:rFonts w:ascii="Calibri" w:hAnsi="Calibri" w:cs="Calibri"/>
          <w:sz w:val="20"/>
          <w:szCs w:val="20"/>
        </w:rPr>
        <w:t>žiadateľ/</w:t>
      </w:r>
      <w:r w:rsidR="002557A3" w:rsidRPr="002F3653">
        <w:rPr>
          <w:rFonts w:ascii="Calibri" w:hAnsi="Calibri" w:cs="Calibri"/>
          <w:sz w:val="20"/>
          <w:szCs w:val="20"/>
        </w:rPr>
        <w:t>p</w:t>
      </w:r>
      <w:r w:rsidR="007879D4" w:rsidRPr="002F3653">
        <w:rPr>
          <w:rFonts w:ascii="Calibri" w:hAnsi="Calibri" w:cs="Calibri"/>
          <w:sz w:val="20"/>
          <w:szCs w:val="20"/>
        </w:rPr>
        <w:t>rijímateľ vo vyššie stanovenej lehote nevyjadrí k</w:t>
      </w:r>
      <w:r w:rsidR="002C072A" w:rsidRPr="002F3653">
        <w:rPr>
          <w:rFonts w:ascii="Calibri" w:hAnsi="Calibri" w:cs="Calibri"/>
          <w:sz w:val="20"/>
          <w:szCs w:val="20"/>
        </w:rPr>
        <w:t> </w:t>
      </w:r>
      <w:r w:rsidR="007879D4" w:rsidRPr="002F3653">
        <w:rPr>
          <w:rFonts w:ascii="Calibri" w:hAnsi="Calibri" w:cs="Calibri"/>
          <w:sz w:val="20"/>
          <w:szCs w:val="20"/>
        </w:rPr>
        <w:t>návrh</w:t>
      </w:r>
      <w:r w:rsidR="00FA2130" w:rsidRPr="002F3653">
        <w:rPr>
          <w:rFonts w:ascii="Calibri" w:hAnsi="Calibri" w:cs="Calibri"/>
          <w:sz w:val="20"/>
          <w:szCs w:val="20"/>
        </w:rPr>
        <w:t>u</w:t>
      </w:r>
      <w:r w:rsidR="00D46E08" w:rsidRPr="002F3653">
        <w:rPr>
          <w:rFonts w:ascii="Calibri" w:hAnsi="Calibri" w:cs="Calibri"/>
          <w:sz w:val="20"/>
          <w:szCs w:val="20"/>
        </w:rPr>
        <w:t xml:space="preserve"> čiastkovej</w:t>
      </w:r>
      <w:r w:rsidR="00FA2130" w:rsidRPr="002F3653">
        <w:rPr>
          <w:rFonts w:ascii="Calibri" w:hAnsi="Calibri" w:cs="Calibri"/>
          <w:sz w:val="20"/>
          <w:szCs w:val="20"/>
        </w:rPr>
        <w:t xml:space="preserve"> správy</w:t>
      </w:r>
      <w:r w:rsidR="00D46E08" w:rsidRPr="002F3653">
        <w:rPr>
          <w:rFonts w:ascii="Calibri" w:hAnsi="Calibri" w:cs="Calibri"/>
          <w:sz w:val="20"/>
          <w:szCs w:val="20"/>
        </w:rPr>
        <w:t>/návrhu správy</w:t>
      </w:r>
      <w:r w:rsidR="00FA2130" w:rsidRPr="002F3653">
        <w:rPr>
          <w:rFonts w:ascii="Calibri" w:hAnsi="Calibri" w:cs="Calibri"/>
          <w:sz w:val="20"/>
          <w:szCs w:val="20"/>
        </w:rPr>
        <w:t xml:space="preserve"> z</w:t>
      </w:r>
      <w:r w:rsidR="002C072A" w:rsidRPr="002F3653">
        <w:rPr>
          <w:rFonts w:ascii="Calibri" w:hAnsi="Calibri" w:cs="Calibri"/>
          <w:sz w:val="20"/>
          <w:szCs w:val="20"/>
        </w:rPr>
        <w:t> </w:t>
      </w:r>
      <w:r w:rsidR="00FA2130" w:rsidRPr="002F3653">
        <w:rPr>
          <w:rFonts w:ascii="Calibri" w:hAnsi="Calibri" w:cs="Calibri"/>
          <w:sz w:val="20"/>
          <w:szCs w:val="20"/>
        </w:rPr>
        <w:t>kontroly a</w:t>
      </w:r>
      <w:r w:rsidR="002C072A" w:rsidRPr="002F3653">
        <w:rPr>
          <w:rFonts w:ascii="Calibri" w:hAnsi="Calibri" w:cs="Calibri"/>
          <w:sz w:val="20"/>
          <w:szCs w:val="20"/>
        </w:rPr>
        <w:t> </w:t>
      </w:r>
      <w:r w:rsidR="00FA2130" w:rsidRPr="002F3653">
        <w:rPr>
          <w:rFonts w:ascii="Calibri" w:hAnsi="Calibri" w:cs="Calibri"/>
          <w:sz w:val="20"/>
          <w:szCs w:val="20"/>
        </w:rPr>
        <w:t xml:space="preserve">ani nepodá námietku, bude toto zo strany RO považované za súhlas </w:t>
      </w:r>
      <w:r w:rsidR="00812751" w:rsidRPr="002F3653">
        <w:rPr>
          <w:rFonts w:ascii="Calibri" w:hAnsi="Calibri" w:cs="Calibri"/>
          <w:sz w:val="20"/>
          <w:szCs w:val="20"/>
        </w:rPr>
        <w:t>žiadateľa/</w:t>
      </w:r>
      <w:r w:rsidR="00585B86" w:rsidRPr="002F3653">
        <w:rPr>
          <w:rFonts w:ascii="Calibri" w:hAnsi="Calibri" w:cs="Calibri"/>
          <w:sz w:val="20"/>
          <w:szCs w:val="20"/>
        </w:rPr>
        <w:t>prijímateľ</w:t>
      </w:r>
      <w:r w:rsidR="00504EFA" w:rsidRPr="002F3653">
        <w:rPr>
          <w:rFonts w:ascii="Calibri" w:hAnsi="Calibri" w:cs="Calibri"/>
          <w:sz w:val="20"/>
          <w:szCs w:val="20"/>
        </w:rPr>
        <w:t>a</w:t>
      </w:r>
      <w:r w:rsidR="00585B86" w:rsidRPr="002F3653">
        <w:rPr>
          <w:rFonts w:ascii="Calibri" w:hAnsi="Calibri" w:cs="Calibri"/>
          <w:sz w:val="20"/>
          <w:szCs w:val="20"/>
        </w:rPr>
        <w:t xml:space="preserve"> </w:t>
      </w:r>
      <w:r w:rsidR="00FA2130" w:rsidRPr="002F3653">
        <w:rPr>
          <w:rFonts w:ascii="Calibri" w:hAnsi="Calibri" w:cs="Calibri"/>
          <w:sz w:val="20"/>
          <w:szCs w:val="20"/>
        </w:rPr>
        <w:t>s</w:t>
      </w:r>
      <w:r w:rsidR="002C072A" w:rsidRPr="002F3653">
        <w:rPr>
          <w:rFonts w:ascii="Calibri" w:hAnsi="Calibri" w:cs="Calibri"/>
          <w:sz w:val="20"/>
          <w:szCs w:val="20"/>
        </w:rPr>
        <w:t> </w:t>
      </w:r>
      <w:r w:rsidR="00FA2130" w:rsidRPr="002F3653">
        <w:rPr>
          <w:rFonts w:ascii="Calibri" w:hAnsi="Calibri" w:cs="Calibri"/>
          <w:sz w:val="20"/>
          <w:szCs w:val="20"/>
        </w:rPr>
        <w:t>predbežnými závermi kontroly a</w:t>
      </w:r>
      <w:r w:rsidR="002C072A" w:rsidRPr="002F3653">
        <w:rPr>
          <w:rFonts w:ascii="Calibri" w:hAnsi="Calibri" w:cs="Calibri"/>
          <w:sz w:val="20"/>
          <w:szCs w:val="20"/>
        </w:rPr>
        <w:t> </w:t>
      </w:r>
      <w:r w:rsidR="00FA2130" w:rsidRPr="002F3653">
        <w:rPr>
          <w:rFonts w:ascii="Calibri" w:hAnsi="Calibri" w:cs="Calibri"/>
          <w:sz w:val="20"/>
          <w:szCs w:val="20"/>
        </w:rPr>
        <w:t>následný postup RO bude závisieť od skutočností uvedených v</w:t>
      </w:r>
      <w:r w:rsidR="002C072A" w:rsidRPr="002F3653">
        <w:rPr>
          <w:rFonts w:ascii="Calibri" w:hAnsi="Calibri" w:cs="Calibri"/>
          <w:sz w:val="20"/>
          <w:szCs w:val="20"/>
        </w:rPr>
        <w:t> </w:t>
      </w:r>
      <w:r w:rsidR="00FA2130" w:rsidRPr="002F3653">
        <w:rPr>
          <w:rFonts w:ascii="Calibri" w:hAnsi="Calibri" w:cs="Calibri"/>
          <w:sz w:val="20"/>
          <w:szCs w:val="20"/>
        </w:rPr>
        <w:t xml:space="preserve">návrhu tejto správy.  </w:t>
      </w:r>
      <w:r w:rsidR="007879D4" w:rsidRPr="002F3653">
        <w:rPr>
          <w:rFonts w:ascii="Calibri" w:hAnsi="Calibri" w:cs="Calibri"/>
          <w:sz w:val="20"/>
          <w:szCs w:val="20"/>
        </w:rPr>
        <w:t xml:space="preserve"> </w:t>
      </w:r>
    </w:p>
    <w:p w14:paraId="0C8BF7F6" w14:textId="77777777" w:rsidR="00427845" w:rsidRPr="002F3653" w:rsidRDefault="00427845" w:rsidP="001614CC">
      <w:pPr>
        <w:pStyle w:val="Default"/>
        <w:numPr>
          <w:ilvl w:val="0"/>
          <w:numId w:val="16"/>
        </w:numPr>
        <w:spacing w:before="120" w:line="276" w:lineRule="auto"/>
        <w:ind w:left="360"/>
        <w:jc w:val="both"/>
        <w:rPr>
          <w:rFonts w:ascii="Calibri" w:hAnsi="Calibri" w:cs="Calibri"/>
          <w:sz w:val="20"/>
          <w:szCs w:val="20"/>
        </w:rPr>
      </w:pPr>
      <w:r w:rsidRPr="002F3653">
        <w:rPr>
          <w:rFonts w:ascii="Calibri" w:hAnsi="Calibri" w:cs="Calibri"/>
          <w:sz w:val="20"/>
          <w:szCs w:val="20"/>
        </w:rPr>
        <w:t>Ak kontrolou neboli zistené nedostatky (porušenia pr</w:t>
      </w:r>
      <w:r w:rsidR="00EB062A">
        <w:rPr>
          <w:rFonts w:ascii="Calibri" w:hAnsi="Calibri" w:cs="Calibri"/>
          <w:sz w:val="20"/>
          <w:szCs w:val="20"/>
        </w:rPr>
        <w:t>avidiel</w:t>
      </w:r>
      <w:r w:rsidRPr="002F3653">
        <w:rPr>
          <w:rFonts w:ascii="Calibri" w:hAnsi="Calibri" w:cs="Calibri"/>
          <w:sz w:val="20"/>
          <w:szCs w:val="20"/>
        </w:rPr>
        <w:t xml:space="preserve"> a</w:t>
      </w:r>
      <w:r w:rsidR="002C072A" w:rsidRPr="002F3653">
        <w:rPr>
          <w:rFonts w:ascii="Calibri" w:hAnsi="Calibri" w:cs="Calibri"/>
          <w:sz w:val="20"/>
          <w:szCs w:val="20"/>
        </w:rPr>
        <w:t> </w:t>
      </w:r>
      <w:r w:rsidRPr="002F3653">
        <w:rPr>
          <w:rFonts w:ascii="Calibri" w:hAnsi="Calibri" w:cs="Calibri"/>
          <w:sz w:val="20"/>
          <w:szCs w:val="20"/>
        </w:rPr>
        <w:t>postupov VO, resp. porušenia pravidiel a</w:t>
      </w:r>
      <w:r w:rsidR="002C072A" w:rsidRPr="002F3653">
        <w:rPr>
          <w:rFonts w:ascii="Calibri" w:hAnsi="Calibri" w:cs="Calibri"/>
          <w:sz w:val="20"/>
          <w:szCs w:val="20"/>
        </w:rPr>
        <w:t> </w:t>
      </w:r>
      <w:r w:rsidRPr="002F3653">
        <w:rPr>
          <w:rFonts w:ascii="Calibri" w:hAnsi="Calibri" w:cs="Calibri"/>
          <w:sz w:val="20"/>
          <w:szCs w:val="20"/>
        </w:rPr>
        <w:t>ustanovení legislatívy SR a</w:t>
      </w:r>
      <w:r w:rsidR="002C072A" w:rsidRPr="002F3653">
        <w:rPr>
          <w:rFonts w:ascii="Calibri" w:hAnsi="Calibri" w:cs="Calibri"/>
          <w:sz w:val="20"/>
          <w:szCs w:val="20"/>
        </w:rPr>
        <w:t> </w:t>
      </w:r>
      <w:r w:rsidRPr="002F3653">
        <w:rPr>
          <w:rFonts w:ascii="Calibri" w:hAnsi="Calibri" w:cs="Calibri"/>
          <w:sz w:val="20"/>
          <w:szCs w:val="20"/>
        </w:rPr>
        <w:t>EÚ a</w:t>
      </w:r>
      <w:r w:rsidR="002C072A" w:rsidRPr="002F3653">
        <w:rPr>
          <w:rFonts w:ascii="Calibri" w:hAnsi="Calibri" w:cs="Calibri"/>
          <w:sz w:val="20"/>
          <w:szCs w:val="20"/>
        </w:rPr>
        <w:t> </w:t>
      </w:r>
      <w:r w:rsidRPr="002F3653">
        <w:rPr>
          <w:rFonts w:ascii="Calibri" w:hAnsi="Calibri" w:cs="Calibri"/>
          <w:sz w:val="20"/>
          <w:szCs w:val="20"/>
        </w:rPr>
        <w:t xml:space="preserve">ani iné porušenia ovplyvňujúce oprávnenosť príslušných výdavkov), </w:t>
      </w:r>
      <w:r w:rsidR="00812751" w:rsidRPr="002F3653">
        <w:rPr>
          <w:rFonts w:ascii="Calibri" w:hAnsi="Calibri" w:cs="Calibri"/>
          <w:sz w:val="20"/>
          <w:szCs w:val="20"/>
        </w:rPr>
        <w:t>žiadateľ/</w:t>
      </w:r>
      <w:r w:rsidRPr="002F3653">
        <w:rPr>
          <w:rFonts w:ascii="Calibri" w:hAnsi="Calibri" w:cs="Calibri"/>
          <w:sz w:val="20"/>
          <w:szCs w:val="20"/>
        </w:rPr>
        <w:t xml:space="preserve">prijímateľ akceptoval všetky zistené nedostatky, RO neakceptuje námietky podané </w:t>
      </w:r>
      <w:r w:rsidR="00812751" w:rsidRPr="002F3653">
        <w:rPr>
          <w:rFonts w:ascii="Calibri" w:hAnsi="Calibri" w:cs="Calibri"/>
          <w:sz w:val="20"/>
          <w:szCs w:val="20"/>
        </w:rPr>
        <w:t>žiadateľom/</w:t>
      </w:r>
      <w:r w:rsidRPr="002F3653">
        <w:rPr>
          <w:rFonts w:ascii="Calibri" w:hAnsi="Calibri" w:cs="Calibri"/>
          <w:sz w:val="20"/>
          <w:szCs w:val="20"/>
        </w:rPr>
        <w:t xml:space="preserve">prijímateľom, </w:t>
      </w:r>
      <w:r w:rsidR="00812751" w:rsidRPr="002F3653">
        <w:rPr>
          <w:rFonts w:ascii="Calibri" w:hAnsi="Calibri" w:cs="Calibri"/>
          <w:sz w:val="20"/>
          <w:szCs w:val="20"/>
        </w:rPr>
        <w:t>žiadateľ/</w:t>
      </w:r>
      <w:r w:rsidRPr="002F3653">
        <w:rPr>
          <w:rFonts w:ascii="Calibri" w:hAnsi="Calibri" w:cs="Calibri"/>
          <w:sz w:val="20"/>
          <w:szCs w:val="20"/>
        </w:rPr>
        <w:t>prijímateľ v</w:t>
      </w:r>
      <w:r w:rsidR="002C072A" w:rsidRPr="002F3653">
        <w:rPr>
          <w:rFonts w:ascii="Calibri" w:hAnsi="Calibri" w:cs="Calibri"/>
          <w:sz w:val="20"/>
          <w:szCs w:val="20"/>
        </w:rPr>
        <w:t> </w:t>
      </w:r>
      <w:r w:rsidRPr="002F3653">
        <w:rPr>
          <w:rFonts w:ascii="Calibri" w:hAnsi="Calibri" w:cs="Calibri"/>
          <w:sz w:val="20"/>
          <w:szCs w:val="20"/>
        </w:rPr>
        <w:t xml:space="preserve">stanovenej lehote nedoručí námietky, alebo </w:t>
      </w:r>
      <w:r w:rsidR="00812751" w:rsidRPr="002F3653">
        <w:rPr>
          <w:rFonts w:ascii="Calibri" w:hAnsi="Calibri" w:cs="Calibri"/>
          <w:sz w:val="20"/>
          <w:szCs w:val="20"/>
        </w:rPr>
        <w:t>žiadateľ/</w:t>
      </w:r>
      <w:r w:rsidRPr="002F3653">
        <w:rPr>
          <w:rFonts w:ascii="Calibri" w:hAnsi="Calibri" w:cs="Calibri"/>
          <w:sz w:val="20"/>
          <w:szCs w:val="20"/>
        </w:rPr>
        <w:t>prijímateľ doručí oznámenie, že nemá námietky k</w:t>
      </w:r>
      <w:r w:rsidR="002C072A" w:rsidRPr="002F3653">
        <w:rPr>
          <w:rFonts w:ascii="Calibri" w:hAnsi="Calibri" w:cs="Calibri"/>
          <w:sz w:val="20"/>
          <w:szCs w:val="20"/>
        </w:rPr>
        <w:t> </w:t>
      </w:r>
      <w:r w:rsidRPr="002F3653">
        <w:rPr>
          <w:rFonts w:ascii="Calibri" w:hAnsi="Calibri" w:cs="Calibri"/>
          <w:sz w:val="20"/>
          <w:szCs w:val="20"/>
        </w:rPr>
        <w:t>výzve alebo návrhu správy z</w:t>
      </w:r>
      <w:r w:rsidR="002C072A" w:rsidRPr="002F3653">
        <w:rPr>
          <w:rFonts w:ascii="Calibri" w:hAnsi="Calibri" w:cs="Calibri"/>
          <w:sz w:val="20"/>
          <w:szCs w:val="20"/>
        </w:rPr>
        <w:t> </w:t>
      </w:r>
      <w:r w:rsidRPr="002F3653">
        <w:rPr>
          <w:rFonts w:ascii="Calibri" w:hAnsi="Calibri" w:cs="Calibri"/>
          <w:sz w:val="20"/>
          <w:szCs w:val="20"/>
        </w:rPr>
        <w:t>kontroly, RO vypracuje</w:t>
      </w:r>
      <w:r w:rsidR="00513F37" w:rsidRPr="002F3653">
        <w:rPr>
          <w:rFonts w:ascii="Calibri" w:hAnsi="Calibri" w:cs="Calibri"/>
          <w:sz w:val="20"/>
          <w:szCs w:val="20"/>
        </w:rPr>
        <w:t xml:space="preserve"> čiastkovú správu/</w:t>
      </w:r>
      <w:r w:rsidRPr="002F3653">
        <w:rPr>
          <w:rFonts w:ascii="Calibri" w:hAnsi="Calibri" w:cs="Calibri"/>
          <w:sz w:val="20"/>
          <w:szCs w:val="20"/>
        </w:rPr>
        <w:t xml:space="preserve"> </w:t>
      </w:r>
      <w:r w:rsidRPr="002F3653">
        <w:rPr>
          <w:rFonts w:ascii="Calibri" w:hAnsi="Calibri" w:cs="Calibri"/>
          <w:b/>
          <w:sz w:val="20"/>
          <w:szCs w:val="20"/>
        </w:rPr>
        <w:t>správu z</w:t>
      </w:r>
      <w:r w:rsidR="002C072A" w:rsidRPr="002F3653">
        <w:rPr>
          <w:rFonts w:ascii="Calibri" w:hAnsi="Calibri" w:cs="Calibri"/>
          <w:b/>
          <w:sz w:val="20"/>
          <w:szCs w:val="20"/>
        </w:rPr>
        <w:t> </w:t>
      </w:r>
      <w:r w:rsidRPr="002F3653">
        <w:rPr>
          <w:rFonts w:ascii="Calibri" w:hAnsi="Calibri" w:cs="Calibri"/>
          <w:b/>
          <w:sz w:val="20"/>
          <w:szCs w:val="20"/>
        </w:rPr>
        <w:t>kontroly</w:t>
      </w:r>
      <w:r w:rsidRPr="002F3653">
        <w:rPr>
          <w:rFonts w:ascii="Calibri" w:hAnsi="Calibri" w:cs="Calibri"/>
          <w:sz w:val="20"/>
          <w:szCs w:val="20"/>
        </w:rPr>
        <w:t xml:space="preserve"> a</w:t>
      </w:r>
      <w:r w:rsidR="002C072A" w:rsidRPr="002F3653">
        <w:rPr>
          <w:rFonts w:ascii="Calibri" w:hAnsi="Calibri" w:cs="Calibri"/>
          <w:sz w:val="20"/>
          <w:szCs w:val="20"/>
        </w:rPr>
        <w:t> </w:t>
      </w:r>
      <w:r w:rsidRPr="002F3653">
        <w:rPr>
          <w:rFonts w:ascii="Calibri" w:hAnsi="Calibri" w:cs="Calibri"/>
          <w:sz w:val="20"/>
          <w:szCs w:val="20"/>
        </w:rPr>
        <w:t xml:space="preserve">zašle ju </w:t>
      </w:r>
      <w:r w:rsidR="00812751" w:rsidRPr="002F3653">
        <w:rPr>
          <w:rFonts w:ascii="Calibri" w:hAnsi="Calibri" w:cs="Calibri"/>
          <w:sz w:val="20"/>
          <w:szCs w:val="20"/>
        </w:rPr>
        <w:t>žiadateľovi/</w:t>
      </w:r>
      <w:r w:rsidRPr="002F3653">
        <w:rPr>
          <w:rFonts w:ascii="Calibri" w:hAnsi="Calibri" w:cs="Calibri"/>
          <w:sz w:val="20"/>
          <w:szCs w:val="20"/>
        </w:rPr>
        <w:t>prijímateľovi.</w:t>
      </w:r>
      <w:r w:rsidR="00DD28B9" w:rsidRPr="002F3653">
        <w:rPr>
          <w:rFonts w:ascii="Calibri" w:hAnsi="Calibri" w:cs="Calibri"/>
          <w:sz w:val="20"/>
          <w:szCs w:val="20"/>
        </w:rPr>
        <w:t xml:space="preserve"> </w:t>
      </w:r>
    </w:p>
    <w:p w14:paraId="70B43E0E" w14:textId="2315B214" w:rsidR="00526446" w:rsidRPr="002F3653" w:rsidDel="0026601D" w:rsidRDefault="00526446" w:rsidP="001614CC">
      <w:pPr>
        <w:pStyle w:val="Default"/>
        <w:numPr>
          <w:ilvl w:val="0"/>
          <w:numId w:val="16"/>
        </w:numPr>
        <w:spacing w:before="120" w:line="276" w:lineRule="auto"/>
        <w:ind w:left="360"/>
        <w:jc w:val="both"/>
        <w:rPr>
          <w:del w:id="202" w:author="uzivatel" w:date="2020-12-17T13:58:00Z"/>
          <w:rFonts w:ascii="Calibri" w:hAnsi="Calibri" w:cs="Calibri"/>
          <w:sz w:val="20"/>
          <w:szCs w:val="20"/>
        </w:rPr>
      </w:pPr>
      <w:del w:id="203" w:author="uzivatel" w:date="2020-12-17T13:58:00Z">
        <w:r w:rsidRPr="002F3653" w:rsidDel="0026601D">
          <w:rPr>
            <w:rFonts w:ascii="Calibri" w:hAnsi="Calibri" w:cs="Calibri"/>
            <w:sz w:val="20"/>
            <w:szCs w:val="20"/>
          </w:rPr>
          <w:delText xml:space="preserve">Ak je predmetom kontroly nadlimitná zákazka, RO v návrhu čiastkovej správy/návrhu správy z kontroly podľa ods. </w:delText>
        </w:r>
        <w:r w:rsidR="00217CCB" w:rsidRPr="002F3653" w:rsidDel="0026601D">
          <w:rPr>
            <w:rFonts w:ascii="Calibri" w:hAnsi="Calibri" w:cs="Calibri"/>
            <w:sz w:val="20"/>
            <w:szCs w:val="20"/>
          </w:rPr>
          <w:delText>6</w:delText>
        </w:r>
        <w:r w:rsidRPr="002F3653" w:rsidDel="0026601D">
          <w:rPr>
            <w:rFonts w:ascii="Calibri" w:hAnsi="Calibri" w:cs="Calibri"/>
            <w:sz w:val="20"/>
            <w:szCs w:val="20"/>
          </w:rPr>
          <w:delText xml:space="preserve"> alebo v čiastkovej správe/správe z kontroly podľa ods</w:delText>
        </w:r>
        <w:r w:rsidR="00D71AA1" w:rsidRPr="002F3653" w:rsidDel="0026601D">
          <w:rPr>
            <w:rFonts w:ascii="Calibri" w:hAnsi="Calibri" w:cs="Calibri"/>
            <w:sz w:val="20"/>
            <w:szCs w:val="20"/>
          </w:rPr>
          <w:delText>eku</w:delText>
        </w:r>
        <w:r w:rsidRPr="002F3653" w:rsidDel="0026601D">
          <w:rPr>
            <w:rFonts w:ascii="Calibri" w:hAnsi="Calibri" w:cs="Calibri"/>
            <w:sz w:val="20"/>
            <w:szCs w:val="20"/>
          </w:rPr>
          <w:delText xml:space="preserve"> </w:delText>
        </w:r>
        <w:r w:rsidR="00217CCB" w:rsidRPr="002F3653" w:rsidDel="0026601D">
          <w:rPr>
            <w:rFonts w:ascii="Calibri" w:hAnsi="Calibri" w:cs="Calibri"/>
            <w:sz w:val="20"/>
            <w:szCs w:val="20"/>
          </w:rPr>
          <w:delText>7</w:delText>
        </w:r>
        <w:r w:rsidRPr="002F3653" w:rsidDel="0026601D">
          <w:rPr>
            <w:rFonts w:ascii="Calibri" w:hAnsi="Calibri" w:cs="Calibri"/>
            <w:sz w:val="20"/>
            <w:szCs w:val="20"/>
          </w:rPr>
          <w:delText xml:space="preserve"> uvedie závery kontroly ÚVO vykonanej na základe § 169 ods. 2 ZVO, ktoré sú uvedené v rozhodnutí ÚVO.</w:delText>
        </w:r>
        <w:r w:rsidR="00AD1CF5" w:rsidRPr="002F3653" w:rsidDel="0026601D">
          <w:rPr>
            <w:rFonts w:ascii="Calibri" w:hAnsi="Calibri" w:cs="Calibri"/>
            <w:sz w:val="20"/>
            <w:szCs w:val="20"/>
          </w:rPr>
          <w:delText xml:space="preserve"> </w:delText>
        </w:r>
      </w:del>
    </w:p>
    <w:p w14:paraId="4DBD86F0" w14:textId="77777777" w:rsidR="00C21218" w:rsidRPr="002F3653" w:rsidRDefault="00E75296" w:rsidP="001614CC">
      <w:pPr>
        <w:pStyle w:val="Default"/>
        <w:numPr>
          <w:ilvl w:val="0"/>
          <w:numId w:val="16"/>
        </w:numPr>
        <w:spacing w:before="120" w:line="276" w:lineRule="auto"/>
        <w:ind w:left="360"/>
        <w:jc w:val="both"/>
        <w:rPr>
          <w:rFonts w:asciiTheme="minorHAnsi" w:hAnsiTheme="minorHAnsi" w:cs="Calibri"/>
          <w:sz w:val="22"/>
          <w:szCs w:val="20"/>
        </w:rPr>
      </w:pPr>
      <w:r w:rsidRPr="002F3653">
        <w:rPr>
          <w:rFonts w:ascii="Calibri" w:hAnsi="Calibri" w:cs="Calibri"/>
          <w:sz w:val="20"/>
          <w:szCs w:val="20"/>
        </w:rPr>
        <w:t>A</w:t>
      </w:r>
      <w:r w:rsidR="00C21218" w:rsidRPr="002F3653">
        <w:rPr>
          <w:rFonts w:asciiTheme="minorHAnsi" w:hAnsiTheme="minorHAnsi"/>
          <w:sz w:val="20"/>
          <w:szCs w:val="18"/>
        </w:rPr>
        <w:t>k je predmetom kontroly RO návrh dodatku k zmluve s dodávateľom/úspešným uchádzačom, RO posúdi súlad návrhu dodatku s príslušnými ustanoveniami ZVO, a to najmä ustanovením § 18 ZVO ako aj zmeny z neho vyplývajúce po stránke ich súladu so schválenou ŽoNFP</w:t>
      </w:r>
      <w:ins w:id="204" w:author="Chromíková, Katarína" w:date="2020-12-09T14:12:00Z">
        <w:r w:rsidR="00372DD6">
          <w:rPr>
            <w:rFonts w:asciiTheme="minorHAnsi" w:hAnsiTheme="minorHAnsi"/>
            <w:sz w:val="20"/>
            <w:szCs w:val="18"/>
          </w:rPr>
          <w:t>, resp.</w:t>
        </w:r>
      </w:ins>
      <w:del w:id="205" w:author="Chromíková, Katarína" w:date="2020-12-09T14:12:00Z">
        <w:r w:rsidR="00C21218" w:rsidRPr="002F3653" w:rsidDel="00372DD6">
          <w:rPr>
            <w:rFonts w:asciiTheme="minorHAnsi" w:hAnsiTheme="minorHAnsi"/>
            <w:sz w:val="20"/>
            <w:szCs w:val="18"/>
          </w:rPr>
          <w:delText xml:space="preserve"> a</w:delText>
        </w:r>
      </w:del>
      <w:r w:rsidR="00C21218" w:rsidRPr="002F3653">
        <w:rPr>
          <w:rFonts w:asciiTheme="minorHAnsi" w:hAnsiTheme="minorHAnsi"/>
          <w:sz w:val="20"/>
          <w:szCs w:val="18"/>
        </w:rPr>
        <w:t xml:space="preserve"> účinnou Zmluvou o poskytnutí NFP. Lehota na výkon kontroly návrhu dodatku je 15 pracovných dní.</w:t>
      </w:r>
    </w:p>
    <w:p w14:paraId="7AEE75BB" w14:textId="77777777" w:rsidR="000A22A0" w:rsidRPr="002F3653" w:rsidRDefault="00427845" w:rsidP="001614CC">
      <w:pPr>
        <w:pStyle w:val="Default"/>
        <w:numPr>
          <w:ilvl w:val="0"/>
          <w:numId w:val="16"/>
        </w:numPr>
        <w:spacing w:before="120" w:line="276" w:lineRule="auto"/>
        <w:ind w:left="360"/>
        <w:jc w:val="both"/>
        <w:rPr>
          <w:rFonts w:ascii="Calibri" w:hAnsi="Calibri" w:cs="Calibri"/>
          <w:sz w:val="20"/>
          <w:szCs w:val="20"/>
        </w:rPr>
      </w:pPr>
      <w:r w:rsidRPr="002F3653">
        <w:rPr>
          <w:rFonts w:ascii="Calibri" w:hAnsi="Calibri" w:cs="Calibri"/>
          <w:sz w:val="20"/>
          <w:szCs w:val="20"/>
        </w:rPr>
        <w:t>Zaslanie správy z</w:t>
      </w:r>
      <w:r w:rsidR="002C072A" w:rsidRPr="002F3653">
        <w:rPr>
          <w:rFonts w:ascii="Calibri" w:hAnsi="Calibri" w:cs="Calibri"/>
          <w:sz w:val="20"/>
          <w:szCs w:val="20"/>
        </w:rPr>
        <w:t> </w:t>
      </w:r>
      <w:r w:rsidRPr="002F3653">
        <w:rPr>
          <w:rFonts w:ascii="Calibri" w:hAnsi="Calibri" w:cs="Calibri"/>
          <w:sz w:val="20"/>
          <w:szCs w:val="20"/>
        </w:rPr>
        <w:t xml:space="preserve">kontroly </w:t>
      </w:r>
      <w:r w:rsidR="00812751" w:rsidRPr="002F3653">
        <w:rPr>
          <w:rFonts w:ascii="Calibri" w:hAnsi="Calibri" w:cs="Calibri"/>
          <w:sz w:val="20"/>
          <w:szCs w:val="20"/>
        </w:rPr>
        <w:t>žiadateľovi/</w:t>
      </w:r>
      <w:r w:rsidRPr="002F3653">
        <w:rPr>
          <w:rFonts w:ascii="Calibri" w:hAnsi="Calibri" w:cs="Calibri"/>
          <w:sz w:val="20"/>
          <w:szCs w:val="20"/>
        </w:rPr>
        <w:t xml:space="preserve">prijímateľovi sa považuje za moment ukončenia kontroly. </w:t>
      </w:r>
    </w:p>
    <w:p w14:paraId="29279141" w14:textId="77777777" w:rsidR="00526446" w:rsidRPr="002F3653" w:rsidRDefault="00526446" w:rsidP="00526446">
      <w:pPr>
        <w:pStyle w:val="Nadpis3"/>
      </w:pPr>
      <w:bookmarkStart w:id="206" w:name="_Toc11153164"/>
      <w:r w:rsidRPr="002F3653">
        <w:t>Lehoty na výkon kontroly</w:t>
      </w:r>
      <w:bookmarkEnd w:id="206"/>
    </w:p>
    <w:p w14:paraId="6DFC2A13" w14:textId="582D4956" w:rsidR="00526446" w:rsidRPr="00E31F51" w:rsidRDefault="00526446" w:rsidP="001614CC">
      <w:pPr>
        <w:pStyle w:val="Default"/>
        <w:numPr>
          <w:ilvl w:val="0"/>
          <w:numId w:val="16"/>
        </w:numPr>
        <w:spacing w:before="120" w:line="276" w:lineRule="auto"/>
        <w:ind w:left="426" w:hanging="426"/>
        <w:jc w:val="both"/>
        <w:rPr>
          <w:rFonts w:ascii="Calibri" w:hAnsi="Calibri" w:cs="Calibri"/>
          <w:b/>
          <w:sz w:val="20"/>
          <w:szCs w:val="20"/>
        </w:rPr>
      </w:pPr>
      <w:r w:rsidRPr="002F3653">
        <w:rPr>
          <w:rFonts w:ascii="Calibri" w:hAnsi="Calibri" w:cs="Calibri"/>
          <w:sz w:val="20"/>
          <w:szCs w:val="20"/>
        </w:rPr>
        <w:t xml:space="preserve">Lehoty na výkon kontroly VO začínajú pre RO </w:t>
      </w:r>
      <w:r w:rsidR="000F4134" w:rsidRPr="00345564">
        <w:rPr>
          <w:rFonts w:ascii="Calibri" w:hAnsi="Calibri" w:cs="Calibri"/>
          <w:sz w:val="20"/>
          <w:szCs w:val="20"/>
        </w:rPr>
        <w:t>plynúť prvým pracovným dňom nasledujúcim po evidovaní prijatej žiadosti Prijímateľa</w:t>
      </w:r>
      <w:r w:rsidR="000F4134">
        <w:rPr>
          <w:rFonts w:ascii="Calibri" w:hAnsi="Calibri" w:cs="Calibri"/>
          <w:sz w:val="20"/>
          <w:szCs w:val="20"/>
        </w:rPr>
        <w:t>/Žiadateľa o vykonanie kontroly (Príloha č. 1 Príru</w:t>
      </w:r>
      <w:r w:rsidR="00141DA8">
        <w:rPr>
          <w:rFonts w:ascii="Calibri" w:hAnsi="Calibri" w:cs="Calibri"/>
          <w:sz w:val="20"/>
          <w:szCs w:val="20"/>
        </w:rPr>
        <w:t>čky</w:t>
      </w:r>
      <w:r w:rsidR="009C5AB5">
        <w:rPr>
          <w:rFonts w:ascii="Calibri" w:hAnsi="Calibri" w:cs="Calibri"/>
          <w:sz w:val="20"/>
          <w:szCs w:val="20"/>
        </w:rPr>
        <w:t xml:space="preserve"> /P</w:t>
      </w:r>
      <w:r w:rsidR="009C5AB5">
        <w:rPr>
          <w:rFonts w:asciiTheme="minorHAnsi" w:hAnsiTheme="minorHAnsi" w:cs="Calibri"/>
          <w:sz w:val="20"/>
          <w:szCs w:val="20"/>
        </w:rPr>
        <w:t>ríloha č. 11 v prípade CEF</w:t>
      </w:r>
      <w:r w:rsidR="00141DA8">
        <w:rPr>
          <w:rFonts w:ascii="Calibri" w:hAnsi="Calibri" w:cs="Calibri"/>
          <w:sz w:val="20"/>
          <w:szCs w:val="20"/>
        </w:rPr>
        <w:t>)</w:t>
      </w:r>
      <w:r w:rsidRPr="002F3653">
        <w:rPr>
          <w:rFonts w:ascii="Calibri" w:hAnsi="Calibri" w:cs="Calibri"/>
          <w:sz w:val="20"/>
          <w:szCs w:val="20"/>
        </w:rPr>
        <w:t>.</w:t>
      </w:r>
      <w:r w:rsidR="00E1075A">
        <w:rPr>
          <w:rFonts w:ascii="Calibri" w:hAnsi="Calibri" w:cs="Calibri"/>
          <w:sz w:val="20"/>
          <w:szCs w:val="20"/>
        </w:rPr>
        <w:t xml:space="preserve"> </w:t>
      </w:r>
      <w:r w:rsidR="00E1075A" w:rsidRPr="00E1075A">
        <w:rPr>
          <w:rFonts w:ascii="Calibri" w:hAnsi="Calibri" w:cs="Calibri"/>
          <w:sz w:val="20"/>
          <w:szCs w:val="20"/>
        </w:rPr>
        <w:t>Ak dokumentácia</w:t>
      </w:r>
      <w:r w:rsidR="006F4271">
        <w:rPr>
          <w:rFonts w:ascii="Calibri" w:hAnsi="Calibri" w:cs="Calibri"/>
          <w:sz w:val="20"/>
          <w:szCs w:val="20"/>
        </w:rPr>
        <w:t xml:space="preserve"> nie je kompletná, požiada RO o</w:t>
      </w:r>
      <w:r w:rsidR="00E1075A" w:rsidRPr="00E1075A">
        <w:rPr>
          <w:rFonts w:ascii="Calibri" w:hAnsi="Calibri" w:cs="Calibri"/>
          <w:sz w:val="20"/>
          <w:szCs w:val="20"/>
        </w:rPr>
        <w:t xml:space="preserve"> jej doplnenie a lehota na výkon finančnej kontroly VO sa prerušuje.</w:t>
      </w:r>
      <w:r w:rsidR="00E1075A">
        <w:rPr>
          <w:rFonts w:ascii="Calibri" w:hAnsi="Calibri" w:cs="Calibri"/>
          <w:sz w:val="20"/>
          <w:szCs w:val="20"/>
        </w:rPr>
        <w:t xml:space="preserve"> Rovnako </w:t>
      </w:r>
      <w:r w:rsidR="00E1075A" w:rsidRPr="00E1075A">
        <w:rPr>
          <w:rFonts w:ascii="Calibri" w:hAnsi="Calibri" w:cs="Calibri"/>
          <w:sz w:val="20"/>
          <w:szCs w:val="20"/>
        </w:rPr>
        <w:t>v prípade podania námietok, resp. plynutia lehoty na podanie námietok proti návrhu správy z kontroly, sa lehota na výkon finančnej kontroly VO prerušuje.</w:t>
      </w:r>
      <w:r w:rsidRPr="002F3653">
        <w:rPr>
          <w:rFonts w:ascii="Calibri" w:hAnsi="Calibri" w:cs="Calibri"/>
          <w:sz w:val="20"/>
          <w:szCs w:val="20"/>
        </w:rPr>
        <w:t xml:space="preserve"> </w:t>
      </w:r>
      <w:ins w:id="207" w:author="uzivatel" w:date="2020-12-17T13:36:00Z">
        <w:r w:rsidR="00E31D38">
          <w:rPr>
            <w:rFonts w:ascii="Calibri" w:hAnsi="Calibri" w:cs="Calibri"/>
            <w:sz w:val="20"/>
            <w:szCs w:val="20"/>
          </w:rPr>
          <w:t>Žiadateľ/</w:t>
        </w:r>
      </w:ins>
      <w:r w:rsidR="00244E06" w:rsidRPr="00244E06">
        <w:rPr>
          <w:rFonts w:ascii="Calibri" w:hAnsi="Calibri" w:cs="Calibri"/>
          <w:sz w:val="20"/>
          <w:szCs w:val="20"/>
        </w:rPr>
        <w:t>Prijímateľ má možnosť späťvzatia dokumentácie k verejnému obstarávaniu alebo obstarávaniu, ktorá bola predložená na RO za účelom výkonu finančnej kontroly VO alebo kontroly obstarávania</w:t>
      </w:r>
      <w:r w:rsidR="00BE7578">
        <w:rPr>
          <w:rFonts w:ascii="Calibri" w:hAnsi="Calibri" w:cs="Calibri"/>
          <w:sz w:val="20"/>
          <w:szCs w:val="20"/>
        </w:rPr>
        <w:t xml:space="preserve"> tak, že</w:t>
      </w:r>
      <w:r w:rsidR="00BE7578" w:rsidRPr="00BE7578">
        <w:rPr>
          <w:rFonts w:ascii="Calibri" w:hAnsi="Calibri" w:cs="Calibri"/>
          <w:sz w:val="20"/>
          <w:szCs w:val="20"/>
        </w:rPr>
        <w:t xml:space="preserve"> RO zastaví finančnú kontrolu </w:t>
      </w:r>
      <w:ins w:id="208" w:author="uzivatel" w:date="2020-12-17T14:15:00Z">
        <w:r w:rsidR="00136D3C">
          <w:rPr>
            <w:rFonts w:ascii="Calibri" w:hAnsi="Calibri" w:cs="Calibri"/>
            <w:sz w:val="20"/>
            <w:szCs w:val="20"/>
          </w:rPr>
          <w:t xml:space="preserve">a </w:t>
        </w:r>
        <w:r w:rsidR="00136D3C" w:rsidRPr="00136D3C">
          <w:rPr>
            <w:rFonts w:ascii="Calibri" w:hAnsi="Calibri" w:cs="Calibri"/>
            <w:sz w:val="20"/>
            <w:szCs w:val="20"/>
          </w:rPr>
          <w:t>vyhotoví správu z kontroly kde bude uvedené, že finančnú operáciu je potrebné zastaviť a výdavky z predmetného VO nebudú pripustené do financovania v plnom rozsahu</w:t>
        </w:r>
      </w:ins>
      <w:del w:id="209" w:author="uzivatel" w:date="2020-12-17T14:15:00Z">
        <w:r w:rsidR="00BE7578" w:rsidRPr="00BE7578" w:rsidDel="00136D3C">
          <w:rPr>
            <w:rFonts w:ascii="Calibri" w:hAnsi="Calibri" w:cs="Calibri"/>
            <w:sz w:val="20"/>
            <w:szCs w:val="20"/>
          </w:rPr>
          <w:delText>vyhotovením záznamu</w:delText>
        </w:r>
      </w:del>
      <w:del w:id="210" w:author="Unknown">
        <w:r w:rsidR="00845583" w:rsidRPr="00136D3C" w:rsidDel="00136D3C">
          <w:footnoteReference w:id="36"/>
        </w:r>
      </w:del>
      <w:r w:rsidR="00244E06" w:rsidRPr="00244E06">
        <w:rPr>
          <w:rFonts w:ascii="Calibri" w:hAnsi="Calibri" w:cs="Calibri"/>
          <w:sz w:val="20"/>
          <w:szCs w:val="20"/>
        </w:rPr>
        <w:t xml:space="preserve">. </w:t>
      </w:r>
      <w:r w:rsidR="00244E06" w:rsidRPr="0060257D">
        <w:rPr>
          <w:rFonts w:ascii="Calibri" w:hAnsi="Calibri" w:cs="Calibri"/>
          <w:sz w:val="20"/>
          <w:szCs w:val="20"/>
        </w:rPr>
        <w:t xml:space="preserve">Ak </w:t>
      </w:r>
      <w:ins w:id="213" w:author="uzivatel" w:date="2020-12-17T13:37:00Z">
        <w:r w:rsidR="00E31D38">
          <w:rPr>
            <w:rFonts w:ascii="Calibri" w:hAnsi="Calibri" w:cs="Calibri"/>
            <w:sz w:val="20"/>
            <w:szCs w:val="20"/>
          </w:rPr>
          <w:t>žiadateľ/</w:t>
        </w:r>
      </w:ins>
      <w:r w:rsidR="00244E06" w:rsidRPr="0060257D">
        <w:rPr>
          <w:rFonts w:ascii="Calibri" w:hAnsi="Calibri" w:cs="Calibri"/>
          <w:sz w:val="20"/>
          <w:szCs w:val="20"/>
        </w:rPr>
        <w:t xml:space="preserve">prijímateľ opätovne predloží dokumentáciu na finančnú kontrolu, lehoty začínajú plynúť odznovu. </w:t>
      </w:r>
      <w:r w:rsidR="00141DA8" w:rsidRPr="00345564">
        <w:rPr>
          <w:rFonts w:ascii="Calibri" w:hAnsi="Calibri" w:cs="Calibri"/>
          <w:sz w:val="20"/>
          <w:szCs w:val="20"/>
        </w:rPr>
        <w:t xml:space="preserve">Kompletnú dokumentáciu k VO alebo obstarávaniu </w:t>
      </w:r>
      <w:r w:rsidR="00141DA8">
        <w:rPr>
          <w:rFonts w:ascii="Calibri" w:hAnsi="Calibri" w:cs="Calibri"/>
          <w:sz w:val="20"/>
          <w:szCs w:val="20"/>
        </w:rPr>
        <w:t>žiadateľ/</w:t>
      </w:r>
      <w:r w:rsidR="00141DA8" w:rsidRPr="00345564">
        <w:rPr>
          <w:rFonts w:ascii="Calibri" w:hAnsi="Calibri" w:cs="Calibri"/>
          <w:sz w:val="20"/>
          <w:szCs w:val="20"/>
        </w:rPr>
        <w:t xml:space="preserve">prijímateľ predkladá na RO cez ITMS2014+, pričom je povinný jednotlivé časti dokumentácie evidovať do ITMS2014+ samostatne, aby celkový objem dát za jednu prílohu neprekročil 100 MB. </w:t>
      </w:r>
      <w:r w:rsidRPr="00E31F51">
        <w:rPr>
          <w:rFonts w:asciiTheme="minorHAnsi" w:hAnsiTheme="minorHAnsi" w:cs="Calibri"/>
          <w:b/>
          <w:sz w:val="20"/>
          <w:szCs w:val="18"/>
        </w:rPr>
        <w:t>RO môže v odôvodnených prípadoch lehoty na výkon kontroly VO predĺžiť. Takéto predĺženie lehoty oznámi RO žiadateľovi/pri</w:t>
      </w:r>
      <w:r w:rsidR="006E005E" w:rsidRPr="00E31F51">
        <w:rPr>
          <w:rFonts w:asciiTheme="minorHAnsi" w:hAnsiTheme="minorHAnsi" w:cs="Calibri"/>
          <w:b/>
          <w:sz w:val="20"/>
          <w:szCs w:val="18"/>
        </w:rPr>
        <w:t>jímateľovi spôsobom uvedeným v Z</w:t>
      </w:r>
      <w:r w:rsidRPr="00E31F51">
        <w:rPr>
          <w:rFonts w:asciiTheme="minorHAnsi" w:hAnsiTheme="minorHAnsi" w:cs="Calibri"/>
          <w:b/>
          <w:sz w:val="20"/>
          <w:szCs w:val="18"/>
        </w:rPr>
        <w:t>mluve o poskytnutí NFP, resp. v ino</w:t>
      </w:r>
      <w:r w:rsidR="006E005E" w:rsidRPr="00E31F51">
        <w:rPr>
          <w:rFonts w:asciiTheme="minorHAnsi" w:hAnsiTheme="minorHAnsi" w:cs="Calibri"/>
          <w:b/>
          <w:sz w:val="20"/>
          <w:szCs w:val="18"/>
        </w:rPr>
        <w:t>m záväznom dokumente, na ktorý Z</w:t>
      </w:r>
      <w:r w:rsidRPr="00E31F51">
        <w:rPr>
          <w:rFonts w:asciiTheme="minorHAnsi" w:hAnsiTheme="minorHAnsi" w:cs="Calibri"/>
          <w:b/>
          <w:sz w:val="20"/>
          <w:szCs w:val="18"/>
        </w:rPr>
        <w:t xml:space="preserve">mluva o poskytnutí NFP odkazuje. </w:t>
      </w:r>
    </w:p>
    <w:p w14:paraId="7DE71555" w14:textId="6BAEA631" w:rsidR="00526446" w:rsidRPr="002F3653" w:rsidRDefault="00526446" w:rsidP="001614CC">
      <w:pPr>
        <w:pStyle w:val="Odsekzoznamu"/>
        <w:numPr>
          <w:ilvl w:val="0"/>
          <w:numId w:val="16"/>
        </w:numPr>
        <w:autoSpaceDE w:val="0"/>
        <w:autoSpaceDN w:val="0"/>
        <w:adjustRightInd w:val="0"/>
        <w:spacing w:before="120" w:line="276" w:lineRule="auto"/>
        <w:ind w:left="426" w:hanging="426"/>
        <w:contextualSpacing w:val="0"/>
        <w:jc w:val="both"/>
        <w:rPr>
          <w:rFonts w:asciiTheme="minorHAnsi" w:hAnsiTheme="minorHAnsi" w:cs="Calibri"/>
          <w:color w:val="000000"/>
          <w:sz w:val="20"/>
          <w:szCs w:val="18"/>
        </w:rPr>
      </w:pPr>
      <w:r w:rsidRPr="002F3653">
        <w:rPr>
          <w:rFonts w:asciiTheme="minorHAnsi" w:hAnsiTheme="minorHAnsi" w:cs="Calibri"/>
          <w:color w:val="000000"/>
          <w:sz w:val="20"/>
          <w:szCs w:val="18"/>
        </w:rPr>
        <w:t xml:space="preserve">V prípade, že RO zašle </w:t>
      </w:r>
      <w:ins w:id="214" w:author="uzivatel" w:date="2020-12-17T14:54:00Z">
        <w:r w:rsidR="00805169">
          <w:rPr>
            <w:rFonts w:asciiTheme="minorHAnsi" w:hAnsiTheme="minorHAnsi" w:cs="Calibri"/>
            <w:color w:val="000000"/>
            <w:sz w:val="20"/>
            <w:szCs w:val="18"/>
          </w:rPr>
          <w:t>žiadateľovi/</w:t>
        </w:r>
      </w:ins>
      <w:r w:rsidRPr="0060257D">
        <w:rPr>
          <w:rFonts w:asciiTheme="minorHAnsi" w:hAnsiTheme="minorHAnsi" w:cs="Calibri"/>
          <w:color w:val="000000"/>
          <w:sz w:val="20"/>
          <w:szCs w:val="18"/>
        </w:rPr>
        <w:t>prijímateľovi žiadosť o vysvetlenie alebo doplnenie dokumentácie</w:t>
      </w:r>
      <w:r w:rsidR="00AF40D7" w:rsidRPr="0060257D">
        <w:rPr>
          <w:rFonts w:asciiTheme="minorHAnsi" w:hAnsiTheme="minorHAnsi" w:cs="Calibri"/>
          <w:color w:val="000000"/>
          <w:sz w:val="20"/>
          <w:szCs w:val="18"/>
        </w:rPr>
        <w:t xml:space="preserve"> podľa ods. 6</w:t>
      </w:r>
      <w:r w:rsidRPr="0060257D">
        <w:rPr>
          <w:rFonts w:asciiTheme="minorHAnsi" w:hAnsiTheme="minorHAnsi" w:cs="Calibri"/>
          <w:color w:val="000000"/>
          <w:sz w:val="20"/>
          <w:szCs w:val="18"/>
        </w:rPr>
        <w:t xml:space="preserve">, určí v tejto žiadosti lehotu minimálne 5 a maximálne 10 pracovných dní na zaslanie vysvetlenia alebo doplnenia zo strany </w:t>
      </w:r>
      <w:r w:rsidR="00AF40D7" w:rsidRPr="0060257D">
        <w:rPr>
          <w:rFonts w:asciiTheme="minorHAnsi" w:hAnsiTheme="minorHAnsi" w:cs="Calibri"/>
          <w:color w:val="000000"/>
          <w:sz w:val="20"/>
          <w:szCs w:val="18"/>
        </w:rPr>
        <w:t>žiadateľa/</w:t>
      </w:r>
      <w:r w:rsidRPr="0060257D">
        <w:rPr>
          <w:rFonts w:asciiTheme="minorHAnsi" w:hAnsiTheme="minorHAnsi" w:cs="Calibri"/>
          <w:color w:val="000000"/>
          <w:sz w:val="20"/>
          <w:szCs w:val="18"/>
        </w:rPr>
        <w:t>prijímateľa.</w:t>
      </w:r>
      <w:r w:rsidRPr="002F3653">
        <w:rPr>
          <w:rFonts w:asciiTheme="minorHAnsi" w:hAnsiTheme="minorHAnsi" w:cs="Calibri"/>
          <w:color w:val="000000"/>
          <w:sz w:val="20"/>
          <w:szCs w:val="18"/>
        </w:rPr>
        <w:t xml:space="preserve"> </w:t>
      </w:r>
      <w:r w:rsidR="008C09DC" w:rsidRPr="008C09DC">
        <w:rPr>
          <w:rFonts w:asciiTheme="minorHAnsi" w:hAnsiTheme="minorHAnsi" w:cs="Calibri"/>
          <w:color w:val="000000"/>
          <w:sz w:val="20"/>
          <w:szCs w:val="18"/>
        </w:rPr>
        <w:t xml:space="preserve">Dňom odoslania žiadosti sa prerušuje lehota na výkon kontroly. </w:t>
      </w:r>
      <w:r w:rsidR="00141DA8">
        <w:rPr>
          <w:rFonts w:asciiTheme="minorHAnsi" w:hAnsiTheme="minorHAnsi" w:cs="Calibri"/>
          <w:color w:val="000000"/>
          <w:sz w:val="20"/>
          <w:szCs w:val="18"/>
        </w:rPr>
        <w:t xml:space="preserve">Prvým </w:t>
      </w:r>
      <w:r w:rsidR="00141DA8" w:rsidRPr="00345564">
        <w:rPr>
          <w:rFonts w:ascii="Calibri" w:hAnsi="Calibri" w:cs="Calibri"/>
          <w:sz w:val="20"/>
          <w:szCs w:val="20"/>
        </w:rPr>
        <w:t xml:space="preserve">pracovným dňom nasledujúcim </w:t>
      </w:r>
      <w:r w:rsidR="008C09DC" w:rsidRPr="008C09DC">
        <w:rPr>
          <w:rFonts w:asciiTheme="minorHAnsi" w:hAnsiTheme="minorHAnsi" w:cs="Calibri"/>
          <w:color w:val="000000"/>
          <w:sz w:val="20"/>
          <w:szCs w:val="18"/>
        </w:rPr>
        <w:t xml:space="preserve">po dni doručenia </w:t>
      </w:r>
      <w:ins w:id="215" w:author="Chromíková, Katarína" w:date="2020-12-09T15:09:00Z">
        <w:r w:rsidR="0097147F">
          <w:rPr>
            <w:rFonts w:asciiTheme="minorHAnsi" w:hAnsiTheme="minorHAnsi" w:cs="Calibri"/>
            <w:color w:val="000000"/>
            <w:sz w:val="20"/>
            <w:szCs w:val="18"/>
          </w:rPr>
          <w:t xml:space="preserve">požadovaného </w:t>
        </w:r>
      </w:ins>
      <w:r w:rsidR="008C09DC" w:rsidRPr="008C09DC">
        <w:rPr>
          <w:rFonts w:asciiTheme="minorHAnsi" w:hAnsiTheme="minorHAnsi" w:cs="Calibri"/>
          <w:color w:val="000000"/>
          <w:sz w:val="20"/>
          <w:szCs w:val="18"/>
        </w:rPr>
        <w:t>vysvetlenia alebo doplnenia dokumentácie na RO pokračuje pl</w:t>
      </w:r>
      <w:r w:rsidR="008C09DC">
        <w:rPr>
          <w:rFonts w:asciiTheme="minorHAnsi" w:hAnsiTheme="minorHAnsi" w:cs="Calibri"/>
          <w:color w:val="000000"/>
          <w:sz w:val="20"/>
          <w:szCs w:val="18"/>
        </w:rPr>
        <w:t>ynutie lehoty na výkon</w:t>
      </w:r>
      <w:r w:rsidR="008C09DC" w:rsidRPr="008C09DC">
        <w:rPr>
          <w:rFonts w:asciiTheme="minorHAnsi" w:hAnsiTheme="minorHAnsi" w:cs="Calibri"/>
          <w:color w:val="000000"/>
          <w:sz w:val="20"/>
          <w:szCs w:val="18"/>
        </w:rPr>
        <w:t xml:space="preserve"> kontroly VO</w:t>
      </w:r>
      <w:r w:rsidR="008C09DC">
        <w:rPr>
          <w:rFonts w:asciiTheme="minorHAnsi" w:hAnsiTheme="minorHAnsi" w:cs="Calibri"/>
          <w:color w:val="000000"/>
          <w:sz w:val="20"/>
          <w:szCs w:val="18"/>
        </w:rPr>
        <w:t>.</w:t>
      </w:r>
      <w:r w:rsidR="00141DA8">
        <w:rPr>
          <w:rFonts w:asciiTheme="minorHAnsi" w:hAnsiTheme="minorHAnsi" w:cs="Calibri"/>
          <w:color w:val="000000"/>
          <w:sz w:val="20"/>
          <w:szCs w:val="18"/>
        </w:rPr>
        <w:t xml:space="preserve"> </w:t>
      </w:r>
      <w:r w:rsidR="00141DA8" w:rsidRPr="00584FEC">
        <w:rPr>
          <w:rFonts w:asciiTheme="minorHAnsi" w:hAnsiTheme="minorHAnsi" w:cs="Calibri"/>
          <w:b/>
          <w:color w:val="000000"/>
          <w:sz w:val="20"/>
          <w:szCs w:val="18"/>
        </w:rPr>
        <w:t>RO je povinný vydať správu z kontroly v lehote 5 pracovných dní odo dňa podania námietok, resp. uplynutia lehoty na podanie námietok</w:t>
      </w:r>
      <w:r w:rsidR="00141DA8" w:rsidRPr="00372E07">
        <w:rPr>
          <w:rFonts w:asciiTheme="minorHAnsi" w:hAnsiTheme="minorHAnsi" w:cs="Calibri"/>
          <w:color w:val="000000"/>
          <w:sz w:val="20"/>
          <w:szCs w:val="18"/>
        </w:rPr>
        <w:t>.</w:t>
      </w:r>
    </w:p>
    <w:p w14:paraId="252A5697" w14:textId="4BA577E7" w:rsidR="00526446" w:rsidRPr="002F3653" w:rsidRDefault="00526446" w:rsidP="001614CC">
      <w:pPr>
        <w:pStyle w:val="Odsekzoznamu"/>
        <w:numPr>
          <w:ilvl w:val="0"/>
          <w:numId w:val="16"/>
        </w:numPr>
        <w:autoSpaceDE w:val="0"/>
        <w:autoSpaceDN w:val="0"/>
        <w:adjustRightInd w:val="0"/>
        <w:spacing w:before="120" w:line="276" w:lineRule="auto"/>
        <w:ind w:left="450" w:hanging="450"/>
        <w:contextualSpacing w:val="0"/>
        <w:jc w:val="both"/>
        <w:rPr>
          <w:rFonts w:asciiTheme="minorHAnsi" w:hAnsiTheme="minorHAnsi" w:cs="Calibri"/>
          <w:color w:val="000000"/>
          <w:sz w:val="20"/>
          <w:szCs w:val="18"/>
        </w:rPr>
      </w:pPr>
      <w:r w:rsidRPr="002F3653">
        <w:rPr>
          <w:rFonts w:asciiTheme="minorHAnsi" w:hAnsiTheme="minorHAnsi" w:cs="Calibri"/>
          <w:color w:val="000000"/>
          <w:sz w:val="20"/>
          <w:szCs w:val="18"/>
        </w:rPr>
        <w:t>Ak RO nezašle návrh správy z kontroly (v prípade zisten</w:t>
      </w:r>
      <w:r w:rsidR="00107E82" w:rsidRPr="002F3653">
        <w:rPr>
          <w:rFonts w:asciiTheme="minorHAnsi" w:hAnsiTheme="minorHAnsi" w:cs="Calibri"/>
          <w:color w:val="000000"/>
          <w:sz w:val="20"/>
          <w:szCs w:val="18"/>
        </w:rPr>
        <w:t>ia</w:t>
      </w:r>
      <w:r w:rsidRPr="002F3653">
        <w:rPr>
          <w:rFonts w:asciiTheme="minorHAnsi" w:hAnsiTheme="minorHAnsi" w:cs="Calibri"/>
          <w:color w:val="000000"/>
          <w:sz w:val="20"/>
          <w:szCs w:val="18"/>
        </w:rPr>
        <w:t xml:space="preserve"> nedostatkov) alebo správu z kontroly (v prípade, ak kontrolou neboli zistené nedostatky) v</w:t>
      </w:r>
      <w:r w:rsidR="00AD1CF5" w:rsidRPr="002F3653">
        <w:rPr>
          <w:rFonts w:asciiTheme="minorHAnsi" w:hAnsiTheme="minorHAnsi" w:cs="Calibri"/>
          <w:color w:val="000000"/>
          <w:sz w:val="20"/>
          <w:szCs w:val="18"/>
        </w:rPr>
        <w:t> </w:t>
      </w:r>
      <w:r w:rsidRPr="002F3653">
        <w:rPr>
          <w:rFonts w:asciiTheme="minorHAnsi" w:hAnsiTheme="minorHAnsi" w:cs="Calibri"/>
          <w:color w:val="000000"/>
          <w:sz w:val="20"/>
          <w:szCs w:val="18"/>
        </w:rPr>
        <w:t>lehotách</w:t>
      </w:r>
      <w:r w:rsidR="00AD1CF5" w:rsidRPr="002F3653">
        <w:rPr>
          <w:rFonts w:asciiTheme="minorHAnsi" w:hAnsiTheme="minorHAnsi" w:cs="Calibri"/>
          <w:color w:val="000000"/>
          <w:sz w:val="20"/>
          <w:szCs w:val="18"/>
        </w:rPr>
        <w:t xml:space="preserve"> uvedených kapitolách 3 - 6</w:t>
      </w:r>
      <w:r w:rsidRPr="002F3653">
        <w:rPr>
          <w:rFonts w:asciiTheme="minorHAnsi" w:hAnsiTheme="minorHAnsi" w:cs="Calibri"/>
          <w:color w:val="000000"/>
          <w:sz w:val="20"/>
          <w:szCs w:val="18"/>
        </w:rPr>
        <w:t xml:space="preserve">, pričom RO lehotu na výkon </w:t>
      </w:r>
      <w:r w:rsidRPr="002F3653">
        <w:rPr>
          <w:rFonts w:asciiTheme="minorHAnsi" w:hAnsiTheme="minorHAnsi" w:cs="Calibri"/>
          <w:color w:val="000000"/>
          <w:sz w:val="20"/>
          <w:szCs w:val="18"/>
        </w:rPr>
        <w:lastRenderedPageBreak/>
        <w:t>kontroly VO nepredĺ</w:t>
      </w:r>
      <w:r w:rsidR="00AD1CF5" w:rsidRPr="002F3653">
        <w:rPr>
          <w:rFonts w:asciiTheme="minorHAnsi" w:hAnsiTheme="minorHAnsi" w:cs="Calibri"/>
          <w:color w:val="000000"/>
          <w:sz w:val="20"/>
          <w:szCs w:val="18"/>
        </w:rPr>
        <w:t>ži</w:t>
      </w:r>
      <w:r w:rsidRPr="002F3653">
        <w:rPr>
          <w:rFonts w:asciiTheme="minorHAnsi" w:hAnsiTheme="minorHAnsi" w:cs="Calibri"/>
          <w:color w:val="000000"/>
          <w:sz w:val="20"/>
          <w:szCs w:val="18"/>
        </w:rPr>
        <w:t xml:space="preserve">, prijímateľ je oprávnený, ak je to relevantné, pozastaviť realizáciu hlavných aktivít projektu do času zaslania správy z kontroly/čiastkovej správy z kontroly. </w:t>
      </w:r>
      <w:r w:rsidR="00F40D20" w:rsidRPr="00F40D20">
        <w:rPr>
          <w:rFonts w:asciiTheme="minorHAnsi" w:hAnsiTheme="minorHAnsi" w:cs="Calibri"/>
          <w:color w:val="000000"/>
          <w:sz w:val="20"/>
          <w:szCs w:val="18"/>
        </w:rPr>
        <w:t>Prijímateľ je v takom prípade povinný oznámiť RO pozastavenie realizácie h</w:t>
      </w:r>
      <w:r w:rsidR="00F40D20">
        <w:rPr>
          <w:rFonts w:asciiTheme="minorHAnsi" w:hAnsiTheme="minorHAnsi" w:cs="Calibri"/>
          <w:color w:val="000000"/>
          <w:sz w:val="20"/>
          <w:szCs w:val="18"/>
        </w:rPr>
        <w:t xml:space="preserve">lavných aktivít v súlade </w:t>
      </w:r>
      <w:r w:rsidR="00F40D20" w:rsidRPr="00F40D20">
        <w:rPr>
          <w:rFonts w:asciiTheme="minorHAnsi" w:hAnsiTheme="minorHAnsi" w:cs="Calibri"/>
          <w:color w:val="000000"/>
          <w:sz w:val="20"/>
          <w:szCs w:val="18"/>
        </w:rPr>
        <w:t>s relevantnými ustanoveniami zmluvy o NFP.</w:t>
      </w:r>
      <w:r w:rsidR="00AD1CF5" w:rsidRPr="002F3653">
        <w:rPr>
          <w:rFonts w:asciiTheme="minorHAnsi" w:hAnsiTheme="minorHAnsi" w:cs="Calibri"/>
          <w:color w:val="000000"/>
          <w:sz w:val="20"/>
          <w:szCs w:val="18"/>
        </w:rPr>
        <w:t xml:space="preserve"> Týmto ustanovením nie je dotknutá povinnosť RO vykonať kontrolu VO.</w:t>
      </w:r>
    </w:p>
    <w:p w14:paraId="6448AA4E" w14:textId="77777777" w:rsidR="00427845" w:rsidRPr="002F3653" w:rsidRDefault="00427845" w:rsidP="00D71AA1">
      <w:pPr>
        <w:pStyle w:val="Nadpis3"/>
        <w:spacing w:before="120" w:after="120"/>
        <w:rPr>
          <w:rFonts w:ascii="Calibri" w:hAnsi="Calibri" w:cs="Calibri"/>
          <w:sz w:val="20"/>
          <w:szCs w:val="20"/>
        </w:rPr>
      </w:pPr>
      <w:bookmarkStart w:id="216" w:name="_Toc11153165"/>
      <w:r w:rsidRPr="002F3653">
        <w:rPr>
          <w:rStyle w:val="Nadpis3Char"/>
        </w:rPr>
        <w:t xml:space="preserve">Závery </w:t>
      </w:r>
      <w:r w:rsidR="00D53AB7" w:rsidRPr="002F3653">
        <w:rPr>
          <w:rStyle w:val="Nadpis3Char"/>
        </w:rPr>
        <w:t> </w:t>
      </w:r>
      <w:r w:rsidR="00F52D1E" w:rsidRPr="002F3653">
        <w:rPr>
          <w:rStyle w:val="Nadpis3Char"/>
        </w:rPr>
        <w:t>finančnej kontroly</w:t>
      </w:r>
      <w:r w:rsidR="00931E72" w:rsidRPr="002F3653">
        <w:rPr>
          <w:rStyle w:val="Nadpis3Char"/>
        </w:rPr>
        <w:t xml:space="preserve"> VO</w:t>
      </w:r>
      <w:bookmarkEnd w:id="216"/>
    </w:p>
    <w:p w14:paraId="52BA6F2A" w14:textId="77777777" w:rsidR="00CC4480" w:rsidRPr="002F3653" w:rsidRDefault="00CC4480" w:rsidP="001614CC">
      <w:pPr>
        <w:pStyle w:val="Default"/>
        <w:numPr>
          <w:ilvl w:val="0"/>
          <w:numId w:val="16"/>
        </w:numPr>
        <w:spacing w:before="120" w:line="276" w:lineRule="auto"/>
        <w:ind w:left="360"/>
        <w:rPr>
          <w:rFonts w:ascii="Calibri" w:hAnsi="Calibri" w:cs="Calibri"/>
          <w:sz w:val="20"/>
          <w:szCs w:val="20"/>
        </w:rPr>
      </w:pPr>
      <w:r w:rsidRPr="002F3653">
        <w:rPr>
          <w:rFonts w:ascii="Calibri" w:hAnsi="Calibri" w:cs="Calibri"/>
          <w:sz w:val="20"/>
          <w:szCs w:val="20"/>
        </w:rPr>
        <w:t>RO v</w:t>
      </w:r>
      <w:r w:rsidR="002C072A" w:rsidRPr="002F3653">
        <w:rPr>
          <w:rFonts w:ascii="Calibri" w:hAnsi="Calibri" w:cs="Calibri"/>
          <w:sz w:val="20"/>
          <w:szCs w:val="20"/>
        </w:rPr>
        <w:t> </w:t>
      </w:r>
      <w:r w:rsidRPr="002F3653">
        <w:rPr>
          <w:rFonts w:ascii="Calibri" w:hAnsi="Calibri" w:cs="Calibri"/>
          <w:sz w:val="20"/>
          <w:szCs w:val="20"/>
        </w:rPr>
        <w:t>závislosti od typu vykonávanej kontroly môže v</w:t>
      </w:r>
      <w:r w:rsidR="002C072A" w:rsidRPr="002F3653">
        <w:rPr>
          <w:rFonts w:ascii="Calibri" w:hAnsi="Calibri" w:cs="Calibri"/>
          <w:sz w:val="20"/>
          <w:szCs w:val="20"/>
        </w:rPr>
        <w:t> </w:t>
      </w:r>
      <w:r w:rsidRPr="002F3653">
        <w:rPr>
          <w:rFonts w:ascii="Calibri" w:hAnsi="Calibri" w:cs="Calibri"/>
          <w:sz w:val="20"/>
          <w:szCs w:val="20"/>
        </w:rPr>
        <w:t>rámci záverov:</w:t>
      </w:r>
    </w:p>
    <w:p w14:paraId="55478FA0" w14:textId="77777777" w:rsidR="00CC4480" w:rsidRPr="002F3653" w:rsidRDefault="00CC4480" w:rsidP="00CA0960">
      <w:pPr>
        <w:pStyle w:val="Odsekzoznamu"/>
        <w:numPr>
          <w:ilvl w:val="0"/>
          <w:numId w:val="4"/>
        </w:numPr>
        <w:spacing w:before="60" w:after="60" w:line="276" w:lineRule="auto"/>
        <w:ind w:left="993" w:hanging="284"/>
        <w:contextualSpacing w:val="0"/>
        <w:jc w:val="both"/>
        <w:rPr>
          <w:rFonts w:ascii="Calibri" w:hAnsi="Calibri" w:cs="Calibri"/>
          <w:sz w:val="20"/>
          <w:szCs w:val="20"/>
        </w:rPr>
      </w:pPr>
      <w:r w:rsidRPr="002F3653">
        <w:rPr>
          <w:rFonts w:ascii="Calibri" w:hAnsi="Calibri" w:cs="Calibri"/>
          <w:sz w:val="20"/>
          <w:szCs w:val="20"/>
        </w:rPr>
        <w:t xml:space="preserve">udeliť </w:t>
      </w:r>
      <w:r w:rsidR="00812751" w:rsidRPr="002F3653">
        <w:rPr>
          <w:rFonts w:ascii="Calibri" w:eastAsia="Calibri" w:hAnsi="Calibri" w:cs="Calibri"/>
          <w:color w:val="000000"/>
          <w:sz w:val="20"/>
          <w:szCs w:val="20"/>
        </w:rPr>
        <w:t>ž</w:t>
      </w:r>
      <w:r w:rsidR="00812751" w:rsidRPr="002F3653">
        <w:rPr>
          <w:rFonts w:ascii="Calibri" w:hAnsi="Calibri" w:cs="Calibri"/>
          <w:sz w:val="20"/>
          <w:szCs w:val="20"/>
        </w:rPr>
        <w:t>iadateľovi/</w:t>
      </w:r>
      <w:r w:rsidRPr="002F3653">
        <w:rPr>
          <w:rFonts w:ascii="Calibri" w:hAnsi="Calibri" w:cs="Calibri"/>
          <w:sz w:val="20"/>
          <w:szCs w:val="20"/>
        </w:rPr>
        <w:t>prijímateľovi súhlas s</w:t>
      </w:r>
      <w:r w:rsidR="002C072A" w:rsidRPr="002F3653">
        <w:rPr>
          <w:rFonts w:ascii="Calibri" w:hAnsi="Calibri" w:cs="Calibri"/>
          <w:sz w:val="20"/>
          <w:szCs w:val="20"/>
        </w:rPr>
        <w:t> </w:t>
      </w:r>
      <w:r w:rsidRPr="002F3653">
        <w:rPr>
          <w:rFonts w:ascii="Calibri" w:hAnsi="Calibri" w:cs="Calibri"/>
          <w:sz w:val="20"/>
          <w:szCs w:val="20"/>
        </w:rPr>
        <w:t xml:space="preserve">vyhlásením </w:t>
      </w:r>
      <w:r w:rsidR="00145F5E" w:rsidRPr="002F3653">
        <w:rPr>
          <w:rFonts w:ascii="Calibri" w:hAnsi="Calibri" w:cs="Calibri"/>
          <w:sz w:val="20"/>
          <w:szCs w:val="20"/>
        </w:rPr>
        <w:t>VO</w:t>
      </w:r>
      <w:r w:rsidRPr="002F3653">
        <w:rPr>
          <w:rFonts w:ascii="Calibri" w:hAnsi="Calibri" w:cs="Calibri"/>
          <w:sz w:val="20"/>
          <w:szCs w:val="20"/>
        </w:rPr>
        <w:t>, s</w:t>
      </w:r>
      <w:r w:rsidR="002C072A" w:rsidRPr="002F3653">
        <w:rPr>
          <w:rFonts w:ascii="Calibri" w:hAnsi="Calibri" w:cs="Calibri"/>
          <w:sz w:val="20"/>
          <w:szCs w:val="20"/>
        </w:rPr>
        <w:t> </w:t>
      </w:r>
      <w:r w:rsidRPr="002F3653">
        <w:rPr>
          <w:rFonts w:ascii="Calibri" w:hAnsi="Calibri" w:cs="Calibri"/>
          <w:sz w:val="20"/>
          <w:szCs w:val="20"/>
        </w:rPr>
        <w:t>podpisom zmluvy s</w:t>
      </w:r>
      <w:r w:rsidR="002C072A" w:rsidRPr="002F3653">
        <w:rPr>
          <w:rFonts w:ascii="Calibri" w:hAnsi="Calibri" w:cs="Calibri"/>
          <w:sz w:val="20"/>
          <w:szCs w:val="20"/>
        </w:rPr>
        <w:t> </w:t>
      </w:r>
      <w:r w:rsidRPr="002F3653">
        <w:rPr>
          <w:rFonts w:ascii="Calibri" w:hAnsi="Calibri" w:cs="Calibri"/>
          <w:sz w:val="20"/>
          <w:szCs w:val="20"/>
        </w:rPr>
        <w:t>dodávateľom/</w:t>
      </w:r>
      <w:r w:rsidR="00F365D5" w:rsidRPr="002F3653">
        <w:rPr>
          <w:rFonts w:ascii="Calibri" w:hAnsi="Calibri" w:cs="Calibri"/>
          <w:sz w:val="20"/>
          <w:szCs w:val="20"/>
        </w:rPr>
        <w:t xml:space="preserve"> </w:t>
      </w:r>
      <w:r w:rsidRPr="002F3653">
        <w:rPr>
          <w:rFonts w:ascii="Calibri" w:hAnsi="Calibri" w:cs="Calibri"/>
          <w:sz w:val="20"/>
          <w:szCs w:val="20"/>
        </w:rPr>
        <w:t>zhotoviteľom, s</w:t>
      </w:r>
      <w:r w:rsidR="002C072A" w:rsidRPr="002F3653">
        <w:rPr>
          <w:rFonts w:ascii="Calibri" w:hAnsi="Calibri" w:cs="Calibri"/>
          <w:sz w:val="20"/>
          <w:szCs w:val="20"/>
        </w:rPr>
        <w:t> </w:t>
      </w:r>
      <w:r w:rsidRPr="002F3653">
        <w:rPr>
          <w:rFonts w:ascii="Calibri" w:hAnsi="Calibri" w:cs="Calibri"/>
          <w:sz w:val="20"/>
          <w:szCs w:val="20"/>
        </w:rPr>
        <w:t>podpisom dodatku k</w:t>
      </w:r>
      <w:r w:rsidR="002C072A" w:rsidRPr="002F3653">
        <w:rPr>
          <w:rFonts w:ascii="Calibri" w:hAnsi="Calibri" w:cs="Calibri"/>
          <w:sz w:val="20"/>
          <w:szCs w:val="20"/>
        </w:rPr>
        <w:t> </w:t>
      </w:r>
      <w:r w:rsidRPr="002F3653">
        <w:rPr>
          <w:rFonts w:ascii="Calibri" w:hAnsi="Calibri" w:cs="Calibri"/>
          <w:sz w:val="20"/>
          <w:szCs w:val="20"/>
        </w:rPr>
        <w:t>zmluve uzavretej s</w:t>
      </w:r>
      <w:r w:rsidR="002C072A" w:rsidRPr="002F3653">
        <w:rPr>
          <w:rFonts w:ascii="Calibri" w:hAnsi="Calibri" w:cs="Calibri"/>
          <w:sz w:val="20"/>
          <w:szCs w:val="20"/>
        </w:rPr>
        <w:t> </w:t>
      </w:r>
      <w:r w:rsidRPr="002F3653">
        <w:rPr>
          <w:rFonts w:ascii="Calibri" w:hAnsi="Calibri" w:cs="Calibri"/>
          <w:sz w:val="20"/>
          <w:szCs w:val="20"/>
        </w:rPr>
        <w:t>dodávateľom</w:t>
      </w:r>
      <w:r w:rsidR="00AC29A8" w:rsidRPr="002F3653">
        <w:rPr>
          <w:rFonts w:ascii="Calibri" w:hAnsi="Calibri" w:cs="Calibri"/>
          <w:sz w:val="20"/>
          <w:szCs w:val="20"/>
        </w:rPr>
        <w:t>/</w:t>
      </w:r>
      <w:r w:rsidR="00CC06B0" w:rsidRPr="002F3653">
        <w:rPr>
          <w:rFonts w:ascii="Calibri" w:hAnsi="Calibri" w:cs="Calibri"/>
          <w:sz w:val="20"/>
          <w:szCs w:val="20"/>
        </w:rPr>
        <w:t xml:space="preserve"> </w:t>
      </w:r>
      <w:r w:rsidRPr="002F3653">
        <w:rPr>
          <w:rFonts w:ascii="Calibri" w:hAnsi="Calibri" w:cs="Calibri"/>
          <w:sz w:val="20"/>
          <w:szCs w:val="20"/>
        </w:rPr>
        <w:t>zhotoviteľom</w:t>
      </w:r>
      <w:r w:rsidR="00C53B19" w:rsidRPr="002F3653">
        <w:rPr>
          <w:rFonts w:ascii="Calibri" w:hAnsi="Calibri" w:cs="Calibri"/>
          <w:sz w:val="20"/>
          <w:szCs w:val="20"/>
        </w:rPr>
        <w:t>;</w:t>
      </w:r>
    </w:p>
    <w:p w14:paraId="355DC026" w14:textId="77777777" w:rsidR="00CC06B0" w:rsidRPr="002F3653" w:rsidRDefault="00CC06B0" w:rsidP="00CA0960">
      <w:pPr>
        <w:pStyle w:val="Odsekzoznamu"/>
        <w:numPr>
          <w:ilvl w:val="0"/>
          <w:numId w:val="4"/>
        </w:numPr>
        <w:ind w:left="990" w:hanging="270"/>
        <w:rPr>
          <w:rFonts w:ascii="Calibri" w:hAnsi="Calibri" w:cs="Calibri"/>
          <w:sz w:val="20"/>
          <w:szCs w:val="20"/>
        </w:rPr>
      </w:pPr>
      <w:r w:rsidRPr="002F3653">
        <w:rPr>
          <w:rFonts w:ascii="Calibri" w:hAnsi="Calibri" w:cs="Calibri"/>
          <w:sz w:val="20"/>
          <w:szCs w:val="20"/>
        </w:rPr>
        <w:t>odmietnuť výkon ex-ante kontroly pred vyhlásením VO;</w:t>
      </w:r>
    </w:p>
    <w:p w14:paraId="68A12F2B" w14:textId="77777777" w:rsidR="00CC4480" w:rsidRPr="002F3653" w:rsidRDefault="00CC4480" w:rsidP="00CA0960">
      <w:pPr>
        <w:pStyle w:val="Odsekzoznamu"/>
        <w:numPr>
          <w:ilvl w:val="0"/>
          <w:numId w:val="4"/>
        </w:numPr>
        <w:spacing w:before="60" w:after="60" w:line="276" w:lineRule="auto"/>
        <w:ind w:left="993" w:hanging="284"/>
        <w:contextualSpacing w:val="0"/>
        <w:jc w:val="both"/>
        <w:rPr>
          <w:rFonts w:ascii="Calibri" w:hAnsi="Calibri" w:cs="Calibri"/>
          <w:sz w:val="20"/>
          <w:szCs w:val="20"/>
        </w:rPr>
      </w:pPr>
      <w:r w:rsidRPr="002F3653">
        <w:rPr>
          <w:rFonts w:ascii="Calibri" w:hAnsi="Calibri" w:cs="Calibri"/>
          <w:sz w:val="20"/>
          <w:szCs w:val="20"/>
        </w:rPr>
        <w:t>pripustiť výdavky vzniknuté z</w:t>
      </w:r>
      <w:r w:rsidR="002C072A" w:rsidRPr="002F3653">
        <w:rPr>
          <w:rFonts w:ascii="Calibri" w:hAnsi="Calibri" w:cs="Calibri"/>
          <w:sz w:val="20"/>
          <w:szCs w:val="20"/>
        </w:rPr>
        <w:t> </w:t>
      </w:r>
      <w:r w:rsidRPr="002F3653">
        <w:rPr>
          <w:rFonts w:ascii="Calibri" w:hAnsi="Calibri" w:cs="Calibri"/>
          <w:sz w:val="20"/>
          <w:szCs w:val="20"/>
        </w:rPr>
        <w:t>obstarávania služieb, tovarov a</w:t>
      </w:r>
      <w:r w:rsidR="002C072A" w:rsidRPr="002F3653">
        <w:rPr>
          <w:rFonts w:ascii="Calibri" w:hAnsi="Calibri" w:cs="Calibri"/>
          <w:sz w:val="20"/>
          <w:szCs w:val="20"/>
        </w:rPr>
        <w:t> </w:t>
      </w:r>
      <w:r w:rsidRPr="002F3653">
        <w:rPr>
          <w:rFonts w:ascii="Calibri" w:hAnsi="Calibri" w:cs="Calibri"/>
          <w:sz w:val="20"/>
          <w:szCs w:val="20"/>
        </w:rPr>
        <w:t>stavebných prác do financovania v</w:t>
      </w:r>
      <w:r w:rsidR="002C072A" w:rsidRPr="002F3653">
        <w:rPr>
          <w:rFonts w:ascii="Calibri" w:hAnsi="Calibri" w:cs="Calibri"/>
          <w:sz w:val="20"/>
          <w:szCs w:val="20"/>
        </w:rPr>
        <w:t> </w:t>
      </w:r>
      <w:r w:rsidRPr="002F3653">
        <w:rPr>
          <w:rFonts w:ascii="Calibri" w:hAnsi="Calibri" w:cs="Calibri"/>
          <w:sz w:val="20"/>
          <w:szCs w:val="20"/>
        </w:rPr>
        <w:t>plnej výške</w:t>
      </w:r>
      <w:r w:rsidR="00C53B19" w:rsidRPr="002F3653">
        <w:rPr>
          <w:rFonts w:ascii="Calibri" w:hAnsi="Calibri" w:cs="Calibri"/>
          <w:sz w:val="20"/>
          <w:szCs w:val="20"/>
        </w:rPr>
        <w:t>;</w:t>
      </w:r>
    </w:p>
    <w:p w14:paraId="0A9B7BC3" w14:textId="77777777" w:rsidR="00CC4480" w:rsidRPr="002F3653" w:rsidRDefault="00CC4480" w:rsidP="00CA0960">
      <w:pPr>
        <w:pStyle w:val="Odsekzoznamu"/>
        <w:numPr>
          <w:ilvl w:val="0"/>
          <w:numId w:val="4"/>
        </w:numPr>
        <w:spacing w:before="60" w:after="60" w:line="276" w:lineRule="auto"/>
        <w:ind w:left="993" w:hanging="284"/>
        <w:contextualSpacing w:val="0"/>
        <w:jc w:val="both"/>
        <w:rPr>
          <w:rFonts w:ascii="Calibri" w:hAnsi="Calibri" w:cs="Calibri"/>
          <w:sz w:val="20"/>
          <w:szCs w:val="20"/>
        </w:rPr>
      </w:pPr>
      <w:r w:rsidRPr="002F3653">
        <w:rPr>
          <w:rFonts w:ascii="Calibri" w:hAnsi="Calibri" w:cs="Calibri"/>
          <w:sz w:val="20"/>
          <w:szCs w:val="20"/>
        </w:rPr>
        <w:t>nepripustiť výdavky vzniknuté z</w:t>
      </w:r>
      <w:r w:rsidR="002C072A" w:rsidRPr="002F3653">
        <w:rPr>
          <w:rFonts w:ascii="Calibri" w:hAnsi="Calibri" w:cs="Calibri"/>
          <w:sz w:val="20"/>
          <w:szCs w:val="20"/>
        </w:rPr>
        <w:t> </w:t>
      </w:r>
      <w:r w:rsidRPr="002F3653">
        <w:rPr>
          <w:rFonts w:ascii="Calibri" w:hAnsi="Calibri" w:cs="Calibri"/>
          <w:sz w:val="20"/>
          <w:szCs w:val="20"/>
        </w:rPr>
        <w:t>obstarávania služieb, tovarov a</w:t>
      </w:r>
      <w:r w:rsidR="002C072A" w:rsidRPr="002F3653">
        <w:rPr>
          <w:rFonts w:ascii="Calibri" w:hAnsi="Calibri" w:cs="Calibri"/>
          <w:sz w:val="20"/>
          <w:szCs w:val="20"/>
        </w:rPr>
        <w:t> </w:t>
      </w:r>
      <w:r w:rsidRPr="002F3653">
        <w:rPr>
          <w:rFonts w:ascii="Calibri" w:hAnsi="Calibri" w:cs="Calibri"/>
          <w:sz w:val="20"/>
          <w:szCs w:val="20"/>
        </w:rPr>
        <w:t>stavebných prác do financovania v</w:t>
      </w:r>
      <w:r w:rsidR="00CC06B0" w:rsidRPr="002F3653">
        <w:rPr>
          <w:rFonts w:ascii="Calibri" w:hAnsi="Calibri" w:cs="Calibri"/>
          <w:sz w:val="20"/>
          <w:szCs w:val="20"/>
        </w:rPr>
        <w:t xml:space="preserve"> plnej </w:t>
      </w:r>
      <w:r w:rsidRPr="002F3653">
        <w:rPr>
          <w:rFonts w:ascii="Calibri" w:hAnsi="Calibri" w:cs="Calibri"/>
          <w:sz w:val="20"/>
          <w:szCs w:val="20"/>
        </w:rPr>
        <w:t xml:space="preserve">výške, resp. vyzvať </w:t>
      </w:r>
      <w:r w:rsidR="00812751" w:rsidRPr="002F3653">
        <w:rPr>
          <w:rFonts w:ascii="Calibri" w:eastAsia="Calibri" w:hAnsi="Calibri" w:cs="Calibri"/>
          <w:color w:val="000000"/>
          <w:sz w:val="20"/>
          <w:szCs w:val="20"/>
        </w:rPr>
        <w:t>ž</w:t>
      </w:r>
      <w:r w:rsidR="00812751" w:rsidRPr="002F3653">
        <w:rPr>
          <w:rFonts w:ascii="Calibri" w:hAnsi="Calibri" w:cs="Calibri"/>
          <w:sz w:val="20"/>
          <w:szCs w:val="20"/>
        </w:rPr>
        <w:t>iadateľa/</w:t>
      </w:r>
      <w:r w:rsidRPr="002F3653">
        <w:rPr>
          <w:rFonts w:ascii="Calibri" w:hAnsi="Calibri" w:cs="Calibri"/>
          <w:sz w:val="20"/>
          <w:szCs w:val="20"/>
        </w:rPr>
        <w:t>prijímateľa na opakovanie procesu obstarávania služieb, tovarov a</w:t>
      </w:r>
      <w:r w:rsidR="002C072A" w:rsidRPr="002F3653">
        <w:rPr>
          <w:rFonts w:ascii="Calibri" w:hAnsi="Calibri" w:cs="Calibri"/>
          <w:sz w:val="20"/>
          <w:szCs w:val="20"/>
        </w:rPr>
        <w:t> </w:t>
      </w:r>
      <w:r w:rsidRPr="002F3653">
        <w:rPr>
          <w:rFonts w:ascii="Calibri" w:hAnsi="Calibri" w:cs="Calibri"/>
          <w:sz w:val="20"/>
          <w:szCs w:val="20"/>
        </w:rPr>
        <w:t>stavebných prác</w:t>
      </w:r>
      <w:r w:rsidR="00122C8E" w:rsidRPr="002F3653">
        <w:rPr>
          <w:rFonts w:ascii="Calibri" w:hAnsi="Calibri" w:cs="Calibri"/>
          <w:sz w:val="20"/>
          <w:szCs w:val="20"/>
        </w:rPr>
        <w:t xml:space="preserve"> – platí aj pre kontrolu VO pred predložením ŽoNFP </w:t>
      </w:r>
      <w:r w:rsidR="00FB013F" w:rsidRPr="002F3653">
        <w:rPr>
          <w:rFonts w:ascii="Calibri" w:hAnsi="Calibri" w:cs="Calibri"/>
          <w:sz w:val="20"/>
          <w:szCs w:val="20"/>
        </w:rPr>
        <w:t>v</w:t>
      </w:r>
      <w:r w:rsidR="002C072A" w:rsidRPr="002F3653">
        <w:rPr>
          <w:rFonts w:ascii="Calibri" w:hAnsi="Calibri" w:cs="Calibri"/>
          <w:sz w:val="20"/>
          <w:szCs w:val="20"/>
        </w:rPr>
        <w:t> </w:t>
      </w:r>
      <w:r w:rsidR="00FB013F" w:rsidRPr="002F3653">
        <w:rPr>
          <w:rFonts w:ascii="Calibri" w:hAnsi="Calibri" w:cs="Calibri"/>
          <w:sz w:val="20"/>
          <w:szCs w:val="20"/>
        </w:rPr>
        <w:t xml:space="preserve">rámci </w:t>
      </w:r>
      <w:r w:rsidR="00122C8E" w:rsidRPr="002F3653">
        <w:rPr>
          <w:rFonts w:ascii="Calibri" w:hAnsi="Calibri" w:cs="Calibri"/>
          <w:sz w:val="20"/>
          <w:szCs w:val="20"/>
        </w:rPr>
        <w:t>národn</w:t>
      </w:r>
      <w:r w:rsidR="00FB013F" w:rsidRPr="002F3653">
        <w:rPr>
          <w:rFonts w:ascii="Calibri" w:hAnsi="Calibri" w:cs="Calibri"/>
          <w:sz w:val="20"/>
          <w:szCs w:val="20"/>
        </w:rPr>
        <w:t>ých</w:t>
      </w:r>
      <w:r w:rsidR="00122C8E" w:rsidRPr="002F3653">
        <w:rPr>
          <w:rFonts w:ascii="Calibri" w:hAnsi="Calibri" w:cs="Calibri"/>
          <w:sz w:val="20"/>
          <w:szCs w:val="20"/>
        </w:rPr>
        <w:t>/veľk</w:t>
      </w:r>
      <w:r w:rsidR="00FB013F" w:rsidRPr="002F3653">
        <w:rPr>
          <w:rFonts w:ascii="Calibri" w:hAnsi="Calibri" w:cs="Calibri"/>
          <w:sz w:val="20"/>
          <w:szCs w:val="20"/>
        </w:rPr>
        <w:t>ých</w:t>
      </w:r>
      <w:r w:rsidR="00122C8E" w:rsidRPr="002F3653">
        <w:rPr>
          <w:rFonts w:ascii="Calibri" w:hAnsi="Calibri" w:cs="Calibri"/>
          <w:sz w:val="20"/>
          <w:szCs w:val="20"/>
        </w:rPr>
        <w:t xml:space="preserve"> projekt</w:t>
      </w:r>
      <w:r w:rsidR="00FB013F" w:rsidRPr="002F3653">
        <w:rPr>
          <w:rFonts w:ascii="Calibri" w:hAnsi="Calibri" w:cs="Calibri"/>
          <w:sz w:val="20"/>
          <w:szCs w:val="20"/>
        </w:rPr>
        <w:t>ov</w:t>
      </w:r>
      <w:r w:rsidR="00C53B19" w:rsidRPr="002F3653">
        <w:rPr>
          <w:rFonts w:ascii="Calibri" w:hAnsi="Calibri" w:cs="Calibri"/>
          <w:sz w:val="20"/>
          <w:szCs w:val="20"/>
        </w:rPr>
        <w:t>;</w:t>
      </w:r>
    </w:p>
    <w:p w14:paraId="09E793FA" w14:textId="77777777" w:rsidR="00585B86" w:rsidRPr="002F3653" w:rsidRDefault="00CC4480" w:rsidP="00CA0960">
      <w:pPr>
        <w:pStyle w:val="Odsekzoznamu"/>
        <w:numPr>
          <w:ilvl w:val="0"/>
          <w:numId w:val="4"/>
        </w:numPr>
        <w:spacing w:before="60" w:after="60" w:line="276" w:lineRule="auto"/>
        <w:ind w:left="993" w:hanging="284"/>
        <w:contextualSpacing w:val="0"/>
        <w:jc w:val="both"/>
        <w:rPr>
          <w:rFonts w:ascii="Calibri" w:hAnsi="Calibri" w:cs="Calibri"/>
          <w:sz w:val="20"/>
          <w:szCs w:val="20"/>
        </w:rPr>
      </w:pPr>
      <w:r w:rsidRPr="002F3653">
        <w:rPr>
          <w:rFonts w:ascii="Calibri" w:hAnsi="Calibri" w:cs="Calibri"/>
          <w:sz w:val="20"/>
          <w:szCs w:val="20"/>
        </w:rPr>
        <w:t>udeliť finančnú opravu na výdavky vzniknuté z</w:t>
      </w:r>
      <w:r w:rsidR="002C072A" w:rsidRPr="002F3653">
        <w:rPr>
          <w:rFonts w:ascii="Calibri" w:hAnsi="Calibri" w:cs="Calibri"/>
          <w:sz w:val="20"/>
          <w:szCs w:val="20"/>
        </w:rPr>
        <w:t> </w:t>
      </w:r>
      <w:r w:rsidRPr="002F3653">
        <w:rPr>
          <w:rFonts w:ascii="Calibri" w:hAnsi="Calibri" w:cs="Calibri"/>
          <w:sz w:val="20"/>
          <w:szCs w:val="20"/>
        </w:rPr>
        <w:t>obstarávania služieb, tovarov a</w:t>
      </w:r>
      <w:r w:rsidR="002C072A" w:rsidRPr="002F3653">
        <w:rPr>
          <w:rFonts w:ascii="Calibri" w:hAnsi="Calibri" w:cs="Calibri"/>
          <w:sz w:val="20"/>
          <w:szCs w:val="20"/>
        </w:rPr>
        <w:t> </w:t>
      </w:r>
      <w:r w:rsidRPr="002F3653">
        <w:rPr>
          <w:rFonts w:ascii="Calibri" w:hAnsi="Calibri" w:cs="Calibri"/>
          <w:sz w:val="20"/>
          <w:szCs w:val="20"/>
        </w:rPr>
        <w:t>stavebných prác pred pripustením časti výdavkov do financovania, resp. po tom, ako boli tieto výdavky uhradené zo strany RO – platí iba v</w:t>
      </w:r>
      <w:r w:rsidR="002C072A" w:rsidRPr="002F3653">
        <w:rPr>
          <w:rFonts w:ascii="Calibri" w:hAnsi="Calibri" w:cs="Calibri"/>
          <w:sz w:val="20"/>
          <w:szCs w:val="20"/>
        </w:rPr>
        <w:t> </w:t>
      </w:r>
      <w:r w:rsidRPr="002F3653">
        <w:rPr>
          <w:rFonts w:ascii="Calibri" w:hAnsi="Calibri" w:cs="Calibri"/>
          <w:sz w:val="20"/>
          <w:szCs w:val="20"/>
        </w:rPr>
        <w:t xml:space="preserve">prípade, že RO vykonáva kontrolu zadávania zákazky po uzavretí </w:t>
      </w:r>
      <w:r w:rsidR="0098532E" w:rsidRPr="002F3653">
        <w:rPr>
          <w:rFonts w:ascii="Calibri" w:hAnsi="Calibri" w:cs="Calibri"/>
          <w:sz w:val="20"/>
          <w:szCs w:val="20"/>
        </w:rPr>
        <w:t>Z</w:t>
      </w:r>
      <w:r w:rsidR="003A31B5" w:rsidRPr="002F3653">
        <w:rPr>
          <w:rFonts w:ascii="Calibri" w:hAnsi="Calibri" w:cs="Calibri"/>
          <w:sz w:val="20"/>
          <w:szCs w:val="20"/>
        </w:rPr>
        <w:t xml:space="preserve">mluvy </w:t>
      </w:r>
      <w:r w:rsidRPr="002F3653">
        <w:rPr>
          <w:rFonts w:ascii="Calibri" w:hAnsi="Calibri" w:cs="Calibri"/>
          <w:sz w:val="20"/>
          <w:szCs w:val="20"/>
        </w:rPr>
        <w:t>o</w:t>
      </w:r>
      <w:r w:rsidR="002C072A" w:rsidRPr="002F3653">
        <w:rPr>
          <w:rFonts w:ascii="Calibri" w:hAnsi="Calibri" w:cs="Calibri"/>
          <w:sz w:val="20"/>
          <w:szCs w:val="20"/>
        </w:rPr>
        <w:t> </w:t>
      </w:r>
      <w:r w:rsidRPr="002F3653">
        <w:rPr>
          <w:rFonts w:ascii="Calibri" w:hAnsi="Calibri" w:cs="Calibri"/>
          <w:sz w:val="20"/>
          <w:szCs w:val="20"/>
        </w:rPr>
        <w:t>poskytnutí NFP</w:t>
      </w:r>
      <w:r w:rsidR="006B64C7" w:rsidRPr="002F3653">
        <w:rPr>
          <w:rFonts w:ascii="Calibri" w:hAnsi="Calibri" w:cs="Calibri"/>
          <w:sz w:val="20"/>
          <w:szCs w:val="20"/>
        </w:rPr>
        <w:t>.</w:t>
      </w:r>
      <w:r w:rsidR="000250F7" w:rsidRPr="002F3653">
        <w:rPr>
          <w:rFonts w:ascii="Calibri" w:hAnsi="Calibri" w:cs="Calibri"/>
          <w:sz w:val="20"/>
          <w:szCs w:val="20"/>
        </w:rPr>
        <w:t xml:space="preserve"> Výšku </w:t>
      </w:r>
      <w:r w:rsidR="00585B86" w:rsidRPr="002F3653">
        <w:rPr>
          <w:rFonts w:ascii="Calibri" w:hAnsi="Calibri" w:cs="Calibri"/>
          <w:sz w:val="20"/>
          <w:szCs w:val="20"/>
        </w:rPr>
        <w:t>finančnej opravy (korekcie) na výdavky vzniknuté z</w:t>
      </w:r>
      <w:r w:rsidR="002C072A" w:rsidRPr="002F3653">
        <w:rPr>
          <w:rFonts w:ascii="Calibri" w:hAnsi="Calibri" w:cs="Calibri"/>
          <w:sz w:val="20"/>
          <w:szCs w:val="20"/>
        </w:rPr>
        <w:t> </w:t>
      </w:r>
      <w:r w:rsidR="00585B86" w:rsidRPr="002F3653">
        <w:rPr>
          <w:rFonts w:ascii="Calibri" w:hAnsi="Calibri" w:cs="Calibri"/>
          <w:sz w:val="20"/>
          <w:szCs w:val="20"/>
        </w:rPr>
        <w:t xml:space="preserve">obstarávania </w:t>
      </w:r>
      <w:r w:rsidR="000250F7" w:rsidRPr="002F3653">
        <w:rPr>
          <w:rFonts w:ascii="Calibri" w:hAnsi="Calibri" w:cs="Calibri"/>
          <w:sz w:val="20"/>
          <w:szCs w:val="20"/>
        </w:rPr>
        <w:t xml:space="preserve">RO uplatňuje </w:t>
      </w:r>
      <w:r w:rsidR="00585B86" w:rsidRPr="002F3653">
        <w:rPr>
          <w:rFonts w:ascii="Calibri" w:hAnsi="Calibri" w:cs="Calibri"/>
          <w:sz w:val="20"/>
          <w:szCs w:val="20"/>
        </w:rPr>
        <w:t>podľa Metodického pokynu CKO č. 5</w:t>
      </w:r>
      <w:r w:rsidR="00C53B19" w:rsidRPr="002F3653">
        <w:rPr>
          <w:rFonts w:ascii="Calibri" w:hAnsi="Calibri" w:cs="Calibri"/>
          <w:sz w:val="20"/>
          <w:szCs w:val="20"/>
        </w:rPr>
        <w:t>;</w:t>
      </w:r>
    </w:p>
    <w:p w14:paraId="142490C6" w14:textId="77777777" w:rsidR="00A80DAF" w:rsidRDefault="00D53AB7" w:rsidP="00CA0960">
      <w:pPr>
        <w:pStyle w:val="Odsekzoznamu"/>
        <w:numPr>
          <w:ilvl w:val="0"/>
          <w:numId w:val="4"/>
        </w:numPr>
        <w:spacing w:before="60" w:after="60" w:line="276" w:lineRule="auto"/>
        <w:ind w:left="993" w:hanging="284"/>
        <w:contextualSpacing w:val="0"/>
        <w:jc w:val="both"/>
        <w:rPr>
          <w:rFonts w:ascii="Calibri" w:hAnsi="Calibri" w:cs="Calibri"/>
          <w:sz w:val="20"/>
          <w:szCs w:val="20"/>
        </w:rPr>
      </w:pPr>
      <w:r w:rsidRPr="002F3653">
        <w:rPr>
          <w:rFonts w:ascii="Calibri" w:hAnsi="Calibri" w:cs="Calibri"/>
          <w:sz w:val="20"/>
          <w:szCs w:val="20"/>
        </w:rPr>
        <w:t xml:space="preserve">ak je kontrola </w:t>
      </w:r>
      <w:r w:rsidR="00931E72" w:rsidRPr="002F3653">
        <w:rPr>
          <w:rFonts w:ascii="Calibri" w:hAnsi="Calibri" w:cs="Calibri"/>
          <w:sz w:val="20"/>
          <w:szCs w:val="20"/>
        </w:rPr>
        <w:t xml:space="preserve">VO </w:t>
      </w:r>
      <w:r w:rsidRPr="002F3653">
        <w:rPr>
          <w:rFonts w:ascii="Calibri" w:hAnsi="Calibri" w:cs="Calibri"/>
          <w:sz w:val="20"/>
          <w:szCs w:val="20"/>
        </w:rPr>
        <w:t xml:space="preserve">vykonávaná </w:t>
      </w:r>
      <w:del w:id="217" w:author="Chromíková, Katarína" w:date="2020-12-09T15:26:00Z">
        <w:r w:rsidRPr="002F3653" w:rsidDel="004D3A8F">
          <w:rPr>
            <w:rFonts w:ascii="Calibri" w:hAnsi="Calibri" w:cs="Calibri"/>
            <w:sz w:val="20"/>
            <w:szCs w:val="20"/>
          </w:rPr>
          <w:delText xml:space="preserve">ako </w:delText>
        </w:r>
      </w:del>
      <w:del w:id="218" w:author="Chromíková, Katarína" w:date="2020-12-09T15:22:00Z">
        <w:r w:rsidRPr="002F3653" w:rsidDel="004D3A8F">
          <w:rPr>
            <w:rFonts w:ascii="Calibri" w:hAnsi="Calibri" w:cs="Calibri"/>
            <w:sz w:val="20"/>
            <w:szCs w:val="20"/>
          </w:rPr>
          <w:delText xml:space="preserve">základná </w:delText>
        </w:r>
      </w:del>
      <w:del w:id="219" w:author="Chromíková, Katarína" w:date="2020-12-09T15:26:00Z">
        <w:r w:rsidRPr="002F3653" w:rsidDel="004D3A8F">
          <w:rPr>
            <w:rFonts w:ascii="Calibri" w:hAnsi="Calibri" w:cs="Calibri"/>
            <w:sz w:val="20"/>
            <w:szCs w:val="20"/>
          </w:rPr>
          <w:delText xml:space="preserve">finančná kontrola </w:delText>
        </w:r>
      </w:del>
      <w:r w:rsidRPr="002F3653">
        <w:rPr>
          <w:rFonts w:ascii="Calibri" w:hAnsi="Calibri" w:cs="Calibri"/>
          <w:sz w:val="20"/>
          <w:szCs w:val="20"/>
        </w:rPr>
        <w:t xml:space="preserve">pred účinnosťou </w:t>
      </w:r>
      <w:r w:rsidR="006E005E" w:rsidRPr="002F3653">
        <w:rPr>
          <w:rFonts w:ascii="Calibri" w:hAnsi="Calibri" w:cs="Calibri"/>
          <w:sz w:val="20"/>
          <w:szCs w:val="20"/>
        </w:rPr>
        <w:t>Z</w:t>
      </w:r>
      <w:r w:rsidRPr="002F3653">
        <w:rPr>
          <w:rFonts w:ascii="Calibri" w:hAnsi="Calibri" w:cs="Calibri"/>
          <w:sz w:val="20"/>
          <w:szCs w:val="20"/>
        </w:rPr>
        <w:t>mluvy o</w:t>
      </w:r>
      <w:r w:rsidR="002C072A" w:rsidRPr="002F3653">
        <w:rPr>
          <w:rFonts w:ascii="Calibri" w:hAnsi="Calibri" w:cs="Calibri"/>
          <w:sz w:val="20"/>
          <w:szCs w:val="20"/>
        </w:rPr>
        <w:t> </w:t>
      </w:r>
      <w:r w:rsidRPr="002F3653">
        <w:rPr>
          <w:rFonts w:ascii="Calibri" w:hAnsi="Calibri" w:cs="Calibri"/>
          <w:sz w:val="20"/>
          <w:szCs w:val="20"/>
        </w:rPr>
        <w:t>poskytnutí NFP, výsledkom tejto kontroly je oznámenie/informácia RO</w:t>
      </w:r>
      <w:r w:rsidR="00107E82" w:rsidRPr="002F3653">
        <w:rPr>
          <w:rFonts w:ascii="Calibri" w:hAnsi="Calibri" w:cs="Calibri"/>
          <w:sz w:val="20"/>
          <w:szCs w:val="20"/>
        </w:rPr>
        <w:t>,</w:t>
      </w:r>
      <w:r w:rsidRPr="002F3653">
        <w:rPr>
          <w:rFonts w:ascii="Calibri" w:hAnsi="Calibri" w:cs="Calibri"/>
          <w:sz w:val="20"/>
          <w:szCs w:val="20"/>
        </w:rPr>
        <w:t xml:space="preserve"> či </w:t>
      </w:r>
      <w:r w:rsidR="00C4073C" w:rsidRPr="002F3653">
        <w:rPr>
          <w:rFonts w:ascii="Calibri" w:hAnsi="Calibri" w:cs="Calibri"/>
          <w:sz w:val="20"/>
          <w:szCs w:val="20"/>
        </w:rPr>
        <w:t>v</w:t>
      </w:r>
      <w:r w:rsidR="00B86474" w:rsidRPr="002F3653">
        <w:rPr>
          <w:rFonts w:ascii="Calibri" w:hAnsi="Calibri" w:cs="Calibri"/>
          <w:sz w:val="20"/>
          <w:szCs w:val="20"/>
        </w:rPr>
        <w:t>o finančnej operáci</w:t>
      </w:r>
      <w:r w:rsidR="00513F37" w:rsidRPr="002F3653">
        <w:rPr>
          <w:rFonts w:ascii="Calibri" w:hAnsi="Calibri" w:cs="Calibri"/>
          <w:sz w:val="20"/>
          <w:szCs w:val="20"/>
        </w:rPr>
        <w:t>i</w:t>
      </w:r>
      <w:r w:rsidR="00B86474" w:rsidRPr="002F3653">
        <w:rPr>
          <w:rFonts w:ascii="Calibri" w:hAnsi="Calibri" w:cs="Calibri"/>
          <w:sz w:val="20"/>
          <w:szCs w:val="20"/>
        </w:rPr>
        <w:t xml:space="preserve"> je možné pokračovať, </w:t>
      </w:r>
      <w:r w:rsidR="00C4073C" w:rsidRPr="002F3653">
        <w:rPr>
          <w:rFonts w:ascii="Calibri" w:hAnsi="Calibri" w:cs="Calibri"/>
          <w:sz w:val="20"/>
          <w:szCs w:val="20"/>
        </w:rPr>
        <w:t>v</w:t>
      </w:r>
      <w:r w:rsidR="00B86474" w:rsidRPr="002F3653">
        <w:rPr>
          <w:rFonts w:ascii="Calibri" w:hAnsi="Calibri" w:cs="Calibri"/>
          <w:sz w:val="20"/>
          <w:szCs w:val="20"/>
        </w:rPr>
        <w:t>o finančnej operáci</w:t>
      </w:r>
      <w:r w:rsidR="00513F37" w:rsidRPr="002F3653">
        <w:rPr>
          <w:rFonts w:ascii="Calibri" w:hAnsi="Calibri" w:cs="Calibri"/>
          <w:sz w:val="20"/>
          <w:szCs w:val="20"/>
        </w:rPr>
        <w:t>i</w:t>
      </w:r>
      <w:r w:rsidR="00B86474" w:rsidRPr="002F3653">
        <w:rPr>
          <w:rFonts w:ascii="Calibri" w:hAnsi="Calibri" w:cs="Calibri"/>
          <w:sz w:val="20"/>
          <w:szCs w:val="20"/>
        </w:rPr>
        <w:t xml:space="preserve"> nie je možné pokračovať alebo </w:t>
      </w:r>
      <w:r w:rsidR="00C4073C" w:rsidRPr="002F3653">
        <w:rPr>
          <w:rFonts w:ascii="Calibri" w:hAnsi="Calibri" w:cs="Calibri"/>
          <w:sz w:val="20"/>
          <w:szCs w:val="20"/>
        </w:rPr>
        <w:t>f</w:t>
      </w:r>
      <w:r w:rsidR="00B86474" w:rsidRPr="002F3653">
        <w:rPr>
          <w:rFonts w:ascii="Calibri" w:hAnsi="Calibri" w:cs="Calibri"/>
          <w:sz w:val="20"/>
          <w:szCs w:val="20"/>
        </w:rPr>
        <w:t>inančnú operáciu je potrebné zastaviť</w:t>
      </w:r>
      <w:r w:rsidR="002433FD" w:rsidRPr="002F3653">
        <w:rPr>
          <w:rStyle w:val="Odkaznapoznmkupodiarou"/>
          <w:rFonts w:ascii="Calibri" w:hAnsi="Calibri" w:cs="Calibri"/>
          <w:sz w:val="20"/>
          <w:szCs w:val="20"/>
        </w:rPr>
        <w:footnoteReference w:id="37"/>
      </w:r>
      <w:r w:rsidR="00320F55">
        <w:rPr>
          <w:rFonts w:ascii="Calibri" w:hAnsi="Calibri" w:cs="Calibri"/>
          <w:sz w:val="20"/>
          <w:szCs w:val="20"/>
        </w:rPr>
        <w:t>;</w:t>
      </w:r>
    </w:p>
    <w:p w14:paraId="59D2C32F" w14:textId="77777777" w:rsidR="00320F55" w:rsidRPr="00027F08" w:rsidRDefault="00320F55" w:rsidP="00CA0960">
      <w:pPr>
        <w:pStyle w:val="Odsekzoznamu"/>
        <w:numPr>
          <w:ilvl w:val="0"/>
          <w:numId w:val="4"/>
        </w:numPr>
        <w:spacing w:before="60" w:after="60" w:line="276" w:lineRule="auto"/>
        <w:ind w:left="993" w:hanging="284"/>
        <w:contextualSpacing w:val="0"/>
        <w:jc w:val="both"/>
        <w:rPr>
          <w:rFonts w:ascii="Calibri" w:hAnsi="Calibri" w:cs="Calibri"/>
          <w:sz w:val="20"/>
          <w:szCs w:val="20"/>
        </w:rPr>
      </w:pPr>
      <w:r>
        <w:rPr>
          <w:rFonts w:ascii="Calibri" w:hAnsi="Calibri" w:cs="Calibri"/>
          <w:sz w:val="20"/>
          <w:szCs w:val="20"/>
        </w:rPr>
        <w:t xml:space="preserve"> v prípade </w:t>
      </w:r>
      <w:r w:rsidRPr="007433F5">
        <w:rPr>
          <w:rFonts w:ascii="Calibri" w:hAnsi="Calibri" w:cs="Calibri"/>
          <w:sz w:val="20"/>
          <w:szCs w:val="20"/>
        </w:rPr>
        <w:t>späťvzatia dokumentácie k verejnému o</w:t>
      </w:r>
      <w:r>
        <w:rPr>
          <w:rFonts w:ascii="Calibri" w:hAnsi="Calibri" w:cs="Calibri"/>
          <w:sz w:val="20"/>
          <w:szCs w:val="20"/>
        </w:rPr>
        <w:t xml:space="preserve">bstarávaniu alebo obstarávaniu zo strany žiadateľa/prijímateľa, </w:t>
      </w:r>
      <w:r w:rsidRPr="007433F5">
        <w:rPr>
          <w:rFonts w:ascii="Calibri" w:hAnsi="Calibri" w:cs="Calibri"/>
          <w:sz w:val="20"/>
          <w:szCs w:val="20"/>
        </w:rPr>
        <w:t>vydani</w:t>
      </w:r>
      <w:r w:rsidR="000F4BF3">
        <w:rPr>
          <w:rFonts w:ascii="Calibri" w:hAnsi="Calibri" w:cs="Calibri"/>
          <w:sz w:val="20"/>
          <w:szCs w:val="20"/>
        </w:rPr>
        <w:t>e</w:t>
      </w:r>
      <w:r w:rsidRPr="007433F5">
        <w:rPr>
          <w:rFonts w:ascii="Calibri" w:hAnsi="Calibri" w:cs="Calibri"/>
          <w:sz w:val="20"/>
          <w:szCs w:val="20"/>
        </w:rPr>
        <w:t xml:space="preserve"> správy z kontroly, kde bude uvedené, že </w:t>
      </w:r>
      <w:r w:rsidRPr="00027F08">
        <w:rPr>
          <w:rFonts w:ascii="Calibri" w:hAnsi="Calibri" w:cs="Calibri"/>
          <w:sz w:val="20"/>
          <w:szCs w:val="20"/>
        </w:rPr>
        <w:t>finančnú operáciu je potrebné zastaviť a výdavky z predmetného VO nebudú pripustené do financovania v plnom rozsahu</w:t>
      </w:r>
      <w:r w:rsidR="000F4BF3" w:rsidRPr="00027F08">
        <w:rPr>
          <w:rFonts w:ascii="Calibri" w:hAnsi="Calibri" w:cs="Calibri"/>
          <w:sz w:val="20"/>
          <w:szCs w:val="20"/>
        </w:rPr>
        <w:t>.</w:t>
      </w:r>
    </w:p>
    <w:p w14:paraId="0596D851" w14:textId="77777777" w:rsidR="00B17B4E" w:rsidRDefault="00B17B4E" w:rsidP="001614CC">
      <w:pPr>
        <w:pStyle w:val="Default"/>
        <w:numPr>
          <w:ilvl w:val="0"/>
          <w:numId w:val="16"/>
        </w:numPr>
        <w:spacing w:before="120" w:line="276" w:lineRule="auto"/>
        <w:ind w:left="567" w:hanging="567"/>
        <w:jc w:val="both"/>
        <w:rPr>
          <w:rFonts w:ascii="Calibri" w:hAnsi="Calibri" w:cs="Calibri"/>
          <w:sz w:val="20"/>
          <w:szCs w:val="20"/>
        </w:rPr>
      </w:pPr>
      <w:del w:id="220" w:author="Chromíková, Katarína" w:date="2020-12-09T15:21:00Z">
        <w:r w:rsidRPr="00B17B4E" w:rsidDel="00042139">
          <w:rPr>
            <w:rFonts w:ascii="Calibri" w:hAnsi="Calibri" w:cs="Calibri"/>
            <w:sz w:val="20"/>
            <w:szCs w:val="20"/>
          </w:rPr>
          <w:delText xml:space="preserve">Nariadenie zrušiť použitý postup zadávania zákazky </w:delText>
        </w:r>
      </w:del>
      <w:ins w:id="221" w:author="Chromíková, Katarína" w:date="2020-12-09T15:21:00Z">
        <w:r w:rsidR="00042139">
          <w:rPr>
            <w:rFonts w:ascii="Calibri" w:hAnsi="Calibri" w:cs="Calibri"/>
            <w:sz w:val="20"/>
            <w:szCs w:val="20"/>
          </w:rPr>
          <w:t>A</w:t>
        </w:r>
      </w:ins>
      <w:del w:id="222" w:author="Chromíková, Katarína" w:date="2020-12-09T15:21:00Z">
        <w:r w:rsidRPr="00B17B4E" w:rsidDel="00042139">
          <w:rPr>
            <w:rFonts w:ascii="Calibri" w:hAnsi="Calibri" w:cs="Calibri"/>
            <w:sz w:val="20"/>
            <w:szCs w:val="20"/>
          </w:rPr>
          <w:delText>a</w:delText>
        </w:r>
      </w:del>
      <w:r w:rsidRPr="00B17B4E">
        <w:rPr>
          <w:rFonts w:ascii="Calibri" w:hAnsi="Calibri" w:cs="Calibri"/>
          <w:sz w:val="20"/>
          <w:szCs w:val="20"/>
        </w:rPr>
        <w:t>k žiadateľ/prijímateľ neodstráni</w:t>
      </w:r>
      <w:del w:id="223" w:author="Chromíková, Katarína" w:date="2020-12-09T15:22:00Z">
        <w:r w:rsidRPr="00B17B4E" w:rsidDel="00042139">
          <w:rPr>
            <w:rFonts w:ascii="Calibri" w:hAnsi="Calibri" w:cs="Calibri"/>
            <w:sz w:val="20"/>
            <w:szCs w:val="20"/>
          </w:rPr>
          <w:delText>l</w:delText>
        </w:r>
      </w:del>
      <w:r w:rsidRPr="00B17B4E">
        <w:rPr>
          <w:rFonts w:ascii="Calibri" w:hAnsi="Calibri" w:cs="Calibri"/>
          <w:sz w:val="20"/>
          <w:szCs w:val="20"/>
        </w:rPr>
        <w:t xml:space="preserve"> protiprávny stav</w:t>
      </w:r>
      <w:ins w:id="224" w:author="Chromíková, Katarína" w:date="2020-12-09T15:22:00Z">
        <w:r w:rsidR="00042139">
          <w:rPr>
            <w:rFonts w:ascii="Calibri" w:hAnsi="Calibri" w:cs="Calibri"/>
            <w:sz w:val="20"/>
            <w:szCs w:val="20"/>
          </w:rPr>
          <w:t xml:space="preserve"> (zrušiť použitý postup zadávania zákazky)</w:t>
        </w:r>
      </w:ins>
      <w:r w:rsidRPr="00B17B4E">
        <w:rPr>
          <w:rFonts w:ascii="Calibri" w:hAnsi="Calibri" w:cs="Calibri"/>
          <w:sz w:val="20"/>
          <w:szCs w:val="20"/>
        </w:rPr>
        <w:t xml:space="preserve">, ktorý nariadi ÚVO v právoplatnom rozhodnutí, RO </w:t>
      </w:r>
      <w:r w:rsidR="00747837">
        <w:rPr>
          <w:rFonts w:ascii="Calibri" w:hAnsi="Calibri" w:cs="Calibri"/>
          <w:sz w:val="20"/>
          <w:szCs w:val="20"/>
        </w:rPr>
        <w:t>s</w:t>
      </w:r>
      <w:r w:rsidRPr="00B17B4E">
        <w:rPr>
          <w:rFonts w:ascii="Calibri" w:hAnsi="Calibri" w:cs="Calibri"/>
          <w:sz w:val="20"/>
          <w:szCs w:val="20"/>
        </w:rPr>
        <w:t>konštatuje nesúhlas s podpísaním zmluvy s úspešným uchádzačom a výdavky z VO nebudú schválené na financovanie v plnom rozsahu.</w:t>
      </w:r>
    </w:p>
    <w:p w14:paraId="06F540AB" w14:textId="77777777" w:rsidR="00E75296" w:rsidRPr="002F3653" w:rsidRDefault="00E75296" w:rsidP="001614CC">
      <w:pPr>
        <w:pStyle w:val="Default"/>
        <w:numPr>
          <w:ilvl w:val="0"/>
          <w:numId w:val="16"/>
        </w:numPr>
        <w:spacing w:before="120" w:after="120" w:line="276" w:lineRule="auto"/>
        <w:ind w:left="547" w:hanging="547"/>
        <w:jc w:val="both"/>
        <w:rPr>
          <w:rFonts w:ascii="Calibri" w:hAnsi="Calibri" w:cs="Calibri"/>
          <w:sz w:val="20"/>
          <w:szCs w:val="20"/>
        </w:rPr>
      </w:pPr>
      <w:r w:rsidRPr="002F3653">
        <w:rPr>
          <w:rFonts w:ascii="Calibri" w:hAnsi="Calibri" w:cs="Calibri"/>
          <w:sz w:val="20"/>
          <w:szCs w:val="20"/>
        </w:rPr>
        <w:t xml:space="preserve">V prípade, že je kontrola VO </w:t>
      </w:r>
      <w:del w:id="225" w:author="autor" w:date="2020-12-02T16:43:00Z">
        <w:r w:rsidRPr="002F3653" w:rsidDel="00CB4DDA">
          <w:rPr>
            <w:rFonts w:ascii="Calibri" w:hAnsi="Calibri" w:cs="Calibri"/>
            <w:sz w:val="20"/>
            <w:szCs w:val="20"/>
          </w:rPr>
          <w:delText xml:space="preserve">v zmysle zákona o finančnej kontrole </w:delText>
        </w:r>
      </w:del>
      <w:r w:rsidRPr="002F3653">
        <w:rPr>
          <w:rFonts w:ascii="Calibri" w:hAnsi="Calibri" w:cs="Calibri"/>
          <w:sz w:val="20"/>
          <w:szCs w:val="20"/>
        </w:rPr>
        <w:t xml:space="preserve">vykonávaná ako </w:t>
      </w:r>
      <w:del w:id="226" w:author="autor" w:date="2020-12-02T16:44:00Z">
        <w:r w:rsidRPr="002F3653" w:rsidDel="00CB4DDA">
          <w:rPr>
            <w:rFonts w:ascii="Calibri" w:hAnsi="Calibri" w:cs="Calibri"/>
            <w:sz w:val="20"/>
            <w:szCs w:val="20"/>
          </w:rPr>
          <w:delText xml:space="preserve">finančná </w:delText>
        </w:r>
      </w:del>
      <w:r w:rsidRPr="002F3653">
        <w:rPr>
          <w:rFonts w:ascii="Calibri" w:hAnsi="Calibri" w:cs="Calibri"/>
          <w:sz w:val="20"/>
          <w:szCs w:val="20"/>
        </w:rPr>
        <w:t xml:space="preserve">kontrola </w:t>
      </w:r>
      <w:r w:rsidRPr="002F3653">
        <w:rPr>
          <w:rFonts w:ascii="Calibri" w:hAnsi="Calibri" w:cs="Calibri"/>
          <w:b/>
          <w:sz w:val="20"/>
          <w:szCs w:val="20"/>
        </w:rPr>
        <w:t>pred účinnosťou Zmluvy o poskytnutí NFP</w:t>
      </w:r>
      <w:r w:rsidRPr="002F3653">
        <w:rPr>
          <w:rFonts w:ascii="Calibri" w:hAnsi="Calibri" w:cs="Calibri"/>
          <w:sz w:val="20"/>
          <w:szCs w:val="20"/>
        </w:rPr>
        <w:t>, záverom tejto kontroly je oznámenie/informácia RO, či je možné finančnú operáciu vykonať, v nej pokračovať alebo je potrebné vymáhať poskytnuté plnenie (ak sa finančná operácia alebo jej časť už vykonala).</w:t>
      </w:r>
    </w:p>
    <w:p w14:paraId="09BE9E2A" w14:textId="77777777" w:rsidR="007023DC" w:rsidRPr="002F3653" w:rsidRDefault="00135594" w:rsidP="001614CC">
      <w:pPr>
        <w:pStyle w:val="Default"/>
        <w:numPr>
          <w:ilvl w:val="0"/>
          <w:numId w:val="16"/>
        </w:numPr>
        <w:spacing w:line="276" w:lineRule="auto"/>
        <w:ind w:left="540" w:hanging="540"/>
        <w:jc w:val="both"/>
        <w:rPr>
          <w:rFonts w:ascii="Calibri" w:hAnsi="Calibri" w:cs="Calibri"/>
          <w:sz w:val="20"/>
          <w:szCs w:val="20"/>
        </w:rPr>
      </w:pPr>
      <w:r w:rsidRPr="002F3653">
        <w:rPr>
          <w:rFonts w:ascii="Calibri" w:hAnsi="Calibri" w:cs="Calibri"/>
          <w:sz w:val="20"/>
          <w:szCs w:val="20"/>
        </w:rPr>
        <w:t xml:space="preserve">Ak RO </w:t>
      </w:r>
      <w:r w:rsidR="006B64C7" w:rsidRPr="002F3653">
        <w:rPr>
          <w:rFonts w:ascii="Calibri" w:hAnsi="Calibri" w:cs="Calibri"/>
          <w:sz w:val="20"/>
          <w:szCs w:val="20"/>
        </w:rPr>
        <w:t xml:space="preserve">počas </w:t>
      </w:r>
      <w:r w:rsidR="00122C8E" w:rsidRPr="002F3653">
        <w:rPr>
          <w:rFonts w:ascii="Calibri" w:hAnsi="Calibri" w:cs="Calibri"/>
          <w:sz w:val="20"/>
          <w:szCs w:val="20"/>
        </w:rPr>
        <w:t xml:space="preserve">kontroly </w:t>
      </w:r>
      <w:r w:rsidR="006B64C7" w:rsidRPr="002F3653">
        <w:rPr>
          <w:rFonts w:ascii="Calibri" w:hAnsi="Calibri" w:cs="Calibri"/>
          <w:sz w:val="20"/>
          <w:szCs w:val="20"/>
        </w:rPr>
        <w:t xml:space="preserve">VO </w:t>
      </w:r>
      <w:r w:rsidR="006B64C7" w:rsidRPr="002F3653">
        <w:rPr>
          <w:rFonts w:ascii="Calibri" w:hAnsi="Calibri" w:cs="Calibri"/>
          <w:b/>
          <w:sz w:val="20"/>
          <w:szCs w:val="20"/>
        </w:rPr>
        <w:t>v</w:t>
      </w:r>
      <w:r w:rsidR="002C072A" w:rsidRPr="002F3653">
        <w:rPr>
          <w:rFonts w:ascii="Calibri" w:hAnsi="Calibri" w:cs="Calibri"/>
          <w:b/>
          <w:sz w:val="20"/>
          <w:szCs w:val="20"/>
        </w:rPr>
        <w:t> </w:t>
      </w:r>
      <w:r w:rsidR="006B64C7" w:rsidRPr="002F3653">
        <w:rPr>
          <w:rFonts w:ascii="Calibri" w:hAnsi="Calibri" w:cs="Calibri"/>
          <w:b/>
          <w:sz w:val="20"/>
          <w:szCs w:val="20"/>
        </w:rPr>
        <w:t>rámci</w:t>
      </w:r>
      <w:r w:rsidR="006B64C7" w:rsidRPr="002F3653">
        <w:rPr>
          <w:rFonts w:ascii="Calibri" w:hAnsi="Calibri" w:cs="Calibri"/>
          <w:sz w:val="20"/>
          <w:szCs w:val="20"/>
        </w:rPr>
        <w:t xml:space="preserve"> </w:t>
      </w:r>
      <w:r w:rsidR="006B64C7" w:rsidRPr="002F3653">
        <w:rPr>
          <w:rFonts w:ascii="Calibri" w:hAnsi="Calibri" w:cs="Calibri"/>
          <w:b/>
          <w:sz w:val="20"/>
          <w:szCs w:val="20"/>
        </w:rPr>
        <w:t>schvaľovacieho procesu ŽoNFP</w:t>
      </w:r>
      <w:r w:rsidR="006B64C7" w:rsidRPr="002F3653">
        <w:rPr>
          <w:rFonts w:ascii="Calibri" w:hAnsi="Calibri" w:cs="Calibri"/>
          <w:sz w:val="20"/>
          <w:szCs w:val="20"/>
        </w:rPr>
        <w:t xml:space="preserve"> </w:t>
      </w:r>
      <w:r w:rsidR="006B64C7" w:rsidRPr="002F3653">
        <w:rPr>
          <w:rFonts w:ascii="Calibri" w:hAnsi="Calibri" w:cs="Calibri"/>
          <w:b/>
          <w:sz w:val="20"/>
          <w:szCs w:val="20"/>
        </w:rPr>
        <w:t>alebo hodnotenia národného projektu</w:t>
      </w:r>
      <w:r w:rsidR="006B64C7" w:rsidRPr="002F3653">
        <w:rPr>
          <w:rFonts w:ascii="Calibri" w:hAnsi="Calibri" w:cs="Calibri"/>
          <w:sz w:val="20"/>
          <w:szCs w:val="20"/>
        </w:rPr>
        <w:t xml:space="preserve"> </w:t>
      </w:r>
      <w:r w:rsidRPr="002F3653">
        <w:rPr>
          <w:rFonts w:ascii="Calibri" w:hAnsi="Calibri" w:cs="Calibri"/>
          <w:sz w:val="20"/>
          <w:szCs w:val="20"/>
        </w:rPr>
        <w:t>zistí porušenie pr</w:t>
      </w:r>
      <w:r w:rsidR="00EB062A">
        <w:rPr>
          <w:rFonts w:ascii="Calibri" w:hAnsi="Calibri" w:cs="Calibri"/>
          <w:sz w:val="20"/>
          <w:szCs w:val="20"/>
        </w:rPr>
        <w:t>avidiel</w:t>
      </w:r>
      <w:r w:rsidRPr="002F3653">
        <w:rPr>
          <w:rFonts w:ascii="Calibri" w:hAnsi="Calibri" w:cs="Calibri"/>
          <w:sz w:val="20"/>
          <w:szCs w:val="20"/>
        </w:rPr>
        <w:t xml:space="preserve"> a</w:t>
      </w:r>
      <w:r w:rsidR="002C072A" w:rsidRPr="002F3653">
        <w:rPr>
          <w:rFonts w:ascii="Calibri" w:hAnsi="Calibri" w:cs="Calibri"/>
          <w:sz w:val="20"/>
          <w:szCs w:val="20"/>
        </w:rPr>
        <w:t> </w:t>
      </w:r>
      <w:r w:rsidRPr="002F3653">
        <w:rPr>
          <w:rFonts w:ascii="Calibri" w:hAnsi="Calibri" w:cs="Calibri"/>
          <w:sz w:val="20"/>
          <w:szCs w:val="20"/>
        </w:rPr>
        <w:t>postupov VO, pričom rozsah a</w:t>
      </w:r>
      <w:r w:rsidR="002C072A" w:rsidRPr="002F3653">
        <w:rPr>
          <w:rFonts w:ascii="Calibri" w:hAnsi="Calibri" w:cs="Calibri"/>
          <w:sz w:val="20"/>
          <w:szCs w:val="20"/>
        </w:rPr>
        <w:t> </w:t>
      </w:r>
      <w:r w:rsidRPr="002F3653">
        <w:rPr>
          <w:rFonts w:ascii="Calibri" w:hAnsi="Calibri" w:cs="Calibri"/>
          <w:sz w:val="20"/>
          <w:szCs w:val="20"/>
        </w:rPr>
        <w:t>závažnosť týchto zistení mal</w:t>
      </w:r>
      <w:r w:rsidR="006B64C7" w:rsidRPr="002F3653">
        <w:rPr>
          <w:rFonts w:ascii="Calibri" w:hAnsi="Calibri" w:cs="Calibri"/>
          <w:sz w:val="20"/>
          <w:szCs w:val="20"/>
        </w:rPr>
        <w:t>i</w:t>
      </w:r>
      <w:r w:rsidRPr="002F3653">
        <w:rPr>
          <w:rFonts w:ascii="Calibri" w:hAnsi="Calibri" w:cs="Calibri"/>
          <w:sz w:val="20"/>
          <w:szCs w:val="20"/>
        </w:rPr>
        <w:t xml:space="preserve"> alebo mohli mať vplyv na výsledok VO, RO danú skutočnosť identifikuje ako nesplnenie podmienky poskytnutia príspevku a</w:t>
      </w:r>
      <w:r w:rsidR="002C072A" w:rsidRPr="002F3653">
        <w:rPr>
          <w:rFonts w:ascii="Calibri" w:hAnsi="Calibri" w:cs="Calibri"/>
          <w:sz w:val="20"/>
          <w:szCs w:val="20"/>
        </w:rPr>
        <w:t> </w:t>
      </w:r>
      <w:r w:rsidRPr="002F3653">
        <w:rPr>
          <w:rFonts w:ascii="Calibri" w:hAnsi="Calibri" w:cs="Calibri"/>
          <w:sz w:val="20"/>
          <w:szCs w:val="20"/>
        </w:rPr>
        <w:t>rozhodne o</w:t>
      </w:r>
      <w:r w:rsidR="002C072A" w:rsidRPr="002F3653">
        <w:rPr>
          <w:rFonts w:ascii="Calibri" w:hAnsi="Calibri" w:cs="Calibri"/>
          <w:sz w:val="20"/>
          <w:szCs w:val="20"/>
        </w:rPr>
        <w:t> </w:t>
      </w:r>
      <w:r w:rsidRPr="002F3653">
        <w:rPr>
          <w:rFonts w:ascii="Calibri" w:hAnsi="Calibri" w:cs="Calibri"/>
          <w:sz w:val="20"/>
          <w:szCs w:val="20"/>
        </w:rPr>
        <w:t>neschválení ŽoNFP. Rovnaký záver RO konštatuje</w:t>
      </w:r>
      <w:ins w:id="227" w:author="Chromíková, Katarína" w:date="2020-12-09T15:28:00Z">
        <w:r w:rsidR="004D3A8F">
          <w:rPr>
            <w:rFonts w:ascii="Calibri" w:hAnsi="Calibri" w:cs="Calibri"/>
            <w:sz w:val="20"/>
            <w:szCs w:val="20"/>
          </w:rPr>
          <w:t xml:space="preserve"> aj</w:t>
        </w:r>
      </w:ins>
      <w:r w:rsidRPr="002F3653">
        <w:rPr>
          <w:rFonts w:ascii="Calibri" w:hAnsi="Calibri" w:cs="Calibri"/>
          <w:sz w:val="20"/>
          <w:szCs w:val="20"/>
        </w:rPr>
        <w:t xml:space="preserve"> v</w:t>
      </w:r>
      <w:r w:rsidR="002C072A" w:rsidRPr="002F3653">
        <w:rPr>
          <w:rFonts w:ascii="Calibri" w:hAnsi="Calibri" w:cs="Calibri"/>
          <w:sz w:val="20"/>
          <w:szCs w:val="20"/>
        </w:rPr>
        <w:t> </w:t>
      </w:r>
      <w:r w:rsidRPr="002F3653">
        <w:rPr>
          <w:rFonts w:ascii="Calibri" w:hAnsi="Calibri" w:cs="Calibri"/>
          <w:sz w:val="20"/>
          <w:szCs w:val="20"/>
        </w:rPr>
        <w:t xml:space="preserve">prípade, </w:t>
      </w:r>
      <w:del w:id="228" w:author="Chromíková, Katarína" w:date="2020-12-09T15:28:00Z">
        <w:r w:rsidRPr="002F3653" w:rsidDel="004D3A8F">
          <w:rPr>
            <w:rFonts w:ascii="Calibri" w:hAnsi="Calibri" w:cs="Calibri"/>
            <w:sz w:val="20"/>
            <w:szCs w:val="20"/>
          </w:rPr>
          <w:delText xml:space="preserve">že </w:delText>
        </w:r>
      </w:del>
      <w:ins w:id="229" w:author="Chromíková, Katarína" w:date="2020-12-09T15:28:00Z">
        <w:r w:rsidR="004D3A8F">
          <w:rPr>
            <w:rFonts w:ascii="Calibri" w:hAnsi="Calibri" w:cs="Calibri"/>
            <w:sz w:val="20"/>
            <w:szCs w:val="20"/>
          </w:rPr>
          <w:t>keď</w:t>
        </w:r>
        <w:r w:rsidR="004D3A8F" w:rsidRPr="002F3653">
          <w:rPr>
            <w:rFonts w:ascii="Calibri" w:hAnsi="Calibri" w:cs="Calibri"/>
            <w:sz w:val="20"/>
            <w:szCs w:val="20"/>
          </w:rPr>
          <w:t xml:space="preserve"> </w:t>
        </w:r>
      </w:ins>
      <w:r w:rsidRPr="002F3653">
        <w:rPr>
          <w:rFonts w:ascii="Calibri" w:hAnsi="Calibri" w:cs="Calibri"/>
          <w:sz w:val="20"/>
          <w:szCs w:val="20"/>
        </w:rPr>
        <w:t>zistenia nedostatkov v</w:t>
      </w:r>
      <w:r w:rsidR="002C072A" w:rsidRPr="002F3653">
        <w:rPr>
          <w:rFonts w:ascii="Calibri" w:hAnsi="Calibri" w:cs="Calibri"/>
          <w:sz w:val="20"/>
          <w:szCs w:val="20"/>
        </w:rPr>
        <w:t> </w:t>
      </w:r>
      <w:r w:rsidRPr="002F3653">
        <w:rPr>
          <w:rFonts w:ascii="Calibri" w:hAnsi="Calibri" w:cs="Calibri"/>
          <w:sz w:val="20"/>
          <w:szCs w:val="20"/>
        </w:rPr>
        <w:t xml:space="preserve">rámci kontroly vecného súladu predmetu obstarávania sú takého závažného charakteru, že pre riadnu realizáciu posudzovaného projektu nebude môcť </w:t>
      </w:r>
      <w:r w:rsidR="007B029D" w:rsidRPr="002F3653">
        <w:rPr>
          <w:rFonts w:ascii="Calibri" w:hAnsi="Calibri" w:cs="Calibri"/>
          <w:sz w:val="20"/>
          <w:szCs w:val="20"/>
        </w:rPr>
        <w:t>žiadateľ/</w:t>
      </w:r>
      <w:r w:rsidR="00FB013F" w:rsidRPr="002F3653">
        <w:rPr>
          <w:rFonts w:ascii="Calibri" w:hAnsi="Calibri" w:cs="Calibri"/>
          <w:sz w:val="20"/>
          <w:szCs w:val="20"/>
        </w:rPr>
        <w:t>prijímateľ</w:t>
      </w:r>
      <w:r w:rsidRPr="002F3653">
        <w:rPr>
          <w:rFonts w:ascii="Calibri" w:hAnsi="Calibri" w:cs="Calibri"/>
          <w:sz w:val="20"/>
          <w:szCs w:val="20"/>
        </w:rPr>
        <w:t xml:space="preserve"> využiť výsledok kontrolovaného VO. </w:t>
      </w:r>
    </w:p>
    <w:p w14:paraId="70C67404" w14:textId="77777777" w:rsidR="00A87594" w:rsidRPr="002F3653" w:rsidRDefault="00A87594" w:rsidP="001614CC">
      <w:pPr>
        <w:pStyle w:val="Default"/>
        <w:numPr>
          <w:ilvl w:val="0"/>
          <w:numId w:val="16"/>
        </w:numPr>
        <w:spacing w:before="120" w:after="120" w:line="276" w:lineRule="auto"/>
        <w:ind w:left="540" w:hanging="540"/>
        <w:jc w:val="both"/>
        <w:rPr>
          <w:rFonts w:ascii="Calibri" w:hAnsi="Calibri" w:cs="Calibri"/>
          <w:sz w:val="20"/>
          <w:szCs w:val="20"/>
        </w:rPr>
      </w:pPr>
      <w:r w:rsidRPr="002F3653">
        <w:rPr>
          <w:rFonts w:ascii="Calibri" w:hAnsi="Calibri" w:cs="Calibri"/>
          <w:sz w:val="20"/>
          <w:szCs w:val="20"/>
        </w:rPr>
        <w:t xml:space="preserve">Prípadné opomenutie jednotlivých povinností súvisiacich so zadávaním zákaziek na realizáciu aktivít projektu tretím osobám, ktoré stanovujú všeobecne záväzné právne predpisy, resp. </w:t>
      </w:r>
      <w:r w:rsidR="0098532E" w:rsidRPr="002F3653">
        <w:rPr>
          <w:rFonts w:ascii="Calibri" w:hAnsi="Calibri" w:cs="Calibri"/>
          <w:sz w:val="20"/>
          <w:szCs w:val="20"/>
        </w:rPr>
        <w:t>Z</w:t>
      </w:r>
      <w:r w:rsidRPr="002F3653">
        <w:rPr>
          <w:rFonts w:ascii="Calibri" w:hAnsi="Calibri" w:cs="Calibri"/>
          <w:sz w:val="20"/>
          <w:szCs w:val="20"/>
        </w:rPr>
        <w:t>mluva o</w:t>
      </w:r>
      <w:r w:rsidR="002C072A" w:rsidRPr="002F3653">
        <w:rPr>
          <w:rFonts w:ascii="Calibri" w:hAnsi="Calibri" w:cs="Calibri"/>
          <w:sz w:val="20"/>
          <w:szCs w:val="20"/>
        </w:rPr>
        <w:t> </w:t>
      </w:r>
      <w:r w:rsidRPr="002F3653">
        <w:rPr>
          <w:rFonts w:ascii="Calibri" w:hAnsi="Calibri" w:cs="Calibri"/>
          <w:sz w:val="20"/>
          <w:szCs w:val="20"/>
        </w:rPr>
        <w:t xml:space="preserve">poskytnutí </w:t>
      </w:r>
      <w:r w:rsidRPr="002F3653">
        <w:rPr>
          <w:rFonts w:ascii="Calibri" w:hAnsi="Calibri" w:cs="Calibri"/>
          <w:sz w:val="20"/>
          <w:szCs w:val="20"/>
        </w:rPr>
        <w:lastRenderedPageBreak/>
        <w:t>NFP a</w:t>
      </w:r>
      <w:r w:rsidR="002C072A" w:rsidRPr="002F3653">
        <w:rPr>
          <w:rFonts w:ascii="Calibri" w:hAnsi="Calibri" w:cs="Calibri"/>
          <w:sz w:val="20"/>
          <w:szCs w:val="20"/>
        </w:rPr>
        <w:t> </w:t>
      </w:r>
      <w:r w:rsidRPr="002F3653">
        <w:rPr>
          <w:rFonts w:ascii="Calibri" w:hAnsi="Calibri" w:cs="Calibri"/>
          <w:sz w:val="20"/>
          <w:szCs w:val="20"/>
        </w:rPr>
        <w:t xml:space="preserve">dokumenty, na ktoré </w:t>
      </w:r>
      <w:r w:rsidR="0098532E" w:rsidRPr="002F3653">
        <w:rPr>
          <w:rFonts w:ascii="Calibri" w:hAnsi="Calibri" w:cs="Calibri"/>
          <w:sz w:val="20"/>
          <w:szCs w:val="20"/>
        </w:rPr>
        <w:t>Z</w:t>
      </w:r>
      <w:r w:rsidRPr="002F3653">
        <w:rPr>
          <w:rFonts w:ascii="Calibri" w:hAnsi="Calibri" w:cs="Calibri"/>
          <w:sz w:val="20"/>
          <w:szCs w:val="20"/>
        </w:rPr>
        <w:t>mluva o</w:t>
      </w:r>
      <w:r w:rsidR="002C072A" w:rsidRPr="002F3653">
        <w:rPr>
          <w:rFonts w:ascii="Calibri" w:hAnsi="Calibri" w:cs="Calibri"/>
          <w:sz w:val="20"/>
          <w:szCs w:val="20"/>
        </w:rPr>
        <w:t> </w:t>
      </w:r>
      <w:r w:rsidRPr="002F3653">
        <w:rPr>
          <w:rFonts w:ascii="Calibri" w:hAnsi="Calibri" w:cs="Calibri"/>
          <w:sz w:val="20"/>
          <w:szCs w:val="20"/>
        </w:rPr>
        <w:t>poskytnutí NFP odkazuje, môže mať vplyv na pozastavenie, zamietnutie alebo zníženie žiadaného príspevku.</w:t>
      </w:r>
    </w:p>
    <w:p w14:paraId="085DB797" w14:textId="77777777" w:rsidR="00A6560C" w:rsidRPr="002F3653" w:rsidRDefault="00E825AF" w:rsidP="001614CC">
      <w:pPr>
        <w:pStyle w:val="Default"/>
        <w:numPr>
          <w:ilvl w:val="0"/>
          <w:numId w:val="16"/>
        </w:numPr>
        <w:spacing w:before="120" w:after="120" w:line="276" w:lineRule="auto"/>
        <w:ind w:left="540" w:hanging="540"/>
        <w:jc w:val="both"/>
        <w:rPr>
          <w:rFonts w:ascii="Calibri" w:hAnsi="Calibri" w:cs="Calibri"/>
          <w:sz w:val="20"/>
          <w:szCs w:val="20"/>
        </w:rPr>
      </w:pPr>
      <w:r w:rsidRPr="002B1700">
        <w:rPr>
          <w:rFonts w:ascii="Calibri" w:hAnsi="Calibri" w:cs="Calibri"/>
          <w:b/>
          <w:sz w:val="20"/>
          <w:szCs w:val="20"/>
        </w:rPr>
        <w:t>Ak RO nezašle</w:t>
      </w:r>
      <w:r w:rsidRPr="002F3653">
        <w:rPr>
          <w:rFonts w:ascii="Calibri" w:hAnsi="Calibri" w:cs="Calibri"/>
          <w:sz w:val="20"/>
          <w:szCs w:val="20"/>
        </w:rPr>
        <w:t xml:space="preserve"> </w:t>
      </w:r>
      <w:r w:rsidR="00812751" w:rsidRPr="002F3653">
        <w:rPr>
          <w:rFonts w:ascii="Calibri" w:hAnsi="Calibri" w:cs="Calibri"/>
          <w:sz w:val="20"/>
          <w:szCs w:val="20"/>
        </w:rPr>
        <w:t>žiadateľovi/</w:t>
      </w:r>
      <w:r w:rsidR="00B13CC6" w:rsidRPr="002F3653">
        <w:rPr>
          <w:rFonts w:ascii="Calibri" w:hAnsi="Calibri" w:cs="Calibri"/>
          <w:sz w:val="20"/>
          <w:szCs w:val="20"/>
        </w:rPr>
        <w:t xml:space="preserve">prijímateľovi </w:t>
      </w:r>
      <w:r w:rsidR="004F5C7F" w:rsidRPr="002B1700">
        <w:rPr>
          <w:rFonts w:ascii="Calibri" w:hAnsi="Calibri" w:cs="Calibri"/>
          <w:b/>
          <w:sz w:val="20"/>
          <w:szCs w:val="20"/>
        </w:rPr>
        <w:t>závery z</w:t>
      </w:r>
      <w:r w:rsidR="002C072A" w:rsidRPr="002B1700">
        <w:rPr>
          <w:rFonts w:ascii="Calibri" w:hAnsi="Calibri" w:cs="Calibri"/>
          <w:b/>
          <w:sz w:val="20"/>
          <w:szCs w:val="20"/>
        </w:rPr>
        <w:t> </w:t>
      </w:r>
      <w:r w:rsidR="004F5C7F" w:rsidRPr="002B1700">
        <w:rPr>
          <w:rFonts w:ascii="Calibri" w:hAnsi="Calibri" w:cs="Calibri"/>
          <w:b/>
          <w:sz w:val="20"/>
          <w:szCs w:val="20"/>
        </w:rPr>
        <w:t>kontroly</w:t>
      </w:r>
      <w:r w:rsidR="004F5C7F" w:rsidRPr="002F3653">
        <w:rPr>
          <w:rFonts w:ascii="Calibri" w:hAnsi="Calibri" w:cs="Calibri"/>
          <w:sz w:val="20"/>
          <w:szCs w:val="20"/>
        </w:rPr>
        <w:t xml:space="preserve"> </w:t>
      </w:r>
      <w:r w:rsidR="00B13CC6" w:rsidRPr="002F3653">
        <w:rPr>
          <w:rFonts w:ascii="Calibri" w:hAnsi="Calibri" w:cs="Calibri"/>
          <w:sz w:val="20"/>
          <w:szCs w:val="20"/>
        </w:rPr>
        <w:t>obstarávania</w:t>
      </w:r>
      <w:r w:rsidR="001C78A3" w:rsidRPr="002F3653">
        <w:rPr>
          <w:rFonts w:ascii="Calibri" w:hAnsi="Calibri" w:cs="Calibri"/>
          <w:sz w:val="20"/>
          <w:szCs w:val="20"/>
        </w:rPr>
        <w:t xml:space="preserve"> </w:t>
      </w:r>
      <w:r w:rsidR="003F3F93" w:rsidRPr="002F3653">
        <w:rPr>
          <w:rFonts w:ascii="Calibri" w:hAnsi="Calibri" w:cs="Calibri"/>
          <w:sz w:val="20"/>
          <w:szCs w:val="20"/>
        </w:rPr>
        <w:t>tovarov</w:t>
      </w:r>
      <w:r w:rsidR="00B13CC6" w:rsidRPr="002F3653">
        <w:rPr>
          <w:rFonts w:ascii="Calibri" w:hAnsi="Calibri" w:cs="Calibri"/>
          <w:sz w:val="20"/>
          <w:szCs w:val="20"/>
        </w:rPr>
        <w:t xml:space="preserve">, </w:t>
      </w:r>
      <w:r w:rsidR="003F3F93" w:rsidRPr="002F3653">
        <w:rPr>
          <w:rFonts w:ascii="Calibri" w:hAnsi="Calibri" w:cs="Calibri"/>
          <w:sz w:val="20"/>
          <w:szCs w:val="20"/>
        </w:rPr>
        <w:t>služieb</w:t>
      </w:r>
      <w:r w:rsidR="00B13CC6" w:rsidRPr="002F3653">
        <w:rPr>
          <w:rFonts w:ascii="Calibri" w:hAnsi="Calibri" w:cs="Calibri"/>
          <w:sz w:val="20"/>
          <w:szCs w:val="20"/>
        </w:rPr>
        <w:t xml:space="preserve"> alebo </w:t>
      </w:r>
      <w:r w:rsidR="003F3F93" w:rsidRPr="002F3653">
        <w:rPr>
          <w:rFonts w:ascii="Calibri" w:hAnsi="Calibri" w:cs="Calibri"/>
          <w:sz w:val="20"/>
          <w:szCs w:val="20"/>
        </w:rPr>
        <w:t xml:space="preserve">prác </w:t>
      </w:r>
      <w:r w:rsidRPr="002B1700">
        <w:rPr>
          <w:rFonts w:ascii="Calibri" w:hAnsi="Calibri" w:cs="Calibri"/>
          <w:b/>
          <w:sz w:val="20"/>
          <w:szCs w:val="20"/>
        </w:rPr>
        <w:t>v</w:t>
      </w:r>
      <w:r w:rsidR="002C072A" w:rsidRPr="002B1700">
        <w:rPr>
          <w:rFonts w:ascii="Calibri" w:hAnsi="Calibri" w:cs="Calibri"/>
          <w:b/>
          <w:sz w:val="20"/>
          <w:szCs w:val="20"/>
        </w:rPr>
        <w:t> </w:t>
      </w:r>
      <w:r w:rsidRPr="002B1700">
        <w:rPr>
          <w:rFonts w:ascii="Calibri" w:hAnsi="Calibri" w:cs="Calibri"/>
          <w:b/>
          <w:sz w:val="20"/>
          <w:szCs w:val="20"/>
        </w:rPr>
        <w:t>príslušnej lehote</w:t>
      </w:r>
      <w:r w:rsidRPr="002F3653">
        <w:rPr>
          <w:rFonts w:ascii="Calibri" w:hAnsi="Calibri" w:cs="Calibri"/>
          <w:sz w:val="20"/>
          <w:szCs w:val="20"/>
        </w:rPr>
        <w:t xml:space="preserve"> od prijatia dokumentácie, </w:t>
      </w:r>
      <w:r w:rsidR="00535DD8" w:rsidRPr="002F3653">
        <w:rPr>
          <w:rFonts w:ascii="Calibri" w:hAnsi="Calibri" w:cs="Calibri"/>
          <w:sz w:val="20"/>
          <w:szCs w:val="20"/>
        </w:rPr>
        <w:t xml:space="preserve">pričom RO túto lehotu na kontrolu nepredĺžil, </w:t>
      </w:r>
      <w:r w:rsidR="00B36B20" w:rsidRPr="002B1700">
        <w:rPr>
          <w:rFonts w:ascii="Calibri" w:hAnsi="Calibri" w:cs="Calibri"/>
          <w:b/>
          <w:sz w:val="20"/>
          <w:szCs w:val="20"/>
        </w:rPr>
        <w:t>žiadateľ/</w:t>
      </w:r>
      <w:r w:rsidRPr="002B1700">
        <w:rPr>
          <w:rFonts w:ascii="Calibri" w:hAnsi="Calibri" w:cs="Calibri"/>
          <w:b/>
          <w:sz w:val="20"/>
          <w:szCs w:val="20"/>
        </w:rPr>
        <w:t>prijímateľ</w:t>
      </w:r>
      <w:r w:rsidRPr="002F3653">
        <w:rPr>
          <w:rFonts w:ascii="Calibri" w:hAnsi="Calibri" w:cs="Calibri"/>
          <w:sz w:val="20"/>
          <w:szCs w:val="20"/>
        </w:rPr>
        <w:t xml:space="preserve"> </w:t>
      </w:r>
      <w:r w:rsidR="00FA1E16" w:rsidRPr="002F3653">
        <w:rPr>
          <w:rFonts w:ascii="Calibri" w:hAnsi="Calibri" w:cs="Calibri"/>
          <w:sz w:val="20"/>
          <w:szCs w:val="20"/>
        </w:rPr>
        <w:t>v</w:t>
      </w:r>
      <w:r w:rsidR="002C072A" w:rsidRPr="002F3653">
        <w:rPr>
          <w:rFonts w:ascii="Calibri" w:hAnsi="Calibri" w:cs="Calibri"/>
          <w:sz w:val="20"/>
          <w:szCs w:val="20"/>
        </w:rPr>
        <w:t> </w:t>
      </w:r>
      <w:r w:rsidR="00FA1E16" w:rsidRPr="002F3653">
        <w:rPr>
          <w:rFonts w:ascii="Calibri" w:hAnsi="Calibri" w:cs="Calibri"/>
          <w:sz w:val="20"/>
          <w:szCs w:val="20"/>
        </w:rPr>
        <w:t xml:space="preserve">tomto prípade </w:t>
      </w:r>
      <w:r w:rsidR="00B13CC6" w:rsidRPr="002B1700">
        <w:rPr>
          <w:rFonts w:ascii="Calibri" w:hAnsi="Calibri" w:cs="Calibri"/>
          <w:b/>
          <w:sz w:val="20"/>
          <w:szCs w:val="20"/>
        </w:rPr>
        <w:t>nie je oprávnený uzatvoriť zmluvu s</w:t>
      </w:r>
      <w:r w:rsidR="002C072A" w:rsidRPr="002B1700">
        <w:rPr>
          <w:rFonts w:ascii="Calibri" w:hAnsi="Calibri" w:cs="Calibri"/>
          <w:b/>
          <w:sz w:val="20"/>
          <w:szCs w:val="20"/>
        </w:rPr>
        <w:t> </w:t>
      </w:r>
      <w:r w:rsidR="00B13CC6" w:rsidRPr="002B1700">
        <w:rPr>
          <w:rFonts w:ascii="Calibri" w:hAnsi="Calibri" w:cs="Calibri"/>
          <w:b/>
          <w:sz w:val="20"/>
          <w:szCs w:val="20"/>
        </w:rPr>
        <w:t>úspešným uchádzačom ani vykonať iný úkon</w:t>
      </w:r>
      <w:r w:rsidR="00B13CC6" w:rsidRPr="002F3653">
        <w:rPr>
          <w:rFonts w:ascii="Calibri" w:hAnsi="Calibri" w:cs="Calibri"/>
          <w:sz w:val="20"/>
          <w:szCs w:val="20"/>
        </w:rPr>
        <w:t xml:space="preserve">, ktorého podmienkou je vykonanie kontroly zo strany RO. </w:t>
      </w:r>
      <w:r w:rsidR="00427845" w:rsidRPr="002F3653">
        <w:rPr>
          <w:rFonts w:ascii="Calibri" w:hAnsi="Calibri" w:cs="Calibri"/>
          <w:sz w:val="20"/>
          <w:szCs w:val="20"/>
        </w:rPr>
        <w:t xml:space="preserve">Vykonanie </w:t>
      </w:r>
      <w:r w:rsidR="00B13CC6" w:rsidRPr="002F3653">
        <w:rPr>
          <w:rFonts w:ascii="Calibri" w:hAnsi="Calibri" w:cs="Calibri"/>
          <w:sz w:val="20"/>
          <w:szCs w:val="20"/>
        </w:rPr>
        <w:t xml:space="preserve">takého úkonu, ktorého podmienkou je </w:t>
      </w:r>
      <w:r w:rsidR="00427845" w:rsidRPr="002F3653">
        <w:rPr>
          <w:rFonts w:ascii="Calibri" w:hAnsi="Calibri" w:cs="Calibri"/>
          <w:sz w:val="20"/>
          <w:szCs w:val="20"/>
        </w:rPr>
        <w:t xml:space="preserve">ukončenie </w:t>
      </w:r>
      <w:r w:rsidR="00B13CC6" w:rsidRPr="002F3653">
        <w:rPr>
          <w:rFonts w:ascii="Calibri" w:hAnsi="Calibri" w:cs="Calibri"/>
          <w:sz w:val="20"/>
          <w:szCs w:val="20"/>
        </w:rPr>
        <w:t>kontroly, môže byť považované za podstatné porušenie podmienok poskytnutia pomoci</w:t>
      </w:r>
      <w:r w:rsidR="00107E82" w:rsidRPr="002F3653">
        <w:rPr>
          <w:rFonts w:ascii="Calibri" w:hAnsi="Calibri" w:cs="Calibri"/>
          <w:sz w:val="20"/>
          <w:szCs w:val="20"/>
        </w:rPr>
        <w:t xml:space="preserve"> a môže mať vplyv na oprávnenosť výdavkov súvisiacich s VO, resp. na pripustenie výdavkov do financovania.</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75"/>
      </w:tblGrid>
      <w:tr w:rsidR="00427845" w:rsidRPr="002F3653" w14:paraId="3F0CA33D" w14:textId="77777777" w:rsidTr="00B33937">
        <w:tc>
          <w:tcPr>
            <w:tcW w:w="8375" w:type="dxa"/>
            <w:tcBorders>
              <w:top w:val="single" w:sz="8" w:space="0" w:color="4F81BD"/>
              <w:left w:val="single" w:sz="8" w:space="0" w:color="4F81BD"/>
              <w:bottom w:val="single" w:sz="8" w:space="0" w:color="4F81BD"/>
              <w:right w:val="single" w:sz="8" w:space="0" w:color="4F81BD"/>
            </w:tcBorders>
            <w:shd w:val="clear" w:color="auto" w:fill="DBE5F1"/>
          </w:tcPr>
          <w:p w14:paraId="0E58D255" w14:textId="77777777" w:rsidR="00427845" w:rsidRPr="002F3653" w:rsidRDefault="00427845" w:rsidP="00933D48">
            <w:pPr>
              <w:pStyle w:val="Odsekzoznamu"/>
              <w:autoSpaceDE w:val="0"/>
              <w:autoSpaceDN w:val="0"/>
              <w:adjustRightInd w:val="0"/>
              <w:spacing w:before="60" w:line="276" w:lineRule="auto"/>
              <w:ind w:left="0"/>
              <w:contextualSpacing w:val="0"/>
              <w:jc w:val="both"/>
              <w:rPr>
                <w:rFonts w:ascii="Calibri" w:hAnsi="Calibri" w:cs="Calibri"/>
                <w:i/>
                <w:color w:val="000000"/>
                <w:sz w:val="20"/>
                <w:szCs w:val="20"/>
              </w:rPr>
            </w:pPr>
            <w:r w:rsidRPr="002F3653">
              <w:rPr>
                <w:rFonts w:ascii="Calibri" w:hAnsi="Calibri" w:cs="Calibri"/>
                <w:i/>
                <w:color w:val="000000"/>
                <w:sz w:val="20"/>
                <w:szCs w:val="20"/>
              </w:rPr>
              <w:t>Upozornenie:</w:t>
            </w:r>
          </w:p>
          <w:p w14:paraId="0089BC62" w14:textId="77777777" w:rsidR="00B80E1F" w:rsidRPr="002F3653" w:rsidRDefault="00427845" w:rsidP="00D60576">
            <w:pPr>
              <w:pStyle w:val="Odsekzoznamu"/>
              <w:autoSpaceDE w:val="0"/>
              <w:autoSpaceDN w:val="0"/>
              <w:adjustRightInd w:val="0"/>
              <w:spacing w:before="60" w:after="120" w:line="276" w:lineRule="auto"/>
              <w:ind w:left="0"/>
              <w:contextualSpacing w:val="0"/>
              <w:jc w:val="both"/>
              <w:rPr>
                <w:rFonts w:ascii="Calibri" w:hAnsi="Calibri" w:cs="Calibri"/>
                <w:b/>
                <w:bCs/>
                <w:sz w:val="20"/>
                <w:szCs w:val="20"/>
              </w:rPr>
            </w:pPr>
            <w:r w:rsidRPr="002F3653">
              <w:rPr>
                <w:rFonts w:ascii="Calibri" w:hAnsi="Calibri" w:cs="Calibri"/>
                <w:sz w:val="20"/>
                <w:szCs w:val="20"/>
              </w:rPr>
              <w:t>Výdavky deklarované v</w:t>
            </w:r>
            <w:r w:rsidR="002C072A" w:rsidRPr="002F3653">
              <w:rPr>
                <w:rFonts w:ascii="Calibri" w:hAnsi="Calibri" w:cs="Calibri"/>
                <w:sz w:val="20"/>
                <w:szCs w:val="20"/>
              </w:rPr>
              <w:t> </w:t>
            </w:r>
            <w:r w:rsidRPr="002F3653">
              <w:rPr>
                <w:rFonts w:ascii="Calibri" w:hAnsi="Calibri" w:cs="Calibri"/>
                <w:sz w:val="20"/>
                <w:szCs w:val="20"/>
              </w:rPr>
              <w:t>žiadosti o</w:t>
            </w:r>
            <w:r w:rsidR="006846EC" w:rsidRPr="002F3653">
              <w:rPr>
                <w:rFonts w:ascii="Calibri" w:hAnsi="Calibri" w:cs="Calibri"/>
                <w:sz w:val="20"/>
                <w:szCs w:val="20"/>
              </w:rPr>
              <w:t> </w:t>
            </w:r>
            <w:r w:rsidRPr="002F3653">
              <w:rPr>
                <w:rFonts w:ascii="Calibri" w:hAnsi="Calibri" w:cs="Calibri"/>
                <w:sz w:val="20"/>
                <w:szCs w:val="20"/>
              </w:rPr>
              <w:t>platbu</w:t>
            </w:r>
            <w:r w:rsidR="006846EC" w:rsidRPr="002F3653">
              <w:rPr>
                <w:rFonts w:ascii="Calibri" w:hAnsi="Calibri" w:cs="Calibri"/>
                <w:sz w:val="20"/>
                <w:szCs w:val="20"/>
              </w:rPr>
              <w:t xml:space="preserve"> (ďalej aj „ŽoP“)</w:t>
            </w:r>
            <w:r w:rsidRPr="002F3653">
              <w:rPr>
                <w:rFonts w:ascii="Calibri" w:hAnsi="Calibri" w:cs="Calibri"/>
                <w:sz w:val="20"/>
                <w:szCs w:val="20"/>
              </w:rPr>
              <w:t>, ktoré vznikli v</w:t>
            </w:r>
            <w:r w:rsidR="002C072A" w:rsidRPr="002F3653">
              <w:rPr>
                <w:rFonts w:ascii="Calibri" w:hAnsi="Calibri" w:cs="Calibri"/>
                <w:sz w:val="20"/>
                <w:szCs w:val="20"/>
              </w:rPr>
              <w:t> </w:t>
            </w:r>
            <w:r w:rsidRPr="002F3653">
              <w:rPr>
                <w:rFonts w:ascii="Calibri" w:hAnsi="Calibri" w:cs="Calibri"/>
                <w:sz w:val="20"/>
                <w:szCs w:val="20"/>
              </w:rPr>
              <w:t>súvislosti s</w:t>
            </w:r>
            <w:r w:rsidR="002C072A" w:rsidRPr="002F3653">
              <w:rPr>
                <w:rFonts w:ascii="Calibri" w:hAnsi="Calibri" w:cs="Calibri"/>
                <w:sz w:val="20"/>
                <w:szCs w:val="20"/>
              </w:rPr>
              <w:t> </w:t>
            </w:r>
            <w:r w:rsidRPr="002F3653">
              <w:rPr>
                <w:rFonts w:ascii="Calibri" w:hAnsi="Calibri" w:cs="Calibri"/>
                <w:sz w:val="20"/>
                <w:szCs w:val="20"/>
              </w:rPr>
              <w:t>realizáciou výsledku VO, nemôžu byť zo strany RO/SO schválené skôr</w:t>
            </w:r>
            <w:del w:id="230" w:author="Chromíková, Katarína" w:date="2020-12-09T15:30:00Z">
              <w:r w:rsidRPr="002F3653" w:rsidDel="002B1700">
                <w:rPr>
                  <w:rFonts w:ascii="Calibri" w:hAnsi="Calibri" w:cs="Calibri"/>
                  <w:sz w:val="20"/>
                  <w:szCs w:val="20"/>
                </w:rPr>
                <w:delText>,</w:delText>
              </w:r>
            </w:del>
            <w:r w:rsidRPr="002F3653">
              <w:rPr>
                <w:rFonts w:ascii="Calibri" w:hAnsi="Calibri" w:cs="Calibri"/>
                <w:sz w:val="20"/>
                <w:szCs w:val="20"/>
              </w:rPr>
              <w:t xml:space="preserve"> ako RO riadne neukončí kontrolu VO, ktorej záverom je pripustenie predmetných výdavkov do financovania</w:t>
            </w:r>
            <w:r w:rsidR="008E4AB0">
              <w:rPr>
                <w:rFonts w:ascii="Calibri" w:hAnsi="Calibri" w:cs="Calibri"/>
                <w:sz w:val="20"/>
                <w:szCs w:val="20"/>
              </w:rPr>
              <w:t xml:space="preserve"> (predmetnou kontrolou </w:t>
            </w:r>
            <w:r w:rsidR="00AF2885">
              <w:rPr>
                <w:rFonts w:ascii="Calibri" w:hAnsi="Calibri" w:cs="Calibri"/>
                <w:sz w:val="20"/>
                <w:szCs w:val="20"/>
              </w:rPr>
              <w:t xml:space="preserve">VO </w:t>
            </w:r>
            <w:r w:rsidR="008E4AB0">
              <w:rPr>
                <w:rFonts w:ascii="Calibri" w:hAnsi="Calibri" w:cs="Calibri"/>
                <w:sz w:val="20"/>
                <w:szCs w:val="20"/>
              </w:rPr>
              <w:t>sa myslí následná ex-post kontrola, štandardná ex-post kontrola alebo ex-post kontrola dodatku)</w:t>
            </w:r>
            <w:r w:rsidRPr="002F3653">
              <w:rPr>
                <w:rFonts w:ascii="Calibri" w:hAnsi="Calibri" w:cs="Calibri"/>
                <w:sz w:val="20"/>
                <w:szCs w:val="20"/>
              </w:rPr>
              <w:t xml:space="preserve">. Ak napriek uvedenému prijímateľ predloží takúto </w:t>
            </w:r>
            <w:r w:rsidR="006846EC" w:rsidRPr="002F3653">
              <w:rPr>
                <w:rFonts w:ascii="Calibri" w:hAnsi="Calibri" w:cs="Calibri"/>
                <w:sz w:val="20"/>
                <w:szCs w:val="20"/>
              </w:rPr>
              <w:t>ŽoP</w:t>
            </w:r>
            <w:r w:rsidRPr="002F3653">
              <w:rPr>
                <w:rFonts w:ascii="Calibri" w:hAnsi="Calibri" w:cs="Calibri"/>
                <w:sz w:val="20"/>
                <w:szCs w:val="20"/>
              </w:rPr>
              <w:t xml:space="preserve">, RO </w:t>
            </w:r>
            <w:r w:rsidR="00474780" w:rsidRPr="002F3653">
              <w:rPr>
                <w:rFonts w:ascii="Calibri" w:hAnsi="Calibri" w:cs="Calibri"/>
                <w:sz w:val="20"/>
                <w:szCs w:val="20"/>
              </w:rPr>
              <w:t xml:space="preserve">je </w:t>
            </w:r>
            <w:r w:rsidRPr="002F3653">
              <w:rPr>
                <w:rFonts w:ascii="Calibri" w:hAnsi="Calibri" w:cs="Calibri"/>
                <w:sz w:val="20"/>
                <w:szCs w:val="20"/>
              </w:rPr>
              <w:t xml:space="preserve">oprávnený </w:t>
            </w:r>
            <w:r w:rsidR="00474780" w:rsidRPr="002F3653">
              <w:rPr>
                <w:rFonts w:ascii="Calibri" w:hAnsi="Calibri" w:cs="Calibri"/>
                <w:sz w:val="20"/>
                <w:szCs w:val="20"/>
              </w:rPr>
              <w:t>ju</w:t>
            </w:r>
            <w:r w:rsidRPr="002F3653">
              <w:rPr>
                <w:rFonts w:ascii="Calibri" w:hAnsi="Calibri" w:cs="Calibri"/>
                <w:sz w:val="20"/>
                <w:szCs w:val="20"/>
              </w:rPr>
              <w:t xml:space="preserve"> zamietnuť. Ak zo strany RO nedôjde k</w:t>
            </w:r>
            <w:r w:rsidR="002C072A" w:rsidRPr="002F3653">
              <w:rPr>
                <w:rFonts w:ascii="Calibri" w:hAnsi="Calibri" w:cs="Calibri"/>
                <w:sz w:val="20"/>
                <w:szCs w:val="20"/>
              </w:rPr>
              <w:t> </w:t>
            </w:r>
            <w:r w:rsidRPr="002F3653">
              <w:rPr>
                <w:rFonts w:ascii="Calibri" w:hAnsi="Calibri" w:cs="Calibri"/>
                <w:sz w:val="20"/>
                <w:szCs w:val="20"/>
              </w:rPr>
              <w:t xml:space="preserve">zamietnutiu </w:t>
            </w:r>
            <w:r w:rsidR="006846EC" w:rsidRPr="002F3653">
              <w:rPr>
                <w:rFonts w:ascii="Calibri" w:hAnsi="Calibri" w:cs="Calibri"/>
                <w:sz w:val="20"/>
                <w:szCs w:val="20"/>
              </w:rPr>
              <w:t>ŽoP</w:t>
            </w:r>
            <w:r w:rsidRPr="002F3653">
              <w:rPr>
                <w:rFonts w:ascii="Calibri" w:hAnsi="Calibri" w:cs="Calibri"/>
                <w:sz w:val="20"/>
                <w:szCs w:val="20"/>
              </w:rPr>
              <w:t xml:space="preserve">, pokračuje RO vo výkone kontroly </w:t>
            </w:r>
            <w:r w:rsidR="006846EC" w:rsidRPr="002F3653">
              <w:rPr>
                <w:rFonts w:ascii="Calibri" w:hAnsi="Calibri" w:cs="Calibri"/>
                <w:sz w:val="20"/>
                <w:szCs w:val="20"/>
              </w:rPr>
              <w:t>ŽoP</w:t>
            </w:r>
            <w:r w:rsidRPr="002F3653">
              <w:rPr>
                <w:rFonts w:ascii="Calibri" w:hAnsi="Calibri" w:cs="Calibri"/>
                <w:sz w:val="20"/>
                <w:szCs w:val="20"/>
              </w:rPr>
              <w:t>, pričom je oprávnený rozhodnúť o</w:t>
            </w:r>
            <w:r w:rsidR="002C072A" w:rsidRPr="002F3653">
              <w:rPr>
                <w:rFonts w:ascii="Calibri" w:hAnsi="Calibri" w:cs="Calibri"/>
                <w:sz w:val="20"/>
                <w:szCs w:val="20"/>
              </w:rPr>
              <w:t> </w:t>
            </w:r>
            <w:r w:rsidRPr="002F3653">
              <w:rPr>
                <w:rFonts w:ascii="Calibri" w:hAnsi="Calibri" w:cs="Calibri"/>
                <w:sz w:val="20"/>
                <w:szCs w:val="20"/>
              </w:rPr>
              <w:t>prerušení plynutia lehoty</w:t>
            </w:r>
            <w:r w:rsidR="00A47ED7" w:rsidRPr="002F3653">
              <w:rPr>
                <w:rFonts w:ascii="Calibri" w:hAnsi="Calibri" w:cs="Calibri"/>
                <w:sz w:val="20"/>
                <w:szCs w:val="20"/>
              </w:rPr>
              <w:t xml:space="preserve"> na kontrolu </w:t>
            </w:r>
            <w:r w:rsidR="006846EC" w:rsidRPr="002F3653">
              <w:rPr>
                <w:rFonts w:ascii="Calibri" w:hAnsi="Calibri" w:cs="Calibri"/>
                <w:sz w:val="20"/>
                <w:szCs w:val="20"/>
              </w:rPr>
              <w:t>ŽoP</w:t>
            </w:r>
            <w:r w:rsidRPr="002F3653">
              <w:rPr>
                <w:rStyle w:val="Odkaznapoznmkupodiarou"/>
                <w:rFonts w:ascii="Calibri" w:hAnsi="Calibri" w:cs="Calibri"/>
                <w:sz w:val="20"/>
                <w:szCs w:val="20"/>
              </w:rPr>
              <w:footnoteReference w:id="38"/>
            </w:r>
            <w:r w:rsidRPr="002F3653">
              <w:rPr>
                <w:rFonts w:ascii="Calibri" w:hAnsi="Calibri" w:cs="Calibri"/>
                <w:sz w:val="20"/>
                <w:szCs w:val="20"/>
              </w:rPr>
              <w:t xml:space="preserve"> do momentu ukončenia kontroly VO.</w:t>
            </w:r>
          </w:p>
        </w:tc>
      </w:tr>
    </w:tbl>
    <w:p w14:paraId="62DF385F" w14:textId="77777777" w:rsidR="00D60576" w:rsidRPr="002F3653" w:rsidRDefault="00D60576" w:rsidP="001614CC">
      <w:pPr>
        <w:pStyle w:val="Odsekzoznamu"/>
        <w:numPr>
          <w:ilvl w:val="0"/>
          <w:numId w:val="16"/>
        </w:numPr>
        <w:autoSpaceDE w:val="0"/>
        <w:autoSpaceDN w:val="0"/>
        <w:adjustRightInd w:val="0"/>
        <w:spacing w:before="120" w:after="120" w:line="276" w:lineRule="auto"/>
        <w:ind w:left="547" w:hanging="547"/>
        <w:contextualSpacing w:val="0"/>
        <w:jc w:val="both"/>
        <w:rPr>
          <w:rFonts w:ascii="Calibri" w:hAnsi="Calibri" w:cs="Calibri"/>
          <w:sz w:val="20"/>
          <w:szCs w:val="20"/>
        </w:rPr>
      </w:pPr>
      <w:r w:rsidRPr="002F3653">
        <w:rPr>
          <w:rFonts w:ascii="Calibri" w:hAnsi="Calibri" w:cs="Calibri"/>
          <w:sz w:val="20"/>
          <w:szCs w:val="20"/>
        </w:rPr>
        <w:t>RO je oprávnený rozhodnúť, že časť deklarovaných výdavkov, ktorá si vyžaduje doplnenie/zmenu/</w:t>
      </w:r>
      <w:r w:rsidR="006846EC" w:rsidRPr="002F3653">
        <w:rPr>
          <w:rFonts w:ascii="Calibri" w:hAnsi="Calibri" w:cs="Calibri"/>
          <w:sz w:val="20"/>
          <w:szCs w:val="20"/>
        </w:rPr>
        <w:t xml:space="preserve"> </w:t>
      </w:r>
      <w:r w:rsidRPr="002F3653">
        <w:rPr>
          <w:rFonts w:ascii="Calibri" w:hAnsi="Calibri" w:cs="Calibri"/>
          <w:sz w:val="20"/>
          <w:szCs w:val="20"/>
        </w:rPr>
        <w:t xml:space="preserve">overenie niektorých skutočností, bude vyčlenená do predmetu samostatnej kontroly (napr. ak ŽoP obsahuje výdavky, ktoré nepodliehajú kontrole VO, resp. VO na tieto výdavky boli už zo strany RO schválené, RO  túto časť výdavkov schváli a tá časť výdavkov, ktorá RO v rámci kontroly VO schválená nebola, bude vyčlenená na samostatnú kontrolu). </w:t>
      </w:r>
    </w:p>
    <w:p w14:paraId="28827851" w14:textId="77777777" w:rsidR="00D60576" w:rsidRPr="002F3653" w:rsidRDefault="00D60576" w:rsidP="001614CC">
      <w:pPr>
        <w:pStyle w:val="Default"/>
        <w:numPr>
          <w:ilvl w:val="0"/>
          <w:numId w:val="16"/>
        </w:numPr>
        <w:spacing w:before="120" w:line="276" w:lineRule="auto"/>
        <w:ind w:left="540" w:hanging="540"/>
        <w:jc w:val="both"/>
        <w:rPr>
          <w:rFonts w:ascii="Calibri" w:hAnsi="Calibri" w:cs="Calibri"/>
          <w:sz w:val="20"/>
          <w:szCs w:val="20"/>
        </w:rPr>
      </w:pPr>
      <w:r w:rsidRPr="002F3653">
        <w:rPr>
          <w:rFonts w:ascii="Calibri" w:hAnsi="Calibri" w:cs="Calibri"/>
          <w:sz w:val="20"/>
          <w:szCs w:val="20"/>
        </w:rPr>
        <w:t>V prípade, ak RO vyčlení časť výdavkov na samostatnú kontrolu, lehota, ktorá uplynula od doručenia písomnej (príp. elektronickej) formy ŽoP, z ktorej bola časť výdavkov vyčlenená do predmetu samostatnej kontroly, sa započítava do lehoty stanovenej na kontrolu ŽoP vykonanú administratívnou formou. Pre výkon kontroly deklarovaných výdavkov vyčlenených na samostatnú kontrolu platia rovnaké práva a povinnosti ako pre výkon kontroly ŽoP vykonanej formou finančnej kontroly.</w:t>
      </w:r>
    </w:p>
    <w:p w14:paraId="304E932B" w14:textId="77777777" w:rsidR="00D60576" w:rsidRPr="002F3653" w:rsidRDefault="00D60576" w:rsidP="001614CC">
      <w:pPr>
        <w:pStyle w:val="Default"/>
        <w:numPr>
          <w:ilvl w:val="0"/>
          <w:numId w:val="16"/>
        </w:numPr>
        <w:spacing w:before="120" w:line="276" w:lineRule="auto"/>
        <w:ind w:left="540" w:hanging="540"/>
        <w:jc w:val="both"/>
        <w:rPr>
          <w:rFonts w:ascii="Calibri" w:hAnsi="Calibri" w:cs="Calibri"/>
          <w:sz w:val="20"/>
          <w:szCs w:val="20"/>
        </w:rPr>
      </w:pPr>
      <w:r w:rsidRPr="002F3653">
        <w:rPr>
          <w:rFonts w:ascii="Calibri" w:hAnsi="Calibri" w:cs="Calibri"/>
          <w:bCs/>
          <w:sz w:val="20"/>
          <w:szCs w:val="20"/>
        </w:rPr>
        <w:t xml:space="preserve">Vyššie uvedené ustanovenia </w:t>
      </w:r>
      <w:r w:rsidRPr="002F3653">
        <w:rPr>
          <w:rFonts w:ascii="Calibri" w:hAnsi="Calibri" w:cs="Calibri"/>
          <w:sz w:val="20"/>
          <w:szCs w:val="20"/>
        </w:rPr>
        <w:t>sa primerane vzťahujú aj na zákazky s nízkymi hodnotami podľa § 117 ZVO</w:t>
      </w:r>
      <w:ins w:id="231" w:author="uzivatel" w:date="2020-12-01T17:16:00Z">
        <w:r w:rsidR="00E007A5">
          <w:rPr>
            <w:rFonts w:ascii="Calibri" w:hAnsi="Calibri" w:cs="Calibri"/>
            <w:sz w:val="20"/>
            <w:szCs w:val="20"/>
          </w:rPr>
          <w:t>,</w:t>
        </w:r>
      </w:ins>
      <w:r w:rsidRPr="002F3653">
        <w:rPr>
          <w:rFonts w:ascii="Calibri" w:hAnsi="Calibri" w:cs="Calibri"/>
          <w:sz w:val="20"/>
          <w:szCs w:val="20"/>
        </w:rPr>
        <w:t xml:space="preserve"> </w:t>
      </w:r>
      <w:ins w:id="232" w:author="uzivatel" w:date="2020-12-01T17:15:00Z">
        <w:r w:rsidR="00E007A5" w:rsidRPr="00E007A5">
          <w:rPr>
            <w:rFonts w:ascii="Calibri" w:hAnsi="Calibri" w:cs="Calibri"/>
            <w:sz w:val="20"/>
            <w:szCs w:val="20"/>
          </w:rPr>
          <w:t>zákazky obstarávan</w:t>
        </w:r>
      </w:ins>
      <w:ins w:id="233" w:author="Chromíková, Katarína" w:date="2020-12-09T15:32:00Z">
        <w:r w:rsidR="002B1700">
          <w:rPr>
            <w:rFonts w:ascii="Calibri" w:hAnsi="Calibri" w:cs="Calibri"/>
            <w:sz w:val="20"/>
            <w:szCs w:val="20"/>
          </w:rPr>
          <w:t>é</w:t>
        </w:r>
      </w:ins>
      <w:ins w:id="234" w:author="uzivatel" w:date="2020-12-01T17:15:00Z">
        <w:del w:id="235" w:author="Chromíková, Katarína" w:date="2020-12-09T15:32:00Z">
          <w:r w:rsidR="00E007A5" w:rsidRPr="00E007A5" w:rsidDel="002B1700">
            <w:rPr>
              <w:rFonts w:ascii="Calibri" w:hAnsi="Calibri" w:cs="Calibri"/>
              <w:sz w:val="20"/>
              <w:szCs w:val="20"/>
            </w:rPr>
            <w:delText>ia</w:delText>
          </w:r>
        </w:del>
        <w:r w:rsidR="00E007A5" w:rsidRPr="00E007A5">
          <w:rPr>
            <w:rFonts w:ascii="Calibri" w:hAnsi="Calibri" w:cs="Calibri"/>
            <w:sz w:val="20"/>
            <w:szCs w:val="20"/>
          </w:rPr>
          <w:t xml:space="preserve"> vo finančnom limite zákazky s nízkou hodnotou</w:t>
        </w:r>
        <w:r w:rsidR="00E007A5" w:rsidRPr="002F3653">
          <w:rPr>
            <w:rFonts w:ascii="Calibri" w:hAnsi="Calibri" w:cs="Calibri"/>
            <w:sz w:val="20"/>
            <w:szCs w:val="20"/>
          </w:rPr>
          <w:t xml:space="preserve"> </w:t>
        </w:r>
      </w:ins>
      <w:r w:rsidRPr="002F3653">
        <w:rPr>
          <w:rFonts w:ascii="Calibri" w:hAnsi="Calibri" w:cs="Calibri"/>
          <w:sz w:val="20"/>
          <w:szCs w:val="20"/>
        </w:rPr>
        <w:t>ako aj na zákazky, pri obstarávaní ktorých sa neuplatňujú postupy ZVO.</w:t>
      </w:r>
    </w:p>
    <w:p w14:paraId="5170A6FF" w14:textId="77777777" w:rsidR="00775166" w:rsidRPr="002F3653" w:rsidRDefault="00775166" w:rsidP="001614CC">
      <w:pPr>
        <w:pStyle w:val="Default"/>
        <w:numPr>
          <w:ilvl w:val="0"/>
          <w:numId w:val="16"/>
        </w:numPr>
        <w:spacing w:before="120" w:line="276" w:lineRule="auto"/>
        <w:ind w:left="540" w:hanging="540"/>
        <w:jc w:val="both"/>
        <w:rPr>
          <w:rFonts w:ascii="Calibri" w:hAnsi="Calibri" w:cs="Calibri"/>
          <w:sz w:val="20"/>
          <w:szCs w:val="20"/>
        </w:rPr>
      </w:pPr>
      <w:r w:rsidRPr="002F3653">
        <w:rPr>
          <w:rFonts w:ascii="Calibri" w:hAnsi="Calibri" w:cs="Calibri"/>
          <w:sz w:val="20"/>
          <w:szCs w:val="20"/>
        </w:rPr>
        <w:t>Vykonaním kontroly RO nie je dotknuté právo RO alebo iného oprávneného orgánu (napr. NKÚ, Európskeho dvora audítorov, ÚVO, Certifikačného orgánu) na vykonanie novej kontroly/vládneho auditu, a</w:t>
      </w:r>
      <w:r w:rsidR="002C072A" w:rsidRPr="002F3653">
        <w:rPr>
          <w:rFonts w:ascii="Calibri" w:hAnsi="Calibri" w:cs="Calibri"/>
          <w:sz w:val="20"/>
          <w:szCs w:val="20"/>
        </w:rPr>
        <w:t> </w:t>
      </w:r>
      <w:r w:rsidRPr="002F3653">
        <w:rPr>
          <w:rFonts w:ascii="Calibri" w:hAnsi="Calibri" w:cs="Calibri"/>
          <w:sz w:val="20"/>
          <w:szCs w:val="20"/>
        </w:rPr>
        <w:t xml:space="preserve">to počas celej doby účinnosti </w:t>
      </w:r>
      <w:r w:rsidR="0098532E" w:rsidRPr="002F3653">
        <w:rPr>
          <w:rFonts w:ascii="Calibri" w:hAnsi="Calibri" w:cs="Calibri"/>
          <w:sz w:val="20"/>
          <w:szCs w:val="20"/>
        </w:rPr>
        <w:t>Z</w:t>
      </w:r>
      <w:r w:rsidRPr="002F3653">
        <w:rPr>
          <w:rFonts w:ascii="Calibri" w:hAnsi="Calibri" w:cs="Calibri"/>
          <w:sz w:val="20"/>
          <w:szCs w:val="20"/>
        </w:rPr>
        <w:t>mluvy o</w:t>
      </w:r>
      <w:r w:rsidR="002C072A" w:rsidRPr="002F3653">
        <w:rPr>
          <w:rFonts w:ascii="Calibri" w:hAnsi="Calibri" w:cs="Calibri"/>
          <w:sz w:val="20"/>
          <w:szCs w:val="20"/>
        </w:rPr>
        <w:t> </w:t>
      </w:r>
      <w:r w:rsidRPr="002F3653">
        <w:rPr>
          <w:rFonts w:ascii="Calibri" w:hAnsi="Calibri" w:cs="Calibri"/>
          <w:sz w:val="20"/>
          <w:szCs w:val="20"/>
        </w:rPr>
        <w:t>poskytnutí NFP. V</w:t>
      </w:r>
      <w:r w:rsidR="002C072A" w:rsidRPr="002F3653">
        <w:rPr>
          <w:rFonts w:ascii="Calibri" w:hAnsi="Calibri" w:cs="Calibri"/>
          <w:sz w:val="20"/>
          <w:szCs w:val="20"/>
        </w:rPr>
        <w:t> </w:t>
      </w:r>
      <w:r w:rsidRPr="002F3653">
        <w:rPr>
          <w:rFonts w:ascii="Calibri" w:hAnsi="Calibri" w:cs="Calibri"/>
          <w:sz w:val="20"/>
          <w:szCs w:val="20"/>
        </w:rPr>
        <w:t>prípade, že závery a</w:t>
      </w:r>
      <w:r w:rsidR="002C072A" w:rsidRPr="002F3653">
        <w:rPr>
          <w:rFonts w:ascii="Calibri" w:hAnsi="Calibri" w:cs="Calibri"/>
          <w:sz w:val="20"/>
          <w:szCs w:val="20"/>
        </w:rPr>
        <w:t> </w:t>
      </w:r>
      <w:r w:rsidRPr="002F3653">
        <w:rPr>
          <w:rFonts w:ascii="Calibri" w:hAnsi="Calibri" w:cs="Calibri"/>
          <w:sz w:val="20"/>
          <w:szCs w:val="20"/>
        </w:rPr>
        <w:t>zistenia novej kontroly (napríklad v</w:t>
      </w:r>
      <w:r w:rsidR="002C072A" w:rsidRPr="002F3653">
        <w:rPr>
          <w:rFonts w:ascii="Calibri" w:hAnsi="Calibri" w:cs="Calibri"/>
          <w:sz w:val="20"/>
          <w:szCs w:val="20"/>
        </w:rPr>
        <w:t> </w:t>
      </w:r>
      <w:r w:rsidRPr="002F3653">
        <w:rPr>
          <w:rFonts w:ascii="Calibri" w:hAnsi="Calibri" w:cs="Calibri"/>
          <w:sz w:val="20"/>
          <w:szCs w:val="20"/>
        </w:rPr>
        <w:t>dôsledku aplikácie postupov vychádzajúcich z</w:t>
      </w:r>
      <w:r w:rsidR="002C072A" w:rsidRPr="002F3653">
        <w:rPr>
          <w:rFonts w:ascii="Calibri" w:hAnsi="Calibri" w:cs="Calibri"/>
          <w:sz w:val="20"/>
          <w:szCs w:val="20"/>
        </w:rPr>
        <w:t> </w:t>
      </w:r>
      <w:r w:rsidRPr="002F3653">
        <w:rPr>
          <w:rFonts w:ascii="Calibri" w:hAnsi="Calibri" w:cs="Calibri"/>
          <w:sz w:val="20"/>
          <w:szCs w:val="20"/>
        </w:rPr>
        <w:t>metodických usmernení, rozhodnutí a</w:t>
      </w:r>
      <w:r w:rsidR="002C072A" w:rsidRPr="002F3653">
        <w:rPr>
          <w:rFonts w:ascii="Calibri" w:hAnsi="Calibri" w:cs="Calibri"/>
          <w:sz w:val="20"/>
          <w:szCs w:val="20"/>
        </w:rPr>
        <w:t> </w:t>
      </w:r>
      <w:r w:rsidRPr="002F3653">
        <w:rPr>
          <w:rFonts w:ascii="Calibri" w:hAnsi="Calibri" w:cs="Calibri"/>
          <w:sz w:val="20"/>
          <w:szCs w:val="20"/>
        </w:rPr>
        <w:t>výkladových stanovísk ÚVO komunikácie s</w:t>
      </w:r>
      <w:r w:rsidR="002C072A" w:rsidRPr="002F3653">
        <w:rPr>
          <w:rFonts w:ascii="Calibri" w:hAnsi="Calibri" w:cs="Calibri"/>
          <w:sz w:val="20"/>
          <w:szCs w:val="20"/>
        </w:rPr>
        <w:t> </w:t>
      </w:r>
      <w:r w:rsidRPr="002F3653">
        <w:rPr>
          <w:rFonts w:ascii="Calibri" w:hAnsi="Calibri" w:cs="Calibri"/>
          <w:sz w:val="20"/>
          <w:szCs w:val="20"/>
        </w:rPr>
        <w:t>EK alebo inými orgánmi SR a</w:t>
      </w:r>
      <w:r w:rsidR="002C072A" w:rsidRPr="002F3653">
        <w:rPr>
          <w:rFonts w:ascii="Calibri" w:hAnsi="Calibri" w:cs="Calibri"/>
          <w:sz w:val="20"/>
          <w:szCs w:val="20"/>
        </w:rPr>
        <w:t> </w:t>
      </w:r>
      <w:r w:rsidRPr="002F3653">
        <w:rPr>
          <w:rFonts w:ascii="Calibri" w:hAnsi="Calibri" w:cs="Calibri"/>
          <w:sz w:val="20"/>
          <w:szCs w:val="20"/>
        </w:rPr>
        <w:t>EÚ) sú odlišné od záverov predchádzajúcej kontroly, RO je oprávnený uplatniť v</w:t>
      </w:r>
      <w:r w:rsidR="002C072A" w:rsidRPr="002F3653">
        <w:rPr>
          <w:rFonts w:ascii="Calibri" w:hAnsi="Calibri" w:cs="Calibri"/>
          <w:sz w:val="20"/>
          <w:szCs w:val="20"/>
        </w:rPr>
        <w:t> </w:t>
      </w:r>
      <w:r w:rsidRPr="002F3653">
        <w:rPr>
          <w:rFonts w:ascii="Calibri" w:hAnsi="Calibri" w:cs="Calibri"/>
          <w:sz w:val="20"/>
          <w:szCs w:val="20"/>
        </w:rPr>
        <w:t>plnej výške voči prijímateľovi prípadné sankcie za nedodržanie pr</w:t>
      </w:r>
      <w:r w:rsidR="00EB062A">
        <w:rPr>
          <w:rFonts w:ascii="Calibri" w:hAnsi="Calibri" w:cs="Calibri"/>
          <w:sz w:val="20"/>
          <w:szCs w:val="20"/>
        </w:rPr>
        <w:t>avidiel</w:t>
      </w:r>
      <w:r w:rsidRPr="002F3653">
        <w:rPr>
          <w:rFonts w:ascii="Calibri" w:hAnsi="Calibri" w:cs="Calibri"/>
          <w:sz w:val="20"/>
          <w:szCs w:val="20"/>
        </w:rPr>
        <w:t xml:space="preserve"> a</w:t>
      </w:r>
      <w:r w:rsidR="002C072A" w:rsidRPr="002F3653">
        <w:rPr>
          <w:rFonts w:ascii="Calibri" w:hAnsi="Calibri" w:cs="Calibri"/>
          <w:sz w:val="20"/>
          <w:szCs w:val="20"/>
        </w:rPr>
        <w:t> </w:t>
      </w:r>
      <w:r w:rsidRPr="002F3653">
        <w:rPr>
          <w:rFonts w:ascii="Calibri" w:hAnsi="Calibri" w:cs="Calibri"/>
          <w:sz w:val="20"/>
          <w:szCs w:val="20"/>
        </w:rPr>
        <w:t xml:space="preserve">postupov stanovených </w:t>
      </w:r>
      <w:r w:rsidR="0033447C" w:rsidRPr="002F3653">
        <w:rPr>
          <w:rFonts w:ascii="Calibri" w:hAnsi="Calibri" w:cs="Calibri"/>
          <w:sz w:val="20"/>
          <w:szCs w:val="20"/>
        </w:rPr>
        <w:t>Z</w:t>
      </w:r>
      <w:r w:rsidRPr="002F3653">
        <w:rPr>
          <w:rFonts w:ascii="Calibri" w:hAnsi="Calibri" w:cs="Calibri"/>
          <w:sz w:val="20"/>
          <w:szCs w:val="20"/>
        </w:rPr>
        <w:t xml:space="preserve">VO, resp. postupov pri obstaraní zákazky, na ktorú sa </w:t>
      </w:r>
      <w:r w:rsidR="0033447C" w:rsidRPr="002F3653">
        <w:rPr>
          <w:rFonts w:ascii="Calibri" w:hAnsi="Calibri" w:cs="Calibri"/>
          <w:sz w:val="20"/>
          <w:szCs w:val="20"/>
        </w:rPr>
        <w:t>Z</w:t>
      </w:r>
      <w:r w:rsidRPr="002F3653">
        <w:rPr>
          <w:rFonts w:ascii="Calibri" w:hAnsi="Calibri" w:cs="Calibri"/>
          <w:sz w:val="20"/>
          <w:szCs w:val="20"/>
        </w:rPr>
        <w:t>VO nevzťahuje.</w:t>
      </w:r>
    </w:p>
    <w:p w14:paraId="69C35E53" w14:textId="77777777" w:rsidR="00593DE0" w:rsidRPr="002F3653" w:rsidRDefault="00593DE0" w:rsidP="00C21218">
      <w:pPr>
        <w:pStyle w:val="Nadpis3"/>
        <w:spacing w:before="120" w:after="120"/>
      </w:pPr>
      <w:bookmarkStart w:id="236" w:name="_Toc11153166"/>
      <w:r w:rsidRPr="002F3653">
        <w:t>Uplatnenie finančných opráv v</w:t>
      </w:r>
      <w:r w:rsidR="002C072A" w:rsidRPr="002F3653">
        <w:t> </w:t>
      </w:r>
      <w:r w:rsidRPr="002F3653">
        <w:t>prípade fázovaných projektov</w:t>
      </w:r>
      <w:bookmarkEnd w:id="236"/>
    </w:p>
    <w:p w14:paraId="07068041" w14:textId="77777777" w:rsidR="00593DE0" w:rsidRPr="002F3653" w:rsidRDefault="00593DE0" w:rsidP="001614CC">
      <w:pPr>
        <w:pStyle w:val="Default"/>
        <w:numPr>
          <w:ilvl w:val="0"/>
          <w:numId w:val="16"/>
        </w:numPr>
        <w:spacing w:line="288" w:lineRule="auto"/>
        <w:ind w:left="540" w:hanging="540"/>
        <w:jc w:val="both"/>
        <w:rPr>
          <w:rFonts w:ascii="Calibri" w:hAnsi="Calibri" w:cs="Calibri"/>
          <w:sz w:val="20"/>
          <w:szCs w:val="20"/>
        </w:rPr>
      </w:pPr>
      <w:r w:rsidRPr="002F3653">
        <w:rPr>
          <w:rFonts w:ascii="Calibri" w:hAnsi="Calibri" w:cs="Calibri"/>
          <w:sz w:val="20"/>
          <w:szCs w:val="20"/>
        </w:rPr>
        <w:t>V</w:t>
      </w:r>
      <w:r w:rsidR="002C072A" w:rsidRPr="002F3653">
        <w:rPr>
          <w:rFonts w:ascii="Calibri" w:hAnsi="Calibri" w:cs="Calibri"/>
          <w:sz w:val="20"/>
          <w:szCs w:val="20"/>
        </w:rPr>
        <w:t> </w:t>
      </w:r>
      <w:r w:rsidRPr="002F3653">
        <w:rPr>
          <w:rFonts w:ascii="Calibri" w:hAnsi="Calibri" w:cs="Calibri"/>
          <w:sz w:val="20"/>
          <w:szCs w:val="20"/>
        </w:rPr>
        <w:t>prípade vy</w:t>
      </w:r>
      <w:r w:rsidR="00597D40">
        <w:rPr>
          <w:rFonts w:ascii="Calibri" w:hAnsi="Calibri" w:cs="Calibri"/>
          <w:sz w:val="20"/>
          <w:szCs w:val="20"/>
        </w:rPr>
        <w:t>s</w:t>
      </w:r>
      <w:r w:rsidRPr="002F3653">
        <w:rPr>
          <w:rFonts w:ascii="Calibri" w:hAnsi="Calibri" w:cs="Calibri"/>
          <w:sz w:val="20"/>
          <w:szCs w:val="20"/>
        </w:rPr>
        <w:t xml:space="preserve">poriadania </w:t>
      </w:r>
      <w:r w:rsidRPr="002F3653">
        <w:rPr>
          <w:rFonts w:ascii="Calibri" w:hAnsi="Calibri" w:cs="Calibri"/>
          <w:b/>
          <w:sz w:val="20"/>
          <w:szCs w:val="20"/>
        </w:rPr>
        <w:t>individuálnych finančných opráv</w:t>
      </w:r>
      <w:r w:rsidR="00E35A96" w:rsidRPr="002F3653">
        <w:rPr>
          <w:rFonts w:ascii="Calibri" w:hAnsi="Calibri" w:cs="Calibri"/>
          <w:b/>
          <w:sz w:val="20"/>
          <w:szCs w:val="20"/>
        </w:rPr>
        <w:t xml:space="preserve"> (korekcií)</w:t>
      </w:r>
      <w:r w:rsidRPr="002F3653">
        <w:rPr>
          <w:rFonts w:ascii="Calibri" w:hAnsi="Calibri" w:cs="Calibri"/>
          <w:sz w:val="20"/>
          <w:szCs w:val="20"/>
        </w:rPr>
        <w:t>, pri ktorých bola uplatnená percentuálna sadzba vo vzťahu k</w:t>
      </w:r>
      <w:r w:rsidR="002C072A" w:rsidRPr="002F3653">
        <w:rPr>
          <w:rFonts w:ascii="Calibri" w:hAnsi="Calibri" w:cs="Calibri"/>
          <w:sz w:val="20"/>
          <w:szCs w:val="20"/>
        </w:rPr>
        <w:t> </w:t>
      </w:r>
      <w:r w:rsidRPr="002F3653">
        <w:rPr>
          <w:rFonts w:ascii="Calibri" w:hAnsi="Calibri" w:cs="Calibri"/>
          <w:sz w:val="20"/>
          <w:szCs w:val="20"/>
        </w:rPr>
        <w:t>porušeniu s</w:t>
      </w:r>
      <w:r w:rsidR="008C36CA" w:rsidRPr="002F3653">
        <w:rPr>
          <w:rFonts w:ascii="Calibri" w:hAnsi="Calibri" w:cs="Calibri"/>
          <w:sz w:val="20"/>
          <w:szCs w:val="20"/>
        </w:rPr>
        <w:t>a</w:t>
      </w:r>
      <w:r w:rsidRPr="002F3653">
        <w:rPr>
          <w:rFonts w:ascii="Calibri" w:hAnsi="Calibri" w:cs="Calibri"/>
          <w:sz w:val="20"/>
          <w:szCs w:val="20"/>
        </w:rPr>
        <w:t xml:space="preserve"> </w:t>
      </w:r>
      <w:r w:rsidR="008C36CA" w:rsidRPr="002F3653">
        <w:rPr>
          <w:rFonts w:ascii="Calibri" w:hAnsi="Calibri" w:cs="Calibri"/>
          <w:sz w:val="20"/>
          <w:szCs w:val="20"/>
        </w:rPr>
        <w:t xml:space="preserve">postupuje </w:t>
      </w:r>
      <w:r w:rsidRPr="002F3653">
        <w:rPr>
          <w:rFonts w:ascii="Calibri" w:hAnsi="Calibri" w:cs="Calibri"/>
          <w:sz w:val="20"/>
          <w:szCs w:val="20"/>
        </w:rPr>
        <w:t>nasledovn</w:t>
      </w:r>
      <w:r w:rsidR="008C36CA" w:rsidRPr="002F3653">
        <w:rPr>
          <w:rFonts w:ascii="Calibri" w:hAnsi="Calibri" w:cs="Calibri"/>
          <w:sz w:val="20"/>
          <w:szCs w:val="20"/>
        </w:rPr>
        <w:t>e</w:t>
      </w:r>
      <w:r w:rsidRPr="002F3653">
        <w:rPr>
          <w:rFonts w:ascii="Calibri" w:hAnsi="Calibri" w:cs="Calibri"/>
          <w:sz w:val="20"/>
          <w:szCs w:val="20"/>
        </w:rPr>
        <w:t>:</w:t>
      </w:r>
    </w:p>
    <w:p w14:paraId="1F72F8E2" w14:textId="77777777" w:rsidR="00593DE0" w:rsidRPr="002F3653" w:rsidRDefault="00593DE0" w:rsidP="007F59C5">
      <w:pPr>
        <w:pStyle w:val="Default"/>
        <w:numPr>
          <w:ilvl w:val="0"/>
          <w:numId w:val="36"/>
        </w:numPr>
        <w:tabs>
          <w:tab w:val="left" w:pos="1260"/>
        </w:tabs>
        <w:spacing w:before="40" w:line="288" w:lineRule="auto"/>
        <w:ind w:left="1170" w:hanging="270"/>
        <w:jc w:val="both"/>
        <w:rPr>
          <w:rFonts w:ascii="Calibri" w:hAnsi="Calibri" w:cs="Calibri"/>
          <w:sz w:val="20"/>
          <w:szCs w:val="20"/>
        </w:rPr>
      </w:pPr>
      <w:r w:rsidRPr="002F3653">
        <w:rPr>
          <w:rFonts w:ascii="Calibri" w:hAnsi="Calibri" w:cs="Calibri"/>
          <w:sz w:val="20"/>
          <w:szCs w:val="20"/>
        </w:rPr>
        <w:t>vysporiadanie finančných vzťahov sa vykonáva v</w:t>
      </w:r>
      <w:r w:rsidR="002C072A" w:rsidRPr="002F3653">
        <w:rPr>
          <w:rFonts w:ascii="Calibri" w:hAnsi="Calibri" w:cs="Calibri"/>
          <w:sz w:val="20"/>
          <w:szCs w:val="20"/>
        </w:rPr>
        <w:t> </w:t>
      </w:r>
      <w:r w:rsidRPr="002F3653">
        <w:rPr>
          <w:rFonts w:ascii="Calibri" w:hAnsi="Calibri" w:cs="Calibri"/>
          <w:sz w:val="20"/>
          <w:szCs w:val="20"/>
        </w:rPr>
        <w:t>súlade so zákonom č. 528/2008 Z. z. o</w:t>
      </w:r>
      <w:r w:rsidR="002C072A" w:rsidRPr="002F3653">
        <w:rPr>
          <w:rFonts w:ascii="Calibri" w:hAnsi="Calibri" w:cs="Calibri"/>
          <w:sz w:val="20"/>
          <w:szCs w:val="20"/>
        </w:rPr>
        <w:t> </w:t>
      </w:r>
      <w:r w:rsidRPr="002F3653">
        <w:rPr>
          <w:rFonts w:ascii="Calibri" w:hAnsi="Calibri" w:cs="Calibri"/>
          <w:sz w:val="20"/>
          <w:szCs w:val="20"/>
        </w:rPr>
        <w:t>pomoci a</w:t>
      </w:r>
      <w:r w:rsidR="002C072A" w:rsidRPr="002F3653">
        <w:rPr>
          <w:rFonts w:ascii="Calibri" w:hAnsi="Calibri" w:cs="Calibri"/>
          <w:sz w:val="20"/>
          <w:szCs w:val="20"/>
        </w:rPr>
        <w:t> </w:t>
      </w:r>
      <w:r w:rsidRPr="002F3653">
        <w:rPr>
          <w:rFonts w:ascii="Calibri" w:hAnsi="Calibri" w:cs="Calibri"/>
          <w:sz w:val="20"/>
          <w:szCs w:val="20"/>
        </w:rPr>
        <w:t>podpore poskytovanej z</w:t>
      </w:r>
      <w:r w:rsidR="002C072A" w:rsidRPr="002F3653">
        <w:rPr>
          <w:rFonts w:ascii="Calibri" w:hAnsi="Calibri" w:cs="Calibri"/>
          <w:sz w:val="20"/>
          <w:szCs w:val="20"/>
        </w:rPr>
        <w:t> </w:t>
      </w:r>
      <w:r w:rsidRPr="002F3653">
        <w:rPr>
          <w:rFonts w:ascii="Calibri" w:hAnsi="Calibri" w:cs="Calibri"/>
          <w:sz w:val="20"/>
          <w:szCs w:val="20"/>
        </w:rPr>
        <w:t>fondov ES v</w:t>
      </w:r>
      <w:r w:rsidR="002C072A" w:rsidRPr="002F3653">
        <w:rPr>
          <w:rFonts w:ascii="Calibri" w:hAnsi="Calibri" w:cs="Calibri"/>
          <w:sz w:val="20"/>
          <w:szCs w:val="20"/>
        </w:rPr>
        <w:t> </w:t>
      </w:r>
      <w:r w:rsidRPr="002F3653">
        <w:rPr>
          <w:rFonts w:ascii="Calibri" w:hAnsi="Calibri" w:cs="Calibri"/>
          <w:sz w:val="20"/>
          <w:szCs w:val="20"/>
        </w:rPr>
        <w:t>znení neskorších predpisov, resp. so zákonom o</w:t>
      </w:r>
      <w:r w:rsidR="002C072A" w:rsidRPr="002F3653">
        <w:rPr>
          <w:rFonts w:ascii="Calibri" w:hAnsi="Calibri" w:cs="Calibri"/>
          <w:sz w:val="20"/>
          <w:szCs w:val="20"/>
        </w:rPr>
        <w:t> </w:t>
      </w:r>
      <w:r w:rsidRPr="002F3653">
        <w:rPr>
          <w:rFonts w:ascii="Calibri" w:hAnsi="Calibri" w:cs="Calibri"/>
          <w:sz w:val="20"/>
          <w:szCs w:val="20"/>
        </w:rPr>
        <w:t>príspevku z</w:t>
      </w:r>
      <w:r w:rsidR="002C072A" w:rsidRPr="002F3653">
        <w:rPr>
          <w:rFonts w:ascii="Calibri" w:hAnsi="Calibri" w:cs="Calibri"/>
          <w:sz w:val="20"/>
          <w:szCs w:val="20"/>
        </w:rPr>
        <w:t> </w:t>
      </w:r>
      <w:r w:rsidRPr="002F3653">
        <w:rPr>
          <w:rFonts w:ascii="Calibri" w:hAnsi="Calibri" w:cs="Calibri"/>
          <w:sz w:val="20"/>
          <w:szCs w:val="20"/>
        </w:rPr>
        <w:t xml:space="preserve">EŠIF; vykonáva sa vrátením príspevku alebo jeho časti, ak sa nevykoná vzájomné započítanie </w:t>
      </w:r>
      <w:r w:rsidRPr="002F3653">
        <w:rPr>
          <w:rFonts w:ascii="Calibri" w:hAnsi="Calibri" w:cs="Calibri"/>
          <w:sz w:val="20"/>
          <w:szCs w:val="20"/>
        </w:rPr>
        <w:lastRenderedPageBreak/>
        <w:t>pohľadávok z</w:t>
      </w:r>
      <w:r w:rsidR="002C072A" w:rsidRPr="002F3653">
        <w:rPr>
          <w:rFonts w:ascii="Calibri" w:hAnsi="Calibri" w:cs="Calibri"/>
          <w:sz w:val="20"/>
          <w:szCs w:val="20"/>
        </w:rPr>
        <w:t> </w:t>
      </w:r>
      <w:r w:rsidRPr="002F3653">
        <w:rPr>
          <w:rFonts w:ascii="Calibri" w:hAnsi="Calibri" w:cs="Calibri"/>
          <w:sz w:val="20"/>
          <w:szCs w:val="20"/>
        </w:rPr>
        <w:t>príspevku alebo jeho časti podľa § 28 uvedeného zákona č. 528/2008 Z. z. , resp. § 42 zákona o</w:t>
      </w:r>
      <w:r w:rsidR="002C072A" w:rsidRPr="002F3653">
        <w:rPr>
          <w:rFonts w:ascii="Calibri" w:hAnsi="Calibri" w:cs="Calibri"/>
          <w:sz w:val="20"/>
          <w:szCs w:val="20"/>
        </w:rPr>
        <w:t> </w:t>
      </w:r>
      <w:r w:rsidRPr="002F3653">
        <w:rPr>
          <w:rFonts w:ascii="Calibri" w:hAnsi="Calibri" w:cs="Calibri"/>
          <w:sz w:val="20"/>
          <w:szCs w:val="20"/>
        </w:rPr>
        <w:t>príspevku z</w:t>
      </w:r>
      <w:r w:rsidR="002C072A" w:rsidRPr="002F3653">
        <w:rPr>
          <w:rFonts w:ascii="Calibri" w:hAnsi="Calibri" w:cs="Calibri"/>
          <w:sz w:val="20"/>
          <w:szCs w:val="20"/>
        </w:rPr>
        <w:t> </w:t>
      </w:r>
      <w:r w:rsidRPr="002F3653">
        <w:rPr>
          <w:rFonts w:ascii="Calibri" w:hAnsi="Calibri" w:cs="Calibri"/>
          <w:sz w:val="20"/>
          <w:szCs w:val="20"/>
        </w:rPr>
        <w:t>EŠIF,</w:t>
      </w:r>
    </w:p>
    <w:p w14:paraId="18C2C395" w14:textId="77777777" w:rsidR="00593DE0" w:rsidRPr="002F3653" w:rsidRDefault="00593DE0" w:rsidP="007F59C5">
      <w:pPr>
        <w:pStyle w:val="Default"/>
        <w:numPr>
          <w:ilvl w:val="0"/>
          <w:numId w:val="36"/>
        </w:numPr>
        <w:tabs>
          <w:tab w:val="left" w:pos="1260"/>
        </w:tabs>
        <w:spacing w:before="40" w:line="288" w:lineRule="auto"/>
        <w:ind w:left="1170" w:hanging="270"/>
        <w:jc w:val="both"/>
        <w:rPr>
          <w:rFonts w:ascii="Calibri" w:hAnsi="Calibri" w:cs="Calibri"/>
          <w:sz w:val="20"/>
          <w:szCs w:val="20"/>
        </w:rPr>
      </w:pPr>
      <w:r w:rsidRPr="002F3653">
        <w:rPr>
          <w:rFonts w:ascii="Calibri" w:hAnsi="Calibri" w:cs="Calibri"/>
          <w:sz w:val="20"/>
          <w:szCs w:val="20"/>
        </w:rPr>
        <w:t>finančné opravy v</w:t>
      </w:r>
      <w:r w:rsidR="002C072A" w:rsidRPr="002F3653">
        <w:rPr>
          <w:rFonts w:ascii="Calibri" w:hAnsi="Calibri" w:cs="Calibri"/>
          <w:sz w:val="20"/>
          <w:szCs w:val="20"/>
        </w:rPr>
        <w:t> </w:t>
      </w:r>
      <w:r w:rsidRPr="002F3653">
        <w:rPr>
          <w:rFonts w:ascii="Calibri" w:hAnsi="Calibri" w:cs="Calibri"/>
          <w:sz w:val="20"/>
          <w:szCs w:val="20"/>
        </w:rPr>
        <w:t>rámci programového obdobia 2007 – 2013 sa vzťahujú na tú časť pôvodného NFP, ktorá má byť uhradená v</w:t>
      </w:r>
      <w:r w:rsidR="002C072A" w:rsidRPr="002F3653">
        <w:rPr>
          <w:rFonts w:ascii="Calibri" w:hAnsi="Calibri" w:cs="Calibri"/>
          <w:sz w:val="20"/>
          <w:szCs w:val="20"/>
        </w:rPr>
        <w:t> </w:t>
      </w:r>
      <w:r w:rsidRPr="002F3653">
        <w:rPr>
          <w:rFonts w:ascii="Calibri" w:hAnsi="Calibri" w:cs="Calibri"/>
          <w:sz w:val="20"/>
          <w:szCs w:val="20"/>
        </w:rPr>
        <w:t>rámci prvej fázy projektu,</w:t>
      </w:r>
    </w:p>
    <w:p w14:paraId="02D5D791" w14:textId="77777777" w:rsidR="00593DE0" w:rsidRPr="002F3653" w:rsidRDefault="00593DE0" w:rsidP="007F59C5">
      <w:pPr>
        <w:pStyle w:val="Default"/>
        <w:numPr>
          <w:ilvl w:val="0"/>
          <w:numId w:val="36"/>
        </w:numPr>
        <w:tabs>
          <w:tab w:val="left" w:pos="1260"/>
        </w:tabs>
        <w:spacing w:before="40" w:line="288" w:lineRule="auto"/>
        <w:ind w:left="1170" w:hanging="270"/>
        <w:jc w:val="both"/>
        <w:rPr>
          <w:rFonts w:ascii="Calibri" w:hAnsi="Calibri" w:cs="Calibri"/>
          <w:sz w:val="20"/>
          <w:szCs w:val="20"/>
        </w:rPr>
      </w:pPr>
      <w:r w:rsidRPr="002F3653">
        <w:rPr>
          <w:rFonts w:ascii="Calibri" w:hAnsi="Calibri" w:cs="Calibri"/>
          <w:sz w:val="20"/>
          <w:szCs w:val="20"/>
        </w:rPr>
        <w:t>v</w:t>
      </w:r>
      <w:r w:rsidR="002C072A" w:rsidRPr="002F3653">
        <w:rPr>
          <w:rFonts w:ascii="Calibri" w:hAnsi="Calibri" w:cs="Calibri"/>
          <w:sz w:val="20"/>
          <w:szCs w:val="20"/>
        </w:rPr>
        <w:t> </w:t>
      </w:r>
      <w:r w:rsidRPr="002F3653">
        <w:rPr>
          <w:rFonts w:ascii="Calibri" w:hAnsi="Calibri" w:cs="Calibri"/>
          <w:sz w:val="20"/>
          <w:szCs w:val="20"/>
        </w:rPr>
        <w:t xml:space="preserve">rámci programového obdobia 2014 </w:t>
      </w:r>
      <w:r w:rsidR="002C072A" w:rsidRPr="002F3653">
        <w:rPr>
          <w:rFonts w:ascii="Calibri" w:hAnsi="Calibri" w:cs="Calibri"/>
          <w:sz w:val="20"/>
          <w:szCs w:val="20"/>
        </w:rPr>
        <w:t>–</w:t>
      </w:r>
      <w:r w:rsidRPr="002F3653">
        <w:rPr>
          <w:rFonts w:ascii="Calibri" w:hAnsi="Calibri" w:cs="Calibri"/>
          <w:sz w:val="20"/>
          <w:szCs w:val="20"/>
        </w:rPr>
        <w:t xml:space="preserve"> 2020 bude finančná oprava uplatnená automaticky, pričom sa aplikuje rovnaká percentuálna sadzba vo vzťahu k</w:t>
      </w:r>
      <w:r w:rsidR="002C072A" w:rsidRPr="002F3653">
        <w:rPr>
          <w:rFonts w:ascii="Calibri" w:hAnsi="Calibri" w:cs="Calibri"/>
          <w:sz w:val="20"/>
          <w:szCs w:val="20"/>
        </w:rPr>
        <w:t> </w:t>
      </w:r>
      <w:r w:rsidRPr="002F3653">
        <w:rPr>
          <w:rFonts w:ascii="Calibri" w:hAnsi="Calibri" w:cs="Calibri"/>
          <w:sz w:val="20"/>
          <w:szCs w:val="20"/>
        </w:rPr>
        <w:t>porušeniu ako v</w:t>
      </w:r>
      <w:r w:rsidR="002C072A" w:rsidRPr="002F3653">
        <w:rPr>
          <w:rFonts w:ascii="Calibri" w:hAnsi="Calibri" w:cs="Calibri"/>
          <w:sz w:val="20"/>
          <w:szCs w:val="20"/>
        </w:rPr>
        <w:t> </w:t>
      </w:r>
      <w:r w:rsidRPr="002F3653">
        <w:rPr>
          <w:rFonts w:ascii="Calibri" w:hAnsi="Calibri" w:cs="Calibri"/>
          <w:sz w:val="20"/>
          <w:szCs w:val="20"/>
        </w:rPr>
        <w:t>rámci prvej fázy projektu, pričom sa bude vzťahovať na časť NFP, ktorá má byť uhradená v</w:t>
      </w:r>
      <w:r w:rsidR="002C072A" w:rsidRPr="002F3653">
        <w:rPr>
          <w:rFonts w:ascii="Calibri" w:hAnsi="Calibri" w:cs="Calibri"/>
          <w:sz w:val="20"/>
          <w:szCs w:val="20"/>
        </w:rPr>
        <w:t> </w:t>
      </w:r>
      <w:r w:rsidRPr="002F3653">
        <w:rPr>
          <w:rFonts w:ascii="Calibri" w:hAnsi="Calibri" w:cs="Calibri"/>
          <w:sz w:val="20"/>
          <w:szCs w:val="20"/>
        </w:rPr>
        <w:t>rámci druhej fázy projektu.  RO OPII môže rozhodnúť o</w:t>
      </w:r>
      <w:r w:rsidR="002C072A" w:rsidRPr="002F3653">
        <w:rPr>
          <w:rFonts w:ascii="Calibri" w:hAnsi="Calibri" w:cs="Calibri"/>
          <w:sz w:val="20"/>
          <w:szCs w:val="20"/>
        </w:rPr>
        <w:t> </w:t>
      </w:r>
      <w:r w:rsidRPr="002F3653">
        <w:rPr>
          <w:rFonts w:ascii="Calibri" w:hAnsi="Calibri" w:cs="Calibri"/>
          <w:sz w:val="20"/>
          <w:szCs w:val="20"/>
        </w:rPr>
        <w:t>navýšení percentuálnej sadzby finančnej opravy, ak následnou kontrolou zistí ďalšie porušenia pr</w:t>
      </w:r>
      <w:r w:rsidR="00EB062A">
        <w:rPr>
          <w:rFonts w:ascii="Calibri" w:hAnsi="Calibri" w:cs="Calibri"/>
          <w:sz w:val="20"/>
          <w:szCs w:val="20"/>
        </w:rPr>
        <w:t>avidiel</w:t>
      </w:r>
      <w:r w:rsidRPr="002F3653">
        <w:rPr>
          <w:rFonts w:ascii="Calibri" w:hAnsi="Calibri" w:cs="Calibri"/>
          <w:sz w:val="20"/>
          <w:szCs w:val="20"/>
        </w:rPr>
        <w:t xml:space="preserve"> a</w:t>
      </w:r>
      <w:r w:rsidR="002C072A" w:rsidRPr="002F3653">
        <w:rPr>
          <w:rFonts w:ascii="Calibri" w:hAnsi="Calibri" w:cs="Calibri"/>
          <w:sz w:val="20"/>
          <w:szCs w:val="20"/>
        </w:rPr>
        <w:t> </w:t>
      </w:r>
      <w:r w:rsidRPr="002F3653">
        <w:rPr>
          <w:rFonts w:ascii="Calibri" w:hAnsi="Calibri" w:cs="Calibri"/>
          <w:sz w:val="20"/>
          <w:szCs w:val="20"/>
        </w:rPr>
        <w:t xml:space="preserve">postupov vo verejnom obstarávaní, ktoré mali alebo mohli mať vplyv na výsledok verejného obstarávania. </w:t>
      </w:r>
    </w:p>
    <w:p w14:paraId="60BB7E23" w14:textId="77777777" w:rsidR="00526446" w:rsidRPr="002F3653" w:rsidRDefault="00593DE0" w:rsidP="001614CC">
      <w:pPr>
        <w:pStyle w:val="Default"/>
        <w:numPr>
          <w:ilvl w:val="0"/>
          <w:numId w:val="16"/>
        </w:numPr>
        <w:spacing w:before="120" w:line="288" w:lineRule="auto"/>
        <w:ind w:left="540" w:hanging="540"/>
        <w:jc w:val="both"/>
        <w:rPr>
          <w:rFonts w:ascii="Calibri" w:hAnsi="Calibri" w:cs="Calibri"/>
          <w:sz w:val="20"/>
          <w:szCs w:val="20"/>
        </w:rPr>
      </w:pPr>
      <w:r w:rsidRPr="002F3653">
        <w:rPr>
          <w:rFonts w:ascii="Calibri" w:hAnsi="Calibri" w:cs="Calibri"/>
          <w:sz w:val="20"/>
          <w:szCs w:val="20"/>
        </w:rPr>
        <w:t>V</w:t>
      </w:r>
      <w:r w:rsidR="002C072A" w:rsidRPr="002F3653">
        <w:rPr>
          <w:rFonts w:ascii="Calibri" w:hAnsi="Calibri" w:cs="Calibri"/>
          <w:sz w:val="20"/>
          <w:szCs w:val="20"/>
        </w:rPr>
        <w:t> </w:t>
      </w:r>
      <w:r w:rsidRPr="002F3653">
        <w:rPr>
          <w:rFonts w:ascii="Calibri" w:hAnsi="Calibri" w:cs="Calibri"/>
          <w:sz w:val="20"/>
          <w:szCs w:val="20"/>
        </w:rPr>
        <w:t xml:space="preserve">prípade uplatnenia </w:t>
      </w:r>
      <w:r w:rsidRPr="002F3653">
        <w:rPr>
          <w:rFonts w:ascii="Calibri" w:hAnsi="Calibri" w:cs="Calibri"/>
          <w:b/>
          <w:sz w:val="20"/>
          <w:szCs w:val="20"/>
        </w:rPr>
        <w:t xml:space="preserve">plošných finančných opráv </w:t>
      </w:r>
      <w:r w:rsidRPr="002F3653">
        <w:rPr>
          <w:rFonts w:ascii="Calibri" w:hAnsi="Calibri" w:cs="Calibri"/>
          <w:sz w:val="20"/>
          <w:szCs w:val="20"/>
        </w:rPr>
        <w:t>v</w:t>
      </w:r>
      <w:r w:rsidR="002C072A" w:rsidRPr="002F3653">
        <w:rPr>
          <w:rFonts w:ascii="Calibri" w:hAnsi="Calibri" w:cs="Calibri"/>
          <w:sz w:val="20"/>
          <w:szCs w:val="20"/>
        </w:rPr>
        <w:t> </w:t>
      </w:r>
      <w:r w:rsidRPr="002F3653">
        <w:rPr>
          <w:rFonts w:ascii="Calibri" w:hAnsi="Calibri" w:cs="Calibri"/>
          <w:sz w:val="20"/>
          <w:szCs w:val="20"/>
        </w:rPr>
        <w:t>programovom období 2007 – 2013, pri ktorých bola uplatnená percentuálna sadzba vo vzťahu k</w:t>
      </w:r>
      <w:r w:rsidR="002C072A" w:rsidRPr="002F3653">
        <w:rPr>
          <w:rFonts w:ascii="Calibri" w:hAnsi="Calibri" w:cs="Calibri"/>
          <w:sz w:val="20"/>
          <w:szCs w:val="20"/>
        </w:rPr>
        <w:t> </w:t>
      </w:r>
      <w:r w:rsidRPr="002F3653">
        <w:rPr>
          <w:rFonts w:ascii="Calibri" w:hAnsi="Calibri" w:cs="Calibri"/>
          <w:sz w:val="20"/>
          <w:szCs w:val="20"/>
        </w:rPr>
        <w:t xml:space="preserve">porušeniu bude pri projektoch dotknutých plošnou korekciou opätovne overené </w:t>
      </w:r>
      <w:r w:rsidR="00F96B63" w:rsidRPr="002F3653">
        <w:rPr>
          <w:rFonts w:ascii="Calibri" w:hAnsi="Calibri" w:cs="Calibri"/>
          <w:sz w:val="20"/>
          <w:szCs w:val="20"/>
        </w:rPr>
        <w:t xml:space="preserve">VO </w:t>
      </w:r>
      <w:r w:rsidRPr="002F3653">
        <w:rPr>
          <w:rFonts w:ascii="Calibri" w:hAnsi="Calibri" w:cs="Calibri"/>
          <w:sz w:val="20"/>
          <w:szCs w:val="20"/>
        </w:rPr>
        <w:t>zo strany RO OPII, pričom v</w:t>
      </w:r>
      <w:r w:rsidR="002C072A" w:rsidRPr="002F3653">
        <w:rPr>
          <w:rFonts w:ascii="Calibri" w:hAnsi="Calibri" w:cs="Calibri"/>
          <w:sz w:val="20"/>
          <w:szCs w:val="20"/>
        </w:rPr>
        <w:t> </w:t>
      </w:r>
      <w:r w:rsidRPr="002F3653">
        <w:rPr>
          <w:rFonts w:ascii="Calibri" w:hAnsi="Calibri" w:cs="Calibri"/>
          <w:sz w:val="20"/>
          <w:szCs w:val="20"/>
        </w:rPr>
        <w:t>prípade zistenia porušenia ZVO bude prijímateľ, RO OPII a</w:t>
      </w:r>
      <w:r w:rsidR="002C072A" w:rsidRPr="002F3653">
        <w:rPr>
          <w:rFonts w:ascii="Calibri" w:hAnsi="Calibri" w:cs="Calibri"/>
          <w:sz w:val="20"/>
          <w:szCs w:val="20"/>
        </w:rPr>
        <w:t> </w:t>
      </w:r>
      <w:r w:rsidRPr="002F3653">
        <w:rPr>
          <w:rFonts w:ascii="Calibri" w:hAnsi="Calibri" w:cs="Calibri"/>
          <w:sz w:val="20"/>
          <w:szCs w:val="20"/>
        </w:rPr>
        <w:t xml:space="preserve">SO </w:t>
      </w:r>
      <w:r w:rsidR="00F96B63" w:rsidRPr="002F3653">
        <w:rPr>
          <w:rFonts w:ascii="Calibri" w:hAnsi="Calibri" w:cs="Calibri"/>
          <w:sz w:val="20"/>
          <w:szCs w:val="20"/>
        </w:rPr>
        <w:t xml:space="preserve">OPII </w:t>
      </w:r>
      <w:r w:rsidRPr="002F3653">
        <w:rPr>
          <w:rFonts w:ascii="Calibri" w:hAnsi="Calibri" w:cs="Calibri"/>
          <w:sz w:val="20"/>
          <w:szCs w:val="20"/>
        </w:rPr>
        <w:t>postupovať v</w:t>
      </w:r>
      <w:r w:rsidR="002C072A" w:rsidRPr="002F3653">
        <w:rPr>
          <w:rFonts w:ascii="Calibri" w:hAnsi="Calibri" w:cs="Calibri"/>
          <w:sz w:val="20"/>
          <w:szCs w:val="20"/>
        </w:rPr>
        <w:t> </w:t>
      </w:r>
      <w:r w:rsidRPr="002F3653">
        <w:rPr>
          <w:rFonts w:ascii="Calibri" w:hAnsi="Calibri" w:cs="Calibri"/>
          <w:sz w:val="20"/>
          <w:szCs w:val="20"/>
        </w:rPr>
        <w:t>súlade s</w:t>
      </w:r>
      <w:r w:rsidR="002C072A" w:rsidRPr="002F3653">
        <w:rPr>
          <w:rFonts w:ascii="Calibri" w:hAnsi="Calibri" w:cs="Calibri"/>
          <w:sz w:val="20"/>
          <w:szCs w:val="20"/>
        </w:rPr>
        <w:t> </w:t>
      </w:r>
      <w:r w:rsidRPr="002F3653">
        <w:rPr>
          <w:rFonts w:ascii="Calibri" w:hAnsi="Calibri" w:cs="Calibri"/>
          <w:sz w:val="20"/>
          <w:szCs w:val="20"/>
        </w:rPr>
        <w:t>legislatívou platnou pre programové obdobie 2014 – 2020, tzn. budú uplatnené individuálne finančné opravy.</w:t>
      </w:r>
    </w:p>
    <w:p w14:paraId="13E2E1DB" w14:textId="77777777" w:rsidR="00E57FAB" w:rsidRPr="002F3653" w:rsidRDefault="00526446" w:rsidP="00526446">
      <w:pPr>
        <w:pStyle w:val="Nadpis2"/>
        <w:rPr>
          <w:rFonts w:ascii="Calibri" w:hAnsi="Calibri" w:cs="Calibri"/>
          <w:sz w:val="20"/>
          <w:szCs w:val="20"/>
        </w:rPr>
      </w:pPr>
      <w:bookmarkStart w:id="237" w:name="_2.4_Predkladanie_dokumentácie"/>
      <w:bookmarkStart w:id="238" w:name="_Toc11153167"/>
      <w:bookmarkEnd w:id="237"/>
      <w:r w:rsidRPr="002F3653">
        <w:t xml:space="preserve">2.4 </w:t>
      </w:r>
      <w:r w:rsidR="00E57FAB" w:rsidRPr="002F3653">
        <w:t>Predkladanie dokumentácie z VO na kontrolu na ÚVO</w:t>
      </w:r>
      <w:ins w:id="239" w:author="Chromíková, Katarína" w:date="2020-12-10T16:26:00Z">
        <w:r w:rsidR="00817140">
          <w:t>, kontrola ÚVO</w:t>
        </w:r>
      </w:ins>
      <w:r w:rsidR="00E57FAB" w:rsidRPr="002F3653">
        <w:t xml:space="preserve"> </w:t>
      </w:r>
      <w:del w:id="240" w:author="Chromíková, Katarína" w:date="2020-12-10T16:26:00Z">
        <w:r w:rsidR="00E57FAB" w:rsidRPr="002F3653" w:rsidDel="00817140">
          <w:delText>(nadlimitné zákazky)</w:delText>
        </w:r>
      </w:del>
      <w:bookmarkEnd w:id="238"/>
    </w:p>
    <w:p w14:paraId="01FF5093" w14:textId="77777777" w:rsidR="00F61E33" w:rsidRDefault="00E57FAB" w:rsidP="007F59C5">
      <w:pPr>
        <w:pStyle w:val="Odsekzoznamu"/>
        <w:numPr>
          <w:ilvl w:val="0"/>
          <w:numId w:val="37"/>
        </w:numPr>
        <w:autoSpaceDE w:val="0"/>
        <w:autoSpaceDN w:val="0"/>
        <w:adjustRightInd w:val="0"/>
        <w:spacing w:before="120" w:after="120" w:line="276" w:lineRule="auto"/>
        <w:ind w:left="426"/>
        <w:contextualSpacing w:val="0"/>
        <w:jc w:val="both"/>
        <w:rPr>
          <w:ins w:id="241" w:author="Chromíková, Katarína" w:date="2020-12-10T16:15:00Z"/>
          <w:rFonts w:asciiTheme="minorHAnsi" w:hAnsiTheme="minorHAnsi" w:cs="Calibri"/>
          <w:sz w:val="20"/>
          <w:szCs w:val="20"/>
        </w:rPr>
      </w:pPr>
      <w:del w:id="242" w:author="Chromíková, Katarína" w:date="2020-12-10T16:14:00Z">
        <w:r w:rsidRPr="00FA6C92" w:rsidDel="00F61E33">
          <w:rPr>
            <w:rFonts w:asciiTheme="minorHAnsi" w:hAnsiTheme="minorHAnsi" w:cs="Calibri"/>
            <w:sz w:val="20"/>
            <w:szCs w:val="20"/>
          </w:rPr>
          <w:delText xml:space="preserve">Ak RO v nadväznosti na finančnú kontrolu uvedenú v kapitole </w:delText>
        </w:r>
        <w:r w:rsidR="00F61E33" w:rsidDel="00F61E33">
          <w:rPr>
            <w:rStyle w:val="Hypertextovprepojenie"/>
            <w:rFonts w:asciiTheme="minorHAnsi" w:hAnsiTheme="minorHAnsi" w:cs="Calibri"/>
            <w:color w:val="auto"/>
            <w:sz w:val="20"/>
            <w:szCs w:val="20"/>
          </w:rPr>
          <w:fldChar w:fldCharType="begin"/>
        </w:r>
        <w:r w:rsidR="00F61E33" w:rsidDel="00F61E33">
          <w:rPr>
            <w:rStyle w:val="Hypertextovprepojenie"/>
            <w:rFonts w:asciiTheme="minorHAnsi" w:hAnsiTheme="minorHAnsi" w:cs="Calibri"/>
            <w:color w:val="auto"/>
            <w:sz w:val="20"/>
            <w:szCs w:val="20"/>
          </w:rPr>
          <w:delInstrText xml:space="preserve"> HYPERLINK \l "_2.3_Finančná_kontrola" </w:delInstrText>
        </w:r>
        <w:r w:rsidR="00F61E33" w:rsidDel="00F61E33">
          <w:rPr>
            <w:rStyle w:val="Hypertextovprepojenie"/>
            <w:rFonts w:asciiTheme="minorHAnsi" w:hAnsiTheme="minorHAnsi" w:cs="Calibri"/>
            <w:color w:val="auto"/>
            <w:sz w:val="20"/>
            <w:szCs w:val="20"/>
          </w:rPr>
          <w:fldChar w:fldCharType="separate"/>
        </w:r>
        <w:r w:rsidRPr="00FA6C92" w:rsidDel="00F61E33">
          <w:rPr>
            <w:rStyle w:val="Hypertextovprepojenie"/>
            <w:rFonts w:asciiTheme="minorHAnsi" w:hAnsiTheme="minorHAnsi" w:cs="Calibri"/>
            <w:color w:val="auto"/>
            <w:sz w:val="20"/>
            <w:szCs w:val="20"/>
          </w:rPr>
          <w:delText>2.</w:delText>
        </w:r>
        <w:r w:rsidR="00217CCB" w:rsidRPr="00FA6C92" w:rsidDel="00F61E33">
          <w:rPr>
            <w:rStyle w:val="Hypertextovprepojenie"/>
            <w:rFonts w:asciiTheme="minorHAnsi" w:hAnsiTheme="minorHAnsi" w:cs="Calibri"/>
            <w:color w:val="auto"/>
            <w:sz w:val="20"/>
            <w:szCs w:val="20"/>
          </w:rPr>
          <w:delText>3</w:delText>
        </w:r>
        <w:r w:rsidR="00F61E33" w:rsidDel="00F61E33">
          <w:rPr>
            <w:rStyle w:val="Hypertextovprepojenie"/>
            <w:rFonts w:asciiTheme="minorHAnsi" w:hAnsiTheme="minorHAnsi" w:cs="Calibri"/>
            <w:color w:val="auto"/>
            <w:sz w:val="20"/>
            <w:szCs w:val="20"/>
          </w:rPr>
          <w:fldChar w:fldCharType="end"/>
        </w:r>
        <w:r w:rsidRPr="00FA6C92" w:rsidDel="00F61E33">
          <w:rPr>
            <w:rFonts w:asciiTheme="minorHAnsi" w:hAnsiTheme="minorHAnsi" w:cs="Calibri"/>
            <w:sz w:val="20"/>
            <w:szCs w:val="20"/>
          </w:rPr>
          <w:delText xml:space="preserve"> nezistí porušenie pr</w:delText>
        </w:r>
        <w:r w:rsidR="00EB062A" w:rsidRPr="00FA6C92" w:rsidDel="00F61E33">
          <w:rPr>
            <w:rFonts w:asciiTheme="minorHAnsi" w:hAnsiTheme="minorHAnsi" w:cs="Calibri"/>
            <w:sz w:val="20"/>
            <w:szCs w:val="20"/>
          </w:rPr>
          <w:delText>avidiel</w:delText>
        </w:r>
        <w:r w:rsidRPr="00FA6C92" w:rsidDel="00F61E33">
          <w:rPr>
            <w:rFonts w:asciiTheme="minorHAnsi" w:hAnsiTheme="minorHAnsi" w:cs="Calibri"/>
            <w:sz w:val="20"/>
            <w:szCs w:val="20"/>
          </w:rPr>
          <w:delText xml:space="preserve"> a postupov VO, resp. porušenie pravidiel a ustanovení  legislatívy SR a EÚ, ktoré mali alebo mohli mať vplyv na výsledok VO alebo zistí nedostatky, ktoré je možné postupmi v zmysle ZVO odstrániť (napr. opätovné vyhodnotenie podmienok účasti alebo ponúk), vyzve prijímateľa na zaslanie podnetu na ÚVO podľa § 169 ods. 1 písm. b) v spojení s § 169 ods. 2 ZVO. Uvedené sa vzťahuje na nadlimitné zákazky.</w:delText>
        </w:r>
      </w:del>
      <w:ins w:id="243" w:author="Chromíková, Katarína" w:date="2020-12-10T16:13:00Z">
        <w:r w:rsidR="00F61E33" w:rsidRPr="00F61E33">
          <w:rPr>
            <w:rFonts w:asciiTheme="minorHAnsi" w:hAnsiTheme="minorHAnsi" w:cs="Calibri"/>
            <w:sz w:val="20"/>
            <w:szCs w:val="20"/>
          </w:rPr>
          <w:t>Povinná kontrola ÚVO sa podľa § 169 ods. 2 písm. a) ZVO vzťahuje na postup zadávania nadlimitnej zákazky na uskutočnenie stavebných prác, nadlimitnej koncesie alebo súťaž návrhov podľa § 120 ods. 2 ZVO, ktorá je financovaná aspoň z časti z prostriedkov Európskej únie. Podľa § 169 ods. 2 písm. b) ZVO povinná kontrola ÚVO sa vzťahuje na postup zadávania nadlimitnej zákazky na dodanie tovaru alebo poskytnutie služby, okrem služby uvedenej v prílohe č. 1 k ZVO, ktorá je financovaná aspoň z časti z prostriedkov Európskej únie a ktorej predpokladaná hodnota je rovnaká alebo vyššia ako 600 000 EUR, alebo sa podľa § 169 ods. 2 písm. c) ZVO vzťahuje na postup zadávania nadlimitnej zákazky na poskytnutie služby uvedenej v prílohe č. 1 k ZVO, ktorá je financovaná aspoň z časti z prostriedkov Európskej únie.</w:t>
        </w:r>
      </w:ins>
    </w:p>
    <w:p w14:paraId="3AC2CBDA" w14:textId="7F6659A0" w:rsidR="00F61E33" w:rsidRPr="00F61E33" w:rsidRDefault="00F61E33" w:rsidP="007F59C5">
      <w:pPr>
        <w:pStyle w:val="Odsekzoznamu"/>
        <w:numPr>
          <w:ilvl w:val="0"/>
          <w:numId w:val="37"/>
        </w:numPr>
        <w:autoSpaceDE w:val="0"/>
        <w:autoSpaceDN w:val="0"/>
        <w:adjustRightInd w:val="0"/>
        <w:spacing w:before="120" w:after="120" w:line="276" w:lineRule="auto"/>
        <w:ind w:left="426"/>
        <w:contextualSpacing w:val="0"/>
        <w:jc w:val="both"/>
        <w:rPr>
          <w:ins w:id="244" w:author="Chromíková, Katarína" w:date="2020-12-10T16:15:00Z"/>
          <w:rFonts w:asciiTheme="minorHAnsi" w:hAnsiTheme="minorHAnsi" w:cs="Calibri"/>
          <w:sz w:val="20"/>
          <w:szCs w:val="20"/>
        </w:rPr>
      </w:pPr>
      <w:ins w:id="245" w:author="Chromíková, Katarína" w:date="2020-12-10T16:15:00Z">
        <w:r w:rsidRPr="00F61E33">
          <w:rPr>
            <w:rFonts w:asciiTheme="minorHAnsi" w:hAnsiTheme="minorHAnsi" w:cs="Calibri"/>
            <w:sz w:val="20"/>
            <w:szCs w:val="20"/>
          </w:rPr>
          <w:t>RO vo vzťahu k nadlimitným postupom zadávania zákaziek, ktoré sú predmetom povinnej kontroly ÚVO v zmysle § 169 ods. 2 ZVO, nevykonáva druhú ex ante kontrolu</w:t>
        </w:r>
      </w:ins>
      <w:ins w:id="246" w:author="Chromíková, Katarína" w:date="2020-12-10T16:16:00Z">
        <w:r>
          <w:rPr>
            <w:rFonts w:asciiTheme="minorHAnsi" w:hAnsiTheme="minorHAnsi" w:cs="Calibri"/>
            <w:sz w:val="20"/>
            <w:szCs w:val="20"/>
          </w:rPr>
          <w:t xml:space="preserve"> (pokiaľ prijímateľ/žiadateľ o kontrolu dobrovoľne nepožiada)</w:t>
        </w:r>
      </w:ins>
      <w:ins w:id="247" w:author="Chromíková, Katarína" w:date="2020-12-10T16:15:00Z">
        <w:r w:rsidRPr="00F61E33">
          <w:rPr>
            <w:rFonts w:asciiTheme="minorHAnsi" w:hAnsiTheme="minorHAnsi" w:cs="Calibri"/>
            <w:sz w:val="20"/>
            <w:szCs w:val="20"/>
          </w:rPr>
          <w:t xml:space="preserve">. </w:t>
        </w:r>
      </w:ins>
      <w:ins w:id="248" w:author="uzivatel" w:date="2020-12-17T14:55:00Z">
        <w:r w:rsidR="00805169">
          <w:rPr>
            <w:rFonts w:asciiTheme="minorHAnsi" w:hAnsiTheme="minorHAnsi" w:cs="Calibri"/>
            <w:sz w:val="20"/>
            <w:szCs w:val="20"/>
          </w:rPr>
          <w:t>Žiadateľ/</w:t>
        </w:r>
      </w:ins>
      <w:ins w:id="249" w:author="Chromíková, Katarína" w:date="2020-12-10T16:15:00Z">
        <w:r w:rsidRPr="00F61E33">
          <w:rPr>
            <w:rFonts w:asciiTheme="minorHAnsi" w:hAnsiTheme="minorHAnsi" w:cs="Calibri"/>
            <w:sz w:val="20"/>
            <w:szCs w:val="20"/>
          </w:rPr>
          <w:t xml:space="preserve">Prijímateľ je v tomto prípade povinný podať podnet na ÚVO podľa § 169 ods. 1 písm. b) v spojení s § 169 ods. 2 ZVO a v prípade rozhodnutia ÚVO o zrušení použitého postupu zadávania zákazky (§ 175 ods. 1 písm. a) ZVO) alebo nariadení odstránenia protiprávneho stavu (§ 175 ods. 1 písm. b) ZVO), je </w:t>
        </w:r>
      </w:ins>
      <w:ins w:id="250" w:author="uzivatel" w:date="2020-12-17T14:55:00Z">
        <w:r w:rsidR="00805169">
          <w:rPr>
            <w:rFonts w:asciiTheme="minorHAnsi" w:hAnsiTheme="minorHAnsi" w:cs="Calibri"/>
            <w:sz w:val="20"/>
            <w:szCs w:val="20"/>
          </w:rPr>
          <w:t>žiadateľ/</w:t>
        </w:r>
      </w:ins>
      <w:ins w:id="251" w:author="Chromíková, Katarína" w:date="2020-12-10T16:15:00Z">
        <w:r w:rsidRPr="00F61E33">
          <w:rPr>
            <w:rFonts w:asciiTheme="minorHAnsi" w:hAnsiTheme="minorHAnsi" w:cs="Calibri"/>
            <w:sz w:val="20"/>
            <w:szCs w:val="20"/>
          </w:rPr>
          <w:t xml:space="preserve">prijímateľ povinný postupovať v súlade s rozhodnutím ÚVO. V prípade, ak predpokladaná hodnota nadlimitného postupu zadávania zákazky na dodanie tovaru alebo poskytnutie služby je nižšia ako 600 000 EUR a </w:t>
        </w:r>
      </w:ins>
      <w:ins w:id="252" w:author="uzivatel" w:date="2020-12-17T14:56:00Z">
        <w:r w:rsidR="00805169">
          <w:rPr>
            <w:rFonts w:asciiTheme="minorHAnsi" w:hAnsiTheme="minorHAnsi" w:cs="Calibri"/>
            <w:sz w:val="20"/>
            <w:szCs w:val="20"/>
          </w:rPr>
          <w:t>žiadateľ/</w:t>
        </w:r>
      </w:ins>
      <w:ins w:id="253" w:author="Chromíková, Katarína" w:date="2020-12-10T16:15:00Z">
        <w:r w:rsidRPr="00F61E33">
          <w:rPr>
            <w:rFonts w:asciiTheme="minorHAnsi" w:hAnsiTheme="minorHAnsi" w:cs="Calibri"/>
            <w:sz w:val="20"/>
            <w:szCs w:val="20"/>
          </w:rPr>
          <w:t xml:space="preserve">prijímateľ dobrovoľne požiada RO o výkon druhej ex ante kontroly, druhá ex ante kontrola postupu zadávania zákazky je ukončená v štádiu pred uzavretím zmluvy s úspešným uchádzačom iba kontrolou príslušného RO. Uvedeným nie je dotknuté právo </w:t>
        </w:r>
      </w:ins>
      <w:ins w:id="254" w:author="uzivatel" w:date="2020-12-17T14:56:00Z">
        <w:r w:rsidR="00805169">
          <w:rPr>
            <w:rFonts w:asciiTheme="minorHAnsi" w:hAnsiTheme="minorHAnsi" w:cs="Calibri"/>
            <w:sz w:val="20"/>
            <w:szCs w:val="20"/>
          </w:rPr>
          <w:t>žiadateľ</w:t>
        </w:r>
        <w:r w:rsidR="00805169">
          <w:rPr>
            <w:rFonts w:asciiTheme="minorHAnsi" w:hAnsiTheme="minorHAnsi" w:cs="Calibri"/>
            <w:sz w:val="20"/>
            <w:szCs w:val="20"/>
          </w:rPr>
          <w:t>a</w:t>
        </w:r>
        <w:r w:rsidR="00805169">
          <w:rPr>
            <w:rFonts w:asciiTheme="minorHAnsi" w:hAnsiTheme="minorHAnsi" w:cs="Calibri"/>
            <w:sz w:val="20"/>
            <w:szCs w:val="20"/>
          </w:rPr>
          <w:t>/</w:t>
        </w:r>
      </w:ins>
      <w:ins w:id="255" w:author="Chromíková, Katarína" w:date="2020-12-10T16:15:00Z">
        <w:r w:rsidRPr="00F61E33">
          <w:rPr>
            <w:rFonts w:asciiTheme="minorHAnsi" w:hAnsiTheme="minorHAnsi" w:cs="Calibri"/>
            <w:sz w:val="20"/>
            <w:szCs w:val="20"/>
          </w:rPr>
          <w:t xml:space="preserve">prijímateľa na „dobrovoľné“ podanie podnetu na ÚVO podľa § 169 ods. 1 písm. b) ZVO alebo právo RO na podanie podnetu podľa § 169 ods. 1 písm. c) ZVO. Ak </w:t>
        </w:r>
      </w:ins>
      <w:ins w:id="256" w:author="uzivatel" w:date="2020-12-17T14:56:00Z">
        <w:r w:rsidR="00805169">
          <w:rPr>
            <w:rFonts w:asciiTheme="minorHAnsi" w:hAnsiTheme="minorHAnsi" w:cs="Calibri"/>
            <w:sz w:val="20"/>
            <w:szCs w:val="20"/>
          </w:rPr>
          <w:t>žiadateľ/</w:t>
        </w:r>
      </w:ins>
      <w:ins w:id="257" w:author="Chromíková, Katarína" w:date="2020-12-10T16:15:00Z">
        <w:r w:rsidRPr="00F61E33">
          <w:rPr>
            <w:rFonts w:asciiTheme="minorHAnsi" w:hAnsiTheme="minorHAnsi" w:cs="Calibri"/>
            <w:sz w:val="20"/>
            <w:szCs w:val="20"/>
          </w:rPr>
          <w:t xml:space="preserve">prijímateľ alebo RO toto právo využije a podá podnet na ÚVO a právoplatné rozhodnutie ÚVO neidentifikuje nedostatky, ktoré uviedol RO v návrhu správy/správe z kontroly, vypracuje ÚVO na základe žiadosti RO sprievodný list, v ktorom uvedie informácie, prečo nedostatky uvedené v záveroch kontroly RO (označené zo strany RO ako nedostatky, ktoré mali alebo mohli mať vplyv na výsledok verejného obstarávania), nepovažuje za nedostatky v zmysle ZVO alebo prečo nedostatky zistené RO nemali alebo nemohli mať vplyv na výsledok VO. </w:t>
        </w:r>
      </w:ins>
    </w:p>
    <w:p w14:paraId="5E1349BB" w14:textId="3F2AA7DE" w:rsidR="00F61E33" w:rsidRPr="00F61E33" w:rsidRDefault="00F61E33" w:rsidP="007F59C5">
      <w:pPr>
        <w:numPr>
          <w:ilvl w:val="0"/>
          <w:numId w:val="37"/>
        </w:numPr>
        <w:spacing w:before="120" w:after="120" w:line="240" w:lineRule="auto"/>
        <w:ind w:left="426"/>
        <w:jc w:val="both"/>
        <w:rPr>
          <w:ins w:id="258" w:author="Chromíková, Katarína" w:date="2020-12-10T16:17:00Z"/>
          <w:rFonts w:asciiTheme="minorHAnsi" w:eastAsia="Times New Roman" w:hAnsiTheme="minorHAnsi" w:cs="Calibri"/>
          <w:sz w:val="20"/>
          <w:szCs w:val="20"/>
          <w:lang w:eastAsia="sk-SK"/>
        </w:rPr>
      </w:pPr>
      <w:ins w:id="259" w:author="Chromíková, Katarína" w:date="2020-12-10T16:17:00Z">
        <w:r w:rsidRPr="00F61E33">
          <w:rPr>
            <w:rFonts w:asciiTheme="minorHAnsi" w:eastAsia="Times New Roman" w:hAnsiTheme="minorHAnsi" w:cs="Calibri"/>
            <w:sz w:val="20"/>
            <w:szCs w:val="20"/>
            <w:lang w:eastAsia="sk-SK"/>
          </w:rPr>
          <w:lastRenderedPageBreak/>
          <w:t xml:space="preserve">ÚVO vykonáva kontrolu postupu zadávania nadlimitných zákaziek v rámci druhej ex ante kontroly na základe podnetu </w:t>
        </w:r>
      </w:ins>
      <w:ins w:id="260" w:author="uzivatel" w:date="2020-12-17T14:56:00Z">
        <w:r w:rsidR="00805169">
          <w:rPr>
            <w:rFonts w:asciiTheme="minorHAnsi" w:hAnsiTheme="minorHAnsi" w:cs="Calibri"/>
            <w:sz w:val="20"/>
            <w:szCs w:val="20"/>
          </w:rPr>
          <w:t>žiadateľ</w:t>
        </w:r>
        <w:r w:rsidR="00805169">
          <w:rPr>
            <w:rFonts w:asciiTheme="minorHAnsi" w:hAnsiTheme="minorHAnsi" w:cs="Calibri"/>
            <w:sz w:val="20"/>
            <w:szCs w:val="20"/>
          </w:rPr>
          <w:t>a</w:t>
        </w:r>
        <w:r w:rsidR="00805169">
          <w:rPr>
            <w:rFonts w:asciiTheme="minorHAnsi" w:hAnsiTheme="minorHAnsi" w:cs="Calibri"/>
            <w:sz w:val="20"/>
            <w:szCs w:val="20"/>
          </w:rPr>
          <w:t>/</w:t>
        </w:r>
      </w:ins>
      <w:ins w:id="261" w:author="Chromíková, Katarína" w:date="2020-12-10T16:17:00Z">
        <w:r w:rsidRPr="00F61E33">
          <w:rPr>
            <w:rFonts w:asciiTheme="minorHAnsi" w:eastAsia="Times New Roman" w:hAnsiTheme="minorHAnsi" w:cs="Calibri"/>
            <w:sz w:val="20"/>
            <w:szCs w:val="20"/>
            <w:lang w:eastAsia="sk-SK"/>
          </w:rPr>
          <w:t xml:space="preserve">prijímateľa podľa § 169 ods. 1 písm. b) v spojení s § 169 ods. 2 ZVO vo fáze pred uzavretím zmluvy, koncesnej zmluvy alebo rámcovej dohody, pred ukončením súťaže návrhov alebo pred ukončením postupu inovatívneho partnerstva. Podnet na výkon kontroly podáva </w:t>
        </w:r>
      </w:ins>
      <w:ins w:id="262" w:author="uzivatel" w:date="2020-12-17T14:56:00Z">
        <w:r w:rsidR="00805169">
          <w:rPr>
            <w:rFonts w:asciiTheme="minorHAnsi" w:hAnsiTheme="minorHAnsi" w:cs="Calibri"/>
            <w:sz w:val="20"/>
            <w:szCs w:val="20"/>
          </w:rPr>
          <w:t>žiadateľ/</w:t>
        </w:r>
      </w:ins>
      <w:ins w:id="263" w:author="Chromíková, Katarína" w:date="2020-12-10T16:17:00Z">
        <w:r w:rsidRPr="00F61E33">
          <w:rPr>
            <w:rFonts w:asciiTheme="minorHAnsi" w:eastAsia="Times New Roman" w:hAnsiTheme="minorHAnsi" w:cs="Calibri"/>
            <w:sz w:val="20"/>
            <w:szCs w:val="20"/>
            <w:lang w:eastAsia="sk-SK"/>
          </w:rPr>
          <w:t xml:space="preserve">prijímateľ a náležitosťou podnetu na výkon kontroly zasielaného </w:t>
        </w:r>
      </w:ins>
      <w:ins w:id="264" w:author="uzivatel" w:date="2020-12-17T14:56:00Z">
        <w:r w:rsidR="00805169">
          <w:rPr>
            <w:rFonts w:asciiTheme="minorHAnsi" w:hAnsiTheme="minorHAnsi" w:cs="Calibri"/>
            <w:sz w:val="20"/>
            <w:szCs w:val="20"/>
          </w:rPr>
          <w:t>žiadateľ</w:t>
        </w:r>
        <w:r w:rsidR="00805169">
          <w:rPr>
            <w:rFonts w:asciiTheme="minorHAnsi" w:hAnsiTheme="minorHAnsi" w:cs="Calibri"/>
            <w:sz w:val="20"/>
            <w:szCs w:val="20"/>
          </w:rPr>
          <w:t>om</w:t>
        </w:r>
        <w:r w:rsidR="00805169">
          <w:rPr>
            <w:rFonts w:asciiTheme="minorHAnsi" w:hAnsiTheme="minorHAnsi" w:cs="Calibri"/>
            <w:sz w:val="20"/>
            <w:szCs w:val="20"/>
          </w:rPr>
          <w:t>/</w:t>
        </w:r>
      </w:ins>
      <w:ins w:id="265" w:author="Chromíková, Katarína" w:date="2020-12-10T16:17:00Z">
        <w:r w:rsidRPr="00F61E33">
          <w:rPr>
            <w:rFonts w:asciiTheme="minorHAnsi" w:eastAsia="Times New Roman" w:hAnsiTheme="minorHAnsi" w:cs="Calibri"/>
            <w:sz w:val="20"/>
            <w:szCs w:val="20"/>
            <w:lang w:eastAsia="sk-SK"/>
          </w:rPr>
          <w:t xml:space="preserve">prijímateľom na ÚVO je označenie príslušného RO, operačného programu, názvu a čísla projektu (vrátane označenia, či ide o národný alebo veľký projekt, ak je to relevantné), kódu VO z ITMS2014+, informáciu o uzavretí zmluvy o  NFP (vrátane dátumu jej účinnosti), čísla vestníka VO, označenie značky a dátumu vyhlásenia VO, ktorého sa podnet týka. </w:t>
        </w:r>
      </w:ins>
    </w:p>
    <w:p w14:paraId="25006C1E" w14:textId="2B03B453" w:rsidR="002F5301" w:rsidRPr="002F5301" w:rsidRDefault="00805169" w:rsidP="007F59C5">
      <w:pPr>
        <w:numPr>
          <w:ilvl w:val="0"/>
          <w:numId w:val="37"/>
        </w:numPr>
        <w:spacing w:before="120" w:after="120" w:line="240" w:lineRule="auto"/>
        <w:ind w:left="426"/>
        <w:jc w:val="both"/>
        <w:rPr>
          <w:ins w:id="266" w:author="Chromíková, Katarína" w:date="2020-12-10T16:18:00Z"/>
          <w:rFonts w:asciiTheme="minorHAnsi" w:eastAsia="Times New Roman" w:hAnsiTheme="minorHAnsi" w:cs="Calibri"/>
          <w:b/>
          <w:sz w:val="20"/>
          <w:szCs w:val="20"/>
          <w:lang w:eastAsia="sk-SK"/>
        </w:rPr>
      </w:pPr>
      <w:ins w:id="267" w:author="uzivatel" w:date="2020-12-17T14:57:00Z">
        <w:r>
          <w:rPr>
            <w:rFonts w:asciiTheme="minorHAnsi" w:hAnsiTheme="minorHAnsi" w:cs="Calibri"/>
            <w:sz w:val="20"/>
            <w:szCs w:val="20"/>
          </w:rPr>
          <w:t>Ž</w:t>
        </w:r>
        <w:r>
          <w:rPr>
            <w:rFonts w:asciiTheme="minorHAnsi" w:hAnsiTheme="minorHAnsi" w:cs="Calibri"/>
            <w:sz w:val="20"/>
            <w:szCs w:val="20"/>
          </w:rPr>
          <w:t>iadateľ/</w:t>
        </w:r>
      </w:ins>
      <w:ins w:id="268" w:author="Chromíková, Katarína" w:date="2020-12-10T16:18:00Z">
        <w:r w:rsidR="002F5301" w:rsidRPr="002F5301">
          <w:rPr>
            <w:rFonts w:asciiTheme="minorHAnsi" w:eastAsia="Times New Roman" w:hAnsiTheme="minorHAnsi" w:cs="Calibri"/>
            <w:sz w:val="20"/>
            <w:szCs w:val="20"/>
            <w:lang w:eastAsia="sk-SK"/>
          </w:rPr>
          <w:t xml:space="preserve">Prijímateľ predkladá na ÚVO spolu s podnetom na výkon kontroly aj kompletnú dokumentáciu k nadlimitnej zákazke alebo koncesii v origináli, a to </w:t>
        </w:r>
        <w:r w:rsidR="002F5301" w:rsidRPr="002F5301">
          <w:rPr>
            <w:rFonts w:asciiTheme="minorHAnsi" w:eastAsia="Times New Roman" w:hAnsiTheme="minorHAnsi" w:cs="Calibri"/>
            <w:b/>
            <w:sz w:val="20"/>
            <w:szCs w:val="20"/>
            <w:lang w:eastAsia="sk-SK"/>
          </w:rPr>
          <w:t>najneskôr do 5 pracovných dní</w:t>
        </w:r>
        <w:r w:rsidR="002F5301" w:rsidRPr="002F5301">
          <w:rPr>
            <w:rFonts w:asciiTheme="minorHAnsi" w:eastAsia="Times New Roman" w:hAnsiTheme="minorHAnsi" w:cs="Calibri"/>
            <w:sz w:val="20"/>
            <w:szCs w:val="20"/>
            <w:lang w:eastAsia="sk-SK"/>
          </w:rPr>
          <w:t xml:space="preserve"> po dni vyhodnotení ponúk a ukončení revíznych postupov (ak relevantné). </w:t>
        </w:r>
      </w:ins>
      <w:ins w:id="269" w:author="uzivatel" w:date="2020-12-17T14:57:00Z">
        <w:r w:rsidRPr="00805169">
          <w:rPr>
            <w:rFonts w:asciiTheme="minorHAnsi" w:eastAsia="Times New Roman" w:hAnsiTheme="minorHAnsi" w:cs="Calibri"/>
            <w:b/>
            <w:sz w:val="20"/>
            <w:szCs w:val="20"/>
            <w:lang w:eastAsia="sk-SK"/>
          </w:rPr>
          <w:t>Ž</w:t>
        </w:r>
        <w:r w:rsidRPr="00805169">
          <w:rPr>
            <w:rFonts w:asciiTheme="minorHAnsi" w:eastAsia="Times New Roman" w:hAnsiTheme="minorHAnsi" w:cs="Calibri"/>
            <w:b/>
            <w:sz w:val="20"/>
            <w:szCs w:val="20"/>
            <w:lang w:eastAsia="sk-SK"/>
          </w:rPr>
          <w:t>iadateľ/</w:t>
        </w:r>
      </w:ins>
      <w:ins w:id="270" w:author="Chromíková, Katarína" w:date="2020-12-10T16:18:00Z">
        <w:r w:rsidR="002F5301" w:rsidRPr="002F5301">
          <w:rPr>
            <w:rFonts w:asciiTheme="minorHAnsi" w:eastAsia="Times New Roman" w:hAnsiTheme="minorHAnsi" w:cs="Calibri"/>
            <w:b/>
            <w:sz w:val="20"/>
            <w:szCs w:val="20"/>
            <w:lang w:eastAsia="sk-SK"/>
          </w:rPr>
          <w:t>Prijímateľ je zároveň povinný informovať RO o podaní podnetu na ÚVO.</w:t>
        </w:r>
      </w:ins>
    </w:p>
    <w:p w14:paraId="1C4084EE" w14:textId="0ADBF871" w:rsidR="002F5301" w:rsidRDefault="002F5301" w:rsidP="007F59C5">
      <w:pPr>
        <w:pStyle w:val="Odsekzoznamu"/>
        <w:numPr>
          <w:ilvl w:val="0"/>
          <w:numId w:val="37"/>
        </w:numPr>
        <w:ind w:left="426"/>
        <w:jc w:val="both"/>
        <w:rPr>
          <w:ins w:id="271" w:author="Chromíková, Katarína" w:date="2020-12-10T16:20:00Z"/>
          <w:rFonts w:asciiTheme="minorHAnsi" w:hAnsiTheme="minorHAnsi" w:cs="Calibri"/>
          <w:sz w:val="20"/>
          <w:szCs w:val="20"/>
        </w:rPr>
      </w:pPr>
      <w:ins w:id="272" w:author="Chromíková, Katarína" w:date="2020-12-10T16:19:00Z">
        <w:r w:rsidRPr="002F5301">
          <w:rPr>
            <w:rFonts w:asciiTheme="minorHAnsi" w:hAnsiTheme="minorHAnsi" w:cs="Calibri"/>
            <w:sz w:val="20"/>
            <w:szCs w:val="20"/>
          </w:rPr>
          <w:t xml:space="preserve">ÚVO v prípade podania podnetu poľa § 169 ods. 2 ZVO rozhodne do 45 dní odo dňa doručenia podnetu na výkon kontroly. Lehota na vydanie rozhodnutia neplynie v prípade podľa § 173 ods. 3 (ÚVO nariadi </w:t>
        </w:r>
      </w:ins>
      <w:ins w:id="273" w:author="uzivatel" w:date="2020-12-17T14:57:00Z">
        <w:r w:rsidR="00805169">
          <w:rPr>
            <w:rFonts w:asciiTheme="minorHAnsi" w:hAnsiTheme="minorHAnsi" w:cs="Calibri"/>
            <w:sz w:val="20"/>
            <w:szCs w:val="20"/>
          </w:rPr>
          <w:t>žiadateľ</w:t>
        </w:r>
        <w:r w:rsidR="00805169">
          <w:rPr>
            <w:rFonts w:asciiTheme="minorHAnsi" w:hAnsiTheme="minorHAnsi" w:cs="Calibri"/>
            <w:sz w:val="20"/>
            <w:szCs w:val="20"/>
          </w:rPr>
          <w:t>ovi</w:t>
        </w:r>
        <w:r w:rsidR="00805169">
          <w:rPr>
            <w:rFonts w:asciiTheme="minorHAnsi" w:hAnsiTheme="minorHAnsi" w:cs="Calibri"/>
            <w:sz w:val="20"/>
            <w:szCs w:val="20"/>
          </w:rPr>
          <w:t>/</w:t>
        </w:r>
      </w:ins>
      <w:ins w:id="274" w:author="Chromíková, Katarína" w:date="2020-12-10T16:19:00Z">
        <w:r w:rsidRPr="002F5301">
          <w:rPr>
            <w:rFonts w:asciiTheme="minorHAnsi" w:hAnsiTheme="minorHAnsi" w:cs="Calibri"/>
            <w:sz w:val="20"/>
            <w:szCs w:val="20"/>
          </w:rPr>
          <w:t xml:space="preserve">prijímateľovi doručiť vyjadrenie a informácie potrebné na výkon dohľadu), ods. 4 ZVO (nedoručenie kompletnej dokumentácie v origináli) a ods. 8 ZVO (prerušenie konania s cieľom získať odborné stanovisko alebo znalecký posudok). Proti rozhodnutiu ÚVO môže účastník konania a osoba podľa § 175 ods. 11 ZVO podať odvolanie. Odvolanie musí byť doručené ÚVO do 10 dní odo dňa doručenia rozhodnutia, proti ktorému odvolanie smeruje. Podanie odvolania má odkladný účinok do dňa právoplatnosti rozhodnutia rady ÚVO o odvolaní. Rozhodnutie ÚVO je právoplatné márnym uplynutím lehoty na podanie odvolania alebo dňom doručenia rozhodnutia rady ÚVO podľa § 177 ods. 10 alebo ods. 12 ZVO účastníkom konania a vykonateľné uplynutím lehoty na plnenie, ak nie je ustanovené inak. Rada ÚVO môže na základe podnetu RO, orgánu auditu alebo certifikačného orgánu preskúmať mimo odvolacieho konania rozhodnutie ÚVO vydané podľa § 174 alebo § 175 ZVO za podmienok upravených v ustanovení § 179a ZVO. Kópiu právoplatného rozhodnutia doručí ÚVO na príslušný RO. </w:t>
        </w:r>
      </w:ins>
    </w:p>
    <w:p w14:paraId="7238639E" w14:textId="77777777" w:rsidR="002F5301" w:rsidRPr="002F5301" w:rsidRDefault="002F5301" w:rsidP="002F5301">
      <w:pPr>
        <w:pStyle w:val="Odsekzoznamu"/>
        <w:ind w:left="426"/>
        <w:jc w:val="center"/>
        <w:rPr>
          <w:ins w:id="275" w:author="Chromíková, Katarína" w:date="2020-12-10T16:19:00Z"/>
          <w:rFonts w:asciiTheme="minorHAnsi" w:hAnsiTheme="minorHAnsi" w:cs="Calibri"/>
          <w:sz w:val="20"/>
          <w:szCs w:val="20"/>
        </w:rPr>
      </w:pPr>
    </w:p>
    <w:tbl>
      <w:tblPr>
        <w:tblW w:w="0" w:type="auto"/>
        <w:tblInd w:w="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4"/>
      </w:tblGrid>
      <w:tr w:rsidR="002F5301" w:rsidRPr="002F3653" w14:paraId="381D025F" w14:textId="77777777" w:rsidTr="002F5301">
        <w:trPr>
          <w:ins w:id="276" w:author="Chromíková, Katarína" w:date="2020-12-10T16:21:00Z"/>
        </w:trPr>
        <w:tc>
          <w:tcPr>
            <w:tcW w:w="8634" w:type="dxa"/>
            <w:tcBorders>
              <w:top w:val="single" w:sz="8" w:space="0" w:color="4F81BD"/>
              <w:left w:val="single" w:sz="8" w:space="0" w:color="4F81BD"/>
              <w:bottom w:val="single" w:sz="8" w:space="0" w:color="4F81BD"/>
              <w:right w:val="single" w:sz="8" w:space="0" w:color="4F81BD"/>
            </w:tcBorders>
            <w:shd w:val="clear" w:color="auto" w:fill="DBE5F1"/>
          </w:tcPr>
          <w:p w14:paraId="78529756" w14:textId="77777777" w:rsidR="002F5301" w:rsidRPr="002F3653" w:rsidRDefault="002F5301" w:rsidP="008A2E8F">
            <w:pPr>
              <w:pStyle w:val="Odsekzoznamu"/>
              <w:autoSpaceDE w:val="0"/>
              <w:autoSpaceDN w:val="0"/>
              <w:adjustRightInd w:val="0"/>
              <w:spacing w:before="60" w:line="276" w:lineRule="auto"/>
              <w:ind w:left="0"/>
              <w:contextualSpacing w:val="0"/>
              <w:jc w:val="both"/>
              <w:rPr>
                <w:ins w:id="277" w:author="Chromíková, Katarína" w:date="2020-12-10T16:21:00Z"/>
                <w:rFonts w:ascii="Calibri" w:hAnsi="Calibri" w:cs="Calibri"/>
                <w:i/>
                <w:color w:val="000000"/>
                <w:sz w:val="20"/>
                <w:szCs w:val="20"/>
              </w:rPr>
            </w:pPr>
            <w:ins w:id="278" w:author="Chromíková, Katarína" w:date="2020-12-10T16:21:00Z">
              <w:r w:rsidRPr="002F3653">
                <w:rPr>
                  <w:rFonts w:ascii="Calibri" w:hAnsi="Calibri" w:cs="Calibri"/>
                  <w:i/>
                  <w:color w:val="000000"/>
                  <w:sz w:val="20"/>
                  <w:szCs w:val="20"/>
                </w:rPr>
                <w:t>Upozornenie:</w:t>
              </w:r>
            </w:ins>
          </w:p>
          <w:p w14:paraId="1384B0A9" w14:textId="33D6BCF6" w:rsidR="002F5301" w:rsidRPr="002F5301" w:rsidRDefault="002F5301" w:rsidP="002F5301">
            <w:pPr>
              <w:pStyle w:val="Odsekzoznamu"/>
              <w:autoSpaceDE w:val="0"/>
              <w:autoSpaceDN w:val="0"/>
              <w:adjustRightInd w:val="0"/>
              <w:spacing w:before="120" w:after="120" w:line="276" w:lineRule="auto"/>
              <w:ind w:left="0"/>
              <w:contextualSpacing w:val="0"/>
              <w:jc w:val="both"/>
              <w:rPr>
                <w:ins w:id="279" w:author="Chromíková, Katarína" w:date="2020-12-10T16:21:00Z"/>
                <w:rFonts w:asciiTheme="minorHAnsi" w:hAnsiTheme="minorHAnsi" w:cs="Helvetica"/>
                <w:sz w:val="20"/>
                <w:szCs w:val="20"/>
              </w:rPr>
            </w:pPr>
            <w:ins w:id="280" w:author="Chromíková, Katarína" w:date="2020-12-10T16:21:00Z">
              <w:r w:rsidRPr="002F5301">
                <w:rPr>
                  <w:rFonts w:asciiTheme="minorHAnsi" w:hAnsiTheme="minorHAnsi" w:cs="Helvetica"/>
                  <w:sz w:val="20"/>
                  <w:szCs w:val="20"/>
                </w:rPr>
                <w:t xml:space="preserve">V prípade, že </w:t>
              </w:r>
            </w:ins>
            <w:ins w:id="281" w:author="uzivatel" w:date="2020-12-17T14:57:00Z">
              <w:r w:rsidR="00805169">
                <w:rPr>
                  <w:rFonts w:asciiTheme="minorHAnsi" w:hAnsiTheme="minorHAnsi" w:cs="Calibri"/>
                  <w:sz w:val="20"/>
                  <w:szCs w:val="20"/>
                </w:rPr>
                <w:t>žiadateľ/</w:t>
              </w:r>
            </w:ins>
            <w:ins w:id="282" w:author="Chromíková, Katarína" w:date="2020-12-10T16:21:00Z">
              <w:r w:rsidRPr="002F5301">
                <w:rPr>
                  <w:rFonts w:asciiTheme="minorHAnsi" w:hAnsiTheme="minorHAnsi" w:cs="Helvetica"/>
                  <w:sz w:val="20"/>
                  <w:szCs w:val="20"/>
                </w:rPr>
                <w:t>prijímateľ podal proti rozhodnutiu ÚVO</w:t>
              </w:r>
              <w:r w:rsidR="00817140">
                <w:rPr>
                  <w:rFonts w:asciiTheme="minorHAnsi" w:hAnsiTheme="minorHAnsi" w:cs="Helvetica"/>
                  <w:sz w:val="20"/>
                  <w:szCs w:val="20"/>
                </w:rPr>
                <w:t xml:space="preserve"> odvolanie, zasiela na vedomie R</w:t>
              </w:r>
              <w:r w:rsidRPr="002F5301">
                <w:rPr>
                  <w:rFonts w:asciiTheme="minorHAnsi" w:hAnsiTheme="minorHAnsi" w:cs="Helvetica"/>
                  <w:sz w:val="20"/>
                  <w:szCs w:val="20"/>
                </w:rPr>
                <w:t>O písomné vyhotovenie odvolania spolu s kópiou právoplatného rozhodnutia ÚVO.</w:t>
              </w:r>
            </w:ins>
          </w:p>
          <w:p w14:paraId="647A04F4" w14:textId="77777777" w:rsidR="002F5301" w:rsidRPr="002F3653" w:rsidRDefault="002F5301" w:rsidP="00817140">
            <w:pPr>
              <w:autoSpaceDE w:val="0"/>
              <w:autoSpaceDN w:val="0"/>
              <w:adjustRightInd w:val="0"/>
              <w:spacing w:before="120" w:after="120"/>
              <w:jc w:val="both"/>
              <w:rPr>
                <w:ins w:id="283" w:author="Chromíková, Katarína" w:date="2020-12-10T16:21:00Z"/>
                <w:rFonts w:cs="Calibri"/>
                <w:b/>
                <w:bCs/>
                <w:sz w:val="20"/>
                <w:szCs w:val="20"/>
              </w:rPr>
            </w:pPr>
            <w:ins w:id="284" w:author="Chromíková, Katarína" w:date="2020-12-10T16:21:00Z">
              <w:r w:rsidRPr="002F5301">
                <w:rPr>
                  <w:rFonts w:asciiTheme="minorHAnsi" w:hAnsiTheme="minorHAnsi" w:cs="Helvetica"/>
                  <w:color w:val="494949"/>
                  <w:sz w:val="20"/>
                  <w:szCs w:val="20"/>
                </w:rPr>
                <w:t>ÚVO pri výkone kontroly zákaziek, čo aj z časti financovaných z prostriedkov Európskej únie podľa § 169 ods. 2 ZVO, skúma prítomnosť rizikových indikátorov.</w:t>
              </w:r>
              <w:r w:rsidRPr="002F5301">
                <w:rPr>
                  <w:rFonts w:asciiTheme="minorHAnsi" w:hAnsiTheme="minorHAnsi"/>
                  <w:sz w:val="20"/>
                  <w:szCs w:val="20"/>
                </w:rPr>
                <w:t xml:space="preserve"> </w:t>
              </w:r>
              <w:r w:rsidRPr="002F5301">
                <w:rPr>
                  <w:rFonts w:asciiTheme="minorHAnsi" w:hAnsiTheme="minorHAnsi" w:cs="Helvetica"/>
                  <w:color w:val="494949"/>
                  <w:sz w:val="20"/>
                  <w:szCs w:val="20"/>
                </w:rPr>
                <w:t xml:space="preserve">Pri zvýšenom výskyte rizikových indikátorov sa zvyšuje potreba spolupráce s PMÚ v dôsledku podozrenia s možného porušenia zákona o ochrane hospodárskej súťaže, alebo pri podozrení z protiprávneho konania  sa zvyšuje potreba spolupráce s orgánmi činnými v trestom konaní. Identifikáciu jednotlivých rizikových indikátorov spolu s krátkym odôvodnením a počet identifikovaných rizikových indikátorov vo väzbe na postup zadávania zákazky, ktorý bol predmetom kontroly ÚVO, oznámi ÚVO písomne </w:t>
              </w:r>
            </w:ins>
            <w:ins w:id="285" w:author="Chromíková, Katarína" w:date="2020-12-10T16:28:00Z">
              <w:r w:rsidR="00817140">
                <w:rPr>
                  <w:rFonts w:asciiTheme="minorHAnsi" w:hAnsiTheme="minorHAnsi" w:cs="Helvetica"/>
                  <w:color w:val="494949"/>
                  <w:sz w:val="20"/>
                  <w:szCs w:val="20"/>
                </w:rPr>
                <w:t>R</w:t>
              </w:r>
            </w:ins>
            <w:ins w:id="286" w:author="Chromíková, Katarína" w:date="2020-12-10T16:21:00Z">
              <w:r w:rsidRPr="002F5301">
                <w:rPr>
                  <w:rFonts w:asciiTheme="minorHAnsi" w:hAnsiTheme="minorHAnsi" w:cs="Helvetica"/>
                  <w:color w:val="494949"/>
                  <w:sz w:val="20"/>
                  <w:szCs w:val="20"/>
                </w:rPr>
                <w:t>O bezodkladne po vydaní rozhodnutia podľa § 175 ZVO.</w:t>
              </w:r>
            </w:ins>
          </w:p>
        </w:tc>
      </w:tr>
    </w:tbl>
    <w:p w14:paraId="4BF0C868" w14:textId="77777777" w:rsidR="00F61E33" w:rsidRPr="002F5301" w:rsidDel="002F5301" w:rsidRDefault="00F61E33" w:rsidP="002F5301">
      <w:pPr>
        <w:autoSpaceDE w:val="0"/>
        <w:autoSpaceDN w:val="0"/>
        <w:adjustRightInd w:val="0"/>
        <w:spacing w:before="120" w:after="120"/>
        <w:jc w:val="both"/>
        <w:rPr>
          <w:del w:id="287" w:author="Chromíková, Katarína" w:date="2020-12-10T16:21:00Z"/>
          <w:rFonts w:asciiTheme="minorHAnsi" w:hAnsiTheme="minorHAnsi" w:cs="Calibri"/>
          <w:sz w:val="20"/>
          <w:szCs w:val="20"/>
        </w:rPr>
      </w:pPr>
    </w:p>
    <w:p w14:paraId="6F452C13" w14:textId="77777777" w:rsidR="00027F08" w:rsidDel="00817140" w:rsidRDefault="00244E06" w:rsidP="007F59C5">
      <w:pPr>
        <w:pStyle w:val="Odsekzoznamu"/>
        <w:numPr>
          <w:ilvl w:val="0"/>
          <w:numId w:val="49"/>
        </w:numPr>
        <w:autoSpaceDE w:val="0"/>
        <w:autoSpaceDN w:val="0"/>
        <w:adjustRightInd w:val="0"/>
        <w:spacing w:before="120" w:after="120" w:line="276" w:lineRule="auto"/>
        <w:ind w:left="450" w:hanging="450"/>
        <w:contextualSpacing w:val="0"/>
        <w:jc w:val="both"/>
        <w:rPr>
          <w:del w:id="288" w:author="Chromíková, Katarína" w:date="2020-12-10T16:26:00Z"/>
          <w:rFonts w:asciiTheme="minorHAnsi" w:hAnsiTheme="minorHAnsi" w:cs="Calibri"/>
          <w:sz w:val="20"/>
          <w:szCs w:val="20"/>
        </w:rPr>
      </w:pPr>
      <w:del w:id="289" w:author="Chromíková, Katarína" w:date="2020-12-10T16:26:00Z">
        <w:r w:rsidRPr="00FA6C92" w:rsidDel="00817140">
          <w:rPr>
            <w:rFonts w:asciiTheme="minorHAnsi" w:hAnsiTheme="minorHAnsi" w:cs="Calibri"/>
            <w:sz w:val="20"/>
            <w:szCs w:val="20"/>
          </w:rPr>
          <w:delText>Prijímateľ</w:delText>
        </w:r>
        <w:r w:rsidR="00E57FAB" w:rsidRPr="00FA6C92" w:rsidDel="00817140">
          <w:rPr>
            <w:rFonts w:asciiTheme="minorHAnsi" w:hAnsiTheme="minorHAnsi" w:cs="Calibri"/>
            <w:sz w:val="20"/>
            <w:szCs w:val="20"/>
          </w:rPr>
          <w:delText xml:space="preserve"> je povinný najneskôr </w:delText>
        </w:r>
        <w:r w:rsidR="00E57FAB" w:rsidRPr="00FA6C92" w:rsidDel="00817140">
          <w:rPr>
            <w:rFonts w:asciiTheme="minorHAnsi" w:hAnsiTheme="minorHAnsi" w:cs="Calibri"/>
            <w:b/>
            <w:sz w:val="20"/>
            <w:szCs w:val="20"/>
          </w:rPr>
          <w:delText>do 5 pracovných dní</w:delText>
        </w:r>
        <w:r w:rsidR="00E57FAB" w:rsidRPr="00FA6C92" w:rsidDel="00817140">
          <w:rPr>
            <w:rFonts w:asciiTheme="minorHAnsi" w:hAnsiTheme="minorHAnsi" w:cs="Calibri"/>
            <w:sz w:val="20"/>
            <w:szCs w:val="20"/>
          </w:rPr>
          <w:delText xml:space="preserve"> po dni,  kedy mu bolo zo strany RO doručen</w:delText>
        </w:r>
        <w:r w:rsidR="00E627C8" w:rsidDel="00817140">
          <w:rPr>
            <w:rFonts w:asciiTheme="minorHAnsi" w:hAnsiTheme="minorHAnsi" w:cs="Calibri"/>
            <w:sz w:val="20"/>
            <w:szCs w:val="20"/>
          </w:rPr>
          <w:delText>á</w:delText>
        </w:r>
        <w:r w:rsidR="00E57FAB" w:rsidRPr="00FA6C92" w:rsidDel="00817140">
          <w:rPr>
            <w:rFonts w:asciiTheme="minorHAnsi" w:hAnsiTheme="minorHAnsi" w:cs="Calibri"/>
            <w:sz w:val="20"/>
            <w:szCs w:val="20"/>
          </w:rPr>
          <w:delText xml:space="preserve"> v</w:delText>
        </w:r>
        <w:r w:rsidR="00E627C8" w:rsidDel="00817140">
          <w:rPr>
            <w:rFonts w:asciiTheme="minorHAnsi" w:hAnsiTheme="minorHAnsi" w:cs="Calibri"/>
            <w:sz w:val="20"/>
            <w:szCs w:val="20"/>
          </w:rPr>
          <w:delText>ýzva</w:delText>
        </w:r>
        <w:r w:rsidR="00E57FAB" w:rsidRPr="00FA6C92" w:rsidDel="00817140">
          <w:rPr>
            <w:rFonts w:asciiTheme="minorHAnsi" w:hAnsiTheme="minorHAnsi" w:cs="Calibri"/>
            <w:sz w:val="20"/>
            <w:szCs w:val="20"/>
          </w:rPr>
          <w:delText xml:space="preserve"> podľa ods. 1, </w:delText>
        </w:r>
        <w:r w:rsidR="00E57FAB" w:rsidRPr="00907D18" w:rsidDel="00817140">
          <w:rPr>
            <w:rFonts w:asciiTheme="minorHAnsi" w:hAnsiTheme="minorHAnsi" w:cs="Calibri"/>
            <w:sz w:val="20"/>
            <w:szCs w:val="20"/>
          </w:rPr>
          <w:delText>postupovať podľa § 169 ods. 2 zákona o VO</w:delText>
        </w:r>
        <w:r w:rsidR="00907D18" w:rsidRPr="00907D18" w:rsidDel="00817140">
          <w:rPr>
            <w:rStyle w:val="Odkaznapoznmkupodiarou"/>
            <w:rFonts w:asciiTheme="minorHAnsi" w:hAnsiTheme="minorHAnsi" w:cs="Calibri"/>
            <w:sz w:val="20"/>
            <w:szCs w:val="20"/>
          </w:rPr>
          <w:footnoteReference w:id="39"/>
        </w:r>
        <w:r w:rsidR="00E57FAB" w:rsidRPr="00907D18" w:rsidDel="00817140">
          <w:rPr>
            <w:rFonts w:asciiTheme="minorHAnsi" w:hAnsiTheme="minorHAnsi" w:cs="Calibri"/>
            <w:sz w:val="20"/>
            <w:szCs w:val="20"/>
          </w:rPr>
          <w:delText xml:space="preserve"> a pred uzavretím zmluvy alebo rámcovej dohody,</w:delText>
        </w:r>
        <w:r w:rsidR="00E57FAB" w:rsidRPr="00FA6C92" w:rsidDel="00817140">
          <w:rPr>
            <w:rFonts w:asciiTheme="minorHAnsi" w:hAnsiTheme="minorHAnsi" w:cs="Calibri"/>
            <w:sz w:val="20"/>
            <w:szCs w:val="20"/>
          </w:rPr>
          <w:delText xml:space="preserve"> pred ukončením súťaže návrhov, pred zadaním zákazky na základe rámcovej dohody alebo pred ukončením postupu inovatívneho partnerstva </w:delText>
        </w:r>
        <w:r w:rsidR="00E57FAB" w:rsidRPr="00FA6C92" w:rsidDel="00817140">
          <w:rPr>
            <w:rFonts w:asciiTheme="minorHAnsi" w:hAnsiTheme="minorHAnsi" w:cs="Calibri"/>
            <w:b/>
            <w:sz w:val="20"/>
            <w:szCs w:val="20"/>
          </w:rPr>
          <w:delText xml:space="preserve">podať podnet na výkon kontroly na ÚVO </w:delText>
        </w:r>
        <w:r w:rsidR="00E57FAB" w:rsidRPr="00FA6C92" w:rsidDel="00817140">
          <w:rPr>
            <w:rFonts w:asciiTheme="minorHAnsi" w:hAnsiTheme="minorHAnsi" w:cs="Calibri"/>
            <w:sz w:val="20"/>
            <w:szCs w:val="20"/>
          </w:rPr>
          <w:delText xml:space="preserve">podľa § 169 ods. 1 písm. b) v spojení s § 169 ods. 2 ZVO. </w:delText>
        </w:r>
      </w:del>
    </w:p>
    <w:p w14:paraId="4BB8BD21" w14:textId="77777777" w:rsidR="00027F08" w:rsidDel="00817140" w:rsidRDefault="00027F08" w:rsidP="007F59C5">
      <w:pPr>
        <w:pStyle w:val="Odsekzoznamu"/>
        <w:numPr>
          <w:ilvl w:val="0"/>
          <w:numId w:val="49"/>
        </w:numPr>
        <w:autoSpaceDE w:val="0"/>
        <w:autoSpaceDN w:val="0"/>
        <w:adjustRightInd w:val="0"/>
        <w:spacing w:before="120" w:after="120" w:line="276" w:lineRule="auto"/>
        <w:ind w:left="450" w:hanging="450"/>
        <w:contextualSpacing w:val="0"/>
        <w:jc w:val="both"/>
        <w:rPr>
          <w:del w:id="293" w:author="Chromíková, Katarína" w:date="2020-12-10T16:26:00Z"/>
          <w:rFonts w:asciiTheme="minorHAnsi" w:hAnsiTheme="minorHAnsi" w:cs="Calibri"/>
          <w:sz w:val="20"/>
          <w:szCs w:val="20"/>
        </w:rPr>
      </w:pPr>
      <w:del w:id="294" w:author="Chromíková, Katarína" w:date="2020-12-10T16:26:00Z">
        <w:r w:rsidRPr="00027F08" w:rsidDel="00817140">
          <w:rPr>
            <w:rFonts w:asciiTheme="minorHAnsi" w:hAnsiTheme="minorHAnsi" w:cs="Calibri"/>
            <w:sz w:val="20"/>
            <w:szCs w:val="20"/>
          </w:rPr>
          <w:delText xml:space="preserve">V prípade, ak predpokladaná hodnota nadlimitného postupu zadávania </w:delText>
        </w:r>
        <w:r w:rsidRPr="00027F08" w:rsidDel="00817140">
          <w:rPr>
            <w:rFonts w:asciiTheme="minorHAnsi" w:hAnsiTheme="minorHAnsi" w:cs="Calibri"/>
            <w:b/>
            <w:sz w:val="20"/>
            <w:szCs w:val="20"/>
          </w:rPr>
          <w:delText>zákazky na dodanie tovaru alebo poskytnutie služby je nižšia ako 600 000 EUR</w:delText>
        </w:r>
        <w:r w:rsidRPr="00027F08" w:rsidDel="00817140">
          <w:rPr>
            <w:rFonts w:asciiTheme="minorHAnsi" w:hAnsiTheme="minorHAnsi" w:cs="Calibri"/>
            <w:sz w:val="20"/>
            <w:szCs w:val="20"/>
          </w:rPr>
          <w:delText xml:space="preserve">, RO nevyzýva prijímateľa na podanie podnetu na ÚVO podľa § 169 ods. 1 písm. b) v spojení s § 169 ods. 2 ZVO a druhá ex ante kontrola postupu zadávania zákazky je ukončená v štádiu pred uzavretím zmluvy s úspešným uchádzačom iba kontrolou príslušného RO. </w:delText>
        </w:r>
        <w:r w:rsidRPr="00027F08" w:rsidDel="00817140">
          <w:rPr>
            <w:rFonts w:asciiTheme="minorHAnsi" w:hAnsiTheme="minorHAnsi" w:cs="Calibri"/>
            <w:b/>
            <w:sz w:val="20"/>
            <w:szCs w:val="20"/>
          </w:rPr>
          <w:delText xml:space="preserve">Uvedeným nie je dotknuté právo prijímateľa na „dobrovoľné“ podanie podnetu na ÚVO podľa § 169 ods. </w:delText>
        </w:r>
        <w:r w:rsidRPr="00027F08" w:rsidDel="00817140">
          <w:rPr>
            <w:rFonts w:asciiTheme="minorHAnsi" w:hAnsiTheme="minorHAnsi" w:cs="Calibri"/>
            <w:b/>
            <w:sz w:val="20"/>
            <w:szCs w:val="20"/>
          </w:rPr>
          <w:lastRenderedPageBreak/>
          <w:delText>1 písm. b) ZVO alebo právo RO na podanie podnetu podľa § 169 ods. 1 písm. c) ZVO</w:delText>
        </w:r>
        <w:r w:rsidRPr="00027F08" w:rsidDel="00817140">
          <w:rPr>
            <w:rFonts w:asciiTheme="minorHAnsi" w:hAnsiTheme="minorHAnsi" w:cs="Calibri"/>
            <w:sz w:val="20"/>
            <w:szCs w:val="20"/>
          </w:rPr>
          <w:delText xml:space="preserve">. Ak prijímateľ alebo RO toto právo využije a podá podnet na ÚVO, ustanovenia </w:delText>
        </w:r>
        <w:r w:rsidDel="00817140">
          <w:rPr>
            <w:rFonts w:asciiTheme="minorHAnsi" w:hAnsiTheme="minorHAnsi" w:cs="Calibri"/>
            <w:sz w:val="20"/>
            <w:szCs w:val="20"/>
          </w:rPr>
          <w:delText xml:space="preserve">tejto podkapitoly </w:delText>
        </w:r>
        <w:r w:rsidRPr="00027F08" w:rsidDel="00817140">
          <w:rPr>
            <w:rFonts w:asciiTheme="minorHAnsi" w:hAnsiTheme="minorHAnsi" w:cs="Calibri"/>
            <w:sz w:val="20"/>
            <w:szCs w:val="20"/>
          </w:rPr>
          <w:delText xml:space="preserve">upravujúce súčinnosť medzi RO a ÚVO platia primerane a rozhodnutie ÚVO predstavuje podklad pre RO na vypracovanie návrhu správy z kontroly (v prípade zistení nedostatkov) alebo správy z kontroly (v prípade, ak neboli zistené nedostatky alebo RO po vydaní rozhodnutia ÚVO o zastavení konania netrvá na predbežne zistených nedostatkoch). </w:delText>
        </w:r>
      </w:del>
    </w:p>
    <w:p w14:paraId="093C67F1" w14:textId="77777777" w:rsidR="006E7C0E" w:rsidRPr="006E7C0E" w:rsidDel="00817140" w:rsidRDefault="006E7C0E" w:rsidP="007F59C5">
      <w:pPr>
        <w:pStyle w:val="Default"/>
        <w:numPr>
          <w:ilvl w:val="0"/>
          <w:numId w:val="49"/>
        </w:numPr>
        <w:spacing w:before="120" w:after="120" w:line="276" w:lineRule="auto"/>
        <w:ind w:left="426" w:hanging="426"/>
        <w:jc w:val="both"/>
        <w:rPr>
          <w:del w:id="295" w:author="Chromíková, Katarína" w:date="2020-12-10T16:26:00Z"/>
          <w:rFonts w:ascii="Calibri" w:hAnsi="Calibri" w:cs="Calibri"/>
          <w:sz w:val="20"/>
          <w:szCs w:val="20"/>
        </w:rPr>
      </w:pPr>
      <w:del w:id="296" w:author="Chromíková, Katarína" w:date="2020-12-10T16:26:00Z">
        <w:r w:rsidDel="00817140">
          <w:rPr>
            <w:rFonts w:ascii="Calibri" w:hAnsi="Calibri" w:cs="Calibri"/>
            <w:sz w:val="20"/>
            <w:szCs w:val="20"/>
          </w:rPr>
          <w:delText xml:space="preserve">V prípade ak žiadateľ/prijímateľ podá alebo má záujem  „dobrovoľne“ podať pri zákazkách, ktoré nespadajú do finančného limitu podnet </w:delText>
        </w:r>
        <w:r w:rsidRPr="004C5D42" w:rsidDel="00817140">
          <w:rPr>
            <w:rFonts w:ascii="Calibri" w:hAnsi="Calibri" w:cs="Calibri"/>
            <w:sz w:val="20"/>
            <w:szCs w:val="20"/>
          </w:rPr>
          <w:delText>na ÚVO podľa § 169 ods. 1 písm. b) ZVO</w:delText>
        </w:r>
        <w:r w:rsidDel="00817140">
          <w:rPr>
            <w:rFonts w:ascii="Calibri" w:hAnsi="Calibri" w:cs="Calibri"/>
            <w:sz w:val="20"/>
            <w:szCs w:val="20"/>
          </w:rPr>
          <w:delText xml:space="preserve">, bezodkladne oboznámi RO buď už v čase predloženia žiadosti o kontrolu predmetnej zákazky na RO alebo bezodkladne informuje o zámere podať predmetný podnet, nakoľko </w:delText>
        </w:r>
        <w:r w:rsidRPr="00916718" w:rsidDel="00817140">
          <w:rPr>
            <w:rFonts w:ascii="Calibri" w:hAnsi="Calibri" w:cs="Calibri"/>
            <w:sz w:val="20"/>
            <w:szCs w:val="20"/>
          </w:rPr>
          <w:delText xml:space="preserve">rozhodnutie ÚVO predstavuje podklad pre RO na vypracovanie návrhu správy z kontroly (v prípade zistení nedostatkov) alebo správy z kontroly (v prípade, ak neboli zistené nedostatky alebo RO po vydaní rozhodnutia ÚVO o zastavení konania netrvá na predbežne zistených nedostatkoch). </w:delText>
        </w:r>
      </w:del>
    </w:p>
    <w:p w14:paraId="6D6C50EE" w14:textId="77777777" w:rsidR="00E57FAB" w:rsidRPr="002F3653" w:rsidDel="00817140" w:rsidRDefault="00E57FAB" w:rsidP="007F59C5">
      <w:pPr>
        <w:pStyle w:val="Odsekzoznamu"/>
        <w:numPr>
          <w:ilvl w:val="0"/>
          <w:numId w:val="49"/>
        </w:numPr>
        <w:autoSpaceDE w:val="0"/>
        <w:autoSpaceDN w:val="0"/>
        <w:adjustRightInd w:val="0"/>
        <w:spacing w:before="120" w:after="120" w:line="276" w:lineRule="auto"/>
        <w:ind w:left="426"/>
        <w:contextualSpacing w:val="0"/>
        <w:jc w:val="both"/>
        <w:rPr>
          <w:del w:id="297" w:author="Chromíková, Katarína" w:date="2020-12-10T16:26:00Z"/>
          <w:rFonts w:asciiTheme="minorHAnsi" w:hAnsiTheme="minorHAnsi" w:cs="Calibri"/>
          <w:color w:val="000000"/>
          <w:sz w:val="20"/>
          <w:szCs w:val="20"/>
        </w:rPr>
      </w:pPr>
      <w:del w:id="298" w:author="Chromíková, Katarína" w:date="2020-12-10T16:26:00Z">
        <w:r w:rsidRPr="002F3653" w:rsidDel="00817140">
          <w:rPr>
            <w:rFonts w:asciiTheme="minorHAnsi" w:hAnsiTheme="minorHAnsi"/>
            <w:sz w:val="20"/>
            <w:szCs w:val="20"/>
          </w:rPr>
          <w:delText>Náležitosťou podnetu na výkon kontroly zasielaného žiadateľom/prijímateľom na ÚVO je označenie RO, operačného programu</w:delText>
        </w:r>
        <w:r w:rsidR="00240AA3" w:rsidRPr="00240AA3" w:rsidDel="00817140">
          <w:rPr>
            <w:rFonts w:asciiTheme="minorHAnsi" w:hAnsiTheme="minorHAnsi"/>
            <w:sz w:val="20"/>
            <w:szCs w:val="20"/>
          </w:rPr>
          <w:delText xml:space="preserve"> </w:delText>
        </w:r>
        <w:r w:rsidR="00240AA3" w:rsidDel="00817140">
          <w:rPr>
            <w:rFonts w:asciiTheme="minorHAnsi" w:hAnsiTheme="minorHAnsi"/>
            <w:sz w:val="20"/>
            <w:szCs w:val="20"/>
          </w:rPr>
          <w:delText>(</w:delText>
        </w:r>
        <w:r w:rsidR="00240AA3" w:rsidRPr="002F3653" w:rsidDel="00817140">
          <w:rPr>
            <w:rFonts w:asciiTheme="minorHAnsi" w:hAnsiTheme="minorHAnsi"/>
            <w:sz w:val="20"/>
            <w:szCs w:val="20"/>
          </w:rPr>
          <w:delText>OPII</w:delText>
        </w:r>
        <w:r w:rsidR="00240AA3" w:rsidDel="00817140">
          <w:rPr>
            <w:rFonts w:asciiTheme="minorHAnsi" w:hAnsiTheme="minorHAnsi"/>
            <w:sz w:val="20"/>
            <w:szCs w:val="20"/>
          </w:rPr>
          <w:delText>)</w:delText>
        </w:r>
        <w:r w:rsidRPr="002F3653" w:rsidDel="00817140">
          <w:rPr>
            <w:rFonts w:asciiTheme="minorHAnsi" w:hAnsiTheme="minorHAnsi"/>
            <w:sz w:val="20"/>
            <w:szCs w:val="20"/>
          </w:rPr>
          <w:delText>, názvu a čísla projektu</w:delText>
        </w:r>
        <w:r w:rsidR="00240AA3" w:rsidDel="00817140">
          <w:rPr>
            <w:rFonts w:asciiTheme="minorHAnsi" w:hAnsiTheme="minorHAnsi"/>
            <w:sz w:val="20"/>
            <w:szCs w:val="20"/>
          </w:rPr>
          <w:delText xml:space="preserve"> (</w:delText>
        </w:r>
        <w:r w:rsidR="007A71F7" w:rsidRPr="007A71F7" w:rsidDel="00817140">
          <w:rPr>
            <w:rFonts w:asciiTheme="minorHAnsi" w:hAnsiTheme="minorHAnsi"/>
            <w:sz w:val="20"/>
            <w:szCs w:val="20"/>
          </w:rPr>
          <w:delText>vrátane označenia, či ide o národný alebo veľ</w:delText>
        </w:r>
        <w:r w:rsidR="007A71F7" w:rsidDel="00817140">
          <w:rPr>
            <w:rFonts w:asciiTheme="minorHAnsi" w:hAnsiTheme="minorHAnsi"/>
            <w:sz w:val="20"/>
            <w:szCs w:val="20"/>
          </w:rPr>
          <w:delText>ký projekt, ak je to relevantné</w:delText>
        </w:r>
        <w:r w:rsidR="007A71F7" w:rsidRPr="007A71F7" w:rsidDel="00817140">
          <w:rPr>
            <w:rFonts w:asciiTheme="minorHAnsi" w:hAnsiTheme="minorHAnsi"/>
            <w:sz w:val="20"/>
            <w:szCs w:val="20"/>
          </w:rPr>
          <w:delText xml:space="preserve">, </w:delText>
        </w:r>
        <w:r w:rsidR="00240AA3" w:rsidDel="00817140">
          <w:rPr>
            <w:rFonts w:asciiTheme="minorHAnsi" w:hAnsiTheme="minorHAnsi"/>
            <w:sz w:val="20"/>
            <w:szCs w:val="20"/>
          </w:rPr>
          <w:delText>ITMS 2014+</w:delText>
        </w:r>
        <w:r w:rsidR="00141DA8" w:rsidDel="00817140">
          <w:rPr>
            <w:rFonts w:asciiTheme="minorHAnsi" w:hAnsiTheme="minorHAnsi"/>
            <w:sz w:val="20"/>
            <w:szCs w:val="20"/>
          </w:rPr>
          <w:delText>/Kód VO v rámci ITMS2014+</w:delText>
        </w:r>
        <w:r w:rsidR="00240AA3" w:rsidDel="00817140">
          <w:rPr>
            <w:rFonts w:asciiTheme="minorHAnsi" w:hAnsiTheme="minorHAnsi"/>
            <w:sz w:val="20"/>
            <w:szCs w:val="20"/>
          </w:rPr>
          <w:delText>)</w:delText>
        </w:r>
        <w:r w:rsidRPr="002F3653" w:rsidDel="00817140">
          <w:rPr>
            <w:rFonts w:asciiTheme="minorHAnsi" w:hAnsiTheme="minorHAnsi"/>
            <w:sz w:val="20"/>
            <w:szCs w:val="20"/>
          </w:rPr>
          <w:delText>, ktorého sa VO týka.</w:delText>
        </w:r>
        <w:r w:rsidRPr="002F3653" w:rsidDel="00817140">
          <w:rPr>
            <w:rFonts w:asciiTheme="minorHAnsi" w:hAnsiTheme="minorHAnsi" w:cs="Calibri"/>
            <w:color w:val="000000"/>
            <w:sz w:val="20"/>
            <w:szCs w:val="20"/>
          </w:rPr>
          <w:delText xml:space="preserve"> Spolu s podnetom na výkon kontroly predkladá prijímateľ </w:delText>
        </w:r>
        <w:r w:rsidRPr="002F3653" w:rsidDel="00817140">
          <w:rPr>
            <w:rFonts w:asciiTheme="minorHAnsi" w:hAnsiTheme="minorHAnsi" w:cs="Calibri"/>
            <w:b/>
            <w:color w:val="000000"/>
            <w:sz w:val="20"/>
            <w:szCs w:val="20"/>
          </w:rPr>
          <w:delText>aj kompletnú</w:delText>
        </w:r>
        <w:r w:rsidR="00E627C8" w:rsidDel="00817140">
          <w:rPr>
            <w:rFonts w:asciiTheme="minorHAnsi" w:hAnsiTheme="minorHAnsi" w:cs="Calibri"/>
            <w:b/>
            <w:color w:val="000000"/>
            <w:sz w:val="20"/>
            <w:szCs w:val="20"/>
          </w:rPr>
          <w:delText xml:space="preserve"> </w:delText>
        </w:r>
        <w:r w:rsidRPr="002F3653" w:rsidDel="00817140">
          <w:rPr>
            <w:rFonts w:asciiTheme="minorHAnsi" w:hAnsiTheme="minorHAnsi" w:cs="Calibri"/>
            <w:b/>
            <w:color w:val="000000"/>
            <w:sz w:val="20"/>
            <w:szCs w:val="20"/>
          </w:rPr>
          <w:delText>dokumentáciu</w:delText>
        </w:r>
        <w:r w:rsidRPr="002F3653" w:rsidDel="00817140">
          <w:rPr>
            <w:rFonts w:asciiTheme="minorHAnsi" w:hAnsiTheme="minorHAnsi" w:cs="Calibri"/>
            <w:color w:val="000000"/>
            <w:sz w:val="20"/>
            <w:szCs w:val="20"/>
          </w:rPr>
          <w:delText xml:space="preserve"> k nadlimitnej zákazke alebo koncesii </w:delText>
        </w:r>
        <w:r w:rsidRPr="002F3653" w:rsidDel="00817140">
          <w:rPr>
            <w:rFonts w:asciiTheme="minorHAnsi" w:hAnsiTheme="minorHAnsi" w:cs="Calibri"/>
            <w:b/>
            <w:color w:val="000000"/>
            <w:sz w:val="20"/>
            <w:szCs w:val="20"/>
          </w:rPr>
          <w:delText>v origináli</w:delText>
        </w:r>
        <w:r w:rsidRPr="002F3653" w:rsidDel="00817140">
          <w:rPr>
            <w:rFonts w:asciiTheme="minorHAnsi" w:hAnsiTheme="minorHAnsi" w:cs="Calibri"/>
            <w:color w:val="000000"/>
            <w:sz w:val="20"/>
            <w:szCs w:val="20"/>
          </w:rPr>
          <w:delText>. Prijímateľ je zároveň povinný informovať RO elektronicky alebo písomne  o podaní podnetu na ÚVO.</w:delText>
        </w:r>
        <w:r w:rsidR="00B17B4E" w:rsidDel="00817140">
          <w:rPr>
            <w:rFonts w:asciiTheme="minorHAnsi" w:hAnsiTheme="minorHAnsi" w:cs="Calibri"/>
            <w:color w:val="000000"/>
            <w:sz w:val="20"/>
            <w:szCs w:val="20"/>
          </w:rPr>
          <w:delText xml:space="preserve"> </w:delText>
        </w:r>
        <w:r w:rsidR="00B17B4E" w:rsidRPr="00B17B4E" w:rsidDel="00817140">
          <w:rPr>
            <w:rFonts w:asciiTheme="minorHAnsi" w:hAnsiTheme="minorHAnsi" w:cs="Calibri"/>
            <w:color w:val="000000"/>
            <w:sz w:val="20"/>
            <w:szCs w:val="20"/>
          </w:rPr>
          <w:delText>Náležitosťou podnetu na výkon kontroly zasielaného prijímateľom na ÚVO je označenie príslušného RO/SO, operačného programu, názvu a čísla projektu, kódu VO z ITMS 2014+,</w:delText>
        </w:r>
        <w:r w:rsidR="00141DA8" w:rsidDel="00817140">
          <w:rPr>
            <w:rFonts w:asciiTheme="minorHAnsi" w:hAnsiTheme="minorHAnsi" w:cs="Calibri"/>
            <w:color w:val="000000"/>
            <w:sz w:val="20"/>
            <w:szCs w:val="20"/>
          </w:rPr>
          <w:delText xml:space="preserve"> </w:delText>
        </w:r>
        <w:r w:rsidR="00141DA8" w:rsidDel="00817140">
          <w:rPr>
            <w:rFonts w:asciiTheme="minorHAnsi" w:hAnsiTheme="minorHAnsi"/>
            <w:sz w:val="20"/>
            <w:szCs w:val="20"/>
          </w:rPr>
          <w:delText>kódu VO v rámci ITMS2014+,</w:delText>
        </w:r>
        <w:r w:rsidR="007A71F7" w:rsidDel="00817140">
          <w:rPr>
            <w:rFonts w:asciiTheme="minorHAnsi" w:hAnsiTheme="minorHAnsi"/>
            <w:sz w:val="20"/>
            <w:szCs w:val="20"/>
          </w:rPr>
          <w:delText xml:space="preserve"> </w:delText>
        </w:r>
        <w:r w:rsidR="007A71F7" w:rsidRPr="007A71F7" w:rsidDel="00817140">
          <w:rPr>
            <w:rFonts w:asciiTheme="minorHAnsi" w:hAnsiTheme="minorHAnsi"/>
            <w:sz w:val="20"/>
            <w:szCs w:val="20"/>
          </w:rPr>
          <w:delText>informáciu o uzavretí zmluvy o  NFP (vrátane dátumu jej účinnosti</w:delText>
        </w:r>
        <w:r w:rsidR="007A71F7" w:rsidDel="00817140">
          <w:rPr>
            <w:rFonts w:asciiTheme="minorHAnsi" w:hAnsiTheme="minorHAnsi"/>
            <w:sz w:val="20"/>
            <w:szCs w:val="20"/>
          </w:rPr>
          <w:delText>)</w:delText>
        </w:r>
        <w:r w:rsidR="00B17B4E" w:rsidRPr="00B17B4E" w:rsidDel="00817140">
          <w:rPr>
            <w:rFonts w:asciiTheme="minorHAnsi" w:hAnsiTheme="minorHAnsi" w:cs="Calibri"/>
            <w:color w:val="000000"/>
            <w:sz w:val="20"/>
            <w:szCs w:val="20"/>
          </w:rPr>
          <w:delText xml:space="preserve"> čísla vestníka VO, označenie značky a dátumu vyhlásenia VO, ktorého sa podnet týka. Žiadateľ/Prijímateľ môže využiť vzor dokument</w:delText>
        </w:r>
        <w:r w:rsidR="00240AA3" w:rsidDel="00817140">
          <w:rPr>
            <w:rFonts w:asciiTheme="minorHAnsi" w:hAnsiTheme="minorHAnsi" w:cs="Calibri"/>
            <w:color w:val="000000"/>
            <w:sz w:val="20"/>
            <w:szCs w:val="20"/>
          </w:rPr>
          <w:delText>u,</w:delText>
        </w:r>
        <w:r w:rsidR="00B17B4E" w:rsidRPr="00B17B4E" w:rsidDel="00817140">
          <w:rPr>
            <w:rFonts w:asciiTheme="minorHAnsi" w:hAnsiTheme="minorHAnsi" w:cs="Calibri"/>
            <w:color w:val="000000"/>
            <w:sz w:val="20"/>
            <w:szCs w:val="20"/>
          </w:rPr>
          <w:delText xml:space="preserve"> ktorý tvorí Prílohu č.</w:delText>
        </w:r>
        <w:r w:rsidR="00141DA8" w:rsidDel="00817140">
          <w:rPr>
            <w:rFonts w:asciiTheme="minorHAnsi" w:hAnsiTheme="minorHAnsi" w:cs="Calibri"/>
            <w:color w:val="000000"/>
            <w:sz w:val="20"/>
            <w:szCs w:val="20"/>
          </w:rPr>
          <w:delText>9</w:delText>
        </w:r>
        <w:r w:rsidR="00141DA8" w:rsidRPr="00B17B4E" w:rsidDel="00817140">
          <w:rPr>
            <w:rFonts w:asciiTheme="minorHAnsi" w:hAnsiTheme="minorHAnsi" w:cs="Calibri"/>
            <w:color w:val="000000"/>
            <w:sz w:val="20"/>
            <w:szCs w:val="20"/>
          </w:rPr>
          <w:delText xml:space="preserve"> </w:delText>
        </w:r>
        <w:r w:rsidR="00B17B4E" w:rsidRPr="00B17B4E" w:rsidDel="00817140">
          <w:rPr>
            <w:rFonts w:asciiTheme="minorHAnsi" w:hAnsiTheme="minorHAnsi" w:cs="Calibri"/>
            <w:color w:val="000000"/>
            <w:sz w:val="20"/>
            <w:szCs w:val="20"/>
          </w:rPr>
          <w:delText>- Podanie podnetu na kontrolu UVO_OPII</w:delText>
        </w:r>
        <w:r w:rsidR="009C5AB5" w:rsidDel="00817140">
          <w:rPr>
            <w:rFonts w:asciiTheme="minorHAnsi" w:hAnsiTheme="minorHAnsi" w:cs="Calibri"/>
            <w:color w:val="000000"/>
            <w:sz w:val="20"/>
            <w:szCs w:val="20"/>
          </w:rPr>
          <w:delText xml:space="preserve"> </w:delText>
        </w:r>
        <w:r w:rsidR="009C5AB5" w:rsidDel="00817140">
          <w:rPr>
            <w:rFonts w:asciiTheme="minorHAnsi" w:hAnsiTheme="minorHAnsi" w:cs="Calibri"/>
            <w:sz w:val="20"/>
            <w:szCs w:val="20"/>
          </w:rPr>
          <w:delText>(Prílohu č. 15 v prípade CEF)</w:delText>
        </w:r>
        <w:r w:rsidR="00B17B4E" w:rsidDel="00817140">
          <w:rPr>
            <w:rFonts w:asciiTheme="minorHAnsi" w:hAnsiTheme="minorHAnsi" w:cs="Calibri"/>
            <w:color w:val="000000"/>
            <w:sz w:val="20"/>
            <w:szCs w:val="20"/>
          </w:rPr>
          <w:delText>.</w:delText>
        </w:r>
      </w:del>
    </w:p>
    <w:p w14:paraId="6F69A621" w14:textId="77777777" w:rsidR="00E57FAB" w:rsidRPr="002F3653" w:rsidDel="00817140" w:rsidRDefault="00E57FAB" w:rsidP="007F59C5">
      <w:pPr>
        <w:pStyle w:val="Odsekzoznamu"/>
        <w:numPr>
          <w:ilvl w:val="0"/>
          <w:numId w:val="49"/>
        </w:numPr>
        <w:autoSpaceDE w:val="0"/>
        <w:autoSpaceDN w:val="0"/>
        <w:adjustRightInd w:val="0"/>
        <w:spacing w:before="120" w:after="120" w:line="276" w:lineRule="auto"/>
        <w:ind w:left="426"/>
        <w:contextualSpacing w:val="0"/>
        <w:jc w:val="both"/>
        <w:rPr>
          <w:del w:id="299" w:author="Chromíková, Katarína" w:date="2020-12-10T16:26:00Z"/>
          <w:rFonts w:asciiTheme="minorHAnsi" w:hAnsiTheme="minorHAnsi" w:cs="Calibri"/>
          <w:color w:val="000000"/>
          <w:sz w:val="20"/>
          <w:szCs w:val="20"/>
        </w:rPr>
      </w:pPr>
      <w:del w:id="300" w:author="Chromíková, Katarína" w:date="2020-12-10T16:26:00Z">
        <w:r w:rsidRPr="002F3653" w:rsidDel="00817140">
          <w:rPr>
            <w:rFonts w:asciiTheme="minorHAnsi" w:hAnsiTheme="minorHAnsi" w:cs="Calibri"/>
            <w:color w:val="000000"/>
            <w:sz w:val="20"/>
            <w:szCs w:val="20"/>
          </w:rPr>
          <w:delText xml:space="preserve">ÚVO  si po doručení podnetu prijímateľa na výkon kontroly vyžiada od RO predbežné závery z finančnej kontroly VO, v ktorých RO uvedie aj prípadné identifikované nedostatky a či tieto nedostatky mohli mať vplyv na výsledok VO. </w:delText>
        </w:r>
        <w:r w:rsidR="009710F1" w:rsidDel="00817140">
          <w:rPr>
            <w:rFonts w:asciiTheme="minorHAnsi" w:hAnsiTheme="minorHAnsi" w:cs="Calibri"/>
            <w:color w:val="000000"/>
            <w:sz w:val="20"/>
            <w:szCs w:val="20"/>
          </w:rPr>
          <w:delText>RO predmetné predbežné závery odošle bezodkladne po doručení listinnej žiadosti</w:delText>
        </w:r>
        <w:r w:rsidR="009710F1" w:rsidRPr="009710F1" w:rsidDel="00817140">
          <w:rPr>
            <w:rFonts w:asciiTheme="minorHAnsi" w:hAnsiTheme="minorHAnsi" w:cs="Calibri"/>
            <w:color w:val="000000"/>
            <w:sz w:val="20"/>
            <w:szCs w:val="20"/>
          </w:rPr>
          <w:delText xml:space="preserve"> </w:delText>
        </w:r>
        <w:r w:rsidR="009710F1" w:rsidDel="00817140">
          <w:rPr>
            <w:rFonts w:asciiTheme="minorHAnsi" w:hAnsiTheme="minorHAnsi" w:cs="Calibri"/>
            <w:color w:val="000000"/>
            <w:sz w:val="20"/>
            <w:szCs w:val="20"/>
          </w:rPr>
          <w:delText xml:space="preserve">ÚVO. </w:delText>
        </w:r>
        <w:r w:rsidR="00027F08" w:rsidRPr="00027F08" w:rsidDel="00817140">
          <w:rPr>
            <w:rFonts w:asciiTheme="minorHAnsi" w:hAnsiTheme="minorHAnsi" w:cs="Calibri"/>
            <w:b/>
            <w:color w:val="000000"/>
            <w:sz w:val="20"/>
            <w:szCs w:val="20"/>
          </w:rPr>
          <w:delText>Predbežné závery RO z finančnej kontroly VO nie sú súčasťou kompletnej dokumentácie k zadávaniu zákazky a ich nepredloženie nie je dôvodom na prerušenie konania o preskúmanie úkonov prijímateľa</w:delText>
        </w:r>
        <w:r w:rsidR="00027F08" w:rsidRPr="00027F08" w:rsidDel="00817140">
          <w:rPr>
            <w:rFonts w:asciiTheme="minorHAnsi" w:hAnsiTheme="minorHAnsi" w:cs="Calibri"/>
            <w:color w:val="000000"/>
            <w:sz w:val="20"/>
            <w:szCs w:val="20"/>
          </w:rPr>
          <w:delText xml:space="preserve">, čo však RO nezbavuje povinnosti predbežné závery z finančnej kontroly VO spolu s požadovanými náležitosťami bezodkladne na ÚVO predložiť. </w:delText>
        </w:r>
        <w:r w:rsidR="00027F08" w:rsidRPr="00027F08" w:rsidDel="00817140">
          <w:rPr>
            <w:rFonts w:asciiTheme="minorHAnsi" w:hAnsiTheme="minorHAnsi" w:cs="Calibri"/>
            <w:b/>
            <w:color w:val="000000"/>
            <w:sz w:val="20"/>
            <w:szCs w:val="20"/>
          </w:rPr>
          <w:delText>ÚVO v prípade podania podnetu poľa § 169 ods. 2 ZVO rozhodne do 45 dní odo dňa doručenia podnetu na výkon kontroly</w:delText>
        </w:r>
        <w:r w:rsidR="00027F08" w:rsidRPr="00027F08" w:rsidDel="00817140">
          <w:rPr>
            <w:rFonts w:asciiTheme="minorHAnsi" w:hAnsiTheme="minorHAnsi" w:cs="Calibri"/>
            <w:color w:val="000000"/>
            <w:sz w:val="20"/>
            <w:szCs w:val="20"/>
          </w:rPr>
          <w:delText>. Lehota na vydanie rozhodnutia neplynie v prípade podľa § 173 ods. 3 (ÚVO nariadi prijímateľovi doručiť vyjadrenie a informácie potrebné na výkon dohľadu) a ods. 4 ZVO (nedoručenie kompletnej dokumentácie v origináli)</w:delText>
        </w:r>
        <w:r w:rsidR="00980F78" w:rsidDel="00817140">
          <w:rPr>
            <w:rFonts w:asciiTheme="minorHAnsi" w:hAnsiTheme="minorHAnsi" w:cs="Calibri"/>
            <w:color w:val="000000"/>
            <w:sz w:val="20"/>
            <w:szCs w:val="20"/>
          </w:rPr>
          <w:delText xml:space="preserve"> </w:delText>
        </w:r>
        <w:r w:rsidR="00980F78" w:rsidRPr="00980F78" w:rsidDel="00817140">
          <w:rPr>
            <w:rFonts w:asciiTheme="minorHAnsi" w:hAnsiTheme="minorHAnsi" w:cs="Calibri"/>
            <w:color w:val="000000"/>
            <w:sz w:val="20"/>
            <w:szCs w:val="20"/>
          </w:rPr>
          <w:delText>a ods. 8 ZVO (prerušenie konania s cieľom získať odborné stanovisko alebo znalecký posudok)</w:delText>
        </w:r>
        <w:r w:rsidR="00027F08" w:rsidDel="00817140">
          <w:rPr>
            <w:rFonts w:asciiTheme="minorHAnsi" w:hAnsiTheme="minorHAnsi" w:cs="Calibri"/>
            <w:color w:val="000000"/>
            <w:sz w:val="20"/>
            <w:szCs w:val="20"/>
          </w:rPr>
          <w:delText>.</w:delText>
        </w:r>
      </w:del>
    </w:p>
    <w:p w14:paraId="431740F1" w14:textId="77777777" w:rsidR="00E57FAB" w:rsidRPr="002F3653" w:rsidDel="00817140" w:rsidRDefault="00543173" w:rsidP="007F59C5">
      <w:pPr>
        <w:pStyle w:val="Odsekzoznamu"/>
        <w:numPr>
          <w:ilvl w:val="0"/>
          <w:numId w:val="49"/>
        </w:numPr>
        <w:autoSpaceDE w:val="0"/>
        <w:autoSpaceDN w:val="0"/>
        <w:adjustRightInd w:val="0"/>
        <w:spacing w:before="120" w:after="120" w:line="276" w:lineRule="auto"/>
        <w:ind w:left="450" w:hanging="450"/>
        <w:contextualSpacing w:val="0"/>
        <w:jc w:val="both"/>
        <w:rPr>
          <w:del w:id="301" w:author="Chromíková, Katarína" w:date="2020-12-10T16:26:00Z"/>
          <w:rFonts w:asciiTheme="minorHAnsi" w:hAnsiTheme="minorHAnsi" w:cs="Calibri"/>
          <w:color w:val="000000"/>
          <w:sz w:val="20"/>
          <w:szCs w:val="20"/>
        </w:rPr>
      </w:pPr>
      <w:del w:id="302" w:author="Chromíková, Katarína" w:date="2020-12-10T16:26:00Z">
        <w:r w:rsidRPr="00543173" w:rsidDel="00817140">
          <w:rPr>
            <w:rFonts w:asciiTheme="minorHAnsi" w:hAnsiTheme="minorHAnsi" w:cs="Calibri"/>
            <w:color w:val="000000"/>
            <w:sz w:val="20"/>
            <w:szCs w:val="20"/>
          </w:rPr>
          <w:delText>Proti rozhodnutiu ÚVO môže účastník konania a osoba podľa § 175 ods. 11 ZVO podať odvolanie. Odvolanie musí byť doručené ÚVO do 10 dní odo dňa doručenia rozhodnutia, proti ktorému odvolanie smeruje. Podanie odvolania má odkladný účinok do dňa právoplatnosti rozhodnutia rady ÚVO o odvolaní.  Rozhodnutie ÚVO je právoplatné márnym uplynutím lehoty na podanie odvolania alebo dňom doručenia rozhodnutia rady ÚVO podľa § 177 ods. 10 alebo ods. 12 ZVO účastníkom konania a vykonateľné uplynutím lehoty na plnenie, ak nie je ustanovené inak. Rada ÚVO môže na základe podnetu RO, orgánu auditu alebo certifikačného orgánu preskúmať mimo odvolacieho konania rozhodnutie ÚVO vydané podľa § 174 alebo § 175 ZVO za podmienok upravených v ustanovení § 179a ZVO.</w:delText>
        </w:r>
      </w:del>
    </w:p>
    <w:p w14:paraId="6E232840" w14:textId="77777777" w:rsidR="00FD7774" w:rsidDel="00817140" w:rsidRDefault="00E57FAB" w:rsidP="007F59C5">
      <w:pPr>
        <w:pStyle w:val="Odsekzoznamu"/>
        <w:numPr>
          <w:ilvl w:val="0"/>
          <w:numId w:val="49"/>
        </w:numPr>
        <w:autoSpaceDE w:val="0"/>
        <w:autoSpaceDN w:val="0"/>
        <w:adjustRightInd w:val="0"/>
        <w:spacing w:before="120" w:after="120" w:line="276" w:lineRule="auto"/>
        <w:ind w:left="450" w:hanging="450"/>
        <w:contextualSpacing w:val="0"/>
        <w:jc w:val="both"/>
        <w:rPr>
          <w:del w:id="303" w:author="Chromíková, Katarína" w:date="2020-12-10T16:26:00Z"/>
          <w:rFonts w:asciiTheme="minorHAnsi" w:hAnsiTheme="minorHAnsi" w:cs="Calibri"/>
          <w:color w:val="000000"/>
          <w:sz w:val="20"/>
          <w:szCs w:val="20"/>
        </w:rPr>
      </w:pPr>
      <w:del w:id="304" w:author="Chromíková, Katarína" w:date="2020-12-10T16:26:00Z">
        <w:r w:rsidRPr="002F3653" w:rsidDel="00817140">
          <w:rPr>
            <w:rFonts w:asciiTheme="minorHAnsi" w:hAnsiTheme="minorHAnsi" w:cs="Calibri"/>
            <w:color w:val="000000"/>
            <w:sz w:val="20"/>
            <w:szCs w:val="20"/>
          </w:rPr>
          <w:delText xml:space="preserve">Žiadateľ/prijímateľ je povinný doručiť RO kópiu právoplatného rozhodnutia ÚVO </w:delText>
        </w:r>
        <w:r w:rsidRPr="002F3653" w:rsidDel="00817140">
          <w:rPr>
            <w:rFonts w:asciiTheme="minorHAnsi" w:hAnsiTheme="minorHAnsi" w:cs="Calibri"/>
            <w:b/>
            <w:color w:val="000000"/>
            <w:sz w:val="20"/>
            <w:szCs w:val="20"/>
          </w:rPr>
          <w:delText>bezodkladne</w:delText>
        </w:r>
        <w:r w:rsidRPr="002F3653" w:rsidDel="00817140">
          <w:rPr>
            <w:rFonts w:asciiTheme="minorHAnsi" w:hAnsiTheme="minorHAnsi" w:cs="Calibri"/>
            <w:color w:val="000000"/>
            <w:sz w:val="20"/>
            <w:szCs w:val="20"/>
          </w:rPr>
          <w:delText xml:space="preserve"> po jeho doručení. V prípade, že prijímateľ podal proti rozhodnutiu ÚVO odvolanie, zasiela na vedomie RO spolu s kópiou právoplatného rozhodnutia ÚVO aj písomné vyhotovenie odvolania.</w:delText>
        </w:r>
      </w:del>
    </w:p>
    <w:p w14:paraId="55CC231F" w14:textId="77777777" w:rsidR="00737946" w:rsidRPr="00E95B6E" w:rsidDel="00817140" w:rsidRDefault="00737946" w:rsidP="007F59C5">
      <w:pPr>
        <w:pStyle w:val="Odsekzoznamu"/>
        <w:numPr>
          <w:ilvl w:val="0"/>
          <w:numId w:val="49"/>
        </w:numPr>
        <w:autoSpaceDE w:val="0"/>
        <w:autoSpaceDN w:val="0"/>
        <w:adjustRightInd w:val="0"/>
        <w:spacing w:before="120" w:after="120" w:line="276" w:lineRule="auto"/>
        <w:ind w:left="450" w:hanging="450"/>
        <w:contextualSpacing w:val="0"/>
        <w:jc w:val="both"/>
        <w:rPr>
          <w:del w:id="305" w:author="Chromíková, Katarína" w:date="2020-12-10T16:26:00Z"/>
          <w:rFonts w:asciiTheme="minorHAnsi" w:hAnsiTheme="minorHAnsi" w:cs="Calibri"/>
          <w:color w:val="000000"/>
          <w:sz w:val="20"/>
          <w:szCs w:val="20"/>
        </w:rPr>
      </w:pPr>
      <w:del w:id="306" w:author="Chromíková, Katarína" w:date="2020-12-10T16:26:00Z">
        <w:r w:rsidRPr="002F3653" w:rsidDel="00817140">
          <w:rPr>
            <w:rFonts w:asciiTheme="minorHAnsi" w:hAnsiTheme="minorHAnsi" w:cs="Calibri"/>
            <w:color w:val="000000"/>
            <w:sz w:val="20"/>
            <w:szCs w:val="20"/>
          </w:rPr>
          <w:delText>Rozhodnutie ÚVO predstavuje podklad pre RO na vypracovanie návrhu správy z kontroly (v prípade zistení nedostatkov) alebo správy z kontroly (v prípade, ak neboli zistené nedostatky).</w:delText>
        </w:r>
        <w:r w:rsidDel="00817140">
          <w:rPr>
            <w:rFonts w:asciiTheme="minorHAnsi" w:hAnsiTheme="minorHAnsi" w:cs="Calibri"/>
            <w:color w:val="000000"/>
            <w:sz w:val="20"/>
            <w:szCs w:val="20"/>
          </w:rPr>
          <w:delText xml:space="preserve"> </w:delText>
        </w:r>
        <w:r w:rsidRPr="00E20E77" w:rsidDel="00817140">
          <w:rPr>
            <w:rFonts w:asciiTheme="minorHAnsi" w:hAnsiTheme="minorHAnsi" w:cs="Calibri"/>
            <w:color w:val="000000"/>
            <w:sz w:val="20"/>
            <w:szCs w:val="20"/>
          </w:rPr>
          <w:delText>RO vydá do 10 pracovných dní odo dňa doručenia právoplatného rozhodnutia ÚVO</w:delText>
        </w:r>
        <w:r w:rsidDel="00817140">
          <w:rPr>
            <w:rFonts w:asciiTheme="minorHAnsi" w:hAnsiTheme="minorHAnsi" w:cs="Calibri"/>
            <w:color w:val="000000"/>
            <w:sz w:val="20"/>
            <w:szCs w:val="20"/>
          </w:rPr>
          <w:delText xml:space="preserve"> návrh správy alebo správu z kontroly (v závislosti od výsledkov kontroly)</w:delText>
        </w:r>
        <w:r w:rsidRPr="00E20E77" w:rsidDel="00817140">
          <w:rPr>
            <w:rFonts w:asciiTheme="minorHAnsi" w:hAnsiTheme="minorHAnsi" w:cs="Calibri"/>
            <w:color w:val="000000"/>
            <w:sz w:val="20"/>
            <w:szCs w:val="20"/>
          </w:rPr>
          <w:delText>.</w:delText>
        </w:r>
        <w:r w:rsidRPr="002F3653" w:rsidDel="00817140">
          <w:rPr>
            <w:rFonts w:asciiTheme="minorHAnsi" w:hAnsiTheme="minorHAnsi" w:cs="Calibri"/>
            <w:color w:val="000000"/>
            <w:sz w:val="20"/>
            <w:szCs w:val="20"/>
          </w:rPr>
          <w:delText xml:space="preserve"> </w:delText>
        </w:r>
      </w:del>
    </w:p>
    <w:p w14:paraId="136C507B" w14:textId="77777777" w:rsidR="00730AAD" w:rsidDel="00817140" w:rsidRDefault="00FD7774" w:rsidP="007F59C5">
      <w:pPr>
        <w:pStyle w:val="Odsekzoznamu"/>
        <w:numPr>
          <w:ilvl w:val="0"/>
          <w:numId w:val="49"/>
        </w:numPr>
        <w:autoSpaceDE w:val="0"/>
        <w:autoSpaceDN w:val="0"/>
        <w:adjustRightInd w:val="0"/>
        <w:spacing w:before="120" w:after="120" w:line="276" w:lineRule="auto"/>
        <w:ind w:left="450" w:hanging="450"/>
        <w:contextualSpacing w:val="0"/>
        <w:jc w:val="both"/>
        <w:rPr>
          <w:del w:id="307" w:author="Chromíková, Katarína" w:date="2020-12-10T16:26:00Z"/>
          <w:rFonts w:asciiTheme="minorHAnsi" w:hAnsiTheme="minorHAnsi" w:cs="Calibri"/>
          <w:color w:val="000000"/>
          <w:sz w:val="20"/>
          <w:szCs w:val="20"/>
        </w:rPr>
      </w:pPr>
      <w:del w:id="308" w:author="Chromíková, Katarína" w:date="2020-12-10T16:26:00Z">
        <w:r w:rsidRPr="00FD7774" w:rsidDel="00817140">
          <w:rPr>
            <w:rFonts w:asciiTheme="minorHAnsi" w:hAnsiTheme="minorHAnsi" w:cs="Calibri"/>
            <w:color w:val="000000"/>
            <w:sz w:val="20"/>
            <w:szCs w:val="20"/>
          </w:rPr>
          <w:lastRenderedPageBreak/>
          <w:delText xml:space="preserve">V prípade, že právoplatné rozhodnutie ÚVO nepotvrdí predbežné závery RO, vypracuje ÚVO sprievodný list, v ktorom uvedie informácie, prečo nedostatky uvedené v predbežných záveroch kontroly RO nepovažuje za nedostatky v zmysle ZVO alebo prečo nedostatky zistené RO nemali alebo nemohli mať vplyv na výsledok VO. Sprievodný list bude prílohou právoplatného rozhodnutia, ktoré na RO doručí ÚVO a tento postup sa vzťahuje na prípady podľa ods. </w:delText>
        </w:r>
        <w:r w:rsidR="00737946" w:rsidDel="00817140">
          <w:rPr>
            <w:rFonts w:asciiTheme="minorHAnsi" w:hAnsiTheme="minorHAnsi" w:cs="Calibri"/>
            <w:color w:val="000000"/>
            <w:sz w:val="20"/>
            <w:szCs w:val="20"/>
          </w:rPr>
          <w:delText>9</w:delText>
        </w:r>
        <w:r w:rsidR="00737946" w:rsidRPr="00FD7774" w:rsidDel="00817140">
          <w:rPr>
            <w:rFonts w:asciiTheme="minorHAnsi" w:hAnsiTheme="minorHAnsi" w:cs="Calibri"/>
            <w:color w:val="000000"/>
            <w:sz w:val="20"/>
            <w:szCs w:val="20"/>
          </w:rPr>
          <w:delText xml:space="preserve"> </w:delText>
        </w:r>
        <w:r w:rsidRPr="00FD7774" w:rsidDel="00817140">
          <w:rPr>
            <w:rFonts w:asciiTheme="minorHAnsi" w:hAnsiTheme="minorHAnsi" w:cs="Calibri"/>
            <w:color w:val="000000"/>
            <w:sz w:val="20"/>
            <w:szCs w:val="20"/>
          </w:rPr>
          <w:delText xml:space="preserve">a </w:delText>
        </w:r>
        <w:r w:rsidR="00737946" w:rsidDel="00817140">
          <w:rPr>
            <w:rFonts w:asciiTheme="minorHAnsi" w:hAnsiTheme="minorHAnsi" w:cs="Calibri"/>
            <w:color w:val="000000"/>
            <w:sz w:val="20"/>
            <w:szCs w:val="20"/>
          </w:rPr>
          <w:delText>10</w:delText>
        </w:r>
        <w:r w:rsidRPr="00FD7774" w:rsidDel="00817140">
          <w:rPr>
            <w:rFonts w:asciiTheme="minorHAnsi" w:hAnsiTheme="minorHAnsi" w:cs="Calibri"/>
            <w:color w:val="000000"/>
            <w:sz w:val="20"/>
            <w:szCs w:val="20"/>
          </w:rPr>
          <w:delText>.</w:delText>
        </w:r>
      </w:del>
    </w:p>
    <w:p w14:paraId="3D582798" w14:textId="77777777" w:rsidR="00730AAD" w:rsidRPr="00730AAD" w:rsidDel="00817140" w:rsidRDefault="00730AAD" w:rsidP="007F59C5">
      <w:pPr>
        <w:pStyle w:val="Odsekzoznamu"/>
        <w:numPr>
          <w:ilvl w:val="0"/>
          <w:numId w:val="49"/>
        </w:numPr>
        <w:autoSpaceDE w:val="0"/>
        <w:autoSpaceDN w:val="0"/>
        <w:adjustRightInd w:val="0"/>
        <w:spacing w:before="120" w:after="120" w:line="276" w:lineRule="auto"/>
        <w:ind w:left="450" w:hanging="450"/>
        <w:contextualSpacing w:val="0"/>
        <w:jc w:val="both"/>
        <w:rPr>
          <w:del w:id="309" w:author="Chromíková, Katarína" w:date="2020-12-10T16:26:00Z"/>
          <w:rFonts w:asciiTheme="minorHAnsi" w:hAnsiTheme="minorHAnsi" w:cs="Calibri"/>
          <w:color w:val="000000"/>
          <w:sz w:val="20"/>
          <w:szCs w:val="20"/>
        </w:rPr>
      </w:pPr>
      <w:del w:id="310" w:author="Chromíková, Katarína" w:date="2020-12-10T16:26:00Z">
        <w:r w:rsidRPr="00730AAD" w:rsidDel="00817140">
          <w:rPr>
            <w:rFonts w:asciiTheme="minorHAnsi" w:hAnsiTheme="minorHAnsi" w:cs="Calibri"/>
            <w:color w:val="000000"/>
            <w:sz w:val="20"/>
            <w:szCs w:val="20"/>
          </w:rPr>
          <w:delText>V prípade, že právoplatné rozhodnutie ÚVO nepotvrdí predbežné závery RO týkajúce sa porušenia pravidiel a postupov VO, ktoré mali alebo mohli mať vplyv na výsledok VO</w:delText>
        </w:r>
        <w:r w:rsidR="00737946" w:rsidDel="00817140">
          <w:rPr>
            <w:rFonts w:asciiTheme="minorHAnsi" w:hAnsiTheme="minorHAnsi" w:cs="Calibri"/>
            <w:color w:val="000000"/>
            <w:sz w:val="20"/>
            <w:szCs w:val="20"/>
          </w:rPr>
          <w:delText xml:space="preserve">, </w:delText>
        </w:r>
        <w:r w:rsidR="00737946" w:rsidRPr="00737946" w:rsidDel="00817140">
          <w:rPr>
            <w:rFonts w:asciiTheme="minorHAnsi" w:hAnsiTheme="minorHAnsi" w:cs="Calibri"/>
            <w:color w:val="000000"/>
            <w:sz w:val="20"/>
            <w:szCs w:val="20"/>
          </w:rPr>
          <w:delText>RO trvá na zistených nedostatkoch</w:delText>
        </w:r>
        <w:r w:rsidRPr="00730AAD" w:rsidDel="00817140">
          <w:rPr>
            <w:rFonts w:asciiTheme="minorHAnsi" w:hAnsiTheme="minorHAnsi" w:cs="Calibri"/>
            <w:color w:val="000000"/>
            <w:sz w:val="20"/>
            <w:szCs w:val="20"/>
          </w:rPr>
          <w:delText xml:space="preserve"> a nie je možné odstrániť protiprávny stav, je RO oprávnený uplatniť ex ante finančnú opravu pred podpisom zmluvy s úspešným uchádzačom iba v prípade, ak by opakovaním procesu VO vznikli dodatočné náklady</w:delText>
        </w:r>
        <w:r w:rsidR="004042C0" w:rsidDel="00817140">
          <w:rPr>
            <w:rFonts w:asciiTheme="minorHAnsi" w:hAnsiTheme="minorHAnsi" w:cs="Calibri"/>
            <w:color w:val="000000"/>
            <w:sz w:val="20"/>
            <w:szCs w:val="20"/>
          </w:rPr>
          <w:delText xml:space="preserve"> a časové obmedzenia</w:delText>
        </w:r>
        <w:r w:rsidRPr="00730AAD" w:rsidDel="00817140">
          <w:rPr>
            <w:rFonts w:asciiTheme="minorHAnsi" w:hAnsiTheme="minorHAnsi" w:cs="Calibri"/>
            <w:color w:val="000000"/>
            <w:sz w:val="20"/>
            <w:szCs w:val="20"/>
          </w:rPr>
          <w:delText>. V prípade, že nie je možné preukázať, že opakovaním procesu VO by vznikli  dodatočné náklady</w:delText>
        </w:r>
        <w:r w:rsidR="004042C0" w:rsidDel="00817140">
          <w:rPr>
            <w:rFonts w:asciiTheme="minorHAnsi" w:hAnsiTheme="minorHAnsi" w:cs="Calibri"/>
            <w:color w:val="000000"/>
            <w:sz w:val="20"/>
            <w:szCs w:val="20"/>
          </w:rPr>
          <w:delText xml:space="preserve"> a časové obmedzenia</w:delText>
        </w:r>
        <w:r w:rsidRPr="00730AAD" w:rsidDel="00817140">
          <w:rPr>
            <w:rFonts w:asciiTheme="minorHAnsi" w:hAnsiTheme="minorHAnsi" w:cs="Calibri"/>
            <w:color w:val="000000"/>
            <w:sz w:val="20"/>
            <w:szCs w:val="20"/>
          </w:rPr>
          <w:delText>, RO konštatuje nesúhlas s podpísaním zmluvy s úspešným uchádzačom a vyzve prijímateľa, aby zrušil použitý postup zadávania zákazky a odporučí vyhlásiť nové verejné obstarávanie.</w:delText>
        </w:r>
      </w:del>
    </w:p>
    <w:p w14:paraId="79F3D2CC" w14:textId="77777777" w:rsidR="00597E02" w:rsidRPr="002F3653" w:rsidRDefault="00597E02" w:rsidP="00AF6FC0">
      <w:pPr>
        <w:pStyle w:val="Nadpis2"/>
        <w:spacing w:line="276" w:lineRule="auto"/>
      </w:pPr>
      <w:bookmarkStart w:id="311" w:name="_Toc367173997"/>
      <w:bookmarkStart w:id="312" w:name="_Toc372639899"/>
      <w:bookmarkStart w:id="313" w:name="_Toc417161535"/>
      <w:bookmarkStart w:id="314" w:name="_Toc11153168"/>
      <w:r w:rsidRPr="002F3653">
        <w:t>2.</w:t>
      </w:r>
      <w:r w:rsidR="00FF6013" w:rsidRPr="002F3653">
        <w:t xml:space="preserve">5 </w:t>
      </w:r>
      <w:r w:rsidRPr="002F3653">
        <w:t xml:space="preserve">Komunikácia </w:t>
      </w:r>
      <w:r w:rsidR="00B36B20" w:rsidRPr="002F3653">
        <w:t>žiadateľa/</w:t>
      </w:r>
      <w:r w:rsidR="003A31B5" w:rsidRPr="002F3653">
        <w:t xml:space="preserve">prijímateľa </w:t>
      </w:r>
      <w:r w:rsidRPr="002F3653">
        <w:t>s</w:t>
      </w:r>
      <w:r w:rsidR="002C072A" w:rsidRPr="002F3653">
        <w:t> </w:t>
      </w:r>
      <w:r w:rsidRPr="002F3653">
        <w:t>RO</w:t>
      </w:r>
      <w:bookmarkEnd w:id="311"/>
      <w:bookmarkEnd w:id="312"/>
      <w:bookmarkEnd w:id="313"/>
      <w:r w:rsidR="002557A3" w:rsidRPr="002F3653">
        <w:t xml:space="preserve"> a</w:t>
      </w:r>
      <w:r w:rsidR="002C072A" w:rsidRPr="002F3653">
        <w:t> </w:t>
      </w:r>
      <w:r w:rsidR="002557A3" w:rsidRPr="002F3653">
        <w:t>SO</w:t>
      </w:r>
      <w:bookmarkEnd w:id="314"/>
    </w:p>
    <w:p w14:paraId="19EAE17C" w14:textId="77777777" w:rsidR="00597E02" w:rsidRPr="002F3653" w:rsidRDefault="00597E02" w:rsidP="001614CC">
      <w:pPr>
        <w:pStyle w:val="Odsekzoznamu"/>
        <w:numPr>
          <w:ilvl w:val="0"/>
          <w:numId w:val="18"/>
        </w:numPr>
        <w:autoSpaceDE w:val="0"/>
        <w:autoSpaceDN w:val="0"/>
        <w:adjustRightInd w:val="0"/>
        <w:spacing w:before="120" w:after="120" w:line="276" w:lineRule="auto"/>
        <w:ind w:left="540" w:hanging="540"/>
        <w:contextualSpacing w:val="0"/>
        <w:jc w:val="both"/>
        <w:rPr>
          <w:rFonts w:ascii="Calibri" w:hAnsi="Calibri" w:cs="Calibri"/>
          <w:sz w:val="20"/>
          <w:szCs w:val="20"/>
        </w:rPr>
      </w:pPr>
      <w:r w:rsidRPr="002F3653">
        <w:rPr>
          <w:rFonts w:ascii="Calibri" w:hAnsi="Calibri" w:cs="Calibri"/>
          <w:sz w:val="20"/>
          <w:szCs w:val="20"/>
        </w:rPr>
        <w:t xml:space="preserve">Komunikácia medzi </w:t>
      </w:r>
      <w:r w:rsidR="00B36B20" w:rsidRPr="002F3653">
        <w:rPr>
          <w:rFonts w:ascii="Calibri" w:hAnsi="Calibri" w:cs="Calibri"/>
          <w:sz w:val="20"/>
          <w:szCs w:val="20"/>
        </w:rPr>
        <w:t>žiadateľom/</w:t>
      </w:r>
      <w:r w:rsidR="007A33E7" w:rsidRPr="002F3653">
        <w:rPr>
          <w:rFonts w:ascii="Calibri" w:hAnsi="Calibri" w:cs="Calibri"/>
          <w:sz w:val="20"/>
          <w:szCs w:val="20"/>
        </w:rPr>
        <w:t>p</w:t>
      </w:r>
      <w:r w:rsidRPr="002F3653">
        <w:rPr>
          <w:rFonts w:ascii="Calibri" w:hAnsi="Calibri" w:cs="Calibri"/>
          <w:sz w:val="20"/>
          <w:szCs w:val="20"/>
        </w:rPr>
        <w:t>rijímateľom a</w:t>
      </w:r>
      <w:r w:rsidR="002C072A" w:rsidRPr="002F3653">
        <w:rPr>
          <w:rFonts w:ascii="Calibri" w:hAnsi="Calibri" w:cs="Calibri"/>
          <w:sz w:val="20"/>
          <w:szCs w:val="20"/>
        </w:rPr>
        <w:t> </w:t>
      </w:r>
      <w:r w:rsidRPr="002F3653">
        <w:rPr>
          <w:rFonts w:ascii="Calibri" w:hAnsi="Calibri" w:cs="Calibri"/>
          <w:sz w:val="20"/>
          <w:szCs w:val="20"/>
        </w:rPr>
        <w:t>RO prebieha písomnou formou</w:t>
      </w:r>
      <w:r w:rsidR="000C5A24" w:rsidRPr="000C5A24">
        <w:rPr>
          <w:rStyle w:val="Odkaznapoznmkupodiarou"/>
          <w:rFonts w:ascii="Calibri" w:hAnsi="Calibri" w:cs="Calibri"/>
          <w:sz w:val="20"/>
          <w:szCs w:val="20"/>
        </w:rPr>
        <w:footnoteReference w:id="40"/>
      </w:r>
      <w:r w:rsidRPr="002F3653">
        <w:rPr>
          <w:rFonts w:ascii="Calibri" w:hAnsi="Calibri" w:cs="Calibri"/>
          <w:sz w:val="20"/>
          <w:szCs w:val="20"/>
        </w:rPr>
        <w:t xml:space="preserve"> prostredníctvom doporučenej listovej zásielky, elektronick</w:t>
      </w:r>
      <w:r w:rsidR="002731DC" w:rsidRPr="002F3653">
        <w:rPr>
          <w:rFonts w:ascii="Calibri" w:hAnsi="Calibri" w:cs="Calibri"/>
          <w:sz w:val="20"/>
          <w:szCs w:val="20"/>
        </w:rPr>
        <w:t>ou</w:t>
      </w:r>
      <w:r w:rsidR="001A7A7B" w:rsidRPr="002F3653">
        <w:rPr>
          <w:rFonts w:ascii="Calibri" w:hAnsi="Calibri" w:cs="Calibri"/>
          <w:sz w:val="20"/>
          <w:szCs w:val="20"/>
        </w:rPr>
        <w:t xml:space="preserve"> form</w:t>
      </w:r>
      <w:r w:rsidR="002731DC" w:rsidRPr="002F3653">
        <w:rPr>
          <w:rFonts w:ascii="Calibri" w:hAnsi="Calibri" w:cs="Calibri"/>
          <w:sz w:val="20"/>
          <w:szCs w:val="20"/>
        </w:rPr>
        <w:t>ou</w:t>
      </w:r>
      <w:r w:rsidR="003B0D29" w:rsidRPr="002F3653">
        <w:rPr>
          <w:rFonts w:ascii="Calibri" w:hAnsi="Calibri" w:cs="Calibri"/>
          <w:sz w:val="20"/>
          <w:szCs w:val="20"/>
        </w:rPr>
        <w:t>, vnútorným list</w:t>
      </w:r>
      <w:r w:rsidR="000F565B" w:rsidRPr="002F3653">
        <w:rPr>
          <w:rFonts w:ascii="Calibri" w:hAnsi="Calibri" w:cs="Calibri"/>
          <w:sz w:val="20"/>
          <w:szCs w:val="20"/>
        </w:rPr>
        <w:t>om</w:t>
      </w:r>
      <w:r w:rsidR="003B0D29" w:rsidRPr="002F3653">
        <w:rPr>
          <w:rStyle w:val="Odkaznapoznmkupodiarou"/>
          <w:rFonts w:ascii="Calibri" w:hAnsi="Calibri" w:cs="Calibri"/>
          <w:sz w:val="20"/>
          <w:szCs w:val="20"/>
        </w:rPr>
        <w:footnoteReference w:id="41"/>
      </w:r>
      <w:r w:rsidRPr="002F3653">
        <w:rPr>
          <w:rFonts w:ascii="Calibri" w:hAnsi="Calibri" w:cs="Calibri"/>
          <w:sz w:val="20"/>
          <w:szCs w:val="20"/>
        </w:rPr>
        <w:t xml:space="preserve"> a</w:t>
      </w:r>
      <w:r w:rsidR="002C072A" w:rsidRPr="002F3653">
        <w:rPr>
          <w:rFonts w:ascii="Calibri" w:hAnsi="Calibri" w:cs="Calibri"/>
          <w:sz w:val="20"/>
          <w:szCs w:val="20"/>
        </w:rPr>
        <w:t> </w:t>
      </w:r>
      <w:r w:rsidRPr="002F3653">
        <w:rPr>
          <w:rFonts w:ascii="Calibri" w:hAnsi="Calibri" w:cs="Calibri"/>
          <w:sz w:val="20"/>
          <w:szCs w:val="20"/>
        </w:rPr>
        <w:t>prostredníctvom systému ITMS2014+</w:t>
      </w:r>
      <w:r w:rsidR="001A7A7B" w:rsidRPr="002F3653">
        <w:rPr>
          <w:rFonts w:ascii="Calibri" w:hAnsi="Calibri" w:cs="Calibri"/>
          <w:sz w:val="20"/>
          <w:szCs w:val="20"/>
        </w:rPr>
        <w:t xml:space="preserve">, ak </w:t>
      </w:r>
      <w:r w:rsidR="0098532E" w:rsidRPr="002F3653">
        <w:rPr>
          <w:rFonts w:ascii="Calibri" w:hAnsi="Calibri" w:cs="Calibri"/>
          <w:sz w:val="20"/>
          <w:szCs w:val="20"/>
        </w:rPr>
        <w:t>Z</w:t>
      </w:r>
      <w:r w:rsidR="001A7A7B" w:rsidRPr="002F3653">
        <w:rPr>
          <w:rFonts w:ascii="Calibri" w:hAnsi="Calibri" w:cs="Calibri"/>
          <w:sz w:val="20"/>
          <w:szCs w:val="20"/>
        </w:rPr>
        <w:t>mluva o</w:t>
      </w:r>
      <w:r w:rsidR="002C072A" w:rsidRPr="002F3653">
        <w:rPr>
          <w:rFonts w:ascii="Calibri" w:hAnsi="Calibri" w:cs="Calibri"/>
          <w:sz w:val="20"/>
          <w:szCs w:val="20"/>
        </w:rPr>
        <w:t> </w:t>
      </w:r>
      <w:r w:rsidR="001A7A7B" w:rsidRPr="002F3653">
        <w:rPr>
          <w:rFonts w:ascii="Calibri" w:hAnsi="Calibri" w:cs="Calibri"/>
          <w:sz w:val="20"/>
          <w:szCs w:val="20"/>
        </w:rPr>
        <w:t>poskytnutí NFP neustanoví inak</w:t>
      </w:r>
      <w:r w:rsidRPr="002F3653">
        <w:rPr>
          <w:rFonts w:ascii="Calibri" w:hAnsi="Calibri" w:cs="Calibri"/>
          <w:sz w:val="20"/>
          <w:szCs w:val="20"/>
        </w:rPr>
        <w:t>. V</w:t>
      </w:r>
      <w:r w:rsidR="002C072A" w:rsidRPr="002F3653">
        <w:rPr>
          <w:rFonts w:ascii="Calibri" w:hAnsi="Calibri" w:cs="Calibri"/>
          <w:sz w:val="20"/>
          <w:szCs w:val="20"/>
        </w:rPr>
        <w:t> </w:t>
      </w:r>
      <w:r w:rsidRPr="002F3653">
        <w:rPr>
          <w:rFonts w:ascii="Calibri" w:hAnsi="Calibri" w:cs="Calibri"/>
          <w:sz w:val="20"/>
          <w:szCs w:val="20"/>
        </w:rPr>
        <w:t xml:space="preserve">prípade dočasnej nefunkčnosti ITMS2014+ predkladá </w:t>
      </w:r>
      <w:r w:rsidR="00B36B20" w:rsidRPr="002F3653">
        <w:rPr>
          <w:rFonts w:ascii="Calibri" w:eastAsia="Calibri" w:hAnsi="Calibri" w:cs="Calibri"/>
          <w:color w:val="000000"/>
          <w:sz w:val="20"/>
          <w:szCs w:val="20"/>
        </w:rPr>
        <w:t>ž</w:t>
      </w:r>
      <w:r w:rsidR="00B36B20" w:rsidRPr="002F3653">
        <w:rPr>
          <w:rFonts w:ascii="Calibri" w:hAnsi="Calibri" w:cs="Calibri"/>
          <w:sz w:val="20"/>
          <w:szCs w:val="20"/>
        </w:rPr>
        <w:t>iadateľ/</w:t>
      </w:r>
      <w:r w:rsidR="007A33E7" w:rsidRPr="002F3653">
        <w:rPr>
          <w:rFonts w:ascii="Calibri" w:hAnsi="Calibri" w:cs="Calibri"/>
          <w:sz w:val="20"/>
          <w:szCs w:val="20"/>
        </w:rPr>
        <w:t>p</w:t>
      </w:r>
      <w:r w:rsidRPr="002F3653">
        <w:rPr>
          <w:rFonts w:ascii="Calibri" w:hAnsi="Calibri" w:cs="Calibri"/>
          <w:sz w:val="20"/>
          <w:szCs w:val="20"/>
        </w:rPr>
        <w:t>rijímateľ predmetnú dokumentáciu v</w:t>
      </w:r>
      <w:r w:rsidR="002C072A" w:rsidRPr="002F3653">
        <w:rPr>
          <w:rFonts w:ascii="Calibri" w:hAnsi="Calibri" w:cs="Calibri"/>
          <w:sz w:val="20"/>
          <w:szCs w:val="20"/>
        </w:rPr>
        <w:t> </w:t>
      </w:r>
      <w:r w:rsidRPr="002F3653">
        <w:rPr>
          <w:rFonts w:ascii="Calibri" w:hAnsi="Calibri" w:cs="Calibri"/>
          <w:sz w:val="20"/>
          <w:szCs w:val="20"/>
        </w:rPr>
        <w:t xml:space="preserve">elektronickej forme na </w:t>
      </w:r>
      <w:r w:rsidR="001A7A7B" w:rsidRPr="002F3653">
        <w:rPr>
          <w:rFonts w:ascii="Calibri" w:hAnsi="Calibri" w:cs="Calibri"/>
          <w:sz w:val="20"/>
          <w:szCs w:val="20"/>
        </w:rPr>
        <w:t xml:space="preserve">elektronickom nosiči, resp. na </w:t>
      </w:r>
      <w:r w:rsidRPr="002F3653">
        <w:rPr>
          <w:rFonts w:ascii="Calibri" w:hAnsi="Calibri" w:cs="Calibri"/>
          <w:sz w:val="20"/>
          <w:szCs w:val="20"/>
        </w:rPr>
        <w:t xml:space="preserve">e-mailový kontakt RO.  </w:t>
      </w:r>
    </w:p>
    <w:p w14:paraId="62D911CF" w14:textId="77777777" w:rsidR="007A33E7" w:rsidRPr="002F3653" w:rsidRDefault="00B36B20" w:rsidP="001614CC">
      <w:pPr>
        <w:pStyle w:val="Odsekzoznamu"/>
        <w:numPr>
          <w:ilvl w:val="0"/>
          <w:numId w:val="18"/>
        </w:numPr>
        <w:autoSpaceDE w:val="0"/>
        <w:autoSpaceDN w:val="0"/>
        <w:adjustRightInd w:val="0"/>
        <w:spacing w:before="120" w:after="120" w:line="276" w:lineRule="auto"/>
        <w:ind w:left="540" w:hanging="540"/>
        <w:contextualSpacing w:val="0"/>
        <w:jc w:val="both"/>
        <w:rPr>
          <w:rFonts w:ascii="Calibri" w:hAnsi="Calibri" w:cs="Calibri"/>
          <w:sz w:val="20"/>
          <w:szCs w:val="20"/>
        </w:rPr>
      </w:pPr>
      <w:r w:rsidRPr="002F3653">
        <w:rPr>
          <w:rFonts w:ascii="Calibri" w:eastAsia="Calibri" w:hAnsi="Calibri" w:cs="Calibri"/>
          <w:color w:val="000000"/>
          <w:sz w:val="20"/>
          <w:szCs w:val="20"/>
        </w:rPr>
        <w:t>Ž</w:t>
      </w:r>
      <w:r w:rsidRPr="002F3653">
        <w:rPr>
          <w:rFonts w:ascii="Calibri" w:hAnsi="Calibri" w:cs="Calibri"/>
          <w:sz w:val="20"/>
          <w:szCs w:val="20"/>
        </w:rPr>
        <w:t>iadateľ/</w:t>
      </w:r>
      <w:r w:rsidR="00597E02" w:rsidRPr="002F3653">
        <w:rPr>
          <w:rFonts w:ascii="Calibri" w:hAnsi="Calibri" w:cs="Calibri"/>
          <w:sz w:val="20"/>
          <w:szCs w:val="20"/>
        </w:rPr>
        <w:t xml:space="preserve">Prijímateľ adresuje </w:t>
      </w:r>
      <w:r w:rsidR="001A7A7B" w:rsidRPr="002F3653">
        <w:rPr>
          <w:rFonts w:ascii="Calibri" w:hAnsi="Calibri" w:cs="Calibri"/>
          <w:sz w:val="20"/>
          <w:szCs w:val="20"/>
        </w:rPr>
        <w:t>dokumentáciu v</w:t>
      </w:r>
      <w:r w:rsidR="002C072A" w:rsidRPr="002F3653">
        <w:rPr>
          <w:rFonts w:ascii="Calibri" w:hAnsi="Calibri" w:cs="Calibri"/>
          <w:sz w:val="20"/>
          <w:szCs w:val="20"/>
        </w:rPr>
        <w:t> </w:t>
      </w:r>
      <w:r w:rsidR="001A7A7B" w:rsidRPr="002F3653">
        <w:rPr>
          <w:rFonts w:ascii="Calibri" w:hAnsi="Calibri" w:cs="Calibri"/>
          <w:sz w:val="20"/>
          <w:szCs w:val="20"/>
        </w:rPr>
        <w:t>písomnej forme vrát</w:t>
      </w:r>
      <w:r w:rsidR="00115851" w:rsidRPr="002F3653">
        <w:rPr>
          <w:rFonts w:ascii="Calibri" w:hAnsi="Calibri" w:cs="Calibri"/>
          <w:sz w:val="20"/>
          <w:szCs w:val="20"/>
        </w:rPr>
        <w:t>a</w:t>
      </w:r>
      <w:r w:rsidR="001A7A7B" w:rsidRPr="002F3653">
        <w:rPr>
          <w:rFonts w:ascii="Calibri" w:hAnsi="Calibri" w:cs="Calibri"/>
          <w:sz w:val="20"/>
          <w:szCs w:val="20"/>
        </w:rPr>
        <w:t xml:space="preserve">ne dokumentácie na elektronickom nosiči </w:t>
      </w:r>
      <w:r w:rsidR="00597E02" w:rsidRPr="00150B15">
        <w:rPr>
          <w:rFonts w:ascii="Calibri" w:hAnsi="Calibri" w:cs="Calibri"/>
          <w:sz w:val="20"/>
          <w:szCs w:val="20"/>
        </w:rPr>
        <w:t xml:space="preserve">na </w:t>
      </w:r>
      <w:ins w:id="315" w:author="Chromíková, Katarína" w:date="2020-12-10T16:29:00Z">
        <w:r w:rsidR="00150B15" w:rsidRPr="00150B15">
          <w:rPr>
            <w:rFonts w:ascii="Calibri" w:hAnsi="Calibri" w:cs="Calibri"/>
            <w:sz w:val="20"/>
            <w:szCs w:val="20"/>
          </w:rPr>
          <w:t>Ministerstvo dopravy a výstavby SR</w:t>
        </w:r>
      </w:ins>
      <w:del w:id="316" w:author="Chromíková, Katarína" w:date="2020-12-10T16:29:00Z">
        <w:r w:rsidR="00597E02" w:rsidRPr="00150B15" w:rsidDel="00150B15">
          <w:rPr>
            <w:rFonts w:ascii="Calibri" w:hAnsi="Calibri" w:cs="Calibri"/>
            <w:sz w:val="20"/>
            <w:szCs w:val="20"/>
          </w:rPr>
          <w:delText>Sekciu riadenia projektov, Oddelenie kontroly verejného obstarávania</w:delText>
        </w:r>
      </w:del>
      <w:r w:rsidR="007A33E7" w:rsidRPr="00150B15">
        <w:rPr>
          <w:rFonts w:ascii="Calibri" w:hAnsi="Calibri" w:cs="Calibri"/>
          <w:i/>
          <w:sz w:val="20"/>
          <w:szCs w:val="20"/>
        </w:rPr>
        <w:t xml:space="preserve"> </w:t>
      </w:r>
      <w:r w:rsidR="007A33E7" w:rsidRPr="00150B15">
        <w:rPr>
          <w:rFonts w:ascii="Calibri" w:hAnsi="Calibri" w:cs="Calibri"/>
          <w:sz w:val="20"/>
          <w:szCs w:val="20"/>
        </w:rPr>
        <w:t>na</w:t>
      </w:r>
      <w:r w:rsidR="007A33E7" w:rsidRPr="002F3653">
        <w:rPr>
          <w:rFonts w:ascii="Calibri" w:hAnsi="Calibri" w:cs="Calibri"/>
          <w:sz w:val="20"/>
          <w:szCs w:val="20"/>
        </w:rPr>
        <w:t xml:space="preserve"> adresu:</w:t>
      </w:r>
    </w:p>
    <w:p w14:paraId="3C8D2225" w14:textId="77777777" w:rsidR="007A33E7" w:rsidRPr="00150B15" w:rsidRDefault="007A33E7" w:rsidP="00817140">
      <w:pPr>
        <w:pStyle w:val="Odsekzoznamu"/>
        <w:autoSpaceDE w:val="0"/>
        <w:autoSpaceDN w:val="0"/>
        <w:adjustRightInd w:val="0"/>
        <w:spacing w:before="120" w:after="120"/>
        <w:ind w:left="540" w:firstLine="4"/>
        <w:jc w:val="both"/>
        <w:rPr>
          <w:rFonts w:ascii="Calibri" w:hAnsi="Calibri" w:cs="Calibri"/>
          <w:b/>
          <w:sz w:val="20"/>
          <w:szCs w:val="20"/>
        </w:rPr>
      </w:pPr>
      <w:r w:rsidRPr="00150B15">
        <w:rPr>
          <w:rFonts w:ascii="Calibri" w:hAnsi="Calibri" w:cs="Calibri"/>
          <w:b/>
          <w:sz w:val="20"/>
          <w:szCs w:val="20"/>
        </w:rPr>
        <w:t xml:space="preserve">Ministerstvo dopravy </w:t>
      </w:r>
      <w:r w:rsidR="0073229E" w:rsidRPr="00150B15">
        <w:rPr>
          <w:rFonts w:ascii="Calibri" w:hAnsi="Calibri" w:cs="Calibri"/>
          <w:b/>
          <w:sz w:val="20"/>
          <w:szCs w:val="20"/>
        </w:rPr>
        <w:t xml:space="preserve">a </w:t>
      </w:r>
      <w:r w:rsidRPr="00150B15">
        <w:rPr>
          <w:rFonts w:ascii="Calibri" w:hAnsi="Calibri" w:cs="Calibri"/>
          <w:b/>
          <w:sz w:val="20"/>
          <w:szCs w:val="20"/>
        </w:rPr>
        <w:t>výstavby SR</w:t>
      </w:r>
    </w:p>
    <w:p w14:paraId="0D63A728" w14:textId="77777777" w:rsidR="007A33E7" w:rsidRPr="002F3653" w:rsidRDefault="007A33E7" w:rsidP="00817140">
      <w:pPr>
        <w:pStyle w:val="Odsekzoznamu"/>
        <w:autoSpaceDE w:val="0"/>
        <w:autoSpaceDN w:val="0"/>
        <w:adjustRightInd w:val="0"/>
        <w:spacing w:before="120" w:after="120"/>
        <w:ind w:left="540" w:firstLine="4"/>
        <w:jc w:val="both"/>
        <w:rPr>
          <w:rFonts w:ascii="Calibri" w:hAnsi="Calibri" w:cs="Calibri"/>
          <w:sz w:val="20"/>
          <w:szCs w:val="20"/>
        </w:rPr>
      </w:pPr>
      <w:r w:rsidRPr="002F3653">
        <w:rPr>
          <w:rFonts w:ascii="Calibri" w:hAnsi="Calibri" w:cs="Calibri"/>
          <w:sz w:val="20"/>
          <w:szCs w:val="20"/>
        </w:rPr>
        <w:t>Sekcia riadenia projektov</w:t>
      </w:r>
    </w:p>
    <w:p w14:paraId="43106879" w14:textId="77777777" w:rsidR="007A33E7" w:rsidRPr="00150B15" w:rsidRDefault="007A33E7" w:rsidP="00817140">
      <w:pPr>
        <w:pStyle w:val="Odsekzoznamu"/>
        <w:autoSpaceDE w:val="0"/>
        <w:autoSpaceDN w:val="0"/>
        <w:adjustRightInd w:val="0"/>
        <w:spacing w:before="120" w:after="120"/>
        <w:ind w:left="540" w:firstLine="4"/>
        <w:jc w:val="both"/>
        <w:rPr>
          <w:rFonts w:ascii="Calibri" w:hAnsi="Calibri" w:cs="Calibri"/>
          <w:b/>
          <w:sz w:val="20"/>
          <w:szCs w:val="20"/>
        </w:rPr>
      </w:pPr>
      <w:r w:rsidRPr="00150B15">
        <w:rPr>
          <w:rFonts w:ascii="Calibri" w:hAnsi="Calibri" w:cs="Calibri"/>
          <w:b/>
          <w:sz w:val="20"/>
          <w:szCs w:val="20"/>
        </w:rPr>
        <w:t>Oddelenie kontroly verejného obstarávania</w:t>
      </w:r>
    </w:p>
    <w:p w14:paraId="6784B39C" w14:textId="77777777" w:rsidR="007A33E7" w:rsidRPr="002F3653" w:rsidRDefault="007A33E7" w:rsidP="00817140">
      <w:pPr>
        <w:pStyle w:val="Odsekzoznamu"/>
        <w:autoSpaceDE w:val="0"/>
        <w:autoSpaceDN w:val="0"/>
        <w:adjustRightInd w:val="0"/>
        <w:spacing w:before="120" w:after="120"/>
        <w:ind w:left="540" w:firstLine="4"/>
        <w:jc w:val="both"/>
        <w:rPr>
          <w:rFonts w:ascii="Calibri" w:hAnsi="Calibri" w:cs="Calibri"/>
          <w:sz w:val="20"/>
          <w:szCs w:val="20"/>
        </w:rPr>
      </w:pPr>
      <w:r w:rsidRPr="002F3653">
        <w:rPr>
          <w:rFonts w:ascii="Calibri" w:hAnsi="Calibri" w:cs="Calibri"/>
          <w:sz w:val="20"/>
          <w:szCs w:val="20"/>
        </w:rPr>
        <w:t>Námestie slobody 6</w:t>
      </w:r>
    </w:p>
    <w:p w14:paraId="68EB56B7" w14:textId="77777777" w:rsidR="007A33E7" w:rsidRPr="002F3653" w:rsidRDefault="007A33E7" w:rsidP="00817140">
      <w:pPr>
        <w:pStyle w:val="Odsekzoznamu"/>
        <w:autoSpaceDE w:val="0"/>
        <w:autoSpaceDN w:val="0"/>
        <w:adjustRightInd w:val="0"/>
        <w:spacing w:before="120" w:after="120"/>
        <w:ind w:left="540" w:firstLine="4"/>
        <w:contextualSpacing w:val="0"/>
        <w:jc w:val="both"/>
        <w:rPr>
          <w:rFonts w:ascii="Calibri" w:hAnsi="Calibri" w:cs="Calibri"/>
          <w:b/>
          <w:i/>
          <w:sz w:val="20"/>
          <w:szCs w:val="20"/>
        </w:rPr>
      </w:pPr>
      <w:r w:rsidRPr="002F3653">
        <w:rPr>
          <w:rFonts w:ascii="Calibri" w:hAnsi="Calibri" w:cs="Calibri"/>
          <w:sz w:val="20"/>
          <w:szCs w:val="20"/>
        </w:rPr>
        <w:t>810 05 Bratislava</w:t>
      </w:r>
      <w:r w:rsidRPr="002F3653">
        <w:rPr>
          <w:rFonts w:ascii="Calibri" w:hAnsi="Calibri" w:cs="Calibri"/>
          <w:b/>
          <w:i/>
          <w:sz w:val="20"/>
          <w:szCs w:val="20"/>
        </w:rPr>
        <w:t xml:space="preserve"> </w:t>
      </w:r>
    </w:p>
    <w:p w14:paraId="276A8BAA" w14:textId="77777777" w:rsidR="000B009E" w:rsidRPr="00150B15" w:rsidRDefault="00115851" w:rsidP="00DD62B5">
      <w:pPr>
        <w:pStyle w:val="Odsekzoznamu"/>
        <w:autoSpaceDE w:val="0"/>
        <w:autoSpaceDN w:val="0"/>
        <w:adjustRightInd w:val="0"/>
        <w:spacing w:before="120" w:after="120" w:line="276" w:lineRule="auto"/>
        <w:ind w:left="540"/>
        <w:contextualSpacing w:val="0"/>
        <w:jc w:val="both"/>
        <w:rPr>
          <w:rFonts w:ascii="Calibri" w:hAnsi="Calibri" w:cs="Calibri"/>
          <w:sz w:val="20"/>
          <w:szCs w:val="20"/>
        </w:rPr>
      </w:pPr>
      <w:r w:rsidRPr="002F3653">
        <w:rPr>
          <w:rFonts w:ascii="Calibri" w:hAnsi="Calibri" w:cs="Calibri"/>
          <w:sz w:val="20"/>
          <w:szCs w:val="20"/>
        </w:rPr>
        <w:t>V</w:t>
      </w:r>
      <w:r w:rsidR="002C072A" w:rsidRPr="002F3653">
        <w:rPr>
          <w:rFonts w:ascii="Calibri" w:hAnsi="Calibri" w:cs="Calibri"/>
          <w:sz w:val="20"/>
          <w:szCs w:val="20"/>
        </w:rPr>
        <w:t> </w:t>
      </w:r>
      <w:r w:rsidRPr="002F3653">
        <w:rPr>
          <w:rFonts w:ascii="Calibri" w:hAnsi="Calibri" w:cs="Calibri"/>
          <w:sz w:val="20"/>
          <w:szCs w:val="20"/>
        </w:rPr>
        <w:t xml:space="preserve">prípade prioritnej osi 7 OPII </w:t>
      </w:r>
      <w:r w:rsidR="00B36B20" w:rsidRPr="002F3653">
        <w:rPr>
          <w:rFonts w:ascii="Calibri" w:hAnsi="Calibri" w:cs="Calibri"/>
          <w:sz w:val="20"/>
          <w:szCs w:val="20"/>
        </w:rPr>
        <w:t>žiadateľ/</w:t>
      </w:r>
      <w:r w:rsidRPr="002F3653">
        <w:rPr>
          <w:rFonts w:ascii="Calibri" w:hAnsi="Calibri" w:cs="Calibri"/>
          <w:sz w:val="20"/>
          <w:szCs w:val="20"/>
        </w:rPr>
        <w:t xml:space="preserve">prijímateľ adresuje vždy na vedomie </w:t>
      </w:r>
      <w:r w:rsidR="000B009E" w:rsidRPr="002F3653">
        <w:rPr>
          <w:rFonts w:ascii="Calibri" w:hAnsi="Calibri" w:cs="Calibri"/>
          <w:sz w:val="20"/>
          <w:szCs w:val="20"/>
        </w:rPr>
        <w:t xml:space="preserve"> SO </w:t>
      </w:r>
      <w:r w:rsidRPr="002F3653">
        <w:rPr>
          <w:rFonts w:ascii="Calibri" w:hAnsi="Calibri" w:cs="Calibri"/>
          <w:sz w:val="20"/>
          <w:szCs w:val="20"/>
        </w:rPr>
        <w:t>dokumentáciu (zasielanú na RO) v</w:t>
      </w:r>
      <w:r w:rsidR="002C072A" w:rsidRPr="002F3653">
        <w:rPr>
          <w:rFonts w:ascii="Calibri" w:hAnsi="Calibri" w:cs="Calibri"/>
          <w:sz w:val="20"/>
          <w:szCs w:val="20"/>
        </w:rPr>
        <w:t> </w:t>
      </w:r>
      <w:r w:rsidRPr="002F3653">
        <w:rPr>
          <w:rFonts w:ascii="Calibri" w:hAnsi="Calibri" w:cs="Calibri"/>
          <w:sz w:val="20"/>
          <w:szCs w:val="20"/>
        </w:rPr>
        <w:t>písomnej forme vrátane dokumentácie na elektronickom nosiči na</w:t>
      </w:r>
      <w:r w:rsidR="000B009E" w:rsidRPr="002F3653">
        <w:rPr>
          <w:rFonts w:ascii="Calibri" w:hAnsi="Calibri" w:cs="Calibri"/>
          <w:sz w:val="20"/>
          <w:szCs w:val="20"/>
        </w:rPr>
        <w:t xml:space="preserve"> </w:t>
      </w:r>
      <w:del w:id="317" w:author="Chromíková, Katarína" w:date="2020-12-10T16:32:00Z">
        <w:r w:rsidRPr="00150B15" w:rsidDel="00150B15">
          <w:rPr>
            <w:rFonts w:ascii="Calibri" w:hAnsi="Calibri" w:cs="Calibri"/>
            <w:sz w:val="20"/>
            <w:szCs w:val="20"/>
          </w:rPr>
          <w:delText xml:space="preserve"> </w:delText>
        </w:r>
      </w:del>
      <w:ins w:id="318" w:author="autor" w:date="2020-12-02T16:52:00Z">
        <w:r w:rsidR="00CB4DDA" w:rsidRPr="00150B15">
          <w:rPr>
            <w:rFonts w:ascii="Calibri" w:hAnsi="Calibri" w:cs="Calibri"/>
            <w:sz w:val="20"/>
            <w:szCs w:val="20"/>
          </w:rPr>
          <w:t>Ministerstvo investícií, regionálneho rozvoja a informatizácie S</w:t>
        </w:r>
        <w:del w:id="319" w:author="Chromíková, Katarína" w:date="2020-12-10T16:32:00Z">
          <w:r w:rsidR="00CB4DDA" w:rsidRPr="00150B15" w:rsidDel="00150B15">
            <w:rPr>
              <w:rFonts w:ascii="Calibri" w:hAnsi="Calibri" w:cs="Calibri"/>
              <w:sz w:val="20"/>
              <w:szCs w:val="20"/>
            </w:rPr>
            <w:delText>lovenskej republiky</w:delText>
          </w:r>
        </w:del>
      </w:ins>
      <w:ins w:id="320" w:author="Chromíková, Katarína" w:date="2020-12-10T16:32:00Z">
        <w:r w:rsidR="00150B15">
          <w:rPr>
            <w:rFonts w:ascii="Calibri" w:hAnsi="Calibri" w:cs="Calibri"/>
            <w:sz w:val="20"/>
            <w:szCs w:val="20"/>
          </w:rPr>
          <w:t>R</w:t>
        </w:r>
      </w:ins>
      <w:del w:id="321" w:author="autor" w:date="2020-12-02T16:52:00Z">
        <w:r w:rsidR="005629CA" w:rsidRPr="00150B15" w:rsidDel="00CB4DDA">
          <w:rPr>
            <w:rFonts w:ascii="Calibri" w:hAnsi="Calibri" w:cs="Calibri"/>
            <w:sz w:val="20"/>
            <w:szCs w:val="20"/>
          </w:rPr>
          <w:delText>Úrad podpredsedu vlády pre investície a informatizáciu</w:delText>
        </w:r>
      </w:del>
      <w:del w:id="322" w:author="Chromíková, Katarína" w:date="2020-12-10T16:32:00Z">
        <w:r w:rsidR="005629CA" w:rsidRPr="00150B15" w:rsidDel="00150B15">
          <w:rPr>
            <w:rFonts w:ascii="Calibri" w:hAnsi="Calibri" w:cs="Calibri"/>
            <w:sz w:val="20"/>
            <w:szCs w:val="20"/>
          </w:rPr>
          <w:delText>,</w:delText>
        </w:r>
      </w:del>
      <w:r w:rsidR="005629CA" w:rsidRPr="00150B15">
        <w:rPr>
          <w:rFonts w:ascii="Calibri" w:hAnsi="Calibri" w:cs="Calibri"/>
          <w:sz w:val="20"/>
          <w:szCs w:val="20"/>
        </w:rPr>
        <w:t xml:space="preserve"> </w:t>
      </w:r>
      <w:del w:id="323" w:author="Chromíková, Katarína" w:date="2020-12-10T16:32:00Z">
        <w:r w:rsidR="005629CA" w:rsidRPr="00150B15" w:rsidDel="00150B15">
          <w:rPr>
            <w:rFonts w:ascii="Calibri" w:hAnsi="Calibri" w:cs="Calibri"/>
            <w:sz w:val="20"/>
            <w:szCs w:val="20"/>
          </w:rPr>
          <w:delText>Sekci</w:delText>
        </w:r>
        <w:r w:rsidR="000B009E" w:rsidRPr="00150B15" w:rsidDel="00150B15">
          <w:rPr>
            <w:rFonts w:ascii="Calibri" w:hAnsi="Calibri" w:cs="Calibri"/>
            <w:sz w:val="20"/>
            <w:szCs w:val="20"/>
          </w:rPr>
          <w:delText>u</w:delText>
        </w:r>
        <w:r w:rsidR="005629CA" w:rsidRPr="00150B15" w:rsidDel="00150B15">
          <w:rPr>
            <w:rFonts w:ascii="Calibri" w:hAnsi="Calibri" w:cs="Calibri"/>
            <w:sz w:val="20"/>
            <w:szCs w:val="20"/>
          </w:rPr>
          <w:delText xml:space="preserve"> </w:delText>
        </w:r>
        <w:r w:rsidR="002F2099" w:rsidRPr="00150B15" w:rsidDel="00150B15">
          <w:rPr>
            <w:rFonts w:ascii="Calibri" w:hAnsi="Calibri" w:cs="Calibri"/>
            <w:sz w:val="20"/>
            <w:szCs w:val="20"/>
          </w:rPr>
          <w:delText xml:space="preserve">sprostredkovateľského orgánu informatizácie spoločnosti </w:delText>
        </w:r>
      </w:del>
      <w:r w:rsidR="000B009E" w:rsidRPr="00150B15">
        <w:rPr>
          <w:rFonts w:ascii="Calibri" w:hAnsi="Calibri" w:cs="Calibri"/>
          <w:sz w:val="20"/>
          <w:szCs w:val="20"/>
        </w:rPr>
        <w:t>na adresu:</w:t>
      </w:r>
    </w:p>
    <w:p w14:paraId="3D7CC2CA" w14:textId="77777777" w:rsidR="000B009E" w:rsidRPr="00150B15" w:rsidRDefault="00CB4DDA" w:rsidP="000B009E">
      <w:pPr>
        <w:pStyle w:val="Odsekzoznamu"/>
        <w:autoSpaceDE w:val="0"/>
        <w:autoSpaceDN w:val="0"/>
        <w:adjustRightInd w:val="0"/>
        <w:spacing w:line="276" w:lineRule="auto"/>
        <w:ind w:left="547"/>
        <w:contextualSpacing w:val="0"/>
        <w:jc w:val="both"/>
        <w:rPr>
          <w:rFonts w:ascii="Calibri" w:hAnsi="Calibri" w:cs="Calibri"/>
          <w:b/>
          <w:sz w:val="20"/>
          <w:szCs w:val="20"/>
        </w:rPr>
      </w:pPr>
      <w:ins w:id="324" w:author="autor" w:date="2020-12-02T16:49:00Z">
        <w:r w:rsidRPr="00150B15">
          <w:rPr>
            <w:rFonts w:ascii="Calibri" w:hAnsi="Calibri" w:cs="Calibri"/>
            <w:b/>
            <w:sz w:val="20"/>
            <w:szCs w:val="20"/>
          </w:rPr>
          <w:t xml:space="preserve">Ministerstvo investícií, regionálneho rozvoja a informatizácie </w:t>
        </w:r>
        <w:del w:id="325" w:author="Chromíková, Katarína" w:date="2020-12-10T16:32:00Z">
          <w:r w:rsidRPr="00150B15" w:rsidDel="00150B15">
            <w:rPr>
              <w:rFonts w:ascii="Calibri" w:hAnsi="Calibri" w:cs="Calibri"/>
              <w:b/>
              <w:sz w:val="20"/>
              <w:szCs w:val="20"/>
            </w:rPr>
            <w:delText>Slovenskej republiky</w:delText>
          </w:r>
        </w:del>
      </w:ins>
      <w:ins w:id="326" w:author="Chromíková, Katarína" w:date="2020-12-10T16:32:00Z">
        <w:r w:rsidR="00150B15">
          <w:rPr>
            <w:rFonts w:ascii="Calibri" w:hAnsi="Calibri" w:cs="Calibri"/>
            <w:b/>
            <w:sz w:val="20"/>
            <w:szCs w:val="20"/>
          </w:rPr>
          <w:t>SR</w:t>
        </w:r>
      </w:ins>
      <w:del w:id="327" w:author="autor" w:date="2020-12-02T16:49:00Z">
        <w:r w:rsidR="000B009E" w:rsidRPr="00150B15" w:rsidDel="00CB4DDA">
          <w:rPr>
            <w:rFonts w:ascii="Calibri" w:hAnsi="Calibri" w:cs="Calibri"/>
            <w:b/>
            <w:sz w:val="20"/>
            <w:szCs w:val="20"/>
          </w:rPr>
          <w:delText>Úrad podpredsedu vlády pre investície a informatizáciu</w:delText>
        </w:r>
      </w:del>
    </w:p>
    <w:p w14:paraId="7649848A" w14:textId="77777777" w:rsidR="000B009E" w:rsidRPr="00150B15" w:rsidRDefault="000B009E" w:rsidP="000B009E">
      <w:pPr>
        <w:pStyle w:val="Odsekzoznamu"/>
        <w:autoSpaceDE w:val="0"/>
        <w:autoSpaceDN w:val="0"/>
        <w:adjustRightInd w:val="0"/>
        <w:spacing w:line="276" w:lineRule="auto"/>
        <w:ind w:left="547"/>
        <w:contextualSpacing w:val="0"/>
        <w:jc w:val="both"/>
        <w:rPr>
          <w:rFonts w:ascii="Calibri" w:hAnsi="Calibri" w:cs="Calibri"/>
          <w:b/>
          <w:sz w:val="20"/>
          <w:szCs w:val="20"/>
        </w:rPr>
      </w:pPr>
      <w:r w:rsidRPr="00150B15">
        <w:rPr>
          <w:rFonts w:ascii="Calibri" w:hAnsi="Calibri" w:cs="Calibri"/>
          <w:b/>
          <w:sz w:val="20"/>
          <w:szCs w:val="20"/>
        </w:rPr>
        <w:t xml:space="preserve">Sekcia </w:t>
      </w:r>
      <w:r w:rsidR="002F2099" w:rsidRPr="00150B15">
        <w:rPr>
          <w:rFonts w:ascii="Calibri" w:hAnsi="Calibri" w:cs="Calibri"/>
          <w:b/>
          <w:sz w:val="20"/>
          <w:szCs w:val="20"/>
        </w:rPr>
        <w:t>sprostredkovateľského orgánu informatizácie spoločnosti</w:t>
      </w:r>
    </w:p>
    <w:p w14:paraId="7D6E9512" w14:textId="77777777" w:rsidR="000B009E" w:rsidRPr="002F3653" w:rsidRDefault="000B009E" w:rsidP="000B009E">
      <w:pPr>
        <w:pStyle w:val="Odsekzoznamu"/>
        <w:autoSpaceDE w:val="0"/>
        <w:autoSpaceDN w:val="0"/>
        <w:adjustRightInd w:val="0"/>
        <w:spacing w:before="120" w:after="120"/>
        <w:ind w:left="540"/>
        <w:jc w:val="both"/>
        <w:rPr>
          <w:rFonts w:ascii="Calibri" w:hAnsi="Calibri" w:cs="Calibri"/>
          <w:sz w:val="20"/>
          <w:szCs w:val="20"/>
        </w:rPr>
      </w:pPr>
      <w:r w:rsidRPr="002F3653">
        <w:rPr>
          <w:rFonts w:ascii="Calibri" w:hAnsi="Calibri" w:cs="Calibri"/>
          <w:sz w:val="20"/>
          <w:szCs w:val="20"/>
        </w:rPr>
        <w:t>Štefánikova 15</w:t>
      </w:r>
    </w:p>
    <w:p w14:paraId="1659C5F5" w14:textId="77777777" w:rsidR="007A33E7" w:rsidRPr="002F3653" w:rsidRDefault="000B009E" w:rsidP="000B009E">
      <w:pPr>
        <w:pStyle w:val="Odsekzoznamu"/>
        <w:autoSpaceDE w:val="0"/>
        <w:autoSpaceDN w:val="0"/>
        <w:adjustRightInd w:val="0"/>
        <w:spacing w:before="120" w:after="120" w:line="276" w:lineRule="auto"/>
        <w:ind w:left="540"/>
        <w:contextualSpacing w:val="0"/>
        <w:jc w:val="both"/>
        <w:rPr>
          <w:rFonts w:ascii="Calibri" w:hAnsi="Calibri" w:cs="Calibri"/>
          <w:sz w:val="20"/>
          <w:szCs w:val="20"/>
        </w:rPr>
      </w:pPr>
      <w:r w:rsidRPr="002F3653">
        <w:rPr>
          <w:rFonts w:ascii="Calibri" w:hAnsi="Calibri" w:cs="Calibri"/>
          <w:sz w:val="20"/>
          <w:szCs w:val="20"/>
        </w:rPr>
        <w:t>811 05 Bratislava</w:t>
      </w:r>
    </w:p>
    <w:p w14:paraId="0D0C0992" w14:textId="77777777" w:rsidR="00597E02" w:rsidRPr="002F3653" w:rsidRDefault="00597E02" w:rsidP="001614CC">
      <w:pPr>
        <w:pStyle w:val="Odsekzoznamu"/>
        <w:numPr>
          <w:ilvl w:val="0"/>
          <w:numId w:val="18"/>
        </w:numPr>
        <w:autoSpaceDE w:val="0"/>
        <w:autoSpaceDN w:val="0"/>
        <w:adjustRightInd w:val="0"/>
        <w:spacing w:before="180" w:after="120" w:line="276" w:lineRule="auto"/>
        <w:ind w:left="540" w:hanging="540"/>
        <w:contextualSpacing w:val="0"/>
        <w:jc w:val="both"/>
        <w:rPr>
          <w:rFonts w:ascii="Calibri" w:hAnsi="Calibri" w:cs="Calibri"/>
          <w:sz w:val="20"/>
          <w:szCs w:val="20"/>
        </w:rPr>
      </w:pPr>
      <w:r w:rsidRPr="002F3653">
        <w:rPr>
          <w:rFonts w:ascii="Calibri" w:hAnsi="Calibri" w:cs="Calibri"/>
          <w:sz w:val="20"/>
          <w:szCs w:val="20"/>
        </w:rPr>
        <w:t>Doručovanie</w:t>
      </w:r>
      <w:r w:rsidR="007A33E7" w:rsidRPr="002F3653">
        <w:rPr>
          <w:rFonts w:ascii="Calibri" w:hAnsi="Calibri" w:cs="Calibri"/>
          <w:sz w:val="20"/>
          <w:szCs w:val="20"/>
        </w:rPr>
        <w:t xml:space="preserve"> </w:t>
      </w:r>
      <w:r w:rsidRPr="002F3653">
        <w:rPr>
          <w:rFonts w:ascii="Calibri" w:hAnsi="Calibri" w:cs="Calibri"/>
          <w:sz w:val="20"/>
          <w:szCs w:val="20"/>
        </w:rPr>
        <w:t>osobne alebo prostredníctvom kuriéra je možné v</w:t>
      </w:r>
      <w:r w:rsidR="002C072A" w:rsidRPr="002F3653">
        <w:rPr>
          <w:rFonts w:ascii="Calibri" w:hAnsi="Calibri" w:cs="Calibri"/>
          <w:sz w:val="20"/>
          <w:szCs w:val="20"/>
        </w:rPr>
        <w:t> </w:t>
      </w:r>
      <w:r w:rsidRPr="002F3653">
        <w:rPr>
          <w:rFonts w:ascii="Calibri" w:hAnsi="Calibri" w:cs="Calibri"/>
          <w:sz w:val="20"/>
          <w:szCs w:val="20"/>
        </w:rPr>
        <w:t>úradných hodinách do podateľne RO</w:t>
      </w:r>
      <w:r w:rsidR="00045C03" w:rsidRPr="002F3653">
        <w:rPr>
          <w:rFonts w:ascii="Calibri" w:hAnsi="Calibri" w:cs="Calibri"/>
          <w:sz w:val="20"/>
          <w:szCs w:val="20"/>
        </w:rPr>
        <w:t>, resp. SO</w:t>
      </w:r>
      <w:r w:rsidRPr="002F3653">
        <w:rPr>
          <w:rFonts w:ascii="Calibri" w:hAnsi="Calibri" w:cs="Calibri"/>
          <w:sz w:val="20"/>
          <w:szCs w:val="20"/>
        </w:rPr>
        <w:t xml:space="preserve">. </w:t>
      </w:r>
      <w:r w:rsidR="006C2BDE" w:rsidRPr="002F3653">
        <w:rPr>
          <w:rFonts w:ascii="Calibri" w:hAnsi="Calibri" w:cs="Calibri"/>
          <w:sz w:val="20"/>
          <w:szCs w:val="20"/>
        </w:rPr>
        <w:t xml:space="preserve">Úradné hodiny </w:t>
      </w:r>
      <w:r w:rsidR="0073229E">
        <w:rPr>
          <w:rFonts w:ascii="Calibri" w:hAnsi="Calibri" w:cs="Calibri"/>
          <w:sz w:val="20"/>
          <w:szCs w:val="20"/>
        </w:rPr>
        <w:t>MDV SR</w:t>
      </w:r>
      <w:r w:rsidR="006C2BDE" w:rsidRPr="002F3653">
        <w:rPr>
          <w:rFonts w:ascii="Calibri" w:hAnsi="Calibri" w:cs="Calibri"/>
          <w:sz w:val="20"/>
          <w:szCs w:val="20"/>
        </w:rPr>
        <w:t xml:space="preserve"> ako RO sú v</w:t>
      </w:r>
      <w:r w:rsidR="002C072A" w:rsidRPr="002F3653">
        <w:rPr>
          <w:rFonts w:ascii="Calibri" w:hAnsi="Calibri" w:cs="Calibri"/>
          <w:sz w:val="20"/>
          <w:szCs w:val="20"/>
        </w:rPr>
        <w:t> </w:t>
      </w:r>
      <w:r w:rsidR="006C2BDE" w:rsidRPr="002F3653">
        <w:rPr>
          <w:rFonts w:ascii="Calibri" w:hAnsi="Calibri" w:cs="Calibri"/>
          <w:sz w:val="20"/>
          <w:szCs w:val="20"/>
        </w:rPr>
        <w:t xml:space="preserve">pondelok </w:t>
      </w:r>
      <w:r w:rsidR="002C072A" w:rsidRPr="002F3653">
        <w:rPr>
          <w:rFonts w:ascii="Calibri" w:hAnsi="Calibri" w:cs="Calibri"/>
          <w:sz w:val="20"/>
          <w:szCs w:val="20"/>
        </w:rPr>
        <w:t>–</w:t>
      </w:r>
      <w:r w:rsidR="006C2BDE" w:rsidRPr="002F3653">
        <w:rPr>
          <w:rFonts w:ascii="Calibri" w:hAnsi="Calibri" w:cs="Calibri"/>
          <w:sz w:val="20"/>
          <w:szCs w:val="20"/>
        </w:rPr>
        <w:t xml:space="preserve"> piatok: 8.00 – 15.30 hod.</w:t>
      </w:r>
      <w:ins w:id="328" w:author="Chromíková, Katarína" w:date="2020-12-10T16:33:00Z">
        <w:r w:rsidR="00150B15">
          <w:rPr>
            <w:rFonts w:ascii="Calibri" w:hAnsi="Calibri" w:cs="Calibri"/>
            <w:sz w:val="20"/>
            <w:szCs w:val="20"/>
          </w:rPr>
          <w:t>,</w:t>
        </w:r>
      </w:ins>
      <w:r w:rsidR="006C2BDE" w:rsidRPr="002F3653">
        <w:rPr>
          <w:rFonts w:ascii="Calibri" w:hAnsi="Calibri" w:cs="Calibri"/>
          <w:sz w:val="20"/>
          <w:szCs w:val="20"/>
        </w:rPr>
        <w:t xml:space="preserve"> </w:t>
      </w:r>
      <w:del w:id="329" w:author="Chromíková, Katarína" w:date="2020-12-10T16:33:00Z">
        <w:r w:rsidR="005629CA" w:rsidRPr="002F3653" w:rsidDel="00150B15">
          <w:rPr>
            <w:rFonts w:ascii="Calibri" w:hAnsi="Calibri" w:cs="Calibri"/>
            <w:sz w:val="20"/>
            <w:szCs w:val="20"/>
          </w:rPr>
          <w:delText>Ú</w:delText>
        </w:r>
      </w:del>
      <w:ins w:id="330" w:author="Chromíková, Katarína" w:date="2020-12-10T16:33:00Z">
        <w:r w:rsidR="00150B15">
          <w:rPr>
            <w:rFonts w:ascii="Calibri" w:hAnsi="Calibri" w:cs="Calibri"/>
            <w:sz w:val="20"/>
            <w:szCs w:val="20"/>
          </w:rPr>
          <w:t>ú</w:t>
        </w:r>
      </w:ins>
      <w:r w:rsidR="005629CA" w:rsidRPr="002F3653">
        <w:rPr>
          <w:rFonts w:ascii="Calibri" w:hAnsi="Calibri" w:cs="Calibri"/>
          <w:sz w:val="20"/>
          <w:szCs w:val="20"/>
        </w:rPr>
        <w:t xml:space="preserve">radné hodiny </w:t>
      </w:r>
      <w:del w:id="331" w:author="autor" w:date="2020-12-02T16:52:00Z">
        <w:r w:rsidR="00DE6365" w:rsidRPr="002F3653" w:rsidDel="00CB4DDA">
          <w:rPr>
            <w:rFonts w:ascii="Calibri" w:hAnsi="Calibri" w:cs="Calibri"/>
            <w:sz w:val="20"/>
            <w:szCs w:val="20"/>
          </w:rPr>
          <w:delText>ÚPPVII</w:delText>
        </w:r>
        <w:r w:rsidR="005629CA" w:rsidRPr="002F3653" w:rsidDel="00CB4DDA">
          <w:rPr>
            <w:rFonts w:ascii="Calibri" w:hAnsi="Calibri" w:cs="Calibri"/>
            <w:sz w:val="20"/>
            <w:szCs w:val="20"/>
          </w:rPr>
          <w:delText xml:space="preserve"> </w:delText>
        </w:r>
      </w:del>
      <w:ins w:id="332" w:author="autor" w:date="2020-12-02T16:52:00Z">
        <w:r w:rsidR="00CB4DDA">
          <w:rPr>
            <w:rFonts w:ascii="Calibri" w:hAnsi="Calibri" w:cs="Calibri"/>
            <w:sz w:val="20"/>
            <w:szCs w:val="20"/>
          </w:rPr>
          <w:t>MIRRI SR</w:t>
        </w:r>
        <w:r w:rsidR="00CB4DDA" w:rsidRPr="002F3653" w:rsidDel="003B712A">
          <w:rPr>
            <w:rFonts w:ascii="Calibri" w:hAnsi="Calibri" w:cs="Calibri"/>
            <w:sz w:val="20"/>
            <w:szCs w:val="20"/>
          </w:rPr>
          <w:t xml:space="preserve"> </w:t>
        </w:r>
      </w:ins>
      <w:r w:rsidR="005629CA" w:rsidRPr="002F3653">
        <w:rPr>
          <w:rFonts w:ascii="Calibri" w:hAnsi="Calibri" w:cs="Calibri"/>
          <w:sz w:val="20"/>
          <w:szCs w:val="20"/>
        </w:rPr>
        <w:t>sú zverejnené na webovom sídle</w:t>
      </w:r>
      <w:r w:rsidR="003C5FBE" w:rsidRPr="002F3653">
        <w:rPr>
          <w:rFonts w:ascii="Calibri" w:hAnsi="Calibri" w:cs="Calibri"/>
          <w:sz w:val="20"/>
          <w:szCs w:val="20"/>
        </w:rPr>
        <w:t xml:space="preserve"> </w:t>
      </w:r>
      <w:hyperlink r:id="rId20" w:history="1">
        <w:r w:rsidR="003C5FBE" w:rsidRPr="002F3653">
          <w:rPr>
            <w:rStyle w:val="Hypertextovprepojenie"/>
            <w:rFonts w:ascii="Calibri" w:hAnsi="Calibri" w:cs="Calibri"/>
            <w:sz w:val="20"/>
            <w:szCs w:val="20"/>
          </w:rPr>
          <w:t>www.vicepremier.gov.sk</w:t>
        </w:r>
      </w:hyperlink>
      <w:r w:rsidR="003C5FBE" w:rsidRPr="002F3653">
        <w:rPr>
          <w:rFonts w:ascii="Calibri" w:hAnsi="Calibri" w:cs="Calibri"/>
          <w:sz w:val="20"/>
          <w:szCs w:val="20"/>
        </w:rPr>
        <w:t xml:space="preserve">. </w:t>
      </w:r>
    </w:p>
    <w:p w14:paraId="21D7D70B" w14:textId="77777777" w:rsidR="00C87FBC" w:rsidRPr="002F3653" w:rsidRDefault="00597E02" w:rsidP="00193D67">
      <w:pPr>
        <w:pStyle w:val="Nadpis2"/>
        <w:spacing w:line="276" w:lineRule="auto"/>
      </w:pPr>
      <w:bookmarkStart w:id="333" w:name="_2.6_Vyhlásenie_týkajúce"/>
      <w:bookmarkStart w:id="334" w:name="_Toc417161536"/>
      <w:bookmarkStart w:id="335" w:name="_Toc11153169"/>
      <w:bookmarkEnd w:id="333"/>
      <w:r w:rsidRPr="002F3653">
        <w:t>2</w:t>
      </w:r>
      <w:r w:rsidR="00C87FBC" w:rsidRPr="002F3653">
        <w:t>.</w:t>
      </w:r>
      <w:r w:rsidR="00FF6013" w:rsidRPr="002F3653">
        <w:t xml:space="preserve">6 </w:t>
      </w:r>
      <w:r w:rsidR="00C87FBC" w:rsidRPr="002F3653">
        <w:t>Vyhlásenie týkajúce sa konfliktu záujmov</w:t>
      </w:r>
      <w:bookmarkEnd w:id="334"/>
      <w:bookmarkEnd w:id="335"/>
      <w:r w:rsidR="00A42F1A" w:rsidRPr="002F3653">
        <w:t xml:space="preserve"> </w:t>
      </w:r>
    </w:p>
    <w:p w14:paraId="706192E4" w14:textId="77777777" w:rsidR="00C87FBC" w:rsidRPr="002F3653" w:rsidRDefault="008B0728" w:rsidP="001614CC">
      <w:pPr>
        <w:pStyle w:val="Odsekzoznamu"/>
        <w:numPr>
          <w:ilvl w:val="0"/>
          <w:numId w:val="19"/>
        </w:numPr>
        <w:autoSpaceDE w:val="0"/>
        <w:autoSpaceDN w:val="0"/>
        <w:adjustRightInd w:val="0"/>
        <w:spacing w:before="120" w:after="120" w:line="276" w:lineRule="auto"/>
        <w:ind w:left="540" w:hanging="540"/>
        <w:contextualSpacing w:val="0"/>
        <w:jc w:val="both"/>
        <w:rPr>
          <w:rFonts w:ascii="Calibri" w:hAnsi="Calibri" w:cs="Calibri"/>
          <w:sz w:val="20"/>
          <w:szCs w:val="20"/>
        </w:rPr>
      </w:pPr>
      <w:r w:rsidRPr="002F3653">
        <w:rPr>
          <w:rFonts w:ascii="Calibri" w:hAnsi="Calibri" w:cs="Calibri"/>
          <w:sz w:val="20"/>
          <w:szCs w:val="20"/>
        </w:rPr>
        <w:t xml:space="preserve">Pojem konfliktu záujmov zahŕňa prinajmenšom </w:t>
      </w:r>
      <w:r w:rsidR="00C87FBC" w:rsidRPr="002F3653">
        <w:rPr>
          <w:rFonts w:ascii="Calibri" w:hAnsi="Calibri" w:cs="Calibri"/>
          <w:sz w:val="20"/>
          <w:szCs w:val="20"/>
        </w:rPr>
        <w:t xml:space="preserve">každú situáciu, keď </w:t>
      </w:r>
      <w:r w:rsidR="00536C8A">
        <w:rPr>
          <w:rFonts w:ascii="Calibri" w:hAnsi="Calibri" w:cs="Calibri"/>
          <w:sz w:val="20"/>
          <w:szCs w:val="20"/>
        </w:rPr>
        <w:t>zamestnanci verejného</w:t>
      </w:r>
      <w:r w:rsidR="00C87FBC" w:rsidRPr="002F3653">
        <w:rPr>
          <w:rFonts w:ascii="Calibri" w:hAnsi="Calibri" w:cs="Calibri"/>
          <w:sz w:val="20"/>
          <w:szCs w:val="20"/>
        </w:rPr>
        <w:t xml:space="preserve"> obstarávateľa alebo poskytovateľa obstarávacích služieb konajúceho v</w:t>
      </w:r>
      <w:r w:rsidR="002C072A" w:rsidRPr="002F3653">
        <w:rPr>
          <w:rFonts w:ascii="Calibri" w:hAnsi="Calibri" w:cs="Calibri"/>
          <w:sz w:val="20"/>
          <w:szCs w:val="20"/>
        </w:rPr>
        <w:t> </w:t>
      </w:r>
      <w:r w:rsidR="00C87FBC" w:rsidRPr="002F3653">
        <w:rPr>
          <w:rFonts w:ascii="Calibri" w:hAnsi="Calibri" w:cs="Calibri"/>
          <w:sz w:val="20"/>
          <w:szCs w:val="20"/>
        </w:rPr>
        <w:t xml:space="preserve">mene </w:t>
      </w:r>
      <w:r w:rsidR="00536C8A">
        <w:rPr>
          <w:rFonts w:ascii="Calibri" w:hAnsi="Calibri" w:cs="Calibri"/>
          <w:sz w:val="20"/>
          <w:szCs w:val="20"/>
        </w:rPr>
        <w:t xml:space="preserve">verejného </w:t>
      </w:r>
      <w:r w:rsidR="00C87FBC" w:rsidRPr="002F3653">
        <w:rPr>
          <w:rFonts w:ascii="Calibri" w:hAnsi="Calibri" w:cs="Calibri"/>
          <w:sz w:val="20"/>
          <w:szCs w:val="20"/>
        </w:rPr>
        <w:t>obstarávateľa, ktor</w:t>
      </w:r>
      <w:r w:rsidR="00D02293" w:rsidRPr="002F3653">
        <w:rPr>
          <w:rFonts w:ascii="Calibri" w:hAnsi="Calibri" w:cs="Calibri"/>
          <w:sz w:val="20"/>
          <w:szCs w:val="20"/>
        </w:rPr>
        <w:t>é</w:t>
      </w:r>
      <w:r w:rsidR="00C87FBC" w:rsidRPr="002F3653">
        <w:rPr>
          <w:rFonts w:ascii="Calibri" w:hAnsi="Calibri" w:cs="Calibri"/>
          <w:sz w:val="20"/>
          <w:szCs w:val="20"/>
        </w:rPr>
        <w:t xml:space="preserve"> sú zapojen</w:t>
      </w:r>
      <w:r w:rsidR="00D02293" w:rsidRPr="002F3653">
        <w:rPr>
          <w:rFonts w:ascii="Calibri" w:hAnsi="Calibri" w:cs="Calibri"/>
          <w:sz w:val="20"/>
          <w:szCs w:val="20"/>
        </w:rPr>
        <w:t>é</w:t>
      </w:r>
      <w:r w:rsidR="00C87FBC" w:rsidRPr="002F3653">
        <w:rPr>
          <w:rFonts w:ascii="Calibri" w:hAnsi="Calibri" w:cs="Calibri"/>
          <w:sz w:val="20"/>
          <w:szCs w:val="20"/>
        </w:rPr>
        <w:t xml:space="preserve"> </w:t>
      </w:r>
      <w:r w:rsidR="00C87FBC" w:rsidRPr="002F3653">
        <w:rPr>
          <w:rFonts w:ascii="Calibri" w:hAnsi="Calibri" w:cs="Calibri"/>
          <w:sz w:val="20"/>
          <w:szCs w:val="20"/>
        </w:rPr>
        <w:lastRenderedPageBreak/>
        <w:t>do vykonávania postupu obstarávania alebo môžu ovplyvniť výsledok tohto postupu (ďalej len „zainteresované osoby“), majú priamo alebo nepriamo finančný, ekonomický alebo iný</w:t>
      </w:r>
      <w:r w:rsidR="006B0C4F" w:rsidRPr="002F3653">
        <w:rPr>
          <w:rFonts w:ascii="Calibri" w:hAnsi="Calibri" w:cs="Calibri"/>
          <w:sz w:val="20"/>
          <w:szCs w:val="20"/>
        </w:rPr>
        <w:t xml:space="preserve"> </w:t>
      </w:r>
      <w:r w:rsidR="00C87FBC" w:rsidRPr="002F3653">
        <w:rPr>
          <w:rFonts w:ascii="Calibri" w:hAnsi="Calibri" w:cs="Calibri"/>
          <w:sz w:val="20"/>
          <w:szCs w:val="20"/>
        </w:rPr>
        <w:t>osobný záujem, ktorý možno vnímať ako ohrozenie ich nestrannosti a</w:t>
      </w:r>
      <w:r w:rsidR="002C072A" w:rsidRPr="002F3653">
        <w:rPr>
          <w:rFonts w:ascii="Calibri" w:hAnsi="Calibri" w:cs="Calibri"/>
          <w:sz w:val="20"/>
          <w:szCs w:val="20"/>
        </w:rPr>
        <w:t> </w:t>
      </w:r>
      <w:r w:rsidR="00C87FBC" w:rsidRPr="002F3653">
        <w:rPr>
          <w:rFonts w:ascii="Calibri" w:hAnsi="Calibri" w:cs="Calibri"/>
          <w:sz w:val="20"/>
          <w:szCs w:val="20"/>
        </w:rPr>
        <w:t>nezávislosti v</w:t>
      </w:r>
      <w:r w:rsidR="002C072A" w:rsidRPr="002F3653">
        <w:rPr>
          <w:rFonts w:ascii="Calibri" w:hAnsi="Calibri" w:cs="Calibri"/>
          <w:sz w:val="20"/>
          <w:szCs w:val="20"/>
        </w:rPr>
        <w:t> </w:t>
      </w:r>
      <w:r w:rsidR="00C87FBC" w:rsidRPr="002F3653">
        <w:rPr>
          <w:rFonts w:ascii="Calibri" w:hAnsi="Calibri" w:cs="Calibri"/>
          <w:sz w:val="20"/>
          <w:szCs w:val="20"/>
        </w:rPr>
        <w:t>súvislosti s</w:t>
      </w:r>
      <w:r w:rsidR="002C072A" w:rsidRPr="002F3653">
        <w:rPr>
          <w:rFonts w:ascii="Calibri" w:hAnsi="Calibri" w:cs="Calibri"/>
          <w:sz w:val="20"/>
          <w:szCs w:val="20"/>
        </w:rPr>
        <w:t> </w:t>
      </w:r>
      <w:r w:rsidR="00C87FBC" w:rsidRPr="002F3653">
        <w:rPr>
          <w:rFonts w:ascii="Calibri" w:hAnsi="Calibri" w:cs="Calibri"/>
          <w:sz w:val="20"/>
          <w:szCs w:val="20"/>
        </w:rPr>
        <w:t xml:space="preserve">daným postupom </w:t>
      </w:r>
      <w:r w:rsidR="00536C8A">
        <w:rPr>
          <w:rFonts w:ascii="Calibri" w:hAnsi="Calibri" w:cs="Calibri"/>
          <w:sz w:val="20"/>
          <w:szCs w:val="20"/>
        </w:rPr>
        <w:t>obstarávania</w:t>
      </w:r>
      <w:r w:rsidR="00754288" w:rsidRPr="002F3653">
        <w:rPr>
          <w:rFonts w:ascii="Calibri" w:hAnsi="Calibri" w:cs="Calibri"/>
          <w:sz w:val="20"/>
          <w:szCs w:val="20"/>
        </w:rPr>
        <w:t>, resp. zadávaním zákazky</w:t>
      </w:r>
      <w:r w:rsidR="00C87FBC" w:rsidRPr="002F3653">
        <w:rPr>
          <w:rFonts w:ascii="Calibri" w:hAnsi="Calibri" w:cs="Calibri"/>
          <w:sz w:val="20"/>
          <w:szCs w:val="20"/>
        </w:rPr>
        <w:t>.</w:t>
      </w:r>
    </w:p>
    <w:p w14:paraId="6A4D231F" w14:textId="77777777" w:rsidR="00536C8A" w:rsidRDefault="00C87FBC" w:rsidP="001614CC">
      <w:pPr>
        <w:pStyle w:val="Odsekzoznamu"/>
        <w:numPr>
          <w:ilvl w:val="0"/>
          <w:numId w:val="19"/>
        </w:numPr>
        <w:autoSpaceDE w:val="0"/>
        <w:autoSpaceDN w:val="0"/>
        <w:adjustRightInd w:val="0"/>
        <w:spacing w:before="120" w:after="120" w:line="276" w:lineRule="auto"/>
        <w:ind w:left="540" w:hanging="540"/>
        <w:contextualSpacing w:val="0"/>
        <w:jc w:val="both"/>
        <w:rPr>
          <w:rFonts w:ascii="Calibri" w:hAnsi="Calibri" w:cs="Calibri"/>
          <w:sz w:val="20"/>
          <w:szCs w:val="20"/>
        </w:rPr>
      </w:pPr>
      <w:r w:rsidRPr="00536C8A">
        <w:rPr>
          <w:rFonts w:ascii="Calibri" w:hAnsi="Calibri" w:cs="Calibri"/>
          <w:sz w:val="20"/>
          <w:szCs w:val="20"/>
        </w:rPr>
        <w:t xml:space="preserve">Finančný, ekonomický alebo iný osobný záujem (t.j. </w:t>
      </w:r>
      <w:r w:rsidR="00536C8A" w:rsidRPr="00536C8A">
        <w:rPr>
          <w:rFonts w:ascii="Calibri" w:hAnsi="Calibri" w:cs="Calibri"/>
          <w:sz w:val="20"/>
          <w:szCs w:val="20"/>
        </w:rPr>
        <w:t xml:space="preserve">subjektívny </w:t>
      </w:r>
      <w:r w:rsidRPr="00536C8A">
        <w:rPr>
          <w:rFonts w:ascii="Calibri" w:hAnsi="Calibri" w:cs="Calibri"/>
          <w:sz w:val="20"/>
          <w:szCs w:val="20"/>
        </w:rPr>
        <w:t xml:space="preserve">záujem </w:t>
      </w:r>
      <w:r w:rsidR="00536C8A" w:rsidRPr="00536C8A">
        <w:rPr>
          <w:rFonts w:ascii="Calibri" w:hAnsi="Calibri" w:cs="Calibri"/>
          <w:sz w:val="20"/>
          <w:szCs w:val="20"/>
        </w:rPr>
        <w:t xml:space="preserve">zainteresovanej osoby </w:t>
      </w:r>
      <w:r w:rsidRPr="00536C8A">
        <w:rPr>
          <w:rFonts w:ascii="Calibri" w:hAnsi="Calibri" w:cs="Calibri"/>
          <w:sz w:val="20"/>
          <w:szCs w:val="20"/>
        </w:rPr>
        <w:t>odporujúci verejnému záujmu) zainteresovanej osoby, ktorý možno vnímať ako ohrozenie nestrannosti a</w:t>
      </w:r>
      <w:r w:rsidR="002C072A" w:rsidRPr="00536C8A">
        <w:rPr>
          <w:rFonts w:ascii="Calibri" w:hAnsi="Calibri" w:cs="Calibri"/>
          <w:sz w:val="20"/>
          <w:szCs w:val="20"/>
        </w:rPr>
        <w:t> </w:t>
      </w:r>
      <w:r w:rsidRPr="00536C8A">
        <w:rPr>
          <w:rFonts w:ascii="Calibri" w:hAnsi="Calibri" w:cs="Calibri"/>
          <w:sz w:val="20"/>
          <w:szCs w:val="20"/>
        </w:rPr>
        <w:t>nezávislosti v</w:t>
      </w:r>
      <w:r w:rsidR="002C072A" w:rsidRPr="00536C8A">
        <w:rPr>
          <w:rFonts w:ascii="Calibri" w:hAnsi="Calibri" w:cs="Calibri"/>
          <w:sz w:val="20"/>
          <w:szCs w:val="20"/>
        </w:rPr>
        <w:t> </w:t>
      </w:r>
      <w:r w:rsidRPr="00536C8A">
        <w:rPr>
          <w:rFonts w:ascii="Calibri" w:hAnsi="Calibri" w:cs="Calibri"/>
          <w:sz w:val="20"/>
          <w:szCs w:val="20"/>
        </w:rPr>
        <w:t>súvislosti s</w:t>
      </w:r>
      <w:r w:rsidR="002C072A" w:rsidRPr="00536C8A">
        <w:rPr>
          <w:rFonts w:ascii="Calibri" w:hAnsi="Calibri" w:cs="Calibri"/>
          <w:sz w:val="20"/>
          <w:szCs w:val="20"/>
        </w:rPr>
        <w:t> </w:t>
      </w:r>
      <w:r w:rsidRPr="00536C8A">
        <w:rPr>
          <w:rFonts w:ascii="Calibri" w:hAnsi="Calibri" w:cs="Calibri"/>
          <w:sz w:val="20"/>
          <w:szCs w:val="20"/>
        </w:rPr>
        <w:t>postupom VO</w:t>
      </w:r>
      <w:r w:rsidR="00754288" w:rsidRPr="00536C8A">
        <w:rPr>
          <w:rFonts w:ascii="Calibri" w:hAnsi="Calibri" w:cs="Calibri"/>
          <w:sz w:val="20"/>
          <w:szCs w:val="20"/>
        </w:rPr>
        <w:t>, resp. zadávaním zákazky</w:t>
      </w:r>
      <w:r w:rsidRPr="00536C8A">
        <w:rPr>
          <w:rFonts w:ascii="Calibri" w:hAnsi="Calibri" w:cs="Calibri"/>
          <w:sz w:val="20"/>
          <w:szCs w:val="20"/>
        </w:rPr>
        <w:t>, sa týka najmä</w:t>
      </w:r>
      <w:r w:rsidR="00536C8A" w:rsidRPr="00536C8A">
        <w:rPr>
          <w:rFonts w:ascii="Calibri" w:hAnsi="Calibri" w:cs="Calibri"/>
          <w:sz w:val="20"/>
          <w:szCs w:val="20"/>
        </w:rPr>
        <w:t xml:space="preserve"> </w:t>
      </w:r>
      <w:r w:rsidR="00536C8A">
        <w:rPr>
          <w:rFonts w:ascii="Calibri" w:hAnsi="Calibri" w:cs="Calibri"/>
          <w:sz w:val="20"/>
          <w:szCs w:val="20"/>
        </w:rPr>
        <w:t>z</w:t>
      </w:r>
      <w:r w:rsidR="00536C8A" w:rsidRPr="00536C8A">
        <w:rPr>
          <w:rFonts w:ascii="Calibri" w:hAnsi="Calibri" w:cs="Calibri"/>
          <w:sz w:val="20"/>
          <w:szCs w:val="20"/>
        </w:rPr>
        <w:t>ainteresovaných osôb, ktorých definícia v ustanovení § 23 ods. 3 ZVO</w:t>
      </w:r>
      <w:r w:rsidR="004D7AFF">
        <w:rPr>
          <w:rFonts w:ascii="Calibri" w:hAnsi="Calibri" w:cs="Calibri"/>
          <w:sz w:val="20"/>
          <w:szCs w:val="20"/>
        </w:rPr>
        <w:t>.</w:t>
      </w:r>
    </w:p>
    <w:p w14:paraId="2C49447D" w14:textId="77777777" w:rsidR="002731DC" w:rsidRPr="00536C8A" w:rsidRDefault="00536C8A" w:rsidP="00536C8A">
      <w:pPr>
        <w:pStyle w:val="Odsekzoznamu"/>
        <w:autoSpaceDE w:val="0"/>
        <w:autoSpaceDN w:val="0"/>
        <w:adjustRightInd w:val="0"/>
        <w:spacing w:before="120" w:after="120" w:line="276" w:lineRule="auto"/>
        <w:ind w:left="540"/>
        <w:contextualSpacing w:val="0"/>
        <w:jc w:val="both"/>
        <w:rPr>
          <w:rFonts w:ascii="Calibri" w:hAnsi="Calibri" w:cs="Calibri"/>
          <w:sz w:val="20"/>
          <w:szCs w:val="20"/>
        </w:rPr>
      </w:pPr>
      <w:r>
        <w:rPr>
          <w:rFonts w:ascii="Calibri" w:hAnsi="Calibri" w:cs="Calibri"/>
          <w:sz w:val="20"/>
          <w:szCs w:val="20"/>
        </w:rPr>
        <w:t>Zainteresovanou</w:t>
      </w:r>
      <w:r w:rsidR="00306680">
        <w:rPr>
          <w:rStyle w:val="Odkaznapoznmkupodiarou"/>
          <w:rFonts w:ascii="Calibri" w:hAnsi="Calibri" w:cs="Calibri"/>
          <w:sz w:val="20"/>
          <w:szCs w:val="20"/>
        </w:rPr>
        <w:footnoteReference w:id="42"/>
      </w:r>
      <w:r>
        <w:rPr>
          <w:rFonts w:ascii="Calibri" w:hAnsi="Calibri" w:cs="Calibri"/>
          <w:sz w:val="20"/>
          <w:szCs w:val="20"/>
        </w:rPr>
        <w:t xml:space="preserve"> osobou je najmä:</w:t>
      </w:r>
    </w:p>
    <w:p w14:paraId="11D53C4A" w14:textId="77777777" w:rsidR="00756CF8" w:rsidRPr="002F3653" w:rsidRDefault="00C87FBC" w:rsidP="00756CF8">
      <w:pPr>
        <w:pStyle w:val="Odsekzoznamu"/>
        <w:numPr>
          <w:ilvl w:val="0"/>
          <w:numId w:val="1"/>
        </w:numPr>
        <w:spacing w:before="40" w:line="276" w:lineRule="auto"/>
        <w:ind w:left="851" w:hanging="284"/>
        <w:contextualSpacing w:val="0"/>
        <w:jc w:val="both"/>
        <w:rPr>
          <w:rFonts w:ascii="Calibri" w:hAnsi="Calibri" w:cs="Calibri"/>
          <w:sz w:val="20"/>
          <w:szCs w:val="20"/>
        </w:rPr>
      </w:pPr>
      <w:r w:rsidRPr="00536C8A">
        <w:rPr>
          <w:rFonts w:ascii="Calibri" w:hAnsi="Calibri" w:cs="Calibri"/>
          <w:sz w:val="20"/>
          <w:szCs w:val="20"/>
        </w:rPr>
        <w:t>zamestnan</w:t>
      </w:r>
      <w:r w:rsidR="00536C8A" w:rsidRPr="00536C8A">
        <w:rPr>
          <w:rFonts w:ascii="Calibri" w:hAnsi="Calibri" w:cs="Calibri"/>
          <w:sz w:val="20"/>
          <w:szCs w:val="20"/>
        </w:rPr>
        <w:t>ec</w:t>
      </w:r>
      <w:r w:rsidRPr="00536C8A">
        <w:rPr>
          <w:rFonts w:ascii="Calibri" w:hAnsi="Calibri" w:cs="Calibri"/>
          <w:sz w:val="20"/>
          <w:szCs w:val="20"/>
        </w:rPr>
        <w:t xml:space="preserve"> obstarávateľa, </w:t>
      </w:r>
      <w:r w:rsidR="00536C8A" w:rsidRPr="00536C8A">
        <w:rPr>
          <w:rFonts w:ascii="Calibri" w:hAnsi="Calibri" w:cs="Calibri"/>
          <w:sz w:val="20"/>
          <w:szCs w:val="20"/>
        </w:rPr>
        <w:t xml:space="preserve">ktorý sa podieľa na príprave alebo realizácii verejného obstarávania alebo iná osoba, ktorá poskytuje obstarávateľovi podpornú činnosť vo VO a ktorá sa podieľa na príprave </w:t>
      </w:r>
      <w:r w:rsidRPr="00536C8A">
        <w:rPr>
          <w:rFonts w:ascii="Calibri" w:hAnsi="Calibri" w:cs="Calibri"/>
          <w:sz w:val="20"/>
          <w:szCs w:val="20"/>
        </w:rPr>
        <w:t xml:space="preserve"> </w:t>
      </w:r>
      <w:r w:rsidR="00536C8A" w:rsidRPr="00536C8A">
        <w:rPr>
          <w:rFonts w:ascii="Calibri" w:hAnsi="Calibri" w:cs="Calibri"/>
          <w:sz w:val="20"/>
          <w:szCs w:val="20"/>
        </w:rPr>
        <w:t>alebo</w:t>
      </w:r>
      <w:r w:rsidRPr="00536C8A">
        <w:rPr>
          <w:rFonts w:ascii="Calibri" w:hAnsi="Calibri" w:cs="Calibri"/>
          <w:sz w:val="20"/>
          <w:szCs w:val="20"/>
        </w:rPr>
        <w:t xml:space="preserve"> realizácii VO, </w:t>
      </w:r>
      <w:r w:rsidR="00536C8A" w:rsidRPr="00536C8A">
        <w:rPr>
          <w:rFonts w:ascii="Calibri" w:hAnsi="Calibri" w:cs="Calibri"/>
          <w:sz w:val="20"/>
          <w:szCs w:val="20"/>
        </w:rPr>
        <w:t xml:space="preserve"> alebo </w:t>
      </w:r>
    </w:p>
    <w:p w14:paraId="3C76A44C" w14:textId="77777777" w:rsidR="00F631FA" w:rsidRPr="00536C8A" w:rsidRDefault="00536C8A" w:rsidP="00756CF8">
      <w:pPr>
        <w:pStyle w:val="Odsekzoznamu"/>
        <w:numPr>
          <w:ilvl w:val="0"/>
          <w:numId w:val="1"/>
        </w:numPr>
        <w:ind w:left="851" w:hanging="284"/>
        <w:rPr>
          <w:rFonts w:ascii="Calibri" w:hAnsi="Calibri" w:cs="Calibri"/>
          <w:sz w:val="20"/>
          <w:szCs w:val="20"/>
        </w:rPr>
      </w:pPr>
      <w:r w:rsidRPr="00536C8A">
        <w:rPr>
          <w:rFonts w:ascii="Calibri" w:hAnsi="Calibri" w:cs="Calibri"/>
          <w:sz w:val="20"/>
          <w:szCs w:val="20"/>
        </w:rPr>
        <w:t>osoba s rozhodovacími právomocami</w:t>
      </w:r>
      <w:r w:rsidR="00C87FBC" w:rsidRPr="00536C8A">
        <w:rPr>
          <w:rFonts w:ascii="Calibri" w:hAnsi="Calibri" w:cs="Calibri"/>
          <w:sz w:val="20"/>
          <w:szCs w:val="20"/>
        </w:rPr>
        <w:t xml:space="preserve"> obstarávateľa, </w:t>
      </w:r>
      <w:r>
        <w:rPr>
          <w:rFonts w:ascii="Calibri" w:hAnsi="Calibri" w:cs="Calibri"/>
          <w:sz w:val="20"/>
          <w:szCs w:val="20"/>
        </w:rPr>
        <w:t xml:space="preserve">ktorá </w:t>
      </w:r>
      <w:r w:rsidR="00C87FBC" w:rsidRPr="00536C8A">
        <w:rPr>
          <w:rFonts w:ascii="Calibri" w:hAnsi="Calibri" w:cs="Calibri"/>
          <w:sz w:val="20"/>
          <w:szCs w:val="20"/>
        </w:rPr>
        <w:t>môž</w:t>
      </w:r>
      <w:r>
        <w:rPr>
          <w:rFonts w:ascii="Calibri" w:hAnsi="Calibri" w:cs="Calibri"/>
          <w:sz w:val="20"/>
          <w:szCs w:val="20"/>
        </w:rPr>
        <w:t xml:space="preserve">e </w:t>
      </w:r>
      <w:r w:rsidR="00C87FBC" w:rsidRPr="00536C8A">
        <w:rPr>
          <w:rFonts w:ascii="Calibri" w:hAnsi="Calibri" w:cs="Calibri"/>
          <w:sz w:val="20"/>
          <w:szCs w:val="20"/>
        </w:rPr>
        <w:t>ovplyvniť výsledok VO bez toho, aby sa nevyhnutne podieľal</w:t>
      </w:r>
      <w:r>
        <w:rPr>
          <w:rFonts w:ascii="Calibri" w:hAnsi="Calibri" w:cs="Calibri"/>
          <w:sz w:val="20"/>
          <w:szCs w:val="20"/>
        </w:rPr>
        <w:t>a</w:t>
      </w:r>
      <w:r w:rsidR="00C87FBC" w:rsidRPr="00536C8A">
        <w:rPr>
          <w:rFonts w:ascii="Calibri" w:hAnsi="Calibri" w:cs="Calibri"/>
          <w:sz w:val="20"/>
          <w:szCs w:val="20"/>
        </w:rPr>
        <w:t xml:space="preserve"> na jeho </w:t>
      </w:r>
      <w:r w:rsidR="00444166" w:rsidRPr="00536C8A">
        <w:rPr>
          <w:rFonts w:ascii="Calibri" w:hAnsi="Calibri" w:cs="Calibri"/>
          <w:sz w:val="20"/>
          <w:szCs w:val="20"/>
        </w:rPr>
        <w:t xml:space="preserve">príprave alebo </w:t>
      </w:r>
      <w:r w:rsidR="00C87FBC" w:rsidRPr="00536C8A">
        <w:rPr>
          <w:rFonts w:ascii="Calibri" w:hAnsi="Calibri" w:cs="Calibri"/>
          <w:sz w:val="20"/>
          <w:szCs w:val="20"/>
        </w:rPr>
        <w:t>realizácii</w:t>
      </w:r>
      <w:r w:rsidR="00F631FA" w:rsidRPr="00536C8A">
        <w:rPr>
          <w:rFonts w:ascii="Calibri" w:hAnsi="Calibri" w:cs="Calibri"/>
          <w:sz w:val="20"/>
          <w:szCs w:val="20"/>
        </w:rPr>
        <w:t xml:space="preserve">, </w:t>
      </w:r>
    </w:p>
    <w:p w14:paraId="2E89C10A" w14:textId="77777777" w:rsidR="00C87FBC" w:rsidRDefault="00F631FA" w:rsidP="00756CF8">
      <w:pPr>
        <w:pStyle w:val="Odsekzoznamu"/>
        <w:numPr>
          <w:ilvl w:val="0"/>
          <w:numId w:val="1"/>
        </w:numPr>
        <w:spacing w:before="40" w:line="276" w:lineRule="auto"/>
        <w:ind w:left="851" w:hanging="284"/>
        <w:contextualSpacing w:val="0"/>
        <w:jc w:val="both"/>
        <w:rPr>
          <w:rFonts w:ascii="Calibri" w:hAnsi="Calibri" w:cs="Calibri"/>
          <w:sz w:val="20"/>
          <w:szCs w:val="20"/>
        </w:rPr>
      </w:pPr>
      <w:r w:rsidRPr="002F3653">
        <w:rPr>
          <w:rFonts w:ascii="Calibri" w:hAnsi="Calibri" w:cs="Calibri"/>
          <w:sz w:val="20"/>
          <w:szCs w:val="20"/>
        </w:rPr>
        <w:t>ďalš</w:t>
      </w:r>
      <w:r w:rsidR="00756CF8">
        <w:rPr>
          <w:rFonts w:ascii="Calibri" w:hAnsi="Calibri" w:cs="Calibri"/>
          <w:sz w:val="20"/>
          <w:szCs w:val="20"/>
        </w:rPr>
        <w:t>ie</w:t>
      </w:r>
      <w:r w:rsidRPr="002F3653">
        <w:rPr>
          <w:rFonts w:ascii="Calibri" w:hAnsi="Calibri" w:cs="Calibri"/>
          <w:sz w:val="20"/>
          <w:szCs w:val="20"/>
        </w:rPr>
        <w:t xml:space="preserve"> os</w:t>
      </w:r>
      <w:r w:rsidR="00756CF8">
        <w:rPr>
          <w:rFonts w:ascii="Calibri" w:hAnsi="Calibri" w:cs="Calibri"/>
          <w:sz w:val="20"/>
          <w:szCs w:val="20"/>
        </w:rPr>
        <w:t>o</w:t>
      </w:r>
      <w:r w:rsidRPr="002F3653">
        <w:rPr>
          <w:rFonts w:ascii="Calibri" w:hAnsi="Calibri" w:cs="Calibri"/>
          <w:sz w:val="20"/>
          <w:szCs w:val="20"/>
        </w:rPr>
        <w:t>b</w:t>
      </w:r>
      <w:r w:rsidR="00756CF8">
        <w:rPr>
          <w:rFonts w:ascii="Calibri" w:hAnsi="Calibri" w:cs="Calibri"/>
          <w:sz w:val="20"/>
          <w:szCs w:val="20"/>
        </w:rPr>
        <w:t>y</w:t>
      </w:r>
      <w:r w:rsidRPr="002F3653">
        <w:rPr>
          <w:rFonts w:ascii="Calibri" w:hAnsi="Calibri" w:cs="Calibri"/>
          <w:sz w:val="20"/>
          <w:szCs w:val="20"/>
        </w:rPr>
        <w:t xml:space="preserve"> v</w:t>
      </w:r>
      <w:r w:rsidR="002C072A" w:rsidRPr="002F3653">
        <w:rPr>
          <w:rFonts w:ascii="Calibri" w:hAnsi="Calibri" w:cs="Calibri"/>
          <w:sz w:val="20"/>
          <w:szCs w:val="20"/>
        </w:rPr>
        <w:t> </w:t>
      </w:r>
      <w:r w:rsidRPr="002F3653">
        <w:rPr>
          <w:rFonts w:ascii="Calibri" w:hAnsi="Calibri" w:cs="Calibri"/>
          <w:sz w:val="20"/>
          <w:szCs w:val="20"/>
        </w:rPr>
        <w:t>zmysle § 46 zákona o</w:t>
      </w:r>
      <w:r w:rsidR="002C072A" w:rsidRPr="002F3653">
        <w:rPr>
          <w:rFonts w:ascii="Calibri" w:hAnsi="Calibri" w:cs="Calibri"/>
          <w:sz w:val="20"/>
          <w:szCs w:val="20"/>
        </w:rPr>
        <w:t> </w:t>
      </w:r>
      <w:r w:rsidR="00FF5257" w:rsidRPr="002F3653">
        <w:rPr>
          <w:rFonts w:ascii="Calibri" w:hAnsi="Calibri" w:cs="Calibri"/>
          <w:sz w:val="20"/>
          <w:szCs w:val="20"/>
        </w:rPr>
        <w:t xml:space="preserve">príspevku </w:t>
      </w:r>
      <w:r w:rsidR="00504EFA" w:rsidRPr="002F3653">
        <w:rPr>
          <w:rFonts w:ascii="Calibri" w:hAnsi="Calibri" w:cs="Calibri"/>
          <w:sz w:val="20"/>
          <w:szCs w:val="20"/>
        </w:rPr>
        <w:t>z</w:t>
      </w:r>
      <w:r w:rsidR="002C072A" w:rsidRPr="002F3653">
        <w:rPr>
          <w:rFonts w:ascii="Calibri" w:hAnsi="Calibri" w:cs="Calibri"/>
          <w:sz w:val="20"/>
          <w:szCs w:val="20"/>
        </w:rPr>
        <w:t> </w:t>
      </w:r>
      <w:r w:rsidRPr="002F3653">
        <w:rPr>
          <w:rFonts w:ascii="Calibri" w:hAnsi="Calibri" w:cs="Calibri"/>
          <w:sz w:val="20"/>
          <w:szCs w:val="20"/>
        </w:rPr>
        <w:t>EŠIF</w:t>
      </w:r>
      <w:r w:rsidR="00C87FBC" w:rsidRPr="002F3653">
        <w:rPr>
          <w:rFonts w:ascii="Calibri" w:hAnsi="Calibri" w:cs="Calibri"/>
          <w:sz w:val="20"/>
          <w:szCs w:val="20"/>
        </w:rPr>
        <w:t>.</w:t>
      </w:r>
    </w:p>
    <w:p w14:paraId="75BF76C5" w14:textId="77777777" w:rsidR="00F724DA" w:rsidRPr="00F724DA" w:rsidRDefault="00F724DA" w:rsidP="00F724DA">
      <w:pPr>
        <w:spacing w:before="40" w:after="120"/>
        <w:ind w:left="567"/>
        <w:jc w:val="both"/>
        <w:rPr>
          <w:rFonts w:cs="Calibri"/>
          <w:sz w:val="20"/>
          <w:szCs w:val="20"/>
        </w:rPr>
      </w:pPr>
      <w:r>
        <w:rPr>
          <w:rFonts w:cs="Arial"/>
          <w:sz w:val="20"/>
          <w:szCs w:val="20"/>
        </w:rPr>
        <w:t xml:space="preserve">Bližší popis okruhu zainteresovaných osôb je uvedený </w:t>
      </w:r>
      <w:r w:rsidRPr="00A0141A">
        <w:rPr>
          <w:rFonts w:cs="Arial"/>
          <w:b/>
          <w:i/>
          <w:sz w:val="20"/>
          <w:szCs w:val="20"/>
        </w:rPr>
        <w:t>v kap. 3 MP CKO č.13</w:t>
      </w:r>
      <w:r>
        <w:rPr>
          <w:rFonts w:cs="Arial"/>
          <w:sz w:val="20"/>
          <w:szCs w:val="20"/>
        </w:rPr>
        <w:t>.</w:t>
      </w:r>
    </w:p>
    <w:p w14:paraId="4D3C511C" w14:textId="77777777" w:rsidR="006B0C4F" w:rsidRDefault="004F5E8F" w:rsidP="001614CC">
      <w:pPr>
        <w:numPr>
          <w:ilvl w:val="0"/>
          <w:numId w:val="19"/>
        </w:numPr>
        <w:spacing w:before="120" w:after="0"/>
        <w:ind w:left="539" w:hanging="539"/>
        <w:jc w:val="both"/>
        <w:rPr>
          <w:rFonts w:cs="Calibri"/>
          <w:sz w:val="20"/>
          <w:szCs w:val="20"/>
        </w:rPr>
      </w:pPr>
      <w:r w:rsidRPr="002F3653">
        <w:rPr>
          <w:rFonts w:cs="Calibri"/>
          <w:color w:val="000000"/>
          <w:sz w:val="20"/>
          <w:szCs w:val="20"/>
        </w:rPr>
        <w:t>Ž</w:t>
      </w:r>
      <w:r w:rsidRPr="002F3653">
        <w:rPr>
          <w:rFonts w:cs="Calibri"/>
          <w:sz w:val="20"/>
          <w:szCs w:val="20"/>
        </w:rPr>
        <w:t>iadateľ/</w:t>
      </w:r>
      <w:r w:rsidR="00C87FBC" w:rsidRPr="002F3653">
        <w:rPr>
          <w:rFonts w:cs="Calibri"/>
          <w:sz w:val="20"/>
          <w:szCs w:val="20"/>
        </w:rPr>
        <w:t>Prijímateľ je povinn</w:t>
      </w:r>
      <w:r w:rsidR="004D306D" w:rsidRPr="002F3653">
        <w:rPr>
          <w:rFonts w:cs="Calibri"/>
          <w:sz w:val="20"/>
          <w:szCs w:val="20"/>
        </w:rPr>
        <w:t>ý</w:t>
      </w:r>
      <w:r w:rsidR="00C87FBC" w:rsidRPr="002F3653">
        <w:rPr>
          <w:rFonts w:cs="Calibri"/>
          <w:sz w:val="20"/>
          <w:szCs w:val="20"/>
        </w:rPr>
        <w:t xml:space="preserve"> zabezpečiť, aby pri výbere dodávateľa/zhotoviteľa bola dodržaná neprítomnosť konfliktu záujmov a</w:t>
      </w:r>
      <w:r w:rsidR="002C072A" w:rsidRPr="002F3653">
        <w:rPr>
          <w:rFonts w:cs="Calibri"/>
          <w:sz w:val="20"/>
          <w:szCs w:val="20"/>
        </w:rPr>
        <w:t> </w:t>
      </w:r>
      <w:r w:rsidR="00C87FBC" w:rsidRPr="002F3653">
        <w:rPr>
          <w:rFonts w:cs="Calibri"/>
          <w:sz w:val="20"/>
          <w:szCs w:val="20"/>
        </w:rPr>
        <w:t>boli rešpektované pravidlá čestnej hospodárskej súťaže a</w:t>
      </w:r>
      <w:r w:rsidR="002C072A" w:rsidRPr="002F3653">
        <w:rPr>
          <w:rFonts w:cs="Calibri"/>
          <w:sz w:val="20"/>
          <w:szCs w:val="20"/>
        </w:rPr>
        <w:t> </w:t>
      </w:r>
      <w:r w:rsidR="00C87FBC" w:rsidRPr="002F3653">
        <w:rPr>
          <w:rFonts w:cs="Calibri"/>
          <w:sz w:val="20"/>
          <w:szCs w:val="20"/>
        </w:rPr>
        <w:t>zákazu protiprávneho konania v</w:t>
      </w:r>
      <w:r w:rsidR="002C072A" w:rsidRPr="002F3653">
        <w:rPr>
          <w:rFonts w:cs="Calibri"/>
          <w:sz w:val="20"/>
          <w:szCs w:val="20"/>
        </w:rPr>
        <w:t> </w:t>
      </w:r>
      <w:r w:rsidR="00C87FBC" w:rsidRPr="002F3653">
        <w:rPr>
          <w:rFonts w:cs="Calibri"/>
          <w:sz w:val="20"/>
          <w:szCs w:val="20"/>
        </w:rPr>
        <w:t xml:space="preserve">zmysle § </w:t>
      </w:r>
      <w:r w:rsidR="006F6536" w:rsidRPr="002F3653">
        <w:rPr>
          <w:rFonts w:cs="Calibri"/>
          <w:sz w:val="20"/>
          <w:szCs w:val="20"/>
        </w:rPr>
        <w:t>10</w:t>
      </w:r>
      <w:r w:rsidR="00C46F83" w:rsidRPr="002F3653">
        <w:rPr>
          <w:rFonts w:cs="Calibri"/>
          <w:sz w:val="20"/>
          <w:szCs w:val="20"/>
        </w:rPr>
        <w:t>,</w:t>
      </w:r>
      <w:r w:rsidR="00C87FBC" w:rsidRPr="002F3653">
        <w:rPr>
          <w:rFonts w:cs="Calibri"/>
          <w:sz w:val="20"/>
          <w:szCs w:val="20"/>
        </w:rPr>
        <w:t xml:space="preserve"> ods. </w:t>
      </w:r>
      <w:r w:rsidR="006F6536" w:rsidRPr="002F3653">
        <w:rPr>
          <w:rFonts w:cs="Calibri"/>
          <w:sz w:val="20"/>
          <w:szCs w:val="20"/>
        </w:rPr>
        <w:t xml:space="preserve">2 </w:t>
      </w:r>
      <w:r w:rsidR="00C87FBC" w:rsidRPr="002F3653">
        <w:rPr>
          <w:rFonts w:cs="Calibri"/>
          <w:sz w:val="20"/>
          <w:szCs w:val="20"/>
        </w:rPr>
        <w:t xml:space="preserve">ZVO, ktoré je </w:t>
      </w:r>
      <w:r w:rsidRPr="002F3653">
        <w:rPr>
          <w:rFonts w:cs="Calibri"/>
          <w:color w:val="000000"/>
          <w:sz w:val="20"/>
          <w:szCs w:val="20"/>
        </w:rPr>
        <w:t>ž</w:t>
      </w:r>
      <w:r w:rsidRPr="002F3653">
        <w:rPr>
          <w:rFonts w:cs="Calibri"/>
          <w:sz w:val="20"/>
          <w:szCs w:val="20"/>
        </w:rPr>
        <w:t>iadateľ/</w:t>
      </w:r>
      <w:r w:rsidR="00C87FBC" w:rsidRPr="002F3653">
        <w:rPr>
          <w:rFonts w:cs="Calibri"/>
          <w:sz w:val="20"/>
          <w:szCs w:val="20"/>
        </w:rPr>
        <w:t>prijímateľ povinný uplatňovať počas celého procesu VO</w:t>
      </w:r>
      <w:r w:rsidR="00754288" w:rsidRPr="002F3653">
        <w:rPr>
          <w:rFonts w:cs="Calibri"/>
          <w:sz w:val="20"/>
          <w:szCs w:val="20"/>
        </w:rPr>
        <w:t>, resp. zadávania zákazky</w:t>
      </w:r>
      <w:r w:rsidR="00C87FBC" w:rsidRPr="002F3653">
        <w:rPr>
          <w:rFonts w:cs="Calibri"/>
          <w:sz w:val="20"/>
          <w:szCs w:val="20"/>
        </w:rPr>
        <w:t xml:space="preserve">. </w:t>
      </w:r>
    </w:p>
    <w:p w14:paraId="1E008E98" w14:textId="77777777" w:rsidR="00D665D0" w:rsidRDefault="00D665D0" w:rsidP="00D665D0">
      <w:pPr>
        <w:spacing w:after="120"/>
        <w:ind w:left="539"/>
        <w:jc w:val="both"/>
        <w:rPr>
          <w:rFonts w:cs="Calibri"/>
          <w:sz w:val="20"/>
          <w:szCs w:val="20"/>
        </w:rPr>
      </w:pPr>
      <w:r>
        <w:rPr>
          <w:rFonts w:cs="Calibri"/>
          <w:sz w:val="20"/>
          <w:szCs w:val="20"/>
        </w:rPr>
        <w:t>Žiadateľ/</w:t>
      </w:r>
      <w:r w:rsidRPr="00D665D0">
        <w:rPr>
          <w:rFonts w:cs="Calibri"/>
          <w:sz w:val="20"/>
          <w:szCs w:val="20"/>
        </w:rPr>
        <w:t>Prijímateľ je povinný skúmať možný konflikt záujmov pred realizáciou akýchkoľvek úkonov v procese verejného obstarávania, a to aj opakovane</w:t>
      </w:r>
      <w:r>
        <w:rPr>
          <w:rFonts w:cs="Calibri"/>
          <w:sz w:val="20"/>
          <w:szCs w:val="20"/>
        </w:rPr>
        <w:t>.</w:t>
      </w:r>
    </w:p>
    <w:p w14:paraId="166B1485" w14:textId="77777777" w:rsidR="00997269" w:rsidRPr="00F17B20" w:rsidRDefault="00997269" w:rsidP="00997269">
      <w:pPr>
        <w:spacing w:before="60" w:after="0" w:line="240" w:lineRule="auto"/>
        <w:ind w:left="539"/>
        <w:jc w:val="both"/>
        <w:rPr>
          <w:rFonts w:cs="Calibri"/>
          <w:b/>
          <w:i/>
          <w:sz w:val="20"/>
          <w:szCs w:val="20"/>
          <w:u w:val="single"/>
        </w:rPr>
      </w:pPr>
      <w:r w:rsidRPr="00F17B20">
        <w:rPr>
          <w:rFonts w:cs="Calibri"/>
          <w:b/>
          <w:i/>
          <w:sz w:val="20"/>
          <w:szCs w:val="20"/>
          <w:u w:val="single"/>
        </w:rPr>
        <w:t>Upozornenie:</w:t>
      </w:r>
    </w:p>
    <w:p w14:paraId="24FEE7BE" w14:textId="77777777" w:rsidR="00997269" w:rsidRPr="007579EF" w:rsidRDefault="00997269" w:rsidP="00997269">
      <w:pPr>
        <w:spacing w:after="0"/>
        <w:ind w:left="539"/>
        <w:jc w:val="both"/>
        <w:rPr>
          <w:rFonts w:cs="Calibri"/>
          <w:b/>
          <w:sz w:val="20"/>
          <w:szCs w:val="20"/>
        </w:rPr>
      </w:pPr>
      <w:r w:rsidRPr="007579EF">
        <w:rPr>
          <w:rFonts w:cs="Calibri"/>
          <w:b/>
          <w:sz w:val="20"/>
          <w:szCs w:val="20"/>
        </w:rPr>
        <w:t>V prípade preukázania konfliktu záujmov v budúcnosti bude na predmetné VO uplatnená finančná oprava vo výške 100 %.</w:t>
      </w:r>
    </w:p>
    <w:p w14:paraId="620D2B0E" w14:textId="77777777" w:rsidR="00C87FBC" w:rsidRPr="002F3653" w:rsidRDefault="001853F2" w:rsidP="001614CC">
      <w:pPr>
        <w:numPr>
          <w:ilvl w:val="0"/>
          <w:numId w:val="19"/>
        </w:numPr>
        <w:spacing w:before="120" w:after="120"/>
        <w:ind w:left="540" w:hanging="540"/>
        <w:jc w:val="both"/>
        <w:rPr>
          <w:rFonts w:cs="Calibri"/>
          <w:sz w:val="20"/>
          <w:szCs w:val="20"/>
        </w:rPr>
      </w:pPr>
      <w:r w:rsidRPr="002F3653">
        <w:rPr>
          <w:rFonts w:cs="Calibri"/>
          <w:sz w:val="20"/>
          <w:szCs w:val="20"/>
        </w:rPr>
        <w:t xml:space="preserve">RO postupuje pri posudzovaní konfliktu záujmov podľa Metodického pokynu CKO č. 13 k posudzovaniu konfliktu záujmov v procese verejného obstarávania. </w:t>
      </w:r>
      <w:r w:rsidR="00C87FBC" w:rsidRPr="002F3653">
        <w:rPr>
          <w:rFonts w:cs="Calibri"/>
          <w:sz w:val="20"/>
          <w:szCs w:val="20"/>
        </w:rPr>
        <w:t>V</w:t>
      </w:r>
      <w:r w:rsidR="002C072A" w:rsidRPr="002F3653">
        <w:rPr>
          <w:rFonts w:cs="Calibri"/>
          <w:sz w:val="20"/>
          <w:szCs w:val="20"/>
        </w:rPr>
        <w:t> </w:t>
      </w:r>
      <w:r w:rsidR="00C87FBC" w:rsidRPr="002F3653">
        <w:rPr>
          <w:rFonts w:cs="Calibri"/>
          <w:sz w:val="20"/>
          <w:szCs w:val="20"/>
        </w:rPr>
        <w:t>prípade identifikácie konfliktu záujmov je RO oprávnený postupovať podľa § 46 ods. 12 zákona o</w:t>
      </w:r>
      <w:r w:rsidR="002C072A" w:rsidRPr="002F3653">
        <w:rPr>
          <w:rFonts w:cs="Calibri"/>
          <w:sz w:val="20"/>
          <w:szCs w:val="20"/>
        </w:rPr>
        <w:t> </w:t>
      </w:r>
      <w:r w:rsidR="00FF5257" w:rsidRPr="002F3653">
        <w:rPr>
          <w:rFonts w:cs="Calibri"/>
          <w:sz w:val="20"/>
          <w:szCs w:val="20"/>
        </w:rPr>
        <w:t xml:space="preserve">príspevku </w:t>
      </w:r>
      <w:r w:rsidR="00C87FBC" w:rsidRPr="002F3653">
        <w:rPr>
          <w:rFonts w:cs="Calibri"/>
          <w:sz w:val="20"/>
          <w:szCs w:val="20"/>
        </w:rPr>
        <w:t>EŠIF alebo podľa iných všeobecne záväzných právnych predpisov alebo postupov upravených v</w:t>
      </w:r>
      <w:r w:rsidR="002C072A" w:rsidRPr="002F3653">
        <w:rPr>
          <w:rFonts w:cs="Calibri"/>
          <w:sz w:val="20"/>
          <w:szCs w:val="20"/>
        </w:rPr>
        <w:t> </w:t>
      </w:r>
      <w:r w:rsidR="00C87FBC" w:rsidRPr="002F3653">
        <w:rPr>
          <w:rFonts w:cs="Calibri"/>
          <w:sz w:val="20"/>
          <w:szCs w:val="20"/>
        </w:rPr>
        <w:t xml:space="preserve">právnych dokumentoch, pričom </w:t>
      </w:r>
      <w:r w:rsidR="004F5E8F" w:rsidRPr="002F3653">
        <w:rPr>
          <w:rFonts w:cs="Calibri"/>
          <w:color w:val="000000"/>
          <w:sz w:val="20"/>
          <w:szCs w:val="20"/>
        </w:rPr>
        <w:t>ž</w:t>
      </w:r>
      <w:r w:rsidR="004F5E8F" w:rsidRPr="002F3653">
        <w:rPr>
          <w:rFonts w:cs="Calibri"/>
          <w:sz w:val="20"/>
          <w:szCs w:val="20"/>
        </w:rPr>
        <w:t>iadateľ/</w:t>
      </w:r>
      <w:r w:rsidR="00C87FBC" w:rsidRPr="002F3653">
        <w:rPr>
          <w:rFonts w:cs="Calibri"/>
          <w:sz w:val="20"/>
          <w:szCs w:val="20"/>
        </w:rPr>
        <w:t>prijímateľ je v</w:t>
      </w:r>
      <w:r w:rsidR="002C072A" w:rsidRPr="002F3653">
        <w:rPr>
          <w:rFonts w:cs="Calibri"/>
          <w:sz w:val="20"/>
          <w:szCs w:val="20"/>
        </w:rPr>
        <w:t> </w:t>
      </w:r>
      <w:r w:rsidR="00C87FBC" w:rsidRPr="002F3653">
        <w:rPr>
          <w:rFonts w:cs="Calibri"/>
          <w:sz w:val="20"/>
          <w:szCs w:val="20"/>
        </w:rPr>
        <w:t>prípade opomenutia uvedenej povinnosti plne zodpovedný za následky spojené s</w:t>
      </w:r>
      <w:r w:rsidR="002C072A" w:rsidRPr="002F3653">
        <w:rPr>
          <w:rFonts w:cs="Calibri"/>
          <w:sz w:val="20"/>
          <w:szCs w:val="20"/>
        </w:rPr>
        <w:t> </w:t>
      </w:r>
      <w:r w:rsidR="00C87FBC" w:rsidRPr="002F3653">
        <w:rPr>
          <w:rFonts w:cs="Calibri"/>
          <w:sz w:val="20"/>
          <w:szCs w:val="20"/>
        </w:rPr>
        <w:t>identifikovaním týchto skutočností.</w:t>
      </w:r>
    </w:p>
    <w:p w14:paraId="2E39996B" w14:textId="77777777" w:rsidR="00C87FBC" w:rsidRPr="002F3653" w:rsidRDefault="00C87FBC" w:rsidP="001614CC">
      <w:pPr>
        <w:numPr>
          <w:ilvl w:val="0"/>
          <w:numId w:val="19"/>
        </w:numPr>
        <w:spacing w:before="120" w:after="120"/>
        <w:ind w:left="540" w:hanging="540"/>
        <w:jc w:val="both"/>
        <w:rPr>
          <w:rFonts w:cs="Calibri"/>
          <w:sz w:val="20"/>
          <w:szCs w:val="20"/>
        </w:rPr>
      </w:pPr>
      <w:r w:rsidRPr="002F3653">
        <w:rPr>
          <w:rFonts w:cs="Calibri"/>
          <w:sz w:val="20"/>
          <w:szCs w:val="20"/>
        </w:rPr>
        <w:t>Každá osoba zapojená do ktorejkoľvek etapy postupu VO</w:t>
      </w:r>
      <w:r w:rsidR="00754288" w:rsidRPr="002F3653">
        <w:rPr>
          <w:rFonts w:cs="Calibri"/>
          <w:sz w:val="20"/>
          <w:szCs w:val="20"/>
        </w:rPr>
        <w:t>, resp. zadávania zákazky</w:t>
      </w:r>
      <w:r w:rsidRPr="002F3653">
        <w:rPr>
          <w:rFonts w:cs="Calibri"/>
          <w:sz w:val="20"/>
          <w:szCs w:val="20"/>
        </w:rPr>
        <w:t xml:space="preserve"> (vypracovanie</w:t>
      </w:r>
      <w:r w:rsidR="00775166" w:rsidRPr="002F3653">
        <w:rPr>
          <w:rFonts w:cs="Calibri"/>
          <w:sz w:val="20"/>
          <w:szCs w:val="20"/>
        </w:rPr>
        <w:t xml:space="preserve"> dokumentácie z</w:t>
      </w:r>
      <w:r w:rsidR="002C072A" w:rsidRPr="002F3653">
        <w:rPr>
          <w:rFonts w:cs="Calibri"/>
          <w:sz w:val="20"/>
          <w:szCs w:val="20"/>
        </w:rPr>
        <w:t> </w:t>
      </w:r>
      <w:r w:rsidR="00775166" w:rsidRPr="002F3653">
        <w:rPr>
          <w:rFonts w:cs="Calibri"/>
          <w:sz w:val="20"/>
          <w:szCs w:val="20"/>
        </w:rPr>
        <w:t>VO najmä súťažných podkladov</w:t>
      </w:r>
      <w:r w:rsidRPr="002F3653">
        <w:rPr>
          <w:rFonts w:cs="Calibri"/>
          <w:sz w:val="20"/>
          <w:szCs w:val="20"/>
        </w:rPr>
        <w:t xml:space="preserve">, </w:t>
      </w:r>
      <w:r w:rsidR="00775166" w:rsidRPr="002F3653">
        <w:rPr>
          <w:rFonts w:cs="Calibri"/>
          <w:sz w:val="20"/>
          <w:szCs w:val="20"/>
        </w:rPr>
        <w:t xml:space="preserve">komunikácia so záujemcami/uchádzačmi, hodnotenie ponúk </w:t>
      </w:r>
      <w:r w:rsidRPr="002F3653">
        <w:rPr>
          <w:rFonts w:cs="Calibri"/>
          <w:sz w:val="20"/>
          <w:szCs w:val="20"/>
        </w:rPr>
        <w:t xml:space="preserve">alebo ukončenie) musí podpísať </w:t>
      </w:r>
      <w:r w:rsidR="000E137D" w:rsidRPr="002F3653">
        <w:rPr>
          <w:rFonts w:cs="Calibri"/>
          <w:b/>
          <w:i/>
          <w:sz w:val="20"/>
          <w:szCs w:val="20"/>
        </w:rPr>
        <w:t>V</w:t>
      </w:r>
      <w:r w:rsidRPr="002F3653">
        <w:rPr>
          <w:rFonts w:cs="Calibri"/>
          <w:b/>
          <w:i/>
          <w:sz w:val="20"/>
          <w:szCs w:val="20"/>
        </w:rPr>
        <w:t xml:space="preserve">yhlásenie </w:t>
      </w:r>
      <w:r w:rsidR="0050007B" w:rsidRPr="002F3653">
        <w:rPr>
          <w:rFonts w:cs="Calibri"/>
          <w:b/>
          <w:i/>
          <w:sz w:val="20"/>
          <w:szCs w:val="20"/>
        </w:rPr>
        <w:t>o</w:t>
      </w:r>
      <w:r w:rsidR="002C072A" w:rsidRPr="002F3653">
        <w:rPr>
          <w:rFonts w:cs="Calibri"/>
          <w:b/>
          <w:i/>
          <w:sz w:val="20"/>
          <w:szCs w:val="20"/>
        </w:rPr>
        <w:t> </w:t>
      </w:r>
      <w:r w:rsidR="0050007B" w:rsidRPr="002F3653">
        <w:rPr>
          <w:rFonts w:cs="Calibri"/>
          <w:b/>
          <w:i/>
          <w:sz w:val="20"/>
          <w:szCs w:val="20"/>
        </w:rPr>
        <w:t>neprítomnosti konfliktu záujmov</w:t>
      </w:r>
      <w:r w:rsidR="0050007B" w:rsidRPr="002F3653">
        <w:rPr>
          <w:rFonts w:cs="Calibri"/>
          <w:sz w:val="20"/>
          <w:szCs w:val="20"/>
        </w:rPr>
        <w:t xml:space="preserve"> </w:t>
      </w:r>
      <w:r w:rsidRPr="002F3653">
        <w:rPr>
          <w:rFonts w:cs="Calibri"/>
          <w:sz w:val="20"/>
          <w:szCs w:val="20"/>
        </w:rPr>
        <w:t>(príloha č.</w:t>
      </w:r>
      <w:r w:rsidR="00775166" w:rsidRPr="002F3653">
        <w:rPr>
          <w:rFonts w:cs="Calibri"/>
          <w:sz w:val="20"/>
          <w:szCs w:val="20"/>
        </w:rPr>
        <w:t xml:space="preserve"> </w:t>
      </w:r>
      <w:r w:rsidR="00141DA8">
        <w:rPr>
          <w:rFonts w:cs="Calibri"/>
          <w:sz w:val="20"/>
          <w:szCs w:val="20"/>
        </w:rPr>
        <w:t>3</w:t>
      </w:r>
      <w:r w:rsidR="009C5AB5">
        <w:rPr>
          <w:rFonts w:cs="Calibri"/>
          <w:sz w:val="20"/>
          <w:szCs w:val="20"/>
        </w:rPr>
        <w:t xml:space="preserve">/ </w:t>
      </w:r>
      <w:r w:rsidR="009C5AB5">
        <w:rPr>
          <w:rFonts w:asciiTheme="minorHAnsi" w:hAnsiTheme="minorHAnsi" w:cs="Calibri"/>
          <w:sz w:val="20"/>
          <w:szCs w:val="20"/>
        </w:rPr>
        <w:t>príloha č. 12 v prípade CEF</w:t>
      </w:r>
      <w:r w:rsidR="00775166" w:rsidRPr="002F3653">
        <w:rPr>
          <w:rFonts w:cs="Calibri"/>
          <w:sz w:val="20"/>
          <w:szCs w:val="20"/>
        </w:rPr>
        <w:t>)</w:t>
      </w:r>
      <w:r w:rsidRPr="002F3653">
        <w:rPr>
          <w:rFonts w:cs="Calibri"/>
          <w:sz w:val="20"/>
          <w:szCs w:val="20"/>
        </w:rPr>
        <w:t xml:space="preserve"> hneď po zapojení sa do postupu príslušného VO</w:t>
      </w:r>
      <w:r w:rsidR="00754288" w:rsidRPr="002F3653">
        <w:rPr>
          <w:rFonts w:cs="Calibri"/>
          <w:sz w:val="20"/>
          <w:szCs w:val="20"/>
        </w:rPr>
        <w:t>, resp. zadávania zákazky</w:t>
      </w:r>
      <w:r w:rsidR="000E137D" w:rsidRPr="002F3653">
        <w:rPr>
          <w:rFonts w:cs="Calibri"/>
          <w:sz w:val="20"/>
          <w:szCs w:val="20"/>
        </w:rPr>
        <w:t xml:space="preserve">, pričom kópiu podpísaného vyhlásenia zasiela </w:t>
      </w:r>
      <w:r w:rsidR="004F5E8F" w:rsidRPr="002F3653">
        <w:rPr>
          <w:rFonts w:cs="Calibri"/>
          <w:color w:val="000000"/>
          <w:sz w:val="20"/>
          <w:szCs w:val="20"/>
        </w:rPr>
        <w:t>ž</w:t>
      </w:r>
      <w:r w:rsidR="004F5E8F" w:rsidRPr="002F3653">
        <w:rPr>
          <w:rFonts w:cs="Calibri"/>
          <w:sz w:val="20"/>
          <w:szCs w:val="20"/>
        </w:rPr>
        <w:t>iadateľ/</w:t>
      </w:r>
      <w:r w:rsidR="000E137D" w:rsidRPr="002F3653">
        <w:rPr>
          <w:rFonts w:cs="Calibri"/>
          <w:sz w:val="20"/>
          <w:szCs w:val="20"/>
        </w:rPr>
        <w:t>prijímateľ na RO v</w:t>
      </w:r>
      <w:r w:rsidR="002C072A" w:rsidRPr="002F3653">
        <w:rPr>
          <w:rFonts w:cs="Calibri"/>
          <w:sz w:val="20"/>
          <w:szCs w:val="20"/>
        </w:rPr>
        <w:t> </w:t>
      </w:r>
      <w:r w:rsidR="000E137D" w:rsidRPr="002F3653">
        <w:rPr>
          <w:rFonts w:cs="Calibri"/>
          <w:sz w:val="20"/>
          <w:szCs w:val="20"/>
        </w:rPr>
        <w:t>rámci predkladania dokumentácie z</w:t>
      </w:r>
      <w:r w:rsidR="002C072A" w:rsidRPr="002F3653">
        <w:rPr>
          <w:rFonts w:cs="Calibri"/>
          <w:sz w:val="20"/>
          <w:szCs w:val="20"/>
        </w:rPr>
        <w:t> </w:t>
      </w:r>
      <w:r w:rsidR="000E137D" w:rsidRPr="002F3653">
        <w:rPr>
          <w:rFonts w:cs="Calibri"/>
          <w:sz w:val="20"/>
          <w:szCs w:val="20"/>
        </w:rPr>
        <w:t>príslušnej fázy VO</w:t>
      </w:r>
      <w:r w:rsidR="00754288" w:rsidRPr="002F3653">
        <w:rPr>
          <w:rFonts w:cs="Calibri"/>
          <w:sz w:val="20"/>
          <w:szCs w:val="20"/>
        </w:rPr>
        <w:t>, resp. zadávania zákazky</w:t>
      </w:r>
      <w:r w:rsidR="000E137D" w:rsidRPr="002F3653">
        <w:rPr>
          <w:rFonts w:cs="Calibri"/>
          <w:sz w:val="20"/>
          <w:szCs w:val="20"/>
        </w:rPr>
        <w:t>.</w:t>
      </w:r>
      <w:r w:rsidR="006B0631" w:rsidRPr="002F3653">
        <w:rPr>
          <w:rStyle w:val="Odkaznapoznmkupodiarou"/>
          <w:rFonts w:cs="Calibri"/>
          <w:sz w:val="20"/>
          <w:szCs w:val="20"/>
        </w:rPr>
        <w:footnoteReference w:id="43"/>
      </w:r>
      <w:r w:rsidRPr="002F3653">
        <w:rPr>
          <w:rFonts w:cs="Calibri"/>
          <w:sz w:val="20"/>
          <w:szCs w:val="20"/>
        </w:rPr>
        <w:t xml:space="preserve"> </w:t>
      </w:r>
    </w:p>
    <w:p w14:paraId="72BF75D6" w14:textId="77777777" w:rsidR="00C87FBC" w:rsidRPr="002F3653" w:rsidRDefault="004F5E8F" w:rsidP="00DD62B5">
      <w:pPr>
        <w:spacing w:before="60" w:after="0"/>
        <w:ind w:left="540"/>
        <w:jc w:val="both"/>
        <w:rPr>
          <w:rFonts w:cs="Calibri"/>
          <w:sz w:val="20"/>
          <w:szCs w:val="20"/>
        </w:rPr>
      </w:pPr>
      <w:r w:rsidRPr="002F3653">
        <w:rPr>
          <w:rFonts w:cs="Calibri"/>
          <w:color w:val="000000"/>
          <w:sz w:val="20"/>
          <w:szCs w:val="20"/>
        </w:rPr>
        <w:t>Ž</w:t>
      </w:r>
      <w:r w:rsidRPr="002F3653">
        <w:rPr>
          <w:rFonts w:cs="Calibri"/>
          <w:sz w:val="20"/>
          <w:szCs w:val="20"/>
        </w:rPr>
        <w:t>iadateľ/</w:t>
      </w:r>
      <w:r w:rsidR="00C87FBC" w:rsidRPr="002F3653">
        <w:rPr>
          <w:rFonts w:cs="Calibri"/>
          <w:sz w:val="20"/>
          <w:szCs w:val="20"/>
        </w:rPr>
        <w:t>Prijímateľ túto povinnosť zabezpečí najmä u</w:t>
      </w:r>
      <w:r w:rsidR="002C072A" w:rsidRPr="002F3653">
        <w:rPr>
          <w:rFonts w:cs="Calibri"/>
          <w:sz w:val="20"/>
          <w:szCs w:val="20"/>
        </w:rPr>
        <w:t> </w:t>
      </w:r>
      <w:r w:rsidR="00C87FBC" w:rsidRPr="002F3653">
        <w:rPr>
          <w:rFonts w:cs="Calibri"/>
          <w:sz w:val="20"/>
          <w:szCs w:val="20"/>
        </w:rPr>
        <w:t>týchto osôb:</w:t>
      </w:r>
    </w:p>
    <w:p w14:paraId="36187606" w14:textId="77777777" w:rsidR="00C87FBC" w:rsidRPr="002F3653" w:rsidRDefault="00C87FBC" w:rsidP="00CA0960">
      <w:pPr>
        <w:numPr>
          <w:ilvl w:val="0"/>
          <w:numId w:val="2"/>
        </w:numPr>
        <w:spacing w:before="40" w:after="20"/>
        <w:ind w:left="1276" w:hanging="283"/>
        <w:jc w:val="both"/>
        <w:rPr>
          <w:rFonts w:cs="Calibri"/>
          <w:sz w:val="20"/>
          <w:szCs w:val="20"/>
        </w:rPr>
      </w:pPr>
      <w:r w:rsidRPr="002F3653">
        <w:rPr>
          <w:rFonts w:cs="Calibri"/>
          <w:sz w:val="20"/>
          <w:szCs w:val="20"/>
        </w:rPr>
        <w:t xml:space="preserve">vedúci predstaviteľ </w:t>
      </w:r>
      <w:r w:rsidR="009A6CA6" w:rsidRPr="002F3653">
        <w:rPr>
          <w:rFonts w:cs="Calibri"/>
          <w:sz w:val="20"/>
          <w:szCs w:val="20"/>
        </w:rPr>
        <w:t>prijímateľa</w:t>
      </w:r>
      <w:r w:rsidRPr="002F3653">
        <w:rPr>
          <w:rFonts w:cs="Calibri"/>
          <w:sz w:val="20"/>
          <w:szCs w:val="20"/>
        </w:rPr>
        <w:t xml:space="preserve"> a</w:t>
      </w:r>
      <w:r w:rsidR="002C072A" w:rsidRPr="002F3653">
        <w:rPr>
          <w:rFonts w:cs="Calibri"/>
          <w:sz w:val="20"/>
          <w:szCs w:val="20"/>
        </w:rPr>
        <w:t> </w:t>
      </w:r>
      <w:r w:rsidRPr="002F3653">
        <w:rPr>
          <w:rFonts w:cs="Calibri"/>
          <w:sz w:val="20"/>
          <w:szCs w:val="20"/>
        </w:rPr>
        <w:t>každý, komu delegoval svoje povinnosti,</w:t>
      </w:r>
    </w:p>
    <w:p w14:paraId="63749194" w14:textId="77777777" w:rsidR="00C87FBC" w:rsidRPr="002F3653" w:rsidRDefault="00C87FBC" w:rsidP="00CA0960">
      <w:pPr>
        <w:numPr>
          <w:ilvl w:val="0"/>
          <w:numId w:val="2"/>
        </w:numPr>
        <w:spacing w:before="40" w:after="20"/>
        <w:ind w:left="1276" w:hanging="283"/>
        <w:jc w:val="both"/>
        <w:rPr>
          <w:rFonts w:cs="Calibri"/>
          <w:sz w:val="20"/>
          <w:szCs w:val="20"/>
        </w:rPr>
      </w:pPr>
      <w:r w:rsidRPr="002F3653">
        <w:rPr>
          <w:rFonts w:cs="Calibri"/>
          <w:sz w:val="20"/>
          <w:szCs w:val="20"/>
        </w:rPr>
        <w:t>členovia správnej rady</w:t>
      </w:r>
      <w:r w:rsidR="009A6CA6" w:rsidRPr="002F3653">
        <w:rPr>
          <w:rFonts w:cs="Calibri"/>
          <w:sz w:val="20"/>
          <w:szCs w:val="20"/>
        </w:rPr>
        <w:t xml:space="preserve"> (ak relevantné)</w:t>
      </w:r>
      <w:r w:rsidRPr="002F3653">
        <w:rPr>
          <w:rFonts w:cs="Calibri"/>
          <w:sz w:val="20"/>
          <w:szCs w:val="20"/>
        </w:rPr>
        <w:t>,</w:t>
      </w:r>
    </w:p>
    <w:p w14:paraId="0A01CCF6" w14:textId="77777777" w:rsidR="00C87FBC" w:rsidRPr="002F3653" w:rsidRDefault="00C87FBC" w:rsidP="00CA0960">
      <w:pPr>
        <w:numPr>
          <w:ilvl w:val="0"/>
          <w:numId w:val="2"/>
        </w:numPr>
        <w:spacing w:before="40" w:after="20"/>
        <w:ind w:left="1276" w:hanging="283"/>
        <w:jc w:val="both"/>
        <w:rPr>
          <w:rFonts w:cs="Calibri"/>
          <w:sz w:val="20"/>
          <w:szCs w:val="20"/>
        </w:rPr>
      </w:pPr>
      <w:r w:rsidRPr="002F3653">
        <w:rPr>
          <w:rFonts w:cs="Calibri"/>
          <w:sz w:val="20"/>
          <w:szCs w:val="20"/>
        </w:rPr>
        <w:t xml:space="preserve">zamestnanci </w:t>
      </w:r>
      <w:r w:rsidR="001E6243" w:rsidRPr="002F3653">
        <w:rPr>
          <w:rFonts w:cs="Calibri"/>
          <w:sz w:val="20"/>
          <w:szCs w:val="20"/>
        </w:rPr>
        <w:t xml:space="preserve"> podieľajúci sa na </w:t>
      </w:r>
      <w:r w:rsidRPr="002F3653">
        <w:rPr>
          <w:rFonts w:cs="Calibri"/>
          <w:sz w:val="20"/>
          <w:szCs w:val="20"/>
        </w:rPr>
        <w:t>príprave/návrhu súťažných podkladov,</w:t>
      </w:r>
    </w:p>
    <w:p w14:paraId="0220A5F4" w14:textId="77777777" w:rsidR="00C87FBC" w:rsidRPr="002F3653" w:rsidRDefault="00C87FBC" w:rsidP="00CA0960">
      <w:pPr>
        <w:numPr>
          <w:ilvl w:val="0"/>
          <w:numId w:val="2"/>
        </w:numPr>
        <w:spacing w:before="40" w:after="20"/>
        <w:ind w:left="1276" w:hanging="283"/>
        <w:jc w:val="both"/>
        <w:rPr>
          <w:rFonts w:cs="Calibri"/>
          <w:sz w:val="20"/>
          <w:szCs w:val="20"/>
        </w:rPr>
      </w:pPr>
      <w:r w:rsidRPr="002F3653">
        <w:rPr>
          <w:rFonts w:cs="Calibri"/>
          <w:sz w:val="20"/>
          <w:szCs w:val="20"/>
        </w:rPr>
        <w:lastRenderedPageBreak/>
        <w:t>členovia komisie pre vyhodnotenie ponúk (ak vyhlásenie vylučujúce konflikt záujmov nebolo súčasťou čestného vyhlásenia členov komisie/poroty v</w:t>
      </w:r>
      <w:r w:rsidR="002C072A" w:rsidRPr="002F3653">
        <w:rPr>
          <w:rFonts w:cs="Calibri"/>
          <w:sz w:val="20"/>
          <w:szCs w:val="20"/>
        </w:rPr>
        <w:t> </w:t>
      </w:r>
      <w:r w:rsidRPr="002F3653">
        <w:rPr>
          <w:rFonts w:cs="Calibri"/>
          <w:sz w:val="20"/>
          <w:szCs w:val="20"/>
        </w:rPr>
        <w:t xml:space="preserve">súlade s § </w:t>
      </w:r>
      <w:r w:rsidR="006F6536" w:rsidRPr="002F3653">
        <w:rPr>
          <w:rFonts w:cs="Calibri"/>
          <w:sz w:val="20"/>
          <w:szCs w:val="20"/>
        </w:rPr>
        <w:t xml:space="preserve">51 </w:t>
      </w:r>
      <w:r w:rsidRPr="002F3653">
        <w:rPr>
          <w:rFonts w:cs="Calibri"/>
          <w:sz w:val="20"/>
          <w:szCs w:val="20"/>
        </w:rPr>
        <w:t>ZVO),</w:t>
      </w:r>
    </w:p>
    <w:p w14:paraId="398B380A" w14:textId="77777777" w:rsidR="00C87FBC" w:rsidRDefault="00C87FBC" w:rsidP="00CA0960">
      <w:pPr>
        <w:numPr>
          <w:ilvl w:val="0"/>
          <w:numId w:val="2"/>
        </w:numPr>
        <w:spacing w:before="40" w:after="20"/>
        <w:ind w:left="1276" w:hanging="283"/>
        <w:jc w:val="both"/>
        <w:rPr>
          <w:rFonts w:cs="Calibri"/>
          <w:sz w:val="20"/>
          <w:szCs w:val="20"/>
        </w:rPr>
      </w:pPr>
      <w:r w:rsidRPr="002F3653">
        <w:rPr>
          <w:rFonts w:cs="Calibri"/>
          <w:sz w:val="20"/>
          <w:szCs w:val="20"/>
        </w:rPr>
        <w:t>experti vykonávajúci akúkoľvek úlohu súvisiacu s</w:t>
      </w:r>
      <w:r w:rsidR="002C072A" w:rsidRPr="002F3653">
        <w:rPr>
          <w:rFonts w:cs="Calibri"/>
          <w:sz w:val="20"/>
          <w:szCs w:val="20"/>
        </w:rPr>
        <w:t> </w:t>
      </w:r>
      <w:r w:rsidRPr="002F3653">
        <w:rPr>
          <w:rFonts w:cs="Calibri"/>
          <w:sz w:val="20"/>
          <w:szCs w:val="20"/>
        </w:rPr>
        <w:t>prípravou súťažných podkladov a/alebo hodnotením ponúk</w:t>
      </w:r>
      <w:r w:rsidR="009A6CA6" w:rsidRPr="002F3653">
        <w:rPr>
          <w:rFonts w:cs="Calibri"/>
          <w:sz w:val="20"/>
          <w:szCs w:val="20"/>
        </w:rPr>
        <w:t xml:space="preserve"> (ak relevantné)</w:t>
      </w:r>
      <w:r w:rsidRPr="002F3653">
        <w:rPr>
          <w:rFonts w:cs="Calibri"/>
          <w:sz w:val="20"/>
          <w:szCs w:val="20"/>
        </w:rPr>
        <w:t>.</w:t>
      </w:r>
    </w:p>
    <w:p w14:paraId="2CF1AC88" w14:textId="77777777" w:rsidR="00BE04B3" w:rsidRPr="002F3653" w:rsidRDefault="004F5E8F" w:rsidP="001614CC">
      <w:pPr>
        <w:numPr>
          <w:ilvl w:val="0"/>
          <w:numId w:val="19"/>
        </w:numPr>
        <w:spacing w:before="120" w:after="60"/>
        <w:ind w:left="540" w:hanging="540"/>
        <w:jc w:val="both"/>
        <w:rPr>
          <w:rFonts w:cs="Calibri"/>
          <w:sz w:val="20"/>
          <w:szCs w:val="20"/>
        </w:rPr>
      </w:pPr>
      <w:r w:rsidRPr="002F3653">
        <w:rPr>
          <w:rFonts w:cs="Calibri"/>
          <w:color w:val="000000"/>
          <w:sz w:val="20"/>
          <w:szCs w:val="20"/>
        </w:rPr>
        <w:t>Ž</w:t>
      </w:r>
      <w:r w:rsidRPr="002F3653">
        <w:rPr>
          <w:rFonts w:cs="Calibri"/>
          <w:sz w:val="20"/>
          <w:szCs w:val="20"/>
        </w:rPr>
        <w:t>iadateľ/</w:t>
      </w:r>
      <w:r w:rsidR="004E5D92" w:rsidRPr="002F3653">
        <w:rPr>
          <w:rFonts w:cs="Calibri"/>
          <w:sz w:val="20"/>
          <w:szCs w:val="20"/>
        </w:rPr>
        <w:t xml:space="preserve">Prijímateľ </w:t>
      </w:r>
      <w:r w:rsidR="00330EF3" w:rsidRPr="002F3653">
        <w:rPr>
          <w:rFonts w:cs="Calibri"/>
          <w:sz w:val="20"/>
          <w:szCs w:val="20"/>
        </w:rPr>
        <w:t>ďalej</w:t>
      </w:r>
      <w:r w:rsidR="004E5D92" w:rsidRPr="002F3653">
        <w:rPr>
          <w:rFonts w:cs="Calibri"/>
          <w:sz w:val="20"/>
          <w:szCs w:val="20"/>
        </w:rPr>
        <w:t xml:space="preserve"> zabezpeč</w:t>
      </w:r>
      <w:r w:rsidR="00330EF3" w:rsidRPr="002F3653">
        <w:rPr>
          <w:rFonts w:cs="Calibri"/>
          <w:sz w:val="20"/>
          <w:szCs w:val="20"/>
        </w:rPr>
        <w:t>í</w:t>
      </w:r>
      <w:r w:rsidR="004E5D92" w:rsidRPr="002F3653">
        <w:rPr>
          <w:rFonts w:cs="Calibri"/>
          <w:sz w:val="20"/>
          <w:szCs w:val="20"/>
        </w:rPr>
        <w:t xml:space="preserve">, aby všetky osoby podpisujúce  vyhlásenie </w:t>
      </w:r>
      <w:r w:rsidR="00551CDF" w:rsidRPr="002F3653">
        <w:rPr>
          <w:rFonts w:cs="Calibri"/>
          <w:sz w:val="20"/>
          <w:szCs w:val="20"/>
        </w:rPr>
        <w:t xml:space="preserve">(v zmysle predošlého odseku) </w:t>
      </w:r>
      <w:r w:rsidR="004E5D92" w:rsidRPr="002F3653">
        <w:rPr>
          <w:rFonts w:cs="Calibri"/>
          <w:sz w:val="20"/>
          <w:szCs w:val="20"/>
        </w:rPr>
        <w:t xml:space="preserve">boli </w:t>
      </w:r>
      <w:r w:rsidR="00330EF3" w:rsidRPr="002F3653">
        <w:rPr>
          <w:rFonts w:cs="Calibri"/>
          <w:sz w:val="20"/>
          <w:szCs w:val="20"/>
        </w:rPr>
        <w:t>v</w:t>
      </w:r>
      <w:r w:rsidR="002C072A" w:rsidRPr="002F3653">
        <w:rPr>
          <w:rFonts w:cs="Calibri"/>
          <w:sz w:val="20"/>
          <w:szCs w:val="20"/>
        </w:rPr>
        <w:t> </w:t>
      </w:r>
      <w:r w:rsidR="00330EF3" w:rsidRPr="002F3653">
        <w:rPr>
          <w:rFonts w:cs="Calibri"/>
          <w:sz w:val="20"/>
          <w:szCs w:val="20"/>
        </w:rPr>
        <w:t xml:space="preserve">tejto súvislosti </w:t>
      </w:r>
      <w:r w:rsidR="004E5D92" w:rsidRPr="002F3653">
        <w:rPr>
          <w:rFonts w:cs="Calibri"/>
          <w:sz w:val="20"/>
          <w:szCs w:val="20"/>
        </w:rPr>
        <w:t>informované o</w:t>
      </w:r>
      <w:r w:rsidR="002C072A" w:rsidRPr="002F3653">
        <w:rPr>
          <w:rFonts w:cs="Calibri"/>
          <w:sz w:val="20"/>
          <w:szCs w:val="20"/>
        </w:rPr>
        <w:t> </w:t>
      </w:r>
      <w:r w:rsidR="00330EF3" w:rsidRPr="002F3653">
        <w:rPr>
          <w:rFonts w:cs="Calibri"/>
          <w:sz w:val="20"/>
          <w:szCs w:val="20"/>
        </w:rPr>
        <w:t>možnostiach a</w:t>
      </w:r>
      <w:r w:rsidR="002C072A" w:rsidRPr="002F3653">
        <w:rPr>
          <w:rFonts w:cs="Calibri"/>
          <w:sz w:val="20"/>
          <w:szCs w:val="20"/>
        </w:rPr>
        <w:t> </w:t>
      </w:r>
      <w:r w:rsidR="00330EF3" w:rsidRPr="002F3653">
        <w:rPr>
          <w:rFonts w:cs="Calibri"/>
          <w:sz w:val="20"/>
          <w:szCs w:val="20"/>
        </w:rPr>
        <w:t>potenciálnych situáciách konfliktu záujmov, o</w:t>
      </w:r>
      <w:r w:rsidR="002C072A" w:rsidRPr="002F3653">
        <w:rPr>
          <w:rFonts w:cs="Calibri"/>
          <w:sz w:val="20"/>
          <w:szCs w:val="20"/>
        </w:rPr>
        <w:t> </w:t>
      </w:r>
      <w:r w:rsidR="00330EF3" w:rsidRPr="002F3653">
        <w:rPr>
          <w:rFonts w:cs="Calibri"/>
          <w:sz w:val="20"/>
          <w:szCs w:val="20"/>
        </w:rPr>
        <w:t>ich dôsledkoch, vhodnom správaní v</w:t>
      </w:r>
      <w:r w:rsidR="002C072A" w:rsidRPr="002F3653">
        <w:rPr>
          <w:rFonts w:cs="Calibri"/>
          <w:sz w:val="20"/>
          <w:szCs w:val="20"/>
        </w:rPr>
        <w:t> </w:t>
      </w:r>
      <w:r w:rsidR="00330EF3" w:rsidRPr="002F3653">
        <w:rPr>
          <w:rFonts w:cs="Calibri"/>
          <w:sz w:val="20"/>
          <w:szCs w:val="20"/>
        </w:rPr>
        <w:t>takýchto prípadoch a</w:t>
      </w:r>
      <w:r w:rsidR="002C072A" w:rsidRPr="002F3653">
        <w:rPr>
          <w:rFonts w:cs="Calibri"/>
          <w:sz w:val="20"/>
          <w:szCs w:val="20"/>
        </w:rPr>
        <w:t> </w:t>
      </w:r>
      <w:r w:rsidR="00330EF3" w:rsidRPr="002F3653">
        <w:rPr>
          <w:rFonts w:cs="Calibri"/>
          <w:sz w:val="20"/>
          <w:szCs w:val="20"/>
        </w:rPr>
        <w:t>možných sankciách.</w:t>
      </w:r>
      <w:r w:rsidR="00BE04B3" w:rsidRPr="002F3653">
        <w:rPr>
          <w:rFonts w:cs="Calibri"/>
          <w:sz w:val="20"/>
          <w:szCs w:val="20"/>
        </w:rPr>
        <w:t xml:space="preserve"> </w:t>
      </w:r>
      <w:r w:rsidRPr="002F3653">
        <w:rPr>
          <w:rFonts w:cs="Calibri"/>
          <w:color w:val="000000"/>
          <w:sz w:val="20"/>
          <w:szCs w:val="20"/>
        </w:rPr>
        <w:t>Ž</w:t>
      </w:r>
      <w:r w:rsidRPr="002F3653">
        <w:rPr>
          <w:rFonts w:cs="Calibri"/>
          <w:sz w:val="20"/>
          <w:szCs w:val="20"/>
        </w:rPr>
        <w:t>iadateľ/</w:t>
      </w:r>
      <w:r w:rsidR="00BE04B3" w:rsidRPr="002F3653">
        <w:rPr>
          <w:rFonts w:cs="Calibri"/>
          <w:sz w:val="20"/>
          <w:szCs w:val="20"/>
        </w:rPr>
        <w:t>Prijímateľ by mal týmto osobám objasniť, že vyhlásenie o</w:t>
      </w:r>
      <w:r w:rsidR="002C072A" w:rsidRPr="002F3653">
        <w:rPr>
          <w:rFonts w:cs="Calibri"/>
          <w:sz w:val="20"/>
          <w:szCs w:val="20"/>
        </w:rPr>
        <w:t> </w:t>
      </w:r>
      <w:r w:rsidR="00BE04B3" w:rsidRPr="002F3653">
        <w:rPr>
          <w:rFonts w:cs="Calibri"/>
          <w:sz w:val="20"/>
          <w:szCs w:val="20"/>
        </w:rPr>
        <w:t>neprítomnosti konfliktu záujmov je nástroj na predchádzanie konfliktom záujmov, ktorého cieľom je:</w:t>
      </w:r>
    </w:p>
    <w:p w14:paraId="4E74A02B" w14:textId="77777777" w:rsidR="00BE04B3" w:rsidRPr="002F3653" w:rsidRDefault="00BE04B3" w:rsidP="00CA0960">
      <w:pPr>
        <w:numPr>
          <w:ilvl w:val="1"/>
          <w:numId w:val="3"/>
        </w:numPr>
        <w:tabs>
          <w:tab w:val="clear" w:pos="1440"/>
          <w:tab w:val="left" w:pos="1350"/>
        </w:tabs>
        <w:spacing w:after="0"/>
        <w:ind w:left="1350" w:hanging="270"/>
        <w:rPr>
          <w:rFonts w:cs="Calibri"/>
          <w:sz w:val="20"/>
          <w:szCs w:val="20"/>
        </w:rPr>
      </w:pPr>
      <w:r w:rsidRPr="002F3653">
        <w:rPr>
          <w:rFonts w:cs="Calibri"/>
          <w:sz w:val="20"/>
          <w:szCs w:val="20"/>
        </w:rPr>
        <w:t>zvýšiť informovanosť o</w:t>
      </w:r>
      <w:r w:rsidR="002C072A" w:rsidRPr="002F3653">
        <w:rPr>
          <w:rFonts w:cs="Calibri"/>
          <w:sz w:val="20"/>
          <w:szCs w:val="20"/>
        </w:rPr>
        <w:t> </w:t>
      </w:r>
      <w:r w:rsidRPr="002F3653">
        <w:rPr>
          <w:rFonts w:cs="Calibri"/>
          <w:sz w:val="20"/>
          <w:szCs w:val="20"/>
        </w:rPr>
        <w:t>riziku konfliktu záujmov medzi zamestnancami,</w:t>
      </w:r>
    </w:p>
    <w:p w14:paraId="6B316563" w14:textId="77777777" w:rsidR="00BE04B3" w:rsidRPr="002F3653" w:rsidRDefault="00BE04B3" w:rsidP="00CA0960">
      <w:pPr>
        <w:numPr>
          <w:ilvl w:val="1"/>
          <w:numId w:val="3"/>
        </w:numPr>
        <w:tabs>
          <w:tab w:val="clear" w:pos="1440"/>
          <w:tab w:val="left" w:pos="1350"/>
        </w:tabs>
        <w:spacing w:after="0"/>
        <w:ind w:left="1350" w:hanging="270"/>
        <w:rPr>
          <w:rFonts w:cs="Calibri"/>
          <w:sz w:val="20"/>
          <w:szCs w:val="20"/>
        </w:rPr>
      </w:pPr>
      <w:r w:rsidRPr="002F3653">
        <w:rPr>
          <w:rFonts w:cs="Calibri"/>
          <w:sz w:val="20"/>
          <w:szCs w:val="20"/>
        </w:rPr>
        <w:t>poukázať na rizikové oblasti, ktoré je potrebné zohľadniť pri riadiacom dohľade,</w:t>
      </w:r>
    </w:p>
    <w:p w14:paraId="610B8A03" w14:textId="77777777" w:rsidR="00BE04B3" w:rsidRPr="002F3653" w:rsidRDefault="00BE04B3" w:rsidP="00CA0960">
      <w:pPr>
        <w:numPr>
          <w:ilvl w:val="1"/>
          <w:numId w:val="3"/>
        </w:numPr>
        <w:tabs>
          <w:tab w:val="clear" w:pos="1440"/>
          <w:tab w:val="left" w:pos="1350"/>
        </w:tabs>
        <w:spacing w:after="0"/>
        <w:ind w:left="1350" w:hanging="270"/>
        <w:rPr>
          <w:rFonts w:cs="Calibri"/>
          <w:sz w:val="20"/>
          <w:szCs w:val="20"/>
        </w:rPr>
      </w:pPr>
      <w:r w:rsidRPr="002F3653">
        <w:rPr>
          <w:rFonts w:cs="Calibri"/>
          <w:sz w:val="20"/>
          <w:szCs w:val="20"/>
        </w:rPr>
        <w:t>ochraňovať zamestnancov pred obvinením z</w:t>
      </w:r>
      <w:r w:rsidR="002C072A" w:rsidRPr="002F3653">
        <w:rPr>
          <w:rFonts w:cs="Calibri"/>
          <w:sz w:val="20"/>
          <w:szCs w:val="20"/>
        </w:rPr>
        <w:t> </w:t>
      </w:r>
      <w:r w:rsidRPr="002F3653">
        <w:rPr>
          <w:rFonts w:cs="Calibri"/>
          <w:sz w:val="20"/>
          <w:szCs w:val="20"/>
        </w:rPr>
        <w:t>nezverejnenia konfliktu záujmov v</w:t>
      </w:r>
      <w:r w:rsidR="002C072A" w:rsidRPr="002F3653">
        <w:rPr>
          <w:rFonts w:cs="Calibri"/>
          <w:sz w:val="20"/>
          <w:szCs w:val="20"/>
        </w:rPr>
        <w:t> </w:t>
      </w:r>
      <w:r w:rsidRPr="002F3653">
        <w:rPr>
          <w:rFonts w:cs="Calibri"/>
          <w:sz w:val="20"/>
          <w:szCs w:val="20"/>
        </w:rPr>
        <w:t>neskoršej etape,</w:t>
      </w:r>
    </w:p>
    <w:p w14:paraId="12BA8975" w14:textId="77777777" w:rsidR="004E5D92" w:rsidRPr="002F3653" w:rsidRDefault="00BE04B3" w:rsidP="00CA0960">
      <w:pPr>
        <w:numPr>
          <w:ilvl w:val="1"/>
          <w:numId w:val="3"/>
        </w:numPr>
        <w:tabs>
          <w:tab w:val="clear" w:pos="1440"/>
          <w:tab w:val="left" w:pos="1350"/>
        </w:tabs>
        <w:spacing w:after="0"/>
        <w:ind w:left="1350" w:hanging="270"/>
        <w:rPr>
          <w:rFonts w:cs="Calibri"/>
          <w:sz w:val="20"/>
          <w:szCs w:val="20"/>
        </w:rPr>
      </w:pPr>
      <w:r w:rsidRPr="002F3653">
        <w:rPr>
          <w:rFonts w:cs="Calibri"/>
          <w:sz w:val="20"/>
          <w:szCs w:val="20"/>
        </w:rPr>
        <w:t>ochraňovať postup VO a</w:t>
      </w:r>
      <w:r w:rsidR="002C072A" w:rsidRPr="002F3653">
        <w:rPr>
          <w:rFonts w:cs="Calibri"/>
          <w:sz w:val="20"/>
          <w:szCs w:val="20"/>
        </w:rPr>
        <w:t> </w:t>
      </w:r>
      <w:r w:rsidRPr="002F3653">
        <w:rPr>
          <w:rFonts w:cs="Calibri"/>
          <w:sz w:val="20"/>
          <w:szCs w:val="20"/>
        </w:rPr>
        <w:t>spolufinancovaný projekt pred nezrovnalosťami, a</w:t>
      </w:r>
      <w:r w:rsidR="002C072A" w:rsidRPr="002F3653">
        <w:rPr>
          <w:rFonts w:cs="Calibri"/>
          <w:sz w:val="20"/>
          <w:szCs w:val="20"/>
        </w:rPr>
        <w:t> </w:t>
      </w:r>
      <w:r w:rsidRPr="002F3653">
        <w:rPr>
          <w:rFonts w:cs="Calibri"/>
          <w:sz w:val="20"/>
          <w:szCs w:val="20"/>
        </w:rPr>
        <w:t>tým chrániť finančné záujmy EÚ a</w:t>
      </w:r>
      <w:r w:rsidR="002C072A" w:rsidRPr="002F3653">
        <w:rPr>
          <w:rFonts w:cs="Calibri"/>
          <w:sz w:val="20"/>
          <w:szCs w:val="20"/>
        </w:rPr>
        <w:t> </w:t>
      </w:r>
      <w:r w:rsidRPr="002F3653">
        <w:rPr>
          <w:rFonts w:cs="Calibri"/>
          <w:sz w:val="20"/>
          <w:szCs w:val="20"/>
        </w:rPr>
        <w:t>SR.</w:t>
      </w:r>
      <w:r w:rsidR="004E5D92" w:rsidRPr="002F3653">
        <w:rPr>
          <w:rFonts w:cs="Calibri"/>
          <w:sz w:val="20"/>
          <w:szCs w:val="20"/>
        </w:rPr>
        <w:t xml:space="preserve">    </w:t>
      </w:r>
    </w:p>
    <w:p w14:paraId="1938045B" w14:textId="77777777" w:rsidR="00D665D0" w:rsidRDefault="00D665D0" w:rsidP="001614CC">
      <w:pPr>
        <w:pStyle w:val="Default"/>
        <w:numPr>
          <w:ilvl w:val="0"/>
          <w:numId w:val="19"/>
        </w:numPr>
        <w:spacing w:before="120" w:after="120" w:line="276" w:lineRule="auto"/>
        <w:ind w:left="540" w:hanging="540"/>
        <w:rPr>
          <w:rFonts w:ascii="Calibri" w:hAnsi="Calibri" w:cs="Calibri"/>
          <w:sz w:val="20"/>
          <w:szCs w:val="20"/>
        </w:rPr>
      </w:pPr>
      <w:r w:rsidRPr="00D665D0">
        <w:rPr>
          <w:rFonts w:ascii="Calibri" w:hAnsi="Calibri" w:cs="Calibri"/>
          <w:sz w:val="20"/>
          <w:szCs w:val="20"/>
        </w:rPr>
        <w:t>Je nevyhnutné akúkoľvek formu prepojenia medzi zainteresovanou osobou a uchádzačom identifikovať a písomne zaznamenať, vrátane prijatých opatrení, aby akýkoľvek možný konflikt záujmov bol na úrovni žiadateľa/prijímateľa pomenovaný a zdokumentovaný.</w:t>
      </w:r>
      <w:r>
        <w:rPr>
          <w:rFonts w:ascii="Calibri" w:hAnsi="Calibri" w:cs="Calibri"/>
          <w:sz w:val="20"/>
          <w:szCs w:val="20"/>
        </w:rPr>
        <w:t xml:space="preserve"> </w:t>
      </w:r>
      <w:r>
        <w:rPr>
          <w:rStyle w:val="Odkaznapoznmkupodiarou"/>
          <w:rFonts w:ascii="Calibri" w:hAnsi="Calibri" w:cs="Calibri"/>
          <w:sz w:val="20"/>
          <w:szCs w:val="20"/>
        </w:rPr>
        <w:footnoteReference w:id="44"/>
      </w:r>
    </w:p>
    <w:p w14:paraId="150BC90A" w14:textId="77777777" w:rsidR="00C87FBC" w:rsidRPr="002F3653" w:rsidRDefault="00C87FBC" w:rsidP="001614CC">
      <w:pPr>
        <w:pStyle w:val="Default"/>
        <w:numPr>
          <w:ilvl w:val="0"/>
          <w:numId w:val="19"/>
        </w:numPr>
        <w:spacing w:before="120" w:after="120" w:line="276" w:lineRule="auto"/>
        <w:ind w:left="540" w:hanging="540"/>
        <w:rPr>
          <w:rFonts w:ascii="Calibri" w:hAnsi="Calibri" w:cs="Calibri"/>
          <w:sz w:val="20"/>
          <w:szCs w:val="20"/>
        </w:rPr>
      </w:pPr>
      <w:r w:rsidRPr="002F3653">
        <w:rPr>
          <w:rFonts w:ascii="Calibri" w:hAnsi="Calibri" w:cs="Calibri"/>
          <w:sz w:val="20"/>
          <w:szCs w:val="20"/>
        </w:rPr>
        <w:t xml:space="preserve">RO je oprávnený považovať za konflikt záujmov, ktorý mal alebo </w:t>
      </w:r>
      <w:r w:rsidR="00775166" w:rsidRPr="002F3653">
        <w:rPr>
          <w:rFonts w:ascii="Calibri" w:hAnsi="Calibri" w:cs="Calibri"/>
          <w:sz w:val="20"/>
          <w:szCs w:val="20"/>
        </w:rPr>
        <w:t xml:space="preserve">mohol </w:t>
      </w:r>
      <w:r w:rsidRPr="002F3653">
        <w:rPr>
          <w:rFonts w:ascii="Calibri" w:hAnsi="Calibri" w:cs="Calibri"/>
          <w:sz w:val="20"/>
          <w:szCs w:val="20"/>
        </w:rPr>
        <w:t>mať vplyv na výsledok VO a</w:t>
      </w:r>
      <w:r w:rsidR="002C072A" w:rsidRPr="002F3653">
        <w:rPr>
          <w:rFonts w:ascii="Calibri" w:hAnsi="Calibri" w:cs="Calibri"/>
          <w:sz w:val="20"/>
          <w:szCs w:val="20"/>
        </w:rPr>
        <w:t> </w:t>
      </w:r>
      <w:r w:rsidRPr="002F3653">
        <w:rPr>
          <w:rFonts w:ascii="Calibri" w:hAnsi="Calibri" w:cs="Calibri"/>
          <w:sz w:val="20"/>
          <w:szCs w:val="20"/>
        </w:rPr>
        <w:t>ktorý súvisí s</w:t>
      </w:r>
      <w:r w:rsidR="002C072A" w:rsidRPr="002F3653">
        <w:rPr>
          <w:rFonts w:ascii="Calibri" w:hAnsi="Calibri" w:cs="Calibri"/>
          <w:sz w:val="20"/>
          <w:szCs w:val="20"/>
        </w:rPr>
        <w:t> </w:t>
      </w:r>
      <w:r w:rsidRPr="002F3653">
        <w:rPr>
          <w:rFonts w:ascii="Calibri" w:hAnsi="Calibri" w:cs="Calibri"/>
          <w:sz w:val="20"/>
          <w:szCs w:val="20"/>
        </w:rPr>
        <w:t>postavením zainteresovanej osoby, najmä skutočnost</w:t>
      </w:r>
      <w:r w:rsidR="003A63EE" w:rsidRPr="002F3653">
        <w:rPr>
          <w:rFonts w:ascii="Calibri" w:hAnsi="Calibri" w:cs="Calibri"/>
          <w:sz w:val="20"/>
          <w:szCs w:val="20"/>
        </w:rPr>
        <w:t>i</w:t>
      </w:r>
      <w:r w:rsidR="00775166" w:rsidRPr="002F3653">
        <w:rPr>
          <w:rFonts w:ascii="Calibri" w:hAnsi="Calibri" w:cs="Calibri"/>
          <w:sz w:val="20"/>
          <w:szCs w:val="20"/>
        </w:rPr>
        <w:t xml:space="preserve"> uvedené v</w:t>
      </w:r>
      <w:r w:rsidR="002C072A" w:rsidRPr="002F3653">
        <w:rPr>
          <w:rFonts w:ascii="Calibri" w:hAnsi="Calibri" w:cs="Calibri"/>
          <w:sz w:val="20"/>
          <w:szCs w:val="20"/>
        </w:rPr>
        <w:t> </w:t>
      </w:r>
      <w:r w:rsidR="00775166" w:rsidRPr="002F3653">
        <w:rPr>
          <w:rFonts w:ascii="Calibri" w:hAnsi="Calibri" w:cs="Calibri"/>
          <w:sz w:val="20"/>
          <w:szCs w:val="20"/>
        </w:rPr>
        <w:t>nasledovnej tabuľke.</w:t>
      </w:r>
    </w:p>
    <w:p w14:paraId="002C3E08" w14:textId="77777777" w:rsidR="00775166" w:rsidRPr="002F3653" w:rsidRDefault="00775166" w:rsidP="002F2099">
      <w:pPr>
        <w:pStyle w:val="Popis"/>
        <w:spacing w:after="0"/>
        <w:ind w:left="284"/>
        <w:rPr>
          <w:rFonts w:cs="Calibri"/>
          <w:color w:val="4F81BD"/>
        </w:rPr>
      </w:pPr>
      <w:bookmarkStart w:id="336" w:name="_Toc464993119"/>
      <w:r w:rsidRPr="002F3653">
        <w:rPr>
          <w:color w:val="4F81BD"/>
        </w:rPr>
        <w:t xml:space="preserve">Tabuľka </w:t>
      </w:r>
      <w:r w:rsidR="007F2A45">
        <w:rPr>
          <w:color w:val="4F81BD"/>
        </w:rPr>
        <w:t>3</w:t>
      </w:r>
      <w:r w:rsidR="007F2A45" w:rsidRPr="002F3653">
        <w:rPr>
          <w:color w:val="4F81BD"/>
        </w:rPr>
        <w:t xml:space="preserve"> </w:t>
      </w:r>
      <w:r w:rsidRPr="002F3653">
        <w:rPr>
          <w:color w:val="4F81BD"/>
        </w:rPr>
        <w:t xml:space="preserve">Príklady konfliktu záujmov pri realizácii </w:t>
      </w:r>
      <w:r w:rsidR="001566BA" w:rsidRPr="002F3653">
        <w:rPr>
          <w:color w:val="4F81BD"/>
        </w:rPr>
        <w:t>verejného obstarávania</w:t>
      </w:r>
      <w:bookmarkEnd w:id="336"/>
    </w:p>
    <w:tbl>
      <w:tblPr>
        <w:tblW w:w="8786" w:type="dxa"/>
        <w:tblInd w:w="413" w:type="dxa"/>
        <w:tblBorders>
          <w:top w:val="single" w:sz="8" w:space="0" w:color="4F81BD"/>
          <w:left w:val="single" w:sz="8" w:space="0" w:color="4F81BD"/>
          <w:bottom w:val="single" w:sz="8" w:space="0" w:color="4F81BD"/>
          <w:right w:val="single" w:sz="8" w:space="0" w:color="4F81BD"/>
        </w:tblBorders>
        <w:tblLook w:val="04A0" w:firstRow="1" w:lastRow="0" w:firstColumn="1" w:lastColumn="0" w:noHBand="0" w:noVBand="1"/>
      </w:tblPr>
      <w:tblGrid>
        <w:gridCol w:w="413"/>
        <w:gridCol w:w="8373"/>
      </w:tblGrid>
      <w:tr w:rsidR="001566BA" w:rsidRPr="002F3653" w14:paraId="0E97F43A" w14:textId="77777777" w:rsidTr="002F2099">
        <w:trPr>
          <w:trHeight w:val="293"/>
          <w:tblHeader/>
        </w:trPr>
        <w:tc>
          <w:tcPr>
            <w:tcW w:w="8786" w:type="dxa"/>
            <w:gridSpan w:val="2"/>
            <w:shd w:val="clear" w:color="auto" w:fill="4F81BD"/>
          </w:tcPr>
          <w:p w14:paraId="3C5471A1" w14:textId="77777777" w:rsidR="001566BA" w:rsidRPr="002F3653" w:rsidRDefault="001566BA" w:rsidP="00395C07">
            <w:pPr>
              <w:spacing w:after="0"/>
              <w:rPr>
                <w:rFonts w:cs="Calibri"/>
                <w:b/>
                <w:bCs/>
                <w:color w:val="FFFFFF"/>
                <w:sz w:val="20"/>
                <w:szCs w:val="20"/>
              </w:rPr>
            </w:pPr>
            <w:r w:rsidRPr="002F3653">
              <w:rPr>
                <w:rFonts w:cs="Calibri"/>
                <w:b/>
                <w:bCs/>
                <w:color w:val="FFFFFF"/>
                <w:sz w:val="20"/>
                <w:szCs w:val="20"/>
              </w:rPr>
              <w:t xml:space="preserve">Príklady konfliktu záujmov </w:t>
            </w:r>
          </w:p>
        </w:tc>
      </w:tr>
      <w:tr w:rsidR="002D4FC6" w:rsidRPr="002F3653" w14:paraId="4AE687B1" w14:textId="77777777" w:rsidTr="002F2099">
        <w:trPr>
          <w:trHeight w:val="293"/>
        </w:trPr>
        <w:tc>
          <w:tcPr>
            <w:tcW w:w="413" w:type="dxa"/>
            <w:shd w:val="clear" w:color="auto" w:fill="8DB3E2"/>
          </w:tcPr>
          <w:p w14:paraId="7681028C" w14:textId="77777777" w:rsidR="00FA0CFF" w:rsidRPr="002F3653" w:rsidRDefault="00FA0CFF" w:rsidP="00193D67">
            <w:pPr>
              <w:spacing w:after="0"/>
              <w:ind w:left="-57"/>
              <w:jc w:val="center"/>
              <w:rPr>
                <w:rFonts w:cs="Calibri"/>
                <w:bCs/>
                <w:color w:val="FFFFFF"/>
                <w:sz w:val="20"/>
                <w:szCs w:val="20"/>
              </w:rPr>
            </w:pPr>
            <w:r w:rsidRPr="002F3653">
              <w:rPr>
                <w:rFonts w:cs="Calibri"/>
                <w:bCs/>
                <w:color w:val="FFFFFF"/>
                <w:sz w:val="20"/>
                <w:szCs w:val="20"/>
              </w:rPr>
              <w:t>1.</w:t>
            </w:r>
          </w:p>
        </w:tc>
        <w:tc>
          <w:tcPr>
            <w:tcW w:w="8373" w:type="dxa"/>
            <w:shd w:val="clear" w:color="auto" w:fill="auto"/>
          </w:tcPr>
          <w:p w14:paraId="4E4BBEE0" w14:textId="77777777" w:rsidR="00FA0CFF" w:rsidRPr="002F3653" w:rsidRDefault="00FA0CFF" w:rsidP="00416EA4">
            <w:pPr>
              <w:spacing w:after="0"/>
              <w:jc w:val="both"/>
              <w:rPr>
                <w:rFonts w:cs="Calibri"/>
                <w:bCs/>
                <w:sz w:val="20"/>
                <w:szCs w:val="20"/>
              </w:rPr>
            </w:pPr>
            <w:r w:rsidRPr="002F3653">
              <w:rPr>
                <w:rFonts w:cs="Calibri"/>
                <w:bCs/>
                <w:sz w:val="20"/>
                <w:szCs w:val="20"/>
              </w:rPr>
              <w:t>Určenie diskriminačných alebo neoprávnených podmienok účasti, súťažných podmienok alebo kritérií na vyhodnotenie ponúk zjavne zvýhodňujúcich uchádzača/záujemcu v</w:t>
            </w:r>
            <w:r w:rsidR="002C072A" w:rsidRPr="002F3653">
              <w:rPr>
                <w:rFonts w:cs="Calibri"/>
                <w:bCs/>
                <w:sz w:val="20"/>
                <w:szCs w:val="20"/>
              </w:rPr>
              <w:t> </w:t>
            </w:r>
            <w:r w:rsidRPr="002F3653">
              <w:rPr>
                <w:rFonts w:cs="Calibri"/>
                <w:bCs/>
                <w:sz w:val="20"/>
                <w:szCs w:val="20"/>
              </w:rPr>
              <w:t>konflikte záujmov (ktorý na ich základe získa predmetnú zákazku)</w:t>
            </w:r>
          </w:p>
        </w:tc>
      </w:tr>
      <w:tr w:rsidR="002D4FC6" w:rsidRPr="002F3653" w14:paraId="16E36682" w14:textId="77777777" w:rsidTr="002F2099">
        <w:tc>
          <w:tcPr>
            <w:tcW w:w="413" w:type="dxa"/>
            <w:tcBorders>
              <w:top w:val="single" w:sz="8" w:space="0" w:color="4F81BD"/>
              <w:left w:val="single" w:sz="8" w:space="0" w:color="4F81BD"/>
              <w:bottom w:val="single" w:sz="8" w:space="0" w:color="4F81BD"/>
            </w:tcBorders>
            <w:shd w:val="clear" w:color="auto" w:fill="8DB3E2"/>
          </w:tcPr>
          <w:p w14:paraId="08F075DC" w14:textId="77777777" w:rsidR="00FA0CFF" w:rsidRPr="002F3653" w:rsidRDefault="00FA0CFF" w:rsidP="00193D67">
            <w:pPr>
              <w:spacing w:after="0"/>
              <w:ind w:left="-57"/>
              <w:jc w:val="center"/>
              <w:rPr>
                <w:rFonts w:cs="Calibri"/>
                <w:bCs/>
                <w:color w:val="FFFFFF"/>
                <w:sz w:val="20"/>
                <w:szCs w:val="20"/>
              </w:rPr>
            </w:pPr>
            <w:r w:rsidRPr="002F3653">
              <w:rPr>
                <w:rFonts w:cs="Calibri"/>
                <w:bCs/>
                <w:color w:val="FFFFFF"/>
                <w:sz w:val="20"/>
                <w:szCs w:val="20"/>
              </w:rPr>
              <w:t>2.</w:t>
            </w:r>
          </w:p>
        </w:tc>
        <w:tc>
          <w:tcPr>
            <w:tcW w:w="8373" w:type="dxa"/>
            <w:tcBorders>
              <w:top w:val="single" w:sz="8" w:space="0" w:color="4F81BD"/>
              <w:bottom w:val="single" w:sz="8" w:space="0" w:color="4F81BD"/>
              <w:right w:val="single" w:sz="8" w:space="0" w:color="4F81BD"/>
            </w:tcBorders>
            <w:shd w:val="clear" w:color="auto" w:fill="auto"/>
          </w:tcPr>
          <w:p w14:paraId="0BE62343" w14:textId="77777777" w:rsidR="00FA0CFF" w:rsidRPr="002F3653" w:rsidRDefault="00FA0CFF" w:rsidP="00416EA4">
            <w:pPr>
              <w:spacing w:after="0"/>
              <w:jc w:val="both"/>
              <w:rPr>
                <w:rFonts w:cs="Calibri"/>
                <w:sz w:val="20"/>
                <w:szCs w:val="20"/>
              </w:rPr>
            </w:pPr>
            <w:r w:rsidRPr="002F3653">
              <w:rPr>
                <w:rFonts w:cs="Calibri"/>
                <w:sz w:val="20"/>
                <w:szCs w:val="20"/>
              </w:rPr>
              <w:t xml:space="preserve">Špecifikácia predmetu zákazky je „šitá na mieru“ ponuke uchádzača </w:t>
            </w:r>
          </w:p>
        </w:tc>
      </w:tr>
      <w:tr w:rsidR="002D4FC6" w:rsidRPr="002F3653" w14:paraId="1A34F4F5" w14:textId="77777777" w:rsidTr="002F2099">
        <w:tc>
          <w:tcPr>
            <w:tcW w:w="413" w:type="dxa"/>
            <w:shd w:val="clear" w:color="auto" w:fill="8DB3E2"/>
          </w:tcPr>
          <w:p w14:paraId="2CE0404D" w14:textId="77777777" w:rsidR="00FA0CFF" w:rsidRPr="002F3653" w:rsidRDefault="00FA0CFF" w:rsidP="00193D67">
            <w:pPr>
              <w:spacing w:after="0"/>
              <w:ind w:left="-57"/>
              <w:jc w:val="center"/>
              <w:rPr>
                <w:rFonts w:cs="Calibri"/>
                <w:bCs/>
                <w:color w:val="FFFFFF"/>
                <w:sz w:val="20"/>
                <w:szCs w:val="20"/>
              </w:rPr>
            </w:pPr>
            <w:r w:rsidRPr="002F3653">
              <w:rPr>
                <w:rFonts w:cs="Calibri"/>
                <w:bCs/>
                <w:color w:val="FFFFFF"/>
                <w:sz w:val="20"/>
                <w:szCs w:val="20"/>
              </w:rPr>
              <w:t>3.</w:t>
            </w:r>
          </w:p>
        </w:tc>
        <w:tc>
          <w:tcPr>
            <w:tcW w:w="8373" w:type="dxa"/>
            <w:shd w:val="clear" w:color="auto" w:fill="auto"/>
          </w:tcPr>
          <w:p w14:paraId="320F90DB" w14:textId="77777777" w:rsidR="00FA0CFF" w:rsidRPr="002F3653" w:rsidRDefault="00FA0CFF" w:rsidP="00416EA4">
            <w:pPr>
              <w:spacing w:after="0"/>
              <w:jc w:val="both"/>
              <w:rPr>
                <w:rFonts w:cs="Calibri"/>
                <w:sz w:val="20"/>
                <w:szCs w:val="20"/>
              </w:rPr>
            </w:pPr>
            <w:r w:rsidRPr="002F3653">
              <w:rPr>
                <w:rFonts w:cs="Calibri"/>
                <w:sz w:val="20"/>
                <w:szCs w:val="20"/>
              </w:rPr>
              <w:t>Úspešná ponuka uchádzača nespĺňa stanovené požiadavky</w:t>
            </w:r>
            <w:r w:rsidR="00775166" w:rsidRPr="002F3653">
              <w:rPr>
                <w:rFonts w:cs="Calibri"/>
                <w:sz w:val="20"/>
                <w:szCs w:val="20"/>
              </w:rPr>
              <w:t>,</w:t>
            </w:r>
            <w:r w:rsidRPr="002F3653">
              <w:rPr>
                <w:rFonts w:cs="Calibri"/>
                <w:sz w:val="20"/>
                <w:szCs w:val="20"/>
              </w:rPr>
              <w:t xml:space="preserve"> avšak komisia na vyhodnotenie ponúk (resp. člen komisie v</w:t>
            </w:r>
            <w:r w:rsidR="002C072A" w:rsidRPr="002F3653">
              <w:rPr>
                <w:rFonts w:cs="Calibri"/>
                <w:sz w:val="20"/>
                <w:szCs w:val="20"/>
              </w:rPr>
              <w:t> </w:t>
            </w:r>
            <w:r w:rsidRPr="002F3653">
              <w:rPr>
                <w:rFonts w:cs="Calibri"/>
                <w:sz w:val="20"/>
                <w:szCs w:val="20"/>
              </w:rPr>
              <w:t>konflikte záujmov) uvedenú skutočnosť nezohľadnila</w:t>
            </w:r>
          </w:p>
        </w:tc>
      </w:tr>
      <w:tr w:rsidR="002D4FC6" w:rsidRPr="002F3653" w14:paraId="1F0CE33B" w14:textId="77777777" w:rsidTr="002F2099">
        <w:tc>
          <w:tcPr>
            <w:tcW w:w="413" w:type="dxa"/>
            <w:tcBorders>
              <w:top w:val="single" w:sz="8" w:space="0" w:color="4F81BD"/>
              <w:left w:val="single" w:sz="8" w:space="0" w:color="4F81BD"/>
              <w:bottom w:val="single" w:sz="8" w:space="0" w:color="4F81BD"/>
            </w:tcBorders>
            <w:shd w:val="clear" w:color="auto" w:fill="8DB3E2"/>
          </w:tcPr>
          <w:p w14:paraId="7CA614D8" w14:textId="77777777" w:rsidR="00FA0CFF" w:rsidRPr="002F3653" w:rsidRDefault="00FA0CFF" w:rsidP="00193D67">
            <w:pPr>
              <w:spacing w:after="0"/>
              <w:ind w:left="-57"/>
              <w:jc w:val="center"/>
              <w:rPr>
                <w:rFonts w:cs="Calibri"/>
                <w:bCs/>
                <w:color w:val="FFFFFF"/>
                <w:sz w:val="20"/>
                <w:szCs w:val="20"/>
              </w:rPr>
            </w:pPr>
            <w:r w:rsidRPr="002F3653">
              <w:rPr>
                <w:rFonts w:cs="Calibri"/>
                <w:bCs/>
                <w:color w:val="FFFFFF"/>
                <w:sz w:val="20"/>
                <w:szCs w:val="20"/>
              </w:rPr>
              <w:t>4.</w:t>
            </w:r>
          </w:p>
        </w:tc>
        <w:tc>
          <w:tcPr>
            <w:tcW w:w="8373" w:type="dxa"/>
            <w:tcBorders>
              <w:top w:val="single" w:sz="8" w:space="0" w:color="4F81BD"/>
              <w:bottom w:val="single" w:sz="8" w:space="0" w:color="4F81BD"/>
              <w:right w:val="single" w:sz="8" w:space="0" w:color="4F81BD"/>
            </w:tcBorders>
            <w:shd w:val="clear" w:color="auto" w:fill="auto"/>
          </w:tcPr>
          <w:p w14:paraId="0A7AAB5E" w14:textId="77777777" w:rsidR="00FA0CFF" w:rsidRPr="002F3653" w:rsidRDefault="00FA0CFF" w:rsidP="00416EA4">
            <w:pPr>
              <w:spacing w:after="0"/>
              <w:jc w:val="both"/>
              <w:rPr>
                <w:rFonts w:cs="Calibri"/>
                <w:sz w:val="20"/>
                <w:szCs w:val="20"/>
              </w:rPr>
            </w:pPr>
            <w:r w:rsidRPr="002F3653">
              <w:rPr>
                <w:rFonts w:cs="Calibri"/>
                <w:sz w:val="20"/>
                <w:szCs w:val="20"/>
              </w:rPr>
              <w:t>Komisia na vyhodnotenie ponúk bezdôvodne alebo nezákonne vylúčila ponuku/y uchádzačov a</w:t>
            </w:r>
            <w:r w:rsidR="002C072A" w:rsidRPr="002F3653">
              <w:rPr>
                <w:rFonts w:cs="Calibri"/>
                <w:sz w:val="20"/>
                <w:szCs w:val="20"/>
              </w:rPr>
              <w:t> </w:t>
            </w:r>
            <w:r w:rsidRPr="002F3653">
              <w:rPr>
                <w:rFonts w:cs="Calibri"/>
                <w:sz w:val="20"/>
                <w:szCs w:val="20"/>
              </w:rPr>
              <w:t>tým zvýhodnila uchádzača v</w:t>
            </w:r>
            <w:r w:rsidR="002C072A" w:rsidRPr="002F3653">
              <w:rPr>
                <w:rFonts w:cs="Calibri"/>
                <w:sz w:val="20"/>
                <w:szCs w:val="20"/>
              </w:rPr>
              <w:t> </w:t>
            </w:r>
            <w:r w:rsidRPr="002F3653">
              <w:rPr>
                <w:rFonts w:cs="Calibri"/>
                <w:sz w:val="20"/>
                <w:szCs w:val="20"/>
              </w:rPr>
              <w:t>konflikte záujmov</w:t>
            </w:r>
          </w:p>
        </w:tc>
      </w:tr>
      <w:tr w:rsidR="002D4FC6" w:rsidRPr="002F3653" w14:paraId="55943820" w14:textId="77777777" w:rsidTr="002F2099">
        <w:tc>
          <w:tcPr>
            <w:tcW w:w="413" w:type="dxa"/>
            <w:shd w:val="clear" w:color="auto" w:fill="8DB3E2"/>
          </w:tcPr>
          <w:p w14:paraId="4C761D1C" w14:textId="77777777" w:rsidR="00FA0CFF" w:rsidRPr="002F3653" w:rsidRDefault="00FA0CFF" w:rsidP="00193D67">
            <w:pPr>
              <w:spacing w:after="0"/>
              <w:ind w:left="-57"/>
              <w:jc w:val="center"/>
              <w:rPr>
                <w:rFonts w:cs="Calibri"/>
                <w:bCs/>
                <w:color w:val="FFFFFF"/>
                <w:sz w:val="20"/>
                <w:szCs w:val="20"/>
              </w:rPr>
            </w:pPr>
            <w:r w:rsidRPr="002F3653">
              <w:rPr>
                <w:rFonts w:cs="Calibri"/>
                <w:bCs/>
                <w:color w:val="FFFFFF"/>
                <w:sz w:val="20"/>
                <w:szCs w:val="20"/>
              </w:rPr>
              <w:t>5.</w:t>
            </w:r>
          </w:p>
        </w:tc>
        <w:tc>
          <w:tcPr>
            <w:tcW w:w="8373" w:type="dxa"/>
            <w:shd w:val="clear" w:color="auto" w:fill="auto"/>
          </w:tcPr>
          <w:p w14:paraId="6A478A5E" w14:textId="77777777" w:rsidR="00FA0CFF" w:rsidRPr="002F3653" w:rsidRDefault="00FA0CFF" w:rsidP="00416EA4">
            <w:pPr>
              <w:spacing w:after="0"/>
              <w:jc w:val="both"/>
              <w:rPr>
                <w:rFonts w:cs="Calibri"/>
                <w:sz w:val="20"/>
                <w:szCs w:val="20"/>
              </w:rPr>
            </w:pPr>
            <w:r w:rsidRPr="002F3653">
              <w:rPr>
                <w:rFonts w:cs="Calibri"/>
                <w:sz w:val="20"/>
                <w:szCs w:val="20"/>
              </w:rPr>
              <w:t>Člen komisie v</w:t>
            </w:r>
            <w:r w:rsidR="002C072A" w:rsidRPr="002F3653">
              <w:rPr>
                <w:rFonts w:cs="Calibri"/>
                <w:sz w:val="20"/>
                <w:szCs w:val="20"/>
              </w:rPr>
              <w:t> </w:t>
            </w:r>
            <w:r w:rsidRPr="002F3653">
              <w:rPr>
                <w:rFonts w:cs="Calibri"/>
                <w:sz w:val="20"/>
                <w:szCs w:val="20"/>
              </w:rPr>
              <w:t>konflikte záujmov svojím pričinením (napr. v</w:t>
            </w:r>
            <w:r w:rsidR="002C072A" w:rsidRPr="002F3653">
              <w:rPr>
                <w:rFonts w:cs="Calibri"/>
                <w:sz w:val="20"/>
                <w:szCs w:val="20"/>
              </w:rPr>
              <w:t> </w:t>
            </w:r>
            <w:r w:rsidRPr="002F3653">
              <w:rPr>
                <w:rFonts w:cs="Calibri"/>
                <w:sz w:val="20"/>
                <w:szCs w:val="20"/>
              </w:rPr>
              <w:t>rámci prideľovania bodov pri hodnotení ponuky) zaistí úspech ponuky uchádzača</w:t>
            </w:r>
            <w:r w:rsidR="00775166" w:rsidRPr="002F3653">
              <w:rPr>
                <w:rFonts w:cs="Calibri"/>
                <w:sz w:val="20"/>
                <w:szCs w:val="20"/>
              </w:rPr>
              <w:t>,</w:t>
            </w:r>
            <w:r w:rsidRPr="002F3653">
              <w:rPr>
                <w:rFonts w:cs="Calibri"/>
                <w:sz w:val="20"/>
                <w:szCs w:val="20"/>
              </w:rPr>
              <w:t xml:space="preserve"> s</w:t>
            </w:r>
            <w:r w:rsidR="002C072A" w:rsidRPr="002F3653">
              <w:rPr>
                <w:rFonts w:cs="Calibri"/>
                <w:sz w:val="20"/>
                <w:szCs w:val="20"/>
              </w:rPr>
              <w:t> </w:t>
            </w:r>
            <w:r w:rsidRPr="002F3653">
              <w:rPr>
                <w:rFonts w:cs="Calibri"/>
                <w:sz w:val="20"/>
                <w:szCs w:val="20"/>
              </w:rPr>
              <w:t>ktorým je v</w:t>
            </w:r>
            <w:r w:rsidR="002C072A" w:rsidRPr="002F3653">
              <w:rPr>
                <w:rFonts w:cs="Calibri"/>
                <w:sz w:val="20"/>
                <w:szCs w:val="20"/>
              </w:rPr>
              <w:t> </w:t>
            </w:r>
            <w:r w:rsidRPr="002F3653">
              <w:rPr>
                <w:rFonts w:cs="Calibri"/>
                <w:sz w:val="20"/>
                <w:szCs w:val="20"/>
              </w:rPr>
              <w:t>konflikte záujmov</w:t>
            </w:r>
          </w:p>
        </w:tc>
      </w:tr>
      <w:tr w:rsidR="002D4FC6" w:rsidRPr="002F3653" w14:paraId="6E61B4BF" w14:textId="77777777" w:rsidTr="002F2099">
        <w:tc>
          <w:tcPr>
            <w:tcW w:w="413" w:type="dxa"/>
            <w:tcBorders>
              <w:top w:val="single" w:sz="8" w:space="0" w:color="4F81BD"/>
              <w:left w:val="single" w:sz="8" w:space="0" w:color="4F81BD"/>
              <w:bottom w:val="single" w:sz="8" w:space="0" w:color="4F81BD"/>
            </w:tcBorders>
            <w:shd w:val="clear" w:color="auto" w:fill="8DB3E2"/>
          </w:tcPr>
          <w:p w14:paraId="323A06C2" w14:textId="77777777" w:rsidR="00FA0CFF" w:rsidRPr="002F3653" w:rsidRDefault="00FA0CFF" w:rsidP="00193D67">
            <w:pPr>
              <w:spacing w:after="0"/>
              <w:ind w:left="-57"/>
              <w:jc w:val="center"/>
              <w:rPr>
                <w:rFonts w:cs="Calibri"/>
                <w:bCs/>
                <w:color w:val="FFFFFF"/>
                <w:sz w:val="20"/>
                <w:szCs w:val="20"/>
              </w:rPr>
            </w:pPr>
            <w:r w:rsidRPr="002F3653">
              <w:rPr>
                <w:rFonts w:cs="Calibri"/>
                <w:bCs/>
                <w:color w:val="FFFFFF"/>
                <w:sz w:val="20"/>
                <w:szCs w:val="20"/>
              </w:rPr>
              <w:t>6.</w:t>
            </w:r>
          </w:p>
        </w:tc>
        <w:tc>
          <w:tcPr>
            <w:tcW w:w="8373" w:type="dxa"/>
            <w:tcBorders>
              <w:top w:val="single" w:sz="8" w:space="0" w:color="4F81BD"/>
              <w:bottom w:val="single" w:sz="8" w:space="0" w:color="4F81BD"/>
              <w:right w:val="single" w:sz="8" w:space="0" w:color="4F81BD"/>
            </w:tcBorders>
            <w:shd w:val="clear" w:color="auto" w:fill="auto"/>
          </w:tcPr>
          <w:p w14:paraId="7721FFDD" w14:textId="77777777" w:rsidR="00FA0CFF" w:rsidRPr="002F3653" w:rsidRDefault="00FA0CFF" w:rsidP="00416EA4">
            <w:pPr>
              <w:spacing w:after="0"/>
              <w:jc w:val="both"/>
              <w:rPr>
                <w:rFonts w:cs="Calibri"/>
                <w:sz w:val="20"/>
                <w:szCs w:val="20"/>
              </w:rPr>
            </w:pPr>
            <w:r w:rsidRPr="002F3653">
              <w:rPr>
                <w:rFonts w:cs="Calibri"/>
                <w:sz w:val="20"/>
                <w:szCs w:val="20"/>
              </w:rPr>
              <w:t>Člen štatutárneho orgánu úspešného uchádzača je zároveň členom štatutárneho orgánu obstarávateľa</w:t>
            </w:r>
          </w:p>
        </w:tc>
      </w:tr>
      <w:tr w:rsidR="002D4FC6" w:rsidRPr="002F3653" w14:paraId="70E2B254" w14:textId="77777777" w:rsidTr="002F2099">
        <w:tc>
          <w:tcPr>
            <w:tcW w:w="413" w:type="dxa"/>
            <w:shd w:val="clear" w:color="auto" w:fill="8DB3E2"/>
          </w:tcPr>
          <w:p w14:paraId="35600025" w14:textId="77777777" w:rsidR="00FA0CFF" w:rsidRPr="002F3653" w:rsidRDefault="00FA0CFF" w:rsidP="00193D67">
            <w:pPr>
              <w:spacing w:after="0"/>
              <w:ind w:left="-57"/>
              <w:jc w:val="center"/>
              <w:rPr>
                <w:rFonts w:cs="Calibri"/>
                <w:bCs/>
                <w:color w:val="FFFFFF"/>
                <w:sz w:val="20"/>
                <w:szCs w:val="20"/>
              </w:rPr>
            </w:pPr>
            <w:r w:rsidRPr="002F3653">
              <w:rPr>
                <w:rFonts w:cs="Calibri"/>
                <w:bCs/>
                <w:color w:val="FFFFFF"/>
                <w:sz w:val="20"/>
                <w:szCs w:val="20"/>
              </w:rPr>
              <w:t>7.</w:t>
            </w:r>
          </w:p>
        </w:tc>
        <w:tc>
          <w:tcPr>
            <w:tcW w:w="8373" w:type="dxa"/>
            <w:shd w:val="clear" w:color="auto" w:fill="auto"/>
          </w:tcPr>
          <w:p w14:paraId="3EF24F8D" w14:textId="77777777" w:rsidR="00FA0CFF" w:rsidRPr="002F3653" w:rsidRDefault="00FA0CFF" w:rsidP="00416EA4">
            <w:pPr>
              <w:spacing w:after="0"/>
              <w:jc w:val="both"/>
              <w:rPr>
                <w:rFonts w:cs="Calibri"/>
                <w:sz w:val="20"/>
                <w:szCs w:val="20"/>
              </w:rPr>
            </w:pPr>
            <w:r w:rsidRPr="002F3653">
              <w:rPr>
                <w:rFonts w:cs="Calibri"/>
                <w:sz w:val="20"/>
                <w:szCs w:val="20"/>
              </w:rPr>
              <w:t>Člen štatutárneho orgánu úspešného uchádzača je rodinný príslušník alebo príbuzný</w:t>
            </w:r>
            <w:r w:rsidR="00870D0A" w:rsidRPr="002F3653">
              <w:rPr>
                <w:rStyle w:val="Odkaznapoznmkupodiarou"/>
                <w:sz w:val="20"/>
                <w:szCs w:val="20"/>
              </w:rPr>
              <w:footnoteReference w:id="45"/>
            </w:r>
            <w:r w:rsidRPr="002F3653">
              <w:rPr>
                <w:rFonts w:cs="Calibri"/>
                <w:sz w:val="20"/>
                <w:szCs w:val="20"/>
              </w:rPr>
              <w:t xml:space="preserve"> člena  štatutárneho orgánu obstarávateľa</w:t>
            </w:r>
          </w:p>
        </w:tc>
      </w:tr>
      <w:tr w:rsidR="002D4FC6" w:rsidRPr="002F3653" w14:paraId="15C7DD58" w14:textId="77777777" w:rsidTr="002F2099">
        <w:tc>
          <w:tcPr>
            <w:tcW w:w="413" w:type="dxa"/>
            <w:tcBorders>
              <w:top w:val="single" w:sz="8" w:space="0" w:color="4F81BD"/>
              <w:left w:val="single" w:sz="8" w:space="0" w:color="4F81BD"/>
              <w:bottom w:val="single" w:sz="8" w:space="0" w:color="4F81BD"/>
            </w:tcBorders>
            <w:shd w:val="clear" w:color="auto" w:fill="8DB3E2"/>
          </w:tcPr>
          <w:p w14:paraId="43E0461D" w14:textId="77777777" w:rsidR="00FA0CFF" w:rsidRPr="002F3653" w:rsidRDefault="00FA0CFF" w:rsidP="00193D67">
            <w:pPr>
              <w:spacing w:after="0"/>
              <w:ind w:left="-57"/>
              <w:jc w:val="center"/>
              <w:rPr>
                <w:rFonts w:cs="Calibri"/>
                <w:bCs/>
                <w:color w:val="FFFFFF"/>
                <w:sz w:val="20"/>
                <w:szCs w:val="20"/>
              </w:rPr>
            </w:pPr>
            <w:r w:rsidRPr="002F3653">
              <w:rPr>
                <w:rFonts w:cs="Calibri"/>
                <w:bCs/>
                <w:color w:val="FFFFFF"/>
                <w:sz w:val="20"/>
                <w:szCs w:val="20"/>
              </w:rPr>
              <w:t>8.</w:t>
            </w:r>
          </w:p>
        </w:tc>
        <w:tc>
          <w:tcPr>
            <w:tcW w:w="8373" w:type="dxa"/>
            <w:tcBorders>
              <w:top w:val="single" w:sz="8" w:space="0" w:color="4F81BD"/>
              <w:bottom w:val="single" w:sz="8" w:space="0" w:color="4F81BD"/>
              <w:right w:val="single" w:sz="8" w:space="0" w:color="4F81BD"/>
            </w:tcBorders>
            <w:shd w:val="clear" w:color="auto" w:fill="auto"/>
          </w:tcPr>
          <w:p w14:paraId="0DEE9B48" w14:textId="77777777" w:rsidR="00FA0CFF" w:rsidRPr="002F3653" w:rsidRDefault="00FA0CFF" w:rsidP="003A7BFF">
            <w:pPr>
              <w:spacing w:after="0"/>
              <w:jc w:val="both"/>
              <w:rPr>
                <w:rFonts w:cs="Calibri"/>
                <w:sz w:val="20"/>
                <w:szCs w:val="20"/>
              </w:rPr>
            </w:pPr>
            <w:r w:rsidRPr="002F3653">
              <w:rPr>
                <w:rFonts w:cs="Calibri"/>
                <w:sz w:val="20"/>
                <w:szCs w:val="20"/>
              </w:rPr>
              <w:t>Člen štatutárneho orgánu úspešného uchádzača je obchodný partner člena štatutárneho orgánu obstarávateľa (napr. konatelia/členovia štatutárneho orgánu majú majetkové prepojenie v</w:t>
            </w:r>
            <w:r w:rsidR="002C072A" w:rsidRPr="002F3653">
              <w:rPr>
                <w:rFonts w:cs="Calibri"/>
                <w:sz w:val="20"/>
                <w:szCs w:val="20"/>
              </w:rPr>
              <w:t> </w:t>
            </w:r>
            <w:r w:rsidRPr="002F3653">
              <w:rPr>
                <w:rFonts w:cs="Calibri"/>
                <w:sz w:val="20"/>
                <w:szCs w:val="20"/>
              </w:rPr>
              <w:t xml:space="preserve">tretej firme, spolumajitelia tretej firmy </w:t>
            </w:r>
            <w:r w:rsidR="002C072A" w:rsidRPr="002F3653">
              <w:rPr>
                <w:rFonts w:cs="Calibri"/>
                <w:sz w:val="20"/>
                <w:szCs w:val="20"/>
              </w:rPr>
              <w:t>–</w:t>
            </w:r>
            <w:r w:rsidRPr="002F3653">
              <w:rPr>
                <w:rFonts w:cs="Calibri"/>
                <w:sz w:val="20"/>
                <w:szCs w:val="20"/>
              </w:rPr>
              <w:t xml:space="preserve"> súčasní alebo bývalí)</w:t>
            </w:r>
          </w:p>
        </w:tc>
      </w:tr>
      <w:tr w:rsidR="002D4FC6" w:rsidRPr="002F3653" w14:paraId="7BF2A7FA" w14:textId="77777777" w:rsidTr="002F2099">
        <w:tc>
          <w:tcPr>
            <w:tcW w:w="413" w:type="dxa"/>
            <w:shd w:val="clear" w:color="auto" w:fill="8DB3E2"/>
          </w:tcPr>
          <w:p w14:paraId="2F8337AF" w14:textId="77777777" w:rsidR="00FA0CFF" w:rsidRPr="002F3653" w:rsidRDefault="00FA0CFF" w:rsidP="00193D67">
            <w:pPr>
              <w:spacing w:after="0"/>
              <w:ind w:left="-57"/>
              <w:jc w:val="center"/>
              <w:rPr>
                <w:rFonts w:cs="Calibri"/>
                <w:bCs/>
                <w:color w:val="FFFFFF"/>
                <w:sz w:val="20"/>
                <w:szCs w:val="20"/>
              </w:rPr>
            </w:pPr>
            <w:r w:rsidRPr="002F3653">
              <w:rPr>
                <w:rFonts w:cs="Calibri"/>
                <w:bCs/>
                <w:color w:val="FFFFFF"/>
                <w:sz w:val="20"/>
                <w:szCs w:val="20"/>
              </w:rPr>
              <w:t>9.</w:t>
            </w:r>
          </w:p>
        </w:tc>
        <w:tc>
          <w:tcPr>
            <w:tcW w:w="8373" w:type="dxa"/>
            <w:shd w:val="clear" w:color="auto" w:fill="auto"/>
          </w:tcPr>
          <w:p w14:paraId="57FC0FB0" w14:textId="77777777" w:rsidR="00FA0CFF" w:rsidRPr="002F3653" w:rsidRDefault="00FA0CFF" w:rsidP="00416EA4">
            <w:pPr>
              <w:spacing w:after="0"/>
              <w:jc w:val="both"/>
              <w:rPr>
                <w:rFonts w:cs="Calibri"/>
                <w:sz w:val="20"/>
                <w:szCs w:val="20"/>
              </w:rPr>
            </w:pPr>
            <w:r w:rsidRPr="002F3653">
              <w:rPr>
                <w:rFonts w:cs="Calibri"/>
                <w:sz w:val="20"/>
                <w:szCs w:val="20"/>
              </w:rPr>
              <w:t>Člen štatutárneho orgánu úspešného uchádzača je zároveň zamestnancom obstarávateľa alebo pre neho pracuje na základe živnostenského oprávnenia</w:t>
            </w:r>
          </w:p>
        </w:tc>
      </w:tr>
      <w:tr w:rsidR="002D4FC6" w:rsidRPr="002F3653" w14:paraId="41DCC640" w14:textId="77777777" w:rsidTr="002F2099">
        <w:tc>
          <w:tcPr>
            <w:tcW w:w="413" w:type="dxa"/>
            <w:tcBorders>
              <w:top w:val="single" w:sz="8" w:space="0" w:color="4F81BD"/>
              <w:left w:val="single" w:sz="8" w:space="0" w:color="4F81BD"/>
              <w:bottom w:val="single" w:sz="8" w:space="0" w:color="4F81BD"/>
            </w:tcBorders>
            <w:shd w:val="clear" w:color="auto" w:fill="8DB3E2"/>
          </w:tcPr>
          <w:p w14:paraId="2723283E" w14:textId="77777777" w:rsidR="00FA0CFF" w:rsidRPr="002F3653" w:rsidRDefault="00FA0CFF" w:rsidP="00193D67">
            <w:pPr>
              <w:spacing w:after="0"/>
              <w:ind w:left="-57"/>
              <w:jc w:val="center"/>
              <w:rPr>
                <w:rFonts w:cs="Calibri"/>
                <w:bCs/>
                <w:color w:val="FFFFFF"/>
                <w:sz w:val="20"/>
                <w:szCs w:val="20"/>
              </w:rPr>
            </w:pPr>
            <w:r w:rsidRPr="002F3653">
              <w:rPr>
                <w:rFonts w:cs="Calibri"/>
                <w:bCs/>
                <w:color w:val="FFFFFF"/>
                <w:sz w:val="20"/>
                <w:szCs w:val="20"/>
              </w:rPr>
              <w:t>10.</w:t>
            </w:r>
          </w:p>
        </w:tc>
        <w:tc>
          <w:tcPr>
            <w:tcW w:w="8373" w:type="dxa"/>
            <w:tcBorders>
              <w:top w:val="single" w:sz="8" w:space="0" w:color="4F81BD"/>
              <w:bottom w:val="single" w:sz="8" w:space="0" w:color="4F81BD"/>
              <w:right w:val="single" w:sz="8" w:space="0" w:color="4F81BD"/>
            </w:tcBorders>
            <w:shd w:val="clear" w:color="auto" w:fill="auto"/>
          </w:tcPr>
          <w:p w14:paraId="0ACBA745" w14:textId="77777777" w:rsidR="00FA0CFF" w:rsidRPr="002F3653" w:rsidRDefault="00FA0CFF" w:rsidP="00416EA4">
            <w:pPr>
              <w:spacing w:after="0"/>
              <w:jc w:val="both"/>
              <w:rPr>
                <w:rFonts w:cs="Calibri"/>
                <w:sz w:val="20"/>
                <w:szCs w:val="20"/>
              </w:rPr>
            </w:pPr>
            <w:r w:rsidRPr="002F3653">
              <w:rPr>
                <w:rFonts w:cs="Calibri"/>
                <w:sz w:val="20"/>
                <w:szCs w:val="20"/>
              </w:rPr>
              <w:t xml:space="preserve">Člen štatutárneho orgánu úspešného uchádzača je zároveň členom osoby podľa § </w:t>
            </w:r>
            <w:r w:rsidR="009616F6" w:rsidRPr="002F3653">
              <w:rPr>
                <w:rFonts w:cs="Calibri"/>
                <w:sz w:val="20"/>
                <w:szCs w:val="20"/>
              </w:rPr>
              <w:t>8</w:t>
            </w:r>
            <w:r w:rsidRPr="002F3653">
              <w:rPr>
                <w:rFonts w:cs="Calibri"/>
                <w:sz w:val="20"/>
                <w:szCs w:val="20"/>
              </w:rPr>
              <w:t xml:space="preserve"> </w:t>
            </w:r>
            <w:r w:rsidR="00DA4DCB" w:rsidRPr="002F3653">
              <w:rPr>
                <w:rFonts w:cs="Calibri"/>
                <w:sz w:val="20"/>
                <w:szCs w:val="20"/>
              </w:rPr>
              <w:t>ZVO</w:t>
            </w:r>
            <w:r w:rsidRPr="002F3653">
              <w:rPr>
                <w:rFonts w:cs="Calibri"/>
                <w:sz w:val="20"/>
                <w:szCs w:val="20"/>
              </w:rPr>
              <w:t xml:space="preserve"> (napr. občianskeho združenia)</w:t>
            </w:r>
          </w:p>
        </w:tc>
      </w:tr>
      <w:tr w:rsidR="002D4FC6" w:rsidRPr="002F3653" w14:paraId="125C3C89" w14:textId="77777777" w:rsidTr="002F2099">
        <w:tc>
          <w:tcPr>
            <w:tcW w:w="413" w:type="dxa"/>
            <w:shd w:val="clear" w:color="auto" w:fill="8DB3E2"/>
          </w:tcPr>
          <w:p w14:paraId="4DAE6A54" w14:textId="77777777" w:rsidR="00FA0CFF" w:rsidRPr="002F3653" w:rsidRDefault="00FA0CFF" w:rsidP="00193D67">
            <w:pPr>
              <w:spacing w:after="0"/>
              <w:ind w:left="-57"/>
              <w:jc w:val="center"/>
              <w:rPr>
                <w:rFonts w:cs="Calibri"/>
                <w:bCs/>
                <w:color w:val="FFFFFF"/>
                <w:sz w:val="20"/>
                <w:szCs w:val="20"/>
              </w:rPr>
            </w:pPr>
            <w:r w:rsidRPr="002F3653">
              <w:rPr>
                <w:rFonts w:cs="Calibri"/>
                <w:bCs/>
                <w:color w:val="FFFFFF"/>
                <w:sz w:val="20"/>
                <w:szCs w:val="20"/>
              </w:rPr>
              <w:lastRenderedPageBreak/>
              <w:t>11.</w:t>
            </w:r>
          </w:p>
        </w:tc>
        <w:tc>
          <w:tcPr>
            <w:tcW w:w="8373" w:type="dxa"/>
            <w:shd w:val="clear" w:color="auto" w:fill="auto"/>
          </w:tcPr>
          <w:p w14:paraId="3731F3A1" w14:textId="77777777" w:rsidR="00FA0CFF" w:rsidRPr="002F3653" w:rsidRDefault="00FA0CFF" w:rsidP="00416EA4">
            <w:pPr>
              <w:spacing w:after="0"/>
              <w:jc w:val="both"/>
              <w:rPr>
                <w:rFonts w:cs="Calibri"/>
                <w:sz w:val="20"/>
                <w:szCs w:val="20"/>
              </w:rPr>
            </w:pPr>
            <w:r w:rsidRPr="002F3653">
              <w:rPr>
                <w:rFonts w:cs="Calibri"/>
                <w:sz w:val="20"/>
                <w:szCs w:val="20"/>
              </w:rPr>
              <w:t>Člen štatutárneho orgánu úspešného uchádzača je blízk</w:t>
            </w:r>
            <w:r w:rsidR="00870D0A" w:rsidRPr="002F3653">
              <w:rPr>
                <w:rFonts w:cs="Calibri"/>
                <w:sz w:val="20"/>
                <w:szCs w:val="20"/>
              </w:rPr>
              <w:t>ou osobou</w:t>
            </w:r>
            <w:r w:rsidR="00870D0A" w:rsidRPr="002F3653">
              <w:rPr>
                <w:rStyle w:val="Odkaznapoznmkupodiarou"/>
                <w:sz w:val="20"/>
                <w:szCs w:val="20"/>
              </w:rPr>
              <w:footnoteReference w:id="46"/>
            </w:r>
            <w:r w:rsidRPr="002F3653">
              <w:rPr>
                <w:rFonts w:cs="Calibri"/>
                <w:sz w:val="20"/>
                <w:szCs w:val="20"/>
              </w:rPr>
              <w:t xml:space="preserve"> alebo známy člena štatutárneho orgánu obstarávateľa</w:t>
            </w:r>
          </w:p>
        </w:tc>
      </w:tr>
      <w:tr w:rsidR="002D4FC6" w:rsidRPr="002F3653" w14:paraId="3A2C1557" w14:textId="77777777" w:rsidTr="002F2099">
        <w:tc>
          <w:tcPr>
            <w:tcW w:w="413" w:type="dxa"/>
            <w:tcBorders>
              <w:top w:val="single" w:sz="8" w:space="0" w:color="4F81BD"/>
              <w:left w:val="single" w:sz="8" w:space="0" w:color="4F81BD"/>
              <w:bottom w:val="single" w:sz="8" w:space="0" w:color="4F81BD"/>
            </w:tcBorders>
            <w:shd w:val="clear" w:color="auto" w:fill="8DB3E2"/>
          </w:tcPr>
          <w:p w14:paraId="778B0D76" w14:textId="77777777" w:rsidR="00FA0CFF" w:rsidRPr="002F3653" w:rsidRDefault="00FA0CFF" w:rsidP="00193D67">
            <w:pPr>
              <w:spacing w:after="0"/>
              <w:ind w:left="-57"/>
              <w:jc w:val="center"/>
              <w:rPr>
                <w:rFonts w:cs="Calibri"/>
                <w:bCs/>
                <w:color w:val="FFFFFF"/>
                <w:sz w:val="20"/>
                <w:szCs w:val="20"/>
              </w:rPr>
            </w:pPr>
            <w:r w:rsidRPr="002F3653">
              <w:rPr>
                <w:rFonts w:cs="Calibri"/>
                <w:bCs/>
                <w:color w:val="FFFFFF"/>
                <w:sz w:val="20"/>
                <w:szCs w:val="20"/>
              </w:rPr>
              <w:t>12.</w:t>
            </w:r>
          </w:p>
        </w:tc>
        <w:tc>
          <w:tcPr>
            <w:tcW w:w="8373" w:type="dxa"/>
            <w:tcBorders>
              <w:top w:val="single" w:sz="8" w:space="0" w:color="4F81BD"/>
              <w:bottom w:val="single" w:sz="8" w:space="0" w:color="4F81BD"/>
              <w:right w:val="single" w:sz="8" w:space="0" w:color="4F81BD"/>
            </w:tcBorders>
            <w:shd w:val="clear" w:color="auto" w:fill="auto"/>
          </w:tcPr>
          <w:p w14:paraId="2C9062D3" w14:textId="77777777" w:rsidR="00FA0CFF" w:rsidRPr="002F3653" w:rsidRDefault="00FA0CFF" w:rsidP="00416EA4">
            <w:pPr>
              <w:spacing w:after="0"/>
              <w:jc w:val="both"/>
              <w:rPr>
                <w:rFonts w:cs="Calibri"/>
                <w:sz w:val="20"/>
                <w:szCs w:val="20"/>
              </w:rPr>
            </w:pPr>
            <w:r w:rsidRPr="002F3653">
              <w:rPr>
                <w:rFonts w:cs="Calibri"/>
                <w:sz w:val="20"/>
                <w:szCs w:val="20"/>
              </w:rPr>
              <w:t>Spolupráca člena štatutárneho orgánu/zamestnanca úspešného uchádzača s</w:t>
            </w:r>
            <w:r w:rsidR="002C072A" w:rsidRPr="002F3653">
              <w:rPr>
                <w:rFonts w:cs="Calibri"/>
                <w:sz w:val="20"/>
                <w:szCs w:val="20"/>
              </w:rPr>
              <w:t> </w:t>
            </w:r>
            <w:r w:rsidRPr="002F3653">
              <w:rPr>
                <w:rFonts w:cs="Calibri"/>
                <w:sz w:val="20"/>
                <w:szCs w:val="20"/>
              </w:rPr>
              <w:t>predstaviteľmi obstarávateľa na iných projektoch</w:t>
            </w:r>
          </w:p>
        </w:tc>
      </w:tr>
      <w:tr w:rsidR="002D4FC6" w:rsidRPr="002F3653" w14:paraId="0AA9EFC5" w14:textId="77777777" w:rsidTr="002F2099">
        <w:tc>
          <w:tcPr>
            <w:tcW w:w="413" w:type="dxa"/>
            <w:shd w:val="clear" w:color="auto" w:fill="8DB3E2"/>
          </w:tcPr>
          <w:p w14:paraId="483B7888" w14:textId="77777777" w:rsidR="00FA0CFF" w:rsidRPr="002F3653" w:rsidRDefault="00FA0CFF" w:rsidP="00193D67">
            <w:pPr>
              <w:spacing w:after="0"/>
              <w:ind w:left="-57"/>
              <w:jc w:val="center"/>
              <w:rPr>
                <w:rFonts w:cs="Calibri"/>
                <w:bCs/>
                <w:color w:val="FFFFFF"/>
                <w:sz w:val="20"/>
                <w:szCs w:val="20"/>
              </w:rPr>
            </w:pPr>
            <w:r w:rsidRPr="002F3653">
              <w:rPr>
                <w:rFonts w:cs="Calibri"/>
                <w:bCs/>
                <w:color w:val="FFFFFF"/>
                <w:sz w:val="20"/>
                <w:szCs w:val="20"/>
              </w:rPr>
              <w:t>13.</w:t>
            </w:r>
          </w:p>
        </w:tc>
        <w:tc>
          <w:tcPr>
            <w:tcW w:w="8373" w:type="dxa"/>
            <w:shd w:val="clear" w:color="auto" w:fill="auto"/>
          </w:tcPr>
          <w:p w14:paraId="2C8BCFA6" w14:textId="77777777" w:rsidR="00FA0CFF" w:rsidRPr="002F3653" w:rsidRDefault="00FA0CFF" w:rsidP="00416EA4">
            <w:pPr>
              <w:spacing w:after="0"/>
              <w:jc w:val="both"/>
              <w:rPr>
                <w:rFonts w:cs="Calibri"/>
                <w:sz w:val="20"/>
                <w:szCs w:val="20"/>
              </w:rPr>
            </w:pPr>
            <w:r w:rsidRPr="002F3653">
              <w:rPr>
                <w:rFonts w:cs="Calibri"/>
                <w:sz w:val="20"/>
                <w:szCs w:val="20"/>
              </w:rPr>
              <w:t>Spolupráca člena štatutárneho orgánu/zamestnanca obstarávateľa s</w:t>
            </w:r>
            <w:r w:rsidR="002C072A" w:rsidRPr="002F3653">
              <w:rPr>
                <w:rFonts w:cs="Calibri"/>
                <w:sz w:val="20"/>
                <w:szCs w:val="20"/>
              </w:rPr>
              <w:t> </w:t>
            </w:r>
            <w:r w:rsidRPr="002F3653">
              <w:rPr>
                <w:rFonts w:cs="Calibri"/>
                <w:sz w:val="20"/>
                <w:szCs w:val="20"/>
              </w:rPr>
              <w:t>budúcim úspešným uchádzačom v</w:t>
            </w:r>
            <w:r w:rsidR="002C072A" w:rsidRPr="002F3653">
              <w:rPr>
                <w:rFonts w:cs="Calibri"/>
                <w:sz w:val="20"/>
                <w:szCs w:val="20"/>
              </w:rPr>
              <w:t> </w:t>
            </w:r>
            <w:r w:rsidRPr="002F3653">
              <w:rPr>
                <w:rFonts w:cs="Calibri"/>
                <w:sz w:val="20"/>
                <w:szCs w:val="20"/>
              </w:rPr>
              <w:t xml:space="preserve">etape prípravy </w:t>
            </w:r>
            <w:r w:rsidR="00145F5E" w:rsidRPr="002F3653">
              <w:rPr>
                <w:rFonts w:cs="Calibri"/>
                <w:sz w:val="20"/>
                <w:szCs w:val="20"/>
              </w:rPr>
              <w:t>VO</w:t>
            </w:r>
          </w:p>
        </w:tc>
      </w:tr>
      <w:tr w:rsidR="002D4FC6" w:rsidRPr="002F3653" w14:paraId="71B1BC6B" w14:textId="77777777" w:rsidTr="002F2099">
        <w:tc>
          <w:tcPr>
            <w:tcW w:w="413" w:type="dxa"/>
            <w:tcBorders>
              <w:top w:val="single" w:sz="8" w:space="0" w:color="4F81BD"/>
              <w:left w:val="single" w:sz="8" w:space="0" w:color="4F81BD"/>
              <w:bottom w:val="single" w:sz="8" w:space="0" w:color="4F81BD"/>
            </w:tcBorders>
            <w:shd w:val="clear" w:color="auto" w:fill="8DB3E2"/>
          </w:tcPr>
          <w:p w14:paraId="34601196" w14:textId="77777777" w:rsidR="00FA0CFF" w:rsidRPr="002F3653" w:rsidRDefault="00FA0CFF" w:rsidP="00193D67">
            <w:pPr>
              <w:keepNext/>
              <w:keepLines/>
              <w:spacing w:after="0"/>
              <w:ind w:left="-57"/>
              <w:jc w:val="center"/>
              <w:rPr>
                <w:rFonts w:cs="Calibri"/>
                <w:bCs/>
                <w:color w:val="FFFFFF"/>
                <w:sz w:val="20"/>
                <w:szCs w:val="20"/>
              </w:rPr>
            </w:pPr>
            <w:r w:rsidRPr="002F3653">
              <w:rPr>
                <w:rFonts w:cs="Calibri"/>
                <w:bCs/>
                <w:color w:val="FFFFFF"/>
                <w:sz w:val="20"/>
                <w:szCs w:val="20"/>
              </w:rPr>
              <w:t>14.</w:t>
            </w:r>
          </w:p>
        </w:tc>
        <w:tc>
          <w:tcPr>
            <w:tcW w:w="8373" w:type="dxa"/>
            <w:tcBorders>
              <w:top w:val="single" w:sz="8" w:space="0" w:color="4F81BD"/>
              <w:bottom w:val="single" w:sz="8" w:space="0" w:color="4F81BD"/>
              <w:right w:val="single" w:sz="8" w:space="0" w:color="4F81BD"/>
            </w:tcBorders>
            <w:shd w:val="clear" w:color="auto" w:fill="auto"/>
          </w:tcPr>
          <w:p w14:paraId="648F8A19" w14:textId="77777777" w:rsidR="00FA0CFF" w:rsidRPr="002F3653" w:rsidRDefault="00FA0CFF" w:rsidP="00416EA4">
            <w:pPr>
              <w:keepNext/>
              <w:keepLines/>
              <w:spacing w:after="0"/>
              <w:jc w:val="both"/>
              <w:rPr>
                <w:rFonts w:cs="Calibri"/>
                <w:sz w:val="20"/>
                <w:szCs w:val="20"/>
              </w:rPr>
            </w:pPr>
            <w:r w:rsidRPr="002F3653">
              <w:rPr>
                <w:rFonts w:cs="Calibri"/>
                <w:sz w:val="20"/>
                <w:szCs w:val="20"/>
              </w:rPr>
              <w:t>Akákoľvek indícia o</w:t>
            </w:r>
            <w:r w:rsidR="002C072A" w:rsidRPr="002F3653">
              <w:rPr>
                <w:rFonts w:cs="Calibri"/>
                <w:sz w:val="20"/>
                <w:szCs w:val="20"/>
              </w:rPr>
              <w:t> </w:t>
            </w:r>
            <w:r w:rsidRPr="002F3653">
              <w:rPr>
                <w:rFonts w:cs="Calibri"/>
                <w:sz w:val="20"/>
                <w:szCs w:val="20"/>
              </w:rPr>
              <w:t>konflikte záujmov člena hodnotiacej komisie alebo člena štatutárneho orgánu obstarávateľa (napr. z</w:t>
            </w:r>
            <w:r w:rsidR="002C072A" w:rsidRPr="002F3653">
              <w:rPr>
                <w:rFonts w:cs="Calibri"/>
                <w:sz w:val="20"/>
                <w:szCs w:val="20"/>
              </w:rPr>
              <w:t> </w:t>
            </w:r>
            <w:r w:rsidRPr="002F3653">
              <w:rPr>
                <w:rFonts w:cs="Calibri"/>
                <w:sz w:val="20"/>
                <w:szCs w:val="20"/>
              </w:rPr>
              <w:t>dôvodu, že takáto osoba má obchodný podiel v</w:t>
            </w:r>
            <w:r w:rsidR="002C072A" w:rsidRPr="002F3653">
              <w:rPr>
                <w:rFonts w:cs="Calibri"/>
                <w:sz w:val="20"/>
                <w:szCs w:val="20"/>
              </w:rPr>
              <w:t> </w:t>
            </w:r>
            <w:r w:rsidRPr="002F3653">
              <w:rPr>
                <w:rFonts w:cs="Calibri"/>
                <w:sz w:val="20"/>
                <w:szCs w:val="20"/>
              </w:rPr>
              <w:t>spoločnostiach, ktoré dávajú ponuku). Spoločenské alebo osobné kontakty (blízka osoba) medzi osobami úspešného uchádzača a</w:t>
            </w:r>
            <w:r w:rsidR="002C072A" w:rsidRPr="002F3653">
              <w:rPr>
                <w:rFonts w:cs="Calibri"/>
                <w:sz w:val="20"/>
                <w:szCs w:val="20"/>
              </w:rPr>
              <w:t> </w:t>
            </w:r>
            <w:r w:rsidRPr="002F3653">
              <w:rPr>
                <w:rFonts w:cs="Calibri"/>
                <w:sz w:val="20"/>
                <w:szCs w:val="20"/>
              </w:rPr>
              <w:t>obstarávateľa</w:t>
            </w:r>
            <w:r w:rsidR="00232CBA" w:rsidRPr="002F3653">
              <w:rPr>
                <w:rFonts w:cs="Calibri"/>
                <w:sz w:val="20"/>
                <w:szCs w:val="20"/>
              </w:rPr>
              <w:t xml:space="preserve"> a</w:t>
            </w:r>
            <w:r w:rsidR="002C072A" w:rsidRPr="002F3653">
              <w:rPr>
                <w:rFonts w:cs="Calibri"/>
                <w:sz w:val="20"/>
                <w:szCs w:val="20"/>
              </w:rPr>
              <w:t> </w:t>
            </w:r>
            <w:r w:rsidR="00232CBA" w:rsidRPr="002F3653">
              <w:rPr>
                <w:rFonts w:cs="Calibri"/>
                <w:sz w:val="20"/>
                <w:szCs w:val="20"/>
              </w:rPr>
              <w:t>pod.</w:t>
            </w:r>
          </w:p>
        </w:tc>
      </w:tr>
    </w:tbl>
    <w:p w14:paraId="4A963ED2" w14:textId="77777777" w:rsidR="000B2BCB" w:rsidRDefault="000B2BCB" w:rsidP="00193D67">
      <w:pPr>
        <w:pStyle w:val="Default"/>
        <w:spacing w:line="276" w:lineRule="auto"/>
        <w:rPr>
          <w:rFonts w:ascii="Calibri" w:hAnsi="Calibri" w:cs="Calibri"/>
          <w:b/>
          <w:bCs/>
          <w:sz w:val="23"/>
          <w:szCs w:val="23"/>
        </w:rPr>
      </w:pPr>
    </w:p>
    <w:p w14:paraId="00F4D223" w14:textId="77777777" w:rsidR="00D665D0" w:rsidRPr="00D665D0" w:rsidRDefault="00D665D0" w:rsidP="001614CC">
      <w:pPr>
        <w:pStyle w:val="Default"/>
        <w:numPr>
          <w:ilvl w:val="0"/>
          <w:numId w:val="19"/>
        </w:numPr>
        <w:spacing w:before="120" w:after="120" w:line="276" w:lineRule="auto"/>
        <w:ind w:left="540" w:hanging="540"/>
        <w:jc w:val="both"/>
        <w:rPr>
          <w:rFonts w:asciiTheme="minorHAnsi" w:hAnsiTheme="minorHAnsi"/>
          <w:sz w:val="20"/>
          <w:szCs w:val="20"/>
        </w:rPr>
      </w:pPr>
      <w:r w:rsidRPr="00D665D0">
        <w:rPr>
          <w:rFonts w:asciiTheme="minorHAnsi" w:hAnsiTheme="minorHAnsi"/>
          <w:sz w:val="20"/>
          <w:szCs w:val="20"/>
        </w:rPr>
        <w:t xml:space="preserve">V prípade, že </w:t>
      </w:r>
      <w:r>
        <w:rPr>
          <w:rFonts w:asciiTheme="minorHAnsi" w:hAnsiTheme="minorHAnsi"/>
          <w:sz w:val="20"/>
          <w:szCs w:val="20"/>
        </w:rPr>
        <w:t>žiadateľ/</w:t>
      </w:r>
      <w:r w:rsidRPr="00D665D0">
        <w:rPr>
          <w:rFonts w:asciiTheme="minorHAnsi" w:hAnsiTheme="minorHAnsi"/>
          <w:sz w:val="20"/>
          <w:szCs w:val="20"/>
        </w:rPr>
        <w:t xml:space="preserve">prijímateľ prepojenie vyhodnotil ako také, ktoré nenapĺňa definičné znaky konfliktu záujmov podľa § 23 ods. 2 ZVO, uvedie v dokumentácii k zákazke prečo identifikované prepojenie podľa </w:t>
      </w:r>
      <w:r>
        <w:rPr>
          <w:rFonts w:asciiTheme="minorHAnsi" w:hAnsiTheme="minorHAnsi"/>
          <w:sz w:val="20"/>
          <w:szCs w:val="20"/>
        </w:rPr>
        <w:t>neho</w:t>
      </w:r>
      <w:r w:rsidRPr="00D665D0">
        <w:rPr>
          <w:rFonts w:asciiTheme="minorHAnsi" w:hAnsiTheme="minorHAnsi"/>
          <w:sz w:val="20"/>
          <w:szCs w:val="20"/>
        </w:rPr>
        <w:t xml:space="preserve"> nemôže obmedziť hospodársku súťaž alebo porušiť princíp transparentnosti a princíp rovnakého zaobchádzania.</w:t>
      </w:r>
    </w:p>
    <w:p w14:paraId="4B2E4601" w14:textId="77777777" w:rsidR="00141DA8" w:rsidRPr="00E7219F" w:rsidRDefault="002F2099" w:rsidP="001614CC">
      <w:pPr>
        <w:pStyle w:val="Default"/>
        <w:numPr>
          <w:ilvl w:val="0"/>
          <w:numId w:val="19"/>
        </w:numPr>
        <w:spacing w:before="120" w:after="120" w:line="276" w:lineRule="auto"/>
        <w:ind w:left="540" w:hanging="540"/>
        <w:jc w:val="both"/>
        <w:rPr>
          <w:rFonts w:asciiTheme="minorHAnsi" w:hAnsiTheme="minorHAnsi" w:cs="Calibri"/>
          <w:b/>
          <w:bCs/>
          <w:sz w:val="20"/>
          <w:szCs w:val="20"/>
        </w:rPr>
      </w:pPr>
      <w:r w:rsidRPr="002F2099">
        <w:rPr>
          <w:rFonts w:asciiTheme="minorHAnsi" w:hAnsiTheme="minorHAnsi"/>
          <w:sz w:val="20"/>
          <w:szCs w:val="20"/>
        </w:rPr>
        <w:t xml:space="preserve">V prípade, že nie je možné zabrániť pretrvávajúcemu konfliktu záujmov, a to najmä v prípadoch, keď sa jedná o zainteresovanú osobu s rozhodovacími právomocami, ktorá môže ovplyvniť výsledok VO, </w:t>
      </w:r>
      <w:r>
        <w:rPr>
          <w:rFonts w:asciiTheme="minorHAnsi" w:hAnsiTheme="minorHAnsi"/>
          <w:sz w:val="20"/>
          <w:szCs w:val="20"/>
        </w:rPr>
        <w:t>žiadateľ/</w:t>
      </w:r>
      <w:r w:rsidRPr="002F2099">
        <w:rPr>
          <w:rFonts w:asciiTheme="minorHAnsi" w:hAnsiTheme="minorHAnsi"/>
          <w:sz w:val="20"/>
          <w:szCs w:val="20"/>
        </w:rPr>
        <w:t>prijímateľ uplatní sankciu vylúčenia uchádzača/záujemcu podľa § 40 ods. 6 písm. f) ZVO, nakoľko konflikt záujmov nemožno odstrániť inými účinnými opatreniami.</w:t>
      </w:r>
    </w:p>
    <w:p w14:paraId="49408488" w14:textId="77777777" w:rsidR="00E825AF" w:rsidRPr="002F3653" w:rsidRDefault="00F17F1F" w:rsidP="00F17F1F">
      <w:pPr>
        <w:pStyle w:val="Nadpis1"/>
        <w:spacing w:line="276" w:lineRule="auto"/>
        <w:jc w:val="both"/>
        <w:rPr>
          <w:lang w:val="sk-SK"/>
        </w:rPr>
      </w:pPr>
      <w:bookmarkStart w:id="337" w:name="_Verejné_obstarávanie_nadlimitných"/>
      <w:bookmarkStart w:id="338" w:name="_Toc417161537"/>
      <w:bookmarkStart w:id="339" w:name="_Toc11153170"/>
      <w:bookmarkEnd w:id="337"/>
      <w:r>
        <w:rPr>
          <w:lang w:val="sk-SK"/>
        </w:rPr>
        <w:t xml:space="preserve">3. </w:t>
      </w:r>
      <w:r w:rsidR="00AF3F75" w:rsidRPr="002F3653">
        <w:rPr>
          <w:lang w:val="sk-SK"/>
        </w:rPr>
        <w:t>Verejné o</w:t>
      </w:r>
      <w:r w:rsidR="00E825AF" w:rsidRPr="002F3653">
        <w:rPr>
          <w:lang w:val="sk-SK"/>
        </w:rPr>
        <w:t>bstarávani</w:t>
      </w:r>
      <w:r w:rsidR="00AF3F75" w:rsidRPr="002F3653">
        <w:rPr>
          <w:lang w:val="sk-SK"/>
        </w:rPr>
        <w:t>e</w:t>
      </w:r>
      <w:r w:rsidR="00E825AF" w:rsidRPr="002F3653">
        <w:rPr>
          <w:lang w:val="sk-SK"/>
        </w:rPr>
        <w:t xml:space="preserve"> </w:t>
      </w:r>
      <w:r w:rsidR="00AF3F75" w:rsidRPr="002F3653">
        <w:rPr>
          <w:lang w:val="sk-SK"/>
        </w:rPr>
        <w:t>nadlimitných zákaziek, podlimitných zákaziek a súťaže návrhov v zmysle ZVO</w:t>
      </w:r>
      <w:bookmarkEnd w:id="338"/>
      <w:bookmarkEnd w:id="339"/>
      <w:r w:rsidR="00E825AF" w:rsidRPr="002F3653">
        <w:rPr>
          <w:lang w:val="sk-SK"/>
        </w:rPr>
        <w:t xml:space="preserve"> </w:t>
      </w:r>
    </w:p>
    <w:p w14:paraId="4B29377D" w14:textId="77777777" w:rsidR="00AF3F75" w:rsidRPr="002F3653" w:rsidRDefault="004F5E8F" w:rsidP="001614CC">
      <w:pPr>
        <w:pStyle w:val="Default"/>
        <w:numPr>
          <w:ilvl w:val="0"/>
          <w:numId w:val="22"/>
        </w:numPr>
        <w:spacing w:before="120" w:after="120" w:line="276" w:lineRule="auto"/>
        <w:ind w:left="540" w:hanging="540"/>
        <w:jc w:val="both"/>
        <w:rPr>
          <w:rFonts w:ascii="Calibri" w:hAnsi="Calibri" w:cs="Calibri"/>
          <w:sz w:val="20"/>
          <w:szCs w:val="20"/>
        </w:rPr>
      </w:pPr>
      <w:r w:rsidRPr="002F3653">
        <w:rPr>
          <w:rFonts w:ascii="Calibri" w:hAnsi="Calibri" w:cs="Calibri"/>
          <w:sz w:val="20"/>
          <w:szCs w:val="20"/>
        </w:rPr>
        <w:t>Žiadateľ/</w:t>
      </w:r>
      <w:r w:rsidR="00AF3F75" w:rsidRPr="002F3653">
        <w:rPr>
          <w:rFonts w:ascii="Calibri" w:hAnsi="Calibri" w:cs="Calibri"/>
          <w:sz w:val="20"/>
          <w:szCs w:val="20"/>
        </w:rPr>
        <w:t xml:space="preserve">Prijímateľ </w:t>
      </w:r>
      <w:r w:rsidR="00E228F6" w:rsidRPr="002F3653">
        <w:rPr>
          <w:rFonts w:ascii="Calibri" w:hAnsi="Calibri" w:cs="Calibri"/>
          <w:sz w:val="20"/>
          <w:szCs w:val="20"/>
        </w:rPr>
        <w:t>je pri zadávaní nadlimitných alebo podlimitných zákaziek na dodanie tovarov, uskutočnenie stavebných prác a</w:t>
      </w:r>
      <w:r w:rsidR="002C072A" w:rsidRPr="002F3653">
        <w:rPr>
          <w:rFonts w:ascii="Calibri" w:hAnsi="Calibri" w:cs="Calibri"/>
          <w:sz w:val="20"/>
          <w:szCs w:val="20"/>
        </w:rPr>
        <w:t> </w:t>
      </w:r>
      <w:r w:rsidR="00E228F6" w:rsidRPr="002F3653">
        <w:rPr>
          <w:rFonts w:ascii="Calibri" w:hAnsi="Calibri" w:cs="Calibri"/>
          <w:sz w:val="20"/>
          <w:szCs w:val="20"/>
        </w:rPr>
        <w:t xml:space="preserve">poskytnutie služieb alebo </w:t>
      </w:r>
      <w:r w:rsidR="00AF3F75" w:rsidRPr="002F3653">
        <w:rPr>
          <w:rFonts w:ascii="Calibri" w:hAnsi="Calibri" w:cs="Calibri"/>
          <w:sz w:val="20"/>
          <w:szCs w:val="20"/>
        </w:rPr>
        <w:t xml:space="preserve">pri </w:t>
      </w:r>
      <w:r w:rsidR="00E228F6" w:rsidRPr="002F3653">
        <w:rPr>
          <w:rFonts w:ascii="Calibri" w:hAnsi="Calibri" w:cs="Calibri"/>
          <w:sz w:val="20"/>
          <w:szCs w:val="20"/>
        </w:rPr>
        <w:t xml:space="preserve">realizovaní súťaže návrhov povinný postupovať </w:t>
      </w:r>
      <w:r w:rsidR="00AF3F75" w:rsidRPr="002F3653">
        <w:rPr>
          <w:rFonts w:ascii="Calibri" w:hAnsi="Calibri" w:cs="Calibri"/>
          <w:sz w:val="20"/>
          <w:szCs w:val="20"/>
        </w:rPr>
        <w:t>v</w:t>
      </w:r>
      <w:r w:rsidR="002C072A" w:rsidRPr="002F3653">
        <w:rPr>
          <w:rFonts w:ascii="Calibri" w:hAnsi="Calibri" w:cs="Calibri"/>
          <w:sz w:val="20"/>
          <w:szCs w:val="20"/>
        </w:rPr>
        <w:t> </w:t>
      </w:r>
      <w:r w:rsidR="00AF3F75" w:rsidRPr="002F3653">
        <w:rPr>
          <w:rFonts w:ascii="Calibri" w:hAnsi="Calibri" w:cs="Calibri"/>
          <w:sz w:val="20"/>
          <w:szCs w:val="20"/>
        </w:rPr>
        <w:t xml:space="preserve">zmysle </w:t>
      </w:r>
      <w:r w:rsidR="00F63107" w:rsidRPr="002F3653">
        <w:rPr>
          <w:rFonts w:ascii="Calibri" w:hAnsi="Calibri" w:cs="Calibri"/>
          <w:sz w:val="20"/>
          <w:szCs w:val="20"/>
        </w:rPr>
        <w:t>Z</w:t>
      </w:r>
      <w:r w:rsidR="00554FF6" w:rsidRPr="002F3653">
        <w:rPr>
          <w:rFonts w:ascii="Calibri" w:hAnsi="Calibri" w:cs="Calibri"/>
          <w:sz w:val="20"/>
          <w:szCs w:val="20"/>
        </w:rPr>
        <w:t>VO</w:t>
      </w:r>
      <w:r w:rsidR="00AD65F9" w:rsidRPr="002F3653">
        <w:rPr>
          <w:rFonts w:ascii="Calibri" w:hAnsi="Calibri" w:cs="Calibri"/>
          <w:sz w:val="20"/>
          <w:szCs w:val="20"/>
        </w:rPr>
        <w:t xml:space="preserve"> a</w:t>
      </w:r>
      <w:r w:rsidR="002C072A" w:rsidRPr="002F3653">
        <w:rPr>
          <w:rFonts w:ascii="Calibri" w:hAnsi="Calibri" w:cs="Calibri"/>
          <w:sz w:val="20"/>
          <w:szCs w:val="20"/>
        </w:rPr>
        <w:t> </w:t>
      </w:r>
      <w:r w:rsidR="00554FF6" w:rsidRPr="002F3653">
        <w:rPr>
          <w:rFonts w:ascii="Calibri" w:hAnsi="Calibri" w:cs="Calibri"/>
          <w:sz w:val="20"/>
          <w:szCs w:val="20"/>
        </w:rPr>
        <w:t>súčasne postupuje podľa spoločných ustanovení pri</w:t>
      </w:r>
      <w:r w:rsidR="00232C89" w:rsidRPr="002F3653">
        <w:rPr>
          <w:rFonts w:ascii="Calibri" w:hAnsi="Calibri" w:cs="Calibri"/>
          <w:sz w:val="20"/>
          <w:szCs w:val="20"/>
        </w:rPr>
        <w:t xml:space="preserve"> postupoch</w:t>
      </w:r>
      <w:r w:rsidR="00554FF6" w:rsidRPr="002F3653">
        <w:rPr>
          <w:rFonts w:ascii="Calibri" w:hAnsi="Calibri" w:cs="Calibri"/>
          <w:sz w:val="20"/>
          <w:szCs w:val="20"/>
        </w:rPr>
        <w:t xml:space="preserve"> zadávaní zákazky uvedených v</w:t>
      </w:r>
      <w:r w:rsidR="00B61C1B" w:rsidRPr="002F3653">
        <w:rPr>
          <w:rFonts w:ascii="Calibri" w:hAnsi="Calibri" w:cs="Calibri"/>
          <w:sz w:val="20"/>
          <w:szCs w:val="20"/>
        </w:rPr>
        <w:t xml:space="preserve"> podkapitole </w:t>
      </w:r>
      <w:hyperlink w:anchor="_2.1_Povinnosti_žiadateľa/prijímateľ" w:history="1">
        <w:r w:rsidR="00B61C1B" w:rsidRPr="002F3653">
          <w:rPr>
            <w:rStyle w:val="Hypertextovprepojenie"/>
            <w:rFonts w:ascii="Calibri" w:hAnsi="Calibri" w:cs="Calibri"/>
            <w:sz w:val="20"/>
            <w:szCs w:val="20"/>
          </w:rPr>
          <w:t xml:space="preserve">2.1 </w:t>
        </w:r>
      </w:hyperlink>
      <w:r w:rsidR="00AF3F75" w:rsidRPr="002F3653">
        <w:rPr>
          <w:rFonts w:ascii="Calibri" w:hAnsi="Calibri" w:cs="Calibri"/>
          <w:sz w:val="20"/>
          <w:szCs w:val="20"/>
        </w:rPr>
        <w:t xml:space="preserve"> a</w:t>
      </w:r>
      <w:r w:rsidR="002C072A" w:rsidRPr="002F3653">
        <w:rPr>
          <w:rFonts w:ascii="Calibri" w:hAnsi="Calibri" w:cs="Calibri"/>
          <w:sz w:val="20"/>
          <w:szCs w:val="20"/>
        </w:rPr>
        <w:t> </w:t>
      </w:r>
      <w:r w:rsidR="00AF3F75" w:rsidRPr="002F3653">
        <w:rPr>
          <w:rFonts w:ascii="Calibri" w:hAnsi="Calibri" w:cs="Calibri"/>
          <w:sz w:val="20"/>
          <w:szCs w:val="20"/>
        </w:rPr>
        <w:t>dodržuje postupy uvedené v</w:t>
      </w:r>
      <w:r w:rsidR="002C072A" w:rsidRPr="002F3653">
        <w:rPr>
          <w:rFonts w:ascii="Calibri" w:hAnsi="Calibri" w:cs="Calibri"/>
          <w:sz w:val="20"/>
          <w:szCs w:val="20"/>
        </w:rPr>
        <w:t> </w:t>
      </w:r>
      <w:r w:rsidR="00AF3F75" w:rsidRPr="002F3653">
        <w:rPr>
          <w:rFonts w:ascii="Calibri" w:hAnsi="Calibri" w:cs="Calibri"/>
          <w:sz w:val="20"/>
          <w:szCs w:val="20"/>
        </w:rPr>
        <w:t>tejto kapitole</w:t>
      </w:r>
      <w:r w:rsidR="00E228F6" w:rsidRPr="002F3653">
        <w:rPr>
          <w:rFonts w:ascii="Calibri" w:hAnsi="Calibri" w:cs="Calibri"/>
          <w:sz w:val="20"/>
          <w:szCs w:val="20"/>
        </w:rPr>
        <w:t>.</w:t>
      </w:r>
      <w:r w:rsidR="00AF3F75" w:rsidRPr="002F3653">
        <w:rPr>
          <w:rFonts w:ascii="Calibri" w:hAnsi="Calibri" w:cs="Calibri"/>
          <w:sz w:val="20"/>
          <w:szCs w:val="20"/>
        </w:rPr>
        <w:t xml:space="preserve"> </w:t>
      </w:r>
    </w:p>
    <w:p w14:paraId="07428756" w14:textId="77777777" w:rsidR="00232C89" w:rsidRPr="002F3653" w:rsidDel="00150B15" w:rsidRDefault="000549A0" w:rsidP="001614CC">
      <w:pPr>
        <w:pStyle w:val="Default"/>
        <w:numPr>
          <w:ilvl w:val="0"/>
          <w:numId w:val="22"/>
        </w:numPr>
        <w:spacing w:before="60" w:after="60" w:line="276" w:lineRule="auto"/>
        <w:ind w:left="540" w:hanging="540"/>
        <w:jc w:val="both"/>
        <w:rPr>
          <w:del w:id="340" w:author="Chromíková, Katarína" w:date="2020-12-10T16:36:00Z"/>
          <w:rFonts w:ascii="Calibri" w:hAnsi="Calibri" w:cs="Calibri"/>
          <w:sz w:val="20"/>
          <w:szCs w:val="20"/>
        </w:rPr>
      </w:pPr>
      <w:del w:id="341" w:author="Chromíková, Katarína" w:date="2020-12-10T16:36:00Z">
        <w:r w:rsidRPr="002F3653" w:rsidDel="00150B15">
          <w:rPr>
            <w:rFonts w:ascii="Calibri" w:hAnsi="Calibri" w:cs="Calibri"/>
            <w:sz w:val="20"/>
            <w:szCs w:val="20"/>
          </w:rPr>
          <w:delText xml:space="preserve">Pre účely kontroly </w:delText>
        </w:r>
        <w:r w:rsidR="004F5E8F" w:rsidRPr="002F3653" w:rsidDel="00150B15">
          <w:rPr>
            <w:rFonts w:ascii="Calibri" w:hAnsi="Calibri" w:cs="Calibri"/>
            <w:sz w:val="20"/>
            <w:szCs w:val="20"/>
          </w:rPr>
          <w:delText>žiadateľ/</w:delText>
        </w:r>
        <w:r w:rsidR="00232C89" w:rsidRPr="002F3653" w:rsidDel="00150B15">
          <w:rPr>
            <w:rFonts w:ascii="Calibri" w:hAnsi="Calibri" w:cs="Calibri"/>
            <w:sz w:val="20"/>
            <w:szCs w:val="20"/>
          </w:rPr>
          <w:delText>prijímateľ predkladá dokumentáciu z</w:delText>
        </w:r>
        <w:r w:rsidR="002C072A" w:rsidRPr="002F3653" w:rsidDel="00150B15">
          <w:rPr>
            <w:rFonts w:ascii="Calibri" w:hAnsi="Calibri" w:cs="Calibri"/>
            <w:sz w:val="20"/>
            <w:szCs w:val="20"/>
          </w:rPr>
          <w:delText> </w:delText>
        </w:r>
        <w:r w:rsidR="00AD65F9" w:rsidRPr="002F3653" w:rsidDel="00150B15">
          <w:rPr>
            <w:rFonts w:ascii="Calibri" w:hAnsi="Calibri" w:cs="Calibri"/>
            <w:sz w:val="20"/>
            <w:szCs w:val="20"/>
          </w:rPr>
          <w:delText>VO</w:delText>
        </w:r>
        <w:r w:rsidRPr="002F3653" w:rsidDel="00150B15">
          <w:rPr>
            <w:rFonts w:ascii="Calibri" w:hAnsi="Calibri" w:cs="Calibri"/>
            <w:sz w:val="20"/>
            <w:szCs w:val="20"/>
          </w:rPr>
          <w:delText xml:space="preserve"> na RO</w:delText>
        </w:r>
        <w:r w:rsidR="002C072A" w:rsidRPr="002F3653" w:rsidDel="00150B15">
          <w:rPr>
            <w:rFonts w:ascii="Calibri" w:hAnsi="Calibri" w:cs="Calibri"/>
            <w:sz w:val="20"/>
            <w:szCs w:val="20"/>
          </w:rPr>
          <w:delText xml:space="preserve"> </w:delText>
        </w:r>
        <w:r w:rsidRPr="002F3653" w:rsidDel="00150B15">
          <w:rPr>
            <w:rFonts w:ascii="Calibri" w:hAnsi="Calibri" w:cs="Calibri"/>
            <w:sz w:val="20"/>
            <w:szCs w:val="20"/>
          </w:rPr>
          <w:delText xml:space="preserve">spôsobom </w:delText>
        </w:r>
        <w:r w:rsidR="00232C89" w:rsidRPr="002F3653" w:rsidDel="00150B15">
          <w:rPr>
            <w:rFonts w:ascii="Calibri" w:hAnsi="Calibri" w:cs="Calibri"/>
            <w:sz w:val="20"/>
            <w:szCs w:val="20"/>
          </w:rPr>
          <w:delText>uveden</w:delText>
        </w:r>
        <w:r w:rsidR="003E637D" w:rsidRPr="002F3653" w:rsidDel="00150B15">
          <w:rPr>
            <w:rFonts w:ascii="Calibri" w:hAnsi="Calibri" w:cs="Calibri"/>
            <w:sz w:val="20"/>
            <w:szCs w:val="20"/>
          </w:rPr>
          <w:delText>ým</w:delText>
        </w:r>
        <w:r w:rsidR="00232C89" w:rsidRPr="002F3653" w:rsidDel="00150B15">
          <w:rPr>
            <w:rFonts w:ascii="Calibri" w:hAnsi="Calibri" w:cs="Calibri"/>
            <w:sz w:val="20"/>
            <w:szCs w:val="20"/>
          </w:rPr>
          <w:delText xml:space="preserve"> v</w:delText>
        </w:r>
        <w:r w:rsidR="002C072A" w:rsidRPr="002F3653" w:rsidDel="00150B15">
          <w:rPr>
            <w:rFonts w:ascii="Calibri" w:hAnsi="Calibri" w:cs="Calibri"/>
            <w:sz w:val="20"/>
            <w:szCs w:val="20"/>
          </w:rPr>
          <w:delText> </w:delText>
        </w:r>
        <w:r w:rsidR="00793F97" w:rsidRPr="002F3653" w:rsidDel="00150B15">
          <w:rPr>
            <w:rFonts w:ascii="Calibri" w:hAnsi="Calibri" w:cs="Calibri"/>
            <w:sz w:val="20"/>
            <w:szCs w:val="20"/>
          </w:rPr>
          <w:delText>pod</w:delText>
        </w:r>
        <w:r w:rsidR="00232C89" w:rsidRPr="002F3653" w:rsidDel="00150B15">
          <w:rPr>
            <w:rFonts w:ascii="Calibri" w:hAnsi="Calibri" w:cs="Calibri"/>
            <w:sz w:val="20"/>
            <w:szCs w:val="20"/>
          </w:rPr>
          <w:delText xml:space="preserve">kapitole </w:delText>
        </w:r>
        <w:r w:rsidR="00F61E33" w:rsidDel="00150B15">
          <w:rPr>
            <w:rStyle w:val="Hypertextovprepojenie"/>
            <w:rFonts w:cs="Calibri"/>
            <w:sz w:val="20"/>
            <w:szCs w:val="20"/>
          </w:rPr>
          <w:fldChar w:fldCharType="begin"/>
        </w:r>
        <w:r w:rsidR="00F61E33" w:rsidDel="00150B15">
          <w:rPr>
            <w:rStyle w:val="Hypertextovprepojenie"/>
            <w:rFonts w:ascii="Calibri" w:hAnsi="Calibri" w:cs="Calibri"/>
            <w:sz w:val="20"/>
            <w:szCs w:val="20"/>
          </w:rPr>
          <w:delInstrText xml:space="preserve"> HYPERLINK \l "_Predkladanie_dokumentácie_z_1" </w:delInstrText>
        </w:r>
        <w:r w:rsidR="00F61E33" w:rsidDel="00150B15">
          <w:rPr>
            <w:rStyle w:val="Hypertextovprepojenie"/>
            <w:rFonts w:cs="Calibri"/>
            <w:sz w:val="20"/>
            <w:szCs w:val="20"/>
          </w:rPr>
          <w:fldChar w:fldCharType="separate"/>
        </w:r>
        <w:r w:rsidR="00232C89" w:rsidRPr="002F3653" w:rsidDel="00150B15">
          <w:rPr>
            <w:rStyle w:val="Hypertextovprepojenie"/>
            <w:rFonts w:ascii="Calibri" w:hAnsi="Calibri" w:cs="Calibri"/>
            <w:sz w:val="20"/>
            <w:szCs w:val="20"/>
          </w:rPr>
          <w:delText>2.2</w:delText>
        </w:r>
        <w:r w:rsidR="00F61E33" w:rsidDel="00150B15">
          <w:rPr>
            <w:rStyle w:val="Hypertextovprepojenie"/>
            <w:rFonts w:cs="Calibri"/>
            <w:sz w:val="20"/>
            <w:szCs w:val="20"/>
          </w:rPr>
          <w:fldChar w:fldCharType="end"/>
        </w:r>
        <w:r w:rsidR="00232C89" w:rsidRPr="002F3653" w:rsidDel="00150B15">
          <w:rPr>
            <w:rFonts w:ascii="Calibri" w:hAnsi="Calibri" w:cs="Calibri"/>
            <w:sz w:val="20"/>
            <w:szCs w:val="20"/>
          </w:rPr>
          <w:delText xml:space="preserve"> príručky.</w:delText>
        </w:r>
        <w:r w:rsidR="002C072A" w:rsidRPr="002F3653" w:rsidDel="00150B15">
          <w:rPr>
            <w:rFonts w:ascii="Calibri" w:hAnsi="Calibri" w:cs="Calibri"/>
            <w:sz w:val="20"/>
            <w:szCs w:val="20"/>
          </w:rPr>
          <w:delText xml:space="preserve"> </w:delText>
        </w:r>
        <w:r w:rsidR="00BC2321" w:rsidRPr="002F3653" w:rsidDel="00150B15">
          <w:rPr>
            <w:rFonts w:ascii="Calibri" w:hAnsi="Calibri" w:cs="Calibri"/>
            <w:sz w:val="20"/>
            <w:szCs w:val="20"/>
          </w:rPr>
          <w:delText xml:space="preserve">V prípade nadlimitných zákaziek prijímateľ </w:delText>
        </w:r>
        <w:r w:rsidR="00B61C1B" w:rsidRPr="002F3653" w:rsidDel="00150B15">
          <w:rPr>
            <w:rFonts w:ascii="Calibri" w:hAnsi="Calibri" w:cs="Calibri"/>
            <w:sz w:val="20"/>
            <w:szCs w:val="20"/>
          </w:rPr>
          <w:delText xml:space="preserve">taktiež </w:delText>
        </w:r>
        <w:r w:rsidR="00BC2321" w:rsidRPr="002F3653" w:rsidDel="00150B15">
          <w:rPr>
            <w:rFonts w:ascii="Calibri" w:hAnsi="Calibri" w:cs="Calibri"/>
            <w:sz w:val="20"/>
            <w:szCs w:val="20"/>
          </w:rPr>
          <w:delText xml:space="preserve">zasiela originál dokumentácie spolu s podnetom na výkon kontroly na ÚVO a postupuje podľa podkapitoly </w:delText>
        </w:r>
        <w:r w:rsidR="00F61E33" w:rsidDel="00150B15">
          <w:rPr>
            <w:rStyle w:val="Hypertextovprepojenie"/>
            <w:rFonts w:cs="Calibri"/>
            <w:sz w:val="20"/>
            <w:szCs w:val="20"/>
          </w:rPr>
          <w:fldChar w:fldCharType="begin"/>
        </w:r>
        <w:r w:rsidR="00F61E33" w:rsidDel="00150B15">
          <w:rPr>
            <w:rStyle w:val="Hypertextovprepojenie"/>
            <w:rFonts w:ascii="Calibri" w:hAnsi="Calibri" w:cs="Calibri"/>
            <w:sz w:val="20"/>
            <w:szCs w:val="20"/>
          </w:rPr>
          <w:delInstrText xml:space="preserve"> HYPERLINK \l "_2.4_Predkladanie_dokumentácie" </w:delInstrText>
        </w:r>
        <w:r w:rsidR="00F61E33" w:rsidDel="00150B15">
          <w:rPr>
            <w:rStyle w:val="Hypertextovprepojenie"/>
            <w:rFonts w:cs="Calibri"/>
            <w:sz w:val="20"/>
            <w:szCs w:val="20"/>
          </w:rPr>
          <w:fldChar w:fldCharType="separate"/>
        </w:r>
        <w:r w:rsidR="00526446" w:rsidRPr="002F3653" w:rsidDel="00150B15">
          <w:rPr>
            <w:rStyle w:val="Hypertextovprepojenie"/>
            <w:rFonts w:ascii="Calibri" w:hAnsi="Calibri" w:cs="Calibri"/>
            <w:sz w:val="20"/>
            <w:szCs w:val="20"/>
          </w:rPr>
          <w:delText>2.4</w:delText>
        </w:r>
        <w:r w:rsidR="00F61E33" w:rsidDel="00150B15">
          <w:rPr>
            <w:rStyle w:val="Hypertextovprepojenie"/>
            <w:rFonts w:cs="Calibri"/>
            <w:sz w:val="20"/>
            <w:szCs w:val="20"/>
          </w:rPr>
          <w:fldChar w:fldCharType="end"/>
        </w:r>
        <w:r w:rsidR="000A54CE" w:rsidRPr="002F3653" w:rsidDel="00150B15">
          <w:rPr>
            <w:rFonts w:ascii="Calibri" w:hAnsi="Calibri" w:cs="Calibri"/>
            <w:sz w:val="20"/>
            <w:szCs w:val="20"/>
          </w:rPr>
          <w:delText>.</w:delText>
        </w:r>
      </w:del>
    </w:p>
    <w:p w14:paraId="1E4EA850" w14:textId="77777777" w:rsidR="00150B15" w:rsidRDefault="00232C89" w:rsidP="00150B15">
      <w:pPr>
        <w:pStyle w:val="Default"/>
        <w:numPr>
          <w:ilvl w:val="0"/>
          <w:numId w:val="22"/>
        </w:numPr>
        <w:spacing w:before="60" w:after="60" w:line="276" w:lineRule="auto"/>
        <w:ind w:left="540" w:hanging="540"/>
        <w:jc w:val="both"/>
        <w:rPr>
          <w:ins w:id="342" w:author="Chromíková, Katarína" w:date="2020-12-10T16:38:00Z"/>
          <w:rFonts w:ascii="Calibri" w:hAnsi="Calibri" w:cs="Calibri"/>
          <w:sz w:val="20"/>
          <w:szCs w:val="20"/>
        </w:rPr>
      </w:pPr>
      <w:r w:rsidRPr="002F3653">
        <w:rPr>
          <w:rFonts w:ascii="Calibri" w:hAnsi="Calibri" w:cs="Calibri"/>
          <w:sz w:val="20"/>
          <w:szCs w:val="20"/>
        </w:rPr>
        <w:t>Rozsah predkladanej dokumentácie z</w:t>
      </w:r>
      <w:r w:rsidR="002C072A" w:rsidRPr="002F3653">
        <w:rPr>
          <w:rFonts w:ascii="Calibri" w:hAnsi="Calibri" w:cs="Calibri"/>
          <w:sz w:val="20"/>
          <w:szCs w:val="20"/>
        </w:rPr>
        <w:t> </w:t>
      </w:r>
      <w:r w:rsidRPr="002F3653">
        <w:rPr>
          <w:rFonts w:ascii="Calibri" w:hAnsi="Calibri" w:cs="Calibri"/>
          <w:sz w:val="20"/>
          <w:szCs w:val="20"/>
        </w:rPr>
        <w:t xml:space="preserve">VO na RO závisí na použitom </w:t>
      </w:r>
      <w:r w:rsidR="00504EFA" w:rsidRPr="002F3653">
        <w:rPr>
          <w:rFonts w:ascii="Calibri" w:hAnsi="Calibri" w:cs="Calibri"/>
          <w:sz w:val="20"/>
          <w:szCs w:val="20"/>
        </w:rPr>
        <w:t xml:space="preserve">postupe </w:t>
      </w:r>
      <w:r w:rsidR="007703C9" w:rsidRPr="002F3653">
        <w:rPr>
          <w:rFonts w:ascii="Calibri" w:hAnsi="Calibri" w:cs="Calibri"/>
          <w:sz w:val="20"/>
          <w:szCs w:val="20"/>
        </w:rPr>
        <w:t>vo VO</w:t>
      </w:r>
      <w:r w:rsidRPr="002F3653">
        <w:rPr>
          <w:rFonts w:ascii="Calibri" w:hAnsi="Calibri" w:cs="Calibri"/>
          <w:sz w:val="20"/>
          <w:szCs w:val="20"/>
        </w:rPr>
        <w:t xml:space="preserve"> a</w:t>
      </w:r>
      <w:r w:rsidR="002C072A" w:rsidRPr="002F3653">
        <w:rPr>
          <w:rFonts w:ascii="Calibri" w:hAnsi="Calibri" w:cs="Calibri"/>
          <w:sz w:val="20"/>
          <w:szCs w:val="20"/>
        </w:rPr>
        <w:t> </w:t>
      </w:r>
      <w:r w:rsidRPr="002F3653">
        <w:rPr>
          <w:rFonts w:ascii="Calibri" w:hAnsi="Calibri" w:cs="Calibri"/>
          <w:sz w:val="20"/>
          <w:szCs w:val="20"/>
        </w:rPr>
        <w:t>aktuálnom stave VO a</w:t>
      </w:r>
      <w:r w:rsidR="002C072A" w:rsidRPr="002F3653">
        <w:rPr>
          <w:rFonts w:ascii="Calibri" w:hAnsi="Calibri" w:cs="Calibri"/>
          <w:sz w:val="20"/>
          <w:szCs w:val="20"/>
        </w:rPr>
        <w:t> </w:t>
      </w:r>
      <w:r w:rsidRPr="002F3653">
        <w:rPr>
          <w:rFonts w:ascii="Calibri" w:hAnsi="Calibri" w:cs="Calibri"/>
          <w:sz w:val="20"/>
          <w:szCs w:val="20"/>
        </w:rPr>
        <w:t xml:space="preserve">je uvedený </w:t>
      </w:r>
      <w:r w:rsidRPr="00150B15">
        <w:rPr>
          <w:rFonts w:ascii="Calibri" w:hAnsi="Calibri" w:cs="Calibri"/>
          <w:sz w:val="20"/>
          <w:szCs w:val="20"/>
          <w:highlight w:val="yellow"/>
        </w:rPr>
        <w:t>v</w:t>
      </w:r>
      <w:r w:rsidR="002C072A" w:rsidRPr="00150B15">
        <w:rPr>
          <w:rFonts w:ascii="Calibri" w:hAnsi="Calibri" w:cs="Calibri"/>
          <w:sz w:val="20"/>
          <w:szCs w:val="20"/>
          <w:highlight w:val="yellow"/>
        </w:rPr>
        <w:t> </w:t>
      </w:r>
      <w:r w:rsidRPr="00150B15">
        <w:rPr>
          <w:rFonts w:ascii="Calibri" w:hAnsi="Calibri" w:cs="Calibri"/>
          <w:sz w:val="20"/>
          <w:szCs w:val="20"/>
          <w:highlight w:val="yellow"/>
        </w:rPr>
        <w:t>nasledovnej tabuľke.</w:t>
      </w:r>
      <w:r w:rsidR="00BC2321" w:rsidRPr="002F3653">
        <w:rPr>
          <w:rFonts w:ascii="Calibri" w:hAnsi="Calibri" w:cs="Calibri"/>
          <w:sz w:val="20"/>
          <w:szCs w:val="20"/>
        </w:rPr>
        <w:t xml:space="preserve"> </w:t>
      </w:r>
      <w:r w:rsidR="00CB4FF8" w:rsidRPr="002F3653">
        <w:rPr>
          <w:rFonts w:ascii="Calibri" w:hAnsi="Calibri" w:cs="Calibri"/>
          <w:sz w:val="20"/>
          <w:szCs w:val="20"/>
        </w:rPr>
        <w:t>Táto tabuľka</w:t>
      </w:r>
      <w:r w:rsidR="00BC2321" w:rsidRPr="002F3653">
        <w:rPr>
          <w:rFonts w:ascii="Calibri" w:hAnsi="Calibri" w:cs="Calibri"/>
          <w:sz w:val="20"/>
          <w:szCs w:val="20"/>
        </w:rPr>
        <w:t xml:space="preserve"> nemusí obsahovať úplný zoznam všetkých dokumentov a dokladov, prijímateľ je povinný predložiť aj prípadné ďalšie dokumenty a doklady, ktoré vypracoval v rámci VO</w:t>
      </w:r>
      <w:r w:rsidR="00CB4FF8" w:rsidRPr="002F3653">
        <w:rPr>
          <w:rFonts w:ascii="Calibri" w:hAnsi="Calibri" w:cs="Calibri"/>
          <w:sz w:val="20"/>
          <w:szCs w:val="20"/>
        </w:rPr>
        <w:t>.</w:t>
      </w:r>
    </w:p>
    <w:p w14:paraId="4A9BD622" w14:textId="77777777" w:rsidR="00150B15" w:rsidRPr="00150B15" w:rsidRDefault="00150B15" w:rsidP="00150B15">
      <w:pPr>
        <w:pStyle w:val="Default"/>
        <w:spacing w:before="60" w:after="60" w:line="276" w:lineRule="auto"/>
        <w:ind w:left="540"/>
        <w:jc w:val="both"/>
        <w:rPr>
          <w:rFonts w:ascii="Calibri" w:hAnsi="Calibri" w:cs="Calibri"/>
          <w:sz w:val="20"/>
          <w:szCs w:val="20"/>
        </w:rPr>
      </w:pPr>
    </w:p>
    <w:p w14:paraId="5772C4B8" w14:textId="77777777" w:rsidR="000549A0" w:rsidRDefault="00232C89" w:rsidP="00395C07">
      <w:pPr>
        <w:pStyle w:val="Popis"/>
        <w:tabs>
          <w:tab w:val="left" w:pos="360"/>
        </w:tabs>
        <w:spacing w:after="0"/>
        <w:ind w:left="274" w:hanging="274"/>
        <w:jc w:val="both"/>
        <w:rPr>
          <w:color w:val="4F81BD"/>
        </w:rPr>
      </w:pPr>
      <w:bookmarkStart w:id="343" w:name="_Toc464993120"/>
      <w:r w:rsidRPr="002F3653">
        <w:rPr>
          <w:color w:val="4F81BD"/>
        </w:rPr>
        <w:t xml:space="preserve">Tabuľka </w:t>
      </w:r>
      <w:r w:rsidR="00141DA8">
        <w:rPr>
          <w:color w:val="4F81BD"/>
        </w:rPr>
        <w:t>4</w:t>
      </w:r>
      <w:r w:rsidR="00141DA8" w:rsidRPr="002F3653">
        <w:rPr>
          <w:color w:val="4F81BD"/>
        </w:rPr>
        <w:t xml:space="preserve"> </w:t>
      </w:r>
      <w:r w:rsidRPr="002F3653">
        <w:rPr>
          <w:color w:val="4F81BD"/>
        </w:rPr>
        <w:t>Rozsah dokumen</w:t>
      </w:r>
      <w:r w:rsidR="00754070" w:rsidRPr="002F3653">
        <w:rPr>
          <w:color w:val="4F81BD"/>
        </w:rPr>
        <w:t>tácie z</w:t>
      </w:r>
      <w:r w:rsidR="002C072A" w:rsidRPr="002F3653">
        <w:rPr>
          <w:color w:val="4F81BD"/>
        </w:rPr>
        <w:t> </w:t>
      </w:r>
      <w:r w:rsidR="00754070" w:rsidRPr="002F3653">
        <w:rPr>
          <w:color w:val="4F81BD"/>
        </w:rPr>
        <w:t xml:space="preserve">verejného obstarávania </w:t>
      </w:r>
      <w:r w:rsidR="002C072A" w:rsidRPr="002F3653">
        <w:rPr>
          <w:color w:val="4F81BD"/>
        </w:rPr>
        <w:t>–</w:t>
      </w:r>
      <w:r w:rsidR="00754070" w:rsidRPr="002F3653">
        <w:rPr>
          <w:color w:val="4F81BD"/>
        </w:rPr>
        <w:t xml:space="preserve"> </w:t>
      </w:r>
      <w:r w:rsidRPr="002F3653">
        <w:rPr>
          <w:color w:val="4F81BD"/>
        </w:rPr>
        <w:t>nadlimitná/podlimitná zákazka, súťaž</w:t>
      </w:r>
      <w:r w:rsidR="00BC2321" w:rsidRPr="002F3653">
        <w:rPr>
          <w:color w:val="4F81BD"/>
        </w:rPr>
        <w:t xml:space="preserve"> </w:t>
      </w:r>
      <w:r w:rsidRPr="002F3653">
        <w:rPr>
          <w:color w:val="4F81BD"/>
        </w:rPr>
        <w:t>návrhov</w:t>
      </w:r>
      <w:bookmarkEnd w:id="343"/>
    </w:p>
    <w:tbl>
      <w:tblPr>
        <w:tblW w:w="9370" w:type="dxa"/>
        <w:tblInd w:w="80" w:type="dxa"/>
        <w:tblCellMar>
          <w:left w:w="70" w:type="dxa"/>
          <w:right w:w="70" w:type="dxa"/>
        </w:tblCellMar>
        <w:tblLook w:val="04A0" w:firstRow="1" w:lastRow="0" w:firstColumn="1" w:lastColumn="0" w:noHBand="0" w:noVBand="1"/>
      </w:tblPr>
      <w:tblGrid>
        <w:gridCol w:w="320"/>
        <w:gridCol w:w="7325"/>
        <w:gridCol w:w="870"/>
        <w:gridCol w:w="855"/>
      </w:tblGrid>
      <w:tr w:rsidR="00277D88" w:rsidRPr="00277D88" w14:paraId="3121CC1E" w14:textId="77777777" w:rsidTr="004E1E05">
        <w:trPr>
          <w:trHeight w:val="375"/>
        </w:trPr>
        <w:tc>
          <w:tcPr>
            <w:tcW w:w="7645" w:type="dxa"/>
            <w:gridSpan w:val="2"/>
            <w:tcBorders>
              <w:top w:val="single" w:sz="8" w:space="0" w:color="auto"/>
              <w:left w:val="single" w:sz="8" w:space="0" w:color="auto"/>
              <w:bottom w:val="single" w:sz="4" w:space="0" w:color="auto"/>
              <w:right w:val="single" w:sz="4" w:space="0" w:color="auto"/>
            </w:tcBorders>
            <w:shd w:val="clear" w:color="000000" w:fill="BFBFBF"/>
            <w:noWrap/>
            <w:vAlign w:val="center"/>
            <w:hideMark/>
          </w:tcPr>
          <w:p w14:paraId="68F1B609" w14:textId="77777777" w:rsidR="00277D88" w:rsidRPr="00277D88" w:rsidRDefault="00277D88" w:rsidP="00277D88">
            <w:pPr>
              <w:spacing w:after="0" w:line="240" w:lineRule="auto"/>
              <w:jc w:val="center"/>
              <w:rPr>
                <w:rFonts w:eastAsia="Times New Roman"/>
                <w:b/>
                <w:bCs/>
                <w:color w:val="000000"/>
                <w:sz w:val="28"/>
                <w:szCs w:val="28"/>
                <w:lang w:eastAsia="sk-SK"/>
              </w:rPr>
            </w:pPr>
            <w:r w:rsidRPr="00277D88">
              <w:rPr>
                <w:rFonts w:eastAsia="Times New Roman"/>
                <w:b/>
                <w:bCs/>
                <w:color w:val="000000"/>
                <w:sz w:val="28"/>
                <w:szCs w:val="28"/>
                <w:lang w:eastAsia="sk-SK"/>
              </w:rPr>
              <w:t>ROZSAH DOKUMENTÁCIE</w:t>
            </w:r>
          </w:p>
        </w:tc>
        <w:tc>
          <w:tcPr>
            <w:tcW w:w="1725" w:type="dxa"/>
            <w:gridSpan w:val="2"/>
            <w:tcBorders>
              <w:top w:val="single" w:sz="8" w:space="0" w:color="auto"/>
              <w:left w:val="single" w:sz="8" w:space="0" w:color="auto"/>
              <w:bottom w:val="single" w:sz="4" w:space="0" w:color="auto"/>
              <w:right w:val="single" w:sz="4" w:space="0" w:color="auto"/>
            </w:tcBorders>
            <w:shd w:val="clear" w:color="000000" w:fill="BFBFBF"/>
          </w:tcPr>
          <w:p w14:paraId="1BE16664" w14:textId="77777777" w:rsidR="00277D88" w:rsidRPr="001A553A" w:rsidRDefault="00277D88" w:rsidP="00277D88">
            <w:pPr>
              <w:spacing w:after="0" w:line="240" w:lineRule="auto"/>
              <w:jc w:val="center"/>
              <w:rPr>
                <w:rFonts w:eastAsia="Times New Roman"/>
                <w:b/>
                <w:bCs/>
                <w:color w:val="000000"/>
                <w:sz w:val="24"/>
                <w:szCs w:val="24"/>
                <w:lang w:eastAsia="sk-SK"/>
              </w:rPr>
            </w:pPr>
            <w:r w:rsidRPr="001A553A">
              <w:rPr>
                <w:rFonts w:eastAsia="Times New Roman"/>
                <w:b/>
                <w:bCs/>
                <w:color w:val="000000"/>
                <w:sz w:val="24"/>
                <w:szCs w:val="24"/>
                <w:lang w:eastAsia="sk-SK"/>
              </w:rPr>
              <w:t>Typ kontroly</w:t>
            </w:r>
          </w:p>
        </w:tc>
      </w:tr>
      <w:tr w:rsidR="001A553A" w:rsidRPr="00277D88" w14:paraId="754BDFD8" w14:textId="77777777" w:rsidTr="004E1E05">
        <w:trPr>
          <w:trHeight w:val="600"/>
        </w:trPr>
        <w:tc>
          <w:tcPr>
            <w:tcW w:w="320" w:type="dxa"/>
            <w:tcBorders>
              <w:top w:val="nil"/>
              <w:left w:val="single" w:sz="8" w:space="0" w:color="auto"/>
              <w:bottom w:val="nil"/>
              <w:right w:val="single" w:sz="4" w:space="0" w:color="auto"/>
            </w:tcBorders>
            <w:shd w:val="clear" w:color="000000" w:fill="BFBFBF"/>
            <w:vAlign w:val="center"/>
            <w:hideMark/>
          </w:tcPr>
          <w:p w14:paraId="78A060CE" w14:textId="77777777" w:rsidR="00277D88" w:rsidRPr="00277D88" w:rsidRDefault="00277D88" w:rsidP="00277D88">
            <w:pPr>
              <w:spacing w:after="0" w:line="240" w:lineRule="auto"/>
              <w:rPr>
                <w:rFonts w:eastAsia="Times New Roman"/>
                <w:b/>
                <w:bCs/>
                <w:sz w:val="20"/>
                <w:szCs w:val="20"/>
                <w:lang w:eastAsia="sk-SK"/>
              </w:rPr>
            </w:pPr>
            <w:r w:rsidRPr="00277D88">
              <w:rPr>
                <w:rFonts w:eastAsia="Times New Roman"/>
                <w:b/>
                <w:bCs/>
                <w:sz w:val="20"/>
                <w:szCs w:val="20"/>
                <w:lang w:eastAsia="sk-SK"/>
              </w:rPr>
              <w:t>A.</w:t>
            </w:r>
          </w:p>
        </w:tc>
        <w:tc>
          <w:tcPr>
            <w:tcW w:w="7325"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3BAEAABC" w14:textId="77777777" w:rsidR="00277D88" w:rsidRPr="00277D88" w:rsidRDefault="00277D88" w:rsidP="00277D88">
            <w:pPr>
              <w:spacing w:after="0" w:line="240" w:lineRule="auto"/>
              <w:jc w:val="center"/>
              <w:rPr>
                <w:rFonts w:eastAsia="Times New Roman"/>
                <w:b/>
                <w:bCs/>
                <w:sz w:val="20"/>
                <w:szCs w:val="20"/>
                <w:lang w:eastAsia="sk-SK"/>
              </w:rPr>
            </w:pPr>
            <w:r w:rsidRPr="00277D88">
              <w:rPr>
                <w:rFonts w:eastAsia="Times New Roman"/>
                <w:b/>
                <w:bCs/>
                <w:sz w:val="20"/>
                <w:szCs w:val="20"/>
                <w:lang w:eastAsia="sk-SK"/>
              </w:rPr>
              <w:t>Dokumentácia pred zverejnením oznámenia o vyhlásení VO/výzvy na predkladanie ponúk/oznámenia o vyhlásení súťaže návrhov</w:t>
            </w:r>
          </w:p>
        </w:tc>
        <w:tc>
          <w:tcPr>
            <w:tcW w:w="870" w:type="dxa"/>
            <w:tcBorders>
              <w:top w:val="single" w:sz="4" w:space="0" w:color="auto"/>
              <w:left w:val="single" w:sz="4" w:space="0" w:color="auto"/>
              <w:bottom w:val="single" w:sz="4" w:space="0" w:color="auto"/>
              <w:right w:val="nil"/>
            </w:tcBorders>
            <w:shd w:val="clear" w:color="000000" w:fill="BFBFBF"/>
          </w:tcPr>
          <w:p w14:paraId="36D8B75A" w14:textId="77777777" w:rsidR="00277D88" w:rsidRPr="00277D88" w:rsidRDefault="00277D88" w:rsidP="00277D88">
            <w:pPr>
              <w:spacing w:after="0" w:line="240" w:lineRule="auto"/>
              <w:jc w:val="center"/>
              <w:rPr>
                <w:rFonts w:eastAsia="Times New Roman"/>
                <w:b/>
                <w:bCs/>
                <w:sz w:val="20"/>
                <w:szCs w:val="20"/>
                <w:lang w:eastAsia="sk-SK"/>
              </w:rPr>
            </w:pPr>
          </w:p>
        </w:tc>
        <w:tc>
          <w:tcPr>
            <w:tcW w:w="855" w:type="dxa"/>
            <w:tcBorders>
              <w:top w:val="single" w:sz="4" w:space="0" w:color="auto"/>
              <w:left w:val="nil"/>
              <w:bottom w:val="single" w:sz="4" w:space="0" w:color="auto"/>
              <w:right w:val="single" w:sz="4" w:space="0" w:color="auto"/>
            </w:tcBorders>
            <w:shd w:val="clear" w:color="000000" w:fill="BFBFBF"/>
          </w:tcPr>
          <w:p w14:paraId="32FED55B" w14:textId="77777777" w:rsidR="00277D88" w:rsidRPr="00277D88" w:rsidRDefault="00277D88" w:rsidP="00277D88">
            <w:pPr>
              <w:spacing w:after="0" w:line="240" w:lineRule="auto"/>
              <w:jc w:val="center"/>
              <w:rPr>
                <w:rFonts w:eastAsia="Times New Roman"/>
                <w:b/>
                <w:bCs/>
                <w:sz w:val="20"/>
                <w:szCs w:val="20"/>
                <w:lang w:eastAsia="sk-SK"/>
              </w:rPr>
            </w:pPr>
          </w:p>
        </w:tc>
      </w:tr>
      <w:tr w:rsidR="001A553A" w:rsidRPr="00277D88" w14:paraId="2C8A8065" w14:textId="77777777" w:rsidTr="004E1E05">
        <w:trPr>
          <w:trHeight w:val="415"/>
        </w:trPr>
        <w:tc>
          <w:tcPr>
            <w:tcW w:w="320" w:type="dxa"/>
            <w:tcBorders>
              <w:top w:val="single" w:sz="4" w:space="0" w:color="auto"/>
              <w:left w:val="single" w:sz="8" w:space="0" w:color="auto"/>
              <w:bottom w:val="single" w:sz="4" w:space="0" w:color="auto"/>
              <w:right w:val="single" w:sz="4" w:space="0" w:color="auto"/>
            </w:tcBorders>
            <w:shd w:val="clear" w:color="auto" w:fill="auto"/>
            <w:hideMark/>
          </w:tcPr>
          <w:p w14:paraId="7AD74EDC" w14:textId="77777777" w:rsidR="00277D88" w:rsidRPr="00277D88" w:rsidRDefault="00277D88" w:rsidP="00277D88">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30F9559E" w14:textId="77777777" w:rsidR="00277D88" w:rsidRPr="00277D88" w:rsidRDefault="00277D88" w:rsidP="00042560">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 xml:space="preserve">dokument preukazujúci určenie PHZ v zmysle prílohy č. </w:t>
            </w:r>
            <w:r w:rsidR="00042560">
              <w:rPr>
                <w:rFonts w:eastAsia="Times New Roman"/>
                <w:color w:val="000000"/>
                <w:sz w:val="20"/>
                <w:szCs w:val="20"/>
                <w:lang w:eastAsia="sk-SK"/>
              </w:rPr>
              <w:t>4</w:t>
            </w:r>
            <w:r w:rsidR="009C5AB5">
              <w:rPr>
                <w:rStyle w:val="Odkaznapoznmkupodiarou"/>
                <w:rFonts w:eastAsia="Times New Roman"/>
                <w:color w:val="000000"/>
                <w:sz w:val="20"/>
                <w:szCs w:val="20"/>
                <w:lang w:eastAsia="sk-SK"/>
              </w:rPr>
              <w:footnoteReference w:id="47"/>
            </w:r>
            <w:r w:rsidRPr="00277D88">
              <w:rPr>
                <w:rFonts w:eastAsia="Times New Roman"/>
                <w:color w:val="000000"/>
                <w:sz w:val="20"/>
                <w:szCs w:val="20"/>
                <w:lang w:eastAsia="sk-SK"/>
              </w:rPr>
              <w:t>, vrátane dokladov pre jej kalkuláciu</w:t>
            </w:r>
          </w:p>
        </w:tc>
        <w:tc>
          <w:tcPr>
            <w:tcW w:w="870" w:type="dxa"/>
            <w:vMerge w:val="restart"/>
            <w:tcBorders>
              <w:top w:val="single" w:sz="4" w:space="0" w:color="auto"/>
              <w:left w:val="nil"/>
              <w:right w:val="single" w:sz="4" w:space="0" w:color="auto"/>
            </w:tcBorders>
            <w:shd w:val="clear" w:color="auto" w:fill="FFFF00"/>
            <w:textDirection w:val="btLr"/>
          </w:tcPr>
          <w:p w14:paraId="68566670" w14:textId="77777777" w:rsidR="00277D88" w:rsidRPr="001A553A" w:rsidRDefault="00277D88" w:rsidP="001A553A">
            <w:pPr>
              <w:spacing w:after="0" w:line="240" w:lineRule="auto"/>
              <w:ind w:left="113" w:right="113"/>
              <w:jc w:val="center"/>
              <w:rPr>
                <w:rFonts w:eastAsia="Times New Roman"/>
                <w:b/>
                <w:color w:val="000000"/>
                <w:sz w:val="44"/>
                <w:szCs w:val="44"/>
                <w:lang w:eastAsia="sk-SK"/>
              </w:rPr>
            </w:pPr>
            <w:r w:rsidRPr="001A553A">
              <w:rPr>
                <w:rFonts w:eastAsia="Times New Roman"/>
                <w:b/>
                <w:color w:val="000000"/>
                <w:sz w:val="44"/>
                <w:szCs w:val="44"/>
                <w:lang w:eastAsia="sk-SK"/>
              </w:rPr>
              <w:t>1.ex-ante kontrola</w:t>
            </w:r>
          </w:p>
        </w:tc>
        <w:tc>
          <w:tcPr>
            <w:tcW w:w="855" w:type="dxa"/>
            <w:vMerge w:val="restart"/>
            <w:tcBorders>
              <w:top w:val="single" w:sz="4" w:space="0" w:color="auto"/>
              <w:left w:val="nil"/>
              <w:right w:val="single" w:sz="4" w:space="0" w:color="auto"/>
            </w:tcBorders>
            <w:shd w:val="clear" w:color="auto" w:fill="FF0000"/>
          </w:tcPr>
          <w:p w14:paraId="55A4C0EF" w14:textId="77777777" w:rsidR="00277D88" w:rsidRPr="00277D88" w:rsidRDefault="00277D88" w:rsidP="00277D88">
            <w:pPr>
              <w:spacing w:after="0" w:line="240" w:lineRule="auto"/>
              <w:rPr>
                <w:rFonts w:eastAsia="Times New Roman"/>
                <w:color w:val="000000"/>
                <w:sz w:val="20"/>
                <w:szCs w:val="20"/>
                <w:lang w:eastAsia="sk-SK"/>
              </w:rPr>
            </w:pPr>
          </w:p>
        </w:tc>
      </w:tr>
      <w:tr w:rsidR="001A553A" w:rsidRPr="00277D88" w14:paraId="6D395754" w14:textId="77777777" w:rsidTr="004E1E05">
        <w:trPr>
          <w:trHeight w:val="511"/>
        </w:trPr>
        <w:tc>
          <w:tcPr>
            <w:tcW w:w="320" w:type="dxa"/>
            <w:tcBorders>
              <w:top w:val="nil"/>
              <w:left w:val="single" w:sz="8" w:space="0" w:color="auto"/>
              <w:bottom w:val="single" w:sz="4" w:space="0" w:color="auto"/>
              <w:right w:val="single" w:sz="4" w:space="0" w:color="auto"/>
            </w:tcBorders>
            <w:shd w:val="clear" w:color="auto" w:fill="auto"/>
            <w:hideMark/>
          </w:tcPr>
          <w:p w14:paraId="586C67ED" w14:textId="77777777" w:rsidR="00277D88" w:rsidRPr="00277D88" w:rsidRDefault="0002241C" w:rsidP="00277D88">
            <w:pPr>
              <w:spacing w:after="0" w:line="240" w:lineRule="auto"/>
              <w:rPr>
                <w:rFonts w:eastAsia="Times New Roman"/>
                <w:b/>
                <w:bCs/>
                <w:color w:val="000000"/>
                <w:sz w:val="20"/>
                <w:szCs w:val="20"/>
                <w:lang w:eastAsia="sk-SK"/>
              </w:rPr>
            </w:pPr>
            <w:r>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51DBC2A4" w14:textId="77777777" w:rsidR="0002241C" w:rsidRPr="00277D88" w:rsidRDefault="00277D88" w:rsidP="0002241C">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 xml:space="preserve">plnomocenstvo/zmluva v prípade, ak verejný obstarávateľ/obstarávateľ splnomocnil výkonom všetkých, resp. niektorých úkonov vo </w:t>
            </w:r>
            <w:r w:rsidR="0002241C">
              <w:rPr>
                <w:rFonts w:eastAsia="Times New Roman"/>
                <w:color w:val="000000"/>
                <w:sz w:val="20"/>
                <w:szCs w:val="20"/>
                <w:lang w:eastAsia="sk-SK"/>
              </w:rPr>
              <w:t>verejnom obstarávaní iný subjekt</w:t>
            </w:r>
          </w:p>
        </w:tc>
        <w:tc>
          <w:tcPr>
            <w:tcW w:w="870" w:type="dxa"/>
            <w:vMerge/>
            <w:tcBorders>
              <w:left w:val="nil"/>
              <w:right w:val="single" w:sz="4" w:space="0" w:color="auto"/>
            </w:tcBorders>
            <w:shd w:val="clear" w:color="auto" w:fill="FFFF00"/>
          </w:tcPr>
          <w:p w14:paraId="76C6FBB8" w14:textId="77777777" w:rsidR="00277D88" w:rsidRPr="00277D88" w:rsidRDefault="00277D88" w:rsidP="00277D88">
            <w:pPr>
              <w:spacing w:after="0" w:line="240" w:lineRule="auto"/>
              <w:rPr>
                <w:rFonts w:eastAsia="Times New Roman"/>
                <w:color w:val="000000"/>
                <w:sz w:val="20"/>
                <w:szCs w:val="20"/>
                <w:lang w:eastAsia="sk-SK"/>
              </w:rPr>
            </w:pPr>
          </w:p>
        </w:tc>
        <w:tc>
          <w:tcPr>
            <w:tcW w:w="855" w:type="dxa"/>
            <w:vMerge/>
            <w:tcBorders>
              <w:left w:val="nil"/>
              <w:right w:val="single" w:sz="4" w:space="0" w:color="auto"/>
            </w:tcBorders>
            <w:shd w:val="clear" w:color="auto" w:fill="FF0000"/>
          </w:tcPr>
          <w:p w14:paraId="4AB3C27F" w14:textId="77777777" w:rsidR="00277D88" w:rsidRPr="00277D88" w:rsidRDefault="00277D88" w:rsidP="00277D88">
            <w:pPr>
              <w:spacing w:after="0" w:line="240" w:lineRule="auto"/>
              <w:rPr>
                <w:rFonts w:eastAsia="Times New Roman"/>
                <w:color w:val="000000"/>
                <w:sz w:val="20"/>
                <w:szCs w:val="20"/>
                <w:lang w:eastAsia="sk-SK"/>
              </w:rPr>
            </w:pPr>
          </w:p>
        </w:tc>
      </w:tr>
      <w:tr w:rsidR="001A553A" w:rsidRPr="00277D88" w14:paraId="10297F42" w14:textId="77777777" w:rsidTr="004E1E05">
        <w:trPr>
          <w:trHeight w:val="503"/>
        </w:trPr>
        <w:tc>
          <w:tcPr>
            <w:tcW w:w="320" w:type="dxa"/>
            <w:tcBorders>
              <w:top w:val="nil"/>
              <w:left w:val="single" w:sz="8" w:space="0" w:color="auto"/>
              <w:bottom w:val="single" w:sz="4" w:space="0" w:color="auto"/>
              <w:right w:val="single" w:sz="4" w:space="0" w:color="auto"/>
            </w:tcBorders>
            <w:shd w:val="clear" w:color="auto" w:fill="auto"/>
            <w:hideMark/>
          </w:tcPr>
          <w:p w14:paraId="4BD81F83" w14:textId="77777777" w:rsidR="00277D88" w:rsidRPr="00277D88" w:rsidRDefault="00277D88" w:rsidP="00277D88">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lastRenderedPageBreak/>
              <w:t>-</w:t>
            </w:r>
          </w:p>
        </w:tc>
        <w:tc>
          <w:tcPr>
            <w:tcW w:w="7325" w:type="dxa"/>
            <w:tcBorders>
              <w:top w:val="single" w:sz="4" w:space="0" w:color="auto"/>
              <w:left w:val="nil"/>
              <w:bottom w:val="single" w:sz="4" w:space="0" w:color="auto"/>
              <w:right w:val="single" w:sz="4" w:space="0" w:color="auto"/>
            </w:tcBorders>
            <w:shd w:val="clear" w:color="auto" w:fill="auto"/>
            <w:hideMark/>
          </w:tcPr>
          <w:p w14:paraId="3D3DB0F1" w14:textId="77777777" w:rsidR="00277D88" w:rsidRPr="00277D88" w:rsidRDefault="00277D88" w:rsidP="0002241C">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test bežnej dostupnosti (vzťahuje sa na podlimitnú zákazku, v prípade nadlimitnej zákazke ak verejný obstarávateľ dobrovoľne využíva možnosť realizovať VO prostredníctvom EKS)</w:t>
            </w:r>
          </w:p>
        </w:tc>
        <w:tc>
          <w:tcPr>
            <w:tcW w:w="870" w:type="dxa"/>
            <w:vMerge/>
            <w:tcBorders>
              <w:left w:val="nil"/>
              <w:right w:val="single" w:sz="4" w:space="0" w:color="auto"/>
            </w:tcBorders>
            <w:shd w:val="clear" w:color="auto" w:fill="FFFF00"/>
          </w:tcPr>
          <w:p w14:paraId="02B9EAEA" w14:textId="77777777" w:rsidR="00277D88" w:rsidRPr="00277D88" w:rsidRDefault="00277D88" w:rsidP="00277D88">
            <w:pPr>
              <w:spacing w:after="0" w:line="240" w:lineRule="auto"/>
              <w:rPr>
                <w:rFonts w:eastAsia="Times New Roman"/>
                <w:color w:val="000000"/>
                <w:sz w:val="20"/>
                <w:szCs w:val="20"/>
                <w:lang w:eastAsia="sk-SK"/>
              </w:rPr>
            </w:pPr>
          </w:p>
        </w:tc>
        <w:tc>
          <w:tcPr>
            <w:tcW w:w="855" w:type="dxa"/>
            <w:vMerge/>
            <w:tcBorders>
              <w:left w:val="nil"/>
              <w:right w:val="single" w:sz="4" w:space="0" w:color="auto"/>
            </w:tcBorders>
            <w:shd w:val="clear" w:color="auto" w:fill="FF0000"/>
          </w:tcPr>
          <w:p w14:paraId="3175D2EC" w14:textId="77777777" w:rsidR="00277D88" w:rsidRPr="00277D88" w:rsidRDefault="00277D88" w:rsidP="00277D88">
            <w:pPr>
              <w:spacing w:after="0" w:line="240" w:lineRule="auto"/>
              <w:rPr>
                <w:rFonts w:eastAsia="Times New Roman"/>
                <w:color w:val="000000"/>
                <w:sz w:val="20"/>
                <w:szCs w:val="20"/>
                <w:lang w:eastAsia="sk-SK"/>
              </w:rPr>
            </w:pPr>
          </w:p>
        </w:tc>
      </w:tr>
      <w:tr w:rsidR="001A553A" w:rsidRPr="00277D88" w14:paraId="625B0A46" w14:textId="77777777" w:rsidTr="004E1E05">
        <w:trPr>
          <w:trHeight w:val="427"/>
        </w:trPr>
        <w:tc>
          <w:tcPr>
            <w:tcW w:w="320" w:type="dxa"/>
            <w:tcBorders>
              <w:top w:val="nil"/>
              <w:left w:val="single" w:sz="8" w:space="0" w:color="auto"/>
              <w:bottom w:val="single" w:sz="4" w:space="0" w:color="auto"/>
              <w:right w:val="single" w:sz="4" w:space="0" w:color="auto"/>
            </w:tcBorders>
            <w:shd w:val="clear" w:color="auto" w:fill="auto"/>
            <w:hideMark/>
          </w:tcPr>
          <w:p w14:paraId="2303B117" w14:textId="77777777" w:rsidR="00277D88" w:rsidRPr="00277D88" w:rsidRDefault="00277D88" w:rsidP="00277D88">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5FAD75FA" w14:textId="77777777" w:rsidR="00277D88" w:rsidRPr="00277D88" w:rsidRDefault="00277D88" w:rsidP="00277D88">
            <w:pPr>
              <w:spacing w:after="0" w:line="240" w:lineRule="auto"/>
              <w:rPr>
                <w:rFonts w:eastAsia="Times New Roman"/>
                <w:sz w:val="20"/>
                <w:szCs w:val="20"/>
                <w:lang w:eastAsia="sk-SK"/>
              </w:rPr>
            </w:pPr>
            <w:r w:rsidRPr="00277D88">
              <w:rPr>
                <w:rFonts w:eastAsia="Times New Roman"/>
                <w:sz w:val="20"/>
                <w:szCs w:val="20"/>
                <w:lang w:eastAsia="sk-SK"/>
              </w:rPr>
              <w:t>odôvodnenie použitia priameho rokovacieho konania/priameho rokovacieho konania so zverejnením (ak relevantné)</w:t>
            </w:r>
          </w:p>
        </w:tc>
        <w:tc>
          <w:tcPr>
            <w:tcW w:w="870" w:type="dxa"/>
            <w:vMerge/>
            <w:tcBorders>
              <w:left w:val="nil"/>
              <w:right w:val="single" w:sz="4" w:space="0" w:color="auto"/>
            </w:tcBorders>
            <w:shd w:val="clear" w:color="auto" w:fill="FFFF00"/>
          </w:tcPr>
          <w:p w14:paraId="1C93E19F" w14:textId="77777777" w:rsidR="00277D88" w:rsidRPr="00277D88" w:rsidRDefault="00277D88" w:rsidP="00277D88">
            <w:pPr>
              <w:spacing w:after="0" w:line="240" w:lineRule="auto"/>
              <w:rPr>
                <w:rFonts w:eastAsia="Times New Roman"/>
                <w:sz w:val="20"/>
                <w:szCs w:val="20"/>
                <w:lang w:eastAsia="sk-SK"/>
              </w:rPr>
            </w:pPr>
          </w:p>
        </w:tc>
        <w:tc>
          <w:tcPr>
            <w:tcW w:w="855" w:type="dxa"/>
            <w:vMerge/>
            <w:tcBorders>
              <w:left w:val="nil"/>
              <w:right w:val="single" w:sz="4" w:space="0" w:color="auto"/>
            </w:tcBorders>
            <w:shd w:val="clear" w:color="auto" w:fill="FF0000"/>
          </w:tcPr>
          <w:p w14:paraId="70435684" w14:textId="77777777" w:rsidR="00277D88" w:rsidRPr="00277D88" w:rsidRDefault="00277D88" w:rsidP="00277D88">
            <w:pPr>
              <w:spacing w:after="0" w:line="240" w:lineRule="auto"/>
              <w:rPr>
                <w:rFonts w:eastAsia="Times New Roman"/>
                <w:sz w:val="20"/>
                <w:szCs w:val="20"/>
                <w:lang w:eastAsia="sk-SK"/>
              </w:rPr>
            </w:pPr>
          </w:p>
        </w:tc>
      </w:tr>
      <w:tr w:rsidR="001A553A" w:rsidRPr="00277D88" w14:paraId="369016A1" w14:textId="77777777" w:rsidTr="004E1E05">
        <w:trPr>
          <w:trHeight w:val="315"/>
        </w:trPr>
        <w:tc>
          <w:tcPr>
            <w:tcW w:w="320" w:type="dxa"/>
            <w:tcBorders>
              <w:top w:val="nil"/>
              <w:left w:val="single" w:sz="8" w:space="0" w:color="auto"/>
              <w:bottom w:val="single" w:sz="4" w:space="0" w:color="auto"/>
              <w:right w:val="single" w:sz="4" w:space="0" w:color="auto"/>
            </w:tcBorders>
            <w:shd w:val="clear" w:color="auto" w:fill="auto"/>
            <w:hideMark/>
          </w:tcPr>
          <w:p w14:paraId="59A6173D" w14:textId="77777777" w:rsidR="00277D88" w:rsidRPr="00277D88" w:rsidRDefault="00277D88" w:rsidP="00277D88">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53D66A02" w14:textId="77777777" w:rsidR="00277D88" w:rsidRPr="00277D88" w:rsidRDefault="00277D88" w:rsidP="00277D88">
            <w:pPr>
              <w:spacing w:after="0" w:line="240" w:lineRule="auto"/>
              <w:rPr>
                <w:rFonts w:eastAsia="Times New Roman"/>
                <w:color w:val="000000"/>
                <w:sz w:val="20"/>
                <w:szCs w:val="20"/>
                <w:lang w:eastAsia="sk-SK"/>
              </w:rPr>
            </w:pPr>
            <w:r w:rsidRPr="00277D88">
              <w:rPr>
                <w:rFonts w:eastAsia="Times New Roman"/>
                <w:color w:val="000000"/>
                <w:sz w:val="20"/>
                <w:szCs w:val="20"/>
                <w:lang w:eastAsia="sk-SK"/>
              </w:rPr>
              <w:t>odôvodnenie použitia súťažného dialógu (pri súťažnom dialógu)</w:t>
            </w:r>
          </w:p>
        </w:tc>
        <w:tc>
          <w:tcPr>
            <w:tcW w:w="870" w:type="dxa"/>
            <w:vMerge/>
            <w:tcBorders>
              <w:left w:val="nil"/>
              <w:right w:val="single" w:sz="4" w:space="0" w:color="auto"/>
            </w:tcBorders>
            <w:shd w:val="clear" w:color="auto" w:fill="FFFF00"/>
          </w:tcPr>
          <w:p w14:paraId="63ADA950" w14:textId="77777777" w:rsidR="00277D88" w:rsidRPr="00277D88" w:rsidRDefault="00277D88" w:rsidP="00277D88">
            <w:pPr>
              <w:spacing w:after="0" w:line="240" w:lineRule="auto"/>
              <w:rPr>
                <w:rFonts w:eastAsia="Times New Roman"/>
                <w:color w:val="000000"/>
                <w:sz w:val="20"/>
                <w:szCs w:val="20"/>
                <w:lang w:eastAsia="sk-SK"/>
              </w:rPr>
            </w:pPr>
          </w:p>
        </w:tc>
        <w:tc>
          <w:tcPr>
            <w:tcW w:w="855" w:type="dxa"/>
            <w:vMerge/>
            <w:tcBorders>
              <w:left w:val="nil"/>
              <w:bottom w:val="single" w:sz="4" w:space="0" w:color="auto"/>
              <w:right w:val="single" w:sz="4" w:space="0" w:color="auto"/>
            </w:tcBorders>
            <w:shd w:val="clear" w:color="auto" w:fill="FF0000"/>
          </w:tcPr>
          <w:p w14:paraId="1845530F" w14:textId="77777777" w:rsidR="00277D88" w:rsidRPr="00277D88" w:rsidRDefault="00277D88" w:rsidP="00277D88">
            <w:pPr>
              <w:spacing w:after="0" w:line="240" w:lineRule="auto"/>
              <w:rPr>
                <w:rFonts w:eastAsia="Times New Roman"/>
                <w:color w:val="000000"/>
                <w:sz w:val="20"/>
                <w:szCs w:val="20"/>
                <w:lang w:eastAsia="sk-SK"/>
              </w:rPr>
            </w:pPr>
          </w:p>
        </w:tc>
      </w:tr>
      <w:tr w:rsidR="001A553A" w:rsidRPr="00277D88" w14:paraId="0E508189" w14:textId="77777777" w:rsidTr="004E1E05">
        <w:trPr>
          <w:trHeight w:val="257"/>
        </w:trPr>
        <w:tc>
          <w:tcPr>
            <w:tcW w:w="320" w:type="dxa"/>
            <w:tcBorders>
              <w:top w:val="nil"/>
              <w:left w:val="single" w:sz="8" w:space="0" w:color="auto"/>
              <w:bottom w:val="single" w:sz="4" w:space="0" w:color="auto"/>
              <w:right w:val="single" w:sz="4" w:space="0" w:color="auto"/>
            </w:tcBorders>
            <w:shd w:val="clear" w:color="auto" w:fill="auto"/>
            <w:hideMark/>
          </w:tcPr>
          <w:p w14:paraId="50C0F076" w14:textId="77777777" w:rsidR="00277D88" w:rsidRPr="00277D88" w:rsidRDefault="00277D88" w:rsidP="00277D88">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14D5ADC5" w14:textId="77777777" w:rsidR="00277D88" w:rsidRPr="00277D88" w:rsidRDefault="00277D88" w:rsidP="00277D88">
            <w:pPr>
              <w:spacing w:after="0" w:line="240" w:lineRule="auto"/>
              <w:rPr>
                <w:rFonts w:eastAsia="Times New Roman"/>
                <w:color w:val="000000"/>
                <w:sz w:val="20"/>
                <w:szCs w:val="20"/>
                <w:lang w:eastAsia="sk-SK"/>
              </w:rPr>
            </w:pPr>
            <w:r w:rsidRPr="00277D88">
              <w:rPr>
                <w:rFonts w:eastAsia="Times New Roman"/>
                <w:color w:val="000000"/>
                <w:sz w:val="20"/>
                <w:szCs w:val="20"/>
                <w:lang w:eastAsia="sk-SK"/>
              </w:rPr>
              <w:t xml:space="preserve">návrh predbežného/pravidelného informatívneho oznámenia (ak relevantné) </w:t>
            </w:r>
          </w:p>
        </w:tc>
        <w:tc>
          <w:tcPr>
            <w:tcW w:w="870" w:type="dxa"/>
            <w:vMerge/>
            <w:tcBorders>
              <w:left w:val="nil"/>
              <w:right w:val="single" w:sz="4" w:space="0" w:color="auto"/>
            </w:tcBorders>
            <w:shd w:val="clear" w:color="auto" w:fill="FFFF00"/>
          </w:tcPr>
          <w:p w14:paraId="64781C4E" w14:textId="77777777" w:rsidR="00277D88" w:rsidRPr="00277D88" w:rsidRDefault="00277D88" w:rsidP="00277D88">
            <w:pPr>
              <w:spacing w:after="0" w:line="240" w:lineRule="auto"/>
              <w:rPr>
                <w:rFonts w:eastAsia="Times New Roman"/>
                <w:color w:val="000000"/>
                <w:sz w:val="20"/>
                <w:szCs w:val="20"/>
                <w:lang w:eastAsia="sk-SK"/>
              </w:rPr>
            </w:pPr>
          </w:p>
        </w:tc>
        <w:tc>
          <w:tcPr>
            <w:tcW w:w="855" w:type="dxa"/>
            <w:vMerge w:val="restart"/>
            <w:tcBorders>
              <w:top w:val="single" w:sz="4" w:space="0" w:color="auto"/>
              <w:left w:val="nil"/>
              <w:bottom w:val="single" w:sz="4" w:space="0" w:color="auto"/>
              <w:right w:val="single" w:sz="4" w:space="0" w:color="auto"/>
              <w:tl2br w:val="single" w:sz="4" w:space="0" w:color="auto"/>
              <w:tr2bl w:val="single" w:sz="4" w:space="0" w:color="auto"/>
            </w:tcBorders>
          </w:tcPr>
          <w:p w14:paraId="6EE2CFF3" w14:textId="77777777" w:rsidR="00277D88" w:rsidRPr="00277D88" w:rsidRDefault="00277D88" w:rsidP="00277D88">
            <w:pPr>
              <w:spacing w:after="0" w:line="240" w:lineRule="auto"/>
              <w:rPr>
                <w:rFonts w:eastAsia="Times New Roman"/>
                <w:color w:val="000000"/>
                <w:sz w:val="20"/>
                <w:szCs w:val="20"/>
                <w:lang w:eastAsia="sk-SK"/>
              </w:rPr>
            </w:pPr>
          </w:p>
        </w:tc>
      </w:tr>
      <w:tr w:rsidR="001A553A" w:rsidRPr="00277D88" w14:paraId="26804683" w14:textId="77777777" w:rsidTr="004E1E05">
        <w:trPr>
          <w:trHeight w:val="300"/>
        </w:trPr>
        <w:tc>
          <w:tcPr>
            <w:tcW w:w="320" w:type="dxa"/>
            <w:tcBorders>
              <w:top w:val="nil"/>
              <w:left w:val="single" w:sz="8" w:space="0" w:color="auto"/>
              <w:bottom w:val="single" w:sz="4" w:space="0" w:color="auto"/>
              <w:right w:val="single" w:sz="4" w:space="0" w:color="auto"/>
            </w:tcBorders>
            <w:shd w:val="clear" w:color="auto" w:fill="auto"/>
            <w:hideMark/>
          </w:tcPr>
          <w:p w14:paraId="418619BE" w14:textId="77777777" w:rsidR="00277D88" w:rsidRPr="00277D88" w:rsidRDefault="00277D88" w:rsidP="00277D88">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509677F9" w14:textId="77777777" w:rsidR="00277D88" w:rsidRPr="00277D88" w:rsidRDefault="00277D88" w:rsidP="00042560">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návrh oznámenia o vyhlásení VO</w:t>
            </w:r>
            <w:r w:rsidR="00042560">
              <w:rPr>
                <w:rFonts w:eastAsia="Times New Roman"/>
                <w:color w:val="000000"/>
                <w:sz w:val="20"/>
                <w:szCs w:val="20"/>
                <w:lang w:eastAsia="sk-SK"/>
              </w:rPr>
              <w:t xml:space="preserve"> </w:t>
            </w:r>
            <w:r w:rsidR="00042560" w:rsidRPr="00277D88">
              <w:rPr>
                <w:rFonts w:eastAsia="Times New Roman"/>
                <w:color w:val="000000"/>
                <w:sz w:val="20"/>
                <w:szCs w:val="20"/>
                <w:lang w:eastAsia="sk-SK"/>
              </w:rPr>
              <w:t xml:space="preserve">(pri </w:t>
            </w:r>
            <w:r w:rsidR="00042560">
              <w:rPr>
                <w:rFonts w:eastAsia="Times New Roman"/>
                <w:color w:val="000000"/>
                <w:sz w:val="20"/>
                <w:szCs w:val="20"/>
                <w:lang w:eastAsia="sk-SK"/>
              </w:rPr>
              <w:t>na</w:t>
            </w:r>
            <w:r w:rsidR="00042560" w:rsidRPr="00277D88">
              <w:rPr>
                <w:rFonts w:eastAsia="Times New Roman"/>
                <w:color w:val="000000"/>
                <w:sz w:val="20"/>
                <w:szCs w:val="20"/>
                <w:lang w:eastAsia="sk-SK"/>
              </w:rPr>
              <w:t>dlimitnej zákazke)</w:t>
            </w:r>
          </w:p>
        </w:tc>
        <w:tc>
          <w:tcPr>
            <w:tcW w:w="870" w:type="dxa"/>
            <w:vMerge/>
            <w:tcBorders>
              <w:left w:val="nil"/>
              <w:right w:val="single" w:sz="4" w:space="0" w:color="auto"/>
            </w:tcBorders>
            <w:shd w:val="clear" w:color="auto" w:fill="FFFF00"/>
          </w:tcPr>
          <w:p w14:paraId="37855F27" w14:textId="77777777" w:rsidR="00277D88" w:rsidRPr="00277D88" w:rsidRDefault="00277D88" w:rsidP="00277D88">
            <w:pPr>
              <w:spacing w:after="0" w:line="240" w:lineRule="auto"/>
              <w:rPr>
                <w:rFonts w:eastAsia="Times New Roman"/>
                <w:color w:val="000000"/>
                <w:sz w:val="20"/>
                <w:szCs w:val="20"/>
                <w:lang w:eastAsia="sk-SK"/>
              </w:rPr>
            </w:pPr>
          </w:p>
        </w:tc>
        <w:tc>
          <w:tcPr>
            <w:tcW w:w="855" w:type="dxa"/>
            <w:vMerge/>
            <w:tcBorders>
              <w:left w:val="nil"/>
              <w:bottom w:val="single" w:sz="4" w:space="0" w:color="auto"/>
              <w:right w:val="single" w:sz="4" w:space="0" w:color="auto"/>
              <w:tl2br w:val="single" w:sz="4" w:space="0" w:color="auto"/>
              <w:tr2bl w:val="single" w:sz="4" w:space="0" w:color="auto"/>
            </w:tcBorders>
          </w:tcPr>
          <w:p w14:paraId="12A030E4" w14:textId="77777777" w:rsidR="00277D88" w:rsidRPr="00277D88" w:rsidRDefault="00277D88" w:rsidP="00277D88">
            <w:pPr>
              <w:spacing w:after="0" w:line="240" w:lineRule="auto"/>
              <w:rPr>
                <w:rFonts w:eastAsia="Times New Roman"/>
                <w:color w:val="000000"/>
                <w:sz w:val="20"/>
                <w:szCs w:val="20"/>
                <w:lang w:eastAsia="sk-SK"/>
              </w:rPr>
            </w:pPr>
          </w:p>
        </w:tc>
      </w:tr>
      <w:tr w:rsidR="001A553A" w:rsidRPr="00277D88" w14:paraId="591E8CF2" w14:textId="77777777" w:rsidTr="004E1E05">
        <w:trPr>
          <w:trHeight w:val="300"/>
        </w:trPr>
        <w:tc>
          <w:tcPr>
            <w:tcW w:w="320" w:type="dxa"/>
            <w:tcBorders>
              <w:top w:val="nil"/>
              <w:left w:val="single" w:sz="8" w:space="0" w:color="auto"/>
              <w:bottom w:val="single" w:sz="4" w:space="0" w:color="auto"/>
              <w:right w:val="single" w:sz="4" w:space="0" w:color="auto"/>
            </w:tcBorders>
            <w:shd w:val="clear" w:color="auto" w:fill="auto"/>
            <w:hideMark/>
          </w:tcPr>
          <w:p w14:paraId="221DE576" w14:textId="77777777" w:rsidR="00277D88" w:rsidRPr="00277D88" w:rsidRDefault="00277D88" w:rsidP="00277D88">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6FF8997C" w14:textId="77777777" w:rsidR="00277D88" w:rsidRPr="00277D88" w:rsidRDefault="00277D88" w:rsidP="0002241C">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 xml:space="preserve">návrh oznámenia o vyhlásení súťaže návrhov (pri súťaži návrhov) </w:t>
            </w:r>
          </w:p>
        </w:tc>
        <w:tc>
          <w:tcPr>
            <w:tcW w:w="870" w:type="dxa"/>
            <w:vMerge/>
            <w:tcBorders>
              <w:left w:val="nil"/>
              <w:right w:val="single" w:sz="4" w:space="0" w:color="auto"/>
            </w:tcBorders>
            <w:shd w:val="clear" w:color="auto" w:fill="FFFF00"/>
          </w:tcPr>
          <w:p w14:paraId="2F251E0A" w14:textId="77777777" w:rsidR="00277D88" w:rsidRPr="00277D88" w:rsidRDefault="00277D88" w:rsidP="00277D88">
            <w:pPr>
              <w:spacing w:after="0" w:line="240" w:lineRule="auto"/>
              <w:rPr>
                <w:rFonts w:eastAsia="Times New Roman"/>
                <w:color w:val="000000"/>
                <w:sz w:val="20"/>
                <w:szCs w:val="20"/>
                <w:lang w:eastAsia="sk-SK"/>
              </w:rPr>
            </w:pPr>
          </w:p>
        </w:tc>
        <w:tc>
          <w:tcPr>
            <w:tcW w:w="855" w:type="dxa"/>
            <w:vMerge/>
            <w:tcBorders>
              <w:left w:val="nil"/>
              <w:bottom w:val="single" w:sz="4" w:space="0" w:color="auto"/>
              <w:right w:val="single" w:sz="4" w:space="0" w:color="auto"/>
              <w:tl2br w:val="single" w:sz="4" w:space="0" w:color="auto"/>
              <w:tr2bl w:val="single" w:sz="4" w:space="0" w:color="auto"/>
            </w:tcBorders>
          </w:tcPr>
          <w:p w14:paraId="3DFE2001" w14:textId="77777777" w:rsidR="00277D88" w:rsidRPr="00277D88" w:rsidRDefault="00277D88" w:rsidP="00277D88">
            <w:pPr>
              <w:spacing w:after="0" w:line="240" w:lineRule="auto"/>
              <w:rPr>
                <w:rFonts w:eastAsia="Times New Roman"/>
                <w:color w:val="000000"/>
                <w:sz w:val="20"/>
                <w:szCs w:val="20"/>
                <w:lang w:eastAsia="sk-SK"/>
              </w:rPr>
            </w:pPr>
          </w:p>
        </w:tc>
      </w:tr>
      <w:tr w:rsidR="001A553A" w:rsidRPr="00277D88" w14:paraId="450B4A31" w14:textId="77777777" w:rsidTr="004E1E05">
        <w:trPr>
          <w:trHeight w:val="315"/>
        </w:trPr>
        <w:tc>
          <w:tcPr>
            <w:tcW w:w="320" w:type="dxa"/>
            <w:tcBorders>
              <w:top w:val="nil"/>
              <w:left w:val="single" w:sz="8" w:space="0" w:color="auto"/>
              <w:bottom w:val="single" w:sz="4" w:space="0" w:color="auto"/>
              <w:right w:val="single" w:sz="4" w:space="0" w:color="auto"/>
            </w:tcBorders>
            <w:shd w:val="clear" w:color="auto" w:fill="auto"/>
            <w:hideMark/>
          </w:tcPr>
          <w:p w14:paraId="0411FDCE" w14:textId="77777777" w:rsidR="00277D88" w:rsidRPr="00277D88" w:rsidRDefault="00277D88" w:rsidP="00277D88">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41426BCD" w14:textId="77777777" w:rsidR="00277D88" w:rsidRPr="00277D88" w:rsidRDefault="00277D88" w:rsidP="0002241C">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návrh výzvy na predkladanie ponúk (pri podlimitnej zákazke)</w:t>
            </w:r>
          </w:p>
        </w:tc>
        <w:tc>
          <w:tcPr>
            <w:tcW w:w="870" w:type="dxa"/>
            <w:vMerge/>
            <w:tcBorders>
              <w:left w:val="nil"/>
              <w:right w:val="single" w:sz="4" w:space="0" w:color="auto"/>
            </w:tcBorders>
            <w:shd w:val="clear" w:color="auto" w:fill="FFFF00"/>
          </w:tcPr>
          <w:p w14:paraId="2C2E7882" w14:textId="77777777" w:rsidR="00277D88" w:rsidRPr="00277D88" w:rsidRDefault="00277D88" w:rsidP="00277D88">
            <w:pPr>
              <w:spacing w:after="0" w:line="240" w:lineRule="auto"/>
              <w:rPr>
                <w:rFonts w:eastAsia="Times New Roman"/>
                <w:color w:val="000000"/>
                <w:sz w:val="20"/>
                <w:szCs w:val="20"/>
                <w:lang w:eastAsia="sk-SK"/>
              </w:rPr>
            </w:pPr>
          </w:p>
        </w:tc>
        <w:tc>
          <w:tcPr>
            <w:tcW w:w="855" w:type="dxa"/>
            <w:vMerge/>
            <w:tcBorders>
              <w:left w:val="nil"/>
              <w:bottom w:val="single" w:sz="4" w:space="0" w:color="auto"/>
              <w:right w:val="single" w:sz="4" w:space="0" w:color="auto"/>
              <w:tl2br w:val="single" w:sz="4" w:space="0" w:color="auto"/>
              <w:tr2bl w:val="single" w:sz="4" w:space="0" w:color="auto"/>
            </w:tcBorders>
          </w:tcPr>
          <w:p w14:paraId="0DD1CF53" w14:textId="77777777" w:rsidR="00277D88" w:rsidRPr="00277D88" w:rsidRDefault="00277D88" w:rsidP="00277D88">
            <w:pPr>
              <w:spacing w:after="0" w:line="240" w:lineRule="auto"/>
              <w:rPr>
                <w:rFonts w:eastAsia="Times New Roman"/>
                <w:color w:val="000000"/>
                <w:sz w:val="20"/>
                <w:szCs w:val="20"/>
                <w:lang w:eastAsia="sk-SK"/>
              </w:rPr>
            </w:pPr>
          </w:p>
        </w:tc>
      </w:tr>
      <w:tr w:rsidR="001A553A" w:rsidRPr="00277D88" w14:paraId="6C980195" w14:textId="77777777" w:rsidTr="004E1E05">
        <w:trPr>
          <w:trHeight w:val="585"/>
        </w:trPr>
        <w:tc>
          <w:tcPr>
            <w:tcW w:w="320" w:type="dxa"/>
            <w:tcBorders>
              <w:top w:val="nil"/>
              <w:left w:val="single" w:sz="8" w:space="0" w:color="auto"/>
              <w:bottom w:val="single" w:sz="4" w:space="0" w:color="auto"/>
              <w:right w:val="single" w:sz="4" w:space="0" w:color="auto"/>
            </w:tcBorders>
            <w:shd w:val="clear" w:color="auto" w:fill="auto"/>
            <w:hideMark/>
          </w:tcPr>
          <w:p w14:paraId="5D2A05A0" w14:textId="77777777" w:rsidR="00277D88" w:rsidRPr="00277D88" w:rsidRDefault="00277D88" w:rsidP="00277D88">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3026C46F" w14:textId="77777777" w:rsidR="00277D88" w:rsidRPr="00277D88" w:rsidRDefault="00277D88" w:rsidP="0002241C">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návrh výzvy na rokovanie, oznámenia o začatí priameho rokovacieho konania (ak relevantné)</w:t>
            </w:r>
          </w:p>
        </w:tc>
        <w:tc>
          <w:tcPr>
            <w:tcW w:w="870" w:type="dxa"/>
            <w:vMerge/>
            <w:tcBorders>
              <w:left w:val="nil"/>
              <w:right w:val="single" w:sz="4" w:space="0" w:color="auto"/>
            </w:tcBorders>
            <w:shd w:val="clear" w:color="auto" w:fill="FFFF00"/>
          </w:tcPr>
          <w:p w14:paraId="5A4AB316" w14:textId="77777777" w:rsidR="00277D88" w:rsidRPr="00277D88" w:rsidRDefault="00277D88" w:rsidP="00277D88">
            <w:pPr>
              <w:spacing w:after="0" w:line="240" w:lineRule="auto"/>
              <w:rPr>
                <w:rFonts w:eastAsia="Times New Roman"/>
                <w:color w:val="000000"/>
                <w:sz w:val="20"/>
                <w:szCs w:val="20"/>
                <w:lang w:eastAsia="sk-SK"/>
              </w:rPr>
            </w:pPr>
          </w:p>
        </w:tc>
        <w:tc>
          <w:tcPr>
            <w:tcW w:w="855" w:type="dxa"/>
            <w:vMerge/>
            <w:tcBorders>
              <w:left w:val="nil"/>
              <w:bottom w:val="single" w:sz="4" w:space="0" w:color="auto"/>
              <w:right w:val="single" w:sz="4" w:space="0" w:color="auto"/>
              <w:tl2br w:val="single" w:sz="4" w:space="0" w:color="auto"/>
              <w:tr2bl w:val="single" w:sz="4" w:space="0" w:color="auto"/>
            </w:tcBorders>
          </w:tcPr>
          <w:p w14:paraId="7EC527E2" w14:textId="77777777" w:rsidR="00277D88" w:rsidRPr="00277D88" w:rsidRDefault="00277D88" w:rsidP="00277D88">
            <w:pPr>
              <w:spacing w:after="0" w:line="240" w:lineRule="auto"/>
              <w:rPr>
                <w:rFonts w:eastAsia="Times New Roman"/>
                <w:color w:val="000000"/>
                <w:sz w:val="20"/>
                <w:szCs w:val="20"/>
                <w:lang w:eastAsia="sk-SK"/>
              </w:rPr>
            </w:pPr>
          </w:p>
        </w:tc>
      </w:tr>
      <w:tr w:rsidR="001A553A" w:rsidRPr="00277D88" w14:paraId="1022FECD" w14:textId="77777777" w:rsidTr="004E1E05">
        <w:trPr>
          <w:trHeight w:val="540"/>
        </w:trPr>
        <w:tc>
          <w:tcPr>
            <w:tcW w:w="320" w:type="dxa"/>
            <w:tcBorders>
              <w:top w:val="nil"/>
              <w:left w:val="single" w:sz="8" w:space="0" w:color="auto"/>
              <w:bottom w:val="single" w:sz="4" w:space="0" w:color="auto"/>
              <w:right w:val="single" w:sz="4" w:space="0" w:color="auto"/>
            </w:tcBorders>
            <w:shd w:val="clear" w:color="auto" w:fill="auto"/>
            <w:hideMark/>
          </w:tcPr>
          <w:p w14:paraId="1E81B455" w14:textId="77777777" w:rsidR="00277D88" w:rsidRPr="00277D88" w:rsidRDefault="00277D88" w:rsidP="00277D88">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70EFD673" w14:textId="77777777" w:rsidR="00277D88" w:rsidRPr="00277D88" w:rsidRDefault="00277D88" w:rsidP="0002241C">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návrh oznámenia o dobrovoľnej transparentnosti ex-ante (pri priamom rokovacom konaní)</w:t>
            </w:r>
          </w:p>
        </w:tc>
        <w:tc>
          <w:tcPr>
            <w:tcW w:w="870" w:type="dxa"/>
            <w:vMerge/>
            <w:tcBorders>
              <w:left w:val="nil"/>
              <w:right w:val="single" w:sz="4" w:space="0" w:color="auto"/>
            </w:tcBorders>
            <w:shd w:val="clear" w:color="auto" w:fill="FFFF00"/>
          </w:tcPr>
          <w:p w14:paraId="3C02F51C" w14:textId="77777777" w:rsidR="00277D88" w:rsidRPr="00277D88" w:rsidRDefault="00277D88" w:rsidP="00277D88">
            <w:pPr>
              <w:spacing w:after="0" w:line="240" w:lineRule="auto"/>
              <w:rPr>
                <w:rFonts w:eastAsia="Times New Roman"/>
                <w:color w:val="000000"/>
                <w:sz w:val="20"/>
                <w:szCs w:val="20"/>
                <w:lang w:eastAsia="sk-SK"/>
              </w:rPr>
            </w:pPr>
          </w:p>
        </w:tc>
        <w:tc>
          <w:tcPr>
            <w:tcW w:w="855" w:type="dxa"/>
            <w:vMerge/>
            <w:tcBorders>
              <w:left w:val="nil"/>
              <w:bottom w:val="single" w:sz="4" w:space="0" w:color="auto"/>
              <w:right w:val="single" w:sz="4" w:space="0" w:color="auto"/>
              <w:tl2br w:val="single" w:sz="4" w:space="0" w:color="auto"/>
              <w:tr2bl w:val="single" w:sz="4" w:space="0" w:color="auto"/>
            </w:tcBorders>
          </w:tcPr>
          <w:p w14:paraId="58820C69" w14:textId="77777777" w:rsidR="00277D88" w:rsidRPr="00277D88" w:rsidRDefault="00277D88" w:rsidP="00277D88">
            <w:pPr>
              <w:spacing w:after="0" w:line="240" w:lineRule="auto"/>
              <w:rPr>
                <w:rFonts w:eastAsia="Times New Roman"/>
                <w:color w:val="000000"/>
                <w:sz w:val="20"/>
                <w:szCs w:val="20"/>
                <w:lang w:eastAsia="sk-SK"/>
              </w:rPr>
            </w:pPr>
          </w:p>
        </w:tc>
      </w:tr>
      <w:tr w:rsidR="001A553A" w:rsidRPr="00277D88" w14:paraId="49049C2C" w14:textId="77777777" w:rsidTr="004E1E05">
        <w:trPr>
          <w:trHeight w:val="300"/>
        </w:trPr>
        <w:tc>
          <w:tcPr>
            <w:tcW w:w="320" w:type="dxa"/>
            <w:tcBorders>
              <w:top w:val="nil"/>
              <w:left w:val="single" w:sz="8" w:space="0" w:color="auto"/>
              <w:bottom w:val="single" w:sz="4" w:space="0" w:color="auto"/>
              <w:right w:val="single" w:sz="4" w:space="0" w:color="auto"/>
            </w:tcBorders>
            <w:shd w:val="clear" w:color="auto" w:fill="auto"/>
            <w:hideMark/>
          </w:tcPr>
          <w:p w14:paraId="2995AC1B" w14:textId="77777777" w:rsidR="00277D88" w:rsidRPr="00277D88" w:rsidRDefault="00277D88" w:rsidP="00277D88">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6DF85309" w14:textId="77777777" w:rsidR="00277D88" w:rsidRPr="00277D88" w:rsidRDefault="00277D88" w:rsidP="0002241C">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návrh súťažných podkladov</w:t>
            </w:r>
          </w:p>
        </w:tc>
        <w:tc>
          <w:tcPr>
            <w:tcW w:w="870" w:type="dxa"/>
            <w:vMerge/>
            <w:tcBorders>
              <w:left w:val="nil"/>
              <w:right w:val="single" w:sz="4" w:space="0" w:color="auto"/>
            </w:tcBorders>
            <w:shd w:val="clear" w:color="auto" w:fill="FFFF00"/>
          </w:tcPr>
          <w:p w14:paraId="6A966831" w14:textId="77777777" w:rsidR="00277D88" w:rsidRPr="00277D88" w:rsidRDefault="00277D88" w:rsidP="00277D88">
            <w:pPr>
              <w:spacing w:after="0" w:line="240" w:lineRule="auto"/>
              <w:rPr>
                <w:rFonts w:eastAsia="Times New Roman"/>
                <w:color w:val="000000"/>
                <w:sz w:val="20"/>
                <w:szCs w:val="20"/>
                <w:lang w:eastAsia="sk-SK"/>
              </w:rPr>
            </w:pPr>
          </w:p>
        </w:tc>
        <w:tc>
          <w:tcPr>
            <w:tcW w:w="855" w:type="dxa"/>
            <w:vMerge/>
            <w:tcBorders>
              <w:left w:val="nil"/>
              <w:bottom w:val="single" w:sz="4" w:space="0" w:color="auto"/>
              <w:right w:val="single" w:sz="4" w:space="0" w:color="auto"/>
              <w:tl2br w:val="single" w:sz="4" w:space="0" w:color="auto"/>
              <w:tr2bl w:val="single" w:sz="4" w:space="0" w:color="auto"/>
            </w:tcBorders>
          </w:tcPr>
          <w:p w14:paraId="27281D9B" w14:textId="77777777" w:rsidR="00277D88" w:rsidRPr="00277D88" w:rsidRDefault="00277D88" w:rsidP="00277D88">
            <w:pPr>
              <w:spacing w:after="0" w:line="240" w:lineRule="auto"/>
              <w:rPr>
                <w:rFonts w:eastAsia="Times New Roman"/>
                <w:color w:val="000000"/>
                <w:sz w:val="20"/>
                <w:szCs w:val="20"/>
                <w:lang w:eastAsia="sk-SK"/>
              </w:rPr>
            </w:pPr>
          </w:p>
        </w:tc>
      </w:tr>
      <w:tr w:rsidR="001A553A" w:rsidRPr="00277D88" w14:paraId="22AED346" w14:textId="77777777" w:rsidTr="004E1E05">
        <w:trPr>
          <w:trHeight w:val="300"/>
        </w:trPr>
        <w:tc>
          <w:tcPr>
            <w:tcW w:w="320" w:type="dxa"/>
            <w:tcBorders>
              <w:top w:val="nil"/>
              <w:left w:val="single" w:sz="8" w:space="0" w:color="auto"/>
              <w:bottom w:val="single" w:sz="4" w:space="0" w:color="auto"/>
              <w:right w:val="single" w:sz="4" w:space="0" w:color="auto"/>
            </w:tcBorders>
            <w:shd w:val="clear" w:color="auto" w:fill="auto"/>
            <w:hideMark/>
          </w:tcPr>
          <w:p w14:paraId="50E82E28" w14:textId="77777777" w:rsidR="00277D88" w:rsidRPr="00277D88" w:rsidRDefault="00277D88" w:rsidP="00277D88">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763F9D21" w14:textId="77777777" w:rsidR="00277D88" w:rsidRPr="00277D88" w:rsidRDefault="00277D88" w:rsidP="0002241C">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návrh súťažných podmienok (pri súťaži návrhov)</w:t>
            </w:r>
          </w:p>
        </w:tc>
        <w:tc>
          <w:tcPr>
            <w:tcW w:w="870" w:type="dxa"/>
            <w:vMerge/>
            <w:tcBorders>
              <w:left w:val="nil"/>
              <w:right w:val="single" w:sz="4" w:space="0" w:color="auto"/>
            </w:tcBorders>
            <w:shd w:val="clear" w:color="auto" w:fill="FFFF00"/>
          </w:tcPr>
          <w:p w14:paraId="017BEAB6" w14:textId="77777777" w:rsidR="00277D88" w:rsidRPr="00277D88" w:rsidRDefault="00277D88" w:rsidP="00277D88">
            <w:pPr>
              <w:spacing w:after="0" w:line="240" w:lineRule="auto"/>
              <w:rPr>
                <w:rFonts w:eastAsia="Times New Roman"/>
                <w:color w:val="000000"/>
                <w:sz w:val="20"/>
                <w:szCs w:val="20"/>
                <w:lang w:eastAsia="sk-SK"/>
              </w:rPr>
            </w:pPr>
          </w:p>
        </w:tc>
        <w:tc>
          <w:tcPr>
            <w:tcW w:w="855" w:type="dxa"/>
            <w:vMerge/>
            <w:tcBorders>
              <w:left w:val="nil"/>
              <w:bottom w:val="single" w:sz="4" w:space="0" w:color="auto"/>
              <w:right w:val="single" w:sz="4" w:space="0" w:color="auto"/>
              <w:tl2br w:val="single" w:sz="4" w:space="0" w:color="auto"/>
              <w:tr2bl w:val="single" w:sz="4" w:space="0" w:color="auto"/>
            </w:tcBorders>
          </w:tcPr>
          <w:p w14:paraId="09E7F501" w14:textId="77777777" w:rsidR="00277D88" w:rsidRPr="00277D88" w:rsidRDefault="00277D88" w:rsidP="00277D88">
            <w:pPr>
              <w:spacing w:after="0" w:line="240" w:lineRule="auto"/>
              <w:rPr>
                <w:rFonts w:eastAsia="Times New Roman"/>
                <w:color w:val="000000"/>
                <w:sz w:val="20"/>
                <w:szCs w:val="20"/>
                <w:lang w:eastAsia="sk-SK"/>
              </w:rPr>
            </w:pPr>
          </w:p>
        </w:tc>
      </w:tr>
      <w:tr w:rsidR="001A553A" w:rsidRPr="00277D88" w14:paraId="202D2F9A" w14:textId="77777777" w:rsidTr="004E1E05">
        <w:trPr>
          <w:trHeight w:val="300"/>
        </w:trPr>
        <w:tc>
          <w:tcPr>
            <w:tcW w:w="320" w:type="dxa"/>
            <w:tcBorders>
              <w:top w:val="nil"/>
              <w:left w:val="single" w:sz="8" w:space="0" w:color="auto"/>
              <w:bottom w:val="single" w:sz="4" w:space="0" w:color="auto"/>
              <w:right w:val="single" w:sz="4" w:space="0" w:color="auto"/>
            </w:tcBorders>
            <w:shd w:val="clear" w:color="auto" w:fill="auto"/>
            <w:hideMark/>
          </w:tcPr>
          <w:p w14:paraId="27EBF458" w14:textId="77777777" w:rsidR="00277D88" w:rsidRPr="00277D88" w:rsidRDefault="00277D88" w:rsidP="00277D88">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22098FE0" w14:textId="77777777" w:rsidR="00277D88" w:rsidRPr="00277D88" w:rsidRDefault="00277D88" w:rsidP="0002241C">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návrh výzvy na účasť v súťažnom dialógu (pri súťažnom dialógu)</w:t>
            </w:r>
          </w:p>
        </w:tc>
        <w:tc>
          <w:tcPr>
            <w:tcW w:w="870" w:type="dxa"/>
            <w:vMerge/>
            <w:tcBorders>
              <w:left w:val="nil"/>
              <w:right w:val="single" w:sz="4" w:space="0" w:color="auto"/>
            </w:tcBorders>
            <w:shd w:val="clear" w:color="auto" w:fill="FFFF00"/>
          </w:tcPr>
          <w:p w14:paraId="63E15389" w14:textId="77777777" w:rsidR="00277D88" w:rsidRPr="00277D88" w:rsidRDefault="00277D88" w:rsidP="00277D88">
            <w:pPr>
              <w:spacing w:after="0" w:line="240" w:lineRule="auto"/>
              <w:rPr>
                <w:rFonts w:eastAsia="Times New Roman"/>
                <w:color w:val="000000"/>
                <w:sz w:val="20"/>
                <w:szCs w:val="20"/>
                <w:lang w:eastAsia="sk-SK"/>
              </w:rPr>
            </w:pPr>
          </w:p>
        </w:tc>
        <w:tc>
          <w:tcPr>
            <w:tcW w:w="855" w:type="dxa"/>
            <w:vMerge/>
            <w:tcBorders>
              <w:left w:val="nil"/>
              <w:bottom w:val="single" w:sz="4" w:space="0" w:color="auto"/>
              <w:right w:val="single" w:sz="4" w:space="0" w:color="auto"/>
              <w:tl2br w:val="single" w:sz="4" w:space="0" w:color="auto"/>
              <w:tr2bl w:val="single" w:sz="4" w:space="0" w:color="auto"/>
            </w:tcBorders>
          </w:tcPr>
          <w:p w14:paraId="564E9815" w14:textId="77777777" w:rsidR="00277D88" w:rsidRPr="00277D88" w:rsidRDefault="00277D88" w:rsidP="00277D88">
            <w:pPr>
              <w:spacing w:after="0" w:line="240" w:lineRule="auto"/>
              <w:rPr>
                <w:rFonts w:eastAsia="Times New Roman"/>
                <w:color w:val="000000"/>
                <w:sz w:val="20"/>
                <w:szCs w:val="20"/>
                <w:lang w:eastAsia="sk-SK"/>
              </w:rPr>
            </w:pPr>
          </w:p>
        </w:tc>
      </w:tr>
      <w:tr w:rsidR="001A553A" w:rsidRPr="00277D88" w14:paraId="575089E0" w14:textId="77777777" w:rsidTr="004E1E05">
        <w:trPr>
          <w:trHeight w:val="315"/>
        </w:trPr>
        <w:tc>
          <w:tcPr>
            <w:tcW w:w="320" w:type="dxa"/>
            <w:tcBorders>
              <w:top w:val="nil"/>
              <w:left w:val="single" w:sz="8" w:space="0" w:color="auto"/>
              <w:bottom w:val="single" w:sz="4" w:space="0" w:color="auto"/>
              <w:right w:val="single" w:sz="4" w:space="0" w:color="auto"/>
            </w:tcBorders>
            <w:shd w:val="clear" w:color="auto" w:fill="auto"/>
            <w:hideMark/>
          </w:tcPr>
          <w:p w14:paraId="0087F5D9" w14:textId="77777777" w:rsidR="00277D88" w:rsidRPr="00277D88" w:rsidRDefault="00277D88" w:rsidP="00277D88">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7AEF4392" w14:textId="77777777" w:rsidR="00277D88" w:rsidRPr="00277D88" w:rsidRDefault="00277D88" w:rsidP="0002241C">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návrh informatívneho dokumentu (pri súťažnom dialógu)</w:t>
            </w:r>
          </w:p>
        </w:tc>
        <w:tc>
          <w:tcPr>
            <w:tcW w:w="870" w:type="dxa"/>
            <w:vMerge/>
            <w:tcBorders>
              <w:left w:val="nil"/>
              <w:right w:val="single" w:sz="4" w:space="0" w:color="auto"/>
            </w:tcBorders>
            <w:shd w:val="clear" w:color="auto" w:fill="FFFF00"/>
          </w:tcPr>
          <w:p w14:paraId="48002BA8" w14:textId="77777777" w:rsidR="00277D88" w:rsidRPr="00277D88" w:rsidRDefault="00277D88" w:rsidP="00277D88">
            <w:pPr>
              <w:spacing w:after="0" w:line="240" w:lineRule="auto"/>
              <w:rPr>
                <w:rFonts w:eastAsia="Times New Roman"/>
                <w:color w:val="000000"/>
                <w:sz w:val="20"/>
                <w:szCs w:val="20"/>
                <w:lang w:eastAsia="sk-SK"/>
              </w:rPr>
            </w:pPr>
          </w:p>
        </w:tc>
        <w:tc>
          <w:tcPr>
            <w:tcW w:w="855" w:type="dxa"/>
            <w:vMerge/>
            <w:tcBorders>
              <w:left w:val="nil"/>
              <w:bottom w:val="single" w:sz="4" w:space="0" w:color="auto"/>
              <w:right w:val="single" w:sz="4" w:space="0" w:color="auto"/>
              <w:tl2br w:val="single" w:sz="4" w:space="0" w:color="auto"/>
              <w:tr2bl w:val="single" w:sz="4" w:space="0" w:color="auto"/>
            </w:tcBorders>
          </w:tcPr>
          <w:p w14:paraId="49979589" w14:textId="77777777" w:rsidR="00277D88" w:rsidRPr="00277D88" w:rsidRDefault="00277D88" w:rsidP="00277D88">
            <w:pPr>
              <w:spacing w:after="0" w:line="240" w:lineRule="auto"/>
              <w:rPr>
                <w:rFonts w:eastAsia="Times New Roman"/>
                <w:color w:val="000000"/>
                <w:sz w:val="20"/>
                <w:szCs w:val="20"/>
                <w:lang w:eastAsia="sk-SK"/>
              </w:rPr>
            </w:pPr>
          </w:p>
        </w:tc>
      </w:tr>
      <w:tr w:rsidR="00277D88" w:rsidRPr="00277D88" w14:paraId="01F734F7" w14:textId="77777777" w:rsidTr="004E1E05">
        <w:trPr>
          <w:trHeight w:val="555"/>
        </w:trPr>
        <w:tc>
          <w:tcPr>
            <w:tcW w:w="7645" w:type="dxa"/>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14:paraId="6AB75876" w14:textId="77777777" w:rsidR="00277D88" w:rsidRPr="00277D88" w:rsidRDefault="00277D88" w:rsidP="00277D88">
            <w:pPr>
              <w:spacing w:after="0" w:line="240" w:lineRule="auto"/>
              <w:jc w:val="center"/>
              <w:rPr>
                <w:rFonts w:eastAsia="Times New Roman"/>
                <w:i/>
                <w:iCs/>
                <w:color w:val="000000"/>
                <w:sz w:val="20"/>
                <w:szCs w:val="20"/>
                <w:lang w:eastAsia="sk-SK"/>
              </w:rPr>
            </w:pPr>
            <w:r w:rsidRPr="00277D88">
              <w:rPr>
                <w:rFonts w:eastAsia="Times New Roman"/>
                <w:i/>
                <w:iCs/>
                <w:color w:val="000000"/>
                <w:sz w:val="20"/>
                <w:szCs w:val="20"/>
                <w:lang w:eastAsia="sk-SK"/>
              </w:rPr>
              <w:t>Dokumentácia po zverejnení oznámenia o vyhlásení VO/výzvy na predkladanie ponúk/oznámenia o vyhlásení súťaže návrhov</w:t>
            </w:r>
          </w:p>
        </w:tc>
        <w:tc>
          <w:tcPr>
            <w:tcW w:w="870" w:type="dxa"/>
            <w:tcBorders>
              <w:top w:val="single" w:sz="4" w:space="0" w:color="auto"/>
              <w:left w:val="single" w:sz="8" w:space="0" w:color="auto"/>
              <w:bottom w:val="single" w:sz="4" w:space="0" w:color="auto"/>
              <w:right w:val="single" w:sz="4" w:space="0" w:color="auto"/>
            </w:tcBorders>
            <w:shd w:val="clear" w:color="000000" w:fill="D9D9D9"/>
          </w:tcPr>
          <w:p w14:paraId="16C98DBF" w14:textId="77777777" w:rsidR="00277D88" w:rsidRPr="00277D88" w:rsidRDefault="00277D88" w:rsidP="00277D88">
            <w:pPr>
              <w:spacing w:after="0" w:line="240" w:lineRule="auto"/>
              <w:jc w:val="center"/>
              <w:rPr>
                <w:rFonts w:eastAsia="Times New Roman"/>
                <w:i/>
                <w:iCs/>
                <w:color w:val="000000"/>
                <w:sz w:val="20"/>
                <w:szCs w:val="20"/>
                <w:lang w:eastAsia="sk-SK"/>
              </w:rPr>
            </w:pPr>
          </w:p>
        </w:tc>
        <w:tc>
          <w:tcPr>
            <w:tcW w:w="855" w:type="dxa"/>
            <w:tcBorders>
              <w:top w:val="single" w:sz="4" w:space="0" w:color="auto"/>
              <w:left w:val="single" w:sz="8" w:space="0" w:color="auto"/>
              <w:bottom w:val="single" w:sz="4" w:space="0" w:color="auto"/>
              <w:right w:val="single" w:sz="4" w:space="0" w:color="auto"/>
            </w:tcBorders>
            <w:shd w:val="clear" w:color="000000" w:fill="D9D9D9"/>
          </w:tcPr>
          <w:p w14:paraId="4D4F9AEC" w14:textId="77777777" w:rsidR="00277D88" w:rsidRPr="00277D88" w:rsidRDefault="00277D88" w:rsidP="00277D88">
            <w:pPr>
              <w:spacing w:after="0" w:line="240" w:lineRule="auto"/>
              <w:jc w:val="center"/>
              <w:rPr>
                <w:rFonts w:eastAsia="Times New Roman"/>
                <w:i/>
                <w:iCs/>
                <w:color w:val="000000"/>
                <w:sz w:val="20"/>
                <w:szCs w:val="20"/>
                <w:lang w:eastAsia="sk-SK"/>
              </w:rPr>
            </w:pPr>
          </w:p>
        </w:tc>
      </w:tr>
      <w:tr w:rsidR="00277D88" w:rsidRPr="00277D88" w14:paraId="73FE3B1E" w14:textId="77777777" w:rsidTr="004E1E05">
        <w:trPr>
          <w:trHeight w:val="467"/>
        </w:trPr>
        <w:tc>
          <w:tcPr>
            <w:tcW w:w="320" w:type="dxa"/>
            <w:tcBorders>
              <w:top w:val="nil"/>
              <w:left w:val="single" w:sz="8" w:space="0" w:color="auto"/>
              <w:bottom w:val="single" w:sz="4" w:space="0" w:color="auto"/>
              <w:right w:val="single" w:sz="4" w:space="0" w:color="auto"/>
            </w:tcBorders>
            <w:shd w:val="clear" w:color="auto" w:fill="auto"/>
            <w:vAlign w:val="center"/>
            <w:hideMark/>
          </w:tcPr>
          <w:p w14:paraId="03B7AA6C" w14:textId="77777777" w:rsidR="00277D88" w:rsidRPr="00277D88" w:rsidRDefault="00277D88" w:rsidP="00277D88">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381197AD" w14:textId="77777777" w:rsidR="00277D88" w:rsidRPr="00277D88" w:rsidRDefault="00277D88"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zverejnené predbežné/pravidelné informatívne oznámenie v Úradnom vestníku EÚ a Vestníku ÚVO</w:t>
            </w:r>
          </w:p>
        </w:tc>
        <w:tc>
          <w:tcPr>
            <w:tcW w:w="870" w:type="dxa"/>
            <w:vMerge w:val="restart"/>
            <w:tcBorders>
              <w:top w:val="single" w:sz="4" w:space="0" w:color="auto"/>
              <w:left w:val="nil"/>
              <w:right w:val="single" w:sz="4" w:space="0" w:color="auto"/>
            </w:tcBorders>
            <w:shd w:val="clear" w:color="auto" w:fill="FFFF00"/>
            <w:textDirection w:val="btLr"/>
          </w:tcPr>
          <w:p w14:paraId="15F4994A" w14:textId="77777777" w:rsidR="00277D88" w:rsidRPr="002B0BCC" w:rsidRDefault="00277D88" w:rsidP="001A553A">
            <w:pPr>
              <w:spacing w:after="0" w:line="240" w:lineRule="auto"/>
              <w:ind w:left="113" w:right="113"/>
              <w:jc w:val="center"/>
              <w:rPr>
                <w:rFonts w:eastAsia="Times New Roman"/>
                <w:b/>
                <w:color w:val="000000"/>
                <w:sz w:val="36"/>
                <w:szCs w:val="36"/>
                <w:lang w:eastAsia="sk-SK"/>
              </w:rPr>
            </w:pPr>
            <w:r w:rsidRPr="002B0BCC">
              <w:rPr>
                <w:rFonts w:eastAsia="Times New Roman"/>
                <w:b/>
                <w:color w:val="000000"/>
                <w:sz w:val="36"/>
                <w:szCs w:val="36"/>
                <w:lang w:eastAsia="sk-SK"/>
              </w:rPr>
              <w:t>Kontrola</w:t>
            </w:r>
            <w:r w:rsidR="001A553A" w:rsidRPr="002B0BCC">
              <w:rPr>
                <w:rFonts w:eastAsia="Times New Roman"/>
                <w:b/>
                <w:color w:val="000000"/>
                <w:sz w:val="36"/>
                <w:szCs w:val="36"/>
                <w:lang w:eastAsia="sk-SK"/>
              </w:rPr>
              <w:t xml:space="preserve"> </w:t>
            </w:r>
            <w:r w:rsidRPr="002B0BCC">
              <w:rPr>
                <w:rFonts w:eastAsia="Times New Roman"/>
                <w:b/>
                <w:color w:val="000000"/>
                <w:sz w:val="36"/>
                <w:szCs w:val="36"/>
                <w:lang w:eastAsia="sk-SK"/>
              </w:rPr>
              <w:t>zhody</w:t>
            </w:r>
          </w:p>
        </w:tc>
        <w:tc>
          <w:tcPr>
            <w:tcW w:w="855" w:type="dxa"/>
            <w:vMerge w:val="restart"/>
            <w:tcBorders>
              <w:top w:val="single" w:sz="4" w:space="0" w:color="auto"/>
              <w:left w:val="nil"/>
              <w:right w:val="single" w:sz="4" w:space="0" w:color="auto"/>
            </w:tcBorders>
            <w:shd w:val="clear" w:color="auto" w:fill="FF0000"/>
          </w:tcPr>
          <w:p w14:paraId="63A96114" w14:textId="77777777" w:rsidR="00277D88" w:rsidRPr="00277D88" w:rsidRDefault="00277D88" w:rsidP="00277D88">
            <w:pPr>
              <w:spacing w:after="0" w:line="240" w:lineRule="auto"/>
              <w:rPr>
                <w:rFonts w:eastAsia="Times New Roman"/>
                <w:color w:val="000000"/>
                <w:sz w:val="20"/>
                <w:szCs w:val="20"/>
                <w:lang w:eastAsia="sk-SK"/>
              </w:rPr>
            </w:pPr>
          </w:p>
        </w:tc>
      </w:tr>
      <w:tr w:rsidR="00277D88" w:rsidRPr="00277D88" w14:paraId="5CC7C5D2" w14:textId="77777777" w:rsidTr="004E1E05">
        <w:trPr>
          <w:trHeight w:val="829"/>
        </w:trPr>
        <w:tc>
          <w:tcPr>
            <w:tcW w:w="320" w:type="dxa"/>
            <w:tcBorders>
              <w:top w:val="nil"/>
              <w:left w:val="single" w:sz="8" w:space="0" w:color="auto"/>
              <w:bottom w:val="single" w:sz="4" w:space="0" w:color="auto"/>
              <w:right w:val="nil"/>
            </w:tcBorders>
            <w:shd w:val="clear" w:color="auto" w:fill="auto"/>
            <w:vAlign w:val="center"/>
            <w:hideMark/>
          </w:tcPr>
          <w:p w14:paraId="7B2EDB97" w14:textId="77777777" w:rsidR="00277D88" w:rsidRPr="00277D88" w:rsidRDefault="00277D88" w:rsidP="00277D88">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single" w:sz="4" w:space="0" w:color="auto"/>
              <w:bottom w:val="single" w:sz="4" w:space="0" w:color="auto"/>
              <w:right w:val="single" w:sz="4" w:space="0" w:color="auto"/>
            </w:tcBorders>
            <w:shd w:val="clear" w:color="auto" w:fill="auto"/>
            <w:hideMark/>
          </w:tcPr>
          <w:p w14:paraId="4FAB2D0F" w14:textId="77777777" w:rsidR="00277D88" w:rsidRPr="00277D88" w:rsidRDefault="00277D88"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zverejnená výzva na predkladanie ponúk alebo zverejnené oznámenie o vyhlásení VO/súťaže návrhov, zverejnená výzva na rokovanie (v elektronickej forme) v Úradnom vestníku EÚ (nadlimitná zákazka) a Vestníku ÚVO,</w:t>
            </w:r>
          </w:p>
        </w:tc>
        <w:tc>
          <w:tcPr>
            <w:tcW w:w="870" w:type="dxa"/>
            <w:vMerge/>
            <w:tcBorders>
              <w:left w:val="single" w:sz="4" w:space="0" w:color="auto"/>
              <w:right w:val="single" w:sz="4" w:space="0" w:color="auto"/>
            </w:tcBorders>
            <w:shd w:val="clear" w:color="auto" w:fill="FFFF00"/>
          </w:tcPr>
          <w:p w14:paraId="74EC865E" w14:textId="77777777" w:rsidR="00277D88" w:rsidRPr="00277D88" w:rsidRDefault="00277D88" w:rsidP="00277D88">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14:paraId="30EBAFE6" w14:textId="77777777" w:rsidR="00277D88" w:rsidRPr="00277D88" w:rsidRDefault="00277D88" w:rsidP="00277D88">
            <w:pPr>
              <w:spacing w:after="0" w:line="240" w:lineRule="auto"/>
              <w:rPr>
                <w:rFonts w:eastAsia="Times New Roman"/>
                <w:color w:val="000000"/>
                <w:sz w:val="20"/>
                <w:szCs w:val="20"/>
                <w:lang w:eastAsia="sk-SK"/>
              </w:rPr>
            </w:pPr>
          </w:p>
        </w:tc>
      </w:tr>
      <w:tr w:rsidR="00277D88" w:rsidRPr="00277D88" w14:paraId="7B165A91" w14:textId="77777777" w:rsidTr="004E1E05">
        <w:trPr>
          <w:trHeight w:val="983"/>
        </w:trPr>
        <w:tc>
          <w:tcPr>
            <w:tcW w:w="320" w:type="dxa"/>
            <w:tcBorders>
              <w:top w:val="nil"/>
              <w:left w:val="single" w:sz="8" w:space="0" w:color="auto"/>
              <w:bottom w:val="single" w:sz="4" w:space="0" w:color="auto"/>
              <w:right w:val="nil"/>
            </w:tcBorders>
            <w:shd w:val="clear" w:color="auto" w:fill="auto"/>
            <w:vAlign w:val="center"/>
            <w:hideMark/>
          </w:tcPr>
          <w:p w14:paraId="76FCFD20" w14:textId="77777777" w:rsidR="00277D88" w:rsidRPr="00277D88" w:rsidRDefault="00277D88" w:rsidP="00277D88">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single" w:sz="4" w:space="0" w:color="auto"/>
              <w:bottom w:val="single" w:sz="4" w:space="0" w:color="auto"/>
              <w:right w:val="single" w:sz="4" w:space="0" w:color="auto"/>
            </w:tcBorders>
            <w:shd w:val="clear" w:color="auto" w:fill="auto"/>
            <w:hideMark/>
          </w:tcPr>
          <w:p w14:paraId="6287ADC8" w14:textId="77777777" w:rsidR="00277D88" w:rsidRPr="00277D88" w:rsidRDefault="00277D88" w:rsidP="008B6A1A">
            <w:pPr>
              <w:spacing w:after="0" w:line="240" w:lineRule="auto"/>
              <w:jc w:val="both"/>
              <w:rPr>
                <w:rFonts w:eastAsia="Times New Roman"/>
                <w:sz w:val="20"/>
                <w:szCs w:val="20"/>
                <w:lang w:eastAsia="sk-SK"/>
              </w:rPr>
            </w:pPr>
            <w:r w:rsidRPr="00277D88">
              <w:rPr>
                <w:rFonts w:eastAsia="Times New Roman"/>
                <w:sz w:val="20"/>
                <w:szCs w:val="20"/>
                <w:lang w:eastAsia="sk-SK"/>
              </w:rPr>
              <w:t xml:space="preserve">schválené/zverejnené súťažné podklady/súťažné podmienky, dôkaz o zverejnení SP v profile verejného obstarávateľa, alebo doručí internetovú adresu, na ktorej sú dokumenty a informácie bezodplatne a neobmedzene dostupné (relevantné ak sa neuplatňuje § 43 ods. 3-5 ZVO) </w:t>
            </w:r>
          </w:p>
        </w:tc>
        <w:tc>
          <w:tcPr>
            <w:tcW w:w="870" w:type="dxa"/>
            <w:vMerge/>
            <w:tcBorders>
              <w:left w:val="single" w:sz="4" w:space="0" w:color="auto"/>
              <w:bottom w:val="single" w:sz="4" w:space="0" w:color="auto"/>
              <w:right w:val="single" w:sz="4" w:space="0" w:color="auto"/>
            </w:tcBorders>
            <w:shd w:val="clear" w:color="auto" w:fill="FFFF00"/>
          </w:tcPr>
          <w:p w14:paraId="0A22C6EC" w14:textId="77777777" w:rsidR="00277D88" w:rsidRPr="00277D88" w:rsidRDefault="00277D88" w:rsidP="00277D88">
            <w:pPr>
              <w:spacing w:after="0" w:line="240" w:lineRule="auto"/>
              <w:rPr>
                <w:rFonts w:eastAsia="Times New Roman"/>
                <w:sz w:val="20"/>
                <w:szCs w:val="20"/>
                <w:lang w:eastAsia="sk-SK"/>
              </w:rPr>
            </w:pPr>
          </w:p>
        </w:tc>
        <w:tc>
          <w:tcPr>
            <w:tcW w:w="855" w:type="dxa"/>
            <w:vMerge/>
            <w:tcBorders>
              <w:left w:val="single" w:sz="4" w:space="0" w:color="auto"/>
              <w:bottom w:val="single" w:sz="4" w:space="0" w:color="auto"/>
              <w:right w:val="single" w:sz="4" w:space="0" w:color="auto"/>
            </w:tcBorders>
            <w:shd w:val="clear" w:color="auto" w:fill="FF0000"/>
          </w:tcPr>
          <w:p w14:paraId="73360979" w14:textId="77777777" w:rsidR="00277D88" w:rsidRPr="00277D88" w:rsidRDefault="00277D88" w:rsidP="00277D88">
            <w:pPr>
              <w:spacing w:after="0" w:line="240" w:lineRule="auto"/>
              <w:rPr>
                <w:rFonts w:eastAsia="Times New Roman"/>
                <w:sz w:val="20"/>
                <w:szCs w:val="20"/>
                <w:lang w:eastAsia="sk-SK"/>
              </w:rPr>
            </w:pPr>
          </w:p>
        </w:tc>
      </w:tr>
      <w:tr w:rsidR="001A553A" w:rsidRPr="00277D88" w14:paraId="52909111" w14:textId="77777777" w:rsidTr="004E1E05">
        <w:trPr>
          <w:trHeight w:val="600"/>
        </w:trPr>
        <w:tc>
          <w:tcPr>
            <w:tcW w:w="320" w:type="dxa"/>
            <w:tcBorders>
              <w:top w:val="nil"/>
              <w:left w:val="single" w:sz="8" w:space="0" w:color="auto"/>
              <w:bottom w:val="nil"/>
              <w:right w:val="nil"/>
            </w:tcBorders>
            <w:shd w:val="clear" w:color="000000" w:fill="BFBFBF"/>
            <w:vAlign w:val="center"/>
            <w:hideMark/>
          </w:tcPr>
          <w:p w14:paraId="239D775F" w14:textId="77777777" w:rsidR="00277D88" w:rsidRPr="00277D88" w:rsidRDefault="00277D88" w:rsidP="00277D88">
            <w:pPr>
              <w:spacing w:after="0" w:line="240" w:lineRule="auto"/>
              <w:rPr>
                <w:rFonts w:eastAsia="Times New Roman"/>
                <w:b/>
                <w:bCs/>
                <w:sz w:val="20"/>
                <w:szCs w:val="20"/>
                <w:lang w:eastAsia="sk-SK"/>
              </w:rPr>
            </w:pPr>
            <w:r w:rsidRPr="00277D88">
              <w:rPr>
                <w:rFonts w:eastAsia="Times New Roman"/>
                <w:b/>
                <w:bCs/>
                <w:sz w:val="20"/>
                <w:szCs w:val="20"/>
                <w:lang w:eastAsia="sk-SK"/>
              </w:rPr>
              <w:t xml:space="preserve">B. </w:t>
            </w:r>
          </w:p>
        </w:tc>
        <w:tc>
          <w:tcPr>
            <w:tcW w:w="7325"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6AF93361" w14:textId="77777777" w:rsidR="00277D88" w:rsidRPr="00277D88" w:rsidRDefault="00277D88" w:rsidP="00277D88">
            <w:pPr>
              <w:spacing w:after="0" w:line="240" w:lineRule="auto"/>
              <w:jc w:val="center"/>
              <w:rPr>
                <w:rFonts w:eastAsia="Times New Roman"/>
                <w:b/>
                <w:bCs/>
                <w:sz w:val="20"/>
                <w:szCs w:val="20"/>
                <w:lang w:eastAsia="sk-SK"/>
              </w:rPr>
            </w:pPr>
            <w:r w:rsidRPr="00277D88">
              <w:rPr>
                <w:rFonts w:eastAsia="Times New Roman"/>
                <w:b/>
                <w:bCs/>
                <w:sz w:val="20"/>
                <w:szCs w:val="20"/>
                <w:lang w:eastAsia="sk-SK"/>
              </w:rPr>
              <w:t>Dokumentácia po ukončení vyhodnotenia ponúk predložených uchádzačmi a pred podpisom zmluvy s úspešným uchádzačom</w:t>
            </w:r>
          </w:p>
        </w:tc>
        <w:tc>
          <w:tcPr>
            <w:tcW w:w="870" w:type="dxa"/>
            <w:tcBorders>
              <w:top w:val="single" w:sz="4" w:space="0" w:color="auto"/>
              <w:left w:val="single" w:sz="4" w:space="0" w:color="auto"/>
              <w:bottom w:val="single" w:sz="4" w:space="0" w:color="auto"/>
              <w:right w:val="single" w:sz="4" w:space="0" w:color="auto"/>
            </w:tcBorders>
            <w:shd w:val="clear" w:color="000000" w:fill="BFBFBF"/>
          </w:tcPr>
          <w:p w14:paraId="7534EF18" w14:textId="77777777" w:rsidR="00277D88" w:rsidRPr="00277D88" w:rsidRDefault="00277D88" w:rsidP="00277D88">
            <w:pPr>
              <w:spacing w:after="0" w:line="240" w:lineRule="auto"/>
              <w:jc w:val="center"/>
              <w:rPr>
                <w:rFonts w:eastAsia="Times New Roman"/>
                <w:b/>
                <w:bCs/>
                <w:sz w:val="20"/>
                <w:szCs w:val="20"/>
                <w:lang w:eastAsia="sk-SK"/>
              </w:rPr>
            </w:pPr>
          </w:p>
        </w:tc>
        <w:tc>
          <w:tcPr>
            <w:tcW w:w="855" w:type="dxa"/>
            <w:tcBorders>
              <w:top w:val="single" w:sz="4" w:space="0" w:color="auto"/>
              <w:left w:val="single" w:sz="4" w:space="0" w:color="auto"/>
              <w:bottom w:val="single" w:sz="4" w:space="0" w:color="auto"/>
              <w:right w:val="single" w:sz="4" w:space="0" w:color="auto"/>
            </w:tcBorders>
            <w:shd w:val="clear" w:color="000000" w:fill="BFBFBF"/>
          </w:tcPr>
          <w:p w14:paraId="0AC56A6D" w14:textId="77777777" w:rsidR="00277D88" w:rsidRPr="00277D88" w:rsidRDefault="00277D88" w:rsidP="00277D88">
            <w:pPr>
              <w:spacing w:after="0" w:line="240" w:lineRule="auto"/>
              <w:jc w:val="center"/>
              <w:rPr>
                <w:rFonts w:eastAsia="Times New Roman"/>
                <w:b/>
                <w:bCs/>
                <w:sz w:val="20"/>
                <w:szCs w:val="20"/>
                <w:lang w:eastAsia="sk-SK"/>
              </w:rPr>
            </w:pPr>
          </w:p>
        </w:tc>
      </w:tr>
      <w:tr w:rsidR="001A553A" w:rsidRPr="00277D88" w14:paraId="6D2D922F" w14:textId="77777777" w:rsidTr="004E1E05">
        <w:trPr>
          <w:trHeight w:val="650"/>
        </w:trPr>
        <w:tc>
          <w:tcPr>
            <w:tcW w:w="320" w:type="dxa"/>
            <w:tcBorders>
              <w:top w:val="single" w:sz="4" w:space="0" w:color="auto"/>
              <w:left w:val="single" w:sz="8" w:space="0" w:color="auto"/>
              <w:bottom w:val="single" w:sz="4" w:space="0" w:color="auto"/>
              <w:right w:val="nil"/>
            </w:tcBorders>
            <w:shd w:val="clear" w:color="auto" w:fill="auto"/>
            <w:hideMark/>
          </w:tcPr>
          <w:p w14:paraId="0F1A1F3B"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single" w:sz="4" w:space="0" w:color="auto"/>
              <w:bottom w:val="single" w:sz="4" w:space="0" w:color="auto"/>
              <w:right w:val="single" w:sz="4" w:space="0" w:color="auto"/>
            </w:tcBorders>
            <w:shd w:val="clear" w:color="auto" w:fill="auto"/>
            <w:hideMark/>
          </w:tcPr>
          <w:p w14:paraId="782CDD0B" w14:textId="77777777"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zverejnenú dodatočnú zmenu / redakčnú opravu oznámenia o vyhlásení verejného obstarávania/zverejnené oznámenie o dodatočných informáciách, informáciách o neukončenom konaní (ak relevantné)</w:t>
            </w:r>
          </w:p>
        </w:tc>
        <w:tc>
          <w:tcPr>
            <w:tcW w:w="870" w:type="dxa"/>
            <w:vMerge w:val="restart"/>
            <w:tcBorders>
              <w:top w:val="single" w:sz="4" w:space="0" w:color="auto"/>
              <w:left w:val="single" w:sz="4" w:space="0" w:color="auto"/>
              <w:right w:val="single" w:sz="4" w:space="0" w:color="auto"/>
            </w:tcBorders>
            <w:shd w:val="clear" w:color="auto" w:fill="FFC000"/>
            <w:textDirection w:val="btLr"/>
          </w:tcPr>
          <w:p w14:paraId="6C28DB31" w14:textId="77777777" w:rsidR="001A553A" w:rsidRPr="001A553A" w:rsidRDefault="001A553A" w:rsidP="001A553A">
            <w:pPr>
              <w:spacing w:after="0" w:line="240" w:lineRule="auto"/>
              <w:ind w:left="113" w:right="113"/>
              <w:jc w:val="center"/>
              <w:rPr>
                <w:rFonts w:eastAsia="Times New Roman"/>
                <w:b/>
                <w:color w:val="000000"/>
                <w:sz w:val="44"/>
                <w:szCs w:val="44"/>
                <w:lang w:eastAsia="sk-SK"/>
              </w:rPr>
            </w:pPr>
            <w:r w:rsidRPr="001A553A">
              <w:rPr>
                <w:rFonts w:eastAsia="Times New Roman"/>
                <w:b/>
                <w:color w:val="000000"/>
                <w:sz w:val="44"/>
                <w:szCs w:val="44"/>
                <w:lang w:eastAsia="sk-SK"/>
              </w:rPr>
              <w:t>2.ex-ante kontrola</w:t>
            </w:r>
          </w:p>
        </w:tc>
        <w:tc>
          <w:tcPr>
            <w:tcW w:w="855" w:type="dxa"/>
            <w:vMerge w:val="restart"/>
            <w:tcBorders>
              <w:top w:val="single" w:sz="4" w:space="0" w:color="auto"/>
              <w:left w:val="single" w:sz="4" w:space="0" w:color="auto"/>
              <w:right w:val="single" w:sz="4" w:space="0" w:color="auto"/>
            </w:tcBorders>
            <w:shd w:val="clear" w:color="auto" w:fill="FF0000"/>
            <w:textDirection w:val="btLr"/>
          </w:tcPr>
          <w:p w14:paraId="766DCBBA" w14:textId="77777777" w:rsidR="001A553A" w:rsidRPr="001A553A" w:rsidRDefault="001A553A" w:rsidP="001A553A">
            <w:pPr>
              <w:spacing w:after="0" w:line="240" w:lineRule="auto"/>
              <w:ind w:left="113" w:right="113"/>
              <w:rPr>
                <w:rFonts w:eastAsia="Times New Roman"/>
                <w:b/>
                <w:color w:val="000000"/>
                <w:sz w:val="44"/>
                <w:szCs w:val="44"/>
                <w:lang w:eastAsia="sk-SK"/>
              </w:rPr>
            </w:pPr>
            <w:r w:rsidRPr="001A553A">
              <w:rPr>
                <w:rFonts w:eastAsia="Times New Roman"/>
                <w:b/>
                <w:color w:val="000000"/>
                <w:sz w:val="44"/>
                <w:szCs w:val="44"/>
                <w:lang w:eastAsia="sk-SK"/>
              </w:rPr>
              <w:t>Štandardná ex-post kontrola</w:t>
            </w:r>
          </w:p>
        </w:tc>
      </w:tr>
      <w:tr w:rsidR="001A553A" w:rsidRPr="00277D88" w14:paraId="2896999A" w14:textId="77777777" w:rsidTr="004E1E05">
        <w:trPr>
          <w:trHeight w:val="987"/>
        </w:trPr>
        <w:tc>
          <w:tcPr>
            <w:tcW w:w="320" w:type="dxa"/>
            <w:tcBorders>
              <w:top w:val="nil"/>
              <w:left w:val="single" w:sz="8" w:space="0" w:color="auto"/>
              <w:bottom w:val="single" w:sz="4" w:space="0" w:color="auto"/>
              <w:right w:val="single" w:sz="4" w:space="0" w:color="auto"/>
            </w:tcBorders>
            <w:shd w:val="clear" w:color="auto" w:fill="auto"/>
            <w:hideMark/>
          </w:tcPr>
          <w:p w14:paraId="084DF968"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3265C6A6" w14:textId="77777777"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 xml:space="preserve">žiadosti o vysvetlenie súťažných podkladov / súťažných podmienok a vysvetlenie zaslané záujemcom / uchádzačom, resp. súhrn otázok a odpovedí z procesu vysvetľovania, vrátane preukázania doručenia, zverejnené odpovede na žiadosti o vysvetlenie / úpravy súťažných podkladov v profile verejného obstarávateľa; </w:t>
            </w:r>
          </w:p>
        </w:tc>
        <w:tc>
          <w:tcPr>
            <w:tcW w:w="870" w:type="dxa"/>
            <w:vMerge/>
            <w:tcBorders>
              <w:left w:val="single" w:sz="4" w:space="0" w:color="auto"/>
              <w:right w:val="single" w:sz="4" w:space="0" w:color="auto"/>
            </w:tcBorders>
            <w:shd w:val="clear" w:color="auto" w:fill="FFC000"/>
          </w:tcPr>
          <w:p w14:paraId="0582AD2B" w14:textId="77777777" w:rsidR="001A553A" w:rsidRPr="00277D88" w:rsidRDefault="001A553A" w:rsidP="001A553A">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14:paraId="0139FC74"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7E6C0C37" w14:textId="77777777" w:rsidTr="004E1E05">
        <w:trPr>
          <w:trHeight w:val="703"/>
        </w:trPr>
        <w:tc>
          <w:tcPr>
            <w:tcW w:w="320" w:type="dxa"/>
            <w:tcBorders>
              <w:top w:val="nil"/>
              <w:left w:val="single" w:sz="8" w:space="0" w:color="auto"/>
              <w:bottom w:val="single" w:sz="4" w:space="0" w:color="auto"/>
              <w:right w:val="single" w:sz="4" w:space="0" w:color="auto"/>
            </w:tcBorders>
            <w:shd w:val="clear" w:color="auto" w:fill="auto"/>
            <w:hideMark/>
          </w:tcPr>
          <w:p w14:paraId="348F69E9"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7CDEE120" w14:textId="77777777"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dodatočne upravené aktualizované súťažné podklady (napr. z dôvodu vysvetľovania), ktoré boli poskytnuté uchádzačom v lehote na vyžiadanie súťažných podkladov (ak relevantné)</w:t>
            </w:r>
          </w:p>
        </w:tc>
        <w:tc>
          <w:tcPr>
            <w:tcW w:w="870" w:type="dxa"/>
            <w:vMerge/>
            <w:tcBorders>
              <w:left w:val="single" w:sz="4" w:space="0" w:color="auto"/>
              <w:right w:val="single" w:sz="4" w:space="0" w:color="auto"/>
            </w:tcBorders>
            <w:shd w:val="clear" w:color="auto" w:fill="FFC000"/>
          </w:tcPr>
          <w:p w14:paraId="0D6F8A24" w14:textId="77777777" w:rsidR="001A553A" w:rsidRPr="00277D88" w:rsidRDefault="001A553A" w:rsidP="001A553A">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14:paraId="0B134C8A"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5ACD9562" w14:textId="77777777" w:rsidTr="004E1E05">
        <w:trPr>
          <w:trHeight w:val="270"/>
        </w:trPr>
        <w:tc>
          <w:tcPr>
            <w:tcW w:w="320" w:type="dxa"/>
            <w:tcBorders>
              <w:top w:val="nil"/>
              <w:left w:val="single" w:sz="8" w:space="0" w:color="auto"/>
              <w:bottom w:val="single" w:sz="4" w:space="0" w:color="auto"/>
              <w:right w:val="single" w:sz="4" w:space="0" w:color="auto"/>
            </w:tcBorders>
            <w:shd w:val="clear" w:color="auto" w:fill="auto"/>
            <w:hideMark/>
          </w:tcPr>
          <w:p w14:paraId="121DA221"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15E1811E" w14:textId="77777777"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evidencia záujemcov, ktorým boli poskytnuté súťažné podklady</w:t>
            </w:r>
          </w:p>
        </w:tc>
        <w:tc>
          <w:tcPr>
            <w:tcW w:w="870" w:type="dxa"/>
            <w:vMerge/>
            <w:tcBorders>
              <w:left w:val="single" w:sz="4" w:space="0" w:color="auto"/>
              <w:right w:val="single" w:sz="4" w:space="0" w:color="auto"/>
            </w:tcBorders>
            <w:shd w:val="clear" w:color="auto" w:fill="FFC000"/>
          </w:tcPr>
          <w:p w14:paraId="07230710" w14:textId="77777777" w:rsidR="001A553A" w:rsidRPr="00277D88" w:rsidRDefault="001A553A" w:rsidP="001A553A">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14:paraId="65D295E6"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45C315D1" w14:textId="77777777" w:rsidTr="004E1E05">
        <w:trPr>
          <w:trHeight w:val="540"/>
        </w:trPr>
        <w:tc>
          <w:tcPr>
            <w:tcW w:w="320" w:type="dxa"/>
            <w:tcBorders>
              <w:top w:val="nil"/>
              <w:left w:val="single" w:sz="8" w:space="0" w:color="auto"/>
              <w:bottom w:val="single" w:sz="4" w:space="0" w:color="auto"/>
              <w:right w:val="single" w:sz="4" w:space="0" w:color="auto"/>
            </w:tcBorders>
            <w:shd w:val="clear" w:color="auto" w:fill="auto"/>
            <w:hideMark/>
          </w:tcPr>
          <w:p w14:paraId="1BE8C1F8"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4B661A1D" w14:textId="77777777"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evidencia predložených ponúk, príp</w:t>
            </w:r>
            <w:r w:rsidR="008B6A1A">
              <w:rPr>
                <w:rFonts w:eastAsia="Times New Roman"/>
                <w:color w:val="000000"/>
                <w:sz w:val="20"/>
                <w:szCs w:val="20"/>
                <w:lang w:eastAsia="sk-SK"/>
              </w:rPr>
              <w:t>adne</w:t>
            </w:r>
            <w:r w:rsidRPr="00277D88">
              <w:rPr>
                <w:rFonts w:eastAsia="Times New Roman"/>
                <w:color w:val="000000"/>
                <w:sz w:val="20"/>
                <w:szCs w:val="20"/>
                <w:lang w:eastAsia="sk-SK"/>
              </w:rPr>
              <w:t xml:space="preserve"> potvrdenie o</w:t>
            </w:r>
            <w:r w:rsidR="008B6A1A">
              <w:rPr>
                <w:rFonts w:eastAsia="Times New Roman"/>
                <w:color w:val="000000"/>
                <w:sz w:val="20"/>
                <w:szCs w:val="20"/>
                <w:lang w:eastAsia="sk-SK"/>
              </w:rPr>
              <w:t xml:space="preserve"> vrátení </w:t>
            </w:r>
            <w:r w:rsidRPr="00277D88">
              <w:rPr>
                <w:rFonts w:eastAsia="Times New Roman"/>
                <w:color w:val="000000"/>
                <w:sz w:val="20"/>
                <w:szCs w:val="20"/>
                <w:lang w:eastAsia="sk-SK"/>
              </w:rPr>
              <w:t>ponúk</w:t>
            </w:r>
            <w:r w:rsidR="008B6A1A">
              <w:rPr>
                <w:rFonts w:eastAsia="Times New Roman"/>
                <w:color w:val="000000"/>
                <w:sz w:val="20"/>
                <w:szCs w:val="20"/>
                <w:lang w:eastAsia="sk-SK"/>
              </w:rPr>
              <w:t>, nakoľko neboli predložené prostredníctvom informačného systému</w:t>
            </w:r>
          </w:p>
        </w:tc>
        <w:tc>
          <w:tcPr>
            <w:tcW w:w="870" w:type="dxa"/>
            <w:vMerge/>
            <w:tcBorders>
              <w:left w:val="single" w:sz="4" w:space="0" w:color="auto"/>
              <w:right w:val="single" w:sz="4" w:space="0" w:color="auto"/>
            </w:tcBorders>
            <w:shd w:val="clear" w:color="auto" w:fill="FFC000"/>
          </w:tcPr>
          <w:p w14:paraId="2704AE44" w14:textId="77777777" w:rsidR="001A553A" w:rsidRPr="00277D88" w:rsidRDefault="001A553A" w:rsidP="001A553A">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14:paraId="799E3779"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46C158E3" w14:textId="77777777" w:rsidTr="004E1E05">
        <w:trPr>
          <w:trHeight w:val="285"/>
        </w:trPr>
        <w:tc>
          <w:tcPr>
            <w:tcW w:w="320" w:type="dxa"/>
            <w:tcBorders>
              <w:top w:val="nil"/>
              <w:left w:val="single" w:sz="8" w:space="0" w:color="auto"/>
              <w:bottom w:val="single" w:sz="4" w:space="0" w:color="auto"/>
              <w:right w:val="single" w:sz="4" w:space="0" w:color="auto"/>
            </w:tcBorders>
            <w:shd w:val="clear" w:color="auto" w:fill="auto"/>
            <w:hideMark/>
          </w:tcPr>
          <w:p w14:paraId="6828CC50"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00330DA8" w14:textId="77777777"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doklad o zriadení komisie na vyhodnotenie ponúk</w:t>
            </w:r>
          </w:p>
        </w:tc>
        <w:tc>
          <w:tcPr>
            <w:tcW w:w="870" w:type="dxa"/>
            <w:vMerge/>
            <w:tcBorders>
              <w:left w:val="single" w:sz="4" w:space="0" w:color="auto"/>
              <w:right w:val="single" w:sz="4" w:space="0" w:color="auto"/>
            </w:tcBorders>
            <w:shd w:val="clear" w:color="auto" w:fill="FFC000"/>
          </w:tcPr>
          <w:p w14:paraId="419F8B6C" w14:textId="77777777" w:rsidR="001A553A" w:rsidRPr="00277D88" w:rsidRDefault="001A553A" w:rsidP="001A553A">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14:paraId="20B47A37"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40088BDC" w14:textId="77777777" w:rsidTr="004E1E05">
        <w:trPr>
          <w:trHeight w:val="461"/>
        </w:trPr>
        <w:tc>
          <w:tcPr>
            <w:tcW w:w="320" w:type="dxa"/>
            <w:tcBorders>
              <w:top w:val="nil"/>
              <w:left w:val="single" w:sz="8" w:space="0" w:color="auto"/>
              <w:bottom w:val="single" w:sz="4" w:space="0" w:color="auto"/>
              <w:right w:val="single" w:sz="4" w:space="0" w:color="auto"/>
            </w:tcBorders>
            <w:shd w:val="clear" w:color="auto" w:fill="auto"/>
            <w:hideMark/>
          </w:tcPr>
          <w:p w14:paraId="027BCC31"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62553177" w14:textId="77777777"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menovací dekréty členov komisie, vyhlásenie ku konfliktu záujmov členov komisie (ak nie je súčasťou ČV člena komisie)</w:t>
            </w:r>
          </w:p>
        </w:tc>
        <w:tc>
          <w:tcPr>
            <w:tcW w:w="870" w:type="dxa"/>
            <w:vMerge/>
            <w:tcBorders>
              <w:left w:val="single" w:sz="4" w:space="0" w:color="auto"/>
              <w:right w:val="single" w:sz="4" w:space="0" w:color="auto"/>
            </w:tcBorders>
            <w:shd w:val="clear" w:color="auto" w:fill="FFC000"/>
          </w:tcPr>
          <w:p w14:paraId="79578EE0" w14:textId="77777777" w:rsidR="001A553A" w:rsidRPr="00277D88" w:rsidRDefault="001A553A" w:rsidP="001A553A">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14:paraId="2F1126C1"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6AA7E3FF" w14:textId="77777777" w:rsidTr="004E1E05">
        <w:trPr>
          <w:trHeight w:val="681"/>
        </w:trPr>
        <w:tc>
          <w:tcPr>
            <w:tcW w:w="320" w:type="dxa"/>
            <w:tcBorders>
              <w:top w:val="nil"/>
              <w:left w:val="single" w:sz="8" w:space="0" w:color="auto"/>
              <w:bottom w:val="single" w:sz="4" w:space="0" w:color="auto"/>
              <w:right w:val="single" w:sz="4" w:space="0" w:color="auto"/>
            </w:tcBorders>
            <w:shd w:val="clear" w:color="auto" w:fill="auto"/>
            <w:hideMark/>
          </w:tcPr>
          <w:p w14:paraId="22EA5748"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13232F43" w14:textId="77777777" w:rsidR="001A553A" w:rsidRPr="00277D88" w:rsidRDefault="00C138E2" w:rsidP="008B6A1A">
            <w:pPr>
              <w:spacing w:after="0" w:line="240" w:lineRule="auto"/>
              <w:jc w:val="both"/>
              <w:rPr>
                <w:rFonts w:eastAsia="Times New Roman"/>
                <w:color w:val="000000"/>
                <w:sz w:val="20"/>
                <w:szCs w:val="20"/>
                <w:lang w:eastAsia="sk-SK"/>
              </w:rPr>
            </w:pPr>
            <w:hyperlink r:id="rId21" w:anchor="RANGE!_ftn3" w:history="1">
              <w:r w:rsidR="001A553A" w:rsidRPr="00277D88">
                <w:rPr>
                  <w:rFonts w:eastAsia="Times New Roman"/>
                  <w:color w:val="000000"/>
                  <w:sz w:val="20"/>
                  <w:szCs w:val="20"/>
                  <w:lang w:eastAsia="sk-SK"/>
                </w:rPr>
                <w:t>čestné vyhlásenia členov komisie, resp. poroty, vrátane prehlásenia alebo dokladov preukazujúcich ich vzdelanie a odbornú prax v predmete zákazky; čestné vyhlásenie podľa § 51 ods. 6 ZVO</w:t>
              </w:r>
            </w:hyperlink>
          </w:p>
        </w:tc>
        <w:tc>
          <w:tcPr>
            <w:tcW w:w="870" w:type="dxa"/>
            <w:vMerge/>
            <w:tcBorders>
              <w:left w:val="single" w:sz="4" w:space="0" w:color="auto"/>
              <w:right w:val="single" w:sz="4" w:space="0" w:color="auto"/>
            </w:tcBorders>
            <w:shd w:val="clear" w:color="auto" w:fill="FFC000"/>
          </w:tcPr>
          <w:p w14:paraId="47D8E978" w14:textId="77777777" w:rsidR="001A553A" w:rsidRPr="00277D88" w:rsidRDefault="001A553A" w:rsidP="001A553A">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14:paraId="6781690C"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7FCF093F" w14:textId="77777777" w:rsidTr="004E1E05">
        <w:trPr>
          <w:trHeight w:val="339"/>
        </w:trPr>
        <w:tc>
          <w:tcPr>
            <w:tcW w:w="320" w:type="dxa"/>
            <w:tcBorders>
              <w:top w:val="nil"/>
              <w:left w:val="single" w:sz="8" w:space="0" w:color="auto"/>
              <w:bottom w:val="single" w:sz="4" w:space="0" w:color="auto"/>
              <w:right w:val="single" w:sz="4" w:space="0" w:color="auto"/>
            </w:tcBorders>
            <w:shd w:val="clear" w:color="auto" w:fill="auto"/>
            <w:hideMark/>
          </w:tcPr>
          <w:p w14:paraId="45E2AA64"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23AFA8BA" w14:textId="77777777"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zverejnenie informácie o otváraní ponúk (časti „ Ostatné“ a časti „Kritériá„) v profile verejného obstarávateľa (ak relevantné)</w:t>
            </w:r>
          </w:p>
        </w:tc>
        <w:tc>
          <w:tcPr>
            <w:tcW w:w="870" w:type="dxa"/>
            <w:vMerge/>
            <w:tcBorders>
              <w:left w:val="single" w:sz="4" w:space="0" w:color="auto"/>
              <w:right w:val="single" w:sz="4" w:space="0" w:color="auto"/>
            </w:tcBorders>
            <w:shd w:val="clear" w:color="auto" w:fill="FFC000"/>
          </w:tcPr>
          <w:p w14:paraId="24E8BEB7" w14:textId="77777777" w:rsidR="001A553A" w:rsidRPr="00277D88" w:rsidRDefault="001A553A" w:rsidP="001A553A">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14:paraId="0FE92F7A"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2C0320CA" w14:textId="77777777" w:rsidTr="004E1E05">
        <w:trPr>
          <w:trHeight w:val="487"/>
        </w:trPr>
        <w:tc>
          <w:tcPr>
            <w:tcW w:w="320" w:type="dxa"/>
            <w:tcBorders>
              <w:top w:val="nil"/>
              <w:left w:val="single" w:sz="8" w:space="0" w:color="auto"/>
              <w:bottom w:val="single" w:sz="4" w:space="0" w:color="auto"/>
              <w:right w:val="single" w:sz="4" w:space="0" w:color="auto"/>
            </w:tcBorders>
            <w:shd w:val="clear" w:color="auto" w:fill="auto"/>
            <w:hideMark/>
          </w:tcPr>
          <w:p w14:paraId="44A2C35A"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332D2B23" w14:textId="77777777" w:rsidR="001A553A" w:rsidRPr="00277D88" w:rsidRDefault="001A553A" w:rsidP="008B6A1A">
            <w:pPr>
              <w:spacing w:after="0" w:line="240" w:lineRule="auto"/>
              <w:jc w:val="both"/>
              <w:rPr>
                <w:rFonts w:eastAsia="Times New Roman"/>
                <w:sz w:val="20"/>
                <w:szCs w:val="20"/>
                <w:lang w:eastAsia="sk-SK"/>
              </w:rPr>
            </w:pPr>
            <w:r w:rsidRPr="00277D88">
              <w:rPr>
                <w:rFonts w:eastAsia="Times New Roman"/>
                <w:sz w:val="20"/>
                <w:szCs w:val="20"/>
                <w:lang w:eastAsia="sk-SK"/>
              </w:rPr>
              <w:t>zápisnica z otvárania, z vyhodnotenia splnenia podmienok účasti (§ 4</w:t>
            </w:r>
            <w:r w:rsidR="008B6A1A">
              <w:rPr>
                <w:rFonts w:eastAsia="Times New Roman"/>
                <w:sz w:val="20"/>
                <w:szCs w:val="20"/>
                <w:lang w:eastAsia="sk-SK"/>
              </w:rPr>
              <w:t>0</w:t>
            </w:r>
            <w:r w:rsidRPr="00277D88">
              <w:rPr>
                <w:rFonts w:eastAsia="Times New Roman"/>
                <w:sz w:val="20"/>
                <w:szCs w:val="20"/>
                <w:lang w:eastAsia="sk-SK"/>
              </w:rPr>
              <w:t xml:space="preserve"> ods. 12 ZVO)  a z vyhodnotenia časti ponúk označených ako „Ostatné“  vrátane prezenčných listín</w:t>
            </w:r>
          </w:p>
        </w:tc>
        <w:tc>
          <w:tcPr>
            <w:tcW w:w="870" w:type="dxa"/>
            <w:vMerge/>
            <w:tcBorders>
              <w:left w:val="single" w:sz="4" w:space="0" w:color="auto"/>
              <w:right w:val="single" w:sz="4" w:space="0" w:color="auto"/>
            </w:tcBorders>
            <w:shd w:val="clear" w:color="auto" w:fill="FFC000"/>
          </w:tcPr>
          <w:p w14:paraId="66DCB694" w14:textId="77777777" w:rsidR="001A553A" w:rsidRPr="00277D88" w:rsidRDefault="001A553A" w:rsidP="001A553A">
            <w:pPr>
              <w:spacing w:after="0" w:line="240" w:lineRule="auto"/>
              <w:rPr>
                <w:rFonts w:eastAsia="Times New Roman"/>
                <w:sz w:val="20"/>
                <w:szCs w:val="20"/>
                <w:lang w:eastAsia="sk-SK"/>
              </w:rPr>
            </w:pPr>
          </w:p>
        </w:tc>
        <w:tc>
          <w:tcPr>
            <w:tcW w:w="855" w:type="dxa"/>
            <w:vMerge/>
            <w:tcBorders>
              <w:left w:val="single" w:sz="4" w:space="0" w:color="auto"/>
              <w:right w:val="single" w:sz="4" w:space="0" w:color="auto"/>
            </w:tcBorders>
            <w:shd w:val="clear" w:color="auto" w:fill="FF0000"/>
          </w:tcPr>
          <w:p w14:paraId="3C5535F1" w14:textId="77777777" w:rsidR="001A553A" w:rsidRPr="00277D88" w:rsidRDefault="001A553A" w:rsidP="001A553A">
            <w:pPr>
              <w:spacing w:after="0" w:line="240" w:lineRule="auto"/>
              <w:rPr>
                <w:rFonts w:eastAsia="Times New Roman"/>
                <w:sz w:val="20"/>
                <w:szCs w:val="20"/>
                <w:lang w:eastAsia="sk-SK"/>
              </w:rPr>
            </w:pPr>
          </w:p>
        </w:tc>
      </w:tr>
      <w:tr w:rsidR="001A553A" w:rsidRPr="00277D88" w14:paraId="1BE4460E" w14:textId="77777777" w:rsidTr="004E1E05">
        <w:trPr>
          <w:trHeight w:val="409"/>
        </w:trPr>
        <w:tc>
          <w:tcPr>
            <w:tcW w:w="320" w:type="dxa"/>
            <w:tcBorders>
              <w:top w:val="nil"/>
              <w:left w:val="single" w:sz="8" w:space="0" w:color="auto"/>
              <w:bottom w:val="single" w:sz="4" w:space="0" w:color="auto"/>
              <w:right w:val="single" w:sz="4" w:space="0" w:color="auto"/>
            </w:tcBorders>
            <w:shd w:val="clear" w:color="auto" w:fill="auto"/>
            <w:hideMark/>
          </w:tcPr>
          <w:p w14:paraId="0F0DAEBE"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lastRenderedPageBreak/>
              <w:t>-</w:t>
            </w:r>
          </w:p>
        </w:tc>
        <w:tc>
          <w:tcPr>
            <w:tcW w:w="7325" w:type="dxa"/>
            <w:tcBorders>
              <w:top w:val="single" w:sz="4" w:space="0" w:color="auto"/>
              <w:left w:val="nil"/>
              <w:bottom w:val="single" w:sz="4" w:space="0" w:color="auto"/>
              <w:right w:val="single" w:sz="4" w:space="0" w:color="auto"/>
            </w:tcBorders>
            <w:shd w:val="clear" w:color="auto" w:fill="auto"/>
            <w:hideMark/>
          </w:tcPr>
          <w:p w14:paraId="1AF55BD5" w14:textId="77777777"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žiadosť o</w:t>
            </w:r>
            <w:r w:rsidR="008B6A1A">
              <w:rPr>
                <w:rFonts w:eastAsia="Times New Roman"/>
                <w:color w:val="000000"/>
                <w:sz w:val="20"/>
                <w:szCs w:val="20"/>
                <w:lang w:eastAsia="sk-SK"/>
              </w:rPr>
              <w:t> </w:t>
            </w:r>
            <w:r w:rsidRPr="00277D88">
              <w:rPr>
                <w:rFonts w:eastAsia="Times New Roman"/>
                <w:color w:val="000000"/>
                <w:sz w:val="20"/>
                <w:szCs w:val="20"/>
                <w:lang w:eastAsia="sk-SK"/>
              </w:rPr>
              <w:t>vysvetlenie</w:t>
            </w:r>
            <w:r w:rsidR="008B6A1A">
              <w:rPr>
                <w:rFonts w:eastAsia="Times New Roman"/>
                <w:color w:val="000000"/>
                <w:sz w:val="20"/>
                <w:szCs w:val="20"/>
                <w:lang w:eastAsia="sk-SK"/>
              </w:rPr>
              <w:t xml:space="preserve"> ponuky/ponúk (prípadne</w:t>
            </w:r>
            <w:r w:rsidRPr="00277D88">
              <w:rPr>
                <w:rFonts w:eastAsia="Times New Roman"/>
                <w:color w:val="000000"/>
                <w:sz w:val="20"/>
                <w:szCs w:val="20"/>
                <w:lang w:eastAsia="sk-SK"/>
              </w:rPr>
              <w:t xml:space="preserve"> časti ponuky „Ostatné“</w:t>
            </w:r>
            <w:r w:rsidR="008B6A1A">
              <w:rPr>
                <w:rFonts w:eastAsia="Times New Roman"/>
                <w:color w:val="000000"/>
                <w:sz w:val="20"/>
                <w:szCs w:val="20"/>
                <w:lang w:eastAsia="sk-SK"/>
              </w:rPr>
              <w:t xml:space="preserve"> – ak relevantné)</w:t>
            </w:r>
            <w:r w:rsidRPr="00277D88">
              <w:rPr>
                <w:rFonts w:eastAsia="Times New Roman"/>
                <w:color w:val="000000"/>
                <w:sz w:val="20"/>
                <w:szCs w:val="20"/>
                <w:lang w:eastAsia="sk-SK"/>
              </w:rPr>
              <w:t xml:space="preserve"> a doklad o doručení (ak relevantné)</w:t>
            </w:r>
          </w:p>
        </w:tc>
        <w:tc>
          <w:tcPr>
            <w:tcW w:w="870" w:type="dxa"/>
            <w:vMerge/>
            <w:tcBorders>
              <w:left w:val="single" w:sz="4" w:space="0" w:color="auto"/>
              <w:right w:val="single" w:sz="4" w:space="0" w:color="auto"/>
            </w:tcBorders>
            <w:shd w:val="clear" w:color="auto" w:fill="FFC000"/>
          </w:tcPr>
          <w:p w14:paraId="51D0C5AE" w14:textId="77777777" w:rsidR="001A553A" w:rsidRPr="00277D88" w:rsidRDefault="001A553A" w:rsidP="001A553A">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14:paraId="513C931B"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33ADD2EB" w14:textId="77777777" w:rsidTr="004E1E05">
        <w:trPr>
          <w:trHeight w:val="540"/>
        </w:trPr>
        <w:tc>
          <w:tcPr>
            <w:tcW w:w="320" w:type="dxa"/>
            <w:tcBorders>
              <w:top w:val="nil"/>
              <w:left w:val="single" w:sz="8" w:space="0" w:color="auto"/>
              <w:bottom w:val="single" w:sz="4" w:space="0" w:color="auto"/>
              <w:right w:val="single" w:sz="4" w:space="0" w:color="auto"/>
            </w:tcBorders>
            <w:shd w:val="clear" w:color="auto" w:fill="auto"/>
            <w:hideMark/>
          </w:tcPr>
          <w:p w14:paraId="1F60595C"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4E50E2D5" w14:textId="77777777"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 xml:space="preserve">odpoveď uchádzačov na žiadosť o vysvetlenie </w:t>
            </w:r>
            <w:r w:rsidR="008B6A1A">
              <w:rPr>
                <w:rFonts w:eastAsia="Times New Roman"/>
                <w:color w:val="000000"/>
                <w:sz w:val="20"/>
                <w:szCs w:val="20"/>
                <w:lang w:eastAsia="sk-SK"/>
              </w:rPr>
              <w:t xml:space="preserve">ponuky (prípadne </w:t>
            </w:r>
            <w:r w:rsidRPr="00277D88">
              <w:rPr>
                <w:rFonts w:eastAsia="Times New Roman"/>
                <w:color w:val="000000"/>
                <w:sz w:val="20"/>
                <w:szCs w:val="20"/>
                <w:lang w:eastAsia="sk-SK"/>
              </w:rPr>
              <w:t>časti ponúk označených ako „Ostatné“</w:t>
            </w:r>
            <w:r w:rsidR="008B6A1A">
              <w:rPr>
                <w:rFonts w:eastAsia="Times New Roman"/>
                <w:color w:val="000000"/>
                <w:sz w:val="20"/>
                <w:szCs w:val="20"/>
                <w:lang w:eastAsia="sk-SK"/>
              </w:rPr>
              <w:t xml:space="preserve"> – ak relevantné)</w:t>
            </w:r>
            <w:r w:rsidRPr="00277D88">
              <w:rPr>
                <w:rFonts w:eastAsia="Times New Roman"/>
                <w:color w:val="000000"/>
                <w:sz w:val="20"/>
                <w:szCs w:val="20"/>
                <w:lang w:eastAsia="sk-SK"/>
              </w:rPr>
              <w:t xml:space="preserve"> </w:t>
            </w:r>
          </w:p>
        </w:tc>
        <w:tc>
          <w:tcPr>
            <w:tcW w:w="870" w:type="dxa"/>
            <w:vMerge/>
            <w:tcBorders>
              <w:left w:val="single" w:sz="4" w:space="0" w:color="auto"/>
              <w:right w:val="single" w:sz="4" w:space="0" w:color="auto"/>
            </w:tcBorders>
            <w:shd w:val="clear" w:color="auto" w:fill="FFC000"/>
          </w:tcPr>
          <w:p w14:paraId="101AD901" w14:textId="77777777" w:rsidR="001A553A" w:rsidRPr="00277D88" w:rsidRDefault="001A553A" w:rsidP="001A553A">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14:paraId="7103A3BF"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4233631F" w14:textId="77777777" w:rsidTr="004E1E05">
        <w:trPr>
          <w:trHeight w:val="540"/>
        </w:trPr>
        <w:tc>
          <w:tcPr>
            <w:tcW w:w="320" w:type="dxa"/>
            <w:tcBorders>
              <w:top w:val="nil"/>
              <w:left w:val="single" w:sz="8" w:space="0" w:color="auto"/>
              <w:bottom w:val="single" w:sz="4" w:space="0" w:color="auto"/>
              <w:right w:val="single" w:sz="4" w:space="0" w:color="auto"/>
            </w:tcBorders>
            <w:shd w:val="clear" w:color="auto" w:fill="auto"/>
            <w:hideMark/>
          </w:tcPr>
          <w:p w14:paraId="2E815704"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32F3FF88" w14:textId="77777777"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 xml:space="preserve">oznámenie o vylúčení uchádzača a doklad o doručení </w:t>
            </w:r>
            <w:r w:rsidR="008B6A1A">
              <w:rPr>
                <w:rFonts w:eastAsia="Times New Roman"/>
                <w:color w:val="000000"/>
                <w:sz w:val="20"/>
                <w:szCs w:val="20"/>
                <w:lang w:eastAsia="sk-SK"/>
              </w:rPr>
              <w:t>oznámenia (prípadne</w:t>
            </w:r>
            <w:r w:rsidRPr="00277D88">
              <w:rPr>
                <w:rFonts w:eastAsia="Times New Roman"/>
                <w:color w:val="000000"/>
                <w:sz w:val="20"/>
                <w:szCs w:val="20"/>
                <w:lang w:eastAsia="sk-SK"/>
              </w:rPr>
              <w:t xml:space="preserve"> časti ponúk označených ako „Ostatné“ </w:t>
            </w:r>
            <w:r w:rsidR="008B6A1A">
              <w:rPr>
                <w:rFonts w:eastAsia="Times New Roman"/>
                <w:color w:val="000000"/>
                <w:sz w:val="20"/>
                <w:szCs w:val="20"/>
                <w:lang w:eastAsia="sk-SK"/>
              </w:rPr>
              <w:t>-</w:t>
            </w:r>
            <w:r w:rsidRPr="00277D88">
              <w:rPr>
                <w:rFonts w:eastAsia="Times New Roman"/>
                <w:color w:val="000000"/>
                <w:sz w:val="20"/>
                <w:szCs w:val="20"/>
                <w:lang w:eastAsia="sk-SK"/>
              </w:rPr>
              <w:t>ak je relevantné)</w:t>
            </w:r>
          </w:p>
        </w:tc>
        <w:tc>
          <w:tcPr>
            <w:tcW w:w="870" w:type="dxa"/>
            <w:vMerge/>
            <w:tcBorders>
              <w:left w:val="single" w:sz="4" w:space="0" w:color="auto"/>
              <w:right w:val="single" w:sz="4" w:space="0" w:color="auto"/>
            </w:tcBorders>
            <w:shd w:val="clear" w:color="auto" w:fill="FFC000"/>
          </w:tcPr>
          <w:p w14:paraId="559EDE65" w14:textId="77777777" w:rsidR="001A553A" w:rsidRPr="00277D88" w:rsidRDefault="001A553A" w:rsidP="001A553A">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14:paraId="4AC6A84D"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332D337F" w14:textId="77777777" w:rsidTr="004E1E05">
        <w:trPr>
          <w:trHeight w:val="570"/>
        </w:trPr>
        <w:tc>
          <w:tcPr>
            <w:tcW w:w="320" w:type="dxa"/>
            <w:tcBorders>
              <w:top w:val="nil"/>
              <w:left w:val="single" w:sz="8" w:space="0" w:color="auto"/>
              <w:bottom w:val="single" w:sz="4" w:space="0" w:color="auto"/>
              <w:right w:val="single" w:sz="4" w:space="0" w:color="auto"/>
            </w:tcBorders>
            <w:shd w:val="clear" w:color="auto" w:fill="auto"/>
            <w:hideMark/>
          </w:tcPr>
          <w:p w14:paraId="486E6B3C"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4F14C7DE" w14:textId="77777777"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doklad o oznámení otvárania časti ponúk označených ako „Kritériá“ uchádzačom, ktorých ponuky neboli vylúčené (ak relevantné)</w:t>
            </w:r>
          </w:p>
        </w:tc>
        <w:tc>
          <w:tcPr>
            <w:tcW w:w="870" w:type="dxa"/>
            <w:vMerge/>
            <w:tcBorders>
              <w:left w:val="single" w:sz="4" w:space="0" w:color="auto"/>
              <w:right w:val="single" w:sz="4" w:space="0" w:color="auto"/>
            </w:tcBorders>
            <w:shd w:val="clear" w:color="auto" w:fill="FFC000"/>
          </w:tcPr>
          <w:p w14:paraId="6B447F24" w14:textId="77777777" w:rsidR="001A553A" w:rsidRPr="00277D88" w:rsidRDefault="001A553A" w:rsidP="001A553A">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14:paraId="3DCE6CB5"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0BB2E159" w14:textId="77777777" w:rsidTr="004E1E05">
        <w:trPr>
          <w:trHeight w:val="540"/>
        </w:trPr>
        <w:tc>
          <w:tcPr>
            <w:tcW w:w="320" w:type="dxa"/>
            <w:tcBorders>
              <w:top w:val="nil"/>
              <w:left w:val="single" w:sz="8" w:space="0" w:color="auto"/>
              <w:bottom w:val="single" w:sz="4" w:space="0" w:color="auto"/>
              <w:right w:val="single" w:sz="4" w:space="0" w:color="auto"/>
            </w:tcBorders>
            <w:shd w:val="clear" w:color="auto" w:fill="auto"/>
            <w:hideMark/>
          </w:tcPr>
          <w:p w14:paraId="681D5D82"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49994447" w14:textId="77777777"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 xml:space="preserve">zápisnica z otvárania časti ponúk označených ako „Kritériá“ (vrátane prezenčnej listiny) a doklad o jej </w:t>
            </w:r>
            <w:r w:rsidR="008B6A1A" w:rsidRPr="00277D88">
              <w:rPr>
                <w:rFonts w:eastAsia="Times New Roman"/>
                <w:color w:val="000000"/>
                <w:sz w:val="20"/>
                <w:szCs w:val="20"/>
                <w:lang w:eastAsia="sk-SK"/>
              </w:rPr>
              <w:t>(ak relevantné)</w:t>
            </w:r>
          </w:p>
        </w:tc>
        <w:tc>
          <w:tcPr>
            <w:tcW w:w="870" w:type="dxa"/>
            <w:vMerge/>
            <w:tcBorders>
              <w:left w:val="single" w:sz="4" w:space="0" w:color="auto"/>
              <w:right w:val="single" w:sz="4" w:space="0" w:color="auto"/>
            </w:tcBorders>
            <w:shd w:val="clear" w:color="auto" w:fill="FFC000"/>
          </w:tcPr>
          <w:p w14:paraId="17DD41E5" w14:textId="77777777" w:rsidR="001A553A" w:rsidRPr="00277D88" w:rsidRDefault="001A553A" w:rsidP="001A553A">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14:paraId="1E35A976"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74B2B1E0" w14:textId="77777777" w:rsidTr="004E1E05">
        <w:trPr>
          <w:trHeight w:val="519"/>
        </w:trPr>
        <w:tc>
          <w:tcPr>
            <w:tcW w:w="320" w:type="dxa"/>
            <w:tcBorders>
              <w:top w:val="nil"/>
              <w:left w:val="single" w:sz="8" w:space="0" w:color="auto"/>
              <w:bottom w:val="single" w:sz="4" w:space="0" w:color="auto"/>
              <w:right w:val="single" w:sz="4" w:space="0" w:color="auto"/>
            </w:tcBorders>
            <w:shd w:val="clear" w:color="auto" w:fill="auto"/>
            <w:hideMark/>
          </w:tcPr>
          <w:p w14:paraId="687BBFC3"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6E789106" w14:textId="77777777"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žiadosť o vysvetlenie časti ponuky označenej ako „Kritériá“ a doklad o doručení (ak je relevantné)</w:t>
            </w:r>
          </w:p>
        </w:tc>
        <w:tc>
          <w:tcPr>
            <w:tcW w:w="870" w:type="dxa"/>
            <w:vMerge/>
            <w:tcBorders>
              <w:left w:val="single" w:sz="4" w:space="0" w:color="auto"/>
              <w:right w:val="single" w:sz="4" w:space="0" w:color="auto"/>
            </w:tcBorders>
            <w:shd w:val="clear" w:color="auto" w:fill="FFC000"/>
          </w:tcPr>
          <w:p w14:paraId="226096AE" w14:textId="77777777" w:rsidR="001A553A" w:rsidRPr="00277D88" w:rsidRDefault="001A553A" w:rsidP="001A553A">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14:paraId="6E8162A8"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4EAC05A8" w14:textId="77777777" w:rsidTr="004E1E05">
        <w:trPr>
          <w:trHeight w:val="413"/>
        </w:trPr>
        <w:tc>
          <w:tcPr>
            <w:tcW w:w="320" w:type="dxa"/>
            <w:tcBorders>
              <w:top w:val="nil"/>
              <w:left w:val="single" w:sz="8" w:space="0" w:color="auto"/>
              <w:bottom w:val="single" w:sz="4" w:space="0" w:color="auto"/>
              <w:right w:val="single" w:sz="4" w:space="0" w:color="auto"/>
            </w:tcBorders>
            <w:shd w:val="clear" w:color="auto" w:fill="auto"/>
            <w:hideMark/>
          </w:tcPr>
          <w:p w14:paraId="065EDF7B"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00B023F7" w14:textId="77777777"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odpoveď na žiadosť o vysvetlenie časti ponuky označenej ako „Kritériá“ a doklad o prevzatí (ak relevantné)</w:t>
            </w:r>
          </w:p>
        </w:tc>
        <w:tc>
          <w:tcPr>
            <w:tcW w:w="870" w:type="dxa"/>
            <w:vMerge/>
            <w:tcBorders>
              <w:left w:val="single" w:sz="4" w:space="0" w:color="auto"/>
              <w:right w:val="single" w:sz="4" w:space="0" w:color="auto"/>
            </w:tcBorders>
            <w:shd w:val="clear" w:color="auto" w:fill="FFC000"/>
          </w:tcPr>
          <w:p w14:paraId="006069A4" w14:textId="77777777" w:rsidR="001A553A" w:rsidRPr="00277D88" w:rsidRDefault="001A553A" w:rsidP="001A553A">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14:paraId="0DC160D2"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4E3E9A02" w14:textId="77777777" w:rsidTr="004E1E05">
        <w:trPr>
          <w:trHeight w:val="479"/>
        </w:trPr>
        <w:tc>
          <w:tcPr>
            <w:tcW w:w="320" w:type="dxa"/>
            <w:tcBorders>
              <w:top w:val="nil"/>
              <w:left w:val="single" w:sz="8" w:space="0" w:color="auto"/>
              <w:bottom w:val="single" w:sz="4" w:space="0" w:color="auto"/>
              <w:right w:val="single" w:sz="4" w:space="0" w:color="auto"/>
            </w:tcBorders>
            <w:shd w:val="clear" w:color="auto" w:fill="auto"/>
            <w:hideMark/>
          </w:tcPr>
          <w:p w14:paraId="3861D64C"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1C66FA67" w14:textId="77777777"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dokumentácia potvrdzujúca splnenie povinnosti vrátenia zábezpeky vylúčeným uchádzačom (ak relevantné – napr.</w:t>
            </w:r>
            <w:r w:rsidRPr="00277D88">
              <w:rPr>
                <w:rFonts w:eastAsia="Times New Roman"/>
                <w:color w:val="000000"/>
                <w:sz w:val="18"/>
                <w:szCs w:val="18"/>
                <w:lang w:eastAsia="sk-SK"/>
              </w:rPr>
              <w:t xml:space="preserve"> výpis z BÚ),</w:t>
            </w:r>
          </w:p>
        </w:tc>
        <w:tc>
          <w:tcPr>
            <w:tcW w:w="870" w:type="dxa"/>
            <w:vMerge/>
            <w:tcBorders>
              <w:left w:val="single" w:sz="4" w:space="0" w:color="auto"/>
              <w:right w:val="single" w:sz="4" w:space="0" w:color="auto"/>
            </w:tcBorders>
            <w:shd w:val="clear" w:color="auto" w:fill="FFC000"/>
          </w:tcPr>
          <w:p w14:paraId="35A0FE43" w14:textId="77777777" w:rsidR="001A553A" w:rsidRPr="00277D88" w:rsidRDefault="001A553A" w:rsidP="001A553A">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14:paraId="7C4716B2"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3F22ED30" w14:textId="77777777" w:rsidTr="004E1E05">
        <w:trPr>
          <w:trHeight w:val="275"/>
        </w:trPr>
        <w:tc>
          <w:tcPr>
            <w:tcW w:w="320" w:type="dxa"/>
            <w:tcBorders>
              <w:top w:val="nil"/>
              <w:left w:val="single" w:sz="8" w:space="0" w:color="auto"/>
              <w:bottom w:val="single" w:sz="4" w:space="0" w:color="auto"/>
              <w:right w:val="single" w:sz="4" w:space="0" w:color="auto"/>
            </w:tcBorders>
            <w:shd w:val="clear" w:color="auto" w:fill="auto"/>
            <w:hideMark/>
          </w:tcPr>
          <w:p w14:paraId="52A71591"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6EF34985" w14:textId="77777777" w:rsidR="001A553A" w:rsidRPr="00277D88" w:rsidRDefault="001A553A" w:rsidP="008B6A1A">
            <w:pPr>
              <w:spacing w:after="0" w:line="240" w:lineRule="auto"/>
              <w:jc w:val="both"/>
              <w:rPr>
                <w:rFonts w:eastAsia="Times New Roman"/>
                <w:sz w:val="20"/>
                <w:szCs w:val="20"/>
                <w:lang w:eastAsia="sk-SK"/>
              </w:rPr>
            </w:pPr>
            <w:r w:rsidRPr="00277D88">
              <w:rPr>
                <w:rFonts w:eastAsia="Times New Roman"/>
                <w:sz w:val="20"/>
                <w:szCs w:val="20"/>
                <w:lang w:eastAsia="sk-SK"/>
              </w:rPr>
              <w:t>zápisnica z vyhodnotenia ponúk (§ 53 ods. 9 ZVO)</w:t>
            </w:r>
          </w:p>
        </w:tc>
        <w:tc>
          <w:tcPr>
            <w:tcW w:w="870" w:type="dxa"/>
            <w:vMerge/>
            <w:tcBorders>
              <w:left w:val="single" w:sz="4" w:space="0" w:color="auto"/>
              <w:right w:val="single" w:sz="4" w:space="0" w:color="auto"/>
            </w:tcBorders>
            <w:shd w:val="clear" w:color="auto" w:fill="FFC000"/>
          </w:tcPr>
          <w:p w14:paraId="06585819" w14:textId="77777777" w:rsidR="001A553A" w:rsidRPr="00277D88" w:rsidRDefault="001A553A" w:rsidP="001A553A">
            <w:pPr>
              <w:spacing w:after="0" w:line="240" w:lineRule="auto"/>
              <w:rPr>
                <w:rFonts w:eastAsia="Times New Roman"/>
                <w:sz w:val="20"/>
                <w:szCs w:val="20"/>
                <w:lang w:eastAsia="sk-SK"/>
              </w:rPr>
            </w:pPr>
          </w:p>
        </w:tc>
        <w:tc>
          <w:tcPr>
            <w:tcW w:w="855" w:type="dxa"/>
            <w:vMerge/>
            <w:tcBorders>
              <w:left w:val="single" w:sz="4" w:space="0" w:color="auto"/>
              <w:right w:val="single" w:sz="4" w:space="0" w:color="auto"/>
            </w:tcBorders>
            <w:shd w:val="clear" w:color="auto" w:fill="FF0000"/>
          </w:tcPr>
          <w:p w14:paraId="06387666" w14:textId="77777777" w:rsidR="001A553A" w:rsidRPr="00277D88" w:rsidRDefault="001A553A" w:rsidP="001A553A">
            <w:pPr>
              <w:spacing w:after="0" w:line="240" w:lineRule="auto"/>
              <w:rPr>
                <w:rFonts w:eastAsia="Times New Roman"/>
                <w:sz w:val="20"/>
                <w:szCs w:val="20"/>
                <w:lang w:eastAsia="sk-SK"/>
              </w:rPr>
            </w:pPr>
          </w:p>
        </w:tc>
      </w:tr>
      <w:tr w:rsidR="001A553A" w:rsidRPr="00277D88" w14:paraId="6503389D" w14:textId="77777777" w:rsidTr="004E1E05">
        <w:trPr>
          <w:trHeight w:val="493"/>
        </w:trPr>
        <w:tc>
          <w:tcPr>
            <w:tcW w:w="320" w:type="dxa"/>
            <w:tcBorders>
              <w:top w:val="nil"/>
              <w:left w:val="single" w:sz="8" w:space="0" w:color="auto"/>
              <w:bottom w:val="single" w:sz="4" w:space="0" w:color="auto"/>
              <w:right w:val="single" w:sz="4" w:space="0" w:color="auto"/>
            </w:tcBorders>
            <w:shd w:val="clear" w:color="auto" w:fill="auto"/>
            <w:hideMark/>
          </w:tcPr>
          <w:p w14:paraId="39F224E0"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197D886F" w14:textId="77777777"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oznámenie o vylúčení uchádzača (po hodnotení časti ponuky označenej ako „Kritériá“) a doklad o doručení (ak relevantné)</w:t>
            </w:r>
          </w:p>
        </w:tc>
        <w:tc>
          <w:tcPr>
            <w:tcW w:w="870" w:type="dxa"/>
            <w:vMerge/>
            <w:tcBorders>
              <w:left w:val="single" w:sz="4" w:space="0" w:color="auto"/>
              <w:right w:val="single" w:sz="4" w:space="0" w:color="auto"/>
            </w:tcBorders>
            <w:shd w:val="clear" w:color="auto" w:fill="FFC000"/>
          </w:tcPr>
          <w:p w14:paraId="7FE7C2BE" w14:textId="77777777" w:rsidR="001A553A" w:rsidRPr="00277D88" w:rsidRDefault="001A553A" w:rsidP="001A553A">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14:paraId="7926EA9B"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77B06E83" w14:textId="77777777" w:rsidTr="004E1E05">
        <w:trPr>
          <w:trHeight w:val="300"/>
        </w:trPr>
        <w:tc>
          <w:tcPr>
            <w:tcW w:w="320" w:type="dxa"/>
            <w:tcBorders>
              <w:top w:val="nil"/>
              <w:left w:val="single" w:sz="8" w:space="0" w:color="auto"/>
              <w:bottom w:val="single" w:sz="4" w:space="0" w:color="auto"/>
              <w:right w:val="single" w:sz="4" w:space="0" w:color="auto"/>
            </w:tcBorders>
            <w:shd w:val="clear" w:color="auto" w:fill="auto"/>
            <w:hideMark/>
          </w:tcPr>
          <w:p w14:paraId="479FC610"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577E2449" w14:textId="77777777"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zápisnica z rokovania (ak relevantné)</w:t>
            </w:r>
          </w:p>
        </w:tc>
        <w:tc>
          <w:tcPr>
            <w:tcW w:w="870" w:type="dxa"/>
            <w:vMerge/>
            <w:tcBorders>
              <w:left w:val="single" w:sz="4" w:space="0" w:color="auto"/>
              <w:right w:val="single" w:sz="4" w:space="0" w:color="auto"/>
            </w:tcBorders>
            <w:shd w:val="clear" w:color="auto" w:fill="FFC000"/>
          </w:tcPr>
          <w:p w14:paraId="1D42E182" w14:textId="77777777" w:rsidR="001A553A" w:rsidRPr="00277D88" w:rsidRDefault="001A553A" w:rsidP="001A553A">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14:paraId="29D1FBAA"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2435CE35" w14:textId="77777777" w:rsidTr="004E1E05">
        <w:trPr>
          <w:trHeight w:val="300"/>
        </w:trPr>
        <w:tc>
          <w:tcPr>
            <w:tcW w:w="320" w:type="dxa"/>
            <w:tcBorders>
              <w:top w:val="nil"/>
              <w:left w:val="single" w:sz="8" w:space="0" w:color="auto"/>
              <w:bottom w:val="single" w:sz="4" w:space="0" w:color="auto"/>
              <w:right w:val="single" w:sz="4" w:space="0" w:color="auto"/>
            </w:tcBorders>
            <w:shd w:val="clear" w:color="auto" w:fill="auto"/>
            <w:hideMark/>
          </w:tcPr>
          <w:p w14:paraId="468C9BEA"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1B463175" w14:textId="77777777" w:rsidR="001A553A" w:rsidRPr="00277D88" w:rsidRDefault="001A553A" w:rsidP="008B6A1A">
            <w:pPr>
              <w:spacing w:after="0" w:line="240" w:lineRule="auto"/>
              <w:jc w:val="both"/>
              <w:rPr>
                <w:rFonts w:eastAsia="Times New Roman"/>
                <w:sz w:val="20"/>
                <w:szCs w:val="20"/>
                <w:lang w:eastAsia="sk-SK"/>
              </w:rPr>
            </w:pPr>
            <w:r w:rsidRPr="00277D88">
              <w:rPr>
                <w:rFonts w:eastAsia="Times New Roman"/>
                <w:sz w:val="20"/>
                <w:szCs w:val="20"/>
                <w:lang w:eastAsia="sk-SK"/>
              </w:rPr>
              <w:t xml:space="preserve">ponuky všetkých uchádzačov </w:t>
            </w:r>
            <w:r w:rsidR="008B6A1A">
              <w:rPr>
                <w:rFonts w:eastAsia="Times New Roman"/>
                <w:sz w:val="20"/>
                <w:szCs w:val="20"/>
                <w:lang w:eastAsia="sk-SK"/>
              </w:rPr>
              <w:t>(</w:t>
            </w:r>
            <w:r w:rsidRPr="00277D88">
              <w:rPr>
                <w:rFonts w:eastAsia="Times New Roman"/>
                <w:sz w:val="20"/>
                <w:szCs w:val="20"/>
                <w:lang w:eastAsia="sk-SK"/>
              </w:rPr>
              <w:t xml:space="preserve">vrátane obálok </w:t>
            </w:r>
            <w:r w:rsidR="008B6A1A">
              <w:rPr>
                <w:rFonts w:eastAsia="Times New Roman"/>
                <w:sz w:val="20"/>
                <w:szCs w:val="20"/>
                <w:lang w:eastAsia="sk-SK"/>
              </w:rPr>
              <w:t xml:space="preserve">- </w:t>
            </w:r>
            <w:r w:rsidRPr="00277D88">
              <w:rPr>
                <w:rFonts w:eastAsia="Times New Roman"/>
                <w:sz w:val="20"/>
                <w:szCs w:val="20"/>
                <w:lang w:eastAsia="sk-SK"/>
              </w:rPr>
              <w:t>ak relevantné)</w:t>
            </w:r>
          </w:p>
        </w:tc>
        <w:tc>
          <w:tcPr>
            <w:tcW w:w="870" w:type="dxa"/>
            <w:vMerge/>
            <w:tcBorders>
              <w:left w:val="single" w:sz="4" w:space="0" w:color="auto"/>
              <w:right w:val="single" w:sz="4" w:space="0" w:color="auto"/>
            </w:tcBorders>
            <w:shd w:val="clear" w:color="auto" w:fill="FFC000"/>
          </w:tcPr>
          <w:p w14:paraId="6EE419FC" w14:textId="77777777" w:rsidR="001A553A" w:rsidRPr="00277D88" w:rsidRDefault="001A553A" w:rsidP="001A553A">
            <w:pPr>
              <w:spacing w:after="0" w:line="240" w:lineRule="auto"/>
              <w:rPr>
                <w:rFonts w:eastAsia="Times New Roman"/>
                <w:sz w:val="20"/>
                <w:szCs w:val="20"/>
                <w:lang w:eastAsia="sk-SK"/>
              </w:rPr>
            </w:pPr>
          </w:p>
        </w:tc>
        <w:tc>
          <w:tcPr>
            <w:tcW w:w="855" w:type="dxa"/>
            <w:vMerge/>
            <w:tcBorders>
              <w:left w:val="single" w:sz="4" w:space="0" w:color="auto"/>
              <w:right w:val="single" w:sz="4" w:space="0" w:color="auto"/>
            </w:tcBorders>
            <w:shd w:val="clear" w:color="auto" w:fill="FF0000"/>
          </w:tcPr>
          <w:p w14:paraId="3FC5D980" w14:textId="77777777" w:rsidR="001A553A" w:rsidRPr="00277D88" w:rsidRDefault="001A553A" w:rsidP="001A553A">
            <w:pPr>
              <w:spacing w:after="0" w:line="240" w:lineRule="auto"/>
              <w:rPr>
                <w:rFonts w:eastAsia="Times New Roman"/>
                <w:sz w:val="20"/>
                <w:szCs w:val="20"/>
                <w:lang w:eastAsia="sk-SK"/>
              </w:rPr>
            </w:pPr>
          </w:p>
        </w:tc>
      </w:tr>
      <w:tr w:rsidR="001A553A" w:rsidRPr="00277D88" w14:paraId="5936F772" w14:textId="77777777" w:rsidTr="004E1E05">
        <w:trPr>
          <w:trHeight w:val="315"/>
        </w:trPr>
        <w:tc>
          <w:tcPr>
            <w:tcW w:w="320" w:type="dxa"/>
            <w:tcBorders>
              <w:top w:val="nil"/>
              <w:left w:val="single" w:sz="8" w:space="0" w:color="auto"/>
              <w:bottom w:val="single" w:sz="4" w:space="0" w:color="auto"/>
              <w:right w:val="single" w:sz="4" w:space="0" w:color="auto"/>
            </w:tcBorders>
            <w:shd w:val="clear" w:color="auto" w:fill="auto"/>
            <w:hideMark/>
          </w:tcPr>
          <w:p w14:paraId="3F347E67"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5BE20344" w14:textId="77777777"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výzva na účasť v elektronickej aukcii (ak sa e-aukcia uplatňuje)</w:t>
            </w:r>
          </w:p>
        </w:tc>
        <w:tc>
          <w:tcPr>
            <w:tcW w:w="870" w:type="dxa"/>
            <w:vMerge/>
            <w:tcBorders>
              <w:left w:val="single" w:sz="4" w:space="0" w:color="auto"/>
              <w:right w:val="single" w:sz="4" w:space="0" w:color="auto"/>
            </w:tcBorders>
            <w:shd w:val="clear" w:color="auto" w:fill="FFC000"/>
          </w:tcPr>
          <w:p w14:paraId="08A43D58" w14:textId="77777777" w:rsidR="001A553A" w:rsidRPr="00277D88" w:rsidRDefault="001A553A" w:rsidP="001A553A">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14:paraId="1FD21331"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05F86D49" w14:textId="77777777" w:rsidTr="004E1E05">
        <w:trPr>
          <w:trHeight w:val="274"/>
        </w:trPr>
        <w:tc>
          <w:tcPr>
            <w:tcW w:w="320" w:type="dxa"/>
            <w:tcBorders>
              <w:top w:val="nil"/>
              <w:left w:val="single" w:sz="8" w:space="0" w:color="auto"/>
              <w:bottom w:val="single" w:sz="4" w:space="0" w:color="auto"/>
              <w:right w:val="single" w:sz="4" w:space="0" w:color="auto"/>
            </w:tcBorders>
            <w:shd w:val="clear" w:color="auto" w:fill="auto"/>
            <w:hideMark/>
          </w:tcPr>
          <w:p w14:paraId="2CBFB68B"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51CABC13" w14:textId="77777777"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potvrdenie výzvy na účasť v elektronickej aukcii uchádzačmi (ak sa e-aukcia uplatňuje)</w:t>
            </w:r>
          </w:p>
        </w:tc>
        <w:tc>
          <w:tcPr>
            <w:tcW w:w="870" w:type="dxa"/>
            <w:vMerge/>
            <w:tcBorders>
              <w:left w:val="single" w:sz="4" w:space="0" w:color="auto"/>
              <w:right w:val="single" w:sz="4" w:space="0" w:color="auto"/>
            </w:tcBorders>
            <w:shd w:val="clear" w:color="auto" w:fill="FFC000"/>
          </w:tcPr>
          <w:p w14:paraId="699E0CFA" w14:textId="77777777" w:rsidR="001A553A" w:rsidRPr="00277D88" w:rsidRDefault="001A553A" w:rsidP="001A553A">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14:paraId="6F64B81F"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4EC5E3C0" w14:textId="77777777" w:rsidTr="004E1E05">
        <w:trPr>
          <w:trHeight w:val="345"/>
        </w:trPr>
        <w:tc>
          <w:tcPr>
            <w:tcW w:w="320" w:type="dxa"/>
            <w:tcBorders>
              <w:top w:val="nil"/>
              <w:left w:val="single" w:sz="8" w:space="0" w:color="auto"/>
              <w:bottom w:val="single" w:sz="4" w:space="0" w:color="auto"/>
              <w:right w:val="single" w:sz="4" w:space="0" w:color="auto"/>
            </w:tcBorders>
            <w:shd w:val="clear" w:color="auto" w:fill="auto"/>
            <w:hideMark/>
          </w:tcPr>
          <w:p w14:paraId="26852BEA"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5DF271CB" w14:textId="77777777"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výsledky „protokol“ z elektronickej aukcie (ak sa e-aukcia uplatňuje)</w:t>
            </w:r>
          </w:p>
        </w:tc>
        <w:tc>
          <w:tcPr>
            <w:tcW w:w="870" w:type="dxa"/>
            <w:vMerge/>
            <w:tcBorders>
              <w:left w:val="single" w:sz="4" w:space="0" w:color="auto"/>
              <w:right w:val="single" w:sz="4" w:space="0" w:color="auto"/>
            </w:tcBorders>
            <w:shd w:val="clear" w:color="auto" w:fill="FFC000"/>
          </w:tcPr>
          <w:p w14:paraId="39046505" w14:textId="77777777" w:rsidR="001A553A" w:rsidRPr="00277D88" w:rsidRDefault="001A553A" w:rsidP="001A553A">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14:paraId="78A43659"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557B2008" w14:textId="77777777" w:rsidTr="004E1E05">
        <w:trPr>
          <w:trHeight w:val="300"/>
        </w:trPr>
        <w:tc>
          <w:tcPr>
            <w:tcW w:w="320" w:type="dxa"/>
            <w:tcBorders>
              <w:top w:val="nil"/>
              <w:left w:val="single" w:sz="8" w:space="0" w:color="auto"/>
              <w:bottom w:val="single" w:sz="4" w:space="0" w:color="auto"/>
              <w:right w:val="single" w:sz="4" w:space="0" w:color="auto"/>
            </w:tcBorders>
            <w:shd w:val="clear" w:color="auto" w:fill="auto"/>
            <w:hideMark/>
          </w:tcPr>
          <w:p w14:paraId="18BF1A7D"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7667E9CD" w14:textId="77777777"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zápisnica z vyhodnotenia ponúk po elektronickej aukcii (ak sa e-aukcia uplatňuje)</w:t>
            </w:r>
          </w:p>
        </w:tc>
        <w:tc>
          <w:tcPr>
            <w:tcW w:w="870" w:type="dxa"/>
            <w:vMerge/>
            <w:tcBorders>
              <w:left w:val="single" w:sz="4" w:space="0" w:color="auto"/>
              <w:right w:val="single" w:sz="4" w:space="0" w:color="auto"/>
            </w:tcBorders>
            <w:shd w:val="clear" w:color="auto" w:fill="FFC000"/>
          </w:tcPr>
          <w:p w14:paraId="0B8146C0" w14:textId="77777777" w:rsidR="001A553A" w:rsidRPr="00277D88" w:rsidRDefault="001A553A" w:rsidP="001A553A">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14:paraId="7983EF2A"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61DD00EF" w14:textId="77777777" w:rsidTr="004E1E05">
        <w:trPr>
          <w:trHeight w:val="300"/>
        </w:trPr>
        <w:tc>
          <w:tcPr>
            <w:tcW w:w="320" w:type="dxa"/>
            <w:tcBorders>
              <w:top w:val="nil"/>
              <w:left w:val="single" w:sz="8" w:space="0" w:color="auto"/>
              <w:bottom w:val="single" w:sz="4" w:space="0" w:color="auto"/>
              <w:right w:val="single" w:sz="4" w:space="0" w:color="auto"/>
            </w:tcBorders>
            <w:shd w:val="clear" w:color="auto" w:fill="auto"/>
            <w:hideMark/>
          </w:tcPr>
          <w:p w14:paraId="6F88C3D2"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6CCD4539" w14:textId="77777777"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informácia o výsledku vyhodnotenia ponúk podľa § 55 zaslaná uchádzačom vrátane preukázania doručenia preukázanie splnenia oznamovacích povinnosti verejného obstarávateľa, obstarávateľa a osoby podľa § 8 voči ÚVO podľa § 166 ods. 1 (písm. a), b) a c)) (ak relevantné)</w:t>
            </w:r>
          </w:p>
        </w:tc>
        <w:tc>
          <w:tcPr>
            <w:tcW w:w="870" w:type="dxa"/>
            <w:vMerge/>
            <w:tcBorders>
              <w:left w:val="single" w:sz="4" w:space="0" w:color="auto"/>
              <w:right w:val="single" w:sz="4" w:space="0" w:color="auto"/>
            </w:tcBorders>
            <w:shd w:val="clear" w:color="auto" w:fill="FFC000"/>
          </w:tcPr>
          <w:p w14:paraId="19E59851" w14:textId="77777777" w:rsidR="001A553A" w:rsidRPr="00277D88" w:rsidRDefault="001A553A" w:rsidP="001A553A">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14:paraId="1811119A"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0287325E" w14:textId="77777777" w:rsidTr="004E1E05">
        <w:trPr>
          <w:trHeight w:val="300"/>
        </w:trPr>
        <w:tc>
          <w:tcPr>
            <w:tcW w:w="320" w:type="dxa"/>
            <w:tcBorders>
              <w:top w:val="nil"/>
              <w:left w:val="single" w:sz="8" w:space="0" w:color="auto"/>
              <w:bottom w:val="single" w:sz="4" w:space="0" w:color="auto"/>
              <w:right w:val="single" w:sz="4" w:space="0" w:color="auto"/>
            </w:tcBorders>
            <w:shd w:val="clear" w:color="auto" w:fill="auto"/>
            <w:hideMark/>
          </w:tcPr>
          <w:p w14:paraId="7679AF4E"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3547456A" w14:textId="77777777"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návrh zmluvy s úspešným uchádzačom (relevantné ak nebola predložená už v rámci ponuky úspešného uchádzača)</w:t>
            </w:r>
          </w:p>
        </w:tc>
        <w:tc>
          <w:tcPr>
            <w:tcW w:w="870" w:type="dxa"/>
            <w:vMerge/>
            <w:tcBorders>
              <w:left w:val="single" w:sz="4" w:space="0" w:color="auto"/>
              <w:right w:val="single" w:sz="4" w:space="0" w:color="auto"/>
            </w:tcBorders>
            <w:shd w:val="clear" w:color="auto" w:fill="FFC000"/>
          </w:tcPr>
          <w:p w14:paraId="0A3EB393" w14:textId="77777777" w:rsidR="001A553A" w:rsidRPr="00277D88" w:rsidRDefault="001A553A" w:rsidP="001A553A">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14:paraId="227BCD7E"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61561B97" w14:textId="77777777" w:rsidTr="004E1E05">
        <w:trPr>
          <w:trHeight w:val="285"/>
        </w:trPr>
        <w:tc>
          <w:tcPr>
            <w:tcW w:w="320" w:type="dxa"/>
            <w:tcBorders>
              <w:top w:val="nil"/>
              <w:left w:val="single" w:sz="8" w:space="0" w:color="auto"/>
              <w:bottom w:val="single" w:sz="4" w:space="0" w:color="auto"/>
              <w:right w:val="single" w:sz="4" w:space="0" w:color="auto"/>
            </w:tcBorders>
            <w:shd w:val="clear" w:color="auto" w:fill="auto"/>
            <w:hideMark/>
          </w:tcPr>
          <w:p w14:paraId="17A40097"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09B75C6E" w14:textId="77777777"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návrh oznámenia o výsledku VO , resp. informácie o uzavretí zmluvy;</w:t>
            </w:r>
          </w:p>
        </w:tc>
        <w:tc>
          <w:tcPr>
            <w:tcW w:w="870" w:type="dxa"/>
            <w:vMerge/>
            <w:tcBorders>
              <w:left w:val="single" w:sz="4" w:space="0" w:color="auto"/>
              <w:right w:val="single" w:sz="4" w:space="0" w:color="auto"/>
            </w:tcBorders>
            <w:shd w:val="clear" w:color="auto" w:fill="FFC000"/>
          </w:tcPr>
          <w:p w14:paraId="5A619B96" w14:textId="77777777" w:rsidR="001A553A" w:rsidRPr="00277D88" w:rsidRDefault="001A553A" w:rsidP="001A553A">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14:paraId="6D9AA919"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27A9AECF" w14:textId="77777777" w:rsidTr="004E1E05">
        <w:trPr>
          <w:trHeight w:val="300"/>
        </w:trPr>
        <w:tc>
          <w:tcPr>
            <w:tcW w:w="320" w:type="dxa"/>
            <w:tcBorders>
              <w:top w:val="nil"/>
              <w:left w:val="single" w:sz="8" w:space="0" w:color="auto"/>
              <w:bottom w:val="single" w:sz="4" w:space="0" w:color="auto"/>
              <w:right w:val="single" w:sz="4" w:space="0" w:color="auto"/>
            </w:tcBorders>
            <w:shd w:val="clear" w:color="auto" w:fill="auto"/>
            <w:hideMark/>
          </w:tcPr>
          <w:p w14:paraId="3F6D6545"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 xml:space="preserve">- </w:t>
            </w:r>
          </w:p>
        </w:tc>
        <w:tc>
          <w:tcPr>
            <w:tcW w:w="7325" w:type="dxa"/>
            <w:tcBorders>
              <w:top w:val="single" w:sz="4" w:space="0" w:color="auto"/>
              <w:left w:val="nil"/>
              <w:bottom w:val="single" w:sz="4" w:space="0" w:color="auto"/>
              <w:right w:val="single" w:sz="4" w:space="0" w:color="auto"/>
            </w:tcBorders>
            <w:shd w:val="clear" w:color="auto" w:fill="auto"/>
            <w:hideMark/>
          </w:tcPr>
          <w:p w14:paraId="62D2D3BE" w14:textId="77777777"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návrh správy o zákazke § 24 ods. 3</w:t>
            </w:r>
            <w:r w:rsidR="00E07D35">
              <w:rPr>
                <w:rFonts w:eastAsia="Times New Roman"/>
                <w:color w:val="000000"/>
                <w:sz w:val="20"/>
                <w:szCs w:val="20"/>
                <w:lang w:eastAsia="sk-SK"/>
              </w:rPr>
              <w:t xml:space="preserve"> ZVO</w:t>
            </w:r>
          </w:p>
        </w:tc>
        <w:tc>
          <w:tcPr>
            <w:tcW w:w="870" w:type="dxa"/>
            <w:vMerge/>
            <w:tcBorders>
              <w:left w:val="single" w:sz="4" w:space="0" w:color="auto"/>
              <w:right w:val="single" w:sz="4" w:space="0" w:color="auto"/>
            </w:tcBorders>
            <w:shd w:val="clear" w:color="auto" w:fill="FFC000"/>
          </w:tcPr>
          <w:p w14:paraId="4D120B65" w14:textId="77777777" w:rsidR="001A553A" w:rsidRPr="00277D88" w:rsidRDefault="001A553A" w:rsidP="001A553A">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14:paraId="484C06B2"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2858EF8B" w14:textId="77777777" w:rsidTr="004E1E05">
        <w:trPr>
          <w:trHeight w:val="1062"/>
        </w:trPr>
        <w:tc>
          <w:tcPr>
            <w:tcW w:w="320" w:type="dxa"/>
            <w:tcBorders>
              <w:top w:val="nil"/>
              <w:left w:val="single" w:sz="8" w:space="0" w:color="auto"/>
              <w:bottom w:val="single" w:sz="4" w:space="0" w:color="auto"/>
              <w:right w:val="single" w:sz="4" w:space="0" w:color="auto"/>
            </w:tcBorders>
            <w:shd w:val="clear" w:color="auto" w:fill="auto"/>
            <w:hideMark/>
          </w:tcPr>
          <w:p w14:paraId="33A4145D"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38AE1378" w14:textId="77777777" w:rsidR="001A553A" w:rsidRPr="00277D88" w:rsidRDefault="001A553A" w:rsidP="00E07D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 xml:space="preserve">návrh odôvodnenia nezrušenia postupu zadávania zákazky alebo časti zákazky podľa § 57 ods. 2 ZVO, </w:t>
            </w:r>
            <w:r w:rsidRPr="00E07D35">
              <w:rPr>
                <w:rFonts w:eastAsia="Times New Roman"/>
                <w:b/>
                <w:color w:val="000000"/>
                <w:sz w:val="20"/>
                <w:szCs w:val="20"/>
                <w:lang w:eastAsia="sk-SK"/>
              </w:rPr>
              <w:t>ak bola predložená</w:t>
            </w:r>
            <w:r w:rsidRPr="00277D88">
              <w:rPr>
                <w:rFonts w:eastAsia="Times New Roman"/>
                <w:color w:val="000000"/>
                <w:sz w:val="20"/>
                <w:szCs w:val="20"/>
                <w:lang w:eastAsia="sk-SK"/>
              </w:rPr>
              <w:t xml:space="preserve"> </w:t>
            </w:r>
            <w:r w:rsidRPr="00E07D35">
              <w:rPr>
                <w:rFonts w:eastAsia="Times New Roman"/>
                <w:b/>
                <w:color w:val="000000"/>
                <w:sz w:val="20"/>
                <w:szCs w:val="20"/>
                <w:lang w:eastAsia="sk-SK"/>
              </w:rPr>
              <w:t>len jedna ponuka</w:t>
            </w:r>
            <w:r w:rsidR="00E07D35">
              <w:rPr>
                <w:rFonts w:eastAsia="Times New Roman"/>
                <w:color w:val="000000"/>
                <w:sz w:val="20"/>
                <w:szCs w:val="20"/>
                <w:lang w:eastAsia="sk-SK"/>
              </w:rPr>
              <w:t>.</w:t>
            </w:r>
            <w:r w:rsidRPr="00277D88">
              <w:rPr>
                <w:rFonts w:eastAsia="Times New Roman"/>
                <w:color w:val="000000"/>
                <w:sz w:val="20"/>
                <w:szCs w:val="20"/>
                <w:lang w:eastAsia="sk-SK"/>
              </w:rPr>
              <w:t xml:space="preserve"> </w:t>
            </w:r>
            <w:r w:rsidR="00E07D35">
              <w:rPr>
                <w:rFonts w:eastAsia="Times New Roman"/>
                <w:color w:val="000000"/>
                <w:sz w:val="20"/>
                <w:szCs w:val="20"/>
                <w:lang w:eastAsia="sk-SK"/>
              </w:rPr>
              <w:t>Ak ž</w:t>
            </w:r>
            <w:r w:rsidRPr="00277D88">
              <w:rPr>
                <w:rFonts w:eastAsia="Times New Roman"/>
                <w:color w:val="000000"/>
                <w:sz w:val="20"/>
                <w:szCs w:val="20"/>
                <w:lang w:eastAsia="sk-SK"/>
              </w:rPr>
              <w:t>iadateľ/</w:t>
            </w:r>
            <w:r w:rsidR="00E07D35">
              <w:rPr>
                <w:rFonts w:eastAsia="Times New Roman"/>
                <w:color w:val="000000"/>
                <w:sz w:val="20"/>
                <w:szCs w:val="20"/>
                <w:lang w:eastAsia="sk-SK"/>
              </w:rPr>
              <w:t>p</w:t>
            </w:r>
            <w:r w:rsidRPr="00277D88">
              <w:rPr>
                <w:rFonts w:eastAsia="Times New Roman"/>
                <w:color w:val="000000"/>
                <w:sz w:val="20"/>
                <w:szCs w:val="20"/>
                <w:lang w:eastAsia="sk-SK"/>
              </w:rPr>
              <w:t xml:space="preserve">rijímateľ nezrušil verejné obstarávanie alebo jeho časť, je povinný zverejniť v profile </w:t>
            </w:r>
            <w:r w:rsidR="00E07D35" w:rsidRPr="00277D88">
              <w:rPr>
                <w:rFonts w:eastAsia="Times New Roman"/>
                <w:color w:val="000000"/>
                <w:sz w:val="20"/>
                <w:szCs w:val="20"/>
                <w:lang w:eastAsia="sk-SK"/>
              </w:rPr>
              <w:t>ÚVO;</w:t>
            </w:r>
            <w:r w:rsidR="00E07D35">
              <w:rPr>
                <w:rFonts w:eastAsia="Times New Roman"/>
                <w:color w:val="000000"/>
                <w:sz w:val="20"/>
                <w:szCs w:val="20"/>
                <w:lang w:eastAsia="sk-SK"/>
              </w:rPr>
              <w:t xml:space="preserve"> </w:t>
            </w:r>
            <w:r w:rsidRPr="00277D88">
              <w:rPr>
                <w:rFonts w:eastAsia="Times New Roman"/>
                <w:color w:val="000000"/>
                <w:sz w:val="20"/>
                <w:szCs w:val="20"/>
                <w:lang w:eastAsia="sk-SK"/>
              </w:rPr>
              <w:t>odôvodnenie, prečo verejné obstarávanie nezrušil</w:t>
            </w:r>
            <w:r w:rsidR="00E07D35">
              <w:rPr>
                <w:rFonts w:eastAsia="Times New Roman"/>
                <w:color w:val="000000"/>
                <w:sz w:val="20"/>
                <w:szCs w:val="20"/>
                <w:lang w:eastAsia="sk-SK"/>
              </w:rPr>
              <w:t>.</w:t>
            </w:r>
          </w:p>
        </w:tc>
        <w:tc>
          <w:tcPr>
            <w:tcW w:w="870" w:type="dxa"/>
            <w:vMerge/>
            <w:tcBorders>
              <w:left w:val="single" w:sz="4" w:space="0" w:color="auto"/>
              <w:right w:val="single" w:sz="4" w:space="0" w:color="auto"/>
            </w:tcBorders>
            <w:shd w:val="clear" w:color="auto" w:fill="FFC000"/>
          </w:tcPr>
          <w:p w14:paraId="092DBAB7" w14:textId="77777777" w:rsidR="001A553A" w:rsidRPr="00277D88" w:rsidRDefault="001A553A" w:rsidP="001A553A">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14:paraId="3A60A2F9"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77EE5A47" w14:textId="77777777" w:rsidTr="004E1E05">
        <w:trPr>
          <w:trHeight w:val="1687"/>
        </w:trPr>
        <w:tc>
          <w:tcPr>
            <w:tcW w:w="320" w:type="dxa"/>
            <w:tcBorders>
              <w:top w:val="nil"/>
              <w:left w:val="single" w:sz="8" w:space="0" w:color="auto"/>
              <w:bottom w:val="single" w:sz="4" w:space="0" w:color="auto"/>
              <w:right w:val="single" w:sz="4" w:space="0" w:color="auto"/>
            </w:tcBorders>
            <w:shd w:val="clear" w:color="auto" w:fill="auto"/>
            <w:hideMark/>
          </w:tcPr>
          <w:p w14:paraId="76EA6D1A" w14:textId="77777777" w:rsidR="001A553A" w:rsidRPr="00277D88" w:rsidRDefault="00E07D35" w:rsidP="001A553A">
            <w:pPr>
              <w:spacing w:after="0" w:line="240" w:lineRule="auto"/>
              <w:rPr>
                <w:rFonts w:eastAsia="Times New Roman"/>
                <w:b/>
                <w:bCs/>
                <w:color w:val="000000"/>
                <w:sz w:val="20"/>
                <w:szCs w:val="20"/>
                <w:lang w:eastAsia="sk-SK"/>
              </w:rPr>
            </w:pPr>
            <w:r>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1A6874D6" w14:textId="77777777" w:rsidR="001A553A" w:rsidRPr="00277D88" w:rsidRDefault="001A553A" w:rsidP="006D2EBD">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 xml:space="preserve">návrh odôvodnenia nezrušenia postupu zadávania zákazky alebo časti zákazky podľa § 57 ods. 2 ZVO, </w:t>
            </w:r>
            <w:r w:rsidRPr="00E07D35">
              <w:rPr>
                <w:rFonts w:eastAsia="Times New Roman"/>
                <w:b/>
                <w:color w:val="000000"/>
                <w:sz w:val="20"/>
                <w:szCs w:val="20"/>
                <w:lang w:eastAsia="sk-SK"/>
              </w:rPr>
              <w:t>ak neboli predložené viac ako dve ponuky alebo ak navrhované ceny v predložených ponukách sú vyššie ako predpokladaná hodnota</w:t>
            </w:r>
            <w:r w:rsidRPr="00277D88">
              <w:rPr>
                <w:rFonts w:eastAsia="Times New Roman"/>
                <w:color w:val="000000"/>
                <w:sz w:val="20"/>
                <w:szCs w:val="20"/>
                <w:lang w:eastAsia="sk-SK"/>
              </w:rPr>
              <w:t xml:space="preserve"> a žiadateľ/prijímateľ nezrušil verejné obstarávanie alebo jeho časť. V prípade, že neboli predložené viac ako dve ponuky</w:t>
            </w:r>
            <w:del w:id="344" w:author="uzivatel" w:date="2020-12-03T18:50:00Z">
              <w:r w:rsidRPr="00277D88" w:rsidDel="006D2EBD">
                <w:rPr>
                  <w:rFonts w:eastAsia="Times New Roman"/>
                  <w:color w:val="000000"/>
                  <w:sz w:val="20"/>
                  <w:szCs w:val="20"/>
                  <w:lang w:eastAsia="sk-SK"/>
                </w:rPr>
                <w:delText xml:space="preserve"> alebo cena v ponuke uchádzača, ktorý bol vyhodnotený ako úspešný, je vyššia ako predpokladaná hodnota zákazky</w:delText>
              </w:r>
            </w:del>
            <w:r w:rsidRPr="00277D88">
              <w:rPr>
                <w:rFonts w:eastAsia="Times New Roman"/>
                <w:color w:val="000000"/>
                <w:sz w:val="20"/>
                <w:szCs w:val="20"/>
                <w:lang w:eastAsia="sk-SK"/>
              </w:rPr>
              <w:t>, RO požaduje od prijímateľa zdôvodnenie, prečo predmetný postup zadávania zákazky nezrušil</w:t>
            </w:r>
            <w:del w:id="345" w:author="uzivatel" w:date="2020-12-03T18:50:00Z">
              <w:r w:rsidRPr="00277D88" w:rsidDel="006D2EBD">
                <w:rPr>
                  <w:rFonts w:eastAsia="Times New Roman"/>
                  <w:color w:val="000000"/>
                  <w:sz w:val="20"/>
                  <w:szCs w:val="20"/>
                  <w:lang w:eastAsia="sk-SK"/>
                </w:rPr>
                <w:delText>, ak nejde o zákazku realizovanú cez EKS</w:delText>
              </w:r>
            </w:del>
            <w:r w:rsidRPr="00277D88">
              <w:rPr>
                <w:rFonts w:eastAsia="Times New Roman"/>
                <w:color w:val="000000"/>
                <w:sz w:val="20"/>
                <w:szCs w:val="20"/>
                <w:lang w:eastAsia="sk-SK"/>
              </w:rPr>
              <w:t>;</w:t>
            </w:r>
          </w:p>
        </w:tc>
        <w:tc>
          <w:tcPr>
            <w:tcW w:w="870" w:type="dxa"/>
            <w:vMerge/>
            <w:tcBorders>
              <w:left w:val="single" w:sz="4" w:space="0" w:color="auto"/>
              <w:right w:val="single" w:sz="4" w:space="0" w:color="auto"/>
            </w:tcBorders>
            <w:shd w:val="clear" w:color="auto" w:fill="FFC000"/>
          </w:tcPr>
          <w:p w14:paraId="3456E8EB" w14:textId="77777777" w:rsidR="001A553A" w:rsidRPr="00277D88" w:rsidRDefault="001A553A" w:rsidP="001A553A">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14:paraId="05325B89"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5ECAE34E" w14:textId="77777777" w:rsidTr="004E1E05">
        <w:trPr>
          <w:trHeight w:val="251"/>
        </w:trPr>
        <w:tc>
          <w:tcPr>
            <w:tcW w:w="320" w:type="dxa"/>
            <w:tcBorders>
              <w:top w:val="nil"/>
              <w:left w:val="single" w:sz="8" w:space="0" w:color="auto"/>
              <w:bottom w:val="single" w:sz="4" w:space="0" w:color="auto"/>
              <w:right w:val="single" w:sz="4" w:space="0" w:color="auto"/>
            </w:tcBorders>
            <w:shd w:val="clear" w:color="auto" w:fill="auto"/>
            <w:hideMark/>
          </w:tcPr>
          <w:p w14:paraId="0E0A48E3"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3B9ADFF1" w14:textId="77777777" w:rsidR="001A553A" w:rsidRPr="00277D88" w:rsidRDefault="0059107A" w:rsidP="008B6A1A">
            <w:pPr>
              <w:spacing w:after="0" w:line="240" w:lineRule="auto"/>
              <w:jc w:val="both"/>
              <w:rPr>
                <w:rFonts w:eastAsia="Times New Roman"/>
                <w:color w:val="000000"/>
                <w:sz w:val="20"/>
                <w:szCs w:val="20"/>
                <w:lang w:eastAsia="sk-SK"/>
              </w:rPr>
            </w:pPr>
            <w:r w:rsidRPr="002526BC">
              <w:rPr>
                <w:rFonts w:eastAsia="Times New Roman"/>
                <w:color w:val="000000"/>
                <w:sz w:val="20"/>
                <w:szCs w:val="20"/>
                <w:lang w:eastAsia="sk-SK"/>
              </w:rPr>
              <w:t>zriaden</w:t>
            </w:r>
            <w:r>
              <w:rPr>
                <w:rFonts w:eastAsia="Times New Roman"/>
                <w:color w:val="000000"/>
                <w:sz w:val="20"/>
                <w:szCs w:val="20"/>
                <w:lang w:eastAsia="sk-SK"/>
              </w:rPr>
              <w:t>ie</w:t>
            </w:r>
            <w:r w:rsidRPr="002526BC">
              <w:rPr>
                <w:rFonts w:eastAsia="Times New Roman"/>
                <w:color w:val="000000"/>
                <w:sz w:val="20"/>
                <w:szCs w:val="20"/>
                <w:lang w:eastAsia="sk-SK"/>
              </w:rPr>
              <w:t xml:space="preserve"> prístupu do elektronického prostriedku použitého na elektronickú komunikáciu</w:t>
            </w:r>
          </w:p>
        </w:tc>
        <w:tc>
          <w:tcPr>
            <w:tcW w:w="870" w:type="dxa"/>
            <w:vMerge/>
            <w:tcBorders>
              <w:left w:val="single" w:sz="4" w:space="0" w:color="auto"/>
              <w:right w:val="single" w:sz="4" w:space="0" w:color="auto"/>
            </w:tcBorders>
            <w:shd w:val="clear" w:color="auto" w:fill="FFC000"/>
          </w:tcPr>
          <w:p w14:paraId="3F8DF239" w14:textId="77777777" w:rsidR="001A553A" w:rsidRPr="00277D88" w:rsidRDefault="001A553A" w:rsidP="001A553A">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14:paraId="43924E19"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212DF2FE" w14:textId="77777777" w:rsidTr="004E1E05">
        <w:trPr>
          <w:trHeight w:val="555"/>
        </w:trPr>
        <w:tc>
          <w:tcPr>
            <w:tcW w:w="320" w:type="dxa"/>
            <w:tcBorders>
              <w:top w:val="nil"/>
              <w:left w:val="single" w:sz="8" w:space="0" w:color="auto"/>
              <w:bottom w:val="single" w:sz="4" w:space="0" w:color="auto"/>
              <w:right w:val="single" w:sz="4" w:space="0" w:color="auto"/>
            </w:tcBorders>
            <w:shd w:val="clear" w:color="auto" w:fill="auto"/>
            <w:hideMark/>
          </w:tcPr>
          <w:p w14:paraId="287F1974"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2F00431F" w14:textId="77777777"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dokumentácia týkajúca sa kontroly postupu zadávania zákazky pred uzavretím zmluvy (napr. výsledky predchádzajúcich kontrol)</w:t>
            </w:r>
          </w:p>
        </w:tc>
        <w:tc>
          <w:tcPr>
            <w:tcW w:w="870" w:type="dxa"/>
            <w:vMerge/>
            <w:tcBorders>
              <w:left w:val="single" w:sz="4" w:space="0" w:color="auto"/>
              <w:right w:val="single" w:sz="4" w:space="0" w:color="auto"/>
            </w:tcBorders>
            <w:shd w:val="clear" w:color="auto" w:fill="FFC000"/>
          </w:tcPr>
          <w:p w14:paraId="381BB6C8" w14:textId="77777777" w:rsidR="001A553A" w:rsidRPr="00277D88" w:rsidRDefault="001A553A" w:rsidP="001A553A">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14:paraId="1A3FEB2E"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20F8D393" w14:textId="77777777" w:rsidTr="004E1E05">
        <w:trPr>
          <w:trHeight w:val="986"/>
        </w:trPr>
        <w:tc>
          <w:tcPr>
            <w:tcW w:w="320" w:type="dxa"/>
            <w:tcBorders>
              <w:top w:val="nil"/>
              <w:left w:val="single" w:sz="8" w:space="0" w:color="auto"/>
              <w:bottom w:val="single" w:sz="4" w:space="0" w:color="auto"/>
              <w:right w:val="single" w:sz="4" w:space="0" w:color="auto"/>
            </w:tcBorders>
            <w:shd w:val="clear" w:color="auto" w:fill="auto"/>
            <w:hideMark/>
          </w:tcPr>
          <w:p w14:paraId="7ACFC559"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0FD2E7B0" w14:textId="77777777"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výpis z registra konečných užívateľov výhod úspešného uchádzača/ združenia uchádzačov vrátane ich subdodávateľov v zmysle zákona č. 315/2016 Z. z. o registri partnerov verejného sektora v spojitosti s § 11 zákona č. 343/2015 Z. z. o verejnom obstarávaní (ak relevantné v danom okamihu)</w:t>
            </w:r>
          </w:p>
        </w:tc>
        <w:tc>
          <w:tcPr>
            <w:tcW w:w="870" w:type="dxa"/>
            <w:vMerge/>
            <w:tcBorders>
              <w:left w:val="single" w:sz="4" w:space="0" w:color="auto"/>
              <w:right w:val="single" w:sz="4" w:space="0" w:color="auto"/>
            </w:tcBorders>
            <w:shd w:val="clear" w:color="auto" w:fill="FFC000"/>
          </w:tcPr>
          <w:p w14:paraId="290F0442" w14:textId="77777777" w:rsidR="001A553A" w:rsidRPr="00277D88" w:rsidRDefault="001A553A" w:rsidP="001A553A">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14:paraId="40233018"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6674721A" w14:textId="77777777" w:rsidTr="004E1E05">
        <w:trPr>
          <w:trHeight w:val="795"/>
        </w:trPr>
        <w:tc>
          <w:tcPr>
            <w:tcW w:w="320" w:type="dxa"/>
            <w:tcBorders>
              <w:top w:val="nil"/>
              <w:left w:val="single" w:sz="8" w:space="0" w:color="auto"/>
              <w:bottom w:val="single" w:sz="4" w:space="0" w:color="auto"/>
              <w:right w:val="single" w:sz="4" w:space="0" w:color="auto"/>
            </w:tcBorders>
            <w:shd w:val="clear" w:color="auto" w:fill="auto"/>
            <w:hideMark/>
          </w:tcPr>
          <w:p w14:paraId="04D9737D" w14:textId="77777777" w:rsidR="001A553A" w:rsidRPr="00277D88" w:rsidRDefault="00E07D35" w:rsidP="001A553A">
            <w:pPr>
              <w:spacing w:after="0" w:line="240" w:lineRule="auto"/>
              <w:rPr>
                <w:rFonts w:eastAsia="Times New Roman"/>
                <w:b/>
                <w:bCs/>
                <w:color w:val="000000"/>
                <w:sz w:val="20"/>
                <w:szCs w:val="20"/>
                <w:lang w:eastAsia="sk-SK"/>
              </w:rPr>
            </w:pPr>
            <w:r>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25304805" w14:textId="77777777"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dokumentácia týkajúca sa uplatnenia revíznych postupov (napr. doručené žiadosti o nápravu, vybavenie žiadosti o nápravu, doručené námietky, písomné vyjadrenie verejného obstarávateľa k podaným námietkam atď.)</w:t>
            </w:r>
          </w:p>
        </w:tc>
        <w:tc>
          <w:tcPr>
            <w:tcW w:w="870" w:type="dxa"/>
            <w:vMerge/>
            <w:tcBorders>
              <w:left w:val="single" w:sz="4" w:space="0" w:color="auto"/>
              <w:right w:val="single" w:sz="4" w:space="0" w:color="auto"/>
            </w:tcBorders>
            <w:shd w:val="clear" w:color="auto" w:fill="FFC000"/>
          </w:tcPr>
          <w:p w14:paraId="4847B7D7" w14:textId="77777777" w:rsidR="001A553A" w:rsidRPr="00277D88" w:rsidRDefault="001A553A" w:rsidP="001A553A">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14:paraId="02648CA6"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34149983" w14:textId="77777777" w:rsidTr="004E1E05">
        <w:trPr>
          <w:trHeight w:val="585"/>
        </w:trPr>
        <w:tc>
          <w:tcPr>
            <w:tcW w:w="320" w:type="dxa"/>
            <w:tcBorders>
              <w:top w:val="nil"/>
              <w:left w:val="single" w:sz="8" w:space="0" w:color="auto"/>
              <w:bottom w:val="single" w:sz="4" w:space="0" w:color="auto"/>
              <w:right w:val="single" w:sz="4" w:space="0" w:color="auto"/>
            </w:tcBorders>
            <w:shd w:val="clear" w:color="auto" w:fill="auto"/>
            <w:hideMark/>
          </w:tcPr>
          <w:p w14:paraId="1C4A3953"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lastRenderedPageBreak/>
              <w:t>-</w:t>
            </w:r>
          </w:p>
        </w:tc>
        <w:tc>
          <w:tcPr>
            <w:tcW w:w="7325" w:type="dxa"/>
            <w:tcBorders>
              <w:top w:val="single" w:sz="4" w:space="0" w:color="auto"/>
              <w:left w:val="nil"/>
              <w:bottom w:val="single" w:sz="4" w:space="0" w:color="auto"/>
              <w:right w:val="single" w:sz="4" w:space="0" w:color="auto"/>
            </w:tcBorders>
            <w:shd w:val="clear" w:color="auto" w:fill="auto"/>
            <w:hideMark/>
          </w:tcPr>
          <w:p w14:paraId="6685E284" w14:textId="77777777"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ostatná súvisiaca dokumentáciu (napr. rozhodnutie ÚVO o námietkach, podanie žaloby na súd atď.)</w:t>
            </w:r>
          </w:p>
        </w:tc>
        <w:tc>
          <w:tcPr>
            <w:tcW w:w="870" w:type="dxa"/>
            <w:vMerge/>
            <w:tcBorders>
              <w:left w:val="single" w:sz="4" w:space="0" w:color="auto"/>
              <w:right w:val="single" w:sz="4" w:space="0" w:color="auto"/>
            </w:tcBorders>
            <w:shd w:val="clear" w:color="auto" w:fill="FFC000"/>
          </w:tcPr>
          <w:p w14:paraId="394FD917" w14:textId="77777777" w:rsidR="001A553A" w:rsidRPr="00277D88" w:rsidRDefault="001A553A" w:rsidP="001A553A">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14:paraId="474819DA"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35DF56FE" w14:textId="77777777" w:rsidTr="004E1E05">
        <w:trPr>
          <w:trHeight w:val="709"/>
        </w:trPr>
        <w:tc>
          <w:tcPr>
            <w:tcW w:w="320" w:type="dxa"/>
            <w:tcBorders>
              <w:top w:val="nil"/>
              <w:left w:val="single" w:sz="8" w:space="0" w:color="auto"/>
              <w:bottom w:val="single" w:sz="4" w:space="0" w:color="auto"/>
              <w:right w:val="single" w:sz="4" w:space="0" w:color="auto"/>
            </w:tcBorders>
            <w:shd w:val="clear" w:color="auto" w:fill="auto"/>
            <w:hideMark/>
          </w:tcPr>
          <w:p w14:paraId="1551FDD9"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05843DB6" w14:textId="77777777"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právoplatné rozhodnutie ÚVO na základe kontroly vykonanej podľa § 169 ods. 2 ZVO – zasiela sa RO bezodkladne po doručení tohto rozhodnutia zo strany ÚVO (platí pre nadlimitné zákazky)</w:t>
            </w:r>
          </w:p>
        </w:tc>
        <w:tc>
          <w:tcPr>
            <w:tcW w:w="870" w:type="dxa"/>
            <w:vMerge/>
            <w:tcBorders>
              <w:left w:val="single" w:sz="4" w:space="0" w:color="auto"/>
              <w:right w:val="single" w:sz="4" w:space="0" w:color="auto"/>
            </w:tcBorders>
            <w:shd w:val="clear" w:color="auto" w:fill="FFC000"/>
          </w:tcPr>
          <w:p w14:paraId="3D40145B" w14:textId="77777777" w:rsidR="001A553A" w:rsidRPr="00277D88" w:rsidRDefault="001A553A" w:rsidP="001A553A">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14:paraId="5E59CB76"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193D947D" w14:textId="77777777" w:rsidTr="004E1E05">
        <w:trPr>
          <w:trHeight w:val="251"/>
        </w:trPr>
        <w:tc>
          <w:tcPr>
            <w:tcW w:w="320" w:type="dxa"/>
            <w:tcBorders>
              <w:top w:val="nil"/>
              <w:left w:val="single" w:sz="8" w:space="0" w:color="auto"/>
              <w:bottom w:val="single" w:sz="4" w:space="0" w:color="auto"/>
              <w:right w:val="single" w:sz="4" w:space="0" w:color="auto"/>
            </w:tcBorders>
            <w:shd w:val="clear" w:color="auto" w:fill="auto"/>
            <w:hideMark/>
          </w:tcPr>
          <w:p w14:paraId="5419220B"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633BDCAE" w14:textId="77777777"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odvolanie voči rozhodnutiu ÚVO (ak relevantné)</w:t>
            </w:r>
          </w:p>
        </w:tc>
        <w:tc>
          <w:tcPr>
            <w:tcW w:w="870" w:type="dxa"/>
            <w:vMerge/>
            <w:tcBorders>
              <w:left w:val="single" w:sz="4" w:space="0" w:color="auto"/>
              <w:bottom w:val="single" w:sz="4" w:space="0" w:color="auto"/>
              <w:right w:val="single" w:sz="4" w:space="0" w:color="auto"/>
            </w:tcBorders>
            <w:shd w:val="clear" w:color="auto" w:fill="FFC000"/>
          </w:tcPr>
          <w:p w14:paraId="0A8DF381" w14:textId="77777777" w:rsidR="001A553A" w:rsidRPr="00277D88" w:rsidRDefault="001A553A" w:rsidP="001A553A">
            <w:pPr>
              <w:spacing w:after="0" w:line="240" w:lineRule="auto"/>
              <w:rPr>
                <w:rFonts w:eastAsia="Times New Roman"/>
                <w:color w:val="000000"/>
                <w:sz w:val="20"/>
                <w:szCs w:val="20"/>
                <w:lang w:eastAsia="sk-SK"/>
              </w:rPr>
            </w:pPr>
          </w:p>
        </w:tc>
        <w:tc>
          <w:tcPr>
            <w:tcW w:w="855" w:type="dxa"/>
            <w:vMerge/>
            <w:tcBorders>
              <w:left w:val="single" w:sz="4" w:space="0" w:color="auto"/>
              <w:bottom w:val="single" w:sz="4" w:space="0" w:color="auto"/>
              <w:right w:val="single" w:sz="4" w:space="0" w:color="auto"/>
            </w:tcBorders>
            <w:shd w:val="clear" w:color="auto" w:fill="FF0000"/>
          </w:tcPr>
          <w:p w14:paraId="02C34BBF"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0E2F9EA8" w14:textId="77777777" w:rsidTr="004E1E05">
        <w:trPr>
          <w:trHeight w:val="300"/>
        </w:trPr>
        <w:tc>
          <w:tcPr>
            <w:tcW w:w="320" w:type="dxa"/>
            <w:tcBorders>
              <w:top w:val="nil"/>
              <w:left w:val="single" w:sz="8" w:space="0" w:color="auto"/>
              <w:bottom w:val="nil"/>
              <w:right w:val="nil"/>
            </w:tcBorders>
            <w:shd w:val="clear" w:color="000000" w:fill="BFBFBF"/>
            <w:vAlign w:val="center"/>
            <w:hideMark/>
          </w:tcPr>
          <w:p w14:paraId="6A76386E" w14:textId="77777777" w:rsidR="001A553A" w:rsidRPr="00277D88" w:rsidRDefault="001A553A" w:rsidP="001A553A">
            <w:pPr>
              <w:spacing w:after="0" w:line="240" w:lineRule="auto"/>
              <w:rPr>
                <w:rFonts w:eastAsia="Times New Roman"/>
                <w:b/>
                <w:bCs/>
                <w:sz w:val="20"/>
                <w:szCs w:val="20"/>
                <w:lang w:eastAsia="sk-SK"/>
              </w:rPr>
            </w:pPr>
            <w:r w:rsidRPr="00277D88">
              <w:rPr>
                <w:rFonts w:eastAsia="Times New Roman"/>
                <w:b/>
                <w:bCs/>
                <w:sz w:val="20"/>
                <w:szCs w:val="20"/>
                <w:lang w:eastAsia="sk-SK"/>
              </w:rPr>
              <w:t>C.</w:t>
            </w:r>
          </w:p>
        </w:tc>
        <w:tc>
          <w:tcPr>
            <w:tcW w:w="7325" w:type="dxa"/>
            <w:tcBorders>
              <w:top w:val="single" w:sz="4" w:space="0" w:color="auto"/>
              <w:left w:val="nil"/>
              <w:bottom w:val="nil"/>
              <w:right w:val="nil"/>
            </w:tcBorders>
            <w:shd w:val="clear" w:color="000000" w:fill="BFBFBF"/>
            <w:vAlign w:val="center"/>
            <w:hideMark/>
          </w:tcPr>
          <w:p w14:paraId="545FCD92" w14:textId="77777777" w:rsidR="001A553A" w:rsidRPr="00277D88" w:rsidRDefault="001A553A" w:rsidP="008B6A1A">
            <w:pPr>
              <w:spacing w:after="0" w:line="240" w:lineRule="auto"/>
              <w:jc w:val="both"/>
              <w:rPr>
                <w:rFonts w:eastAsia="Times New Roman"/>
                <w:b/>
                <w:bCs/>
                <w:sz w:val="20"/>
                <w:szCs w:val="20"/>
                <w:lang w:eastAsia="sk-SK"/>
              </w:rPr>
            </w:pPr>
            <w:r w:rsidRPr="00277D88">
              <w:rPr>
                <w:rFonts w:eastAsia="Times New Roman"/>
                <w:b/>
                <w:bCs/>
                <w:sz w:val="20"/>
                <w:szCs w:val="20"/>
                <w:lang w:eastAsia="sk-SK"/>
              </w:rPr>
              <w:t>Dokumentácia po</w:t>
            </w:r>
            <w:r w:rsidRPr="00277D88">
              <w:rPr>
                <w:rFonts w:eastAsia="Times New Roman"/>
                <w:lang w:eastAsia="sk-SK"/>
              </w:rPr>
              <w:t xml:space="preserve"> </w:t>
            </w:r>
            <w:r w:rsidRPr="00277D88">
              <w:rPr>
                <w:rFonts w:eastAsia="Times New Roman"/>
                <w:b/>
                <w:bCs/>
                <w:sz w:val="20"/>
                <w:szCs w:val="20"/>
                <w:lang w:eastAsia="sk-SK"/>
              </w:rPr>
              <w:t>zverejnení zmluvy s úspešným uchádzačom</w:t>
            </w:r>
          </w:p>
        </w:tc>
        <w:tc>
          <w:tcPr>
            <w:tcW w:w="870" w:type="dxa"/>
            <w:tcBorders>
              <w:top w:val="single" w:sz="4" w:space="0" w:color="auto"/>
              <w:left w:val="nil"/>
              <w:bottom w:val="nil"/>
              <w:right w:val="nil"/>
            </w:tcBorders>
            <w:shd w:val="clear" w:color="000000" w:fill="BFBFBF"/>
          </w:tcPr>
          <w:p w14:paraId="7A5E2C4F" w14:textId="77777777" w:rsidR="001A553A" w:rsidRPr="00277D88" w:rsidRDefault="001A553A" w:rsidP="001A553A">
            <w:pPr>
              <w:spacing w:after="0" w:line="240" w:lineRule="auto"/>
              <w:jc w:val="center"/>
              <w:rPr>
                <w:rFonts w:eastAsia="Times New Roman"/>
                <w:b/>
                <w:bCs/>
                <w:sz w:val="20"/>
                <w:szCs w:val="20"/>
                <w:lang w:eastAsia="sk-SK"/>
              </w:rPr>
            </w:pPr>
          </w:p>
        </w:tc>
        <w:tc>
          <w:tcPr>
            <w:tcW w:w="855" w:type="dxa"/>
            <w:tcBorders>
              <w:top w:val="single" w:sz="4" w:space="0" w:color="auto"/>
              <w:left w:val="nil"/>
              <w:bottom w:val="nil"/>
              <w:right w:val="nil"/>
            </w:tcBorders>
            <w:shd w:val="clear" w:color="000000" w:fill="BFBFBF"/>
          </w:tcPr>
          <w:p w14:paraId="09D6BD7A" w14:textId="77777777" w:rsidR="001A553A" w:rsidRPr="00277D88" w:rsidRDefault="001A553A" w:rsidP="001A553A">
            <w:pPr>
              <w:spacing w:after="0" w:line="240" w:lineRule="auto"/>
              <w:jc w:val="center"/>
              <w:rPr>
                <w:rFonts w:eastAsia="Times New Roman"/>
                <w:b/>
                <w:bCs/>
                <w:sz w:val="20"/>
                <w:szCs w:val="20"/>
                <w:lang w:eastAsia="sk-SK"/>
              </w:rPr>
            </w:pPr>
          </w:p>
        </w:tc>
      </w:tr>
      <w:tr w:rsidR="005D00AF" w:rsidRPr="00277D88" w14:paraId="1A63E78A" w14:textId="77777777" w:rsidTr="004E1E05">
        <w:trPr>
          <w:trHeight w:val="1251"/>
        </w:trPr>
        <w:tc>
          <w:tcPr>
            <w:tcW w:w="320" w:type="dxa"/>
            <w:tcBorders>
              <w:top w:val="single" w:sz="4" w:space="0" w:color="auto"/>
              <w:left w:val="single" w:sz="8" w:space="0" w:color="auto"/>
              <w:bottom w:val="single" w:sz="4" w:space="0" w:color="auto"/>
              <w:right w:val="single" w:sz="4" w:space="0" w:color="auto"/>
            </w:tcBorders>
            <w:shd w:val="clear" w:color="auto" w:fill="auto"/>
            <w:hideMark/>
          </w:tcPr>
          <w:p w14:paraId="53E64263" w14:textId="77777777" w:rsidR="005D00AF" w:rsidRPr="00277D88" w:rsidRDefault="005D00AF"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000000"/>
            </w:tcBorders>
            <w:shd w:val="clear" w:color="auto" w:fill="auto"/>
            <w:hideMark/>
          </w:tcPr>
          <w:p w14:paraId="438DA203" w14:textId="77777777" w:rsidR="005D00AF" w:rsidRPr="00277D88" w:rsidRDefault="005D00AF" w:rsidP="008B6A1A">
            <w:pPr>
              <w:spacing w:after="0" w:line="240" w:lineRule="auto"/>
              <w:jc w:val="both"/>
              <w:rPr>
                <w:rFonts w:eastAsia="Times New Roman"/>
                <w:sz w:val="20"/>
                <w:szCs w:val="20"/>
                <w:lang w:eastAsia="sk-SK"/>
              </w:rPr>
            </w:pPr>
            <w:r w:rsidRPr="00277D88">
              <w:rPr>
                <w:rFonts w:eastAsia="Times New Roman"/>
                <w:sz w:val="20"/>
                <w:szCs w:val="20"/>
                <w:lang w:eastAsia="sk-SK"/>
              </w:rPr>
              <w:t>originál resp. overená (štatutárnym zástupcom alebo ním poverenou osobou vrátane poverenia) kópia zmluvy vrátane príloh uzavretá medzi žiadateľom/prijímateľom a úspešným uchádzačom zverejnená vrátane príloh v súlade so zákonom o slobodnom prístupe k informáciám vrátane všetkých jej príloh - v prípade ak nebola zmluva (vrátane príloh) zverejnená v CRZ (</w:t>
            </w:r>
            <w:r>
              <w:rPr>
                <w:rFonts w:eastAsia="Times New Roman"/>
                <w:sz w:val="20"/>
                <w:szCs w:val="20"/>
                <w:lang w:eastAsia="sk-SK"/>
              </w:rPr>
              <w:t xml:space="preserve">ak bola zverejnená predkladá sa </w:t>
            </w:r>
            <w:r w:rsidRPr="00277D88">
              <w:rPr>
                <w:rFonts w:eastAsia="Times New Roman"/>
                <w:sz w:val="20"/>
                <w:szCs w:val="20"/>
                <w:lang w:eastAsia="sk-SK"/>
              </w:rPr>
              <w:t>cez ITMS2014+ verzia s podpismi oprávnených osôb</w:t>
            </w:r>
            <w:r>
              <w:rPr>
                <w:rFonts w:eastAsia="Times New Roman"/>
                <w:sz w:val="20"/>
                <w:szCs w:val="20"/>
                <w:lang w:eastAsia="sk-SK"/>
              </w:rPr>
              <w:t xml:space="preserve"> podpísať predmetný dodatok k zmluve</w:t>
            </w:r>
            <w:r w:rsidRPr="00277D88">
              <w:rPr>
                <w:rFonts w:eastAsia="Times New Roman"/>
                <w:sz w:val="20"/>
                <w:szCs w:val="20"/>
                <w:lang w:eastAsia="sk-SK"/>
              </w:rPr>
              <w:t>)</w:t>
            </w:r>
          </w:p>
        </w:tc>
        <w:tc>
          <w:tcPr>
            <w:tcW w:w="870" w:type="dxa"/>
            <w:vMerge w:val="restart"/>
            <w:tcBorders>
              <w:top w:val="single" w:sz="4" w:space="0" w:color="auto"/>
              <w:left w:val="nil"/>
              <w:right w:val="single" w:sz="4" w:space="0" w:color="000000"/>
            </w:tcBorders>
            <w:shd w:val="clear" w:color="auto" w:fill="92D050"/>
            <w:textDirection w:val="btLr"/>
          </w:tcPr>
          <w:p w14:paraId="2B8D22F6" w14:textId="77777777" w:rsidR="005D00AF" w:rsidRPr="001A553A" w:rsidRDefault="005D00AF" w:rsidP="001A553A">
            <w:pPr>
              <w:spacing w:after="0" w:line="240" w:lineRule="auto"/>
              <w:ind w:left="113" w:right="113"/>
              <w:jc w:val="center"/>
              <w:rPr>
                <w:rFonts w:eastAsia="Times New Roman"/>
                <w:b/>
                <w:sz w:val="44"/>
                <w:szCs w:val="44"/>
                <w:lang w:eastAsia="sk-SK"/>
              </w:rPr>
            </w:pPr>
            <w:r w:rsidRPr="002B0BCC">
              <w:rPr>
                <w:rFonts w:eastAsia="Times New Roman"/>
                <w:b/>
                <w:sz w:val="36"/>
                <w:szCs w:val="44"/>
                <w:lang w:eastAsia="sk-SK"/>
              </w:rPr>
              <w:t>Následná ex-post kontrola</w:t>
            </w:r>
          </w:p>
        </w:tc>
        <w:tc>
          <w:tcPr>
            <w:tcW w:w="855" w:type="dxa"/>
            <w:vMerge w:val="restart"/>
            <w:tcBorders>
              <w:top w:val="single" w:sz="4" w:space="0" w:color="auto"/>
              <w:left w:val="nil"/>
              <w:right w:val="single" w:sz="4" w:space="0" w:color="000000"/>
            </w:tcBorders>
            <w:shd w:val="clear" w:color="auto" w:fill="FF0000"/>
          </w:tcPr>
          <w:p w14:paraId="6082F0FC" w14:textId="77777777" w:rsidR="005D00AF" w:rsidRPr="00277D88" w:rsidRDefault="005D00AF" w:rsidP="001A553A">
            <w:pPr>
              <w:spacing w:after="0" w:line="240" w:lineRule="auto"/>
              <w:rPr>
                <w:rFonts w:eastAsia="Times New Roman"/>
                <w:sz w:val="20"/>
                <w:szCs w:val="20"/>
                <w:lang w:eastAsia="sk-SK"/>
              </w:rPr>
            </w:pPr>
          </w:p>
        </w:tc>
      </w:tr>
      <w:tr w:rsidR="005D00AF" w:rsidRPr="00277D88" w14:paraId="06490402" w14:textId="77777777" w:rsidTr="004E1E05">
        <w:trPr>
          <w:trHeight w:val="703"/>
        </w:trPr>
        <w:tc>
          <w:tcPr>
            <w:tcW w:w="320" w:type="dxa"/>
            <w:tcBorders>
              <w:top w:val="nil"/>
              <w:left w:val="single" w:sz="8" w:space="0" w:color="auto"/>
              <w:bottom w:val="single" w:sz="4" w:space="0" w:color="auto"/>
              <w:right w:val="single" w:sz="4" w:space="0" w:color="auto"/>
            </w:tcBorders>
            <w:shd w:val="clear" w:color="auto" w:fill="auto"/>
            <w:hideMark/>
          </w:tcPr>
          <w:p w14:paraId="05B65381" w14:textId="77777777" w:rsidR="005D00AF" w:rsidRPr="00277D88" w:rsidRDefault="005D00AF"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000000"/>
            </w:tcBorders>
            <w:shd w:val="clear" w:color="auto" w:fill="auto"/>
            <w:hideMark/>
          </w:tcPr>
          <w:p w14:paraId="3EAE4272" w14:textId="77777777" w:rsidR="005D00AF" w:rsidRPr="00277D88" w:rsidRDefault="005D00AF"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výpis z registra konečných užívateľov výhod úspešného uchádzača/ združenia uchádzačov vrátane ich subdodávateľov v zmysle zákona č. 315/2016 Z. z. o registri partnerov verejného sektora v spojitosti s § 11 zákona č. 343/2015 ZVO</w:t>
            </w:r>
          </w:p>
        </w:tc>
        <w:tc>
          <w:tcPr>
            <w:tcW w:w="870" w:type="dxa"/>
            <w:vMerge/>
            <w:tcBorders>
              <w:left w:val="nil"/>
              <w:right w:val="single" w:sz="4" w:space="0" w:color="000000"/>
            </w:tcBorders>
            <w:shd w:val="clear" w:color="auto" w:fill="92D050"/>
          </w:tcPr>
          <w:p w14:paraId="3E37ED4D" w14:textId="77777777" w:rsidR="005D00AF" w:rsidRPr="00277D88" w:rsidRDefault="005D00AF" w:rsidP="001A553A">
            <w:pPr>
              <w:spacing w:after="0" w:line="240" w:lineRule="auto"/>
              <w:rPr>
                <w:rFonts w:eastAsia="Times New Roman"/>
                <w:color w:val="000000"/>
                <w:sz w:val="20"/>
                <w:szCs w:val="20"/>
                <w:lang w:eastAsia="sk-SK"/>
              </w:rPr>
            </w:pPr>
          </w:p>
        </w:tc>
        <w:tc>
          <w:tcPr>
            <w:tcW w:w="855" w:type="dxa"/>
            <w:vMerge/>
            <w:tcBorders>
              <w:left w:val="nil"/>
              <w:right w:val="single" w:sz="4" w:space="0" w:color="000000"/>
            </w:tcBorders>
            <w:shd w:val="clear" w:color="auto" w:fill="FF0000"/>
          </w:tcPr>
          <w:p w14:paraId="02976D4E" w14:textId="77777777" w:rsidR="005D00AF" w:rsidRPr="00277D88" w:rsidRDefault="005D00AF" w:rsidP="001A553A">
            <w:pPr>
              <w:spacing w:after="0" w:line="240" w:lineRule="auto"/>
              <w:rPr>
                <w:rFonts w:eastAsia="Times New Roman"/>
                <w:color w:val="000000"/>
                <w:sz w:val="20"/>
                <w:szCs w:val="20"/>
                <w:lang w:eastAsia="sk-SK"/>
              </w:rPr>
            </w:pPr>
          </w:p>
        </w:tc>
      </w:tr>
      <w:tr w:rsidR="005D00AF" w:rsidRPr="00277D88" w14:paraId="0F10151B" w14:textId="77777777" w:rsidTr="004E1E05">
        <w:trPr>
          <w:trHeight w:val="222"/>
        </w:trPr>
        <w:tc>
          <w:tcPr>
            <w:tcW w:w="320" w:type="dxa"/>
            <w:tcBorders>
              <w:top w:val="nil"/>
              <w:left w:val="single" w:sz="8" w:space="0" w:color="auto"/>
              <w:bottom w:val="single" w:sz="4" w:space="0" w:color="auto"/>
              <w:right w:val="single" w:sz="4" w:space="0" w:color="auto"/>
            </w:tcBorders>
            <w:shd w:val="clear" w:color="auto" w:fill="auto"/>
            <w:hideMark/>
          </w:tcPr>
          <w:p w14:paraId="3A2B7CD2" w14:textId="77777777" w:rsidR="005D00AF" w:rsidRPr="00277D88" w:rsidRDefault="005D00AF"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 </w:t>
            </w:r>
          </w:p>
        </w:tc>
        <w:tc>
          <w:tcPr>
            <w:tcW w:w="7325" w:type="dxa"/>
            <w:tcBorders>
              <w:top w:val="single" w:sz="4" w:space="0" w:color="auto"/>
              <w:left w:val="nil"/>
              <w:bottom w:val="single" w:sz="4" w:space="0" w:color="auto"/>
              <w:right w:val="single" w:sz="4" w:space="0" w:color="000000"/>
            </w:tcBorders>
            <w:shd w:val="clear" w:color="auto" w:fill="auto"/>
            <w:hideMark/>
          </w:tcPr>
          <w:p w14:paraId="316068AF" w14:textId="77777777" w:rsidR="005D00AF" w:rsidRPr="00277D88" w:rsidRDefault="005D00AF"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 xml:space="preserve">doklady, ktoré verejný obstarávateľ vyžadoval ako súčinnosť pred podpisom zmluvy s úspešným uchádzačom podľa § 56 ZVO </w:t>
            </w:r>
          </w:p>
        </w:tc>
        <w:tc>
          <w:tcPr>
            <w:tcW w:w="870" w:type="dxa"/>
            <w:vMerge/>
            <w:tcBorders>
              <w:left w:val="nil"/>
              <w:right w:val="single" w:sz="4" w:space="0" w:color="000000"/>
            </w:tcBorders>
            <w:shd w:val="clear" w:color="auto" w:fill="92D050"/>
          </w:tcPr>
          <w:p w14:paraId="5A9CDB69" w14:textId="77777777" w:rsidR="005D00AF" w:rsidRPr="00277D88" w:rsidRDefault="005D00AF" w:rsidP="001A553A">
            <w:pPr>
              <w:spacing w:after="0" w:line="240" w:lineRule="auto"/>
              <w:rPr>
                <w:rFonts w:eastAsia="Times New Roman"/>
                <w:color w:val="000000"/>
                <w:sz w:val="20"/>
                <w:szCs w:val="20"/>
                <w:lang w:eastAsia="sk-SK"/>
              </w:rPr>
            </w:pPr>
          </w:p>
        </w:tc>
        <w:tc>
          <w:tcPr>
            <w:tcW w:w="855" w:type="dxa"/>
            <w:vMerge/>
            <w:tcBorders>
              <w:left w:val="nil"/>
              <w:right w:val="single" w:sz="4" w:space="0" w:color="000000"/>
            </w:tcBorders>
            <w:shd w:val="clear" w:color="auto" w:fill="FF0000"/>
          </w:tcPr>
          <w:p w14:paraId="4E9A432E" w14:textId="77777777" w:rsidR="005D00AF" w:rsidRPr="00277D88" w:rsidRDefault="005D00AF" w:rsidP="001A553A">
            <w:pPr>
              <w:spacing w:after="0" w:line="240" w:lineRule="auto"/>
              <w:rPr>
                <w:rFonts w:eastAsia="Times New Roman"/>
                <w:color w:val="000000"/>
                <w:sz w:val="20"/>
                <w:szCs w:val="20"/>
                <w:lang w:eastAsia="sk-SK"/>
              </w:rPr>
            </w:pPr>
          </w:p>
        </w:tc>
      </w:tr>
      <w:tr w:rsidR="005D00AF" w:rsidRPr="00277D88" w14:paraId="4DCA4D24" w14:textId="77777777" w:rsidTr="004E1E05">
        <w:trPr>
          <w:trHeight w:val="523"/>
        </w:trPr>
        <w:tc>
          <w:tcPr>
            <w:tcW w:w="320" w:type="dxa"/>
            <w:tcBorders>
              <w:top w:val="nil"/>
              <w:left w:val="single" w:sz="8" w:space="0" w:color="auto"/>
              <w:bottom w:val="single" w:sz="4" w:space="0" w:color="auto"/>
              <w:right w:val="single" w:sz="4" w:space="0" w:color="auto"/>
            </w:tcBorders>
            <w:shd w:val="clear" w:color="auto" w:fill="auto"/>
            <w:hideMark/>
          </w:tcPr>
          <w:p w14:paraId="770654AB" w14:textId="77777777" w:rsidR="005D00AF" w:rsidRPr="00277D88" w:rsidRDefault="005D00AF"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000000"/>
            </w:tcBorders>
            <w:shd w:val="clear" w:color="auto" w:fill="auto"/>
            <w:hideMark/>
          </w:tcPr>
          <w:p w14:paraId="48EB163D" w14:textId="77777777" w:rsidR="005D00AF" w:rsidRPr="00277D88" w:rsidRDefault="005D00AF" w:rsidP="0022266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doklad o  zverejnení Oznámenia o výsledku VO v Úradnom vestníku EÚ a Vestníku ÚVO,  (nadlimitná zákazka), resp. v zmysle § 11</w:t>
            </w:r>
            <w:r>
              <w:rPr>
                <w:rFonts w:eastAsia="Times New Roman"/>
                <w:color w:val="000000"/>
                <w:sz w:val="20"/>
                <w:szCs w:val="20"/>
                <w:lang w:eastAsia="sk-SK"/>
              </w:rPr>
              <w:t>6</w:t>
            </w:r>
            <w:r w:rsidRPr="00277D88">
              <w:rPr>
                <w:rFonts w:eastAsia="Times New Roman"/>
                <w:color w:val="000000"/>
                <w:sz w:val="20"/>
                <w:szCs w:val="20"/>
                <w:lang w:eastAsia="sk-SK"/>
              </w:rPr>
              <w:t xml:space="preserve"> ods. </w:t>
            </w:r>
            <w:r>
              <w:rPr>
                <w:rFonts w:eastAsia="Times New Roman"/>
                <w:color w:val="000000"/>
                <w:sz w:val="20"/>
                <w:szCs w:val="20"/>
                <w:lang w:eastAsia="sk-SK"/>
              </w:rPr>
              <w:t xml:space="preserve">2 </w:t>
            </w:r>
            <w:r w:rsidRPr="00277D88">
              <w:rPr>
                <w:rFonts w:eastAsia="Times New Roman"/>
                <w:color w:val="000000"/>
                <w:sz w:val="20"/>
                <w:szCs w:val="20"/>
                <w:lang w:eastAsia="sk-SK"/>
              </w:rPr>
              <w:t xml:space="preserve">písm. a) ZVO (podlimitná zákazka) </w:t>
            </w:r>
          </w:p>
        </w:tc>
        <w:tc>
          <w:tcPr>
            <w:tcW w:w="870" w:type="dxa"/>
            <w:vMerge/>
            <w:tcBorders>
              <w:left w:val="nil"/>
              <w:right w:val="single" w:sz="4" w:space="0" w:color="000000"/>
            </w:tcBorders>
            <w:shd w:val="clear" w:color="auto" w:fill="92D050"/>
          </w:tcPr>
          <w:p w14:paraId="7DC0EE35" w14:textId="77777777" w:rsidR="005D00AF" w:rsidRPr="00277D88" w:rsidRDefault="005D00AF" w:rsidP="001A553A">
            <w:pPr>
              <w:spacing w:after="0" w:line="240" w:lineRule="auto"/>
              <w:rPr>
                <w:rFonts w:eastAsia="Times New Roman"/>
                <w:color w:val="000000"/>
                <w:sz w:val="20"/>
                <w:szCs w:val="20"/>
                <w:lang w:eastAsia="sk-SK"/>
              </w:rPr>
            </w:pPr>
          </w:p>
        </w:tc>
        <w:tc>
          <w:tcPr>
            <w:tcW w:w="855" w:type="dxa"/>
            <w:vMerge/>
            <w:tcBorders>
              <w:left w:val="nil"/>
              <w:right w:val="single" w:sz="4" w:space="0" w:color="000000"/>
            </w:tcBorders>
            <w:shd w:val="clear" w:color="auto" w:fill="FF0000"/>
          </w:tcPr>
          <w:p w14:paraId="6D7F7577" w14:textId="77777777" w:rsidR="005D00AF" w:rsidRPr="00277D88" w:rsidRDefault="005D00AF" w:rsidP="001A553A">
            <w:pPr>
              <w:spacing w:after="0" w:line="240" w:lineRule="auto"/>
              <w:rPr>
                <w:rFonts w:eastAsia="Times New Roman"/>
                <w:color w:val="000000"/>
                <w:sz w:val="20"/>
                <w:szCs w:val="20"/>
                <w:lang w:eastAsia="sk-SK"/>
              </w:rPr>
            </w:pPr>
          </w:p>
        </w:tc>
      </w:tr>
      <w:tr w:rsidR="005D00AF" w:rsidRPr="00277D88" w14:paraId="5CB1ECBC" w14:textId="77777777" w:rsidTr="004E1E05">
        <w:trPr>
          <w:trHeight w:val="600"/>
        </w:trPr>
        <w:tc>
          <w:tcPr>
            <w:tcW w:w="320" w:type="dxa"/>
            <w:tcBorders>
              <w:top w:val="nil"/>
              <w:left w:val="single" w:sz="8" w:space="0" w:color="auto"/>
              <w:bottom w:val="single" w:sz="4" w:space="0" w:color="auto"/>
              <w:right w:val="single" w:sz="4" w:space="0" w:color="auto"/>
            </w:tcBorders>
            <w:shd w:val="clear" w:color="auto" w:fill="auto"/>
            <w:hideMark/>
          </w:tcPr>
          <w:p w14:paraId="64FE421B" w14:textId="77777777" w:rsidR="005D00AF" w:rsidRPr="00277D88" w:rsidRDefault="005D00AF"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000000"/>
            </w:tcBorders>
            <w:shd w:val="clear" w:color="auto" w:fill="auto"/>
            <w:hideMark/>
          </w:tcPr>
          <w:p w14:paraId="093AF275" w14:textId="77777777" w:rsidR="005D00AF" w:rsidRPr="00277D88" w:rsidRDefault="005D00AF"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 xml:space="preserve">doklad o zverejnení zmluvy  vrátane príloh v Centrálnom registri zmlúv (ak relevantné) a doklad o zverejnení zmluvy v profile ÚVO </w:t>
            </w:r>
          </w:p>
        </w:tc>
        <w:tc>
          <w:tcPr>
            <w:tcW w:w="870" w:type="dxa"/>
            <w:vMerge/>
            <w:tcBorders>
              <w:left w:val="nil"/>
              <w:right w:val="single" w:sz="4" w:space="0" w:color="000000"/>
            </w:tcBorders>
            <w:shd w:val="clear" w:color="auto" w:fill="92D050"/>
          </w:tcPr>
          <w:p w14:paraId="35743484" w14:textId="77777777" w:rsidR="005D00AF" w:rsidRPr="00277D88" w:rsidRDefault="005D00AF" w:rsidP="001A553A">
            <w:pPr>
              <w:spacing w:after="0" w:line="240" w:lineRule="auto"/>
              <w:rPr>
                <w:rFonts w:eastAsia="Times New Roman"/>
                <w:color w:val="000000"/>
                <w:sz w:val="20"/>
                <w:szCs w:val="20"/>
                <w:lang w:eastAsia="sk-SK"/>
              </w:rPr>
            </w:pPr>
          </w:p>
        </w:tc>
        <w:tc>
          <w:tcPr>
            <w:tcW w:w="855" w:type="dxa"/>
            <w:vMerge/>
            <w:tcBorders>
              <w:left w:val="nil"/>
              <w:right w:val="single" w:sz="4" w:space="0" w:color="000000"/>
            </w:tcBorders>
            <w:shd w:val="clear" w:color="auto" w:fill="FF0000"/>
          </w:tcPr>
          <w:p w14:paraId="460F86C4" w14:textId="77777777" w:rsidR="005D00AF" w:rsidRPr="00277D88" w:rsidRDefault="005D00AF" w:rsidP="001A553A">
            <w:pPr>
              <w:spacing w:after="0" w:line="240" w:lineRule="auto"/>
              <w:rPr>
                <w:rFonts w:eastAsia="Times New Roman"/>
                <w:color w:val="000000"/>
                <w:sz w:val="20"/>
                <w:szCs w:val="20"/>
                <w:lang w:eastAsia="sk-SK"/>
              </w:rPr>
            </w:pPr>
          </w:p>
        </w:tc>
      </w:tr>
      <w:tr w:rsidR="005D00AF" w:rsidRPr="00277D88" w14:paraId="2690CB14" w14:textId="77777777" w:rsidTr="004E1E05">
        <w:trPr>
          <w:trHeight w:val="570"/>
        </w:trPr>
        <w:tc>
          <w:tcPr>
            <w:tcW w:w="320" w:type="dxa"/>
            <w:tcBorders>
              <w:top w:val="nil"/>
              <w:left w:val="single" w:sz="8" w:space="0" w:color="auto"/>
              <w:bottom w:val="single" w:sz="4" w:space="0" w:color="auto"/>
              <w:right w:val="single" w:sz="4" w:space="0" w:color="auto"/>
            </w:tcBorders>
            <w:shd w:val="clear" w:color="auto" w:fill="auto"/>
            <w:hideMark/>
          </w:tcPr>
          <w:p w14:paraId="30D3D8D7" w14:textId="77777777" w:rsidR="005D00AF" w:rsidRPr="00277D88" w:rsidRDefault="005D00AF"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000000"/>
            </w:tcBorders>
            <w:shd w:val="clear" w:color="auto" w:fill="auto"/>
            <w:hideMark/>
          </w:tcPr>
          <w:p w14:paraId="4A328333" w14:textId="77777777" w:rsidR="005D00AF" w:rsidRPr="00277D88" w:rsidRDefault="005D00AF"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dokumentácia potvrdzujúca splnenie povinnosti vrátenia zábezpeky § 46 (ak relevantné – napr. výpis z BÚ)</w:t>
            </w:r>
          </w:p>
        </w:tc>
        <w:tc>
          <w:tcPr>
            <w:tcW w:w="870" w:type="dxa"/>
            <w:vMerge/>
            <w:tcBorders>
              <w:left w:val="nil"/>
              <w:right w:val="single" w:sz="4" w:space="0" w:color="000000"/>
            </w:tcBorders>
            <w:shd w:val="clear" w:color="auto" w:fill="92D050"/>
          </w:tcPr>
          <w:p w14:paraId="0EE0263B" w14:textId="77777777" w:rsidR="005D00AF" w:rsidRPr="00277D88" w:rsidRDefault="005D00AF" w:rsidP="001A553A">
            <w:pPr>
              <w:spacing w:after="0" w:line="240" w:lineRule="auto"/>
              <w:rPr>
                <w:rFonts w:eastAsia="Times New Roman"/>
                <w:color w:val="000000"/>
                <w:sz w:val="20"/>
                <w:szCs w:val="20"/>
                <w:lang w:eastAsia="sk-SK"/>
              </w:rPr>
            </w:pPr>
          </w:p>
        </w:tc>
        <w:tc>
          <w:tcPr>
            <w:tcW w:w="855" w:type="dxa"/>
            <w:vMerge/>
            <w:tcBorders>
              <w:left w:val="nil"/>
              <w:right w:val="single" w:sz="4" w:space="0" w:color="000000"/>
            </w:tcBorders>
            <w:shd w:val="clear" w:color="auto" w:fill="FF0000"/>
          </w:tcPr>
          <w:p w14:paraId="48274BB9" w14:textId="77777777" w:rsidR="005D00AF" w:rsidRPr="00277D88" w:rsidRDefault="005D00AF" w:rsidP="001A553A">
            <w:pPr>
              <w:spacing w:after="0" w:line="240" w:lineRule="auto"/>
              <w:rPr>
                <w:rFonts w:eastAsia="Times New Roman"/>
                <w:color w:val="000000"/>
                <w:sz w:val="20"/>
                <w:szCs w:val="20"/>
                <w:lang w:eastAsia="sk-SK"/>
              </w:rPr>
            </w:pPr>
          </w:p>
        </w:tc>
      </w:tr>
      <w:tr w:rsidR="005D00AF" w:rsidRPr="00277D88" w14:paraId="6EB3CBAF" w14:textId="77777777" w:rsidTr="004E1E05">
        <w:trPr>
          <w:trHeight w:val="983"/>
        </w:trPr>
        <w:tc>
          <w:tcPr>
            <w:tcW w:w="320" w:type="dxa"/>
            <w:tcBorders>
              <w:top w:val="nil"/>
              <w:left w:val="single" w:sz="8" w:space="0" w:color="auto"/>
              <w:bottom w:val="single" w:sz="4" w:space="0" w:color="auto"/>
              <w:right w:val="single" w:sz="4" w:space="0" w:color="auto"/>
            </w:tcBorders>
            <w:shd w:val="clear" w:color="auto" w:fill="auto"/>
            <w:hideMark/>
          </w:tcPr>
          <w:p w14:paraId="1BCB9410" w14:textId="77777777" w:rsidR="005D00AF" w:rsidRPr="00277D88" w:rsidRDefault="005D00AF"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000000"/>
            </w:tcBorders>
            <w:shd w:val="clear" w:color="auto" w:fill="auto"/>
            <w:hideMark/>
          </w:tcPr>
          <w:p w14:paraId="6BFBDC76" w14:textId="77777777" w:rsidR="005D00AF" w:rsidRPr="00277D88" w:rsidRDefault="005D00AF"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doklad o splnení povinnosti podľa § 64 ods. 1 písm. b), c) ZVO a zverejnení odôvodnenia nezrušenia zadávania zákazky alebo časti zákazky podľa § 57 ods. 2 ZVO, ak bola predložená len jedna ponuka a žiadateľ/prijímateľ nezrušil verejné obstarávanie alebo jeho časť</w:t>
            </w:r>
          </w:p>
        </w:tc>
        <w:tc>
          <w:tcPr>
            <w:tcW w:w="870" w:type="dxa"/>
            <w:vMerge/>
            <w:tcBorders>
              <w:left w:val="nil"/>
              <w:right w:val="single" w:sz="4" w:space="0" w:color="000000"/>
            </w:tcBorders>
            <w:shd w:val="clear" w:color="auto" w:fill="92D050"/>
          </w:tcPr>
          <w:p w14:paraId="384592FA" w14:textId="77777777" w:rsidR="005D00AF" w:rsidRPr="00277D88" w:rsidRDefault="005D00AF" w:rsidP="001A553A">
            <w:pPr>
              <w:spacing w:after="0" w:line="240" w:lineRule="auto"/>
              <w:rPr>
                <w:rFonts w:eastAsia="Times New Roman"/>
                <w:color w:val="000000"/>
                <w:sz w:val="20"/>
                <w:szCs w:val="20"/>
                <w:lang w:eastAsia="sk-SK"/>
              </w:rPr>
            </w:pPr>
          </w:p>
        </w:tc>
        <w:tc>
          <w:tcPr>
            <w:tcW w:w="855" w:type="dxa"/>
            <w:vMerge/>
            <w:tcBorders>
              <w:left w:val="nil"/>
              <w:right w:val="single" w:sz="4" w:space="0" w:color="000000"/>
            </w:tcBorders>
            <w:shd w:val="clear" w:color="auto" w:fill="FF0000"/>
          </w:tcPr>
          <w:p w14:paraId="60246140" w14:textId="77777777" w:rsidR="005D00AF" w:rsidRPr="00277D88" w:rsidRDefault="005D00AF" w:rsidP="001A553A">
            <w:pPr>
              <w:spacing w:after="0" w:line="240" w:lineRule="auto"/>
              <w:rPr>
                <w:rFonts w:eastAsia="Times New Roman"/>
                <w:color w:val="000000"/>
                <w:sz w:val="20"/>
                <w:szCs w:val="20"/>
                <w:lang w:eastAsia="sk-SK"/>
              </w:rPr>
            </w:pPr>
          </w:p>
        </w:tc>
      </w:tr>
      <w:tr w:rsidR="005D00AF" w:rsidRPr="00277D88" w14:paraId="34B708D8" w14:textId="77777777" w:rsidTr="004E1E05">
        <w:trPr>
          <w:trHeight w:val="414"/>
        </w:trPr>
        <w:tc>
          <w:tcPr>
            <w:tcW w:w="320" w:type="dxa"/>
            <w:tcBorders>
              <w:top w:val="nil"/>
              <w:left w:val="single" w:sz="8" w:space="0" w:color="auto"/>
              <w:bottom w:val="single" w:sz="4" w:space="0" w:color="auto"/>
              <w:right w:val="single" w:sz="4" w:space="0" w:color="auto"/>
            </w:tcBorders>
            <w:shd w:val="clear" w:color="auto" w:fill="auto"/>
            <w:hideMark/>
          </w:tcPr>
          <w:p w14:paraId="0299E6F3" w14:textId="77777777" w:rsidR="005D00AF" w:rsidRPr="00277D88" w:rsidRDefault="005D00AF"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000000"/>
            </w:tcBorders>
            <w:shd w:val="clear" w:color="auto" w:fill="auto"/>
            <w:hideMark/>
          </w:tcPr>
          <w:p w14:paraId="653D9AD1" w14:textId="77777777" w:rsidR="005D00AF" w:rsidRPr="00277D88" w:rsidRDefault="005D00AF" w:rsidP="0022266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 xml:space="preserve">zverejnenú dodatočnú zmenu </w:t>
            </w:r>
            <w:r>
              <w:rPr>
                <w:rFonts w:eastAsia="Times New Roman"/>
                <w:color w:val="000000"/>
                <w:sz w:val="20"/>
                <w:szCs w:val="20"/>
                <w:lang w:eastAsia="sk-SK"/>
              </w:rPr>
              <w:t>(</w:t>
            </w:r>
            <w:r w:rsidRPr="00277D88">
              <w:rPr>
                <w:rFonts w:eastAsia="Times New Roman"/>
                <w:color w:val="000000"/>
                <w:sz w:val="20"/>
                <w:szCs w:val="20"/>
                <w:lang w:eastAsia="sk-SK"/>
              </w:rPr>
              <w:t>redakčnú opravu</w:t>
            </w:r>
            <w:r>
              <w:rPr>
                <w:rFonts w:eastAsia="Times New Roman"/>
                <w:color w:val="000000"/>
                <w:sz w:val="20"/>
                <w:szCs w:val="20"/>
                <w:lang w:eastAsia="sk-SK"/>
              </w:rPr>
              <w:t>)</w:t>
            </w:r>
            <w:r w:rsidRPr="00277D88">
              <w:rPr>
                <w:rFonts w:eastAsia="Times New Roman"/>
                <w:color w:val="000000"/>
                <w:sz w:val="20"/>
                <w:szCs w:val="20"/>
                <w:lang w:eastAsia="sk-SK"/>
              </w:rPr>
              <w:t xml:space="preserve"> oznámenia o výsledku verejného obstarávania (ak relevantné)</w:t>
            </w:r>
          </w:p>
        </w:tc>
        <w:tc>
          <w:tcPr>
            <w:tcW w:w="870" w:type="dxa"/>
            <w:vMerge/>
            <w:tcBorders>
              <w:left w:val="nil"/>
              <w:right w:val="single" w:sz="4" w:space="0" w:color="000000"/>
            </w:tcBorders>
            <w:shd w:val="clear" w:color="auto" w:fill="92D050"/>
          </w:tcPr>
          <w:p w14:paraId="07693A05" w14:textId="77777777" w:rsidR="005D00AF" w:rsidRPr="00277D88" w:rsidRDefault="005D00AF" w:rsidP="001A553A">
            <w:pPr>
              <w:spacing w:after="0" w:line="240" w:lineRule="auto"/>
              <w:rPr>
                <w:rFonts w:eastAsia="Times New Roman"/>
                <w:color w:val="000000"/>
                <w:sz w:val="20"/>
                <w:szCs w:val="20"/>
                <w:lang w:eastAsia="sk-SK"/>
              </w:rPr>
            </w:pPr>
          </w:p>
        </w:tc>
        <w:tc>
          <w:tcPr>
            <w:tcW w:w="855" w:type="dxa"/>
            <w:vMerge/>
            <w:tcBorders>
              <w:left w:val="nil"/>
              <w:right w:val="single" w:sz="4" w:space="0" w:color="000000"/>
            </w:tcBorders>
            <w:shd w:val="clear" w:color="auto" w:fill="FF0000"/>
          </w:tcPr>
          <w:p w14:paraId="6AE3801F" w14:textId="77777777" w:rsidR="005D00AF" w:rsidRPr="00277D88" w:rsidRDefault="005D00AF" w:rsidP="001A553A">
            <w:pPr>
              <w:spacing w:after="0" w:line="240" w:lineRule="auto"/>
              <w:rPr>
                <w:rFonts w:eastAsia="Times New Roman"/>
                <w:color w:val="000000"/>
                <w:sz w:val="20"/>
                <w:szCs w:val="20"/>
                <w:lang w:eastAsia="sk-SK"/>
              </w:rPr>
            </w:pPr>
          </w:p>
        </w:tc>
      </w:tr>
      <w:tr w:rsidR="005D00AF" w:rsidRPr="00277D88" w14:paraId="56580948" w14:textId="77777777" w:rsidTr="004E1E05">
        <w:trPr>
          <w:trHeight w:val="477"/>
        </w:trPr>
        <w:tc>
          <w:tcPr>
            <w:tcW w:w="320" w:type="dxa"/>
            <w:tcBorders>
              <w:top w:val="nil"/>
              <w:left w:val="single" w:sz="8" w:space="0" w:color="auto"/>
              <w:bottom w:val="single" w:sz="4" w:space="0" w:color="auto"/>
              <w:right w:val="single" w:sz="4" w:space="0" w:color="auto"/>
            </w:tcBorders>
            <w:shd w:val="clear" w:color="auto" w:fill="auto"/>
            <w:hideMark/>
          </w:tcPr>
          <w:p w14:paraId="6CDB0961" w14:textId="77777777" w:rsidR="005D00AF" w:rsidRPr="007B604D" w:rsidRDefault="005D00AF" w:rsidP="001A553A">
            <w:pPr>
              <w:spacing w:after="0" w:line="240" w:lineRule="auto"/>
              <w:rPr>
                <w:rFonts w:ascii="Times New Roman" w:eastAsia="Times New Roman" w:hAnsi="Times New Roman"/>
                <w:color w:val="000000"/>
                <w:sz w:val="20"/>
                <w:szCs w:val="20"/>
                <w:lang w:eastAsia="sk-SK"/>
              </w:rPr>
            </w:pPr>
            <w:r w:rsidRPr="007B604D">
              <w:rPr>
                <w:rFonts w:ascii="Times New Roman" w:eastAsia="Times New Roman" w:hAnsi="Times New Roman"/>
                <w:color w:val="000000"/>
                <w:sz w:val="20"/>
                <w:szCs w:val="20"/>
                <w:lang w:eastAsia="sk-SK"/>
              </w:rPr>
              <w:t>-</w:t>
            </w:r>
          </w:p>
        </w:tc>
        <w:tc>
          <w:tcPr>
            <w:tcW w:w="7325" w:type="dxa"/>
            <w:tcBorders>
              <w:top w:val="single" w:sz="4" w:space="0" w:color="auto"/>
              <w:left w:val="nil"/>
              <w:bottom w:val="single" w:sz="4" w:space="0" w:color="auto"/>
              <w:right w:val="single" w:sz="4" w:space="0" w:color="000000"/>
            </w:tcBorders>
            <w:shd w:val="clear" w:color="auto" w:fill="auto"/>
            <w:hideMark/>
          </w:tcPr>
          <w:p w14:paraId="2A03AFF2" w14:textId="77777777" w:rsidR="005D00AF" w:rsidRPr="00277D88" w:rsidRDefault="005D00AF"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doklad o zaslaní oznámenia o výsledku verejného obstarávania úspešnému a neúspešným uchádzačom s identifikáciou úspešného uchádzača</w:t>
            </w:r>
          </w:p>
        </w:tc>
        <w:tc>
          <w:tcPr>
            <w:tcW w:w="870" w:type="dxa"/>
            <w:vMerge/>
            <w:tcBorders>
              <w:left w:val="nil"/>
              <w:right w:val="single" w:sz="4" w:space="0" w:color="000000"/>
            </w:tcBorders>
            <w:shd w:val="clear" w:color="auto" w:fill="92D050"/>
          </w:tcPr>
          <w:p w14:paraId="6A81AB5B" w14:textId="77777777" w:rsidR="005D00AF" w:rsidRPr="00277D88" w:rsidRDefault="005D00AF" w:rsidP="001A553A">
            <w:pPr>
              <w:spacing w:after="0" w:line="240" w:lineRule="auto"/>
              <w:rPr>
                <w:rFonts w:eastAsia="Times New Roman"/>
                <w:color w:val="000000"/>
                <w:sz w:val="20"/>
                <w:szCs w:val="20"/>
                <w:lang w:eastAsia="sk-SK"/>
              </w:rPr>
            </w:pPr>
          </w:p>
        </w:tc>
        <w:tc>
          <w:tcPr>
            <w:tcW w:w="855" w:type="dxa"/>
            <w:vMerge/>
            <w:tcBorders>
              <w:left w:val="nil"/>
              <w:right w:val="single" w:sz="4" w:space="0" w:color="000000"/>
            </w:tcBorders>
            <w:shd w:val="clear" w:color="auto" w:fill="FF0000"/>
          </w:tcPr>
          <w:p w14:paraId="0B97B71A" w14:textId="77777777" w:rsidR="005D00AF" w:rsidRPr="00277D88" w:rsidRDefault="005D00AF" w:rsidP="001A553A">
            <w:pPr>
              <w:spacing w:after="0" w:line="240" w:lineRule="auto"/>
              <w:rPr>
                <w:rFonts w:eastAsia="Times New Roman"/>
                <w:color w:val="000000"/>
                <w:sz w:val="20"/>
                <w:szCs w:val="20"/>
                <w:lang w:eastAsia="sk-SK"/>
              </w:rPr>
            </w:pPr>
          </w:p>
        </w:tc>
      </w:tr>
      <w:tr w:rsidR="005D00AF" w:rsidRPr="00277D88" w14:paraId="493C5997" w14:textId="77777777" w:rsidTr="004E1E05">
        <w:trPr>
          <w:trHeight w:val="557"/>
        </w:trPr>
        <w:tc>
          <w:tcPr>
            <w:tcW w:w="320" w:type="dxa"/>
            <w:tcBorders>
              <w:top w:val="nil"/>
              <w:left w:val="single" w:sz="8" w:space="0" w:color="auto"/>
              <w:bottom w:val="single" w:sz="4" w:space="0" w:color="auto"/>
              <w:right w:val="single" w:sz="4" w:space="0" w:color="auto"/>
            </w:tcBorders>
            <w:shd w:val="clear" w:color="auto" w:fill="auto"/>
            <w:hideMark/>
          </w:tcPr>
          <w:p w14:paraId="0A68E8C6" w14:textId="77777777" w:rsidR="005D00AF" w:rsidRPr="007B604D" w:rsidRDefault="005D00AF" w:rsidP="001A553A">
            <w:pPr>
              <w:spacing w:after="0" w:line="240" w:lineRule="auto"/>
              <w:rPr>
                <w:rFonts w:ascii="Times New Roman" w:eastAsia="Times New Roman" w:hAnsi="Times New Roman"/>
                <w:color w:val="000000"/>
                <w:sz w:val="20"/>
                <w:szCs w:val="20"/>
                <w:lang w:eastAsia="sk-SK"/>
              </w:rPr>
            </w:pPr>
            <w:r w:rsidRPr="007B604D">
              <w:rPr>
                <w:rFonts w:ascii="Times New Roman" w:eastAsia="Times New Roman" w:hAnsi="Times New Roman"/>
                <w:color w:val="000000"/>
                <w:sz w:val="20"/>
                <w:szCs w:val="20"/>
                <w:lang w:eastAsia="sk-SK"/>
              </w:rPr>
              <w:t>-</w:t>
            </w:r>
          </w:p>
        </w:tc>
        <w:tc>
          <w:tcPr>
            <w:tcW w:w="7325" w:type="dxa"/>
            <w:tcBorders>
              <w:top w:val="single" w:sz="4" w:space="0" w:color="auto"/>
              <w:left w:val="nil"/>
              <w:bottom w:val="single" w:sz="4" w:space="0" w:color="auto"/>
              <w:right w:val="single" w:sz="4" w:space="0" w:color="000000"/>
            </w:tcBorders>
            <w:shd w:val="clear" w:color="auto" w:fill="auto"/>
            <w:hideMark/>
          </w:tcPr>
          <w:p w14:paraId="75B6B0B2" w14:textId="77777777" w:rsidR="005D00AF" w:rsidRPr="00277D88" w:rsidRDefault="005D00AF"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dokumentácia týkajúca sa uplatnenia revíznych postupov (doručené námietky</w:t>
            </w:r>
            <w:r w:rsidRPr="00277D88">
              <w:rPr>
                <w:rFonts w:eastAsia="Times New Roman"/>
                <w:color w:val="000000"/>
                <w:lang w:eastAsia="sk-SK"/>
              </w:rPr>
              <w:t xml:space="preserve"> </w:t>
            </w:r>
            <w:r w:rsidRPr="00277D88">
              <w:rPr>
                <w:rFonts w:eastAsia="Times New Roman"/>
                <w:color w:val="000000"/>
                <w:sz w:val="20"/>
                <w:szCs w:val="20"/>
                <w:lang w:eastAsia="sk-SK"/>
              </w:rPr>
              <w:t>písomné vyjadrenie verejného obstarávateľa k podaným námietkam atď.)(ak relevantné)</w:t>
            </w:r>
          </w:p>
        </w:tc>
        <w:tc>
          <w:tcPr>
            <w:tcW w:w="870" w:type="dxa"/>
            <w:vMerge/>
            <w:tcBorders>
              <w:left w:val="nil"/>
              <w:right w:val="single" w:sz="4" w:space="0" w:color="000000"/>
            </w:tcBorders>
            <w:shd w:val="clear" w:color="auto" w:fill="92D050"/>
          </w:tcPr>
          <w:p w14:paraId="7CA5826A" w14:textId="77777777" w:rsidR="005D00AF" w:rsidRPr="00277D88" w:rsidRDefault="005D00AF" w:rsidP="001A553A">
            <w:pPr>
              <w:spacing w:after="0" w:line="240" w:lineRule="auto"/>
              <w:rPr>
                <w:rFonts w:eastAsia="Times New Roman"/>
                <w:color w:val="000000"/>
                <w:sz w:val="20"/>
                <w:szCs w:val="20"/>
                <w:lang w:eastAsia="sk-SK"/>
              </w:rPr>
            </w:pPr>
          </w:p>
        </w:tc>
        <w:tc>
          <w:tcPr>
            <w:tcW w:w="855" w:type="dxa"/>
            <w:vMerge/>
            <w:tcBorders>
              <w:left w:val="nil"/>
              <w:right w:val="single" w:sz="4" w:space="0" w:color="000000"/>
            </w:tcBorders>
            <w:shd w:val="clear" w:color="auto" w:fill="FF0000"/>
          </w:tcPr>
          <w:p w14:paraId="7489101F" w14:textId="77777777" w:rsidR="005D00AF" w:rsidRPr="00277D88" w:rsidRDefault="005D00AF" w:rsidP="001A553A">
            <w:pPr>
              <w:spacing w:after="0" w:line="240" w:lineRule="auto"/>
              <w:rPr>
                <w:rFonts w:eastAsia="Times New Roman"/>
                <w:color w:val="000000"/>
                <w:sz w:val="20"/>
                <w:szCs w:val="20"/>
                <w:lang w:eastAsia="sk-SK"/>
              </w:rPr>
            </w:pPr>
          </w:p>
        </w:tc>
      </w:tr>
      <w:tr w:rsidR="005D00AF" w:rsidRPr="00277D88" w14:paraId="3B3D3A51" w14:textId="77777777" w:rsidTr="004E1E05">
        <w:trPr>
          <w:trHeight w:val="565"/>
        </w:trPr>
        <w:tc>
          <w:tcPr>
            <w:tcW w:w="320" w:type="dxa"/>
            <w:tcBorders>
              <w:top w:val="nil"/>
              <w:left w:val="single" w:sz="8" w:space="0" w:color="auto"/>
              <w:bottom w:val="single" w:sz="4" w:space="0" w:color="auto"/>
              <w:right w:val="single" w:sz="4" w:space="0" w:color="auto"/>
            </w:tcBorders>
            <w:shd w:val="clear" w:color="auto" w:fill="auto"/>
            <w:hideMark/>
          </w:tcPr>
          <w:p w14:paraId="2B45D817" w14:textId="77777777" w:rsidR="005D00AF" w:rsidRPr="007B604D" w:rsidRDefault="005D00AF" w:rsidP="001A553A">
            <w:pPr>
              <w:spacing w:after="0" w:line="240" w:lineRule="auto"/>
              <w:rPr>
                <w:rFonts w:ascii="Times New Roman" w:eastAsia="Times New Roman" w:hAnsi="Times New Roman"/>
                <w:color w:val="000000"/>
                <w:sz w:val="20"/>
                <w:szCs w:val="20"/>
                <w:lang w:eastAsia="sk-SK"/>
              </w:rPr>
            </w:pPr>
            <w:r w:rsidRPr="007B604D">
              <w:rPr>
                <w:rFonts w:ascii="Times New Roman" w:eastAsia="Times New Roman" w:hAnsi="Times New Roman"/>
                <w:color w:val="000000"/>
                <w:sz w:val="20"/>
                <w:szCs w:val="20"/>
                <w:lang w:eastAsia="sk-SK"/>
              </w:rPr>
              <w:t>-</w:t>
            </w:r>
          </w:p>
        </w:tc>
        <w:tc>
          <w:tcPr>
            <w:tcW w:w="7325" w:type="dxa"/>
            <w:tcBorders>
              <w:top w:val="single" w:sz="4" w:space="0" w:color="auto"/>
              <w:left w:val="nil"/>
              <w:bottom w:val="single" w:sz="4" w:space="0" w:color="auto"/>
              <w:right w:val="single" w:sz="4" w:space="0" w:color="000000"/>
            </w:tcBorders>
            <w:shd w:val="clear" w:color="auto" w:fill="auto"/>
            <w:hideMark/>
          </w:tcPr>
          <w:p w14:paraId="317FA2DA" w14:textId="77777777" w:rsidR="005D00AF" w:rsidRDefault="005D00AF" w:rsidP="0059107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výzva na poskytnutie súčinnosti v zmysle § 56 ods. 7 až 12 ZVO vrátane preukázania/predloženia požadovanej dokumentácie (ak relevantné)</w:t>
            </w:r>
            <w:r>
              <w:rPr>
                <w:rFonts w:eastAsia="Times New Roman"/>
                <w:color w:val="000000"/>
                <w:sz w:val="20"/>
                <w:szCs w:val="20"/>
                <w:lang w:eastAsia="sk-SK"/>
              </w:rPr>
              <w:t xml:space="preserve"> a</w:t>
            </w:r>
          </w:p>
          <w:p w14:paraId="08975D64" w14:textId="77777777" w:rsidR="005D00AF" w:rsidRPr="00277D88" w:rsidRDefault="005D00AF" w:rsidP="0059107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doklady, ktoré verejný obstarávateľ vyžadoval ako súčinnosť pred podpisom zmluvy s úspešným uchádzačom podľa § 56 ZVO</w:t>
            </w:r>
          </w:p>
        </w:tc>
        <w:tc>
          <w:tcPr>
            <w:tcW w:w="870" w:type="dxa"/>
            <w:vMerge/>
            <w:tcBorders>
              <w:left w:val="nil"/>
              <w:right w:val="single" w:sz="4" w:space="0" w:color="000000"/>
            </w:tcBorders>
            <w:shd w:val="clear" w:color="auto" w:fill="92D050"/>
          </w:tcPr>
          <w:p w14:paraId="31E670CA" w14:textId="77777777" w:rsidR="005D00AF" w:rsidRPr="00277D88" w:rsidRDefault="005D00AF" w:rsidP="001A553A">
            <w:pPr>
              <w:spacing w:after="0" w:line="240" w:lineRule="auto"/>
              <w:rPr>
                <w:rFonts w:eastAsia="Times New Roman"/>
                <w:color w:val="000000"/>
                <w:sz w:val="20"/>
                <w:szCs w:val="20"/>
                <w:lang w:eastAsia="sk-SK"/>
              </w:rPr>
            </w:pPr>
          </w:p>
        </w:tc>
        <w:tc>
          <w:tcPr>
            <w:tcW w:w="855" w:type="dxa"/>
            <w:vMerge/>
            <w:tcBorders>
              <w:left w:val="nil"/>
              <w:right w:val="single" w:sz="4" w:space="0" w:color="000000"/>
            </w:tcBorders>
            <w:shd w:val="clear" w:color="auto" w:fill="FF0000"/>
          </w:tcPr>
          <w:p w14:paraId="7081B658" w14:textId="77777777" w:rsidR="005D00AF" w:rsidRPr="00277D88" w:rsidRDefault="005D00AF" w:rsidP="001A553A">
            <w:pPr>
              <w:spacing w:after="0" w:line="240" w:lineRule="auto"/>
              <w:rPr>
                <w:rFonts w:eastAsia="Times New Roman"/>
                <w:color w:val="000000"/>
                <w:sz w:val="20"/>
                <w:szCs w:val="20"/>
                <w:lang w:eastAsia="sk-SK"/>
              </w:rPr>
            </w:pPr>
          </w:p>
        </w:tc>
      </w:tr>
      <w:tr w:rsidR="005D00AF" w:rsidRPr="00277D88" w14:paraId="23D41046" w14:textId="77777777" w:rsidTr="00C138E2">
        <w:trPr>
          <w:trHeight w:val="543"/>
        </w:trPr>
        <w:tc>
          <w:tcPr>
            <w:tcW w:w="320" w:type="dxa"/>
            <w:tcBorders>
              <w:top w:val="nil"/>
              <w:left w:val="single" w:sz="8" w:space="0" w:color="auto"/>
              <w:bottom w:val="single" w:sz="4" w:space="0" w:color="auto"/>
              <w:right w:val="single" w:sz="4" w:space="0" w:color="auto"/>
            </w:tcBorders>
            <w:shd w:val="clear" w:color="auto" w:fill="auto"/>
            <w:hideMark/>
          </w:tcPr>
          <w:p w14:paraId="36F30214" w14:textId="77777777" w:rsidR="005D00AF" w:rsidRPr="007B604D" w:rsidRDefault="005D00AF" w:rsidP="001A553A">
            <w:pPr>
              <w:spacing w:after="0" w:line="240" w:lineRule="auto"/>
              <w:rPr>
                <w:rFonts w:ascii="Times New Roman" w:eastAsia="Times New Roman" w:hAnsi="Times New Roman"/>
                <w:color w:val="000000"/>
                <w:sz w:val="20"/>
                <w:szCs w:val="20"/>
                <w:lang w:eastAsia="sk-SK"/>
              </w:rPr>
            </w:pPr>
            <w:r w:rsidRPr="007B604D">
              <w:rPr>
                <w:rFonts w:ascii="Times New Roman" w:eastAsia="Times New Roman" w:hAnsi="Times New Roman"/>
                <w:color w:val="000000"/>
                <w:sz w:val="20"/>
                <w:szCs w:val="20"/>
                <w:lang w:eastAsia="sk-SK"/>
              </w:rPr>
              <w:t>-</w:t>
            </w:r>
          </w:p>
        </w:tc>
        <w:tc>
          <w:tcPr>
            <w:tcW w:w="7325" w:type="dxa"/>
            <w:tcBorders>
              <w:top w:val="single" w:sz="4" w:space="0" w:color="auto"/>
              <w:left w:val="nil"/>
              <w:bottom w:val="single" w:sz="4" w:space="0" w:color="auto"/>
              <w:right w:val="single" w:sz="4" w:space="0" w:color="000000"/>
            </w:tcBorders>
            <w:shd w:val="clear" w:color="auto" w:fill="auto"/>
            <w:hideMark/>
          </w:tcPr>
          <w:p w14:paraId="23A38C23" w14:textId="77777777" w:rsidR="005D00AF" w:rsidRPr="00277D88" w:rsidRDefault="005D00AF"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aktuálny zoznam subdodávateľov, resp. prehlásenie, že nenastali zmeny v zozname subdodávateľov od podpisu zmluvy</w:t>
            </w:r>
          </w:p>
        </w:tc>
        <w:tc>
          <w:tcPr>
            <w:tcW w:w="870" w:type="dxa"/>
            <w:vMerge/>
            <w:tcBorders>
              <w:left w:val="nil"/>
              <w:right w:val="single" w:sz="4" w:space="0" w:color="000000"/>
            </w:tcBorders>
            <w:shd w:val="clear" w:color="auto" w:fill="92D050"/>
          </w:tcPr>
          <w:p w14:paraId="5443F082" w14:textId="77777777" w:rsidR="005D00AF" w:rsidRPr="00277D88" w:rsidRDefault="005D00AF" w:rsidP="001A553A">
            <w:pPr>
              <w:spacing w:after="0" w:line="240" w:lineRule="auto"/>
              <w:rPr>
                <w:rFonts w:eastAsia="Times New Roman"/>
                <w:color w:val="000000"/>
                <w:sz w:val="20"/>
                <w:szCs w:val="20"/>
                <w:lang w:eastAsia="sk-SK"/>
              </w:rPr>
            </w:pPr>
          </w:p>
        </w:tc>
        <w:tc>
          <w:tcPr>
            <w:tcW w:w="855" w:type="dxa"/>
            <w:vMerge/>
            <w:tcBorders>
              <w:left w:val="nil"/>
              <w:right w:val="single" w:sz="4" w:space="0" w:color="000000"/>
            </w:tcBorders>
            <w:shd w:val="clear" w:color="auto" w:fill="FF0000"/>
          </w:tcPr>
          <w:p w14:paraId="4D6E843E" w14:textId="77777777" w:rsidR="005D00AF" w:rsidRPr="00277D88" w:rsidRDefault="005D00AF" w:rsidP="001A553A">
            <w:pPr>
              <w:spacing w:after="0" w:line="240" w:lineRule="auto"/>
              <w:rPr>
                <w:rFonts w:eastAsia="Times New Roman"/>
                <w:color w:val="000000"/>
                <w:sz w:val="20"/>
                <w:szCs w:val="20"/>
                <w:lang w:eastAsia="sk-SK"/>
              </w:rPr>
            </w:pPr>
          </w:p>
        </w:tc>
      </w:tr>
      <w:tr w:rsidR="005D00AF" w:rsidRPr="00277D88" w14:paraId="6BAC9534" w14:textId="77777777" w:rsidTr="004E1E05">
        <w:trPr>
          <w:trHeight w:val="543"/>
          <w:ins w:id="346" w:author="uzivatel" w:date="2020-12-01T19:55:00Z"/>
        </w:trPr>
        <w:tc>
          <w:tcPr>
            <w:tcW w:w="320" w:type="dxa"/>
            <w:tcBorders>
              <w:top w:val="nil"/>
              <w:left w:val="single" w:sz="8" w:space="0" w:color="auto"/>
              <w:bottom w:val="single" w:sz="4" w:space="0" w:color="auto"/>
              <w:right w:val="single" w:sz="4" w:space="0" w:color="auto"/>
            </w:tcBorders>
            <w:shd w:val="clear" w:color="auto" w:fill="auto"/>
          </w:tcPr>
          <w:p w14:paraId="1981076D" w14:textId="77777777" w:rsidR="005D00AF" w:rsidRPr="007B604D" w:rsidRDefault="005D00AF" w:rsidP="004E1E05">
            <w:pPr>
              <w:spacing w:after="0" w:line="240" w:lineRule="auto"/>
              <w:rPr>
                <w:ins w:id="347" w:author="uzivatel" w:date="2020-12-01T19:55:00Z"/>
                <w:rFonts w:ascii="Times New Roman" w:eastAsia="Times New Roman" w:hAnsi="Times New Roman"/>
                <w:color w:val="000000"/>
                <w:sz w:val="20"/>
                <w:szCs w:val="20"/>
                <w:lang w:eastAsia="sk-SK"/>
              </w:rPr>
            </w:pPr>
            <w:ins w:id="348" w:author="uzivatel" w:date="2020-12-01T19:55:00Z">
              <w:r>
                <w:rPr>
                  <w:rFonts w:ascii="Times New Roman" w:eastAsia="Times New Roman" w:hAnsi="Times New Roman"/>
                  <w:color w:val="000000"/>
                  <w:sz w:val="20"/>
                  <w:szCs w:val="20"/>
                  <w:lang w:eastAsia="sk-SK"/>
                </w:rPr>
                <w:t>-</w:t>
              </w:r>
            </w:ins>
          </w:p>
        </w:tc>
        <w:tc>
          <w:tcPr>
            <w:tcW w:w="7325" w:type="dxa"/>
            <w:tcBorders>
              <w:top w:val="single" w:sz="4" w:space="0" w:color="auto"/>
              <w:left w:val="nil"/>
              <w:bottom w:val="single" w:sz="4" w:space="0" w:color="auto"/>
              <w:right w:val="single" w:sz="4" w:space="0" w:color="000000"/>
            </w:tcBorders>
            <w:shd w:val="clear" w:color="auto" w:fill="auto"/>
          </w:tcPr>
          <w:p w14:paraId="0606AAB5" w14:textId="77777777" w:rsidR="005D00AF" w:rsidRPr="00277D88" w:rsidRDefault="005D00AF" w:rsidP="004E1E05">
            <w:pPr>
              <w:spacing w:after="0" w:line="240" w:lineRule="auto"/>
              <w:jc w:val="both"/>
              <w:rPr>
                <w:ins w:id="349" w:author="uzivatel" w:date="2020-12-01T19:55:00Z"/>
                <w:rFonts w:eastAsia="Times New Roman"/>
                <w:color w:val="000000"/>
                <w:sz w:val="20"/>
                <w:szCs w:val="20"/>
                <w:lang w:eastAsia="sk-SK"/>
              </w:rPr>
            </w:pPr>
            <w:ins w:id="350" w:author="uzivatel" w:date="2020-12-01T19:55:00Z">
              <w:r w:rsidRPr="00A76129">
                <w:rPr>
                  <w:rFonts w:eastAsia="Times New Roman"/>
                  <w:color w:val="000000"/>
                  <w:sz w:val="20"/>
                  <w:szCs w:val="20"/>
                  <w:lang w:eastAsia="sk-SK"/>
                </w:rPr>
                <w:t>zápisu úspešného uchádzača alebo jeho subdodávateľa (ak relevantné) do registra partnerov vereného sektora podľa osobitného predpisu</w:t>
              </w:r>
              <w:r w:rsidRPr="009D510F">
                <w:rPr>
                  <w:vertAlign w:val="superscript"/>
                </w:rPr>
                <w:footnoteReference w:id="48"/>
              </w:r>
            </w:ins>
          </w:p>
        </w:tc>
        <w:tc>
          <w:tcPr>
            <w:tcW w:w="870" w:type="dxa"/>
            <w:vMerge/>
            <w:tcBorders>
              <w:left w:val="nil"/>
              <w:bottom w:val="single" w:sz="4" w:space="0" w:color="auto"/>
              <w:right w:val="single" w:sz="4" w:space="0" w:color="000000"/>
            </w:tcBorders>
            <w:shd w:val="clear" w:color="auto" w:fill="92D050"/>
          </w:tcPr>
          <w:p w14:paraId="48CF8784" w14:textId="77777777" w:rsidR="005D00AF" w:rsidRPr="00277D88" w:rsidRDefault="005D00AF" w:rsidP="004E1E05">
            <w:pPr>
              <w:spacing w:after="0" w:line="240" w:lineRule="auto"/>
              <w:rPr>
                <w:ins w:id="353" w:author="uzivatel" w:date="2020-12-01T19:55:00Z"/>
                <w:rFonts w:eastAsia="Times New Roman"/>
                <w:color w:val="000000"/>
                <w:sz w:val="20"/>
                <w:szCs w:val="20"/>
                <w:lang w:eastAsia="sk-SK"/>
              </w:rPr>
            </w:pPr>
          </w:p>
        </w:tc>
        <w:tc>
          <w:tcPr>
            <w:tcW w:w="855" w:type="dxa"/>
            <w:vMerge/>
            <w:tcBorders>
              <w:left w:val="nil"/>
              <w:bottom w:val="single" w:sz="4" w:space="0" w:color="auto"/>
              <w:right w:val="single" w:sz="4" w:space="0" w:color="000000"/>
            </w:tcBorders>
            <w:shd w:val="clear" w:color="auto" w:fill="FF0000"/>
          </w:tcPr>
          <w:p w14:paraId="5C8EC1C5" w14:textId="77777777" w:rsidR="005D00AF" w:rsidRPr="00277D88" w:rsidRDefault="005D00AF" w:rsidP="004E1E05">
            <w:pPr>
              <w:spacing w:after="0" w:line="240" w:lineRule="auto"/>
              <w:rPr>
                <w:ins w:id="354" w:author="uzivatel" w:date="2020-12-01T19:55:00Z"/>
                <w:rFonts w:eastAsia="Times New Roman"/>
                <w:color w:val="000000"/>
                <w:sz w:val="20"/>
                <w:szCs w:val="20"/>
                <w:lang w:eastAsia="sk-SK"/>
              </w:rPr>
            </w:pPr>
          </w:p>
        </w:tc>
      </w:tr>
      <w:tr w:rsidR="004E1E05" w:rsidRPr="00277D88" w14:paraId="4D9C5385" w14:textId="77777777" w:rsidTr="004E1E05">
        <w:trPr>
          <w:trHeight w:val="390"/>
        </w:trPr>
        <w:tc>
          <w:tcPr>
            <w:tcW w:w="320" w:type="dxa"/>
            <w:tcBorders>
              <w:top w:val="nil"/>
              <w:left w:val="single" w:sz="8" w:space="0" w:color="auto"/>
              <w:bottom w:val="single" w:sz="4" w:space="0" w:color="auto"/>
              <w:right w:val="single" w:sz="4" w:space="0" w:color="auto"/>
            </w:tcBorders>
            <w:shd w:val="clear" w:color="000000" w:fill="BFBFBF"/>
            <w:vAlign w:val="center"/>
            <w:hideMark/>
          </w:tcPr>
          <w:p w14:paraId="56E4E8A5" w14:textId="77777777" w:rsidR="004E1E05" w:rsidRPr="00277D88" w:rsidRDefault="004E1E05" w:rsidP="004E1E05">
            <w:pPr>
              <w:spacing w:after="0" w:line="240" w:lineRule="auto"/>
              <w:rPr>
                <w:rFonts w:eastAsia="Times New Roman"/>
                <w:b/>
                <w:bCs/>
                <w:sz w:val="20"/>
                <w:szCs w:val="20"/>
                <w:lang w:eastAsia="sk-SK"/>
              </w:rPr>
            </w:pPr>
            <w:r w:rsidRPr="00277D88">
              <w:rPr>
                <w:rFonts w:eastAsia="Times New Roman"/>
                <w:b/>
                <w:bCs/>
                <w:sz w:val="20"/>
                <w:szCs w:val="20"/>
                <w:lang w:eastAsia="sk-SK"/>
              </w:rPr>
              <w:t>D.</w:t>
            </w:r>
          </w:p>
        </w:tc>
        <w:tc>
          <w:tcPr>
            <w:tcW w:w="7325" w:type="dxa"/>
            <w:tcBorders>
              <w:top w:val="single" w:sz="4" w:space="0" w:color="auto"/>
              <w:left w:val="nil"/>
              <w:bottom w:val="single" w:sz="4" w:space="0" w:color="auto"/>
              <w:right w:val="single" w:sz="4" w:space="0" w:color="000000"/>
            </w:tcBorders>
            <w:shd w:val="clear" w:color="000000" w:fill="BFBFBF"/>
            <w:vAlign w:val="center"/>
            <w:hideMark/>
          </w:tcPr>
          <w:p w14:paraId="26BDEC6B" w14:textId="77777777" w:rsidR="004E1E05" w:rsidRPr="00277D88" w:rsidRDefault="004E1E05" w:rsidP="004E1E05">
            <w:pPr>
              <w:spacing w:after="0" w:line="240" w:lineRule="auto"/>
              <w:jc w:val="center"/>
              <w:rPr>
                <w:rFonts w:eastAsia="Times New Roman"/>
                <w:b/>
                <w:bCs/>
                <w:sz w:val="20"/>
                <w:szCs w:val="20"/>
                <w:lang w:eastAsia="sk-SK"/>
              </w:rPr>
            </w:pPr>
            <w:r w:rsidRPr="00277D88">
              <w:rPr>
                <w:rFonts w:eastAsia="Times New Roman"/>
                <w:b/>
                <w:bCs/>
                <w:sz w:val="20"/>
                <w:szCs w:val="20"/>
                <w:lang w:eastAsia="sk-SK"/>
              </w:rPr>
              <w:t>Dokumentácia pred podpisom dodatku k zmluve s úspešným uchádzačom</w:t>
            </w:r>
            <w:r>
              <w:rPr>
                <w:rFonts w:eastAsia="Times New Roman"/>
                <w:b/>
                <w:bCs/>
                <w:sz w:val="20"/>
                <w:szCs w:val="20"/>
                <w:lang w:eastAsia="sk-SK"/>
              </w:rPr>
              <w:t xml:space="preserve"> (predkladá sa iba na základe vyzvania RO)</w:t>
            </w:r>
          </w:p>
        </w:tc>
        <w:tc>
          <w:tcPr>
            <w:tcW w:w="870" w:type="dxa"/>
            <w:tcBorders>
              <w:top w:val="single" w:sz="4" w:space="0" w:color="auto"/>
              <w:left w:val="nil"/>
              <w:bottom w:val="single" w:sz="4" w:space="0" w:color="auto"/>
              <w:right w:val="single" w:sz="4" w:space="0" w:color="000000"/>
            </w:tcBorders>
            <w:shd w:val="clear" w:color="000000" w:fill="BFBFBF"/>
          </w:tcPr>
          <w:p w14:paraId="5F237C9E" w14:textId="77777777" w:rsidR="004E1E05" w:rsidRPr="00277D88" w:rsidRDefault="004E1E05" w:rsidP="004E1E05">
            <w:pPr>
              <w:spacing w:after="0" w:line="240" w:lineRule="auto"/>
              <w:jc w:val="center"/>
              <w:rPr>
                <w:rFonts w:eastAsia="Times New Roman"/>
                <w:b/>
                <w:bCs/>
                <w:sz w:val="20"/>
                <w:szCs w:val="20"/>
                <w:lang w:eastAsia="sk-SK"/>
              </w:rPr>
            </w:pPr>
          </w:p>
        </w:tc>
        <w:tc>
          <w:tcPr>
            <w:tcW w:w="855" w:type="dxa"/>
            <w:tcBorders>
              <w:top w:val="single" w:sz="4" w:space="0" w:color="auto"/>
              <w:left w:val="nil"/>
              <w:bottom w:val="single" w:sz="4" w:space="0" w:color="auto"/>
              <w:right w:val="single" w:sz="4" w:space="0" w:color="000000"/>
            </w:tcBorders>
            <w:shd w:val="clear" w:color="000000" w:fill="BFBFBF"/>
          </w:tcPr>
          <w:p w14:paraId="6F7098A1" w14:textId="77777777" w:rsidR="004E1E05" w:rsidRPr="00277D88" w:rsidRDefault="004E1E05" w:rsidP="004E1E05">
            <w:pPr>
              <w:spacing w:after="0" w:line="240" w:lineRule="auto"/>
              <w:jc w:val="center"/>
              <w:rPr>
                <w:rFonts w:eastAsia="Times New Roman"/>
                <w:b/>
                <w:bCs/>
                <w:sz w:val="20"/>
                <w:szCs w:val="20"/>
                <w:lang w:eastAsia="sk-SK"/>
              </w:rPr>
            </w:pPr>
          </w:p>
        </w:tc>
      </w:tr>
      <w:tr w:rsidR="004E1E05" w:rsidRPr="00277D88" w14:paraId="4CF4EF2C" w14:textId="77777777" w:rsidTr="004E1E05">
        <w:trPr>
          <w:trHeight w:val="727"/>
        </w:trPr>
        <w:tc>
          <w:tcPr>
            <w:tcW w:w="320" w:type="dxa"/>
            <w:tcBorders>
              <w:top w:val="nil"/>
              <w:left w:val="single" w:sz="8" w:space="0" w:color="auto"/>
              <w:bottom w:val="single" w:sz="4" w:space="0" w:color="auto"/>
              <w:right w:val="single" w:sz="4" w:space="0" w:color="auto"/>
            </w:tcBorders>
            <w:shd w:val="clear" w:color="auto" w:fill="auto"/>
            <w:vAlign w:val="center"/>
            <w:hideMark/>
          </w:tcPr>
          <w:p w14:paraId="013CF90D" w14:textId="77777777" w:rsidR="004E1E05" w:rsidRPr="00277D88" w:rsidRDefault="004E1E05" w:rsidP="004E1E0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000000"/>
            </w:tcBorders>
            <w:shd w:val="clear" w:color="auto" w:fill="auto"/>
            <w:hideMark/>
          </w:tcPr>
          <w:p w14:paraId="1B2B1222" w14:textId="77777777" w:rsidR="004E1E05" w:rsidRPr="00277D88" w:rsidRDefault="004E1E05" w:rsidP="004E1E0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 xml:space="preserve">návrh dodatku k zmluve vrátane príloh, ktorého prílohou </w:t>
            </w:r>
            <w:r w:rsidRPr="00222665">
              <w:rPr>
                <w:rFonts w:eastAsia="Times New Roman"/>
                <w:color w:val="000000"/>
                <w:sz w:val="20"/>
                <w:szCs w:val="20"/>
                <w:lang w:eastAsia="sk-SK"/>
              </w:rPr>
              <w:t xml:space="preserve">je </w:t>
            </w:r>
            <w:r w:rsidRPr="00222665">
              <w:rPr>
                <w:rFonts w:eastAsia="Times New Roman"/>
                <w:b/>
                <w:color w:val="000000"/>
                <w:sz w:val="20"/>
                <w:szCs w:val="20"/>
                <w:lang w:eastAsia="sk-SK"/>
              </w:rPr>
              <w:t>zdôvodnenie uzavretia dodatku v nadväznosti na  zákonné podmienky stanovené v § 18</w:t>
            </w:r>
            <w:r w:rsidRPr="00222665">
              <w:rPr>
                <w:rFonts w:eastAsia="Times New Roman"/>
                <w:color w:val="000000"/>
                <w:sz w:val="20"/>
                <w:szCs w:val="20"/>
                <w:lang w:eastAsia="sk-SK"/>
              </w:rPr>
              <w:t xml:space="preserve"> ods. 1, ods. 3 a ods. 5 ZVO</w:t>
            </w:r>
            <w:r w:rsidRPr="00277D88">
              <w:rPr>
                <w:rFonts w:eastAsia="Times New Roman"/>
                <w:color w:val="000000"/>
                <w:sz w:val="20"/>
                <w:szCs w:val="20"/>
                <w:lang w:eastAsia="sk-SK"/>
              </w:rPr>
              <w:t xml:space="preserve"> (odôvodnenie sa predkladaná aj vrátane ex-post kontroly)</w:t>
            </w:r>
          </w:p>
        </w:tc>
        <w:tc>
          <w:tcPr>
            <w:tcW w:w="870" w:type="dxa"/>
            <w:vMerge w:val="restart"/>
            <w:tcBorders>
              <w:top w:val="single" w:sz="4" w:space="0" w:color="auto"/>
              <w:left w:val="nil"/>
              <w:right w:val="single" w:sz="4" w:space="0" w:color="000000"/>
            </w:tcBorders>
            <w:shd w:val="clear" w:color="auto" w:fill="FFFF00"/>
            <w:textDirection w:val="btLr"/>
          </w:tcPr>
          <w:p w14:paraId="5E6374D9" w14:textId="77777777" w:rsidR="004E1E05" w:rsidRPr="001A553A" w:rsidRDefault="004E1E05" w:rsidP="004E1E05">
            <w:pPr>
              <w:spacing w:after="0" w:line="240" w:lineRule="auto"/>
              <w:ind w:left="113" w:right="113"/>
              <w:jc w:val="center"/>
              <w:rPr>
                <w:rFonts w:eastAsia="Times New Roman"/>
                <w:b/>
                <w:color w:val="000000"/>
                <w:sz w:val="40"/>
                <w:szCs w:val="40"/>
                <w:lang w:eastAsia="sk-SK"/>
              </w:rPr>
            </w:pPr>
            <w:r w:rsidRPr="002B0BCC">
              <w:rPr>
                <w:rFonts w:eastAsia="Times New Roman"/>
                <w:b/>
                <w:color w:val="000000"/>
                <w:sz w:val="36"/>
                <w:szCs w:val="40"/>
                <w:lang w:eastAsia="sk-SK"/>
              </w:rPr>
              <w:t>Ex-ante kontrola</w:t>
            </w:r>
          </w:p>
        </w:tc>
        <w:tc>
          <w:tcPr>
            <w:tcW w:w="855" w:type="dxa"/>
            <w:vMerge w:val="restart"/>
            <w:tcBorders>
              <w:top w:val="single" w:sz="4" w:space="0" w:color="auto"/>
              <w:left w:val="nil"/>
              <w:bottom w:val="single" w:sz="4" w:space="0" w:color="auto"/>
              <w:right w:val="single" w:sz="4" w:space="0" w:color="000000"/>
              <w:tl2br w:val="single" w:sz="4" w:space="0" w:color="auto"/>
              <w:tr2bl w:val="single" w:sz="4" w:space="0" w:color="auto"/>
            </w:tcBorders>
          </w:tcPr>
          <w:p w14:paraId="28868DA6" w14:textId="77777777" w:rsidR="004E1E05" w:rsidRPr="00277D88" w:rsidRDefault="004E1E05" w:rsidP="004E1E05">
            <w:pPr>
              <w:spacing w:after="0" w:line="240" w:lineRule="auto"/>
              <w:rPr>
                <w:rFonts w:eastAsia="Times New Roman"/>
                <w:color w:val="000000"/>
                <w:sz w:val="20"/>
                <w:szCs w:val="20"/>
                <w:lang w:eastAsia="sk-SK"/>
              </w:rPr>
            </w:pPr>
          </w:p>
        </w:tc>
      </w:tr>
      <w:tr w:rsidR="004E1E05" w:rsidRPr="00277D88" w14:paraId="29AA6038" w14:textId="77777777" w:rsidTr="004E1E05">
        <w:trPr>
          <w:trHeight w:val="411"/>
        </w:trPr>
        <w:tc>
          <w:tcPr>
            <w:tcW w:w="320" w:type="dxa"/>
            <w:tcBorders>
              <w:top w:val="nil"/>
              <w:left w:val="single" w:sz="8" w:space="0" w:color="auto"/>
              <w:bottom w:val="single" w:sz="4" w:space="0" w:color="auto"/>
              <w:right w:val="single" w:sz="4" w:space="0" w:color="auto"/>
            </w:tcBorders>
            <w:shd w:val="clear" w:color="auto" w:fill="auto"/>
            <w:vAlign w:val="center"/>
            <w:hideMark/>
          </w:tcPr>
          <w:p w14:paraId="6B884AF7" w14:textId="77777777" w:rsidR="004E1E05" w:rsidRPr="00277D88" w:rsidRDefault="004E1E05" w:rsidP="004E1E0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000000"/>
            </w:tcBorders>
            <w:shd w:val="clear" w:color="auto" w:fill="auto"/>
            <w:hideMark/>
          </w:tcPr>
          <w:p w14:paraId="66B0D9B8" w14:textId="77777777" w:rsidR="004E1E05" w:rsidRPr="00277D88" w:rsidRDefault="004E1E05" w:rsidP="004E1E0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návrh čiastkovej zmluvy / objednávky vrátane príloh v prípade čiastkového plnenia z rámcovej zmluvy (ak relevantné)</w:t>
            </w:r>
          </w:p>
        </w:tc>
        <w:tc>
          <w:tcPr>
            <w:tcW w:w="870" w:type="dxa"/>
            <w:vMerge/>
            <w:tcBorders>
              <w:left w:val="nil"/>
              <w:right w:val="single" w:sz="4" w:space="0" w:color="000000"/>
            </w:tcBorders>
            <w:shd w:val="clear" w:color="auto" w:fill="FFFF00"/>
          </w:tcPr>
          <w:p w14:paraId="299D4894" w14:textId="77777777" w:rsidR="004E1E05" w:rsidRPr="00277D88" w:rsidRDefault="004E1E05" w:rsidP="004E1E05">
            <w:pPr>
              <w:spacing w:after="0" w:line="240" w:lineRule="auto"/>
              <w:rPr>
                <w:rFonts w:eastAsia="Times New Roman"/>
                <w:color w:val="000000"/>
                <w:sz w:val="20"/>
                <w:szCs w:val="20"/>
                <w:lang w:eastAsia="sk-SK"/>
              </w:rPr>
            </w:pPr>
          </w:p>
        </w:tc>
        <w:tc>
          <w:tcPr>
            <w:tcW w:w="855" w:type="dxa"/>
            <w:vMerge/>
            <w:tcBorders>
              <w:left w:val="nil"/>
              <w:bottom w:val="single" w:sz="4" w:space="0" w:color="auto"/>
              <w:right w:val="single" w:sz="4" w:space="0" w:color="000000"/>
              <w:tl2br w:val="single" w:sz="4" w:space="0" w:color="auto"/>
              <w:tr2bl w:val="single" w:sz="4" w:space="0" w:color="auto"/>
            </w:tcBorders>
          </w:tcPr>
          <w:p w14:paraId="11F61C5A" w14:textId="77777777" w:rsidR="004E1E05" w:rsidRPr="00277D88" w:rsidRDefault="004E1E05" w:rsidP="004E1E05">
            <w:pPr>
              <w:spacing w:after="0" w:line="240" w:lineRule="auto"/>
              <w:rPr>
                <w:rFonts w:eastAsia="Times New Roman"/>
                <w:color w:val="000000"/>
                <w:sz w:val="20"/>
                <w:szCs w:val="20"/>
                <w:lang w:eastAsia="sk-SK"/>
              </w:rPr>
            </w:pPr>
          </w:p>
        </w:tc>
      </w:tr>
      <w:tr w:rsidR="004E1E05" w:rsidRPr="00277D88" w14:paraId="233DB6C4" w14:textId="77777777" w:rsidTr="004E1E05">
        <w:trPr>
          <w:trHeight w:val="689"/>
        </w:trPr>
        <w:tc>
          <w:tcPr>
            <w:tcW w:w="320" w:type="dxa"/>
            <w:tcBorders>
              <w:top w:val="nil"/>
              <w:left w:val="single" w:sz="8" w:space="0" w:color="auto"/>
              <w:bottom w:val="single" w:sz="4" w:space="0" w:color="auto"/>
              <w:right w:val="single" w:sz="4" w:space="0" w:color="auto"/>
            </w:tcBorders>
            <w:shd w:val="clear" w:color="auto" w:fill="auto"/>
            <w:vAlign w:val="center"/>
            <w:hideMark/>
          </w:tcPr>
          <w:p w14:paraId="083A0EAD" w14:textId="77777777" w:rsidR="004E1E05" w:rsidRPr="00277D88" w:rsidRDefault="004E1E05" w:rsidP="004E1E0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000000"/>
            </w:tcBorders>
            <w:shd w:val="clear" w:color="auto" w:fill="auto"/>
            <w:hideMark/>
          </w:tcPr>
          <w:p w14:paraId="3651BD84" w14:textId="77777777" w:rsidR="004E1E05" w:rsidRPr="00277D88" w:rsidRDefault="004E1E05" w:rsidP="004E1E0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oznámenie o vyhlásení verejného obstarávania a súťažné podklady, ktoré boli automatizovaným spôsobom vytvorené z údajov zo zverejnenej ponuky (relevantné pre nadlimitnú verejnú súťaž s využitím elektronického trhoviska)</w:t>
            </w:r>
          </w:p>
        </w:tc>
        <w:tc>
          <w:tcPr>
            <w:tcW w:w="870" w:type="dxa"/>
            <w:vMerge/>
            <w:tcBorders>
              <w:left w:val="nil"/>
              <w:right w:val="single" w:sz="4" w:space="0" w:color="000000"/>
            </w:tcBorders>
            <w:shd w:val="clear" w:color="auto" w:fill="FFFF00"/>
          </w:tcPr>
          <w:p w14:paraId="78E05368" w14:textId="77777777" w:rsidR="004E1E05" w:rsidRPr="00277D88" w:rsidRDefault="004E1E05" w:rsidP="004E1E05">
            <w:pPr>
              <w:spacing w:after="0" w:line="240" w:lineRule="auto"/>
              <w:rPr>
                <w:rFonts w:eastAsia="Times New Roman"/>
                <w:color w:val="000000"/>
                <w:sz w:val="20"/>
                <w:szCs w:val="20"/>
                <w:lang w:eastAsia="sk-SK"/>
              </w:rPr>
            </w:pPr>
          </w:p>
        </w:tc>
        <w:tc>
          <w:tcPr>
            <w:tcW w:w="855" w:type="dxa"/>
            <w:vMerge w:val="restart"/>
            <w:tcBorders>
              <w:top w:val="single" w:sz="4" w:space="0" w:color="auto"/>
              <w:left w:val="nil"/>
              <w:right w:val="single" w:sz="4" w:space="0" w:color="000000"/>
            </w:tcBorders>
            <w:shd w:val="clear" w:color="auto" w:fill="FF0000"/>
          </w:tcPr>
          <w:p w14:paraId="50ECB08B" w14:textId="77777777" w:rsidR="004E1E05" w:rsidRPr="00277D88" w:rsidRDefault="004E1E05" w:rsidP="004E1E05">
            <w:pPr>
              <w:spacing w:after="0" w:line="240" w:lineRule="auto"/>
              <w:rPr>
                <w:rFonts w:eastAsia="Times New Roman"/>
                <w:color w:val="000000"/>
                <w:sz w:val="20"/>
                <w:szCs w:val="20"/>
                <w:lang w:eastAsia="sk-SK"/>
              </w:rPr>
            </w:pPr>
          </w:p>
        </w:tc>
      </w:tr>
      <w:tr w:rsidR="004E1E05" w:rsidRPr="00277D88" w14:paraId="645BE61F" w14:textId="77777777" w:rsidTr="004E1E05">
        <w:trPr>
          <w:trHeight w:val="429"/>
        </w:trPr>
        <w:tc>
          <w:tcPr>
            <w:tcW w:w="320" w:type="dxa"/>
            <w:tcBorders>
              <w:top w:val="nil"/>
              <w:left w:val="single" w:sz="8" w:space="0" w:color="auto"/>
              <w:bottom w:val="single" w:sz="4" w:space="0" w:color="auto"/>
              <w:right w:val="single" w:sz="4" w:space="0" w:color="auto"/>
            </w:tcBorders>
            <w:shd w:val="clear" w:color="auto" w:fill="auto"/>
            <w:vAlign w:val="center"/>
            <w:hideMark/>
          </w:tcPr>
          <w:p w14:paraId="119930C2" w14:textId="77777777" w:rsidR="004E1E05" w:rsidRPr="00277D88" w:rsidRDefault="004E1E05" w:rsidP="004E1E0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3CF034C1" w14:textId="77777777" w:rsidR="004E1E05" w:rsidRPr="00277D88" w:rsidRDefault="004E1E05" w:rsidP="004E1E0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aktuálny zoznam subdodávateľov, resp. prehlásenie, že nenastali zmeny v zozname subdodávateľov od podpisu zmluvy</w:t>
            </w:r>
          </w:p>
        </w:tc>
        <w:tc>
          <w:tcPr>
            <w:tcW w:w="870" w:type="dxa"/>
            <w:vMerge/>
            <w:tcBorders>
              <w:left w:val="nil"/>
              <w:bottom w:val="single" w:sz="4" w:space="0" w:color="auto"/>
              <w:right w:val="single" w:sz="4" w:space="0" w:color="000000"/>
            </w:tcBorders>
            <w:shd w:val="clear" w:color="auto" w:fill="FFFF00"/>
          </w:tcPr>
          <w:p w14:paraId="6624A561" w14:textId="77777777" w:rsidR="004E1E05" w:rsidRPr="00277D88" w:rsidRDefault="004E1E05" w:rsidP="004E1E05">
            <w:pPr>
              <w:spacing w:after="0" w:line="240" w:lineRule="auto"/>
              <w:rPr>
                <w:rFonts w:eastAsia="Times New Roman"/>
                <w:color w:val="000000"/>
                <w:sz w:val="20"/>
                <w:szCs w:val="20"/>
                <w:lang w:eastAsia="sk-SK"/>
              </w:rPr>
            </w:pPr>
          </w:p>
        </w:tc>
        <w:tc>
          <w:tcPr>
            <w:tcW w:w="855" w:type="dxa"/>
            <w:vMerge/>
            <w:tcBorders>
              <w:left w:val="single" w:sz="4" w:space="0" w:color="000000"/>
              <w:bottom w:val="single" w:sz="4" w:space="0" w:color="auto"/>
              <w:right w:val="single" w:sz="4" w:space="0" w:color="000000"/>
            </w:tcBorders>
            <w:shd w:val="clear" w:color="auto" w:fill="FF0000"/>
          </w:tcPr>
          <w:p w14:paraId="26E96F34" w14:textId="77777777" w:rsidR="004E1E05" w:rsidRPr="00277D88" w:rsidRDefault="004E1E05" w:rsidP="004E1E05">
            <w:pPr>
              <w:spacing w:after="0" w:line="240" w:lineRule="auto"/>
              <w:rPr>
                <w:rFonts w:eastAsia="Times New Roman"/>
                <w:color w:val="000000"/>
                <w:sz w:val="20"/>
                <w:szCs w:val="20"/>
                <w:lang w:eastAsia="sk-SK"/>
              </w:rPr>
            </w:pPr>
          </w:p>
        </w:tc>
      </w:tr>
      <w:tr w:rsidR="004E1E05" w:rsidRPr="00277D88" w14:paraId="36A8361D" w14:textId="77777777" w:rsidTr="004E1E05">
        <w:trPr>
          <w:trHeight w:val="390"/>
        </w:trPr>
        <w:tc>
          <w:tcPr>
            <w:tcW w:w="320" w:type="dxa"/>
            <w:tcBorders>
              <w:top w:val="nil"/>
              <w:left w:val="single" w:sz="8" w:space="0" w:color="auto"/>
              <w:bottom w:val="single" w:sz="4" w:space="0" w:color="auto"/>
              <w:right w:val="single" w:sz="4" w:space="0" w:color="auto"/>
            </w:tcBorders>
            <w:shd w:val="clear" w:color="000000" w:fill="BFBFBF"/>
            <w:vAlign w:val="center"/>
            <w:hideMark/>
          </w:tcPr>
          <w:p w14:paraId="349810FF" w14:textId="77777777" w:rsidR="004E1E05" w:rsidRPr="00277D88" w:rsidRDefault="004E1E05" w:rsidP="004E1E05">
            <w:pPr>
              <w:spacing w:after="0" w:line="240" w:lineRule="auto"/>
              <w:rPr>
                <w:rFonts w:eastAsia="Times New Roman"/>
                <w:b/>
                <w:bCs/>
                <w:sz w:val="20"/>
                <w:szCs w:val="20"/>
                <w:lang w:eastAsia="sk-SK"/>
              </w:rPr>
            </w:pPr>
            <w:r w:rsidRPr="00277D88">
              <w:rPr>
                <w:rFonts w:eastAsia="Times New Roman"/>
                <w:b/>
                <w:bCs/>
                <w:sz w:val="20"/>
                <w:szCs w:val="20"/>
                <w:lang w:eastAsia="sk-SK"/>
              </w:rPr>
              <w:lastRenderedPageBreak/>
              <w:t xml:space="preserve">E. </w:t>
            </w:r>
          </w:p>
        </w:tc>
        <w:tc>
          <w:tcPr>
            <w:tcW w:w="7325" w:type="dxa"/>
            <w:tcBorders>
              <w:top w:val="single" w:sz="4" w:space="0" w:color="auto"/>
              <w:left w:val="nil"/>
              <w:bottom w:val="single" w:sz="4" w:space="0" w:color="auto"/>
              <w:right w:val="single" w:sz="4" w:space="0" w:color="auto"/>
            </w:tcBorders>
            <w:shd w:val="clear" w:color="000000" w:fill="BFBFBF"/>
            <w:vAlign w:val="center"/>
            <w:hideMark/>
          </w:tcPr>
          <w:p w14:paraId="48D0E964" w14:textId="77777777" w:rsidR="004E1E05" w:rsidRPr="00277D88" w:rsidRDefault="004E1E05" w:rsidP="004E1E05">
            <w:pPr>
              <w:spacing w:after="0" w:line="240" w:lineRule="auto"/>
              <w:jc w:val="center"/>
              <w:rPr>
                <w:rFonts w:eastAsia="Times New Roman"/>
                <w:b/>
                <w:bCs/>
                <w:sz w:val="20"/>
                <w:szCs w:val="20"/>
                <w:lang w:eastAsia="sk-SK"/>
              </w:rPr>
            </w:pPr>
            <w:r w:rsidRPr="00277D88">
              <w:rPr>
                <w:rFonts w:eastAsia="Times New Roman"/>
                <w:b/>
                <w:bCs/>
                <w:sz w:val="20"/>
                <w:szCs w:val="20"/>
                <w:lang w:eastAsia="sk-SK"/>
              </w:rPr>
              <w:t>Dokumentácia po zverejnení dodatku k zmluve s úspešným uchádzačom</w:t>
            </w:r>
          </w:p>
        </w:tc>
        <w:tc>
          <w:tcPr>
            <w:tcW w:w="870" w:type="dxa"/>
            <w:tcBorders>
              <w:top w:val="single" w:sz="4" w:space="0" w:color="auto"/>
              <w:left w:val="nil"/>
              <w:bottom w:val="single" w:sz="4" w:space="0" w:color="auto"/>
              <w:right w:val="single" w:sz="4" w:space="0" w:color="auto"/>
            </w:tcBorders>
            <w:shd w:val="clear" w:color="000000" w:fill="BFBFBF"/>
          </w:tcPr>
          <w:p w14:paraId="11968A9B" w14:textId="77777777" w:rsidR="004E1E05" w:rsidRPr="00277D88" w:rsidRDefault="004E1E05" w:rsidP="004E1E05">
            <w:pPr>
              <w:spacing w:after="0" w:line="240" w:lineRule="auto"/>
              <w:jc w:val="center"/>
              <w:rPr>
                <w:rFonts w:eastAsia="Times New Roman"/>
                <w:b/>
                <w:bCs/>
                <w:sz w:val="20"/>
                <w:szCs w:val="20"/>
                <w:lang w:eastAsia="sk-SK"/>
              </w:rPr>
            </w:pPr>
          </w:p>
        </w:tc>
        <w:tc>
          <w:tcPr>
            <w:tcW w:w="855" w:type="dxa"/>
            <w:tcBorders>
              <w:top w:val="single" w:sz="4" w:space="0" w:color="auto"/>
              <w:left w:val="nil"/>
              <w:bottom w:val="single" w:sz="4" w:space="0" w:color="auto"/>
              <w:right w:val="single" w:sz="4" w:space="0" w:color="auto"/>
            </w:tcBorders>
            <w:shd w:val="clear" w:color="000000" w:fill="BFBFBF"/>
          </w:tcPr>
          <w:p w14:paraId="575017A7" w14:textId="77777777" w:rsidR="004E1E05" w:rsidRPr="00277D88" w:rsidRDefault="004E1E05" w:rsidP="004E1E05">
            <w:pPr>
              <w:spacing w:after="0" w:line="240" w:lineRule="auto"/>
              <w:jc w:val="center"/>
              <w:rPr>
                <w:rFonts w:eastAsia="Times New Roman"/>
                <w:b/>
                <w:bCs/>
                <w:sz w:val="20"/>
                <w:szCs w:val="20"/>
                <w:lang w:eastAsia="sk-SK"/>
              </w:rPr>
            </w:pPr>
          </w:p>
        </w:tc>
      </w:tr>
      <w:tr w:rsidR="004E1E05" w:rsidRPr="00277D88" w14:paraId="08AE1CFD" w14:textId="77777777" w:rsidTr="004E1E05">
        <w:trPr>
          <w:trHeight w:val="1110"/>
        </w:trPr>
        <w:tc>
          <w:tcPr>
            <w:tcW w:w="320" w:type="dxa"/>
            <w:tcBorders>
              <w:top w:val="nil"/>
              <w:left w:val="single" w:sz="8" w:space="0" w:color="auto"/>
              <w:bottom w:val="single" w:sz="4" w:space="0" w:color="auto"/>
              <w:right w:val="single" w:sz="4" w:space="0" w:color="auto"/>
            </w:tcBorders>
            <w:shd w:val="clear" w:color="auto" w:fill="auto"/>
            <w:vAlign w:val="center"/>
            <w:hideMark/>
          </w:tcPr>
          <w:p w14:paraId="6E30C535" w14:textId="77777777" w:rsidR="004E1E05" w:rsidRPr="00277D88" w:rsidRDefault="004E1E05" w:rsidP="004E1E0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600A77D1" w14:textId="77777777" w:rsidR="004E1E05" w:rsidRPr="00277D88" w:rsidRDefault="004E1E05" w:rsidP="004E1E0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originál resp. overená (štatutárnym zástupcom alebo poverenou osobou vrátane poverenia) kópia dodatku k zmluve vrátane príloh uzavretého medzi žiadateľom/prijímateľom a dodávateľom zverejneného vrátane príloh v súlade so zákonom  o slobodnom prístupe k</w:t>
            </w:r>
            <w:r>
              <w:rPr>
                <w:rFonts w:eastAsia="Times New Roman"/>
                <w:color w:val="000000"/>
                <w:sz w:val="20"/>
                <w:szCs w:val="20"/>
                <w:lang w:eastAsia="sk-SK"/>
              </w:rPr>
              <w:t> </w:t>
            </w:r>
            <w:r w:rsidRPr="00277D88">
              <w:rPr>
                <w:rFonts w:eastAsia="Times New Roman"/>
                <w:color w:val="000000"/>
                <w:sz w:val="20"/>
                <w:szCs w:val="20"/>
                <w:lang w:eastAsia="sk-SK"/>
              </w:rPr>
              <w:t>informáciám</w:t>
            </w:r>
            <w:r>
              <w:rPr>
                <w:rFonts w:eastAsia="Times New Roman"/>
                <w:color w:val="000000"/>
                <w:sz w:val="20"/>
                <w:szCs w:val="20"/>
                <w:lang w:eastAsia="sk-SK"/>
              </w:rPr>
              <w:t xml:space="preserve"> </w:t>
            </w:r>
            <w:r>
              <w:rPr>
                <w:rFonts w:eastAsia="Times New Roman"/>
                <w:sz w:val="20"/>
                <w:szCs w:val="20"/>
                <w:lang w:eastAsia="sk-SK"/>
              </w:rPr>
              <w:t>- v prípade ak nebol dodatok k</w:t>
            </w:r>
            <w:r w:rsidRPr="00277D88">
              <w:rPr>
                <w:rFonts w:eastAsia="Times New Roman"/>
                <w:sz w:val="20"/>
                <w:szCs w:val="20"/>
                <w:lang w:eastAsia="sk-SK"/>
              </w:rPr>
              <w:t xml:space="preserve"> zmluv</w:t>
            </w:r>
            <w:r>
              <w:rPr>
                <w:rFonts w:eastAsia="Times New Roman"/>
                <w:sz w:val="20"/>
                <w:szCs w:val="20"/>
                <w:lang w:eastAsia="sk-SK"/>
              </w:rPr>
              <w:t>e</w:t>
            </w:r>
            <w:r w:rsidRPr="00277D88">
              <w:rPr>
                <w:rFonts w:eastAsia="Times New Roman"/>
                <w:sz w:val="20"/>
                <w:szCs w:val="20"/>
                <w:lang w:eastAsia="sk-SK"/>
              </w:rPr>
              <w:t xml:space="preserve"> (vrátane príloh) zverejnen</w:t>
            </w:r>
            <w:r>
              <w:rPr>
                <w:rFonts w:eastAsia="Times New Roman"/>
                <w:sz w:val="20"/>
                <w:szCs w:val="20"/>
                <w:lang w:eastAsia="sk-SK"/>
              </w:rPr>
              <w:t>ý</w:t>
            </w:r>
            <w:r w:rsidRPr="00277D88">
              <w:rPr>
                <w:rFonts w:eastAsia="Times New Roman"/>
                <w:sz w:val="20"/>
                <w:szCs w:val="20"/>
                <w:lang w:eastAsia="sk-SK"/>
              </w:rPr>
              <w:t xml:space="preserve"> v CRZ (</w:t>
            </w:r>
            <w:r>
              <w:rPr>
                <w:rFonts w:eastAsia="Times New Roman"/>
                <w:sz w:val="20"/>
                <w:szCs w:val="20"/>
                <w:lang w:eastAsia="sk-SK"/>
              </w:rPr>
              <w:t xml:space="preserve">ak bol zverejnený predkladá sa </w:t>
            </w:r>
            <w:r w:rsidRPr="00277D88">
              <w:rPr>
                <w:rFonts w:eastAsia="Times New Roman"/>
                <w:sz w:val="20"/>
                <w:szCs w:val="20"/>
                <w:lang w:eastAsia="sk-SK"/>
              </w:rPr>
              <w:t>cez ITMS2014+ verzia s podpismi oprávnených osôb</w:t>
            </w:r>
            <w:r>
              <w:rPr>
                <w:rFonts w:eastAsia="Times New Roman"/>
                <w:sz w:val="20"/>
                <w:szCs w:val="20"/>
                <w:lang w:eastAsia="sk-SK"/>
              </w:rPr>
              <w:t xml:space="preserve"> podpísať predmetný dodatok k zmluve</w:t>
            </w:r>
            <w:r w:rsidRPr="00277D88">
              <w:rPr>
                <w:rFonts w:eastAsia="Times New Roman"/>
                <w:sz w:val="20"/>
                <w:szCs w:val="20"/>
                <w:lang w:eastAsia="sk-SK"/>
              </w:rPr>
              <w:t>)</w:t>
            </w:r>
          </w:p>
        </w:tc>
        <w:tc>
          <w:tcPr>
            <w:tcW w:w="870" w:type="dxa"/>
            <w:vMerge w:val="restart"/>
            <w:tcBorders>
              <w:top w:val="single" w:sz="4" w:space="0" w:color="auto"/>
              <w:left w:val="nil"/>
              <w:right w:val="single" w:sz="4" w:space="0" w:color="auto"/>
            </w:tcBorders>
            <w:shd w:val="clear" w:color="auto" w:fill="92D050"/>
            <w:textDirection w:val="btLr"/>
          </w:tcPr>
          <w:p w14:paraId="0CA3669E" w14:textId="77777777" w:rsidR="004E1E05" w:rsidRPr="001A553A" w:rsidRDefault="004E1E05" w:rsidP="004E1E05">
            <w:pPr>
              <w:spacing w:after="0" w:line="240" w:lineRule="auto"/>
              <w:ind w:left="113" w:right="113"/>
              <w:jc w:val="center"/>
              <w:rPr>
                <w:rFonts w:eastAsia="Times New Roman"/>
                <w:b/>
                <w:color w:val="000000"/>
                <w:sz w:val="44"/>
                <w:szCs w:val="44"/>
                <w:lang w:eastAsia="sk-SK"/>
              </w:rPr>
            </w:pPr>
            <w:r w:rsidRPr="001A553A">
              <w:rPr>
                <w:rFonts w:eastAsia="Times New Roman"/>
                <w:b/>
                <w:color w:val="000000"/>
                <w:sz w:val="44"/>
                <w:szCs w:val="44"/>
                <w:lang w:eastAsia="sk-SK"/>
              </w:rPr>
              <w:t>Následná ex-post kontrola</w:t>
            </w:r>
          </w:p>
        </w:tc>
        <w:tc>
          <w:tcPr>
            <w:tcW w:w="855" w:type="dxa"/>
            <w:vMerge w:val="restart"/>
            <w:tcBorders>
              <w:top w:val="single" w:sz="4" w:space="0" w:color="auto"/>
              <w:left w:val="nil"/>
              <w:right w:val="single" w:sz="4" w:space="0" w:color="auto"/>
            </w:tcBorders>
            <w:shd w:val="clear" w:color="auto" w:fill="FF0000"/>
          </w:tcPr>
          <w:p w14:paraId="73A47F21" w14:textId="77777777" w:rsidR="004E1E05" w:rsidRPr="00277D88" w:rsidRDefault="004E1E05" w:rsidP="004E1E05">
            <w:pPr>
              <w:spacing w:after="0" w:line="240" w:lineRule="auto"/>
              <w:rPr>
                <w:rFonts w:eastAsia="Times New Roman"/>
                <w:color w:val="000000"/>
                <w:sz w:val="20"/>
                <w:szCs w:val="20"/>
                <w:lang w:eastAsia="sk-SK"/>
              </w:rPr>
            </w:pPr>
          </w:p>
        </w:tc>
      </w:tr>
      <w:tr w:rsidR="004E1E05" w:rsidRPr="00277D88" w14:paraId="068F9503" w14:textId="77777777" w:rsidTr="004E1E05">
        <w:trPr>
          <w:trHeight w:val="495"/>
        </w:trPr>
        <w:tc>
          <w:tcPr>
            <w:tcW w:w="320" w:type="dxa"/>
            <w:tcBorders>
              <w:top w:val="nil"/>
              <w:left w:val="single" w:sz="8" w:space="0" w:color="auto"/>
              <w:bottom w:val="single" w:sz="4" w:space="0" w:color="auto"/>
              <w:right w:val="single" w:sz="4" w:space="0" w:color="auto"/>
            </w:tcBorders>
            <w:shd w:val="clear" w:color="auto" w:fill="auto"/>
            <w:vAlign w:val="center"/>
            <w:hideMark/>
          </w:tcPr>
          <w:p w14:paraId="1A9ABD1A" w14:textId="77777777" w:rsidR="004E1E05" w:rsidRPr="00277D88" w:rsidRDefault="004E1E05" w:rsidP="004E1E0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3D5541D9" w14:textId="77777777" w:rsidR="004E1E05" w:rsidRPr="00277D88" w:rsidRDefault="004E1E05" w:rsidP="004E1E0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 xml:space="preserve">doklad o zverejnení dodatku k zmluve  vrátane príloh v Centrálnom registri zmlúv (ak relevantné) a v profile ÚVO </w:t>
            </w:r>
          </w:p>
        </w:tc>
        <w:tc>
          <w:tcPr>
            <w:tcW w:w="870" w:type="dxa"/>
            <w:vMerge/>
            <w:tcBorders>
              <w:left w:val="nil"/>
              <w:right w:val="single" w:sz="4" w:space="0" w:color="auto"/>
            </w:tcBorders>
            <w:shd w:val="clear" w:color="auto" w:fill="92D050"/>
          </w:tcPr>
          <w:p w14:paraId="0ACBEC8A" w14:textId="77777777" w:rsidR="004E1E05" w:rsidRPr="00277D88" w:rsidRDefault="004E1E05" w:rsidP="004E1E05">
            <w:pPr>
              <w:spacing w:after="0" w:line="240" w:lineRule="auto"/>
              <w:rPr>
                <w:rFonts w:eastAsia="Times New Roman"/>
                <w:color w:val="000000"/>
                <w:sz w:val="20"/>
                <w:szCs w:val="20"/>
                <w:lang w:eastAsia="sk-SK"/>
              </w:rPr>
            </w:pPr>
          </w:p>
        </w:tc>
        <w:tc>
          <w:tcPr>
            <w:tcW w:w="855" w:type="dxa"/>
            <w:vMerge/>
            <w:tcBorders>
              <w:left w:val="nil"/>
              <w:right w:val="single" w:sz="4" w:space="0" w:color="auto"/>
            </w:tcBorders>
            <w:shd w:val="clear" w:color="auto" w:fill="FF0000"/>
          </w:tcPr>
          <w:p w14:paraId="4C3E2148" w14:textId="77777777" w:rsidR="004E1E05" w:rsidRPr="00277D88" w:rsidRDefault="004E1E05" w:rsidP="004E1E05">
            <w:pPr>
              <w:spacing w:after="0" w:line="240" w:lineRule="auto"/>
              <w:rPr>
                <w:rFonts w:eastAsia="Times New Roman"/>
                <w:color w:val="000000"/>
                <w:sz w:val="20"/>
                <w:szCs w:val="20"/>
                <w:lang w:eastAsia="sk-SK"/>
              </w:rPr>
            </w:pPr>
          </w:p>
        </w:tc>
      </w:tr>
      <w:tr w:rsidR="004E1E05" w:rsidRPr="00277D88" w14:paraId="56F7740C" w14:textId="77777777" w:rsidTr="004E1E05">
        <w:trPr>
          <w:trHeight w:val="966"/>
        </w:trPr>
        <w:tc>
          <w:tcPr>
            <w:tcW w:w="320" w:type="dxa"/>
            <w:tcBorders>
              <w:top w:val="nil"/>
              <w:left w:val="single" w:sz="8" w:space="0" w:color="auto"/>
              <w:bottom w:val="single" w:sz="4" w:space="0" w:color="auto"/>
              <w:right w:val="single" w:sz="4" w:space="0" w:color="auto"/>
            </w:tcBorders>
            <w:shd w:val="clear" w:color="auto" w:fill="auto"/>
            <w:vAlign w:val="center"/>
            <w:hideMark/>
          </w:tcPr>
          <w:p w14:paraId="4D543D00" w14:textId="77777777" w:rsidR="004E1E05" w:rsidRPr="00277D88" w:rsidRDefault="004E1E05" w:rsidP="004E1E0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33B50995" w14:textId="77777777" w:rsidR="004E1E05" w:rsidRPr="00277D88" w:rsidRDefault="004E1E05" w:rsidP="004E1E0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v prípade uzavretia podpísaného dodatku (v prípade nadlimitnej zákazky) z dôvodov podľa § 18 ods. 1 písm. b) a c) ZVO oznámenie, či ku dňu predkladania žiadosti o kontrolu podpísaného dodatku došlo zo strany žiadateľa/prijímateľa k splneniu povinnosti podľa § 26 ods. 4 ZVO</w:t>
            </w:r>
          </w:p>
        </w:tc>
        <w:tc>
          <w:tcPr>
            <w:tcW w:w="870" w:type="dxa"/>
            <w:vMerge/>
            <w:tcBorders>
              <w:left w:val="nil"/>
              <w:right w:val="single" w:sz="4" w:space="0" w:color="auto"/>
            </w:tcBorders>
            <w:shd w:val="clear" w:color="auto" w:fill="92D050"/>
          </w:tcPr>
          <w:p w14:paraId="433D7823" w14:textId="77777777" w:rsidR="004E1E05" w:rsidRPr="00277D88" w:rsidRDefault="004E1E05" w:rsidP="004E1E05">
            <w:pPr>
              <w:spacing w:after="0" w:line="240" w:lineRule="auto"/>
              <w:rPr>
                <w:rFonts w:eastAsia="Times New Roman"/>
                <w:color w:val="000000"/>
                <w:sz w:val="20"/>
                <w:szCs w:val="20"/>
                <w:lang w:eastAsia="sk-SK"/>
              </w:rPr>
            </w:pPr>
          </w:p>
        </w:tc>
        <w:tc>
          <w:tcPr>
            <w:tcW w:w="855" w:type="dxa"/>
            <w:vMerge/>
            <w:tcBorders>
              <w:left w:val="nil"/>
              <w:right w:val="single" w:sz="4" w:space="0" w:color="auto"/>
            </w:tcBorders>
            <w:shd w:val="clear" w:color="auto" w:fill="FF0000"/>
          </w:tcPr>
          <w:p w14:paraId="2836BCD8" w14:textId="77777777" w:rsidR="004E1E05" w:rsidRPr="00277D88" w:rsidRDefault="004E1E05" w:rsidP="004E1E05">
            <w:pPr>
              <w:spacing w:after="0" w:line="240" w:lineRule="auto"/>
              <w:rPr>
                <w:rFonts w:eastAsia="Times New Roman"/>
                <w:color w:val="000000"/>
                <w:sz w:val="20"/>
                <w:szCs w:val="20"/>
                <w:lang w:eastAsia="sk-SK"/>
              </w:rPr>
            </w:pPr>
          </w:p>
        </w:tc>
      </w:tr>
      <w:tr w:rsidR="004E1E05" w:rsidRPr="00277D88" w14:paraId="43AEBF72" w14:textId="77777777" w:rsidTr="004E1E05">
        <w:trPr>
          <w:trHeight w:val="683"/>
        </w:trPr>
        <w:tc>
          <w:tcPr>
            <w:tcW w:w="320" w:type="dxa"/>
            <w:tcBorders>
              <w:top w:val="nil"/>
              <w:left w:val="single" w:sz="8" w:space="0" w:color="auto"/>
              <w:bottom w:val="single" w:sz="4" w:space="0" w:color="auto"/>
              <w:right w:val="single" w:sz="4" w:space="0" w:color="auto"/>
            </w:tcBorders>
            <w:shd w:val="clear" w:color="auto" w:fill="auto"/>
            <w:vAlign w:val="center"/>
            <w:hideMark/>
          </w:tcPr>
          <w:p w14:paraId="6E2BD86F" w14:textId="77777777" w:rsidR="004E1E05" w:rsidRPr="00277D88" w:rsidRDefault="004E1E05" w:rsidP="004E1E0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231AFFA1" w14:textId="77777777" w:rsidR="004E1E05" w:rsidRPr="00277D88" w:rsidRDefault="004E1E05" w:rsidP="004E1E0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v prípade podlimitných zákaziek bez využitia elektronického trhoviska oznámenie, či ku dňu predkladania žiadosti o kontrolu podpísaného dodatku došlo zo strany žiadateľa/prijímateľa k splneniu povinnosti podľa § 11</w:t>
            </w:r>
            <w:r>
              <w:rPr>
                <w:rFonts w:eastAsia="Times New Roman"/>
                <w:color w:val="000000"/>
                <w:sz w:val="20"/>
                <w:szCs w:val="20"/>
                <w:lang w:eastAsia="sk-SK"/>
              </w:rPr>
              <w:t>6</w:t>
            </w:r>
            <w:r w:rsidRPr="00277D88">
              <w:rPr>
                <w:rFonts w:eastAsia="Times New Roman"/>
                <w:color w:val="000000"/>
                <w:sz w:val="20"/>
                <w:szCs w:val="20"/>
                <w:lang w:eastAsia="sk-SK"/>
              </w:rPr>
              <w:t xml:space="preserve"> ods. </w:t>
            </w:r>
            <w:r>
              <w:rPr>
                <w:rFonts w:eastAsia="Times New Roman"/>
                <w:color w:val="000000"/>
                <w:sz w:val="20"/>
                <w:szCs w:val="20"/>
                <w:lang w:eastAsia="sk-SK"/>
              </w:rPr>
              <w:t>4</w:t>
            </w:r>
            <w:r w:rsidRPr="00277D88">
              <w:rPr>
                <w:rFonts w:eastAsia="Times New Roman"/>
                <w:color w:val="000000"/>
                <w:sz w:val="20"/>
                <w:szCs w:val="20"/>
                <w:lang w:eastAsia="sk-SK"/>
              </w:rPr>
              <w:t xml:space="preserve"> ZVO</w:t>
            </w:r>
          </w:p>
        </w:tc>
        <w:tc>
          <w:tcPr>
            <w:tcW w:w="870" w:type="dxa"/>
            <w:vMerge/>
            <w:tcBorders>
              <w:left w:val="nil"/>
              <w:right w:val="single" w:sz="4" w:space="0" w:color="auto"/>
            </w:tcBorders>
            <w:shd w:val="clear" w:color="auto" w:fill="92D050"/>
          </w:tcPr>
          <w:p w14:paraId="5DCD8D24" w14:textId="77777777" w:rsidR="004E1E05" w:rsidRPr="00277D88" w:rsidRDefault="004E1E05" w:rsidP="004E1E05">
            <w:pPr>
              <w:spacing w:after="0" w:line="240" w:lineRule="auto"/>
              <w:rPr>
                <w:rFonts w:eastAsia="Times New Roman"/>
                <w:color w:val="000000"/>
                <w:sz w:val="20"/>
                <w:szCs w:val="20"/>
                <w:lang w:eastAsia="sk-SK"/>
              </w:rPr>
            </w:pPr>
          </w:p>
        </w:tc>
        <w:tc>
          <w:tcPr>
            <w:tcW w:w="855" w:type="dxa"/>
            <w:vMerge/>
            <w:tcBorders>
              <w:left w:val="nil"/>
              <w:right w:val="single" w:sz="4" w:space="0" w:color="auto"/>
            </w:tcBorders>
            <w:shd w:val="clear" w:color="auto" w:fill="FF0000"/>
          </w:tcPr>
          <w:p w14:paraId="31AC8D20" w14:textId="77777777" w:rsidR="004E1E05" w:rsidRPr="00277D88" w:rsidRDefault="004E1E05" w:rsidP="004E1E05">
            <w:pPr>
              <w:spacing w:after="0" w:line="240" w:lineRule="auto"/>
              <w:rPr>
                <w:rFonts w:eastAsia="Times New Roman"/>
                <w:color w:val="000000"/>
                <w:sz w:val="20"/>
                <w:szCs w:val="20"/>
                <w:lang w:eastAsia="sk-SK"/>
              </w:rPr>
            </w:pPr>
          </w:p>
        </w:tc>
      </w:tr>
      <w:tr w:rsidR="004E1E05" w:rsidRPr="00277D88" w14:paraId="482119E8" w14:textId="77777777" w:rsidTr="004E1E05">
        <w:trPr>
          <w:trHeight w:val="1217"/>
        </w:trPr>
        <w:tc>
          <w:tcPr>
            <w:tcW w:w="320" w:type="dxa"/>
            <w:tcBorders>
              <w:top w:val="nil"/>
              <w:left w:val="single" w:sz="8" w:space="0" w:color="auto"/>
              <w:bottom w:val="single" w:sz="4" w:space="0" w:color="auto"/>
              <w:right w:val="single" w:sz="4" w:space="0" w:color="auto"/>
            </w:tcBorders>
            <w:shd w:val="clear" w:color="auto" w:fill="auto"/>
            <w:vAlign w:val="center"/>
            <w:hideMark/>
          </w:tcPr>
          <w:p w14:paraId="21F34272" w14:textId="77777777" w:rsidR="004E1E05" w:rsidRPr="00277D88" w:rsidRDefault="004E1E05" w:rsidP="004E1E0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0C48D494" w14:textId="77777777" w:rsidR="004E1E05" w:rsidRPr="00277D88" w:rsidRDefault="004E1E05" w:rsidP="004E1E0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originál resp. overená (štatutárnym zástupcom alebo poverenou osobou vrátane poverenia) kópia čiastkovej zmluvy vrátane príloh zverejnená v súlade so zákonom  o slobodnom prístupe k informáciám, resp. originál resp. overená (štatutárnym zástupcom alebo poverenou osobou vrátane poverenia) kópia vystavenej objednávky v prípade čiastkového plnenia z rámcovej zmluvy (ak relevantné)</w:t>
            </w:r>
          </w:p>
        </w:tc>
        <w:tc>
          <w:tcPr>
            <w:tcW w:w="870" w:type="dxa"/>
            <w:vMerge/>
            <w:tcBorders>
              <w:left w:val="nil"/>
              <w:right w:val="single" w:sz="4" w:space="0" w:color="auto"/>
            </w:tcBorders>
            <w:shd w:val="clear" w:color="auto" w:fill="92D050"/>
          </w:tcPr>
          <w:p w14:paraId="610FD7FA" w14:textId="77777777" w:rsidR="004E1E05" w:rsidRPr="00277D88" w:rsidRDefault="004E1E05" w:rsidP="004E1E05">
            <w:pPr>
              <w:spacing w:after="0" w:line="240" w:lineRule="auto"/>
              <w:rPr>
                <w:rFonts w:eastAsia="Times New Roman"/>
                <w:color w:val="000000"/>
                <w:sz w:val="20"/>
                <w:szCs w:val="20"/>
                <w:lang w:eastAsia="sk-SK"/>
              </w:rPr>
            </w:pPr>
          </w:p>
        </w:tc>
        <w:tc>
          <w:tcPr>
            <w:tcW w:w="855" w:type="dxa"/>
            <w:vMerge/>
            <w:tcBorders>
              <w:left w:val="nil"/>
              <w:right w:val="single" w:sz="4" w:space="0" w:color="auto"/>
            </w:tcBorders>
            <w:shd w:val="clear" w:color="auto" w:fill="FF0000"/>
          </w:tcPr>
          <w:p w14:paraId="37DD8416" w14:textId="77777777" w:rsidR="004E1E05" w:rsidRPr="00277D88" w:rsidRDefault="004E1E05" w:rsidP="004E1E05">
            <w:pPr>
              <w:spacing w:after="0" w:line="240" w:lineRule="auto"/>
              <w:rPr>
                <w:rFonts w:eastAsia="Times New Roman"/>
                <w:color w:val="000000"/>
                <w:sz w:val="20"/>
                <w:szCs w:val="20"/>
                <w:lang w:eastAsia="sk-SK"/>
              </w:rPr>
            </w:pPr>
          </w:p>
        </w:tc>
      </w:tr>
      <w:tr w:rsidR="004E1E05" w:rsidRPr="00277D88" w14:paraId="5F258E1A" w14:textId="77777777" w:rsidTr="004E1E05">
        <w:trPr>
          <w:trHeight w:val="414"/>
        </w:trPr>
        <w:tc>
          <w:tcPr>
            <w:tcW w:w="320" w:type="dxa"/>
            <w:tcBorders>
              <w:top w:val="nil"/>
              <w:left w:val="single" w:sz="8" w:space="0" w:color="auto"/>
              <w:bottom w:val="single" w:sz="4" w:space="0" w:color="auto"/>
              <w:right w:val="single" w:sz="4" w:space="0" w:color="auto"/>
            </w:tcBorders>
            <w:shd w:val="clear" w:color="auto" w:fill="auto"/>
            <w:vAlign w:val="center"/>
            <w:hideMark/>
          </w:tcPr>
          <w:p w14:paraId="38EBB1EC" w14:textId="77777777" w:rsidR="004E1E05" w:rsidRPr="00277D88" w:rsidRDefault="004E1E05" w:rsidP="004E1E0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45158001" w14:textId="77777777" w:rsidR="004E1E05" w:rsidRPr="00277D88" w:rsidRDefault="004E1E05" w:rsidP="004E1E0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doklad o zverejnení čiastkovej zmluvy vrátane príloh v Centrálnom registri zmlúv (ak relevantné)</w:t>
            </w:r>
          </w:p>
        </w:tc>
        <w:tc>
          <w:tcPr>
            <w:tcW w:w="870" w:type="dxa"/>
            <w:vMerge/>
            <w:tcBorders>
              <w:left w:val="nil"/>
              <w:right w:val="single" w:sz="4" w:space="0" w:color="auto"/>
            </w:tcBorders>
            <w:shd w:val="clear" w:color="auto" w:fill="92D050"/>
          </w:tcPr>
          <w:p w14:paraId="64DC74F6" w14:textId="77777777" w:rsidR="004E1E05" w:rsidRPr="00277D88" w:rsidRDefault="004E1E05" w:rsidP="004E1E05">
            <w:pPr>
              <w:spacing w:after="0" w:line="240" w:lineRule="auto"/>
              <w:rPr>
                <w:rFonts w:eastAsia="Times New Roman"/>
                <w:color w:val="000000"/>
                <w:sz w:val="20"/>
                <w:szCs w:val="20"/>
                <w:lang w:eastAsia="sk-SK"/>
              </w:rPr>
            </w:pPr>
          </w:p>
        </w:tc>
        <w:tc>
          <w:tcPr>
            <w:tcW w:w="855" w:type="dxa"/>
            <w:vMerge/>
            <w:tcBorders>
              <w:left w:val="nil"/>
              <w:right w:val="single" w:sz="4" w:space="0" w:color="auto"/>
            </w:tcBorders>
            <w:shd w:val="clear" w:color="auto" w:fill="FF0000"/>
          </w:tcPr>
          <w:p w14:paraId="787FEFF5" w14:textId="77777777" w:rsidR="004E1E05" w:rsidRPr="00277D88" w:rsidRDefault="004E1E05" w:rsidP="004E1E05">
            <w:pPr>
              <w:spacing w:after="0" w:line="240" w:lineRule="auto"/>
              <w:rPr>
                <w:rFonts w:eastAsia="Times New Roman"/>
                <w:color w:val="000000"/>
                <w:sz w:val="20"/>
                <w:szCs w:val="20"/>
                <w:lang w:eastAsia="sk-SK"/>
              </w:rPr>
            </w:pPr>
          </w:p>
        </w:tc>
      </w:tr>
      <w:tr w:rsidR="004E1E05" w:rsidRPr="00277D88" w14:paraId="25084294" w14:textId="77777777" w:rsidTr="004E1E05">
        <w:trPr>
          <w:trHeight w:val="540"/>
        </w:trPr>
        <w:tc>
          <w:tcPr>
            <w:tcW w:w="320" w:type="dxa"/>
            <w:tcBorders>
              <w:top w:val="nil"/>
              <w:left w:val="single" w:sz="8" w:space="0" w:color="auto"/>
              <w:bottom w:val="single" w:sz="4" w:space="0" w:color="auto"/>
              <w:right w:val="single" w:sz="4" w:space="0" w:color="auto"/>
            </w:tcBorders>
            <w:shd w:val="clear" w:color="auto" w:fill="auto"/>
            <w:vAlign w:val="center"/>
            <w:hideMark/>
          </w:tcPr>
          <w:p w14:paraId="3EC95E47" w14:textId="77777777" w:rsidR="004E1E05" w:rsidRPr="00277D88" w:rsidRDefault="004E1E05" w:rsidP="004E1E0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4E3293AC" w14:textId="77777777" w:rsidR="004E1E05" w:rsidRPr="00277D88" w:rsidRDefault="004E1E05" w:rsidP="004E1E0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aktuálny zoznam subdodávateľov, resp. prehlásenie, že nenastali zmeny v zozname subdodávateľov od podpisu zmluvy/dodatku</w:t>
            </w:r>
          </w:p>
        </w:tc>
        <w:tc>
          <w:tcPr>
            <w:tcW w:w="870" w:type="dxa"/>
            <w:vMerge/>
            <w:tcBorders>
              <w:left w:val="nil"/>
              <w:bottom w:val="single" w:sz="4" w:space="0" w:color="auto"/>
              <w:right w:val="single" w:sz="4" w:space="0" w:color="auto"/>
            </w:tcBorders>
            <w:shd w:val="clear" w:color="auto" w:fill="92D050"/>
          </w:tcPr>
          <w:p w14:paraId="05580B13" w14:textId="77777777" w:rsidR="004E1E05" w:rsidRPr="00277D88" w:rsidRDefault="004E1E05" w:rsidP="004E1E05">
            <w:pPr>
              <w:spacing w:after="0" w:line="240" w:lineRule="auto"/>
              <w:rPr>
                <w:rFonts w:eastAsia="Times New Roman"/>
                <w:color w:val="000000"/>
                <w:sz w:val="20"/>
                <w:szCs w:val="20"/>
                <w:lang w:eastAsia="sk-SK"/>
              </w:rPr>
            </w:pPr>
          </w:p>
        </w:tc>
        <w:tc>
          <w:tcPr>
            <w:tcW w:w="855" w:type="dxa"/>
            <w:vMerge/>
            <w:tcBorders>
              <w:left w:val="nil"/>
              <w:bottom w:val="single" w:sz="4" w:space="0" w:color="auto"/>
              <w:right w:val="single" w:sz="4" w:space="0" w:color="auto"/>
            </w:tcBorders>
            <w:shd w:val="clear" w:color="auto" w:fill="FF0000"/>
          </w:tcPr>
          <w:p w14:paraId="1DAD865C" w14:textId="77777777" w:rsidR="004E1E05" w:rsidRPr="00277D88" w:rsidRDefault="004E1E05" w:rsidP="004E1E05">
            <w:pPr>
              <w:spacing w:after="0" w:line="240" w:lineRule="auto"/>
              <w:rPr>
                <w:rFonts w:eastAsia="Times New Roman"/>
                <w:color w:val="000000"/>
                <w:sz w:val="20"/>
                <w:szCs w:val="20"/>
                <w:lang w:eastAsia="sk-SK"/>
              </w:rPr>
            </w:pPr>
          </w:p>
        </w:tc>
      </w:tr>
      <w:tr w:rsidR="004E1E05" w:rsidRPr="00277D88" w14:paraId="11FB2A5F" w14:textId="77777777" w:rsidTr="004E1E05">
        <w:trPr>
          <w:trHeight w:val="615"/>
        </w:trPr>
        <w:tc>
          <w:tcPr>
            <w:tcW w:w="320" w:type="dxa"/>
            <w:tcBorders>
              <w:top w:val="nil"/>
              <w:left w:val="single" w:sz="8" w:space="0" w:color="auto"/>
              <w:bottom w:val="single" w:sz="4" w:space="0" w:color="auto"/>
              <w:right w:val="single" w:sz="4" w:space="0" w:color="auto"/>
            </w:tcBorders>
            <w:shd w:val="clear" w:color="000000" w:fill="BFBFBF"/>
            <w:vAlign w:val="center"/>
            <w:hideMark/>
          </w:tcPr>
          <w:p w14:paraId="48EEE25C" w14:textId="77777777" w:rsidR="004E1E05" w:rsidRPr="00277D88" w:rsidRDefault="004E1E05" w:rsidP="004E1E05">
            <w:pPr>
              <w:spacing w:after="0" w:line="240" w:lineRule="auto"/>
              <w:rPr>
                <w:rFonts w:eastAsia="Times New Roman"/>
                <w:b/>
                <w:bCs/>
                <w:sz w:val="20"/>
                <w:szCs w:val="20"/>
                <w:lang w:eastAsia="sk-SK"/>
              </w:rPr>
            </w:pPr>
            <w:r w:rsidRPr="00277D88">
              <w:rPr>
                <w:rFonts w:eastAsia="Times New Roman"/>
                <w:b/>
                <w:bCs/>
                <w:sz w:val="20"/>
                <w:szCs w:val="20"/>
                <w:lang w:eastAsia="sk-SK"/>
              </w:rPr>
              <w:t>F.</w:t>
            </w:r>
          </w:p>
        </w:tc>
        <w:tc>
          <w:tcPr>
            <w:tcW w:w="7325" w:type="dxa"/>
            <w:tcBorders>
              <w:top w:val="single" w:sz="4" w:space="0" w:color="auto"/>
              <w:left w:val="nil"/>
              <w:bottom w:val="single" w:sz="4" w:space="0" w:color="auto"/>
              <w:right w:val="single" w:sz="4" w:space="0" w:color="auto"/>
            </w:tcBorders>
            <w:shd w:val="clear" w:color="000000" w:fill="BFBFBF"/>
            <w:vAlign w:val="center"/>
            <w:hideMark/>
          </w:tcPr>
          <w:p w14:paraId="0F6EBEEA" w14:textId="77777777" w:rsidR="004E1E05" w:rsidRPr="00277D88" w:rsidRDefault="004E1E05" w:rsidP="004E1E05">
            <w:pPr>
              <w:spacing w:after="0" w:line="240" w:lineRule="auto"/>
              <w:jc w:val="center"/>
              <w:rPr>
                <w:rFonts w:eastAsia="Times New Roman"/>
                <w:b/>
                <w:bCs/>
                <w:sz w:val="20"/>
                <w:szCs w:val="20"/>
                <w:lang w:eastAsia="sk-SK"/>
              </w:rPr>
            </w:pPr>
            <w:r w:rsidRPr="00277D88">
              <w:rPr>
                <w:rFonts w:eastAsia="Times New Roman"/>
                <w:b/>
                <w:bCs/>
                <w:sz w:val="20"/>
                <w:szCs w:val="20"/>
                <w:lang w:eastAsia="sk-SK"/>
              </w:rPr>
              <w:t>Dokumentácia v prípade zrušenia použitého postupu zadávania zákazky alebo jeho časti § 57 ods. 2 ZVO</w:t>
            </w:r>
          </w:p>
        </w:tc>
        <w:tc>
          <w:tcPr>
            <w:tcW w:w="870" w:type="dxa"/>
            <w:tcBorders>
              <w:top w:val="single" w:sz="4" w:space="0" w:color="auto"/>
              <w:left w:val="nil"/>
              <w:bottom w:val="single" w:sz="4" w:space="0" w:color="auto"/>
              <w:right w:val="single" w:sz="4" w:space="0" w:color="auto"/>
            </w:tcBorders>
            <w:shd w:val="clear" w:color="000000" w:fill="BFBFBF"/>
          </w:tcPr>
          <w:p w14:paraId="269EC22B" w14:textId="77777777" w:rsidR="004E1E05" w:rsidRPr="00277D88" w:rsidRDefault="004E1E05" w:rsidP="004E1E05">
            <w:pPr>
              <w:spacing w:after="0" w:line="240" w:lineRule="auto"/>
              <w:jc w:val="center"/>
              <w:rPr>
                <w:rFonts w:eastAsia="Times New Roman"/>
                <w:b/>
                <w:bCs/>
                <w:sz w:val="20"/>
                <w:szCs w:val="20"/>
                <w:lang w:eastAsia="sk-SK"/>
              </w:rPr>
            </w:pPr>
          </w:p>
        </w:tc>
        <w:tc>
          <w:tcPr>
            <w:tcW w:w="855" w:type="dxa"/>
            <w:tcBorders>
              <w:top w:val="single" w:sz="4" w:space="0" w:color="auto"/>
              <w:left w:val="nil"/>
              <w:bottom w:val="single" w:sz="4" w:space="0" w:color="auto"/>
              <w:right w:val="single" w:sz="4" w:space="0" w:color="auto"/>
            </w:tcBorders>
            <w:shd w:val="clear" w:color="000000" w:fill="BFBFBF"/>
          </w:tcPr>
          <w:p w14:paraId="338BB713" w14:textId="77777777" w:rsidR="004E1E05" w:rsidRPr="00277D88" w:rsidRDefault="004E1E05" w:rsidP="004E1E05">
            <w:pPr>
              <w:spacing w:after="0" w:line="240" w:lineRule="auto"/>
              <w:jc w:val="center"/>
              <w:rPr>
                <w:rFonts w:eastAsia="Times New Roman"/>
                <w:b/>
                <w:bCs/>
                <w:sz w:val="20"/>
                <w:szCs w:val="20"/>
                <w:lang w:eastAsia="sk-SK"/>
              </w:rPr>
            </w:pPr>
          </w:p>
        </w:tc>
      </w:tr>
      <w:tr w:rsidR="004E1E05" w:rsidRPr="00277D88" w14:paraId="1A463D36" w14:textId="77777777" w:rsidTr="004E1E05">
        <w:trPr>
          <w:trHeight w:val="699"/>
        </w:trPr>
        <w:tc>
          <w:tcPr>
            <w:tcW w:w="320" w:type="dxa"/>
            <w:tcBorders>
              <w:top w:val="nil"/>
              <w:left w:val="single" w:sz="8" w:space="0" w:color="auto"/>
              <w:bottom w:val="single" w:sz="4" w:space="0" w:color="auto"/>
              <w:right w:val="single" w:sz="4" w:space="0" w:color="auto"/>
            </w:tcBorders>
            <w:shd w:val="clear" w:color="auto" w:fill="auto"/>
            <w:vAlign w:val="center"/>
            <w:hideMark/>
          </w:tcPr>
          <w:p w14:paraId="6B954983" w14:textId="77777777" w:rsidR="004E1E05" w:rsidRPr="00277D88" w:rsidRDefault="004E1E05" w:rsidP="004E1E0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59321FF9" w14:textId="77777777" w:rsidR="004E1E05" w:rsidRPr="00277D88" w:rsidRDefault="004E1E05" w:rsidP="004E1E0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zdôvodnenie zrušenia použitého postupu zadávania zákazky alebo jeho časti (prípadne návrh predmetného dokumentu v závislosti od situácie)</w:t>
            </w:r>
          </w:p>
        </w:tc>
        <w:tc>
          <w:tcPr>
            <w:tcW w:w="1725" w:type="dxa"/>
            <w:gridSpan w:val="2"/>
            <w:vMerge w:val="restart"/>
            <w:tcBorders>
              <w:top w:val="single" w:sz="4" w:space="0" w:color="auto"/>
              <w:left w:val="nil"/>
              <w:right w:val="single" w:sz="4" w:space="0" w:color="auto"/>
            </w:tcBorders>
            <w:shd w:val="clear" w:color="auto" w:fill="B2A1C7" w:themeFill="accent4" w:themeFillTint="99"/>
            <w:textDirection w:val="btLr"/>
            <w:vAlign w:val="center"/>
          </w:tcPr>
          <w:p w14:paraId="7301772F" w14:textId="77777777" w:rsidR="004E1E05" w:rsidRPr="001A553A" w:rsidRDefault="004E1E05" w:rsidP="004E1E05">
            <w:pPr>
              <w:spacing w:after="0" w:line="240" w:lineRule="auto"/>
              <w:ind w:left="113" w:right="113"/>
              <w:jc w:val="center"/>
              <w:rPr>
                <w:rFonts w:eastAsia="Times New Roman"/>
                <w:b/>
                <w:color w:val="000000"/>
                <w:sz w:val="44"/>
                <w:szCs w:val="44"/>
                <w:lang w:eastAsia="sk-SK"/>
              </w:rPr>
            </w:pPr>
            <w:r w:rsidRPr="001A553A">
              <w:rPr>
                <w:rFonts w:eastAsia="Times New Roman"/>
                <w:b/>
                <w:color w:val="000000"/>
                <w:sz w:val="44"/>
                <w:szCs w:val="44"/>
                <w:lang w:eastAsia="sk-SK"/>
              </w:rPr>
              <w:t>Kontrola zrušenia VO</w:t>
            </w:r>
          </w:p>
        </w:tc>
      </w:tr>
      <w:tr w:rsidR="004E1E05" w:rsidRPr="00277D88" w14:paraId="52ED146B" w14:textId="77777777" w:rsidTr="004E1E05">
        <w:trPr>
          <w:trHeight w:val="780"/>
        </w:trPr>
        <w:tc>
          <w:tcPr>
            <w:tcW w:w="320" w:type="dxa"/>
            <w:tcBorders>
              <w:top w:val="nil"/>
              <w:left w:val="single" w:sz="8" w:space="0" w:color="auto"/>
              <w:bottom w:val="single" w:sz="4" w:space="0" w:color="auto"/>
              <w:right w:val="single" w:sz="4" w:space="0" w:color="auto"/>
            </w:tcBorders>
            <w:shd w:val="clear" w:color="auto" w:fill="auto"/>
            <w:vAlign w:val="center"/>
            <w:hideMark/>
          </w:tcPr>
          <w:p w14:paraId="13A71344" w14:textId="77777777" w:rsidR="004E1E05" w:rsidRPr="00277D88" w:rsidRDefault="004E1E05" w:rsidP="004E1E0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0B9AD898" w14:textId="77777777" w:rsidR="004E1E05" w:rsidRPr="00277D88" w:rsidRDefault="004E1E05" w:rsidP="004E1E0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oznámenie o zrušení použitého postupu zadávania zákazky pred/po zaslaním do Úradného vestníka EÚ a Vestníka ÚVO na uverejnenie (prípadne návrh predmetného dokumentu v závislosti od situácie)</w:t>
            </w:r>
          </w:p>
        </w:tc>
        <w:tc>
          <w:tcPr>
            <w:tcW w:w="1725" w:type="dxa"/>
            <w:gridSpan w:val="2"/>
            <w:vMerge/>
            <w:tcBorders>
              <w:left w:val="nil"/>
              <w:right w:val="single" w:sz="4" w:space="0" w:color="auto"/>
            </w:tcBorders>
            <w:shd w:val="clear" w:color="auto" w:fill="B2A1C7" w:themeFill="accent4" w:themeFillTint="99"/>
            <w:textDirection w:val="btLr"/>
            <w:vAlign w:val="center"/>
          </w:tcPr>
          <w:p w14:paraId="4E73FE3C" w14:textId="77777777" w:rsidR="004E1E05" w:rsidRPr="00277D88" w:rsidRDefault="004E1E05" w:rsidP="004E1E05">
            <w:pPr>
              <w:spacing w:after="0" w:line="240" w:lineRule="auto"/>
              <w:ind w:left="113" w:right="113"/>
              <w:jc w:val="center"/>
              <w:rPr>
                <w:rFonts w:eastAsia="Times New Roman"/>
                <w:color w:val="000000"/>
                <w:sz w:val="20"/>
                <w:szCs w:val="20"/>
                <w:lang w:eastAsia="sk-SK"/>
              </w:rPr>
            </w:pPr>
          </w:p>
        </w:tc>
      </w:tr>
      <w:tr w:rsidR="004E1E05" w:rsidRPr="00277D88" w14:paraId="59745B20" w14:textId="77777777" w:rsidTr="004E1E05">
        <w:trPr>
          <w:trHeight w:val="1177"/>
        </w:trPr>
        <w:tc>
          <w:tcPr>
            <w:tcW w:w="320" w:type="dxa"/>
            <w:tcBorders>
              <w:top w:val="nil"/>
              <w:left w:val="single" w:sz="8" w:space="0" w:color="auto"/>
              <w:bottom w:val="single" w:sz="4" w:space="0" w:color="auto"/>
              <w:right w:val="single" w:sz="4" w:space="0" w:color="auto"/>
            </w:tcBorders>
            <w:shd w:val="clear" w:color="auto" w:fill="auto"/>
            <w:vAlign w:val="center"/>
            <w:hideMark/>
          </w:tcPr>
          <w:p w14:paraId="6C3537CB" w14:textId="77777777" w:rsidR="004E1E05" w:rsidRPr="00277D88" w:rsidRDefault="004E1E05" w:rsidP="004E1E0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50AA484D" w14:textId="77777777" w:rsidR="004E1E05" w:rsidRPr="00277D88" w:rsidRDefault="004E1E05" w:rsidP="004E1E0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oznámenie (prípadne návrh predmetného dokumentu v závislosti od situácie) o zrušení súťaže alebo jeho časti, ktorý je zasielaný záujemcom/uchádzačom s uvedením dôvodu a postupu, ktorý sa použije pri zadávaní zákazky na pôvodný predmet zákazky alebo jeho časti, vrátane dokladov o doručení predmetného oznámenia všetkým známym záujemcom/uchádzačom</w:t>
            </w:r>
          </w:p>
        </w:tc>
        <w:tc>
          <w:tcPr>
            <w:tcW w:w="1725" w:type="dxa"/>
            <w:gridSpan w:val="2"/>
            <w:vMerge/>
            <w:tcBorders>
              <w:left w:val="nil"/>
              <w:right w:val="single" w:sz="4" w:space="0" w:color="auto"/>
            </w:tcBorders>
            <w:shd w:val="clear" w:color="auto" w:fill="B2A1C7" w:themeFill="accent4" w:themeFillTint="99"/>
            <w:textDirection w:val="btLr"/>
          </w:tcPr>
          <w:p w14:paraId="2FA49EFF" w14:textId="77777777" w:rsidR="004E1E05" w:rsidRPr="00277D88" w:rsidRDefault="004E1E05" w:rsidP="004E1E05">
            <w:pPr>
              <w:spacing w:after="0" w:line="240" w:lineRule="auto"/>
              <w:ind w:left="113" w:right="113"/>
              <w:rPr>
                <w:rFonts w:eastAsia="Times New Roman"/>
                <w:color w:val="000000"/>
                <w:sz w:val="20"/>
                <w:szCs w:val="20"/>
                <w:lang w:eastAsia="sk-SK"/>
              </w:rPr>
            </w:pPr>
          </w:p>
        </w:tc>
      </w:tr>
      <w:tr w:rsidR="004E1E05" w:rsidRPr="00277D88" w14:paraId="0D010C9F" w14:textId="77777777" w:rsidTr="004E1E05">
        <w:trPr>
          <w:trHeight w:val="655"/>
        </w:trPr>
        <w:tc>
          <w:tcPr>
            <w:tcW w:w="320" w:type="dxa"/>
            <w:tcBorders>
              <w:top w:val="nil"/>
              <w:left w:val="single" w:sz="8" w:space="0" w:color="auto"/>
              <w:bottom w:val="single" w:sz="4" w:space="0" w:color="auto"/>
              <w:right w:val="single" w:sz="4" w:space="0" w:color="auto"/>
            </w:tcBorders>
            <w:shd w:val="clear" w:color="auto" w:fill="auto"/>
            <w:vAlign w:val="center"/>
            <w:hideMark/>
          </w:tcPr>
          <w:p w14:paraId="5FD8C732" w14:textId="77777777" w:rsidR="004E1E05" w:rsidRPr="00277D88" w:rsidRDefault="004E1E05" w:rsidP="004E1E0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1A5EAA93" w14:textId="77777777" w:rsidR="004E1E05" w:rsidRPr="00277D88" w:rsidRDefault="004E1E05" w:rsidP="004E1E0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doklad o splnení povinnosti podľa § 64 ods. 1 písm. b), c) ZVO a dokumentácia potvrdzujúca splnenie povinnosti vrátenia zábezpeky § 46 (ak relevantné – napr. výpis z BÚ)</w:t>
            </w:r>
          </w:p>
        </w:tc>
        <w:tc>
          <w:tcPr>
            <w:tcW w:w="1725" w:type="dxa"/>
            <w:gridSpan w:val="2"/>
            <w:vMerge/>
            <w:tcBorders>
              <w:left w:val="nil"/>
              <w:right w:val="single" w:sz="4" w:space="0" w:color="auto"/>
            </w:tcBorders>
            <w:shd w:val="clear" w:color="auto" w:fill="B2A1C7" w:themeFill="accent4" w:themeFillTint="99"/>
            <w:textDirection w:val="btLr"/>
          </w:tcPr>
          <w:p w14:paraId="3CC281F9" w14:textId="77777777" w:rsidR="004E1E05" w:rsidRPr="00277D88" w:rsidRDefault="004E1E05" w:rsidP="004E1E05">
            <w:pPr>
              <w:spacing w:after="0" w:line="240" w:lineRule="auto"/>
              <w:ind w:left="113" w:right="113"/>
              <w:rPr>
                <w:rFonts w:eastAsia="Times New Roman"/>
                <w:color w:val="000000"/>
                <w:sz w:val="20"/>
                <w:szCs w:val="20"/>
                <w:lang w:eastAsia="sk-SK"/>
              </w:rPr>
            </w:pPr>
          </w:p>
        </w:tc>
      </w:tr>
      <w:tr w:rsidR="004E1E05" w:rsidRPr="00277D88" w14:paraId="2E3692F2" w14:textId="77777777" w:rsidTr="004E1E05">
        <w:trPr>
          <w:trHeight w:val="481"/>
        </w:trPr>
        <w:tc>
          <w:tcPr>
            <w:tcW w:w="320" w:type="dxa"/>
            <w:tcBorders>
              <w:top w:val="nil"/>
              <w:left w:val="single" w:sz="8" w:space="0" w:color="auto"/>
              <w:bottom w:val="single" w:sz="8" w:space="0" w:color="auto"/>
              <w:right w:val="single" w:sz="4" w:space="0" w:color="auto"/>
            </w:tcBorders>
            <w:shd w:val="clear" w:color="auto" w:fill="auto"/>
            <w:vAlign w:val="center"/>
            <w:hideMark/>
          </w:tcPr>
          <w:p w14:paraId="7C4DD719" w14:textId="77777777" w:rsidR="004E1E05" w:rsidRPr="00277D88" w:rsidRDefault="004E1E05" w:rsidP="004E1E0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8" w:space="0" w:color="auto"/>
              <w:right w:val="single" w:sz="4" w:space="0" w:color="auto"/>
            </w:tcBorders>
            <w:shd w:val="clear" w:color="auto" w:fill="auto"/>
            <w:hideMark/>
          </w:tcPr>
          <w:p w14:paraId="5141C1C8" w14:textId="77777777" w:rsidR="004E1E05" w:rsidRPr="00277D88" w:rsidRDefault="004E1E05" w:rsidP="004E1E0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ostatná súvisiaca dokumentácia (napr. doručené revízne postupy voči zrušeniu VO, rozhodnutie ÚVO o námietkach, podanie žaloby na súd, Rozhodnutie súdu atď.)</w:t>
            </w:r>
          </w:p>
        </w:tc>
        <w:tc>
          <w:tcPr>
            <w:tcW w:w="1725" w:type="dxa"/>
            <w:gridSpan w:val="2"/>
            <w:vMerge/>
            <w:tcBorders>
              <w:left w:val="nil"/>
              <w:bottom w:val="single" w:sz="8" w:space="0" w:color="auto"/>
              <w:right w:val="single" w:sz="4" w:space="0" w:color="auto"/>
            </w:tcBorders>
            <w:shd w:val="clear" w:color="auto" w:fill="B2A1C7" w:themeFill="accent4" w:themeFillTint="99"/>
          </w:tcPr>
          <w:p w14:paraId="62B3FE7B" w14:textId="77777777" w:rsidR="004E1E05" w:rsidRPr="00277D88" w:rsidRDefault="004E1E05" w:rsidP="004E1E05">
            <w:pPr>
              <w:spacing w:after="0" w:line="240" w:lineRule="auto"/>
              <w:rPr>
                <w:rFonts w:eastAsia="Times New Roman"/>
                <w:color w:val="000000"/>
                <w:sz w:val="20"/>
                <w:szCs w:val="20"/>
                <w:lang w:eastAsia="sk-SK"/>
              </w:rPr>
            </w:pPr>
          </w:p>
        </w:tc>
      </w:tr>
    </w:tbl>
    <w:p w14:paraId="7EB014B8" w14:textId="77777777" w:rsidR="00D800E9" w:rsidRPr="00D800E9" w:rsidRDefault="00D800E9" w:rsidP="00D800E9"/>
    <w:p w14:paraId="4417C9A2" w14:textId="77777777" w:rsidR="00CE72B1" w:rsidRPr="002F3653" w:rsidRDefault="00150B15" w:rsidP="007C686D">
      <w:pPr>
        <w:pStyle w:val="Nadpis2"/>
        <w:spacing w:line="276" w:lineRule="auto"/>
        <w:jc w:val="both"/>
      </w:pPr>
      <w:bookmarkStart w:id="355" w:name="_Toc11153171"/>
      <w:ins w:id="356" w:author="Chromíková, Katarína" w:date="2020-12-10T16:34:00Z">
        <w:r w:rsidRPr="00150B15">
          <w:rPr>
            <w:b/>
          </w:rPr>
          <w:t>Prvá ex-ante kontrola</w:t>
        </w:r>
        <w:r>
          <w:t xml:space="preserve"> - </w:t>
        </w:r>
      </w:ins>
      <w:del w:id="357" w:author="Chromíková, Katarína" w:date="2020-12-10T16:34:00Z">
        <w:r w:rsidR="00716953" w:rsidRPr="002F3653" w:rsidDel="00150B15">
          <w:delText>P</w:delText>
        </w:r>
      </w:del>
      <w:ins w:id="358" w:author="Chromíková, Katarína" w:date="2020-12-10T16:34:00Z">
        <w:r>
          <w:t>p</w:t>
        </w:r>
      </w:ins>
      <w:r w:rsidR="00716953" w:rsidRPr="002F3653">
        <w:t xml:space="preserve">ostup pred </w:t>
      </w:r>
      <w:r w:rsidR="002772D1" w:rsidRPr="002F3653">
        <w:t xml:space="preserve">a po </w:t>
      </w:r>
      <w:r w:rsidR="00716953" w:rsidRPr="002F3653">
        <w:t>zverejnení oznámenia o vyhlásení VO</w:t>
      </w:r>
      <w:r w:rsidR="0086689F" w:rsidRPr="002F3653">
        <w:t>/</w:t>
      </w:r>
      <w:r w:rsidR="00716953" w:rsidRPr="002F3653">
        <w:t>výzvy na predkladanie ponúk a návrhu súťažných podkladov/súťažných podmienok</w:t>
      </w:r>
      <w:bookmarkEnd w:id="355"/>
    </w:p>
    <w:p w14:paraId="5F9F302E" w14:textId="5ECC1D51" w:rsidR="00150B15" w:rsidRPr="00150B15" w:rsidRDefault="00150B15" w:rsidP="00805169">
      <w:pPr>
        <w:pStyle w:val="Default"/>
        <w:numPr>
          <w:ilvl w:val="0"/>
          <w:numId w:val="22"/>
        </w:numPr>
        <w:spacing w:before="120" w:after="60" w:line="276" w:lineRule="auto"/>
        <w:ind w:left="426" w:hanging="426"/>
        <w:jc w:val="both"/>
        <w:rPr>
          <w:ins w:id="359" w:author="Chromíková, Katarína" w:date="2020-12-10T16:38:00Z"/>
          <w:rFonts w:ascii="Calibri" w:hAnsi="Calibri" w:cs="Calibri"/>
          <w:sz w:val="20"/>
          <w:szCs w:val="20"/>
        </w:rPr>
      </w:pPr>
      <w:ins w:id="360" w:author="Chromíková, Katarína" w:date="2020-12-10T16:38:00Z">
        <w:r w:rsidRPr="00150B15">
          <w:rPr>
            <w:rFonts w:ascii="Calibri" w:hAnsi="Calibri" w:cs="Calibri"/>
            <w:sz w:val="20"/>
            <w:szCs w:val="20"/>
          </w:rPr>
          <w:t>Prvú ex ante k</w:t>
        </w:r>
        <w:r w:rsidR="00C62071">
          <w:rPr>
            <w:rFonts w:ascii="Calibri" w:hAnsi="Calibri" w:cs="Calibri"/>
            <w:sz w:val="20"/>
            <w:szCs w:val="20"/>
          </w:rPr>
          <w:t>ontrolu vykonáva R</w:t>
        </w:r>
        <w:r w:rsidRPr="00150B15">
          <w:rPr>
            <w:rFonts w:ascii="Calibri" w:hAnsi="Calibri" w:cs="Calibri"/>
            <w:sz w:val="20"/>
            <w:szCs w:val="20"/>
          </w:rPr>
          <w:t xml:space="preserve">O na základe dokumentácie predloženej </w:t>
        </w:r>
      </w:ins>
      <w:ins w:id="361" w:author="uzivatel" w:date="2020-12-17T14:58:00Z">
        <w:r w:rsidR="00805169">
          <w:rPr>
            <w:rFonts w:asciiTheme="minorHAnsi" w:hAnsiTheme="minorHAnsi" w:cs="Calibri"/>
            <w:sz w:val="20"/>
            <w:szCs w:val="20"/>
          </w:rPr>
          <w:t>žiadateľ</w:t>
        </w:r>
        <w:r w:rsidR="00805169">
          <w:rPr>
            <w:rFonts w:asciiTheme="minorHAnsi" w:hAnsiTheme="minorHAnsi" w:cs="Calibri"/>
            <w:sz w:val="20"/>
            <w:szCs w:val="20"/>
          </w:rPr>
          <w:t>om</w:t>
        </w:r>
        <w:r w:rsidR="00805169">
          <w:rPr>
            <w:rFonts w:asciiTheme="minorHAnsi" w:hAnsiTheme="minorHAnsi" w:cs="Calibri"/>
            <w:sz w:val="20"/>
            <w:szCs w:val="20"/>
          </w:rPr>
          <w:t>/</w:t>
        </w:r>
      </w:ins>
      <w:ins w:id="362" w:author="Chromíková, Katarína" w:date="2020-12-10T16:38:00Z">
        <w:r w:rsidRPr="00150B15">
          <w:rPr>
            <w:rFonts w:ascii="Calibri" w:hAnsi="Calibri" w:cs="Calibri"/>
            <w:sz w:val="20"/>
            <w:szCs w:val="20"/>
          </w:rPr>
          <w:t xml:space="preserve">prijímateľom ešte vo fáze pred zverejnením tejto dokumentácie. Uvedený typ kontroly má za úlohu preventívne eliminovať chyby a nedostatky v návrhoch dokumentácie k VO a tým znížiť riziko porušenia ZVO. </w:t>
        </w:r>
      </w:ins>
    </w:p>
    <w:p w14:paraId="790836DD" w14:textId="77777777" w:rsidR="00D56A4C" w:rsidRPr="00C62071" w:rsidDel="00150B15" w:rsidRDefault="00D56A4C" w:rsidP="00805169">
      <w:pPr>
        <w:pStyle w:val="Default"/>
        <w:numPr>
          <w:ilvl w:val="0"/>
          <w:numId w:val="22"/>
        </w:numPr>
        <w:spacing w:before="120" w:after="60" w:line="276" w:lineRule="auto"/>
        <w:ind w:left="450" w:hanging="450"/>
        <w:jc w:val="both"/>
        <w:rPr>
          <w:del w:id="363" w:author="Chromíková, Katarína" w:date="2020-12-10T16:35:00Z"/>
          <w:rFonts w:ascii="Calibri" w:hAnsi="Calibri" w:cs="Calibri"/>
          <w:b/>
          <w:sz w:val="20"/>
          <w:szCs w:val="20"/>
        </w:rPr>
      </w:pPr>
      <w:del w:id="364" w:author="Chromíková, Katarína" w:date="2020-12-10T16:35:00Z">
        <w:r w:rsidRPr="00C62071" w:rsidDel="00150B15">
          <w:rPr>
            <w:rFonts w:ascii="Calibri" w:hAnsi="Calibri" w:cs="Calibri"/>
            <w:b/>
            <w:sz w:val="20"/>
            <w:szCs w:val="20"/>
          </w:rPr>
          <w:delText xml:space="preserve">Návrhy oznámení </w:delText>
        </w:r>
        <w:r w:rsidR="004F5E8F" w:rsidRPr="00C62071" w:rsidDel="00150B15">
          <w:rPr>
            <w:rFonts w:ascii="Calibri" w:hAnsi="Calibri" w:cs="Calibri"/>
            <w:b/>
            <w:sz w:val="20"/>
            <w:szCs w:val="20"/>
          </w:rPr>
          <w:delText>žiadateľ/</w:delText>
        </w:r>
        <w:r w:rsidR="009937C3" w:rsidRPr="00C62071" w:rsidDel="00150B15">
          <w:rPr>
            <w:rFonts w:ascii="Calibri" w:hAnsi="Calibri" w:cs="Calibri"/>
            <w:b/>
            <w:sz w:val="20"/>
            <w:szCs w:val="20"/>
          </w:rPr>
          <w:delText xml:space="preserve">prijímateľ </w:delText>
        </w:r>
        <w:r w:rsidRPr="00C62071" w:rsidDel="00150B15">
          <w:rPr>
            <w:rFonts w:ascii="Calibri" w:hAnsi="Calibri" w:cs="Calibri"/>
            <w:b/>
            <w:sz w:val="20"/>
            <w:szCs w:val="20"/>
          </w:rPr>
          <w:delText>vyprac</w:delText>
        </w:r>
        <w:r w:rsidR="009937C3" w:rsidRPr="00C62071" w:rsidDel="00150B15">
          <w:rPr>
            <w:rFonts w:ascii="Calibri" w:hAnsi="Calibri" w:cs="Calibri"/>
            <w:b/>
            <w:sz w:val="20"/>
            <w:szCs w:val="20"/>
          </w:rPr>
          <w:delText>uje</w:delText>
        </w:r>
        <w:r w:rsidRPr="00C62071" w:rsidDel="00150B15">
          <w:rPr>
            <w:rFonts w:ascii="Calibri" w:hAnsi="Calibri" w:cs="Calibri"/>
            <w:b/>
            <w:sz w:val="20"/>
            <w:szCs w:val="20"/>
          </w:rPr>
          <w:delText xml:space="preserve"> podľa vzorov, ktoré sú definované </w:delText>
        </w:r>
        <w:r w:rsidR="009937C3" w:rsidRPr="00C62071" w:rsidDel="00150B15">
          <w:rPr>
            <w:rFonts w:ascii="Calibri" w:hAnsi="Calibri" w:cs="Calibri"/>
            <w:b/>
            <w:sz w:val="20"/>
            <w:szCs w:val="20"/>
          </w:rPr>
          <w:delText xml:space="preserve">v rámci </w:delText>
        </w:r>
        <w:r w:rsidRPr="00C62071" w:rsidDel="00150B15">
          <w:rPr>
            <w:rFonts w:ascii="Calibri" w:hAnsi="Calibri" w:cs="Calibri"/>
            <w:b/>
            <w:sz w:val="20"/>
            <w:szCs w:val="20"/>
          </w:rPr>
          <w:delText>legislatív</w:delText>
        </w:r>
        <w:r w:rsidR="009937C3" w:rsidRPr="00C62071" w:rsidDel="00150B15">
          <w:rPr>
            <w:rFonts w:ascii="Calibri" w:hAnsi="Calibri" w:cs="Calibri"/>
            <w:b/>
            <w:sz w:val="20"/>
            <w:szCs w:val="20"/>
          </w:rPr>
          <w:delText>y</w:delText>
        </w:r>
        <w:r w:rsidRPr="00C62071" w:rsidDel="00150B15">
          <w:rPr>
            <w:rFonts w:ascii="Calibri" w:hAnsi="Calibri" w:cs="Calibri"/>
            <w:b/>
            <w:sz w:val="20"/>
            <w:szCs w:val="20"/>
          </w:rPr>
          <w:delText xml:space="preserve"> EÚ, </w:delText>
        </w:r>
        <w:r w:rsidR="009937C3" w:rsidRPr="00C62071" w:rsidDel="00150B15">
          <w:rPr>
            <w:rFonts w:ascii="Calibri" w:hAnsi="Calibri" w:cs="Calibri"/>
            <w:b/>
            <w:sz w:val="20"/>
            <w:szCs w:val="20"/>
          </w:rPr>
          <w:delText xml:space="preserve">národnej </w:delText>
        </w:r>
        <w:r w:rsidRPr="00C62071" w:rsidDel="00150B15">
          <w:rPr>
            <w:rFonts w:ascii="Calibri" w:hAnsi="Calibri" w:cs="Calibri"/>
            <w:b/>
            <w:sz w:val="20"/>
            <w:szCs w:val="20"/>
          </w:rPr>
          <w:delText>legislatív</w:delText>
        </w:r>
        <w:r w:rsidR="009937C3" w:rsidRPr="00C62071" w:rsidDel="00150B15">
          <w:rPr>
            <w:rFonts w:ascii="Calibri" w:hAnsi="Calibri" w:cs="Calibri"/>
            <w:b/>
            <w:sz w:val="20"/>
            <w:szCs w:val="20"/>
          </w:rPr>
          <w:delText>y</w:delText>
        </w:r>
        <w:r w:rsidRPr="00C62071" w:rsidDel="00150B15">
          <w:rPr>
            <w:rFonts w:ascii="Calibri" w:hAnsi="Calibri" w:cs="Calibri"/>
            <w:b/>
            <w:sz w:val="20"/>
            <w:szCs w:val="20"/>
          </w:rPr>
          <w:delText xml:space="preserve"> a</w:delText>
        </w:r>
        <w:r w:rsidR="009937C3" w:rsidRPr="00C62071" w:rsidDel="00150B15">
          <w:rPr>
            <w:rFonts w:ascii="Calibri" w:hAnsi="Calibri" w:cs="Calibri"/>
            <w:b/>
            <w:sz w:val="20"/>
            <w:szCs w:val="20"/>
          </w:rPr>
          <w:delText xml:space="preserve"> v rámci </w:delText>
        </w:r>
        <w:r w:rsidRPr="00C62071" w:rsidDel="00150B15">
          <w:rPr>
            <w:rFonts w:ascii="Calibri" w:hAnsi="Calibri" w:cs="Calibri"/>
            <w:b/>
            <w:sz w:val="20"/>
            <w:szCs w:val="20"/>
          </w:rPr>
          <w:delText>vyhláš</w:delText>
        </w:r>
        <w:r w:rsidR="009937C3" w:rsidRPr="00C62071" w:rsidDel="00150B15">
          <w:rPr>
            <w:rFonts w:ascii="Calibri" w:hAnsi="Calibri" w:cs="Calibri"/>
            <w:b/>
            <w:sz w:val="20"/>
            <w:szCs w:val="20"/>
          </w:rPr>
          <w:delText>o</w:delText>
        </w:r>
        <w:r w:rsidRPr="00C62071" w:rsidDel="00150B15">
          <w:rPr>
            <w:rFonts w:ascii="Calibri" w:hAnsi="Calibri" w:cs="Calibri"/>
            <w:b/>
            <w:sz w:val="20"/>
            <w:szCs w:val="20"/>
          </w:rPr>
          <w:delText>k a usmernen</w:delText>
        </w:r>
        <w:r w:rsidR="009937C3" w:rsidRPr="00C62071" w:rsidDel="00150B15">
          <w:rPr>
            <w:rFonts w:ascii="Calibri" w:hAnsi="Calibri" w:cs="Calibri"/>
            <w:b/>
            <w:sz w:val="20"/>
            <w:szCs w:val="20"/>
          </w:rPr>
          <w:delText>í</w:delText>
        </w:r>
        <w:r w:rsidRPr="00C62071" w:rsidDel="00150B15">
          <w:rPr>
            <w:rFonts w:ascii="Calibri" w:hAnsi="Calibri" w:cs="Calibri"/>
            <w:b/>
            <w:sz w:val="20"/>
            <w:szCs w:val="20"/>
          </w:rPr>
          <w:delText xml:space="preserve"> ÚVO</w:delText>
        </w:r>
        <w:r w:rsidR="00CE72B1" w:rsidRPr="00C62071" w:rsidDel="00150B15">
          <w:rPr>
            <w:rFonts w:ascii="Calibri" w:hAnsi="Calibri" w:cs="Calibri"/>
            <w:b/>
            <w:sz w:val="20"/>
            <w:szCs w:val="20"/>
          </w:rPr>
          <w:delText xml:space="preserve"> uvedených v </w:delText>
        </w:r>
        <w:r w:rsidR="00793F97" w:rsidRPr="00C62071" w:rsidDel="00150B15">
          <w:rPr>
            <w:rFonts w:ascii="Calibri" w:hAnsi="Calibri" w:cs="Calibri"/>
            <w:b/>
            <w:sz w:val="20"/>
            <w:szCs w:val="20"/>
          </w:rPr>
          <w:delText>pod</w:delText>
        </w:r>
        <w:r w:rsidR="00CE72B1" w:rsidRPr="00C62071" w:rsidDel="00150B15">
          <w:rPr>
            <w:rFonts w:ascii="Calibri" w:hAnsi="Calibri" w:cs="Calibri"/>
            <w:b/>
            <w:sz w:val="20"/>
            <w:szCs w:val="20"/>
          </w:rPr>
          <w:delText xml:space="preserve">kapitole </w:delText>
        </w:r>
      </w:del>
      <w:del w:id="365" w:author="Unknown">
        <w:r w:rsidR="00F61E33" w:rsidRPr="00C62071" w:rsidDel="00150B15">
          <w:rPr>
            <w:b/>
          </w:rPr>
          <w:fldChar w:fldCharType="begin"/>
        </w:r>
        <w:r w:rsidR="00F61E33" w:rsidRPr="00C62071" w:rsidDel="00150B15">
          <w:rPr>
            <w:b/>
          </w:rPr>
          <w:delInstrText xml:space="preserve"> HYPERLINK \l "_1.3_Legislatívny_rámec" </w:delInstrText>
        </w:r>
        <w:r w:rsidR="00F61E33" w:rsidRPr="00C62071" w:rsidDel="00150B15">
          <w:rPr>
            <w:b/>
          </w:rPr>
          <w:fldChar w:fldCharType="separate"/>
        </w:r>
        <w:r w:rsidR="00CE72B1" w:rsidRPr="00C62071" w:rsidDel="00150B15">
          <w:rPr>
            <w:b/>
          </w:rPr>
          <w:delText>1.3</w:delText>
        </w:r>
        <w:r w:rsidR="00F61E33" w:rsidRPr="00C62071" w:rsidDel="00150B15">
          <w:rPr>
            <w:b/>
          </w:rPr>
          <w:fldChar w:fldCharType="end"/>
        </w:r>
      </w:del>
      <w:del w:id="366" w:author="Chromíková, Katarína" w:date="2020-12-10T16:35:00Z">
        <w:r w:rsidR="00CE72B1" w:rsidRPr="00C62071" w:rsidDel="00150B15">
          <w:rPr>
            <w:rFonts w:ascii="Calibri" w:hAnsi="Calibri" w:cs="Calibri"/>
            <w:b/>
            <w:sz w:val="20"/>
            <w:szCs w:val="20"/>
          </w:rPr>
          <w:delText xml:space="preserve"> tejto príručky</w:delText>
        </w:r>
        <w:r w:rsidRPr="00C62071" w:rsidDel="00150B15">
          <w:rPr>
            <w:rFonts w:ascii="Calibri" w:hAnsi="Calibri" w:cs="Calibri"/>
            <w:b/>
            <w:sz w:val="20"/>
            <w:szCs w:val="20"/>
          </w:rPr>
          <w:delText>.</w:delText>
        </w:r>
      </w:del>
    </w:p>
    <w:p w14:paraId="4B2DBA8A" w14:textId="77777777" w:rsidR="00CE72B1" w:rsidRPr="00C62071" w:rsidDel="00150B15" w:rsidRDefault="00A22DB4" w:rsidP="00805169">
      <w:pPr>
        <w:pStyle w:val="Default"/>
        <w:numPr>
          <w:ilvl w:val="0"/>
          <w:numId w:val="22"/>
        </w:numPr>
        <w:spacing w:before="120" w:after="60" w:line="276" w:lineRule="auto"/>
        <w:ind w:left="450" w:hanging="450"/>
        <w:jc w:val="both"/>
        <w:rPr>
          <w:del w:id="367" w:author="Chromíková, Katarína" w:date="2020-12-10T16:35:00Z"/>
          <w:rFonts w:ascii="Calibri" w:hAnsi="Calibri" w:cs="Calibri"/>
          <w:b/>
          <w:sz w:val="20"/>
          <w:szCs w:val="20"/>
        </w:rPr>
      </w:pPr>
      <w:del w:id="368" w:author="Chromíková, Katarína" w:date="2020-12-10T16:35:00Z">
        <w:r w:rsidRPr="00C62071" w:rsidDel="00150B15">
          <w:rPr>
            <w:rFonts w:ascii="Calibri" w:hAnsi="Calibri" w:cs="Calibri"/>
            <w:b/>
            <w:sz w:val="20"/>
            <w:szCs w:val="20"/>
          </w:rPr>
          <w:lastRenderedPageBreak/>
          <w:tab/>
        </w:r>
        <w:r w:rsidR="009937C3" w:rsidRPr="00C62071" w:rsidDel="00150B15">
          <w:rPr>
            <w:rFonts w:ascii="Calibri" w:hAnsi="Calibri" w:cs="Calibri"/>
            <w:b/>
            <w:sz w:val="20"/>
            <w:szCs w:val="20"/>
          </w:rPr>
          <w:delText xml:space="preserve">Návrh súťažných podkladov/súťažných podmienok vypracuje </w:delText>
        </w:r>
        <w:r w:rsidR="004F5E8F" w:rsidRPr="00C62071" w:rsidDel="00150B15">
          <w:rPr>
            <w:rFonts w:ascii="Calibri" w:hAnsi="Calibri" w:cs="Calibri"/>
            <w:b/>
            <w:sz w:val="20"/>
            <w:szCs w:val="20"/>
          </w:rPr>
          <w:delText>žiadateľ/</w:delText>
        </w:r>
        <w:r w:rsidR="009937C3" w:rsidRPr="00C62071" w:rsidDel="00150B15">
          <w:rPr>
            <w:rFonts w:ascii="Calibri" w:hAnsi="Calibri" w:cs="Calibri"/>
            <w:b/>
            <w:sz w:val="20"/>
            <w:szCs w:val="20"/>
          </w:rPr>
          <w:delText xml:space="preserve">prijímateľ v súlade s § </w:delText>
        </w:r>
        <w:r w:rsidR="00B62B7A" w:rsidRPr="00C62071" w:rsidDel="00150B15">
          <w:rPr>
            <w:rFonts w:ascii="Calibri" w:hAnsi="Calibri" w:cs="Calibri"/>
            <w:b/>
            <w:sz w:val="20"/>
            <w:szCs w:val="20"/>
          </w:rPr>
          <w:delText xml:space="preserve">42 </w:delText>
        </w:r>
        <w:r w:rsidR="009937C3" w:rsidRPr="00C62071" w:rsidDel="00150B15">
          <w:rPr>
            <w:rFonts w:ascii="Calibri" w:hAnsi="Calibri" w:cs="Calibri"/>
            <w:b/>
            <w:sz w:val="20"/>
            <w:szCs w:val="20"/>
          </w:rPr>
          <w:delText>ZVO.</w:delText>
        </w:r>
        <w:r w:rsidR="00CE72B1" w:rsidRPr="00C62071" w:rsidDel="00150B15">
          <w:rPr>
            <w:rFonts w:ascii="Calibri" w:hAnsi="Calibri" w:cs="Calibri"/>
            <w:b/>
            <w:sz w:val="20"/>
            <w:szCs w:val="20"/>
          </w:rPr>
          <w:delText xml:space="preserve"> </w:delText>
        </w:r>
        <w:r w:rsidR="004F5E8F" w:rsidRPr="00C62071" w:rsidDel="00150B15">
          <w:rPr>
            <w:rFonts w:ascii="Calibri" w:hAnsi="Calibri" w:cs="Calibri"/>
            <w:b/>
            <w:sz w:val="20"/>
            <w:szCs w:val="20"/>
          </w:rPr>
          <w:delText>Žiadateľ/</w:delText>
        </w:r>
        <w:r w:rsidR="00FC64A8" w:rsidRPr="00C62071" w:rsidDel="00150B15">
          <w:rPr>
            <w:rFonts w:ascii="Calibri" w:hAnsi="Calibri" w:cs="Calibri"/>
            <w:b/>
            <w:sz w:val="20"/>
            <w:szCs w:val="20"/>
          </w:rPr>
          <w:delText>Prijímateľ pri vypracovaní návrhov dokumentov db</w:delText>
        </w:r>
        <w:r w:rsidR="00C14D82" w:rsidRPr="00C62071" w:rsidDel="00150B15">
          <w:rPr>
            <w:rFonts w:ascii="Calibri" w:hAnsi="Calibri" w:cs="Calibri"/>
            <w:b/>
            <w:sz w:val="20"/>
            <w:szCs w:val="20"/>
          </w:rPr>
          <w:delText>á</w:delText>
        </w:r>
        <w:r w:rsidR="00FC64A8" w:rsidRPr="00C62071" w:rsidDel="00150B15">
          <w:rPr>
            <w:rFonts w:ascii="Calibri" w:hAnsi="Calibri" w:cs="Calibri"/>
            <w:b/>
            <w:sz w:val="20"/>
            <w:szCs w:val="20"/>
          </w:rPr>
          <w:delText xml:space="preserve"> predovšetkým na významovú, obsahovú i formálnu zhodu oznámení používaný</w:delText>
        </w:r>
        <w:r w:rsidR="00CE72B1" w:rsidRPr="00C62071" w:rsidDel="00150B15">
          <w:rPr>
            <w:rFonts w:ascii="Calibri" w:hAnsi="Calibri" w:cs="Calibri"/>
            <w:b/>
            <w:sz w:val="20"/>
            <w:szCs w:val="20"/>
          </w:rPr>
          <w:delText>ch vo verejnom obstarávaní so súťažnými podkladmi/</w:delText>
        </w:r>
        <w:r w:rsidR="00FC64A8" w:rsidRPr="00C62071" w:rsidDel="00150B15">
          <w:rPr>
            <w:rFonts w:ascii="Calibri" w:hAnsi="Calibri" w:cs="Calibri"/>
            <w:b/>
            <w:sz w:val="20"/>
            <w:szCs w:val="20"/>
          </w:rPr>
          <w:delText xml:space="preserve">podmienkami. Jedná sa predovšetkým </w:delText>
        </w:r>
        <w:r w:rsidR="00C14D82" w:rsidRPr="00C62071" w:rsidDel="00150B15">
          <w:rPr>
            <w:rFonts w:ascii="Calibri" w:hAnsi="Calibri" w:cs="Calibri"/>
            <w:b/>
            <w:sz w:val="20"/>
            <w:szCs w:val="20"/>
          </w:rPr>
          <w:delText xml:space="preserve">o </w:delText>
        </w:r>
        <w:r w:rsidR="00FC64A8" w:rsidRPr="00C62071" w:rsidDel="00150B15">
          <w:rPr>
            <w:rFonts w:ascii="Calibri" w:hAnsi="Calibri" w:cs="Calibri"/>
            <w:b/>
            <w:sz w:val="20"/>
            <w:szCs w:val="20"/>
          </w:rPr>
          <w:delText xml:space="preserve">súlad </w:delText>
        </w:r>
        <w:r w:rsidR="00CE72B1" w:rsidRPr="00C62071" w:rsidDel="00150B15">
          <w:rPr>
            <w:rFonts w:ascii="Calibri" w:hAnsi="Calibri" w:cs="Calibri"/>
            <w:b/>
            <w:sz w:val="20"/>
            <w:szCs w:val="20"/>
          </w:rPr>
          <w:delText>informácií</w:delText>
        </w:r>
        <w:r w:rsidR="00FC64A8" w:rsidRPr="00C62071" w:rsidDel="00150B15">
          <w:rPr>
            <w:rFonts w:ascii="Calibri" w:hAnsi="Calibri" w:cs="Calibri"/>
            <w:b/>
            <w:sz w:val="20"/>
            <w:szCs w:val="20"/>
          </w:rPr>
          <w:delText>, požiadaviek, lehôt a dátumov uvedených v tejto a v ďalšej dokumentáci</w:delText>
        </w:r>
        <w:r w:rsidR="00CE72B1" w:rsidRPr="00C62071" w:rsidDel="00150B15">
          <w:rPr>
            <w:rFonts w:ascii="Calibri" w:hAnsi="Calibri" w:cs="Calibri"/>
            <w:b/>
            <w:sz w:val="20"/>
            <w:szCs w:val="20"/>
          </w:rPr>
          <w:delText>i</w:delText>
        </w:r>
        <w:r w:rsidR="00FC64A8" w:rsidRPr="00C62071" w:rsidDel="00150B15">
          <w:rPr>
            <w:rFonts w:ascii="Calibri" w:hAnsi="Calibri" w:cs="Calibri"/>
            <w:b/>
            <w:sz w:val="20"/>
            <w:szCs w:val="20"/>
          </w:rPr>
          <w:delText>.</w:delText>
        </w:r>
        <w:r w:rsidR="00CE72B1" w:rsidRPr="00C62071" w:rsidDel="00150B15">
          <w:rPr>
            <w:rFonts w:ascii="Calibri" w:hAnsi="Calibri" w:cs="Calibri"/>
            <w:b/>
            <w:sz w:val="20"/>
            <w:szCs w:val="20"/>
          </w:rPr>
          <w:delText xml:space="preserve"> </w:delText>
        </w:r>
        <w:r w:rsidR="004F5E8F" w:rsidRPr="00C62071" w:rsidDel="00150B15">
          <w:rPr>
            <w:rFonts w:ascii="Calibri" w:hAnsi="Calibri" w:cs="Calibri"/>
            <w:b/>
            <w:sz w:val="20"/>
            <w:szCs w:val="20"/>
          </w:rPr>
          <w:delText>Žiadateľ/</w:delText>
        </w:r>
        <w:r w:rsidR="00CE72B1" w:rsidRPr="00C62071" w:rsidDel="00150B15">
          <w:rPr>
            <w:rFonts w:ascii="Calibri" w:hAnsi="Calibri" w:cs="Calibri"/>
            <w:b/>
            <w:sz w:val="20"/>
            <w:szCs w:val="20"/>
          </w:rPr>
          <w:delText xml:space="preserve">Prijímateľ zabezpečí zamedzenie konfliktu záujmov pri príprave súťažných podkladov/podmienok. </w:delText>
        </w:r>
      </w:del>
    </w:p>
    <w:p w14:paraId="345A1C85" w14:textId="77777777" w:rsidR="00FC64A8" w:rsidRPr="00C62071" w:rsidDel="00150B15" w:rsidRDefault="004F5E8F" w:rsidP="00805169">
      <w:pPr>
        <w:pStyle w:val="Default"/>
        <w:numPr>
          <w:ilvl w:val="0"/>
          <w:numId w:val="22"/>
        </w:numPr>
        <w:spacing w:before="120" w:after="60" w:line="276" w:lineRule="auto"/>
        <w:ind w:left="450" w:hanging="450"/>
        <w:jc w:val="both"/>
        <w:rPr>
          <w:del w:id="369" w:author="Chromíková, Katarína" w:date="2020-12-10T16:35:00Z"/>
          <w:rFonts w:ascii="Calibri" w:hAnsi="Calibri" w:cs="Calibri"/>
          <w:b/>
          <w:sz w:val="20"/>
          <w:szCs w:val="20"/>
        </w:rPr>
      </w:pPr>
      <w:del w:id="370" w:author="Chromíková, Katarína" w:date="2020-12-10T16:35:00Z">
        <w:r w:rsidRPr="00C62071" w:rsidDel="00150B15">
          <w:rPr>
            <w:rFonts w:ascii="Calibri" w:hAnsi="Calibri" w:cs="Calibri"/>
            <w:b/>
            <w:sz w:val="20"/>
            <w:szCs w:val="20"/>
          </w:rPr>
          <w:delText>Žiadateľ/</w:delText>
        </w:r>
        <w:r w:rsidR="00CE72B1" w:rsidRPr="00C62071" w:rsidDel="00150B15">
          <w:rPr>
            <w:rFonts w:ascii="Calibri" w:hAnsi="Calibri" w:cs="Calibri"/>
            <w:b/>
            <w:sz w:val="20"/>
            <w:szCs w:val="20"/>
          </w:rPr>
          <w:delText xml:space="preserve">Prijímateľ určí podmienky účasti v súlade s § </w:delText>
        </w:r>
        <w:r w:rsidR="00B62B7A" w:rsidRPr="00C62071" w:rsidDel="00150B15">
          <w:rPr>
            <w:rFonts w:ascii="Calibri" w:hAnsi="Calibri" w:cs="Calibri"/>
            <w:b/>
            <w:sz w:val="20"/>
            <w:szCs w:val="20"/>
          </w:rPr>
          <w:delText xml:space="preserve">32 </w:delText>
        </w:r>
        <w:r w:rsidR="00CE72B1" w:rsidRPr="00C62071" w:rsidDel="00150B15">
          <w:rPr>
            <w:rFonts w:ascii="Calibri" w:hAnsi="Calibri" w:cs="Calibri"/>
            <w:b/>
            <w:sz w:val="20"/>
            <w:szCs w:val="20"/>
          </w:rPr>
          <w:delText xml:space="preserve">– </w:delText>
        </w:r>
        <w:r w:rsidR="00B62B7A" w:rsidRPr="00C62071" w:rsidDel="00150B15">
          <w:rPr>
            <w:rFonts w:ascii="Calibri" w:hAnsi="Calibri" w:cs="Calibri"/>
            <w:b/>
            <w:sz w:val="20"/>
            <w:szCs w:val="20"/>
          </w:rPr>
          <w:delText xml:space="preserve">38 </w:delText>
        </w:r>
        <w:r w:rsidR="00CE72B1" w:rsidRPr="00C62071" w:rsidDel="00150B15">
          <w:rPr>
            <w:rFonts w:ascii="Calibri" w:hAnsi="Calibri" w:cs="Calibri"/>
            <w:b/>
            <w:sz w:val="20"/>
            <w:szCs w:val="20"/>
          </w:rPr>
          <w:delText xml:space="preserve">ZVO. Podmienky účasti týkajúce sa finančného a ekonomického postavenia a doklady na ich preukázanie podľa § </w:delText>
        </w:r>
        <w:r w:rsidR="00B62B7A" w:rsidRPr="00C62071" w:rsidDel="00150B15">
          <w:rPr>
            <w:rFonts w:ascii="Calibri" w:hAnsi="Calibri" w:cs="Calibri"/>
            <w:b/>
            <w:sz w:val="20"/>
            <w:szCs w:val="20"/>
          </w:rPr>
          <w:delText xml:space="preserve">33 </w:delText>
        </w:r>
        <w:r w:rsidR="00CE72B1" w:rsidRPr="00C62071" w:rsidDel="00150B15">
          <w:rPr>
            <w:rFonts w:ascii="Calibri" w:hAnsi="Calibri" w:cs="Calibri"/>
            <w:b/>
            <w:sz w:val="20"/>
            <w:szCs w:val="20"/>
          </w:rPr>
          <w:delText xml:space="preserve">ZVO a podmienky účasti týkajúce sa technickej spôsobilosti alebo odbornej spôsobilosti a doklady na ich preukázanie podľa § </w:delText>
        </w:r>
        <w:r w:rsidR="00B62B7A" w:rsidRPr="00C62071" w:rsidDel="00150B15">
          <w:rPr>
            <w:rFonts w:ascii="Calibri" w:hAnsi="Calibri" w:cs="Calibri"/>
            <w:b/>
            <w:sz w:val="20"/>
            <w:szCs w:val="20"/>
          </w:rPr>
          <w:delText xml:space="preserve">34 </w:delText>
        </w:r>
        <w:r w:rsidR="00CE72B1" w:rsidRPr="00C62071" w:rsidDel="00150B15">
          <w:rPr>
            <w:rFonts w:ascii="Calibri" w:hAnsi="Calibri" w:cs="Calibri"/>
            <w:b/>
            <w:sz w:val="20"/>
            <w:szCs w:val="20"/>
          </w:rPr>
          <w:delText xml:space="preserve">až </w:delText>
        </w:r>
        <w:r w:rsidR="00B62B7A" w:rsidRPr="00C62071" w:rsidDel="00150B15">
          <w:rPr>
            <w:rFonts w:ascii="Calibri" w:hAnsi="Calibri" w:cs="Calibri"/>
            <w:b/>
            <w:sz w:val="20"/>
            <w:szCs w:val="20"/>
          </w:rPr>
          <w:delText xml:space="preserve">36 </w:delText>
        </w:r>
        <w:r w:rsidR="00CE72B1" w:rsidRPr="00C62071" w:rsidDel="00150B15">
          <w:rPr>
            <w:rFonts w:ascii="Calibri" w:hAnsi="Calibri" w:cs="Calibri"/>
            <w:b/>
            <w:sz w:val="20"/>
            <w:szCs w:val="20"/>
          </w:rPr>
          <w:delText>ZVO musia byť stanovené primerane a musia súvisieť s predmetom zákazky.</w:delText>
        </w:r>
      </w:del>
    </w:p>
    <w:p w14:paraId="0004F2BC" w14:textId="77777777" w:rsidR="00B30AD2" w:rsidRDefault="00CF3449" w:rsidP="00805169">
      <w:pPr>
        <w:pStyle w:val="Default"/>
        <w:numPr>
          <w:ilvl w:val="0"/>
          <w:numId w:val="22"/>
        </w:numPr>
        <w:spacing w:before="120" w:after="60" w:line="276" w:lineRule="auto"/>
        <w:ind w:left="450" w:hanging="450"/>
        <w:jc w:val="both"/>
        <w:rPr>
          <w:ins w:id="371" w:author="Chromíková, Katarína" w:date="2020-12-10T16:41:00Z"/>
          <w:rFonts w:ascii="Calibri" w:hAnsi="Calibri" w:cs="Calibri"/>
          <w:sz w:val="20"/>
          <w:szCs w:val="20"/>
        </w:rPr>
      </w:pPr>
      <w:ins w:id="372" w:author="uzivatel" w:date="2020-12-03T14:47:00Z">
        <w:r w:rsidRPr="00C62071">
          <w:rPr>
            <w:rFonts w:ascii="Calibri" w:hAnsi="Calibri" w:cs="Calibri"/>
            <w:b/>
            <w:sz w:val="20"/>
            <w:szCs w:val="20"/>
          </w:rPr>
          <w:t>Prvá ex ante kontrola nie je povinná</w:t>
        </w:r>
        <w:r w:rsidRPr="00150B15">
          <w:rPr>
            <w:rFonts w:ascii="Calibri" w:hAnsi="Calibri" w:cs="Calibri"/>
            <w:sz w:val="20"/>
            <w:szCs w:val="20"/>
          </w:rPr>
          <w:t xml:space="preserve"> a žiadateľ/prijímateľ sa môže </w:t>
        </w:r>
        <w:r w:rsidRPr="00C62071">
          <w:rPr>
            <w:rFonts w:ascii="Calibri" w:hAnsi="Calibri" w:cs="Calibri"/>
            <w:b/>
            <w:sz w:val="20"/>
            <w:szCs w:val="20"/>
          </w:rPr>
          <w:t>dobrovoľne rozhodnúť predložiť dokumentáciu na prvú ex ante kontrolu</w:t>
        </w:r>
        <w:r w:rsidRPr="00150B15">
          <w:rPr>
            <w:rFonts w:ascii="Calibri" w:hAnsi="Calibri" w:cs="Calibri"/>
            <w:sz w:val="20"/>
            <w:szCs w:val="20"/>
          </w:rPr>
          <w:t xml:space="preserve"> na RO v prípade všetkých nadlimitných postupov zadávania zákaziek a podlimitných zákaziek na stavebné práce. Ak sa </w:t>
        </w:r>
      </w:ins>
      <w:r w:rsidR="004F5E8F" w:rsidRPr="002F3653">
        <w:rPr>
          <w:rFonts w:ascii="Calibri" w:hAnsi="Calibri" w:cs="Calibri"/>
          <w:sz w:val="20"/>
          <w:szCs w:val="20"/>
        </w:rPr>
        <w:t>Žiadateľ/</w:t>
      </w:r>
      <w:r w:rsidR="0086689F" w:rsidRPr="002F3653">
        <w:rPr>
          <w:rFonts w:ascii="Calibri" w:hAnsi="Calibri" w:cs="Calibri"/>
          <w:sz w:val="20"/>
          <w:szCs w:val="20"/>
        </w:rPr>
        <w:t>Prijímateľ</w:t>
      </w:r>
      <w:ins w:id="373" w:author="uzivatel" w:date="2020-12-03T14:47:00Z">
        <w:r>
          <w:rPr>
            <w:rFonts w:ascii="Calibri" w:hAnsi="Calibri" w:cs="Calibri"/>
            <w:sz w:val="20"/>
            <w:szCs w:val="20"/>
          </w:rPr>
          <w:t xml:space="preserve"> rozhodne pre </w:t>
        </w:r>
      </w:ins>
      <w:ins w:id="374" w:author="uzivatel" w:date="2020-12-03T14:48:00Z">
        <w:r>
          <w:rPr>
            <w:rFonts w:ascii="Calibri" w:hAnsi="Calibri" w:cs="Calibri"/>
            <w:sz w:val="20"/>
            <w:szCs w:val="20"/>
          </w:rPr>
          <w:t xml:space="preserve">túto </w:t>
        </w:r>
      </w:ins>
      <w:ins w:id="375" w:author="uzivatel" w:date="2020-12-03T14:47:00Z">
        <w:r>
          <w:rPr>
            <w:rFonts w:ascii="Calibri" w:hAnsi="Calibri" w:cs="Calibri"/>
            <w:sz w:val="20"/>
            <w:szCs w:val="20"/>
          </w:rPr>
          <w:t>kontrolu,</w:t>
        </w:r>
      </w:ins>
      <w:r w:rsidR="0086689F" w:rsidRPr="002F3653">
        <w:rPr>
          <w:rFonts w:ascii="Calibri" w:hAnsi="Calibri" w:cs="Calibri"/>
          <w:sz w:val="20"/>
          <w:szCs w:val="20"/>
        </w:rPr>
        <w:t xml:space="preserve"> predkladá </w:t>
      </w:r>
      <w:r w:rsidR="00CE72B1" w:rsidRPr="002F3653">
        <w:rPr>
          <w:rFonts w:ascii="Calibri" w:hAnsi="Calibri" w:cs="Calibri"/>
          <w:sz w:val="20"/>
          <w:szCs w:val="20"/>
        </w:rPr>
        <w:t xml:space="preserve">dokumentáciu </w:t>
      </w:r>
      <w:r w:rsidR="00CE72B1" w:rsidRPr="00150B15">
        <w:rPr>
          <w:rFonts w:ascii="Calibri" w:hAnsi="Calibri" w:cs="Calibri"/>
          <w:sz w:val="20"/>
          <w:szCs w:val="20"/>
        </w:rPr>
        <w:t>na</w:t>
      </w:r>
      <w:r w:rsidR="00F86CDA" w:rsidRPr="002F3653">
        <w:rPr>
          <w:rFonts w:ascii="Calibri" w:hAnsi="Calibri" w:cs="Calibri"/>
          <w:sz w:val="20"/>
          <w:szCs w:val="20"/>
        </w:rPr>
        <w:t xml:space="preserve"> </w:t>
      </w:r>
      <w:r w:rsidR="00F86CDA" w:rsidRPr="00150B15">
        <w:rPr>
          <w:rFonts w:ascii="Calibri" w:hAnsi="Calibri" w:cs="Calibri"/>
          <w:sz w:val="20"/>
          <w:szCs w:val="20"/>
        </w:rPr>
        <w:t>prvú ex-ante</w:t>
      </w:r>
      <w:r w:rsidR="00CE72B1" w:rsidRPr="00150B15">
        <w:rPr>
          <w:rFonts w:ascii="Calibri" w:hAnsi="Calibri" w:cs="Calibri"/>
          <w:sz w:val="20"/>
          <w:szCs w:val="20"/>
        </w:rPr>
        <w:t xml:space="preserve"> kontrolu</w:t>
      </w:r>
      <w:r w:rsidR="00CE72B1" w:rsidRPr="002F3653">
        <w:rPr>
          <w:rFonts w:ascii="Calibri" w:hAnsi="Calibri" w:cs="Calibri"/>
          <w:sz w:val="20"/>
          <w:szCs w:val="20"/>
        </w:rPr>
        <w:t xml:space="preserve"> RO </w:t>
      </w:r>
      <w:r w:rsidR="00131ED4" w:rsidRPr="002F3653">
        <w:rPr>
          <w:rFonts w:ascii="Calibri" w:hAnsi="Calibri" w:cs="Calibri"/>
          <w:sz w:val="20"/>
          <w:szCs w:val="20"/>
        </w:rPr>
        <w:t>spôsobom uvedeným v</w:t>
      </w:r>
      <w:r w:rsidR="00586A1B" w:rsidRPr="002F3653">
        <w:rPr>
          <w:rFonts w:ascii="Calibri" w:hAnsi="Calibri" w:cs="Calibri"/>
          <w:sz w:val="20"/>
          <w:szCs w:val="20"/>
        </w:rPr>
        <w:t> </w:t>
      </w:r>
      <w:r w:rsidR="00793F97" w:rsidRPr="002F3653">
        <w:rPr>
          <w:rFonts w:ascii="Calibri" w:hAnsi="Calibri" w:cs="Calibri"/>
          <w:sz w:val="20"/>
          <w:szCs w:val="20"/>
        </w:rPr>
        <w:t>pod</w:t>
      </w:r>
      <w:r w:rsidR="001D1F3A" w:rsidRPr="002F3653">
        <w:rPr>
          <w:rFonts w:ascii="Calibri" w:hAnsi="Calibri" w:cs="Calibri"/>
          <w:sz w:val="20"/>
          <w:szCs w:val="20"/>
        </w:rPr>
        <w:t>kap</w:t>
      </w:r>
      <w:r w:rsidR="00CE72B1" w:rsidRPr="002F3653">
        <w:rPr>
          <w:rFonts w:ascii="Calibri" w:hAnsi="Calibri" w:cs="Calibri"/>
          <w:sz w:val="20"/>
          <w:szCs w:val="20"/>
        </w:rPr>
        <w:t>itole</w:t>
      </w:r>
      <w:r w:rsidR="00586A1B" w:rsidRPr="002F3653">
        <w:rPr>
          <w:rFonts w:ascii="Calibri" w:hAnsi="Calibri" w:cs="Calibri"/>
          <w:sz w:val="20"/>
          <w:szCs w:val="20"/>
        </w:rPr>
        <w:t xml:space="preserve"> </w:t>
      </w:r>
      <w:hyperlink w:anchor="_Predkladanie_dokumentácie_z_1" w:history="1">
        <w:r w:rsidR="001D1F3A" w:rsidRPr="00B30AD2">
          <w:rPr>
            <w:rStyle w:val="Hypertextovprepojenie"/>
            <w:rFonts w:asciiTheme="minorHAnsi" w:hAnsiTheme="minorHAnsi" w:cs="Calibri"/>
            <w:sz w:val="20"/>
            <w:szCs w:val="20"/>
          </w:rPr>
          <w:t>2.</w:t>
        </w:r>
        <w:r w:rsidR="00CE72B1" w:rsidRPr="00B30AD2">
          <w:rPr>
            <w:rStyle w:val="Hypertextovprepojenie"/>
            <w:rFonts w:asciiTheme="minorHAnsi" w:hAnsiTheme="minorHAnsi" w:cs="Calibri"/>
            <w:sz w:val="20"/>
            <w:szCs w:val="20"/>
          </w:rPr>
          <w:t>2</w:t>
        </w:r>
      </w:hyperlink>
      <w:r w:rsidR="00CE72B1" w:rsidRPr="002F3653">
        <w:rPr>
          <w:rFonts w:ascii="Calibri" w:hAnsi="Calibri" w:cs="Calibri"/>
          <w:sz w:val="20"/>
          <w:szCs w:val="20"/>
        </w:rPr>
        <w:t xml:space="preserve"> tejto príručky a v rozsahu podľa </w:t>
      </w:r>
      <w:r w:rsidR="00DA2543" w:rsidRPr="002F3653">
        <w:rPr>
          <w:rFonts w:ascii="Calibri" w:hAnsi="Calibri" w:cs="Calibri"/>
          <w:sz w:val="20"/>
          <w:szCs w:val="20"/>
        </w:rPr>
        <w:t>odseku</w:t>
      </w:r>
      <w:r w:rsidR="003F614D" w:rsidRPr="002F3653">
        <w:rPr>
          <w:rFonts w:ascii="Calibri" w:hAnsi="Calibri" w:cs="Calibri"/>
          <w:sz w:val="20"/>
          <w:szCs w:val="20"/>
        </w:rPr>
        <w:t xml:space="preserve"> </w:t>
      </w:r>
      <w:r w:rsidR="00CE72B1" w:rsidRPr="002F3653">
        <w:rPr>
          <w:rFonts w:ascii="Calibri" w:hAnsi="Calibri" w:cs="Calibri"/>
          <w:sz w:val="20"/>
          <w:szCs w:val="20"/>
        </w:rPr>
        <w:t>3</w:t>
      </w:r>
      <w:r w:rsidR="00586A1B" w:rsidRPr="002F3653">
        <w:rPr>
          <w:rFonts w:ascii="Calibri" w:hAnsi="Calibri" w:cs="Calibri"/>
          <w:sz w:val="20"/>
          <w:szCs w:val="20"/>
        </w:rPr>
        <w:t xml:space="preserve"> </w:t>
      </w:r>
      <w:r w:rsidR="00CE72B1" w:rsidRPr="002F3653">
        <w:rPr>
          <w:rFonts w:ascii="Calibri" w:hAnsi="Calibri" w:cs="Calibri"/>
          <w:sz w:val="20"/>
          <w:szCs w:val="20"/>
        </w:rPr>
        <w:t>(</w:t>
      </w:r>
      <w:r w:rsidR="00BC2321" w:rsidRPr="002F3653">
        <w:rPr>
          <w:rFonts w:ascii="Calibri" w:hAnsi="Calibri" w:cs="Calibri"/>
          <w:sz w:val="20"/>
          <w:szCs w:val="20"/>
        </w:rPr>
        <w:t>tabuľka 4</w:t>
      </w:r>
      <w:r w:rsidR="00D836BE" w:rsidRPr="002F3653">
        <w:rPr>
          <w:rFonts w:ascii="Calibri" w:hAnsi="Calibri" w:cs="Calibri"/>
          <w:sz w:val="20"/>
          <w:szCs w:val="20"/>
        </w:rPr>
        <w:t>, písm. A</w:t>
      </w:r>
      <w:r w:rsidR="00CE72B1" w:rsidRPr="002F3653">
        <w:rPr>
          <w:rFonts w:ascii="Calibri" w:hAnsi="Calibri" w:cs="Calibri"/>
          <w:sz w:val="20"/>
          <w:szCs w:val="20"/>
        </w:rPr>
        <w:t xml:space="preserve">) </w:t>
      </w:r>
      <w:r w:rsidR="003F614D" w:rsidRPr="002F3653">
        <w:rPr>
          <w:rFonts w:ascii="Calibri" w:hAnsi="Calibri" w:cs="Calibri"/>
          <w:sz w:val="20"/>
          <w:szCs w:val="20"/>
        </w:rPr>
        <w:t xml:space="preserve">tejto časti príručky </w:t>
      </w:r>
      <w:r w:rsidR="009937C3" w:rsidRPr="002F3653">
        <w:rPr>
          <w:rFonts w:ascii="Calibri" w:hAnsi="Calibri" w:cs="Calibri"/>
          <w:sz w:val="20"/>
          <w:szCs w:val="20"/>
        </w:rPr>
        <w:t xml:space="preserve">v primeranej lehote </w:t>
      </w:r>
      <w:r w:rsidR="0086689F" w:rsidRPr="002F3653">
        <w:rPr>
          <w:rFonts w:ascii="Calibri" w:hAnsi="Calibri" w:cs="Calibri"/>
          <w:sz w:val="20"/>
          <w:szCs w:val="20"/>
        </w:rPr>
        <w:t xml:space="preserve">pred vyhlásením VO, najneskôr </w:t>
      </w:r>
      <w:r w:rsidR="009937C3" w:rsidRPr="002F3653">
        <w:rPr>
          <w:rFonts w:ascii="Calibri" w:hAnsi="Calibri" w:cs="Calibri"/>
          <w:sz w:val="20"/>
          <w:szCs w:val="20"/>
        </w:rPr>
        <w:t xml:space="preserve">však </w:t>
      </w:r>
      <w:r w:rsidR="009937C3" w:rsidRPr="00150B15">
        <w:rPr>
          <w:rFonts w:ascii="Calibri" w:hAnsi="Calibri" w:cs="Calibri"/>
          <w:sz w:val="20"/>
          <w:szCs w:val="20"/>
        </w:rPr>
        <w:t>15</w:t>
      </w:r>
      <w:r w:rsidR="0086689F" w:rsidRPr="00150B15">
        <w:rPr>
          <w:rFonts w:ascii="Calibri" w:hAnsi="Calibri" w:cs="Calibri"/>
          <w:sz w:val="20"/>
          <w:szCs w:val="20"/>
        </w:rPr>
        <w:t xml:space="preserve"> </w:t>
      </w:r>
      <w:r w:rsidR="009937C3" w:rsidRPr="00150B15">
        <w:rPr>
          <w:rFonts w:ascii="Calibri" w:hAnsi="Calibri" w:cs="Calibri"/>
          <w:sz w:val="20"/>
          <w:szCs w:val="20"/>
        </w:rPr>
        <w:t xml:space="preserve">pracovných </w:t>
      </w:r>
      <w:r w:rsidR="0086689F" w:rsidRPr="00150B15">
        <w:rPr>
          <w:rFonts w:ascii="Calibri" w:hAnsi="Calibri" w:cs="Calibri"/>
          <w:sz w:val="20"/>
          <w:szCs w:val="20"/>
        </w:rPr>
        <w:t>dní</w:t>
      </w:r>
      <w:r w:rsidR="0086689F" w:rsidRPr="002F3653">
        <w:rPr>
          <w:rFonts w:ascii="Calibri" w:hAnsi="Calibri" w:cs="Calibri"/>
          <w:sz w:val="20"/>
          <w:szCs w:val="20"/>
        </w:rPr>
        <w:t xml:space="preserve"> pred </w:t>
      </w:r>
      <w:r w:rsidR="009937C3" w:rsidRPr="002F3653">
        <w:rPr>
          <w:rFonts w:ascii="Calibri" w:hAnsi="Calibri" w:cs="Calibri"/>
          <w:sz w:val="20"/>
          <w:szCs w:val="20"/>
        </w:rPr>
        <w:t xml:space="preserve">termínom </w:t>
      </w:r>
      <w:r w:rsidR="0086689F" w:rsidRPr="002F3653">
        <w:rPr>
          <w:rFonts w:ascii="Calibri" w:hAnsi="Calibri" w:cs="Calibri"/>
          <w:sz w:val="20"/>
          <w:szCs w:val="20"/>
        </w:rPr>
        <w:t>plánovan</w:t>
      </w:r>
      <w:r w:rsidR="009937C3" w:rsidRPr="002F3653">
        <w:rPr>
          <w:rFonts w:ascii="Calibri" w:hAnsi="Calibri" w:cs="Calibri"/>
          <w:sz w:val="20"/>
          <w:szCs w:val="20"/>
        </w:rPr>
        <w:t>ého</w:t>
      </w:r>
      <w:r w:rsidR="0086689F" w:rsidRPr="002F3653">
        <w:rPr>
          <w:rFonts w:ascii="Calibri" w:hAnsi="Calibri" w:cs="Calibri"/>
          <w:sz w:val="20"/>
          <w:szCs w:val="20"/>
        </w:rPr>
        <w:t xml:space="preserve"> </w:t>
      </w:r>
      <w:r w:rsidR="0091033C" w:rsidRPr="002F3653">
        <w:rPr>
          <w:rFonts w:ascii="Calibri" w:hAnsi="Calibri" w:cs="Calibri"/>
          <w:sz w:val="20"/>
          <w:szCs w:val="20"/>
        </w:rPr>
        <w:t>zverejnenia oznámenia</w:t>
      </w:r>
      <w:r w:rsidR="00D71AA1" w:rsidRPr="002F3653">
        <w:rPr>
          <w:rFonts w:ascii="Calibri" w:hAnsi="Calibri" w:cs="Calibri"/>
          <w:sz w:val="20"/>
          <w:szCs w:val="20"/>
        </w:rPr>
        <w:t xml:space="preserve"> o vyhlásení VO</w:t>
      </w:r>
      <w:r w:rsidR="009937C3" w:rsidRPr="002F3653">
        <w:rPr>
          <w:rFonts w:ascii="Calibri" w:hAnsi="Calibri" w:cs="Calibri"/>
          <w:sz w:val="20"/>
          <w:szCs w:val="20"/>
        </w:rPr>
        <w:t>/výzvy na predkladanie ponúk.</w:t>
      </w:r>
    </w:p>
    <w:p w14:paraId="58E0D6A9" w14:textId="77777777" w:rsidR="00B30AD2" w:rsidRPr="00B30AD2" w:rsidRDefault="00B30AD2" w:rsidP="00805169">
      <w:pPr>
        <w:pStyle w:val="Default"/>
        <w:numPr>
          <w:ilvl w:val="0"/>
          <w:numId w:val="22"/>
        </w:numPr>
        <w:spacing w:before="120" w:after="60" w:line="276" w:lineRule="auto"/>
        <w:ind w:left="450" w:hanging="450"/>
        <w:jc w:val="both"/>
        <w:rPr>
          <w:ins w:id="376" w:author="Chromíková, Katarína" w:date="2020-12-10T16:41:00Z"/>
          <w:rFonts w:asciiTheme="minorHAnsi" w:hAnsiTheme="minorHAnsi" w:cs="Calibri"/>
          <w:sz w:val="20"/>
          <w:szCs w:val="20"/>
        </w:rPr>
      </w:pPr>
      <w:ins w:id="377" w:author="Chromíková, Katarína" w:date="2020-12-10T16:41:00Z">
        <w:r w:rsidRPr="00B30AD2">
          <w:rPr>
            <w:rFonts w:asciiTheme="minorHAnsi" w:hAnsiTheme="minorHAnsi" w:cs="Calibri"/>
            <w:sz w:val="20"/>
            <w:szCs w:val="20"/>
          </w:rPr>
          <w:t>Prvá ex ante kontrola sa nevykonáva pri:</w:t>
        </w:r>
      </w:ins>
    </w:p>
    <w:p w14:paraId="4497EC5C" w14:textId="77777777" w:rsidR="00B30AD2" w:rsidRPr="00B30AD2" w:rsidRDefault="00B30AD2" w:rsidP="007F59C5">
      <w:pPr>
        <w:numPr>
          <w:ilvl w:val="0"/>
          <w:numId w:val="50"/>
        </w:numPr>
        <w:spacing w:before="120" w:after="120" w:line="240" w:lineRule="auto"/>
        <w:ind w:left="1134"/>
        <w:jc w:val="both"/>
        <w:rPr>
          <w:ins w:id="378" w:author="Chromíková, Katarína" w:date="2020-12-10T16:41:00Z"/>
          <w:rFonts w:asciiTheme="minorHAnsi" w:hAnsiTheme="minorHAnsi" w:cs="Calibri"/>
          <w:color w:val="000000"/>
          <w:sz w:val="20"/>
          <w:szCs w:val="20"/>
          <w:lang w:eastAsia="sk-SK"/>
        </w:rPr>
      </w:pPr>
      <w:ins w:id="379" w:author="Chromíková, Katarína" w:date="2020-12-10T16:41:00Z">
        <w:r w:rsidRPr="00B30AD2">
          <w:rPr>
            <w:rFonts w:asciiTheme="minorHAnsi" w:hAnsiTheme="minorHAnsi" w:cs="Calibri"/>
            <w:color w:val="000000"/>
            <w:sz w:val="20"/>
            <w:szCs w:val="20"/>
            <w:lang w:eastAsia="sk-SK"/>
          </w:rPr>
          <w:t>zákazkách s nízkymi hodnotami podľa § 117  ZVO,</w:t>
        </w:r>
      </w:ins>
    </w:p>
    <w:p w14:paraId="13535A65" w14:textId="77777777" w:rsidR="00B30AD2" w:rsidRPr="00B30AD2" w:rsidRDefault="00B30AD2" w:rsidP="007F59C5">
      <w:pPr>
        <w:numPr>
          <w:ilvl w:val="0"/>
          <w:numId w:val="50"/>
        </w:numPr>
        <w:spacing w:before="120" w:after="120" w:line="240" w:lineRule="auto"/>
        <w:ind w:left="1134"/>
        <w:jc w:val="both"/>
        <w:rPr>
          <w:ins w:id="380" w:author="Chromíková, Katarína" w:date="2020-12-10T16:41:00Z"/>
          <w:rFonts w:asciiTheme="minorHAnsi" w:hAnsiTheme="minorHAnsi" w:cs="Calibri"/>
          <w:color w:val="000000"/>
          <w:sz w:val="20"/>
          <w:szCs w:val="20"/>
          <w:lang w:eastAsia="sk-SK"/>
        </w:rPr>
      </w:pPr>
      <w:ins w:id="381" w:author="Chromíková, Katarína" w:date="2020-12-10T16:41:00Z">
        <w:r w:rsidRPr="00B30AD2">
          <w:rPr>
            <w:rFonts w:asciiTheme="minorHAnsi" w:hAnsiTheme="minorHAnsi" w:cs="Calibri"/>
            <w:color w:val="000000"/>
            <w:sz w:val="20"/>
            <w:szCs w:val="20"/>
            <w:lang w:eastAsia="sk-SK"/>
          </w:rPr>
          <w:t xml:space="preserve">kontrole VO v rámci schvaľovania ŽoNFP alebo po ukončení schvaľovacieho procesu ŽoNFP a súčasne pred podpisom zmluvy o NFP, ak ide o postup podľa kapitoly 3.3.7.2.7, </w:t>
        </w:r>
      </w:ins>
    </w:p>
    <w:p w14:paraId="7FBF876A" w14:textId="77777777" w:rsidR="00B30AD2" w:rsidRPr="00B30AD2" w:rsidRDefault="00B30AD2" w:rsidP="007F59C5">
      <w:pPr>
        <w:numPr>
          <w:ilvl w:val="0"/>
          <w:numId w:val="50"/>
        </w:numPr>
        <w:spacing w:before="120" w:after="120" w:line="240" w:lineRule="auto"/>
        <w:ind w:left="1134"/>
        <w:jc w:val="both"/>
        <w:rPr>
          <w:ins w:id="382" w:author="Chromíková, Katarína" w:date="2020-12-10T16:41:00Z"/>
          <w:rFonts w:asciiTheme="minorHAnsi" w:hAnsiTheme="minorHAnsi" w:cs="Calibri"/>
          <w:color w:val="000000"/>
          <w:sz w:val="20"/>
          <w:szCs w:val="20"/>
          <w:lang w:eastAsia="sk-SK"/>
        </w:rPr>
      </w:pPr>
      <w:ins w:id="383" w:author="Chromíková, Katarína" w:date="2020-12-10T16:41:00Z">
        <w:r w:rsidRPr="00B30AD2">
          <w:rPr>
            <w:rFonts w:asciiTheme="minorHAnsi" w:hAnsiTheme="minorHAnsi" w:cs="Calibri"/>
            <w:color w:val="000000"/>
            <w:sz w:val="20"/>
            <w:szCs w:val="20"/>
            <w:lang w:eastAsia="sk-SK"/>
          </w:rPr>
          <w:t>podlimitných zákazkách na tovary alebo služby,</w:t>
        </w:r>
      </w:ins>
    </w:p>
    <w:p w14:paraId="71BAEC95" w14:textId="14BC1181" w:rsidR="00B30AD2" w:rsidRPr="00B30AD2" w:rsidRDefault="00B30AD2" w:rsidP="007F59C5">
      <w:pPr>
        <w:numPr>
          <w:ilvl w:val="0"/>
          <w:numId w:val="50"/>
        </w:numPr>
        <w:spacing w:before="120" w:after="120" w:line="240" w:lineRule="auto"/>
        <w:ind w:left="1134"/>
        <w:jc w:val="both"/>
        <w:rPr>
          <w:ins w:id="384" w:author="Chromíková, Katarína" w:date="2020-12-10T16:41:00Z"/>
          <w:rFonts w:asciiTheme="minorHAnsi" w:hAnsiTheme="minorHAnsi" w:cs="Calibri"/>
          <w:color w:val="000000"/>
          <w:sz w:val="20"/>
          <w:szCs w:val="20"/>
          <w:lang w:eastAsia="sk-SK"/>
        </w:rPr>
      </w:pPr>
      <w:ins w:id="385" w:author="Chromíková, Katarína" w:date="2020-12-10T16:41:00Z">
        <w:r w:rsidRPr="00B30AD2">
          <w:rPr>
            <w:rFonts w:asciiTheme="minorHAnsi" w:hAnsiTheme="minorHAnsi" w:cs="Calibri"/>
            <w:color w:val="000000"/>
            <w:sz w:val="20"/>
            <w:szCs w:val="20"/>
            <w:lang w:eastAsia="sk-SK"/>
          </w:rPr>
          <w:t xml:space="preserve">zákazkách, v rámci ktorých viacerí </w:t>
        </w:r>
      </w:ins>
      <w:ins w:id="386" w:author="uzivatel" w:date="2020-12-17T14:58:00Z">
        <w:r w:rsidR="00805169">
          <w:rPr>
            <w:rFonts w:asciiTheme="minorHAnsi" w:hAnsiTheme="minorHAnsi" w:cs="Calibri"/>
            <w:sz w:val="20"/>
            <w:szCs w:val="20"/>
          </w:rPr>
          <w:t>žiadatelia</w:t>
        </w:r>
        <w:r w:rsidR="00805169">
          <w:rPr>
            <w:rFonts w:asciiTheme="minorHAnsi" w:hAnsiTheme="minorHAnsi" w:cs="Calibri"/>
            <w:sz w:val="20"/>
            <w:szCs w:val="20"/>
          </w:rPr>
          <w:t>/</w:t>
        </w:r>
      </w:ins>
      <w:ins w:id="387" w:author="Chromíková, Katarína" w:date="2020-12-10T16:41:00Z">
        <w:r w:rsidRPr="00B30AD2">
          <w:rPr>
            <w:rFonts w:asciiTheme="minorHAnsi" w:hAnsiTheme="minorHAnsi" w:cs="Calibri"/>
            <w:color w:val="000000"/>
            <w:sz w:val="20"/>
            <w:szCs w:val="20"/>
            <w:lang w:eastAsia="sk-SK"/>
          </w:rPr>
          <w:t xml:space="preserve">prijímatelia nadobúdajú tovary, práce alebo služby prostredníctvom centrálnej obstarávacej organizácie podľa § 15 ods. 2 a ods. 4 ZVO, týkajú sa viacerých operačných programov a jednotlivé RO, ktoré sú zároveň COO nie sú tou istou právnickou osobou. </w:t>
        </w:r>
      </w:ins>
    </w:p>
    <w:p w14:paraId="2B1312BB" w14:textId="77777777" w:rsidR="00B30AD2" w:rsidRPr="00B30AD2" w:rsidRDefault="00B30AD2" w:rsidP="00B30AD2">
      <w:pPr>
        <w:pStyle w:val="Odsekzoznamu"/>
        <w:numPr>
          <w:ilvl w:val="0"/>
          <w:numId w:val="22"/>
        </w:numPr>
        <w:spacing w:before="120" w:after="120"/>
        <w:ind w:left="426"/>
        <w:jc w:val="both"/>
        <w:rPr>
          <w:ins w:id="388" w:author="Chromíková, Katarína" w:date="2020-12-10T16:41:00Z"/>
          <w:rFonts w:asciiTheme="minorHAnsi" w:hAnsiTheme="minorHAnsi" w:cs="Calibri"/>
          <w:color w:val="000000"/>
          <w:sz w:val="20"/>
          <w:szCs w:val="20"/>
        </w:rPr>
      </w:pPr>
      <w:ins w:id="389" w:author="Chromíková, Katarína" w:date="2020-12-10T16:41:00Z">
        <w:r w:rsidRPr="00B30AD2">
          <w:rPr>
            <w:rFonts w:asciiTheme="minorHAnsi" w:hAnsiTheme="minorHAnsi" w:cs="Calibri"/>
            <w:color w:val="000000"/>
            <w:sz w:val="20"/>
            <w:szCs w:val="20"/>
          </w:rPr>
          <w:t>Predbežnému schváleniu RO podľa relevantnosti k príslušnému postupu VO podliehajú nasledovné dokumenty:</w:t>
        </w:r>
      </w:ins>
    </w:p>
    <w:p w14:paraId="15C25A7D" w14:textId="77777777" w:rsidR="00B30AD2" w:rsidRPr="00B30AD2" w:rsidRDefault="00B30AD2" w:rsidP="007F59C5">
      <w:pPr>
        <w:numPr>
          <w:ilvl w:val="0"/>
          <w:numId w:val="51"/>
        </w:numPr>
        <w:spacing w:before="120" w:after="120" w:line="240" w:lineRule="auto"/>
        <w:ind w:left="1134"/>
        <w:jc w:val="both"/>
        <w:rPr>
          <w:ins w:id="390" w:author="Chromíková, Katarína" w:date="2020-12-10T16:41:00Z"/>
          <w:rFonts w:asciiTheme="minorHAnsi" w:hAnsiTheme="minorHAnsi" w:cs="Calibri"/>
          <w:color w:val="000000"/>
          <w:sz w:val="20"/>
          <w:szCs w:val="20"/>
          <w:lang w:eastAsia="sk-SK"/>
        </w:rPr>
      </w:pPr>
      <w:ins w:id="391" w:author="Chromíková, Katarína" w:date="2020-12-10T16:41:00Z">
        <w:r w:rsidRPr="00B30AD2">
          <w:rPr>
            <w:rFonts w:asciiTheme="minorHAnsi" w:hAnsiTheme="minorHAnsi" w:cs="Calibri"/>
            <w:color w:val="000000"/>
            <w:sz w:val="20"/>
            <w:szCs w:val="20"/>
            <w:lang w:eastAsia="sk-SK"/>
          </w:rPr>
          <w:t>dokument preukazujúci určenie predpokladanej hodnoty zákazky, vrátane dokladov rozhodujúcich pre jej kalkuláciu,</w:t>
        </w:r>
      </w:ins>
    </w:p>
    <w:p w14:paraId="5C163CFC" w14:textId="77777777" w:rsidR="00B30AD2" w:rsidRPr="00B30AD2" w:rsidRDefault="00B30AD2" w:rsidP="007F59C5">
      <w:pPr>
        <w:numPr>
          <w:ilvl w:val="0"/>
          <w:numId w:val="51"/>
        </w:numPr>
        <w:spacing w:before="120" w:after="120" w:line="240" w:lineRule="auto"/>
        <w:ind w:left="1134"/>
        <w:jc w:val="both"/>
        <w:rPr>
          <w:ins w:id="392" w:author="Chromíková, Katarína" w:date="2020-12-10T16:41:00Z"/>
          <w:rFonts w:asciiTheme="minorHAnsi" w:hAnsiTheme="minorHAnsi" w:cs="Calibri"/>
          <w:color w:val="000000"/>
          <w:sz w:val="20"/>
          <w:szCs w:val="20"/>
          <w:lang w:eastAsia="sk-SK"/>
        </w:rPr>
      </w:pPr>
      <w:ins w:id="393" w:author="Chromíková, Katarína" w:date="2020-12-10T16:41:00Z">
        <w:r w:rsidRPr="00B30AD2">
          <w:rPr>
            <w:rFonts w:asciiTheme="minorHAnsi" w:hAnsiTheme="minorHAnsi" w:cs="Calibri"/>
            <w:color w:val="000000"/>
            <w:sz w:val="20"/>
            <w:szCs w:val="20"/>
            <w:lang w:eastAsia="sk-SK"/>
          </w:rPr>
          <w:t>návrh oznámenia o vyhlásení VO,</w:t>
        </w:r>
      </w:ins>
    </w:p>
    <w:p w14:paraId="5C2E65A3" w14:textId="77777777" w:rsidR="00B30AD2" w:rsidRPr="00B30AD2" w:rsidRDefault="00B30AD2" w:rsidP="007F59C5">
      <w:pPr>
        <w:numPr>
          <w:ilvl w:val="0"/>
          <w:numId w:val="51"/>
        </w:numPr>
        <w:spacing w:before="120" w:after="120" w:line="240" w:lineRule="auto"/>
        <w:ind w:left="1134"/>
        <w:jc w:val="both"/>
        <w:rPr>
          <w:ins w:id="394" w:author="Chromíková, Katarína" w:date="2020-12-10T16:41:00Z"/>
          <w:rFonts w:asciiTheme="minorHAnsi" w:hAnsiTheme="minorHAnsi" w:cs="Calibri"/>
          <w:color w:val="000000"/>
          <w:sz w:val="20"/>
          <w:szCs w:val="20"/>
          <w:lang w:eastAsia="sk-SK"/>
        </w:rPr>
      </w:pPr>
      <w:ins w:id="395" w:author="Chromíková, Katarína" w:date="2020-12-10T16:41:00Z">
        <w:r w:rsidRPr="00B30AD2">
          <w:rPr>
            <w:rFonts w:asciiTheme="minorHAnsi" w:hAnsiTheme="minorHAnsi" w:cs="Calibri"/>
            <w:color w:val="000000"/>
            <w:sz w:val="20"/>
            <w:szCs w:val="20"/>
            <w:lang w:eastAsia="sk-SK"/>
          </w:rPr>
          <w:t>návrh oznámenia o vyhlásení súťaže návrhov (pri súťaži návrhov),</w:t>
        </w:r>
      </w:ins>
    </w:p>
    <w:p w14:paraId="7AFE131A" w14:textId="77777777" w:rsidR="00B30AD2" w:rsidRPr="00B30AD2" w:rsidRDefault="00B30AD2" w:rsidP="007F59C5">
      <w:pPr>
        <w:numPr>
          <w:ilvl w:val="0"/>
          <w:numId w:val="51"/>
        </w:numPr>
        <w:spacing w:before="120" w:after="120" w:line="240" w:lineRule="auto"/>
        <w:ind w:left="1134"/>
        <w:jc w:val="both"/>
        <w:rPr>
          <w:ins w:id="396" w:author="Chromíková, Katarína" w:date="2020-12-10T16:41:00Z"/>
          <w:rFonts w:asciiTheme="minorHAnsi" w:hAnsiTheme="minorHAnsi" w:cs="Calibri"/>
          <w:color w:val="000000"/>
          <w:sz w:val="20"/>
          <w:szCs w:val="20"/>
          <w:lang w:eastAsia="sk-SK"/>
        </w:rPr>
      </w:pPr>
      <w:ins w:id="397" w:author="Chromíková, Katarína" w:date="2020-12-10T16:41:00Z">
        <w:r w:rsidRPr="00B30AD2">
          <w:rPr>
            <w:rFonts w:asciiTheme="minorHAnsi" w:hAnsiTheme="minorHAnsi" w:cs="Calibri"/>
            <w:color w:val="000000"/>
            <w:sz w:val="20"/>
            <w:szCs w:val="20"/>
            <w:lang w:eastAsia="sk-SK"/>
          </w:rPr>
          <w:t>návrh výzvy na predkladanie ponúk (pri podlimitnej zákazke bez využitia elektronického trhoviska na stavebné práce),</w:t>
        </w:r>
      </w:ins>
    </w:p>
    <w:p w14:paraId="002FB413" w14:textId="77777777" w:rsidR="00B30AD2" w:rsidRPr="00B30AD2" w:rsidRDefault="00B30AD2" w:rsidP="007F59C5">
      <w:pPr>
        <w:numPr>
          <w:ilvl w:val="0"/>
          <w:numId w:val="51"/>
        </w:numPr>
        <w:spacing w:before="120" w:after="120" w:line="240" w:lineRule="auto"/>
        <w:ind w:left="1134"/>
        <w:jc w:val="both"/>
        <w:rPr>
          <w:ins w:id="398" w:author="Chromíková, Katarína" w:date="2020-12-10T16:41:00Z"/>
          <w:rFonts w:asciiTheme="minorHAnsi" w:hAnsiTheme="minorHAnsi" w:cs="Calibri"/>
          <w:color w:val="000000"/>
          <w:sz w:val="20"/>
          <w:szCs w:val="20"/>
          <w:lang w:eastAsia="sk-SK"/>
        </w:rPr>
      </w:pPr>
      <w:ins w:id="399" w:author="Chromíková, Katarína" w:date="2020-12-10T16:41:00Z">
        <w:r w:rsidRPr="00B30AD2">
          <w:rPr>
            <w:rFonts w:asciiTheme="minorHAnsi" w:hAnsiTheme="minorHAnsi" w:cs="Calibri"/>
            <w:color w:val="000000"/>
            <w:sz w:val="20"/>
            <w:szCs w:val="20"/>
            <w:lang w:eastAsia="sk-SK"/>
          </w:rPr>
          <w:t>návrh oznámenia o zámere uzavrieť zmluvu (pri priamom rokovacom konaní),</w:t>
        </w:r>
      </w:ins>
    </w:p>
    <w:p w14:paraId="411BF878" w14:textId="77777777" w:rsidR="00B30AD2" w:rsidRPr="00B30AD2" w:rsidRDefault="00B30AD2" w:rsidP="007F59C5">
      <w:pPr>
        <w:numPr>
          <w:ilvl w:val="0"/>
          <w:numId w:val="51"/>
        </w:numPr>
        <w:spacing w:before="120" w:after="120" w:line="240" w:lineRule="auto"/>
        <w:ind w:left="1134"/>
        <w:jc w:val="both"/>
        <w:rPr>
          <w:ins w:id="400" w:author="Chromíková, Katarína" w:date="2020-12-10T16:41:00Z"/>
          <w:rFonts w:asciiTheme="minorHAnsi" w:hAnsiTheme="minorHAnsi" w:cs="Calibri"/>
          <w:color w:val="000000"/>
          <w:sz w:val="20"/>
          <w:szCs w:val="20"/>
          <w:lang w:eastAsia="sk-SK"/>
        </w:rPr>
      </w:pPr>
      <w:ins w:id="401" w:author="Chromíková, Katarína" w:date="2020-12-10T16:41:00Z">
        <w:r w:rsidRPr="00B30AD2">
          <w:rPr>
            <w:rFonts w:asciiTheme="minorHAnsi" w:hAnsiTheme="minorHAnsi" w:cs="Calibri"/>
            <w:color w:val="000000"/>
            <w:sz w:val="20"/>
            <w:szCs w:val="20"/>
            <w:lang w:eastAsia="sk-SK"/>
          </w:rPr>
          <w:t>odôvodnenie použitia priameho rokovacieho konania,</w:t>
        </w:r>
      </w:ins>
    </w:p>
    <w:p w14:paraId="6917FCF1" w14:textId="77777777" w:rsidR="00B30AD2" w:rsidRPr="00B30AD2" w:rsidRDefault="00B30AD2" w:rsidP="007F59C5">
      <w:pPr>
        <w:numPr>
          <w:ilvl w:val="0"/>
          <w:numId w:val="51"/>
        </w:numPr>
        <w:spacing w:before="120" w:after="120" w:line="240" w:lineRule="auto"/>
        <w:ind w:left="1134"/>
        <w:jc w:val="both"/>
        <w:rPr>
          <w:ins w:id="402" w:author="Chromíková, Katarína" w:date="2020-12-10T16:41:00Z"/>
          <w:rFonts w:asciiTheme="minorHAnsi" w:hAnsiTheme="minorHAnsi" w:cs="Calibri"/>
          <w:color w:val="000000"/>
          <w:sz w:val="20"/>
          <w:szCs w:val="20"/>
          <w:lang w:eastAsia="sk-SK"/>
        </w:rPr>
      </w:pPr>
      <w:ins w:id="403" w:author="Chromíková, Katarína" w:date="2020-12-10T16:41:00Z">
        <w:r w:rsidRPr="00B30AD2">
          <w:rPr>
            <w:rFonts w:asciiTheme="minorHAnsi" w:hAnsiTheme="minorHAnsi" w:cs="Calibri"/>
            <w:color w:val="000000"/>
            <w:sz w:val="20"/>
            <w:szCs w:val="20"/>
            <w:lang w:eastAsia="sk-SK"/>
          </w:rPr>
          <w:t>návrh súťažných podkladov,</w:t>
        </w:r>
      </w:ins>
    </w:p>
    <w:p w14:paraId="584FA09C" w14:textId="77777777" w:rsidR="00B30AD2" w:rsidRPr="00B30AD2" w:rsidRDefault="00B30AD2" w:rsidP="007F59C5">
      <w:pPr>
        <w:numPr>
          <w:ilvl w:val="0"/>
          <w:numId w:val="51"/>
        </w:numPr>
        <w:spacing w:before="120" w:after="120" w:line="240" w:lineRule="auto"/>
        <w:ind w:left="1134"/>
        <w:jc w:val="both"/>
        <w:rPr>
          <w:ins w:id="404" w:author="Chromíková, Katarína" w:date="2020-12-10T16:41:00Z"/>
          <w:rFonts w:asciiTheme="minorHAnsi" w:hAnsiTheme="minorHAnsi" w:cs="Calibri"/>
          <w:color w:val="000000"/>
          <w:sz w:val="20"/>
          <w:szCs w:val="20"/>
          <w:lang w:eastAsia="sk-SK"/>
        </w:rPr>
      </w:pPr>
      <w:ins w:id="405" w:author="Chromíková, Katarína" w:date="2020-12-10T16:41:00Z">
        <w:r w:rsidRPr="00B30AD2">
          <w:rPr>
            <w:rFonts w:asciiTheme="minorHAnsi" w:hAnsiTheme="minorHAnsi" w:cs="Calibri"/>
            <w:color w:val="000000"/>
            <w:sz w:val="20"/>
            <w:szCs w:val="20"/>
            <w:lang w:eastAsia="sk-SK"/>
          </w:rPr>
          <w:t>návrh súťažných podmienok (pri súťaži návrhov),</w:t>
        </w:r>
      </w:ins>
    </w:p>
    <w:p w14:paraId="01D17291" w14:textId="77777777" w:rsidR="00B30AD2" w:rsidRPr="00B30AD2" w:rsidRDefault="00B30AD2" w:rsidP="007F59C5">
      <w:pPr>
        <w:numPr>
          <w:ilvl w:val="0"/>
          <w:numId w:val="51"/>
        </w:numPr>
        <w:spacing w:before="120" w:after="120" w:line="240" w:lineRule="auto"/>
        <w:ind w:left="1134"/>
        <w:jc w:val="both"/>
        <w:rPr>
          <w:ins w:id="406" w:author="Chromíková, Katarína" w:date="2020-12-10T16:41:00Z"/>
          <w:rFonts w:asciiTheme="minorHAnsi" w:hAnsiTheme="minorHAnsi" w:cs="Calibri"/>
          <w:color w:val="000000"/>
          <w:sz w:val="20"/>
          <w:szCs w:val="20"/>
          <w:lang w:eastAsia="sk-SK"/>
        </w:rPr>
      </w:pPr>
      <w:ins w:id="407" w:author="Chromíková, Katarína" w:date="2020-12-10T16:41:00Z">
        <w:r w:rsidRPr="00B30AD2">
          <w:rPr>
            <w:rFonts w:asciiTheme="minorHAnsi" w:hAnsiTheme="minorHAnsi" w:cs="Calibri"/>
            <w:color w:val="000000"/>
            <w:sz w:val="20"/>
            <w:szCs w:val="20"/>
            <w:lang w:eastAsia="sk-SK"/>
          </w:rPr>
          <w:t>odôvodnenie použitia súťažného dialógu,</w:t>
        </w:r>
      </w:ins>
    </w:p>
    <w:p w14:paraId="5B24DBBF" w14:textId="77777777" w:rsidR="00B30AD2" w:rsidRPr="00B30AD2" w:rsidRDefault="00B30AD2" w:rsidP="007F59C5">
      <w:pPr>
        <w:numPr>
          <w:ilvl w:val="0"/>
          <w:numId w:val="51"/>
        </w:numPr>
        <w:spacing w:before="120" w:after="120" w:line="240" w:lineRule="auto"/>
        <w:ind w:left="1134"/>
        <w:jc w:val="both"/>
        <w:rPr>
          <w:ins w:id="408" w:author="Chromíková, Katarína" w:date="2020-12-10T16:41:00Z"/>
          <w:rFonts w:asciiTheme="minorHAnsi" w:hAnsiTheme="minorHAnsi" w:cs="Calibri"/>
          <w:color w:val="000000"/>
          <w:sz w:val="20"/>
          <w:szCs w:val="20"/>
          <w:lang w:eastAsia="sk-SK"/>
        </w:rPr>
      </w:pPr>
      <w:ins w:id="409" w:author="Chromíková, Katarína" w:date="2020-12-10T16:41:00Z">
        <w:r w:rsidRPr="00B30AD2">
          <w:rPr>
            <w:rFonts w:asciiTheme="minorHAnsi" w:hAnsiTheme="minorHAnsi" w:cs="Calibri"/>
            <w:color w:val="000000"/>
            <w:sz w:val="20"/>
            <w:szCs w:val="20"/>
            <w:lang w:eastAsia="sk-SK"/>
          </w:rPr>
          <w:t>návrh výzvy na účasť v súťažnom dialógu,</w:t>
        </w:r>
      </w:ins>
    </w:p>
    <w:p w14:paraId="300F1BA3" w14:textId="77777777" w:rsidR="00B30AD2" w:rsidRPr="00B30AD2" w:rsidRDefault="00B30AD2" w:rsidP="007F59C5">
      <w:pPr>
        <w:numPr>
          <w:ilvl w:val="0"/>
          <w:numId w:val="51"/>
        </w:numPr>
        <w:spacing w:before="120" w:after="120" w:line="240" w:lineRule="auto"/>
        <w:ind w:left="1134"/>
        <w:jc w:val="both"/>
        <w:rPr>
          <w:ins w:id="410" w:author="Chromíková, Katarína" w:date="2020-12-10T16:41:00Z"/>
          <w:rFonts w:asciiTheme="minorHAnsi" w:hAnsiTheme="minorHAnsi" w:cs="Calibri"/>
          <w:color w:val="000000"/>
          <w:sz w:val="20"/>
          <w:szCs w:val="20"/>
          <w:lang w:eastAsia="sk-SK"/>
        </w:rPr>
      </w:pPr>
      <w:ins w:id="411" w:author="Chromíková, Katarína" w:date="2020-12-10T16:41:00Z">
        <w:r w:rsidRPr="00B30AD2">
          <w:rPr>
            <w:rFonts w:asciiTheme="minorHAnsi" w:hAnsiTheme="minorHAnsi" w:cs="Calibri"/>
            <w:color w:val="000000"/>
            <w:sz w:val="20"/>
            <w:szCs w:val="20"/>
            <w:lang w:eastAsia="sk-SK"/>
          </w:rPr>
          <w:t>návrh informatívneho dokumentu (pri súťažnom dialógu),</w:t>
        </w:r>
      </w:ins>
    </w:p>
    <w:p w14:paraId="4EA40040" w14:textId="02E957D9" w:rsidR="00B30AD2" w:rsidRDefault="00B30AD2" w:rsidP="00946184">
      <w:pPr>
        <w:pStyle w:val="Odsekzoznamu"/>
        <w:numPr>
          <w:ilvl w:val="0"/>
          <w:numId w:val="22"/>
        </w:numPr>
        <w:spacing w:before="120" w:after="60" w:line="276" w:lineRule="auto"/>
        <w:ind w:left="426"/>
        <w:contextualSpacing w:val="0"/>
        <w:jc w:val="both"/>
        <w:rPr>
          <w:ins w:id="412" w:author="Chromíková, Katarína" w:date="2020-12-10T16:45:00Z"/>
          <w:rFonts w:asciiTheme="minorHAnsi" w:hAnsiTheme="minorHAnsi" w:cs="Calibri"/>
          <w:color w:val="000000"/>
          <w:sz w:val="20"/>
          <w:szCs w:val="20"/>
        </w:rPr>
      </w:pPr>
      <w:ins w:id="413" w:author="Chromíková, Katarína" w:date="2020-12-10T16:45:00Z">
        <w:r>
          <w:rPr>
            <w:rFonts w:asciiTheme="minorHAnsi" w:hAnsiTheme="minorHAnsi" w:cs="Calibri"/>
            <w:color w:val="000000"/>
            <w:sz w:val="20"/>
            <w:szCs w:val="20"/>
          </w:rPr>
          <w:t>R</w:t>
        </w:r>
        <w:r w:rsidRPr="00B30AD2">
          <w:rPr>
            <w:rFonts w:asciiTheme="minorHAnsi" w:hAnsiTheme="minorHAnsi" w:cs="Calibri"/>
            <w:color w:val="000000"/>
            <w:sz w:val="20"/>
            <w:szCs w:val="20"/>
          </w:rPr>
          <w:t>O vykoná prvú ex ante kontrolu v lehote do 15 pracovných dní od doručenia žiadosti o výkon kontroly dokumentácie VO</w:t>
        </w:r>
        <w:r>
          <w:rPr>
            <w:rFonts w:asciiTheme="minorHAnsi" w:hAnsiTheme="minorHAnsi" w:cs="Calibri"/>
            <w:color w:val="000000"/>
            <w:sz w:val="20"/>
            <w:szCs w:val="20"/>
          </w:rPr>
          <w:t>. R</w:t>
        </w:r>
        <w:r w:rsidRPr="00B30AD2">
          <w:rPr>
            <w:rFonts w:asciiTheme="minorHAnsi" w:hAnsiTheme="minorHAnsi" w:cs="Calibri"/>
            <w:color w:val="000000"/>
            <w:sz w:val="20"/>
            <w:szCs w:val="20"/>
          </w:rPr>
          <w:t xml:space="preserve">O môže zaslať </w:t>
        </w:r>
      </w:ins>
      <w:ins w:id="414" w:author="uzivatel" w:date="2020-12-17T14:58:00Z">
        <w:r w:rsidR="00805169">
          <w:rPr>
            <w:rFonts w:asciiTheme="minorHAnsi" w:hAnsiTheme="minorHAnsi" w:cs="Calibri"/>
            <w:sz w:val="20"/>
            <w:szCs w:val="20"/>
          </w:rPr>
          <w:t>žiadateľ</w:t>
        </w:r>
        <w:r w:rsidR="00805169">
          <w:rPr>
            <w:rFonts w:asciiTheme="minorHAnsi" w:hAnsiTheme="minorHAnsi" w:cs="Calibri"/>
            <w:sz w:val="20"/>
            <w:szCs w:val="20"/>
          </w:rPr>
          <w:t>ovi</w:t>
        </w:r>
        <w:r w:rsidR="00805169">
          <w:rPr>
            <w:rFonts w:asciiTheme="minorHAnsi" w:hAnsiTheme="minorHAnsi" w:cs="Calibri"/>
            <w:sz w:val="20"/>
            <w:szCs w:val="20"/>
          </w:rPr>
          <w:t>/</w:t>
        </w:r>
      </w:ins>
      <w:ins w:id="415" w:author="Chromíková, Katarína" w:date="2020-12-10T16:45:00Z">
        <w:r w:rsidRPr="00B30AD2">
          <w:rPr>
            <w:rFonts w:asciiTheme="minorHAnsi" w:hAnsiTheme="minorHAnsi" w:cs="Calibri"/>
            <w:color w:val="000000"/>
            <w:sz w:val="20"/>
            <w:szCs w:val="20"/>
          </w:rPr>
          <w:t xml:space="preserve">prijímateľovi prostredníctvom e-mailu žiadosť o vysvetlenie alebo doplnenie dokumentácie, v ktorej určí lehotu minimálne 5 pracovných dní a maximálne 10 pracovných dní </w:t>
        </w:r>
        <w:r w:rsidRPr="00B30AD2">
          <w:rPr>
            <w:rFonts w:asciiTheme="minorHAnsi" w:hAnsiTheme="minorHAnsi" w:cs="Calibri"/>
            <w:color w:val="000000"/>
            <w:sz w:val="20"/>
            <w:szCs w:val="20"/>
          </w:rPr>
          <w:lastRenderedPageBreak/>
          <w:t xml:space="preserve">na zaslanie tohto vysvetlenia, doplnenia alebo úpravy. Ak v návrhu správy z kontroly </w:t>
        </w:r>
        <w:r>
          <w:rPr>
            <w:rFonts w:asciiTheme="minorHAnsi" w:hAnsiTheme="minorHAnsi" w:cs="Calibri"/>
            <w:color w:val="000000"/>
            <w:sz w:val="20"/>
            <w:szCs w:val="20"/>
          </w:rPr>
          <w:t>uvedie R</w:t>
        </w:r>
        <w:r w:rsidRPr="00B30AD2">
          <w:rPr>
            <w:rFonts w:asciiTheme="minorHAnsi" w:hAnsiTheme="minorHAnsi" w:cs="Calibri"/>
            <w:color w:val="000000"/>
            <w:sz w:val="20"/>
            <w:szCs w:val="20"/>
          </w:rPr>
          <w:t xml:space="preserve">O nedostatky, ktoré identifikoval pri výkone prvej ex ante kontroly a odporúčania na odstránenie zistených nedostatkov, zároveň poskytne </w:t>
        </w:r>
      </w:ins>
      <w:ins w:id="416" w:author="uzivatel" w:date="2020-12-17T14:58:00Z">
        <w:r w:rsidR="00805169">
          <w:rPr>
            <w:rFonts w:asciiTheme="minorHAnsi" w:hAnsiTheme="minorHAnsi" w:cs="Calibri"/>
            <w:sz w:val="20"/>
            <w:szCs w:val="20"/>
          </w:rPr>
          <w:t>žiadateľ</w:t>
        </w:r>
      </w:ins>
      <w:ins w:id="417" w:author="uzivatel" w:date="2020-12-17T14:59:00Z">
        <w:r w:rsidR="00805169">
          <w:rPr>
            <w:rFonts w:asciiTheme="minorHAnsi" w:hAnsiTheme="minorHAnsi" w:cs="Calibri"/>
            <w:sz w:val="20"/>
            <w:szCs w:val="20"/>
          </w:rPr>
          <w:t>ovi</w:t>
        </w:r>
      </w:ins>
      <w:ins w:id="418" w:author="uzivatel" w:date="2020-12-17T14:58:00Z">
        <w:r w:rsidR="00805169">
          <w:rPr>
            <w:rFonts w:asciiTheme="minorHAnsi" w:hAnsiTheme="minorHAnsi" w:cs="Calibri"/>
            <w:sz w:val="20"/>
            <w:szCs w:val="20"/>
          </w:rPr>
          <w:t>/</w:t>
        </w:r>
      </w:ins>
      <w:ins w:id="419" w:author="Chromíková, Katarína" w:date="2020-12-10T16:45:00Z">
        <w:r w:rsidRPr="00B30AD2">
          <w:rPr>
            <w:rFonts w:asciiTheme="minorHAnsi" w:hAnsiTheme="minorHAnsi" w:cs="Calibri"/>
            <w:color w:val="000000"/>
            <w:sz w:val="20"/>
            <w:szCs w:val="20"/>
          </w:rPr>
          <w:t xml:space="preserve">prijímateľovi lehotu minimálne 5 pracovných dní na podanie námietok. V prípade, že </w:t>
        </w:r>
      </w:ins>
      <w:ins w:id="420" w:author="uzivatel" w:date="2020-12-17T14:59:00Z">
        <w:r w:rsidR="00805169">
          <w:rPr>
            <w:rFonts w:asciiTheme="minorHAnsi" w:hAnsiTheme="minorHAnsi" w:cs="Calibri"/>
            <w:sz w:val="20"/>
            <w:szCs w:val="20"/>
          </w:rPr>
          <w:t>žiadateľ/</w:t>
        </w:r>
      </w:ins>
      <w:ins w:id="421" w:author="Chromíková, Katarína" w:date="2020-12-10T16:45:00Z">
        <w:r w:rsidRPr="00B30AD2">
          <w:rPr>
            <w:rFonts w:asciiTheme="minorHAnsi" w:hAnsiTheme="minorHAnsi" w:cs="Calibri"/>
            <w:color w:val="000000"/>
            <w:sz w:val="20"/>
            <w:szCs w:val="20"/>
          </w:rPr>
          <w:t>prijímateľ za</w:t>
        </w:r>
        <w:r>
          <w:rPr>
            <w:rFonts w:asciiTheme="minorHAnsi" w:hAnsiTheme="minorHAnsi" w:cs="Calibri"/>
            <w:color w:val="000000"/>
            <w:sz w:val="20"/>
            <w:szCs w:val="20"/>
          </w:rPr>
          <w:t>šle v určenej lehote námietky, R</w:t>
        </w:r>
        <w:r w:rsidRPr="00B30AD2">
          <w:rPr>
            <w:rFonts w:asciiTheme="minorHAnsi" w:hAnsiTheme="minorHAnsi" w:cs="Calibri"/>
            <w:color w:val="000000"/>
            <w:sz w:val="20"/>
            <w:szCs w:val="20"/>
          </w:rPr>
          <w:t xml:space="preserve">O ich vyhodnotí a v prípade ich úplnej alebo čiastočnej opodstatnenosti zohľadní v správe z kontroly. V prípade, že námietky </w:t>
        </w:r>
      </w:ins>
      <w:ins w:id="422" w:author="uzivatel" w:date="2020-12-17T14:59:00Z">
        <w:r w:rsidR="00805169">
          <w:rPr>
            <w:rFonts w:asciiTheme="minorHAnsi" w:hAnsiTheme="minorHAnsi" w:cs="Calibri"/>
            <w:sz w:val="20"/>
            <w:szCs w:val="20"/>
          </w:rPr>
          <w:t>žiadateľ</w:t>
        </w:r>
        <w:r w:rsidR="00805169">
          <w:rPr>
            <w:rFonts w:asciiTheme="minorHAnsi" w:hAnsiTheme="minorHAnsi" w:cs="Calibri"/>
            <w:sz w:val="20"/>
            <w:szCs w:val="20"/>
          </w:rPr>
          <w:t>a</w:t>
        </w:r>
        <w:r w:rsidR="00805169">
          <w:rPr>
            <w:rFonts w:asciiTheme="minorHAnsi" w:hAnsiTheme="minorHAnsi" w:cs="Calibri"/>
            <w:sz w:val="20"/>
            <w:szCs w:val="20"/>
          </w:rPr>
          <w:t>/</w:t>
        </w:r>
      </w:ins>
      <w:ins w:id="423" w:author="Chromíková, Katarína" w:date="2020-12-10T16:45:00Z">
        <w:r w:rsidRPr="00B30AD2">
          <w:rPr>
            <w:rFonts w:asciiTheme="minorHAnsi" w:hAnsiTheme="minorHAnsi" w:cs="Calibri"/>
            <w:color w:val="000000"/>
            <w:sz w:val="20"/>
            <w:szCs w:val="20"/>
          </w:rPr>
          <w:t>prijímateľa sú neopodstatnené, neboli podané alebo bo</w:t>
        </w:r>
        <w:r>
          <w:rPr>
            <w:rFonts w:asciiTheme="minorHAnsi" w:hAnsiTheme="minorHAnsi" w:cs="Calibri"/>
            <w:color w:val="000000"/>
            <w:sz w:val="20"/>
            <w:szCs w:val="20"/>
          </w:rPr>
          <w:t>li podané po lehote, vypracuje R</w:t>
        </w:r>
        <w:r w:rsidRPr="00B30AD2">
          <w:rPr>
            <w:rFonts w:asciiTheme="minorHAnsi" w:hAnsiTheme="minorHAnsi" w:cs="Calibri"/>
            <w:color w:val="000000"/>
            <w:sz w:val="20"/>
            <w:szCs w:val="20"/>
          </w:rPr>
          <w:t xml:space="preserve">O správu z kontroly, v rámci ktorej uvedie neopodstatnené námietky spolu s dôvodom ich neopodstatnenosti. Správa z kontroly zároveň obsahuje odporúčania na odstránenie zistených nedostatkov, ktoré je </w:t>
        </w:r>
      </w:ins>
      <w:ins w:id="424" w:author="uzivatel" w:date="2020-12-17T14:59:00Z">
        <w:r w:rsidR="00805169">
          <w:rPr>
            <w:rFonts w:asciiTheme="minorHAnsi" w:hAnsiTheme="minorHAnsi" w:cs="Calibri"/>
            <w:sz w:val="20"/>
            <w:szCs w:val="20"/>
          </w:rPr>
          <w:t>žiadateľ/</w:t>
        </w:r>
      </w:ins>
      <w:ins w:id="425" w:author="Chromíková, Katarína" w:date="2020-12-10T16:45:00Z">
        <w:r w:rsidRPr="00B30AD2">
          <w:rPr>
            <w:rFonts w:asciiTheme="minorHAnsi" w:hAnsiTheme="minorHAnsi" w:cs="Calibri"/>
            <w:color w:val="000000"/>
            <w:sz w:val="20"/>
            <w:szCs w:val="20"/>
          </w:rPr>
          <w:t>prijímateľ povinný v stanovenej lehote (minimálne 5 pracovných dní a maximálne 10 pracovných dní) odstrániť a zaslať na SO takto upravenú dokumentáciu.</w:t>
        </w:r>
        <w:r>
          <w:rPr>
            <w:rFonts w:asciiTheme="minorHAnsi" w:hAnsiTheme="minorHAnsi" w:cs="Calibri"/>
            <w:color w:val="000000"/>
            <w:sz w:val="20"/>
            <w:szCs w:val="20"/>
          </w:rPr>
          <w:t xml:space="preserve"> R</w:t>
        </w:r>
        <w:r w:rsidRPr="00B30AD2">
          <w:rPr>
            <w:rFonts w:asciiTheme="minorHAnsi" w:hAnsiTheme="minorHAnsi" w:cs="Calibri"/>
            <w:color w:val="000000"/>
            <w:sz w:val="20"/>
            <w:szCs w:val="20"/>
          </w:rPr>
          <w:t>O je povinný vydať správu z kontroly v lehote 5 pracovných dní odo dňa podania námietok, resp. márneho uplynutia lehoty na podanie námietok.</w:t>
        </w:r>
      </w:ins>
    </w:p>
    <w:p w14:paraId="04AA6E65" w14:textId="2E9A078D" w:rsidR="00B30AD2" w:rsidRPr="00B30AD2" w:rsidDel="00805169" w:rsidRDefault="00B30AD2" w:rsidP="00946184">
      <w:pPr>
        <w:pStyle w:val="Odsekzoznamu"/>
        <w:spacing w:before="120" w:after="60" w:line="276" w:lineRule="auto"/>
        <w:contextualSpacing w:val="0"/>
        <w:jc w:val="both"/>
        <w:rPr>
          <w:ins w:id="426" w:author="Chromíková, Katarína" w:date="2020-12-10T16:45:00Z"/>
          <w:del w:id="427" w:author="uzivatel" w:date="2020-12-17T14:50:00Z"/>
          <w:rFonts w:asciiTheme="minorHAnsi" w:hAnsiTheme="minorHAnsi" w:cs="Calibri"/>
          <w:color w:val="000000"/>
          <w:sz w:val="20"/>
          <w:szCs w:val="20"/>
        </w:rPr>
      </w:pPr>
    </w:p>
    <w:p w14:paraId="1959D5B0" w14:textId="2A379900" w:rsidR="007C686D" w:rsidRDefault="00B30AD2" w:rsidP="00946184">
      <w:pPr>
        <w:pStyle w:val="Odsekzoznamu"/>
        <w:numPr>
          <w:ilvl w:val="0"/>
          <w:numId w:val="22"/>
        </w:numPr>
        <w:spacing w:before="120" w:after="60" w:line="276" w:lineRule="auto"/>
        <w:ind w:left="426"/>
        <w:contextualSpacing w:val="0"/>
        <w:jc w:val="both"/>
        <w:rPr>
          <w:ins w:id="428" w:author="Chromíková, Katarína" w:date="2020-12-10T16:50:00Z"/>
          <w:rFonts w:asciiTheme="minorHAnsi" w:hAnsiTheme="minorHAnsi" w:cs="Calibri"/>
          <w:color w:val="000000"/>
          <w:sz w:val="20"/>
          <w:szCs w:val="20"/>
        </w:rPr>
      </w:pPr>
      <w:ins w:id="429" w:author="Chromíková, Katarína" w:date="2020-12-10T16:45:00Z">
        <w:r>
          <w:rPr>
            <w:rFonts w:asciiTheme="minorHAnsi" w:hAnsiTheme="minorHAnsi" w:cs="Calibri"/>
            <w:color w:val="000000"/>
            <w:sz w:val="20"/>
            <w:szCs w:val="20"/>
          </w:rPr>
          <w:t>Ak R</w:t>
        </w:r>
        <w:r w:rsidRPr="00B30AD2">
          <w:rPr>
            <w:rFonts w:asciiTheme="minorHAnsi" w:hAnsiTheme="minorHAnsi" w:cs="Calibri"/>
            <w:color w:val="000000"/>
            <w:sz w:val="20"/>
            <w:szCs w:val="20"/>
          </w:rPr>
          <w:t xml:space="preserve">O neidentifikuje pri výkone prvej ex ante kontroly nedostatky, vypracuje správu z kontroly, v ktorej konštatuje, že predmetné VO môže </w:t>
        </w:r>
      </w:ins>
      <w:ins w:id="430" w:author="uzivatel" w:date="2020-12-17T14:59:00Z">
        <w:r w:rsidR="00805169">
          <w:rPr>
            <w:rFonts w:asciiTheme="minorHAnsi" w:hAnsiTheme="minorHAnsi" w:cs="Calibri"/>
            <w:sz w:val="20"/>
            <w:szCs w:val="20"/>
          </w:rPr>
          <w:t>žiadateľ/</w:t>
        </w:r>
      </w:ins>
      <w:ins w:id="431" w:author="Chromíková, Katarína" w:date="2020-12-10T16:45:00Z">
        <w:r w:rsidRPr="00B30AD2">
          <w:rPr>
            <w:rFonts w:asciiTheme="minorHAnsi" w:hAnsiTheme="minorHAnsi" w:cs="Calibri"/>
            <w:color w:val="000000"/>
            <w:sz w:val="20"/>
            <w:szCs w:val="20"/>
          </w:rPr>
          <w:t xml:space="preserve">prijímateľ vyhlásiť. Pokiaľ </w:t>
        </w:r>
      </w:ins>
      <w:ins w:id="432" w:author="uzivatel" w:date="2020-12-17T14:59:00Z">
        <w:r w:rsidR="00805169">
          <w:rPr>
            <w:rFonts w:asciiTheme="minorHAnsi" w:hAnsiTheme="minorHAnsi" w:cs="Calibri"/>
            <w:sz w:val="20"/>
            <w:szCs w:val="20"/>
          </w:rPr>
          <w:t>žiadateľ/</w:t>
        </w:r>
      </w:ins>
      <w:ins w:id="433" w:author="Chromíková, Katarína" w:date="2020-12-10T16:45:00Z">
        <w:r w:rsidRPr="00B30AD2">
          <w:rPr>
            <w:rFonts w:asciiTheme="minorHAnsi" w:hAnsiTheme="minorHAnsi" w:cs="Calibri"/>
            <w:color w:val="000000"/>
            <w:sz w:val="20"/>
            <w:szCs w:val="20"/>
          </w:rPr>
          <w:t xml:space="preserve">prijímateľ vyhlási VO v rozpore s požiadavkami </w:t>
        </w:r>
        <w:r>
          <w:rPr>
            <w:rFonts w:asciiTheme="minorHAnsi" w:hAnsiTheme="minorHAnsi" w:cs="Calibri"/>
            <w:color w:val="000000"/>
            <w:sz w:val="20"/>
            <w:szCs w:val="20"/>
          </w:rPr>
          <w:t>R</w:t>
        </w:r>
        <w:r w:rsidRPr="00B30AD2">
          <w:rPr>
            <w:rFonts w:asciiTheme="minorHAnsi" w:hAnsiTheme="minorHAnsi" w:cs="Calibri"/>
            <w:color w:val="000000"/>
            <w:sz w:val="20"/>
            <w:szCs w:val="20"/>
          </w:rPr>
          <w:t xml:space="preserve">O vyplývajúcimi z výsledkov prvej ex ante kontroly a v rámci druhej ex ante kontroly (ak relevantné) alebo ex post kontroly </w:t>
        </w:r>
        <w:r>
          <w:rPr>
            <w:rFonts w:asciiTheme="minorHAnsi" w:hAnsiTheme="minorHAnsi" w:cs="Calibri"/>
            <w:color w:val="000000"/>
            <w:sz w:val="20"/>
            <w:szCs w:val="20"/>
          </w:rPr>
          <w:t>R</w:t>
        </w:r>
        <w:r w:rsidRPr="00B30AD2">
          <w:rPr>
            <w:rFonts w:asciiTheme="minorHAnsi" w:hAnsiTheme="minorHAnsi" w:cs="Calibri"/>
            <w:color w:val="000000"/>
            <w:sz w:val="20"/>
            <w:szCs w:val="20"/>
          </w:rPr>
          <w:t xml:space="preserve">O zistí pochybenia pri VO, ktoré mali alebo mohli mať vplyv na výsledok VO, súvisiace s týmto rozporom, určí </w:t>
        </w:r>
        <w:r>
          <w:rPr>
            <w:rFonts w:asciiTheme="minorHAnsi" w:hAnsiTheme="minorHAnsi" w:cs="Calibri"/>
            <w:color w:val="000000"/>
            <w:sz w:val="20"/>
            <w:szCs w:val="20"/>
          </w:rPr>
          <w:t>R</w:t>
        </w:r>
        <w:r w:rsidRPr="00B30AD2">
          <w:rPr>
            <w:rFonts w:asciiTheme="minorHAnsi" w:hAnsiTheme="minorHAnsi" w:cs="Calibri"/>
            <w:color w:val="000000"/>
            <w:sz w:val="20"/>
            <w:szCs w:val="20"/>
          </w:rPr>
          <w:t xml:space="preserve">O zodpovedajúcu výšku ex ante finančnej opravy alebo nepripustí výdavky do financovania v plnom rozsahu. </w:t>
        </w:r>
      </w:ins>
    </w:p>
    <w:p w14:paraId="26676EDF" w14:textId="6090D075" w:rsidR="007C686D" w:rsidRPr="007C686D" w:rsidDel="00805169" w:rsidRDefault="007C686D" w:rsidP="00946184">
      <w:pPr>
        <w:spacing w:before="120" w:after="60"/>
        <w:jc w:val="both"/>
        <w:rPr>
          <w:ins w:id="434" w:author="Chromíková, Katarína" w:date="2020-12-10T16:46:00Z"/>
          <w:del w:id="435" w:author="uzivatel" w:date="2020-12-17T14:50:00Z"/>
          <w:rFonts w:asciiTheme="minorHAnsi" w:hAnsiTheme="minorHAnsi" w:cs="Calibri"/>
          <w:color w:val="000000"/>
          <w:sz w:val="20"/>
          <w:szCs w:val="20"/>
        </w:rPr>
      </w:pPr>
    </w:p>
    <w:p w14:paraId="691521BF" w14:textId="2FAFBF85" w:rsidR="00B30AD2" w:rsidRDefault="00B30AD2" w:rsidP="00946184">
      <w:pPr>
        <w:pStyle w:val="Odsekzoznamu"/>
        <w:numPr>
          <w:ilvl w:val="0"/>
          <w:numId w:val="22"/>
        </w:numPr>
        <w:spacing w:before="120" w:after="60" w:line="276" w:lineRule="auto"/>
        <w:ind w:left="426"/>
        <w:contextualSpacing w:val="0"/>
        <w:jc w:val="both"/>
        <w:rPr>
          <w:ins w:id="436" w:author="Chromíková, Katarína" w:date="2020-12-10T16:56:00Z"/>
          <w:rFonts w:asciiTheme="minorHAnsi" w:hAnsiTheme="minorHAnsi" w:cs="Calibri"/>
          <w:color w:val="000000"/>
          <w:sz w:val="20"/>
          <w:szCs w:val="20"/>
        </w:rPr>
      </w:pPr>
      <w:ins w:id="437" w:author="Chromíková, Katarína" w:date="2020-12-10T16:45:00Z">
        <w:r w:rsidRPr="00B30AD2">
          <w:rPr>
            <w:rFonts w:asciiTheme="minorHAnsi" w:hAnsiTheme="minorHAnsi" w:cs="Calibri"/>
            <w:color w:val="000000"/>
            <w:sz w:val="20"/>
            <w:szCs w:val="20"/>
          </w:rPr>
          <w:t xml:space="preserve">Ak </w:t>
        </w:r>
      </w:ins>
      <w:ins w:id="438" w:author="uzivatel" w:date="2020-12-17T14:59:00Z">
        <w:r w:rsidR="00805169">
          <w:rPr>
            <w:rFonts w:asciiTheme="minorHAnsi" w:hAnsiTheme="minorHAnsi" w:cs="Calibri"/>
            <w:sz w:val="20"/>
            <w:szCs w:val="20"/>
          </w:rPr>
          <w:t>žiadateľ/</w:t>
        </w:r>
      </w:ins>
      <w:ins w:id="439" w:author="Chromíková, Katarína" w:date="2020-12-10T16:45:00Z">
        <w:r w:rsidRPr="00B30AD2">
          <w:rPr>
            <w:rFonts w:asciiTheme="minorHAnsi" w:hAnsiTheme="minorHAnsi" w:cs="Calibri"/>
            <w:color w:val="000000"/>
            <w:sz w:val="20"/>
            <w:szCs w:val="20"/>
          </w:rPr>
          <w:t xml:space="preserve">prijímateľ po ukončení prvej ex ante kontroly, ale ešte vo fáze pred vyhlásením VO, vykoná podstatné zmeny v dokumentácii k zadávaniu zákazky (zmena v podmienkach účasti, požiadavkách na predmet zákazky, kritériách na vyhodnotenie ponúk, zmluvných podmienkach), </w:t>
        </w:r>
      </w:ins>
      <w:ins w:id="440" w:author="uzivatel" w:date="2020-12-17T14:59:00Z">
        <w:r w:rsidR="00805169">
          <w:rPr>
            <w:rFonts w:asciiTheme="minorHAnsi" w:hAnsiTheme="minorHAnsi" w:cs="Calibri"/>
            <w:sz w:val="20"/>
            <w:szCs w:val="20"/>
          </w:rPr>
          <w:t>žiadateľ/</w:t>
        </w:r>
      </w:ins>
      <w:ins w:id="441" w:author="Chromíková, Katarína" w:date="2020-12-10T16:45:00Z">
        <w:r w:rsidRPr="00B30AD2">
          <w:rPr>
            <w:rFonts w:asciiTheme="minorHAnsi" w:hAnsiTheme="minorHAnsi" w:cs="Calibri"/>
            <w:color w:val="000000"/>
            <w:sz w:val="20"/>
            <w:szCs w:val="20"/>
          </w:rPr>
          <w:t xml:space="preserve">prijímateľ sa môže dobrovoľne rozhodnúť predložiť dokumentáciu na prvú ex ante kontrolu na </w:t>
        </w:r>
        <w:r>
          <w:rPr>
            <w:rFonts w:asciiTheme="minorHAnsi" w:hAnsiTheme="minorHAnsi" w:cs="Calibri"/>
            <w:color w:val="000000"/>
            <w:sz w:val="20"/>
            <w:szCs w:val="20"/>
          </w:rPr>
          <w:t>R</w:t>
        </w:r>
        <w:r w:rsidRPr="00B30AD2">
          <w:rPr>
            <w:rFonts w:asciiTheme="minorHAnsi" w:hAnsiTheme="minorHAnsi" w:cs="Calibri"/>
            <w:color w:val="000000"/>
            <w:sz w:val="20"/>
            <w:szCs w:val="20"/>
          </w:rPr>
          <w:t>O opätovne.</w:t>
        </w:r>
      </w:ins>
    </w:p>
    <w:p w14:paraId="6ABC9A30" w14:textId="6620670A" w:rsidR="007C686D" w:rsidRPr="007C686D" w:rsidDel="00805169" w:rsidRDefault="007C686D" w:rsidP="00946184">
      <w:pPr>
        <w:pStyle w:val="Odsekzoznamu"/>
        <w:spacing w:before="120" w:after="60" w:line="276" w:lineRule="auto"/>
        <w:contextualSpacing w:val="0"/>
        <w:rPr>
          <w:ins w:id="442" w:author="Chromíková, Katarína" w:date="2020-12-10T16:56:00Z"/>
          <w:del w:id="443" w:author="uzivatel" w:date="2020-12-17T14:50:00Z"/>
          <w:rFonts w:asciiTheme="minorHAnsi" w:hAnsiTheme="minorHAnsi" w:cs="Calibri"/>
          <w:color w:val="000000"/>
          <w:sz w:val="20"/>
          <w:szCs w:val="20"/>
        </w:rPr>
      </w:pPr>
    </w:p>
    <w:p w14:paraId="607422AA" w14:textId="77777777" w:rsidR="007C686D" w:rsidRPr="002F3653" w:rsidRDefault="007C686D" w:rsidP="00946184">
      <w:pPr>
        <w:pStyle w:val="Odsekzoznamu"/>
        <w:numPr>
          <w:ilvl w:val="0"/>
          <w:numId w:val="22"/>
        </w:numPr>
        <w:spacing w:before="120" w:after="60" w:line="276" w:lineRule="auto"/>
        <w:ind w:left="450" w:hanging="450"/>
        <w:contextualSpacing w:val="0"/>
        <w:jc w:val="both"/>
        <w:rPr>
          <w:moveTo w:id="444" w:author="Chromíková, Katarína" w:date="2020-12-10T16:56:00Z"/>
          <w:rFonts w:asciiTheme="minorHAnsi" w:hAnsiTheme="minorHAnsi" w:cs="Calibri"/>
          <w:sz w:val="20"/>
          <w:szCs w:val="20"/>
        </w:rPr>
      </w:pPr>
      <w:moveToRangeStart w:id="445" w:author="Chromíková, Katarína" w:date="2020-12-10T16:56:00Z" w:name="move58511820"/>
      <w:moveTo w:id="446" w:author="Chromíková, Katarína" w:date="2020-12-10T16:56:00Z">
        <w:r w:rsidRPr="002F3653">
          <w:rPr>
            <w:rFonts w:asciiTheme="minorHAnsi" w:hAnsiTheme="minorHAnsi" w:cs="Calibri"/>
            <w:color w:val="000000"/>
            <w:sz w:val="20"/>
            <w:szCs w:val="20"/>
          </w:rPr>
          <w:t>Ž</w:t>
        </w:r>
        <w:r w:rsidRPr="002F3653">
          <w:rPr>
            <w:rFonts w:asciiTheme="minorHAnsi" w:hAnsiTheme="minorHAnsi" w:cs="Calibri"/>
            <w:sz w:val="20"/>
            <w:szCs w:val="20"/>
          </w:rPr>
          <w:t xml:space="preserve">iadateľ/Prijímateľ </w:t>
        </w:r>
        <w:r w:rsidRPr="002F3653">
          <w:rPr>
            <w:rFonts w:asciiTheme="minorHAnsi" w:hAnsiTheme="minorHAnsi" w:cs="Calibri"/>
            <w:b/>
            <w:sz w:val="20"/>
            <w:szCs w:val="20"/>
          </w:rPr>
          <w:t>najneskôr 15 pracovných dní</w:t>
        </w:r>
        <w:r w:rsidRPr="002F3653">
          <w:rPr>
            <w:rFonts w:asciiTheme="minorHAnsi" w:hAnsiTheme="minorHAnsi" w:cs="Calibri"/>
            <w:sz w:val="20"/>
            <w:szCs w:val="20"/>
          </w:rPr>
          <w:t xml:space="preserve"> pred lehotou na otváranie ponúk požiada RO</w:t>
        </w:r>
      </w:moveTo>
      <w:ins w:id="447" w:author="Chromíková, Katarína" w:date="2020-12-10T16:56:00Z">
        <w:r>
          <w:rPr>
            <w:rFonts w:asciiTheme="minorHAnsi" w:hAnsiTheme="minorHAnsi" w:cs="Calibri"/>
            <w:sz w:val="20"/>
            <w:szCs w:val="20"/>
          </w:rPr>
          <w:t xml:space="preserve"> (ak RO túto požiadavku uvedie v</w:t>
        </w:r>
      </w:ins>
      <w:ins w:id="448" w:author="Chromíková, Katarína" w:date="2020-12-10T16:57:00Z">
        <w:r>
          <w:rPr>
            <w:rFonts w:asciiTheme="minorHAnsi" w:hAnsiTheme="minorHAnsi" w:cs="Calibri"/>
            <w:sz w:val="20"/>
            <w:szCs w:val="20"/>
          </w:rPr>
          <w:t> </w:t>
        </w:r>
      </w:ins>
      <w:ins w:id="449" w:author="Chromíková, Katarína" w:date="2020-12-10T16:56:00Z">
        <w:r>
          <w:rPr>
            <w:rFonts w:asciiTheme="minorHAnsi" w:hAnsiTheme="minorHAnsi" w:cs="Calibri"/>
            <w:sz w:val="20"/>
            <w:szCs w:val="20"/>
          </w:rPr>
          <w:t xml:space="preserve">správe </w:t>
        </w:r>
      </w:ins>
      <w:ins w:id="450" w:author="Chromíková, Katarína" w:date="2020-12-10T16:57:00Z">
        <w:r>
          <w:rPr>
            <w:rFonts w:asciiTheme="minorHAnsi" w:hAnsiTheme="minorHAnsi" w:cs="Calibri"/>
            <w:sz w:val="20"/>
            <w:szCs w:val="20"/>
          </w:rPr>
          <w:t>z kontroly)</w:t>
        </w:r>
      </w:ins>
      <w:moveTo w:id="451" w:author="Chromíková, Katarína" w:date="2020-12-10T16:56:00Z">
        <w:r w:rsidRPr="002F3653">
          <w:rPr>
            <w:rFonts w:asciiTheme="minorHAnsi" w:hAnsiTheme="minorHAnsi" w:cs="Calibri"/>
            <w:sz w:val="20"/>
            <w:szCs w:val="20"/>
          </w:rPr>
          <w:t xml:space="preserve"> o návrh členov komisie, ktorí budú zastupovať </w:t>
        </w:r>
        <w:r>
          <w:rPr>
            <w:rFonts w:asciiTheme="minorHAnsi" w:hAnsiTheme="minorHAnsi" w:cs="Calibri"/>
            <w:sz w:val="20"/>
            <w:szCs w:val="20"/>
          </w:rPr>
          <w:t>MDV SR</w:t>
        </w:r>
        <w:r w:rsidRPr="002F3653">
          <w:rPr>
            <w:rFonts w:asciiTheme="minorHAnsi" w:hAnsiTheme="minorHAnsi" w:cs="Calibri"/>
            <w:sz w:val="20"/>
            <w:szCs w:val="20"/>
          </w:rPr>
          <w:t>. V prípade zadávania zákaziek na stavebné práce je možné, aby členom komisie bola aj osoba, ktorá bude vykonávať činnosť stavebného dozoru</w:t>
        </w:r>
        <w:r>
          <w:rPr>
            <w:rFonts w:asciiTheme="minorHAnsi" w:hAnsiTheme="minorHAnsi" w:cs="Calibri"/>
            <w:sz w:val="20"/>
            <w:szCs w:val="20"/>
          </w:rPr>
          <w:t>/autorského dozoru</w:t>
        </w:r>
        <w:r w:rsidRPr="002F3653">
          <w:rPr>
            <w:rFonts w:asciiTheme="minorHAnsi" w:hAnsiTheme="minorHAnsi" w:cs="Calibri"/>
            <w:sz w:val="20"/>
            <w:szCs w:val="20"/>
          </w:rPr>
          <w:t xml:space="preserve">, ak je známa. Zástupca RO alebo ním poverená osoba sú oprávnení zúčastniť sa na vyhodnotení ponúk ako člen komisie bez práva hlasovať. Po nominovaní členov do komisie zo strany </w:t>
        </w:r>
        <w:r>
          <w:rPr>
            <w:rFonts w:asciiTheme="minorHAnsi" w:hAnsiTheme="minorHAnsi" w:cs="Calibri"/>
            <w:sz w:val="20"/>
            <w:szCs w:val="20"/>
          </w:rPr>
          <w:t>MDV SR</w:t>
        </w:r>
        <w:r w:rsidRPr="002F3653">
          <w:rPr>
            <w:rFonts w:asciiTheme="minorHAnsi" w:hAnsiTheme="minorHAnsi" w:cs="Calibri"/>
            <w:sz w:val="20"/>
            <w:szCs w:val="20"/>
          </w:rPr>
          <w:t xml:space="preserve"> je žiadateľ/prijímateľ oprávnený menovať komisiu. </w:t>
        </w:r>
      </w:moveTo>
    </w:p>
    <w:moveToRangeEnd w:id="445"/>
    <w:p w14:paraId="6262BDEE" w14:textId="77777777" w:rsidR="00B30AD2" w:rsidDel="00B30AD2" w:rsidRDefault="00B30AD2" w:rsidP="00946184">
      <w:pPr>
        <w:pStyle w:val="Default"/>
        <w:spacing w:before="120" w:after="60" w:line="276" w:lineRule="auto"/>
        <w:jc w:val="both"/>
        <w:rPr>
          <w:del w:id="452" w:author="Chromíková, Katarína" w:date="2020-12-10T16:44:00Z"/>
          <w:rFonts w:ascii="Calibri" w:hAnsi="Calibri" w:cs="Calibri"/>
          <w:sz w:val="20"/>
          <w:szCs w:val="20"/>
        </w:rPr>
      </w:pPr>
    </w:p>
    <w:p w14:paraId="011D3C11" w14:textId="77777777" w:rsidR="007433F5" w:rsidRPr="00C37D76" w:rsidDel="00B30AD2" w:rsidRDefault="00131ED4" w:rsidP="00946184">
      <w:pPr>
        <w:pStyle w:val="Default"/>
        <w:spacing w:before="120" w:after="60" w:line="276" w:lineRule="auto"/>
        <w:jc w:val="both"/>
        <w:rPr>
          <w:del w:id="453" w:author="Chromíková, Katarína" w:date="2020-12-10T16:48:00Z"/>
          <w:rFonts w:ascii="Calibri" w:hAnsi="Calibri" w:cs="Calibri"/>
          <w:sz w:val="20"/>
          <w:szCs w:val="20"/>
        </w:rPr>
      </w:pPr>
      <w:del w:id="454" w:author="Chromíková, Katarína" w:date="2020-12-10T16:48:00Z">
        <w:r w:rsidRPr="002F3653" w:rsidDel="00B30AD2">
          <w:rPr>
            <w:rFonts w:ascii="Calibri" w:hAnsi="Calibri" w:cs="Calibri"/>
            <w:sz w:val="20"/>
            <w:szCs w:val="20"/>
          </w:rPr>
          <w:delText>V</w:delText>
        </w:r>
        <w:r w:rsidR="003A27C2" w:rsidRPr="002F3653" w:rsidDel="00B30AD2">
          <w:rPr>
            <w:rFonts w:ascii="Calibri" w:hAnsi="Calibri" w:cs="Calibri"/>
            <w:sz w:val="20"/>
            <w:szCs w:val="20"/>
          </w:rPr>
          <w:delText> </w:delText>
        </w:r>
        <w:r w:rsidRPr="002F3653" w:rsidDel="00B30AD2">
          <w:rPr>
            <w:rFonts w:ascii="Calibri" w:hAnsi="Calibri" w:cs="Calibri"/>
            <w:sz w:val="20"/>
            <w:szCs w:val="20"/>
          </w:rPr>
          <w:delText>prípade</w:delText>
        </w:r>
        <w:r w:rsidR="003A27C2" w:rsidRPr="002F3653" w:rsidDel="00B30AD2">
          <w:rPr>
            <w:rFonts w:ascii="Calibri" w:hAnsi="Calibri" w:cs="Calibri"/>
            <w:sz w:val="20"/>
            <w:szCs w:val="20"/>
          </w:rPr>
          <w:delText xml:space="preserve">, že </w:delText>
        </w:r>
        <w:r w:rsidR="001C1629" w:rsidRPr="002F3653" w:rsidDel="00B30AD2">
          <w:rPr>
            <w:rFonts w:ascii="Calibri" w:hAnsi="Calibri" w:cs="Calibri"/>
            <w:sz w:val="20"/>
            <w:szCs w:val="20"/>
          </w:rPr>
          <w:delText xml:space="preserve">RO </w:delText>
        </w:r>
        <w:r w:rsidR="003A27C2" w:rsidRPr="002F3653" w:rsidDel="00B30AD2">
          <w:rPr>
            <w:rFonts w:ascii="Calibri" w:hAnsi="Calibri" w:cs="Calibri"/>
            <w:sz w:val="20"/>
            <w:szCs w:val="20"/>
          </w:rPr>
          <w:delText xml:space="preserve">počas kontroly </w:delText>
        </w:r>
        <w:r w:rsidR="00A478EA" w:rsidRPr="002F3653" w:rsidDel="00B30AD2">
          <w:rPr>
            <w:rFonts w:ascii="Calibri" w:hAnsi="Calibri" w:cs="Calibri"/>
            <w:sz w:val="20"/>
            <w:szCs w:val="20"/>
          </w:rPr>
          <w:delText xml:space="preserve">požiada o doplnenie údajov alebo </w:delText>
        </w:r>
        <w:r w:rsidR="009E1B0B" w:rsidRPr="002F3653" w:rsidDel="00B30AD2">
          <w:rPr>
            <w:rFonts w:ascii="Calibri" w:hAnsi="Calibri" w:cs="Calibri"/>
            <w:sz w:val="20"/>
            <w:szCs w:val="20"/>
          </w:rPr>
          <w:delText>identifik</w:delText>
        </w:r>
        <w:r w:rsidR="001C1629" w:rsidRPr="002F3653" w:rsidDel="00B30AD2">
          <w:rPr>
            <w:rFonts w:ascii="Calibri" w:hAnsi="Calibri" w:cs="Calibri"/>
            <w:sz w:val="20"/>
            <w:szCs w:val="20"/>
          </w:rPr>
          <w:delText>uje</w:delText>
        </w:r>
        <w:r w:rsidR="009E1B0B" w:rsidRPr="002F3653" w:rsidDel="00B30AD2">
          <w:rPr>
            <w:rFonts w:ascii="Calibri" w:hAnsi="Calibri" w:cs="Calibri"/>
            <w:sz w:val="20"/>
            <w:szCs w:val="20"/>
          </w:rPr>
          <w:delText xml:space="preserve"> nedostatk</w:delText>
        </w:r>
        <w:r w:rsidR="003A27C2" w:rsidRPr="002F3653" w:rsidDel="00B30AD2">
          <w:rPr>
            <w:rFonts w:ascii="Calibri" w:hAnsi="Calibri" w:cs="Calibri"/>
            <w:sz w:val="20"/>
            <w:szCs w:val="20"/>
          </w:rPr>
          <w:delText>y</w:delText>
        </w:r>
        <w:r w:rsidR="00A478EA" w:rsidRPr="002F3653" w:rsidDel="00B30AD2">
          <w:rPr>
            <w:rFonts w:ascii="Calibri" w:hAnsi="Calibri" w:cs="Calibri"/>
            <w:sz w:val="20"/>
            <w:szCs w:val="20"/>
          </w:rPr>
          <w:delText xml:space="preserve"> v procese VO,</w:delText>
        </w:r>
        <w:r w:rsidR="009E1B0B" w:rsidRPr="002F3653" w:rsidDel="00B30AD2">
          <w:rPr>
            <w:rFonts w:ascii="Calibri" w:hAnsi="Calibri" w:cs="Calibri"/>
            <w:sz w:val="20"/>
            <w:szCs w:val="20"/>
          </w:rPr>
          <w:delText xml:space="preserve"> </w:delText>
        </w:r>
        <w:r w:rsidR="003A27C2" w:rsidRPr="002F3653" w:rsidDel="00B30AD2">
          <w:rPr>
            <w:rFonts w:ascii="Calibri" w:hAnsi="Calibri" w:cs="Calibri"/>
            <w:sz w:val="20"/>
            <w:szCs w:val="20"/>
          </w:rPr>
          <w:delText xml:space="preserve">je </w:delText>
        </w:r>
        <w:r w:rsidR="004F5E8F" w:rsidRPr="002F3653" w:rsidDel="00B30AD2">
          <w:rPr>
            <w:rFonts w:ascii="Calibri" w:hAnsi="Calibri" w:cs="Calibri"/>
            <w:sz w:val="20"/>
            <w:szCs w:val="20"/>
          </w:rPr>
          <w:delText>žiadateľ/</w:delText>
        </w:r>
        <w:r w:rsidR="00A478EA" w:rsidRPr="002F3653" w:rsidDel="00B30AD2">
          <w:rPr>
            <w:rFonts w:ascii="Calibri" w:hAnsi="Calibri" w:cs="Calibri"/>
            <w:sz w:val="20"/>
            <w:szCs w:val="20"/>
          </w:rPr>
          <w:delText xml:space="preserve">prijímateľ </w:delText>
        </w:r>
        <w:r w:rsidR="003A27C2" w:rsidRPr="002F3653" w:rsidDel="00B30AD2">
          <w:rPr>
            <w:rFonts w:ascii="Calibri" w:hAnsi="Calibri" w:cs="Calibri"/>
            <w:sz w:val="20"/>
            <w:szCs w:val="20"/>
          </w:rPr>
          <w:delText xml:space="preserve">povinný </w:delText>
        </w:r>
        <w:r w:rsidR="00A478EA" w:rsidRPr="002F3653" w:rsidDel="00B30AD2">
          <w:rPr>
            <w:rFonts w:ascii="Calibri" w:hAnsi="Calibri" w:cs="Calibri"/>
            <w:sz w:val="20"/>
            <w:szCs w:val="20"/>
          </w:rPr>
          <w:delText xml:space="preserve">ďalej </w:delText>
        </w:r>
        <w:r w:rsidR="003A27C2" w:rsidRPr="002F3653" w:rsidDel="00B30AD2">
          <w:rPr>
            <w:rFonts w:ascii="Calibri" w:hAnsi="Calibri" w:cs="Calibri"/>
            <w:sz w:val="20"/>
            <w:szCs w:val="20"/>
          </w:rPr>
          <w:delText xml:space="preserve">postupovať v zmysle </w:delText>
        </w:r>
        <w:r w:rsidR="00217CCB" w:rsidRPr="002F3653" w:rsidDel="00B30AD2">
          <w:rPr>
            <w:rFonts w:ascii="Calibri" w:hAnsi="Calibri" w:cs="Calibri"/>
            <w:sz w:val="20"/>
            <w:szCs w:val="20"/>
          </w:rPr>
          <w:delText xml:space="preserve">podkapitoly </w:delText>
        </w:r>
        <w:r w:rsidR="00F61E33" w:rsidDel="00B30AD2">
          <w:rPr>
            <w:rStyle w:val="Hypertextovprepojenie"/>
            <w:rFonts w:asciiTheme="minorHAnsi" w:hAnsiTheme="minorHAnsi" w:cs="Calibri"/>
            <w:sz w:val="20"/>
            <w:szCs w:val="20"/>
          </w:rPr>
          <w:fldChar w:fldCharType="begin"/>
        </w:r>
        <w:r w:rsidR="00F61E33" w:rsidDel="00B30AD2">
          <w:rPr>
            <w:rStyle w:val="Hypertextovprepojenie"/>
            <w:rFonts w:asciiTheme="minorHAnsi" w:hAnsiTheme="minorHAnsi" w:cs="Calibri"/>
            <w:sz w:val="20"/>
            <w:szCs w:val="20"/>
          </w:rPr>
          <w:delInstrText xml:space="preserve"> HYPERLINK \l "_2.3_Finančná_kontrola" </w:delInstrText>
        </w:r>
        <w:r w:rsidR="00F61E33" w:rsidDel="00B30AD2">
          <w:rPr>
            <w:rStyle w:val="Hypertextovprepojenie"/>
            <w:rFonts w:asciiTheme="minorHAnsi" w:hAnsiTheme="minorHAnsi" w:cs="Calibri"/>
            <w:sz w:val="20"/>
            <w:szCs w:val="20"/>
          </w:rPr>
          <w:fldChar w:fldCharType="separate"/>
        </w:r>
        <w:r w:rsidR="00EB1FBA" w:rsidRPr="002F3653" w:rsidDel="00B30AD2">
          <w:rPr>
            <w:rStyle w:val="Hypertextovprepojenie"/>
            <w:rFonts w:asciiTheme="minorHAnsi" w:hAnsiTheme="minorHAnsi" w:cs="Calibri"/>
            <w:sz w:val="20"/>
            <w:szCs w:val="20"/>
          </w:rPr>
          <w:delText>2.3</w:delText>
        </w:r>
        <w:r w:rsidR="00F61E33" w:rsidDel="00B30AD2">
          <w:rPr>
            <w:rStyle w:val="Hypertextovprepojenie"/>
            <w:rFonts w:asciiTheme="minorHAnsi" w:hAnsiTheme="minorHAnsi" w:cs="Calibri"/>
            <w:sz w:val="20"/>
            <w:szCs w:val="20"/>
          </w:rPr>
          <w:fldChar w:fldCharType="end"/>
        </w:r>
        <w:r w:rsidR="00EB1FBA" w:rsidRPr="002F3653" w:rsidDel="00B30AD2">
          <w:rPr>
            <w:rFonts w:asciiTheme="minorHAnsi" w:hAnsiTheme="minorHAnsi" w:cs="Calibri"/>
            <w:sz w:val="20"/>
            <w:szCs w:val="20"/>
          </w:rPr>
          <w:delText xml:space="preserve"> </w:delText>
        </w:r>
        <w:r w:rsidR="00217CCB" w:rsidRPr="002F3653" w:rsidDel="00B30AD2">
          <w:rPr>
            <w:rFonts w:ascii="Calibri" w:hAnsi="Calibri" w:cs="Calibri"/>
            <w:sz w:val="20"/>
            <w:szCs w:val="20"/>
          </w:rPr>
          <w:delText xml:space="preserve">odseku 6  </w:delText>
        </w:r>
        <w:r w:rsidR="00CE72B1" w:rsidRPr="002F3653" w:rsidDel="00B30AD2">
          <w:rPr>
            <w:rFonts w:ascii="Calibri" w:hAnsi="Calibri" w:cs="Calibri"/>
            <w:sz w:val="20"/>
            <w:szCs w:val="20"/>
          </w:rPr>
          <w:delText>tejto príručky</w:delText>
        </w:r>
        <w:r w:rsidR="003A27C2" w:rsidRPr="002F3653" w:rsidDel="00B30AD2">
          <w:rPr>
            <w:rFonts w:ascii="Calibri" w:hAnsi="Calibri" w:cs="Calibri"/>
            <w:sz w:val="20"/>
            <w:szCs w:val="20"/>
          </w:rPr>
          <w:delText xml:space="preserve">. </w:delText>
        </w:r>
      </w:del>
    </w:p>
    <w:p w14:paraId="5995FB2B" w14:textId="1CA7C7F4" w:rsidR="007433F5" w:rsidRPr="007433F5" w:rsidDel="00805169" w:rsidRDefault="007433F5" w:rsidP="00946184">
      <w:pPr>
        <w:pStyle w:val="Default"/>
        <w:numPr>
          <w:ilvl w:val="0"/>
          <w:numId w:val="22"/>
        </w:numPr>
        <w:spacing w:before="120" w:after="60" w:line="276" w:lineRule="auto"/>
        <w:ind w:left="448" w:hanging="450"/>
        <w:jc w:val="both"/>
        <w:rPr>
          <w:del w:id="455" w:author="uzivatel" w:date="2020-12-17T14:51:00Z"/>
          <w:rFonts w:ascii="Calibri" w:hAnsi="Calibri" w:cs="Calibri"/>
          <w:sz w:val="20"/>
          <w:szCs w:val="20"/>
        </w:rPr>
      </w:pPr>
      <w:r w:rsidRPr="00805169">
        <w:rPr>
          <w:rFonts w:ascii="Calibri" w:hAnsi="Calibri" w:cs="Calibri"/>
          <w:sz w:val="20"/>
          <w:szCs w:val="20"/>
        </w:rPr>
        <w:t xml:space="preserve">Prijímateľ/Žiadateľ má možnosť späťvzatia dokumentácie k verejnému obstarávaniu alebo obstarávaniu, ktorá bola predložená na RO za účelom výkonu finančnej kontroly VO alebo kontroly obstarávania, a to so súhlasom dotknutého RO. </w:t>
      </w:r>
      <w:r w:rsidRPr="00805169">
        <w:rPr>
          <w:rFonts w:ascii="Calibri" w:hAnsi="Calibri" w:cs="Calibri"/>
          <w:b/>
          <w:sz w:val="20"/>
          <w:szCs w:val="20"/>
        </w:rPr>
        <w:t xml:space="preserve">RO je povinný dokončiť kontrolu aj späťvzatej dokumentácie, a to formou vydania správy z kontroly, </w:t>
      </w:r>
      <w:r w:rsidR="00A56F0D" w:rsidRPr="00805169">
        <w:rPr>
          <w:rFonts w:ascii="Calibri" w:hAnsi="Calibri" w:cs="Calibri"/>
          <w:b/>
          <w:sz w:val="20"/>
          <w:szCs w:val="20"/>
        </w:rPr>
        <w:t>ktorú RO zašle žiadateľovi/prijímateľovi listom GPM/vnútorným listom</w:t>
      </w:r>
      <w:r w:rsidR="00A56F0D" w:rsidRPr="002F3653">
        <w:rPr>
          <w:rStyle w:val="Odkaznapoznmkupodiarou"/>
          <w:rFonts w:ascii="Calibri" w:hAnsi="Calibri" w:cs="Calibri"/>
          <w:sz w:val="20"/>
          <w:szCs w:val="20"/>
        </w:rPr>
        <w:footnoteReference w:id="49"/>
      </w:r>
      <w:r w:rsidR="00A56F0D" w:rsidRPr="00805169">
        <w:rPr>
          <w:rFonts w:ascii="Calibri" w:hAnsi="Calibri" w:cs="Calibri"/>
          <w:sz w:val="20"/>
          <w:szCs w:val="20"/>
        </w:rPr>
        <w:t xml:space="preserve">, </w:t>
      </w:r>
      <w:r w:rsidRPr="00805169">
        <w:rPr>
          <w:rFonts w:ascii="Calibri" w:hAnsi="Calibri" w:cs="Calibri"/>
          <w:b/>
          <w:sz w:val="20"/>
          <w:szCs w:val="20"/>
        </w:rPr>
        <w:t>kde bude uvedené, že finančnú operáciu je potrebné zastaviť a výdavky z predmetného VO nebudú pripustené do financovania v plnom rozsahu.</w:t>
      </w:r>
    </w:p>
    <w:p w14:paraId="69D173CA" w14:textId="77777777" w:rsidR="00716953" w:rsidRPr="00805169" w:rsidDel="007C686D" w:rsidRDefault="00F2176C" w:rsidP="00946184">
      <w:pPr>
        <w:pStyle w:val="Default"/>
        <w:numPr>
          <w:ilvl w:val="0"/>
          <w:numId w:val="22"/>
        </w:numPr>
        <w:spacing w:before="120" w:after="60" w:line="276" w:lineRule="auto"/>
        <w:ind w:left="448" w:hanging="450"/>
        <w:jc w:val="both"/>
        <w:rPr>
          <w:del w:id="456" w:author="Chromíková, Katarína" w:date="2020-12-10T16:49:00Z"/>
          <w:rFonts w:ascii="Calibri" w:hAnsi="Calibri" w:cs="Calibri"/>
          <w:sz w:val="20"/>
          <w:szCs w:val="20"/>
        </w:rPr>
      </w:pPr>
      <w:del w:id="457" w:author="Chromíková, Katarína" w:date="2020-12-10T16:49:00Z">
        <w:r w:rsidRPr="00805169" w:rsidDel="007C686D">
          <w:rPr>
            <w:rFonts w:ascii="Calibri" w:hAnsi="Calibri" w:cs="Calibri"/>
            <w:sz w:val="20"/>
            <w:szCs w:val="20"/>
          </w:rPr>
          <w:delText>RO vykoná prvú ex-ante kontrol</w:delText>
        </w:r>
        <w:r w:rsidR="002F63A1" w:rsidRPr="00805169" w:rsidDel="007C686D">
          <w:rPr>
            <w:rFonts w:ascii="Calibri" w:hAnsi="Calibri" w:cs="Calibri"/>
            <w:sz w:val="20"/>
            <w:szCs w:val="20"/>
          </w:rPr>
          <w:delText>u v lehote do 15 pracovných dní (p</w:delText>
        </w:r>
        <w:r w:rsidRPr="00805169" w:rsidDel="007C686D">
          <w:rPr>
            <w:rFonts w:ascii="Calibri" w:hAnsi="Calibri" w:cs="Calibri"/>
            <w:sz w:val="20"/>
            <w:szCs w:val="20"/>
          </w:rPr>
          <w:delText xml:space="preserve">ri zákazkách realizovaných cez elektronické trhovisko je </w:delText>
        </w:r>
        <w:r w:rsidR="00A22DB4" w:rsidRPr="00805169" w:rsidDel="007C686D">
          <w:rPr>
            <w:rFonts w:ascii="Calibri" w:hAnsi="Calibri" w:cs="Calibri"/>
            <w:sz w:val="20"/>
            <w:szCs w:val="20"/>
          </w:rPr>
          <w:delText xml:space="preserve">táto </w:delText>
        </w:r>
        <w:r w:rsidRPr="00805169" w:rsidDel="007C686D">
          <w:rPr>
            <w:rFonts w:ascii="Calibri" w:hAnsi="Calibri" w:cs="Calibri"/>
            <w:sz w:val="20"/>
            <w:szCs w:val="20"/>
          </w:rPr>
          <w:delText>lehota 10 pracovných dní</w:delText>
        </w:r>
        <w:r w:rsidR="00B61C1B" w:rsidRPr="00805169" w:rsidDel="007C686D">
          <w:rPr>
            <w:rFonts w:ascii="Calibri" w:hAnsi="Calibri" w:cs="Calibri"/>
            <w:sz w:val="20"/>
            <w:szCs w:val="20"/>
          </w:rPr>
          <w:delText xml:space="preserve"> – viac informácií </w:delText>
        </w:r>
        <w:r w:rsidR="002F63A1" w:rsidRPr="00805169" w:rsidDel="007C686D">
          <w:rPr>
            <w:rFonts w:ascii="Calibri" w:hAnsi="Calibri" w:cs="Calibri"/>
            <w:sz w:val="20"/>
            <w:szCs w:val="20"/>
          </w:rPr>
          <w:delText xml:space="preserve">poskytuje </w:delText>
        </w:r>
        <w:r w:rsidR="00F61E33" w:rsidRPr="00805169" w:rsidDel="007C686D">
          <w:rPr>
            <w:rStyle w:val="Hypertextovprepojenie"/>
            <w:rFonts w:cs="Calibri"/>
            <w:sz w:val="20"/>
            <w:szCs w:val="20"/>
          </w:rPr>
          <w:fldChar w:fldCharType="begin"/>
        </w:r>
        <w:r w:rsidR="00F61E33" w:rsidRPr="00805169" w:rsidDel="007C686D">
          <w:rPr>
            <w:rStyle w:val="Hypertextovprepojenie"/>
            <w:rFonts w:ascii="Calibri" w:hAnsi="Calibri" w:cs="Calibri"/>
            <w:sz w:val="20"/>
            <w:szCs w:val="20"/>
          </w:rPr>
          <w:delInstrText xml:space="preserve"> HYPERLINK \l "_Verejné_obstarávanie_realizované" </w:delInstrText>
        </w:r>
        <w:r w:rsidR="00F61E33" w:rsidRPr="00805169" w:rsidDel="007C686D">
          <w:rPr>
            <w:rStyle w:val="Hypertextovprepojenie"/>
            <w:rFonts w:cs="Calibri"/>
            <w:sz w:val="20"/>
            <w:szCs w:val="20"/>
          </w:rPr>
          <w:fldChar w:fldCharType="separate"/>
        </w:r>
        <w:r w:rsidR="002F63A1" w:rsidRPr="00805169" w:rsidDel="007C686D">
          <w:rPr>
            <w:rStyle w:val="Hypertextovprepojenie"/>
            <w:rFonts w:ascii="Calibri" w:hAnsi="Calibri" w:cs="Calibri"/>
            <w:sz w:val="20"/>
            <w:szCs w:val="20"/>
          </w:rPr>
          <w:delText>kapitola 5</w:delText>
        </w:r>
        <w:r w:rsidR="00F61E33" w:rsidRPr="00805169" w:rsidDel="007C686D">
          <w:rPr>
            <w:rStyle w:val="Hypertextovprepojenie"/>
            <w:rFonts w:cs="Calibri"/>
            <w:sz w:val="20"/>
            <w:szCs w:val="20"/>
          </w:rPr>
          <w:fldChar w:fldCharType="end"/>
        </w:r>
        <w:r w:rsidR="002F63A1" w:rsidRPr="00805169" w:rsidDel="007C686D">
          <w:rPr>
            <w:rFonts w:ascii="Calibri" w:hAnsi="Calibri" w:cs="Calibri"/>
            <w:sz w:val="20"/>
            <w:szCs w:val="20"/>
          </w:rPr>
          <w:delText>)</w:delText>
        </w:r>
        <w:r w:rsidRPr="00805169" w:rsidDel="007C686D">
          <w:rPr>
            <w:rFonts w:ascii="Calibri" w:hAnsi="Calibri" w:cs="Calibri"/>
            <w:sz w:val="20"/>
            <w:szCs w:val="20"/>
          </w:rPr>
          <w:delText>.</w:delText>
        </w:r>
        <w:r w:rsidR="00A22DB4" w:rsidRPr="00805169" w:rsidDel="007C686D">
          <w:rPr>
            <w:rFonts w:ascii="Calibri" w:hAnsi="Calibri" w:cs="Calibri"/>
            <w:sz w:val="20"/>
            <w:szCs w:val="20"/>
          </w:rPr>
          <w:delText xml:space="preserve"> </w:delText>
        </w:r>
        <w:r w:rsidR="00716953" w:rsidRPr="00805169" w:rsidDel="007C686D">
          <w:rPr>
            <w:rFonts w:ascii="Calibri" w:hAnsi="Calibri" w:cs="Calibri"/>
            <w:sz w:val="20"/>
            <w:szCs w:val="20"/>
          </w:rPr>
          <w:delText xml:space="preserve">Ak </w:delText>
        </w:r>
        <w:r w:rsidR="00330232" w:rsidRPr="00805169" w:rsidDel="007C686D">
          <w:rPr>
            <w:rFonts w:ascii="Calibri" w:hAnsi="Calibri" w:cs="Calibri"/>
            <w:sz w:val="20"/>
            <w:szCs w:val="20"/>
          </w:rPr>
          <w:delText>RO pri kontrole neidentifikoval nedostatky a porušeni</w:delText>
        </w:r>
        <w:r w:rsidR="00115851" w:rsidRPr="00805169" w:rsidDel="007C686D">
          <w:rPr>
            <w:rFonts w:ascii="Calibri" w:hAnsi="Calibri" w:cs="Calibri"/>
            <w:sz w:val="20"/>
            <w:szCs w:val="20"/>
          </w:rPr>
          <w:delText>e</w:delText>
        </w:r>
        <w:r w:rsidR="00330232" w:rsidRPr="00805169" w:rsidDel="007C686D">
          <w:rPr>
            <w:rFonts w:ascii="Calibri" w:hAnsi="Calibri" w:cs="Calibri"/>
            <w:sz w:val="20"/>
            <w:szCs w:val="20"/>
          </w:rPr>
          <w:delText xml:space="preserve"> ZVO, zašle </w:delText>
        </w:r>
        <w:r w:rsidR="004F5E8F" w:rsidRPr="00805169" w:rsidDel="007C686D">
          <w:rPr>
            <w:rFonts w:ascii="Calibri" w:hAnsi="Calibri" w:cs="Calibri"/>
            <w:sz w:val="20"/>
            <w:szCs w:val="20"/>
          </w:rPr>
          <w:delText>žiadateľovi/</w:delText>
        </w:r>
        <w:r w:rsidR="00330232" w:rsidRPr="00805169" w:rsidDel="007C686D">
          <w:rPr>
            <w:rFonts w:ascii="Calibri" w:hAnsi="Calibri" w:cs="Calibri"/>
            <w:sz w:val="20"/>
            <w:szCs w:val="20"/>
          </w:rPr>
          <w:delText>prijímateľovi listom GPM</w:delText>
        </w:r>
        <w:r w:rsidR="008B6C28" w:rsidRPr="00805169" w:rsidDel="007C686D">
          <w:rPr>
            <w:rFonts w:ascii="Calibri" w:hAnsi="Calibri" w:cs="Calibri"/>
            <w:sz w:val="20"/>
            <w:szCs w:val="20"/>
          </w:rPr>
          <w:delText>/vnútorným listom</w:delText>
        </w:r>
        <w:r w:rsidR="008B6C28" w:rsidRPr="002F3653" w:rsidDel="007C686D">
          <w:rPr>
            <w:rStyle w:val="Odkaznapoznmkupodiarou"/>
            <w:rFonts w:ascii="Calibri" w:hAnsi="Calibri" w:cs="Calibri"/>
            <w:sz w:val="20"/>
            <w:szCs w:val="20"/>
          </w:rPr>
          <w:footnoteReference w:id="50"/>
        </w:r>
        <w:r w:rsidR="00330232" w:rsidRPr="00805169" w:rsidDel="007C686D">
          <w:rPr>
            <w:rFonts w:ascii="Calibri" w:hAnsi="Calibri" w:cs="Calibri"/>
            <w:sz w:val="20"/>
            <w:szCs w:val="20"/>
          </w:rPr>
          <w:delText xml:space="preserve"> oznámenie o schválení</w:delText>
        </w:r>
        <w:r w:rsidR="00716953" w:rsidRPr="00805169" w:rsidDel="007C686D">
          <w:rPr>
            <w:rFonts w:ascii="Calibri" w:hAnsi="Calibri" w:cs="Calibri"/>
            <w:sz w:val="20"/>
            <w:szCs w:val="20"/>
          </w:rPr>
          <w:delText xml:space="preserve"> </w:delText>
        </w:r>
        <w:r w:rsidR="00330232" w:rsidRPr="00805169" w:rsidDel="007C686D">
          <w:rPr>
            <w:rFonts w:ascii="Calibri" w:hAnsi="Calibri" w:cs="Calibri"/>
            <w:sz w:val="20"/>
            <w:szCs w:val="20"/>
          </w:rPr>
          <w:delText>oznámenia o vyhlásení VO</w:delText>
        </w:r>
        <w:r w:rsidR="00716953" w:rsidRPr="00805169" w:rsidDel="007C686D">
          <w:rPr>
            <w:rFonts w:ascii="Calibri" w:hAnsi="Calibri" w:cs="Calibri"/>
            <w:sz w:val="20"/>
            <w:szCs w:val="20"/>
          </w:rPr>
          <w:delText>/</w:delText>
        </w:r>
        <w:r w:rsidR="00330232" w:rsidRPr="00805169" w:rsidDel="007C686D">
          <w:rPr>
            <w:rFonts w:ascii="Calibri" w:hAnsi="Calibri" w:cs="Calibri"/>
            <w:sz w:val="20"/>
            <w:szCs w:val="20"/>
          </w:rPr>
          <w:delText xml:space="preserve">výzvy na predkladanie ponúk </w:delText>
        </w:r>
        <w:r w:rsidR="00716953" w:rsidRPr="00805169" w:rsidDel="007C686D">
          <w:rPr>
            <w:rFonts w:ascii="Calibri" w:hAnsi="Calibri" w:cs="Calibri"/>
            <w:sz w:val="20"/>
            <w:szCs w:val="20"/>
          </w:rPr>
          <w:delText>a </w:delText>
        </w:r>
        <w:r w:rsidR="00330232" w:rsidRPr="00805169" w:rsidDel="007C686D">
          <w:rPr>
            <w:rFonts w:ascii="Calibri" w:hAnsi="Calibri" w:cs="Calibri"/>
            <w:sz w:val="20"/>
            <w:szCs w:val="20"/>
          </w:rPr>
          <w:delText>súťažných podkladov</w:delText>
        </w:r>
        <w:r w:rsidR="00716953" w:rsidRPr="00805169" w:rsidDel="007C686D">
          <w:rPr>
            <w:rFonts w:ascii="Calibri" w:hAnsi="Calibri" w:cs="Calibri"/>
            <w:sz w:val="20"/>
            <w:szCs w:val="20"/>
          </w:rPr>
          <w:delText>/</w:delText>
        </w:r>
        <w:r w:rsidR="00330232" w:rsidRPr="00805169" w:rsidDel="007C686D">
          <w:rPr>
            <w:rFonts w:ascii="Calibri" w:hAnsi="Calibri" w:cs="Calibri"/>
            <w:sz w:val="20"/>
            <w:szCs w:val="20"/>
          </w:rPr>
          <w:delText>podmienok</w:delText>
        </w:r>
        <w:r w:rsidR="00716953" w:rsidRPr="00805169" w:rsidDel="007C686D">
          <w:rPr>
            <w:rFonts w:ascii="Calibri" w:hAnsi="Calibri" w:cs="Calibri"/>
            <w:sz w:val="20"/>
            <w:szCs w:val="20"/>
          </w:rPr>
          <w:delText xml:space="preserve">. Následne je </w:delText>
        </w:r>
        <w:r w:rsidR="00256D8F" w:rsidRPr="00805169" w:rsidDel="007C686D">
          <w:rPr>
            <w:rFonts w:ascii="Calibri" w:hAnsi="Calibri" w:cs="Calibri"/>
            <w:sz w:val="20"/>
            <w:szCs w:val="20"/>
          </w:rPr>
          <w:delText>žiadateľ/</w:delText>
        </w:r>
        <w:r w:rsidR="002557A3" w:rsidRPr="00805169" w:rsidDel="007C686D">
          <w:rPr>
            <w:rFonts w:ascii="Calibri" w:hAnsi="Calibri" w:cs="Calibri"/>
            <w:sz w:val="20"/>
            <w:szCs w:val="20"/>
          </w:rPr>
          <w:delText>p</w:delText>
        </w:r>
        <w:r w:rsidR="00716953" w:rsidRPr="00805169" w:rsidDel="007C686D">
          <w:rPr>
            <w:rFonts w:ascii="Calibri" w:hAnsi="Calibri" w:cs="Calibri"/>
            <w:sz w:val="20"/>
            <w:szCs w:val="20"/>
          </w:rPr>
          <w:delText xml:space="preserve">rijímateľ oprávnený zaslať </w:delText>
        </w:r>
        <w:r w:rsidR="00D56A4C" w:rsidRPr="00805169" w:rsidDel="007C686D">
          <w:rPr>
            <w:rFonts w:ascii="Calibri" w:hAnsi="Calibri" w:cs="Calibri"/>
            <w:sz w:val="20"/>
            <w:szCs w:val="20"/>
          </w:rPr>
          <w:delText xml:space="preserve">schválené </w:delText>
        </w:r>
        <w:r w:rsidR="00716953" w:rsidRPr="00805169" w:rsidDel="007C686D">
          <w:rPr>
            <w:rFonts w:ascii="Calibri" w:hAnsi="Calibri" w:cs="Calibri"/>
            <w:sz w:val="20"/>
            <w:szCs w:val="20"/>
          </w:rPr>
          <w:delText>oznámenie</w:delText>
        </w:r>
        <w:r w:rsidR="00330232" w:rsidRPr="00805169" w:rsidDel="007C686D">
          <w:rPr>
            <w:rFonts w:ascii="Calibri" w:hAnsi="Calibri" w:cs="Calibri"/>
            <w:sz w:val="20"/>
            <w:szCs w:val="20"/>
          </w:rPr>
          <w:delText>/výzvu</w:delText>
        </w:r>
        <w:r w:rsidR="00716953" w:rsidRPr="00805169" w:rsidDel="007C686D">
          <w:rPr>
            <w:rFonts w:ascii="Calibri" w:hAnsi="Calibri" w:cs="Calibri"/>
            <w:sz w:val="20"/>
            <w:szCs w:val="20"/>
          </w:rPr>
          <w:delText xml:space="preserve"> na zverejnenie</w:delText>
        </w:r>
        <w:r w:rsidR="00D56A4C" w:rsidRPr="00805169" w:rsidDel="007C686D">
          <w:rPr>
            <w:rFonts w:ascii="Calibri" w:hAnsi="Calibri" w:cs="Calibri"/>
            <w:sz w:val="20"/>
            <w:szCs w:val="20"/>
          </w:rPr>
          <w:delText xml:space="preserve"> </w:delText>
        </w:r>
        <w:r w:rsidR="00330232" w:rsidRPr="00805169" w:rsidDel="007C686D">
          <w:rPr>
            <w:rFonts w:ascii="Calibri" w:hAnsi="Calibri" w:cs="Calibri"/>
            <w:sz w:val="20"/>
            <w:szCs w:val="20"/>
          </w:rPr>
          <w:delText>do Úradného vestníka EÚ</w:delText>
        </w:r>
        <w:r w:rsidR="00D56A4C" w:rsidRPr="00805169" w:rsidDel="007C686D">
          <w:rPr>
            <w:rFonts w:ascii="Calibri" w:hAnsi="Calibri" w:cs="Calibri"/>
            <w:sz w:val="20"/>
            <w:szCs w:val="20"/>
          </w:rPr>
          <w:delText xml:space="preserve"> a</w:delText>
        </w:r>
        <w:r w:rsidR="0086689F" w:rsidRPr="00805169" w:rsidDel="007C686D">
          <w:rPr>
            <w:rFonts w:ascii="Calibri" w:hAnsi="Calibri" w:cs="Calibri"/>
            <w:sz w:val="20"/>
            <w:szCs w:val="20"/>
          </w:rPr>
          <w:delText>/alebo</w:delText>
        </w:r>
        <w:r w:rsidR="00330232" w:rsidRPr="00805169" w:rsidDel="007C686D">
          <w:rPr>
            <w:rFonts w:ascii="Calibri" w:hAnsi="Calibri" w:cs="Calibri"/>
            <w:sz w:val="20"/>
            <w:szCs w:val="20"/>
          </w:rPr>
          <w:delText xml:space="preserve"> Vestníka</w:delText>
        </w:r>
        <w:r w:rsidR="0086689F" w:rsidRPr="00805169" w:rsidDel="007C686D">
          <w:rPr>
            <w:rFonts w:ascii="Calibri" w:hAnsi="Calibri" w:cs="Calibri"/>
            <w:sz w:val="20"/>
            <w:szCs w:val="20"/>
          </w:rPr>
          <w:delText> </w:delText>
        </w:r>
        <w:r w:rsidR="00D56A4C" w:rsidRPr="00805169" w:rsidDel="007C686D">
          <w:rPr>
            <w:rFonts w:ascii="Calibri" w:hAnsi="Calibri" w:cs="Calibri"/>
            <w:sz w:val="20"/>
            <w:szCs w:val="20"/>
          </w:rPr>
          <w:delText>ÚVO</w:delText>
        </w:r>
        <w:r w:rsidR="0086689F" w:rsidRPr="00805169" w:rsidDel="007C686D">
          <w:rPr>
            <w:rFonts w:ascii="Calibri" w:hAnsi="Calibri" w:cs="Calibri"/>
            <w:sz w:val="20"/>
            <w:szCs w:val="20"/>
          </w:rPr>
          <w:delText>.</w:delText>
        </w:r>
        <w:r w:rsidR="00D56A4C" w:rsidRPr="00805169" w:rsidDel="007C686D">
          <w:rPr>
            <w:rFonts w:ascii="Calibri" w:hAnsi="Calibri" w:cs="Calibri"/>
            <w:sz w:val="20"/>
            <w:szCs w:val="20"/>
          </w:rPr>
          <w:delText xml:space="preserve"> </w:delText>
        </w:r>
        <w:r w:rsidR="0086689F" w:rsidRPr="00805169" w:rsidDel="007C686D">
          <w:rPr>
            <w:rFonts w:ascii="Calibri" w:hAnsi="Calibri" w:cs="Calibri"/>
            <w:sz w:val="20"/>
            <w:szCs w:val="20"/>
          </w:rPr>
          <w:delText>S</w:delText>
        </w:r>
        <w:r w:rsidR="00D56A4C" w:rsidRPr="00805169" w:rsidDel="007C686D">
          <w:rPr>
            <w:rFonts w:ascii="Calibri" w:hAnsi="Calibri" w:cs="Calibri"/>
            <w:sz w:val="20"/>
            <w:szCs w:val="20"/>
          </w:rPr>
          <w:delText xml:space="preserve">úťažné podklady </w:delText>
        </w:r>
        <w:r w:rsidR="0086689F" w:rsidRPr="00805169" w:rsidDel="007C686D">
          <w:rPr>
            <w:rFonts w:ascii="Calibri" w:hAnsi="Calibri" w:cs="Calibri"/>
            <w:sz w:val="20"/>
            <w:szCs w:val="20"/>
          </w:rPr>
          <w:delText xml:space="preserve">po </w:delText>
        </w:r>
        <w:r w:rsidR="0086689F" w:rsidRPr="00805169" w:rsidDel="007C686D">
          <w:rPr>
            <w:rFonts w:ascii="Calibri" w:hAnsi="Calibri" w:cs="Calibri"/>
            <w:sz w:val="20"/>
            <w:szCs w:val="20"/>
          </w:rPr>
          <w:lastRenderedPageBreak/>
          <w:delText>schválení</w:delText>
        </w:r>
        <w:r w:rsidR="00330232" w:rsidRPr="00805169" w:rsidDel="007C686D">
          <w:rPr>
            <w:rFonts w:ascii="Calibri" w:hAnsi="Calibri" w:cs="Calibri"/>
            <w:sz w:val="20"/>
            <w:szCs w:val="20"/>
          </w:rPr>
          <w:delText xml:space="preserve"> RO</w:delText>
        </w:r>
        <w:r w:rsidR="0086689F" w:rsidRPr="00805169" w:rsidDel="007C686D">
          <w:rPr>
            <w:rFonts w:ascii="Calibri" w:hAnsi="Calibri" w:cs="Calibri"/>
            <w:sz w:val="20"/>
            <w:szCs w:val="20"/>
          </w:rPr>
          <w:delText xml:space="preserve"> </w:delText>
        </w:r>
        <w:r w:rsidR="00CE72B1" w:rsidRPr="00805169" w:rsidDel="007C686D">
          <w:rPr>
            <w:rFonts w:ascii="Calibri" w:hAnsi="Calibri" w:cs="Calibri"/>
            <w:sz w:val="20"/>
            <w:szCs w:val="20"/>
          </w:rPr>
          <w:delText xml:space="preserve">a po zverejnení oznámení/výzvy </w:delText>
        </w:r>
        <w:r w:rsidR="00256D8F" w:rsidRPr="00805169" w:rsidDel="007C686D">
          <w:rPr>
            <w:rFonts w:ascii="Calibri" w:hAnsi="Calibri" w:cs="Calibri"/>
            <w:sz w:val="20"/>
            <w:szCs w:val="20"/>
          </w:rPr>
          <w:delText>žiadateľ/</w:delText>
        </w:r>
        <w:r w:rsidR="002557A3" w:rsidRPr="00805169" w:rsidDel="007C686D">
          <w:rPr>
            <w:rFonts w:ascii="Calibri" w:hAnsi="Calibri" w:cs="Calibri"/>
            <w:sz w:val="20"/>
            <w:szCs w:val="20"/>
          </w:rPr>
          <w:delText>p</w:delText>
        </w:r>
        <w:r w:rsidR="0086689F" w:rsidRPr="00805169" w:rsidDel="007C686D">
          <w:rPr>
            <w:rFonts w:ascii="Calibri" w:hAnsi="Calibri" w:cs="Calibri"/>
            <w:sz w:val="20"/>
            <w:szCs w:val="20"/>
          </w:rPr>
          <w:delText xml:space="preserve">rijímateľ </w:delText>
        </w:r>
        <w:r w:rsidR="00D56A4C" w:rsidRPr="00805169" w:rsidDel="007C686D">
          <w:rPr>
            <w:rFonts w:ascii="Calibri" w:hAnsi="Calibri" w:cs="Calibri"/>
            <w:sz w:val="20"/>
            <w:szCs w:val="20"/>
          </w:rPr>
          <w:delText>zverejn</w:delText>
        </w:r>
        <w:r w:rsidR="0086689F" w:rsidRPr="00805169" w:rsidDel="007C686D">
          <w:rPr>
            <w:rFonts w:ascii="Calibri" w:hAnsi="Calibri" w:cs="Calibri"/>
            <w:sz w:val="20"/>
            <w:szCs w:val="20"/>
          </w:rPr>
          <w:delText>í</w:delText>
        </w:r>
        <w:r w:rsidR="00D56A4C" w:rsidRPr="00805169" w:rsidDel="007C686D">
          <w:rPr>
            <w:rFonts w:ascii="Calibri" w:hAnsi="Calibri" w:cs="Calibri"/>
            <w:sz w:val="20"/>
            <w:szCs w:val="20"/>
          </w:rPr>
          <w:delText xml:space="preserve"> </w:delText>
        </w:r>
        <w:r w:rsidR="00CE72B1" w:rsidRPr="00805169" w:rsidDel="007C686D">
          <w:rPr>
            <w:rFonts w:ascii="Calibri" w:hAnsi="Calibri" w:cs="Calibri"/>
            <w:sz w:val="20"/>
            <w:szCs w:val="20"/>
          </w:rPr>
          <w:delText>v profile verejného obstarávateľa</w:delText>
        </w:r>
        <w:r w:rsidR="00330232" w:rsidRPr="00805169" w:rsidDel="007C686D">
          <w:rPr>
            <w:rFonts w:ascii="Calibri" w:hAnsi="Calibri" w:cs="Calibri"/>
            <w:sz w:val="20"/>
            <w:szCs w:val="20"/>
          </w:rPr>
          <w:delText xml:space="preserve"> v zmysle § </w:delText>
        </w:r>
        <w:r w:rsidR="001440D6" w:rsidRPr="00805169" w:rsidDel="007C686D">
          <w:rPr>
            <w:rFonts w:ascii="Calibri" w:hAnsi="Calibri" w:cs="Calibri"/>
            <w:sz w:val="20"/>
            <w:szCs w:val="20"/>
          </w:rPr>
          <w:delText>64</w:delText>
        </w:r>
        <w:r w:rsidR="00330232" w:rsidRPr="00805169" w:rsidDel="007C686D">
          <w:rPr>
            <w:rFonts w:ascii="Calibri" w:hAnsi="Calibri" w:cs="Calibri"/>
            <w:sz w:val="20"/>
            <w:szCs w:val="20"/>
          </w:rPr>
          <w:delText>, ods. 1 ZVO</w:delText>
        </w:r>
        <w:r w:rsidR="00716953" w:rsidRPr="00805169" w:rsidDel="007C686D">
          <w:rPr>
            <w:rFonts w:ascii="Calibri" w:hAnsi="Calibri" w:cs="Calibri"/>
            <w:sz w:val="20"/>
            <w:szCs w:val="20"/>
          </w:rPr>
          <w:delText>.</w:delText>
        </w:r>
      </w:del>
    </w:p>
    <w:p w14:paraId="23540984" w14:textId="77777777" w:rsidR="000B03F7" w:rsidRPr="002F3653" w:rsidRDefault="000B03F7" w:rsidP="00946184">
      <w:pPr>
        <w:pStyle w:val="Default"/>
        <w:spacing w:before="120" w:after="60" w:line="276" w:lineRule="auto"/>
        <w:ind w:left="448"/>
        <w:jc w:val="both"/>
        <w:rPr>
          <w:rFonts w:ascii="Calibri" w:hAnsi="Calibri" w:cs="Calibri"/>
          <w:sz w:val="20"/>
          <w:szCs w:val="20"/>
        </w:rPr>
      </w:pPr>
      <w:moveFromRangeStart w:id="460" w:author="Chromíková, Katarína" w:date="2020-12-10T16:52:00Z" w:name="move58511540"/>
      <w:moveFrom w:id="461" w:author="Chromíková, Katarína" w:date="2020-12-10T16:52:00Z">
        <w:r w:rsidRPr="000B03F7" w:rsidDel="007C686D">
          <w:rPr>
            <w:rFonts w:ascii="Calibri" w:hAnsi="Calibri" w:cs="Calibri"/>
            <w:sz w:val="20"/>
            <w:szCs w:val="20"/>
          </w:rPr>
          <w:t>Ak nie je dodržaná lehota na výkon prvej ex</w:t>
        </w:r>
        <w:r w:rsidR="00FC4380" w:rsidDel="007C686D">
          <w:rPr>
            <w:rFonts w:ascii="Calibri" w:hAnsi="Calibri" w:cs="Calibri"/>
            <w:sz w:val="20"/>
            <w:szCs w:val="20"/>
          </w:rPr>
          <w:t>-</w:t>
        </w:r>
        <w:r w:rsidRPr="000B03F7" w:rsidDel="007C686D">
          <w:rPr>
            <w:rFonts w:ascii="Calibri" w:hAnsi="Calibri" w:cs="Calibri"/>
            <w:sz w:val="20"/>
            <w:szCs w:val="20"/>
          </w:rPr>
          <w:t>ante kontroly z dôvodov na strane RO, je RO povinný informovať prijímateľa o dôvodoch nedodržania termínu, ako aj o novom predpokladanom termíne vydania návrhu správy/správy z kontroly. Pri nedodržaní oznámeného predpokladaného termínu RO opakovane zabezpečí informovanosť prijímateľa za rovnakých podmienok.</w:t>
        </w:r>
      </w:moveFrom>
      <w:moveFromRangeEnd w:id="460"/>
    </w:p>
    <w:tbl>
      <w:tblPr>
        <w:tblW w:w="8748" w:type="dxa"/>
        <w:tblInd w:w="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48"/>
      </w:tblGrid>
      <w:tr w:rsidR="000127B4" w:rsidRPr="002F3653" w14:paraId="7B34CDDC" w14:textId="77777777" w:rsidTr="000739F0">
        <w:tc>
          <w:tcPr>
            <w:tcW w:w="8748" w:type="dxa"/>
            <w:tcBorders>
              <w:top w:val="single" w:sz="8" w:space="0" w:color="4F81BD"/>
              <w:left w:val="single" w:sz="8" w:space="0" w:color="4F81BD"/>
              <w:bottom w:val="single" w:sz="6" w:space="0" w:color="4F81BD"/>
              <w:right w:val="single" w:sz="8" w:space="0" w:color="4F81BD"/>
            </w:tcBorders>
            <w:shd w:val="clear" w:color="auto" w:fill="DBE5F1"/>
          </w:tcPr>
          <w:p w14:paraId="69FDCD77" w14:textId="77777777" w:rsidR="00A602BE" w:rsidRDefault="00A602BE" w:rsidP="004F5E8F">
            <w:pPr>
              <w:pStyle w:val="Default"/>
              <w:spacing w:before="120" w:after="120" w:line="276" w:lineRule="auto"/>
              <w:jc w:val="both"/>
              <w:rPr>
                <w:ins w:id="462" w:author="Chromíková, Katarína" w:date="2020-12-10T16:52:00Z"/>
                <w:rFonts w:ascii="Calibri" w:hAnsi="Calibri" w:cs="Calibri"/>
                <w:i/>
                <w:sz w:val="20"/>
                <w:szCs w:val="20"/>
              </w:rPr>
            </w:pPr>
            <w:r w:rsidRPr="00A602BE">
              <w:rPr>
                <w:rFonts w:ascii="Calibri" w:hAnsi="Calibri" w:cs="Calibri"/>
                <w:i/>
                <w:sz w:val="20"/>
                <w:szCs w:val="20"/>
              </w:rPr>
              <w:t>Upozornenie:</w:t>
            </w:r>
          </w:p>
          <w:p w14:paraId="48C03721" w14:textId="77777777" w:rsidR="007C686D" w:rsidRPr="007C686D" w:rsidRDefault="007C686D" w:rsidP="004F5E8F">
            <w:pPr>
              <w:pStyle w:val="Default"/>
              <w:spacing w:before="120" w:after="120" w:line="276" w:lineRule="auto"/>
              <w:jc w:val="both"/>
              <w:rPr>
                <w:rFonts w:ascii="Calibri" w:hAnsi="Calibri" w:cs="Calibri"/>
                <w:sz w:val="20"/>
                <w:szCs w:val="20"/>
              </w:rPr>
            </w:pPr>
            <w:moveToRangeStart w:id="463" w:author="Chromíková, Katarína" w:date="2020-12-10T16:52:00Z" w:name="move58511540"/>
            <w:moveTo w:id="464" w:author="Chromíková, Katarína" w:date="2020-12-10T16:52:00Z">
              <w:r w:rsidRPr="000B03F7">
                <w:rPr>
                  <w:rFonts w:ascii="Calibri" w:hAnsi="Calibri" w:cs="Calibri"/>
                  <w:sz w:val="20"/>
                  <w:szCs w:val="20"/>
                </w:rPr>
                <w:t>Ak nie je dodržaná lehota na výkon prvej ex</w:t>
              </w:r>
              <w:r>
                <w:rPr>
                  <w:rFonts w:ascii="Calibri" w:hAnsi="Calibri" w:cs="Calibri"/>
                  <w:sz w:val="20"/>
                  <w:szCs w:val="20"/>
                </w:rPr>
                <w:t>-</w:t>
              </w:r>
              <w:r w:rsidRPr="000B03F7">
                <w:rPr>
                  <w:rFonts w:ascii="Calibri" w:hAnsi="Calibri" w:cs="Calibri"/>
                  <w:sz w:val="20"/>
                  <w:szCs w:val="20"/>
                </w:rPr>
                <w:t>ante kontroly z dôvodov na strane RO, je RO povinný informovať prijímateľa o dôvodoch nedodržania termínu, ako aj o novom predpokladanom termíne vydania návrhu správy/správy z kontroly. Pri nedodržaní oznámeného predpokladaného termínu RO opakovane zabezpečí informovanosť prijímateľa za rovnakých podmienok.</w:t>
              </w:r>
            </w:moveTo>
            <w:moveToRangeEnd w:id="463"/>
          </w:p>
          <w:p w14:paraId="110FD238" w14:textId="50ECC16F" w:rsidR="007C686D" w:rsidRPr="005D00AF" w:rsidDel="00805169" w:rsidRDefault="007C686D" w:rsidP="005D00AF">
            <w:pPr>
              <w:pStyle w:val="Default"/>
              <w:jc w:val="both"/>
              <w:rPr>
                <w:ins w:id="465" w:author="Chromíková, Katarína" w:date="2020-12-10T16:54:00Z"/>
                <w:del w:id="466" w:author="uzivatel" w:date="2020-12-17T14:51:00Z"/>
                <w:rFonts w:ascii="Calibri" w:hAnsi="Calibri" w:cs="Calibri"/>
                <w:sz w:val="10"/>
                <w:szCs w:val="10"/>
              </w:rPr>
            </w:pPr>
          </w:p>
          <w:p w14:paraId="27007108" w14:textId="77777777" w:rsidR="007C686D" w:rsidRDefault="000127B4" w:rsidP="004F5E8F">
            <w:pPr>
              <w:pStyle w:val="Default"/>
              <w:spacing w:before="120" w:after="120" w:line="276" w:lineRule="auto"/>
              <w:jc w:val="both"/>
              <w:rPr>
                <w:ins w:id="467" w:author="Chromíková, Katarína" w:date="2020-12-10T16:53:00Z"/>
                <w:rFonts w:ascii="Calibri" w:hAnsi="Calibri" w:cs="Calibri"/>
                <w:sz w:val="20"/>
                <w:szCs w:val="20"/>
              </w:rPr>
            </w:pPr>
            <w:r w:rsidRPr="002F3653">
              <w:rPr>
                <w:rFonts w:ascii="Calibri" w:hAnsi="Calibri" w:cs="Calibri"/>
                <w:sz w:val="20"/>
                <w:szCs w:val="20"/>
              </w:rPr>
              <w:t xml:space="preserve">RO v súvislosti s možným dopadom na povinnosti vyplývajúce zo </w:t>
            </w:r>
            <w:r w:rsidR="0098532E" w:rsidRPr="002F3653">
              <w:rPr>
                <w:rFonts w:ascii="Calibri" w:hAnsi="Calibri" w:cs="Calibri"/>
                <w:sz w:val="20"/>
                <w:szCs w:val="20"/>
              </w:rPr>
              <w:t>Z</w:t>
            </w:r>
            <w:r w:rsidR="00CE72B1" w:rsidRPr="002F3653">
              <w:rPr>
                <w:rFonts w:ascii="Calibri" w:hAnsi="Calibri" w:cs="Calibri"/>
                <w:sz w:val="20"/>
                <w:szCs w:val="20"/>
              </w:rPr>
              <w:t xml:space="preserve">mluvy </w:t>
            </w:r>
            <w:r w:rsidRPr="002F3653">
              <w:rPr>
                <w:rFonts w:ascii="Calibri" w:hAnsi="Calibri" w:cs="Calibri"/>
                <w:sz w:val="20"/>
                <w:szCs w:val="20"/>
              </w:rPr>
              <w:t xml:space="preserve">o poskytnutí NFP odporúča, aby </w:t>
            </w:r>
            <w:r w:rsidR="004F5E8F" w:rsidRPr="002F3653">
              <w:rPr>
                <w:rFonts w:ascii="Calibri" w:hAnsi="Calibri" w:cs="Calibri"/>
                <w:sz w:val="20"/>
                <w:szCs w:val="20"/>
              </w:rPr>
              <w:t>žiadateľ/</w:t>
            </w:r>
            <w:r w:rsidRPr="002F3653">
              <w:rPr>
                <w:rFonts w:ascii="Calibri" w:hAnsi="Calibri" w:cs="Calibri"/>
                <w:sz w:val="20"/>
                <w:szCs w:val="20"/>
              </w:rPr>
              <w:t xml:space="preserve">prijímateľ zaslal </w:t>
            </w:r>
            <w:r w:rsidR="008872E4" w:rsidRPr="002F3653">
              <w:rPr>
                <w:rFonts w:ascii="Calibri" w:hAnsi="Calibri" w:cs="Calibri"/>
                <w:sz w:val="20"/>
                <w:szCs w:val="20"/>
              </w:rPr>
              <w:t xml:space="preserve">príslušné </w:t>
            </w:r>
            <w:r w:rsidRPr="002F3653">
              <w:rPr>
                <w:rFonts w:ascii="Calibri" w:hAnsi="Calibri" w:cs="Calibri"/>
                <w:sz w:val="20"/>
                <w:szCs w:val="20"/>
              </w:rPr>
              <w:t>oznámeni</w:t>
            </w:r>
            <w:r w:rsidR="008872E4" w:rsidRPr="002F3653">
              <w:rPr>
                <w:rFonts w:ascii="Calibri" w:hAnsi="Calibri" w:cs="Calibri"/>
                <w:sz w:val="20"/>
                <w:szCs w:val="20"/>
              </w:rPr>
              <w:t>e</w:t>
            </w:r>
            <w:r w:rsidRPr="002F3653">
              <w:rPr>
                <w:rFonts w:ascii="Calibri" w:hAnsi="Calibri" w:cs="Calibri"/>
                <w:sz w:val="20"/>
                <w:szCs w:val="20"/>
              </w:rPr>
              <w:t xml:space="preserve"> o začatí </w:t>
            </w:r>
            <w:r w:rsidR="00145F5E" w:rsidRPr="002F3653">
              <w:rPr>
                <w:rFonts w:ascii="Calibri" w:hAnsi="Calibri" w:cs="Calibri"/>
                <w:sz w:val="20"/>
                <w:szCs w:val="20"/>
              </w:rPr>
              <w:t>VO</w:t>
            </w:r>
            <w:r w:rsidRPr="002F3653">
              <w:rPr>
                <w:rFonts w:ascii="Calibri" w:hAnsi="Calibri" w:cs="Calibri"/>
                <w:sz w:val="20"/>
                <w:szCs w:val="20"/>
              </w:rPr>
              <w:t xml:space="preserve"> do Vestníka </w:t>
            </w:r>
            <w:r w:rsidR="00CE72B1" w:rsidRPr="002F3653">
              <w:rPr>
                <w:rFonts w:ascii="Calibri" w:hAnsi="Calibri" w:cs="Calibri"/>
                <w:sz w:val="20"/>
                <w:szCs w:val="20"/>
              </w:rPr>
              <w:t>ÚVO</w:t>
            </w:r>
            <w:r w:rsidRPr="002F3653">
              <w:rPr>
                <w:rFonts w:ascii="Calibri" w:hAnsi="Calibri" w:cs="Calibri"/>
                <w:sz w:val="20"/>
                <w:szCs w:val="20"/>
              </w:rPr>
              <w:t xml:space="preserve"> najneskôr do 15 pracovných dní od doručenia oznámenia o schválení ex-ante kontroly</w:t>
            </w:r>
            <w:r w:rsidR="008872E4" w:rsidRPr="002F3653">
              <w:rPr>
                <w:rFonts w:ascii="Calibri" w:hAnsi="Calibri" w:cs="Calibri"/>
                <w:sz w:val="20"/>
                <w:szCs w:val="20"/>
              </w:rPr>
              <w:t xml:space="preserve"> zo strany RO</w:t>
            </w:r>
            <w:r w:rsidRPr="002F3653">
              <w:rPr>
                <w:rFonts w:ascii="Calibri" w:hAnsi="Calibri" w:cs="Calibri"/>
                <w:sz w:val="20"/>
                <w:szCs w:val="20"/>
              </w:rPr>
              <w:t>.</w:t>
            </w:r>
            <w:ins w:id="468" w:author="Chromíková, Katarína" w:date="2020-12-10T16:53:00Z">
              <w:r w:rsidR="007C686D" w:rsidRPr="002F3653">
                <w:rPr>
                  <w:rFonts w:ascii="Calibri" w:hAnsi="Calibri" w:cs="Calibri"/>
                  <w:sz w:val="20"/>
                  <w:szCs w:val="20"/>
                </w:rPr>
                <w:t xml:space="preserve"> </w:t>
              </w:r>
            </w:ins>
          </w:p>
          <w:p w14:paraId="56FD0CB5" w14:textId="12A4A223" w:rsidR="007C686D" w:rsidRPr="005D00AF" w:rsidDel="00805169" w:rsidRDefault="007C686D" w:rsidP="005D00AF">
            <w:pPr>
              <w:pStyle w:val="Default"/>
              <w:jc w:val="both"/>
              <w:rPr>
                <w:ins w:id="469" w:author="Chromíková, Katarína" w:date="2020-12-10T16:53:00Z"/>
                <w:del w:id="470" w:author="uzivatel" w:date="2020-12-17T14:51:00Z"/>
                <w:rFonts w:ascii="Calibri" w:hAnsi="Calibri" w:cs="Calibri"/>
                <w:sz w:val="10"/>
                <w:szCs w:val="10"/>
              </w:rPr>
            </w:pPr>
          </w:p>
          <w:p w14:paraId="44DD5C90" w14:textId="77777777" w:rsidR="000127B4" w:rsidRPr="002F3653" w:rsidRDefault="007C686D" w:rsidP="004F5E8F">
            <w:pPr>
              <w:pStyle w:val="Default"/>
              <w:spacing w:before="120" w:after="120" w:line="276" w:lineRule="auto"/>
              <w:jc w:val="both"/>
              <w:rPr>
                <w:rFonts w:ascii="Calibri" w:hAnsi="Calibri" w:cs="Calibri"/>
                <w:sz w:val="20"/>
                <w:szCs w:val="20"/>
              </w:rPr>
            </w:pPr>
            <w:ins w:id="471" w:author="Chromíková, Katarína" w:date="2020-12-10T16:53:00Z">
              <w:r w:rsidRPr="002F3653">
                <w:rPr>
                  <w:rFonts w:ascii="Calibri" w:hAnsi="Calibri" w:cs="Calibri"/>
                  <w:sz w:val="20"/>
                  <w:szCs w:val="20"/>
                </w:rPr>
                <w:t>RO odporúča žiadateľom/prijímateľom v oznámení o vyhlásení VO/výzve na predkladanie ponúk a/alebo v súťažných podkladoch/podmienkach  si vyhradiť právo zrušiť verejné obstarávanie alebo jeho časť, ak všetky ponúknuté ceny budú vyššie ako stanovená PHZ alebo ak sa zmenili okolnosti, za ktorých sa vyhlásilo verejné obstarávanie alebo  ak zrušenie VO odporučil RO.</w:t>
              </w:r>
            </w:ins>
          </w:p>
        </w:tc>
      </w:tr>
    </w:tbl>
    <w:p w14:paraId="33CA710D" w14:textId="77777777" w:rsidR="0091033C" w:rsidRPr="002F3653" w:rsidDel="007C686D" w:rsidRDefault="00256D8F" w:rsidP="007C686D">
      <w:pPr>
        <w:pStyle w:val="Default"/>
        <w:spacing w:before="120" w:after="120" w:line="276" w:lineRule="auto"/>
        <w:ind w:left="450"/>
        <w:jc w:val="both"/>
        <w:rPr>
          <w:del w:id="472" w:author="Chromíková, Katarína" w:date="2020-12-10T16:51:00Z"/>
          <w:rFonts w:ascii="Calibri" w:hAnsi="Calibri" w:cs="Calibri"/>
          <w:sz w:val="20"/>
          <w:szCs w:val="20"/>
        </w:rPr>
      </w:pPr>
      <w:del w:id="473" w:author="Chromíková, Katarína" w:date="2020-12-10T16:51:00Z">
        <w:r w:rsidRPr="002F3653" w:rsidDel="007C686D">
          <w:rPr>
            <w:rFonts w:ascii="Calibri" w:hAnsi="Calibri" w:cs="Calibri"/>
            <w:sz w:val="20"/>
            <w:szCs w:val="20"/>
          </w:rPr>
          <w:delText>Žiadateľ/</w:delText>
        </w:r>
        <w:r w:rsidR="00AF397E" w:rsidRPr="002F3653" w:rsidDel="007C686D">
          <w:rPr>
            <w:rFonts w:ascii="Calibri" w:hAnsi="Calibri" w:cs="Calibri"/>
            <w:sz w:val="20"/>
            <w:szCs w:val="20"/>
          </w:rPr>
          <w:delText>Prijímateľ</w:delText>
        </w:r>
        <w:r w:rsidR="00AF397E" w:rsidRPr="002F3653" w:rsidDel="007C686D">
          <w:rPr>
            <w:rFonts w:ascii="Calibri" w:hAnsi="Calibri" w:cs="Calibri"/>
            <w:b/>
            <w:sz w:val="20"/>
            <w:szCs w:val="20"/>
          </w:rPr>
          <w:delText xml:space="preserve"> d</w:delText>
        </w:r>
        <w:r w:rsidR="0091033C" w:rsidRPr="002F3653" w:rsidDel="007C686D">
          <w:rPr>
            <w:rFonts w:ascii="Calibri" w:hAnsi="Calibri" w:cs="Calibri"/>
            <w:b/>
            <w:sz w:val="20"/>
            <w:szCs w:val="20"/>
          </w:rPr>
          <w:delText xml:space="preserve">o 7 </w:delText>
        </w:r>
        <w:r w:rsidR="00A00242" w:rsidRPr="002F3653" w:rsidDel="007C686D">
          <w:rPr>
            <w:rFonts w:ascii="Calibri" w:hAnsi="Calibri" w:cs="Calibri"/>
            <w:b/>
            <w:sz w:val="20"/>
            <w:szCs w:val="20"/>
          </w:rPr>
          <w:delText xml:space="preserve">pracovných </w:delText>
        </w:r>
        <w:r w:rsidR="0091033C" w:rsidRPr="002F3653" w:rsidDel="007C686D">
          <w:rPr>
            <w:rFonts w:ascii="Calibri" w:hAnsi="Calibri" w:cs="Calibri"/>
            <w:b/>
            <w:sz w:val="20"/>
            <w:szCs w:val="20"/>
          </w:rPr>
          <w:delText>dní</w:delText>
        </w:r>
        <w:r w:rsidR="0091033C" w:rsidRPr="002F3653" w:rsidDel="007C686D">
          <w:rPr>
            <w:rFonts w:ascii="Calibri" w:hAnsi="Calibri" w:cs="Calibri"/>
            <w:sz w:val="20"/>
            <w:szCs w:val="20"/>
          </w:rPr>
          <w:delText xml:space="preserve"> odo dňa zverejnenia oznámenia </w:delText>
        </w:r>
        <w:r w:rsidR="00A00242" w:rsidRPr="002F3653" w:rsidDel="007C686D">
          <w:rPr>
            <w:rFonts w:ascii="Calibri" w:hAnsi="Calibri" w:cs="Calibri"/>
            <w:sz w:val="20"/>
            <w:szCs w:val="20"/>
          </w:rPr>
          <w:delText>zasiela na</w:delText>
        </w:r>
        <w:r w:rsidR="0091033C" w:rsidRPr="002F3653" w:rsidDel="007C686D">
          <w:rPr>
            <w:rFonts w:ascii="Calibri" w:hAnsi="Calibri" w:cs="Calibri"/>
            <w:sz w:val="20"/>
            <w:szCs w:val="20"/>
          </w:rPr>
          <w:delText xml:space="preserve"> RO </w:delText>
        </w:r>
        <w:r w:rsidR="00AF397E" w:rsidRPr="002F3653" w:rsidDel="007C686D">
          <w:rPr>
            <w:rFonts w:ascii="Calibri" w:hAnsi="Calibri" w:cs="Calibri"/>
            <w:sz w:val="20"/>
            <w:szCs w:val="20"/>
          </w:rPr>
          <w:delText xml:space="preserve">e-mailom </w:delText>
        </w:r>
        <w:r w:rsidR="0091033C" w:rsidRPr="002F3653" w:rsidDel="007C686D">
          <w:rPr>
            <w:rFonts w:ascii="Calibri" w:hAnsi="Calibri" w:cs="Calibri"/>
            <w:sz w:val="20"/>
            <w:szCs w:val="20"/>
          </w:rPr>
          <w:delText xml:space="preserve">elektronickú verziu </w:delText>
        </w:r>
        <w:r w:rsidR="009A0661" w:rsidRPr="002F3653" w:rsidDel="007C686D">
          <w:rPr>
            <w:rFonts w:ascii="Calibri" w:hAnsi="Calibri" w:cs="Calibri"/>
            <w:sz w:val="20"/>
            <w:szCs w:val="20"/>
          </w:rPr>
          <w:delText>zverejneného oznámenia</w:delText>
        </w:r>
        <w:r w:rsidR="00D45874" w:rsidDel="007C686D">
          <w:rPr>
            <w:rFonts w:ascii="Calibri" w:hAnsi="Calibri" w:cs="Calibri"/>
            <w:sz w:val="20"/>
            <w:szCs w:val="20"/>
          </w:rPr>
          <w:delText xml:space="preserve"> </w:delText>
        </w:r>
        <w:r w:rsidR="00D45874" w:rsidRPr="002F3653" w:rsidDel="007C686D">
          <w:rPr>
            <w:rFonts w:ascii="Calibri" w:hAnsi="Calibri" w:cs="Calibri"/>
            <w:sz w:val="20"/>
            <w:szCs w:val="20"/>
          </w:rPr>
          <w:delText>o vyhlásení VO/výzvy na predkladanie ponúk</w:delText>
        </w:r>
        <w:r w:rsidR="009A0661" w:rsidRPr="002F3653" w:rsidDel="007C686D">
          <w:rPr>
            <w:rFonts w:ascii="Calibri" w:hAnsi="Calibri" w:cs="Calibri"/>
            <w:sz w:val="20"/>
            <w:szCs w:val="20"/>
          </w:rPr>
          <w:delText xml:space="preserve"> a </w:delText>
        </w:r>
        <w:r w:rsidR="0091033C" w:rsidRPr="002F3653" w:rsidDel="007C686D">
          <w:rPr>
            <w:rFonts w:ascii="Calibri" w:hAnsi="Calibri" w:cs="Calibri"/>
            <w:sz w:val="20"/>
            <w:szCs w:val="20"/>
          </w:rPr>
          <w:delText>súťažných podkladov</w:delText>
        </w:r>
        <w:r w:rsidR="002772D1" w:rsidRPr="002F3653" w:rsidDel="007C686D">
          <w:rPr>
            <w:rFonts w:ascii="Calibri" w:hAnsi="Calibri" w:cs="Calibri"/>
            <w:sz w:val="20"/>
            <w:szCs w:val="20"/>
          </w:rPr>
          <w:delText>/podmienok</w:delText>
        </w:r>
        <w:r w:rsidR="0091033C" w:rsidRPr="002F3653" w:rsidDel="007C686D">
          <w:rPr>
            <w:rFonts w:ascii="Calibri" w:hAnsi="Calibri" w:cs="Calibri"/>
            <w:sz w:val="20"/>
            <w:szCs w:val="20"/>
          </w:rPr>
          <w:delText>, ktoré sa zasielajú záujemcom</w:delText>
        </w:r>
        <w:r w:rsidR="00CE72B1" w:rsidRPr="002F3653" w:rsidDel="007C686D">
          <w:rPr>
            <w:rFonts w:ascii="Calibri" w:hAnsi="Calibri" w:cs="Calibri"/>
            <w:sz w:val="20"/>
            <w:szCs w:val="20"/>
          </w:rPr>
          <w:delText>, resp. zverejňujú v profile verejného obstarávateľa</w:delText>
        </w:r>
        <w:r w:rsidR="0091033C" w:rsidRPr="002F3653" w:rsidDel="007C686D">
          <w:rPr>
            <w:rFonts w:ascii="Calibri" w:hAnsi="Calibri" w:cs="Calibri"/>
            <w:sz w:val="20"/>
            <w:szCs w:val="20"/>
          </w:rPr>
          <w:delText>.</w:delText>
        </w:r>
        <w:r w:rsidR="00F86CDA" w:rsidRPr="002F3653" w:rsidDel="007C686D">
          <w:rPr>
            <w:rFonts w:ascii="Calibri" w:hAnsi="Calibri" w:cs="Calibri"/>
            <w:sz w:val="20"/>
            <w:szCs w:val="20"/>
          </w:rPr>
          <w:delText xml:space="preserve"> </w:delText>
        </w:r>
      </w:del>
    </w:p>
    <w:p w14:paraId="785FCA93" w14:textId="77777777" w:rsidR="00CF3449" w:rsidRPr="00CF3449" w:rsidDel="007C686D" w:rsidRDefault="00CF3449" w:rsidP="007C686D">
      <w:pPr>
        <w:pStyle w:val="Default"/>
        <w:spacing w:before="120" w:after="120" w:line="276" w:lineRule="auto"/>
        <w:ind w:left="450"/>
        <w:jc w:val="both"/>
        <w:rPr>
          <w:ins w:id="474" w:author="uzivatel" w:date="2020-12-03T14:53:00Z"/>
          <w:del w:id="475" w:author="Chromíková, Katarína" w:date="2020-12-10T16:50:00Z"/>
          <w:rFonts w:ascii="Calibri" w:hAnsi="Calibri" w:cs="Calibri"/>
          <w:sz w:val="20"/>
          <w:szCs w:val="20"/>
        </w:rPr>
      </w:pPr>
      <w:ins w:id="476" w:author="uzivatel" w:date="2020-12-03T14:53:00Z">
        <w:del w:id="477" w:author="Chromíková, Katarína" w:date="2020-12-10T16:50:00Z">
          <w:r w:rsidRPr="00CF3449" w:rsidDel="007C686D">
            <w:rPr>
              <w:rFonts w:ascii="Calibri" w:hAnsi="Calibri" w:cs="Calibri"/>
              <w:sz w:val="20"/>
              <w:szCs w:val="20"/>
            </w:rPr>
            <w:delText xml:space="preserve">Ak </w:delText>
          </w:r>
          <w:r w:rsidDel="007C686D">
            <w:rPr>
              <w:rFonts w:ascii="Calibri" w:hAnsi="Calibri" w:cs="Calibri"/>
              <w:sz w:val="20"/>
              <w:szCs w:val="20"/>
            </w:rPr>
            <w:delText>žiadateľ/</w:delText>
          </w:r>
          <w:r w:rsidRPr="00CF3449" w:rsidDel="007C686D">
            <w:rPr>
              <w:rFonts w:ascii="Calibri" w:hAnsi="Calibri" w:cs="Calibri"/>
              <w:sz w:val="20"/>
              <w:szCs w:val="20"/>
            </w:rPr>
            <w:delText xml:space="preserve">prijímateľ po ukončení prvej ex ante kontroly, ale ešte vo fáze pred vyhlásením VO, vykoná podstatné zmeny v dokumentácii k zadávaniu zákazky (zmena v podmienkach účasti, požiadavkách na predmet zákazky, kritériách na vyhodnotenie ponúk, zmluvných podmienkach), </w:delText>
          </w:r>
        </w:del>
      </w:ins>
      <w:ins w:id="478" w:author="uzivatel" w:date="2020-12-03T14:54:00Z">
        <w:del w:id="479" w:author="Chromíková, Katarína" w:date="2020-12-10T16:50:00Z">
          <w:r w:rsidDel="007C686D">
            <w:rPr>
              <w:rFonts w:ascii="Calibri" w:hAnsi="Calibri" w:cs="Calibri"/>
              <w:sz w:val="20"/>
              <w:szCs w:val="20"/>
            </w:rPr>
            <w:delText>žiadateľ/</w:delText>
          </w:r>
        </w:del>
      </w:ins>
      <w:ins w:id="480" w:author="uzivatel" w:date="2020-12-03T14:53:00Z">
        <w:del w:id="481" w:author="Chromíková, Katarína" w:date="2020-12-10T16:50:00Z">
          <w:r w:rsidRPr="00CF3449" w:rsidDel="007C686D">
            <w:rPr>
              <w:rFonts w:ascii="Calibri" w:hAnsi="Calibri" w:cs="Calibri"/>
              <w:sz w:val="20"/>
              <w:szCs w:val="20"/>
            </w:rPr>
            <w:delText>prijímateľ sa môže dobrovoľne rozhodnúť predložiť dokumentáciu na prvú ex ante kontrolu na RO opätovne.</w:delText>
          </w:r>
        </w:del>
      </w:ins>
    </w:p>
    <w:p w14:paraId="0DEB54DA" w14:textId="77777777" w:rsidR="006106B2" w:rsidDel="007C686D" w:rsidRDefault="006106B2" w:rsidP="007C686D">
      <w:pPr>
        <w:pStyle w:val="Default"/>
        <w:spacing w:before="120" w:after="120" w:line="276" w:lineRule="auto"/>
        <w:ind w:left="450"/>
        <w:jc w:val="both"/>
        <w:rPr>
          <w:del w:id="482" w:author="Chromíková, Katarína" w:date="2020-12-10T16:53:00Z"/>
          <w:rFonts w:ascii="Calibri" w:hAnsi="Calibri" w:cs="Calibri"/>
          <w:sz w:val="20"/>
          <w:szCs w:val="20"/>
        </w:rPr>
      </w:pPr>
      <w:del w:id="483" w:author="Chromíková, Katarína" w:date="2020-12-10T16:51:00Z">
        <w:r w:rsidRPr="002F3653" w:rsidDel="007C686D">
          <w:rPr>
            <w:rFonts w:ascii="Calibri" w:hAnsi="Calibri" w:cs="Calibri"/>
            <w:sz w:val="20"/>
            <w:szCs w:val="20"/>
          </w:rPr>
          <w:delText xml:space="preserve">V prípade dodatočnej opravy údajov zverejnených v oznámení o vyhlásení </w:delText>
        </w:r>
        <w:r w:rsidR="00F00B98" w:rsidRPr="002F3653" w:rsidDel="007C686D">
          <w:rPr>
            <w:rFonts w:ascii="Calibri" w:hAnsi="Calibri" w:cs="Calibri"/>
            <w:sz w:val="20"/>
            <w:szCs w:val="20"/>
          </w:rPr>
          <w:delText>VO</w:delText>
        </w:r>
        <w:r w:rsidR="00D45874" w:rsidRPr="002F3653" w:rsidDel="007C686D">
          <w:rPr>
            <w:rFonts w:ascii="Calibri" w:hAnsi="Calibri" w:cs="Calibri"/>
            <w:sz w:val="20"/>
            <w:szCs w:val="20"/>
          </w:rPr>
          <w:delText>/výzvy na predkladanie ponúk</w:delText>
        </w:r>
        <w:r w:rsidR="00F00B98" w:rsidRPr="002F3653" w:rsidDel="007C686D">
          <w:rPr>
            <w:rFonts w:ascii="Calibri" w:hAnsi="Calibri" w:cs="Calibri"/>
            <w:sz w:val="20"/>
            <w:szCs w:val="20"/>
          </w:rPr>
          <w:delText xml:space="preserve"> </w:delText>
        </w:r>
        <w:r w:rsidRPr="002F3653" w:rsidDel="007C686D">
          <w:rPr>
            <w:rFonts w:ascii="Calibri" w:hAnsi="Calibri" w:cs="Calibri"/>
            <w:sz w:val="20"/>
            <w:szCs w:val="20"/>
          </w:rPr>
          <w:delText xml:space="preserve">je </w:delText>
        </w:r>
        <w:r w:rsidR="00256D8F" w:rsidRPr="002F3653" w:rsidDel="007C686D">
          <w:rPr>
            <w:rFonts w:ascii="Calibri" w:hAnsi="Calibri" w:cs="Calibri"/>
            <w:sz w:val="20"/>
            <w:szCs w:val="20"/>
          </w:rPr>
          <w:delText>žiadateľ/</w:delText>
        </w:r>
        <w:r w:rsidR="00CE72B1" w:rsidRPr="002F3653" w:rsidDel="007C686D">
          <w:rPr>
            <w:rFonts w:ascii="Calibri" w:hAnsi="Calibri" w:cs="Calibri"/>
            <w:sz w:val="20"/>
            <w:szCs w:val="20"/>
          </w:rPr>
          <w:delText xml:space="preserve">prijímateľ </w:delText>
        </w:r>
        <w:r w:rsidRPr="002F3653" w:rsidDel="007C686D">
          <w:rPr>
            <w:rFonts w:ascii="Calibri" w:hAnsi="Calibri" w:cs="Calibri"/>
            <w:sz w:val="20"/>
            <w:szCs w:val="20"/>
          </w:rPr>
          <w:delText>povinný zabezpečiť zverejnenie takto opravených údajov na príslušnom tlačive</w:delText>
        </w:r>
        <w:r w:rsidR="00CE72B1" w:rsidRPr="002F3653" w:rsidDel="007C686D">
          <w:rPr>
            <w:rFonts w:ascii="Calibri" w:hAnsi="Calibri" w:cs="Calibri"/>
            <w:sz w:val="20"/>
            <w:szCs w:val="20"/>
          </w:rPr>
          <w:delText xml:space="preserve"> (redakčná oprava)</w:delText>
        </w:r>
        <w:r w:rsidRPr="002F3653" w:rsidDel="007C686D">
          <w:rPr>
            <w:rFonts w:ascii="Calibri" w:hAnsi="Calibri" w:cs="Calibri"/>
            <w:sz w:val="20"/>
            <w:szCs w:val="20"/>
          </w:rPr>
          <w:delText xml:space="preserve"> </w:delText>
        </w:r>
        <w:r w:rsidR="00F00B98" w:rsidRPr="002F3653" w:rsidDel="007C686D">
          <w:rPr>
            <w:rFonts w:ascii="Calibri" w:hAnsi="Calibri" w:cs="Calibri"/>
            <w:sz w:val="20"/>
            <w:szCs w:val="20"/>
          </w:rPr>
          <w:delText>a v prípade zmeny súťažných podkladov</w:delText>
        </w:r>
        <w:r w:rsidRPr="002F3653" w:rsidDel="007C686D">
          <w:rPr>
            <w:rFonts w:ascii="Calibri" w:hAnsi="Calibri" w:cs="Calibri"/>
            <w:sz w:val="20"/>
            <w:szCs w:val="20"/>
          </w:rPr>
          <w:delText xml:space="preserve"> </w:delText>
        </w:r>
        <w:r w:rsidR="00F00B98" w:rsidRPr="002F3653" w:rsidDel="007C686D">
          <w:rPr>
            <w:rFonts w:ascii="Calibri" w:hAnsi="Calibri" w:cs="Calibri"/>
            <w:sz w:val="20"/>
            <w:szCs w:val="20"/>
          </w:rPr>
          <w:delText xml:space="preserve">je </w:delText>
        </w:r>
        <w:r w:rsidR="00256D8F" w:rsidRPr="002F3653" w:rsidDel="007C686D">
          <w:rPr>
            <w:rFonts w:ascii="Calibri" w:hAnsi="Calibri" w:cs="Calibri"/>
            <w:sz w:val="20"/>
            <w:szCs w:val="20"/>
          </w:rPr>
          <w:delText>žiadateľ/</w:delText>
        </w:r>
        <w:r w:rsidR="002557A3" w:rsidRPr="002F3653" w:rsidDel="007C686D">
          <w:rPr>
            <w:rFonts w:ascii="Calibri" w:hAnsi="Calibri" w:cs="Calibri"/>
            <w:sz w:val="20"/>
            <w:szCs w:val="20"/>
          </w:rPr>
          <w:delText>p</w:delText>
        </w:r>
        <w:r w:rsidR="00F00B98" w:rsidRPr="002F3653" w:rsidDel="007C686D">
          <w:rPr>
            <w:rFonts w:ascii="Calibri" w:hAnsi="Calibri" w:cs="Calibri"/>
            <w:sz w:val="20"/>
            <w:szCs w:val="20"/>
          </w:rPr>
          <w:delText>rijímateľ povinný o uvedených zmenách v lehote stanovenej ZVO informovať záujemcov</w:delText>
        </w:r>
        <w:r w:rsidR="00CE72B1" w:rsidRPr="002F3653" w:rsidDel="007C686D">
          <w:rPr>
            <w:rFonts w:ascii="Calibri" w:hAnsi="Calibri" w:cs="Calibri"/>
            <w:sz w:val="20"/>
            <w:szCs w:val="20"/>
          </w:rPr>
          <w:delText xml:space="preserve">, ktorí požiadali o súťažné podklady a zároveň je povinný zverejniť informáciu o úprave súťažných podkladov v profile verejného obstarávateľa. </w:delText>
        </w:r>
        <w:r w:rsidR="00F00B98" w:rsidRPr="002F3653" w:rsidDel="007C686D">
          <w:rPr>
            <w:rFonts w:ascii="Calibri" w:hAnsi="Calibri" w:cs="Calibri"/>
            <w:sz w:val="20"/>
            <w:szCs w:val="20"/>
          </w:rPr>
          <w:delText xml:space="preserve">O vykonaní zmien </w:delText>
        </w:r>
        <w:r w:rsidR="00BF3C6D" w:rsidRPr="002F3653" w:rsidDel="007C686D">
          <w:rPr>
            <w:rFonts w:ascii="Calibri" w:hAnsi="Calibri" w:cs="Calibri"/>
            <w:sz w:val="20"/>
            <w:szCs w:val="20"/>
          </w:rPr>
          <w:delText xml:space="preserve">v oznámení alebo súťažných podkladoch </w:delText>
        </w:r>
        <w:r w:rsidR="00F00B98" w:rsidRPr="002F3653" w:rsidDel="007C686D">
          <w:rPr>
            <w:rFonts w:ascii="Calibri" w:hAnsi="Calibri" w:cs="Calibri"/>
            <w:sz w:val="20"/>
            <w:szCs w:val="20"/>
          </w:rPr>
          <w:delText xml:space="preserve">zasiela </w:delText>
        </w:r>
        <w:r w:rsidR="00256D8F" w:rsidRPr="002F3653" w:rsidDel="007C686D">
          <w:rPr>
            <w:rFonts w:ascii="Calibri" w:hAnsi="Calibri" w:cs="Calibri"/>
            <w:sz w:val="20"/>
            <w:szCs w:val="20"/>
          </w:rPr>
          <w:delText>žiadateľ/</w:delText>
        </w:r>
        <w:r w:rsidR="002557A3" w:rsidRPr="002F3653" w:rsidDel="007C686D">
          <w:rPr>
            <w:rFonts w:ascii="Calibri" w:hAnsi="Calibri" w:cs="Calibri"/>
            <w:sz w:val="20"/>
            <w:szCs w:val="20"/>
          </w:rPr>
          <w:delText>p</w:delText>
        </w:r>
        <w:r w:rsidRPr="002F3653" w:rsidDel="007C686D">
          <w:rPr>
            <w:rFonts w:ascii="Calibri" w:hAnsi="Calibri" w:cs="Calibri"/>
            <w:sz w:val="20"/>
            <w:szCs w:val="20"/>
          </w:rPr>
          <w:delText>rijímateľ</w:delText>
        </w:r>
        <w:r w:rsidR="00F00B98" w:rsidRPr="002F3653" w:rsidDel="007C686D">
          <w:rPr>
            <w:rFonts w:ascii="Calibri" w:hAnsi="Calibri" w:cs="Calibri"/>
            <w:sz w:val="20"/>
            <w:szCs w:val="20"/>
          </w:rPr>
          <w:delText xml:space="preserve"> informáciu na RO </w:delText>
        </w:r>
        <w:r w:rsidR="00BF3C6D" w:rsidRPr="002F3653" w:rsidDel="007C686D">
          <w:rPr>
            <w:rFonts w:ascii="Calibri" w:hAnsi="Calibri" w:cs="Calibri"/>
            <w:sz w:val="20"/>
            <w:szCs w:val="20"/>
          </w:rPr>
          <w:delText xml:space="preserve">spolu </w:delText>
        </w:r>
        <w:r w:rsidR="00F00B98" w:rsidRPr="002F3653" w:rsidDel="007C686D">
          <w:rPr>
            <w:rFonts w:ascii="Calibri" w:hAnsi="Calibri" w:cs="Calibri"/>
            <w:sz w:val="20"/>
            <w:szCs w:val="20"/>
          </w:rPr>
          <w:delText xml:space="preserve">s odôvodnením na ich vykonanie. </w:delText>
        </w:r>
        <w:r w:rsidRPr="002F3653" w:rsidDel="007C686D">
          <w:rPr>
            <w:rFonts w:ascii="Calibri" w:hAnsi="Calibri" w:cs="Calibri"/>
            <w:sz w:val="20"/>
            <w:szCs w:val="20"/>
          </w:rPr>
          <w:delText xml:space="preserve">O súlade postupov vykonanej zmeny so </w:delText>
        </w:r>
        <w:r w:rsidR="00BF3C6D" w:rsidRPr="002F3653" w:rsidDel="007C686D">
          <w:rPr>
            <w:rFonts w:ascii="Calibri" w:hAnsi="Calibri" w:cs="Calibri"/>
            <w:sz w:val="20"/>
            <w:szCs w:val="20"/>
          </w:rPr>
          <w:delText>ZVO</w:delText>
        </w:r>
        <w:r w:rsidRPr="002F3653" w:rsidDel="007C686D">
          <w:rPr>
            <w:rFonts w:ascii="Calibri" w:hAnsi="Calibri" w:cs="Calibri"/>
            <w:sz w:val="20"/>
            <w:szCs w:val="20"/>
          </w:rPr>
          <w:delText xml:space="preserve"> oboznámi RO </w:delText>
        </w:r>
        <w:r w:rsidR="00256D8F" w:rsidRPr="002F3653" w:rsidDel="007C686D">
          <w:rPr>
            <w:rFonts w:ascii="Calibri" w:hAnsi="Calibri" w:cs="Calibri"/>
            <w:sz w:val="20"/>
            <w:szCs w:val="20"/>
          </w:rPr>
          <w:delText>žiadateľa/</w:delText>
        </w:r>
        <w:r w:rsidR="002557A3" w:rsidRPr="002F3653" w:rsidDel="007C686D">
          <w:rPr>
            <w:rFonts w:ascii="Calibri" w:hAnsi="Calibri" w:cs="Calibri"/>
            <w:sz w:val="20"/>
            <w:szCs w:val="20"/>
          </w:rPr>
          <w:delText>p</w:delText>
        </w:r>
        <w:r w:rsidRPr="002F3653" w:rsidDel="007C686D">
          <w:rPr>
            <w:rFonts w:ascii="Calibri" w:hAnsi="Calibri" w:cs="Calibri"/>
            <w:sz w:val="20"/>
            <w:szCs w:val="20"/>
          </w:rPr>
          <w:delText xml:space="preserve">rijímateľa </w:delText>
        </w:r>
        <w:r w:rsidR="00BF3C6D" w:rsidRPr="002F3653" w:rsidDel="007C686D">
          <w:rPr>
            <w:rFonts w:ascii="Calibri" w:hAnsi="Calibri" w:cs="Calibri"/>
            <w:sz w:val="20"/>
            <w:szCs w:val="20"/>
          </w:rPr>
          <w:delText xml:space="preserve">až v rámci </w:delText>
        </w:r>
        <w:r w:rsidR="001C1629" w:rsidRPr="002F3653" w:rsidDel="007C686D">
          <w:rPr>
            <w:rFonts w:ascii="Calibri" w:hAnsi="Calibri" w:cs="Calibri"/>
            <w:sz w:val="20"/>
            <w:szCs w:val="20"/>
          </w:rPr>
          <w:delText xml:space="preserve">kontroly </w:delText>
        </w:r>
        <w:r w:rsidR="00BF3C6D" w:rsidRPr="002F3653" w:rsidDel="007C686D">
          <w:rPr>
            <w:rFonts w:ascii="Calibri" w:hAnsi="Calibri" w:cs="Calibri"/>
            <w:sz w:val="20"/>
            <w:szCs w:val="20"/>
          </w:rPr>
          <w:delText>po ukončení vyhodnotenia ponúk</w:delText>
        </w:r>
        <w:r w:rsidR="002F63A1" w:rsidRPr="002F3653" w:rsidDel="007C686D">
          <w:rPr>
            <w:rFonts w:ascii="Calibri" w:hAnsi="Calibri" w:cs="Calibri"/>
            <w:sz w:val="20"/>
            <w:szCs w:val="20"/>
          </w:rPr>
          <w:delText xml:space="preserve"> po ukončení druhej ex-ante kontroly</w:delText>
        </w:r>
        <w:r w:rsidR="0059107A" w:rsidDel="007C686D">
          <w:rPr>
            <w:rStyle w:val="Odkaznapoznmkupodiarou"/>
            <w:rFonts w:ascii="Calibri" w:hAnsi="Calibri" w:cs="Calibri"/>
            <w:sz w:val="20"/>
            <w:szCs w:val="20"/>
          </w:rPr>
          <w:footnoteReference w:id="51"/>
        </w:r>
        <w:r w:rsidR="0059107A" w:rsidRPr="002F3653" w:rsidDel="007C686D">
          <w:rPr>
            <w:rFonts w:ascii="Calibri" w:hAnsi="Calibri" w:cs="Calibri"/>
            <w:sz w:val="20"/>
            <w:szCs w:val="20"/>
          </w:rPr>
          <w:delText>.</w:delText>
        </w:r>
        <w:r w:rsidRPr="002F3653" w:rsidDel="007C686D">
          <w:rPr>
            <w:rFonts w:ascii="Calibri" w:hAnsi="Calibri" w:cs="Calibri"/>
            <w:sz w:val="20"/>
            <w:szCs w:val="20"/>
          </w:rPr>
          <w:delText>.</w:delText>
        </w:r>
      </w:del>
    </w:p>
    <w:tbl>
      <w:tblPr>
        <w:tblW w:w="0" w:type="auto"/>
        <w:tblInd w:w="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4"/>
      </w:tblGrid>
      <w:tr w:rsidR="009C097E" w:rsidRPr="002F3653" w:rsidDel="007C686D" w14:paraId="18727A70" w14:textId="77777777" w:rsidTr="00A602BE">
        <w:trPr>
          <w:del w:id="486" w:author="Chromíková, Katarína" w:date="2020-12-10T16:51:00Z"/>
        </w:trPr>
        <w:tc>
          <w:tcPr>
            <w:tcW w:w="8634" w:type="dxa"/>
            <w:tcBorders>
              <w:top w:val="single" w:sz="8" w:space="0" w:color="4F81BD"/>
              <w:left w:val="single" w:sz="8" w:space="0" w:color="4F81BD"/>
              <w:bottom w:val="single" w:sz="6" w:space="0" w:color="4F81BD"/>
              <w:right w:val="single" w:sz="8" w:space="0" w:color="4F81BD"/>
            </w:tcBorders>
            <w:shd w:val="clear" w:color="auto" w:fill="DBE5F1"/>
          </w:tcPr>
          <w:p w14:paraId="1822F4F5" w14:textId="77777777" w:rsidR="00A602BE" w:rsidRPr="00A602BE" w:rsidDel="007C686D" w:rsidRDefault="00A602BE" w:rsidP="00A602BE">
            <w:pPr>
              <w:pStyle w:val="Default"/>
              <w:rPr>
                <w:del w:id="487" w:author="Chromíková, Katarína" w:date="2020-12-10T16:51:00Z"/>
                <w:rFonts w:asciiTheme="minorHAnsi" w:hAnsiTheme="minorHAnsi" w:cs="Calibri"/>
                <w:i/>
                <w:sz w:val="20"/>
                <w:szCs w:val="20"/>
              </w:rPr>
            </w:pPr>
            <w:del w:id="488" w:author="Chromíková, Katarína" w:date="2020-12-10T16:51:00Z">
              <w:r w:rsidRPr="00A602BE" w:rsidDel="007C686D">
                <w:rPr>
                  <w:rFonts w:asciiTheme="minorHAnsi" w:hAnsiTheme="minorHAnsi" w:cs="Calibri"/>
                  <w:i/>
                  <w:sz w:val="20"/>
                  <w:szCs w:val="20"/>
                </w:rPr>
                <w:delText>Upozornenie:</w:delText>
              </w:r>
            </w:del>
          </w:p>
          <w:p w14:paraId="101C129B" w14:textId="77777777" w:rsidR="009C097E" w:rsidDel="007C686D" w:rsidRDefault="009C097E" w:rsidP="00B45387">
            <w:pPr>
              <w:pStyle w:val="Default"/>
              <w:spacing w:before="120" w:after="120" w:line="276" w:lineRule="auto"/>
              <w:jc w:val="both"/>
              <w:rPr>
                <w:del w:id="489" w:author="Chromíková, Katarína" w:date="2020-12-10T16:51:00Z"/>
                <w:rFonts w:ascii="Calibri" w:hAnsi="Calibri" w:cs="Calibri"/>
                <w:sz w:val="20"/>
                <w:szCs w:val="20"/>
              </w:rPr>
            </w:pPr>
            <w:del w:id="490" w:author="Chromíková, Katarína" w:date="2020-12-10T16:51:00Z">
              <w:r w:rsidDel="007C686D">
                <w:rPr>
                  <w:rFonts w:ascii="Calibri" w:hAnsi="Calibri" w:cs="Calibri"/>
                  <w:sz w:val="20"/>
                  <w:szCs w:val="20"/>
                </w:rPr>
                <w:delText>RO v súvislosti s výkonom redakčnej opravy odporúča prijímateľom/žiadateľom, aby v prípade vykonania zmien napr. v súťažných podkladoch uvádzali v redakčnej oprave v</w:delText>
              </w:r>
              <w:r w:rsidR="00B45387" w:rsidDel="007C686D">
                <w:rPr>
                  <w:rFonts w:ascii="Calibri" w:hAnsi="Calibri" w:cs="Calibri"/>
                  <w:sz w:val="20"/>
                  <w:szCs w:val="20"/>
                </w:rPr>
                <w:delText> </w:delText>
              </w:r>
              <w:r w:rsidDel="007C686D">
                <w:rPr>
                  <w:rFonts w:ascii="Calibri" w:hAnsi="Calibri" w:cs="Calibri"/>
                  <w:sz w:val="20"/>
                  <w:szCs w:val="20"/>
                </w:rPr>
                <w:delText>časti</w:delText>
              </w:r>
              <w:r w:rsidR="00B45387" w:rsidDel="007C686D">
                <w:rPr>
                  <w:rFonts w:ascii="Calibri" w:hAnsi="Calibri" w:cs="Calibri"/>
                  <w:sz w:val="20"/>
                  <w:szCs w:val="20"/>
                </w:rPr>
                <w:delText xml:space="preserve"> „</w:delText>
              </w:r>
              <w:r w:rsidR="00B45387" w:rsidRPr="00B45387" w:rsidDel="007C686D">
                <w:rPr>
                  <w:rFonts w:ascii="Calibri" w:hAnsi="Calibri" w:cs="Calibri"/>
                  <w:sz w:val="20"/>
                  <w:szCs w:val="20"/>
                </w:rPr>
                <w:delText>VII.2) ĎALŠIE DODATOČNÉ INFORMÁCIE</w:delText>
              </w:r>
              <w:r w:rsidR="00B45387" w:rsidDel="007C686D">
                <w:rPr>
                  <w:rFonts w:ascii="Calibri" w:hAnsi="Calibri" w:cs="Calibri"/>
                  <w:sz w:val="20"/>
                  <w:szCs w:val="20"/>
                </w:rPr>
                <w:delText>“ predmet vykonaných zmien alebo aj v prípade ak prijímateľ/žiadateľ uvádza v súťažných podkladoch podmienky účasti. V prípade ak sa jedná o rozsiahle zmeny, a rozsah znakov v časti „</w:delText>
              </w:r>
              <w:r w:rsidR="00B45387" w:rsidRPr="00B45387" w:rsidDel="007C686D">
                <w:rPr>
                  <w:rFonts w:ascii="Calibri" w:hAnsi="Calibri" w:cs="Calibri"/>
                  <w:sz w:val="20"/>
                  <w:szCs w:val="20"/>
                </w:rPr>
                <w:delText>VII.2) ĎALŠIE DODATOČNÉ INFORMÁCIE</w:delText>
              </w:r>
              <w:r w:rsidR="00B45387" w:rsidDel="007C686D">
                <w:rPr>
                  <w:rFonts w:ascii="Calibri" w:hAnsi="Calibri" w:cs="Calibri"/>
                  <w:sz w:val="20"/>
                  <w:szCs w:val="20"/>
                </w:rPr>
                <w:delText xml:space="preserve">“ redakčnej opravy neumožňuje uviesť predmet vykonaných zmien, RO odporúča prijímateľom/žiadateľom aspoň stručne informovať o vykonaných zmenách v predmetnej časti, a zároveň zverejniť </w:delText>
              </w:r>
              <w:r w:rsidR="00150789" w:rsidDel="007C686D">
                <w:rPr>
                  <w:rFonts w:ascii="Calibri" w:hAnsi="Calibri" w:cs="Calibri"/>
                  <w:sz w:val="20"/>
                  <w:szCs w:val="20"/>
                </w:rPr>
                <w:delText xml:space="preserve">súhrnný </w:delText>
              </w:r>
              <w:r w:rsidR="00B45387" w:rsidDel="007C686D">
                <w:rPr>
                  <w:rFonts w:ascii="Calibri" w:hAnsi="Calibri" w:cs="Calibri"/>
                  <w:sz w:val="20"/>
                  <w:szCs w:val="20"/>
                </w:rPr>
                <w:delText>dokument</w:delText>
              </w:r>
              <w:r w:rsidR="00150789" w:rsidDel="007C686D">
                <w:rPr>
                  <w:rFonts w:ascii="Calibri" w:hAnsi="Calibri" w:cs="Calibri"/>
                  <w:sz w:val="20"/>
                  <w:szCs w:val="20"/>
                </w:rPr>
                <w:delText xml:space="preserve"> o vykonaných zmenách</w:delText>
              </w:r>
              <w:r w:rsidR="00B45387" w:rsidDel="007C686D">
                <w:rPr>
                  <w:rFonts w:ascii="Calibri" w:hAnsi="Calibri" w:cs="Calibri"/>
                  <w:sz w:val="20"/>
                  <w:szCs w:val="20"/>
                </w:rPr>
                <w:delText xml:space="preserve"> v Profile verejného obstarávania, ktorý je vedený Úradom pre verejné obstarávania</w:delText>
              </w:r>
              <w:r w:rsidR="00150789" w:rsidDel="007C686D">
                <w:rPr>
                  <w:rFonts w:ascii="Calibri" w:hAnsi="Calibri" w:cs="Calibri"/>
                  <w:sz w:val="20"/>
                  <w:szCs w:val="20"/>
                </w:rPr>
                <w:delText>, alebo v časti „</w:delText>
              </w:r>
              <w:r w:rsidR="00150789" w:rsidRPr="00B45387" w:rsidDel="007C686D">
                <w:rPr>
                  <w:rFonts w:ascii="Calibri" w:hAnsi="Calibri" w:cs="Calibri"/>
                  <w:sz w:val="20"/>
                  <w:szCs w:val="20"/>
                </w:rPr>
                <w:delText xml:space="preserve">VII.2) ĎALŠIE DODATOČNÉ </w:delText>
              </w:r>
              <w:r w:rsidR="00150789" w:rsidRPr="00B45387" w:rsidDel="007C686D">
                <w:rPr>
                  <w:rFonts w:ascii="Calibri" w:hAnsi="Calibri" w:cs="Calibri"/>
                  <w:sz w:val="20"/>
                  <w:szCs w:val="20"/>
                </w:rPr>
                <w:lastRenderedPageBreak/>
                <w:delText>INFORMÁCIE</w:delText>
              </w:r>
              <w:r w:rsidR="00150789" w:rsidDel="007C686D">
                <w:rPr>
                  <w:rFonts w:ascii="Calibri" w:hAnsi="Calibri" w:cs="Calibri"/>
                  <w:sz w:val="20"/>
                  <w:szCs w:val="20"/>
                </w:rPr>
                <w:delText>“ uviesť odkaz na zverejnený súhrnný dokument o vykonaných zmenách v Profile verejného obstarávania (najmä pri nadlimitnom postupe zadávania zákaziek.</w:delText>
              </w:r>
            </w:del>
          </w:p>
          <w:p w14:paraId="20026F3F" w14:textId="77777777" w:rsidR="00150789" w:rsidRPr="002F3653" w:rsidDel="007C686D" w:rsidRDefault="00150789" w:rsidP="00B45387">
            <w:pPr>
              <w:pStyle w:val="Default"/>
              <w:spacing w:before="120" w:after="120" w:line="276" w:lineRule="auto"/>
              <w:jc w:val="both"/>
              <w:rPr>
                <w:del w:id="491" w:author="Chromíková, Katarína" w:date="2020-12-10T16:51:00Z"/>
                <w:rFonts w:ascii="Calibri" w:hAnsi="Calibri" w:cs="Calibri"/>
                <w:sz w:val="20"/>
                <w:szCs w:val="20"/>
              </w:rPr>
            </w:pPr>
            <w:del w:id="492" w:author="Chromíková, Katarína" w:date="2020-12-10T16:51:00Z">
              <w:r w:rsidDel="007C686D">
                <w:rPr>
                  <w:rFonts w:ascii="Calibri" w:hAnsi="Calibri" w:cs="Calibri"/>
                  <w:sz w:val="20"/>
                  <w:szCs w:val="20"/>
                </w:rPr>
                <w:delText>RO ďalej odporúča prijímateľom/žiadateľom zvážiť rozsah a závažnosť vykonaných zmien a primerane predĺžiť lehotu na predkladanie ponúk (najmä, čo sa týka zmien v podmienkach účasti alebo v opise predmetu zákazky).</w:delText>
              </w:r>
            </w:del>
          </w:p>
        </w:tc>
      </w:tr>
    </w:tbl>
    <w:p w14:paraId="7ACFD727" w14:textId="77777777" w:rsidR="002531C2" w:rsidRPr="002F3653" w:rsidDel="007C686D" w:rsidRDefault="002531C2" w:rsidP="007C686D">
      <w:pPr>
        <w:pStyle w:val="Default"/>
        <w:spacing w:before="120" w:after="120" w:line="276" w:lineRule="auto"/>
        <w:ind w:left="450"/>
        <w:jc w:val="both"/>
        <w:rPr>
          <w:del w:id="493" w:author="Chromíková, Katarína" w:date="2020-12-10T16:58:00Z"/>
          <w:rFonts w:ascii="Calibri" w:hAnsi="Calibri" w:cs="Calibri"/>
          <w:sz w:val="20"/>
          <w:szCs w:val="20"/>
        </w:rPr>
      </w:pPr>
      <w:del w:id="494" w:author="Chromíková, Katarína" w:date="2020-12-10T16:53:00Z">
        <w:r w:rsidDel="007C686D">
          <w:rPr>
            <w:rFonts w:ascii="Calibri" w:hAnsi="Calibri" w:cs="Calibri"/>
            <w:sz w:val="20"/>
            <w:szCs w:val="20"/>
          </w:rPr>
          <w:lastRenderedPageBreak/>
          <w:delText xml:space="preserve">V prípade, že žiadateľ/prijímateľ po vyhlásení zákazky identifikuje pochybenia, ktoré mali alebo mohli vplyv na výsledok zadávania zákazky a predmetné zadávanie zákazky zrušil, je povinný </w:delText>
        </w:r>
        <w:r w:rsidR="002D63C9" w:rsidRPr="002F3653" w:rsidDel="007C686D">
          <w:rPr>
            <w:rFonts w:ascii="Calibri" w:hAnsi="Calibri" w:cs="Calibri"/>
            <w:sz w:val="20"/>
            <w:szCs w:val="20"/>
          </w:rPr>
          <w:delText xml:space="preserve">e-mailom </w:delText>
        </w:r>
        <w:r w:rsidDel="007C686D">
          <w:rPr>
            <w:rFonts w:ascii="Calibri" w:hAnsi="Calibri" w:cs="Calibri"/>
            <w:sz w:val="20"/>
            <w:szCs w:val="20"/>
          </w:rPr>
          <w:delText xml:space="preserve">bezodkladne o tejto skutočnosti informovať RO. </w:delText>
        </w:r>
        <w:r w:rsidR="005F2679" w:rsidRPr="002F3653" w:rsidDel="007C686D">
          <w:rPr>
            <w:rFonts w:ascii="Calibri" w:hAnsi="Calibri" w:cs="Calibri"/>
            <w:sz w:val="20"/>
            <w:szCs w:val="20"/>
          </w:rPr>
          <w:delText xml:space="preserve">V prípade, že RO počas kontroly požiada o doplnenie údajov alebo identifikuje nedostatky v procese VO, je žiadateľ/prijímateľ povinný ďalej postupovať v zmysle </w:delText>
        </w:r>
        <w:r w:rsidR="002D63C9" w:rsidDel="007C686D">
          <w:rPr>
            <w:rFonts w:ascii="Calibri" w:hAnsi="Calibri" w:cs="Calibri"/>
            <w:sz w:val="20"/>
            <w:szCs w:val="20"/>
          </w:rPr>
          <w:delText>pokynov RO</w:delText>
        </w:r>
        <w:r w:rsidR="005F2679" w:rsidRPr="002F3653" w:rsidDel="007C686D">
          <w:rPr>
            <w:rFonts w:ascii="Calibri" w:hAnsi="Calibri" w:cs="Calibri"/>
            <w:sz w:val="20"/>
            <w:szCs w:val="20"/>
          </w:rPr>
          <w:delText>.</w:delText>
        </w:r>
        <w:r w:rsidR="005F2679" w:rsidDel="007C686D">
          <w:rPr>
            <w:rFonts w:ascii="Calibri" w:hAnsi="Calibri" w:cs="Calibri"/>
            <w:sz w:val="20"/>
            <w:szCs w:val="20"/>
          </w:rPr>
          <w:delText xml:space="preserve"> </w:delText>
        </w:r>
        <w:r w:rsidR="005F2679" w:rsidRPr="002F3653" w:rsidDel="007C686D">
          <w:rPr>
            <w:rFonts w:ascii="Calibri" w:hAnsi="Calibri" w:cs="Calibri"/>
            <w:sz w:val="20"/>
            <w:szCs w:val="20"/>
          </w:rPr>
          <w:delText>Ak RO pri kontrole neidentifik</w:delText>
        </w:r>
        <w:r w:rsidR="005F2679" w:rsidDel="007C686D">
          <w:rPr>
            <w:rFonts w:ascii="Calibri" w:hAnsi="Calibri" w:cs="Calibri"/>
            <w:sz w:val="20"/>
            <w:szCs w:val="20"/>
          </w:rPr>
          <w:delText>uje</w:delText>
        </w:r>
        <w:r w:rsidR="005F2679" w:rsidRPr="002F3653" w:rsidDel="007C686D">
          <w:rPr>
            <w:rFonts w:ascii="Calibri" w:hAnsi="Calibri" w:cs="Calibri"/>
            <w:sz w:val="20"/>
            <w:szCs w:val="20"/>
          </w:rPr>
          <w:delText xml:space="preserve"> nedostatky a porušenie ZVO, zašle žiadateľovi/prijímateľovi </w:delText>
        </w:r>
        <w:r w:rsidR="002D63C9" w:rsidDel="007C686D">
          <w:rPr>
            <w:rFonts w:ascii="Calibri" w:hAnsi="Calibri" w:cs="Calibri"/>
            <w:sz w:val="20"/>
            <w:szCs w:val="20"/>
          </w:rPr>
          <w:delText xml:space="preserve">elektronicky alebo </w:delText>
        </w:r>
        <w:r w:rsidR="005F2679" w:rsidRPr="002F3653" w:rsidDel="007C686D">
          <w:rPr>
            <w:rFonts w:ascii="Calibri" w:hAnsi="Calibri" w:cs="Calibri"/>
            <w:sz w:val="20"/>
            <w:szCs w:val="20"/>
          </w:rPr>
          <w:delText>listom GPM/vnútorným listom</w:delText>
        </w:r>
        <w:r w:rsidR="005F2679" w:rsidRPr="002F3653" w:rsidDel="007C686D">
          <w:rPr>
            <w:rStyle w:val="Odkaznapoznmkupodiarou"/>
            <w:rFonts w:ascii="Calibri" w:hAnsi="Calibri" w:cs="Calibri"/>
            <w:sz w:val="20"/>
            <w:szCs w:val="20"/>
          </w:rPr>
          <w:footnoteReference w:id="52"/>
        </w:r>
        <w:r w:rsidR="005F2679" w:rsidRPr="002F3653" w:rsidDel="007C686D">
          <w:rPr>
            <w:rFonts w:ascii="Calibri" w:hAnsi="Calibri" w:cs="Calibri"/>
            <w:sz w:val="20"/>
            <w:szCs w:val="20"/>
          </w:rPr>
          <w:delText xml:space="preserve"> oznámenie o schválení </w:delText>
        </w:r>
        <w:r w:rsidR="002D63C9" w:rsidDel="007C686D">
          <w:rPr>
            <w:rFonts w:ascii="Calibri" w:hAnsi="Calibri" w:cs="Calibri"/>
            <w:sz w:val="20"/>
            <w:szCs w:val="20"/>
          </w:rPr>
          <w:delText>zrušenia zadávania zákazky</w:delText>
        </w:r>
        <w:r w:rsidR="005F2679" w:rsidRPr="002F3653" w:rsidDel="007C686D">
          <w:rPr>
            <w:rFonts w:ascii="Calibri" w:hAnsi="Calibri" w:cs="Calibri"/>
            <w:sz w:val="20"/>
            <w:szCs w:val="20"/>
          </w:rPr>
          <w:delText>.</w:delText>
        </w:r>
      </w:del>
    </w:p>
    <w:tbl>
      <w:tblPr>
        <w:tblW w:w="0" w:type="auto"/>
        <w:tblInd w:w="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6"/>
      </w:tblGrid>
      <w:tr w:rsidR="00D836BE" w:rsidRPr="002F3653" w:rsidDel="007C686D" w14:paraId="05B66A7F" w14:textId="77777777" w:rsidTr="00A602BE">
        <w:trPr>
          <w:del w:id="497" w:author="Chromíková, Katarína" w:date="2020-12-10T16:53:00Z"/>
        </w:trPr>
        <w:tc>
          <w:tcPr>
            <w:tcW w:w="8636" w:type="dxa"/>
            <w:tcBorders>
              <w:top w:val="single" w:sz="6" w:space="0" w:color="4F81BD"/>
              <w:left w:val="single" w:sz="6" w:space="0" w:color="4F81BD"/>
              <w:bottom w:val="single" w:sz="6" w:space="0" w:color="4F81BD"/>
              <w:right w:val="single" w:sz="6" w:space="0" w:color="4F81BD"/>
            </w:tcBorders>
            <w:shd w:val="clear" w:color="auto" w:fill="DBE5F1"/>
          </w:tcPr>
          <w:p w14:paraId="127DE36A" w14:textId="77777777" w:rsidR="00A602BE" w:rsidRPr="00A602BE" w:rsidDel="007C686D" w:rsidRDefault="00A602BE" w:rsidP="00A602BE">
            <w:pPr>
              <w:pStyle w:val="Default"/>
              <w:spacing w:before="120" w:after="120" w:line="276" w:lineRule="auto"/>
              <w:jc w:val="both"/>
              <w:rPr>
                <w:del w:id="498" w:author="Chromíková, Katarína" w:date="2020-12-10T16:53:00Z"/>
                <w:rFonts w:asciiTheme="minorHAnsi" w:hAnsiTheme="minorHAnsi" w:cs="Calibri"/>
                <w:i/>
                <w:sz w:val="20"/>
                <w:szCs w:val="20"/>
              </w:rPr>
            </w:pPr>
            <w:del w:id="499" w:author="Chromíková, Katarína" w:date="2020-12-10T16:53:00Z">
              <w:r w:rsidRPr="00A602BE" w:rsidDel="007C686D">
                <w:rPr>
                  <w:rFonts w:asciiTheme="minorHAnsi" w:hAnsiTheme="minorHAnsi" w:cs="Calibri"/>
                  <w:i/>
                  <w:sz w:val="20"/>
                  <w:szCs w:val="20"/>
                </w:rPr>
                <w:delText>Upozornenie:</w:delText>
              </w:r>
            </w:del>
          </w:p>
          <w:p w14:paraId="028A10E2" w14:textId="77777777" w:rsidR="00D836BE" w:rsidRPr="002F3653" w:rsidDel="007C686D" w:rsidRDefault="00D836BE" w:rsidP="00E57FAB">
            <w:pPr>
              <w:pStyle w:val="Default"/>
              <w:spacing w:before="120" w:after="120" w:line="276" w:lineRule="auto"/>
              <w:jc w:val="both"/>
              <w:rPr>
                <w:del w:id="500" w:author="Chromíková, Katarína" w:date="2020-12-10T16:53:00Z"/>
                <w:rFonts w:ascii="Calibri" w:hAnsi="Calibri" w:cs="Calibri"/>
                <w:sz w:val="20"/>
                <w:szCs w:val="20"/>
              </w:rPr>
            </w:pPr>
            <w:del w:id="501" w:author="Chromíková, Katarína" w:date="2020-12-10T16:53:00Z">
              <w:r w:rsidRPr="002F3653" w:rsidDel="007C686D">
                <w:rPr>
                  <w:rFonts w:ascii="Calibri" w:hAnsi="Calibri" w:cs="Calibri"/>
                  <w:sz w:val="20"/>
                  <w:szCs w:val="20"/>
                </w:rPr>
                <w:delText xml:space="preserve">RO odporúča </w:delText>
              </w:r>
              <w:r w:rsidR="00256D8F" w:rsidRPr="002F3653" w:rsidDel="007C686D">
                <w:rPr>
                  <w:rFonts w:ascii="Calibri" w:hAnsi="Calibri" w:cs="Calibri"/>
                  <w:sz w:val="20"/>
                  <w:szCs w:val="20"/>
                </w:rPr>
                <w:delText>žiadateľom/</w:delText>
              </w:r>
              <w:r w:rsidRPr="002F3653" w:rsidDel="007C686D">
                <w:rPr>
                  <w:rFonts w:ascii="Calibri" w:hAnsi="Calibri" w:cs="Calibri"/>
                  <w:sz w:val="20"/>
                  <w:szCs w:val="20"/>
                </w:rPr>
                <w:delText xml:space="preserve">prijímateľom v oznámení o vyhlásení VO/výzve na predkladanie ponúk a/alebo v súťažných podkladoch/podmienkach  </w:delText>
              </w:r>
              <w:r w:rsidR="00E57FAB" w:rsidRPr="002F3653" w:rsidDel="007C686D">
                <w:rPr>
                  <w:rFonts w:ascii="Calibri" w:hAnsi="Calibri" w:cs="Calibri"/>
                  <w:sz w:val="20"/>
                  <w:szCs w:val="20"/>
                </w:rPr>
                <w:delText xml:space="preserve">si </w:delText>
              </w:r>
              <w:r w:rsidRPr="002F3653" w:rsidDel="007C686D">
                <w:rPr>
                  <w:rFonts w:ascii="Calibri" w:hAnsi="Calibri" w:cs="Calibri"/>
                  <w:sz w:val="20"/>
                  <w:szCs w:val="20"/>
                </w:rPr>
                <w:delText>vyhradiť</w:delText>
              </w:r>
              <w:r w:rsidR="0029571A" w:rsidRPr="002F3653" w:rsidDel="007C686D">
                <w:rPr>
                  <w:rFonts w:ascii="Calibri" w:hAnsi="Calibri" w:cs="Calibri"/>
                  <w:sz w:val="20"/>
                  <w:szCs w:val="20"/>
                </w:rPr>
                <w:delText xml:space="preserve"> </w:delText>
              </w:r>
              <w:r w:rsidRPr="002F3653" w:rsidDel="007C686D">
                <w:rPr>
                  <w:rFonts w:ascii="Calibri" w:hAnsi="Calibri" w:cs="Calibri"/>
                  <w:sz w:val="20"/>
                  <w:szCs w:val="20"/>
                </w:rPr>
                <w:delText xml:space="preserve">právo zrušiť </w:delText>
              </w:r>
              <w:r w:rsidR="0042150D" w:rsidRPr="002F3653" w:rsidDel="007C686D">
                <w:rPr>
                  <w:rFonts w:ascii="Calibri" w:hAnsi="Calibri" w:cs="Calibri"/>
                  <w:sz w:val="20"/>
                  <w:szCs w:val="20"/>
                </w:rPr>
                <w:delText>verejné obstarávanie alebo jeho časť</w:delText>
              </w:r>
              <w:r w:rsidRPr="002F3653" w:rsidDel="007C686D">
                <w:rPr>
                  <w:rFonts w:ascii="Calibri" w:hAnsi="Calibri" w:cs="Calibri"/>
                  <w:sz w:val="20"/>
                  <w:szCs w:val="20"/>
                </w:rPr>
                <w:delText>, ak všetky ponúknuté ceny budú vyššie ako stanovená PHZ alebo ak sa zmenili okolnosti, za ktorých sa vyhlásilo verejné obstarávanie alebo</w:delText>
              </w:r>
              <w:r w:rsidR="00416EA4" w:rsidRPr="002F3653" w:rsidDel="007C686D">
                <w:rPr>
                  <w:rFonts w:ascii="Calibri" w:hAnsi="Calibri" w:cs="Calibri"/>
                  <w:sz w:val="20"/>
                  <w:szCs w:val="20"/>
                </w:rPr>
                <w:delText xml:space="preserve"> </w:delText>
              </w:r>
              <w:r w:rsidRPr="002F3653" w:rsidDel="007C686D">
                <w:rPr>
                  <w:rFonts w:ascii="Calibri" w:hAnsi="Calibri" w:cs="Calibri"/>
                  <w:sz w:val="20"/>
                  <w:szCs w:val="20"/>
                </w:rPr>
                <w:delText xml:space="preserve"> ak zrušenie </w:delText>
              </w:r>
              <w:r w:rsidR="006D55B3" w:rsidRPr="002F3653" w:rsidDel="007C686D">
                <w:rPr>
                  <w:rFonts w:ascii="Calibri" w:hAnsi="Calibri" w:cs="Calibri"/>
                  <w:sz w:val="20"/>
                  <w:szCs w:val="20"/>
                </w:rPr>
                <w:delText xml:space="preserve">VO </w:delText>
              </w:r>
              <w:r w:rsidRPr="002F3653" w:rsidDel="007C686D">
                <w:rPr>
                  <w:rFonts w:ascii="Calibri" w:hAnsi="Calibri" w:cs="Calibri"/>
                  <w:sz w:val="20"/>
                  <w:szCs w:val="20"/>
                </w:rPr>
                <w:delText xml:space="preserve">odporučil </w:delText>
              </w:r>
              <w:r w:rsidR="006D55B3" w:rsidRPr="002F3653" w:rsidDel="007C686D">
                <w:rPr>
                  <w:rFonts w:ascii="Calibri" w:hAnsi="Calibri" w:cs="Calibri"/>
                  <w:sz w:val="20"/>
                  <w:szCs w:val="20"/>
                </w:rPr>
                <w:delText>RO</w:delText>
              </w:r>
              <w:r w:rsidRPr="002F3653" w:rsidDel="007C686D">
                <w:rPr>
                  <w:rFonts w:ascii="Calibri" w:hAnsi="Calibri" w:cs="Calibri"/>
                  <w:sz w:val="20"/>
                  <w:szCs w:val="20"/>
                </w:rPr>
                <w:delText>.</w:delText>
              </w:r>
            </w:del>
          </w:p>
        </w:tc>
      </w:tr>
    </w:tbl>
    <w:p w14:paraId="42204D0D" w14:textId="77777777" w:rsidR="00CF3449" w:rsidRPr="00CF3449" w:rsidDel="007C686D" w:rsidRDefault="00CF3449" w:rsidP="00CF3449">
      <w:pPr>
        <w:pStyle w:val="Default"/>
        <w:numPr>
          <w:ilvl w:val="0"/>
          <w:numId w:val="22"/>
        </w:numPr>
        <w:spacing w:before="120" w:after="120" w:line="276" w:lineRule="auto"/>
        <w:ind w:left="450" w:hanging="450"/>
        <w:jc w:val="both"/>
        <w:rPr>
          <w:ins w:id="502" w:author="uzivatel" w:date="2020-12-03T14:51:00Z"/>
          <w:del w:id="503" w:author="Chromíková, Katarína" w:date="2020-12-10T16:53:00Z"/>
          <w:rFonts w:ascii="Calibri" w:hAnsi="Calibri" w:cs="Calibri"/>
          <w:sz w:val="20"/>
          <w:szCs w:val="20"/>
        </w:rPr>
      </w:pPr>
      <w:bookmarkStart w:id="504" w:name="_Toc11153172"/>
      <w:ins w:id="505" w:author="uzivatel" w:date="2020-12-03T14:53:00Z">
        <w:del w:id="506" w:author="Chromíková, Katarína" w:date="2020-12-10T16:53:00Z">
          <w:r w:rsidRPr="00CF3449" w:rsidDel="007C686D">
            <w:rPr>
              <w:rFonts w:ascii="Calibri" w:hAnsi="Calibri" w:cs="Calibri"/>
              <w:sz w:val="20"/>
              <w:szCs w:val="20"/>
            </w:rPr>
            <w:delText>Pokiaľ žiadateľ/prijímateľ vyhlási VO v rozpore s požiadavkami RO vyplývajúcimi z výsledkov prvej ex ante kontroly, uvedené v správe z kontroly a</w:delText>
          </w:r>
        </w:del>
      </w:ins>
      <w:ins w:id="507" w:author="uzivatel" w:date="2020-12-03T14:54:00Z">
        <w:del w:id="508" w:author="Chromíková, Katarína" w:date="2020-12-10T16:53:00Z">
          <w:r w:rsidRPr="00CF3449" w:rsidDel="007C686D">
            <w:rPr>
              <w:rFonts w:ascii="Calibri" w:hAnsi="Calibri" w:cs="Calibri"/>
              <w:sz w:val="20"/>
              <w:szCs w:val="20"/>
            </w:rPr>
            <w:delText> žiadateľ/</w:delText>
          </w:r>
        </w:del>
      </w:ins>
      <w:ins w:id="509" w:author="uzivatel" w:date="2020-12-03T14:53:00Z">
        <w:del w:id="510" w:author="Chromíková, Katarína" w:date="2020-12-10T16:53:00Z">
          <w:r w:rsidRPr="00CF3449" w:rsidDel="007C686D">
            <w:rPr>
              <w:rFonts w:ascii="Calibri" w:hAnsi="Calibri" w:cs="Calibri"/>
              <w:sz w:val="20"/>
              <w:szCs w:val="20"/>
            </w:rPr>
            <w:delText xml:space="preserve">prijímateľ požiadal RO aj o výkon druhej ex ante kontroly (ak ide o nadlimitnú zákazku, ktorá nie je predmetnom povinnej kontroly ÚVO podľa § 169 ods. 2 ZVO), alebo v rámci ex post kontroly RO zistí pochybenie súvisiace s týmto rozporom, </w:delText>
          </w:r>
        </w:del>
      </w:ins>
      <w:ins w:id="511" w:author="uzivatel" w:date="2020-12-03T14:54:00Z">
        <w:del w:id="512" w:author="Chromíková, Katarína" w:date="2020-12-10T16:53:00Z">
          <w:r w:rsidRPr="00CF3449" w:rsidDel="007C686D">
            <w:rPr>
              <w:rFonts w:ascii="Calibri" w:hAnsi="Calibri" w:cs="Calibri"/>
              <w:sz w:val="20"/>
              <w:szCs w:val="20"/>
            </w:rPr>
            <w:delText>RO</w:delText>
          </w:r>
        </w:del>
      </w:ins>
      <w:ins w:id="513" w:author="uzivatel" w:date="2020-12-03T14:53:00Z">
        <w:del w:id="514" w:author="Chromíková, Katarína" w:date="2020-12-10T16:53:00Z">
          <w:r w:rsidRPr="00CF3449" w:rsidDel="007C686D">
            <w:rPr>
              <w:rFonts w:ascii="Calibri" w:hAnsi="Calibri" w:cs="Calibri"/>
              <w:sz w:val="20"/>
              <w:szCs w:val="20"/>
            </w:rPr>
            <w:delText xml:space="preserve"> určí zodpovedajúcu výšku ex ante finančnej opravy alebo nepripustí výdavky do financovania v plnom rozsahu.</w:delText>
          </w:r>
        </w:del>
      </w:ins>
    </w:p>
    <w:p w14:paraId="6C38BE0F" w14:textId="77777777" w:rsidR="00E57FAB" w:rsidRPr="002F3653" w:rsidDel="007C686D" w:rsidRDefault="002233EE" w:rsidP="002F63A1">
      <w:pPr>
        <w:pStyle w:val="Nadpis3"/>
        <w:spacing w:before="120" w:after="120"/>
        <w:rPr>
          <w:del w:id="515" w:author="Chromíková, Katarína" w:date="2020-12-10T16:57:00Z"/>
        </w:rPr>
      </w:pPr>
      <w:del w:id="516" w:author="Chromíková, Katarína" w:date="2020-12-10T16:57:00Z">
        <w:r w:rsidRPr="002F3653" w:rsidDel="007C686D">
          <w:delText>Postup p</w:delText>
        </w:r>
        <w:r w:rsidR="00E57FAB" w:rsidRPr="002F3653" w:rsidDel="007C686D">
          <w:delText>ri otváraní a vyhodnocovaní ponúk</w:delText>
        </w:r>
        <w:bookmarkEnd w:id="504"/>
        <w:r w:rsidR="00E57FAB" w:rsidRPr="002F3653" w:rsidDel="007C686D">
          <w:delText xml:space="preserve"> </w:delText>
        </w:r>
      </w:del>
    </w:p>
    <w:p w14:paraId="57E027E7" w14:textId="77777777" w:rsidR="00E57FAB" w:rsidRPr="002F3653" w:rsidDel="007C686D" w:rsidRDefault="00E57FAB" w:rsidP="001614CC">
      <w:pPr>
        <w:pStyle w:val="Odsekzoznamu"/>
        <w:numPr>
          <w:ilvl w:val="0"/>
          <w:numId w:val="22"/>
        </w:numPr>
        <w:spacing w:before="120" w:after="120" w:line="276" w:lineRule="auto"/>
        <w:ind w:left="450" w:hanging="450"/>
        <w:contextualSpacing w:val="0"/>
        <w:jc w:val="both"/>
        <w:rPr>
          <w:del w:id="517" w:author="Chromíková, Katarína" w:date="2020-12-10T16:56:00Z"/>
          <w:rFonts w:asciiTheme="minorHAnsi" w:hAnsiTheme="minorHAnsi" w:cs="Calibri"/>
          <w:color w:val="000000"/>
          <w:sz w:val="20"/>
          <w:szCs w:val="20"/>
        </w:rPr>
      </w:pPr>
      <w:del w:id="518" w:author="Chromíková, Katarína" w:date="2020-12-10T16:56:00Z">
        <w:r w:rsidRPr="002F3653" w:rsidDel="007C686D">
          <w:rPr>
            <w:rFonts w:asciiTheme="minorHAnsi" w:hAnsiTheme="minorHAnsi"/>
            <w:sz w:val="20"/>
            <w:szCs w:val="20"/>
          </w:rPr>
          <w:delText>Žiadateľ/Prijímateľ je povinný na vyhodnotenie ponúk zriadiť najmenej trojčlennú komisiu</w:delText>
        </w:r>
        <w:r w:rsidR="002F63A1" w:rsidRPr="002F3653" w:rsidDel="007C686D">
          <w:rPr>
            <w:rFonts w:asciiTheme="minorHAnsi" w:hAnsiTheme="minorHAnsi"/>
            <w:sz w:val="20"/>
            <w:szCs w:val="20"/>
          </w:rPr>
          <w:delText xml:space="preserve"> </w:delText>
        </w:r>
        <w:r w:rsidRPr="002F3653" w:rsidDel="007C686D">
          <w:rPr>
            <w:rFonts w:asciiTheme="minorHAnsi" w:hAnsiTheme="minorHAnsi"/>
            <w:sz w:val="20"/>
            <w:szCs w:val="20"/>
          </w:rPr>
          <w:delText>v súlade s ustanovením § 51 ZVO a ak ide o nadlimitnú zákazku, ktorej hodnota je najmenej 10 miliónov EUR, najmenej päťčlennú komisiu</w:delText>
        </w:r>
        <w:r w:rsidRPr="002F3653" w:rsidDel="007C686D">
          <w:rPr>
            <w:rFonts w:asciiTheme="minorHAnsi" w:hAnsiTheme="minorHAnsi"/>
            <w:sz w:val="20"/>
            <w:szCs w:val="20"/>
            <w:vertAlign w:val="superscript"/>
          </w:rPr>
          <w:footnoteReference w:id="53"/>
        </w:r>
        <w:r w:rsidRPr="002F3653" w:rsidDel="007C686D">
          <w:rPr>
            <w:rFonts w:asciiTheme="minorHAnsi" w:hAnsiTheme="minorHAnsi"/>
            <w:sz w:val="20"/>
            <w:szCs w:val="20"/>
          </w:rPr>
          <w:delText>. Členovia komisie musia mať odborné vzdelanie alebo odbornú prax zodpovedajúcu predmetu zákazky, čo potvrdia doložením profesijného životopisu, resp. iného dokladu potvrdzujúceho odbornú prax. Komisia je spôsobilá vyhodnocovať predložené ponuky, ak je súčasne prítomná väčšina jej členov s právom hlasovať.</w:delText>
        </w:r>
      </w:del>
    </w:p>
    <w:p w14:paraId="4D67BCD5" w14:textId="77777777" w:rsidR="00E57FAB" w:rsidRPr="002F3653" w:rsidDel="007C686D" w:rsidRDefault="00E57FAB" w:rsidP="001614CC">
      <w:pPr>
        <w:pStyle w:val="Odsekzoznamu"/>
        <w:numPr>
          <w:ilvl w:val="0"/>
          <w:numId w:val="22"/>
        </w:numPr>
        <w:spacing w:before="120" w:after="120" w:line="276" w:lineRule="auto"/>
        <w:ind w:left="450" w:hanging="450"/>
        <w:contextualSpacing w:val="0"/>
        <w:jc w:val="both"/>
        <w:rPr>
          <w:del w:id="521" w:author="Chromíková, Katarína" w:date="2020-12-10T16:57:00Z"/>
          <w:moveFrom w:id="522" w:author="Chromíková, Katarína" w:date="2020-12-10T16:56:00Z"/>
          <w:rFonts w:asciiTheme="minorHAnsi" w:hAnsiTheme="minorHAnsi" w:cs="Calibri"/>
          <w:sz w:val="20"/>
          <w:szCs w:val="20"/>
        </w:rPr>
      </w:pPr>
      <w:moveFromRangeStart w:id="523" w:author="Chromíková, Katarína" w:date="2020-12-10T16:56:00Z" w:name="move58511820"/>
      <w:moveFrom w:id="524" w:author="Chromíková, Katarína" w:date="2020-12-10T16:56:00Z">
        <w:del w:id="525" w:author="Chromíková, Katarína" w:date="2020-12-10T16:57:00Z">
          <w:r w:rsidRPr="002F3653" w:rsidDel="007C686D">
            <w:rPr>
              <w:rFonts w:asciiTheme="minorHAnsi" w:hAnsiTheme="minorHAnsi" w:cs="Calibri"/>
              <w:color w:val="000000"/>
              <w:sz w:val="20"/>
              <w:szCs w:val="20"/>
            </w:rPr>
            <w:delText>Ž</w:delText>
          </w:r>
          <w:r w:rsidRPr="002F3653" w:rsidDel="007C686D">
            <w:rPr>
              <w:rFonts w:asciiTheme="minorHAnsi" w:hAnsiTheme="minorHAnsi" w:cs="Calibri"/>
              <w:sz w:val="20"/>
              <w:szCs w:val="20"/>
            </w:rPr>
            <w:delText>iadateľ/</w:delText>
          </w:r>
          <w:r w:rsidR="002F63A1" w:rsidRPr="002F3653" w:rsidDel="007C686D">
            <w:rPr>
              <w:rFonts w:asciiTheme="minorHAnsi" w:hAnsiTheme="minorHAnsi" w:cs="Calibri"/>
              <w:sz w:val="20"/>
              <w:szCs w:val="20"/>
            </w:rPr>
            <w:delText xml:space="preserve">Prijímateľ </w:delText>
          </w:r>
          <w:r w:rsidRPr="002F3653" w:rsidDel="007C686D">
            <w:rPr>
              <w:rFonts w:asciiTheme="minorHAnsi" w:hAnsiTheme="minorHAnsi" w:cs="Calibri"/>
              <w:b/>
              <w:sz w:val="20"/>
              <w:szCs w:val="20"/>
            </w:rPr>
            <w:delText>najneskôr 15 pracovných dní</w:delText>
          </w:r>
          <w:r w:rsidRPr="002F3653" w:rsidDel="007C686D">
            <w:rPr>
              <w:rFonts w:asciiTheme="minorHAnsi" w:hAnsiTheme="minorHAnsi" w:cs="Calibri"/>
              <w:sz w:val="20"/>
              <w:szCs w:val="20"/>
            </w:rPr>
            <w:delText xml:space="preserve"> pred lehotou na otváranie ponúk požiada RO o návrh členov komisie, ktorí budú zastupovať </w:delText>
          </w:r>
          <w:r w:rsidR="0073229E" w:rsidDel="007C686D">
            <w:rPr>
              <w:rFonts w:asciiTheme="minorHAnsi" w:hAnsiTheme="minorHAnsi" w:cs="Calibri"/>
              <w:sz w:val="20"/>
              <w:szCs w:val="20"/>
            </w:rPr>
            <w:delText>MDV SR</w:delText>
          </w:r>
          <w:r w:rsidRPr="002F3653" w:rsidDel="007C686D">
            <w:rPr>
              <w:rFonts w:asciiTheme="minorHAnsi" w:hAnsiTheme="minorHAnsi" w:cs="Calibri"/>
              <w:sz w:val="20"/>
              <w:szCs w:val="20"/>
            </w:rPr>
            <w:delText>. V prípade zadávania zákaziek na stavebné práce je možné, aby členom komisie bola aj osoba, ktorá bude vykonávať činnosť stavebného dozoru</w:delText>
          </w:r>
          <w:r w:rsidR="00DB15B9" w:rsidDel="007C686D">
            <w:rPr>
              <w:rFonts w:asciiTheme="minorHAnsi" w:hAnsiTheme="minorHAnsi" w:cs="Calibri"/>
              <w:sz w:val="20"/>
              <w:szCs w:val="20"/>
            </w:rPr>
            <w:delText>/autorsk</w:delText>
          </w:r>
          <w:r w:rsidR="001352F6" w:rsidDel="007C686D">
            <w:rPr>
              <w:rFonts w:asciiTheme="minorHAnsi" w:hAnsiTheme="minorHAnsi" w:cs="Calibri"/>
              <w:sz w:val="20"/>
              <w:szCs w:val="20"/>
            </w:rPr>
            <w:delText>ého</w:delText>
          </w:r>
          <w:r w:rsidR="00DB15B9" w:rsidDel="007C686D">
            <w:rPr>
              <w:rFonts w:asciiTheme="minorHAnsi" w:hAnsiTheme="minorHAnsi" w:cs="Calibri"/>
              <w:sz w:val="20"/>
              <w:szCs w:val="20"/>
            </w:rPr>
            <w:delText xml:space="preserve"> dozor</w:delText>
          </w:r>
          <w:r w:rsidR="001352F6" w:rsidDel="007C686D">
            <w:rPr>
              <w:rFonts w:asciiTheme="minorHAnsi" w:hAnsiTheme="minorHAnsi" w:cs="Calibri"/>
              <w:sz w:val="20"/>
              <w:szCs w:val="20"/>
            </w:rPr>
            <w:delText>u</w:delText>
          </w:r>
          <w:r w:rsidRPr="002F3653" w:rsidDel="007C686D">
            <w:rPr>
              <w:rFonts w:asciiTheme="minorHAnsi" w:hAnsiTheme="minorHAnsi" w:cs="Calibri"/>
              <w:sz w:val="20"/>
              <w:szCs w:val="20"/>
            </w:rPr>
            <w:delText xml:space="preserve">, ak je známa. Zástupca RO alebo ním poverená osoba sú oprávnení zúčastniť sa na vyhodnotení ponúk ako člen komisie bez práva hlasovať. Po nominovaní členov do komisie zo strany </w:delText>
          </w:r>
          <w:r w:rsidR="0073229E" w:rsidDel="007C686D">
            <w:rPr>
              <w:rFonts w:asciiTheme="minorHAnsi" w:hAnsiTheme="minorHAnsi" w:cs="Calibri"/>
              <w:sz w:val="20"/>
              <w:szCs w:val="20"/>
            </w:rPr>
            <w:delText>MDV SR</w:delText>
          </w:r>
          <w:r w:rsidRPr="002F3653" w:rsidDel="007C686D">
            <w:rPr>
              <w:rFonts w:asciiTheme="minorHAnsi" w:hAnsiTheme="minorHAnsi" w:cs="Calibri"/>
              <w:sz w:val="20"/>
              <w:szCs w:val="20"/>
            </w:rPr>
            <w:delText xml:space="preserve"> </w:delText>
          </w:r>
          <w:r w:rsidR="0035250A" w:rsidRPr="002F3653" w:rsidDel="007C686D">
            <w:rPr>
              <w:rFonts w:asciiTheme="minorHAnsi" w:hAnsiTheme="minorHAnsi" w:cs="Calibri"/>
              <w:sz w:val="20"/>
              <w:szCs w:val="20"/>
            </w:rPr>
            <w:delText xml:space="preserve">je žiadateľ/prijímateľ oprávnený menovať </w:delText>
          </w:r>
          <w:r w:rsidRPr="002F3653" w:rsidDel="007C686D">
            <w:rPr>
              <w:rFonts w:asciiTheme="minorHAnsi" w:hAnsiTheme="minorHAnsi" w:cs="Calibri"/>
              <w:sz w:val="20"/>
              <w:szCs w:val="20"/>
            </w:rPr>
            <w:delText xml:space="preserve">komisiu. </w:delText>
          </w:r>
        </w:del>
      </w:moveFrom>
    </w:p>
    <w:moveFromRangeEnd w:id="523"/>
    <w:p w14:paraId="1FC41125" w14:textId="77777777" w:rsidR="00E57FAB" w:rsidRPr="002F3653" w:rsidDel="007C686D" w:rsidRDefault="00E57FAB" w:rsidP="001614CC">
      <w:pPr>
        <w:pStyle w:val="Default"/>
        <w:numPr>
          <w:ilvl w:val="0"/>
          <w:numId w:val="22"/>
        </w:numPr>
        <w:spacing w:before="120" w:after="120" w:line="276" w:lineRule="auto"/>
        <w:ind w:left="450" w:hanging="450"/>
        <w:jc w:val="both"/>
        <w:rPr>
          <w:del w:id="526" w:author="Chromíková, Katarína" w:date="2020-12-10T16:56:00Z"/>
          <w:rFonts w:asciiTheme="minorHAnsi" w:hAnsiTheme="minorHAnsi"/>
          <w:sz w:val="20"/>
          <w:szCs w:val="20"/>
        </w:rPr>
      </w:pPr>
      <w:del w:id="527" w:author="Chromíková, Katarína" w:date="2020-12-10T16:56:00Z">
        <w:r w:rsidRPr="002F3653" w:rsidDel="007C686D">
          <w:rPr>
            <w:rFonts w:asciiTheme="minorHAnsi" w:hAnsiTheme="minorHAnsi" w:cs="Calibri"/>
            <w:sz w:val="20"/>
            <w:szCs w:val="20"/>
          </w:rPr>
          <w:delText xml:space="preserve">V prípade realizácie VO na projekty v rámci prioritnej osi č. 7 OPII žiadateľ/prijímateľ </w:delText>
        </w:r>
        <w:r w:rsidRPr="002F3653" w:rsidDel="007C686D">
          <w:rPr>
            <w:rFonts w:asciiTheme="minorHAnsi" w:hAnsiTheme="minorHAnsi" w:cs="Calibri"/>
            <w:b/>
            <w:sz w:val="20"/>
            <w:szCs w:val="20"/>
          </w:rPr>
          <w:delText>najneskôr 15 pracovných dní</w:delText>
        </w:r>
        <w:r w:rsidRPr="002F3653" w:rsidDel="007C686D">
          <w:rPr>
            <w:rFonts w:asciiTheme="minorHAnsi" w:hAnsiTheme="minorHAnsi" w:cs="Calibri"/>
            <w:sz w:val="20"/>
            <w:szCs w:val="20"/>
          </w:rPr>
          <w:delText xml:space="preserve"> pred lehotou na otváranie ponúk požiada priamo RO o návrh členov komisie, ktorí budú zastupovať RO a</w:delText>
        </w:r>
        <w:r w:rsidR="00204510" w:rsidDel="007C686D">
          <w:rPr>
            <w:rFonts w:asciiTheme="minorHAnsi" w:hAnsiTheme="minorHAnsi" w:cs="Calibri"/>
            <w:sz w:val="20"/>
            <w:szCs w:val="20"/>
          </w:rPr>
          <w:delText> v prípade potreby aj</w:delText>
        </w:r>
        <w:r w:rsidRPr="002F3653" w:rsidDel="007C686D">
          <w:rPr>
            <w:rFonts w:asciiTheme="minorHAnsi" w:hAnsiTheme="minorHAnsi" w:cs="Calibri"/>
            <w:sz w:val="20"/>
            <w:szCs w:val="20"/>
          </w:rPr>
          <w:delText xml:space="preserve"> SO. RO následne zabezpečí nomináciu členov komisie za </w:delText>
        </w:r>
        <w:r w:rsidR="00204510" w:rsidDel="007C686D">
          <w:rPr>
            <w:rFonts w:asciiTheme="minorHAnsi" w:hAnsiTheme="minorHAnsi" w:cs="Calibri"/>
            <w:sz w:val="20"/>
            <w:szCs w:val="20"/>
          </w:rPr>
          <w:delText>MDV SR</w:delText>
        </w:r>
        <w:r w:rsidRPr="002F3653" w:rsidDel="007C686D">
          <w:rPr>
            <w:rFonts w:asciiTheme="minorHAnsi" w:hAnsiTheme="minorHAnsi" w:cs="Calibri"/>
            <w:sz w:val="20"/>
            <w:szCs w:val="20"/>
          </w:rPr>
          <w:delText xml:space="preserve"> a</w:delText>
        </w:r>
        <w:r w:rsidR="00511F97" w:rsidDel="007C686D">
          <w:rPr>
            <w:rFonts w:asciiTheme="minorHAnsi" w:hAnsiTheme="minorHAnsi" w:cs="Calibri"/>
            <w:sz w:val="20"/>
            <w:szCs w:val="20"/>
          </w:rPr>
          <w:delText> v prípade potreba zabezpečí SO nomináciu členov komisie za</w:delText>
        </w:r>
        <w:r w:rsidRPr="002F3653" w:rsidDel="007C686D">
          <w:rPr>
            <w:rFonts w:asciiTheme="minorHAnsi" w:hAnsiTheme="minorHAnsi" w:cs="Calibri"/>
            <w:sz w:val="20"/>
            <w:szCs w:val="20"/>
          </w:rPr>
          <w:delText xml:space="preserve"> </w:delText>
        </w:r>
        <w:r w:rsidR="00204510" w:rsidRPr="002F3653" w:rsidDel="007C686D">
          <w:rPr>
            <w:rFonts w:asciiTheme="minorHAnsi" w:hAnsiTheme="minorHAnsi" w:cs="Calibri"/>
            <w:sz w:val="20"/>
            <w:szCs w:val="20"/>
          </w:rPr>
          <w:delText>ÚPPVII</w:delText>
        </w:r>
        <w:r w:rsidRPr="002F3653" w:rsidDel="007C686D">
          <w:rPr>
            <w:rFonts w:asciiTheme="minorHAnsi" w:hAnsiTheme="minorHAnsi" w:cs="Calibri"/>
            <w:sz w:val="20"/>
            <w:szCs w:val="20"/>
          </w:rPr>
          <w:delText xml:space="preserve">. Zástupca RO, resp. SO alebo nimi poverené osoby sú oprávnené zúčastniť sa na vyhodnotení ponúk ako členovia komisie bez práva hlasovať. Po nominovaní členov do komisie zo strany </w:delText>
        </w:r>
        <w:r w:rsidR="0073229E" w:rsidDel="007C686D">
          <w:rPr>
            <w:rFonts w:asciiTheme="minorHAnsi" w:hAnsiTheme="minorHAnsi" w:cs="Calibri"/>
            <w:sz w:val="20"/>
            <w:szCs w:val="20"/>
          </w:rPr>
          <w:delText>MDV SR</w:delText>
        </w:r>
        <w:r w:rsidR="00204510" w:rsidDel="007C686D">
          <w:rPr>
            <w:rFonts w:asciiTheme="minorHAnsi" w:hAnsiTheme="minorHAnsi" w:cs="Calibri"/>
            <w:sz w:val="20"/>
            <w:szCs w:val="20"/>
          </w:rPr>
          <w:delText xml:space="preserve">, prípadne </w:delText>
        </w:r>
        <w:r w:rsidR="00204510" w:rsidRPr="002F3653" w:rsidDel="007C686D">
          <w:rPr>
            <w:rFonts w:asciiTheme="minorHAnsi" w:hAnsiTheme="minorHAnsi" w:cs="Calibri"/>
            <w:sz w:val="20"/>
            <w:szCs w:val="20"/>
          </w:rPr>
          <w:delText>ÚPPVII</w:delText>
        </w:r>
        <w:r w:rsidR="00204510" w:rsidDel="007C686D">
          <w:rPr>
            <w:rFonts w:asciiTheme="minorHAnsi" w:hAnsiTheme="minorHAnsi" w:cs="Calibri"/>
            <w:sz w:val="20"/>
            <w:szCs w:val="20"/>
          </w:rPr>
          <w:delText xml:space="preserve"> </w:delText>
        </w:r>
        <w:r w:rsidRPr="002F3653" w:rsidDel="007C686D">
          <w:rPr>
            <w:rFonts w:asciiTheme="minorHAnsi" w:hAnsiTheme="minorHAnsi" w:cs="Calibri"/>
            <w:sz w:val="20"/>
            <w:szCs w:val="20"/>
          </w:rPr>
          <w:delText>je žiadateľ/prijímateľ oprávnený menovať komisiu.</w:delText>
        </w:r>
      </w:del>
    </w:p>
    <w:p w14:paraId="3FD28325" w14:textId="77777777" w:rsidR="00E57FAB" w:rsidRPr="002F3653" w:rsidDel="007C686D" w:rsidRDefault="00E57FAB" w:rsidP="001614CC">
      <w:pPr>
        <w:pStyle w:val="Odsekzoznamu"/>
        <w:numPr>
          <w:ilvl w:val="0"/>
          <w:numId w:val="22"/>
        </w:numPr>
        <w:autoSpaceDE w:val="0"/>
        <w:autoSpaceDN w:val="0"/>
        <w:adjustRightInd w:val="0"/>
        <w:spacing w:before="120" w:after="120" w:line="276" w:lineRule="auto"/>
        <w:ind w:left="426" w:hanging="426"/>
        <w:contextualSpacing w:val="0"/>
        <w:jc w:val="both"/>
        <w:rPr>
          <w:del w:id="528" w:author="Chromíková, Katarína" w:date="2020-12-10T16:56:00Z"/>
          <w:rFonts w:asciiTheme="minorHAnsi" w:hAnsiTheme="minorHAnsi" w:cs="Calibri"/>
          <w:color w:val="000000"/>
          <w:sz w:val="20"/>
          <w:szCs w:val="20"/>
        </w:rPr>
      </w:pPr>
      <w:del w:id="529" w:author="Chromíková, Katarína" w:date="2020-12-10T16:56:00Z">
        <w:r w:rsidRPr="002F3653" w:rsidDel="007C686D">
          <w:rPr>
            <w:rFonts w:asciiTheme="minorHAnsi" w:hAnsiTheme="minorHAnsi" w:cs="Calibri"/>
            <w:color w:val="000000"/>
            <w:sz w:val="20"/>
            <w:szCs w:val="20"/>
          </w:rPr>
          <w:lastRenderedPageBreak/>
          <w:delText>Otváranie ponúk vykoná komisia v súlade s § 52</w:delText>
        </w:r>
        <w:r w:rsidR="00523019" w:rsidDel="007C686D">
          <w:rPr>
            <w:rFonts w:asciiTheme="minorHAnsi" w:hAnsiTheme="minorHAnsi" w:cs="Calibri"/>
            <w:color w:val="000000"/>
            <w:sz w:val="20"/>
            <w:szCs w:val="20"/>
          </w:rPr>
          <w:delText xml:space="preserve"> ZVO</w:delText>
        </w:r>
        <w:r w:rsidRPr="002F3653" w:rsidDel="007C686D">
          <w:rPr>
            <w:rFonts w:asciiTheme="minorHAnsi" w:hAnsiTheme="minorHAnsi" w:cs="Calibri"/>
            <w:color w:val="000000"/>
            <w:sz w:val="20"/>
            <w:szCs w:val="20"/>
          </w:rPr>
          <w:delText>.</w:delText>
        </w:r>
        <w:r w:rsidR="00124A7F" w:rsidDel="007C686D">
          <w:rPr>
            <w:rFonts w:asciiTheme="minorHAnsi" w:hAnsiTheme="minorHAnsi" w:cs="Calibri"/>
            <w:color w:val="000000"/>
            <w:sz w:val="20"/>
            <w:szCs w:val="20"/>
          </w:rPr>
          <w:delText xml:space="preserve"> Žiadateľ/Prijímateľ je </w:delText>
        </w:r>
        <w:r w:rsidR="00124A7F" w:rsidRPr="00124A7F" w:rsidDel="007C686D">
          <w:rPr>
            <w:rFonts w:asciiTheme="minorHAnsi" w:hAnsiTheme="minorHAnsi" w:cs="Calibri"/>
            <w:color w:val="000000"/>
            <w:sz w:val="20"/>
            <w:szCs w:val="20"/>
          </w:rPr>
          <w:delText>povinní umožniť účasť na otváraní ponúk všetkým uchádzačom, ktorí predložili ponuku v lehote na predkladanie ponúk alebo v lehote na predkladanie konečných ponúk</w:delText>
        </w:r>
        <w:r w:rsidR="00523019" w:rsidDel="007C686D">
          <w:rPr>
            <w:rFonts w:asciiTheme="minorHAnsi" w:hAnsiTheme="minorHAnsi" w:cs="Calibri"/>
            <w:color w:val="000000"/>
            <w:sz w:val="20"/>
            <w:szCs w:val="20"/>
          </w:rPr>
          <w:delText xml:space="preserve"> </w:delText>
        </w:r>
        <w:r w:rsidR="00523019" w:rsidDel="007C686D">
          <w:rPr>
            <w:rStyle w:val="Odkaznapoznmkupodiarou"/>
            <w:rFonts w:asciiTheme="minorHAnsi" w:hAnsiTheme="minorHAnsi" w:cs="Calibri"/>
            <w:color w:val="000000"/>
            <w:sz w:val="20"/>
            <w:szCs w:val="20"/>
          </w:rPr>
          <w:footnoteReference w:id="54"/>
        </w:r>
        <w:r w:rsidR="00124A7F" w:rsidDel="007C686D">
          <w:rPr>
            <w:rFonts w:asciiTheme="minorHAnsi" w:hAnsiTheme="minorHAnsi" w:cs="Calibri"/>
            <w:color w:val="000000"/>
            <w:sz w:val="20"/>
            <w:szCs w:val="20"/>
          </w:rPr>
          <w:delText xml:space="preserve"> (uvedené platí ak sa nepoužije Elektronická aukcie podľa § 54 ZVO)</w:delText>
        </w:r>
        <w:r w:rsidR="00124A7F" w:rsidRPr="00124A7F" w:rsidDel="007C686D">
          <w:rPr>
            <w:rFonts w:asciiTheme="minorHAnsi" w:hAnsiTheme="minorHAnsi" w:cs="Calibri"/>
            <w:color w:val="000000"/>
            <w:sz w:val="20"/>
            <w:szCs w:val="20"/>
          </w:rPr>
          <w:delText>. Pred otvorením ponúk alebo konečných ponúk sa overí ich neporušenosť.</w:delText>
        </w:r>
      </w:del>
    </w:p>
    <w:p w14:paraId="09FDFFF5" w14:textId="77777777" w:rsidR="00E57FAB" w:rsidDel="007C686D" w:rsidRDefault="00E57FAB" w:rsidP="001614CC">
      <w:pPr>
        <w:pStyle w:val="Odsekzoznamu"/>
        <w:numPr>
          <w:ilvl w:val="0"/>
          <w:numId w:val="22"/>
        </w:numPr>
        <w:autoSpaceDE w:val="0"/>
        <w:autoSpaceDN w:val="0"/>
        <w:adjustRightInd w:val="0"/>
        <w:spacing w:before="120" w:after="120" w:line="276" w:lineRule="auto"/>
        <w:ind w:left="426" w:hanging="426"/>
        <w:contextualSpacing w:val="0"/>
        <w:jc w:val="both"/>
        <w:rPr>
          <w:del w:id="532" w:author="Chromíková, Katarína" w:date="2020-12-10T16:57:00Z"/>
          <w:rFonts w:asciiTheme="minorHAnsi" w:hAnsiTheme="minorHAnsi" w:cs="Calibri"/>
          <w:sz w:val="20"/>
          <w:szCs w:val="20"/>
        </w:rPr>
      </w:pPr>
      <w:del w:id="533" w:author="Chromíková, Katarína" w:date="2020-12-10T16:57:00Z">
        <w:r w:rsidRPr="002F3653" w:rsidDel="007C686D">
          <w:rPr>
            <w:rFonts w:asciiTheme="minorHAnsi" w:hAnsiTheme="minorHAnsi"/>
            <w:sz w:val="20"/>
            <w:szCs w:val="20"/>
          </w:rPr>
          <w:delText xml:space="preserve">Vyhodnotenie splnenia podmienok účasti realizuje komisia v súlade s § 40 ZVO a </w:delText>
        </w:r>
        <w:r w:rsidRPr="002F3653" w:rsidDel="007C686D">
          <w:rPr>
            <w:rFonts w:asciiTheme="minorHAnsi" w:hAnsiTheme="minorHAnsi" w:cs="Helvetica"/>
            <w:sz w:val="20"/>
            <w:szCs w:val="20"/>
          </w:rPr>
          <w:delText>posudzuje splnenie podmienok účasti v súlade s oznámením o vyhlásení VO</w:delText>
        </w:r>
        <w:r w:rsidR="00BD51A5" w:rsidDel="007C686D">
          <w:rPr>
            <w:rFonts w:asciiTheme="minorHAnsi" w:hAnsiTheme="minorHAnsi" w:cs="Helvetica"/>
            <w:sz w:val="20"/>
            <w:szCs w:val="20"/>
          </w:rPr>
          <w:delText xml:space="preserve">/ </w:delText>
        </w:r>
        <w:r w:rsidR="00EF19E1" w:rsidDel="007C686D">
          <w:rPr>
            <w:rFonts w:asciiTheme="minorHAnsi" w:hAnsiTheme="minorHAnsi" w:cs="Helvetica"/>
            <w:sz w:val="20"/>
            <w:szCs w:val="20"/>
          </w:rPr>
          <w:delText xml:space="preserve">výzvou </w:delText>
        </w:r>
        <w:r w:rsidR="00BD51A5" w:rsidDel="007C686D">
          <w:rPr>
            <w:rFonts w:asciiTheme="minorHAnsi" w:hAnsiTheme="minorHAnsi" w:cs="Helvetica"/>
            <w:sz w:val="20"/>
            <w:szCs w:val="20"/>
          </w:rPr>
          <w:delText>na predkladanie ponúk</w:delText>
        </w:r>
        <w:r w:rsidRPr="002F3653" w:rsidDel="007C686D">
          <w:rPr>
            <w:rFonts w:asciiTheme="minorHAnsi" w:hAnsiTheme="minorHAnsi" w:cs="Helvetica"/>
            <w:sz w:val="20"/>
            <w:szCs w:val="20"/>
          </w:rPr>
          <w:delText>. Ak sú podmienky účasti uvedené aj v súťažných podkladoch</w:delText>
        </w:r>
        <w:r w:rsidR="00FF4D8F" w:rsidRPr="002F3653" w:rsidDel="007C686D">
          <w:rPr>
            <w:rFonts w:asciiTheme="minorHAnsi" w:hAnsiTheme="minorHAnsi" w:cs="Helvetica"/>
            <w:sz w:val="20"/>
            <w:szCs w:val="20"/>
          </w:rPr>
          <w:delText>/podmienkach</w:delText>
        </w:r>
        <w:r w:rsidRPr="002F3653" w:rsidDel="007C686D">
          <w:rPr>
            <w:rFonts w:asciiTheme="minorHAnsi" w:hAnsiTheme="minorHAnsi" w:cs="Helvetica"/>
            <w:sz w:val="20"/>
            <w:szCs w:val="20"/>
          </w:rPr>
          <w:delText>, nesmú byť v rozpore s oznámením o vyhlásení VO</w:delText>
        </w:r>
        <w:r w:rsidR="00BD51A5" w:rsidDel="007C686D">
          <w:rPr>
            <w:rFonts w:asciiTheme="minorHAnsi" w:hAnsiTheme="minorHAnsi" w:cs="Helvetica"/>
            <w:sz w:val="20"/>
            <w:szCs w:val="20"/>
          </w:rPr>
          <w:delText>/ výzvou na predkladanie ponúk</w:delText>
        </w:r>
        <w:r w:rsidRPr="002F3653" w:rsidDel="007C686D">
          <w:rPr>
            <w:rFonts w:asciiTheme="minorHAnsi" w:hAnsiTheme="minorHAnsi" w:cs="Helvetica"/>
            <w:sz w:val="20"/>
            <w:szCs w:val="20"/>
          </w:rPr>
          <w:delText xml:space="preserve">. </w:delText>
        </w:r>
        <w:r w:rsidRPr="002F3653" w:rsidDel="007C686D">
          <w:rPr>
            <w:rFonts w:asciiTheme="minorHAnsi" w:hAnsiTheme="minorHAnsi" w:cs="Calibri"/>
            <w:sz w:val="20"/>
            <w:szCs w:val="20"/>
          </w:rPr>
          <w:delText>Ak uchádzač/záujemca nahradil doklady na preukázanie splnenia podmienok účasti Jednotným európskym dokumentom (JED), komisia vykoná vyhodnotenie  s ohľadom na informácie uvedené v</w:delText>
        </w:r>
        <w:r w:rsidR="00D45874" w:rsidDel="007C686D">
          <w:rPr>
            <w:rFonts w:asciiTheme="minorHAnsi" w:hAnsiTheme="minorHAnsi" w:cs="Calibri"/>
            <w:sz w:val="20"/>
            <w:szCs w:val="20"/>
          </w:rPr>
          <w:delText> </w:delText>
        </w:r>
        <w:r w:rsidRPr="002F3653" w:rsidDel="007C686D">
          <w:rPr>
            <w:rFonts w:asciiTheme="minorHAnsi" w:hAnsiTheme="minorHAnsi" w:cs="Calibri"/>
            <w:sz w:val="20"/>
            <w:szCs w:val="20"/>
          </w:rPr>
          <w:delText>JED</w:delText>
        </w:r>
        <w:r w:rsidR="00D45874" w:rsidDel="007C686D">
          <w:rPr>
            <w:rFonts w:asciiTheme="minorHAnsi" w:hAnsiTheme="minorHAnsi" w:cs="Calibri"/>
            <w:sz w:val="20"/>
            <w:szCs w:val="20"/>
          </w:rPr>
          <w:delText xml:space="preserve"> alebo čestné vyhlásenie podľa § 114 ods. 1 ZVO ak sa jedná o podlimitnú zákazku</w:delText>
        </w:r>
        <w:r w:rsidRPr="002F3653" w:rsidDel="007C686D">
          <w:rPr>
            <w:rFonts w:asciiTheme="minorHAnsi" w:hAnsiTheme="minorHAnsi" w:cs="Calibri"/>
            <w:sz w:val="20"/>
            <w:szCs w:val="20"/>
          </w:rPr>
          <w:delText xml:space="preserve">. </w:delText>
        </w:r>
      </w:del>
    </w:p>
    <w:tbl>
      <w:tblPr>
        <w:tblW w:w="0" w:type="auto"/>
        <w:tblInd w:w="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6"/>
      </w:tblGrid>
      <w:tr w:rsidR="00BD51A5" w:rsidRPr="002F3653" w:rsidDel="007C686D" w14:paraId="662EC317" w14:textId="77777777" w:rsidTr="000739F0">
        <w:trPr>
          <w:del w:id="534" w:author="Chromíková, Katarína" w:date="2020-12-10T16:57:00Z"/>
        </w:trPr>
        <w:tc>
          <w:tcPr>
            <w:tcW w:w="8636" w:type="dxa"/>
            <w:tcBorders>
              <w:top w:val="single" w:sz="6" w:space="0" w:color="4F81BD"/>
              <w:left w:val="single" w:sz="6" w:space="0" w:color="4F81BD"/>
              <w:bottom w:val="single" w:sz="6" w:space="0" w:color="4F81BD"/>
              <w:right w:val="single" w:sz="6" w:space="0" w:color="4F81BD"/>
            </w:tcBorders>
            <w:shd w:val="clear" w:color="auto" w:fill="DBE5F1"/>
          </w:tcPr>
          <w:p w14:paraId="7051017D" w14:textId="77777777" w:rsidR="00A602BE" w:rsidRPr="00A602BE" w:rsidDel="007C686D" w:rsidRDefault="00A602BE" w:rsidP="00DB15B9">
            <w:pPr>
              <w:pStyle w:val="Default"/>
              <w:spacing w:before="120" w:after="120" w:line="276" w:lineRule="auto"/>
              <w:jc w:val="both"/>
              <w:rPr>
                <w:del w:id="535" w:author="Chromíková, Katarína" w:date="2020-12-10T16:57:00Z"/>
                <w:rFonts w:ascii="Calibri" w:hAnsi="Calibri" w:cs="Calibri"/>
                <w:i/>
                <w:sz w:val="20"/>
                <w:szCs w:val="20"/>
              </w:rPr>
            </w:pPr>
            <w:del w:id="536" w:author="Chromíková, Katarína" w:date="2020-12-10T16:57:00Z">
              <w:r w:rsidRPr="00A602BE" w:rsidDel="007C686D">
                <w:rPr>
                  <w:rFonts w:ascii="Calibri" w:hAnsi="Calibri" w:cs="Calibri"/>
                  <w:i/>
                  <w:sz w:val="20"/>
                  <w:szCs w:val="20"/>
                </w:rPr>
                <w:delText>Upozornenie:</w:delText>
              </w:r>
            </w:del>
          </w:p>
          <w:p w14:paraId="6EB30E0C" w14:textId="77777777" w:rsidR="00BD51A5" w:rsidRPr="002F3653" w:rsidDel="007C686D" w:rsidRDefault="00BD51A5" w:rsidP="00DB15B9">
            <w:pPr>
              <w:pStyle w:val="Default"/>
              <w:spacing w:before="120" w:after="120" w:line="276" w:lineRule="auto"/>
              <w:jc w:val="both"/>
              <w:rPr>
                <w:del w:id="537" w:author="Chromíková, Katarína" w:date="2020-12-10T16:57:00Z"/>
                <w:rFonts w:ascii="Calibri" w:hAnsi="Calibri" w:cs="Calibri"/>
                <w:sz w:val="20"/>
                <w:szCs w:val="20"/>
              </w:rPr>
            </w:pPr>
            <w:del w:id="538" w:author="Chromíková, Katarína" w:date="2020-12-10T16:57:00Z">
              <w:r w:rsidRPr="002F3653" w:rsidDel="007C686D">
                <w:rPr>
                  <w:rFonts w:ascii="Calibri" w:hAnsi="Calibri" w:cs="Calibri"/>
                  <w:sz w:val="20"/>
                  <w:szCs w:val="20"/>
                </w:rPr>
                <w:delText>RO odporúča žiadateľom/prijímateľom</w:delText>
              </w:r>
              <w:r w:rsidDel="007C686D">
                <w:rPr>
                  <w:rFonts w:ascii="Calibri" w:hAnsi="Calibri" w:cs="Calibri"/>
                  <w:sz w:val="20"/>
                  <w:szCs w:val="20"/>
                </w:rPr>
                <w:delText xml:space="preserve"> v</w:delText>
              </w:r>
              <w:r w:rsidDel="007C686D">
                <w:rPr>
                  <w:rFonts w:asciiTheme="minorHAnsi" w:hAnsiTheme="minorHAnsi" w:cs="Helvetica"/>
                  <w:sz w:val="20"/>
                  <w:szCs w:val="20"/>
                </w:rPr>
                <w:delText> prípade ak počet znakov neumožňuje uviesť celý rozsah podmienok účasti v oznámení</w:delText>
              </w:r>
              <w:r w:rsidRPr="002F3653" w:rsidDel="007C686D">
                <w:rPr>
                  <w:rFonts w:asciiTheme="minorHAnsi" w:hAnsiTheme="minorHAnsi" w:cs="Helvetica"/>
                  <w:sz w:val="20"/>
                  <w:szCs w:val="20"/>
                </w:rPr>
                <w:delText xml:space="preserve"> o vyhlásení VO</w:delText>
              </w:r>
              <w:r w:rsidDel="007C686D">
                <w:rPr>
                  <w:rFonts w:asciiTheme="minorHAnsi" w:hAnsiTheme="minorHAnsi" w:cs="Helvetica"/>
                  <w:sz w:val="20"/>
                  <w:szCs w:val="20"/>
                </w:rPr>
                <w:delText xml:space="preserve">/ výzve na predkladanie ponúk </w:delText>
              </w:r>
              <w:r w:rsidR="005E4576" w:rsidDel="007C686D">
                <w:rPr>
                  <w:rFonts w:asciiTheme="minorHAnsi" w:hAnsiTheme="minorHAnsi" w:cs="Helvetica"/>
                  <w:sz w:val="20"/>
                  <w:szCs w:val="20"/>
                </w:rPr>
                <w:delText>uviesť podmienky účasti iba v súťažných podkladoch. A</w:delText>
              </w:r>
              <w:r w:rsidR="005E4576" w:rsidRPr="005E4576" w:rsidDel="007C686D">
                <w:rPr>
                  <w:rFonts w:asciiTheme="minorHAnsi" w:hAnsiTheme="minorHAnsi" w:cs="Helvetica"/>
                  <w:sz w:val="20"/>
                  <w:szCs w:val="20"/>
                </w:rPr>
                <w:delText>k sú podmienky účasti uvedené iba v</w:delText>
              </w:r>
              <w:r w:rsidR="005E4576" w:rsidDel="007C686D">
                <w:rPr>
                  <w:rFonts w:asciiTheme="minorHAnsi" w:hAnsiTheme="minorHAnsi" w:cs="Helvetica"/>
                  <w:sz w:val="20"/>
                  <w:szCs w:val="20"/>
                </w:rPr>
                <w:delText> súťažných podkladoch</w:delText>
              </w:r>
              <w:r w:rsidR="005E4576" w:rsidRPr="005E4576" w:rsidDel="007C686D">
                <w:rPr>
                  <w:rFonts w:asciiTheme="minorHAnsi" w:hAnsiTheme="minorHAnsi" w:cs="Helvetica"/>
                  <w:sz w:val="20"/>
                  <w:szCs w:val="20"/>
                </w:rPr>
                <w:delText xml:space="preserve">, </w:delText>
              </w:r>
              <w:r w:rsidR="005E4576" w:rsidDel="007C686D">
                <w:rPr>
                  <w:rFonts w:asciiTheme="minorHAnsi" w:hAnsiTheme="minorHAnsi" w:cs="Helvetica"/>
                  <w:sz w:val="20"/>
                  <w:szCs w:val="20"/>
                </w:rPr>
                <w:delText>RO odporúča</w:delText>
              </w:r>
              <w:r w:rsidR="005E4576" w:rsidRPr="005E4576" w:rsidDel="007C686D">
                <w:rPr>
                  <w:rFonts w:asciiTheme="minorHAnsi" w:hAnsiTheme="minorHAnsi" w:cs="Helvetica"/>
                  <w:sz w:val="20"/>
                  <w:szCs w:val="20"/>
                </w:rPr>
                <w:delText xml:space="preserve"> uviesť v </w:delText>
              </w:r>
              <w:r w:rsidR="005E4576" w:rsidDel="007C686D">
                <w:rPr>
                  <w:rFonts w:asciiTheme="minorHAnsi" w:hAnsiTheme="minorHAnsi" w:cs="Helvetica"/>
                  <w:sz w:val="20"/>
                  <w:szCs w:val="20"/>
                </w:rPr>
                <w:delText>oznámení</w:delText>
              </w:r>
              <w:r w:rsidR="005E4576" w:rsidRPr="002F3653" w:rsidDel="007C686D">
                <w:rPr>
                  <w:rFonts w:asciiTheme="minorHAnsi" w:hAnsiTheme="minorHAnsi" w:cs="Helvetica"/>
                  <w:sz w:val="20"/>
                  <w:szCs w:val="20"/>
                </w:rPr>
                <w:delText xml:space="preserve"> o vyhlásení VO</w:delText>
              </w:r>
              <w:r w:rsidR="005E4576" w:rsidDel="007C686D">
                <w:rPr>
                  <w:rFonts w:asciiTheme="minorHAnsi" w:hAnsiTheme="minorHAnsi" w:cs="Helvetica"/>
                  <w:sz w:val="20"/>
                  <w:szCs w:val="20"/>
                </w:rPr>
                <w:delText>/ výzve na predkladanie ponúk</w:delText>
              </w:r>
              <w:r w:rsidR="005E4576" w:rsidRPr="005E4576" w:rsidDel="007C686D">
                <w:rPr>
                  <w:rFonts w:asciiTheme="minorHAnsi" w:hAnsiTheme="minorHAnsi" w:cs="Helvetica"/>
                  <w:sz w:val="20"/>
                  <w:szCs w:val="20"/>
                </w:rPr>
                <w:delText xml:space="preserve"> základné informácie/požiadavky týkajúce sa podmienok účasti s odkazom na súťažné podklady k príslušnej zákazke</w:delText>
              </w:r>
              <w:r w:rsidR="00DB15B9" w:rsidDel="007C686D">
                <w:rPr>
                  <w:rFonts w:asciiTheme="minorHAnsi" w:hAnsiTheme="minorHAnsi" w:cs="Helvetica"/>
                  <w:sz w:val="20"/>
                  <w:szCs w:val="20"/>
                </w:rPr>
                <w:delText>.</w:delText>
              </w:r>
            </w:del>
          </w:p>
        </w:tc>
      </w:tr>
    </w:tbl>
    <w:p w14:paraId="2AFF3661" w14:textId="77777777" w:rsidR="0006350A" w:rsidRPr="0006350A" w:rsidDel="007C686D" w:rsidRDefault="00E57FAB" w:rsidP="001614CC">
      <w:pPr>
        <w:pStyle w:val="Odsekzoznamu"/>
        <w:numPr>
          <w:ilvl w:val="0"/>
          <w:numId w:val="22"/>
        </w:numPr>
        <w:spacing w:before="120" w:after="120" w:line="276" w:lineRule="auto"/>
        <w:ind w:left="426" w:hanging="426"/>
        <w:contextualSpacing w:val="0"/>
        <w:jc w:val="both"/>
        <w:rPr>
          <w:del w:id="539" w:author="Chromíková, Katarína" w:date="2020-12-10T16:58:00Z"/>
          <w:rFonts w:asciiTheme="minorHAnsi" w:hAnsiTheme="minorHAnsi"/>
          <w:sz w:val="20"/>
          <w:szCs w:val="20"/>
        </w:rPr>
      </w:pPr>
      <w:del w:id="540" w:author="Chromíková, Katarína" w:date="2020-12-10T16:57:00Z">
        <w:r w:rsidRPr="002F3653" w:rsidDel="007C686D">
          <w:rPr>
            <w:rFonts w:asciiTheme="minorHAnsi" w:hAnsiTheme="minorHAnsi"/>
            <w:sz w:val="20"/>
            <w:szCs w:val="20"/>
          </w:rPr>
          <w:delText>Žiadateľ/</w:delText>
        </w:r>
        <w:r w:rsidR="003F0974" w:rsidRPr="002F3653" w:rsidDel="007C686D">
          <w:rPr>
            <w:rFonts w:asciiTheme="minorHAnsi" w:hAnsiTheme="minorHAnsi"/>
            <w:sz w:val="20"/>
            <w:szCs w:val="20"/>
          </w:rPr>
          <w:delText>P</w:delText>
        </w:r>
        <w:r w:rsidRPr="002F3653" w:rsidDel="007C686D">
          <w:rPr>
            <w:rFonts w:asciiTheme="minorHAnsi" w:hAnsiTheme="minorHAnsi"/>
            <w:sz w:val="20"/>
            <w:szCs w:val="20"/>
          </w:rPr>
          <w:delText>rijímateľ zabezpečí vyhodnocovanie ponúk v súlade s § 53 ZVO. Komisia vyhodnotí ponuky z hľadiska splnenia požiadaviek na predmet zákazky (splnenie obsahových náležitostí ponuky, súlad s technickými špecifikáciami, výkonnostnými a funkčnými požiadavkami na predmet zákazky a pod.). Ak verejný obstarávateľ alebo obstarávateľ vyžadoval od uchádzačov zábezpeku, komisia posúdi zloženie zábezpeky.</w:delText>
        </w:r>
      </w:del>
    </w:p>
    <w:tbl>
      <w:tblPr>
        <w:tblW w:w="0" w:type="auto"/>
        <w:tblInd w:w="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6"/>
      </w:tblGrid>
      <w:tr w:rsidR="0006350A" w:rsidRPr="002F3653" w:rsidDel="007C686D" w14:paraId="31E086FB" w14:textId="77777777" w:rsidTr="000739F0">
        <w:trPr>
          <w:del w:id="541" w:author="Chromíková, Katarína" w:date="2020-12-10T16:58:00Z"/>
        </w:trPr>
        <w:tc>
          <w:tcPr>
            <w:tcW w:w="8636" w:type="dxa"/>
            <w:tcBorders>
              <w:top w:val="single" w:sz="6" w:space="0" w:color="4F81BD"/>
              <w:left w:val="single" w:sz="6" w:space="0" w:color="4F81BD"/>
              <w:bottom w:val="single" w:sz="6" w:space="0" w:color="4F81BD"/>
              <w:right w:val="single" w:sz="6" w:space="0" w:color="4F81BD"/>
            </w:tcBorders>
            <w:shd w:val="clear" w:color="auto" w:fill="DBE5F1"/>
          </w:tcPr>
          <w:p w14:paraId="1BD5E5BB" w14:textId="77777777" w:rsidR="00A602BE" w:rsidRPr="00A602BE" w:rsidDel="007C686D" w:rsidRDefault="00A602BE" w:rsidP="00916718">
            <w:pPr>
              <w:pStyle w:val="Default"/>
              <w:spacing w:before="120" w:after="120" w:line="276" w:lineRule="auto"/>
              <w:jc w:val="both"/>
              <w:rPr>
                <w:del w:id="542" w:author="Chromíková, Katarína" w:date="2020-12-10T16:58:00Z"/>
                <w:rFonts w:ascii="Calibri" w:hAnsi="Calibri" w:cs="Calibri"/>
                <w:i/>
                <w:sz w:val="20"/>
                <w:szCs w:val="20"/>
              </w:rPr>
            </w:pPr>
            <w:del w:id="543" w:author="Chromíková, Katarína" w:date="2020-12-10T16:58:00Z">
              <w:r w:rsidRPr="00A602BE" w:rsidDel="007C686D">
                <w:rPr>
                  <w:rFonts w:ascii="Calibri" w:hAnsi="Calibri" w:cs="Calibri"/>
                  <w:i/>
                  <w:sz w:val="20"/>
                  <w:szCs w:val="20"/>
                </w:rPr>
                <w:delText>Upozornenie:</w:delText>
              </w:r>
            </w:del>
          </w:p>
          <w:p w14:paraId="77DAFD23" w14:textId="77777777" w:rsidR="0006350A" w:rsidDel="007C686D" w:rsidRDefault="0006350A" w:rsidP="00916718">
            <w:pPr>
              <w:pStyle w:val="Default"/>
              <w:spacing w:before="120" w:after="120" w:line="276" w:lineRule="auto"/>
              <w:jc w:val="both"/>
              <w:rPr>
                <w:del w:id="544" w:author="Chromíková, Katarína" w:date="2020-12-10T16:58:00Z"/>
                <w:rFonts w:ascii="Calibri" w:hAnsi="Calibri" w:cs="Calibri"/>
                <w:b/>
                <w:sz w:val="20"/>
                <w:szCs w:val="20"/>
              </w:rPr>
            </w:pPr>
            <w:del w:id="545" w:author="Chromíková, Katarína" w:date="2020-12-10T16:58:00Z">
              <w:r w:rsidRPr="002F3653" w:rsidDel="007C686D">
                <w:rPr>
                  <w:rFonts w:ascii="Calibri" w:hAnsi="Calibri" w:cs="Calibri"/>
                  <w:sz w:val="20"/>
                  <w:szCs w:val="20"/>
                </w:rPr>
                <w:delText>RO odporúča žiadateľom/prijímateľom</w:delText>
              </w:r>
              <w:r w:rsidDel="007C686D">
                <w:rPr>
                  <w:rFonts w:ascii="Calibri" w:hAnsi="Calibri" w:cs="Calibri"/>
                  <w:sz w:val="20"/>
                  <w:szCs w:val="20"/>
                </w:rPr>
                <w:delText>,</w:delText>
              </w:r>
              <w:r w:rsidRPr="00BB6783" w:rsidDel="007C686D">
                <w:rPr>
                  <w:rFonts w:ascii="Calibri" w:hAnsi="Calibri" w:cs="Calibri"/>
                  <w:sz w:val="20"/>
                  <w:szCs w:val="20"/>
                </w:rPr>
                <w:delText xml:space="preserve"> a to v súlade s princípom transparentnosti</w:delText>
              </w:r>
              <w:r w:rsidDel="007C686D">
                <w:rPr>
                  <w:rFonts w:ascii="Calibri" w:hAnsi="Calibri" w:cs="Calibri"/>
                  <w:sz w:val="20"/>
                  <w:szCs w:val="20"/>
                </w:rPr>
                <w:delText>, v prípade § 55 ZVO určiť už v súťažných podkladoch postup vyhodnocovania splnenia podmienok účasti pri uchádzačoch, a</w:delText>
              </w:r>
              <w:r w:rsidRPr="00BB6783" w:rsidDel="007C686D">
                <w:rPr>
                  <w:rFonts w:ascii="Calibri" w:hAnsi="Calibri" w:cs="Calibri"/>
                  <w:sz w:val="20"/>
                  <w:szCs w:val="20"/>
                </w:rPr>
                <w:delText>k nedošlo k predloženiu dokladov preukazujúcich splnenie podmienok</w:delText>
              </w:r>
              <w:r w:rsidDel="007C686D">
                <w:rPr>
                  <w:rFonts w:ascii="Calibri" w:hAnsi="Calibri" w:cs="Calibri"/>
                  <w:sz w:val="20"/>
                  <w:szCs w:val="20"/>
                </w:rPr>
                <w:delText xml:space="preserve"> účasti skôr (tzn. prostredníctvom JED alebo ČV podľa 114 ods. 1 ZVO)</w:delText>
              </w:r>
              <w:r w:rsidRPr="00E32D5D" w:rsidDel="007C686D">
                <w:rPr>
                  <w:rFonts w:ascii="Calibri" w:hAnsi="Calibri" w:cs="Calibri"/>
                  <w:b/>
                  <w:sz w:val="20"/>
                  <w:szCs w:val="20"/>
                </w:rPr>
                <w:delText>, ktorí sa</w:delText>
              </w:r>
              <w:r w:rsidRPr="00BB6783" w:rsidDel="007C686D">
                <w:rPr>
                  <w:rFonts w:ascii="Calibri" w:hAnsi="Calibri" w:cs="Calibri"/>
                  <w:sz w:val="20"/>
                  <w:szCs w:val="20"/>
                </w:rPr>
                <w:delText xml:space="preserve"> </w:delText>
              </w:r>
              <w:r w:rsidRPr="00BB6783" w:rsidDel="007C686D">
                <w:rPr>
                  <w:rFonts w:ascii="Calibri" w:hAnsi="Calibri" w:cs="Calibri"/>
                  <w:b/>
                  <w:sz w:val="20"/>
                  <w:szCs w:val="20"/>
                </w:rPr>
                <w:delText>umiestnili</w:delText>
              </w:r>
              <w:r w:rsidRPr="00BB6783" w:rsidDel="007C686D">
                <w:rPr>
                  <w:rFonts w:ascii="Calibri" w:hAnsi="Calibri" w:cs="Calibri"/>
                  <w:sz w:val="20"/>
                  <w:szCs w:val="20"/>
                </w:rPr>
                <w:delText xml:space="preserve"> </w:delText>
              </w:r>
              <w:r w:rsidRPr="00BB6783" w:rsidDel="007C686D">
                <w:rPr>
                  <w:rFonts w:ascii="Calibri" w:hAnsi="Calibri" w:cs="Calibri"/>
                  <w:b/>
                  <w:sz w:val="20"/>
                  <w:szCs w:val="20"/>
                </w:rPr>
                <w:delText>na prvom až treťom mieste v poradí</w:delText>
              </w:r>
              <w:r w:rsidRPr="00BB6783" w:rsidDel="007C686D">
                <w:rPr>
                  <w:rFonts w:ascii="Calibri" w:hAnsi="Calibri" w:cs="Calibri"/>
                  <w:sz w:val="20"/>
                  <w:szCs w:val="20"/>
                </w:rPr>
                <w:delText xml:space="preserve"> alebo </w:delText>
              </w:r>
              <w:r w:rsidRPr="00BB6783" w:rsidDel="007C686D">
                <w:rPr>
                  <w:rFonts w:ascii="Calibri" w:hAnsi="Calibri" w:cs="Calibri"/>
                  <w:b/>
                  <w:sz w:val="20"/>
                  <w:szCs w:val="20"/>
                </w:rPr>
                <w:delText>vyhodnotiť splnenie podmienok účasti uchádzačom, ktorý sa umi</w:delText>
              </w:r>
              <w:r w:rsidDel="007C686D">
                <w:rPr>
                  <w:rFonts w:ascii="Calibri" w:hAnsi="Calibri" w:cs="Calibri"/>
                  <w:b/>
                  <w:sz w:val="20"/>
                  <w:szCs w:val="20"/>
                </w:rPr>
                <w:delText>estnil na prvom mieste v poradí.</w:delText>
              </w:r>
            </w:del>
          </w:p>
          <w:p w14:paraId="272E2F7D" w14:textId="77777777" w:rsidR="0006350A" w:rsidRPr="00E32D5D" w:rsidDel="007C686D" w:rsidRDefault="0006350A" w:rsidP="00916718">
            <w:pPr>
              <w:pStyle w:val="Default"/>
              <w:spacing w:before="120" w:after="120" w:line="276" w:lineRule="auto"/>
              <w:jc w:val="both"/>
              <w:rPr>
                <w:del w:id="546" w:author="Chromíková, Katarína" w:date="2020-12-10T16:58:00Z"/>
                <w:rFonts w:ascii="Calibri" w:hAnsi="Calibri" w:cs="Calibri"/>
                <w:sz w:val="20"/>
                <w:szCs w:val="20"/>
              </w:rPr>
            </w:pPr>
            <w:del w:id="547" w:author="Chromíková, Katarína" w:date="2020-12-10T16:58:00Z">
              <w:r w:rsidRPr="00E32D5D" w:rsidDel="007C686D">
                <w:rPr>
                  <w:rFonts w:ascii="Calibri" w:hAnsi="Calibri" w:cs="Calibri"/>
                  <w:b/>
                  <w:sz w:val="20"/>
                  <w:szCs w:val="20"/>
                </w:rPr>
                <w:delText>Uvedené platí aj pre prípad ak sa vyhodnocujú ponuky</w:delText>
              </w:r>
              <w:r w:rsidRPr="00E32D5D" w:rsidDel="007C686D">
                <w:rPr>
                  <w:rFonts w:ascii="Calibri" w:hAnsi="Calibri" w:cs="Calibri"/>
                  <w:sz w:val="20"/>
                  <w:szCs w:val="20"/>
                </w:rPr>
                <w:delText xml:space="preserve"> z hľadiska splnenia požiadaviek na predmet zákazky po vyhodnotení ponúk </w:delText>
              </w:r>
              <w:r w:rsidRPr="00E32D5D" w:rsidDel="007C686D">
                <w:rPr>
                  <w:rFonts w:ascii="Calibri" w:hAnsi="Calibri" w:cs="Calibri"/>
                  <w:b/>
                  <w:sz w:val="20"/>
                  <w:szCs w:val="20"/>
                </w:rPr>
                <w:delText>na základe kritérií na hodnotenie ponúk</w:delText>
              </w:r>
              <w:r w:rsidRPr="00E32D5D" w:rsidDel="007C686D">
                <w:rPr>
                  <w:rFonts w:ascii="Calibri" w:hAnsi="Calibri" w:cs="Calibri"/>
                  <w:sz w:val="20"/>
                  <w:szCs w:val="20"/>
                </w:rPr>
                <w:delText xml:space="preserve">, </w:delText>
              </w:r>
              <w:r w:rsidDel="007C686D">
                <w:rPr>
                  <w:rFonts w:ascii="Calibri" w:hAnsi="Calibri" w:cs="Calibri"/>
                  <w:sz w:val="20"/>
                  <w:szCs w:val="20"/>
                </w:rPr>
                <w:delText>žiadateľ</w:delText>
              </w:r>
              <w:r w:rsidRPr="002F3653" w:rsidDel="007C686D">
                <w:rPr>
                  <w:rFonts w:ascii="Calibri" w:hAnsi="Calibri" w:cs="Calibri"/>
                  <w:sz w:val="20"/>
                  <w:szCs w:val="20"/>
                </w:rPr>
                <w:delText>/prijímateľ</w:delText>
              </w:r>
              <w:r w:rsidDel="007C686D">
                <w:rPr>
                  <w:rFonts w:ascii="Calibri" w:hAnsi="Calibri" w:cs="Calibri"/>
                  <w:sz w:val="20"/>
                  <w:szCs w:val="20"/>
                </w:rPr>
                <w:delText xml:space="preserve"> by mal uviesť postup ako bude vyhodnocovať</w:delText>
              </w:r>
              <w:r w:rsidRPr="00E32D5D" w:rsidDel="007C686D">
                <w:rPr>
                  <w:rFonts w:ascii="Calibri" w:hAnsi="Calibri" w:cs="Calibri"/>
                  <w:sz w:val="20"/>
                  <w:szCs w:val="20"/>
                </w:rPr>
                <w:delText xml:space="preserve"> </w:delText>
              </w:r>
              <w:r w:rsidDel="007C686D">
                <w:rPr>
                  <w:rFonts w:ascii="Calibri" w:hAnsi="Calibri" w:cs="Calibri"/>
                  <w:sz w:val="20"/>
                  <w:szCs w:val="20"/>
                </w:rPr>
                <w:delText>ponuky (</w:delText>
              </w:r>
              <w:r w:rsidRPr="00E32D5D" w:rsidDel="007C686D">
                <w:rPr>
                  <w:rFonts w:ascii="Calibri" w:hAnsi="Calibri" w:cs="Calibri"/>
                  <w:sz w:val="20"/>
                  <w:szCs w:val="20"/>
                </w:rPr>
                <w:delText>splnenie podmienok účasti a</w:delText>
              </w:r>
              <w:r w:rsidDel="007C686D">
                <w:rPr>
                  <w:rFonts w:ascii="Calibri" w:hAnsi="Calibri" w:cs="Calibri"/>
                  <w:sz w:val="20"/>
                  <w:szCs w:val="20"/>
                </w:rPr>
                <w:delText xml:space="preserve"> požiadaviek na predmet zákazky), a to buď </w:delText>
              </w:r>
              <w:r w:rsidRPr="00E32D5D" w:rsidDel="007C686D">
                <w:rPr>
                  <w:rFonts w:ascii="Calibri" w:hAnsi="Calibri" w:cs="Calibri"/>
                  <w:sz w:val="20"/>
                  <w:szCs w:val="20"/>
                </w:rPr>
                <w:delText>u uchádzača, ktorý sa umiestnil na prvom mieste v poradí, alebo u uchádzačov, ktorí sa umiestnili na p</w:delText>
              </w:r>
              <w:r w:rsidDel="007C686D">
                <w:rPr>
                  <w:rFonts w:ascii="Calibri" w:hAnsi="Calibri" w:cs="Calibri"/>
                  <w:sz w:val="20"/>
                  <w:szCs w:val="20"/>
                </w:rPr>
                <w:delText>rvom až treťom mieste v poradí.</w:delText>
              </w:r>
            </w:del>
          </w:p>
        </w:tc>
      </w:tr>
    </w:tbl>
    <w:p w14:paraId="0DA72A59" w14:textId="77777777" w:rsidR="00E23837" w:rsidDel="007C686D" w:rsidRDefault="00E23837" w:rsidP="001614CC">
      <w:pPr>
        <w:pStyle w:val="Odsekzoznamu"/>
        <w:numPr>
          <w:ilvl w:val="0"/>
          <w:numId w:val="22"/>
        </w:numPr>
        <w:spacing w:before="120" w:after="120" w:line="276" w:lineRule="auto"/>
        <w:ind w:left="426" w:hanging="426"/>
        <w:contextualSpacing w:val="0"/>
        <w:jc w:val="both"/>
        <w:rPr>
          <w:del w:id="548" w:author="Chromíková, Katarína" w:date="2020-12-10T16:58:00Z"/>
          <w:rFonts w:asciiTheme="minorHAnsi" w:hAnsiTheme="minorHAnsi" w:cs="Calibri"/>
          <w:sz w:val="20"/>
          <w:szCs w:val="20"/>
        </w:rPr>
      </w:pPr>
      <w:del w:id="549" w:author="Chromíková, Katarína" w:date="2020-12-10T16:58:00Z">
        <w:r w:rsidRPr="002F3653" w:rsidDel="007C686D">
          <w:rPr>
            <w:rFonts w:asciiTheme="minorHAnsi" w:hAnsiTheme="minorHAnsi" w:cs="Calibri"/>
            <w:sz w:val="20"/>
            <w:szCs w:val="20"/>
          </w:rPr>
          <w:delText xml:space="preserve">Ak </w:delText>
        </w:r>
        <w:r w:rsidR="00256D8F" w:rsidRPr="002F3653" w:rsidDel="007C686D">
          <w:rPr>
            <w:rFonts w:asciiTheme="minorHAnsi" w:hAnsiTheme="minorHAnsi" w:cs="Calibri"/>
            <w:sz w:val="20"/>
            <w:szCs w:val="20"/>
          </w:rPr>
          <w:delText>žiadateľ/</w:delText>
        </w:r>
        <w:r w:rsidR="002557A3" w:rsidRPr="002F3653" w:rsidDel="007C686D">
          <w:rPr>
            <w:rFonts w:asciiTheme="minorHAnsi" w:hAnsiTheme="minorHAnsi" w:cs="Calibri"/>
            <w:sz w:val="20"/>
            <w:szCs w:val="20"/>
          </w:rPr>
          <w:delText>p</w:delText>
        </w:r>
        <w:r w:rsidRPr="002F3653" w:rsidDel="007C686D">
          <w:rPr>
            <w:rFonts w:asciiTheme="minorHAnsi" w:hAnsiTheme="minorHAnsi" w:cs="Calibri"/>
            <w:sz w:val="20"/>
            <w:szCs w:val="20"/>
          </w:rPr>
          <w:delText>rijímateľ v procese vyhodnocovania ponúk pristúpi k použitiu elektronickej aukcie</w:delText>
        </w:r>
        <w:r w:rsidRPr="002F3653" w:rsidDel="007C686D">
          <w:rPr>
            <w:rStyle w:val="Odkaznapoznmkupodiarou"/>
            <w:rFonts w:asciiTheme="minorHAnsi" w:hAnsiTheme="minorHAnsi" w:cs="Calibri"/>
            <w:sz w:val="20"/>
            <w:szCs w:val="20"/>
          </w:rPr>
          <w:footnoteReference w:id="55"/>
        </w:r>
        <w:r w:rsidRPr="002F3653" w:rsidDel="007C686D">
          <w:rPr>
            <w:rFonts w:asciiTheme="minorHAnsi" w:hAnsiTheme="minorHAnsi" w:cs="Calibri"/>
            <w:sz w:val="20"/>
            <w:szCs w:val="20"/>
          </w:rPr>
          <w:delText xml:space="preserve">, je </w:delText>
        </w:r>
        <w:r w:rsidR="00737380" w:rsidDel="007C686D">
          <w:rPr>
            <w:rFonts w:asciiTheme="minorHAnsi" w:hAnsiTheme="minorHAnsi" w:cs="Calibri"/>
            <w:sz w:val="20"/>
            <w:szCs w:val="20"/>
          </w:rPr>
          <w:delText>oprávnený</w:delText>
        </w:r>
        <w:r w:rsidR="00737380" w:rsidRPr="002F3653" w:rsidDel="007C686D">
          <w:rPr>
            <w:rFonts w:asciiTheme="minorHAnsi" w:hAnsiTheme="minorHAnsi" w:cs="Calibri"/>
            <w:sz w:val="20"/>
            <w:szCs w:val="20"/>
          </w:rPr>
          <w:delText xml:space="preserve"> </w:delText>
        </w:r>
        <w:r w:rsidRPr="002F3653" w:rsidDel="007C686D">
          <w:rPr>
            <w:rFonts w:asciiTheme="minorHAnsi" w:hAnsiTheme="minorHAnsi" w:cs="Calibri"/>
            <w:sz w:val="20"/>
            <w:szCs w:val="20"/>
          </w:rPr>
          <w:delText xml:space="preserve">uplatňovať ustanovenia § </w:delText>
        </w:r>
        <w:r w:rsidR="001237BD" w:rsidRPr="002F3653" w:rsidDel="007C686D">
          <w:rPr>
            <w:rFonts w:asciiTheme="minorHAnsi" w:hAnsiTheme="minorHAnsi" w:cs="Calibri"/>
            <w:sz w:val="20"/>
            <w:szCs w:val="20"/>
          </w:rPr>
          <w:delText xml:space="preserve">54 </w:delText>
        </w:r>
        <w:r w:rsidRPr="002F3653" w:rsidDel="007C686D">
          <w:rPr>
            <w:rFonts w:asciiTheme="minorHAnsi" w:hAnsiTheme="minorHAnsi" w:cs="Calibri"/>
            <w:sz w:val="20"/>
            <w:szCs w:val="20"/>
          </w:rPr>
          <w:delText xml:space="preserve">ZVO. </w:delText>
        </w:r>
      </w:del>
    </w:p>
    <w:tbl>
      <w:tblPr>
        <w:tblW w:w="0" w:type="auto"/>
        <w:tblInd w:w="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6"/>
      </w:tblGrid>
      <w:tr w:rsidR="0082378E" w:rsidRPr="002F3653" w:rsidDel="007C686D" w14:paraId="6579E31D" w14:textId="77777777" w:rsidTr="000739F0">
        <w:trPr>
          <w:del w:id="552" w:author="Chromíková, Katarína" w:date="2020-12-10T16:58:00Z"/>
        </w:trPr>
        <w:tc>
          <w:tcPr>
            <w:tcW w:w="8636" w:type="dxa"/>
            <w:tcBorders>
              <w:top w:val="single" w:sz="6" w:space="0" w:color="4F81BD"/>
              <w:left w:val="single" w:sz="6" w:space="0" w:color="4F81BD"/>
              <w:bottom w:val="single" w:sz="6" w:space="0" w:color="4F81BD"/>
              <w:right w:val="single" w:sz="6" w:space="0" w:color="4F81BD"/>
            </w:tcBorders>
            <w:shd w:val="clear" w:color="auto" w:fill="DBE5F1"/>
          </w:tcPr>
          <w:p w14:paraId="61103FAB" w14:textId="77777777" w:rsidR="00A602BE" w:rsidRPr="00A602BE" w:rsidDel="007C686D" w:rsidRDefault="00A602BE" w:rsidP="00DB15B9">
            <w:pPr>
              <w:pStyle w:val="Default"/>
              <w:spacing w:before="120" w:after="120" w:line="276" w:lineRule="auto"/>
              <w:jc w:val="both"/>
              <w:rPr>
                <w:del w:id="553" w:author="Chromíková, Katarína" w:date="2020-12-10T16:58:00Z"/>
                <w:rFonts w:ascii="Calibri" w:hAnsi="Calibri" w:cs="Calibri"/>
                <w:i/>
                <w:sz w:val="20"/>
                <w:szCs w:val="20"/>
              </w:rPr>
            </w:pPr>
            <w:del w:id="554" w:author="Chromíková, Katarína" w:date="2020-12-10T16:58:00Z">
              <w:r w:rsidRPr="00A602BE" w:rsidDel="007C686D">
                <w:rPr>
                  <w:rFonts w:ascii="Calibri" w:hAnsi="Calibri" w:cs="Calibri"/>
                  <w:i/>
                  <w:sz w:val="20"/>
                  <w:szCs w:val="20"/>
                </w:rPr>
                <w:delText>Upozornenie:</w:delText>
              </w:r>
            </w:del>
          </w:p>
          <w:p w14:paraId="47676AD2" w14:textId="77777777" w:rsidR="0082378E" w:rsidRPr="002F3653" w:rsidDel="007C686D" w:rsidRDefault="0082378E" w:rsidP="00DB15B9">
            <w:pPr>
              <w:pStyle w:val="Default"/>
              <w:spacing w:before="120" w:after="120" w:line="276" w:lineRule="auto"/>
              <w:jc w:val="both"/>
              <w:rPr>
                <w:del w:id="555" w:author="Chromíková, Katarína" w:date="2020-12-10T16:58:00Z"/>
                <w:rFonts w:ascii="Calibri" w:hAnsi="Calibri" w:cs="Calibri"/>
                <w:sz w:val="20"/>
                <w:szCs w:val="20"/>
              </w:rPr>
            </w:pPr>
            <w:del w:id="556" w:author="Chromíková, Katarína" w:date="2020-12-10T16:58:00Z">
              <w:r w:rsidRPr="002F3653" w:rsidDel="007C686D">
                <w:rPr>
                  <w:rFonts w:ascii="Calibri" w:hAnsi="Calibri" w:cs="Calibri"/>
                  <w:sz w:val="20"/>
                  <w:szCs w:val="20"/>
                </w:rPr>
                <w:delText xml:space="preserve">RO </w:delText>
              </w:r>
              <w:r w:rsidDel="007C686D">
                <w:rPr>
                  <w:rFonts w:ascii="Calibri" w:hAnsi="Calibri" w:cs="Calibri"/>
                  <w:sz w:val="20"/>
                  <w:szCs w:val="20"/>
                </w:rPr>
                <w:delText>ne</w:delText>
              </w:r>
              <w:r w:rsidRPr="002F3653" w:rsidDel="007C686D">
                <w:rPr>
                  <w:rFonts w:ascii="Calibri" w:hAnsi="Calibri" w:cs="Calibri"/>
                  <w:sz w:val="20"/>
                  <w:szCs w:val="20"/>
                </w:rPr>
                <w:delText>odporúča žiadateľom/prijímateľom</w:delText>
              </w:r>
              <w:r w:rsidDel="007C686D">
                <w:rPr>
                  <w:rFonts w:ascii="Calibri" w:hAnsi="Calibri" w:cs="Calibri"/>
                  <w:sz w:val="20"/>
                  <w:szCs w:val="20"/>
                </w:rPr>
                <w:delText xml:space="preserve"> využívať nástroj elektronickej aukcie</w:delText>
              </w:r>
              <w:r w:rsidRPr="0082378E" w:rsidDel="007C686D">
                <w:rPr>
                  <w:rFonts w:ascii="Calibri" w:hAnsi="Calibri" w:cs="Calibri"/>
                  <w:sz w:val="20"/>
                  <w:szCs w:val="20"/>
                </w:rPr>
                <w:delText>, ak ide o zákazku na poskytnutie služby</w:delText>
              </w:r>
              <w:r w:rsidDel="007C686D">
                <w:rPr>
                  <w:rFonts w:ascii="Calibri" w:hAnsi="Calibri" w:cs="Calibri"/>
                  <w:sz w:val="20"/>
                  <w:szCs w:val="20"/>
                </w:rPr>
                <w:delText xml:space="preserve"> (</w:delText>
              </w:r>
              <w:r w:rsidRPr="0082378E" w:rsidDel="007C686D">
                <w:rPr>
                  <w:rFonts w:ascii="Calibri" w:hAnsi="Calibri" w:cs="Calibri"/>
                  <w:sz w:val="20"/>
                  <w:szCs w:val="20"/>
                </w:rPr>
                <w:delText>napr. vypracovanie projektovej dokumentácie stavby) a zákazku na uskutočnenie stavebných prác, ktorých predmetom je intelektuálne plnenie a poradie ponúk nemožno zostavi</w:delText>
              </w:r>
              <w:r w:rsidDel="007C686D">
                <w:rPr>
                  <w:rFonts w:ascii="Calibri" w:hAnsi="Calibri" w:cs="Calibri"/>
                  <w:sz w:val="20"/>
                  <w:szCs w:val="20"/>
                </w:rPr>
                <w:delText>ť automatizovaným vyhodnotením</w:delText>
              </w:r>
              <w:r w:rsidR="00DB15B9" w:rsidDel="007C686D">
                <w:rPr>
                  <w:rFonts w:ascii="Calibri" w:hAnsi="Calibri" w:cs="Calibri"/>
                  <w:sz w:val="20"/>
                  <w:szCs w:val="20"/>
                </w:rPr>
                <w:delText>.</w:delText>
              </w:r>
            </w:del>
          </w:p>
        </w:tc>
      </w:tr>
    </w:tbl>
    <w:p w14:paraId="100AADCC" w14:textId="77777777" w:rsidR="00E57FAB" w:rsidDel="007C686D" w:rsidRDefault="00E57FAB" w:rsidP="001614CC">
      <w:pPr>
        <w:pStyle w:val="Odsekzoznamu"/>
        <w:numPr>
          <w:ilvl w:val="0"/>
          <w:numId w:val="22"/>
        </w:numPr>
        <w:spacing w:before="120" w:after="120" w:line="276" w:lineRule="auto"/>
        <w:ind w:left="540" w:hanging="540"/>
        <w:contextualSpacing w:val="0"/>
        <w:jc w:val="both"/>
        <w:rPr>
          <w:del w:id="557" w:author="Chromíková, Katarína" w:date="2020-12-10T16:58:00Z"/>
          <w:rFonts w:asciiTheme="minorHAnsi" w:hAnsiTheme="minorHAnsi"/>
          <w:sz w:val="20"/>
          <w:szCs w:val="20"/>
        </w:rPr>
      </w:pPr>
      <w:del w:id="558" w:author="Chromíková, Katarína" w:date="2020-12-10T16:58:00Z">
        <w:r w:rsidRPr="002F3653" w:rsidDel="007C686D">
          <w:rPr>
            <w:rFonts w:asciiTheme="minorHAnsi" w:hAnsiTheme="minorHAnsi"/>
            <w:sz w:val="20"/>
            <w:szCs w:val="20"/>
          </w:rPr>
          <w:delText xml:space="preserve">Žiadateľ/prijímateľ </w:delText>
        </w:r>
        <w:r w:rsidR="00BB6783" w:rsidDel="007C686D">
          <w:rPr>
            <w:rFonts w:asciiTheme="minorHAnsi" w:hAnsiTheme="minorHAnsi"/>
            <w:sz w:val="20"/>
            <w:szCs w:val="20"/>
          </w:rPr>
          <w:delText xml:space="preserve">postupuje a </w:delText>
        </w:r>
        <w:r w:rsidRPr="002F3653" w:rsidDel="007C686D">
          <w:rPr>
            <w:rFonts w:asciiTheme="minorHAnsi" w:hAnsiTheme="minorHAnsi"/>
            <w:sz w:val="20"/>
            <w:szCs w:val="20"/>
          </w:rPr>
          <w:delText>informuje o výsledku vyhodnotenia podľa § 55 ZVO</w:delText>
        </w:r>
        <w:r w:rsidR="00A22DB4" w:rsidRPr="002F3653" w:rsidDel="007C686D">
          <w:rPr>
            <w:rFonts w:asciiTheme="minorHAnsi" w:hAnsiTheme="minorHAnsi"/>
            <w:sz w:val="20"/>
            <w:szCs w:val="20"/>
          </w:rPr>
          <w:delText>.</w:delText>
        </w:r>
        <w:r w:rsidR="00BB6783" w:rsidDel="007C686D">
          <w:rPr>
            <w:rFonts w:asciiTheme="minorHAnsi" w:hAnsiTheme="minorHAnsi"/>
            <w:sz w:val="20"/>
            <w:szCs w:val="20"/>
          </w:rPr>
          <w:delText xml:space="preserve"> </w:delText>
        </w:r>
      </w:del>
    </w:p>
    <w:p w14:paraId="04BA31EC" w14:textId="77777777" w:rsidR="007C686D" w:rsidRDefault="007C686D" w:rsidP="00E57FAB">
      <w:pPr>
        <w:pStyle w:val="Nadpis3"/>
        <w:rPr>
          <w:ins w:id="559" w:author="Chromíková, Katarína" w:date="2020-12-10T16:58:00Z"/>
        </w:rPr>
      </w:pPr>
      <w:bookmarkStart w:id="560" w:name="_Postup_po_vyhodnotení"/>
      <w:bookmarkStart w:id="561" w:name="_Toc11153173"/>
      <w:bookmarkEnd w:id="560"/>
    </w:p>
    <w:p w14:paraId="7619D0CC" w14:textId="77777777" w:rsidR="00E57FAB" w:rsidRPr="007C686D" w:rsidRDefault="007C686D" w:rsidP="007C686D">
      <w:pPr>
        <w:pStyle w:val="Nadpis2"/>
        <w:spacing w:line="276" w:lineRule="auto"/>
        <w:jc w:val="both"/>
      </w:pPr>
      <w:ins w:id="562" w:author="Chromíková, Katarína" w:date="2020-12-10T16:58:00Z">
        <w:r w:rsidRPr="007C686D">
          <w:rPr>
            <w:b/>
          </w:rPr>
          <w:t>Druhá ex-ante kontrola</w:t>
        </w:r>
        <w:r>
          <w:t xml:space="preserve"> - p</w:t>
        </w:r>
      </w:ins>
      <w:del w:id="563" w:author="Chromíková, Katarína" w:date="2020-12-10T16:58:00Z">
        <w:r w:rsidR="00E57FAB" w:rsidRPr="007C686D" w:rsidDel="007C686D">
          <w:delText>P</w:delText>
        </w:r>
      </w:del>
      <w:r w:rsidR="00E57FAB" w:rsidRPr="007C686D">
        <w:t>ostup po vyhodnotení ponúk a pred uzatvorením zmluvy s úspešným uchádzačom</w:t>
      </w:r>
      <w:bookmarkEnd w:id="561"/>
    </w:p>
    <w:p w14:paraId="576C0670" w14:textId="77777777" w:rsidR="004A5423" w:rsidRDefault="00D43D25" w:rsidP="001614CC">
      <w:pPr>
        <w:pStyle w:val="Default"/>
        <w:numPr>
          <w:ilvl w:val="0"/>
          <w:numId w:val="22"/>
        </w:numPr>
        <w:spacing w:before="120" w:after="120" w:line="276" w:lineRule="auto"/>
        <w:ind w:left="540" w:hanging="540"/>
        <w:jc w:val="both"/>
        <w:rPr>
          <w:ins w:id="564" w:author="uzivatel" w:date="2020-12-03T15:02:00Z"/>
          <w:rFonts w:ascii="Calibri" w:hAnsi="Calibri" w:cs="Calibri"/>
          <w:sz w:val="20"/>
          <w:szCs w:val="20"/>
        </w:rPr>
      </w:pPr>
      <w:ins w:id="565" w:author="uzivatel" w:date="2020-12-03T14:59:00Z">
        <w:r w:rsidRPr="008A2E8F">
          <w:rPr>
            <w:rFonts w:asciiTheme="minorHAnsi" w:hAnsiTheme="minorHAnsi"/>
            <w:b/>
            <w:sz w:val="20"/>
          </w:rPr>
          <w:t>Druhá ex ante kontrola nie je povinná</w:t>
        </w:r>
        <w:r w:rsidRPr="00A76129">
          <w:rPr>
            <w:rFonts w:asciiTheme="minorHAnsi" w:hAnsiTheme="minorHAnsi"/>
            <w:sz w:val="20"/>
          </w:rPr>
          <w:t xml:space="preserve"> a</w:t>
        </w:r>
        <w:r>
          <w:rPr>
            <w:rFonts w:asciiTheme="minorHAnsi" w:hAnsiTheme="minorHAnsi"/>
            <w:sz w:val="20"/>
          </w:rPr>
          <w:t> žiadateľ/</w:t>
        </w:r>
        <w:r w:rsidRPr="00A76129">
          <w:rPr>
            <w:rFonts w:asciiTheme="minorHAnsi" w:hAnsiTheme="minorHAnsi"/>
            <w:sz w:val="20"/>
          </w:rPr>
          <w:t>prijímateľ sa môže</w:t>
        </w:r>
        <w:r w:rsidRPr="008A2E8F">
          <w:rPr>
            <w:rFonts w:asciiTheme="minorHAnsi" w:hAnsiTheme="minorHAnsi"/>
            <w:b/>
            <w:sz w:val="20"/>
          </w:rPr>
          <w:t xml:space="preserve"> dobrovoľne rozhodnúť </w:t>
        </w:r>
        <w:r w:rsidRPr="00A76129">
          <w:rPr>
            <w:rFonts w:asciiTheme="minorHAnsi" w:hAnsiTheme="minorHAnsi"/>
            <w:sz w:val="20"/>
          </w:rPr>
          <w:t xml:space="preserve">predložiť dokumentáciu na </w:t>
        </w:r>
      </w:ins>
      <w:ins w:id="566" w:author="uzivatel" w:date="2020-12-03T15:00:00Z">
        <w:r>
          <w:rPr>
            <w:rFonts w:asciiTheme="minorHAnsi" w:hAnsiTheme="minorHAnsi"/>
            <w:sz w:val="20"/>
          </w:rPr>
          <w:t>druhú</w:t>
        </w:r>
      </w:ins>
      <w:ins w:id="567" w:author="uzivatel" w:date="2020-12-03T14:59:00Z">
        <w:r w:rsidRPr="00A76129">
          <w:rPr>
            <w:rFonts w:asciiTheme="minorHAnsi" w:hAnsiTheme="minorHAnsi"/>
            <w:sz w:val="20"/>
          </w:rPr>
          <w:t xml:space="preserve"> ex ante kontrolu na RO</w:t>
        </w:r>
      </w:ins>
      <w:ins w:id="568" w:author="uzivatel" w:date="2020-12-03T15:00:00Z">
        <w:r>
          <w:rPr>
            <w:rFonts w:asciiTheme="minorHAnsi" w:hAnsiTheme="minorHAnsi"/>
            <w:sz w:val="20"/>
          </w:rPr>
          <w:t>,</w:t>
        </w:r>
      </w:ins>
      <w:ins w:id="569" w:author="uzivatel" w:date="2020-12-03T14:59:00Z">
        <w:r w:rsidRPr="00A76129">
          <w:rPr>
            <w:rFonts w:asciiTheme="minorHAnsi" w:hAnsiTheme="minorHAnsi"/>
            <w:sz w:val="20"/>
          </w:rPr>
          <w:t xml:space="preserve"> </w:t>
        </w:r>
      </w:ins>
      <w:ins w:id="570" w:author="uzivatel" w:date="2020-12-03T15:00:00Z">
        <w:r w:rsidRPr="008A2E8F">
          <w:rPr>
            <w:rFonts w:asciiTheme="minorHAnsi" w:hAnsiTheme="minorHAnsi"/>
            <w:b/>
            <w:sz w:val="20"/>
          </w:rPr>
          <w:t xml:space="preserve">ak ide o nadlimitnú zákazku, ktorá nie je predmetnom povinnej kontroly ÚVO </w:t>
        </w:r>
        <w:r w:rsidRPr="00D43D25">
          <w:rPr>
            <w:rFonts w:asciiTheme="minorHAnsi" w:hAnsiTheme="minorHAnsi"/>
            <w:sz w:val="20"/>
          </w:rPr>
          <w:t>podľa § 169 ods. 2 ZVO.</w:t>
        </w:r>
      </w:ins>
      <w:ins w:id="571" w:author="uzivatel" w:date="2020-12-03T14:59:00Z">
        <w:r>
          <w:rPr>
            <w:rFonts w:asciiTheme="minorHAnsi" w:hAnsiTheme="minorHAnsi"/>
            <w:sz w:val="20"/>
          </w:rPr>
          <w:t xml:space="preserve"> Ak sa </w:t>
        </w:r>
      </w:ins>
      <w:r w:rsidR="00256D8F" w:rsidRPr="002F3653">
        <w:rPr>
          <w:rFonts w:ascii="Calibri" w:hAnsi="Calibri" w:cs="Calibri"/>
          <w:sz w:val="20"/>
          <w:szCs w:val="20"/>
        </w:rPr>
        <w:t>Žiadateľ/</w:t>
      </w:r>
      <w:r w:rsidR="003F0974" w:rsidRPr="002F3653">
        <w:rPr>
          <w:rFonts w:ascii="Calibri" w:hAnsi="Calibri" w:cs="Calibri"/>
          <w:sz w:val="20"/>
          <w:szCs w:val="20"/>
        </w:rPr>
        <w:t>P</w:t>
      </w:r>
      <w:r w:rsidR="00E57FAB" w:rsidRPr="002F3653">
        <w:rPr>
          <w:rFonts w:ascii="Calibri" w:hAnsi="Calibri" w:cs="Calibri"/>
          <w:sz w:val="20"/>
          <w:szCs w:val="20"/>
        </w:rPr>
        <w:t xml:space="preserve">rijímateľ </w:t>
      </w:r>
      <w:ins w:id="572" w:author="uzivatel" w:date="2020-12-03T15:01:00Z">
        <w:r>
          <w:rPr>
            <w:rFonts w:ascii="Calibri" w:hAnsi="Calibri" w:cs="Calibri"/>
            <w:sz w:val="20"/>
            <w:szCs w:val="20"/>
          </w:rPr>
          <w:t xml:space="preserve">pre túto kontrolu rozhodne, </w:t>
        </w:r>
      </w:ins>
      <w:r w:rsidR="00D836BE" w:rsidRPr="002F3653">
        <w:rPr>
          <w:rFonts w:ascii="Calibri" w:hAnsi="Calibri" w:cs="Calibri"/>
          <w:sz w:val="20"/>
          <w:szCs w:val="20"/>
        </w:rPr>
        <w:t xml:space="preserve">predkladá dokumentáciu </w:t>
      </w:r>
      <w:r w:rsidR="00D836BE" w:rsidRPr="002F3653">
        <w:rPr>
          <w:rFonts w:ascii="Calibri" w:hAnsi="Calibri" w:cs="Calibri"/>
          <w:b/>
          <w:sz w:val="20"/>
          <w:szCs w:val="20"/>
        </w:rPr>
        <w:t xml:space="preserve">na </w:t>
      </w:r>
      <w:r w:rsidR="00E57FAB" w:rsidRPr="002F3653">
        <w:rPr>
          <w:rFonts w:ascii="Calibri" w:hAnsi="Calibri" w:cs="Calibri"/>
          <w:b/>
          <w:sz w:val="20"/>
          <w:szCs w:val="20"/>
        </w:rPr>
        <w:t>druhú ex-ante kontrolu</w:t>
      </w:r>
      <w:r w:rsidR="00E57FAB" w:rsidRPr="002F3653">
        <w:rPr>
          <w:rFonts w:ascii="Calibri" w:hAnsi="Calibri" w:cs="Calibri"/>
          <w:sz w:val="20"/>
          <w:szCs w:val="20"/>
        </w:rPr>
        <w:t xml:space="preserve"> na </w:t>
      </w:r>
      <w:r w:rsidR="00D836BE" w:rsidRPr="002F3653">
        <w:rPr>
          <w:rFonts w:ascii="Calibri" w:hAnsi="Calibri" w:cs="Calibri"/>
          <w:sz w:val="20"/>
          <w:szCs w:val="20"/>
        </w:rPr>
        <w:t>RO</w:t>
      </w:r>
      <w:r w:rsidR="002F28F6" w:rsidRPr="002F3653">
        <w:rPr>
          <w:rFonts w:ascii="Calibri" w:hAnsi="Calibri" w:cs="Calibri"/>
          <w:sz w:val="20"/>
          <w:szCs w:val="20"/>
        </w:rPr>
        <w:t xml:space="preserve"> </w:t>
      </w:r>
      <w:r w:rsidR="00D836BE" w:rsidRPr="002F3653">
        <w:rPr>
          <w:rFonts w:ascii="Calibri" w:hAnsi="Calibri" w:cs="Calibri"/>
          <w:sz w:val="20"/>
          <w:szCs w:val="20"/>
        </w:rPr>
        <w:t xml:space="preserve">spôsobom uvedeným </w:t>
      </w:r>
      <w:r w:rsidR="00586A1B" w:rsidRPr="002F3653">
        <w:rPr>
          <w:rFonts w:ascii="Calibri" w:hAnsi="Calibri" w:cs="Calibri"/>
          <w:sz w:val="20"/>
          <w:szCs w:val="20"/>
        </w:rPr>
        <w:t>v </w:t>
      </w:r>
      <w:r w:rsidR="00793F97" w:rsidRPr="002F3653">
        <w:rPr>
          <w:rFonts w:ascii="Calibri" w:hAnsi="Calibri" w:cs="Calibri"/>
          <w:sz w:val="20"/>
          <w:szCs w:val="20"/>
        </w:rPr>
        <w:t>pod</w:t>
      </w:r>
      <w:r w:rsidR="00586A1B" w:rsidRPr="002F3653">
        <w:rPr>
          <w:rFonts w:ascii="Calibri" w:hAnsi="Calibri" w:cs="Calibri"/>
          <w:sz w:val="20"/>
          <w:szCs w:val="20"/>
        </w:rPr>
        <w:t xml:space="preserve">kapitole </w:t>
      </w:r>
      <w:hyperlink w:anchor="_Predkladanie_dokumentácie_z_1" w:history="1">
        <w:r w:rsidR="00200A53" w:rsidRPr="002F3653">
          <w:rPr>
            <w:rStyle w:val="Hypertextovprepojenie"/>
            <w:rFonts w:asciiTheme="minorHAnsi" w:hAnsiTheme="minorHAnsi" w:cs="Calibri"/>
            <w:sz w:val="20"/>
            <w:szCs w:val="20"/>
          </w:rPr>
          <w:t>2.2</w:t>
        </w:r>
      </w:hyperlink>
      <w:r w:rsidR="00D836BE" w:rsidRPr="002F3653">
        <w:rPr>
          <w:rFonts w:ascii="Calibri" w:hAnsi="Calibri" w:cs="Calibri"/>
          <w:sz w:val="20"/>
          <w:szCs w:val="20"/>
        </w:rPr>
        <w:t xml:space="preserve"> tejto príručky a v rozsahu podľa </w:t>
      </w:r>
      <w:r w:rsidR="003F614D" w:rsidRPr="002F3653">
        <w:rPr>
          <w:rFonts w:ascii="Calibri" w:hAnsi="Calibri" w:cs="Calibri"/>
          <w:sz w:val="20"/>
          <w:szCs w:val="20"/>
        </w:rPr>
        <w:t>odseku</w:t>
      </w:r>
      <w:r w:rsidR="00C46F83" w:rsidRPr="002F3653">
        <w:rPr>
          <w:rFonts w:ascii="Calibri" w:hAnsi="Calibri" w:cs="Calibri"/>
          <w:sz w:val="20"/>
          <w:szCs w:val="20"/>
        </w:rPr>
        <w:t xml:space="preserve"> </w:t>
      </w:r>
      <w:r w:rsidR="00D836BE" w:rsidRPr="002F3653">
        <w:rPr>
          <w:rFonts w:ascii="Calibri" w:hAnsi="Calibri" w:cs="Calibri"/>
          <w:sz w:val="20"/>
          <w:szCs w:val="20"/>
        </w:rPr>
        <w:t>3 (tabuľk</w:t>
      </w:r>
      <w:r w:rsidR="00B05775" w:rsidRPr="002F3653">
        <w:rPr>
          <w:rFonts w:ascii="Calibri" w:hAnsi="Calibri" w:cs="Calibri"/>
          <w:sz w:val="20"/>
          <w:szCs w:val="20"/>
        </w:rPr>
        <w:t>y</w:t>
      </w:r>
      <w:r w:rsidR="00D836BE" w:rsidRPr="002F3653">
        <w:rPr>
          <w:rFonts w:ascii="Calibri" w:hAnsi="Calibri" w:cs="Calibri"/>
          <w:sz w:val="20"/>
          <w:szCs w:val="20"/>
        </w:rPr>
        <w:t xml:space="preserve"> č. </w:t>
      </w:r>
      <w:r w:rsidR="00D96854" w:rsidRPr="002F3653">
        <w:rPr>
          <w:rFonts w:ascii="Calibri" w:hAnsi="Calibri" w:cs="Calibri"/>
          <w:sz w:val="20"/>
          <w:szCs w:val="20"/>
        </w:rPr>
        <w:t>4</w:t>
      </w:r>
      <w:r w:rsidR="00D836BE" w:rsidRPr="002F3653">
        <w:rPr>
          <w:rFonts w:ascii="Calibri" w:hAnsi="Calibri" w:cs="Calibri"/>
          <w:sz w:val="20"/>
          <w:szCs w:val="20"/>
        </w:rPr>
        <w:t>, písm. B</w:t>
      </w:r>
      <w:r w:rsidR="00D96854" w:rsidRPr="002F3653">
        <w:rPr>
          <w:rFonts w:ascii="Calibri" w:hAnsi="Calibri" w:cs="Calibri"/>
          <w:sz w:val="20"/>
          <w:szCs w:val="20"/>
        </w:rPr>
        <w:t>, resp. aj písm. A, ak dokumentácia nebola predmetom prvej ex-ante kontroly</w:t>
      </w:r>
      <w:r w:rsidR="00D836BE" w:rsidRPr="002F3653">
        <w:rPr>
          <w:rFonts w:ascii="Calibri" w:hAnsi="Calibri" w:cs="Calibri"/>
          <w:sz w:val="20"/>
          <w:szCs w:val="20"/>
        </w:rPr>
        <w:t xml:space="preserve">) </w:t>
      </w:r>
      <w:r w:rsidR="00C620F4" w:rsidRPr="002F3653">
        <w:rPr>
          <w:rFonts w:ascii="Calibri" w:hAnsi="Calibri" w:cs="Calibri"/>
          <w:sz w:val="20"/>
          <w:szCs w:val="20"/>
        </w:rPr>
        <w:t>po ukončení vyhodnotenia ponúk predložených uchádzačmi</w:t>
      </w:r>
      <w:r w:rsidR="00366D0B" w:rsidRPr="002F3653">
        <w:rPr>
          <w:rFonts w:ascii="Calibri" w:hAnsi="Calibri" w:cs="Calibri"/>
          <w:sz w:val="20"/>
          <w:szCs w:val="20"/>
        </w:rPr>
        <w:t xml:space="preserve">, </w:t>
      </w:r>
      <w:r w:rsidR="00C620F4" w:rsidRPr="002F3653">
        <w:rPr>
          <w:rFonts w:ascii="Calibri" w:hAnsi="Calibri" w:cs="Calibri"/>
          <w:sz w:val="20"/>
          <w:szCs w:val="20"/>
        </w:rPr>
        <w:t>oboznámení uchádzačov s výsledkom vyhodnotenia</w:t>
      </w:r>
      <w:r w:rsidR="00366D0B" w:rsidRPr="002F3653">
        <w:rPr>
          <w:rFonts w:ascii="Calibri" w:hAnsi="Calibri" w:cs="Calibri"/>
          <w:sz w:val="20"/>
          <w:szCs w:val="20"/>
        </w:rPr>
        <w:t xml:space="preserve"> a po uplynutí lehoty na uplatnenie revíznych postupov</w:t>
      </w:r>
      <w:r w:rsidR="002F28F6" w:rsidRPr="002F3653">
        <w:rPr>
          <w:rFonts w:ascii="Calibri" w:hAnsi="Calibri" w:cs="Calibri"/>
          <w:sz w:val="20"/>
          <w:szCs w:val="20"/>
        </w:rPr>
        <w:t xml:space="preserve"> a to </w:t>
      </w:r>
      <w:r w:rsidR="004C328F" w:rsidRPr="002F3653">
        <w:rPr>
          <w:rFonts w:ascii="Calibri" w:hAnsi="Calibri" w:cs="Calibri"/>
          <w:sz w:val="20"/>
          <w:szCs w:val="20"/>
        </w:rPr>
        <w:t xml:space="preserve">najneskôr </w:t>
      </w:r>
      <w:r w:rsidR="002F28F6" w:rsidRPr="002F3653">
        <w:rPr>
          <w:rFonts w:ascii="Calibri" w:hAnsi="Calibri" w:cs="Calibri"/>
          <w:b/>
          <w:sz w:val="20"/>
          <w:szCs w:val="20"/>
        </w:rPr>
        <w:t xml:space="preserve">do </w:t>
      </w:r>
      <w:r w:rsidR="00E57FAB" w:rsidRPr="002F3653">
        <w:rPr>
          <w:rFonts w:ascii="Calibri" w:hAnsi="Calibri" w:cs="Calibri"/>
          <w:b/>
          <w:sz w:val="20"/>
          <w:szCs w:val="20"/>
        </w:rPr>
        <w:t>10 p</w:t>
      </w:r>
      <w:r w:rsidR="002F28F6" w:rsidRPr="002F3653">
        <w:rPr>
          <w:rFonts w:ascii="Calibri" w:hAnsi="Calibri" w:cs="Calibri"/>
          <w:b/>
          <w:sz w:val="20"/>
          <w:szCs w:val="20"/>
        </w:rPr>
        <w:t>racovných dní</w:t>
      </w:r>
      <w:r w:rsidR="002F28F6" w:rsidRPr="002F3653">
        <w:rPr>
          <w:rFonts w:ascii="Calibri" w:hAnsi="Calibri" w:cs="Calibri"/>
          <w:sz w:val="20"/>
          <w:szCs w:val="20"/>
        </w:rPr>
        <w:t xml:space="preserve"> po dni, v rámci ktorého by už bol oprávnený podpísať zmluvu s úspešným uchádzačom</w:t>
      </w:r>
      <w:r w:rsidR="00C620F4" w:rsidRPr="002F3653">
        <w:rPr>
          <w:rFonts w:ascii="Calibri" w:hAnsi="Calibri" w:cs="Calibri"/>
          <w:sz w:val="20"/>
          <w:szCs w:val="20"/>
        </w:rPr>
        <w:t>.</w:t>
      </w:r>
      <w:r w:rsidR="004A5423" w:rsidRPr="002F3653">
        <w:rPr>
          <w:rFonts w:ascii="Calibri" w:hAnsi="Calibri" w:cs="Calibri"/>
          <w:sz w:val="20"/>
          <w:szCs w:val="20"/>
        </w:rPr>
        <w:t xml:space="preserve"> </w:t>
      </w:r>
    </w:p>
    <w:p w14:paraId="663FD8EB" w14:textId="77777777" w:rsidR="00D43D25" w:rsidRDefault="00D43D25" w:rsidP="00D43D25">
      <w:pPr>
        <w:pStyle w:val="Default"/>
        <w:spacing w:before="120" w:after="120" w:line="276" w:lineRule="auto"/>
        <w:ind w:left="540"/>
        <w:jc w:val="both"/>
        <w:rPr>
          <w:ins w:id="573" w:author="Chromíková, Katarína" w:date="2020-12-11T12:29:00Z"/>
          <w:rFonts w:asciiTheme="minorHAnsi" w:hAnsiTheme="minorHAnsi"/>
          <w:bCs/>
          <w:sz w:val="20"/>
          <w:szCs w:val="20"/>
        </w:rPr>
      </w:pPr>
      <w:ins w:id="574" w:author="uzivatel" w:date="2020-12-03T15:05:00Z">
        <w:r w:rsidRPr="00D43D25">
          <w:rPr>
            <w:rFonts w:asciiTheme="minorHAnsi" w:hAnsiTheme="minorHAnsi"/>
            <w:sz w:val="20"/>
            <w:szCs w:val="20"/>
          </w:rPr>
          <w:t xml:space="preserve">Je na individuálnom rozhodnutí žiadateľa/prijímateľa, či doručí dokumentáciu k nadlimitným postupom zadávania zákaziek, ktoré nie sú predmetom povinnej kontroly ÚVO podľa § 169 ods. 2 ZVO, na druhú ex-ante kontrolu na RO. </w:t>
        </w:r>
      </w:ins>
      <w:ins w:id="575" w:author="uzivatel" w:date="2020-12-03T15:02:00Z">
        <w:r w:rsidRPr="00D43D25">
          <w:rPr>
            <w:rFonts w:asciiTheme="minorHAnsi" w:hAnsiTheme="minorHAnsi"/>
            <w:sz w:val="20"/>
            <w:szCs w:val="20"/>
          </w:rPr>
          <w:t xml:space="preserve">V prípade dobrovoľnej žiadosti žiadateľa/prijímateľa o výkon druhej ex ante kontroly, žiadateľ/prijímateľ </w:t>
        </w:r>
      </w:ins>
      <w:ins w:id="576" w:author="uzivatel" w:date="2020-12-03T15:06:00Z">
        <w:r>
          <w:rPr>
            <w:rFonts w:asciiTheme="minorHAnsi" w:hAnsiTheme="minorHAnsi"/>
            <w:sz w:val="20"/>
            <w:szCs w:val="20"/>
          </w:rPr>
          <w:t xml:space="preserve">však </w:t>
        </w:r>
      </w:ins>
      <w:ins w:id="577" w:author="uzivatel" w:date="2020-12-03T15:02:00Z">
        <w:r w:rsidRPr="00D43D25">
          <w:rPr>
            <w:rFonts w:asciiTheme="minorHAnsi" w:hAnsiTheme="minorHAnsi"/>
            <w:sz w:val="20"/>
            <w:szCs w:val="20"/>
          </w:rPr>
          <w:t>nie je oprávnený uzavrieť zmluvu s úspešným uchádzačom pred ukončením kontroly RO</w:t>
        </w:r>
        <w:r w:rsidRPr="00D43D25">
          <w:rPr>
            <w:rFonts w:asciiTheme="minorHAnsi" w:hAnsiTheme="minorHAnsi"/>
            <w:bCs/>
            <w:sz w:val="20"/>
            <w:szCs w:val="20"/>
          </w:rPr>
          <w:t>.</w:t>
        </w:r>
      </w:ins>
    </w:p>
    <w:tbl>
      <w:tblPr>
        <w:tblW w:w="0" w:type="auto"/>
        <w:tblInd w:w="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8A2E8F" w:rsidRPr="002F3653" w14:paraId="13126B82" w14:textId="77777777" w:rsidTr="008A2E8F">
        <w:trPr>
          <w:ins w:id="578" w:author="Chromíková, Katarína" w:date="2020-12-11T12:29:00Z"/>
        </w:trPr>
        <w:tc>
          <w:tcPr>
            <w:tcW w:w="8495" w:type="dxa"/>
            <w:tcBorders>
              <w:top w:val="single" w:sz="6" w:space="0" w:color="4F81BD"/>
              <w:left w:val="single" w:sz="6" w:space="0" w:color="4F81BD"/>
              <w:bottom w:val="single" w:sz="6" w:space="0" w:color="4F81BD"/>
              <w:right w:val="single" w:sz="6" w:space="0" w:color="4F81BD"/>
            </w:tcBorders>
            <w:shd w:val="clear" w:color="auto" w:fill="DBE5F1"/>
          </w:tcPr>
          <w:p w14:paraId="3A718E3B" w14:textId="77777777" w:rsidR="008A2E8F" w:rsidRPr="00A602BE" w:rsidRDefault="008A2E8F" w:rsidP="008A2E8F">
            <w:pPr>
              <w:pStyle w:val="Default"/>
              <w:spacing w:before="120" w:after="120" w:line="276" w:lineRule="auto"/>
              <w:jc w:val="both"/>
              <w:rPr>
                <w:ins w:id="579" w:author="Chromíková, Katarína" w:date="2020-12-11T12:29:00Z"/>
                <w:rFonts w:ascii="Calibri" w:hAnsi="Calibri" w:cs="Calibri"/>
                <w:i/>
                <w:sz w:val="20"/>
                <w:szCs w:val="20"/>
              </w:rPr>
            </w:pPr>
            <w:ins w:id="580" w:author="Chromíková, Katarína" w:date="2020-12-11T12:29:00Z">
              <w:r w:rsidRPr="00A602BE">
                <w:rPr>
                  <w:rFonts w:ascii="Calibri" w:hAnsi="Calibri" w:cs="Calibri"/>
                  <w:i/>
                  <w:sz w:val="20"/>
                  <w:szCs w:val="20"/>
                </w:rPr>
                <w:t>Upozornenie:</w:t>
              </w:r>
            </w:ins>
          </w:p>
          <w:p w14:paraId="316A45A0" w14:textId="77777777" w:rsidR="008A2E8F" w:rsidDel="008A2E8F" w:rsidRDefault="008A2E8F" w:rsidP="008A2E8F">
            <w:pPr>
              <w:pStyle w:val="Default"/>
              <w:spacing w:before="120" w:after="120" w:line="276" w:lineRule="auto"/>
              <w:jc w:val="both"/>
              <w:rPr>
                <w:del w:id="581" w:author="Chromíková, Katarína" w:date="2020-12-11T12:30:00Z"/>
                <w:rFonts w:ascii="Calibri" w:hAnsi="Calibri" w:cs="Calibri"/>
                <w:sz w:val="20"/>
                <w:szCs w:val="20"/>
              </w:rPr>
            </w:pPr>
            <w:moveToRangeStart w:id="582" w:author="Chromíková, Katarína" w:date="2020-12-11T12:30:00Z" w:name="move58582226"/>
            <w:moveTo w:id="583" w:author="Chromíková, Katarína" w:date="2020-12-11T12:30:00Z">
              <w:r w:rsidRPr="00A76129">
                <w:rPr>
                  <w:rFonts w:asciiTheme="minorHAnsi" w:hAnsiTheme="minorHAnsi"/>
                  <w:sz w:val="20"/>
                  <w:szCs w:val="20"/>
                </w:rPr>
                <w:t>V prípade, ak predpokladaná hodnota nadlimitného postupu zadávania zákazky na dodanie tovaru alebo poskytnutie služby je nižšia ako 600 000 EUR a</w:t>
              </w:r>
              <w:r>
                <w:rPr>
                  <w:rFonts w:asciiTheme="minorHAnsi" w:hAnsiTheme="minorHAnsi"/>
                  <w:sz w:val="20"/>
                  <w:szCs w:val="20"/>
                </w:rPr>
                <w:t> žiadateľ/</w:t>
              </w:r>
              <w:r w:rsidRPr="00A76129">
                <w:rPr>
                  <w:rFonts w:asciiTheme="minorHAnsi" w:hAnsiTheme="minorHAnsi"/>
                  <w:sz w:val="20"/>
                  <w:szCs w:val="20"/>
                </w:rPr>
                <w:t xml:space="preserve">prijímateľ dobrovoľne požiada RO o výkon druhej ex ante kontroly, druhá ex ante kontrola postupu zadávania zákazky je ukončená v štádiu pred uzavretím zmluvy s úspešným uchádzačom iba kontrolou príslušného RO. Uvedeným nie je dotknuté právo </w:t>
              </w:r>
              <w:r>
                <w:rPr>
                  <w:rFonts w:asciiTheme="minorHAnsi" w:hAnsiTheme="minorHAnsi"/>
                  <w:sz w:val="20"/>
                  <w:szCs w:val="20"/>
                </w:rPr>
                <w:t>žiadateľa/</w:t>
              </w:r>
              <w:r w:rsidRPr="00A76129">
                <w:rPr>
                  <w:rFonts w:asciiTheme="minorHAnsi" w:hAnsiTheme="minorHAnsi"/>
                  <w:sz w:val="20"/>
                  <w:szCs w:val="20"/>
                </w:rPr>
                <w:t>prijímateľa na „dobrovoľné“ podanie podnetu na ÚVO podľa § 169 ods. 1 písm. b) ZVO alebo právo RO na podanie podnetu podľa § 169 ods. 1 písm. c) ZVO. Ak prijímateľ alebo RO toto právo využije a podá podnet na ÚVO a právoplatné rozhodnutie ÚVO neidentifikuje nedostatky, ktoré uviedol RO v návrhu správy/správe z kontroly, vypracuje ÚVO na základe žiadosti RO sprievodný list, v ktorom uvedie informácie, prečo nedostatky uvedené v záveroch kontroly RO (označené zo strany RO ako nedostatky, ktoré mali alebo mohli mať vplyv na výsledok verejného obstarávania), nepovažuje za nedostatky v zmysle ZVO alebo prečo nedostatky zistené RO nemali alebo nemohli mať vplyv na výsledok VO.</w:t>
              </w:r>
            </w:moveTo>
          </w:p>
          <w:p w14:paraId="54FDDCF2" w14:textId="77777777" w:rsidR="008A2E8F" w:rsidRDefault="008A2E8F" w:rsidP="008A2E8F">
            <w:pPr>
              <w:pStyle w:val="Default"/>
              <w:spacing w:before="120" w:after="120" w:line="276" w:lineRule="auto"/>
              <w:jc w:val="both"/>
              <w:rPr>
                <w:ins w:id="584" w:author="Chromíková, Katarína" w:date="2020-12-11T12:30:00Z"/>
                <w:rFonts w:ascii="Calibri" w:hAnsi="Calibri" w:cs="Calibri"/>
                <w:sz w:val="20"/>
                <w:szCs w:val="20"/>
              </w:rPr>
            </w:pPr>
          </w:p>
          <w:moveToRangeEnd w:id="582"/>
          <w:p w14:paraId="2A12173E" w14:textId="77777777" w:rsidR="008A2E8F" w:rsidRPr="002F3653" w:rsidRDefault="008A2E8F" w:rsidP="008A2E8F">
            <w:pPr>
              <w:pStyle w:val="Default"/>
              <w:spacing w:before="120" w:after="120" w:line="276" w:lineRule="auto"/>
              <w:jc w:val="both"/>
              <w:rPr>
                <w:ins w:id="585" w:author="Chromíková, Katarína" w:date="2020-12-11T12:29:00Z"/>
                <w:rFonts w:ascii="Calibri" w:hAnsi="Calibri" w:cs="Calibri"/>
                <w:sz w:val="20"/>
                <w:szCs w:val="20"/>
              </w:rPr>
            </w:pPr>
            <w:ins w:id="586" w:author="Chromíková, Katarína" w:date="2020-12-11T12:31:00Z">
              <w:r w:rsidRPr="008A2E8F">
                <w:rPr>
                  <w:rFonts w:ascii="Calibri" w:hAnsi="Calibri" w:cs="Calibri"/>
                  <w:b/>
                  <w:sz w:val="20"/>
                  <w:szCs w:val="20"/>
                </w:rPr>
                <w:t>Prijímateľ</w:t>
              </w:r>
              <w:r>
                <w:rPr>
                  <w:rFonts w:ascii="Calibri" w:hAnsi="Calibri" w:cs="Calibri"/>
                  <w:b/>
                  <w:sz w:val="20"/>
                  <w:szCs w:val="20"/>
                </w:rPr>
                <w:t xml:space="preserve"> je zároveň povinný informovať R</w:t>
              </w:r>
              <w:r w:rsidRPr="008A2E8F">
                <w:rPr>
                  <w:rFonts w:ascii="Calibri" w:hAnsi="Calibri" w:cs="Calibri"/>
                  <w:b/>
                  <w:sz w:val="20"/>
                  <w:szCs w:val="20"/>
                </w:rPr>
                <w:t>O o podaní podnetu na ÚVO.</w:t>
              </w:r>
            </w:ins>
          </w:p>
        </w:tc>
      </w:tr>
    </w:tbl>
    <w:p w14:paraId="44B326BA" w14:textId="58E7FBDC" w:rsidR="00DD67F5" w:rsidRPr="00DD67F5" w:rsidRDefault="00DD67F5" w:rsidP="00DD67F5">
      <w:pPr>
        <w:pStyle w:val="Default"/>
        <w:numPr>
          <w:ilvl w:val="0"/>
          <w:numId w:val="22"/>
        </w:numPr>
        <w:spacing w:before="120" w:after="120" w:line="276" w:lineRule="auto"/>
        <w:ind w:left="567" w:hanging="567"/>
        <w:jc w:val="both"/>
        <w:rPr>
          <w:rFonts w:ascii="Calibri" w:hAnsi="Calibri" w:cs="Calibri"/>
          <w:sz w:val="20"/>
          <w:szCs w:val="20"/>
        </w:rPr>
      </w:pPr>
      <w:ins w:id="587" w:author="Chromíková, Katarína" w:date="2020-12-11T09:01:00Z">
        <w:r w:rsidRPr="00DD67F5">
          <w:rPr>
            <w:rFonts w:ascii="Calibri" w:hAnsi="Calibri" w:cs="Calibri"/>
            <w:b/>
            <w:sz w:val="20"/>
            <w:szCs w:val="20"/>
          </w:rPr>
          <w:t>RO vo vzťahu k</w:t>
        </w:r>
        <w:r w:rsidRPr="00DD67F5">
          <w:rPr>
            <w:rFonts w:ascii="Calibri" w:hAnsi="Calibri" w:cs="Calibri"/>
            <w:sz w:val="20"/>
            <w:szCs w:val="20"/>
          </w:rPr>
          <w:t> </w:t>
        </w:r>
        <w:r w:rsidRPr="00DD67F5">
          <w:rPr>
            <w:rFonts w:ascii="Calibri" w:hAnsi="Calibri" w:cs="Calibri"/>
            <w:b/>
            <w:sz w:val="20"/>
            <w:szCs w:val="20"/>
          </w:rPr>
          <w:t>nadlimitným postupom zadávania zákaziek, ktoré sú predmetom povinnej kontroly ÚVO</w:t>
        </w:r>
        <w:r w:rsidRPr="00DD67F5">
          <w:rPr>
            <w:rFonts w:ascii="Calibri" w:hAnsi="Calibri" w:cs="Calibri"/>
            <w:sz w:val="20"/>
            <w:szCs w:val="20"/>
          </w:rPr>
          <w:t xml:space="preserve"> v zmysle § 169 ods. 2 ZVO, </w:t>
        </w:r>
        <w:r w:rsidRPr="00DD67F5">
          <w:rPr>
            <w:rFonts w:ascii="Calibri" w:hAnsi="Calibri" w:cs="Calibri"/>
            <w:b/>
            <w:sz w:val="20"/>
            <w:szCs w:val="20"/>
          </w:rPr>
          <w:t>nevykonáva druhú ex ante kontrolu</w:t>
        </w:r>
        <w:r w:rsidRPr="00DD67F5">
          <w:rPr>
            <w:rFonts w:ascii="Calibri" w:hAnsi="Calibri" w:cs="Calibri"/>
            <w:sz w:val="20"/>
            <w:szCs w:val="20"/>
          </w:rPr>
          <w:t xml:space="preserve">. </w:t>
        </w:r>
      </w:ins>
      <w:ins w:id="588" w:author="uzivatel" w:date="2020-12-17T15:00:00Z">
        <w:r w:rsidR="00805169">
          <w:rPr>
            <w:rFonts w:asciiTheme="minorHAnsi" w:hAnsiTheme="minorHAnsi" w:cs="Calibri"/>
            <w:sz w:val="20"/>
            <w:szCs w:val="20"/>
          </w:rPr>
          <w:t>Ž</w:t>
        </w:r>
        <w:r w:rsidR="00805169">
          <w:rPr>
            <w:rFonts w:asciiTheme="minorHAnsi" w:hAnsiTheme="minorHAnsi" w:cs="Calibri"/>
            <w:sz w:val="20"/>
            <w:szCs w:val="20"/>
          </w:rPr>
          <w:t>iadateľ/</w:t>
        </w:r>
      </w:ins>
      <w:ins w:id="589" w:author="Chromíková, Katarína" w:date="2020-12-11T09:01:00Z">
        <w:r w:rsidRPr="00DD67F5">
          <w:rPr>
            <w:rFonts w:ascii="Calibri" w:hAnsi="Calibri" w:cs="Calibri"/>
            <w:sz w:val="20"/>
            <w:szCs w:val="20"/>
          </w:rPr>
          <w:t xml:space="preserve">Prijímateľ je v tomto prípade povinný podať podnet na ÚVO podľa § 169 ods. 1 písm. b) v spojení s § 169 ods. 2 ZVO a v prípade rozhodnutia ÚVO o zrušení použitého postupu zadávania zákazky (§ 175 ods. 1 písm. a) ZVO) alebo nariadení odstránenia protiprávneho stavu (§ 175 ods. 1 písm. b) ZVO), je </w:t>
        </w:r>
      </w:ins>
      <w:ins w:id="590" w:author="uzivatel" w:date="2020-12-17T15:00:00Z">
        <w:r w:rsidR="00805169">
          <w:rPr>
            <w:rFonts w:asciiTheme="minorHAnsi" w:hAnsiTheme="minorHAnsi" w:cs="Calibri"/>
            <w:sz w:val="20"/>
            <w:szCs w:val="20"/>
          </w:rPr>
          <w:t>žiadateľ/</w:t>
        </w:r>
      </w:ins>
      <w:ins w:id="591" w:author="Chromíková, Katarína" w:date="2020-12-11T09:01:00Z">
        <w:r w:rsidRPr="00DD67F5">
          <w:rPr>
            <w:rFonts w:ascii="Calibri" w:hAnsi="Calibri" w:cs="Calibri"/>
            <w:sz w:val="20"/>
            <w:szCs w:val="20"/>
          </w:rPr>
          <w:t>prijímateľ povinný postupovať v súlade s rozhodnutím ÚVO.</w:t>
        </w:r>
      </w:ins>
    </w:p>
    <w:p w14:paraId="27E198DF" w14:textId="77777777" w:rsidR="007872B3" w:rsidRDefault="00141DA8" w:rsidP="001614CC">
      <w:pPr>
        <w:pStyle w:val="Default"/>
        <w:numPr>
          <w:ilvl w:val="0"/>
          <w:numId w:val="22"/>
        </w:numPr>
        <w:spacing w:before="120" w:after="120" w:line="276" w:lineRule="auto"/>
        <w:ind w:left="567" w:hanging="567"/>
        <w:jc w:val="both"/>
        <w:rPr>
          <w:rFonts w:ascii="Calibri" w:hAnsi="Calibri" w:cs="Calibri"/>
          <w:sz w:val="20"/>
          <w:szCs w:val="20"/>
        </w:rPr>
      </w:pPr>
      <w:r w:rsidRPr="002F3653">
        <w:rPr>
          <w:rFonts w:ascii="Calibri" w:hAnsi="Calibri" w:cs="Calibri"/>
          <w:sz w:val="20"/>
          <w:szCs w:val="20"/>
        </w:rPr>
        <w:t xml:space="preserve">RO vykoná </w:t>
      </w:r>
      <w:r>
        <w:rPr>
          <w:rFonts w:ascii="Calibri" w:hAnsi="Calibri" w:cs="Calibri"/>
          <w:b/>
          <w:sz w:val="20"/>
          <w:szCs w:val="20"/>
        </w:rPr>
        <w:t>druhú</w:t>
      </w:r>
      <w:r w:rsidRPr="00156E2A">
        <w:rPr>
          <w:rFonts w:ascii="Calibri" w:hAnsi="Calibri" w:cs="Calibri"/>
          <w:b/>
          <w:sz w:val="20"/>
          <w:szCs w:val="20"/>
        </w:rPr>
        <w:t xml:space="preserve"> ex-ante kontrolu v lehote do </w:t>
      </w:r>
      <w:r>
        <w:rPr>
          <w:rFonts w:ascii="Calibri" w:hAnsi="Calibri" w:cs="Calibri"/>
          <w:b/>
          <w:sz w:val="20"/>
          <w:szCs w:val="20"/>
        </w:rPr>
        <w:t>20</w:t>
      </w:r>
      <w:r w:rsidRPr="00156E2A">
        <w:rPr>
          <w:rFonts w:ascii="Calibri" w:hAnsi="Calibri" w:cs="Calibri"/>
          <w:b/>
          <w:sz w:val="20"/>
          <w:szCs w:val="20"/>
        </w:rPr>
        <w:t xml:space="preserve"> pracovných dní</w:t>
      </w:r>
      <w:r w:rsidR="006E258D">
        <w:rPr>
          <w:rFonts w:ascii="Calibri" w:hAnsi="Calibri" w:cs="Calibri"/>
          <w:b/>
          <w:sz w:val="20"/>
          <w:szCs w:val="20"/>
        </w:rPr>
        <w:t xml:space="preserve">, </w:t>
      </w:r>
      <w:r>
        <w:rPr>
          <w:rFonts w:ascii="Calibri" w:hAnsi="Calibri" w:cs="Calibri"/>
          <w:sz w:val="20"/>
          <w:szCs w:val="20"/>
        </w:rPr>
        <w:t xml:space="preserve">a to </w:t>
      </w:r>
      <w:r w:rsidR="004C328F" w:rsidRPr="002F3653">
        <w:rPr>
          <w:rFonts w:ascii="Calibri" w:hAnsi="Calibri" w:cs="Calibri"/>
          <w:sz w:val="20"/>
          <w:szCs w:val="20"/>
        </w:rPr>
        <w:t xml:space="preserve">v zmysle postupov uvedených v podkapitole </w:t>
      </w:r>
      <w:hyperlink w:anchor="_Postup_finančnej_kontroly" w:history="1">
        <w:r w:rsidR="004C328F" w:rsidRPr="002F3653">
          <w:rPr>
            <w:rStyle w:val="Hypertextovprepojenie"/>
            <w:rFonts w:ascii="Calibri" w:hAnsi="Calibri" w:cs="Calibri"/>
            <w:sz w:val="20"/>
            <w:szCs w:val="20"/>
          </w:rPr>
          <w:t>2.3.</w:t>
        </w:r>
      </w:hyperlink>
      <w:r w:rsidR="004C328F" w:rsidRPr="002F3653">
        <w:rPr>
          <w:rFonts w:ascii="Calibri" w:hAnsi="Calibri" w:cs="Calibri"/>
          <w:sz w:val="20"/>
          <w:szCs w:val="20"/>
        </w:rPr>
        <w:t xml:space="preserve"> </w:t>
      </w:r>
      <w:r w:rsidR="00A478EA" w:rsidRPr="002F3653">
        <w:rPr>
          <w:rFonts w:ascii="Calibri" w:hAnsi="Calibri" w:cs="Calibri"/>
          <w:sz w:val="20"/>
          <w:szCs w:val="20"/>
        </w:rPr>
        <w:t>V prípade, že RO počas kontroly požiada o doplnenie údajov alebo</w:t>
      </w:r>
      <w:r w:rsidR="008C79CF" w:rsidRPr="002F3653">
        <w:rPr>
          <w:rFonts w:ascii="Calibri" w:hAnsi="Calibri" w:cs="Calibri"/>
          <w:sz w:val="20"/>
          <w:szCs w:val="20"/>
        </w:rPr>
        <w:t xml:space="preserve"> </w:t>
      </w:r>
      <w:r w:rsidR="00A478EA" w:rsidRPr="002F3653">
        <w:rPr>
          <w:rFonts w:ascii="Calibri" w:hAnsi="Calibri" w:cs="Calibri"/>
          <w:sz w:val="20"/>
          <w:szCs w:val="20"/>
        </w:rPr>
        <w:t xml:space="preserve">identifikuje nedostatky v procese VO, je </w:t>
      </w:r>
      <w:r w:rsidR="00256D8F" w:rsidRPr="002F3653">
        <w:rPr>
          <w:rFonts w:ascii="Calibri" w:hAnsi="Calibri" w:cs="Calibri"/>
          <w:sz w:val="20"/>
          <w:szCs w:val="20"/>
        </w:rPr>
        <w:t>žiadateľ/</w:t>
      </w:r>
      <w:r w:rsidR="00A478EA" w:rsidRPr="002F3653">
        <w:rPr>
          <w:rFonts w:ascii="Calibri" w:hAnsi="Calibri" w:cs="Calibri"/>
          <w:sz w:val="20"/>
          <w:szCs w:val="20"/>
        </w:rPr>
        <w:t>prijímateľ povinný ďalej postupovať v zmysle</w:t>
      </w:r>
      <w:r w:rsidR="00A478EA" w:rsidRPr="002F3653" w:rsidDel="00A478EA">
        <w:rPr>
          <w:rFonts w:ascii="Calibri" w:hAnsi="Calibri" w:cs="Calibri"/>
          <w:sz w:val="20"/>
          <w:szCs w:val="20"/>
        </w:rPr>
        <w:t xml:space="preserve"> </w:t>
      </w:r>
      <w:r w:rsidR="00217CCB" w:rsidRPr="002F3653">
        <w:rPr>
          <w:rFonts w:ascii="Calibri" w:hAnsi="Calibri" w:cs="Calibri"/>
          <w:sz w:val="20"/>
          <w:szCs w:val="20"/>
        </w:rPr>
        <w:t xml:space="preserve">podkapitoly </w:t>
      </w:r>
      <w:hyperlink w:anchor="_2.3_Finančná_kontrola" w:history="1">
        <w:r w:rsidR="00EB1FBA" w:rsidRPr="002F3653">
          <w:rPr>
            <w:rStyle w:val="Hypertextovprepojenie"/>
            <w:rFonts w:asciiTheme="minorHAnsi" w:hAnsiTheme="minorHAnsi" w:cs="Calibri"/>
            <w:sz w:val="20"/>
            <w:szCs w:val="20"/>
          </w:rPr>
          <w:t>2.3</w:t>
        </w:r>
      </w:hyperlink>
      <w:r w:rsidR="00217CCB" w:rsidRPr="002F3653">
        <w:rPr>
          <w:rFonts w:ascii="Calibri" w:hAnsi="Calibri" w:cs="Calibri"/>
          <w:sz w:val="20"/>
          <w:szCs w:val="20"/>
        </w:rPr>
        <w:t xml:space="preserve"> odseku 6 </w:t>
      </w:r>
      <w:r w:rsidR="0049201A">
        <w:rPr>
          <w:rFonts w:ascii="Calibri" w:hAnsi="Calibri" w:cs="Calibri"/>
          <w:sz w:val="20"/>
          <w:szCs w:val="20"/>
        </w:rPr>
        <w:t>tejto príručky</w:t>
      </w:r>
      <w:r w:rsidR="00586A1B" w:rsidRPr="002F3653">
        <w:rPr>
          <w:rFonts w:ascii="Calibri" w:hAnsi="Calibri" w:cs="Calibri"/>
          <w:sz w:val="20"/>
          <w:szCs w:val="20"/>
        </w:rPr>
        <w:t>.</w:t>
      </w:r>
    </w:p>
    <w:p w14:paraId="14B25AB0" w14:textId="77777777" w:rsidR="00F42B9B" w:rsidRPr="002F3653" w:rsidRDefault="00F42B9B" w:rsidP="00F42B9B">
      <w:pPr>
        <w:pStyle w:val="Default"/>
        <w:spacing w:before="120" w:after="120" w:line="276" w:lineRule="auto"/>
        <w:ind w:left="540"/>
        <w:jc w:val="both"/>
        <w:rPr>
          <w:rFonts w:ascii="Calibri" w:hAnsi="Calibri" w:cs="Calibri"/>
          <w:sz w:val="20"/>
          <w:szCs w:val="20"/>
        </w:rPr>
      </w:pPr>
      <w:r w:rsidRPr="000B03F7">
        <w:rPr>
          <w:rFonts w:ascii="Calibri" w:hAnsi="Calibri" w:cs="Calibri"/>
          <w:sz w:val="20"/>
          <w:szCs w:val="20"/>
        </w:rPr>
        <w:t xml:space="preserve">Ak nie je dodržaná lehota na výkon </w:t>
      </w:r>
      <w:r>
        <w:rPr>
          <w:rFonts w:ascii="Calibri" w:hAnsi="Calibri" w:cs="Calibri"/>
          <w:sz w:val="20"/>
          <w:szCs w:val="20"/>
        </w:rPr>
        <w:t>druh</w:t>
      </w:r>
      <w:r w:rsidRPr="000B03F7">
        <w:rPr>
          <w:rFonts w:ascii="Calibri" w:hAnsi="Calibri" w:cs="Calibri"/>
          <w:sz w:val="20"/>
          <w:szCs w:val="20"/>
        </w:rPr>
        <w:t xml:space="preserve">ej ex ante kontroly z dôvodov na strane RO, je RO povinný informovať prijímateľa o dôvodoch nedodržania termínu, ako aj o novom predpokladanom termíne </w:t>
      </w:r>
      <w:r w:rsidRPr="000B03F7">
        <w:rPr>
          <w:rFonts w:ascii="Calibri" w:hAnsi="Calibri" w:cs="Calibri"/>
          <w:sz w:val="20"/>
          <w:szCs w:val="20"/>
        </w:rPr>
        <w:lastRenderedPageBreak/>
        <w:t>vydania návrhu správy/správy z kontroly. Pri nedodržaní oznámeného predpokladaného termínu RO opakovane zabezpečí informovanosť prijímateľa za rovnakých podmienok.</w:t>
      </w:r>
    </w:p>
    <w:p w14:paraId="194DC3D8" w14:textId="77777777" w:rsidR="0030689B" w:rsidDel="00064AE0" w:rsidRDefault="00FF4D8F" w:rsidP="001614CC">
      <w:pPr>
        <w:pStyle w:val="Default"/>
        <w:numPr>
          <w:ilvl w:val="0"/>
          <w:numId w:val="22"/>
        </w:numPr>
        <w:spacing w:before="120" w:after="120" w:line="276" w:lineRule="auto"/>
        <w:ind w:left="540" w:hanging="540"/>
        <w:jc w:val="both"/>
        <w:rPr>
          <w:del w:id="592" w:author="Chromíková, Katarína" w:date="2020-12-11T12:41:00Z"/>
          <w:rFonts w:ascii="Calibri" w:hAnsi="Calibri" w:cs="Calibri"/>
          <w:sz w:val="20"/>
          <w:szCs w:val="20"/>
        </w:rPr>
      </w:pPr>
      <w:del w:id="593" w:author="Chromíková, Katarína" w:date="2020-12-11T12:41:00Z">
        <w:r w:rsidRPr="002F3653" w:rsidDel="00064AE0">
          <w:rPr>
            <w:rFonts w:ascii="Calibri" w:hAnsi="Calibri" w:cs="Calibri"/>
            <w:sz w:val="20"/>
            <w:szCs w:val="20"/>
          </w:rPr>
          <w:delText>A</w:delText>
        </w:r>
        <w:r w:rsidR="00200B71" w:rsidRPr="002F3653" w:rsidDel="00064AE0">
          <w:rPr>
            <w:rFonts w:ascii="Calibri" w:hAnsi="Calibri" w:cs="Calibri"/>
            <w:sz w:val="20"/>
            <w:szCs w:val="20"/>
          </w:rPr>
          <w:delText>k RO nezistí kontrolou VO porušenie pr</w:delText>
        </w:r>
        <w:r w:rsidR="00EB062A" w:rsidDel="00064AE0">
          <w:rPr>
            <w:rFonts w:ascii="Calibri" w:hAnsi="Calibri" w:cs="Calibri"/>
            <w:sz w:val="20"/>
            <w:szCs w:val="20"/>
          </w:rPr>
          <w:delText>avidiel</w:delText>
        </w:r>
        <w:r w:rsidR="00200B71" w:rsidRPr="002F3653" w:rsidDel="00064AE0">
          <w:rPr>
            <w:rFonts w:ascii="Calibri" w:hAnsi="Calibri" w:cs="Calibri"/>
            <w:sz w:val="20"/>
            <w:szCs w:val="20"/>
          </w:rPr>
          <w:delText xml:space="preserve"> a postupov VO, resp. </w:delText>
        </w:r>
        <w:r w:rsidR="0082378E" w:rsidDel="00064AE0">
          <w:rPr>
            <w:rFonts w:ascii="Calibri" w:hAnsi="Calibri" w:cs="Calibri"/>
            <w:sz w:val="20"/>
            <w:szCs w:val="20"/>
          </w:rPr>
          <w:delText xml:space="preserve">RO zistí </w:delText>
        </w:r>
        <w:r w:rsidR="00200B71" w:rsidRPr="002F3653" w:rsidDel="00064AE0">
          <w:rPr>
            <w:rFonts w:ascii="Calibri" w:hAnsi="Calibri" w:cs="Calibri"/>
            <w:sz w:val="20"/>
            <w:szCs w:val="20"/>
          </w:rPr>
          <w:delText xml:space="preserve">porušenie pravidiel a ustanovení  legislatívy SR a EÚ, ktoré mali alebo mohli mať vplyv na výsledok VO alebo RO zistí nedostatky, ktoré je možné postupmi v zmysle ZVO odstrániť (napr. opätovné vyhodnotenie podmienok účasti alebo ponúk), </w:delText>
        </w:r>
      </w:del>
    </w:p>
    <w:tbl>
      <w:tblPr>
        <w:tblW w:w="0" w:type="auto"/>
        <w:tblInd w:w="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30689B" w:rsidRPr="002F3653" w:rsidDel="005D00AF" w14:paraId="0008526B" w14:textId="35B9C28F" w:rsidTr="003837A0">
        <w:trPr>
          <w:del w:id="594" w:author="uzivatel" w:date="2020-12-15T18:07:00Z"/>
        </w:trPr>
        <w:tc>
          <w:tcPr>
            <w:tcW w:w="8495" w:type="dxa"/>
            <w:tcBorders>
              <w:top w:val="single" w:sz="6" w:space="0" w:color="4F81BD"/>
              <w:left w:val="single" w:sz="6" w:space="0" w:color="4F81BD"/>
              <w:bottom w:val="single" w:sz="6" w:space="0" w:color="4F81BD"/>
              <w:right w:val="single" w:sz="6" w:space="0" w:color="4F81BD"/>
            </w:tcBorders>
            <w:shd w:val="clear" w:color="auto" w:fill="DBE5F1"/>
          </w:tcPr>
          <w:p w14:paraId="575EE7E5" w14:textId="7B80003B" w:rsidR="00A602BE" w:rsidRPr="00A602BE" w:rsidDel="005D00AF" w:rsidRDefault="00A602BE" w:rsidP="0030689B">
            <w:pPr>
              <w:pStyle w:val="Default"/>
              <w:spacing w:before="120" w:after="120" w:line="276" w:lineRule="auto"/>
              <w:jc w:val="both"/>
              <w:rPr>
                <w:del w:id="595" w:author="uzivatel" w:date="2020-12-15T18:07:00Z"/>
                <w:moveFrom w:id="596" w:author="Chromíková, Katarína" w:date="2020-12-11T12:39:00Z"/>
                <w:rFonts w:ascii="Calibri" w:hAnsi="Calibri" w:cs="Calibri"/>
                <w:i/>
                <w:sz w:val="20"/>
                <w:szCs w:val="20"/>
              </w:rPr>
            </w:pPr>
            <w:moveFromRangeStart w:id="597" w:author="Chromíková, Katarína" w:date="2020-12-11T12:39:00Z" w:name="move58582799"/>
            <w:moveFrom w:id="598" w:author="Chromíková, Katarína" w:date="2020-12-11T12:39:00Z">
              <w:del w:id="599" w:author="uzivatel" w:date="2020-12-15T18:07:00Z">
                <w:r w:rsidRPr="00A602BE" w:rsidDel="005D00AF">
                  <w:rPr>
                    <w:rFonts w:ascii="Calibri" w:hAnsi="Calibri" w:cs="Calibri"/>
                    <w:i/>
                    <w:sz w:val="20"/>
                    <w:szCs w:val="20"/>
                  </w:rPr>
                  <w:delText>Upozornenie:</w:delText>
                </w:r>
              </w:del>
            </w:moveFrom>
          </w:p>
          <w:p w14:paraId="6EF31F65" w14:textId="4CA6CAAA" w:rsidR="0030689B" w:rsidRPr="002F3653" w:rsidDel="005D00AF" w:rsidRDefault="0030689B" w:rsidP="004042C0">
            <w:pPr>
              <w:pStyle w:val="Default"/>
              <w:spacing w:before="120" w:after="120" w:line="276" w:lineRule="auto"/>
              <w:jc w:val="both"/>
              <w:rPr>
                <w:del w:id="600" w:author="uzivatel" w:date="2020-12-15T18:07:00Z"/>
                <w:moveFrom w:id="601" w:author="Chromíková, Katarína" w:date="2020-12-11T12:39:00Z"/>
                <w:rFonts w:ascii="Calibri" w:hAnsi="Calibri" w:cs="Calibri"/>
                <w:sz w:val="20"/>
                <w:szCs w:val="20"/>
              </w:rPr>
            </w:pPr>
            <w:moveFrom w:id="602" w:author="Chromíková, Katarína" w:date="2020-12-11T12:39:00Z">
              <w:del w:id="603" w:author="uzivatel" w:date="2020-12-15T18:07:00Z">
                <w:r w:rsidDel="005D00AF">
                  <w:rPr>
                    <w:rFonts w:ascii="Calibri" w:hAnsi="Calibri" w:cs="Calibri"/>
                    <w:sz w:val="20"/>
                    <w:szCs w:val="20"/>
                  </w:rPr>
                  <w:delText>A</w:delText>
                </w:r>
                <w:r w:rsidRPr="0030689B" w:rsidDel="005D00AF">
                  <w:rPr>
                    <w:rFonts w:ascii="Calibri" w:hAnsi="Calibri" w:cs="Calibri"/>
                    <w:sz w:val="20"/>
                    <w:szCs w:val="20"/>
                  </w:rPr>
                  <w:delText>k RO zároveň vyhodnotí, že opakovaním procesu VO by vznikli dodatočné náklady</w:delText>
                </w:r>
                <w:r w:rsidR="004042C0" w:rsidDel="005D00AF">
                  <w:rPr>
                    <w:rFonts w:ascii="Calibri" w:hAnsi="Calibri" w:cs="Calibri"/>
                    <w:sz w:val="20"/>
                    <w:szCs w:val="20"/>
                  </w:rPr>
                  <w:delText xml:space="preserve"> a časové obmedzenia</w:delText>
                </w:r>
                <w:r w:rsidRPr="0030689B" w:rsidDel="005D00AF">
                  <w:rPr>
                    <w:rFonts w:ascii="Calibri" w:hAnsi="Calibri" w:cs="Calibri"/>
                    <w:sz w:val="20"/>
                    <w:szCs w:val="20"/>
                  </w:rPr>
                  <w:delText>, a teda bolo by prípustné uplatniť ex</w:delText>
                </w:r>
                <w:r w:rsidR="00624A2C" w:rsidDel="005D00AF">
                  <w:rPr>
                    <w:rFonts w:ascii="Calibri" w:hAnsi="Calibri" w:cs="Calibri"/>
                    <w:sz w:val="20"/>
                    <w:szCs w:val="20"/>
                  </w:rPr>
                  <w:delText>-</w:delText>
                </w:r>
                <w:r w:rsidRPr="0030689B" w:rsidDel="005D00AF">
                  <w:rPr>
                    <w:rFonts w:ascii="Calibri" w:hAnsi="Calibri" w:cs="Calibri"/>
                    <w:sz w:val="20"/>
                    <w:szCs w:val="20"/>
                  </w:rPr>
                  <w:delText>ante finančnú opravu pred podpisom zmluvy s úspešným uchádzačom. V prípade, že nie je možné preukázať, že opakovaním procesu VO by vznikli  dodatočné náklady</w:delText>
                </w:r>
                <w:r w:rsidR="004042C0" w:rsidDel="005D00AF">
                  <w:rPr>
                    <w:rFonts w:ascii="Calibri" w:hAnsi="Calibri" w:cs="Calibri"/>
                    <w:sz w:val="20"/>
                    <w:szCs w:val="20"/>
                  </w:rPr>
                  <w:delText xml:space="preserve"> a časové obmedzenia</w:delText>
                </w:r>
                <w:r w:rsidRPr="0030689B" w:rsidDel="005D00AF">
                  <w:rPr>
                    <w:rFonts w:ascii="Calibri" w:hAnsi="Calibri" w:cs="Calibri"/>
                    <w:sz w:val="20"/>
                    <w:szCs w:val="20"/>
                  </w:rPr>
                  <w:delText>, RO konštatuje nesúhlas s podpísaním zmluvy s úspešným uchádzačom a vyzve prijímateľa, aby zrušil použitý postup zadávania zákazky a odporučí vyhlásiť nové verejné obstarávanie.</w:delText>
                </w:r>
              </w:del>
            </w:moveFrom>
          </w:p>
        </w:tc>
      </w:tr>
    </w:tbl>
    <w:moveFromRangeEnd w:id="597"/>
    <w:p w14:paraId="5A4E7590" w14:textId="77777777" w:rsidR="00064AE0" w:rsidRPr="00064AE0" w:rsidRDefault="00064AE0" w:rsidP="00064AE0">
      <w:pPr>
        <w:pStyle w:val="Default"/>
        <w:numPr>
          <w:ilvl w:val="0"/>
          <w:numId w:val="22"/>
        </w:numPr>
        <w:spacing w:before="120" w:after="120" w:line="276" w:lineRule="auto"/>
        <w:ind w:left="567" w:hanging="567"/>
        <w:jc w:val="both"/>
        <w:rPr>
          <w:ins w:id="604" w:author="Chromíková, Katarína" w:date="2020-12-11T12:41:00Z"/>
          <w:rFonts w:ascii="Calibri" w:hAnsi="Calibri" w:cs="Calibri"/>
          <w:sz w:val="20"/>
          <w:szCs w:val="20"/>
        </w:rPr>
      </w:pPr>
      <w:ins w:id="605" w:author="Chromíková, Katarína" w:date="2020-12-11T12:41:00Z">
        <w:r w:rsidRPr="00064AE0">
          <w:rPr>
            <w:rFonts w:ascii="Calibri" w:hAnsi="Calibri" w:cs="Calibri"/>
            <w:sz w:val="20"/>
            <w:szCs w:val="20"/>
          </w:rPr>
          <w:t xml:space="preserve">Ak SO zistí porušenie pravidiel a postupov VO, ktoré je možné postupmi v zmysle ZVO odstrániť (napr. opätovné vyhodnotenie podmienok účasti alebo ponúk) alebo ak zistí také porušenie ustanovení legislatívy SR a EÚ (napr. na základe zistení vecnej kontroly), ktoré je možné odstrániť alebo nedostatky, ktoré nie je možné odstrániť, ale ktoré zároveň nemali ani nemohli mať vplyv na výsledok VO, uvedie nedostatky v návrhu správy z kontroly spolu s odporúčaním na prijatie opatrení na nápravu zistených nedostatkov a na odstránenie príčin ich vzniku. </w:t>
        </w:r>
      </w:ins>
    </w:p>
    <w:p w14:paraId="0F00F2FA" w14:textId="20E5F7E4" w:rsidR="00064AE0" w:rsidRPr="00064AE0" w:rsidRDefault="00064AE0" w:rsidP="00064AE0">
      <w:pPr>
        <w:pStyle w:val="Default"/>
        <w:numPr>
          <w:ilvl w:val="0"/>
          <w:numId w:val="22"/>
        </w:numPr>
        <w:spacing w:before="120" w:after="120" w:line="276" w:lineRule="auto"/>
        <w:ind w:left="567" w:hanging="567"/>
        <w:jc w:val="both"/>
        <w:rPr>
          <w:ins w:id="606" w:author="Chromíková, Katarína" w:date="2020-12-11T12:41:00Z"/>
          <w:rFonts w:ascii="Calibri" w:hAnsi="Calibri" w:cs="Calibri"/>
          <w:sz w:val="20"/>
          <w:szCs w:val="20"/>
        </w:rPr>
      </w:pPr>
      <w:ins w:id="607" w:author="Chromíková, Katarína" w:date="2020-12-11T12:41:00Z">
        <w:r>
          <w:rPr>
            <w:rFonts w:ascii="Calibri" w:hAnsi="Calibri" w:cs="Calibri"/>
            <w:sz w:val="20"/>
            <w:szCs w:val="20"/>
          </w:rPr>
          <w:t>Ak R</w:t>
        </w:r>
        <w:r w:rsidRPr="00064AE0">
          <w:rPr>
            <w:rFonts w:ascii="Calibri" w:hAnsi="Calibri" w:cs="Calibri"/>
            <w:sz w:val="20"/>
            <w:szCs w:val="20"/>
          </w:rPr>
          <w:t>O zistí porušenie pravidiel a postupov VO, ktoré mali alebo mohli mať vplyv na výsledok VO a nie je možné odstrániť protiprávny stav, uvedie nedostatky v návrhu správy z kontroly spolu s navrhovanou výško</w:t>
        </w:r>
        <w:r>
          <w:rPr>
            <w:rFonts w:ascii="Calibri" w:hAnsi="Calibri" w:cs="Calibri"/>
            <w:sz w:val="20"/>
            <w:szCs w:val="20"/>
          </w:rPr>
          <w:t>u ex ante finančnej opravy, ak R</w:t>
        </w:r>
        <w:r w:rsidRPr="00064AE0">
          <w:rPr>
            <w:rFonts w:ascii="Calibri" w:hAnsi="Calibri" w:cs="Calibri"/>
            <w:sz w:val="20"/>
            <w:szCs w:val="20"/>
          </w:rPr>
          <w:t>O zároveň vyhodnotí, že opakovaním procesu VO by vznikli dodatočné náklady a časové obmedzenia, a teda bolo by prípustné uplatniť ex ante finančnú opravu pred podpisom zmluvy s úspešným uchádzačom. V prípade, že nie je možné preukázať, že opakovaním procesu VO by vznikli dodatočn</w:t>
        </w:r>
        <w:r w:rsidR="00072883">
          <w:rPr>
            <w:rFonts w:ascii="Calibri" w:hAnsi="Calibri" w:cs="Calibri"/>
            <w:sz w:val="20"/>
            <w:szCs w:val="20"/>
          </w:rPr>
          <w:t>é náklady a časové obmedzenia, R</w:t>
        </w:r>
        <w:r w:rsidRPr="00064AE0">
          <w:rPr>
            <w:rFonts w:ascii="Calibri" w:hAnsi="Calibri" w:cs="Calibri"/>
            <w:sz w:val="20"/>
            <w:szCs w:val="20"/>
          </w:rPr>
          <w:t xml:space="preserve">O konštatuje nesúhlas s podpísaním zmluvy s úspešným uchádzačom a vyzve </w:t>
        </w:r>
      </w:ins>
      <w:ins w:id="608" w:author="uzivatel" w:date="2020-12-17T15:00:00Z">
        <w:r w:rsidR="00805169">
          <w:rPr>
            <w:rFonts w:asciiTheme="minorHAnsi" w:hAnsiTheme="minorHAnsi" w:cs="Calibri"/>
            <w:sz w:val="20"/>
            <w:szCs w:val="20"/>
          </w:rPr>
          <w:t>žiadateľ</w:t>
        </w:r>
        <w:r w:rsidR="00805169">
          <w:rPr>
            <w:rFonts w:asciiTheme="minorHAnsi" w:hAnsiTheme="minorHAnsi" w:cs="Calibri"/>
            <w:sz w:val="20"/>
            <w:szCs w:val="20"/>
          </w:rPr>
          <w:t>a</w:t>
        </w:r>
        <w:r w:rsidR="00805169">
          <w:rPr>
            <w:rFonts w:asciiTheme="minorHAnsi" w:hAnsiTheme="minorHAnsi" w:cs="Calibri"/>
            <w:sz w:val="20"/>
            <w:szCs w:val="20"/>
          </w:rPr>
          <w:t>/</w:t>
        </w:r>
      </w:ins>
      <w:ins w:id="609" w:author="Chromíková, Katarína" w:date="2020-12-11T12:41:00Z">
        <w:r w:rsidRPr="00064AE0">
          <w:rPr>
            <w:rFonts w:ascii="Calibri" w:hAnsi="Calibri" w:cs="Calibri"/>
            <w:sz w:val="20"/>
            <w:szCs w:val="20"/>
          </w:rPr>
          <w:t xml:space="preserve">prijímateľa, aby zrušil použitý postup zadávania zákazky a odporučí vyhlásiť nové verejné obstarávanie. </w:t>
        </w:r>
      </w:ins>
    </w:p>
    <w:p w14:paraId="327623E2" w14:textId="77777777" w:rsidR="00064AE0" w:rsidRPr="00064AE0" w:rsidRDefault="00064AE0" w:rsidP="00064AE0">
      <w:pPr>
        <w:pStyle w:val="Default"/>
        <w:numPr>
          <w:ilvl w:val="0"/>
          <w:numId w:val="22"/>
        </w:numPr>
        <w:spacing w:before="120" w:after="120" w:line="276" w:lineRule="auto"/>
        <w:ind w:left="567" w:hanging="567"/>
        <w:jc w:val="both"/>
        <w:rPr>
          <w:ins w:id="610" w:author="Chromíková, Katarína" w:date="2020-12-11T12:41:00Z"/>
          <w:rFonts w:ascii="Calibri" w:hAnsi="Calibri" w:cs="Calibri"/>
          <w:sz w:val="20"/>
          <w:szCs w:val="20"/>
        </w:rPr>
      </w:pPr>
      <w:ins w:id="611" w:author="Chromíková, Katarína" w:date="2020-12-11T12:41:00Z">
        <w:r>
          <w:rPr>
            <w:rFonts w:ascii="Calibri" w:hAnsi="Calibri" w:cs="Calibri"/>
            <w:sz w:val="20"/>
            <w:szCs w:val="20"/>
          </w:rPr>
          <w:t>Ak R</w:t>
        </w:r>
        <w:r w:rsidRPr="00064AE0">
          <w:rPr>
            <w:rFonts w:ascii="Calibri" w:hAnsi="Calibri" w:cs="Calibri"/>
            <w:sz w:val="20"/>
            <w:szCs w:val="20"/>
          </w:rPr>
          <w:t>O zistí porušenie pravidiel a postupov VO, resp. zistí porušenie pravidiel a ustanovení  legislatívy SR a EÚ (napr. na základe zistení vecnej kontroly také skutočnosti, ktoré ovplyvňujú posudzovanie oprávnenosti výdavkov predložených prijímateľom v ŽoP – nesúlad predmetu zákazky VO s podpísa</w:t>
        </w:r>
        <w:r w:rsidR="00072883">
          <w:rPr>
            <w:rFonts w:ascii="Calibri" w:hAnsi="Calibri" w:cs="Calibri"/>
            <w:sz w:val="20"/>
            <w:szCs w:val="20"/>
          </w:rPr>
          <w:t>nou zmluvou o poskytnutí NFP), R</w:t>
        </w:r>
        <w:r w:rsidRPr="00064AE0">
          <w:rPr>
            <w:rFonts w:ascii="Calibri" w:hAnsi="Calibri" w:cs="Calibri"/>
            <w:sz w:val="20"/>
            <w:szCs w:val="20"/>
          </w:rPr>
          <w:t>O vypracuje a doručí prijímateľovi návrh správy z kontroly, obsahujúci nedostatky, návrh odporúčaní na nápravu zistených nedostatkov a na odstránenie príčin ich vzniku. Záverom kontroly/finančnej kontroly</w:t>
        </w:r>
        <w:r>
          <w:rPr>
            <w:rFonts w:ascii="Calibri" w:hAnsi="Calibri" w:cs="Calibri"/>
            <w:sz w:val="20"/>
            <w:szCs w:val="20"/>
          </w:rPr>
          <w:t xml:space="preserve"> R</w:t>
        </w:r>
        <w:r w:rsidRPr="00064AE0">
          <w:rPr>
            <w:rFonts w:ascii="Calibri" w:hAnsi="Calibri" w:cs="Calibri"/>
            <w:sz w:val="20"/>
            <w:szCs w:val="20"/>
          </w:rPr>
          <w:t>O môže byť súhlas alebo nesúhlas s podpisom zmluvy s úspešným uchádzačom. V prípade, že je potrebné odstrániť v rámci overovanej zákazky protiprávny stav, v n</w:t>
        </w:r>
        <w:r>
          <w:rPr>
            <w:rFonts w:ascii="Calibri" w:hAnsi="Calibri" w:cs="Calibri"/>
            <w:sz w:val="20"/>
            <w:szCs w:val="20"/>
          </w:rPr>
          <w:t>ávrhu správy z kontroly uvedie R</w:t>
        </w:r>
        <w:r w:rsidRPr="00064AE0">
          <w:rPr>
            <w:rFonts w:ascii="Calibri" w:hAnsi="Calibri" w:cs="Calibri"/>
            <w:sz w:val="20"/>
            <w:szCs w:val="20"/>
          </w:rPr>
          <w:t>O nedostatky a odporúčania na odstránenie zistených nedostatkov, zároveň poskytne prijímateľovi lehotu minimálne 5 pracovných dní na podanie námietok. V prípade, že prijímateľ doručí</w:t>
        </w:r>
        <w:r>
          <w:rPr>
            <w:rFonts w:ascii="Calibri" w:hAnsi="Calibri" w:cs="Calibri"/>
            <w:sz w:val="20"/>
            <w:szCs w:val="20"/>
          </w:rPr>
          <w:t xml:space="preserve"> v určenej lehote námietky, je R</w:t>
        </w:r>
        <w:r w:rsidRPr="00064AE0">
          <w:rPr>
            <w:rFonts w:ascii="Calibri" w:hAnsi="Calibri" w:cs="Calibri"/>
            <w:sz w:val="20"/>
            <w:szCs w:val="20"/>
          </w:rPr>
          <w:t>O povinný ich vyhodnotiť a v prípade ich úplnej alebo čiastočnej opodstatnenosti, zohľadniť ich v správe z kontroly. V prípade, že námietky prijímateľa sú neopodstatnené, neboli podané alebo bo</w:t>
        </w:r>
        <w:r>
          <w:rPr>
            <w:rFonts w:ascii="Calibri" w:hAnsi="Calibri" w:cs="Calibri"/>
            <w:sz w:val="20"/>
            <w:szCs w:val="20"/>
          </w:rPr>
          <w:t>li podané po lehote, vypracuje R</w:t>
        </w:r>
        <w:r w:rsidRPr="00064AE0">
          <w:rPr>
            <w:rFonts w:ascii="Calibri" w:hAnsi="Calibri" w:cs="Calibri"/>
            <w:sz w:val="20"/>
            <w:szCs w:val="20"/>
          </w:rPr>
          <w:t>O správu z kontroly, v rámci ktorej uvedie neopodstatnené námietky spolu s dôvodom ich neopodstatnenosti. Správa z kontroly zároveň obsahuje odporúčania na odstránenie zistených nedostatkov, prijímateľ je povinný v stanovenej lehote (minimálne 5 pracovných dní a maximálne 10 pracovných dní</w:t>
        </w:r>
        <w:r>
          <w:rPr>
            <w:rFonts w:ascii="Calibri" w:hAnsi="Calibri" w:cs="Calibri"/>
            <w:sz w:val="20"/>
            <w:szCs w:val="20"/>
          </w:rPr>
          <w:t>) prijať opatrenia a zaslať na R</w:t>
        </w:r>
        <w:r w:rsidRPr="00064AE0">
          <w:rPr>
            <w:rFonts w:ascii="Calibri" w:hAnsi="Calibri" w:cs="Calibri"/>
            <w:sz w:val="20"/>
            <w:szCs w:val="20"/>
          </w:rPr>
          <w:t>O dokumentáciu preukazujúcu splnenie prijatých opatrení (napr. zápisnicu z opätovné</w:t>
        </w:r>
        <w:r>
          <w:rPr>
            <w:rFonts w:ascii="Calibri" w:hAnsi="Calibri" w:cs="Calibri"/>
            <w:sz w:val="20"/>
            <w:szCs w:val="20"/>
          </w:rPr>
          <w:t>ho vyhodnotenia ponúk), pričom R</w:t>
        </w:r>
        <w:r w:rsidRPr="00064AE0">
          <w:rPr>
            <w:rFonts w:ascii="Calibri" w:hAnsi="Calibri" w:cs="Calibri"/>
            <w:sz w:val="20"/>
            <w:szCs w:val="20"/>
          </w:rPr>
          <w:t>O overí, či prijímateľ odstránil protiprávny stav v súlade s návrhom správy a správou z kontroly. V prípade, že prijímateľ neodst</w:t>
        </w:r>
        <w:r>
          <w:rPr>
            <w:rFonts w:ascii="Calibri" w:hAnsi="Calibri" w:cs="Calibri"/>
            <w:sz w:val="20"/>
            <w:szCs w:val="20"/>
          </w:rPr>
          <w:t>ránil protiprávny stav, vykoná R</w:t>
        </w:r>
        <w:r w:rsidRPr="00064AE0">
          <w:rPr>
            <w:rFonts w:ascii="Calibri" w:hAnsi="Calibri" w:cs="Calibri"/>
            <w:sz w:val="20"/>
            <w:szCs w:val="20"/>
          </w:rPr>
          <w:t xml:space="preserve">O opätovnú finančnú kontrolu a v návrhu správy spolu s identifikovaným nedostatkom uvedie odporúčanie na uplatnenie ex ante finančnej opravy pred podpisom zmluvy s úspešným uchádzačom v prípade, ak by opakovaním procesu VO vznikli dodatočné náklady a časové obmedzenia. V prípade, že nie je možné preukázať, že opakovaním procesu VO by vznikli </w:t>
        </w:r>
        <w:r w:rsidRPr="00064AE0">
          <w:rPr>
            <w:rFonts w:ascii="Calibri" w:hAnsi="Calibri" w:cs="Calibri"/>
            <w:sz w:val="20"/>
            <w:szCs w:val="20"/>
          </w:rPr>
          <w:lastRenderedPageBreak/>
          <w:t>dodatočn</w:t>
        </w:r>
        <w:r>
          <w:rPr>
            <w:rFonts w:ascii="Calibri" w:hAnsi="Calibri" w:cs="Calibri"/>
            <w:sz w:val="20"/>
            <w:szCs w:val="20"/>
          </w:rPr>
          <w:t>é náklady a časové obmedzenia, R</w:t>
        </w:r>
        <w:r w:rsidRPr="00064AE0">
          <w:rPr>
            <w:rFonts w:ascii="Calibri" w:hAnsi="Calibri" w:cs="Calibri"/>
            <w:sz w:val="20"/>
            <w:szCs w:val="20"/>
          </w:rPr>
          <w:t>O vyjadrí v návrhu správy z kontroly nesúhlas s podpísaním zmluvy s úspešným uchádzačom a vyzve prijímateľa, aby zrušil použitý postup zadávania zákazky a odporučí vyhlásiť nové verejné obstarávanie.</w:t>
        </w:r>
      </w:ins>
    </w:p>
    <w:p w14:paraId="794B5E61" w14:textId="77777777" w:rsidR="00064AE0" w:rsidRPr="00064AE0" w:rsidRDefault="00064AE0" w:rsidP="00064AE0">
      <w:pPr>
        <w:pStyle w:val="Default"/>
        <w:numPr>
          <w:ilvl w:val="0"/>
          <w:numId w:val="22"/>
        </w:numPr>
        <w:spacing w:before="120" w:after="120" w:line="276" w:lineRule="auto"/>
        <w:ind w:left="567" w:hanging="567"/>
        <w:jc w:val="both"/>
        <w:rPr>
          <w:ins w:id="612" w:author="Chromíková, Katarína" w:date="2020-12-11T12:41:00Z"/>
          <w:rFonts w:ascii="Calibri" w:hAnsi="Calibri" w:cs="Calibri"/>
          <w:sz w:val="20"/>
          <w:szCs w:val="20"/>
        </w:rPr>
      </w:pPr>
      <w:ins w:id="613" w:author="Chromíková, Katarína" w:date="2020-12-11T12:41:00Z">
        <w:r w:rsidRPr="00064AE0">
          <w:rPr>
            <w:rFonts w:ascii="Calibri" w:hAnsi="Calibri" w:cs="Calibri"/>
            <w:sz w:val="20"/>
            <w:szCs w:val="20"/>
          </w:rPr>
          <w:t xml:space="preserve">Ak </w:t>
        </w:r>
      </w:ins>
      <w:ins w:id="614" w:author="Chromíková, Katarína" w:date="2020-12-11T12:43:00Z">
        <w:r>
          <w:rPr>
            <w:rFonts w:ascii="Calibri" w:hAnsi="Calibri" w:cs="Calibri"/>
            <w:sz w:val="20"/>
            <w:szCs w:val="20"/>
          </w:rPr>
          <w:t>R</w:t>
        </w:r>
      </w:ins>
      <w:ins w:id="615" w:author="Chromíková, Katarína" w:date="2020-12-11T12:41:00Z">
        <w:r w:rsidRPr="00064AE0">
          <w:rPr>
            <w:rFonts w:ascii="Calibri" w:hAnsi="Calibri" w:cs="Calibri"/>
            <w:sz w:val="20"/>
            <w:szCs w:val="20"/>
          </w:rPr>
          <w:t>O nezistí porušenie pravidiel a princípov VO, ktoré mali alebo mohli mať vplyv na výsledok VO, resp.  pri vecnej kontrole VO nezistí nesúlad predmetu obstarávania, návrhu zmluvných podmienok a iných údajov so schválenou ŽoNFP a účinnou zmluvou o NFP, záverom druhej ex ante kontroly je vyjadrenie súhlasu s podpísaním zmluvy s úspešným uchádzačom.</w:t>
        </w:r>
      </w:ins>
    </w:p>
    <w:p w14:paraId="5B70A1CD" w14:textId="2C29D112" w:rsidR="003F0974" w:rsidRPr="002F3653" w:rsidDel="00064AE0" w:rsidRDefault="00064AE0" w:rsidP="00064AE0">
      <w:pPr>
        <w:pStyle w:val="Default"/>
        <w:numPr>
          <w:ilvl w:val="0"/>
          <w:numId w:val="22"/>
        </w:numPr>
        <w:spacing w:before="120" w:after="120" w:line="276" w:lineRule="auto"/>
        <w:ind w:left="567" w:hanging="567"/>
        <w:jc w:val="both"/>
        <w:rPr>
          <w:del w:id="616" w:author="Chromíková, Katarína" w:date="2020-12-11T12:40:00Z"/>
          <w:rFonts w:ascii="Calibri" w:hAnsi="Calibri" w:cs="Calibri"/>
          <w:sz w:val="20"/>
          <w:szCs w:val="20"/>
        </w:rPr>
      </w:pPr>
      <w:ins w:id="617" w:author="Chromíková, Katarína" w:date="2020-12-11T12:41:00Z">
        <w:r w:rsidRPr="00064AE0">
          <w:rPr>
            <w:rFonts w:ascii="Calibri" w:hAnsi="Calibri" w:cs="Calibri"/>
            <w:sz w:val="20"/>
            <w:szCs w:val="20"/>
          </w:rPr>
          <w:t xml:space="preserve">Ak </w:t>
        </w:r>
      </w:ins>
      <w:ins w:id="618" w:author="uzivatel" w:date="2020-12-17T15:01:00Z">
        <w:r w:rsidR="00776FA0">
          <w:rPr>
            <w:rFonts w:asciiTheme="minorHAnsi" w:hAnsiTheme="minorHAnsi" w:cs="Calibri"/>
            <w:sz w:val="20"/>
            <w:szCs w:val="20"/>
          </w:rPr>
          <w:t>žiadateľ/</w:t>
        </w:r>
      </w:ins>
      <w:ins w:id="619" w:author="Chromíková, Katarína" w:date="2020-12-11T12:41:00Z">
        <w:r w:rsidRPr="00064AE0">
          <w:rPr>
            <w:rFonts w:ascii="Calibri" w:hAnsi="Calibri" w:cs="Calibri"/>
            <w:sz w:val="20"/>
            <w:szCs w:val="20"/>
          </w:rPr>
          <w:t>prijímateľ podpíše zmluvu s úspešným uchádzačom pred riad</w:t>
        </w:r>
        <w:r>
          <w:rPr>
            <w:rFonts w:ascii="Calibri" w:hAnsi="Calibri" w:cs="Calibri"/>
            <w:sz w:val="20"/>
            <w:szCs w:val="20"/>
          </w:rPr>
          <w:t>nym ukončením tejto kontroly a R</w:t>
        </w:r>
        <w:r w:rsidRPr="00064AE0">
          <w:rPr>
            <w:rFonts w:ascii="Calibri" w:hAnsi="Calibri" w:cs="Calibri"/>
            <w:sz w:val="20"/>
            <w:szCs w:val="20"/>
          </w:rPr>
          <w:t xml:space="preserve">O identifikuje pri ex post kontrole VO nedostatky, ktoré mali alebo mohli mať vplyv na výsledok VO, určí zodpovedajúcu výšku ex ante finančnej opravy alebo nepripustí výdavky vyplývajúce z predmetnej zmluvy do financovania v plnom rozsahu. </w:t>
        </w:r>
      </w:ins>
      <w:del w:id="620" w:author="Chromíková, Katarína" w:date="2020-12-11T12:40:00Z">
        <w:r w:rsidR="00200B71" w:rsidRPr="00064AE0" w:rsidDel="00064AE0">
          <w:rPr>
            <w:rFonts w:ascii="Calibri" w:hAnsi="Calibri" w:cs="Calibri"/>
            <w:sz w:val="20"/>
            <w:szCs w:val="20"/>
          </w:rPr>
          <w:delText xml:space="preserve">vyzve </w:delText>
        </w:r>
      </w:del>
      <w:ins w:id="621" w:author="uzivatel" w:date="2020-12-03T15:10:00Z">
        <w:del w:id="622" w:author="Chromíková, Katarína" w:date="2020-12-11T12:40:00Z">
          <w:r w:rsidR="005B36C2" w:rsidRPr="00064AE0" w:rsidDel="00064AE0">
            <w:rPr>
              <w:rFonts w:ascii="Calibri" w:hAnsi="Calibri" w:cs="Calibri"/>
              <w:sz w:val="20"/>
              <w:szCs w:val="20"/>
            </w:rPr>
            <w:delText>žiadateľa/</w:delText>
          </w:r>
        </w:del>
      </w:ins>
      <w:del w:id="623" w:author="Chromíková, Katarína" w:date="2020-12-11T12:40:00Z">
        <w:r w:rsidR="00200B71" w:rsidRPr="00064AE0" w:rsidDel="00064AE0">
          <w:rPr>
            <w:rFonts w:ascii="Calibri" w:hAnsi="Calibri" w:cs="Calibri"/>
            <w:sz w:val="20"/>
            <w:szCs w:val="20"/>
          </w:rPr>
          <w:delText>prijímateľa na podanie podnetu na výkon kontroly ÚVO podľa § 169 ods. 1 písm. b) v spojení s § 169 ods. 2 ZVO</w:delText>
        </w:r>
      </w:del>
      <w:del w:id="624" w:author="Chromíková, Katarína" w:date="2020-12-11T12:32:00Z">
        <w:r w:rsidR="00907D18" w:rsidRPr="00064AE0" w:rsidDel="00064AE0">
          <w:footnoteReference w:id="56"/>
        </w:r>
      </w:del>
      <w:del w:id="627" w:author="Chromíková, Katarína" w:date="2020-12-11T12:40:00Z">
        <w:r w:rsidR="005057F0" w:rsidRPr="00064AE0" w:rsidDel="00064AE0">
          <w:rPr>
            <w:rFonts w:ascii="Calibri" w:hAnsi="Calibri" w:cs="Calibri"/>
            <w:sz w:val="20"/>
            <w:szCs w:val="20"/>
          </w:rPr>
          <w:delText xml:space="preserve">, ktorého vzor tvorí prílohu č. </w:delText>
        </w:r>
        <w:r w:rsidR="00141DA8" w:rsidRPr="00064AE0" w:rsidDel="00064AE0">
          <w:rPr>
            <w:rFonts w:ascii="Calibri" w:hAnsi="Calibri" w:cs="Calibri"/>
            <w:sz w:val="20"/>
            <w:szCs w:val="20"/>
          </w:rPr>
          <w:delText xml:space="preserve">9 </w:delText>
        </w:r>
        <w:r w:rsidR="009C5AB5" w:rsidRPr="00064AE0" w:rsidDel="00064AE0">
          <w:rPr>
            <w:rFonts w:ascii="Calibri" w:hAnsi="Calibri" w:cs="Calibri"/>
            <w:sz w:val="20"/>
            <w:szCs w:val="20"/>
          </w:rPr>
          <w:delText xml:space="preserve">(prílohu č. 15 v prípade CEF) </w:delText>
        </w:r>
        <w:r w:rsidR="005057F0" w:rsidRPr="00064AE0" w:rsidDel="00064AE0">
          <w:rPr>
            <w:rFonts w:ascii="Calibri" w:hAnsi="Calibri" w:cs="Calibri"/>
            <w:sz w:val="20"/>
            <w:szCs w:val="20"/>
          </w:rPr>
          <w:delText>tejto príručky</w:delText>
        </w:r>
        <w:r w:rsidR="00200B71" w:rsidRPr="00064AE0" w:rsidDel="00064AE0">
          <w:rPr>
            <w:rFonts w:ascii="Calibri" w:hAnsi="Calibri" w:cs="Calibri"/>
            <w:sz w:val="20"/>
            <w:szCs w:val="20"/>
          </w:rPr>
          <w:delText xml:space="preserve"> (relevantné v p</w:delText>
        </w:r>
        <w:r w:rsidR="004A6A80" w:rsidRPr="00064AE0" w:rsidDel="00064AE0">
          <w:rPr>
            <w:rFonts w:ascii="Calibri" w:hAnsi="Calibri" w:cs="Calibri"/>
            <w:sz w:val="20"/>
            <w:szCs w:val="20"/>
          </w:rPr>
          <w:delText>rípade nadlimitných zákaziek). Žiadateľ/p</w:delText>
        </w:r>
        <w:r w:rsidR="00200B71" w:rsidRPr="00064AE0" w:rsidDel="00064AE0">
          <w:rPr>
            <w:rFonts w:ascii="Calibri" w:hAnsi="Calibri" w:cs="Calibri"/>
            <w:sz w:val="20"/>
            <w:szCs w:val="20"/>
          </w:rPr>
          <w:delText>rijímateľ je povinný na základe tejto výzvy podať podnet na ÚVO</w:delText>
        </w:r>
        <w:r w:rsidR="004A6A80" w:rsidRPr="00064AE0" w:rsidDel="00064AE0">
          <w:rPr>
            <w:rFonts w:ascii="Calibri" w:hAnsi="Calibri" w:cs="Calibri"/>
            <w:sz w:val="20"/>
            <w:szCs w:val="20"/>
          </w:rPr>
          <w:delText xml:space="preserve"> najneskôr do 5 pracovných dní po dni, kedy mu bolo zo strany RO doručené vyzvanie</w:delText>
        </w:r>
        <w:r w:rsidR="00200B71" w:rsidRPr="00064AE0" w:rsidDel="00064AE0">
          <w:rPr>
            <w:rFonts w:ascii="Calibri" w:hAnsi="Calibri" w:cs="Calibri"/>
            <w:sz w:val="20"/>
            <w:szCs w:val="20"/>
          </w:rPr>
          <w:delText xml:space="preserve">, pričom postupuje podľa </w:delText>
        </w:r>
        <w:r w:rsidR="00EB38EC" w:rsidRPr="00064AE0" w:rsidDel="00064AE0">
          <w:rPr>
            <w:rFonts w:ascii="Calibri" w:hAnsi="Calibri" w:cs="Calibri"/>
            <w:sz w:val="20"/>
            <w:szCs w:val="20"/>
          </w:rPr>
          <w:delText xml:space="preserve">podkapitoly </w:delText>
        </w:r>
      </w:del>
      <w:del w:id="628" w:author="Chromíková, Katarína" w:date="2020-12-11T12:32:00Z">
        <w:r w:rsidR="008A2E8F" w:rsidRPr="00064AE0" w:rsidDel="00064AE0">
          <w:fldChar w:fldCharType="begin"/>
        </w:r>
        <w:r w:rsidR="008A2E8F" w:rsidRPr="00064AE0" w:rsidDel="00064AE0">
          <w:delInstrText xml:space="preserve"> HYPERLINK \l "_2.4_Predkladanie_dokumentácie" </w:delInstrText>
        </w:r>
        <w:r w:rsidR="008A2E8F" w:rsidRPr="00064AE0" w:rsidDel="00064AE0">
          <w:fldChar w:fldCharType="separate"/>
        </w:r>
        <w:r w:rsidR="004A6A80" w:rsidRPr="00064AE0" w:rsidDel="00064AE0">
          <w:delText>2.4.</w:delText>
        </w:r>
        <w:r w:rsidR="008A2E8F" w:rsidRPr="00064AE0" w:rsidDel="00064AE0">
          <w:fldChar w:fldCharType="end"/>
        </w:r>
      </w:del>
      <w:del w:id="629" w:author="Chromíková, Katarína" w:date="2020-12-11T12:40:00Z">
        <w:r w:rsidR="00200B71" w:rsidRPr="00064AE0" w:rsidDel="00064AE0">
          <w:rPr>
            <w:rFonts w:ascii="Calibri" w:hAnsi="Calibri" w:cs="Calibri"/>
            <w:sz w:val="20"/>
            <w:szCs w:val="20"/>
          </w:rPr>
          <w:delText xml:space="preserve"> Dňom odoslania výzvy na podanie podnetu na ÚVO prestáva plynúť lehota RO na výkon kontroly (vyzvanie </w:delText>
        </w:r>
      </w:del>
      <w:ins w:id="630" w:author="uzivatel" w:date="2020-12-03T15:11:00Z">
        <w:del w:id="631" w:author="Chromíková, Katarína" w:date="2020-12-11T12:40:00Z">
          <w:r w:rsidR="005B36C2" w:rsidRPr="00064AE0" w:rsidDel="00064AE0">
            <w:rPr>
              <w:rFonts w:ascii="Calibri" w:hAnsi="Calibri" w:cs="Calibri"/>
              <w:sz w:val="20"/>
              <w:szCs w:val="20"/>
            </w:rPr>
            <w:delText>žiadateľa/</w:delText>
          </w:r>
        </w:del>
      </w:ins>
      <w:del w:id="632" w:author="Chromíková, Katarína" w:date="2020-12-11T12:40:00Z">
        <w:r w:rsidR="00200B71" w:rsidRPr="00064AE0" w:rsidDel="00064AE0">
          <w:rPr>
            <w:rFonts w:ascii="Calibri" w:hAnsi="Calibri" w:cs="Calibri"/>
            <w:sz w:val="20"/>
            <w:szCs w:val="20"/>
          </w:rPr>
          <w:delText>prijímateľa na podanie podnetu na ÚVO tak plní funkciu výzvy na doplnenie chýbajúceho dokladu, ktorým je právoplatné rozhodnutie ÚVO predstavujúce podklad pre ukončenie finančnej kontroly VO).</w:delText>
        </w:r>
      </w:del>
      <w:del w:id="633" w:author="Chromíková, Katarína" w:date="2020-12-11T12:32:00Z">
        <w:r w:rsidR="004A045E" w:rsidRPr="00064AE0" w:rsidDel="00064AE0">
          <w:footnoteReference w:id="57"/>
        </w:r>
      </w:del>
      <w:del w:id="636" w:author="Chromíková, Katarína" w:date="2020-12-11T12:40:00Z">
        <w:r w:rsidR="000E6917" w:rsidRPr="00064AE0" w:rsidDel="00064AE0">
          <w:rPr>
            <w:rFonts w:ascii="Calibri" w:hAnsi="Calibri" w:cs="Calibri"/>
            <w:sz w:val="20"/>
            <w:szCs w:val="20"/>
          </w:rPr>
          <w:delText xml:space="preserve"> </w:delText>
        </w:r>
      </w:del>
      <w:ins w:id="637" w:author="uzivatel" w:date="2020-12-03T15:11:00Z">
        <w:del w:id="638" w:author="Chromíková, Katarína" w:date="2020-12-11T12:40:00Z">
          <w:r w:rsidR="005B36C2" w:rsidRPr="00064AE0" w:rsidDel="00064AE0">
            <w:rPr>
              <w:rFonts w:ascii="Calibri" w:hAnsi="Calibri" w:cs="Calibri"/>
              <w:sz w:val="20"/>
              <w:szCs w:val="20"/>
            </w:rPr>
            <w:delText>Žiadateľ/</w:delText>
          </w:r>
        </w:del>
      </w:ins>
      <w:del w:id="639" w:author="Chromíková, Katarína" w:date="2020-12-11T12:40:00Z">
        <w:r w:rsidR="000E6917" w:rsidRPr="00064AE0" w:rsidDel="00064AE0">
          <w:rPr>
            <w:rFonts w:ascii="Calibri" w:hAnsi="Calibri" w:cs="Calibri"/>
            <w:sz w:val="20"/>
            <w:szCs w:val="20"/>
          </w:rPr>
          <w:delText xml:space="preserve">Prijímateľ je zároveň povinný informovať RO písomne listom alebo </w:delText>
        </w:r>
        <w:r w:rsidR="001C77F6" w:rsidRPr="00064AE0" w:rsidDel="00064AE0">
          <w:rPr>
            <w:rFonts w:ascii="Calibri" w:hAnsi="Calibri" w:cs="Calibri"/>
            <w:sz w:val="20"/>
            <w:szCs w:val="20"/>
          </w:rPr>
          <w:delText>el</w:delText>
        </w:r>
        <w:r w:rsidR="00DB15B9" w:rsidRPr="00064AE0" w:rsidDel="00064AE0">
          <w:rPr>
            <w:rFonts w:ascii="Calibri" w:hAnsi="Calibri" w:cs="Calibri"/>
            <w:sz w:val="20"/>
            <w:szCs w:val="20"/>
          </w:rPr>
          <w:delText>e</w:delText>
        </w:r>
        <w:r w:rsidR="001C77F6" w:rsidRPr="00064AE0" w:rsidDel="00064AE0">
          <w:rPr>
            <w:rFonts w:ascii="Calibri" w:hAnsi="Calibri" w:cs="Calibri"/>
            <w:sz w:val="20"/>
            <w:szCs w:val="20"/>
          </w:rPr>
          <w:delText>ktronicky</w:delText>
        </w:r>
        <w:r w:rsidR="000E6917" w:rsidRPr="00064AE0" w:rsidDel="00064AE0">
          <w:rPr>
            <w:rFonts w:ascii="Calibri" w:hAnsi="Calibri" w:cs="Calibri"/>
            <w:sz w:val="20"/>
            <w:szCs w:val="20"/>
          </w:rPr>
          <w:delText xml:space="preserve"> o podaní podnetu na ÚVO.</w:delText>
        </w:r>
      </w:del>
    </w:p>
    <w:p w14:paraId="0AFC2B57" w14:textId="77777777" w:rsidR="00EB38EC" w:rsidRPr="002F3653" w:rsidRDefault="003F0974" w:rsidP="00064AE0">
      <w:pPr>
        <w:pStyle w:val="Default"/>
        <w:numPr>
          <w:ilvl w:val="0"/>
          <w:numId w:val="22"/>
        </w:numPr>
        <w:spacing w:before="120" w:after="120" w:line="276" w:lineRule="auto"/>
        <w:ind w:left="567" w:hanging="567"/>
        <w:jc w:val="both"/>
        <w:rPr>
          <w:rFonts w:ascii="Calibri" w:hAnsi="Calibri" w:cs="Calibri"/>
          <w:sz w:val="20"/>
          <w:szCs w:val="20"/>
        </w:rPr>
      </w:pPr>
      <w:del w:id="640" w:author="Chromíková, Katarína" w:date="2020-12-11T12:40:00Z">
        <w:r w:rsidRPr="002F3653" w:rsidDel="00064AE0">
          <w:rPr>
            <w:rFonts w:ascii="Calibri" w:hAnsi="Calibri" w:cs="Calibri"/>
            <w:sz w:val="20"/>
            <w:szCs w:val="20"/>
          </w:rPr>
          <w:delText>RO vydá n</w:delText>
        </w:r>
        <w:r w:rsidR="00200B71" w:rsidRPr="002F3653" w:rsidDel="00064AE0">
          <w:rPr>
            <w:rFonts w:ascii="Calibri" w:hAnsi="Calibri" w:cs="Calibri"/>
            <w:sz w:val="20"/>
            <w:szCs w:val="20"/>
          </w:rPr>
          <w:delText>ávrh správy z kontroly alebo správu z kontroly do 1</w:delText>
        </w:r>
        <w:r w:rsidR="00141DA8" w:rsidDel="00064AE0">
          <w:rPr>
            <w:rFonts w:ascii="Calibri" w:hAnsi="Calibri" w:cs="Calibri"/>
            <w:sz w:val="20"/>
            <w:szCs w:val="20"/>
          </w:rPr>
          <w:delText>0</w:delText>
        </w:r>
        <w:r w:rsidR="00200B71" w:rsidRPr="002F3653" w:rsidDel="00064AE0">
          <w:rPr>
            <w:rFonts w:ascii="Calibri" w:hAnsi="Calibri" w:cs="Calibri"/>
            <w:sz w:val="20"/>
            <w:szCs w:val="20"/>
          </w:rPr>
          <w:delText xml:space="preserve"> pracovných dní odo dňa doručenia právoplatného rozhodnutia ÚVO.</w:delText>
        </w:r>
      </w:del>
    </w:p>
    <w:tbl>
      <w:tblPr>
        <w:tblpPr w:leftFromText="141" w:rightFromText="141" w:vertAnchor="text" w:horzAnchor="margin" w:tblpXSpec="right" w:tblpY="1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053B41" w:rsidRPr="002F3653" w:rsidDel="00064AE0" w14:paraId="297D3400" w14:textId="77777777" w:rsidTr="00053B41">
        <w:trPr>
          <w:del w:id="641" w:author="Chromíková, Katarína" w:date="2020-12-11T12:44:00Z"/>
        </w:trPr>
        <w:tc>
          <w:tcPr>
            <w:tcW w:w="8495" w:type="dxa"/>
            <w:tcBorders>
              <w:top w:val="single" w:sz="6" w:space="0" w:color="4F81BD"/>
              <w:left w:val="single" w:sz="6" w:space="0" w:color="4F81BD"/>
              <w:bottom w:val="single" w:sz="6" w:space="0" w:color="4F81BD"/>
              <w:right w:val="single" w:sz="6" w:space="0" w:color="4F81BD"/>
            </w:tcBorders>
            <w:shd w:val="clear" w:color="auto" w:fill="DBE5F1"/>
          </w:tcPr>
          <w:p w14:paraId="0717515F" w14:textId="77777777" w:rsidR="00053B41" w:rsidRPr="00A602BE" w:rsidDel="00064AE0" w:rsidRDefault="00053B41" w:rsidP="00053B41">
            <w:pPr>
              <w:pStyle w:val="Default"/>
              <w:spacing w:before="120" w:after="120" w:line="276" w:lineRule="auto"/>
              <w:jc w:val="both"/>
              <w:rPr>
                <w:del w:id="642" w:author="Chromíková, Katarína" w:date="2020-12-11T12:44:00Z"/>
                <w:moveTo w:id="643" w:author="Chromíková, Katarína" w:date="2020-12-11T12:39:00Z"/>
                <w:rFonts w:ascii="Calibri" w:hAnsi="Calibri" w:cs="Calibri"/>
                <w:i/>
                <w:sz w:val="20"/>
                <w:szCs w:val="20"/>
              </w:rPr>
            </w:pPr>
            <w:moveToRangeStart w:id="644" w:author="Chromíková, Katarína" w:date="2020-12-11T12:39:00Z" w:name="move58582799"/>
            <w:moveTo w:id="645" w:author="Chromíková, Katarína" w:date="2020-12-11T12:39:00Z">
              <w:del w:id="646" w:author="Chromíková, Katarína" w:date="2020-12-11T12:44:00Z">
                <w:r w:rsidRPr="00A602BE" w:rsidDel="00064AE0">
                  <w:rPr>
                    <w:rFonts w:ascii="Calibri" w:hAnsi="Calibri" w:cs="Calibri"/>
                    <w:i/>
                    <w:sz w:val="20"/>
                    <w:szCs w:val="20"/>
                  </w:rPr>
                  <w:delText>Upozornenie:</w:delText>
                </w:r>
              </w:del>
            </w:moveTo>
          </w:p>
          <w:p w14:paraId="249955CC" w14:textId="77777777" w:rsidR="00053B41" w:rsidRPr="002F3653" w:rsidDel="00064AE0" w:rsidRDefault="00053B41" w:rsidP="00053B41">
            <w:pPr>
              <w:pStyle w:val="Default"/>
              <w:spacing w:before="120" w:after="120" w:line="276" w:lineRule="auto"/>
              <w:jc w:val="both"/>
              <w:rPr>
                <w:del w:id="647" w:author="Chromíková, Katarína" w:date="2020-12-11T12:44:00Z"/>
                <w:moveTo w:id="648" w:author="Chromíková, Katarína" w:date="2020-12-11T12:39:00Z"/>
                <w:rFonts w:ascii="Calibri" w:hAnsi="Calibri" w:cs="Calibri"/>
                <w:sz w:val="20"/>
                <w:szCs w:val="20"/>
              </w:rPr>
            </w:pPr>
            <w:moveTo w:id="649" w:author="Chromíková, Katarína" w:date="2020-12-11T12:39:00Z">
              <w:del w:id="650" w:author="Chromíková, Katarína" w:date="2020-12-11T12:44:00Z">
                <w:r w:rsidDel="00064AE0">
                  <w:rPr>
                    <w:rFonts w:ascii="Calibri" w:hAnsi="Calibri" w:cs="Calibri"/>
                    <w:sz w:val="20"/>
                    <w:szCs w:val="20"/>
                  </w:rPr>
                  <w:delText>A</w:delText>
                </w:r>
                <w:r w:rsidRPr="0030689B" w:rsidDel="00064AE0">
                  <w:rPr>
                    <w:rFonts w:ascii="Calibri" w:hAnsi="Calibri" w:cs="Calibri"/>
                    <w:sz w:val="20"/>
                    <w:szCs w:val="20"/>
                  </w:rPr>
                  <w:delText>k RO zároveň vyhodnotí, že opakovaním procesu VO by vznikli dodatočné náklady</w:delText>
                </w:r>
                <w:r w:rsidDel="00064AE0">
                  <w:rPr>
                    <w:rFonts w:ascii="Calibri" w:hAnsi="Calibri" w:cs="Calibri"/>
                    <w:sz w:val="20"/>
                    <w:szCs w:val="20"/>
                  </w:rPr>
                  <w:delText xml:space="preserve"> a časové obmedzenia</w:delText>
                </w:r>
                <w:r w:rsidRPr="0030689B" w:rsidDel="00064AE0">
                  <w:rPr>
                    <w:rFonts w:ascii="Calibri" w:hAnsi="Calibri" w:cs="Calibri"/>
                    <w:sz w:val="20"/>
                    <w:szCs w:val="20"/>
                  </w:rPr>
                  <w:delText>, a teda bolo by prípustné uplatniť ex</w:delText>
                </w:r>
                <w:r w:rsidDel="00064AE0">
                  <w:rPr>
                    <w:rFonts w:ascii="Calibri" w:hAnsi="Calibri" w:cs="Calibri"/>
                    <w:sz w:val="20"/>
                    <w:szCs w:val="20"/>
                  </w:rPr>
                  <w:delText>-</w:delText>
                </w:r>
                <w:r w:rsidRPr="0030689B" w:rsidDel="00064AE0">
                  <w:rPr>
                    <w:rFonts w:ascii="Calibri" w:hAnsi="Calibri" w:cs="Calibri"/>
                    <w:sz w:val="20"/>
                    <w:szCs w:val="20"/>
                  </w:rPr>
                  <w:delText>ante finančnú opravu pred podpisom zmluvy s úspešným uchádzačom. V prípade, že nie je možné preukázať, že opakovaním procesu VO by vznikli  dodatočné náklady</w:delText>
                </w:r>
                <w:r w:rsidDel="00064AE0">
                  <w:rPr>
                    <w:rFonts w:ascii="Calibri" w:hAnsi="Calibri" w:cs="Calibri"/>
                    <w:sz w:val="20"/>
                    <w:szCs w:val="20"/>
                  </w:rPr>
                  <w:delText xml:space="preserve"> a časové obmedzenia</w:delText>
                </w:r>
                <w:r w:rsidRPr="0030689B" w:rsidDel="00064AE0">
                  <w:rPr>
                    <w:rFonts w:ascii="Calibri" w:hAnsi="Calibri" w:cs="Calibri"/>
                    <w:sz w:val="20"/>
                    <w:szCs w:val="20"/>
                  </w:rPr>
                  <w:delText>, RO konštatuje nesúhlas s podpísaním zmluvy s úspešným uchádzačom a vyzve prijímateľa, aby zrušil použitý postup zadávania zákazky a odporučí vyhlásiť nové verejné obstarávanie.</w:delText>
                </w:r>
              </w:del>
            </w:moveTo>
          </w:p>
        </w:tc>
      </w:tr>
    </w:tbl>
    <w:moveToRangeEnd w:id="644"/>
    <w:p w14:paraId="4340A304" w14:textId="77777777" w:rsidR="005B36C2" w:rsidRPr="003114D8" w:rsidDel="00072883" w:rsidRDefault="003114D8" w:rsidP="003114D8">
      <w:pPr>
        <w:pStyle w:val="Nadpis2"/>
        <w:spacing w:line="276" w:lineRule="auto"/>
        <w:jc w:val="both"/>
        <w:rPr>
          <w:ins w:id="651" w:author="uzivatel" w:date="2020-12-03T15:10:00Z"/>
          <w:del w:id="652" w:author="Chromíková, Katarína" w:date="2020-12-11T12:46:00Z"/>
          <w:b/>
        </w:rPr>
      </w:pPr>
      <w:ins w:id="653" w:author="Chromíková, Katarína" w:date="2020-12-11T12:49:00Z">
        <w:r>
          <w:rPr>
            <w:b/>
          </w:rPr>
          <w:t xml:space="preserve">Následná ex-post kontrola - </w:t>
        </w:r>
      </w:ins>
      <w:ins w:id="654" w:author="uzivatel" w:date="2020-12-03T15:12:00Z">
        <w:del w:id="655" w:author="Chromíková, Katarína" w:date="2020-12-11T12:46:00Z">
          <w:r w:rsidR="005B36C2" w:rsidRPr="003114D8" w:rsidDel="00072883">
            <w:rPr>
              <w:b/>
            </w:rPr>
            <w:delText>Žiadateľ/</w:delText>
          </w:r>
        </w:del>
      </w:ins>
      <w:ins w:id="656" w:author="uzivatel" w:date="2020-12-03T15:10:00Z">
        <w:del w:id="657" w:author="Chromíková, Katarína" w:date="2020-12-11T12:46:00Z">
          <w:r w:rsidR="005B36C2" w:rsidRPr="003114D8" w:rsidDel="00072883">
            <w:rPr>
              <w:b/>
            </w:rPr>
            <w:delText xml:space="preserve">Prijímateľ je povinný podať podnet na ÚVO podľa § 169 ods. 1 písm. b) v spojení s § 169 ods. 2 ZVO v kontexte novely ZVO účinnej od 01.01.2019, ktorá upravuje finančný limit 600 000 Eur týkajúcej sa postupov zadávania nadlimitných zákaziek a v prípade rozhodnutia ÚVO o zrušení použitého postupu zadávania zákazky (§ 175 ods. 1 písm. a) ZVO) alebo nariadení odstránenia protiprávneho stavu (§ 175 ods. 1 písm. b) ZVO), je </w:delText>
          </w:r>
        </w:del>
      </w:ins>
      <w:ins w:id="658" w:author="uzivatel" w:date="2020-12-03T15:13:00Z">
        <w:del w:id="659" w:author="Chromíková, Katarína" w:date="2020-12-11T12:46:00Z">
          <w:r w:rsidR="005B36C2" w:rsidRPr="003114D8" w:rsidDel="00072883">
            <w:rPr>
              <w:b/>
            </w:rPr>
            <w:delText>žiadateľ/</w:delText>
          </w:r>
        </w:del>
      </w:ins>
      <w:ins w:id="660" w:author="uzivatel" w:date="2020-12-03T15:10:00Z">
        <w:del w:id="661" w:author="Chromíková, Katarína" w:date="2020-12-11T12:46:00Z">
          <w:r w:rsidR="005B36C2" w:rsidRPr="003114D8" w:rsidDel="00072883">
            <w:rPr>
              <w:b/>
            </w:rPr>
            <w:delText xml:space="preserve">prijímateľ povinný postupovať v súlade s rozhodnutím ÚVO. </w:delText>
          </w:r>
        </w:del>
      </w:ins>
      <w:moveFromRangeStart w:id="662" w:author="Chromíková, Katarína" w:date="2020-12-11T12:30:00Z" w:name="move58582226"/>
      <w:moveFrom w:id="663" w:author="Chromíková, Katarína" w:date="2020-12-11T12:30:00Z">
        <w:ins w:id="664" w:author="uzivatel" w:date="2020-12-03T15:10:00Z">
          <w:del w:id="665" w:author="Chromíková, Katarína" w:date="2020-12-11T12:46:00Z">
            <w:r w:rsidR="005B36C2" w:rsidRPr="003114D8" w:rsidDel="00072883">
              <w:rPr>
                <w:b/>
              </w:rPr>
              <w:delText>V prípade, ak predpokladaná hodnota nadlimitného postupu zadávania zákazky na dodanie tovaru alebo poskytnutie služby je nižšia ako 600 000 EUR a</w:delText>
            </w:r>
          </w:del>
        </w:ins>
        <w:ins w:id="666" w:author="uzivatel" w:date="2020-12-03T15:13:00Z">
          <w:del w:id="667" w:author="Chromíková, Katarína" w:date="2020-12-11T12:46:00Z">
            <w:r w:rsidR="005B36C2" w:rsidRPr="003114D8" w:rsidDel="00072883">
              <w:rPr>
                <w:b/>
              </w:rPr>
              <w:delText> žiadateľ/</w:delText>
            </w:r>
          </w:del>
        </w:ins>
        <w:ins w:id="668" w:author="uzivatel" w:date="2020-12-03T15:10:00Z">
          <w:del w:id="669" w:author="Chromíková, Katarína" w:date="2020-12-11T12:46:00Z">
            <w:r w:rsidR="005B36C2" w:rsidRPr="003114D8" w:rsidDel="00072883">
              <w:rPr>
                <w:b/>
              </w:rPr>
              <w:delText xml:space="preserve">prijímateľ dobrovoľne požiada RO o výkon druhej ex ante kontroly, druhá ex ante kontrola postupu zadávania zákazky je ukončená v štádiu pred uzavretím zmluvy s úspešným uchádzačom iba kontrolou príslušného RO. Uvedeným nie je dotknuté právo </w:delText>
            </w:r>
          </w:del>
        </w:ins>
        <w:ins w:id="670" w:author="uzivatel" w:date="2020-12-03T15:13:00Z">
          <w:del w:id="671" w:author="Chromíková, Katarína" w:date="2020-12-11T12:46:00Z">
            <w:r w:rsidR="005B36C2" w:rsidRPr="003114D8" w:rsidDel="00072883">
              <w:rPr>
                <w:b/>
              </w:rPr>
              <w:delText>žiadateľa/</w:delText>
            </w:r>
          </w:del>
        </w:ins>
        <w:ins w:id="672" w:author="uzivatel" w:date="2020-12-03T15:10:00Z">
          <w:del w:id="673" w:author="Chromíková, Katarína" w:date="2020-12-11T12:46:00Z">
            <w:r w:rsidR="005B36C2" w:rsidRPr="003114D8" w:rsidDel="00072883">
              <w:rPr>
                <w:b/>
              </w:rPr>
              <w:delText xml:space="preserve">prijímateľa na „dobrovoľné“ podanie podnetu na ÚVO podľa § 169 ods. 1 písm. b) ZVO alebo právo RO na podanie podnetu podľa § 169 ods. 1 písm. c) ZVO. Ak prijímateľ alebo RO toto právo využije a podá podnet na ÚVO a právoplatné rozhodnutie ÚVO neidentifikuje nedostatky, ktoré uviedol RO v návrhu správy/správe z kontroly, vypracuje ÚVO na základe žiadosti RO </w:delText>
            </w:r>
            <w:r w:rsidR="005B36C2" w:rsidRPr="003114D8" w:rsidDel="00072883">
              <w:rPr>
                <w:b/>
              </w:rPr>
              <w:lastRenderedPageBreak/>
              <w:delText>sprievodný list, v ktorom uvedie informácie, prečo nedostatky uvedené v záveroch kontroly RO (označené zo strany RO ako nedostatky, ktoré mali alebo mohli mať vplyv na výsledok verejného obstarávania), nepovažuje za nedostatky v zmysle ZVO alebo prečo nedostatky zistené RO nemali alebo nemohli mať vplyv na výsledok VO.</w:delText>
            </w:r>
          </w:del>
        </w:ins>
      </w:moveFrom>
      <w:moveFromRangeEnd w:id="662"/>
    </w:p>
    <w:p w14:paraId="21BAA114" w14:textId="77777777" w:rsidR="00EB38EC" w:rsidRPr="003114D8" w:rsidDel="00072883" w:rsidRDefault="00EB38EC" w:rsidP="003114D8">
      <w:pPr>
        <w:pStyle w:val="Nadpis2"/>
        <w:spacing w:line="276" w:lineRule="auto"/>
        <w:jc w:val="both"/>
        <w:rPr>
          <w:del w:id="674" w:author="Chromíková, Katarína" w:date="2020-12-11T12:46:00Z"/>
          <w:b/>
        </w:rPr>
      </w:pPr>
      <w:del w:id="675" w:author="Chromíková, Katarína" w:date="2020-12-11T12:46:00Z">
        <w:r w:rsidRPr="003114D8" w:rsidDel="00072883">
          <w:rPr>
            <w:b/>
          </w:rPr>
          <w:delText xml:space="preserve">V prípade ak žiadateľ/prijímateľ </w:delText>
        </w:r>
        <w:r w:rsidR="004C5D42" w:rsidRPr="003114D8" w:rsidDel="00072883">
          <w:rPr>
            <w:b/>
          </w:rPr>
          <w:delText>podá</w:delText>
        </w:r>
        <w:r w:rsidR="00F70571" w:rsidRPr="003114D8" w:rsidDel="00072883">
          <w:rPr>
            <w:b/>
          </w:rPr>
          <w:delText xml:space="preserve"> alebo má záujem </w:delText>
        </w:r>
        <w:r w:rsidR="006E7C0E" w:rsidRPr="003114D8" w:rsidDel="00072883">
          <w:rPr>
            <w:b/>
          </w:rPr>
          <w:delText xml:space="preserve"> „dobrovoľne“ </w:delText>
        </w:r>
        <w:r w:rsidR="00F70571" w:rsidRPr="003114D8" w:rsidDel="00072883">
          <w:rPr>
            <w:b/>
          </w:rPr>
          <w:delText>podať</w:delText>
        </w:r>
        <w:r w:rsidR="004C5D42" w:rsidRPr="003114D8" w:rsidDel="00072883">
          <w:rPr>
            <w:b/>
          </w:rPr>
          <w:delText xml:space="preserve"> </w:delText>
        </w:r>
        <w:r w:rsidR="00F70571" w:rsidRPr="003114D8" w:rsidDel="00072883">
          <w:rPr>
            <w:b/>
          </w:rPr>
          <w:delText>pri zákazkách, ktoré nespadajú do finančného limitu</w:delText>
        </w:r>
        <w:r w:rsidR="006E7C0E" w:rsidRPr="003114D8" w:rsidDel="00072883">
          <w:rPr>
            <w:b/>
          </w:rPr>
          <w:delText xml:space="preserve"> </w:delText>
        </w:r>
        <w:r w:rsidR="004C5D42" w:rsidRPr="003114D8" w:rsidDel="00072883">
          <w:rPr>
            <w:b/>
          </w:rPr>
          <w:delText>podnet na ÚVO podľa § 169 ods. 1 písm. b)</w:delText>
        </w:r>
      </w:del>
      <w:ins w:id="676" w:author="uzivatel" w:date="2020-12-03T16:14:00Z">
        <w:del w:id="677" w:author="Chromíková, Katarína" w:date="2020-12-11T12:46:00Z">
          <w:r w:rsidR="00BC4F3D" w:rsidRPr="003114D8" w:rsidDel="00072883">
            <w:rPr>
              <w:b/>
            </w:rPr>
            <w:delText>alebo 3</w:delText>
          </w:r>
        </w:del>
      </w:ins>
      <w:del w:id="678" w:author="Chromíková, Katarína" w:date="2020-12-11T12:46:00Z">
        <w:r w:rsidR="004C5D42" w:rsidRPr="003114D8" w:rsidDel="00072883">
          <w:rPr>
            <w:b/>
          </w:rPr>
          <w:delText xml:space="preserve"> ZVO</w:delText>
        </w:r>
        <w:r w:rsidR="00AF3EF8" w:rsidRPr="003114D8" w:rsidDel="00072883">
          <w:rPr>
            <w:b/>
          </w:rPr>
          <w:delText xml:space="preserve">, </w:delText>
        </w:r>
        <w:r w:rsidR="00916718" w:rsidRPr="003114D8" w:rsidDel="00072883">
          <w:rPr>
            <w:b/>
          </w:rPr>
          <w:delText xml:space="preserve">bezodkladne </w:delText>
        </w:r>
        <w:r w:rsidR="00F70571" w:rsidRPr="003114D8" w:rsidDel="00072883">
          <w:rPr>
            <w:b/>
          </w:rPr>
          <w:delText>oboznámi RO</w:delText>
        </w:r>
        <w:r w:rsidR="001559FE" w:rsidRPr="003114D8" w:rsidDel="00072883">
          <w:rPr>
            <w:b/>
          </w:rPr>
          <w:delText xml:space="preserve"> buď</w:delText>
        </w:r>
        <w:r w:rsidR="00F70571" w:rsidRPr="003114D8" w:rsidDel="00072883">
          <w:rPr>
            <w:b/>
          </w:rPr>
          <w:delText xml:space="preserve"> </w:delText>
        </w:r>
        <w:r w:rsidR="00916718" w:rsidRPr="003114D8" w:rsidDel="00072883">
          <w:rPr>
            <w:b/>
          </w:rPr>
          <w:delText xml:space="preserve">už </w:delText>
        </w:r>
        <w:r w:rsidR="00F70571" w:rsidRPr="003114D8" w:rsidDel="00072883">
          <w:rPr>
            <w:b/>
          </w:rPr>
          <w:delText xml:space="preserve">v čase predloženia žiadosti o kontrolu </w:delText>
        </w:r>
        <w:r w:rsidR="001559FE" w:rsidRPr="003114D8" w:rsidDel="00072883">
          <w:rPr>
            <w:b/>
          </w:rPr>
          <w:delText xml:space="preserve">predmetnej </w:delText>
        </w:r>
        <w:r w:rsidR="00F70571" w:rsidRPr="003114D8" w:rsidDel="00072883">
          <w:rPr>
            <w:b/>
          </w:rPr>
          <w:delText xml:space="preserve">zákazky na RO alebo </w:delText>
        </w:r>
        <w:r w:rsidR="00037628" w:rsidRPr="003114D8" w:rsidDel="00072883">
          <w:rPr>
            <w:b/>
          </w:rPr>
          <w:delText xml:space="preserve">bezodkladne informuje </w:delText>
        </w:r>
        <w:r w:rsidR="00AF3EF8" w:rsidRPr="003114D8" w:rsidDel="00072883">
          <w:rPr>
            <w:b/>
          </w:rPr>
          <w:delText>o zámere podať predmetný podnet</w:delText>
        </w:r>
        <w:r w:rsidR="00916718" w:rsidRPr="003114D8" w:rsidDel="00072883">
          <w:rPr>
            <w:b/>
          </w:rPr>
          <w:delText xml:space="preserve">, nakoľko rozhodnutie ÚVO predstavuje podklad pre RO na vypracovanie návrhu správy z kontroly (v prípade zistení nedostatkov) alebo správy z kontroly (v prípade, ak neboli zistené nedostatky alebo RO po vydaní rozhodnutia ÚVO o zastavení konania netrvá na predbežne zistených nedostatkoch). </w:delText>
        </w:r>
      </w:del>
    </w:p>
    <w:p w14:paraId="0FC240D4" w14:textId="77777777" w:rsidR="00F70B9B" w:rsidRPr="003114D8" w:rsidDel="00072883" w:rsidRDefault="0067216C" w:rsidP="003114D8">
      <w:pPr>
        <w:pStyle w:val="Nadpis2"/>
        <w:spacing w:line="276" w:lineRule="auto"/>
        <w:jc w:val="both"/>
        <w:rPr>
          <w:del w:id="679" w:author="Chromíková, Katarína" w:date="2020-12-11T12:47:00Z"/>
          <w:b/>
        </w:rPr>
      </w:pPr>
      <w:del w:id="680" w:author="Chromíková, Katarína" w:date="2020-12-11T12:47:00Z">
        <w:r w:rsidRPr="003114D8" w:rsidDel="00072883">
          <w:rPr>
            <w:b/>
          </w:rPr>
          <w:delText>Ak je dokumentácia z</w:delText>
        </w:r>
        <w:r w:rsidR="00C73C41" w:rsidRPr="003114D8" w:rsidDel="00072883">
          <w:rPr>
            <w:b/>
          </w:rPr>
          <w:delText> </w:delText>
        </w:r>
        <w:r w:rsidRPr="003114D8" w:rsidDel="00072883">
          <w:rPr>
            <w:b/>
          </w:rPr>
          <w:delText>VO</w:delText>
        </w:r>
        <w:r w:rsidR="00C73C41" w:rsidRPr="003114D8" w:rsidDel="00072883">
          <w:rPr>
            <w:b/>
          </w:rPr>
          <w:delText xml:space="preserve"> na základe kontroly ÚVO a RO</w:delText>
        </w:r>
        <w:r w:rsidRPr="003114D8" w:rsidDel="00072883">
          <w:rPr>
            <w:b/>
          </w:rPr>
          <w:delText xml:space="preserve"> v súlade so ZVO</w:delText>
        </w:r>
        <w:r w:rsidR="008C79CF" w:rsidRPr="003114D8" w:rsidDel="00072883">
          <w:rPr>
            <w:b/>
          </w:rPr>
          <w:delText xml:space="preserve"> </w:delText>
        </w:r>
        <w:r w:rsidR="00BA483F" w:rsidRPr="003114D8" w:rsidDel="00072883">
          <w:rPr>
            <w:b/>
          </w:rPr>
          <w:delText>ako aj s podmienkami poskytnutia pomoci EŠIF</w:delText>
        </w:r>
        <w:r w:rsidRPr="003114D8" w:rsidDel="00072883">
          <w:rPr>
            <w:b/>
          </w:rPr>
          <w:delText xml:space="preserve">, RO </w:delText>
        </w:r>
        <w:r w:rsidR="00C73C41" w:rsidRPr="003114D8" w:rsidDel="00072883">
          <w:rPr>
            <w:b/>
          </w:rPr>
          <w:delText xml:space="preserve">vyjadrí súhlas s uzatvorením zmluvy s úspešným uchádzačom prostredníctvom listu </w:delText>
        </w:r>
        <w:r w:rsidR="00AE44A8" w:rsidRPr="003114D8" w:rsidDel="00072883">
          <w:rPr>
            <w:b/>
          </w:rPr>
          <w:delText xml:space="preserve">RO </w:delText>
        </w:r>
        <w:r w:rsidR="008B6C28" w:rsidRPr="003114D8" w:rsidDel="00072883">
          <w:rPr>
            <w:b/>
          </w:rPr>
          <w:delText>/</w:delText>
        </w:r>
        <w:r w:rsidR="00C73C41" w:rsidRPr="003114D8" w:rsidDel="00072883">
          <w:rPr>
            <w:b/>
          </w:rPr>
          <w:delText>vnútorného listu</w:delText>
        </w:r>
      </w:del>
      <w:del w:id="681" w:author="Unknown">
        <w:r w:rsidR="008B6C28" w:rsidRPr="003114D8" w:rsidDel="00072883">
          <w:rPr>
            <w:b/>
          </w:rPr>
          <w:footnoteReference w:id="58"/>
        </w:r>
      </w:del>
      <w:del w:id="684" w:author="Chromíková, Katarína" w:date="2020-12-11T12:47:00Z">
        <w:r w:rsidRPr="003114D8" w:rsidDel="00072883">
          <w:rPr>
            <w:b/>
          </w:rPr>
          <w:delText xml:space="preserve">. Až následne po doručení tejto informácie je </w:delText>
        </w:r>
        <w:r w:rsidR="005E4C80" w:rsidRPr="003114D8" w:rsidDel="00072883">
          <w:rPr>
            <w:b/>
          </w:rPr>
          <w:delText>žiadateľ/</w:delText>
        </w:r>
        <w:r w:rsidR="002557A3" w:rsidRPr="003114D8" w:rsidDel="00072883">
          <w:rPr>
            <w:b/>
          </w:rPr>
          <w:delText>p</w:delText>
        </w:r>
        <w:r w:rsidRPr="003114D8" w:rsidDel="00072883">
          <w:rPr>
            <w:b/>
          </w:rPr>
          <w:delText xml:space="preserve">rijímateľ oprávnený </w:delText>
        </w:r>
        <w:r w:rsidR="00BF3C6D" w:rsidRPr="003114D8" w:rsidDel="00072883">
          <w:rPr>
            <w:b/>
          </w:rPr>
          <w:delText xml:space="preserve">v zmysle § </w:delText>
        </w:r>
        <w:r w:rsidR="002A7EAC" w:rsidRPr="003114D8" w:rsidDel="00072883">
          <w:rPr>
            <w:b/>
          </w:rPr>
          <w:delText xml:space="preserve">56 </w:delText>
        </w:r>
        <w:r w:rsidR="00BF3C6D" w:rsidRPr="003114D8" w:rsidDel="00072883">
          <w:rPr>
            <w:b/>
          </w:rPr>
          <w:delText xml:space="preserve">ZVO </w:delText>
        </w:r>
        <w:r w:rsidRPr="003114D8" w:rsidDel="00072883">
          <w:rPr>
            <w:b/>
          </w:rPr>
          <w:delText xml:space="preserve">pristúpiť k uzavretiu zmluvy s úspešným uchádzačom a jej následnému zverejneniu v zmysle zákona </w:delText>
        </w:r>
        <w:r w:rsidR="00504EFA" w:rsidRPr="003114D8" w:rsidDel="00072883">
          <w:rPr>
            <w:b/>
          </w:rPr>
          <w:delText>o slobodnom prístupe k informáciám</w:delText>
        </w:r>
        <w:r w:rsidRPr="003114D8" w:rsidDel="00072883">
          <w:rPr>
            <w:b/>
          </w:rPr>
          <w:delText xml:space="preserve">. </w:delText>
        </w:r>
      </w:del>
    </w:p>
    <w:p w14:paraId="2A3DC036" w14:textId="77777777" w:rsidR="00F70B9B" w:rsidRPr="003114D8" w:rsidDel="00DD67F5" w:rsidRDefault="00F70B9B" w:rsidP="003114D8">
      <w:pPr>
        <w:pStyle w:val="Nadpis2"/>
        <w:spacing w:line="276" w:lineRule="auto"/>
        <w:jc w:val="both"/>
        <w:rPr>
          <w:del w:id="685" w:author="Chromíková, Katarína" w:date="2020-12-11T09:01:00Z"/>
          <w:b/>
        </w:rPr>
      </w:pPr>
      <w:bookmarkStart w:id="686" w:name="_Toc11153174"/>
      <w:del w:id="687" w:author="Chromíková, Katarína" w:date="2020-12-11T09:01:00Z">
        <w:r w:rsidRPr="003114D8" w:rsidDel="00DD67F5">
          <w:rPr>
            <w:b/>
          </w:rPr>
          <w:delText>Uzavretie zmluvy s úspešným uchádzačom</w:delText>
        </w:r>
        <w:bookmarkEnd w:id="686"/>
      </w:del>
    </w:p>
    <w:p w14:paraId="1E039E21" w14:textId="77777777" w:rsidR="00FF4D8F" w:rsidRPr="003114D8" w:rsidDel="00DD67F5" w:rsidRDefault="00775A0F" w:rsidP="003114D8">
      <w:pPr>
        <w:pStyle w:val="Nadpis2"/>
        <w:spacing w:line="276" w:lineRule="auto"/>
        <w:jc w:val="both"/>
        <w:rPr>
          <w:del w:id="688" w:author="Chromíková, Katarína" w:date="2020-12-11T09:01:00Z"/>
          <w:b/>
        </w:rPr>
      </w:pPr>
      <w:del w:id="689" w:author="Chromíková, Katarína" w:date="2020-12-11T09:01:00Z">
        <w:r w:rsidRPr="003114D8" w:rsidDel="00DD67F5">
          <w:rPr>
            <w:b/>
          </w:rPr>
          <w:delText>Žiadateľ/</w:delText>
        </w:r>
        <w:r w:rsidR="00FF4D8F" w:rsidRPr="003114D8" w:rsidDel="00DD67F5">
          <w:rPr>
            <w:b/>
          </w:rPr>
          <w:delText>Prijímateľ postupuje pri uzavretí zmluvy v súlade s § 56 ZVO. Uzavretá zmluva nesmie byť v rozpore so súťažnými podkladmi</w:delText>
        </w:r>
        <w:r w:rsidRPr="003114D8" w:rsidDel="00DD67F5">
          <w:rPr>
            <w:b/>
          </w:rPr>
          <w:delText>/podmienkami</w:delText>
        </w:r>
        <w:r w:rsidR="00FF4D8F" w:rsidRPr="003114D8" w:rsidDel="00DD67F5">
          <w:rPr>
            <w:b/>
          </w:rPr>
          <w:delText xml:space="preserve"> a s ponukou predloženou úspešným uchádzačom alebo uchádzačmi. Ak úspešný uchádzač odmietne uzatvoriť zmluvu alebo ak neposkytne riadnu súčinnosť pri príprave zmluvy v zmysle § 56, potom </w:delText>
        </w:r>
        <w:r w:rsidRPr="003114D8" w:rsidDel="00DD67F5">
          <w:rPr>
            <w:b/>
          </w:rPr>
          <w:delText>žiadateľ/</w:delText>
        </w:r>
        <w:r w:rsidR="00FF4D8F" w:rsidRPr="003114D8" w:rsidDel="00DD67F5">
          <w:rPr>
            <w:b/>
          </w:rPr>
          <w:delText xml:space="preserve">prijímateľ postupuje podľa § 56 ods. </w:delText>
        </w:r>
        <w:r w:rsidR="001542E9" w:rsidRPr="003114D8" w:rsidDel="00DD67F5">
          <w:rPr>
            <w:b/>
          </w:rPr>
          <w:delText xml:space="preserve">8 </w:delText>
        </w:r>
        <w:r w:rsidR="00FF4D8F" w:rsidRPr="003114D8" w:rsidDel="00DD67F5">
          <w:rPr>
            <w:b/>
          </w:rPr>
          <w:delText xml:space="preserve">až </w:delText>
        </w:r>
        <w:r w:rsidR="001542E9" w:rsidRPr="003114D8" w:rsidDel="00DD67F5">
          <w:rPr>
            <w:b/>
          </w:rPr>
          <w:delText xml:space="preserve">11 </w:delText>
        </w:r>
        <w:r w:rsidR="00FF4D8F" w:rsidRPr="003114D8" w:rsidDel="00DD67F5">
          <w:rPr>
            <w:b/>
          </w:rPr>
          <w:delText>a môže uzatvoriť zmluvu s uchádzačom druh</w:delText>
        </w:r>
        <w:r w:rsidRPr="003114D8" w:rsidDel="00DD67F5">
          <w:rPr>
            <w:b/>
          </w:rPr>
          <w:delText>ý</w:delText>
        </w:r>
        <w:r w:rsidR="00FF4D8F" w:rsidRPr="003114D8" w:rsidDel="00DD67F5">
          <w:rPr>
            <w:b/>
          </w:rPr>
          <w:delText>m, resp. tre</w:delText>
        </w:r>
        <w:r w:rsidRPr="003114D8" w:rsidDel="00DD67F5">
          <w:rPr>
            <w:b/>
          </w:rPr>
          <w:delText>tí</w:delText>
        </w:r>
        <w:r w:rsidR="00FF4D8F" w:rsidRPr="003114D8" w:rsidDel="00DD67F5">
          <w:rPr>
            <w:b/>
          </w:rPr>
          <w:delText xml:space="preserve">m v poradí. </w:delText>
        </w:r>
      </w:del>
    </w:p>
    <w:p w14:paraId="0BD6088C" w14:textId="77777777" w:rsidR="00FF4D8F" w:rsidRPr="003114D8" w:rsidDel="00DD67F5" w:rsidRDefault="00FF4D8F" w:rsidP="003114D8">
      <w:pPr>
        <w:pStyle w:val="Nadpis2"/>
        <w:spacing w:line="276" w:lineRule="auto"/>
        <w:jc w:val="both"/>
        <w:rPr>
          <w:del w:id="690" w:author="Chromíková, Katarína" w:date="2020-12-11T09:01:00Z"/>
          <w:b/>
        </w:rPr>
      </w:pPr>
      <w:del w:id="691" w:author="Chromíková, Katarína" w:date="2020-12-11T09:01:00Z">
        <w:r w:rsidRPr="003114D8" w:rsidDel="00DD67F5">
          <w:rPr>
            <w:b/>
          </w:rPr>
          <w:delText xml:space="preserve">Úspešný uchádzač alebo uchádzači, ich subdodávatelia a iné osoby, ktorými uchádzač preukazuje splnenie ekonomického a finančného postavenia alebo technickej alebo odbornej spôsobilosti, sú povinní v čase uzatvorenia zmluvy mať v registri </w:delText>
        </w:r>
        <w:r w:rsidR="00DB15B9" w:rsidRPr="003114D8" w:rsidDel="00DD67F5">
          <w:rPr>
            <w:b/>
          </w:rPr>
          <w:delText>partnerov verejného sektora</w:delText>
        </w:r>
        <w:r w:rsidRPr="003114D8" w:rsidDel="00DD67F5">
          <w:rPr>
            <w:b/>
          </w:rPr>
          <w:delText xml:space="preserve"> zapísaných konečných užívateľov výhod. </w:delText>
        </w:r>
        <w:r w:rsidR="0064538E" w:rsidRPr="003114D8" w:rsidDel="00DD67F5">
          <w:rPr>
            <w:b/>
          </w:rPr>
          <w:delText xml:space="preserve">Žiadateľ/Prijímateľ v zmysle § 11 ZVO nesmie uzavrieť zmluvu, koncesnú zmluvu alebo rámcovú dohodu s uchádzačom alebo uchádzačmi, ktorí majú povinnosť zapisovať sa do registra partnerov verejného sektora a nie sú zapísaní v registri partnerov verejného sektora alebo ktorých subdodávatelia alebo subdodávatelia podľa </w:delText>
        </w:r>
        <w:r w:rsidR="0064538E" w:rsidRPr="003114D8" w:rsidDel="00DD67F5">
          <w:rPr>
            <w:b/>
          </w:rPr>
          <w:lastRenderedPageBreak/>
          <w:delText xml:space="preserve">osobitného predpisu, ktorí majú povinnosť zapisovať sa do registra partnerov verejného sektora a nie sú zapísaní v registri partnerov verejného sektora (zákon </w:delText>
        </w:r>
        <w:r w:rsidR="00DB15B9" w:rsidRPr="003114D8" w:rsidDel="00DD67F5">
          <w:rPr>
            <w:b/>
          </w:rPr>
          <w:delText xml:space="preserve">č. 315/2016 </w:delText>
        </w:r>
        <w:r w:rsidR="0064538E" w:rsidRPr="003114D8" w:rsidDel="00DD67F5">
          <w:rPr>
            <w:b/>
          </w:rPr>
          <w:delText>o RPVS).</w:delText>
        </w:r>
      </w:del>
    </w:p>
    <w:p w14:paraId="2D128AF3" w14:textId="77777777" w:rsidR="007B5509" w:rsidRPr="003114D8" w:rsidDel="00DD67F5" w:rsidRDefault="000B06DE" w:rsidP="003114D8">
      <w:pPr>
        <w:pStyle w:val="Nadpis2"/>
        <w:spacing w:line="276" w:lineRule="auto"/>
        <w:jc w:val="both"/>
        <w:rPr>
          <w:del w:id="692" w:author="Chromíková, Katarína" w:date="2020-12-11T09:01:00Z"/>
          <w:b/>
        </w:rPr>
      </w:pPr>
      <w:del w:id="693" w:author="Chromíková, Katarína" w:date="2020-12-11T09:01:00Z">
        <w:r w:rsidRPr="003114D8" w:rsidDel="00DD67F5">
          <w:rPr>
            <w:b/>
          </w:rPr>
          <w:delText>Každá zmluva (alebo dodatok) uzavretá povinnou osobou, ktorý podlieha povinnosti zverejnenia podľa § 5a zákona o slobodnom prístupe k informáciám, musí byť zverejnená v Centrálnom registri zmlúv, alebo na webovom sídle prijímateľa (s ohľadom na kategóriu povinnej osoby)</w:delText>
        </w:r>
        <w:r w:rsidR="00F90F0C" w:rsidRPr="003114D8" w:rsidDel="00DD67F5">
          <w:rPr>
            <w:b/>
          </w:rPr>
          <w:delText>.</w:delText>
        </w:r>
      </w:del>
    </w:p>
    <w:p w14:paraId="3B694692" w14:textId="77777777" w:rsidR="004951C1" w:rsidRPr="003114D8" w:rsidRDefault="007B5509" w:rsidP="003114D8">
      <w:pPr>
        <w:pStyle w:val="Nadpis2"/>
        <w:spacing w:line="276" w:lineRule="auto"/>
        <w:jc w:val="both"/>
        <w:rPr>
          <w:b/>
        </w:rPr>
      </w:pPr>
      <w:bookmarkStart w:id="694" w:name="_Postup_po_uzavretí"/>
      <w:bookmarkStart w:id="695" w:name="_Toc11153175"/>
      <w:bookmarkEnd w:id="694"/>
      <w:del w:id="696" w:author="Chromíková, Katarína" w:date="2020-12-11T12:49:00Z">
        <w:r w:rsidRPr="003114D8" w:rsidDel="003114D8">
          <w:rPr>
            <w:b/>
          </w:rPr>
          <w:delText>P</w:delText>
        </w:r>
      </w:del>
      <w:ins w:id="697" w:author="Chromíková, Katarína" w:date="2020-12-11T12:49:00Z">
        <w:r w:rsidR="003114D8">
          <w:rPr>
            <w:b/>
          </w:rPr>
          <w:t>p</w:t>
        </w:r>
      </w:ins>
      <w:r w:rsidRPr="003114D8">
        <w:rPr>
          <w:b/>
        </w:rPr>
        <w:t>ostup po uzavretí zmluvy s úspešným uchádzačom</w:t>
      </w:r>
      <w:bookmarkEnd w:id="695"/>
      <w:r w:rsidRPr="003114D8">
        <w:rPr>
          <w:b/>
        </w:rPr>
        <w:t xml:space="preserve"> </w:t>
      </w:r>
    </w:p>
    <w:p w14:paraId="50C53504" w14:textId="77777777" w:rsidR="003114D8" w:rsidRPr="003114D8" w:rsidRDefault="003114D8" w:rsidP="003114D8">
      <w:pPr>
        <w:pStyle w:val="Default"/>
        <w:numPr>
          <w:ilvl w:val="0"/>
          <w:numId w:val="22"/>
        </w:numPr>
        <w:spacing w:before="120" w:after="120" w:line="276" w:lineRule="auto"/>
        <w:ind w:left="567" w:hanging="567"/>
        <w:jc w:val="both"/>
        <w:rPr>
          <w:ins w:id="698" w:author="Chromíková, Katarína" w:date="2020-12-11T12:50:00Z"/>
          <w:rFonts w:ascii="Calibri" w:hAnsi="Calibri" w:cs="Calibri"/>
          <w:sz w:val="20"/>
          <w:szCs w:val="20"/>
        </w:rPr>
      </w:pPr>
      <w:ins w:id="699" w:author="Chromíková, Katarína" w:date="2020-12-11T12:50:00Z">
        <w:r w:rsidRPr="003114D8">
          <w:rPr>
            <w:rFonts w:ascii="Calibri" w:hAnsi="Calibri" w:cs="Calibri"/>
            <w:sz w:val="20"/>
            <w:szCs w:val="20"/>
          </w:rPr>
          <w:t xml:space="preserve">Následná ex post kontrola sa vykonáva pri všetkých VO, v rámci ktorých bola riadne ukončená druhá ex ante kontrola zo strany RO. </w:t>
        </w:r>
      </w:ins>
    </w:p>
    <w:p w14:paraId="388FBC76" w14:textId="39F04CCF" w:rsidR="003114D8" w:rsidRPr="003114D8" w:rsidRDefault="003114D8" w:rsidP="003114D8">
      <w:pPr>
        <w:pStyle w:val="Default"/>
        <w:numPr>
          <w:ilvl w:val="0"/>
          <w:numId w:val="22"/>
        </w:numPr>
        <w:spacing w:before="120" w:after="120" w:line="276" w:lineRule="auto"/>
        <w:ind w:left="567" w:hanging="567"/>
        <w:jc w:val="both"/>
        <w:rPr>
          <w:ins w:id="700" w:author="Chromíková, Katarína" w:date="2020-12-11T12:50:00Z"/>
          <w:rFonts w:ascii="Calibri" w:hAnsi="Calibri" w:cs="Calibri"/>
          <w:sz w:val="20"/>
          <w:szCs w:val="20"/>
        </w:rPr>
      </w:pPr>
      <w:bookmarkStart w:id="701" w:name="_Hlk520407732"/>
      <w:ins w:id="702" w:author="Chromíková, Katarína" w:date="2020-12-11T12:50:00Z">
        <w:r w:rsidRPr="003114D8">
          <w:rPr>
            <w:rFonts w:ascii="Calibri" w:hAnsi="Calibri" w:cs="Calibri"/>
            <w:sz w:val="20"/>
            <w:szCs w:val="20"/>
          </w:rPr>
          <w:t xml:space="preserve">Pre potreby finančnej kontroly/finančnej kontroly VO </w:t>
        </w:r>
      </w:ins>
      <w:ins w:id="703" w:author="uzivatel" w:date="2020-12-17T15:01:00Z">
        <w:r w:rsidR="00776FA0">
          <w:rPr>
            <w:rFonts w:asciiTheme="minorHAnsi" w:hAnsiTheme="minorHAnsi" w:cs="Calibri"/>
            <w:sz w:val="20"/>
            <w:szCs w:val="20"/>
          </w:rPr>
          <w:t>žiadateľ/</w:t>
        </w:r>
      </w:ins>
      <w:ins w:id="704" w:author="Chromíková, Katarína" w:date="2020-12-11T12:50:00Z">
        <w:r w:rsidRPr="003114D8">
          <w:rPr>
            <w:rFonts w:ascii="Calibri" w:hAnsi="Calibri" w:cs="Calibri"/>
            <w:sz w:val="20"/>
            <w:szCs w:val="20"/>
          </w:rPr>
          <w:t xml:space="preserve">prijímateľ predkladá na RO zmluvu </w:t>
        </w:r>
        <w:r>
          <w:rPr>
            <w:rFonts w:ascii="Calibri" w:hAnsi="Calibri" w:cs="Calibri"/>
            <w:sz w:val="20"/>
            <w:szCs w:val="20"/>
          </w:rPr>
          <w:t xml:space="preserve">s </w:t>
        </w:r>
      </w:ins>
      <w:ins w:id="705" w:author="Chromíková, Katarína" w:date="2020-12-11T12:51:00Z">
        <w:r>
          <w:rPr>
            <w:rFonts w:ascii="Calibri" w:hAnsi="Calibri" w:cs="Calibri"/>
            <w:sz w:val="20"/>
            <w:szCs w:val="20"/>
          </w:rPr>
          <w:t>ú</w:t>
        </w:r>
      </w:ins>
      <w:ins w:id="706" w:author="Chromíková, Katarína" w:date="2020-12-11T12:50:00Z">
        <w:r w:rsidRPr="003114D8">
          <w:rPr>
            <w:rFonts w:ascii="Calibri" w:hAnsi="Calibri" w:cs="Calibri"/>
            <w:sz w:val="20"/>
            <w:szCs w:val="20"/>
          </w:rPr>
          <w:t xml:space="preserve">spešným uchádzačom cez ITMS2014+ spôsobom, ktorý zabezpečí identifikáciu osôb, ktoré zmluvu podpísali, aby bolo možné overiť ich oprávnenosť konať v mene zmluvnej strany. Túto zmluvu predkladá </w:t>
        </w:r>
      </w:ins>
      <w:ins w:id="707" w:author="uzivatel" w:date="2020-12-17T15:01:00Z">
        <w:r w:rsidR="00776FA0">
          <w:rPr>
            <w:rFonts w:asciiTheme="minorHAnsi" w:hAnsiTheme="minorHAnsi" w:cs="Calibri"/>
            <w:sz w:val="20"/>
            <w:szCs w:val="20"/>
          </w:rPr>
          <w:t>žiadateľ/</w:t>
        </w:r>
      </w:ins>
      <w:ins w:id="708" w:author="Chromíková, Katarína" w:date="2020-12-11T12:50:00Z">
        <w:r w:rsidRPr="003114D8">
          <w:rPr>
            <w:rFonts w:ascii="Calibri" w:hAnsi="Calibri" w:cs="Calibri"/>
            <w:sz w:val="20"/>
            <w:szCs w:val="20"/>
          </w:rPr>
          <w:t>prijímateľ cez ITMS2014+ vrátane všetkých jej príloh. RO je oprávnený v rámci podmienok zmluvy o NFP, resp. záväzných dokumentov, na ktoré zmluva o NFP odkazuje, určiť prijímateľovi výnimku z</w:t>
        </w:r>
        <w:r>
          <w:rPr>
            <w:rFonts w:ascii="Calibri" w:hAnsi="Calibri" w:cs="Calibri"/>
            <w:sz w:val="20"/>
            <w:szCs w:val="20"/>
          </w:rPr>
          <w:t> predkladania týchto príloh, t.</w:t>
        </w:r>
        <w:r w:rsidRPr="003114D8">
          <w:rPr>
            <w:rFonts w:ascii="Calibri" w:hAnsi="Calibri" w:cs="Calibri"/>
            <w:sz w:val="20"/>
            <w:szCs w:val="20"/>
          </w:rPr>
          <w:t xml:space="preserve">j. identifikovať typ príloh (napr. rozsiahla technická dokumentácia), ktoré prijímateľ nemusí na RO predložiť. </w:t>
        </w:r>
      </w:ins>
    </w:p>
    <w:bookmarkEnd w:id="701"/>
    <w:p w14:paraId="7D3DC4D1" w14:textId="0941D590" w:rsidR="003114D8" w:rsidRDefault="003114D8" w:rsidP="003114D8">
      <w:pPr>
        <w:pStyle w:val="Default"/>
        <w:numPr>
          <w:ilvl w:val="0"/>
          <w:numId w:val="22"/>
        </w:numPr>
        <w:spacing w:before="120" w:after="120" w:line="276" w:lineRule="auto"/>
        <w:ind w:left="567" w:hanging="567"/>
        <w:jc w:val="both"/>
        <w:rPr>
          <w:ins w:id="709" w:author="Chromíková, Katarína" w:date="2020-12-11T12:52:00Z"/>
          <w:rFonts w:ascii="Calibri" w:hAnsi="Calibri" w:cs="Calibri"/>
          <w:sz w:val="20"/>
          <w:szCs w:val="20"/>
        </w:rPr>
      </w:pPr>
      <w:ins w:id="710" w:author="Chromíková, Katarína" w:date="2020-12-11T12:50:00Z">
        <w:r w:rsidRPr="003114D8">
          <w:rPr>
            <w:rFonts w:ascii="Calibri" w:hAnsi="Calibri" w:cs="Calibri"/>
            <w:sz w:val="20"/>
            <w:szCs w:val="20"/>
          </w:rPr>
          <w:t xml:space="preserve">Lehota na výkon následnej ex post kontroly je 7 pracovných dní. Ak RO doručí </w:t>
        </w:r>
      </w:ins>
      <w:ins w:id="711" w:author="uzivatel" w:date="2020-12-17T15:01:00Z">
        <w:r w:rsidR="00776FA0">
          <w:rPr>
            <w:rFonts w:asciiTheme="minorHAnsi" w:hAnsiTheme="minorHAnsi" w:cs="Calibri"/>
            <w:sz w:val="20"/>
            <w:szCs w:val="20"/>
          </w:rPr>
          <w:t>žiadateľ</w:t>
        </w:r>
        <w:r w:rsidR="00776FA0">
          <w:rPr>
            <w:rFonts w:asciiTheme="minorHAnsi" w:hAnsiTheme="minorHAnsi" w:cs="Calibri"/>
            <w:sz w:val="20"/>
            <w:szCs w:val="20"/>
          </w:rPr>
          <w:t>ovi</w:t>
        </w:r>
        <w:r w:rsidR="00776FA0">
          <w:rPr>
            <w:rFonts w:asciiTheme="minorHAnsi" w:hAnsiTheme="minorHAnsi" w:cs="Calibri"/>
            <w:sz w:val="20"/>
            <w:szCs w:val="20"/>
          </w:rPr>
          <w:t>/</w:t>
        </w:r>
      </w:ins>
      <w:ins w:id="712" w:author="Chromíková, Katarína" w:date="2020-12-11T12:50:00Z">
        <w:r w:rsidRPr="003114D8">
          <w:rPr>
            <w:rFonts w:ascii="Calibri" w:hAnsi="Calibri" w:cs="Calibri"/>
            <w:sz w:val="20"/>
            <w:szCs w:val="20"/>
          </w:rPr>
          <w:t xml:space="preserve">prijímateľovi žiadosť o vysvetlenie alebo doplnenie dokumentácie, určí v tejto žiadosti lehotu minimálne 5 pracovných dní a maximálne 10 pracovných dní na zaslanie tohto vysvetlenia alebo doplnenia zo strany </w:t>
        </w:r>
      </w:ins>
      <w:ins w:id="713" w:author="uzivatel" w:date="2020-12-17T15:01:00Z">
        <w:r w:rsidR="00776FA0">
          <w:rPr>
            <w:rFonts w:asciiTheme="minorHAnsi" w:hAnsiTheme="minorHAnsi" w:cs="Calibri"/>
            <w:sz w:val="20"/>
            <w:szCs w:val="20"/>
          </w:rPr>
          <w:t>žiadateľ</w:t>
        </w:r>
        <w:r w:rsidR="00776FA0">
          <w:rPr>
            <w:rFonts w:asciiTheme="minorHAnsi" w:hAnsiTheme="minorHAnsi" w:cs="Calibri"/>
            <w:sz w:val="20"/>
            <w:szCs w:val="20"/>
          </w:rPr>
          <w:t>a</w:t>
        </w:r>
        <w:r w:rsidR="00776FA0">
          <w:rPr>
            <w:rFonts w:asciiTheme="minorHAnsi" w:hAnsiTheme="minorHAnsi" w:cs="Calibri"/>
            <w:sz w:val="20"/>
            <w:szCs w:val="20"/>
          </w:rPr>
          <w:t>/</w:t>
        </w:r>
      </w:ins>
      <w:ins w:id="714" w:author="Chromíková, Katarína" w:date="2020-12-11T12:50:00Z">
        <w:r w:rsidRPr="003114D8">
          <w:rPr>
            <w:rFonts w:ascii="Calibri" w:hAnsi="Calibri" w:cs="Calibri"/>
            <w:sz w:val="20"/>
            <w:szCs w:val="20"/>
          </w:rPr>
          <w:t>prijímateľa.</w:t>
        </w:r>
      </w:ins>
    </w:p>
    <w:p w14:paraId="45B490D8" w14:textId="77777777" w:rsidR="003114D8" w:rsidRPr="003114D8" w:rsidRDefault="003114D8" w:rsidP="003114D8">
      <w:pPr>
        <w:pStyle w:val="Default"/>
        <w:numPr>
          <w:ilvl w:val="0"/>
          <w:numId w:val="22"/>
        </w:numPr>
        <w:spacing w:before="120" w:after="120" w:line="276" w:lineRule="auto"/>
        <w:ind w:left="567" w:hanging="567"/>
        <w:jc w:val="both"/>
        <w:rPr>
          <w:ins w:id="715" w:author="Chromíková, Katarína" w:date="2020-12-11T12:52:00Z"/>
          <w:rFonts w:ascii="Calibri" w:hAnsi="Calibri" w:cs="Calibri"/>
          <w:sz w:val="20"/>
          <w:szCs w:val="20"/>
        </w:rPr>
      </w:pPr>
      <w:ins w:id="716" w:author="Chromíková, Katarína" w:date="2020-12-11T12:52:00Z">
        <w:r w:rsidRPr="003114D8">
          <w:rPr>
            <w:rFonts w:ascii="Calibri" w:hAnsi="Calibri" w:cs="Calibri"/>
            <w:sz w:val="20"/>
            <w:szCs w:val="20"/>
          </w:rPr>
          <w:t>Predmetom tejto kontroly je najmä:</w:t>
        </w:r>
      </w:ins>
    </w:p>
    <w:p w14:paraId="3B257F51" w14:textId="77777777" w:rsidR="003114D8" w:rsidRPr="003114D8" w:rsidRDefault="003114D8" w:rsidP="007F59C5">
      <w:pPr>
        <w:pStyle w:val="Default"/>
        <w:numPr>
          <w:ilvl w:val="0"/>
          <w:numId w:val="52"/>
        </w:numPr>
        <w:spacing w:before="120" w:after="120"/>
        <w:ind w:left="1134"/>
        <w:jc w:val="both"/>
        <w:rPr>
          <w:ins w:id="717" w:author="Chromíková, Katarína" w:date="2020-12-11T12:52:00Z"/>
          <w:rFonts w:ascii="Calibri" w:hAnsi="Calibri" w:cs="Calibri"/>
          <w:sz w:val="20"/>
          <w:szCs w:val="20"/>
        </w:rPr>
      </w:pPr>
      <w:ins w:id="718" w:author="Chromíková, Katarína" w:date="2020-12-11T12:52:00Z">
        <w:r w:rsidRPr="003114D8">
          <w:rPr>
            <w:rFonts w:ascii="Calibri" w:hAnsi="Calibri" w:cs="Calibri"/>
            <w:sz w:val="20"/>
            <w:szCs w:val="20"/>
          </w:rPr>
          <w:t>kontrola súladu podpísanej zmluvy s úspešným uchádzačom s jej návrhom kontrolovaným v rámci druhej ex ante kontroly,</w:t>
        </w:r>
      </w:ins>
    </w:p>
    <w:p w14:paraId="28921FE4" w14:textId="77777777" w:rsidR="003114D8" w:rsidRPr="003114D8" w:rsidRDefault="003114D8" w:rsidP="007F59C5">
      <w:pPr>
        <w:pStyle w:val="Default"/>
        <w:numPr>
          <w:ilvl w:val="0"/>
          <w:numId w:val="52"/>
        </w:numPr>
        <w:spacing w:before="120" w:after="120"/>
        <w:ind w:left="1134"/>
        <w:jc w:val="both"/>
        <w:rPr>
          <w:ins w:id="719" w:author="Chromíková, Katarína" w:date="2020-12-11T12:52:00Z"/>
          <w:rFonts w:ascii="Calibri" w:hAnsi="Calibri" w:cs="Calibri"/>
          <w:sz w:val="20"/>
          <w:szCs w:val="20"/>
        </w:rPr>
      </w:pPr>
      <w:ins w:id="720" w:author="Chromíková, Katarína" w:date="2020-12-11T12:52:00Z">
        <w:r w:rsidRPr="003114D8">
          <w:rPr>
            <w:rFonts w:ascii="Calibri" w:hAnsi="Calibri" w:cs="Calibri"/>
            <w:sz w:val="20"/>
            <w:szCs w:val="20"/>
          </w:rPr>
          <w:t>kontrola oprávnenosti osôb podpísať predmetnú zmluvu,</w:t>
        </w:r>
      </w:ins>
    </w:p>
    <w:p w14:paraId="08DE4306" w14:textId="77777777" w:rsidR="003114D8" w:rsidRPr="003114D8" w:rsidRDefault="003114D8" w:rsidP="007F59C5">
      <w:pPr>
        <w:pStyle w:val="Default"/>
        <w:numPr>
          <w:ilvl w:val="0"/>
          <w:numId w:val="52"/>
        </w:numPr>
        <w:spacing w:before="120" w:after="120"/>
        <w:ind w:left="1134"/>
        <w:jc w:val="both"/>
        <w:rPr>
          <w:ins w:id="721" w:author="Chromíková, Katarína" w:date="2020-12-11T12:52:00Z"/>
          <w:rFonts w:ascii="Calibri" w:hAnsi="Calibri" w:cs="Calibri"/>
          <w:sz w:val="20"/>
          <w:szCs w:val="20"/>
        </w:rPr>
      </w:pPr>
      <w:ins w:id="722" w:author="Chromíková, Katarína" w:date="2020-12-11T12:52:00Z">
        <w:r w:rsidRPr="003114D8">
          <w:rPr>
            <w:rFonts w:ascii="Calibri" w:hAnsi="Calibri" w:cs="Calibri"/>
            <w:sz w:val="20"/>
            <w:szCs w:val="20"/>
          </w:rPr>
          <w:t>kontrola zapracovania prípadných návrhov na úpravu formulovaných RO vo fáze druhej ex ante kontroly,</w:t>
        </w:r>
      </w:ins>
    </w:p>
    <w:p w14:paraId="51BE04CF" w14:textId="77777777" w:rsidR="003114D8" w:rsidRPr="003114D8" w:rsidRDefault="003114D8" w:rsidP="007F59C5">
      <w:pPr>
        <w:pStyle w:val="Default"/>
        <w:numPr>
          <w:ilvl w:val="0"/>
          <w:numId w:val="52"/>
        </w:numPr>
        <w:spacing w:before="120" w:after="120"/>
        <w:ind w:left="1134"/>
        <w:jc w:val="both"/>
        <w:rPr>
          <w:ins w:id="723" w:author="Chromíková, Katarína" w:date="2020-12-11T12:52:00Z"/>
          <w:rFonts w:ascii="Calibri" w:hAnsi="Calibri" w:cs="Calibri"/>
          <w:sz w:val="20"/>
          <w:szCs w:val="20"/>
        </w:rPr>
      </w:pPr>
      <w:ins w:id="724" w:author="Chromíková, Katarína" w:date="2020-12-11T12:52:00Z">
        <w:r w:rsidRPr="003114D8">
          <w:rPr>
            <w:rFonts w:ascii="Calibri" w:hAnsi="Calibri" w:cs="Calibri"/>
            <w:sz w:val="20"/>
            <w:szCs w:val="20"/>
          </w:rPr>
          <w:t>kontrola zverejnenia tejto zmluvy v zmysle zákona o  slobode informácií, </w:t>
        </w:r>
      </w:ins>
    </w:p>
    <w:p w14:paraId="01CB6BEB" w14:textId="77777777" w:rsidR="003114D8" w:rsidRPr="003114D8" w:rsidRDefault="003114D8" w:rsidP="007F59C5">
      <w:pPr>
        <w:pStyle w:val="Default"/>
        <w:numPr>
          <w:ilvl w:val="0"/>
          <w:numId w:val="52"/>
        </w:numPr>
        <w:spacing w:before="120" w:after="120"/>
        <w:ind w:left="1134"/>
        <w:jc w:val="both"/>
        <w:rPr>
          <w:ins w:id="725" w:author="Chromíková, Katarína" w:date="2020-12-11T12:52:00Z"/>
          <w:rFonts w:ascii="Calibri" w:hAnsi="Calibri" w:cs="Calibri"/>
          <w:sz w:val="20"/>
          <w:szCs w:val="20"/>
        </w:rPr>
      </w:pPr>
      <w:ins w:id="726" w:author="Chromíková, Katarína" w:date="2020-12-11T12:52:00Z">
        <w:r w:rsidRPr="003114D8">
          <w:rPr>
            <w:rFonts w:ascii="Calibri" w:hAnsi="Calibri" w:cs="Calibri"/>
            <w:sz w:val="20"/>
            <w:szCs w:val="20"/>
          </w:rPr>
          <w:t>kontrola odoslania oznámenia o výsledku VO do vestníka VO,</w:t>
        </w:r>
      </w:ins>
    </w:p>
    <w:p w14:paraId="73F7CD5E" w14:textId="77777777" w:rsidR="003114D8" w:rsidRPr="003114D8" w:rsidRDefault="003114D8" w:rsidP="007F59C5">
      <w:pPr>
        <w:pStyle w:val="Default"/>
        <w:numPr>
          <w:ilvl w:val="0"/>
          <w:numId w:val="52"/>
        </w:numPr>
        <w:spacing w:before="120" w:after="120"/>
        <w:ind w:left="1134"/>
        <w:jc w:val="both"/>
        <w:rPr>
          <w:ins w:id="727" w:author="Chromíková, Katarína" w:date="2020-12-11T12:52:00Z"/>
          <w:rFonts w:ascii="Calibri" w:hAnsi="Calibri" w:cs="Calibri"/>
          <w:sz w:val="20"/>
          <w:szCs w:val="20"/>
        </w:rPr>
      </w:pPr>
      <w:ins w:id="728" w:author="Chromíková, Katarína" w:date="2020-12-11T12:52:00Z">
        <w:r w:rsidRPr="003114D8">
          <w:rPr>
            <w:rFonts w:ascii="Calibri" w:hAnsi="Calibri" w:cs="Calibri"/>
            <w:sz w:val="20"/>
            <w:szCs w:val="20"/>
          </w:rPr>
          <w:t>kontrola nových skutočností, ktoré neboli v čase výkonu druhej ex ante kontroly známe, alebo z iných dôvodov neboli jej predmetom (ak relevantné),</w:t>
        </w:r>
      </w:ins>
    </w:p>
    <w:p w14:paraId="048E756F" w14:textId="77777777" w:rsidR="003114D8" w:rsidRPr="003114D8" w:rsidRDefault="003114D8" w:rsidP="007F59C5">
      <w:pPr>
        <w:pStyle w:val="Default"/>
        <w:numPr>
          <w:ilvl w:val="0"/>
          <w:numId w:val="52"/>
        </w:numPr>
        <w:spacing w:before="120" w:after="120"/>
        <w:ind w:left="1134"/>
        <w:jc w:val="both"/>
        <w:rPr>
          <w:ins w:id="729" w:author="Chromíková, Katarína" w:date="2020-12-11T12:52:00Z"/>
          <w:rFonts w:ascii="Calibri" w:hAnsi="Calibri" w:cs="Calibri"/>
          <w:sz w:val="20"/>
          <w:szCs w:val="20"/>
        </w:rPr>
      </w:pPr>
      <w:ins w:id="730" w:author="Chromíková, Katarína" w:date="2020-12-11T12:52:00Z">
        <w:r w:rsidRPr="003114D8">
          <w:rPr>
            <w:rFonts w:ascii="Calibri" w:hAnsi="Calibri" w:cs="Calibri"/>
            <w:sz w:val="20"/>
            <w:szCs w:val="20"/>
          </w:rPr>
          <w:t>kontrola zápisu úspešného uchádzača alebo jeho subdodávateľa (ak relevantné) do registra partnerov vereného sektora podľa osobitného predpisu</w:t>
        </w:r>
        <w:r w:rsidRPr="003114D8">
          <w:rPr>
            <w:rFonts w:ascii="Calibri" w:hAnsi="Calibri" w:cs="Calibri"/>
            <w:sz w:val="20"/>
            <w:szCs w:val="20"/>
            <w:vertAlign w:val="superscript"/>
          </w:rPr>
          <w:footnoteReference w:id="59"/>
        </w:r>
        <w:r w:rsidRPr="003114D8">
          <w:rPr>
            <w:rFonts w:ascii="Calibri" w:hAnsi="Calibri" w:cs="Calibri"/>
            <w:sz w:val="20"/>
            <w:szCs w:val="20"/>
          </w:rPr>
          <w:t>.</w:t>
        </w:r>
      </w:ins>
    </w:p>
    <w:p w14:paraId="683BC51D" w14:textId="77777777" w:rsidR="003114D8" w:rsidRPr="003114D8" w:rsidRDefault="003114D8" w:rsidP="003114D8">
      <w:pPr>
        <w:pStyle w:val="Default"/>
        <w:numPr>
          <w:ilvl w:val="0"/>
          <w:numId w:val="22"/>
        </w:numPr>
        <w:spacing w:before="120" w:after="120" w:line="276" w:lineRule="auto"/>
        <w:ind w:left="567" w:hanging="567"/>
        <w:jc w:val="both"/>
        <w:rPr>
          <w:ins w:id="733" w:author="Chromíková, Katarína" w:date="2020-12-11T12:52:00Z"/>
          <w:rFonts w:ascii="Calibri" w:hAnsi="Calibri" w:cs="Calibri"/>
          <w:sz w:val="20"/>
          <w:szCs w:val="20"/>
        </w:rPr>
      </w:pPr>
      <w:ins w:id="734" w:author="Chromíková, Katarína" w:date="2020-12-11T12:52:00Z">
        <w:r w:rsidRPr="003114D8">
          <w:rPr>
            <w:rFonts w:ascii="Calibri" w:hAnsi="Calibri" w:cs="Calibri"/>
            <w:sz w:val="20"/>
            <w:szCs w:val="20"/>
          </w:rPr>
          <w:t xml:space="preserve">Ak RO pri kontrole nezistí nedostatky, záverom kontroly/finančnej kontroly je pripustenie výdavkov súvisiacich  s VO do financovania. Toto pripustenie výdavkov do financovania predstavuje jeden z predpokladov ovplyvňujúcich posudzovanie oprávnenosti výdavkov predložených ďalej prijímateľom v rámci ŽoP. </w:t>
        </w:r>
      </w:ins>
    </w:p>
    <w:p w14:paraId="5805E6AA" w14:textId="04544016" w:rsidR="003114D8" w:rsidRPr="003114D8" w:rsidRDefault="003114D8" w:rsidP="003114D8">
      <w:pPr>
        <w:pStyle w:val="Default"/>
        <w:numPr>
          <w:ilvl w:val="0"/>
          <w:numId w:val="22"/>
        </w:numPr>
        <w:spacing w:before="120" w:after="120" w:line="276" w:lineRule="auto"/>
        <w:ind w:left="567" w:hanging="567"/>
        <w:jc w:val="both"/>
        <w:rPr>
          <w:ins w:id="735" w:author="Chromíková, Katarína" w:date="2020-12-11T12:55:00Z"/>
          <w:rFonts w:ascii="Calibri" w:hAnsi="Calibri" w:cs="Calibri"/>
          <w:sz w:val="20"/>
          <w:szCs w:val="20"/>
        </w:rPr>
      </w:pPr>
      <w:ins w:id="736" w:author="Chromíková, Katarína" w:date="2020-12-11T12:55:00Z">
        <w:r w:rsidRPr="003114D8">
          <w:rPr>
            <w:rFonts w:ascii="Calibri" w:hAnsi="Calibri" w:cs="Calibri"/>
            <w:sz w:val="20"/>
            <w:szCs w:val="20"/>
          </w:rPr>
          <w:t xml:space="preserve">Pokiaľ kontrola identifikuje nedostatky, ktoré je možné odstrániť (napr. nezverejnenie zmluvy, nezverejnenie časti zmluvy alebo prílohy k zmluve, nezaslanie oznámenia o výsledku VO do vestníka VO a pod.), </w:t>
        </w:r>
        <w:r>
          <w:rPr>
            <w:rFonts w:ascii="Calibri" w:hAnsi="Calibri" w:cs="Calibri"/>
            <w:sz w:val="20"/>
            <w:szCs w:val="20"/>
          </w:rPr>
          <w:t>uvedie R</w:t>
        </w:r>
        <w:r w:rsidRPr="003114D8">
          <w:rPr>
            <w:rFonts w:ascii="Calibri" w:hAnsi="Calibri" w:cs="Calibri"/>
            <w:sz w:val="20"/>
            <w:szCs w:val="20"/>
          </w:rPr>
          <w:t xml:space="preserve">O tieto nedostatky v návrhu správy z kontroly spolu s odporúčaniami na odstránenie zistených nedostatkov a poskytne </w:t>
        </w:r>
      </w:ins>
      <w:ins w:id="737" w:author="uzivatel" w:date="2020-12-17T15:05:00Z">
        <w:r w:rsidR="00776FA0">
          <w:rPr>
            <w:rFonts w:asciiTheme="minorHAnsi" w:hAnsiTheme="minorHAnsi" w:cs="Calibri"/>
            <w:sz w:val="20"/>
            <w:szCs w:val="20"/>
          </w:rPr>
          <w:t>žiadateľ</w:t>
        </w:r>
        <w:r w:rsidR="00776FA0">
          <w:rPr>
            <w:rFonts w:asciiTheme="minorHAnsi" w:hAnsiTheme="minorHAnsi" w:cs="Calibri"/>
            <w:sz w:val="20"/>
            <w:szCs w:val="20"/>
          </w:rPr>
          <w:t>ovi</w:t>
        </w:r>
        <w:r w:rsidR="00776FA0">
          <w:rPr>
            <w:rFonts w:asciiTheme="minorHAnsi" w:hAnsiTheme="minorHAnsi" w:cs="Calibri"/>
            <w:sz w:val="20"/>
            <w:szCs w:val="20"/>
          </w:rPr>
          <w:t>/</w:t>
        </w:r>
      </w:ins>
      <w:ins w:id="738" w:author="Chromíková, Katarína" w:date="2020-12-11T12:55:00Z">
        <w:r w:rsidRPr="003114D8">
          <w:rPr>
            <w:rFonts w:ascii="Calibri" w:hAnsi="Calibri" w:cs="Calibri"/>
            <w:sz w:val="20"/>
            <w:szCs w:val="20"/>
          </w:rPr>
          <w:t xml:space="preserve">prijímateľovi lehotu minimálne 5 pracovných dní na podanie námietok. V prípade, že </w:t>
        </w:r>
      </w:ins>
      <w:ins w:id="739" w:author="uzivatel" w:date="2020-12-17T15:05:00Z">
        <w:r w:rsidR="00776FA0">
          <w:rPr>
            <w:rFonts w:asciiTheme="minorHAnsi" w:hAnsiTheme="minorHAnsi" w:cs="Calibri"/>
            <w:sz w:val="20"/>
            <w:szCs w:val="20"/>
          </w:rPr>
          <w:t>žiadateľ/</w:t>
        </w:r>
      </w:ins>
      <w:ins w:id="740" w:author="Chromíková, Katarína" w:date="2020-12-11T12:55:00Z">
        <w:r w:rsidRPr="003114D8">
          <w:rPr>
            <w:rFonts w:ascii="Calibri" w:hAnsi="Calibri" w:cs="Calibri"/>
            <w:sz w:val="20"/>
            <w:szCs w:val="20"/>
          </w:rPr>
          <w:t xml:space="preserve">prijímateľ doručí  </w:t>
        </w:r>
        <w:r>
          <w:rPr>
            <w:rFonts w:ascii="Calibri" w:hAnsi="Calibri" w:cs="Calibri"/>
            <w:sz w:val="20"/>
            <w:szCs w:val="20"/>
          </w:rPr>
          <w:t>v určenej lehote námietky, je R</w:t>
        </w:r>
        <w:r w:rsidRPr="003114D8">
          <w:rPr>
            <w:rFonts w:ascii="Calibri" w:hAnsi="Calibri" w:cs="Calibri"/>
            <w:sz w:val="20"/>
            <w:szCs w:val="20"/>
          </w:rPr>
          <w:t xml:space="preserve">O povinný ich vyhodnotiť a v prípade ich úplnej alebo čiastočnej opodstatnenosti, zohľadniť ich v správe z kontroly. V prípade, že námietky </w:t>
        </w:r>
      </w:ins>
      <w:ins w:id="741" w:author="uzivatel" w:date="2020-12-17T15:05:00Z">
        <w:r w:rsidR="00776FA0">
          <w:rPr>
            <w:rFonts w:asciiTheme="minorHAnsi" w:hAnsiTheme="minorHAnsi" w:cs="Calibri"/>
            <w:sz w:val="20"/>
            <w:szCs w:val="20"/>
          </w:rPr>
          <w:t>žiadateľ</w:t>
        </w:r>
        <w:r w:rsidR="00776FA0">
          <w:rPr>
            <w:rFonts w:asciiTheme="minorHAnsi" w:hAnsiTheme="minorHAnsi" w:cs="Calibri"/>
            <w:sz w:val="20"/>
            <w:szCs w:val="20"/>
          </w:rPr>
          <w:t>a</w:t>
        </w:r>
        <w:r w:rsidR="00776FA0">
          <w:rPr>
            <w:rFonts w:asciiTheme="minorHAnsi" w:hAnsiTheme="minorHAnsi" w:cs="Calibri"/>
            <w:sz w:val="20"/>
            <w:szCs w:val="20"/>
          </w:rPr>
          <w:t>/</w:t>
        </w:r>
      </w:ins>
      <w:ins w:id="742" w:author="Chromíková, Katarína" w:date="2020-12-11T12:55:00Z">
        <w:r w:rsidRPr="003114D8">
          <w:rPr>
            <w:rFonts w:ascii="Calibri" w:hAnsi="Calibri" w:cs="Calibri"/>
            <w:sz w:val="20"/>
            <w:szCs w:val="20"/>
          </w:rPr>
          <w:t>prijímateľa sú neopodstatnené, neboli podané alebo bo</w:t>
        </w:r>
        <w:r>
          <w:rPr>
            <w:rFonts w:ascii="Calibri" w:hAnsi="Calibri" w:cs="Calibri"/>
            <w:sz w:val="20"/>
            <w:szCs w:val="20"/>
          </w:rPr>
          <w:t>li podané po lehote, vypracuje R</w:t>
        </w:r>
        <w:r w:rsidRPr="003114D8">
          <w:rPr>
            <w:rFonts w:ascii="Calibri" w:hAnsi="Calibri" w:cs="Calibri"/>
            <w:sz w:val="20"/>
            <w:szCs w:val="20"/>
          </w:rPr>
          <w:t xml:space="preserve">O správu z kontroly, v rámci ktorej uvedie neopodstatnené námietky spolu s dôvodom ich neopodstatnenosti.. </w:t>
        </w:r>
        <w:r w:rsidRPr="003114D8">
          <w:rPr>
            <w:rFonts w:ascii="Calibri" w:hAnsi="Calibri" w:cs="Calibri"/>
            <w:sz w:val="20"/>
            <w:szCs w:val="20"/>
          </w:rPr>
          <w:lastRenderedPageBreak/>
          <w:t xml:space="preserve">Správa z kontroly zároveň obsahuje odporúčania na odstránenie zistených nedostatkov, ktoré je </w:t>
        </w:r>
      </w:ins>
      <w:ins w:id="743" w:author="uzivatel" w:date="2020-12-17T15:06:00Z">
        <w:r w:rsidR="00776FA0">
          <w:rPr>
            <w:rFonts w:asciiTheme="minorHAnsi" w:hAnsiTheme="minorHAnsi" w:cs="Calibri"/>
            <w:sz w:val="20"/>
            <w:szCs w:val="20"/>
          </w:rPr>
          <w:t>žiadateľ/</w:t>
        </w:r>
      </w:ins>
      <w:ins w:id="744" w:author="Chromíková, Katarína" w:date="2020-12-11T12:55:00Z">
        <w:r w:rsidRPr="003114D8">
          <w:rPr>
            <w:rFonts w:ascii="Calibri" w:hAnsi="Calibri" w:cs="Calibri"/>
            <w:sz w:val="20"/>
            <w:szCs w:val="20"/>
          </w:rPr>
          <w:t xml:space="preserve">prijímateľ povinný v stanovenej lehote (minimálne 5 pracovných dní a maximálne 10 pracovných dní) odstrániť. Pokiaľ je možné tieto nedostatky odstrániť len formou dodatku v súlade s § 18 ZVO, vyzve </w:t>
        </w:r>
      </w:ins>
      <w:ins w:id="745" w:author="uzivatel" w:date="2020-12-17T15:06:00Z">
        <w:r w:rsidR="00776FA0">
          <w:rPr>
            <w:rFonts w:asciiTheme="minorHAnsi" w:hAnsiTheme="minorHAnsi" w:cs="Calibri"/>
            <w:sz w:val="20"/>
            <w:szCs w:val="20"/>
          </w:rPr>
          <w:t>žiadateľ/</w:t>
        </w:r>
      </w:ins>
      <w:ins w:id="746" w:author="Chromíková, Katarína" w:date="2020-12-11T12:55:00Z">
        <w:r w:rsidRPr="003114D8">
          <w:rPr>
            <w:rFonts w:ascii="Calibri" w:hAnsi="Calibri" w:cs="Calibri"/>
            <w:sz w:val="20"/>
            <w:szCs w:val="20"/>
          </w:rPr>
          <w:t>prijímateľa na vypracovanie a predloženie návrh</w:t>
        </w:r>
        <w:r>
          <w:rPr>
            <w:rFonts w:ascii="Calibri" w:hAnsi="Calibri" w:cs="Calibri"/>
            <w:sz w:val="20"/>
            <w:szCs w:val="20"/>
          </w:rPr>
          <w:t>u takéhoto dodatku na kontrolu R</w:t>
        </w:r>
        <w:r w:rsidRPr="003114D8">
          <w:rPr>
            <w:rFonts w:ascii="Calibri" w:hAnsi="Calibri" w:cs="Calibri"/>
            <w:sz w:val="20"/>
            <w:szCs w:val="20"/>
          </w:rPr>
          <w:t xml:space="preserve">O. </w:t>
        </w:r>
        <w:r>
          <w:rPr>
            <w:rFonts w:ascii="Calibri" w:hAnsi="Calibri" w:cs="Calibri"/>
            <w:sz w:val="20"/>
            <w:szCs w:val="20"/>
          </w:rPr>
          <w:t>R</w:t>
        </w:r>
        <w:r w:rsidRPr="003114D8">
          <w:rPr>
            <w:rFonts w:ascii="Calibri" w:hAnsi="Calibri" w:cs="Calibri"/>
            <w:sz w:val="20"/>
            <w:szCs w:val="20"/>
          </w:rPr>
          <w:t>O podľa povahy zmien zmluvy upravovaných takýmto dodatkom rozhodne, či následnú ex-post kontrolu ukončí až po schválení platného a účinného dodatku alebo aj pred týmto úkonom (napr. odkladacia podmienka nadobudnutia účinnosti dodatku).</w:t>
        </w:r>
      </w:ins>
    </w:p>
    <w:p w14:paraId="756EEEA2" w14:textId="77777777" w:rsidR="003114D8" w:rsidRPr="003114D8" w:rsidRDefault="003114D8" w:rsidP="003114D8">
      <w:pPr>
        <w:pStyle w:val="Default"/>
        <w:numPr>
          <w:ilvl w:val="0"/>
          <w:numId w:val="22"/>
        </w:numPr>
        <w:spacing w:before="120" w:after="120" w:line="276" w:lineRule="auto"/>
        <w:ind w:left="567" w:hanging="567"/>
        <w:jc w:val="both"/>
        <w:rPr>
          <w:ins w:id="747" w:author="Chromíková, Katarína" w:date="2020-12-11T12:55:00Z"/>
          <w:rFonts w:ascii="Calibri" w:hAnsi="Calibri" w:cs="Calibri"/>
          <w:sz w:val="20"/>
          <w:szCs w:val="20"/>
        </w:rPr>
      </w:pPr>
      <w:ins w:id="748" w:author="Chromíková, Katarína" w:date="2020-12-11T12:55:00Z">
        <w:r>
          <w:rPr>
            <w:rFonts w:ascii="Calibri" w:hAnsi="Calibri" w:cs="Calibri"/>
            <w:sz w:val="20"/>
            <w:szCs w:val="20"/>
          </w:rPr>
          <w:t>Ak pri kontrole R</w:t>
        </w:r>
        <w:r w:rsidRPr="003114D8">
          <w:rPr>
            <w:rFonts w:ascii="Calibri" w:hAnsi="Calibri" w:cs="Calibri"/>
            <w:sz w:val="20"/>
            <w:szCs w:val="20"/>
          </w:rPr>
          <w:t>O zistí porušenie pravidiel a postupov VO, resp. porušenie pravidiel a ustanovení legislatívy SR a EÚ, pričom rozsah a závažnosť týchto nedostatkov má taký charakter, že mali alebo mohli mať vplyv n</w:t>
        </w:r>
        <w:r>
          <w:rPr>
            <w:rFonts w:ascii="Calibri" w:hAnsi="Calibri" w:cs="Calibri"/>
            <w:sz w:val="20"/>
            <w:szCs w:val="20"/>
          </w:rPr>
          <w:t>a výsledok VO, v takom prípade R</w:t>
        </w:r>
        <w:r w:rsidRPr="003114D8">
          <w:rPr>
            <w:rFonts w:ascii="Calibri" w:hAnsi="Calibri" w:cs="Calibri"/>
            <w:sz w:val="20"/>
            <w:szCs w:val="20"/>
          </w:rPr>
          <w:t xml:space="preserve">O: </w:t>
        </w:r>
      </w:ins>
    </w:p>
    <w:p w14:paraId="3BC5A5C0" w14:textId="77777777" w:rsidR="003114D8" w:rsidRPr="003114D8" w:rsidRDefault="003114D8" w:rsidP="007F59C5">
      <w:pPr>
        <w:pStyle w:val="Default"/>
        <w:numPr>
          <w:ilvl w:val="0"/>
          <w:numId w:val="53"/>
        </w:numPr>
        <w:spacing w:before="120" w:after="120" w:line="276" w:lineRule="auto"/>
        <w:jc w:val="both"/>
        <w:rPr>
          <w:ins w:id="749" w:author="Chromíková, Katarína" w:date="2020-12-11T12:55:00Z"/>
          <w:rFonts w:ascii="Calibri" w:hAnsi="Calibri" w:cs="Calibri"/>
          <w:sz w:val="20"/>
          <w:szCs w:val="20"/>
        </w:rPr>
      </w:pPr>
      <w:bookmarkStart w:id="750" w:name="kapitola_33725_ods_7a"/>
      <w:ins w:id="751" w:author="Chromíková, Katarína" w:date="2020-12-11T12:55:00Z">
        <w:r w:rsidRPr="003114D8">
          <w:rPr>
            <w:rFonts w:ascii="Calibri" w:hAnsi="Calibri" w:cs="Calibri"/>
            <w:sz w:val="20"/>
            <w:szCs w:val="20"/>
          </w:rPr>
          <w:t>v záveroch kontroly nepripustí výdavky súvisiace s VO do financovania v plnom rozsahu, alebo</w:t>
        </w:r>
      </w:ins>
    </w:p>
    <w:p w14:paraId="28749BFB" w14:textId="77777777" w:rsidR="003114D8" w:rsidRPr="003114D8" w:rsidRDefault="003114D8" w:rsidP="007F59C5">
      <w:pPr>
        <w:pStyle w:val="Default"/>
        <w:numPr>
          <w:ilvl w:val="0"/>
          <w:numId w:val="53"/>
        </w:numPr>
        <w:spacing w:before="120" w:after="120" w:line="276" w:lineRule="auto"/>
        <w:jc w:val="both"/>
        <w:rPr>
          <w:ins w:id="752" w:author="Chromíková, Katarína" w:date="2020-12-11T12:55:00Z"/>
          <w:rFonts w:ascii="Calibri" w:hAnsi="Calibri" w:cs="Calibri"/>
          <w:sz w:val="20"/>
          <w:szCs w:val="20"/>
        </w:rPr>
      </w:pPr>
      <w:bookmarkStart w:id="753" w:name="kapitola_33725_ods_7b"/>
      <w:bookmarkEnd w:id="750"/>
      <w:ins w:id="754" w:author="Chromíková, Katarína" w:date="2020-12-11T12:55:00Z">
        <w:r w:rsidRPr="003114D8">
          <w:rPr>
            <w:rFonts w:ascii="Calibri" w:hAnsi="Calibri" w:cs="Calibri"/>
            <w:sz w:val="20"/>
            <w:szCs w:val="20"/>
          </w:rPr>
          <w:t>postupuje podľa metodického pokynu</w:t>
        </w:r>
        <w:r w:rsidRPr="003114D8">
          <w:rPr>
            <w:rFonts w:ascii="Calibri" w:hAnsi="Calibri" w:cs="Calibri"/>
            <w:sz w:val="20"/>
            <w:szCs w:val="20"/>
            <w:vertAlign w:val="superscript"/>
          </w:rPr>
          <w:footnoteReference w:id="60"/>
        </w:r>
        <w:r w:rsidRPr="003114D8">
          <w:rPr>
            <w:rFonts w:ascii="Calibri" w:hAnsi="Calibri" w:cs="Calibri"/>
            <w:sz w:val="20"/>
            <w:szCs w:val="20"/>
          </w:rPr>
          <w:t>, ktorý upravuje postup pri určení finančných opráv za VO.</w:t>
        </w:r>
      </w:ins>
    </w:p>
    <w:bookmarkEnd w:id="753"/>
    <w:p w14:paraId="1C90AEDF" w14:textId="77777777" w:rsidR="003114D8" w:rsidRPr="003114D8" w:rsidRDefault="003114D8" w:rsidP="003114D8">
      <w:pPr>
        <w:pStyle w:val="Default"/>
        <w:spacing w:before="120" w:after="120" w:line="276" w:lineRule="auto"/>
        <w:ind w:left="567"/>
        <w:jc w:val="both"/>
        <w:rPr>
          <w:ins w:id="757" w:author="Chromíková, Katarína" w:date="2020-12-11T12:55:00Z"/>
          <w:rFonts w:ascii="Calibri" w:hAnsi="Calibri" w:cs="Calibri"/>
          <w:sz w:val="20"/>
          <w:szCs w:val="20"/>
        </w:rPr>
      </w:pPr>
      <w:ins w:id="758" w:author="Chromíková, Katarína" w:date="2020-12-11T12:55:00Z">
        <w:r w:rsidRPr="003114D8">
          <w:rPr>
            <w:rFonts w:ascii="Calibri" w:hAnsi="Calibri" w:cs="Calibri"/>
            <w:sz w:val="20"/>
            <w:szCs w:val="20"/>
          </w:rPr>
          <w:t xml:space="preserve">Nepripustenie do financovania znamená, že všetky výdavky vychádzajúce z realizácie výsledku daného VO budú zo strany </w:t>
        </w:r>
      </w:ins>
      <w:ins w:id="759" w:author="Chromíková, Katarína" w:date="2020-12-11T12:56:00Z">
        <w:r>
          <w:rPr>
            <w:rFonts w:ascii="Calibri" w:hAnsi="Calibri" w:cs="Calibri"/>
            <w:sz w:val="20"/>
            <w:szCs w:val="20"/>
          </w:rPr>
          <w:t>R</w:t>
        </w:r>
      </w:ins>
      <w:ins w:id="760" w:author="Chromíková, Katarína" w:date="2020-12-11T12:55:00Z">
        <w:r w:rsidRPr="003114D8">
          <w:rPr>
            <w:rFonts w:ascii="Calibri" w:hAnsi="Calibri" w:cs="Calibri"/>
            <w:sz w:val="20"/>
            <w:szCs w:val="20"/>
          </w:rPr>
          <w:t>O v prípade, že budú zahrnuté v žiadosti o platbu, označené ako neoprávnené.</w:t>
        </w:r>
      </w:ins>
    </w:p>
    <w:p w14:paraId="75916DCF" w14:textId="77777777" w:rsidR="003114D8" w:rsidRPr="003114D8" w:rsidRDefault="003114D8" w:rsidP="003114D8">
      <w:pPr>
        <w:pStyle w:val="Nadpis2"/>
        <w:spacing w:line="276" w:lineRule="auto"/>
        <w:jc w:val="both"/>
        <w:rPr>
          <w:ins w:id="761" w:author="Chromíková, Katarína" w:date="2020-12-11T12:57:00Z"/>
          <w:b/>
        </w:rPr>
      </w:pPr>
      <w:ins w:id="762" w:author="Chromíková, Katarína" w:date="2020-12-11T12:57:00Z">
        <w:r>
          <w:rPr>
            <w:b/>
          </w:rPr>
          <w:t>Štandardná ex-post kontrola</w:t>
        </w:r>
      </w:ins>
    </w:p>
    <w:p w14:paraId="672EA55E" w14:textId="77777777" w:rsidR="003919BB" w:rsidRPr="003919BB" w:rsidRDefault="000B06DE" w:rsidP="003919BB">
      <w:pPr>
        <w:pStyle w:val="Default"/>
        <w:numPr>
          <w:ilvl w:val="0"/>
          <w:numId w:val="22"/>
        </w:numPr>
        <w:spacing w:before="120" w:after="120" w:line="276" w:lineRule="auto"/>
        <w:ind w:left="567" w:hanging="567"/>
        <w:jc w:val="both"/>
        <w:rPr>
          <w:ins w:id="763" w:author="Chromíková, Katarína" w:date="2020-12-11T13:06:00Z"/>
          <w:rFonts w:ascii="Calibri" w:hAnsi="Calibri" w:cs="Calibri"/>
          <w:sz w:val="20"/>
          <w:szCs w:val="20"/>
        </w:rPr>
      </w:pPr>
      <w:del w:id="764" w:author="Chromíková, Katarína" w:date="2020-12-11T13:07:00Z">
        <w:r w:rsidRPr="002F3653" w:rsidDel="003919BB">
          <w:rPr>
            <w:rFonts w:asciiTheme="minorHAnsi" w:hAnsiTheme="minorHAnsi" w:cs="Calibri"/>
            <w:sz w:val="20"/>
            <w:szCs w:val="20"/>
          </w:rPr>
          <w:delText>V</w:delText>
        </w:r>
        <w:r w:rsidR="004951C1" w:rsidRPr="002F3653" w:rsidDel="003919BB">
          <w:rPr>
            <w:rFonts w:asciiTheme="minorHAnsi" w:hAnsiTheme="minorHAnsi" w:cs="Calibri"/>
            <w:sz w:val="20"/>
            <w:szCs w:val="20"/>
          </w:rPr>
          <w:delText> </w:delText>
        </w:r>
        <w:r w:rsidRPr="002F3653" w:rsidDel="003919BB">
          <w:rPr>
            <w:rFonts w:asciiTheme="minorHAnsi" w:hAnsiTheme="minorHAnsi" w:cs="Calibri"/>
            <w:sz w:val="20"/>
            <w:szCs w:val="20"/>
          </w:rPr>
          <w:delText>prípade</w:delText>
        </w:r>
        <w:r w:rsidR="004951C1" w:rsidRPr="002F3653" w:rsidDel="003919BB">
          <w:rPr>
            <w:rFonts w:asciiTheme="minorHAnsi" w:hAnsiTheme="minorHAnsi" w:cs="Calibri"/>
            <w:sz w:val="20"/>
            <w:szCs w:val="20"/>
          </w:rPr>
          <w:delText xml:space="preserve"> postupu zadávania</w:delText>
        </w:r>
        <w:r w:rsidRPr="002F3653" w:rsidDel="003919BB">
          <w:rPr>
            <w:rFonts w:asciiTheme="minorHAnsi" w:hAnsiTheme="minorHAnsi" w:cs="Calibri"/>
            <w:sz w:val="20"/>
            <w:szCs w:val="20"/>
          </w:rPr>
          <w:delText xml:space="preserve"> nadlimitných zákazie</w:delText>
        </w:r>
        <w:r w:rsidR="004951C1" w:rsidRPr="002F3653" w:rsidDel="003919BB">
          <w:rPr>
            <w:rFonts w:asciiTheme="minorHAnsi" w:hAnsiTheme="minorHAnsi" w:cs="Calibri"/>
            <w:sz w:val="20"/>
            <w:szCs w:val="20"/>
          </w:rPr>
          <w:delText>k</w:delText>
        </w:r>
        <w:r w:rsidRPr="002F3653" w:rsidDel="003919BB">
          <w:rPr>
            <w:rFonts w:asciiTheme="minorHAnsi" w:hAnsiTheme="minorHAnsi" w:cs="Calibri"/>
            <w:sz w:val="20"/>
            <w:szCs w:val="20"/>
          </w:rPr>
          <w:delText xml:space="preserve"> je žiadateľ/prijímateľ povinný </w:delText>
        </w:r>
        <w:r w:rsidR="004951C1" w:rsidRPr="002F3653" w:rsidDel="003919BB">
          <w:rPr>
            <w:rFonts w:asciiTheme="minorHAnsi" w:hAnsiTheme="minorHAnsi" w:cs="Calibri"/>
            <w:sz w:val="20"/>
            <w:szCs w:val="20"/>
          </w:rPr>
          <w:delText xml:space="preserve">v zmysle § 26 ods. 3 ZVO </w:delText>
        </w:r>
        <w:r w:rsidRPr="002F3653" w:rsidDel="003919BB">
          <w:rPr>
            <w:rFonts w:asciiTheme="minorHAnsi" w:hAnsiTheme="minorHAnsi" w:cs="Calibri"/>
            <w:sz w:val="20"/>
            <w:szCs w:val="20"/>
          </w:rPr>
          <w:delText xml:space="preserve">zaslať na zverejnenie do Úradného vestníku EÚ (nadlimitná zákazka) a Vestníku ÚVO </w:delText>
        </w:r>
        <w:r w:rsidR="00483D3D" w:rsidRPr="002F3653" w:rsidDel="003919BB">
          <w:rPr>
            <w:rFonts w:asciiTheme="minorHAnsi" w:hAnsiTheme="minorHAnsi" w:cs="Calibri"/>
            <w:sz w:val="20"/>
            <w:szCs w:val="20"/>
          </w:rPr>
          <w:delText>Oznámenie o výsledku VO/o zadávaní zákazky</w:delText>
        </w:r>
        <w:r w:rsidR="004951C1" w:rsidRPr="002F3653" w:rsidDel="003919BB">
          <w:rPr>
            <w:rFonts w:asciiTheme="minorHAnsi" w:hAnsiTheme="minorHAnsi" w:cs="Calibri"/>
            <w:sz w:val="20"/>
            <w:szCs w:val="20"/>
          </w:rPr>
          <w:delText>,</w:delText>
        </w:r>
        <w:r w:rsidR="00483D3D" w:rsidRPr="002F3653" w:rsidDel="003919BB">
          <w:rPr>
            <w:rFonts w:asciiTheme="minorHAnsi" w:hAnsiTheme="minorHAnsi" w:cs="Calibri"/>
            <w:sz w:val="20"/>
            <w:szCs w:val="20"/>
          </w:rPr>
          <w:delText xml:space="preserve"> a to </w:delText>
        </w:r>
        <w:r w:rsidR="00483D3D" w:rsidRPr="002F3653" w:rsidDel="003919BB">
          <w:rPr>
            <w:rFonts w:asciiTheme="minorHAnsi" w:hAnsiTheme="minorHAnsi" w:cs="Calibri"/>
            <w:b/>
            <w:sz w:val="20"/>
            <w:szCs w:val="20"/>
          </w:rPr>
          <w:delText xml:space="preserve">do </w:delText>
        </w:r>
        <w:r w:rsidRPr="002F3653" w:rsidDel="003919BB">
          <w:rPr>
            <w:rFonts w:asciiTheme="minorHAnsi" w:hAnsiTheme="minorHAnsi" w:cs="Calibri"/>
            <w:b/>
            <w:sz w:val="20"/>
            <w:szCs w:val="20"/>
          </w:rPr>
          <w:delText xml:space="preserve">30 </w:delText>
        </w:r>
        <w:r w:rsidR="00D86BD6" w:rsidRPr="002F3653" w:rsidDel="003919BB">
          <w:rPr>
            <w:rFonts w:asciiTheme="minorHAnsi" w:hAnsiTheme="minorHAnsi" w:cs="Calibri"/>
            <w:b/>
            <w:sz w:val="20"/>
            <w:szCs w:val="20"/>
          </w:rPr>
          <w:delText xml:space="preserve">kalendárnych </w:delText>
        </w:r>
        <w:r w:rsidR="00483D3D" w:rsidRPr="002F3653" w:rsidDel="003919BB">
          <w:rPr>
            <w:rFonts w:asciiTheme="minorHAnsi" w:hAnsiTheme="minorHAnsi" w:cs="Calibri"/>
            <w:b/>
            <w:sz w:val="20"/>
            <w:szCs w:val="20"/>
          </w:rPr>
          <w:delText>dní</w:delText>
        </w:r>
        <w:r w:rsidR="00483D3D" w:rsidRPr="002F3653" w:rsidDel="003919BB">
          <w:rPr>
            <w:rFonts w:asciiTheme="minorHAnsi" w:hAnsiTheme="minorHAnsi" w:cs="Calibri"/>
            <w:sz w:val="20"/>
            <w:szCs w:val="20"/>
          </w:rPr>
          <w:delText xml:space="preserve"> </w:delText>
        </w:r>
        <w:r w:rsidRPr="002F3653" w:rsidDel="003919BB">
          <w:rPr>
            <w:rFonts w:asciiTheme="minorHAnsi" w:hAnsiTheme="minorHAnsi" w:cs="Calibri"/>
            <w:sz w:val="20"/>
            <w:szCs w:val="20"/>
          </w:rPr>
          <w:delText>po</w:delText>
        </w:r>
        <w:r w:rsidR="00483D3D" w:rsidRPr="002F3653" w:rsidDel="003919BB">
          <w:rPr>
            <w:rFonts w:asciiTheme="minorHAnsi" w:hAnsiTheme="minorHAnsi" w:cs="Calibri"/>
            <w:sz w:val="20"/>
            <w:szCs w:val="20"/>
          </w:rPr>
          <w:delText xml:space="preserve"> </w:delText>
        </w:r>
        <w:r w:rsidRPr="002F3653" w:rsidDel="003919BB">
          <w:rPr>
            <w:rFonts w:asciiTheme="minorHAnsi" w:hAnsiTheme="minorHAnsi" w:cs="Calibri"/>
            <w:sz w:val="20"/>
            <w:szCs w:val="20"/>
          </w:rPr>
          <w:delText xml:space="preserve">uzavretí </w:delText>
        </w:r>
        <w:r w:rsidR="00483D3D" w:rsidRPr="002F3653" w:rsidDel="003919BB">
          <w:rPr>
            <w:rFonts w:asciiTheme="minorHAnsi" w:hAnsiTheme="minorHAnsi" w:cs="Calibri"/>
            <w:sz w:val="20"/>
            <w:szCs w:val="20"/>
          </w:rPr>
          <w:delText>zmluvy s úspešným uchádzačom</w:delText>
        </w:r>
        <w:r w:rsidRPr="002F3653" w:rsidDel="003919BB">
          <w:rPr>
            <w:rFonts w:asciiTheme="minorHAnsi" w:hAnsiTheme="minorHAnsi" w:cs="Calibri"/>
            <w:sz w:val="20"/>
            <w:szCs w:val="20"/>
          </w:rPr>
          <w:delText xml:space="preserve">, resp. bezodkladne po </w:delText>
        </w:r>
        <w:r w:rsidR="00255F35" w:rsidRPr="002B7DB7" w:rsidDel="003919BB">
          <w:rPr>
            <w:rFonts w:asciiTheme="minorHAnsi" w:hAnsiTheme="minorHAnsi" w:cs="Helvetica"/>
            <w:sz w:val="20"/>
            <w:szCs w:val="20"/>
          </w:rPr>
          <w:delText>rozhodnutí o</w:delText>
        </w:r>
        <w:r w:rsidR="00255F35" w:rsidRPr="002F3653" w:rsidDel="003919BB">
          <w:rPr>
            <w:rFonts w:asciiTheme="minorHAnsi" w:hAnsiTheme="minorHAnsi" w:cs="Calibri"/>
            <w:sz w:val="20"/>
            <w:szCs w:val="20"/>
          </w:rPr>
          <w:delText xml:space="preserve"> </w:delText>
        </w:r>
        <w:r w:rsidRPr="002F3653" w:rsidDel="003919BB">
          <w:rPr>
            <w:rFonts w:asciiTheme="minorHAnsi" w:hAnsiTheme="minorHAnsi" w:cs="Calibri"/>
            <w:sz w:val="20"/>
            <w:szCs w:val="20"/>
          </w:rPr>
          <w:delText>zrušení postupu zadávania zákazky.</w:delText>
        </w:r>
      </w:del>
      <w:ins w:id="765" w:author="Chromíková, Katarína" w:date="2020-12-11T13:07:00Z">
        <w:r w:rsidR="003919BB" w:rsidRPr="003919BB">
          <w:rPr>
            <w:rFonts w:ascii="Calibri" w:hAnsi="Calibri" w:cs="Calibri"/>
            <w:sz w:val="20"/>
            <w:szCs w:val="20"/>
          </w:rPr>
          <w:t>Štandardná</w:t>
        </w:r>
      </w:ins>
      <w:ins w:id="766" w:author="Chromíková, Katarína" w:date="2020-12-11T13:06:00Z">
        <w:r w:rsidR="003919BB" w:rsidRPr="003114D8">
          <w:rPr>
            <w:rFonts w:ascii="Calibri" w:hAnsi="Calibri" w:cs="Calibri"/>
            <w:sz w:val="20"/>
            <w:szCs w:val="20"/>
          </w:rPr>
          <w:t xml:space="preserve"> ex post kontrola</w:t>
        </w:r>
        <w:r w:rsidR="003919BB" w:rsidRPr="003919BB">
          <w:rPr>
            <w:rFonts w:ascii="Calibri" w:hAnsi="Calibri" w:cs="Calibri"/>
            <w:sz w:val="20"/>
            <w:szCs w:val="20"/>
          </w:rPr>
          <w:t xml:space="preserve"> sa nevzťahuje na VO, ktoré bolo predmetom druhej ex ante kontroly (na tento prípad sa vzťahuje postup uvedený v časti „Následná ex post kontrola“). </w:t>
        </w:r>
      </w:ins>
    </w:p>
    <w:p w14:paraId="038AFB11" w14:textId="2B0EBAAB" w:rsidR="00C62071" w:rsidRDefault="00C62071" w:rsidP="00C62071">
      <w:pPr>
        <w:pStyle w:val="Default"/>
        <w:numPr>
          <w:ilvl w:val="0"/>
          <w:numId w:val="22"/>
        </w:numPr>
        <w:spacing w:before="120" w:after="120" w:line="276" w:lineRule="auto"/>
        <w:ind w:left="567" w:hanging="567"/>
        <w:jc w:val="both"/>
        <w:rPr>
          <w:ins w:id="767" w:author="Chromíková, Katarína" w:date="2020-12-11T13:09:00Z"/>
          <w:rFonts w:ascii="Calibri" w:hAnsi="Calibri" w:cs="Calibri"/>
          <w:sz w:val="20"/>
          <w:szCs w:val="20"/>
        </w:rPr>
      </w:pPr>
      <w:ins w:id="768" w:author="Chromíková, Katarína" w:date="2020-12-11T13:08:00Z">
        <w:r w:rsidRPr="00C62071">
          <w:rPr>
            <w:rFonts w:ascii="Calibri" w:hAnsi="Calibri" w:cs="Calibri"/>
            <w:sz w:val="20"/>
            <w:szCs w:val="20"/>
          </w:rPr>
          <w:t xml:space="preserve">RO kontroluje postupy VO na základe dokumentácie predloženej </w:t>
        </w:r>
      </w:ins>
      <w:ins w:id="769" w:author="uzivatel" w:date="2020-12-17T15:06:00Z">
        <w:r w:rsidR="00776FA0">
          <w:rPr>
            <w:rFonts w:asciiTheme="minorHAnsi" w:hAnsiTheme="minorHAnsi" w:cs="Calibri"/>
            <w:sz w:val="20"/>
            <w:szCs w:val="20"/>
          </w:rPr>
          <w:t>žiadateľ</w:t>
        </w:r>
        <w:r w:rsidR="00776FA0">
          <w:rPr>
            <w:rFonts w:asciiTheme="minorHAnsi" w:hAnsiTheme="minorHAnsi" w:cs="Calibri"/>
            <w:sz w:val="20"/>
            <w:szCs w:val="20"/>
          </w:rPr>
          <w:t>om</w:t>
        </w:r>
        <w:r w:rsidR="00776FA0">
          <w:rPr>
            <w:rFonts w:asciiTheme="minorHAnsi" w:hAnsiTheme="minorHAnsi" w:cs="Calibri"/>
            <w:sz w:val="20"/>
            <w:szCs w:val="20"/>
          </w:rPr>
          <w:t>/</w:t>
        </w:r>
      </w:ins>
      <w:ins w:id="770" w:author="Chromíková, Katarína" w:date="2020-12-11T13:08:00Z">
        <w:r w:rsidRPr="00C62071">
          <w:rPr>
            <w:rFonts w:ascii="Calibri" w:hAnsi="Calibri" w:cs="Calibri"/>
            <w:sz w:val="20"/>
            <w:szCs w:val="20"/>
          </w:rPr>
          <w:t xml:space="preserve">prijímateľom cez ITMS2014+ vo fáze po podpise zmluvy s úspešným uchádzačom, pričom táto zmluva je platná a účinná, okrem prípadov kedy je účinnosť zmluvy viazaná na odkladaciu podmienku. </w:t>
        </w:r>
      </w:ins>
    </w:p>
    <w:p w14:paraId="05CE6E95" w14:textId="7F98889B" w:rsidR="003919BB" w:rsidRDefault="00776FA0" w:rsidP="00C62071">
      <w:pPr>
        <w:pStyle w:val="Default"/>
        <w:numPr>
          <w:ilvl w:val="0"/>
          <w:numId w:val="22"/>
        </w:numPr>
        <w:spacing w:before="120" w:after="120" w:line="276" w:lineRule="auto"/>
        <w:ind w:left="567" w:hanging="567"/>
        <w:jc w:val="both"/>
        <w:rPr>
          <w:ins w:id="771" w:author="Chromíková, Katarína" w:date="2020-12-11T13:36:00Z"/>
          <w:rFonts w:ascii="Calibri" w:hAnsi="Calibri" w:cs="Calibri"/>
          <w:sz w:val="20"/>
          <w:szCs w:val="20"/>
        </w:rPr>
      </w:pPr>
      <w:ins w:id="772" w:author="uzivatel" w:date="2020-12-17T15:06:00Z">
        <w:r>
          <w:rPr>
            <w:rFonts w:asciiTheme="minorHAnsi" w:hAnsiTheme="minorHAnsi" w:cs="Calibri"/>
            <w:sz w:val="20"/>
            <w:szCs w:val="20"/>
          </w:rPr>
          <w:t>Ž</w:t>
        </w:r>
        <w:r>
          <w:rPr>
            <w:rFonts w:asciiTheme="minorHAnsi" w:hAnsiTheme="minorHAnsi" w:cs="Calibri"/>
            <w:sz w:val="20"/>
            <w:szCs w:val="20"/>
          </w:rPr>
          <w:t>iadateľ/</w:t>
        </w:r>
      </w:ins>
      <w:ins w:id="773" w:author="Chromíková, Katarína" w:date="2020-12-11T13:08:00Z">
        <w:r w:rsidR="00C62071" w:rsidRPr="00C62071">
          <w:rPr>
            <w:rFonts w:ascii="Calibri" w:hAnsi="Calibri" w:cs="Calibri"/>
            <w:sz w:val="20"/>
            <w:szCs w:val="20"/>
          </w:rPr>
          <w:t>Prijímateľ je povinný určiť odkladaciu podmienku účinnosti v zmluve, uzavretej s úspešným uchádzačom</w:t>
        </w:r>
      </w:ins>
      <w:ins w:id="774" w:author="Chromíková, Katarína" w:date="2020-12-11T13:09:00Z">
        <w:r w:rsidR="00C62071">
          <w:rPr>
            <w:rFonts w:ascii="Calibri" w:hAnsi="Calibri" w:cs="Calibri"/>
            <w:sz w:val="20"/>
            <w:szCs w:val="20"/>
          </w:rPr>
          <w:t>:</w:t>
        </w:r>
      </w:ins>
      <w:ins w:id="775" w:author="Chromíková, Katarína" w:date="2020-12-11T13:08:00Z">
        <w:r w:rsidR="00C62071" w:rsidRPr="00C62071">
          <w:rPr>
            <w:rFonts w:ascii="Calibri" w:hAnsi="Calibri" w:cs="Calibri"/>
            <w:sz w:val="20"/>
            <w:szCs w:val="20"/>
          </w:rPr>
          <w:t xml:space="preserve"> v prípade nadlimitných zákaziek, ktoré neboli predmetom druhej ex ante kontroly zo strany RO alebo ÚVO, podlimitných zákaziek na stavebné práce a zákaziek, na ktoré sa nevzťahuje pôsobnosť ZVO vo finančnom limite nadlimitnej zákazky. Zmluva s úspešným uchádzačom by v prípade zákaziek podľa predchádzajúcej vety nadobudla účinnosť po ukončení finančnej kontroly, v rámci ktorej RO neidentifikoval nedostatky, ktoré by mali alebo mohli mať vplyv na výsledok VO (po doručení správy z kontroly </w:t>
        </w:r>
      </w:ins>
      <w:ins w:id="776" w:author="uzivatel" w:date="2020-12-17T15:06:00Z">
        <w:r>
          <w:rPr>
            <w:rFonts w:asciiTheme="minorHAnsi" w:hAnsiTheme="minorHAnsi" w:cs="Calibri"/>
            <w:sz w:val="20"/>
            <w:szCs w:val="20"/>
          </w:rPr>
          <w:t>žiadateľ</w:t>
        </w:r>
        <w:r>
          <w:rPr>
            <w:rFonts w:asciiTheme="minorHAnsi" w:hAnsiTheme="minorHAnsi" w:cs="Calibri"/>
            <w:sz w:val="20"/>
            <w:szCs w:val="20"/>
          </w:rPr>
          <w:t>ovi</w:t>
        </w:r>
        <w:r>
          <w:rPr>
            <w:rFonts w:asciiTheme="minorHAnsi" w:hAnsiTheme="minorHAnsi" w:cs="Calibri"/>
            <w:sz w:val="20"/>
            <w:szCs w:val="20"/>
          </w:rPr>
          <w:t>/</w:t>
        </w:r>
      </w:ins>
      <w:ins w:id="777" w:author="Chromíková, Katarína" w:date="2020-12-11T13:08:00Z">
        <w:r w:rsidR="00C62071" w:rsidRPr="00C62071">
          <w:rPr>
            <w:rFonts w:ascii="Calibri" w:hAnsi="Calibri" w:cs="Calibri"/>
            <w:sz w:val="20"/>
            <w:szCs w:val="20"/>
          </w:rPr>
          <w:t xml:space="preserve">prijímateľovi), alebo v rámci ktorej </w:t>
        </w:r>
      </w:ins>
      <w:ins w:id="778" w:author="uzivatel" w:date="2020-12-17T15:06:00Z">
        <w:r>
          <w:rPr>
            <w:rFonts w:asciiTheme="minorHAnsi" w:hAnsiTheme="minorHAnsi" w:cs="Calibri"/>
            <w:sz w:val="20"/>
            <w:szCs w:val="20"/>
          </w:rPr>
          <w:t>žiadateľ/</w:t>
        </w:r>
      </w:ins>
      <w:ins w:id="779" w:author="Chromíková, Katarína" w:date="2020-12-11T13:08:00Z">
        <w:r w:rsidR="00C62071" w:rsidRPr="00C62071">
          <w:rPr>
            <w:rFonts w:ascii="Calibri" w:hAnsi="Calibri" w:cs="Calibri"/>
            <w:sz w:val="20"/>
            <w:szCs w:val="20"/>
          </w:rPr>
          <w:t>prijímateľ súhlasil s výškou ex ante finančnej opravy uvedenej v návrhu správy/správe z kontroly a splnil podmienky na uplatnenie ex ante finančnej opravy podľa metodického pokynu</w:t>
        </w:r>
        <w:r w:rsidR="00C62071" w:rsidRPr="00C62071">
          <w:rPr>
            <w:rFonts w:ascii="Calibri" w:hAnsi="Calibri" w:cs="Calibri"/>
            <w:sz w:val="20"/>
            <w:szCs w:val="20"/>
          </w:rPr>
          <w:footnoteReference w:id="61"/>
        </w:r>
        <w:r w:rsidR="00C62071" w:rsidRPr="00C62071">
          <w:rPr>
            <w:rFonts w:ascii="Calibri" w:hAnsi="Calibri" w:cs="Calibri"/>
            <w:sz w:val="20"/>
            <w:szCs w:val="20"/>
          </w:rPr>
          <w:t>, ktorý upravuje postup pri určení finančných opráv za VO</w:t>
        </w:r>
      </w:ins>
    </w:p>
    <w:tbl>
      <w:tblPr>
        <w:tblW w:w="0" w:type="auto"/>
        <w:tblInd w:w="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7A31DB" w:rsidRPr="002F3653" w14:paraId="3620FEAB" w14:textId="77777777" w:rsidTr="008B6527">
        <w:trPr>
          <w:ins w:id="782" w:author="Chromíková, Katarína" w:date="2020-12-11T13:36:00Z"/>
        </w:trPr>
        <w:tc>
          <w:tcPr>
            <w:tcW w:w="8495" w:type="dxa"/>
            <w:tcBorders>
              <w:top w:val="single" w:sz="6" w:space="0" w:color="4F81BD"/>
              <w:left w:val="single" w:sz="6" w:space="0" w:color="4F81BD"/>
              <w:bottom w:val="single" w:sz="6" w:space="0" w:color="4F81BD"/>
              <w:right w:val="single" w:sz="6" w:space="0" w:color="4F81BD"/>
            </w:tcBorders>
            <w:shd w:val="clear" w:color="auto" w:fill="DBE5F1"/>
          </w:tcPr>
          <w:p w14:paraId="5B74EE78" w14:textId="77777777" w:rsidR="007A31DB" w:rsidRPr="006B65B0" w:rsidRDefault="007A31DB" w:rsidP="008B6527">
            <w:pPr>
              <w:pStyle w:val="Default"/>
              <w:jc w:val="both"/>
              <w:rPr>
                <w:ins w:id="783" w:author="Chromíková, Katarína" w:date="2020-12-11T13:36:00Z"/>
                <w:rFonts w:asciiTheme="minorHAnsi" w:hAnsiTheme="minorHAnsi" w:cs="Calibri"/>
                <w:i/>
                <w:sz w:val="20"/>
                <w:szCs w:val="20"/>
              </w:rPr>
            </w:pPr>
            <w:ins w:id="784" w:author="Chromíková, Katarína" w:date="2020-12-11T13:36:00Z">
              <w:r w:rsidRPr="006B65B0">
                <w:rPr>
                  <w:rFonts w:asciiTheme="minorHAnsi" w:hAnsiTheme="minorHAnsi" w:cs="Calibri"/>
                  <w:i/>
                  <w:sz w:val="20"/>
                  <w:szCs w:val="20"/>
                </w:rPr>
                <w:t>Upozornenie:</w:t>
              </w:r>
            </w:ins>
          </w:p>
          <w:p w14:paraId="2FED4F1B" w14:textId="77777777" w:rsidR="007A31DB" w:rsidRDefault="007A31DB" w:rsidP="007A31DB">
            <w:pPr>
              <w:pStyle w:val="Default"/>
              <w:spacing w:before="120" w:after="120" w:line="276" w:lineRule="auto"/>
              <w:jc w:val="both"/>
              <w:rPr>
                <w:ins w:id="785" w:author="Chromíková, Katarína" w:date="2020-12-11T13:39:00Z"/>
                <w:rFonts w:ascii="Calibri" w:hAnsi="Calibri" w:cs="Calibri"/>
                <w:sz w:val="20"/>
                <w:szCs w:val="20"/>
              </w:rPr>
            </w:pPr>
            <w:ins w:id="786" w:author="Chromíková, Katarína" w:date="2020-12-11T13:37:00Z">
              <w:r w:rsidRPr="007A31DB">
                <w:rPr>
                  <w:rFonts w:ascii="Calibri" w:hAnsi="Calibri" w:cs="Calibri"/>
                  <w:sz w:val="20"/>
                  <w:szCs w:val="20"/>
                </w:rPr>
                <w:t xml:space="preserve">Pre potreby kontroly VO </w:t>
              </w:r>
            </w:ins>
            <w:ins w:id="787" w:author="Chromíková, Katarína" w:date="2020-12-11T13:39:00Z">
              <w:r>
                <w:rPr>
                  <w:rFonts w:ascii="Calibri" w:hAnsi="Calibri" w:cs="Calibri"/>
                  <w:sz w:val="20"/>
                  <w:szCs w:val="20"/>
                </w:rPr>
                <w:t>žiadateľ/</w:t>
              </w:r>
            </w:ins>
            <w:ins w:id="788" w:author="Chromíková, Katarína" w:date="2020-12-11T13:37:00Z">
              <w:r w:rsidRPr="007A31DB">
                <w:rPr>
                  <w:rFonts w:ascii="Calibri" w:hAnsi="Calibri" w:cs="Calibri"/>
                  <w:sz w:val="20"/>
                  <w:szCs w:val="20"/>
                </w:rPr>
                <w:t xml:space="preserve">prijímateľ predkladá na RO zmluvu s úspešným uchádzačom cez ITMS2014+ spôsobom, ktorý zabezpečí identifikáciu osôb, ktoré zmluvu podpísali, aby bolo možné overiť ich oprávnenosť konať v mene zmluvnej strany. Túto zmluvu predkladá prijímateľ cez ITMS2014+ vrátane všetkých jej príloh. </w:t>
              </w:r>
            </w:ins>
          </w:p>
          <w:p w14:paraId="3E008CA9" w14:textId="77777777" w:rsidR="007A31DB" w:rsidRPr="007A31DB" w:rsidRDefault="007A31DB" w:rsidP="007A31DB">
            <w:pPr>
              <w:pStyle w:val="Default"/>
              <w:spacing w:before="120" w:after="120" w:line="276" w:lineRule="auto"/>
              <w:jc w:val="both"/>
              <w:rPr>
                <w:ins w:id="789" w:author="Chromíková, Katarína" w:date="2020-12-11T13:36:00Z"/>
                <w:rFonts w:ascii="Calibri" w:hAnsi="Calibri" w:cs="Calibri"/>
                <w:b/>
                <w:sz w:val="20"/>
                <w:szCs w:val="20"/>
              </w:rPr>
            </w:pPr>
            <w:ins w:id="790" w:author="Chromíková, Katarína" w:date="2020-12-11T13:39:00Z">
              <w:r w:rsidRPr="007A31DB">
                <w:rPr>
                  <w:rFonts w:ascii="Calibri" w:hAnsi="Calibri" w:cs="Calibri"/>
                  <w:sz w:val="20"/>
                  <w:szCs w:val="20"/>
                </w:rPr>
                <w:t>Pokiaľ bola v rámci daného VO</w:t>
              </w:r>
              <w:r w:rsidRPr="007A31DB">
                <w:rPr>
                  <w:rFonts w:ascii="Calibri" w:hAnsi="Calibri" w:cs="Calibri"/>
                  <w:b/>
                  <w:sz w:val="20"/>
                  <w:szCs w:val="20"/>
                </w:rPr>
                <w:t xml:space="preserve"> vykonaná kontrola VO podľa § 169 ods. 1 alebo 3 ZVO, informuje </w:t>
              </w:r>
            </w:ins>
            <w:ins w:id="791" w:author="Chromíková, Katarína" w:date="2020-12-11T13:40:00Z">
              <w:r w:rsidRPr="007A31DB">
                <w:rPr>
                  <w:rFonts w:ascii="Calibri" w:hAnsi="Calibri" w:cs="Calibri"/>
                  <w:b/>
                  <w:sz w:val="20"/>
                  <w:szCs w:val="20"/>
                </w:rPr>
                <w:t xml:space="preserve">žiadateľ/prijímateľ </w:t>
              </w:r>
            </w:ins>
            <w:ins w:id="792" w:author="Chromíková, Katarína" w:date="2020-12-11T13:39:00Z">
              <w:r w:rsidRPr="007A31DB">
                <w:rPr>
                  <w:rFonts w:ascii="Calibri" w:hAnsi="Calibri" w:cs="Calibri"/>
                  <w:b/>
                  <w:sz w:val="20"/>
                  <w:szCs w:val="20"/>
                </w:rPr>
                <w:t xml:space="preserve">RO </w:t>
              </w:r>
              <w:r w:rsidRPr="007A31DB">
                <w:rPr>
                  <w:rFonts w:ascii="Calibri" w:hAnsi="Calibri" w:cs="Calibri"/>
                  <w:sz w:val="20"/>
                  <w:szCs w:val="20"/>
                </w:rPr>
                <w:t>aj o tejto skutočnosti a súčasne s dokumentáciou</w:t>
              </w:r>
              <w:r w:rsidRPr="007A31DB">
                <w:rPr>
                  <w:rFonts w:ascii="Calibri" w:hAnsi="Calibri" w:cs="Calibri"/>
                  <w:b/>
                  <w:sz w:val="20"/>
                  <w:szCs w:val="20"/>
                </w:rPr>
                <w:t xml:space="preserve"> predloží aj kópiu právoplatného rozhodnutia ÚVO. </w:t>
              </w:r>
              <w:r w:rsidRPr="007A31DB">
                <w:rPr>
                  <w:rFonts w:ascii="Calibri" w:hAnsi="Calibri" w:cs="Calibri"/>
                  <w:sz w:val="20"/>
                  <w:szCs w:val="20"/>
                </w:rPr>
                <w:t xml:space="preserve">Rovnakým spôsobom je </w:t>
              </w:r>
            </w:ins>
            <w:ins w:id="793" w:author="Chromíková, Katarína" w:date="2020-12-11T13:40:00Z">
              <w:r w:rsidRPr="007A31DB">
                <w:rPr>
                  <w:rFonts w:ascii="Calibri" w:hAnsi="Calibri" w:cs="Calibri"/>
                  <w:b/>
                  <w:sz w:val="20"/>
                  <w:szCs w:val="20"/>
                </w:rPr>
                <w:t xml:space="preserve">žiadateľ/prijímateľ </w:t>
              </w:r>
            </w:ins>
            <w:ins w:id="794" w:author="Chromíková, Katarína" w:date="2020-12-11T13:39:00Z">
              <w:r w:rsidRPr="007A31DB">
                <w:rPr>
                  <w:rFonts w:ascii="Calibri" w:hAnsi="Calibri" w:cs="Calibri"/>
                  <w:b/>
                  <w:sz w:val="20"/>
                  <w:szCs w:val="20"/>
                </w:rPr>
                <w:t xml:space="preserve">povinný informovať RO </w:t>
              </w:r>
              <w:r w:rsidRPr="007A31DB">
                <w:rPr>
                  <w:rFonts w:ascii="Calibri" w:hAnsi="Calibri" w:cs="Calibri"/>
                  <w:b/>
                  <w:sz w:val="20"/>
                  <w:szCs w:val="20"/>
                </w:rPr>
                <w:lastRenderedPageBreak/>
                <w:t xml:space="preserve">aj o výsledkoch konania ÚVO </w:t>
              </w:r>
              <w:r w:rsidRPr="007A31DB">
                <w:rPr>
                  <w:rFonts w:ascii="Calibri" w:hAnsi="Calibri" w:cs="Calibri"/>
                  <w:sz w:val="20"/>
                  <w:szCs w:val="20"/>
                </w:rPr>
                <w:t>vydaných pri výkone dohľadu § 167 ods. 2 ZVO, ako aj o výsledkoch všetkých revíznych postupov.</w:t>
              </w:r>
            </w:ins>
          </w:p>
        </w:tc>
      </w:tr>
    </w:tbl>
    <w:p w14:paraId="2AD6C6B5" w14:textId="77777777" w:rsidR="000B17AD" w:rsidRPr="000B17AD" w:rsidRDefault="000B17AD" w:rsidP="000B17AD">
      <w:pPr>
        <w:pStyle w:val="Default"/>
        <w:numPr>
          <w:ilvl w:val="0"/>
          <w:numId w:val="22"/>
        </w:numPr>
        <w:spacing w:before="120" w:after="120" w:line="276" w:lineRule="auto"/>
        <w:ind w:left="567" w:hanging="567"/>
        <w:jc w:val="both"/>
        <w:rPr>
          <w:ins w:id="795" w:author="Chromíková, Katarína" w:date="2020-12-11T13:45:00Z"/>
          <w:rFonts w:ascii="Calibri" w:hAnsi="Calibri" w:cs="Calibri"/>
          <w:sz w:val="20"/>
          <w:szCs w:val="20"/>
        </w:rPr>
      </w:pPr>
      <w:ins w:id="796" w:author="Chromíková, Katarína" w:date="2020-12-11T13:45:00Z">
        <w:r w:rsidRPr="000B17AD">
          <w:rPr>
            <w:rFonts w:ascii="Calibri" w:hAnsi="Calibri" w:cs="Calibri"/>
            <w:sz w:val="20"/>
            <w:szCs w:val="20"/>
          </w:rPr>
          <w:lastRenderedPageBreak/>
          <w:t xml:space="preserve">Postupy, práva a povinnosti RO uvedené v tejto časti sa </w:t>
        </w:r>
        <w:r w:rsidRPr="000B17AD">
          <w:rPr>
            <w:rFonts w:ascii="Calibri" w:hAnsi="Calibri" w:cs="Calibri"/>
            <w:b/>
            <w:sz w:val="20"/>
            <w:szCs w:val="20"/>
          </w:rPr>
          <w:t>vzťahujú aj na kontrolu dodatkov</w:t>
        </w:r>
        <w:r w:rsidRPr="000B17AD">
          <w:rPr>
            <w:rFonts w:ascii="Calibri" w:hAnsi="Calibri" w:cs="Calibri"/>
            <w:sz w:val="20"/>
            <w:szCs w:val="20"/>
          </w:rPr>
          <w:t xml:space="preserve"> k zmluvám s úspešným uchádzačom a na dodatky k rámcovým dohodám, pokiaľ nie je uvedené inak.</w:t>
        </w:r>
      </w:ins>
    </w:p>
    <w:p w14:paraId="0C91C667" w14:textId="11C94A7F" w:rsidR="007A31DB" w:rsidRDefault="000B17AD" w:rsidP="000B17AD">
      <w:pPr>
        <w:pStyle w:val="Default"/>
        <w:numPr>
          <w:ilvl w:val="0"/>
          <w:numId w:val="22"/>
        </w:numPr>
        <w:spacing w:before="120" w:after="120" w:line="276" w:lineRule="auto"/>
        <w:ind w:left="567" w:hanging="567"/>
        <w:jc w:val="both"/>
        <w:rPr>
          <w:ins w:id="797" w:author="Chromíková, Katarína" w:date="2020-12-11T13:36:00Z"/>
          <w:rFonts w:ascii="Calibri" w:hAnsi="Calibri" w:cs="Calibri"/>
          <w:sz w:val="20"/>
          <w:szCs w:val="20"/>
        </w:rPr>
      </w:pPr>
      <w:ins w:id="798" w:author="Chromíková, Katarína" w:date="2020-12-11T13:47:00Z">
        <w:r w:rsidRPr="000B17AD">
          <w:rPr>
            <w:rFonts w:ascii="Calibri" w:hAnsi="Calibri" w:cs="Calibri"/>
            <w:sz w:val="20"/>
            <w:szCs w:val="20"/>
          </w:rPr>
          <w:t>Lehota na výkon  štandardnej ex post kontroly je 20 pracovných dní</w:t>
        </w:r>
      </w:ins>
      <w:ins w:id="799" w:author="Chromíková, Katarína" w:date="2020-12-11T13:48:00Z">
        <w:r>
          <w:rPr>
            <w:rFonts w:ascii="Calibri" w:hAnsi="Calibri" w:cs="Calibri"/>
            <w:sz w:val="20"/>
            <w:szCs w:val="20"/>
          </w:rPr>
          <w:t xml:space="preserve"> (okrem zákaziek s nízkou hodnotou podľa §117 ZVO)</w:t>
        </w:r>
      </w:ins>
      <w:ins w:id="800" w:author="Chromíková, Katarína" w:date="2020-12-11T13:47:00Z">
        <w:r w:rsidRPr="000B17AD">
          <w:rPr>
            <w:rFonts w:ascii="Calibri" w:hAnsi="Calibri" w:cs="Calibri"/>
            <w:sz w:val="20"/>
            <w:szCs w:val="20"/>
          </w:rPr>
          <w:t xml:space="preserve">. Ak RO doručí </w:t>
        </w:r>
      </w:ins>
      <w:ins w:id="801" w:author="uzivatel" w:date="2020-12-17T15:07:00Z">
        <w:r w:rsidR="00776FA0">
          <w:rPr>
            <w:rFonts w:asciiTheme="minorHAnsi" w:hAnsiTheme="minorHAnsi" w:cs="Calibri"/>
            <w:sz w:val="20"/>
            <w:szCs w:val="20"/>
          </w:rPr>
          <w:t>žiadateľ</w:t>
        </w:r>
        <w:r w:rsidR="00776FA0">
          <w:rPr>
            <w:rFonts w:asciiTheme="minorHAnsi" w:hAnsiTheme="minorHAnsi" w:cs="Calibri"/>
            <w:sz w:val="20"/>
            <w:szCs w:val="20"/>
          </w:rPr>
          <w:t>ovi</w:t>
        </w:r>
        <w:r w:rsidR="00776FA0">
          <w:rPr>
            <w:rFonts w:asciiTheme="minorHAnsi" w:hAnsiTheme="minorHAnsi" w:cs="Calibri"/>
            <w:sz w:val="20"/>
            <w:szCs w:val="20"/>
          </w:rPr>
          <w:t>/</w:t>
        </w:r>
      </w:ins>
      <w:ins w:id="802" w:author="Chromíková, Katarína" w:date="2020-12-11T13:47:00Z">
        <w:r w:rsidRPr="000B17AD">
          <w:rPr>
            <w:rFonts w:ascii="Calibri" w:hAnsi="Calibri" w:cs="Calibri"/>
            <w:sz w:val="20"/>
            <w:szCs w:val="20"/>
          </w:rPr>
          <w:t xml:space="preserve">prijímateľovi žiadosť o vysvetlenie alebo doplnenie dokumentácie, určí v tejto žiadosti lehotu minimálne 5 pracovných dní a maximálne 10 pracovných dní na zaslanie tohto vysvetlenia alebo doplnenia zo strany </w:t>
        </w:r>
      </w:ins>
      <w:ins w:id="803" w:author="uzivatel" w:date="2020-12-17T15:07:00Z">
        <w:r w:rsidR="00776FA0">
          <w:rPr>
            <w:rFonts w:asciiTheme="minorHAnsi" w:hAnsiTheme="minorHAnsi" w:cs="Calibri"/>
            <w:sz w:val="20"/>
            <w:szCs w:val="20"/>
          </w:rPr>
          <w:t>žiadateľ</w:t>
        </w:r>
        <w:r w:rsidR="00776FA0">
          <w:rPr>
            <w:rFonts w:asciiTheme="minorHAnsi" w:hAnsiTheme="minorHAnsi" w:cs="Calibri"/>
            <w:sz w:val="20"/>
            <w:szCs w:val="20"/>
          </w:rPr>
          <w:t>a</w:t>
        </w:r>
        <w:r w:rsidR="00776FA0">
          <w:rPr>
            <w:rFonts w:asciiTheme="minorHAnsi" w:hAnsiTheme="minorHAnsi" w:cs="Calibri"/>
            <w:sz w:val="20"/>
            <w:szCs w:val="20"/>
          </w:rPr>
          <w:t>/</w:t>
        </w:r>
      </w:ins>
      <w:ins w:id="804" w:author="Chromíková, Katarína" w:date="2020-12-11T13:47:00Z">
        <w:r w:rsidRPr="000B17AD">
          <w:rPr>
            <w:rFonts w:ascii="Calibri" w:hAnsi="Calibri" w:cs="Calibri"/>
            <w:sz w:val="20"/>
            <w:szCs w:val="20"/>
          </w:rPr>
          <w:t>prijímateľa.</w:t>
        </w:r>
      </w:ins>
    </w:p>
    <w:p w14:paraId="4F751D2E" w14:textId="77777777" w:rsidR="000B17AD" w:rsidRPr="000B17AD" w:rsidRDefault="000B17AD" w:rsidP="000B17AD">
      <w:pPr>
        <w:pStyle w:val="Default"/>
        <w:numPr>
          <w:ilvl w:val="0"/>
          <w:numId w:val="22"/>
        </w:numPr>
        <w:spacing w:before="120" w:after="120" w:line="276" w:lineRule="auto"/>
        <w:ind w:left="567" w:hanging="567"/>
        <w:jc w:val="both"/>
        <w:rPr>
          <w:ins w:id="805" w:author="Chromíková, Katarína" w:date="2020-12-11T13:50:00Z"/>
          <w:rFonts w:ascii="Calibri" w:hAnsi="Calibri" w:cs="Calibri"/>
          <w:sz w:val="20"/>
          <w:szCs w:val="20"/>
        </w:rPr>
      </w:pPr>
      <w:ins w:id="806" w:author="Chromíková, Katarína" w:date="2020-12-11T13:50:00Z">
        <w:r w:rsidRPr="000B17AD">
          <w:rPr>
            <w:rFonts w:ascii="Calibri" w:hAnsi="Calibri" w:cs="Calibri"/>
            <w:sz w:val="20"/>
            <w:szCs w:val="20"/>
          </w:rPr>
          <w:t xml:space="preserve">Ak pri štandardnej ex post kontrole RO nezistí porušenie pravidiel a postupov VO, resp. porušenie pravidiel a ustanovení  legislatívy SR a EÚ a ani iné porušenie ovplyvňujúce oprávnenosť príslušných výdavkov (napr. na základe zistení vecnej kontroly VO), záverom kontroly je pripustenie výdavkov súvisiacich s VO do financovania. Toto pripustenie výdavkov do financovania predstavuje jeden z predpokladov ovplyvňujúcich posudzovanie oprávnenosti výdavkov predložených ďalej prijímateľom v rámci ŽoP. </w:t>
        </w:r>
      </w:ins>
    </w:p>
    <w:p w14:paraId="5AED5DA7" w14:textId="723B9BE3" w:rsidR="000B17AD" w:rsidRPr="000B17AD" w:rsidRDefault="000B17AD" w:rsidP="000B17AD">
      <w:pPr>
        <w:pStyle w:val="Default"/>
        <w:numPr>
          <w:ilvl w:val="0"/>
          <w:numId w:val="22"/>
        </w:numPr>
        <w:spacing w:before="120" w:after="120" w:line="276" w:lineRule="auto"/>
        <w:ind w:left="567" w:hanging="567"/>
        <w:jc w:val="both"/>
        <w:rPr>
          <w:ins w:id="807" w:author="Chromíková, Katarína" w:date="2020-12-11T13:50:00Z"/>
          <w:rFonts w:ascii="Calibri" w:hAnsi="Calibri" w:cs="Calibri"/>
          <w:sz w:val="20"/>
          <w:szCs w:val="20"/>
        </w:rPr>
      </w:pPr>
      <w:ins w:id="808" w:author="Chromíková, Katarína" w:date="2020-12-11T13:50:00Z">
        <w:r w:rsidRPr="000B17AD">
          <w:rPr>
            <w:rFonts w:ascii="Calibri" w:hAnsi="Calibri" w:cs="Calibri"/>
            <w:sz w:val="20"/>
            <w:szCs w:val="20"/>
          </w:rPr>
          <w:t xml:space="preserve">Ak pri štandardnej ex post kontrole RO nezistí porušenie pravidiel a postupov VO, resp. porušenie pravidiel a ustanovení  legislatívy SR a EÚ, avšak bude zistené iné porušenie, ktoré môže mať vplyv na oprávnenosť príslušných výdavkov (napr. na základe zistení vecnej kontroly VO), RO v záveroch finančnej kontroly konštatuje uvedenú skutočnosť a určí prípadné odporúčania, ktoré  je </w:t>
        </w:r>
      </w:ins>
      <w:ins w:id="809" w:author="uzivatel" w:date="2020-12-17T15:08:00Z">
        <w:r w:rsidR="00776FA0">
          <w:rPr>
            <w:rFonts w:asciiTheme="minorHAnsi" w:hAnsiTheme="minorHAnsi" w:cs="Calibri"/>
            <w:sz w:val="20"/>
            <w:szCs w:val="20"/>
          </w:rPr>
          <w:t>žiadateľ/</w:t>
        </w:r>
      </w:ins>
      <w:ins w:id="810" w:author="Chromíková, Katarína" w:date="2020-12-11T13:50:00Z">
        <w:r w:rsidRPr="000B17AD">
          <w:rPr>
            <w:rFonts w:ascii="Calibri" w:hAnsi="Calibri" w:cs="Calibri"/>
            <w:sz w:val="20"/>
            <w:szCs w:val="20"/>
          </w:rPr>
          <w:t xml:space="preserve">prijímateľ povinný vykonať na odstránenie tohto nedostatku, pričom budúce pripustenie výdavkov súvisiacich s VO do financovania bude závislé od odstránenia alebo ďalšieho vyhodnotenia tohto nedostatku.  </w:t>
        </w:r>
      </w:ins>
    </w:p>
    <w:p w14:paraId="5F2EB7BE" w14:textId="5464E299" w:rsidR="000B17AD" w:rsidRPr="000B17AD" w:rsidRDefault="000B17AD" w:rsidP="000B17AD">
      <w:pPr>
        <w:pStyle w:val="Default"/>
        <w:numPr>
          <w:ilvl w:val="0"/>
          <w:numId w:val="22"/>
        </w:numPr>
        <w:spacing w:before="120" w:after="120" w:line="276" w:lineRule="auto"/>
        <w:ind w:left="567" w:hanging="567"/>
        <w:jc w:val="both"/>
        <w:rPr>
          <w:ins w:id="811" w:author="Chromíková, Katarína" w:date="2020-12-11T13:50:00Z"/>
          <w:rFonts w:ascii="Calibri" w:hAnsi="Calibri" w:cs="Calibri"/>
          <w:sz w:val="20"/>
          <w:szCs w:val="20"/>
        </w:rPr>
      </w:pPr>
      <w:ins w:id="812" w:author="Chromíková, Katarína" w:date="2020-12-11T13:50:00Z">
        <w:r w:rsidRPr="000B17AD">
          <w:rPr>
            <w:rFonts w:ascii="Calibri" w:hAnsi="Calibri" w:cs="Calibri"/>
            <w:sz w:val="20"/>
            <w:szCs w:val="20"/>
          </w:rPr>
          <w:t xml:space="preserve">Ak pri štandardnej ex post kontrole RO zistí porušenie pravidiel a postupov VO, resp. porušenie pravidiel a ustanovení legislatívy SR a EÚ, pričom rozsah a závažnosť týchto nedostatkov má taký charakter, že mali alebo mohli mať vplyv na výsledok VO, v takom prípade RO uvedie identifikované nedostatky v návrhu správy z kontroly spolu a poskytne </w:t>
        </w:r>
      </w:ins>
      <w:ins w:id="813" w:author="uzivatel" w:date="2020-12-17T15:08:00Z">
        <w:r w:rsidR="00776FA0">
          <w:rPr>
            <w:rFonts w:asciiTheme="minorHAnsi" w:hAnsiTheme="minorHAnsi" w:cs="Calibri"/>
            <w:sz w:val="20"/>
            <w:szCs w:val="20"/>
          </w:rPr>
          <w:t>žiadateľ</w:t>
        </w:r>
        <w:r w:rsidR="00776FA0">
          <w:rPr>
            <w:rFonts w:asciiTheme="minorHAnsi" w:hAnsiTheme="minorHAnsi" w:cs="Calibri"/>
            <w:sz w:val="20"/>
            <w:szCs w:val="20"/>
          </w:rPr>
          <w:t>ovi</w:t>
        </w:r>
        <w:r w:rsidR="00776FA0">
          <w:rPr>
            <w:rFonts w:asciiTheme="minorHAnsi" w:hAnsiTheme="minorHAnsi" w:cs="Calibri"/>
            <w:sz w:val="20"/>
            <w:szCs w:val="20"/>
          </w:rPr>
          <w:t>/</w:t>
        </w:r>
      </w:ins>
      <w:ins w:id="814" w:author="Chromíková, Katarína" w:date="2020-12-11T13:50:00Z">
        <w:r w:rsidRPr="000B17AD">
          <w:rPr>
            <w:rFonts w:ascii="Calibri" w:hAnsi="Calibri" w:cs="Calibri"/>
            <w:sz w:val="20"/>
            <w:szCs w:val="20"/>
          </w:rPr>
          <w:t xml:space="preserve">prijímateľovi lehotu minimálne 5 pracovných dní na podanie námietok. V prípade, že </w:t>
        </w:r>
      </w:ins>
      <w:ins w:id="815" w:author="uzivatel" w:date="2020-12-17T15:08:00Z">
        <w:r w:rsidR="00776FA0">
          <w:rPr>
            <w:rFonts w:asciiTheme="minorHAnsi" w:hAnsiTheme="minorHAnsi" w:cs="Calibri"/>
            <w:sz w:val="20"/>
            <w:szCs w:val="20"/>
          </w:rPr>
          <w:t>žiadateľ/</w:t>
        </w:r>
      </w:ins>
      <w:ins w:id="816" w:author="Chromíková, Katarína" w:date="2020-12-11T13:50:00Z">
        <w:r w:rsidRPr="000B17AD">
          <w:rPr>
            <w:rFonts w:ascii="Calibri" w:hAnsi="Calibri" w:cs="Calibri"/>
            <w:sz w:val="20"/>
            <w:szCs w:val="20"/>
          </w:rPr>
          <w:t xml:space="preserve">prijímateľ doručí v určenej lehote námietky, je RO povinný ich vyhodnotiť a v prípade ich úplnej alebo čiastočnej opodstatnenosti, zohľadniť ich v správe z kontroly. V prípade, že námietky </w:t>
        </w:r>
      </w:ins>
      <w:ins w:id="817" w:author="uzivatel" w:date="2020-12-17T15:08:00Z">
        <w:r w:rsidR="00776FA0">
          <w:rPr>
            <w:rFonts w:asciiTheme="minorHAnsi" w:hAnsiTheme="minorHAnsi" w:cs="Calibri"/>
            <w:sz w:val="20"/>
            <w:szCs w:val="20"/>
          </w:rPr>
          <w:t>žiadateľ</w:t>
        </w:r>
        <w:r w:rsidR="00776FA0">
          <w:rPr>
            <w:rFonts w:asciiTheme="minorHAnsi" w:hAnsiTheme="minorHAnsi" w:cs="Calibri"/>
            <w:sz w:val="20"/>
            <w:szCs w:val="20"/>
          </w:rPr>
          <w:t>a</w:t>
        </w:r>
        <w:r w:rsidR="00776FA0">
          <w:rPr>
            <w:rFonts w:asciiTheme="minorHAnsi" w:hAnsiTheme="minorHAnsi" w:cs="Calibri"/>
            <w:sz w:val="20"/>
            <w:szCs w:val="20"/>
          </w:rPr>
          <w:t>/</w:t>
        </w:r>
      </w:ins>
      <w:ins w:id="818" w:author="Chromíková, Katarína" w:date="2020-12-11T13:50:00Z">
        <w:r w:rsidRPr="000B17AD">
          <w:rPr>
            <w:rFonts w:ascii="Calibri" w:hAnsi="Calibri" w:cs="Calibri"/>
            <w:sz w:val="20"/>
            <w:szCs w:val="20"/>
          </w:rPr>
          <w:t xml:space="preserve">prijímateľa sú neopodstatnené, neboli podané alebo boli podané po lehote, vypracuje RO správu z kontroly, pričom: </w:t>
        </w:r>
      </w:ins>
    </w:p>
    <w:p w14:paraId="1E4BD954" w14:textId="77777777" w:rsidR="000B17AD" w:rsidRPr="000B17AD" w:rsidRDefault="000B17AD" w:rsidP="007F59C5">
      <w:pPr>
        <w:pStyle w:val="Default"/>
        <w:numPr>
          <w:ilvl w:val="0"/>
          <w:numId w:val="54"/>
        </w:numPr>
        <w:spacing w:before="120" w:after="120"/>
        <w:jc w:val="both"/>
        <w:rPr>
          <w:ins w:id="819" w:author="Chromíková, Katarína" w:date="2020-12-11T13:50:00Z"/>
          <w:rFonts w:ascii="Calibri" w:hAnsi="Calibri" w:cs="Calibri"/>
          <w:sz w:val="20"/>
          <w:szCs w:val="20"/>
        </w:rPr>
      </w:pPr>
      <w:bookmarkStart w:id="820" w:name="kapitola_33724_ods_12a_b"/>
      <w:ins w:id="821" w:author="Chromíková, Katarína" w:date="2020-12-11T13:50:00Z">
        <w:r w:rsidRPr="000B17AD">
          <w:rPr>
            <w:rFonts w:ascii="Calibri" w:hAnsi="Calibri" w:cs="Calibri"/>
            <w:sz w:val="20"/>
            <w:szCs w:val="20"/>
          </w:rPr>
          <w:t>v záveroch finančnej kontroly nepripustí výdavky súvisiace s VO do financovania v plnom rozsahu, alebo</w:t>
        </w:r>
      </w:ins>
    </w:p>
    <w:p w14:paraId="5EDD352B" w14:textId="77777777" w:rsidR="000B17AD" w:rsidRPr="000B17AD" w:rsidRDefault="000B17AD" w:rsidP="007F59C5">
      <w:pPr>
        <w:pStyle w:val="Default"/>
        <w:numPr>
          <w:ilvl w:val="0"/>
          <w:numId w:val="54"/>
        </w:numPr>
        <w:spacing w:before="120" w:after="120"/>
        <w:jc w:val="both"/>
        <w:rPr>
          <w:ins w:id="822" w:author="Chromíková, Katarína" w:date="2020-12-11T13:50:00Z"/>
          <w:rFonts w:ascii="Calibri" w:hAnsi="Calibri" w:cs="Calibri"/>
          <w:sz w:val="20"/>
          <w:szCs w:val="20"/>
        </w:rPr>
      </w:pPr>
      <w:ins w:id="823" w:author="Chromíková, Katarína" w:date="2020-12-11T13:50:00Z">
        <w:r w:rsidRPr="000B17AD">
          <w:rPr>
            <w:rFonts w:ascii="Calibri" w:hAnsi="Calibri" w:cs="Calibri"/>
            <w:sz w:val="20"/>
            <w:szCs w:val="20"/>
          </w:rPr>
          <w:t>postupuje v zmysle metodického pokynu</w:t>
        </w:r>
        <w:r w:rsidRPr="000B17AD">
          <w:rPr>
            <w:rFonts w:ascii="Calibri" w:hAnsi="Calibri" w:cs="Calibri"/>
            <w:sz w:val="20"/>
            <w:szCs w:val="20"/>
          </w:rPr>
          <w:footnoteReference w:id="62"/>
        </w:r>
        <w:r w:rsidRPr="000B17AD">
          <w:rPr>
            <w:rFonts w:ascii="Calibri" w:hAnsi="Calibri" w:cs="Calibri"/>
            <w:sz w:val="20"/>
            <w:szCs w:val="20"/>
          </w:rPr>
          <w:t>, ktorý upravuje postup pri určení finančných opráv za VO.</w:t>
        </w:r>
      </w:ins>
    </w:p>
    <w:bookmarkEnd w:id="820"/>
    <w:p w14:paraId="674DA1AA" w14:textId="77777777" w:rsidR="000B17AD" w:rsidRPr="000B17AD" w:rsidRDefault="000B17AD" w:rsidP="000B17AD">
      <w:pPr>
        <w:pStyle w:val="Default"/>
        <w:spacing w:before="120" w:after="120" w:line="276" w:lineRule="auto"/>
        <w:ind w:left="567"/>
        <w:jc w:val="both"/>
        <w:rPr>
          <w:ins w:id="826" w:author="Chromíková, Katarína" w:date="2020-12-11T13:50:00Z"/>
          <w:rFonts w:ascii="Calibri" w:hAnsi="Calibri" w:cs="Calibri"/>
          <w:sz w:val="20"/>
          <w:szCs w:val="20"/>
        </w:rPr>
      </w:pPr>
      <w:ins w:id="827" w:author="Chromíková, Katarína" w:date="2020-12-11T13:50:00Z">
        <w:r w:rsidRPr="000B17AD">
          <w:rPr>
            <w:rFonts w:ascii="Calibri" w:hAnsi="Calibri" w:cs="Calibri"/>
            <w:sz w:val="20"/>
            <w:szCs w:val="20"/>
          </w:rPr>
          <w:t xml:space="preserve">Nepripustenie do financovania znamená, že všetky výdavky vychádzajúce z realizácie výsledku daného VO budú zo strany RO v prípade, že budú zahrnuté v ŽoP, označené ako neoprávnené. </w:t>
        </w:r>
      </w:ins>
    </w:p>
    <w:p w14:paraId="283FD7F1" w14:textId="77777777" w:rsidR="006234C8" w:rsidRDefault="000B17AD" w:rsidP="006234C8">
      <w:pPr>
        <w:pStyle w:val="Default"/>
        <w:numPr>
          <w:ilvl w:val="0"/>
          <w:numId w:val="22"/>
        </w:numPr>
        <w:spacing w:before="120" w:after="120" w:line="276" w:lineRule="auto"/>
        <w:ind w:left="567" w:hanging="567"/>
        <w:jc w:val="both"/>
        <w:rPr>
          <w:ins w:id="828" w:author="Chromíková, Katarína" w:date="2020-12-11T14:42:00Z"/>
          <w:rFonts w:ascii="Calibri" w:hAnsi="Calibri" w:cs="Calibri"/>
          <w:sz w:val="20"/>
          <w:szCs w:val="20"/>
        </w:rPr>
      </w:pPr>
      <w:ins w:id="829" w:author="Chromíková, Katarína" w:date="2020-12-11T13:50:00Z">
        <w:r w:rsidRPr="000B17AD">
          <w:rPr>
            <w:rFonts w:ascii="Calibri" w:hAnsi="Calibri" w:cs="Calibri"/>
            <w:sz w:val="20"/>
            <w:szCs w:val="20"/>
          </w:rPr>
          <w:t xml:space="preserve">Rozhodnutie RO, či bude postupovať podľa </w:t>
        </w:r>
        <w:r w:rsidRPr="000B17AD">
          <w:rPr>
            <w:rFonts w:ascii="Calibri" w:hAnsi="Calibri" w:cs="Calibri"/>
            <w:sz w:val="20"/>
            <w:szCs w:val="20"/>
          </w:rPr>
          <w:fldChar w:fldCharType="begin"/>
        </w:r>
        <w:r w:rsidRPr="000B17AD">
          <w:rPr>
            <w:rFonts w:ascii="Calibri" w:hAnsi="Calibri" w:cs="Calibri"/>
            <w:sz w:val="20"/>
            <w:szCs w:val="20"/>
          </w:rPr>
          <w:instrText xml:space="preserve"> HYPERLINK \l "kapitola_33724_ods_12a_b" \o "ods. 12 a) alebo b)" </w:instrText>
        </w:r>
        <w:r w:rsidRPr="000B17AD">
          <w:rPr>
            <w:rFonts w:ascii="Calibri" w:hAnsi="Calibri" w:cs="Calibri"/>
            <w:sz w:val="20"/>
            <w:szCs w:val="20"/>
          </w:rPr>
          <w:fldChar w:fldCharType="separate"/>
        </w:r>
        <w:r>
          <w:rPr>
            <w:rFonts w:ascii="Calibri" w:hAnsi="Calibri" w:cs="Calibri"/>
            <w:sz w:val="20"/>
            <w:szCs w:val="20"/>
          </w:rPr>
          <w:t xml:space="preserve">ods. </w:t>
        </w:r>
        <w:r w:rsidRPr="000B17AD">
          <w:rPr>
            <w:rFonts w:ascii="Calibri" w:hAnsi="Calibri" w:cs="Calibri"/>
            <w:sz w:val="20"/>
            <w:szCs w:val="20"/>
          </w:rPr>
          <w:t>3</w:t>
        </w:r>
      </w:ins>
      <w:ins w:id="830" w:author="Chromíková, Katarína" w:date="2020-12-11T13:51:00Z">
        <w:r>
          <w:rPr>
            <w:rFonts w:ascii="Calibri" w:hAnsi="Calibri" w:cs="Calibri"/>
            <w:sz w:val="20"/>
            <w:szCs w:val="20"/>
          </w:rPr>
          <w:t>4</w:t>
        </w:r>
      </w:ins>
      <w:ins w:id="831" w:author="Chromíková, Katarína" w:date="2020-12-11T13:50:00Z">
        <w:r w:rsidRPr="000B17AD">
          <w:rPr>
            <w:rFonts w:ascii="Calibri" w:hAnsi="Calibri" w:cs="Calibri"/>
            <w:sz w:val="20"/>
            <w:szCs w:val="20"/>
          </w:rPr>
          <w:t xml:space="preserve"> a) alebo b)</w:t>
        </w:r>
        <w:r w:rsidRPr="000B17AD">
          <w:rPr>
            <w:rFonts w:ascii="Calibri" w:hAnsi="Calibri" w:cs="Calibri"/>
            <w:sz w:val="20"/>
            <w:szCs w:val="20"/>
          </w:rPr>
          <w:fldChar w:fldCharType="end"/>
        </w:r>
        <w:r w:rsidRPr="000B17AD">
          <w:rPr>
            <w:rFonts w:ascii="Calibri" w:hAnsi="Calibri" w:cs="Calibri"/>
            <w:sz w:val="20"/>
            <w:szCs w:val="20"/>
          </w:rPr>
          <w:t xml:space="preserve"> závisí od skutočnosti, či je RO v závislosti od závažnosti zistených nedostatkov oprávnený aplikovať ex ante finančnú opravu</w:t>
        </w:r>
        <w:r w:rsidRPr="000B17AD">
          <w:rPr>
            <w:rFonts w:ascii="Calibri" w:hAnsi="Calibri" w:cs="Calibri"/>
            <w:sz w:val="20"/>
            <w:szCs w:val="20"/>
            <w:vertAlign w:val="superscript"/>
          </w:rPr>
          <w:footnoteReference w:id="63"/>
        </w:r>
        <w:r w:rsidRPr="000B17AD">
          <w:rPr>
            <w:rFonts w:ascii="Calibri" w:hAnsi="Calibri" w:cs="Calibri"/>
            <w:sz w:val="20"/>
            <w:szCs w:val="20"/>
          </w:rPr>
          <w:t>.</w:t>
        </w:r>
      </w:ins>
    </w:p>
    <w:p w14:paraId="344C0295" w14:textId="77777777" w:rsidR="006234C8" w:rsidRPr="003114D8" w:rsidRDefault="006234C8" w:rsidP="006234C8">
      <w:pPr>
        <w:pStyle w:val="Nadpis2"/>
        <w:spacing w:line="276" w:lineRule="auto"/>
        <w:jc w:val="both"/>
        <w:rPr>
          <w:ins w:id="834" w:author="Chromíková, Katarína" w:date="2020-12-11T14:44:00Z"/>
          <w:b/>
        </w:rPr>
      </w:pPr>
      <w:bookmarkStart w:id="835" w:name="_Kontrola_dodatkov_(zmena"/>
      <w:bookmarkEnd w:id="835"/>
      <w:ins w:id="836" w:author="Chromíková, Katarína" w:date="2020-12-11T14:44:00Z">
        <w:r>
          <w:rPr>
            <w:b/>
          </w:rPr>
          <w:t xml:space="preserve">Kontrola </w:t>
        </w:r>
        <w:r w:rsidRPr="006234C8">
          <w:rPr>
            <w:b/>
          </w:rPr>
          <w:t>dodatkov (zmena zmluvy, rámcovej dohody a koncesnej zmluvy počas ich trvania)</w:t>
        </w:r>
      </w:ins>
    </w:p>
    <w:p w14:paraId="630BD349" w14:textId="025B622F" w:rsidR="006234C8" w:rsidRPr="006234C8" w:rsidRDefault="00776FA0" w:rsidP="006234C8">
      <w:pPr>
        <w:pStyle w:val="Default"/>
        <w:numPr>
          <w:ilvl w:val="0"/>
          <w:numId w:val="22"/>
        </w:numPr>
        <w:spacing w:before="120" w:after="120" w:line="276" w:lineRule="auto"/>
        <w:ind w:left="567" w:hanging="567"/>
        <w:jc w:val="both"/>
        <w:rPr>
          <w:ins w:id="837" w:author="Chromíková, Katarína" w:date="2020-12-11T14:43:00Z"/>
          <w:rFonts w:ascii="Calibri" w:hAnsi="Calibri" w:cs="Calibri"/>
          <w:sz w:val="20"/>
          <w:szCs w:val="20"/>
        </w:rPr>
      </w:pPr>
      <w:ins w:id="838" w:author="uzivatel" w:date="2020-12-17T15:08:00Z">
        <w:r>
          <w:rPr>
            <w:rFonts w:asciiTheme="minorHAnsi" w:hAnsiTheme="minorHAnsi" w:cs="Calibri"/>
            <w:sz w:val="20"/>
            <w:szCs w:val="20"/>
          </w:rPr>
          <w:t>Ž</w:t>
        </w:r>
        <w:r>
          <w:rPr>
            <w:rFonts w:asciiTheme="minorHAnsi" w:hAnsiTheme="minorHAnsi" w:cs="Calibri"/>
            <w:sz w:val="20"/>
            <w:szCs w:val="20"/>
          </w:rPr>
          <w:t>iadateľ/</w:t>
        </w:r>
      </w:ins>
      <w:ins w:id="839" w:author="Chromíková, Katarína" w:date="2020-12-11T14:43:00Z">
        <w:del w:id="840" w:author="uzivatel" w:date="2020-12-17T15:08:00Z">
          <w:r w:rsidR="006234C8" w:rsidRPr="006234C8" w:rsidDel="00776FA0">
            <w:rPr>
              <w:rFonts w:ascii="Calibri" w:hAnsi="Calibri" w:cs="Calibri"/>
              <w:sz w:val="20"/>
              <w:szCs w:val="20"/>
            </w:rPr>
            <w:delText xml:space="preserve">Prijímateľ </w:delText>
          </w:r>
        </w:del>
        <w:r w:rsidR="006234C8" w:rsidRPr="006234C8">
          <w:rPr>
            <w:rFonts w:ascii="Calibri" w:hAnsi="Calibri" w:cs="Calibri"/>
            <w:sz w:val="20"/>
            <w:szCs w:val="20"/>
          </w:rPr>
          <w:t xml:space="preserve">je povinný predložiť na kontrolu RO všetky dodatky súvisiace s výsledkom VO alebo výsledkom obstarávania spolufinancovaného z fondov po ich podpise. Návrh dodatku pred jeho podpisom je predmetom kontroly RO v prípade, ak </w:t>
        </w:r>
      </w:ins>
      <w:ins w:id="841" w:author="uzivatel" w:date="2020-12-17T15:09:00Z">
        <w:r>
          <w:rPr>
            <w:rFonts w:asciiTheme="minorHAnsi" w:hAnsiTheme="minorHAnsi" w:cs="Calibri"/>
            <w:sz w:val="20"/>
            <w:szCs w:val="20"/>
          </w:rPr>
          <w:t>žiadateľ/</w:t>
        </w:r>
      </w:ins>
      <w:ins w:id="842" w:author="Chromíková, Katarína" w:date="2020-12-11T14:43:00Z">
        <w:r w:rsidR="006234C8" w:rsidRPr="006234C8">
          <w:rPr>
            <w:rFonts w:ascii="Calibri" w:hAnsi="Calibri" w:cs="Calibri"/>
            <w:sz w:val="20"/>
            <w:szCs w:val="20"/>
          </w:rPr>
          <w:t xml:space="preserve">prijímateľ návrh dodatku dobrovoľne predloží na RO za účelom výkonu finančnej kontroly/kontroly a ide o zmenu zmluvy, ktorá bola výsledkom nadlimitného postupu zadávania zákazky. Ustanovenia tejto kapitoly sa vzťahujú aj na prípady, keď sa dodatok vzťahuje na časť </w:t>
        </w:r>
        <w:r w:rsidR="006234C8" w:rsidRPr="006234C8">
          <w:rPr>
            <w:rFonts w:ascii="Calibri" w:hAnsi="Calibri" w:cs="Calibri"/>
            <w:sz w:val="20"/>
            <w:szCs w:val="20"/>
          </w:rPr>
          <w:lastRenderedPageBreak/>
          <w:t>výdavkov, ktoré nie sú oprávnenými výdavkami, avšak sú súčasťou zákazky, ktorá je spolufinancovaná z fondov.</w:t>
        </w:r>
      </w:ins>
    </w:p>
    <w:p w14:paraId="57B58A75" w14:textId="77777777" w:rsidR="006234C8" w:rsidRDefault="006234C8" w:rsidP="006234C8">
      <w:pPr>
        <w:pStyle w:val="Default"/>
        <w:numPr>
          <w:ilvl w:val="0"/>
          <w:numId w:val="22"/>
        </w:numPr>
        <w:spacing w:before="120" w:after="120" w:line="276" w:lineRule="auto"/>
        <w:ind w:left="567" w:hanging="567"/>
        <w:jc w:val="both"/>
        <w:rPr>
          <w:ins w:id="843" w:author="Chromíková, Katarína" w:date="2020-12-11T14:46:00Z"/>
          <w:rFonts w:ascii="Calibri" w:hAnsi="Calibri" w:cs="Calibri"/>
          <w:sz w:val="20"/>
          <w:szCs w:val="20"/>
        </w:rPr>
      </w:pPr>
      <w:ins w:id="844" w:author="Chromíková, Katarína" w:date="2020-12-11T14:45:00Z">
        <w:r w:rsidRPr="006234C8">
          <w:rPr>
            <w:rFonts w:ascii="Calibri" w:hAnsi="Calibri" w:cs="Calibri"/>
            <w:sz w:val="20"/>
            <w:szCs w:val="20"/>
          </w:rPr>
          <w:t xml:space="preserve">Predmetom kontroly/finančnej kontroly dodatkov je posúdenie ich súladu s príslušnými ustanoveniami ZVO, a to najmä ustanovením § 18 ZVO. Zároveň RO posudzuje zmeny z neho vyplývajúce po stránke ich súladu so schválenou ŽoNFP a účinnou zmluvou o NFP. </w:t>
        </w:r>
      </w:ins>
    </w:p>
    <w:p w14:paraId="6A8D9CC4" w14:textId="359AA4E7" w:rsidR="006234C8" w:rsidRPr="0080545A" w:rsidRDefault="00D8028A" w:rsidP="0080545A">
      <w:pPr>
        <w:pStyle w:val="Default"/>
        <w:numPr>
          <w:ilvl w:val="0"/>
          <w:numId w:val="22"/>
        </w:numPr>
        <w:spacing w:before="120" w:after="120" w:line="276" w:lineRule="auto"/>
        <w:ind w:left="567" w:hanging="567"/>
        <w:jc w:val="both"/>
        <w:rPr>
          <w:ins w:id="845" w:author="Chromíková, Katarína" w:date="2020-12-11T15:21:00Z"/>
          <w:rFonts w:ascii="Calibri" w:hAnsi="Calibri" w:cs="Calibri"/>
          <w:sz w:val="20"/>
          <w:szCs w:val="20"/>
        </w:rPr>
      </w:pPr>
      <w:ins w:id="846" w:author="Chromíková, Katarína" w:date="2020-12-11T15:22:00Z">
        <w:r w:rsidRPr="0080545A">
          <w:rPr>
            <w:rFonts w:ascii="Calibri" w:hAnsi="Calibri" w:cs="Calibri"/>
            <w:b/>
            <w:sz w:val="20"/>
            <w:szCs w:val="20"/>
          </w:rPr>
          <w:t>Lehota</w:t>
        </w:r>
        <w:r w:rsidRPr="0080545A">
          <w:rPr>
            <w:rFonts w:ascii="Calibri" w:hAnsi="Calibri" w:cs="Calibri"/>
            <w:sz w:val="20"/>
            <w:szCs w:val="20"/>
          </w:rPr>
          <w:t xml:space="preserve"> na výkon kontroly </w:t>
        </w:r>
        <w:r w:rsidRPr="0080545A">
          <w:rPr>
            <w:rFonts w:ascii="Calibri" w:hAnsi="Calibri" w:cs="Calibri"/>
            <w:b/>
            <w:sz w:val="20"/>
            <w:szCs w:val="20"/>
          </w:rPr>
          <w:t>návrhu dodatku je 10 pracovných dní</w:t>
        </w:r>
        <w:r w:rsidRPr="0080545A">
          <w:rPr>
            <w:rFonts w:ascii="Calibri" w:hAnsi="Calibri" w:cs="Calibri"/>
            <w:sz w:val="20"/>
            <w:szCs w:val="20"/>
          </w:rPr>
          <w:t xml:space="preserve">. </w:t>
        </w:r>
      </w:ins>
      <w:ins w:id="847" w:author="Chromíková, Katarína" w:date="2020-12-11T14:47:00Z">
        <w:r w:rsidR="006234C8" w:rsidRPr="0080545A">
          <w:rPr>
            <w:rFonts w:ascii="Calibri" w:hAnsi="Calibri" w:cs="Calibri"/>
            <w:b/>
            <w:sz w:val="20"/>
            <w:szCs w:val="20"/>
          </w:rPr>
          <w:t>Lehota</w:t>
        </w:r>
        <w:r w:rsidR="006234C8" w:rsidRPr="0080545A">
          <w:rPr>
            <w:rFonts w:ascii="Calibri" w:hAnsi="Calibri" w:cs="Calibri"/>
            <w:sz w:val="20"/>
            <w:szCs w:val="20"/>
          </w:rPr>
          <w:t xml:space="preserve"> na výkon </w:t>
        </w:r>
        <w:r w:rsidR="006234C8" w:rsidRPr="0080545A">
          <w:rPr>
            <w:rFonts w:ascii="Calibri" w:hAnsi="Calibri" w:cs="Calibri"/>
            <w:b/>
            <w:sz w:val="20"/>
            <w:szCs w:val="20"/>
          </w:rPr>
          <w:t xml:space="preserve">kontroly dodatku je 15 pracovných dní </w:t>
        </w:r>
        <w:r w:rsidR="006234C8" w:rsidRPr="0080545A">
          <w:rPr>
            <w:rFonts w:ascii="Calibri" w:hAnsi="Calibri" w:cs="Calibri"/>
            <w:sz w:val="20"/>
            <w:szCs w:val="20"/>
          </w:rPr>
          <w:t xml:space="preserve">(týka sa prípadov, že dodatok je kontrolovaný po jeho podpise). V prípade, že RO doručí </w:t>
        </w:r>
      </w:ins>
      <w:ins w:id="848" w:author="uzivatel" w:date="2020-12-17T15:09:00Z">
        <w:r w:rsidR="00776FA0">
          <w:rPr>
            <w:rFonts w:asciiTheme="minorHAnsi" w:hAnsiTheme="minorHAnsi" w:cs="Calibri"/>
            <w:sz w:val="20"/>
            <w:szCs w:val="20"/>
          </w:rPr>
          <w:t>žiadateľ</w:t>
        </w:r>
        <w:r w:rsidR="00776FA0">
          <w:rPr>
            <w:rFonts w:asciiTheme="minorHAnsi" w:hAnsiTheme="minorHAnsi" w:cs="Calibri"/>
            <w:sz w:val="20"/>
            <w:szCs w:val="20"/>
          </w:rPr>
          <w:t>ovi</w:t>
        </w:r>
        <w:r w:rsidR="00776FA0">
          <w:rPr>
            <w:rFonts w:asciiTheme="minorHAnsi" w:hAnsiTheme="minorHAnsi" w:cs="Calibri"/>
            <w:sz w:val="20"/>
            <w:szCs w:val="20"/>
          </w:rPr>
          <w:t>/</w:t>
        </w:r>
      </w:ins>
      <w:ins w:id="849" w:author="Chromíková, Katarína" w:date="2020-12-11T14:47:00Z">
        <w:r w:rsidR="006234C8" w:rsidRPr="0080545A">
          <w:rPr>
            <w:rFonts w:ascii="Calibri" w:hAnsi="Calibri" w:cs="Calibri"/>
            <w:sz w:val="20"/>
            <w:szCs w:val="20"/>
          </w:rPr>
          <w:t xml:space="preserve">prijímateľovi žiadosť o vysvetlenie, úpravu alebo doplnenie dodatku, určí v tejto žiadosti lehotu minimálne 5 pracovných dní a maximálne 10 pracovných dní na zaslanie tohto vysvetlenia, úpravy alebo doplnenia zo strany </w:t>
        </w:r>
      </w:ins>
      <w:ins w:id="850" w:author="uzivatel" w:date="2020-12-17T15:09:00Z">
        <w:r w:rsidR="00776FA0">
          <w:rPr>
            <w:rFonts w:asciiTheme="minorHAnsi" w:hAnsiTheme="minorHAnsi" w:cs="Calibri"/>
            <w:sz w:val="20"/>
            <w:szCs w:val="20"/>
          </w:rPr>
          <w:t>žiadateľ</w:t>
        </w:r>
        <w:r w:rsidR="00776FA0">
          <w:rPr>
            <w:rFonts w:asciiTheme="minorHAnsi" w:hAnsiTheme="minorHAnsi" w:cs="Calibri"/>
            <w:sz w:val="20"/>
            <w:szCs w:val="20"/>
          </w:rPr>
          <w:t>a</w:t>
        </w:r>
        <w:r w:rsidR="00776FA0">
          <w:rPr>
            <w:rFonts w:asciiTheme="minorHAnsi" w:hAnsiTheme="minorHAnsi" w:cs="Calibri"/>
            <w:sz w:val="20"/>
            <w:szCs w:val="20"/>
          </w:rPr>
          <w:t>/</w:t>
        </w:r>
      </w:ins>
      <w:ins w:id="851" w:author="Chromíková, Katarína" w:date="2020-12-11T14:47:00Z">
        <w:r w:rsidR="006234C8" w:rsidRPr="0080545A">
          <w:rPr>
            <w:rFonts w:ascii="Calibri" w:hAnsi="Calibri" w:cs="Calibri"/>
            <w:sz w:val="20"/>
            <w:szCs w:val="20"/>
          </w:rPr>
          <w:t>prijímateľa.</w:t>
        </w:r>
      </w:ins>
      <w:ins w:id="852" w:author="Chromíková, Katarína" w:date="2020-12-11T15:31:00Z">
        <w:r w:rsidR="0080545A" w:rsidRPr="0080545A">
          <w:rPr>
            <w:rFonts w:ascii="Calibri" w:hAnsi="Calibri" w:cs="Calibri"/>
            <w:sz w:val="20"/>
            <w:szCs w:val="20"/>
          </w:rPr>
          <w:t xml:space="preserve"> V prípade, že predmetom kontroly </w:t>
        </w:r>
        <w:r w:rsidR="0080545A">
          <w:rPr>
            <w:rFonts w:ascii="Calibri" w:hAnsi="Calibri" w:cs="Calibri"/>
            <w:sz w:val="20"/>
            <w:szCs w:val="20"/>
          </w:rPr>
          <w:t>R</w:t>
        </w:r>
        <w:r w:rsidR="0080545A" w:rsidRPr="0080545A">
          <w:rPr>
            <w:rFonts w:ascii="Calibri" w:hAnsi="Calibri" w:cs="Calibri"/>
            <w:sz w:val="20"/>
            <w:szCs w:val="20"/>
          </w:rPr>
          <w:t xml:space="preserve">O je návrh dodatku, dodatok je </w:t>
        </w:r>
      </w:ins>
      <w:ins w:id="853" w:author="uzivatel" w:date="2020-12-17T15:09:00Z">
        <w:r w:rsidR="00776FA0">
          <w:rPr>
            <w:rFonts w:asciiTheme="minorHAnsi" w:hAnsiTheme="minorHAnsi" w:cs="Calibri"/>
            <w:sz w:val="20"/>
            <w:szCs w:val="20"/>
          </w:rPr>
          <w:t>žiadateľ/</w:t>
        </w:r>
      </w:ins>
      <w:ins w:id="854" w:author="Chromíková, Katarína" w:date="2020-12-11T15:31:00Z">
        <w:r w:rsidR="0080545A" w:rsidRPr="0080545A">
          <w:rPr>
            <w:rFonts w:ascii="Calibri" w:hAnsi="Calibri" w:cs="Calibri"/>
            <w:sz w:val="20"/>
            <w:szCs w:val="20"/>
          </w:rPr>
          <w:t>prijímateľ pov</w:t>
        </w:r>
        <w:r w:rsidR="0080545A">
          <w:rPr>
            <w:rFonts w:ascii="Calibri" w:hAnsi="Calibri" w:cs="Calibri"/>
            <w:sz w:val="20"/>
            <w:szCs w:val="20"/>
          </w:rPr>
          <w:t>inný predložiť na kontrolu R</w:t>
        </w:r>
        <w:r w:rsidR="0080545A" w:rsidRPr="0080545A">
          <w:rPr>
            <w:rFonts w:ascii="Calibri" w:hAnsi="Calibri" w:cs="Calibri"/>
            <w:sz w:val="20"/>
            <w:szCs w:val="20"/>
          </w:rPr>
          <w:t xml:space="preserve">O aj po jeho podpise, pričom </w:t>
        </w:r>
        <w:r w:rsidR="0080545A" w:rsidRPr="0080545A">
          <w:rPr>
            <w:rFonts w:ascii="Calibri" w:hAnsi="Calibri" w:cs="Calibri"/>
            <w:b/>
            <w:sz w:val="20"/>
            <w:szCs w:val="20"/>
          </w:rPr>
          <w:t>lehota</w:t>
        </w:r>
        <w:r w:rsidR="0080545A" w:rsidRPr="0080545A">
          <w:rPr>
            <w:rFonts w:ascii="Calibri" w:hAnsi="Calibri" w:cs="Calibri"/>
            <w:sz w:val="20"/>
            <w:szCs w:val="20"/>
          </w:rPr>
          <w:t xml:space="preserve"> na výkon kontroly </w:t>
        </w:r>
        <w:r w:rsidR="0080545A" w:rsidRPr="0080545A">
          <w:rPr>
            <w:rFonts w:ascii="Calibri" w:hAnsi="Calibri" w:cs="Calibri"/>
            <w:b/>
            <w:sz w:val="20"/>
            <w:szCs w:val="20"/>
          </w:rPr>
          <w:t>dodatku po jeho podpise je v tomto prípade 5 pracovných dní</w:t>
        </w:r>
        <w:r w:rsidR="0080545A" w:rsidRPr="0080545A">
          <w:rPr>
            <w:rFonts w:ascii="Calibri" w:hAnsi="Calibri" w:cs="Calibri"/>
            <w:sz w:val="20"/>
            <w:szCs w:val="20"/>
          </w:rPr>
          <w:t>.</w:t>
        </w:r>
      </w:ins>
    </w:p>
    <w:tbl>
      <w:tblPr>
        <w:tblW w:w="0" w:type="auto"/>
        <w:tblInd w:w="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D8028A" w:rsidRPr="002F3653" w14:paraId="6D994DF8" w14:textId="77777777" w:rsidTr="008B6527">
        <w:trPr>
          <w:ins w:id="855" w:author="Chromíková, Katarína" w:date="2020-12-11T15:23:00Z"/>
        </w:trPr>
        <w:tc>
          <w:tcPr>
            <w:tcW w:w="8495" w:type="dxa"/>
            <w:tcBorders>
              <w:top w:val="single" w:sz="6" w:space="0" w:color="4F81BD"/>
              <w:left w:val="single" w:sz="6" w:space="0" w:color="4F81BD"/>
              <w:bottom w:val="single" w:sz="6" w:space="0" w:color="4F81BD"/>
              <w:right w:val="single" w:sz="6" w:space="0" w:color="4F81BD"/>
            </w:tcBorders>
            <w:shd w:val="clear" w:color="auto" w:fill="DBE5F1"/>
          </w:tcPr>
          <w:p w14:paraId="55C40B7B" w14:textId="77777777" w:rsidR="00D8028A" w:rsidRDefault="00D8028A" w:rsidP="008B6527">
            <w:pPr>
              <w:pStyle w:val="Default"/>
              <w:jc w:val="both"/>
              <w:rPr>
                <w:ins w:id="856" w:author="Chromíková, Katarína" w:date="2020-12-11T15:27:00Z"/>
                <w:rFonts w:asciiTheme="minorHAnsi" w:hAnsiTheme="minorHAnsi" w:cs="Calibri"/>
                <w:i/>
                <w:sz w:val="20"/>
                <w:szCs w:val="20"/>
              </w:rPr>
            </w:pPr>
            <w:ins w:id="857" w:author="Chromíková, Katarína" w:date="2020-12-11T15:23:00Z">
              <w:r w:rsidRPr="006B65B0">
                <w:rPr>
                  <w:rFonts w:asciiTheme="minorHAnsi" w:hAnsiTheme="minorHAnsi" w:cs="Calibri"/>
                  <w:i/>
                  <w:sz w:val="20"/>
                  <w:szCs w:val="20"/>
                </w:rPr>
                <w:t>Upozornenie:</w:t>
              </w:r>
            </w:ins>
          </w:p>
          <w:p w14:paraId="5CF94653" w14:textId="77777777" w:rsidR="00A2727D" w:rsidRPr="006B65B0" w:rsidRDefault="00A2727D" w:rsidP="008B6527">
            <w:pPr>
              <w:pStyle w:val="Default"/>
              <w:jc w:val="both"/>
              <w:rPr>
                <w:ins w:id="858" w:author="Chromíková, Katarína" w:date="2020-12-11T15:23:00Z"/>
                <w:rFonts w:asciiTheme="minorHAnsi" w:hAnsiTheme="minorHAnsi" w:cs="Calibri"/>
                <w:i/>
                <w:sz w:val="20"/>
                <w:szCs w:val="20"/>
              </w:rPr>
            </w:pPr>
          </w:p>
          <w:p w14:paraId="620BB36B" w14:textId="1AB2E1A2" w:rsidR="00D8028A" w:rsidRPr="00A2727D" w:rsidRDefault="00A2727D" w:rsidP="008B6527">
            <w:pPr>
              <w:pStyle w:val="Default"/>
              <w:jc w:val="both"/>
              <w:rPr>
                <w:ins w:id="859" w:author="Chromíková, Katarína" w:date="2020-12-11T15:23:00Z"/>
                <w:rFonts w:asciiTheme="minorHAnsi" w:hAnsiTheme="minorHAnsi" w:cs="Calibri"/>
                <w:iCs/>
                <w:sz w:val="20"/>
                <w:szCs w:val="20"/>
              </w:rPr>
            </w:pPr>
            <w:ins w:id="860" w:author="Chromíková, Katarína" w:date="2020-12-11T15:27:00Z">
              <w:r w:rsidRPr="00A2727D">
                <w:rPr>
                  <w:rFonts w:asciiTheme="minorHAnsi" w:hAnsiTheme="minorHAnsi" w:cs="Calibri"/>
                  <w:iCs/>
                  <w:sz w:val="20"/>
                  <w:szCs w:val="20"/>
                </w:rPr>
                <w:t xml:space="preserve">V prípade finančnej kontroly návrhu dodatku pred jeho podpisom </w:t>
              </w:r>
            </w:ins>
            <w:ins w:id="861" w:author="uzivatel" w:date="2020-12-17T15:09:00Z">
              <w:r w:rsidR="00776FA0">
                <w:rPr>
                  <w:rFonts w:asciiTheme="minorHAnsi" w:hAnsiTheme="minorHAnsi" w:cs="Calibri"/>
                  <w:sz w:val="20"/>
                  <w:szCs w:val="20"/>
                </w:rPr>
                <w:t>Ž</w:t>
              </w:r>
              <w:r w:rsidR="00776FA0">
                <w:rPr>
                  <w:rFonts w:asciiTheme="minorHAnsi" w:hAnsiTheme="minorHAnsi" w:cs="Calibri"/>
                  <w:sz w:val="20"/>
                  <w:szCs w:val="20"/>
                </w:rPr>
                <w:t>iadateľ/</w:t>
              </w:r>
            </w:ins>
            <w:ins w:id="862" w:author="Chromíková, Katarína" w:date="2020-12-11T15:27:00Z">
              <w:r w:rsidRPr="00A2727D">
                <w:rPr>
                  <w:rFonts w:asciiTheme="minorHAnsi" w:hAnsiTheme="minorHAnsi" w:cs="Calibri"/>
                  <w:iCs/>
                  <w:sz w:val="20"/>
                  <w:szCs w:val="20"/>
                </w:rPr>
                <w:t>Prijímateľ predkladá takýto dodatok ešte pred tým, ako sa skutočnosť menená dodatkom udeje (napr. uplynutie lehoty realizácie diela, zmeny v súpise položiek alebo v rozpočte diela). Uvedená povinnosť sa nevzťahuje na zmenu identifikačných a kontaktných údajov zmluvných strán (napr. adresa sídla, kontaktné osoby, číslo bankového účtu a pod.), v tomto prípade sa dodatok predkladá až po podpise (účinnosti) dodatku.</w:t>
              </w:r>
            </w:ins>
          </w:p>
          <w:p w14:paraId="75EF04D5" w14:textId="77777777" w:rsidR="00D8028A" w:rsidRPr="006B65B0" w:rsidRDefault="00D8028A" w:rsidP="008B6527">
            <w:pPr>
              <w:pStyle w:val="Default"/>
              <w:jc w:val="both"/>
              <w:rPr>
                <w:ins w:id="863" w:author="Chromíková, Katarína" w:date="2020-12-11T15:23:00Z"/>
                <w:rFonts w:asciiTheme="minorHAnsi" w:hAnsiTheme="minorHAnsi" w:cs="Calibri"/>
                <w:b/>
                <w:bCs/>
                <w:i/>
                <w:iCs/>
                <w:sz w:val="20"/>
                <w:szCs w:val="20"/>
              </w:rPr>
            </w:pPr>
          </w:p>
        </w:tc>
      </w:tr>
    </w:tbl>
    <w:p w14:paraId="2D512732" w14:textId="77777777" w:rsidR="00393077" w:rsidRPr="00393077" w:rsidRDefault="00393077" w:rsidP="00393077">
      <w:pPr>
        <w:pStyle w:val="Default"/>
        <w:numPr>
          <w:ilvl w:val="0"/>
          <w:numId w:val="22"/>
        </w:numPr>
        <w:spacing w:before="120" w:after="120" w:line="276" w:lineRule="auto"/>
        <w:ind w:left="567" w:hanging="567"/>
        <w:jc w:val="both"/>
        <w:rPr>
          <w:ins w:id="864" w:author="Chromíková, Katarína" w:date="2020-12-11T16:06:00Z"/>
          <w:rFonts w:ascii="Calibri" w:hAnsi="Calibri" w:cs="Calibri"/>
          <w:sz w:val="20"/>
          <w:szCs w:val="20"/>
        </w:rPr>
      </w:pPr>
      <w:ins w:id="865" w:author="Chromíková, Katarína" w:date="2020-12-11T16:06:00Z">
        <w:r w:rsidRPr="00393077">
          <w:rPr>
            <w:rFonts w:ascii="Calibri" w:hAnsi="Calibri" w:cs="Calibri"/>
            <w:b/>
            <w:sz w:val="20"/>
            <w:szCs w:val="20"/>
          </w:rPr>
          <w:t>Ak RO nezistí porušenie</w:t>
        </w:r>
        <w:r w:rsidRPr="00393077">
          <w:rPr>
            <w:rFonts w:ascii="Calibri" w:hAnsi="Calibri" w:cs="Calibri"/>
            <w:sz w:val="20"/>
            <w:szCs w:val="20"/>
          </w:rPr>
          <w:t xml:space="preserve"> pravidiel a postupov VO, resp. porušenie pravidiel a ustanovení  legislatívy SR a EÚ, </w:t>
        </w:r>
        <w:r w:rsidRPr="00393077">
          <w:rPr>
            <w:rFonts w:ascii="Calibri" w:hAnsi="Calibri" w:cs="Calibri"/>
            <w:b/>
            <w:sz w:val="20"/>
            <w:szCs w:val="20"/>
          </w:rPr>
          <w:t>záverom kontroly je súhlas RO s podpísaním dodatku</w:t>
        </w:r>
        <w:r w:rsidRPr="00393077">
          <w:rPr>
            <w:rFonts w:ascii="Calibri" w:hAnsi="Calibri" w:cs="Calibri"/>
            <w:sz w:val="20"/>
            <w:szCs w:val="20"/>
          </w:rPr>
          <w:t xml:space="preserve"> verejného obstarávateľa  s dodávateľom. Tento súhlas predstavuje predpoklad k vydaniu záveru v rámci následnej kontroly dodatku po jeho podpise. Ak RO zistí skutočnosti ovplyvňujúce posudzovanie oprávnenosti možných výdavkov predložených ďalej prijímateľom v rámci ŽoP (napr. na základe zistení vecnej kontroly VO), avšak nezistí  porušenie podľa prvej vety tohto odseku, v záveroch kontroly vydá súhlas s podpísaním dodatku, pričom v nedostatkoch uvedených v </w:t>
        </w:r>
        <w:r w:rsidRPr="00393077" w:rsidDel="00CD6BA7">
          <w:rPr>
            <w:rFonts w:ascii="Calibri" w:hAnsi="Calibri" w:cs="Calibri"/>
            <w:sz w:val="20"/>
            <w:szCs w:val="20"/>
          </w:rPr>
          <w:t xml:space="preserve"> </w:t>
        </w:r>
        <w:r w:rsidRPr="00393077">
          <w:rPr>
            <w:rFonts w:ascii="Calibri" w:hAnsi="Calibri" w:cs="Calibri"/>
            <w:sz w:val="20"/>
            <w:szCs w:val="20"/>
          </w:rPr>
          <w:t>správe z kontroly uvedie všetky skutočnosti týkajúce sa takýchto nedostatkov.</w:t>
        </w:r>
      </w:ins>
    </w:p>
    <w:p w14:paraId="1D5965A2" w14:textId="6BF3F226" w:rsidR="00393077" w:rsidRPr="00C924F9" w:rsidRDefault="00393077" w:rsidP="008B6527">
      <w:pPr>
        <w:pStyle w:val="Default"/>
        <w:numPr>
          <w:ilvl w:val="0"/>
          <w:numId w:val="22"/>
        </w:numPr>
        <w:spacing w:before="120" w:after="120" w:line="276" w:lineRule="auto"/>
        <w:ind w:left="567" w:hanging="567"/>
        <w:jc w:val="both"/>
        <w:rPr>
          <w:ins w:id="866" w:author="Chromíková, Katarína" w:date="2020-12-11T16:06:00Z"/>
          <w:rFonts w:ascii="Calibri" w:hAnsi="Calibri" w:cs="Calibri"/>
          <w:sz w:val="20"/>
          <w:szCs w:val="20"/>
        </w:rPr>
      </w:pPr>
      <w:ins w:id="867" w:author="Chromíková, Katarína" w:date="2020-12-11T16:06:00Z">
        <w:r w:rsidRPr="00C924F9">
          <w:rPr>
            <w:rFonts w:ascii="Calibri" w:hAnsi="Calibri" w:cs="Calibri"/>
            <w:b/>
            <w:sz w:val="20"/>
            <w:szCs w:val="20"/>
          </w:rPr>
          <w:t>Ak RO zistí porušenie</w:t>
        </w:r>
        <w:r w:rsidRPr="00C924F9">
          <w:rPr>
            <w:rFonts w:ascii="Calibri" w:hAnsi="Calibri" w:cs="Calibri"/>
            <w:sz w:val="20"/>
            <w:szCs w:val="20"/>
          </w:rPr>
          <w:t xml:space="preserve"> pravidiel a postupov VO, resp. porušenie pravidiel a ustanovení  legislatívy SR a EÚ, </w:t>
        </w:r>
        <w:r w:rsidRPr="00C924F9">
          <w:rPr>
            <w:rFonts w:ascii="Calibri" w:hAnsi="Calibri" w:cs="Calibri"/>
            <w:b/>
            <w:sz w:val="20"/>
            <w:szCs w:val="20"/>
          </w:rPr>
          <w:t>záverom kontroly je nesúhlas RO s podpísaním dodatku</w:t>
        </w:r>
        <w:r w:rsidRPr="00C924F9">
          <w:rPr>
            <w:rFonts w:ascii="Calibri" w:hAnsi="Calibri" w:cs="Calibri"/>
            <w:sz w:val="20"/>
            <w:szCs w:val="20"/>
          </w:rPr>
          <w:t xml:space="preserve"> verejného obstarávateľa  s dodávateľom. Ak nezrealizovanie zmien vyplývajúcich z dodatku preukázateľne spôsobilo nemožnosť splnenia pôvodnej zmluvy, alebo by táto skutočnosť znamenala pre </w:t>
        </w:r>
      </w:ins>
      <w:ins w:id="868" w:author="uzivatel" w:date="2020-12-17T15:10:00Z">
        <w:r w:rsidR="00776FA0">
          <w:rPr>
            <w:rFonts w:asciiTheme="minorHAnsi" w:hAnsiTheme="minorHAnsi" w:cs="Calibri"/>
            <w:sz w:val="20"/>
            <w:szCs w:val="20"/>
          </w:rPr>
          <w:t>žiadateľ</w:t>
        </w:r>
        <w:r w:rsidR="00776FA0">
          <w:rPr>
            <w:rFonts w:asciiTheme="minorHAnsi" w:hAnsiTheme="minorHAnsi" w:cs="Calibri"/>
            <w:sz w:val="20"/>
            <w:szCs w:val="20"/>
          </w:rPr>
          <w:t>a</w:t>
        </w:r>
        <w:r w:rsidR="00776FA0">
          <w:rPr>
            <w:rFonts w:asciiTheme="minorHAnsi" w:hAnsiTheme="minorHAnsi" w:cs="Calibri"/>
            <w:sz w:val="20"/>
            <w:szCs w:val="20"/>
          </w:rPr>
          <w:t>/</w:t>
        </w:r>
      </w:ins>
      <w:ins w:id="869" w:author="Chromíková, Katarína" w:date="2020-12-11T16:06:00Z">
        <w:r w:rsidRPr="00C924F9">
          <w:rPr>
            <w:rFonts w:ascii="Calibri" w:hAnsi="Calibri" w:cs="Calibri"/>
            <w:sz w:val="20"/>
            <w:szCs w:val="20"/>
          </w:rPr>
          <w:t xml:space="preserve">prijímateľa neprimerané ťažkosti, a ak aj napriek nesúhlasu RO </w:t>
        </w:r>
      </w:ins>
      <w:ins w:id="870" w:author="uzivatel" w:date="2020-12-17T15:19:00Z">
        <w:r w:rsidR="00404597">
          <w:rPr>
            <w:rFonts w:asciiTheme="minorHAnsi" w:hAnsiTheme="minorHAnsi" w:cs="Calibri"/>
            <w:sz w:val="20"/>
            <w:szCs w:val="20"/>
          </w:rPr>
          <w:t>žiadateľ/</w:t>
        </w:r>
      </w:ins>
      <w:ins w:id="871" w:author="Chromíková, Katarína" w:date="2020-12-11T16:06:00Z">
        <w:r w:rsidRPr="00C924F9">
          <w:rPr>
            <w:rFonts w:ascii="Calibri" w:hAnsi="Calibri" w:cs="Calibri"/>
            <w:sz w:val="20"/>
            <w:szCs w:val="20"/>
          </w:rPr>
          <w:t>prijímateľ takýto dodatok podpíše, je RO oprávnený následne postupovať v zmysle metodického pokynu</w:t>
        </w:r>
        <w:r w:rsidRPr="00C924F9">
          <w:rPr>
            <w:rFonts w:ascii="Calibri" w:hAnsi="Calibri" w:cs="Calibri"/>
            <w:sz w:val="20"/>
            <w:szCs w:val="20"/>
            <w:vertAlign w:val="superscript"/>
          </w:rPr>
          <w:footnoteReference w:id="64"/>
        </w:r>
        <w:r w:rsidRPr="00C924F9">
          <w:rPr>
            <w:rFonts w:ascii="Calibri" w:hAnsi="Calibri" w:cs="Calibri"/>
            <w:sz w:val="20"/>
            <w:szCs w:val="20"/>
          </w:rPr>
          <w:t xml:space="preserve">, ktorý upravuje postup pri určení finančných opráv za VO určením návrhu ex ante finančnej opravy vzťahujúcej sa na konkrétne porušenie uvedené v tomto pokyne. </w:t>
        </w:r>
      </w:ins>
    </w:p>
    <w:p w14:paraId="099CC1BC" w14:textId="54465CB7" w:rsidR="00C924F9" w:rsidRPr="00C924F9" w:rsidRDefault="00C924F9" w:rsidP="00C924F9">
      <w:pPr>
        <w:pStyle w:val="Default"/>
        <w:numPr>
          <w:ilvl w:val="0"/>
          <w:numId w:val="22"/>
        </w:numPr>
        <w:spacing w:before="120" w:after="120" w:line="276" w:lineRule="auto"/>
        <w:ind w:left="567" w:hanging="567"/>
        <w:jc w:val="both"/>
        <w:rPr>
          <w:ins w:id="874" w:author="Chromíková, Katarína" w:date="2020-12-11T16:14:00Z"/>
          <w:rFonts w:ascii="Calibri" w:hAnsi="Calibri" w:cs="Calibri"/>
          <w:sz w:val="20"/>
          <w:szCs w:val="20"/>
        </w:rPr>
      </w:pPr>
      <w:ins w:id="875" w:author="Chromíková, Katarína" w:date="2020-12-11T16:14:00Z">
        <w:r w:rsidRPr="00C924F9">
          <w:rPr>
            <w:rFonts w:ascii="Calibri" w:hAnsi="Calibri" w:cs="Calibri"/>
            <w:sz w:val="20"/>
            <w:szCs w:val="20"/>
          </w:rPr>
          <w:t xml:space="preserve">Po podpise dodatku medzi </w:t>
        </w:r>
      </w:ins>
      <w:ins w:id="876" w:author="uzivatel" w:date="2020-12-17T15:19:00Z">
        <w:r w:rsidR="00404597">
          <w:rPr>
            <w:rFonts w:asciiTheme="minorHAnsi" w:hAnsiTheme="minorHAnsi" w:cs="Calibri"/>
            <w:sz w:val="20"/>
            <w:szCs w:val="20"/>
          </w:rPr>
          <w:t>žiadateľ</w:t>
        </w:r>
        <w:r w:rsidR="00404597">
          <w:rPr>
            <w:rFonts w:asciiTheme="minorHAnsi" w:hAnsiTheme="minorHAnsi" w:cs="Calibri"/>
            <w:sz w:val="20"/>
            <w:szCs w:val="20"/>
          </w:rPr>
          <w:t>om</w:t>
        </w:r>
        <w:r w:rsidR="00404597">
          <w:rPr>
            <w:rFonts w:asciiTheme="minorHAnsi" w:hAnsiTheme="minorHAnsi" w:cs="Calibri"/>
            <w:sz w:val="20"/>
            <w:szCs w:val="20"/>
          </w:rPr>
          <w:t>/</w:t>
        </w:r>
      </w:ins>
      <w:ins w:id="877" w:author="Chromíková, Katarína" w:date="2020-12-11T16:14:00Z">
        <w:r w:rsidRPr="00C924F9">
          <w:rPr>
            <w:rFonts w:ascii="Calibri" w:hAnsi="Calibri" w:cs="Calibri"/>
            <w:sz w:val="20"/>
            <w:szCs w:val="20"/>
          </w:rPr>
          <w:t xml:space="preserve">prijímateľom a dodávateľom zasiela </w:t>
        </w:r>
      </w:ins>
      <w:ins w:id="878" w:author="uzivatel" w:date="2020-12-17T15:19:00Z">
        <w:r w:rsidR="00404597">
          <w:rPr>
            <w:rFonts w:asciiTheme="minorHAnsi" w:hAnsiTheme="minorHAnsi" w:cs="Calibri"/>
            <w:sz w:val="20"/>
            <w:szCs w:val="20"/>
          </w:rPr>
          <w:t>žiadateľ/</w:t>
        </w:r>
      </w:ins>
      <w:ins w:id="879" w:author="Chromíková, Katarína" w:date="2020-12-11T16:14:00Z">
        <w:r w:rsidRPr="00C924F9">
          <w:rPr>
            <w:rFonts w:ascii="Calibri" w:hAnsi="Calibri" w:cs="Calibri"/>
            <w:sz w:val="20"/>
            <w:szCs w:val="20"/>
          </w:rPr>
          <w:t>prijímateľ dodatok na následnú kontrolu (ak bol návrh dod</w:t>
        </w:r>
        <w:r>
          <w:rPr>
            <w:rFonts w:ascii="Calibri" w:hAnsi="Calibri" w:cs="Calibri"/>
            <w:sz w:val="20"/>
            <w:szCs w:val="20"/>
          </w:rPr>
          <w:t>atku predložený na kontrolu na R</w:t>
        </w:r>
        <w:r w:rsidRPr="00C924F9">
          <w:rPr>
            <w:rFonts w:ascii="Calibri" w:hAnsi="Calibri" w:cs="Calibri"/>
            <w:sz w:val="20"/>
            <w:szCs w:val="20"/>
          </w:rPr>
          <w:t xml:space="preserve">O pred jeho podpisom). Na predkladanie dodatku a na jeho kontrolu sa primerane vzťahujú pravidlá uvedené v časti </w:t>
        </w:r>
        <w:r w:rsidRPr="00C924F9">
          <w:rPr>
            <w:rFonts w:ascii="Calibri" w:hAnsi="Calibri"/>
            <w:sz w:val="20"/>
            <w:szCs w:val="20"/>
          </w:rPr>
          <w:t>Následná ex-post kontrola</w:t>
        </w:r>
        <w:r w:rsidRPr="00C924F9">
          <w:rPr>
            <w:rFonts w:ascii="Calibri" w:hAnsi="Calibri" w:cs="Calibri"/>
            <w:sz w:val="20"/>
            <w:szCs w:val="20"/>
          </w:rPr>
          <w:t>.</w:t>
        </w:r>
      </w:ins>
    </w:p>
    <w:p w14:paraId="5DC10084" w14:textId="2A5FCC8C" w:rsidR="00D8028A" w:rsidRPr="006234C8" w:rsidDel="00404597" w:rsidRDefault="00D8028A" w:rsidP="00C924F9">
      <w:pPr>
        <w:pStyle w:val="Default"/>
        <w:spacing w:before="120" w:after="120" w:line="276" w:lineRule="auto"/>
        <w:ind w:left="567"/>
        <w:jc w:val="both"/>
        <w:rPr>
          <w:ins w:id="880" w:author="Chromíková, Katarína" w:date="2020-12-11T14:45:00Z"/>
          <w:del w:id="881" w:author="uzivatel" w:date="2020-12-17T15:19:00Z"/>
          <w:rFonts w:ascii="Calibri" w:hAnsi="Calibri" w:cs="Calibri"/>
          <w:sz w:val="20"/>
          <w:szCs w:val="20"/>
        </w:rPr>
      </w:pPr>
    </w:p>
    <w:p w14:paraId="503DC322" w14:textId="3836D833" w:rsidR="007A31DB" w:rsidRPr="00C62071" w:rsidDel="00404597" w:rsidRDefault="007A31DB" w:rsidP="00A60CE8">
      <w:pPr>
        <w:pStyle w:val="Default"/>
        <w:spacing w:before="120" w:after="120" w:line="276" w:lineRule="auto"/>
        <w:jc w:val="both"/>
        <w:rPr>
          <w:del w:id="882" w:author="uzivatel" w:date="2020-12-17T15:19:00Z"/>
          <w:rFonts w:ascii="Calibri" w:hAnsi="Calibri" w:cs="Calibri"/>
          <w:sz w:val="20"/>
          <w:szCs w:val="20"/>
        </w:rPr>
      </w:pPr>
    </w:p>
    <w:p w14:paraId="6C73E0DE" w14:textId="56A31F56" w:rsidR="002B7DB7" w:rsidRPr="002B7DB7" w:rsidDel="00404597" w:rsidRDefault="002B7DB7" w:rsidP="00A60CE8">
      <w:pPr>
        <w:pStyle w:val="Odsekzoznamu"/>
        <w:autoSpaceDE w:val="0"/>
        <w:autoSpaceDN w:val="0"/>
        <w:adjustRightInd w:val="0"/>
        <w:spacing w:before="120" w:after="120" w:line="276" w:lineRule="auto"/>
        <w:ind w:left="0"/>
        <w:contextualSpacing w:val="0"/>
        <w:jc w:val="both"/>
        <w:rPr>
          <w:del w:id="883" w:author="uzivatel" w:date="2020-12-17T15:19:00Z"/>
          <w:rFonts w:asciiTheme="minorHAnsi" w:hAnsiTheme="minorHAnsi" w:cs="Helvetica"/>
          <w:sz w:val="20"/>
          <w:szCs w:val="20"/>
        </w:rPr>
      </w:pPr>
      <w:del w:id="884" w:author="uzivatel" w:date="2020-12-17T15:19:00Z">
        <w:r w:rsidRPr="002B7DB7" w:rsidDel="00404597">
          <w:rPr>
            <w:rFonts w:asciiTheme="minorHAnsi" w:hAnsiTheme="minorHAnsi" w:cs="Helvetica"/>
            <w:sz w:val="20"/>
            <w:szCs w:val="20"/>
          </w:rPr>
          <w:delText xml:space="preserve">Žiadateľ/Prijímateľ je povinný v zmysle § </w:delText>
        </w:r>
        <w:r w:rsidR="00A91E74" w:rsidRPr="002B7DB7" w:rsidDel="00404597">
          <w:rPr>
            <w:rFonts w:asciiTheme="minorHAnsi" w:hAnsiTheme="minorHAnsi" w:cs="Helvetica"/>
            <w:sz w:val="20"/>
            <w:szCs w:val="20"/>
          </w:rPr>
          <w:delText>11</w:delText>
        </w:r>
        <w:r w:rsidR="00A91E74" w:rsidDel="00404597">
          <w:rPr>
            <w:rFonts w:asciiTheme="minorHAnsi" w:hAnsiTheme="minorHAnsi" w:cs="Helvetica"/>
            <w:sz w:val="20"/>
            <w:szCs w:val="20"/>
          </w:rPr>
          <w:delText>6</w:delText>
        </w:r>
        <w:r w:rsidR="00A91E74" w:rsidRPr="002B7DB7" w:rsidDel="00404597">
          <w:rPr>
            <w:rFonts w:asciiTheme="minorHAnsi" w:hAnsiTheme="minorHAnsi" w:cs="Helvetica"/>
            <w:sz w:val="20"/>
            <w:szCs w:val="20"/>
          </w:rPr>
          <w:delText xml:space="preserve"> </w:delText>
        </w:r>
        <w:r w:rsidRPr="002B7DB7" w:rsidDel="00404597">
          <w:rPr>
            <w:rFonts w:asciiTheme="minorHAnsi" w:hAnsiTheme="minorHAnsi" w:cs="Helvetica"/>
            <w:sz w:val="20"/>
            <w:szCs w:val="20"/>
          </w:rPr>
          <w:delText xml:space="preserve">ods. </w:delText>
        </w:r>
        <w:r w:rsidR="00A91E74" w:rsidDel="00404597">
          <w:rPr>
            <w:rFonts w:asciiTheme="minorHAnsi" w:hAnsiTheme="minorHAnsi" w:cs="Helvetica"/>
            <w:sz w:val="20"/>
            <w:szCs w:val="20"/>
          </w:rPr>
          <w:delText>2</w:delText>
        </w:r>
        <w:r w:rsidRPr="002B7DB7" w:rsidDel="00404597">
          <w:rPr>
            <w:rFonts w:asciiTheme="minorHAnsi" w:hAnsiTheme="minorHAnsi" w:cs="Helvetica"/>
            <w:sz w:val="20"/>
            <w:szCs w:val="20"/>
          </w:rPr>
          <w:delText xml:space="preserve"> ZVO v rámci postupu zadávania podlimitných zákaziek bez využitia elektronického trhoviska </w:delText>
        </w:r>
        <w:r w:rsidR="00291942" w:rsidDel="00404597">
          <w:rPr>
            <w:rFonts w:asciiTheme="minorHAnsi" w:hAnsiTheme="minorHAnsi" w:cs="Helvetica"/>
            <w:sz w:val="20"/>
            <w:szCs w:val="20"/>
          </w:rPr>
          <w:delText xml:space="preserve">zaslať </w:delText>
        </w:r>
        <w:r w:rsidR="00255F35" w:rsidDel="00404597">
          <w:rPr>
            <w:rFonts w:asciiTheme="minorHAnsi" w:hAnsiTheme="minorHAnsi" w:cs="Helvetica"/>
            <w:sz w:val="20"/>
            <w:szCs w:val="20"/>
          </w:rPr>
          <w:delText xml:space="preserve">do </w:delText>
        </w:r>
        <w:r w:rsidR="00255F35" w:rsidRPr="002F3653" w:rsidDel="00404597">
          <w:rPr>
            <w:rFonts w:asciiTheme="minorHAnsi" w:hAnsiTheme="minorHAnsi" w:cs="Calibri"/>
            <w:sz w:val="20"/>
            <w:szCs w:val="20"/>
          </w:rPr>
          <w:delText>Vestníku ÚVO Oznámenie o výsledku VO</w:delText>
        </w:r>
        <w:r w:rsidRPr="002B7DB7" w:rsidDel="00404597">
          <w:rPr>
            <w:rFonts w:asciiTheme="minorHAnsi" w:hAnsiTheme="minorHAnsi" w:cs="Helvetica"/>
            <w:sz w:val="20"/>
            <w:szCs w:val="20"/>
          </w:rPr>
          <w:delText>,</w:delText>
        </w:r>
        <w:r w:rsidR="00255F35" w:rsidDel="00404597">
          <w:rPr>
            <w:rFonts w:asciiTheme="minorHAnsi" w:hAnsiTheme="minorHAnsi" w:cs="Helvetica"/>
            <w:sz w:val="20"/>
            <w:szCs w:val="20"/>
          </w:rPr>
          <w:delText xml:space="preserve"> a to</w:delText>
        </w:r>
        <w:r w:rsidRPr="002B7DB7" w:rsidDel="00404597">
          <w:rPr>
            <w:rFonts w:asciiTheme="minorHAnsi" w:hAnsiTheme="minorHAnsi" w:cs="Helvetica"/>
            <w:sz w:val="20"/>
            <w:szCs w:val="20"/>
          </w:rPr>
          <w:delText xml:space="preserve"> do 14 kalendárnych dní po uzavretí zmluvy alebo rámcovej dohody alebo bezodkladne po rozhodnutí o zrušení VO.</w:delText>
        </w:r>
      </w:del>
    </w:p>
    <w:p w14:paraId="3486859B" w14:textId="45A03262" w:rsidR="000D03FF" w:rsidRPr="00F33DB4" w:rsidDel="00404597" w:rsidRDefault="005E4C80" w:rsidP="00A60CE8">
      <w:pPr>
        <w:pStyle w:val="Default"/>
        <w:tabs>
          <w:tab w:val="left" w:pos="450"/>
        </w:tabs>
        <w:spacing w:after="120" w:line="276" w:lineRule="auto"/>
        <w:jc w:val="both"/>
        <w:rPr>
          <w:del w:id="885" w:author="uzivatel" w:date="2020-12-17T15:19:00Z"/>
          <w:rFonts w:asciiTheme="minorHAnsi" w:hAnsiTheme="minorHAnsi" w:cs="Calibri"/>
          <w:sz w:val="20"/>
          <w:szCs w:val="20"/>
        </w:rPr>
      </w:pPr>
      <w:del w:id="886" w:author="uzivatel" w:date="2020-12-17T15:19:00Z">
        <w:r w:rsidRPr="00F33DB4" w:rsidDel="00404597">
          <w:rPr>
            <w:rFonts w:asciiTheme="minorHAnsi" w:hAnsiTheme="minorHAnsi" w:cs="Calibri"/>
            <w:sz w:val="20"/>
            <w:szCs w:val="20"/>
          </w:rPr>
          <w:delText>Žiadateľ/</w:delText>
        </w:r>
        <w:r w:rsidR="00330232" w:rsidRPr="00F33DB4" w:rsidDel="00404597">
          <w:rPr>
            <w:rFonts w:asciiTheme="minorHAnsi" w:hAnsiTheme="minorHAnsi" w:cs="Calibri"/>
            <w:sz w:val="20"/>
            <w:szCs w:val="20"/>
          </w:rPr>
          <w:delText xml:space="preserve">Prijímateľ zverejní v profile verejného obstarávateľa zmluvu, koncesnú zmluvu, rámcovú dohodu a každý ich dodatok, a to </w:delText>
        </w:r>
        <w:r w:rsidR="00330232" w:rsidRPr="00F33DB4" w:rsidDel="00404597">
          <w:rPr>
            <w:rFonts w:asciiTheme="minorHAnsi" w:hAnsiTheme="minorHAnsi" w:cs="Calibri"/>
            <w:b/>
            <w:sz w:val="20"/>
            <w:szCs w:val="20"/>
          </w:rPr>
          <w:delText xml:space="preserve">do </w:delText>
        </w:r>
        <w:r w:rsidR="00C66F6B" w:rsidRPr="00F33DB4" w:rsidDel="00404597">
          <w:rPr>
            <w:rFonts w:asciiTheme="minorHAnsi" w:hAnsiTheme="minorHAnsi" w:cs="Calibri"/>
            <w:b/>
            <w:sz w:val="20"/>
            <w:szCs w:val="20"/>
          </w:rPr>
          <w:delText>7</w:delText>
        </w:r>
        <w:r w:rsidR="00330232" w:rsidRPr="00F33DB4" w:rsidDel="00404597">
          <w:rPr>
            <w:rFonts w:asciiTheme="minorHAnsi" w:hAnsiTheme="minorHAnsi" w:cs="Calibri"/>
            <w:b/>
            <w:sz w:val="20"/>
            <w:szCs w:val="20"/>
          </w:rPr>
          <w:delText xml:space="preserve"> pracovných dní odo</w:delText>
        </w:r>
        <w:r w:rsidR="00330232" w:rsidRPr="00F33DB4" w:rsidDel="00404597">
          <w:rPr>
            <w:rFonts w:asciiTheme="minorHAnsi" w:hAnsiTheme="minorHAnsi" w:cs="Calibri"/>
            <w:sz w:val="20"/>
            <w:szCs w:val="20"/>
          </w:rPr>
          <w:delText xml:space="preserve"> dňa ich uzavretia</w:delText>
        </w:r>
        <w:r w:rsidR="00C66F6B" w:rsidRPr="00F33DB4" w:rsidDel="00404597">
          <w:rPr>
            <w:rFonts w:asciiTheme="minorHAnsi" w:hAnsiTheme="minorHAnsi" w:cs="Calibri"/>
            <w:sz w:val="20"/>
            <w:szCs w:val="20"/>
          </w:rPr>
          <w:delText xml:space="preserve"> </w:delText>
        </w:r>
        <w:r w:rsidR="00330232" w:rsidRPr="00F33DB4" w:rsidDel="00404597">
          <w:rPr>
            <w:rFonts w:asciiTheme="minorHAnsi" w:hAnsiTheme="minorHAnsi" w:cs="Calibri"/>
            <w:sz w:val="20"/>
            <w:szCs w:val="20"/>
          </w:rPr>
          <w:delText>(okrem zmlúv alebo ich častí, ktoré obsahujú informácie, chránené podľa osobitných zákonov, alebo informácie, ktoré sa podľa o</w:delText>
        </w:r>
        <w:r w:rsidR="000A22A0" w:rsidRPr="00F33DB4" w:rsidDel="00404597">
          <w:rPr>
            <w:rFonts w:asciiTheme="minorHAnsi" w:hAnsiTheme="minorHAnsi" w:cs="Calibri"/>
            <w:sz w:val="20"/>
            <w:szCs w:val="20"/>
          </w:rPr>
          <w:delText>sobitných zákonov nezverejňujú).</w:delText>
        </w:r>
      </w:del>
    </w:p>
    <w:p w14:paraId="27C066F3" w14:textId="5B3142A8" w:rsidR="00330232" w:rsidRPr="00F33DB4" w:rsidDel="00404597" w:rsidRDefault="005E4C80" w:rsidP="00A60CE8">
      <w:pPr>
        <w:pStyle w:val="Default"/>
        <w:tabs>
          <w:tab w:val="left" w:pos="450"/>
        </w:tabs>
        <w:spacing w:after="120" w:line="276" w:lineRule="auto"/>
        <w:jc w:val="both"/>
        <w:rPr>
          <w:del w:id="887" w:author="uzivatel" w:date="2020-12-17T15:19:00Z"/>
          <w:rFonts w:asciiTheme="minorHAnsi" w:hAnsiTheme="minorHAnsi" w:cs="Calibri"/>
          <w:sz w:val="20"/>
          <w:szCs w:val="20"/>
        </w:rPr>
      </w:pPr>
      <w:del w:id="888" w:author="uzivatel" w:date="2020-12-17T15:19:00Z">
        <w:r w:rsidRPr="00F33DB4" w:rsidDel="00404597">
          <w:rPr>
            <w:rFonts w:asciiTheme="minorHAnsi" w:hAnsiTheme="minorHAnsi" w:cs="Calibri"/>
            <w:sz w:val="20"/>
            <w:szCs w:val="20"/>
          </w:rPr>
          <w:lastRenderedPageBreak/>
          <w:delText>Žiadateľ/</w:delText>
        </w:r>
        <w:r w:rsidR="00330232" w:rsidRPr="00F33DB4" w:rsidDel="00404597">
          <w:rPr>
            <w:rFonts w:asciiTheme="minorHAnsi" w:hAnsiTheme="minorHAnsi" w:cs="Calibri"/>
            <w:sz w:val="20"/>
            <w:szCs w:val="20"/>
          </w:rPr>
          <w:delText xml:space="preserve">Prijímateľ zverejní po </w:delText>
        </w:r>
        <w:r w:rsidR="00EB3B2F" w:rsidRPr="00F33DB4" w:rsidDel="00404597">
          <w:rPr>
            <w:rFonts w:asciiTheme="minorHAnsi" w:hAnsiTheme="minorHAnsi" w:cs="Calibri"/>
            <w:sz w:val="20"/>
            <w:szCs w:val="20"/>
          </w:rPr>
          <w:delText xml:space="preserve">zverejnení </w:delText>
        </w:r>
        <w:r w:rsidR="00330232" w:rsidRPr="00F33DB4" w:rsidDel="00404597">
          <w:rPr>
            <w:rFonts w:asciiTheme="minorHAnsi" w:hAnsiTheme="minorHAnsi" w:cs="Calibri"/>
            <w:sz w:val="20"/>
            <w:szCs w:val="20"/>
          </w:rPr>
          <w:delText xml:space="preserve">zmluvy ďalšie informácie a dokumenty v súlade s § </w:delText>
        </w:r>
        <w:r w:rsidR="002A7EAC" w:rsidRPr="00F33DB4" w:rsidDel="00404597">
          <w:rPr>
            <w:rFonts w:asciiTheme="minorHAnsi" w:hAnsiTheme="minorHAnsi" w:cs="Calibri"/>
            <w:sz w:val="20"/>
            <w:szCs w:val="20"/>
          </w:rPr>
          <w:delText>64</w:delText>
        </w:r>
        <w:r w:rsidR="00C46F83" w:rsidRPr="00F33DB4" w:rsidDel="00404597">
          <w:rPr>
            <w:rFonts w:asciiTheme="minorHAnsi" w:hAnsiTheme="minorHAnsi" w:cs="Calibri"/>
            <w:sz w:val="20"/>
            <w:szCs w:val="20"/>
          </w:rPr>
          <w:delText>,</w:delText>
        </w:r>
        <w:r w:rsidR="00330232" w:rsidRPr="00F33DB4" w:rsidDel="00404597">
          <w:rPr>
            <w:rFonts w:asciiTheme="minorHAnsi" w:hAnsiTheme="minorHAnsi" w:cs="Calibri"/>
            <w:sz w:val="20"/>
            <w:szCs w:val="20"/>
          </w:rPr>
          <w:delText xml:space="preserve"> </w:delText>
        </w:r>
        <w:r w:rsidR="000D03FF" w:rsidRPr="00F33DB4" w:rsidDel="00404597">
          <w:rPr>
            <w:rFonts w:asciiTheme="minorHAnsi" w:hAnsiTheme="minorHAnsi" w:cs="Calibri"/>
            <w:sz w:val="20"/>
            <w:szCs w:val="20"/>
          </w:rPr>
          <w:delText xml:space="preserve"> ods. 1 </w:delText>
        </w:r>
        <w:r w:rsidR="00330232" w:rsidRPr="00F33DB4" w:rsidDel="00404597">
          <w:rPr>
            <w:rFonts w:asciiTheme="minorHAnsi" w:hAnsiTheme="minorHAnsi" w:cs="Calibri"/>
            <w:sz w:val="20"/>
            <w:szCs w:val="20"/>
          </w:rPr>
          <w:delText>ZVO:</w:delText>
        </w:r>
      </w:del>
    </w:p>
    <w:p w14:paraId="1B3A3160" w14:textId="198F9A6C" w:rsidR="00330232" w:rsidRPr="00F33DB4" w:rsidDel="00404597" w:rsidRDefault="0003271B" w:rsidP="00A60CE8">
      <w:pPr>
        <w:pStyle w:val="Default"/>
        <w:tabs>
          <w:tab w:val="left" w:pos="1276"/>
        </w:tabs>
        <w:spacing w:line="276" w:lineRule="auto"/>
        <w:jc w:val="both"/>
        <w:rPr>
          <w:del w:id="889" w:author="uzivatel" w:date="2020-12-17T15:19:00Z"/>
          <w:rFonts w:asciiTheme="minorHAnsi" w:hAnsiTheme="minorHAnsi" w:cs="Calibri"/>
          <w:sz w:val="20"/>
          <w:szCs w:val="20"/>
        </w:rPr>
      </w:pPr>
      <w:del w:id="890" w:author="uzivatel" w:date="2020-12-17T15:19:00Z">
        <w:r w:rsidRPr="00F33DB4" w:rsidDel="00404597">
          <w:rPr>
            <w:rFonts w:asciiTheme="minorHAnsi" w:hAnsiTheme="minorHAnsi" w:cs="Calibri"/>
            <w:sz w:val="20"/>
            <w:szCs w:val="20"/>
          </w:rPr>
          <w:delText>zápisnicu z vyhodnotenia splnenia podmienok účasti</w:delText>
        </w:r>
        <w:r w:rsidR="00BB7EEC" w:rsidDel="00404597">
          <w:rPr>
            <w:rFonts w:asciiTheme="minorHAnsi" w:hAnsiTheme="minorHAnsi" w:cs="Calibri"/>
            <w:sz w:val="20"/>
            <w:szCs w:val="20"/>
          </w:rPr>
          <w:delText xml:space="preserve"> </w:delText>
        </w:r>
        <w:r w:rsidR="00BB7EEC" w:rsidRPr="00BB7EEC" w:rsidDel="00404597">
          <w:rPr>
            <w:rFonts w:asciiTheme="minorHAnsi" w:hAnsiTheme="minorHAnsi" w:cs="Calibri"/>
            <w:sz w:val="20"/>
            <w:szCs w:val="20"/>
          </w:rPr>
          <w:delText>okrem zápisnice podľa § 60 ods. 6</w:delText>
        </w:r>
        <w:r w:rsidR="00BB7EEC" w:rsidDel="00404597">
          <w:rPr>
            <w:rFonts w:asciiTheme="minorHAnsi" w:hAnsiTheme="minorHAnsi" w:cs="Calibri"/>
            <w:sz w:val="20"/>
            <w:szCs w:val="20"/>
          </w:rPr>
          <w:delText xml:space="preserve"> ZVO</w:delText>
        </w:r>
        <w:r w:rsidRPr="00F33DB4" w:rsidDel="00404597">
          <w:rPr>
            <w:rFonts w:asciiTheme="minorHAnsi" w:hAnsiTheme="minorHAnsi" w:cs="Calibri"/>
            <w:sz w:val="20"/>
            <w:szCs w:val="20"/>
          </w:rPr>
          <w:delText>, ponuky všetkých uchádzačov doručené v lehote na predkladanie ponúk, zápisnicu z otvárania ponúk, zápisnicu z vyhodnotenia ponúk, zápisnicu zo zasadnutia poroty, správu podľa § 24</w:delText>
        </w:r>
        <w:r w:rsidRPr="00D4670F" w:rsidDel="00404597">
          <w:rPr>
            <w:rFonts w:asciiTheme="minorHAnsi" w:hAnsiTheme="minorHAnsi" w:cs="Calibri"/>
            <w:sz w:val="20"/>
            <w:szCs w:val="20"/>
          </w:rPr>
          <w:delText>, a to</w:delText>
        </w:r>
        <w:r w:rsidRPr="00D4670F" w:rsidDel="00404597">
          <w:rPr>
            <w:rFonts w:asciiTheme="minorHAnsi" w:hAnsiTheme="minorHAnsi" w:cs="Calibri"/>
            <w:b/>
            <w:sz w:val="20"/>
            <w:szCs w:val="20"/>
          </w:rPr>
          <w:delText xml:space="preserve"> bezodkladne po uzavretí zmluvy</w:delText>
        </w:r>
        <w:r w:rsidRPr="00F33DB4" w:rsidDel="00404597">
          <w:rPr>
            <w:rFonts w:asciiTheme="minorHAnsi" w:hAnsiTheme="minorHAnsi" w:cs="Calibri"/>
            <w:sz w:val="20"/>
            <w:szCs w:val="20"/>
          </w:rPr>
          <w:delText xml:space="preserve">, koncesnej zmluvy, rámcovej dohody </w:delText>
        </w:r>
        <w:r w:rsidRPr="00D4670F" w:rsidDel="00404597">
          <w:rPr>
            <w:rFonts w:asciiTheme="minorHAnsi" w:hAnsiTheme="minorHAnsi" w:cs="Calibri"/>
            <w:b/>
            <w:sz w:val="20"/>
            <w:szCs w:val="20"/>
          </w:rPr>
          <w:delText>alebo bezodkladne po zrušení verejného obstarávania</w:delText>
        </w:r>
        <w:r w:rsidR="00330232" w:rsidRPr="00F33DB4" w:rsidDel="00404597">
          <w:rPr>
            <w:rFonts w:asciiTheme="minorHAnsi" w:hAnsiTheme="minorHAnsi" w:cs="Calibri"/>
            <w:sz w:val="20"/>
            <w:szCs w:val="20"/>
          </w:rPr>
          <w:delText xml:space="preserve">, </w:delText>
        </w:r>
      </w:del>
    </w:p>
    <w:p w14:paraId="2284F316" w14:textId="477BF721" w:rsidR="00330232" w:rsidRPr="00F33DB4" w:rsidDel="00404597" w:rsidRDefault="00330232" w:rsidP="00A60CE8">
      <w:pPr>
        <w:pStyle w:val="Default"/>
        <w:tabs>
          <w:tab w:val="left" w:pos="630"/>
          <w:tab w:val="left" w:pos="810"/>
        </w:tabs>
        <w:spacing w:line="276" w:lineRule="auto"/>
        <w:jc w:val="both"/>
        <w:rPr>
          <w:del w:id="891" w:author="uzivatel" w:date="2020-12-17T15:19:00Z"/>
          <w:rFonts w:asciiTheme="minorHAnsi" w:hAnsiTheme="minorHAnsi" w:cs="Calibri"/>
          <w:color w:val="auto"/>
          <w:sz w:val="20"/>
          <w:szCs w:val="20"/>
        </w:rPr>
      </w:pPr>
      <w:del w:id="892" w:author="uzivatel" w:date="2020-12-17T15:19:00Z">
        <w:r w:rsidRPr="00F33DB4" w:rsidDel="00404597">
          <w:rPr>
            <w:rFonts w:asciiTheme="minorHAnsi" w:hAnsiTheme="minorHAnsi" w:cs="Calibri"/>
            <w:color w:val="auto"/>
            <w:sz w:val="20"/>
            <w:szCs w:val="20"/>
          </w:rPr>
          <w:delText xml:space="preserve">sumu skutočne uhradeného plnenia zo zmluvy alebo rámcovej dohody, vrátane ich </w:delText>
        </w:r>
        <w:r w:rsidR="00D4670F" w:rsidDel="00404597">
          <w:rPr>
            <w:rFonts w:asciiTheme="minorHAnsi" w:hAnsiTheme="minorHAnsi" w:cs="Calibri"/>
            <w:color w:val="auto"/>
            <w:sz w:val="20"/>
            <w:szCs w:val="20"/>
          </w:rPr>
          <w:delText>zmien (</w:delText>
        </w:r>
        <w:r w:rsidRPr="00F33DB4" w:rsidDel="00404597">
          <w:rPr>
            <w:rFonts w:asciiTheme="minorHAnsi" w:hAnsiTheme="minorHAnsi" w:cs="Calibri"/>
            <w:color w:val="auto"/>
            <w:sz w:val="20"/>
            <w:szCs w:val="20"/>
          </w:rPr>
          <w:delText>dodatkov</w:delText>
        </w:r>
        <w:r w:rsidR="00D4670F" w:rsidDel="00404597">
          <w:rPr>
            <w:rFonts w:asciiTheme="minorHAnsi" w:hAnsiTheme="minorHAnsi" w:cs="Calibri"/>
            <w:color w:val="auto"/>
            <w:sz w:val="20"/>
            <w:szCs w:val="20"/>
          </w:rPr>
          <w:delText>)</w:delText>
        </w:r>
        <w:r w:rsidRPr="00F33DB4" w:rsidDel="00404597">
          <w:rPr>
            <w:rFonts w:asciiTheme="minorHAnsi" w:hAnsiTheme="minorHAnsi" w:cs="Calibri"/>
            <w:color w:val="auto"/>
            <w:sz w:val="20"/>
            <w:szCs w:val="20"/>
          </w:rPr>
          <w:delText>, a to</w:delText>
        </w:r>
        <w:r w:rsidR="00D4670F" w:rsidDel="00404597">
          <w:rPr>
            <w:rFonts w:asciiTheme="minorHAnsi" w:hAnsiTheme="minorHAnsi" w:cs="Calibri"/>
            <w:color w:val="auto"/>
            <w:sz w:val="20"/>
            <w:szCs w:val="20"/>
          </w:rPr>
          <w:delText xml:space="preserve"> </w:delText>
        </w:r>
        <w:r w:rsidRPr="00F33DB4" w:rsidDel="00404597">
          <w:rPr>
            <w:rFonts w:asciiTheme="minorHAnsi" w:hAnsiTheme="minorHAnsi" w:cs="Calibri"/>
            <w:color w:val="auto"/>
            <w:sz w:val="20"/>
            <w:szCs w:val="20"/>
          </w:rPr>
          <w:delText>do 90</w:delText>
        </w:r>
        <w:r w:rsidR="00D11F42" w:rsidRPr="00F33DB4" w:rsidDel="00404597">
          <w:rPr>
            <w:rFonts w:asciiTheme="minorHAnsi" w:hAnsiTheme="minorHAnsi" w:cs="Calibri"/>
            <w:color w:val="auto"/>
            <w:sz w:val="20"/>
            <w:szCs w:val="20"/>
          </w:rPr>
          <w:delText xml:space="preserve"> kalendárnych</w:delText>
        </w:r>
        <w:r w:rsidRPr="00F33DB4" w:rsidDel="00404597">
          <w:rPr>
            <w:rFonts w:asciiTheme="minorHAnsi" w:hAnsiTheme="minorHAnsi" w:cs="Calibri"/>
            <w:color w:val="auto"/>
            <w:sz w:val="20"/>
            <w:szCs w:val="20"/>
          </w:rPr>
          <w:delText xml:space="preserve"> dní odo dňa skončenia alebo zániku zmluvy alebo rámcovej dohody, </w:delText>
        </w:r>
      </w:del>
    </w:p>
    <w:p w14:paraId="616E6A35" w14:textId="5DBE790B" w:rsidR="006F7257" w:rsidRPr="00F33DB4" w:rsidDel="00404597" w:rsidRDefault="00330232" w:rsidP="00A60CE8">
      <w:pPr>
        <w:pStyle w:val="Default"/>
        <w:tabs>
          <w:tab w:val="left" w:pos="450"/>
        </w:tabs>
        <w:spacing w:line="276" w:lineRule="auto"/>
        <w:jc w:val="both"/>
        <w:rPr>
          <w:del w:id="893" w:author="uzivatel" w:date="2020-12-17T15:19:00Z"/>
          <w:rFonts w:asciiTheme="minorHAnsi" w:hAnsiTheme="minorHAnsi" w:cs="Calibri"/>
          <w:sz w:val="20"/>
          <w:szCs w:val="20"/>
        </w:rPr>
      </w:pPr>
      <w:del w:id="894" w:author="uzivatel" w:date="2020-12-17T15:19:00Z">
        <w:r w:rsidRPr="00F33DB4" w:rsidDel="00404597">
          <w:rPr>
            <w:rFonts w:asciiTheme="minorHAnsi" w:hAnsiTheme="minorHAnsi" w:cs="Calibri"/>
            <w:sz w:val="20"/>
            <w:szCs w:val="20"/>
          </w:rPr>
          <w:delText>ďalšie informácie a dokumenty podľa ZVO</w:delText>
        </w:r>
        <w:r w:rsidR="00D4670F" w:rsidDel="00404597">
          <w:rPr>
            <w:rFonts w:asciiTheme="minorHAnsi" w:hAnsiTheme="minorHAnsi" w:cs="Calibri"/>
            <w:sz w:val="20"/>
            <w:szCs w:val="20"/>
          </w:rPr>
          <w:delText>,</w:delText>
        </w:r>
        <w:r w:rsidRPr="00F33DB4" w:rsidDel="00404597">
          <w:rPr>
            <w:rFonts w:asciiTheme="minorHAnsi" w:hAnsiTheme="minorHAnsi" w:cs="Calibri"/>
            <w:sz w:val="20"/>
            <w:szCs w:val="20"/>
          </w:rPr>
          <w:delText xml:space="preserve"> </w:delText>
        </w:r>
      </w:del>
    </w:p>
    <w:p w14:paraId="63ED5D93" w14:textId="0C1C346D" w:rsidR="006F7257" w:rsidRPr="00F33DB4" w:rsidDel="00404597" w:rsidRDefault="006F7257" w:rsidP="00A60CE8">
      <w:pPr>
        <w:pStyle w:val="Default"/>
        <w:tabs>
          <w:tab w:val="left" w:pos="450"/>
        </w:tabs>
        <w:spacing w:line="276" w:lineRule="auto"/>
        <w:jc w:val="both"/>
        <w:rPr>
          <w:del w:id="895" w:author="uzivatel" w:date="2020-12-17T15:19:00Z"/>
          <w:rFonts w:asciiTheme="minorHAnsi" w:hAnsiTheme="minorHAnsi" w:cs="Calibri"/>
          <w:sz w:val="20"/>
          <w:szCs w:val="20"/>
        </w:rPr>
      </w:pPr>
      <w:del w:id="896" w:author="uzivatel" w:date="2020-12-17T15:19:00Z">
        <w:r w:rsidRPr="00F33DB4" w:rsidDel="00404597">
          <w:rPr>
            <w:rFonts w:asciiTheme="minorHAnsi" w:hAnsiTheme="minorHAnsi" w:cs="Calibri"/>
            <w:sz w:val="20"/>
            <w:szCs w:val="20"/>
          </w:rPr>
          <w:delText>odôvodnenie nezrušenia postupu zadávania zákazky alebo časti zákazky podľa § 57 ods. 2 ZVO, ak bola predložená len jedna ponuka a žiadateľ/prijímateľ nezrušil verejné obstarávanie alebo jeho časť</w:delText>
        </w:r>
        <w:r w:rsidR="00BB7EEC" w:rsidDel="00404597">
          <w:rPr>
            <w:rFonts w:asciiTheme="minorHAnsi" w:hAnsiTheme="minorHAnsi" w:cs="Calibri"/>
            <w:sz w:val="20"/>
            <w:szCs w:val="20"/>
          </w:rPr>
          <w:delText>.</w:delText>
        </w:r>
      </w:del>
    </w:p>
    <w:p w14:paraId="3E7BCCAA" w14:textId="2DF1794D" w:rsidR="00F04C05" w:rsidRPr="00F04C05" w:rsidDel="00404597" w:rsidRDefault="005E4C80" w:rsidP="00A60CE8">
      <w:pPr>
        <w:pStyle w:val="Default"/>
        <w:spacing w:line="276" w:lineRule="auto"/>
        <w:jc w:val="both"/>
        <w:rPr>
          <w:del w:id="897" w:author="uzivatel" w:date="2020-12-17T15:19:00Z"/>
          <w:rFonts w:asciiTheme="minorHAnsi" w:hAnsiTheme="minorHAnsi" w:cs="Calibri"/>
          <w:sz w:val="20"/>
          <w:szCs w:val="20"/>
        </w:rPr>
      </w:pPr>
      <w:del w:id="898" w:author="uzivatel" w:date="2020-12-17T15:19:00Z">
        <w:r w:rsidRPr="00F33DB4" w:rsidDel="00404597">
          <w:rPr>
            <w:rFonts w:asciiTheme="minorHAnsi" w:hAnsiTheme="minorHAnsi" w:cs="Calibri"/>
            <w:sz w:val="20"/>
            <w:szCs w:val="20"/>
          </w:rPr>
          <w:delText>Žiadateľ/</w:delText>
        </w:r>
        <w:r w:rsidR="00BF3C6D" w:rsidRPr="00F33DB4" w:rsidDel="00404597">
          <w:rPr>
            <w:rFonts w:asciiTheme="minorHAnsi" w:hAnsiTheme="minorHAnsi" w:cs="Calibri"/>
            <w:sz w:val="20"/>
            <w:szCs w:val="20"/>
          </w:rPr>
          <w:delText xml:space="preserve">Prijímateľ </w:delText>
        </w:r>
        <w:r w:rsidR="00C14D82" w:rsidRPr="00F33DB4" w:rsidDel="00404597">
          <w:rPr>
            <w:rFonts w:asciiTheme="minorHAnsi" w:hAnsiTheme="minorHAnsi" w:cs="Calibri"/>
            <w:sz w:val="20"/>
            <w:szCs w:val="20"/>
          </w:rPr>
          <w:delText xml:space="preserve">je povinný </w:delText>
        </w:r>
        <w:r w:rsidR="00BF3C6D" w:rsidRPr="00F33DB4" w:rsidDel="00404597">
          <w:rPr>
            <w:rFonts w:asciiTheme="minorHAnsi" w:hAnsiTheme="minorHAnsi" w:cs="Calibri"/>
            <w:b/>
            <w:sz w:val="20"/>
            <w:szCs w:val="20"/>
          </w:rPr>
          <w:delText>najneskôr do 10 pracovných dní</w:delText>
        </w:r>
        <w:r w:rsidR="00BF3C6D" w:rsidRPr="00F33DB4" w:rsidDel="00404597">
          <w:rPr>
            <w:rFonts w:asciiTheme="minorHAnsi" w:hAnsiTheme="minorHAnsi" w:cs="Calibri"/>
            <w:sz w:val="20"/>
            <w:szCs w:val="20"/>
          </w:rPr>
          <w:delText xml:space="preserve"> po </w:delText>
        </w:r>
        <w:r w:rsidR="004C2655" w:rsidRPr="00F33DB4" w:rsidDel="00404597">
          <w:rPr>
            <w:rFonts w:asciiTheme="minorHAnsi" w:hAnsiTheme="minorHAnsi" w:cs="Calibri"/>
            <w:sz w:val="20"/>
            <w:szCs w:val="20"/>
          </w:rPr>
          <w:delText>zverejnení</w:delText>
        </w:r>
        <w:r w:rsidR="00C00C13" w:rsidRPr="00F33DB4" w:rsidDel="00404597">
          <w:rPr>
            <w:rStyle w:val="Odkaznapoznmkupodiarou"/>
            <w:rFonts w:asciiTheme="minorHAnsi" w:hAnsiTheme="minorHAnsi" w:cs="Calibri"/>
            <w:sz w:val="20"/>
            <w:szCs w:val="20"/>
          </w:rPr>
          <w:footnoteReference w:id="65"/>
        </w:r>
        <w:r w:rsidR="004C2655" w:rsidRPr="00F33DB4" w:rsidDel="00404597">
          <w:rPr>
            <w:rFonts w:asciiTheme="minorHAnsi" w:hAnsiTheme="minorHAnsi" w:cs="Calibri"/>
            <w:sz w:val="20"/>
            <w:szCs w:val="20"/>
          </w:rPr>
          <w:delText xml:space="preserve"> </w:delText>
        </w:r>
        <w:r w:rsidR="00BF3C6D" w:rsidRPr="00F33DB4" w:rsidDel="00404597">
          <w:rPr>
            <w:rFonts w:asciiTheme="minorHAnsi" w:hAnsiTheme="minorHAnsi" w:cs="Calibri"/>
            <w:sz w:val="20"/>
            <w:szCs w:val="20"/>
          </w:rPr>
          <w:delText xml:space="preserve">zmluvy s úspešným uchádzačom, resp. </w:delText>
        </w:r>
        <w:r w:rsidR="00BF3C6D" w:rsidRPr="00F33DB4" w:rsidDel="00404597">
          <w:rPr>
            <w:rFonts w:asciiTheme="minorHAnsi" w:hAnsiTheme="minorHAnsi" w:cs="Calibri"/>
            <w:b/>
            <w:sz w:val="20"/>
            <w:szCs w:val="20"/>
          </w:rPr>
          <w:delText xml:space="preserve">do 10 </w:delText>
        </w:r>
        <w:r w:rsidR="00BA369A" w:rsidRPr="00F33DB4" w:rsidDel="00404597">
          <w:rPr>
            <w:rFonts w:asciiTheme="minorHAnsi" w:hAnsiTheme="minorHAnsi" w:cs="Calibri"/>
            <w:b/>
            <w:sz w:val="20"/>
            <w:szCs w:val="20"/>
          </w:rPr>
          <w:delText>pracovnýc</w:delText>
        </w:r>
        <w:r w:rsidR="00D0383B" w:rsidRPr="00F33DB4" w:rsidDel="00404597">
          <w:rPr>
            <w:rFonts w:asciiTheme="minorHAnsi" w:hAnsiTheme="minorHAnsi" w:cs="Calibri"/>
            <w:b/>
            <w:sz w:val="20"/>
            <w:szCs w:val="20"/>
          </w:rPr>
          <w:delText xml:space="preserve">h </w:delText>
        </w:r>
        <w:r w:rsidR="00BF3C6D" w:rsidRPr="00F33DB4" w:rsidDel="00404597">
          <w:rPr>
            <w:rFonts w:asciiTheme="minorHAnsi" w:hAnsiTheme="minorHAnsi" w:cs="Calibri"/>
            <w:b/>
            <w:sz w:val="20"/>
            <w:szCs w:val="20"/>
          </w:rPr>
          <w:delText>dní</w:delText>
        </w:r>
        <w:r w:rsidR="00BF3C6D" w:rsidRPr="00F33DB4" w:rsidDel="00404597">
          <w:rPr>
            <w:rFonts w:asciiTheme="minorHAnsi" w:hAnsiTheme="minorHAnsi" w:cs="Calibri"/>
            <w:sz w:val="20"/>
            <w:szCs w:val="20"/>
          </w:rPr>
          <w:delText xml:space="preserve"> od zaslania oznámenia o výsledku VO do vestníka ÚVO</w:delText>
        </w:r>
        <w:r w:rsidR="00C07F1A" w:rsidRPr="00F33DB4" w:rsidDel="00404597">
          <w:rPr>
            <w:rFonts w:asciiTheme="minorHAnsi" w:hAnsiTheme="minorHAnsi" w:cs="Calibri"/>
            <w:sz w:val="20"/>
            <w:szCs w:val="20"/>
          </w:rPr>
          <w:delText xml:space="preserve"> (podľa toho, ktorý z týchto úkonov nastal neskôr)</w:delText>
        </w:r>
        <w:r w:rsidR="00BF3C6D" w:rsidRPr="00F33DB4" w:rsidDel="00404597">
          <w:rPr>
            <w:rStyle w:val="Odkaznapoznmkupodiarou"/>
            <w:rFonts w:asciiTheme="minorHAnsi" w:hAnsiTheme="minorHAnsi" w:cs="Calibri"/>
            <w:sz w:val="20"/>
            <w:szCs w:val="20"/>
          </w:rPr>
          <w:footnoteReference w:id="66"/>
        </w:r>
        <w:r w:rsidR="00BF3C6D" w:rsidRPr="00F33DB4" w:rsidDel="00404597">
          <w:rPr>
            <w:rFonts w:asciiTheme="minorHAnsi" w:hAnsiTheme="minorHAnsi" w:cs="Calibri"/>
            <w:sz w:val="20"/>
            <w:szCs w:val="20"/>
          </w:rPr>
          <w:delText xml:space="preserve"> predl</w:delText>
        </w:r>
        <w:r w:rsidR="00C14D82" w:rsidRPr="00F33DB4" w:rsidDel="00404597">
          <w:rPr>
            <w:rFonts w:asciiTheme="minorHAnsi" w:hAnsiTheme="minorHAnsi" w:cs="Calibri"/>
            <w:sz w:val="20"/>
            <w:szCs w:val="20"/>
          </w:rPr>
          <w:delText xml:space="preserve">ožiť </w:delText>
        </w:r>
        <w:r w:rsidR="00BF3C6D" w:rsidRPr="00F33DB4" w:rsidDel="00404597">
          <w:rPr>
            <w:rFonts w:asciiTheme="minorHAnsi" w:hAnsiTheme="minorHAnsi" w:cs="Calibri"/>
            <w:sz w:val="20"/>
            <w:szCs w:val="20"/>
          </w:rPr>
          <w:delText xml:space="preserve"> na </w:delText>
        </w:r>
        <w:r w:rsidR="005B2A36" w:rsidRPr="00F33DB4" w:rsidDel="00404597">
          <w:rPr>
            <w:rFonts w:asciiTheme="minorHAnsi" w:hAnsiTheme="minorHAnsi" w:cs="Calibri"/>
            <w:sz w:val="20"/>
            <w:szCs w:val="20"/>
          </w:rPr>
          <w:delText xml:space="preserve">následnú ex-post </w:delText>
        </w:r>
        <w:r w:rsidR="00C14D82" w:rsidRPr="00F33DB4" w:rsidDel="00404597">
          <w:rPr>
            <w:rFonts w:asciiTheme="minorHAnsi" w:hAnsiTheme="minorHAnsi" w:cs="Calibri"/>
            <w:sz w:val="20"/>
            <w:szCs w:val="20"/>
          </w:rPr>
          <w:delText xml:space="preserve">kontrolu </w:delText>
        </w:r>
        <w:r w:rsidR="00BF3C6D" w:rsidRPr="00F33DB4" w:rsidDel="00404597">
          <w:rPr>
            <w:rFonts w:asciiTheme="minorHAnsi" w:hAnsiTheme="minorHAnsi" w:cs="Calibri"/>
            <w:sz w:val="20"/>
            <w:szCs w:val="20"/>
          </w:rPr>
          <w:delText>RO dokumentáciu</w:delText>
        </w:r>
        <w:r w:rsidR="00C14D82" w:rsidRPr="00F33DB4" w:rsidDel="00404597">
          <w:rPr>
            <w:rFonts w:asciiTheme="minorHAnsi" w:hAnsiTheme="minorHAnsi" w:cs="Calibri"/>
            <w:sz w:val="20"/>
            <w:szCs w:val="20"/>
          </w:rPr>
          <w:delText xml:space="preserve"> </w:delText>
        </w:r>
        <w:r w:rsidR="000D03FF" w:rsidRPr="00F33DB4" w:rsidDel="00404597">
          <w:rPr>
            <w:rFonts w:asciiTheme="minorHAnsi" w:hAnsiTheme="minorHAnsi" w:cs="Calibri"/>
            <w:sz w:val="20"/>
            <w:szCs w:val="20"/>
          </w:rPr>
          <w:delText xml:space="preserve">v rozsahu podľa </w:delText>
        </w:r>
        <w:r w:rsidR="007B5730" w:rsidRPr="00F33DB4" w:rsidDel="00404597">
          <w:rPr>
            <w:rFonts w:asciiTheme="minorHAnsi" w:hAnsiTheme="minorHAnsi" w:cs="Calibri"/>
            <w:sz w:val="20"/>
            <w:szCs w:val="20"/>
          </w:rPr>
          <w:delText xml:space="preserve">odseku 3 (tabuľky č. </w:delText>
        </w:r>
        <w:r w:rsidR="004951C1" w:rsidRPr="00F33DB4" w:rsidDel="00404597">
          <w:rPr>
            <w:rFonts w:asciiTheme="minorHAnsi" w:hAnsiTheme="minorHAnsi" w:cs="Calibri"/>
            <w:sz w:val="20"/>
            <w:szCs w:val="20"/>
          </w:rPr>
          <w:delText>4</w:delText>
        </w:r>
        <w:r w:rsidR="007B5730" w:rsidRPr="00F33DB4" w:rsidDel="00404597">
          <w:rPr>
            <w:rFonts w:asciiTheme="minorHAnsi" w:hAnsiTheme="minorHAnsi" w:cs="Calibri"/>
            <w:sz w:val="20"/>
            <w:szCs w:val="20"/>
          </w:rPr>
          <w:delText xml:space="preserve">, písm. C) </w:delText>
        </w:r>
        <w:r w:rsidR="00586A1B" w:rsidRPr="00F33DB4" w:rsidDel="00404597">
          <w:rPr>
            <w:rFonts w:asciiTheme="minorHAnsi" w:hAnsiTheme="minorHAnsi" w:cs="Calibri"/>
            <w:sz w:val="20"/>
            <w:szCs w:val="20"/>
          </w:rPr>
          <w:delText xml:space="preserve"> tejto </w:delText>
        </w:r>
        <w:r w:rsidR="007B5730" w:rsidRPr="00F33DB4" w:rsidDel="00404597">
          <w:rPr>
            <w:rFonts w:asciiTheme="minorHAnsi" w:hAnsiTheme="minorHAnsi" w:cs="Calibri"/>
            <w:sz w:val="20"/>
            <w:szCs w:val="20"/>
          </w:rPr>
          <w:delText xml:space="preserve">časti </w:delText>
        </w:r>
        <w:r w:rsidR="00586A1B" w:rsidRPr="00F33DB4" w:rsidDel="00404597">
          <w:rPr>
            <w:rFonts w:asciiTheme="minorHAnsi" w:hAnsiTheme="minorHAnsi" w:cs="Calibri"/>
            <w:sz w:val="20"/>
            <w:szCs w:val="20"/>
          </w:rPr>
          <w:delText>príručky</w:delText>
        </w:r>
        <w:r w:rsidR="000D03FF" w:rsidRPr="00F33DB4" w:rsidDel="00404597">
          <w:rPr>
            <w:rFonts w:asciiTheme="minorHAnsi" w:hAnsiTheme="minorHAnsi" w:cs="Calibri"/>
            <w:sz w:val="20"/>
            <w:szCs w:val="20"/>
          </w:rPr>
          <w:delText xml:space="preserve"> </w:delText>
        </w:r>
        <w:r w:rsidR="009C76B3" w:rsidRPr="00F33DB4" w:rsidDel="00404597">
          <w:rPr>
            <w:rFonts w:asciiTheme="minorHAnsi" w:hAnsiTheme="minorHAnsi" w:cs="Calibri"/>
            <w:sz w:val="20"/>
            <w:szCs w:val="20"/>
          </w:rPr>
          <w:delText xml:space="preserve">a zároveň zasiela aj odkaz </w:delText>
        </w:r>
        <w:r w:rsidR="00504EFA" w:rsidRPr="00F33DB4" w:rsidDel="00404597">
          <w:rPr>
            <w:rFonts w:asciiTheme="minorHAnsi" w:hAnsiTheme="minorHAnsi" w:cs="Calibri"/>
            <w:sz w:val="20"/>
            <w:szCs w:val="20"/>
          </w:rPr>
          <w:delText>na</w:delText>
        </w:r>
        <w:r w:rsidR="009C76B3" w:rsidRPr="00F33DB4" w:rsidDel="00404597">
          <w:rPr>
            <w:rFonts w:asciiTheme="minorHAnsi" w:hAnsiTheme="minorHAnsi" w:cs="Calibri"/>
            <w:sz w:val="20"/>
            <w:szCs w:val="20"/>
          </w:rPr>
          <w:delText xml:space="preserve"> </w:delText>
        </w:r>
        <w:r w:rsidR="00504EFA" w:rsidRPr="00F33DB4" w:rsidDel="00404597">
          <w:rPr>
            <w:rFonts w:asciiTheme="minorHAnsi" w:hAnsiTheme="minorHAnsi" w:cs="Calibri"/>
            <w:sz w:val="20"/>
            <w:szCs w:val="20"/>
          </w:rPr>
          <w:delText xml:space="preserve">internetovú adresu </w:delText>
        </w:r>
        <w:r w:rsidR="009C76B3" w:rsidRPr="00F33DB4" w:rsidDel="00404597">
          <w:rPr>
            <w:rFonts w:asciiTheme="minorHAnsi" w:hAnsiTheme="minorHAnsi" w:cs="Calibri"/>
            <w:sz w:val="20"/>
            <w:szCs w:val="20"/>
          </w:rPr>
          <w:delText>zverejnenia tejto dokumentácie.</w:delText>
        </w:r>
      </w:del>
    </w:p>
    <w:p w14:paraId="2E6769AE" w14:textId="45BFCF91" w:rsidR="00F34A7C" w:rsidRPr="00F34A7C" w:rsidDel="00404597" w:rsidRDefault="00F34A7C" w:rsidP="00A60CE8">
      <w:pPr>
        <w:pStyle w:val="Odsekzoznamu"/>
        <w:spacing w:before="120"/>
        <w:ind w:left="0"/>
        <w:jc w:val="both"/>
        <w:rPr>
          <w:del w:id="903" w:author="uzivatel" w:date="2020-12-17T15:19:00Z"/>
          <w:rFonts w:asciiTheme="minorHAnsi" w:eastAsia="Calibri" w:hAnsiTheme="minorHAnsi" w:cs="Calibri"/>
          <w:color w:val="000000"/>
          <w:sz w:val="20"/>
          <w:szCs w:val="20"/>
        </w:rPr>
      </w:pPr>
      <w:del w:id="904" w:author="uzivatel" w:date="2020-12-17T15:19:00Z">
        <w:r w:rsidRPr="00F34A7C" w:rsidDel="00404597">
          <w:rPr>
            <w:rFonts w:asciiTheme="minorHAnsi" w:eastAsia="Calibri" w:hAnsiTheme="minorHAnsi" w:cs="Calibri"/>
            <w:color w:val="000000"/>
            <w:sz w:val="20"/>
            <w:szCs w:val="20"/>
          </w:rPr>
          <w:delText xml:space="preserve">Pre potreby finančnej kontroly/finančnej kontroly VO </w:delText>
        </w:r>
        <w:r w:rsidRPr="00F34A7C" w:rsidDel="00404597">
          <w:rPr>
            <w:rFonts w:asciiTheme="minorHAnsi" w:eastAsia="Calibri" w:hAnsiTheme="minorHAnsi" w:cs="Calibri"/>
            <w:b/>
            <w:color w:val="000000"/>
            <w:sz w:val="20"/>
            <w:szCs w:val="20"/>
          </w:rPr>
          <w:delText>žiadateľ/prijímateľ predkladá na RO zmluvu s úspešným uchádzačom cez ITMS 2014+ spôsobom, ktorý zabezpečí identifikáciu osôb, ktoré zmluvu podpísali, aby bolo možné overiť ich oprávnenosť konať v mene zmluvnej strany.</w:delText>
        </w:r>
        <w:r w:rsidRPr="00F34A7C" w:rsidDel="00404597">
          <w:rPr>
            <w:rFonts w:asciiTheme="minorHAnsi" w:eastAsia="Calibri" w:hAnsiTheme="minorHAnsi" w:cs="Calibri"/>
            <w:color w:val="000000"/>
            <w:sz w:val="20"/>
            <w:szCs w:val="20"/>
          </w:rPr>
          <w:delText xml:space="preserve"> Túto zmluvu predkladá </w:delText>
        </w:r>
        <w:r w:rsidDel="00404597">
          <w:rPr>
            <w:rFonts w:asciiTheme="minorHAnsi" w:eastAsia="Calibri" w:hAnsiTheme="minorHAnsi" w:cs="Calibri"/>
            <w:color w:val="000000"/>
            <w:sz w:val="20"/>
            <w:szCs w:val="20"/>
          </w:rPr>
          <w:delText>žiadateľ/</w:delText>
        </w:r>
        <w:r w:rsidRPr="00F34A7C" w:rsidDel="00404597">
          <w:rPr>
            <w:rFonts w:asciiTheme="minorHAnsi" w:eastAsia="Calibri" w:hAnsiTheme="minorHAnsi" w:cs="Calibri"/>
            <w:color w:val="000000"/>
            <w:sz w:val="20"/>
            <w:szCs w:val="20"/>
          </w:rPr>
          <w:delText xml:space="preserve">prijímateľ cez ITMS 2014+ vrátane všetkých jej príloh. RO je oprávnený v rámci podmienok zmluvy o NFP, resp. záväzných dokumentov, na ktoré zmluva o NFP odkazuje, určiť prijímateľovi výnimku z predkladania týchto príloh, t. j.  identifikovať typ príloh (napr. rozsiahla technická dokumentácia), ktoré prijímateľ nemusí na RO predložiť. </w:delText>
        </w:r>
      </w:del>
    </w:p>
    <w:p w14:paraId="504DFC78" w14:textId="221569ED" w:rsidR="005B2A36" w:rsidRPr="00F975F5" w:rsidDel="00404597" w:rsidRDefault="00A5237C" w:rsidP="00A60CE8">
      <w:pPr>
        <w:pStyle w:val="Default"/>
        <w:spacing w:before="120" w:after="120" w:line="276" w:lineRule="auto"/>
        <w:jc w:val="both"/>
        <w:rPr>
          <w:del w:id="905" w:author="uzivatel" w:date="2020-12-17T15:19:00Z"/>
          <w:rFonts w:asciiTheme="minorHAnsi" w:hAnsiTheme="minorHAnsi" w:cs="Calibri"/>
          <w:sz w:val="20"/>
          <w:szCs w:val="20"/>
        </w:rPr>
      </w:pPr>
      <w:del w:id="906" w:author="uzivatel" w:date="2020-12-17T15:19:00Z">
        <w:r w:rsidRPr="00F975F5" w:rsidDel="00404597">
          <w:rPr>
            <w:rFonts w:asciiTheme="minorHAnsi" w:hAnsiTheme="minorHAnsi" w:cs="Calibri"/>
            <w:sz w:val="20"/>
            <w:szCs w:val="20"/>
          </w:rPr>
          <w:delText xml:space="preserve">RO </w:delText>
        </w:r>
        <w:r w:rsidR="00C07F1A" w:rsidRPr="00F975F5" w:rsidDel="00404597">
          <w:rPr>
            <w:rFonts w:asciiTheme="minorHAnsi" w:hAnsiTheme="minorHAnsi" w:cs="Calibri"/>
            <w:sz w:val="20"/>
            <w:szCs w:val="20"/>
          </w:rPr>
          <w:delText xml:space="preserve">vykoná </w:delText>
        </w:r>
        <w:r w:rsidR="007B5509" w:rsidRPr="00F975F5" w:rsidDel="00404597">
          <w:rPr>
            <w:rFonts w:asciiTheme="minorHAnsi" w:hAnsiTheme="minorHAnsi" w:cs="Calibri"/>
            <w:sz w:val="20"/>
            <w:szCs w:val="20"/>
          </w:rPr>
          <w:delText>následnú</w:delText>
        </w:r>
        <w:r w:rsidR="00C07F1A" w:rsidRPr="00F975F5" w:rsidDel="00404597">
          <w:rPr>
            <w:rFonts w:asciiTheme="minorHAnsi" w:hAnsiTheme="minorHAnsi" w:cs="Calibri"/>
            <w:sz w:val="20"/>
            <w:szCs w:val="20"/>
          </w:rPr>
          <w:delText xml:space="preserve"> ex-post kontrolu a </w:delText>
        </w:r>
        <w:r w:rsidRPr="00F975F5" w:rsidDel="00404597">
          <w:rPr>
            <w:rFonts w:asciiTheme="minorHAnsi" w:hAnsiTheme="minorHAnsi" w:cs="Calibri"/>
            <w:sz w:val="20"/>
            <w:szCs w:val="20"/>
          </w:rPr>
          <w:delText xml:space="preserve">informuje </w:delText>
        </w:r>
        <w:r w:rsidR="005E4C80" w:rsidRPr="00F975F5" w:rsidDel="00404597">
          <w:rPr>
            <w:rFonts w:asciiTheme="minorHAnsi" w:hAnsiTheme="minorHAnsi" w:cs="Calibri"/>
            <w:sz w:val="20"/>
            <w:szCs w:val="20"/>
          </w:rPr>
          <w:delText>žiadateľa/</w:delText>
        </w:r>
        <w:r w:rsidR="002557A3" w:rsidRPr="00F975F5" w:rsidDel="00404597">
          <w:rPr>
            <w:rFonts w:asciiTheme="minorHAnsi" w:hAnsiTheme="minorHAnsi" w:cs="Calibri"/>
            <w:sz w:val="20"/>
            <w:szCs w:val="20"/>
          </w:rPr>
          <w:delText>p</w:delText>
        </w:r>
        <w:r w:rsidRPr="00F975F5" w:rsidDel="00404597">
          <w:rPr>
            <w:rFonts w:asciiTheme="minorHAnsi" w:hAnsiTheme="minorHAnsi" w:cs="Calibri"/>
            <w:sz w:val="20"/>
            <w:szCs w:val="20"/>
          </w:rPr>
          <w:delText xml:space="preserve">rijímateľa o výsledku </w:delText>
        </w:r>
        <w:r w:rsidR="00B547B6" w:rsidRPr="00F975F5" w:rsidDel="00404597">
          <w:rPr>
            <w:rFonts w:asciiTheme="minorHAnsi" w:hAnsiTheme="minorHAnsi" w:cs="Calibri"/>
            <w:sz w:val="20"/>
            <w:szCs w:val="20"/>
          </w:rPr>
          <w:delText>tejto kontroly</w:delText>
        </w:r>
        <w:r w:rsidRPr="00F975F5" w:rsidDel="00404597">
          <w:rPr>
            <w:rFonts w:asciiTheme="minorHAnsi" w:hAnsiTheme="minorHAnsi" w:cs="Calibri"/>
            <w:sz w:val="20"/>
            <w:szCs w:val="20"/>
          </w:rPr>
          <w:delText xml:space="preserve"> v lehote </w:delText>
        </w:r>
        <w:r w:rsidRPr="00F975F5" w:rsidDel="00404597">
          <w:rPr>
            <w:rFonts w:asciiTheme="minorHAnsi" w:hAnsiTheme="minorHAnsi" w:cs="Calibri"/>
            <w:b/>
            <w:sz w:val="20"/>
            <w:szCs w:val="20"/>
          </w:rPr>
          <w:delText>do</w:delText>
        </w:r>
        <w:r w:rsidRPr="00F975F5" w:rsidDel="00404597">
          <w:rPr>
            <w:rFonts w:asciiTheme="minorHAnsi" w:hAnsiTheme="minorHAnsi" w:cs="Calibri"/>
            <w:sz w:val="20"/>
            <w:szCs w:val="20"/>
          </w:rPr>
          <w:delText xml:space="preserve"> </w:delText>
        </w:r>
        <w:r w:rsidRPr="00F975F5" w:rsidDel="00404597">
          <w:rPr>
            <w:rFonts w:asciiTheme="minorHAnsi" w:hAnsiTheme="minorHAnsi" w:cs="Calibri"/>
            <w:b/>
            <w:sz w:val="20"/>
            <w:szCs w:val="20"/>
          </w:rPr>
          <w:delText>7 pracovných dní</w:delText>
        </w:r>
        <w:r w:rsidRPr="00F975F5" w:rsidDel="00404597">
          <w:rPr>
            <w:rFonts w:asciiTheme="minorHAnsi" w:hAnsiTheme="minorHAnsi" w:cs="Calibri"/>
            <w:sz w:val="20"/>
            <w:szCs w:val="20"/>
          </w:rPr>
          <w:delText xml:space="preserve"> odo dňa nasledujúceho po dni doručenia dokumentácie/upravenej dokumentácie. </w:delText>
        </w:r>
        <w:r w:rsidR="005B2A36" w:rsidRPr="00F975F5" w:rsidDel="00404597">
          <w:rPr>
            <w:rFonts w:asciiTheme="minorHAnsi" w:hAnsiTheme="minorHAnsi" w:cs="Calibri"/>
            <w:sz w:val="20"/>
            <w:szCs w:val="20"/>
          </w:rPr>
          <w:delText xml:space="preserve">V prípade identifikovania nesúladu medzi podpísanou zmluvou s úspešným uchádzačom alebo zverejneným oznámením o výsledku VO s ich kontrolovanými návrhmi, je žiadateľ/prijímateľ povinný postupovať v zmysle podkapitoly </w:delText>
        </w:r>
        <w:r w:rsidR="008A2E8F" w:rsidDel="00404597">
          <w:rPr>
            <w:rStyle w:val="Hypertextovprepojenie"/>
            <w:rFonts w:asciiTheme="minorHAnsi" w:hAnsiTheme="minorHAnsi" w:cs="Calibri"/>
            <w:sz w:val="20"/>
            <w:szCs w:val="20"/>
          </w:rPr>
          <w:fldChar w:fldCharType="begin"/>
        </w:r>
        <w:r w:rsidR="008A2E8F" w:rsidDel="00404597">
          <w:rPr>
            <w:rStyle w:val="Hypertextovprepojenie"/>
            <w:rFonts w:asciiTheme="minorHAnsi" w:hAnsiTheme="minorHAnsi" w:cs="Calibri"/>
            <w:sz w:val="20"/>
            <w:szCs w:val="20"/>
          </w:rPr>
          <w:delInstrText xml:space="preserve"> HYPERLINK \l "_2.3_Finančná_kontrola" </w:delInstrText>
        </w:r>
        <w:r w:rsidR="008A2E8F" w:rsidDel="00404597">
          <w:rPr>
            <w:rStyle w:val="Hypertextovprepojenie"/>
            <w:rFonts w:asciiTheme="minorHAnsi" w:hAnsiTheme="minorHAnsi" w:cs="Calibri"/>
            <w:sz w:val="20"/>
            <w:szCs w:val="20"/>
          </w:rPr>
          <w:fldChar w:fldCharType="separate"/>
        </w:r>
        <w:r w:rsidR="00EB1FBA" w:rsidRPr="00F975F5" w:rsidDel="00404597">
          <w:rPr>
            <w:rStyle w:val="Hypertextovprepojenie"/>
            <w:rFonts w:asciiTheme="minorHAnsi" w:hAnsiTheme="minorHAnsi" w:cs="Calibri"/>
            <w:sz w:val="20"/>
            <w:szCs w:val="20"/>
          </w:rPr>
          <w:delText>2.3</w:delText>
        </w:r>
        <w:r w:rsidR="008A2E8F" w:rsidDel="00404597">
          <w:rPr>
            <w:rStyle w:val="Hypertextovprepojenie"/>
            <w:rFonts w:asciiTheme="minorHAnsi" w:hAnsiTheme="minorHAnsi" w:cs="Calibri"/>
            <w:sz w:val="20"/>
            <w:szCs w:val="20"/>
          </w:rPr>
          <w:fldChar w:fldCharType="end"/>
        </w:r>
        <w:r w:rsidR="005B2A36" w:rsidRPr="00F975F5" w:rsidDel="00404597">
          <w:rPr>
            <w:rFonts w:asciiTheme="minorHAnsi" w:hAnsiTheme="minorHAnsi" w:cs="Calibri"/>
            <w:sz w:val="20"/>
            <w:szCs w:val="20"/>
          </w:rPr>
          <w:delText xml:space="preserve"> odseku 6  tejto príručky. </w:delText>
        </w:r>
      </w:del>
    </w:p>
    <w:p w14:paraId="5ADB73A4" w14:textId="73B72DC3" w:rsidR="007B5509" w:rsidRPr="002F3653" w:rsidDel="00404597" w:rsidRDefault="007B5509" w:rsidP="00A60CE8">
      <w:pPr>
        <w:pStyle w:val="Default"/>
        <w:spacing w:before="120" w:after="120" w:line="276" w:lineRule="auto"/>
        <w:jc w:val="both"/>
        <w:rPr>
          <w:del w:id="907" w:author="uzivatel" w:date="2020-12-17T15:19:00Z"/>
          <w:rFonts w:asciiTheme="minorHAnsi" w:hAnsiTheme="minorHAnsi" w:cs="Calibri"/>
          <w:sz w:val="20"/>
          <w:szCs w:val="20"/>
        </w:rPr>
      </w:pPr>
      <w:del w:id="908" w:author="uzivatel" w:date="2020-12-17T15:19:00Z">
        <w:r w:rsidRPr="00F975F5" w:rsidDel="00404597">
          <w:rPr>
            <w:rFonts w:asciiTheme="minorHAnsi" w:hAnsiTheme="minorHAnsi" w:cs="Calibri"/>
            <w:sz w:val="20"/>
            <w:szCs w:val="20"/>
          </w:rPr>
          <w:delText xml:space="preserve">V prípade, ak VO nebolo predmetom ex-ante kontroly, prijímateľ predkladá dokumentáciu </w:delText>
        </w:r>
        <w:r w:rsidRPr="00F975F5" w:rsidDel="00404597">
          <w:rPr>
            <w:rFonts w:asciiTheme="minorHAnsi" w:hAnsiTheme="minorHAnsi"/>
            <w:sz w:val="20"/>
            <w:szCs w:val="20"/>
          </w:rPr>
          <w:delText>z VO na štandardnú ex-post kontrolu</w:delText>
        </w:r>
        <w:r w:rsidRPr="00F975F5" w:rsidDel="00404597">
          <w:rPr>
            <w:rFonts w:asciiTheme="minorHAnsi" w:hAnsiTheme="minorHAnsi" w:cs="Calibri"/>
            <w:sz w:val="20"/>
            <w:szCs w:val="20"/>
          </w:rPr>
          <w:delText xml:space="preserve"> </w:delText>
        </w:r>
        <w:r w:rsidRPr="00F975F5" w:rsidDel="00404597">
          <w:rPr>
            <w:rFonts w:asciiTheme="minorHAnsi" w:hAnsiTheme="minorHAnsi"/>
            <w:b/>
            <w:sz w:val="20"/>
            <w:szCs w:val="20"/>
          </w:rPr>
          <w:delText>do 10 pracovných dní</w:delText>
        </w:r>
        <w:r w:rsidRPr="00F975F5" w:rsidDel="00404597">
          <w:rPr>
            <w:rFonts w:asciiTheme="minorHAnsi" w:hAnsiTheme="minorHAnsi"/>
            <w:sz w:val="20"/>
            <w:szCs w:val="20"/>
          </w:rPr>
          <w:delText xml:space="preserve"> po </w:delText>
        </w:r>
        <w:r w:rsidR="0016693E" w:rsidRPr="0016693E" w:rsidDel="00404597">
          <w:rPr>
            <w:rFonts w:asciiTheme="minorHAnsi" w:hAnsiTheme="minorHAnsi"/>
            <w:sz w:val="20"/>
            <w:szCs w:val="20"/>
          </w:rPr>
          <w:delText xml:space="preserve">zverejnení </w:delText>
        </w:r>
        <w:r w:rsidRPr="00F975F5" w:rsidDel="00404597">
          <w:rPr>
            <w:rFonts w:asciiTheme="minorHAnsi" w:hAnsiTheme="minorHAnsi"/>
            <w:sz w:val="20"/>
            <w:szCs w:val="20"/>
          </w:rPr>
          <w:delText>zmluvy s úspešným uchádzačom podľa § 5a zákona o slobode informácií, alebo do 10 pracovných</w:delText>
        </w:r>
        <w:r w:rsidRPr="002F3653" w:rsidDel="00404597">
          <w:rPr>
            <w:rFonts w:asciiTheme="minorHAnsi" w:hAnsiTheme="minorHAnsi"/>
            <w:sz w:val="20"/>
            <w:szCs w:val="20"/>
          </w:rPr>
          <w:delText xml:space="preserve"> dní od zaslania oznámenia o výsledku VO do vestníka ÚVO alebo do 10 pracovných dní po uzavretí zmluvy o NFP podľa toho, ktorý z týchto úkonov je neskorší. Dokumentáciu predkladá žiadateľ/prijímateľ v plnom rozsahu.</w:delText>
        </w:r>
      </w:del>
    </w:p>
    <w:p w14:paraId="2FF03192" w14:textId="32326C91" w:rsidR="007B5509" w:rsidDel="00404597" w:rsidRDefault="006E3E10" w:rsidP="00A60CE8">
      <w:pPr>
        <w:pStyle w:val="Default"/>
        <w:spacing w:before="120" w:after="120" w:line="276" w:lineRule="auto"/>
        <w:jc w:val="both"/>
        <w:rPr>
          <w:del w:id="909" w:author="uzivatel" w:date="2020-12-17T15:19:00Z"/>
          <w:rFonts w:asciiTheme="minorHAnsi" w:hAnsiTheme="minorHAnsi" w:cs="Calibri"/>
          <w:sz w:val="20"/>
          <w:szCs w:val="20"/>
        </w:rPr>
      </w:pPr>
      <w:del w:id="910" w:author="uzivatel" w:date="2020-12-17T15:19:00Z">
        <w:r w:rsidRPr="002F3653" w:rsidDel="00404597">
          <w:rPr>
            <w:rFonts w:asciiTheme="minorHAnsi" w:hAnsiTheme="minorHAnsi"/>
            <w:sz w:val="20"/>
            <w:szCs w:val="20"/>
          </w:rPr>
          <w:delText xml:space="preserve">Lehota na výkon </w:delText>
        </w:r>
        <w:r w:rsidR="007B5509" w:rsidRPr="002F3653" w:rsidDel="00404597">
          <w:rPr>
            <w:rFonts w:asciiTheme="minorHAnsi" w:hAnsiTheme="minorHAnsi"/>
            <w:sz w:val="20"/>
            <w:szCs w:val="20"/>
          </w:rPr>
          <w:delText xml:space="preserve">štandardnej ex-post kontroly je </w:delText>
        </w:r>
        <w:r w:rsidR="007B5509" w:rsidRPr="002F3653" w:rsidDel="00404597">
          <w:rPr>
            <w:rFonts w:asciiTheme="minorHAnsi" w:hAnsiTheme="minorHAnsi"/>
            <w:b/>
            <w:sz w:val="20"/>
            <w:szCs w:val="20"/>
          </w:rPr>
          <w:delText>20 pracovných dní</w:delText>
        </w:r>
        <w:r w:rsidR="007B5509" w:rsidRPr="002F3653" w:rsidDel="00404597">
          <w:rPr>
            <w:rFonts w:asciiTheme="minorHAnsi" w:hAnsiTheme="minorHAnsi"/>
            <w:sz w:val="20"/>
            <w:szCs w:val="20"/>
          </w:rPr>
          <w:delText xml:space="preserve">. </w:delText>
        </w:r>
        <w:r w:rsidR="007B5509" w:rsidRPr="002F3653" w:rsidDel="00404597">
          <w:rPr>
            <w:rFonts w:asciiTheme="minorHAnsi" w:hAnsiTheme="minorHAnsi" w:cs="Calibri"/>
            <w:sz w:val="20"/>
            <w:szCs w:val="20"/>
          </w:rPr>
          <w:delText xml:space="preserve">RO vykoná kontrolu VO v zmysle postupov uvedených v podkapitole </w:delText>
        </w:r>
        <w:r w:rsidR="008A2E8F" w:rsidDel="00404597">
          <w:rPr>
            <w:rStyle w:val="Hypertextovprepojenie"/>
            <w:rFonts w:asciiTheme="minorHAnsi" w:hAnsiTheme="minorHAnsi" w:cs="Calibri"/>
            <w:sz w:val="20"/>
            <w:szCs w:val="20"/>
          </w:rPr>
          <w:fldChar w:fldCharType="begin"/>
        </w:r>
        <w:r w:rsidR="008A2E8F" w:rsidDel="00404597">
          <w:rPr>
            <w:rStyle w:val="Hypertextovprepojenie"/>
            <w:rFonts w:asciiTheme="minorHAnsi" w:hAnsiTheme="minorHAnsi" w:cs="Calibri"/>
            <w:sz w:val="20"/>
            <w:szCs w:val="20"/>
          </w:rPr>
          <w:delInstrText xml:space="preserve"> HYPERLINK \l "_Postup_finančnej_kontroly" </w:delInstrText>
        </w:r>
        <w:r w:rsidR="008A2E8F" w:rsidDel="00404597">
          <w:rPr>
            <w:rStyle w:val="Hypertextovprepojenie"/>
            <w:rFonts w:asciiTheme="minorHAnsi" w:hAnsiTheme="minorHAnsi" w:cs="Calibri"/>
            <w:sz w:val="20"/>
            <w:szCs w:val="20"/>
          </w:rPr>
          <w:fldChar w:fldCharType="separate"/>
        </w:r>
        <w:r w:rsidR="007B5509" w:rsidRPr="002F3653" w:rsidDel="00404597">
          <w:rPr>
            <w:rStyle w:val="Hypertextovprepojenie"/>
            <w:rFonts w:asciiTheme="minorHAnsi" w:hAnsiTheme="minorHAnsi" w:cs="Calibri"/>
            <w:sz w:val="20"/>
            <w:szCs w:val="20"/>
          </w:rPr>
          <w:delText>2.3</w:delText>
        </w:r>
        <w:r w:rsidR="008A2E8F" w:rsidDel="00404597">
          <w:rPr>
            <w:rStyle w:val="Hypertextovprepojenie"/>
            <w:rFonts w:asciiTheme="minorHAnsi" w:hAnsiTheme="minorHAnsi" w:cs="Calibri"/>
            <w:sz w:val="20"/>
            <w:szCs w:val="20"/>
          </w:rPr>
          <w:fldChar w:fldCharType="end"/>
        </w:r>
        <w:r w:rsidRPr="002F3653" w:rsidDel="00404597">
          <w:rPr>
            <w:rFonts w:asciiTheme="minorHAnsi" w:hAnsiTheme="minorHAnsi" w:cs="Calibri"/>
            <w:sz w:val="20"/>
            <w:szCs w:val="20"/>
          </w:rPr>
          <w:delText>, pričom primerane aplikuje aj postupy uvedené v tejto kapitole.</w:delText>
        </w:r>
        <w:r w:rsidR="007B5509" w:rsidRPr="002F3653" w:rsidDel="00404597">
          <w:rPr>
            <w:rFonts w:asciiTheme="minorHAnsi" w:hAnsiTheme="minorHAnsi" w:cs="Calibri"/>
            <w:sz w:val="20"/>
            <w:szCs w:val="20"/>
          </w:rPr>
          <w:delText xml:space="preserve"> V prípade, že RO počas kontroly požiada o doplnenie údajov alebo identifikuje nedostatky v procese VO, je žiadateľ/prijímateľ povinný ďalej postupovať v zmysle podkapitoly </w:delText>
        </w:r>
        <w:r w:rsidR="008A2E8F" w:rsidDel="00404597">
          <w:rPr>
            <w:rStyle w:val="Hypertextovprepojenie"/>
            <w:rFonts w:asciiTheme="minorHAnsi" w:hAnsiTheme="minorHAnsi" w:cs="Calibri"/>
            <w:sz w:val="20"/>
            <w:szCs w:val="20"/>
          </w:rPr>
          <w:fldChar w:fldCharType="begin"/>
        </w:r>
        <w:r w:rsidR="008A2E8F" w:rsidDel="00404597">
          <w:rPr>
            <w:rStyle w:val="Hypertextovprepojenie"/>
            <w:rFonts w:asciiTheme="minorHAnsi" w:hAnsiTheme="minorHAnsi" w:cs="Calibri"/>
            <w:sz w:val="20"/>
            <w:szCs w:val="20"/>
          </w:rPr>
          <w:delInstrText xml:space="preserve"> HYPERLINK \l "_2.3_Finančná_kontrola" </w:delInstrText>
        </w:r>
        <w:r w:rsidR="008A2E8F" w:rsidDel="00404597">
          <w:rPr>
            <w:rStyle w:val="Hypertextovprepojenie"/>
            <w:rFonts w:asciiTheme="minorHAnsi" w:hAnsiTheme="minorHAnsi" w:cs="Calibri"/>
            <w:sz w:val="20"/>
            <w:szCs w:val="20"/>
          </w:rPr>
          <w:fldChar w:fldCharType="separate"/>
        </w:r>
        <w:r w:rsidR="00EB1FBA" w:rsidRPr="002F3653" w:rsidDel="00404597">
          <w:rPr>
            <w:rStyle w:val="Hypertextovprepojenie"/>
            <w:rFonts w:asciiTheme="minorHAnsi" w:hAnsiTheme="minorHAnsi" w:cs="Calibri"/>
            <w:sz w:val="20"/>
            <w:szCs w:val="20"/>
          </w:rPr>
          <w:delText>2.3</w:delText>
        </w:r>
        <w:r w:rsidR="008A2E8F" w:rsidDel="00404597">
          <w:rPr>
            <w:rStyle w:val="Hypertextovprepojenie"/>
            <w:rFonts w:asciiTheme="minorHAnsi" w:hAnsiTheme="minorHAnsi" w:cs="Calibri"/>
            <w:sz w:val="20"/>
            <w:szCs w:val="20"/>
          </w:rPr>
          <w:fldChar w:fldCharType="end"/>
        </w:r>
        <w:r w:rsidR="00EB1FBA" w:rsidRPr="002F3653" w:rsidDel="00404597">
          <w:rPr>
            <w:rFonts w:asciiTheme="minorHAnsi" w:hAnsiTheme="minorHAnsi" w:cs="Calibri"/>
            <w:sz w:val="20"/>
            <w:szCs w:val="20"/>
          </w:rPr>
          <w:delText xml:space="preserve"> </w:delText>
        </w:r>
        <w:r w:rsidR="007B5509" w:rsidRPr="002F3653" w:rsidDel="00404597">
          <w:rPr>
            <w:rFonts w:asciiTheme="minorHAnsi" w:hAnsiTheme="minorHAnsi" w:cs="Calibri"/>
            <w:sz w:val="20"/>
            <w:szCs w:val="20"/>
          </w:rPr>
          <w:delText>odseku 6  tejto príručky.</w:delText>
        </w:r>
      </w:del>
    </w:p>
    <w:p w14:paraId="2CAA8375" w14:textId="2C02A3EA" w:rsidR="0064125C" w:rsidDel="00404597" w:rsidRDefault="0064125C" w:rsidP="00A60CE8">
      <w:pPr>
        <w:pStyle w:val="Default"/>
        <w:spacing w:before="120" w:after="120" w:line="276" w:lineRule="auto"/>
        <w:jc w:val="both"/>
        <w:rPr>
          <w:del w:id="911" w:author="uzivatel" w:date="2020-12-17T15:19:00Z"/>
          <w:rFonts w:asciiTheme="minorHAnsi" w:hAnsiTheme="minorHAnsi" w:cs="Calibri"/>
          <w:sz w:val="20"/>
          <w:szCs w:val="20"/>
        </w:rPr>
      </w:pPr>
      <w:del w:id="912" w:author="uzivatel" w:date="2020-12-17T15:19:00Z">
        <w:r w:rsidRPr="000B03F7" w:rsidDel="00404597">
          <w:rPr>
            <w:rFonts w:ascii="Calibri" w:hAnsi="Calibri" w:cs="Calibri"/>
            <w:sz w:val="20"/>
            <w:szCs w:val="20"/>
          </w:rPr>
          <w:delText xml:space="preserve">Ak nie je dodržaná lehota na výkon </w:delText>
        </w:r>
        <w:r w:rsidDel="00404597">
          <w:rPr>
            <w:rFonts w:ascii="Calibri" w:hAnsi="Calibri" w:cs="Calibri"/>
            <w:sz w:val="20"/>
            <w:szCs w:val="20"/>
          </w:rPr>
          <w:delText>následnej/štandardnej</w:delText>
        </w:r>
        <w:r w:rsidRPr="000B03F7" w:rsidDel="00404597">
          <w:rPr>
            <w:rFonts w:ascii="Calibri" w:hAnsi="Calibri" w:cs="Calibri"/>
            <w:sz w:val="20"/>
            <w:szCs w:val="20"/>
          </w:rPr>
          <w:delText xml:space="preserve"> ex </w:delText>
        </w:r>
        <w:r w:rsidDel="00404597">
          <w:rPr>
            <w:rFonts w:ascii="Calibri" w:hAnsi="Calibri" w:cs="Calibri"/>
            <w:sz w:val="20"/>
            <w:szCs w:val="20"/>
          </w:rPr>
          <w:delText>post</w:delText>
        </w:r>
        <w:r w:rsidRPr="000B03F7" w:rsidDel="00404597">
          <w:rPr>
            <w:rFonts w:ascii="Calibri" w:hAnsi="Calibri" w:cs="Calibri"/>
            <w:sz w:val="20"/>
            <w:szCs w:val="20"/>
          </w:rPr>
          <w:delText xml:space="preserve"> kontroly z dôvodov na strane RO, je RO povinný informovať prijímateľa o dôvodoch nedodržania termínu, ako aj o novom predpokladanom termíne vydania návrhu správy/správy z kontroly. Pri nedodržaní oznámeného predpokladaného termínu RO opakovane zabezpečí informovanosť prijímateľa za rovnakých podmienok.</w:delText>
        </w:r>
      </w:del>
    </w:p>
    <w:p w14:paraId="2481FC0B" w14:textId="1D4E2857" w:rsidR="003D1135" w:rsidDel="00404597" w:rsidRDefault="003D1135" w:rsidP="00A60CE8">
      <w:pPr>
        <w:pStyle w:val="Default"/>
        <w:spacing w:before="120" w:after="120" w:line="276" w:lineRule="auto"/>
        <w:jc w:val="both"/>
        <w:rPr>
          <w:del w:id="913" w:author="uzivatel" w:date="2020-12-17T15:19:00Z"/>
          <w:rFonts w:asciiTheme="minorHAnsi" w:hAnsiTheme="minorHAnsi" w:cs="Calibri"/>
          <w:sz w:val="20"/>
          <w:szCs w:val="20"/>
        </w:rPr>
      </w:pPr>
      <w:del w:id="914" w:author="uzivatel" w:date="2020-12-17T15:19:00Z">
        <w:r w:rsidRPr="006B1F17" w:rsidDel="00404597">
          <w:rPr>
            <w:rFonts w:asciiTheme="minorHAnsi" w:hAnsiTheme="minorHAnsi" w:cs="Calibri"/>
            <w:sz w:val="20"/>
            <w:szCs w:val="20"/>
          </w:rPr>
          <w:lastRenderedPageBreak/>
          <w:delText>Ak pri štandardnej ex post kontrole RO nezistí porušenie pravidiel a postupov VO, resp. porušenie pravidiel a ustanovení  legislatívy SR a EÚ, avšak bude zistené iné porušenie, ktoré</w:delText>
        </w:r>
        <w:r w:rsidDel="00404597">
          <w:rPr>
            <w:rFonts w:asciiTheme="minorHAnsi" w:hAnsiTheme="minorHAnsi" w:cs="Calibri"/>
            <w:sz w:val="20"/>
            <w:szCs w:val="20"/>
          </w:rPr>
          <w:delText xml:space="preserve"> </w:delText>
        </w:r>
        <w:r w:rsidRPr="006B1F17" w:rsidDel="00404597">
          <w:rPr>
            <w:rFonts w:asciiTheme="minorHAnsi" w:hAnsiTheme="minorHAnsi" w:cs="Calibri"/>
            <w:sz w:val="20"/>
            <w:szCs w:val="20"/>
          </w:rPr>
          <w:delText xml:space="preserve">môže mať vplyv na oprávnenosť príslušných výdavkov (napr. na základe zistení vecnej kontroly VO), RO v záveroch kontroly konštatuje uvedenú skutočnosť a určí prípadné </w:delText>
        </w:r>
        <w:r w:rsidR="003D5637" w:rsidRPr="006B1F17" w:rsidDel="00404597">
          <w:rPr>
            <w:rFonts w:asciiTheme="minorHAnsi" w:hAnsiTheme="minorHAnsi" w:cs="Calibri"/>
            <w:sz w:val="20"/>
            <w:szCs w:val="20"/>
          </w:rPr>
          <w:delText>o</w:delText>
        </w:r>
        <w:r w:rsidR="003D5637" w:rsidDel="00404597">
          <w:rPr>
            <w:rFonts w:asciiTheme="minorHAnsi" w:hAnsiTheme="minorHAnsi" w:cs="Calibri"/>
            <w:sz w:val="20"/>
            <w:szCs w:val="20"/>
          </w:rPr>
          <w:delText>dporúčania</w:delText>
        </w:r>
        <w:r w:rsidRPr="006B1F17" w:rsidDel="00404597">
          <w:rPr>
            <w:rFonts w:asciiTheme="minorHAnsi" w:hAnsiTheme="minorHAnsi" w:cs="Calibri"/>
            <w:sz w:val="20"/>
            <w:szCs w:val="20"/>
          </w:rPr>
          <w:delText>, ktoré je prijímateľ povinný vykonať na odstránenie tohto nedostatku, pričom budúce pripustenie výdavkov súvisiacich s VO do financovania bude závislé od odstránenia alebo ďalšieho vyhodnotenia tohto nedostatku.</w:delText>
        </w:r>
      </w:del>
    </w:p>
    <w:p w14:paraId="29AEF1FD" w14:textId="52D6D2D6" w:rsidR="003D1135" w:rsidRPr="002F3653" w:rsidDel="00404597" w:rsidRDefault="003D1135" w:rsidP="00A60CE8">
      <w:pPr>
        <w:pStyle w:val="Default"/>
        <w:spacing w:before="120" w:after="120" w:line="276" w:lineRule="auto"/>
        <w:jc w:val="both"/>
        <w:rPr>
          <w:del w:id="915" w:author="uzivatel" w:date="2020-12-17T15:19:00Z"/>
          <w:rFonts w:asciiTheme="minorHAnsi" w:hAnsiTheme="minorHAnsi" w:cs="Calibri"/>
          <w:sz w:val="20"/>
          <w:szCs w:val="20"/>
        </w:rPr>
      </w:pPr>
      <w:del w:id="916" w:author="uzivatel" w:date="2020-12-17T15:19:00Z">
        <w:r w:rsidRPr="006B1F17" w:rsidDel="00404597">
          <w:rPr>
            <w:rFonts w:asciiTheme="minorHAnsi" w:hAnsiTheme="minorHAnsi" w:cs="Calibri"/>
            <w:sz w:val="20"/>
            <w:szCs w:val="20"/>
          </w:rPr>
          <w:delText xml:space="preserve">Ak pri štandardnej ex post kontrole RO zistí porušenie pravidiel a postupov VO, resp. porušenie pravidiel a ustanovení legislatívy SR a EÚ, pričom rozsah a závažnosť týchto zistení má taký charakter, že mali alebo mohli mať vplyv na výsledok VO, v takom prípade RO uvedie identifikované nedostatky v návrhu správy z kontroly spolu a poskytne prijímateľovi lehotu minimálne 5 pracovných dní </w:delText>
        </w:r>
        <w:r w:rsidR="00A602BE" w:rsidRPr="00A602BE" w:rsidDel="00404597">
          <w:rPr>
            <w:rFonts w:asciiTheme="minorHAnsi" w:hAnsiTheme="minorHAnsi" w:cs="Calibri"/>
            <w:sz w:val="20"/>
            <w:szCs w:val="20"/>
          </w:rPr>
          <w:delText xml:space="preserve">a maximálne 10 pracovných dní </w:delText>
        </w:r>
        <w:r w:rsidRPr="006B1F17" w:rsidDel="00404597">
          <w:rPr>
            <w:rFonts w:asciiTheme="minorHAnsi" w:hAnsiTheme="minorHAnsi" w:cs="Calibri"/>
            <w:sz w:val="20"/>
            <w:szCs w:val="20"/>
          </w:rPr>
          <w:delText>na podanie námietok.</w:delText>
        </w:r>
      </w:del>
    </w:p>
    <w:p w14:paraId="37862F08" w14:textId="3471DC71" w:rsidR="00A5237C" w:rsidRPr="002F3653" w:rsidDel="00404597" w:rsidRDefault="00A5237C" w:rsidP="00A60CE8">
      <w:pPr>
        <w:pStyle w:val="Nadpis3"/>
        <w:rPr>
          <w:del w:id="917" w:author="uzivatel" w:date="2020-12-17T15:19:00Z"/>
        </w:rPr>
      </w:pPr>
      <w:bookmarkStart w:id="918" w:name="_Postup_pred_podpisom"/>
      <w:bookmarkStart w:id="919" w:name="_Toc11153176"/>
      <w:bookmarkEnd w:id="918"/>
      <w:del w:id="920" w:author="uzivatel" w:date="2020-12-17T15:19:00Z">
        <w:r w:rsidRPr="002F3653" w:rsidDel="00404597">
          <w:delText xml:space="preserve">Postup pred podpisom dodatku k zmluve </w:delText>
        </w:r>
        <w:r w:rsidR="005E4C80" w:rsidRPr="002F3653" w:rsidDel="00404597">
          <w:delText>s</w:delText>
        </w:r>
        <w:r w:rsidRPr="002F3653" w:rsidDel="00404597">
          <w:delText xml:space="preserve"> </w:delText>
        </w:r>
        <w:r w:rsidR="00513F37" w:rsidRPr="002F3653" w:rsidDel="00404597">
          <w:delText>dodávateľom</w:delText>
        </w:r>
        <w:bookmarkEnd w:id="919"/>
      </w:del>
    </w:p>
    <w:p w14:paraId="31C7219F" w14:textId="3571AA61" w:rsidR="00266B01" w:rsidRPr="002F3653" w:rsidDel="00404597" w:rsidRDefault="00FA38D5" w:rsidP="00A60CE8">
      <w:pPr>
        <w:pStyle w:val="Default"/>
        <w:spacing w:before="120" w:after="120" w:line="276" w:lineRule="auto"/>
        <w:contextualSpacing/>
        <w:jc w:val="both"/>
        <w:rPr>
          <w:del w:id="921" w:author="uzivatel" w:date="2020-12-17T15:19:00Z"/>
          <w:rFonts w:asciiTheme="minorHAnsi" w:hAnsiTheme="minorHAnsi" w:cs="Calibri"/>
          <w:sz w:val="20"/>
          <w:szCs w:val="20"/>
        </w:rPr>
      </w:pPr>
      <w:del w:id="922" w:author="uzivatel" w:date="2020-12-17T15:19:00Z">
        <w:r w:rsidRPr="00523019" w:rsidDel="00404597">
          <w:rPr>
            <w:rFonts w:ascii="Calibri" w:hAnsi="Calibri"/>
            <w:b/>
            <w:sz w:val="20"/>
            <w:szCs w:val="20"/>
            <w:u w:val="single"/>
          </w:rPr>
          <w:delText>P</w:delText>
        </w:r>
        <w:r w:rsidR="009B0F09" w:rsidRPr="00523019" w:rsidDel="00404597">
          <w:rPr>
            <w:rFonts w:ascii="Calibri" w:hAnsi="Calibri" w:cs="Calibri"/>
            <w:b/>
            <w:sz w:val="20"/>
            <w:szCs w:val="20"/>
            <w:u w:val="single"/>
          </w:rPr>
          <w:delText xml:space="preserve">rijímateľ </w:delText>
        </w:r>
        <w:r w:rsidR="001C3A50" w:rsidRPr="00523019" w:rsidDel="00404597">
          <w:rPr>
            <w:rFonts w:ascii="Calibri" w:hAnsi="Calibri" w:cs="Calibri"/>
            <w:b/>
            <w:sz w:val="20"/>
            <w:szCs w:val="20"/>
            <w:u w:val="single"/>
          </w:rPr>
          <w:delText>predkladá</w:delText>
        </w:r>
        <w:r w:rsidR="009B0F09" w:rsidRPr="00523019" w:rsidDel="00404597">
          <w:rPr>
            <w:rFonts w:ascii="Calibri" w:hAnsi="Calibri" w:cs="Calibri"/>
            <w:b/>
            <w:sz w:val="20"/>
            <w:szCs w:val="20"/>
            <w:u w:val="single"/>
          </w:rPr>
          <w:delText xml:space="preserve"> návrh dodatku </w:delText>
        </w:r>
        <w:r w:rsidR="009B0F09" w:rsidRPr="00523019" w:rsidDel="00404597">
          <w:rPr>
            <w:rFonts w:asciiTheme="minorHAnsi" w:hAnsiTheme="minorHAnsi" w:cs="Calibri"/>
            <w:b/>
            <w:sz w:val="20"/>
            <w:szCs w:val="20"/>
            <w:u w:val="single"/>
          </w:rPr>
          <w:delText>súvisiaceho s výsledkom VO</w:delText>
        </w:r>
        <w:r w:rsidR="009B0F09" w:rsidRPr="00523019" w:rsidDel="00404597">
          <w:rPr>
            <w:rFonts w:ascii="Calibri" w:hAnsi="Calibri" w:cs="Calibri"/>
            <w:b/>
            <w:sz w:val="20"/>
            <w:szCs w:val="20"/>
            <w:u w:val="single"/>
          </w:rPr>
          <w:delText xml:space="preserve"> na kontrolu RO</w:delText>
        </w:r>
        <w:r w:rsidRPr="00523019" w:rsidDel="00404597">
          <w:rPr>
            <w:rFonts w:ascii="Calibri" w:hAnsi="Calibri" w:cs="Calibri"/>
            <w:b/>
            <w:sz w:val="20"/>
            <w:szCs w:val="20"/>
            <w:u w:val="single"/>
          </w:rPr>
          <w:delText xml:space="preserve"> len v prípade, že ho k tomu RO vyzve</w:delText>
        </w:r>
        <w:r w:rsidDel="00404597">
          <w:rPr>
            <w:rFonts w:ascii="Calibri" w:hAnsi="Calibri" w:cs="Calibri"/>
            <w:sz w:val="20"/>
            <w:szCs w:val="20"/>
          </w:rPr>
          <w:delText>.</w:delText>
        </w:r>
        <w:r w:rsidR="00523019" w:rsidRPr="00523019" w:rsidDel="00404597">
          <w:rPr>
            <w:rStyle w:val="Odkaznapoznmkupodiarou"/>
            <w:rFonts w:ascii="Calibri" w:hAnsi="Calibri" w:cs="Calibri"/>
            <w:b/>
            <w:sz w:val="20"/>
            <w:szCs w:val="20"/>
            <w:u w:val="single"/>
          </w:rPr>
          <w:delText xml:space="preserve"> </w:delText>
        </w:r>
        <w:r w:rsidR="00523019" w:rsidDel="00404597">
          <w:rPr>
            <w:rStyle w:val="Odkaznapoznmkupodiarou"/>
            <w:rFonts w:ascii="Calibri" w:hAnsi="Calibri" w:cs="Calibri"/>
            <w:b/>
            <w:sz w:val="20"/>
            <w:szCs w:val="20"/>
            <w:u w:val="single"/>
          </w:rPr>
          <w:footnoteReference w:id="67"/>
        </w:r>
        <w:r w:rsidDel="00404597">
          <w:rPr>
            <w:rFonts w:ascii="Calibri" w:hAnsi="Calibri" w:cs="Calibri"/>
            <w:sz w:val="20"/>
            <w:szCs w:val="20"/>
          </w:rPr>
          <w:delText xml:space="preserve"> </w:delText>
        </w:r>
        <w:r w:rsidR="009B0F09" w:rsidDel="00404597">
          <w:rPr>
            <w:rFonts w:ascii="Calibri" w:hAnsi="Calibri" w:cs="Calibri"/>
            <w:sz w:val="20"/>
            <w:szCs w:val="20"/>
          </w:rPr>
          <w:delText>V</w:delText>
        </w:r>
        <w:r w:rsidDel="00404597">
          <w:rPr>
            <w:rFonts w:ascii="Calibri" w:hAnsi="Calibri" w:cs="Calibri"/>
            <w:sz w:val="20"/>
            <w:szCs w:val="20"/>
          </w:rPr>
          <w:delText> </w:delText>
        </w:r>
        <w:r w:rsidR="009B0F09" w:rsidDel="00404597">
          <w:rPr>
            <w:rFonts w:ascii="Calibri" w:hAnsi="Calibri" w:cs="Calibri"/>
            <w:sz w:val="20"/>
            <w:szCs w:val="20"/>
          </w:rPr>
          <w:delText>prípade</w:delText>
        </w:r>
        <w:r w:rsidDel="00404597">
          <w:rPr>
            <w:rFonts w:ascii="Calibri" w:hAnsi="Calibri" w:cs="Calibri"/>
            <w:sz w:val="20"/>
            <w:szCs w:val="20"/>
          </w:rPr>
          <w:delText xml:space="preserve"> podľa predchádzajúcej vety </w:delText>
        </w:r>
        <w:r w:rsidR="009B0F09" w:rsidDel="00404597">
          <w:rPr>
            <w:rFonts w:ascii="Calibri" w:hAnsi="Calibri" w:cs="Calibri"/>
            <w:sz w:val="20"/>
            <w:szCs w:val="20"/>
          </w:rPr>
          <w:delText xml:space="preserve">prijímateľ </w:delText>
        </w:r>
        <w:r w:rsidR="00C6122D" w:rsidDel="00404597">
          <w:rPr>
            <w:rFonts w:ascii="Calibri" w:hAnsi="Calibri" w:cs="Calibri"/>
            <w:sz w:val="20"/>
            <w:szCs w:val="20"/>
          </w:rPr>
          <w:delText>predloží</w:delText>
        </w:r>
        <w:r w:rsidR="009B0F09" w:rsidDel="00404597">
          <w:rPr>
            <w:rFonts w:ascii="Calibri" w:hAnsi="Calibri" w:cs="Calibri"/>
            <w:sz w:val="20"/>
            <w:szCs w:val="20"/>
          </w:rPr>
          <w:delText xml:space="preserve"> </w:delText>
        </w:r>
        <w:r w:rsidR="00C21218" w:rsidRPr="002F3653" w:rsidDel="00404597">
          <w:rPr>
            <w:rFonts w:asciiTheme="minorHAnsi" w:hAnsiTheme="minorHAnsi" w:cs="Calibri"/>
            <w:sz w:val="20"/>
            <w:szCs w:val="20"/>
          </w:rPr>
          <w:delText xml:space="preserve">na kontrolu RO návrh </w:delText>
        </w:r>
        <w:r w:rsidR="00F70B9B" w:rsidRPr="002F3653" w:rsidDel="00404597">
          <w:rPr>
            <w:rFonts w:asciiTheme="minorHAnsi" w:hAnsiTheme="minorHAnsi" w:cs="Calibri"/>
            <w:sz w:val="20"/>
            <w:szCs w:val="20"/>
          </w:rPr>
          <w:delText>dodatku súvisiaceho</w:delText>
        </w:r>
        <w:r w:rsidR="00C21218" w:rsidRPr="002F3653" w:rsidDel="00404597">
          <w:rPr>
            <w:rFonts w:asciiTheme="minorHAnsi" w:hAnsiTheme="minorHAnsi" w:cs="Calibri"/>
            <w:sz w:val="20"/>
            <w:szCs w:val="20"/>
          </w:rPr>
          <w:delText xml:space="preserve"> s výsledkom VO pred </w:delText>
        </w:r>
        <w:r w:rsidR="00F70B9B" w:rsidRPr="002F3653" w:rsidDel="00404597">
          <w:rPr>
            <w:rFonts w:asciiTheme="minorHAnsi" w:hAnsiTheme="minorHAnsi" w:cs="Calibri"/>
            <w:sz w:val="20"/>
            <w:szCs w:val="20"/>
          </w:rPr>
          <w:delText>jeho</w:delText>
        </w:r>
        <w:r w:rsidR="00C21218" w:rsidRPr="002F3653" w:rsidDel="00404597">
          <w:rPr>
            <w:rFonts w:asciiTheme="minorHAnsi" w:hAnsiTheme="minorHAnsi" w:cs="Calibri"/>
            <w:sz w:val="20"/>
            <w:szCs w:val="20"/>
          </w:rPr>
          <w:delText xml:space="preserve"> podpisom oboma zmluvnými stranami</w:delText>
        </w:r>
        <w:r w:rsidR="00C21218" w:rsidRPr="002F3653" w:rsidDel="00404597">
          <w:rPr>
            <w:rStyle w:val="Odkaznapoznmkupodiarou"/>
            <w:rFonts w:asciiTheme="minorHAnsi" w:hAnsiTheme="minorHAnsi" w:cs="Calibri"/>
            <w:sz w:val="20"/>
            <w:szCs w:val="20"/>
          </w:rPr>
          <w:footnoteReference w:id="68"/>
        </w:r>
        <w:r w:rsidR="00C6122D" w:rsidDel="00404597">
          <w:rPr>
            <w:rFonts w:asciiTheme="minorHAnsi" w:hAnsiTheme="minorHAnsi" w:cs="Calibri"/>
            <w:sz w:val="20"/>
            <w:szCs w:val="20"/>
          </w:rPr>
          <w:delText>, pričom</w:delText>
        </w:r>
        <w:r w:rsidR="00266B01" w:rsidRPr="002F3653" w:rsidDel="00404597">
          <w:rPr>
            <w:rFonts w:asciiTheme="minorHAnsi" w:hAnsiTheme="minorHAnsi"/>
            <w:sz w:val="20"/>
            <w:szCs w:val="20"/>
          </w:rPr>
          <w:delText xml:space="preserve"> zároveň predlož</w:delText>
        </w:r>
        <w:r w:rsidR="00C6122D" w:rsidDel="00404597">
          <w:rPr>
            <w:rFonts w:asciiTheme="minorHAnsi" w:hAnsiTheme="minorHAnsi"/>
            <w:sz w:val="20"/>
            <w:szCs w:val="20"/>
          </w:rPr>
          <w:delText>í</w:delText>
        </w:r>
        <w:r w:rsidR="00266B01" w:rsidRPr="002F3653" w:rsidDel="00404597">
          <w:rPr>
            <w:rFonts w:asciiTheme="minorHAnsi" w:hAnsiTheme="minorHAnsi"/>
            <w:sz w:val="20"/>
            <w:szCs w:val="20"/>
          </w:rPr>
          <w:delText xml:space="preserve"> takýto dodatok ešte pred tým, ako sa skutočnosť menená dodatkom udeje</w:delText>
        </w:r>
        <w:r w:rsidR="00266B01" w:rsidRPr="002F3653" w:rsidDel="00404597">
          <w:rPr>
            <w:rFonts w:asciiTheme="minorHAnsi" w:hAnsiTheme="minorHAnsi"/>
            <w:sz w:val="20"/>
            <w:szCs w:val="20"/>
            <w:vertAlign w:val="superscript"/>
          </w:rPr>
          <w:footnoteReference w:id="69"/>
        </w:r>
        <w:r w:rsidR="00266B01" w:rsidRPr="002F3653" w:rsidDel="00404597">
          <w:rPr>
            <w:rFonts w:asciiTheme="minorHAnsi" w:hAnsiTheme="minorHAnsi"/>
            <w:sz w:val="20"/>
            <w:szCs w:val="20"/>
          </w:rPr>
          <w:delText xml:space="preserve">. </w:delText>
        </w:r>
      </w:del>
    </w:p>
    <w:p w14:paraId="3F6190D3" w14:textId="1D1C2DB0" w:rsidR="000A2573" w:rsidRPr="000A2573" w:rsidDel="00404597" w:rsidRDefault="005E4C80" w:rsidP="00A60CE8">
      <w:pPr>
        <w:pStyle w:val="Odsekzoznamu"/>
        <w:spacing w:before="120" w:after="120" w:line="276" w:lineRule="auto"/>
        <w:ind w:left="0"/>
        <w:contextualSpacing w:val="0"/>
        <w:jc w:val="both"/>
        <w:rPr>
          <w:del w:id="929" w:author="uzivatel" w:date="2020-12-17T15:19:00Z"/>
          <w:rFonts w:asciiTheme="minorHAnsi" w:hAnsiTheme="minorHAnsi" w:cs="Calibri"/>
          <w:sz w:val="20"/>
          <w:szCs w:val="20"/>
        </w:rPr>
      </w:pPr>
      <w:del w:id="930" w:author="uzivatel" w:date="2020-12-17T15:19:00Z">
        <w:r w:rsidRPr="002F3653" w:rsidDel="00404597">
          <w:rPr>
            <w:rFonts w:asciiTheme="minorHAnsi" w:hAnsiTheme="minorHAnsi" w:cs="Calibri"/>
            <w:color w:val="000000"/>
            <w:sz w:val="20"/>
            <w:szCs w:val="20"/>
          </w:rPr>
          <w:delText>Ž</w:delText>
        </w:r>
        <w:r w:rsidRPr="002F3653" w:rsidDel="00404597">
          <w:rPr>
            <w:rFonts w:asciiTheme="minorHAnsi" w:hAnsiTheme="minorHAnsi" w:cs="Calibri"/>
            <w:sz w:val="20"/>
            <w:szCs w:val="20"/>
          </w:rPr>
          <w:delText>iadateľ/</w:delText>
        </w:r>
        <w:r w:rsidR="00EB6FE9" w:rsidRPr="002F3653" w:rsidDel="00404597">
          <w:rPr>
            <w:rFonts w:asciiTheme="minorHAnsi" w:hAnsiTheme="minorHAnsi" w:cs="Calibri"/>
            <w:sz w:val="20"/>
            <w:szCs w:val="20"/>
          </w:rPr>
          <w:delText>Prijímateľ predkladá dokumentáciu</w:delText>
        </w:r>
        <w:r w:rsidR="00266B01" w:rsidRPr="002F3653" w:rsidDel="00404597">
          <w:rPr>
            <w:rFonts w:asciiTheme="minorHAnsi" w:hAnsiTheme="minorHAnsi" w:cs="Calibri"/>
            <w:sz w:val="20"/>
            <w:szCs w:val="20"/>
          </w:rPr>
          <w:delText xml:space="preserve"> k návrhu dodatku</w:delText>
        </w:r>
        <w:r w:rsidR="00EB6FE9" w:rsidRPr="002F3653" w:rsidDel="00404597">
          <w:rPr>
            <w:rFonts w:asciiTheme="minorHAnsi" w:hAnsiTheme="minorHAnsi" w:cs="Calibri"/>
            <w:sz w:val="20"/>
            <w:szCs w:val="20"/>
          </w:rPr>
          <w:delText xml:space="preserve"> </w:delText>
        </w:r>
        <w:r w:rsidR="00317560" w:rsidRPr="002F3653" w:rsidDel="00404597">
          <w:rPr>
            <w:rFonts w:asciiTheme="minorHAnsi" w:hAnsiTheme="minorHAnsi" w:cs="Calibri"/>
            <w:sz w:val="20"/>
            <w:szCs w:val="20"/>
          </w:rPr>
          <w:delText xml:space="preserve">v rozsahu podľa </w:delText>
        </w:r>
        <w:r w:rsidR="007B5730" w:rsidRPr="002F3653" w:rsidDel="00404597">
          <w:rPr>
            <w:rFonts w:asciiTheme="minorHAnsi" w:hAnsiTheme="minorHAnsi" w:cs="Calibri"/>
            <w:sz w:val="20"/>
            <w:szCs w:val="20"/>
          </w:rPr>
          <w:delText xml:space="preserve">odseku </w:delText>
        </w:r>
        <w:r w:rsidR="00586A1B" w:rsidRPr="002F3653" w:rsidDel="00404597">
          <w:rPr>
            <w:rFonts w:asciiTheme="minorHAnsi" w:hAnsiTheme="minorHAnsi" w:cs="Calibri"/>
            <w:sz w:val="20"/>
            <w:szCs w:val="20"/>
          </w:rPr>
          <w:delText xml:space="preserve">3 </w:delText>
        </w:r>
        <w:r w:rsidR="00317560" w:rsidRPr="002F3653" w:rsidDel="00404597">
          <w:rPr>
            <w:rFonts w:asciiTheme="minorHAnsi" w:hAnsiTheme="minorHAnsi" w:cs="Calibri"/>
            <w:sz w:val="20"/>
            <w:szCs w:val="20"/>
          </w:rPr>
          <w:delText xml:space="preserve">(tabuľky č. </w:delText>
        </w:r>
        <w:r w:rsidR="00266B01" w:rsidRPr="002F3653" w:rsidDel="00404597">
          <w:rPr>
            <w:rFonts w:asciiTheme="minorHAnsi" w:hAnsiTheme="minorHAnsi" w:cs="Calibri"/>
            <w:sz w:val="20"/>
            <w:szCs w:val="20"/>
          </w:rPr>
          <w:delText>4</w:delText>
        </w:r>
        <w:r w:rsidR="00317560" w:rsidRPr="002F3653" w:rsidDel="00404597">
          <w:rPr>
            <w:rFonts w:asciiTheme="minorHAnsi" w:hAnsiTheme="minorHAnsi" w:cs="Calibri"/>
            <w:sz w:val="20"/>
            <w:szCs w:val="20"/>
          </w:rPr>
          <w:delText>, písm. D</w:delText>
        </w:r>
        <w:r w:rsidR="00F508CD" w:rsidRPr="002F3653" w:rsidDel="00404597">
          <w:rPr>
            <w:rFonts w:asciiTheme="minorHAnsi" w:hAnsiTheme="minorHAnsi" w:cs="Calibri"/>
            <w:sz w:val="20"/>
            <w:szCs w:val="20"/>
          </w:rPr>
          <w:delText>)</w:delText>
        </w:r>
        <w:r w:rsidR="007B5730" w:rsidRPr="002F3653" w:rsidDel="00404597">
          <w:rPr>
            <w:rFonts w:asciiTheme="minorHAnsi" w:hAnsiTheme="minorHAnsi" w:cs="Calibri"/>
            <w:sz w:val="20"/>
            <w:szCs w:val="20"/>
          </w:rPr>
          <w:delText xml:space="preserve"> tejto časti príručky</w:delText>
        </w:r>
        <w:r w:rsidR="00B05775" w:rsidRPr="002F3653" w:rsidDel="00404597">
          <w:rPr>
            <w:rFonts w:asciiTheme="minorHAnsi" w:hAnsiTheme="minorHAnsi" w:cs="Calibri"/>
            <w:sz w:val="20"/>
            <w:szCs w:val="20"/>
          </w:rPr>
          <w:delText xml:space="preserve"> </w:delText>
        </w:r>
        <w:r w:rsidR="00EB6FE9" w:rsidRPr="002F3653" w:rsidDel="00404597">
          <w:rPr>
            <w:rFonts w:asciiTheme="minorHAnsi" w:hAnsiTheme="minorHAnsi" w:cs="Calibri"/>
            <w:sz w:val="20"/>
            <w:szCs w:val="20"/>
          </w:rPr>
          <w:delText xml:space="preserve">najneskôr </w:delText>
        </w:r>
        <w:r w:rsidR="00EB6FE9" w:rsidRPr="002F3653" w:rsidDel="00404597">
          <w:rPr>
            <w:rFonts w:asciiTheme="minorHAnsi" w:hAnsiTheme="minorHAnsi" w:cs="Calibri"/>
            <w:b/>
            <w:sz w:val="20"/>
            <w:szCs w:val="20"/>
          </w:rPr>
          <w:delText>15 pracovných dní</w:delText>
        </w:r>
        <w:r w:rsidR="00EB6FE9" w:rsidRPr="002F3653" w:rsidDel="00404597">
          <w:rPr>
            <w:rFonts w:asciiTheme="minorHAnsi" w:hAnsiTheme="minorHAnsi" w:cs="Calibri"/>
            <w:sz w:val="20"/>
            <w:szCs w:val="20"/>
          </w:rPr>
          <w:delText xml:space="preserve"> pred termínom plánovaného podpisu dodatku </w:delText>
        </w:r>
        <w:r w:rsidR="00BA483F" w:rsidRPr="002F3653" w:rsidDel="00404597">
          <w:rPr>
            <w:rFonts w:asciiTheme="minorHAnsi" w:hAnsiTheme="minorHAnsi" w:cs="Calibri"/>
            <w:sz w:val="20"/>
            <w:szCs w:val="20"/>
          </w:rPr>
          <w:delText xml:space="preserve">k zmluve </w:delText>
        </w:r>
        <w:r w:rsidR="00EB6FE9" w:rsidRPr="002F3653" w:rsidDel="00404597">
          <w:rPr>
            <w:rFonts w:asciiTheme="minorHAnsi" w:hAnsiTheme="minorHAnsi" w:cs="Calibri"/>
            <w:sz w:val="20"/>
            <w:szCs w:val="20"/>
          </w:rPr>
          <w:delText>oboma zmluvnými stranami.</w:delText>
        </w:r>
        <w:r w:rsidR="00266B01" w:rsidRPr="002F3653" w:rsidDel="00404597">
          <w:rPr>
            <w:rFonts w:asciiTheme="minorHAnsi" w:hAnsiTheme="minorHAnsi" w:cs="Calibri"/>
            <w:sz w:val="20"/>
            <w:szCs w:val="20"/>
          </w:rPr>
          <w:delText xml:space="preserve"> V prípade dodatku k zmluve, ktorej predmetom sú stavebné práce, zasiela žiadateľ/prijímateľ spolu s dokumentáciu aj podporné stanovisko stavebného dozoru ako aj dokumentáciu k oprávnenosti zmenového konania.</w:delText>
        </w:r>
      </w:del>
    </w:p>
    <w:p w14:paraId="1CFDD41C" w14:textId="38E2B1E1" w:rsidR="003A27C2" w:rsidRPr="001505CE" w:rsidDel="00404597" w:rsidRDefault="003D1135" w:rsidP="00A60CE8">
      <w:pPr>
        <w:pStyle w:val="Odsekzoznamu"/>
        <w:spacing w:before="120" w:after="120" w:line="276" w:lineRule="auto"/>
        <w:ind w:left="0"/>
        <w:contextualSpacing w:val="0"/>
        <w:jc w:val="both"/>
        <w:rPr>
          <w:del w:id="931" w:author="uzivatel" w:date="2020-12-17T15:19:00Z"/>
          <w:rStyle w:val="Hypertextovprepojenie"/>
          <w:rFonts w:asciiTheme="minorHAnsi" w:hAnsiTheme="minorHAnsi" w:cs="Calibri"/>
          <w:color w:val="auto"/>
          <w:sz w:val="20"/>
          <w:szCs w:val="20"/>
          <w:u w:val="none"/>
        </w:rPr>
      </w:pPr>
      <w:del w:id="932" w:author="uzivatel" w:date="2020-12-17T15:19:00Z">
        <w:r w:rsidRPr="002F3653" w:rsidDel="00404597">
          <w:rPr>
            <w:rFonts w:ascii="Calibri" w:hAnsi="Calibri" w:cs="Calibri"/>
            <w:sz w:val="20"/>
            <w:szCs w:val="20"/>
          </w:rPr>
          <w:delText xml:space="preserve">RO vykoná </w:delText>
        </w:r>
        <w:r w:rsidRPr="00156E2A" w:rsidDel="00404597">
          <w:rPr>
            <w:rFonts w:ascii="Calibri" w:hAnsi="Calibri" w:cs="Calibri"/>
            <w:b/>
            <w:sz w:val="20"/>
            <w:szCs w:val="20"/>
          </w:rPr>
          <w:delText>ex-ante kontrolu</w:delText>
        </w:r>
        <w:r w:rsidDel="00404597">
          <w:rPr>
            <w:rFonts w:ascii="Calibri" w:hAnsi="Calibri" w:cs="Calibri"/>
            <w:b/>
            <w:sz w:val="20"/>
            <w:szCs w:val="20"/>
          </w:rPr>
          <w:delText xml:space="preserve"> (návrhu dodatku)</w:delText>
        </w:r>
        <w:r w:rsidRPr="00156E2A" w:rsidDel="00404597">
          <w:rPr>
            <w:rFonts w:ascii="Calibri" w:hAnsi="Calibri" w:cs="Calibri"/>
            <w:b/>
            <w:sz w:val="20"/>
            <w:szCs w:val="20"/>
          </w:rPr>
          <w:delText xml:space="preserve"> v lehote do </w:delText>
        </w:r>
        <w:r w:rsidDel="00404597">
          <w:rPr>
            <w:rFonts w:ascii="Calibri" w:hAnsi="Calibri" w:cs="Calibri"/>
            <w:b/>
            <w:sz w:val="20"/>
            <w:szCs w:val="20"/>
          </w:rPr>
          <w:delText>15</w:delText>
        </w:r>
        <w:r w:rsidRPr="00156E2A" w:rsidDel="00404597">
          <w:rPr>
            <w:rFonts w:ascii="Calibri" w:hAnsi="Calibri" w:cs="Calibri"/>
            <w:b/>
            <w:sz w:val="20"/>
            <w:szCs w:val="20"/>
          </w:rPr>
          <w:delText xml:space="preserve"> pracovných dní</w:delText>
        </w:r>
        <w:r w:rsidR="001D68B0" w:rsidDel="00404597">
          <w:rPr>
            <w:rStyle w:val="Odkaznapoznmkupodiarou"/>
            <w:rFonts w:ascii="Calibri" w:hAnsi="Calibri" w:cs="Calibri"/>
            <w:b/>
            <w:sz w:val="20"/>
            <w:szCs w:val="20"/>
          </w:rPr>
          <w:footnoteReference w:id="70"/>
        </w:r>
        <w:r w:rsidDel="00404597">
          <w:rPr>
            <w:rFonts w:ascii="Calibri" w:hAnsi="Calibri" w:cs="Calibri"/>
            <w:b/>
            <w:sz w:val="20"/>
            <w:szCs w:val="20"/>
          </w:rPr>
          <w:delText>,</w:delText>
        </w:r>
        <w:r w:rsidRPr="00156E2A" w:rsidDel="00404597">
          <w:rPr>
            <w:rFonts w:ascii="Calibri" w:hAnsi="Calibri" w:cs="Calibri"/>
            <w:b/>
            <w:sz w:val="20"/>
            <w:szCs w:val="20"/>
          </w:rPr>
          <w:delText xml:space="preserve"> </w:delText>
        </w:r>
        <w:r w:rsidDel="00404597">
          <w:rPr>
            <w:rFonts w:ascii="Calibri" w:hAnsi="Calibri" w:cs="Calibri"/>
            <w:sz w:val="20"/>
            <w:szCs w:val="20"/>
          </w:rPr>
          <w:delText>a</w:delText>
        </w:r>
        <w:r w:rsidRPr="002F3653" w:rsidDel="00404597">
          <w:rPr>
            <w:rFonts w:ascii="Calibri" w:hAnsi="Calibri" w:cs="Calibri"/>
            <w:sz w:val="20"/>
            <w:szCs w:val="20"/>
          </w:rPr>
          <w:delText xml:space="preserve"> </w:delText>
        </w:r>
        <w:r w:rsidDel="00404597">
          <w:rPr>
            <w:rFonts w:ascii="Calibri" w:hAnsi="Calibri" w:cs="Calibri"/>
            <w:sz w:val="20"/>
            <w:szCs w:val="20"/>
          </w:rPr>
          <w:delText>to</w:delText>
        </w:r>
        <w:r w:rsidRPr="002F3653" w:rsidDel="00404597">
          <w:rPr>
            <w:rFonts w:ascii="Calibri" w:hAnsi="Calibri" w:cs="Calibri"/>
            <w:sz w:val="20"/>
            <w:szCs w:val="20"/>
          </w:rPr>
          <w:delText xml:space="preserve"> v zmysle postupov uvedených v podkapitole </w:delText>
        </w:r>
        <w:r w:rsidR="008A2E8F" w:rsidDel="00404597">
          <w:rPr>
            <w:rStyle w:val="Hypertextovprepojenie"/>
            <w:rFonts w:cs="Calibri"/>
            <w:sz w:val="20"/>
            <w:szCs w:val="20"/>
          </w:rPr>
          <w:fldChar w:fldCharType="begin"/>
        </w:r>
        <w:r w:rsidR="008A2E8F" w:rsidDel="00404597">
          <w:rPr>
            <w:rStyle w:val="Hypertextovprepojenie"/>
            <w:rFonts w:ascii="Calibri" w:hAnsi="Calibri" w:cs="Calibri"/>
            <w:sz w:val="20"/>
            <w:szCs w:val="20"/>
          </w:rPr>
          <w:delInstrText xml:space="preserve"> HYPERLINK \l "_Postup_finančnej_kontroly" </w:delInstrText>
        </w:r>
        <w:r w:rsidR="008A2E8F" w:rsidDel="00404597">
          <w:rPr>
            <w:rStyle w:val="Hypertextovprepojenie"/>
            <w:rFonts w:cs="Calibri"/>
            <w:sz w:val="20"/>
            <w:szCs w:val="20"/>
          </w:rPr>
          <w:fldChar w:fldCharType="separate"/>
        </w:r>
        <w:r w:rsidRPr="002F3653" w:rsidDel="00404597">
          <w:rPr>
            <w:rStyle w:val="Hypertextovprepojenie"/>
            <w:rFonts w:ascii="Calibri" w:hAnsi="Calibri" w:cs="Calibri"/>
            <w:sz w:val="20"/>
            <w:szCs w:val="20"/>
          </w:rPr>
          <w:delText>2.3.</w:delText>
        </w:r>
        <w:r w:rsidR="008A2E8F" w:rsidDel="00404597">
          <w:rPr>
            <w:rStyle w:val="Hypertextovprepojenie"/>
            <w:rFonts w:cs="Calibri"/>
            <w:sz w:val="20"/>
            <w:szCs w:val="20"/>
          </w:rPr>
          <w:fldChar w:fldCharType="end"/>
        </w:r>
        <w:r w:rsidDel="00404597">
          <w:rPr>
            <w:rStyle w:val="Hypertextovprepojenie"/>
            <w:rFonts w:ascii="Calibri" w:hAnsi="Calibri" w:cs="Calibri"/>
            <w:sz w:val="20"/>
            <w:szCs w:val="20"/>
          </w:rPr>
          <w:delText xml:space="preserve"> </w:delText>
        </w:r>
        <w:r w:rsidR="00A478EA" w:rsidRPr="002F3653" w:rsidDel="00404597">
          <w:rPr>
            <w:rFonts w:asciiTheme="minorHAnsi" w:hAnsiTheme="minorHAnsi" w:cs="Calibri"/>
            <w:sz w:val="20"/>
            <w:szCs w:val="20"/>
          </w:rPr>
          <w:delText xml:space="preserve">V prípade, že RO počas kontroly požiada o doplnenie údajov alebo identifikuje nedostatky v procese </w:delText>
        </w:r>
        <w:r w:rsidR="002B7DB7" w:rsidRPr="002B7DB7" w:rsidDel="00404597">
          <w:rPr>
            <w:rFonts w:asciiTheme="minorHAnsi" w:hAnsiTheme="minorHAnsi" w:cs="Calibri"/>
            <w:sz w:val="20"/>
            <w:szCs w:val="20"/>
          </w:rPr>
          <w:delText>prípravy návrhu zmeny pôvodnej zmluvy</w:delText>
        </w:r>
        <w:r w:rsidR="00A478EA" w:rsidRPr="002F3653" w:rsidDel="00404597">
          <w:rPr>
            <w:rFonts w:asciiTheme="minorHAnsi" w:hAnsiTheme="minorHAnsi" w:cs="Calibri"/>
            <w:sz w:val="20"/>
            <w:szCs w:val="20"/>
          </w:rPr>
          <w:delText xml:space="preserve">, je </w:delText>
        </w:r>
        <w:r w:rsidR="005E4C80" w:rsidRPr="002F3653" w:rsidDel="00404597">
          <w:rPr>
            <w:rFonts w:asciiTheme="minorHAnsi" w:hAnsiTheme="minorHAnsi" w:cs="Calibri"/>
            <w:sz w:val="20"/>
            <w:szCs w:val="20"/>
          </w:rPr>
          <w:delText>žiadateľ/</w:delText>
        </w:r>
        <w:r w:rsidR="00A478EA" w:rsidRPr="002F3653" w:rsidDel="00404597">
          <w:rPr>
            <w:rFonts w:asciiTheme="minorHAnsi" w:hAnsiTheme="minorHAnsi" w:cs="Calibri"/>
            <w:sz w:val="20"/>
            <w:szCs w:val="20"/>
          </w:rPr>
          <w:delText>prijímateľ povinný ďalej postupovať v</w:delText>
        </w:r>
        <w:r w:rsidR="00793F97" w:rsidRPr="002F3653" w:rsidDel="00404597">
          <w:rPr>
            <w:rFonts w:asciiTheme="minorHAnsi" w:hAnsiTheme="minorHAnsi" w:cs="Calibri"/>
            <w:sz w:val="20"/>
            <w:szCs w:val="20"/>
          </w:rPr>
          <w:delText> </w:delText>
        </w:r>
        <w:r w:rsidR="00A478EA" w:rsidRPr="002F3653" w:rsidDel="00404597">
          <w:rPr>
            <w:rFonts w:asciiTheme="minorHAnsi" w:hAnsiTheme="minorHAnsi" w:cs="Calibri"/>
            <w:sz w:val="20"/>
            <w:szCs w:val="20"/>
          </w:rPr>
          <w:delText>zmysle</w:delText>
        </w:r>
        <w:r w:rsidR="00793F97" w:rsidRPr="002F3653" w:rsidDel="00404597">
          <w:rPr>
            <w:rFonts w:asciiTheme="minorHAnsi" w:hAnsiTheme="minorHAnsi" w:cs="Calibri"/>
            <w:sz w:val="20"/>
            <w:szCs w:val="20"/>
          </w:rPr>
          <w:delText xml:space="preserve"> </w:delText>
        </w:r>
        <w:r w:rsidR="00217CCB" w:rsidRPr="002F3653" w:rsidDel="00404597">
          <w:rPr>
            <w:rFonts w:asciiTheme="minorHAnsi" w:hAnsiTheme="minorHAnsi" w:cs="Calibri"/>
            <w:sz w:val="20"/>
            <w:szCs w:val="20"/>
          </w:rPr>
          <w:delText xml:space="preserve">podkapitoly </w:delText>
        </w:r>
        <w:r w:rsidR="008A2E8F" w:rsidDel="00404597">
          <w:rPr>
            <w:rStyle w:val="Hypertextovprepojenie"/>
            <w:rFonts w:asciiTheme="minorHAnsi" w:hAnsiTheme="minorHAnsi" w:cs="Calibri"/>
            <w:sz w:val="20"/>
            <w:szCs w:val="20"/>
          </w:rPr>
          <w:fldChar w:fldCharType="begin"/>
        </w:r>
        <w:r w:rsidR="008A2E8F" w:rsidDel="00404597">
          <w:rPr>
            <w:rStyle w:val="Hypertextovprepojenie"/>
            <w:rFonts w:asciiTheme="minorHAnsi" w:hAnsiTheme="minorHAnsi" w:cs="Calibri"/>
            <w:sz w:val="20"/>
            <w:szCs w:val="20"/>
          </w:rPr>
          <w:delInstrText xml:space="preserve"> HYPERLINK \l "_2.3_Finančná_kontrola" </w:delInstrText>
        </w:r>
        <w:r w:rsidR="008A2E8F" w:rsidDel="00404597">
          <w:rPr>
            <w:rStyle w:val="Hypertextovprepojenie"/>
            <w:rFonts w:asciiTheme="minorHAnsi" w:hAnsiTheme="minorHAnsi" w:cs="Calibri"/>
            <w:sz w:val="20"/>
            <w:szCs w:val="20"/>
          </w:rPr>
          <w:fldChar w:fldCharType="separate"/>
        </w:r>
        <w:r w:rsidR="00EB1FBA" w:rsidRPr="002F3653" w:rsidDel="00404597">
          <w:rPr>
            <w:rStyle w:val="Hypertextovprepojenie"/>
            <w:rFonts w:asciiTheme="minorHAnsi" w:hAnsiTheme="minorHAnsi" w:cs="Calibri"/>
            <w:sz w:val="20"/>
            <w:szCs w:val="20"/>
          </w:rPr>
          <w:delText>2.3</w:delText>
        </w:r>
        <w:r w:rsidR="008A2E8F" w:rsidDel="00404597">
          <w:rPr>
            <w:rStyle w:val="Hypertextovprepojenie"/>
            <w:rFonts w:asciiTheme="minorHAnsi" w:hAnsiTheme="minorHAnsi" w:cs="Calibri"/>
            <w:sz w:val="20"/>
            <w:szCs w:val="20"/>
          </w:rPr>
          <w:fldChar w:fldCharType="end"/>
        </w:r>
        <w:r w:rsidR="00EB1FBA" w:rsidRPr="002F3653" w:rsidDel="00404597">
          <w:rPr>
            <w:rFonts w:asciiTheme="minorHAnsi" w:hAnsiTheme="minorHAnsi" w:cs="Calibri"/>
            <w:sz w:val="20"/>
            <w:szCs w:val="20"/>
          </w:rPr>
          <w:delText xml:space="preserve"> </w:delText>
        </w:r>
        <w:r w:rsidR="00217CCB" w:rsidRPr="002F3653" w:rsidDel="00404597">
          <w:rPr>
            <w:rFonts w:asciiTheme="minorHAnsi" w:hAnsiTheme="minorHAnsi" w:cs="Calibri"/>
            <w:sz w:val="20"/>
            <w:szCs w:val="20"/>
          </w:rPr>
          <w:delText xml:space="preserve">odseku 6  </w:delText>
        </w:r>
        <w:r w:rsidR="000D03FF" w:rsidRPr="002F3653" w:rsidDel="00404597">
          <w:rPr>
            <w:rFonts w:asciiTheme="minorHAnsi" w:hAnsiTheme="minorHAnsi" w:cs="Calibri"/>
            <w:sz w:val="20"/>
            <w:szCs w:val="20"/>
          </w:rPr>
          <w:delText>tejto príručky.</w:delText>
        </w:r>
        <w:r w:rsidR="005633EA" w:rsidDel="00404597">
          <w:rPr>
            <w:rFonts w:asciiTheme="minorHAnsi" w:hAnsiTheme="minorHAnsi" w:cs="Calibri"/>
            <w:sz w:val="20"/>
            <w:szCs w:val="20"/>
          </w:rPr>
          <w:delText xml:space="preserve"> </w:delText>
        </w:r>
        <w:r w:rsidR="005633EA" w:rsidRPr="005633EA" w:rsidDel="00404597">
          <w:rPr>
            <w:rFonts w:asciiTheme="minorHAnsi" w:hAnsiTheme="minorHAnsi" w:cs="Calibri"/>
            <w:sz w:val="20"/>
            <w:szCs w:val="20"/>
          </w:rPr>
          <w:delText>Uvedená</w:delText>
        </w:r>
        <w:r w:rsidR="005633EA" w:rsidDel="00404597">
          <w:rPr>
            <w:rFonts w:asciiTheme="minorHAnsi" w:hAnsiTheme="minorHAnsi" w:cs="Calibri"/>
            <w:sz w:val="20"/>
            <w:szCs w:val="20"/>
          </w:rPr>
          <w:delText xml:space="preserve"> lehota </w:delText>
        </w:r>
        <w:r w:rsidR="005633EA" w:rsidRPr="005633EA" w:rsidDel="00404597">
          <w:rPr>
            <w:rFonts w:asciiTheme="minorHAnsi" w:hAnsiTheme="minorHAnsi" w:cs="Calibri"/>
            <w:sz w:val="20"/>
            <w:szCs w:val="20"/>
          </w:rPr>
          <w:delText xml:space="preserve">sa nevzťahuje </w:delText>
        </w:r>
        <w:r w:rsidR="005633EA" w:rsidDel="00404597">
          <w:rPr>
            <w:rFonts w:asciiTheme="minorHAnsi" w:hAnsiTheme="minorHAnsi" w:cs="Calibri"/>
            <w:sz w:val="20"/>
            <w:szCs w:val="20"/>
          </w:rPr>
          <w:delText xml:space="preserve">pre projekty </w:delText>
        </w:r>
        <w:r w:rsidR="005633EA" w:rsidRPr="008314DA" w:rsidDel="00404597">
          <w:rPr>
            <w:rFonts w:asciiTheme="minorHAnsi" w:hAnsiTheme="minorHAnsi" w:cs="Calibri"/>
            <w:b/>
            <w:sz w:val="20"/>
            <w:szCs w:val="20"/>
          </w:rPr>
          <w:delText>v rámci prioritnej osi 8 – Technická pomoc</w:delText>
        </w:r>
        <w:r w:rsidR="005633EA" w:rsidRPr="005633EA" w:rsidDel="00404597">
          <w:rPr>
            <w:rFonts w:asciiTheme="minorHAnsi" w:hAnsiTheme="minorHAnsi" w:cs="Calibri"/>
            <w:sz w:val="20"/>
            <w:szCs w:val="20"/>
          </w:rPr>
          <w:delText xml:space="preserve">, kde </w:delText>
        </w:r>
        <w:r w:rsidR="005633EA" w:rsidRPr="008314DA" w:rsidDel="00404597">
          <w:rPr>
            <w:rFonts w:asciiTheme="minorHAnsi" w:hAnsiTheme="minorHAnsi" w:cs="Calibri"/>
            <w:b/>
            <w:sz w:val="20"/>
            <w:szCs w:val="20"/>
          </w:rPr>
          <w:delText>lehota na výkon kontroly</w:delText>
        </w:r>
        <w:r w:rsidR="005633EA" w:rsidRPr="005633EA" w:rsidDel="00404597">
          <w:rPr>
            <w:rFonts w:asciiTheme="minorHAnsi" w:hAnsiTheme="minorHAnsi" w:cs="Calibri"/>
            <w:sz w:val="20"/>
            <w:szCs w:val="20"/>
          </w:rPr>
          <w:delText xml:space="preserve"> </w:delText>
        </w:r>
        <w:r w:rsidR="005633EA" w:rsidRPr="008314DA" w:rsidDel="00404597">
          <w:rPr>
            <w:rFonts w:asciiTheme="minorHAnsi" w:hAnsiTheme="minorHAnsi" w:cs="Calibri"/>
            <w:b/>
            <w:sz w:val="20"/>
            <w:szCs w:val="20"/>
          </w:rPr>
          <w:delText xml:space="preserve">návrhu dodatkov je 10 pracovných dní, </w:delText>
        </w:r>
        <w:r w:rsidR="005633EA" w:rsidDel="00404597">
          <w:rPr>
            <w:rFonts w:ascii="Calibri" w:hAnsi="Calibri" w:cs="Calibri"/>
            <w:sz w:val="20"/>
            <w:szCs w:val="20"/>
          </w:rPr>
          <w:delText>a</w:delText>
        </w:r>
        <w:r w:rsidR="005633EA" w:rsidRPr="002F3653" w:rsidDel="00404597">
          <w:rPr>
            <w:rFonts w:ascii="Calibri" w:hAnsi="Calibri" w:cs="Calibri"/>
            <w:sz w:val="20"/>
            <w:szCs w:val="20"/>
          </w:rPr>
          <w:delText xml:space="preserve"> </w:delText>
        </w:r>
        <w:r w:rsidR="005633EA" w:rsidDel="00404597">
          <w:rPr>
            <w:rFonts w:ascii="Calibri" w:hAnsi="Calibri" w:cs="Calibri"/>
            <w:sz w:val="20"/>
            <w:szCs w:val="20"/>
          </w:rPr>
          <w:delText>to</w:delText>
        </w:r>
        <w:r w:rsidR="005633EA" w:rsidRPr="002F3653" w:rsidDel="00404597">
          <w:rPr>
            <w:rFonts w:ascii="Calibri" w:hAnsi="Calibri" w:cs="Calibri"/>
            <w:sz w:val="20"/>
            <w:szCs w:val="20"/>
          </w:rPr>
          <w:delText xml:space="preserve"> v zmysle postupov uvedených v podkapitole </w:delText>
        </w:r>
        <w:r w:rsidR="005633EA" w:rsidRPr="005633EA" w:rsidDel="00404597">
          <w:rPr>
            <w:rStyle w:val="Hypertextovprepojenie"/>
            <w:rFonts w:ascii="Calibri" w:hAnsi="Calibri" w:cs="Calibri"/>
            <w:sz w:val="20"/>
            <w:szCs w:val="20"/>
          </w:rPr>
          <w:delText>2.3.</w:delText>
        </w:r>
      </w:del>
    </w:p>
    <w:p w14:paraId="50BEE766" w14:textId="4E5B39A2" w:rsidR="001505CE" w:rsidRPr="001505CE" w:rsidDel="00404597" w:rsidRDefault="001505CE" w:rsidP="00A60CE8">
      <w:pPr>
        <w:pStyle w:val="Default"/>
        <w:spacing w:before="120" w:after="120" w:line="276" w:lineRule="auto"/>
        <w:jc w:val="both"/>
        <w:rPr>
          <w:del w:id="935" w:author="uzivatel" w:date="2020-12-17T15:19:00Z"/>
          <w:rFonts w:ascii="Calibri" w:hAnsi="Calibri" w:cs="Calibri"/>
          <w:sz w:val="20"/>
          <w:szCs w:val="20"/>
        </w:rPr>
      </w:pPr>
      <w:del w:id="936" w:author="uzivatel" w:date="2020-12-17T15:19:00Z">
        <w:r w:rsidRPr="000B03F7" w:rsidDel="00404597">
          <w:rPr>
            <w:rFonts w:ascii="Calibri" w:hAnsi="Calibri" w:cs="Calibri"/>
            <w:sz w:val="20"/>
            <w:szCs w:val="20"/>
          </w:rPr>
          <w:delText xml:space="preserve">Ak nie je dodržaná lehota na výkon </w:delText>
        </w:r>
        <w:r w:rsidDel="00404597">
          <w:rPr>
            <w:rFonts w:ascii="Calibri" w:hAnsi="Calibri" w:cs="Calibri"/>
            <w:sz w:val="20"/>
            <w:szCs w:val="20"/>
          </w:rPr>
          <w:delText>ex-</w:delText>
        </w:r>
        <w:r w:rsidRPr="000B03F7" w:rsidDel="00404597">
          <w:rPr>
            <w:rFonts w:ascii="Calibri" w:hAnsi="Calibri" w:cs="Calibri"/>
            <w:sz w:val="20"/>
            <w:szCs w:val="20"/>
          </w:rPr>
          <w:delText xml:space="preserve">ante kontroly </w:delText>
        </w:r>
        <w:r w:rsidDel="00404597">
          <w:rPr>
            <w:rFonts w:ascii="Calibri" w:hAnsi="Calibri" w:cs="Calibri"/>
            <w:sz w:val="20"/>
            <w:szCs w:val="20"/>
          </w:rPr>
          <w:delText xml:space="preserve">návrhu dodatku k zmluve </w:delText>
        </w:r>
        <w:r w:rsidRPr="000B03F7" w:rsidDel="00404597">
          <w:rPr>
            <w:rFonts w:ascii="Calibri" w:hAnsi="Calibri" w:cs="Calibri"/>
            <w:sz w:val="20"/>
            <w:szCs w:val="20"/>
          </w:rPr>
          <w:delText>z dôvodov na strane RO, je RO povinný informovať prijímateľa o dôvodoch nedodržania termínu, ako aj o novom predpokladanom termíne vydania návrhu správy/správy z kontroly. Pri nedodržaní oznámeného predpokladaného termínu RO opakovane zabezpečí informovanosť prijímateľa za rovnakých podmienok.</w:delText>
        </w:r>
      </w:del>
    </w:p>
    <w:p w14:paraId="46C01ADB" w14:textId="231D8120" w:rsidR="006B65B0" w:rsidDel="00404597" w:rsidRDefault="00EB6FE9" w:rsidP="00A60CE8">
      <w:pPr>
        <w:pStyle w:val="Default"/>
        <w:spacing w:before="120" w:after="120" w:line="276" w:lineRule="auto"/>
        <w:jc w:val="both"/>
        <w:rPr>
          <w:ins w:id="937" w:author="Chromíková, Katarína" w:date="2020-12-11T16:16:00Z"/>
          <w:del w:id="938" w:author="uzivatel" w:date="2020-12-17T15:19:00Z"/>
          <w:rFonts w:asciiTheme="minorHAnsi" w:hAnsiTheme="minorHAnsi" w:cs="Calibri"/>
          <w:sz w:val="20"/>
          <w:szCs w:val="20"/>
        </w:rPr>
      </w:pPr>
      <w:del w:id="939" w:author="uzivatel" w:date="2020-12-17T15:19:00Z">
        <w:r w:rsidRPr="002F3653" w:rsidDel="00404597">
          <w:rPr>
            <w:rFonts w:asciiTheme="minorHAnsi" w:hAnsiTheme="minorHAnsi" w:cs="Calibri"/>
            <w:sz w:val="20"/>
            <w:szCs w:val="20"/>
          </w:rPr>
          <w:delText xml:space="preserve">Ak </w:delText>
        </w:r>
        <w:r w:rsidR="000D03FF" w:rsidRPr="002F3653" w:rsidDel="00404597">
          <w:rPr>
            <w:rFonts w:asciiTheme="minorHAnsi" w:hAnsiTheme="minorHAnsi" w:cs="Calibri"/>
            <w:sz w:val="20"/>
            <w:szCs w:val="20"/>
          </w:rPr>
          <w:delText xml:space="preserve">RO neidentifikuje nedostatky a porušenia ZVO ako aj </w:delText>
        </w:r>
        <w:r w:rsidR="00BA483F" w:rsidRPr="002F3653" w:rsidDel="00404597">
          <w:rPr>
            <w:rFonts w:asciiTheme="minorHAnsi" w:hAnsiTheme="minorHAnsi" w:cs="Calibri"/>
            <w:sz w:val="20"/>
            <w:szCs w:val="20"/>
          </w:rPr>
          <w:delText> </w:delText>
        </w:r>
        <w:r w:rsidR="000D03FF" w:rsidRPr="002F3653" w:rsidDel="00404597">
          <w:rPr>
            <w:rFonts w:asciiTheme="minorHAnsi" w:hAnsiTheme="minorHAnsi" w:cs="Calibri"/>
            <w:sz w:val="20"/>
            <w:szCs w:val="20"/>
          </w:rPr>
          <w:delText xml:space="preserve">podmienky </w:delText>
        </w:r>
        <w:r w:rsidR="00BA483F" w:rsidRPr="002F3653" w:rsidDel="00404597">
          <w:rPr>
            <w:rFonts w:asciiTheme="minorHAnsi" w:hAnsiTheme="minorHAnsi" w:cs="Calibri"/>
            <w:sz w:val="20"/>
            <w:szCs w:val="20"/>
          </w:rPr>
          <w:delText>poskytnutia pomoci EŠIF</w:delText>
        </w:r>
        <w:r w:rsidRPr="002F3653" w:rsidDel="00404597">
          <w:rPr>
            <w:rFonts w:asciiTheme="minorHAnsi" w:hAnsiTheme="minorHAnsi" w:cs="Calibri"/>
            <w:sz w:val="20"/>
            <w:szCs w:val="20"/>
          </w:rPr>
          <w:delText xml:space="preserve">, RO túto skutočnosť oznámi </w:delText>
        </w:r>
        <w:r w:rsidR="005E4C80" w:rsidRPr="002F3653" w:rsidDel="00404597">
          <w:rPr>
            <w:rFonts w:asciiTheme="minorHAnsi" w:hAnsiTheme="minorHAnsi" w:cs="Calibri"/>
            <w:sz w:val="20"/>
            <w:szCs w:val="20"/>
          </w:rPr>
          <w:delText>žiadateľovi/</w:delText>
        </w:r>
        <w:r w:rsidR="002557A3" w:rsidRPr="002F3653" w:rsidDel="00404597">
          <w:rPr>
            <w:rFonts w:asciiTheme="minorHAnsi" w:hAnsiTheme="minorHAnsi" w:cs="Calibri"/>
            <w:sz w:val="20"/>
            <w:szCs w:val="20"/>
          </w:rPr>
          <w:delText>p</w:delText>
        </w:r>
        <w:r w:rsidRPr="002F3653" w:rsidDel="00404597">
          <w:rPr>
            <w:rFonts w:asciiTheme="minorHAnsi" w:hAnsiTheme="minorHAnsi" w:cs="Calibri"/>
            <w:sz w:val="20"/>
            <w:szCs w:val="20"/>
          </w:rPr>
          <w:delText>rijímateľovi listom GPM</w:delText>
        </w:r>
        <w:r w:rsidR="008B6C28" w:rsidRPr="002F3653" w:rsidDel="00404597">
          <w:rPr>
            <w:rFonts w:asciiTheme="minorHAnsi" w:hAnsiTheme="minorHAnsi" w:cs="Calibri"/>
            <w:sz w:val="20"/>
            <w:szCs w:val="20"/>
          </w:rPr>
          <w:delText>/vnútorným listom</w:delText>
        </w:r>
        <w:r w:rsidR="008B6C28" w:rsidRPr="002F3653" w:rsidDel="00404597">
          <w:rPr>
            <w:rStyle w:val="Odkaznapoznmkupodiarou"/>
            <w:rFonts w:asciiTheme="minorHAnsi" w:hAnsiTheme="minorHAnsi" w:cs="Calibri"/>
            <w:sz w:val="20"/>
            <w:szCs w:val="20"/>
          </w:rPr>
          <w:footnoteReference w:id="71"/>
        </w:r>
        <w:r w:rsidRPr="002F3653" w:rsidDel="00404597">
          <w:rPr>
            <w:rFonts w:asciiTheme="minorHAnsi" w:hAnsiTheme="minorHAnsi" w:cs="Calibri"/>
            <w:sz w:val="20"/>
            <w:szCs w:val="20"/>
          </w:rPr>
          <w:delText xml:space="preserve">. Až následne po doručení tejto informácie je </w:delText>
        </w:r>
        <w:r w:rsidR="005E4C80" w:rsidRPr="002F3653" w:rsidDel="00404597">
          <w:rPr>
            <w:rFonts w:asciiTheme="minorHAnsi" w:hAnsiTheme="minorHAnsi" w:cs="Calibri"/>
            <w:sz w:val="20"/>
            <w:szCs w:val="20"/>
          </w:rPr>
          <w:delText>žiadateľ/</w:delText>
        </w:r>
        <w:r w:rsidR="002557A3" w:rsidRPr="002F3653" w:rsidDel="00404597">
          <w:rPr>
            <w:rFonts w:asciiTheme="minorHAnsi" w:hAnsiTheme="minorHAnsi" w:cs="Calibri"/>
            <w:sz w:val="20"/>
            <w:szCs w:val="20"/>
          </w:rPr>
          <w:delText>p</w:delText>
        </w:r>
        <w:r w:rsidRPr="002F3653" w:rsidDel="00404597">
          <w:rPr>
            <w:rFonts w:asciiTheme="minorHAnsi" w:hAnsiTheme="minorHAnsi" w:cs="Calibri"/>
            <w:sz w:val="20"/>
            <w:szCs w:val="20"/>
          </w:rPr>
          <w:delText xml:space="preserve">rijímateľ oprávnený pristúpiť k uzavretiu </w:delText>
        </w:r>
        <w:r w:rsidR="00BA483F" w:rsidRPr="002F3653" w:rsidDel="00404597">
          <w:rPr>
            <w:rFonts w:asciiTheme="minorHAnsi" w:hAnsiTheme="minorHAnsi" w:cs="Calibri"/>
            <w:sz w:val="20"/>
            <w:szCs w:val="20"/>
          </w:rPr>
          <w:delText xml:space="preserve">dodatku k </w:delText>
        </w:r>
        <w:r w:rsidRPr="002F3653" w:rsidDel="00404597">
          <w:rPr>
            <w:rFonts w:asciiTheme="minorHAnsi" w:hAnsiTheme="minorHAnsi" w:cs="Calibri"/>
            <w:sz w:val="20"/>
            <w:szCs w:val="20"/>
          </w:rPr>
          <w:delText>zmluv</w:delText>
        </w:r>
        <w:r w:rsidR="00BA483F" w:rsidRPr="002F3653" w:rsidDel="00404597">
          <w:rPr>
            <w:rFonts w:asciiTheme="minorHAnsi" w:hAnsiTheme="minorHAnsi" w:cs="Calibri"/>
            <w:sz w:val="20"/>
            <w:szCs w:val="20"/>
          </w:rPr>
          <w:delText>e</w:delText>
        </w:r>
        <w:r w:rsidRPr="002F3653" w:rsidDel="00404597">
          <w:rPr>
            <w:rFonts w:asciiTheme="minorHAnsi" w:hAnsiTheme="minorHAnsi" w:cs="Calibri"/>
            <w:sz w:val="20"/>
            <w:szCs w:val="20"/>
          </w:rPr>
          <w:delText xml:space="preserve"> s úspešným uchádzačom a je</w:delText>
        </w:r>
        <w:r w:rsidR="00BA483F" w:rsidRPr="002F3653" w:rsidDel="00404597">
          <w:rPr>
            <w:rFonts w:asciiTheme="minorHAnsi" w:hAnsiTheme="minorHAnsi" w:cs="Calibri"/>
            <w:sz w:val="20"/>
            <w:szCs w:val="20"/>
          </w:rPr>
          <w:delText>ho</w:delText>
        </w:r>
        <w:r w:rsidRPr="002F3653" w:rsidDel="00404597">
          <w:rPr>
            <w:rFonts w:asciiTheme="minorHAnsi" w:hAnsiTheme="minorHAnsi" w:cs="Calibri"/>
            <w:sz w:val="20"/>
            <w:szCs w:val="20"/>
          </w:rPr>
          <w:delText xml:space="preserve"> </w:delText>
        </w:r>
        <w:r w:rsidRPr="002F3653" w:rsidDel="00404597">
          <w:rPr>
            <w:rFonts w:asciiTheme="minorHAnsi" w:hAnsiTheme="minorHAnsi" w:cs="Calibri"/>
            <w:sz w:val="20"/>
            <w:szCs w:val="20"/>
          </w:rPr>
          <w:lastRenderedPageBreak/>
          <w:delText>následné</w:delText>
        </w:r>
        <w:r w:rsidR="00BA483F" w:rsidRPr="002F3653" w:rsidDel="00404597">
          <w:rPr>
            <w:rFonts w:asciiTheme="minorHAnsi" w:hAnsiTheme="minorHAnsi" w:cs="Calibri"/>
            <w:sz w:val="20"/>
            <w:szCs w:val="20"/>
          </w:rPr>
          <w:delText>mu</w:delText>
        </w:r>
        <w:r w:rsidRPr="002F3653" w:rsidDel="00404597">
          <w:rPr>
            <w:rFonts w:asciiTheme="minorHAnsi" w:hAnsiTheme="minorHAnsi" w:cs="Calibri"/>
            <w:sz w:val="20"/>
            <w:szCs w:val="20"/>
          </w:rPr>
          <w:delText xml:space="preserve"> zverejneniu v zmysle zákona </w:delText>
        </w:r>
        <w:r w:rsidR="006C71B5" w:rsidRPr="002F3653" w:rsidDel="00404597">
          <w:rPr>
            <w:rFonts w:asciiTheme="minorHAnsi" w:hAnsiTheme="minorHAnsi" w:cs="Calibri"/>
            <w:sz w:val="20"/>
            <w:szCs w:val="20"/>
          </w:rPr>
          <w:delText xml:space="preserve">o </w:delText>
        </w:r>
        <w:r w:rsidR="00416EA4" w:rsidRPr="002F3653" w:rsidDel="00404597">
          <w:rPr>
            <w:rFonts w:asciiTheme="minorHAnsi" w:hAnsiTheme="minorHAnsi" w:cs="Calibri"/>
            <w:sz w:val="20"/>
            <w:szCs w:val="20"/>
          </w:rPr>
          <w:delText>slobodnom prístupe k informáciám</w:delText>
        </w:r>
        <w:r w:rsidRPr="002F3653" w:rsidDel="00404597">
          <w:rPr>
            <w:rFonts w:asciiTheme="minorHAnsi" w:hAnsiTheme="minorHAnsi" w:cs="Calibri"/>
            <w:sz w:val="20"/>
            <w:szCs w:val="20"/>
          </w:rPr>
          <w:delText>.</w:delText>
        </w:r>
        <w:r w:rsidR="000D03FF" w:rsidRPr="002F3653" w:rsidDel="00404597">
          <w:rPr>
            <w:rFonts w:asciiTheme="minorHAnsi" w:hAnsiTheme="minorHAnsi" w:cs="Calibri"/>
            <w:sz w:val="20"/>
            <w:szCs w:val="20"/>
          </w:rPr>
          <w:delText xml:space="preserve"> </w:delText>
        </w:r>
        <w:r w:rsidR="004001FC" w:rsidDel="00404597">
          <w:rPr>
            <w:rFonts w:asciiTheme="minorHAnsi" w:hAnsiTheme="minorHAnsi" w:cs="Calibri"/>
            <w:sz w:val="20"/>
            <w:szCs w:val="20"/>
          </w:rPr>
          <w:delText>-</w:delText>
        </w:r>
        <w:r w:rsidR="005E4C80" w:rsidRPr="002F3653" w:rsidDel="00404597">
          <w:rPr>
            <w:rFonts w:asciiTheme="minorHAnsi" w:hAnsiTheme="minorHAnsi" w:cs="Calibri"/>
            <w:sz w:val="20"/>
            <w:szCs w:val="20"/>
          </w:rPr>
          <w:delText>Žiadateľ/</w:delText>
        </w:r>
        <w:r w:rsidR="004001FC" w:rsidDel="00404597">
          <w:rPr>
            <w:rFonts w:asciiTheme="minorHAnsi" w:hAnsiTheme="minorHAnsi" w:cs="Calibri"/>
            <w:sz w:val="20"/>
            <w:szCs w:val="20"/>
          </w:rPr>
          <w:delText>P</w:delText>
        </w:r>
        <w:r w:rsidR="000D03FF" w:rsidRPr="002F3653" w:rsidDel="00404597">
          <w:rPr>
            <w:rFonts w:asciiTheme="minorHAnsi" w:hAnsiTheme="minorHAnsi" w:cs="Calibri"/>
            <w:sz w:val="20"/>
            <w:szCs w:val="20"/>
          </w:rPr>
          <w:delText>rijímateľ zároveň zverejní dodatok v profile verejného obstarávateľa</w:delText>
        </w:r>
        <w:r w:rsidR="004001FC" w:rsidDel="00404597">
          <w:rPr>
            <w:rFonts w:asciiTheme="minorHAnsi" w:hAnsiTheme="minorHAnsi" w:cs="Calibri"/>
            <w:sz w:val="20"/>
            <w:szCs w:val="20"/>
          </w:rPr>
          <w:delText xml:space="preserve">/obstarávateľa do </w:delText>
        </w:r>
        <w:r w:rsidR="004001FC" w:rsidRPr="004001FC" w:rsidDel="00404597">
          <w:rPr>
            <w:rFonts w:asciiTheme="minorHAnsi" w:hAnsiTheme="minorHAnsi" w:cs="Calibri"/>
            <w:b/>
            <w:sz w:val="20"/>
            <w:szCs w:val="20"/>
          </w:rPr>
          <w:delText>7 pracovných dní</w:delText>
        </w:r>
        <w:r w:rsidR="004001FC" w:rsidDel="00404597">
          <w:rPr>
            <w:rFonts w:asciiTheme="minorHAnsi" w:hAnsiTheme="minorHAnsi" w:cs="Calibri"/>
            <w:sz w:val="20"/>
            <w:szCs w:val="20"/>
          </w:rPr>
          <w:delText xml:space="preserve"> </w:delText>
        </w:r>
        <w:r w:rsidR="004001FC" w:rsidRPr="004001FC" w:rsidDel="00404597">
          <w:rPr>
            <w:rFonts w:asciiTheme="minorHAnsi" w:hAnsiTheme="minorHAnsi" w:cs="Calibri"/>
            <w:b/>
            <w:sz w:val="20"/>
            <w:szCs w:val="20"/>
          </w:rPr>
          <w:delText>odo dňa ich uzavretia</w:delText>
        </w:r>
        <w:r w:rsidR="004001FC" w:rsidDel="00404597">
          <w:rPr>
            <w:rFonts w:asciiTheme="minorHAnsi" w:hAnsiTheme="minorHAnsi" w:cs="Calibri"/>
            <w:sz w:val="20"/>
            <w:szCs w:val="20"/>
          </w:rPr>
          <w:delText>, resp. uvedú priamy odkaz na dodatok podľa § 64 ods. 4 ZVO</w:delText>
        </w:r>
        <w:r w:rsidR="000D03FF" w:rsidRPr="002F3653" w:rsidDel="00404597">
          <w:rPr>
            <w:rFonts w:asciiTheme="minorHAnsi" w:hAnsiTheme="minorHAnsi" w:cs="Calibri"/>
            <w:sz w:val="20"/>
            <w:szCs w:val="20"/>
          </w:rPr>
          <w:delText xml:space="preserve">. </w:delText>
        </w:r>
      </w:del>
    </w:p>
    <w:p w14:paraId="52D3257D" w14:textId="77777777" w:rsidR="00A60CE8" w:rsidRPr="007E3141" w:rsidRDefault="00A60CE8" w:rsidP="00A60CE8">
      <w:pPr>
        <w:pStyle w:val="Default"/>
        <w:spacing w:before="120" w:after="120" w:line="276" w:lineRule="auto"/>
        <w:jc w:val="both"/>
        <w:rPr>
          <w:rFonts w:asciiTheme="minorHAnsi" w:hAnsiTheme="minorHAnsi" w:cs="Calibri"/>
          <w:sz w:val="20"/>
          <w:szCs w:val="20"/>
        </w:rPr>
      </w:pPr>
    </w:p>
    <w:tbl>
      <w:tblPr>
        <w:tblW w:w="0" w:type="auto"/>
        <w:tblInd w:w="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6B65B0" w:rsidRPr="002F3653" w14:paraId="00DD4E56" w14:textId="77777777" w:rsidTr="00ED7578">
        <w:tc>
          <w:tcPr>
            <w:tcW w:w="8495" w:type="dxa"/>
            <w:tcBorders>
              <w:top w:val="single" w:sz="6" w:space="0" w:color="4F81BD"/>
              <w:left w:val="single" w:sz="6" w:space="0" w:color="4F81BD"/>
              <w:bottom w:val="single" w:sz="6" w:space="0" w:color="4F81BD"/>
              <w:right w:val="single" w:sz="6" w:space="0" w:color="4F81BD"/>
            </w:tcBorders>
            <w:shd w:val="clear" w:color="auto" w:fill="DBE5F1"/>
          </w:tcPr>
          <w:p w14:paraId="095215C3" w14:textId="77777777" w:rsidR="006B65B0" w:rsidRPr="006B65B0" w:rsidRDefault="006B65B0" w:rsidP="006B65B0">
            <w:pPr>
              <w:pStyle w:val="Default"/>
              <w:jc w:val="both"/>
              <w:rPr>
                <w:rFonts w:asciiTheme="minorHAnsi" w:hAnsiTheme="minorHAnsi" w:cs="Calibri"/>
                <w:i/>
                <w:sz w:val="20"/>
                <w:szCs w:val="20"/>
              </w:rPr>
            </w:pPr>
            <w:r w:rsidRPr="006B65B0">
              <w:rPr>
                <w:rFonts w:asciiTheme="minorHAnsi" w:hAnsiTheme="minorHAnsi" w:cs="Calibri"/>
                <w:i/>
                <w:sz w:val="20"/>
                <w:szCs w:val="20"/>
              </w:rPr>
              <w:t>Upozornenie:</w:t>
            </w:r>
          </w:p>
          <w:p w14:paraId="2D199C27" w14:textId="77777777" w:rsidR="006B65B0" w:rsidRPr="002C7A8A" w:rsidRDefault="006B65B0" w:rsidP="006B65B0">
            <w:pPr>
              <w:pStyle w:val="Default"/>
              <w:spacing w:before="240"/>
              <w:jc w:val="both"/>
              <w:rPr>
                <w:rFonts w:asciiTheme="minorHAnsi" w:hAnsiTheme="minorHAnsi" w:cs="Calibri"/>
                <w:sz w:val="20"/>
                <w:szCs w:val="20"/>
              </w:rPr>
            </w:pPr>
            <w:r w:rsidRPr="002C7A8A">
              <w:rPr>
                <w:rFonts w:asciiTheme="minorHAnsi" w:hAnsiTheme="minorHAnsi" w:cs="Calibri"/>
                <w:sz w:val="20"/>
                <w:szCs w:val="20"/>
              </w:rPr>
              <w:t>V prípade, ak ide napr. o dodatočné stavebné práce a tento dôvod spĺňa požiadavky podľa § 18 ods. 1 a/alebo ods.3 ZVO, je v zmysle usmernenia ÚVO</w:t>
            </w:r>
            <w:r w:rsidRPr="002C7A8A">
              <w:rPr>
                <w:rFonts w:asciiTheme="minorHAnsi" w:hAnsiTheme="minorHAnsi" w:cs="Calibri"/>
                <w:sz w:val="20"/>
                <w:szCs w:val="20"/>
                <w:vertAlign w:val="superscript"/>
              </w:rPr>
              <w:footnoteReference w:id="72"/>
            </w:r>
            <w:r w:rsidRPr="002C7A8A">
              <w:rPr>
                <w:rFonts w:asciiTheme="minorHAnsi" w:hAnsiTheme="minorHAnsi" w:cs="Calibri"/>
                <w:sz w:val="20"/>
                <w:szCs w:val="20"/>
              </w:rPr>
              <w:t xml:space="preserve"> potrebné, aby sa každá zmena zmluvy, rámcovej dohody a koncesnej zmluvy vyhodnocovala vo väzbe na obsah zmluvných záväzkov konkrétnej zmluvy, rámcovej dohody príp. koncesnej zmluvy. Účelom pravidla zákazu zmeny „charakteru zmluvy/podstatnej zmeny zmluvy je nenarušenie základných pravidiel VO, najmä princípu rovnakého zaobchádzania, princípu nediskriminácie hospodárskych subjektov, princípu transparentnosti. Novozavedené pravidlá zmeny kontraktov zohľadňujú takisto princíp proporcionality a princíp hospodárnosti a efektívnosti. Prípadné zmeny zmluvy, rámcovej dohody alebo koncesnej zmluvy nesmú narušovať hospodársku súťaž bezdôvodným zvýhodnením alebo znevýhodneným určitých hospodárskych subjektov, t.j. zmena charakteru zmluvy, rámcovej dohody alebo koncesnej zmluvy by nemala meniť podmienky pôvodne realizovaného verejného obstarávania takým spôsobom, ktorý by mal vplyv na rozhodovanie hospodárskych subjektov ohľadne účasti vo VO alebo by mohol mať vplyv na pôvodne uplatnené kritériá na vyhodnotenie ponúk alebo požiadavky na predmet zákazky.</w:t>
            </w:r>
          </w:p>
          <w:p w14:paraId="4A88547E" w14:textId="77777777" w:rsidR="006B65B0" w:rsidRPr="002C7A8A" w:rsidRDefault="006B65B0" w:rsidP="006B65B0">
            <w:pPr>
              <w:pStyle w:val="Default"/>
              <w:jc w:val="both"/>
              <w:rPr>
                <w:rFonts w:asciiTheme="minorHAnsi" w:hAnsiTheme="minorHAnsi" w:cs="Calibri"/>
                <w:sz w:val="20"/>
                <w:szCs w:val="20"/>
              </w:rPr>
            </w:pPr>
            <w:r w:rsidRPr="002C7A8A">
              <w:rPr>
                <w:rFonts w:asciiTheme="minorHAnsi" w:hAnsiTheme="minorHAnsi" w:cs="Calibri"/>
                <w:sz w:val="20"/>
                <w:szCs w:val="20"/>
              </w:rPr>
              <w:t>Ďalej ÚVO v usmernení</w:t>
            </w:r>
            <w:r w:rsidRPr="002C7A8A">
              <w:rPr>
                <w:rFonts w:asciiTheme="minorHAnsi" w:hAnsiTheme="minorHAnsi" w:cs="Calibri"/>
                <w:sz w:val="20"/>
                <w:szCs w:val="20"/>
                <w:vertAlign w:val="superscript"/>
              </w:rPr>
              <w:footnoteReference w:id="73"/>
            </w:r>
            <w:r w:rsidRPr="002C7A8A">
              <w:rPr>
                <w:rFonts w:asciiTheme="minorHAnsi" w:hAnsiTheme="minorHAnsi" w:cs="Calibri"/>
                <w:sz w:val="20"/>
                <w:szCs w:val="20"/>
              </w:rPr>
              <w:t xml:space="preserve"> uviedol, že v prípade § 18 ods. 1 a ods. 3 ZVO ide o osobitné dôvody na zmenu zmluvy, ktoré môžu nastať kumulatívne a verejný obstarávateľ/obstarávateľ v prípade uskutočnenia zmeny zmluvy musí disponovať relevantnými a objektívnymi dôvodmi, ktorých existenciu dokáže preukázať.</w:t>
            </w:r>
          </w:p>
          <w:p w14:paraId="6B1E34D2" w14:textId="77777777" w:rsidR="006B65B0" w:rsidRPr="002F3653" w:rsidRDefault="006B65B0" w:rsidP="006B65B0">
            <w:pPr>
              <w:pStyle w:val="Default"/>
              <w:spacing w:before="120" w:after="120" w:line="276" w:lineRule="auto"/>
              <w:jc w:val="both"/>
              <w:rPr>
                <w:rFonts w:ascii="Calibri" w:hAnsi="Calibri" w:cs="Calibri"/>
                <w:sz w:val="20"/>
                <w:szCs w:val="20"/>
              </w:rPr>
            </w:pPr>
            <w:r w:rsidRPr="002C7A8A">
              <w:rPr>
                <w:rFonts w:asciiTheme="minorHAnsi" w:hAnsiTheme="minorHAnsi" w:cs="Calibri"/>
                <w:sz w:val="20"/>
                <w:szCs w:val="20"/>
              </w:rPr>
              <w:t>Prijímateľ je povinný v kontexte vyjadrenia prípustnosti zmeny zmluvy vyjadrenej v dodatku pri predkladaní návrhu dodatku v jeho obsahu (či už v preambule alebo v samotnom texte dodatku) dostatočne jasne a určito špecifikovať ustanovenie § 18 ZVO, na základe ktorého má v úmysle tento dodatok uzavrieť. Zároveň je povinný predložiť odôvodnenie pripravovanej zmeny zmluvy, ako aj režim zmeny zmluvy, ktorý sa v súlade § 18 ZVO na uvedený dodatok aplikuje.</w:t>
            </w:r>
          </w:p>
        </w:tc>
      </w:tr>
    </w:tbl>
    <w:p w14:paraId="4512D80A" w14:textId="77777777" w:rsidR="006B65B0" w:rsidRDefault="006B65B0" w:rsidP="006B65B0">
      <w:pPr>
        <w:pStyle w:val="Default"/>
        <w:spacing w:before="120" w:after="120" w:line="276" w:lineRule="auto"/>
        <w:jc w:val="both"/>
        <w:rPr>
          <w:rFonts w:asciiTheme="minorHAnsi" w:hAnsiTheme="minorHAnsi" w:cs="Calibri"/>
          <w:sz w:val="20"/>
          <w:szCs w:val="20"/>
        </w:rPr>
      </w:pPr>
    </w:p>
    <w:tbl>
      <w:tblPr>
        <w:tblW w:w="0" w:type="auto"/>
        <w:tblInd w:w="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6B65B0" w:rsidRPr="002F3653" w:rsidDel="00D8028A" w14:paraId="7C6090D9" w14:textId="77777777" w:rsidTr="00ED7578">
        <w:trPr>
          <w:del w:id="942" w:author="Chromíková, Katarína" w:date="2020-12-11T15:23:00Z"/>
        </w:trPr>
        <w:tc>
          <w:tcPr>
            <w:tcW w:w="8495" w:type="dxa"/>
            <w:tcBorders>
              <w:top w:val="single" w:sz="6" w:space="0" w:color="4F81BD"/>
              <w:left w:val="single" w:sz="6" w:space="0" w:color="4F81BD"/>
              <w:bottom w:val="single" w:sz="6" w:space="0" w:color="4F81BD"/>
              <w:right w:val="single" w:sz="6" w:space="0" w:color="4F81BD"/>
            </w:tcBorders>
            <w:shd w:val="clear" w:color="auto" w:fill="DBE5F1"/>
          </w:tcPr>
          <w:p w14:paraId="7EF6C435" w14:textId="77777777" w:rsidR="006B65B0" w:rsidRPr="006B65B0" w:rsidDel="00D8028A" w:rsidRDefault="006B65B0" w:rsidP="006B65B0">
            <w:pPr>
              <w:pStyle w:val="Default"/>
              <w:jc w:val="both"/>
              <w:rPr>
                <w:del w:id="943" w:author="Chromíková, Katarína" w:date="2020-12-11T15:23:00Z"/>
                <w:rFonts w:asciiTheme="minorHAnsi" w:hAnsiTheme="minorHAnsi" w:cs="Calibri"/>
                <w:i/>
                <w:sz w:val="20"/>
                <w:szCs w:val="20"/>
              </w:rPr>
            </w:pPr>
            <w:del w:id="944" w:author="Chromíková, Katarína" w:date="2020-12-11T15:23:00Z">
              <w:r w:rsidRPr="006B65B0" w:rsidDel="00D8028A">
                <w:rPr>
                  <w:rFonts w:asciiTheme="minorHAnsi" w:hAnsiTheme="minorHAnsi" w:cs="Calibri"/>
                  <w:i/>
                  <w:sz w:val="20"/>
                  <w:szCs w:val="20"/>
                </w:rPr>
                <w:delText>Upozornenie:</w:delText>
              </w:r>
            </w:del>
          </w:p>
          <w:p w14:paraId="5BD222FB" w14:textId="77777777" w:rsidR="006B65B0" w:rsidRPr="006B65B0" w:rsidDel="00D8028A" w:rsidRDefault="006B65B0" w:rsidP="006B65B0">
            <w:pPr>
              <w:pStyle w:val="Default"/>
              <w:jc w:val="both"/>
              <w:rPr>
                <w:del w:id="945" w:author="Chromíková, Katarína" w:date="2020-12-11T15:23:00Z"/>
                <w:rFonts w:asciiTheme="minorHAnsi" w:hAnsiTheme="minorHAnsi" w:cs="Calibri"/>
                <w:i/>
                <w:iCs/>
                <w:sz w:val="20"/>
                <w:szCs w:val="20"/>
              </w:rPr>
            </w:pPr>
          </w:p>
          <w:p w14:paraId="2794EF98" w14:textId="77777777" w:rsidR="006B65B0" w:rsidRPr="00B37580" w:rsidDel="00D8028A" w:rsidRDefault="006B65B0" w:rsidP="006B65B0">
            <w:pPr>
              <w:pStyle w:val="Default"/>
              <w:jc w:val="both"/>
              <w:rPr>
                <w:del w:id="946" w:author="Chromíková, Katarína" w:date="2020-12-11T15:23:00Z"/>
                <w:rFonts w:asciiTheme="minorHAnsi" w:hAnsiTheme="minorHAnsi" w:cs="Calibri"/>
                <w:iCs/>
                <w:sz w:val="20"/>
                <w:szCs w:val="20"/>
              </w:rPr>
            </w:pPr>
            <w:del w:id="947" w:author="Chromíková, Katarína" w:date="2020-12-11T15:23:00Z">
              <w:r w:rsidRPr="00B37580" w:rsidDel="00D8028A">
                <w:rPr>
                  <w:rFonts w:asciiTheme="minorHAnsi" w:hAnsiTheme="minorHAnsi" w:cs="Calibri"/>
                  <w:b/>
                  <w:bCs/>
                  <w:iCs/>
                  <w:sz w:val="20"/>
                  <w:szCs w:val="20"/>
                </w:rPr>
                <w:delText>Žiadateľ/Prijímateľ  ako verejný obstarávateľ</w:delText>
              </w:r>
            </w:del>
            <w:del w:id="948" w:author="Chromíková, Katarína" w:date="2020-12-11T13:43:00Z">
              <w:r w:rsidRPr="00B37580" w:rsidDel="00854D3E">
                <w:rPr>
                  <w:rFonts w:asciiTheme="minorHAnsi" w:hAnsiTheme="minorHAnsi" w:cs="Calibri"/>
                  <w:b/>
                  <w:bCs/>
                  <w:iCs/>
                  <w:sz w:val="20"/>
                  <w:szCs w:val="20"/>
                </w:rPr>
                <w:delText>=</w:delText>
              </w:r>
            </w:del>
            <w:del w:id="949" w:author="Chromíková, Katarína" w:date="2020-12-11T15:23:00Z">
              <w:r w:rsidRPr="00B37580" w:rsidDel="00D8028A">
                <w:rPr>
                  <w:rFonts w:asciiTheme="minorHAnsi" w:hAnsiTheme="minorHAnsi" w:cs="Calibri"/>
                  <w:b/>
                  <w:bCs/>
                  <w:iCs/>
                  <w:sz w:val="20"/>
                  <w:szCs w:val="20"/>
                </w:rPr>
                <w:delText>objednávateľ musí pri každej zmene zmluvy v súlade s §18 ZVO uzatvárať písomný dodatok.</w:delText>
              </w:r>
              <w:r w:rsidRPr="00B37580" w:rsidDel="00D8028A">
                <w:rPr>
                  <w:rFonts w:asciiTheme="minorHAnsi" w:hAnsiTheme="minorHAnsi" w:cs="Calibri"/>
                  <w:iCs/>
                  <w:sz w:val="20"/>
                  <w:szCs w:val="20"/>
                </w:rPr>
                <w:delText xml:space="preserve"> Nakoľko údaje o subdodávateľoch sú povinnou súčasťou zmluvy, je nevyhnutné pri ich zmene, ktorou sa mení obsah zmluvy, uzatvoriť dodatok. Tento dodatok musí byť následne zverejnený v CRZ. RO akceptuje nasledujúce možnosti/postupy pri zmene subdodávateľov:</w:delText>
              </w:r>
            </w:del>
          </w:p>
          <w:p w14:paraId="17B87017" w14:textId="77777777" w:rsidR="006B65B0" w:rsidRPr="00B37580" w:rsidDel="00D8028A" w:rsidRDefault="006B65B0" w:rsidP="006B65B0">
            <w:pPr>
              <w:pStyle w:val="Default"/>
              <w:jc w:val="both"/>
              <w:rPr>
                <w:del w:id="950" w:author="Chromíková, Katarína" w:date="2020-12-11T15:23:00Z"/>
                <w:rFonts w:asciiTheme="minorHAnsi" w:hAnsiTheme="minorHAnsi" w:cs="Calibri"/>
                <w:iCs/>
                <w:sz w:val="20"/>
                <w:szCs w:val="20"/>
              </w:rPr>
            </w:pPr>
          </w:p>
          <w:p w14:paraId="19B0DBFA" w14:textId="77777777" w:rsidR="006B65B0" w:rsidRPr="00B37580" w:rsidDel="00D8028A" w:rsidRDefault="002C7A8A" w:rsidP="007F59C5">
            <w:pPr>
              <w:pStyle w:val="Default"/>
              <w:numPr>
                <w:ilvl w:val="0"/>
                <w:numId w:val="47"/>
              </w:numPr>
              <w:jc w:val="both"/>
              <w:rPr>
                <w:del w:id="951" w:author="Chromíková, Katarína" w:date="2020-12-11T15:23:00Z"/>
                <w:rFonts w:asciiTheme="minorHAnsi" w:hAnsiTheme="minorHAnsi" w:cs="Calibri"/>
                <w:b/>
                <w:bCs/>
                <w:iCs/>
                <w:sz w:val="20"/>
                <w:szCs w:val="20"/>
              </w:rPr>
            </w:pPr>
            <w:del w:id="952" w:author="Chromíková, Katarína" w:date="2020-12-11T15:23:00Z">
              <w:r w:rsidRPr="00B37580" w:rsidDel="00D8028A">
                <w:rPr>
                  <w:rFonts w:asciiTheme="minorHAnsi" w:hAnsiTheme="minorHAnsi" w:cs="Calibri"/>
                  <w:iCs/>
                  <w:sz w:val="20"/>
                  <w:szCs w:val="20"/>
                </w:rPr>
                <w:delText>Žiadateľ/</w:delText>
              </w:r>
              <w:r w:rsidR="006B65B0" w:rsidRPr="00B37580" w:rsidDel="00D8028A">
                <w:rPr>
                  <w:rFonts w:asciiTheme="minorHAnsi" w:hAnsiTheme="minorHAnsi" w:cs="Calibri"/>
                  <w:iCs/>
                  <w:sz w:val="20"/>
                  <w:szCs w:val="20"/>
                </w:rPr>
                <w:delText xml:space="preserve">Prijímateľ uzavrie dodatok pri zmene, resp. doplnení takého subdodávateľa, ktorý ma povinnosť byť zapísaný v registri partnerov verejného sektora (RPVS). V prípade zmeny, resp. doplnení subdodávateľov, ktorí nemajú povinnosť byť zapísaní v RPVS (nespĺňajú finančný limit plnenia), sa títo uvedú pri najbližšom dodatku v aktuálnom zozname subdodávateľov v danom čase.  </w:delText>
              </w:r>
              <w:r w:rsidR="006B65B0" w:rsidRPr="00B37580" w:rsidDel="00D8028A">
                <w:rPr>
                  <w:rFonts w:asciiTheme="minorHAnsi" w:hAnsiTheme="minorHAnsi" w:cs="Calibri"/>
                  <w:b/>
                  <w:bCs/>
                  <w:iCs/>
                  <w:sz w:val="20"/>
                  <w:szCs w:val="20"/>
                </w:rPr>
                <w:delText xml:space="preserve">Takto nastavený postup zmeny aj s ďalšími náležitosťami (v zmysle ZVO) musí byť uvedený v texte Zmluvy o dielo, ako postup pri uzatváraní dodatkov ohľadom subdodávateľov. </w:delText>
              </w:r>
            </w:del>
          </w:p>
          <w:p w14:paraId="30F3D373" w14:textId="77777777" w:rsidR="006B65B0" w:rsidRPr="00B37580" w:rsidDel="00D8028A" w:rsidRDefault="006B65B0" w:rsidP="007F59C5">
            <w:pPr>
              <w:pStyle w:val="Default"/>
              <w:numPr>
                <w:ilvl w:val="0"/>
                <w:numId w:val="47"/>
              </w:numPr>
              <w:jc w:val="both"/>
              <w:rPr>
                <w:del w:id="953" w:author="Chromíková, Katarína" w:date="2020-12-11T15:23:00Z"/>
                <w:rFonts w:asciiTheme="minorHAnsi" w:hAnsiTheme="minorHAnsi" w:cs="Calibri"/>
                <w:iCs/>
                <w:sz w:val="20"/>
                <w:szCs w:val="20"/>
              </w:rPr>
            </w:pPr>
            <w:del w:id="954" w:author="Chromíková, Katarína" w:date="2020-12-11T15:23:00Z">
              <w:r w:rsidRPr="00B37580" w:rsidDel="00D8028A">
                <w:rPr>
                  <w:rFonts w:asciiTheme="minorHAnsi" w:hAnsiTheme="minorHAnsi" w:cs="Calibri"/>
                  <w:iCs/>
                  <w:sz w:val="20"/>
                  <w:szCs w:val="20"/>
                </w:rPr>
                <w:delText>Prijímateľ uzavrie dodatok týkajúci sa zmeny subdodávateľov (Príloha č. xy), podľa potreby, najneskôr však k 30. 06. a k 31. 12. daného roku. Súčasťou dodatkov uzatvorených dvakrát ročne bude aktualizovaná príloha so subdodávateľmi.</w:delText>
              </w:r>
            </w:del>
          </w:p>
          <w:p w14:paraId="15039D26" w14:textId="77777777" w:rsidR="006B65B0" w:rsidRPr="00B37580" w:rsidDel="00D8028A" w:rsidRDefault="006B65B0" w:rsidP="006B65B0">
            <w:pPr>
              <w:pStyle w:val="Default"/>
              <w:jc w:val="both"/>
              <w:rPr>
                <w:del w:id="955" w:author="Chromíková, Katarína" w:date="2020-12-11T15:23:00Z"/>
                <w:rFonts w:asciiTheme="minorHAnsi" w:hAnsiTheme="minorHAnsi" w:cs="Calibri"/>
                <w:iCs/>
                <w:sz w:val="20"/>
                <w:szCs w:val="20"/>
              </w:rPr>
            </w:pPr>
          </w:p>
          <w:p w14:paraId="46B08163" w14:textId="77777777" w:rsidR="006B65B0" w:rsidRPr="006B65B0" w:rsidDel="00D8028A" w:rsidRDefault="002C7A8A" w:rsidP="002C7A8A">
            <w:pPr>
              <w:pStyle w:val="Default"/>
              <w:jc w:val="both"/>
              <w:rPr>
                <w:del w:id="956" w:author="Chromíková, Katarína" w:date="2020-12-11T15:23:00Z"/>
                <w:rFonts w:asciiTheme="minorHAnsi" w:hAnsiTheme="minorHAnsi" w:cs="Calibri"/>
                <w:b/>
                <w:bCs/>
                <w:i/>
                <w:iCs/>
                <w:sz w:val="20"/>
                <w:szCs w:val="20"/>
              </w:rPr>
            </w:pPr>
            <w:del w:id="957" w:author="Chromíková, Katarína" w:date="2020-12-11T15:23:00Z">
              <w:r w:rsidRPr="00B37580" w:rsidDel="00D8028A">
                <w:rPr>
                  <w:rFonts w:asciiTheme="minorHAnsi" w:hAnsiTheme="minorHAnsi" w:cs="Calibri"/>
                  <w:b/>
                  <w:bCs/>
                  <w:iCs/>
                  <w:sz w:val="20"/>
                  <w:szCs w:val="20"/>
                </w:rPr>
                <w:delText>RO</w:delText>
              </w:r>
              <w:r w:rsidR="006B65B0" w:rsidRPr="00B37580" w:rsidDel="00D8028A">
                <w:rPr>
                  <w:rFonts w:asciiTheme="minorHAnsi" w:hAnsiTheme="minorHAnsi" w:cs="Calibri"/>
                  <w:b/>
                  <w:bCs/>
                  <w:iCs/>
                  <w:sz w:val="20"/>
                  <w:szCs w:val="20"/>
                </w:rPr>
                <w:delText xml:space="preserve"> bude zároveň akceptovať predloženie takéhoto dodatku na kontrolu až vo fáze po jeho podpise, nakoľko v Zmluve bude jasne a presne uvedený postup výmeny ako aj kontroly subdodávateľov.</w:delText>
              </w:r>
            </w:del>
          </w:p>
        </w:tc>
      </w:tr>
    </w:tbl>
    <w:p w14:paraId="1FA1C587" w14:textId="77777777" w:rsidR="00BD7CF9" w:rsidRPr="00A60CE8" w:rsidDel="00A60CE8" w:rsidRDefault="00BD7CF9" w:rsidP="00A60CE8">
      <w:pPr>
        <w:pStyle w:val="Nadpis2"/>
        <w:spacing w:line="276" w:lineRule="auto"/>
        <w:jc w:val="both"/>
        <w:rPr>
          <w:del w:id="958" w:author="Chromíková, Katarína" w:date="2020-12-11T16:16:00Z"/>
          <w:b/>
        </w:rPr>
      </w:pPr>
      <w:del w:id="959" w:author="Chromíková, Katarína" w:date="2020-12-11T16:16:00Z">
        <w:r w:rsidRPr="00A60CE8" w:rsidDel="00A60CE8">
          <w:rPr>
            <w:b/>
          </w:rPr>
          <w:lastRenderedPageBreak/>
          <w:delText>Pokiaľ žiadateľ/prijímateľ predloží na kontrolu dodatok, ktorý nebol predmetom kontroly pred jeho podpisom zo strany RO, môže byť toto považované za podstatné porušenie zmluvy o NFP. Pokiaľ RO pri kontrole tohto dodatku nezistí porušenie pr</w:delText>
        </w:r>
        <w:r w:rsidR="00EB062A" w:rsidRPr="00A60CE8" w:rsidDel="00A60CE8">
          <w:rPr>
            <w:b/>
          </w:rPr>
          <w:delText>avidiel</w:delText>
        </w:r>
        <w:r w:rsidRPr="00A60CE8" w:rsidDel="00A60CE8">
          <w:rPr>
            <w:b/>
          </w:rPr>
          <w:delText xml:space="preserve"> a postupov VO, resp. porušenie pravidiel a ustanovení legislatívy SR a EÚ, predmetný dodatok schváli. Pokiaľ RO pri kontrole takéhoto dodatku zistí porušenie pr</w:delText>
        </w:r>
        <w:r w:rsidR="00EB062A" w:rsidRPr="00A60CE8" w:rsidDel="00A60CE8">
          <w:rPr>
            <w:b/>
          </w:rPr>
          <w:delText>avidiel</w:delText>
        </w:r>
        <w:r w:rsidRPr="00A60CE8" w:rsidDel="00A60CE8">
          <w:rPr>
            <w:b/>
          </w:rPr>
          <w:delText xml:space="preserve"> a postupov VO, resp. porušenie pravidiel a ustanovení  legislatívy SR a EÚ, predmetný výdavok neschváli, čo znamená, že súvisiace výdavky vyplývajúce zo zmien tohto výdavku nebudú pripustené do financovania v plnom rozsahu. V prípade, že by nezrealizovanie zmien vyplývajúcich z dodatku preukázateľne spôsobilo nemožnosť splnenia pôvodnej zmluvy, alebo by táto skutočnosť znamenala pre žiadateľa/prijímateľa neprimerané ťažkosti, a ak aj napriek nesúhlasu RO, žiadateľ/prijímateľ takýto dodatok podpíše, je RO oprávnený následne postupovať v zmysle ustanovení pre určovanie finančných opráv za VO. </w:delText>
        </w:r>
      </w:del>
    </w:p>
    <w:p w14:paraId="1C2386B7" w14:textId="77777777" w:rsidR="00BA483F" w:rsidRPr="00A60CE8" w:rsidDel="00A60CE8" w:rsidRDefault="00BA483F" w:rsidP="00A60CE8">
      <w:pPr>
        <w:pStyle w:val="Nadpis2"/>
        <w:spacing w:line="276" w:lineRule="auto"/>
        <w:jc w:val="both"/>
        <w:rPr>
          <w:del w:id="960" w:author="Chromíková, Katarína" w:date="2020-12-11T16:16:00Z"/>
          <w:b/>
        </w:rPr>
      </w:pPr>
      <w:bookmarkStart w:id="961" w:name="_Toc11153177"/>
      <w:del w:id="962" w:author="Chromíková, Katarína" w:date="2020-12-11T16:16:00Z">
        <w:r w:rsidRPr="00A60CE8" w:rsidDel="00A60CE8">
          <w:rPr>
            <w:b/>
          </w:rPr>
          <w:delText xml:space="preserve">Postup po </w:delText>
        </w:r>
        <w:r w:rsidR="0016693E" w:rsidRPr="00A60CE8" w:rsidDel="00A60CE8">
          <w:rPr>
            <w:b/>
          </w:rPr>
          <w:delText xml:space="preserve">zverejnení </w:delText>
        </w:r>
        <w:r w:rsidRPr="00A60CE8" w:rsidDel="00A60CE8">
          <w:rPr>
            <w:b/>
          </w:rPr>
          <w:delText xml:space="preserve">dodatku </w:delText>
        </w:r>
        <w:r w:rsidR="006C71B5" w:rsidRPr="00A60CE8" w:rsidDel="00A60CE8">
          <w:rPr>
            <w:b/>
          </w:rPr>
          <w:delText xml:space="preserve">k zmluve </w:delText>
        </w:r>
        <w:r w:rsidR="005E4C80" w:rsidRPr="00A60CE8" w:rsidDel="00A60CE8">
          <w:rPr>
            <w:b/>
          </w:rPr>
          <w:delText>s</w:delText>
        </w:r>
        <w:r w:rsidRPr="00A60CE8" w:rsidDel="00A60CE8">
          <w:rPr>
            <w:b/>
          </w:rPr>
          <w:delText xml:space="preserve"> </w:delText>
        </w:r>
        <w:r w:rsidR="00513F37" w:rsidRPr="00A60CE8" w:rsidDel="00A60CE8">
          <w:rPr>
            <w:b/>
          </w:rPr>
          <w:delText>dodávateľom</w:delText>
        </w:r>
        <w:bookmarkEnd w:id="961"/>
      </w:del>
    </w:p>
    <w:p w14:paraId="19F3D693" w14:textId="77777777" w:rsidR="00BA483F" w:rsidRPr="00A60CE8" w:rsidDel="00A60CE8" w:rsidRDefault="00BA483F" w:rsidP="00A60CE8">
      <w:pPr>
        <w:pStyle w:val="Nadpis2"/>
        <w:spacing w:line="276" w:lineRule="auto"/>
        <w:jc w:val="both"/>
        <w:rPr>
          <w:del w:id="963" w:author="Unknown"/>
          <w:b/>
        </w:rPr>
      </w:pPr>
      <w:del w:id="964" w:author="Chromíková, Katarína" w:date="2020-12-11T16:16:00Z">
        <w:r w:rsidRPr="00A60CE8" w:rsidDel="00A60CE8">
          <w:rPr>
            <w:b/>
          </w:rPr>
          <w:delText>Po zverejnení dodatku k zmluve s </w:delText>
        </w:r>
        <w:r w:rsidR="00513F37" w:rsidRPr="00A60CE8" w:rsidDel="00A60CE8">
          <w:rPr>
            <w:b/>
          </w:rPr>
          <w:delText>dodávateľom</w:delText>
        </w:r>
        <w:r w:rsidRPr="00A60CE8" w:rsidDel="00A60CE8">
          <w:rPr>
            <w:b/>
          </w:rPr>
          <w:delText xml:space="preserve"> je </w:delText>
        </w:r>
        <w:r w:rsidR="005E4C80" w:rsidRPr="00A60CE8" w:rsidDel="00A60CE8">
          <w:rPr>
            <w:b/>
          </w:rPr>
          <w:delText>žiadateľ/</w:delText>
        </w:r>
        <w:r w:rsidR="002557A3" w:rsidRPr="00A60CE8" w:rsidDel="00A60CE8">
          <w:rPr>
            <w:b/>
          </w:rPr>
          <w:delText>p</w:delText>
        </w:r>
        <w:r w:rsidRPr="00A60CE8" w:rsidDel="00A60CE8">
          <w:rPr>
            <w:b/>
          </w:rPr>
          <w:delText>rijímateľ povinný</w:delText>
        </w:r>
        <w:r w:rsidR="00B8204C" w:rsidRPr="00A60CE8" w:rsidDel="00A60CE8">
          <w:rPr>
            <w:b/>
          </w:rPr>
          <w:delText xml:space="preserve"> v lehote</w:delText>
        </w:r>
        <w:r w:rsidRPr="00A60CE8" w:rsidDel="00A60CE8">
          <w:rPr>
            <w:b/>
          </w:rPr>
          <w:delText xml:space="preserve"> </w:delText>
        </w:r>
        <w:r w:rsidR="00B8204C" w:rsidRPr="00A60CE8" w:rsidDel="00A60CE8">
          <w:rPr>
            <w:b/>
          </w:rPr>
          <w:delText>najneskôr do 10 pracovných dní</w:delText>
        </w:r>
      </w:del>
      <w:del w:id="965" w:author="Unknown">
        <w:r w:rsidR="005633EA" w:rsidRPr="00A60CE8" w:rsidDel="00A60CE8">
          <w:footnoteReference w:id="74"/>
        </w:r>
      </w:del>
      <w:del w:id="968" w:author="Chromíková, Katarína" w:date="2020-12-11T16:16:00Z">
        <w:r w:rsidR="00B8204C" w:rsidRPr="00A60CE8" w:rsidDel="00A60CE8">
          <w:rPr>
            <w:b/>
          </w:rPr>
          <w:delText xml:space="preserve"> </w:delText>
        </w:r>
        <w:r w:rsidR="004C2655" w:rsidRPr="00A60CE8" w:rsidDel="00A60CE8">
          <w:rPr>
            <w:b/>
          </w:rPr>
          <w:delText>odo dňa zverejnenia</w:delText>
        </w:r>
      </w:del>
      <w:del w:id="969" w:author="Unknown">
        <w:r w:rsidR="00C00C13" w:rsidRPr="00A60CE8" w:rsidDel="00A60CE8">
          <w:rPr>
            <w:b/>
          </w:rPr>
          <w:footnoteReference w:id="75"/>
        </w:r>
      </w:del>
      <w:del w:id="972" w:author="Chromíková, Katarína" w:date="2020-12-11T16:16:00Z">
        <w:r w:rsidR="001B08DA" w:rsidRPr="00A60CE8" w:rsidDel="00A60CE8">
          <w:rPr>
            <w:b/>
          </w:rPr>
          <w:delText xml:space="preserve"> </w:delText>
        </w:r>
        <w:r w:rsidR="00B8204C" w:rsidRPr="00A60CE8" w:rsidDel="00A60CE8">
          <w:rPr>
            <w:b/>
          </w:rPr>
          <w:delText>dodatku k zmluve tento</w:delText>
        </w:r>
        <w:r w:rsidR="00C21100" w:rsidRPr="00A60CE8" w:rsidDel="00A60CE8">
          <w:rPr>
            <w:b/>
          </w:rPr>
          <w:delText xml:space="preserve"> dodatok</w:delText>
        </w:r>
        <w:r w:rsidR="00B8204C" w:rsidRPr="00A60CE8" w:rsidDel="00A60CE8">
          <w:rPr>
            <w:b/>
          </w:rPr>
          <w:delText xml:space="preserve"> zaslať na kontrolu RO</w:delText>
        </w:r>
        <w:r w:rsidR="00583AEE" w:rsidRPr="00A60CE8" w:rsidDel="00A60CE8">
          <w:rPr>
            <w:b/>
          </w:rPr>
          <w:delText xml:space="preserve"> za účelom výkonu kontroly zhody so schváleným návrhom dodatku. </w:delText>
        </w:r>
        <w:r w:rsidR="00B8204C" w:rsidRPr="00A60CE8" w:rsidDel="00A60CE8">
          <w:rPr>
            <w:b/>
          </w:rPr>
          <w:delText xml:space="preserve"> </w:delText>
        </w:r>
        <w:r w:rsidR="00583AEE" w:rsidRPr="00A60CE8" w:rsidDel="00A60CE8">
          <w:rPr>
            <w:b/>
          </w:rPr>
          <w:delText>Z</w:delText>
        </w:r>
        <w:r w:rsidR="00B8204C" w:rsidRPr="00A60CE8" w:rsidDel="00A60CE8">
          <w:rPr>
            <w:b/>
          </w:rPr>
          <w:delText xml:space="preserve">ároveň zaslať aj odkaz </w:delText>
        </w:r>
        <w:r w:rsidR="000A22A0" w:rsidRPr="00A60CE8" w:rsidDel="00A60CE8">
          <w:rPr>
            <w:b/>
          </w:rPr>
          <w:delText>na</w:delText>
        </w:r>
        <w:r w:rsidR="00B8204C" w:rsidRPr="00A60CE8" w:rsidDel="00A60CE8">
          <w:rPr>
            <w:b/>
          </w:rPr>
          <w:delText xml:space="preserve"> internetov</w:delText>
        </w:r>
        <w:r w:rsidR="000A22A0" w:rsidRPr="00A60CE8" w:rsidDel="00A60CE8">
          <w:rPr>
            <w:b/>
          </w:rPr>
          <w:delText>ú</w:delText>
        </w:r>
        <w:r w:rsidR="00B8204C" w:rsidRPr="00A60CE8" w:rsidDel="00A60CE8">
          <w:rPr>
            <w:b/>
          </w:rPr>
          <w:delText xml:space="preserve"> adres</w:delText>
        </w:r>
        <w:r w:rsidR="000A22A0" w:rsidRPr="00A60CE8" w:rsidDel="00A60CE8">
          <w:rPr>
            <w:b/>
          </w:rPr>
          <w:delText>u</w:delText>
        </w:r>
        <w:r w:rsidR="00B8204C" w:rsidRPr="00A60CE8" w:rsidDel="00A60CE8">
          <w:rPr>
            <w:b/>
          </w:rPr>
          <w:delText xml:space="preserve"> zverejnenia tohto dodatku</w:delText>
        </w:r>
        <w:r w:rsidR="00583AEE" w:rsidRPr="00A60CE8" w:rsidDel="00A60CE8">
          <w:rPr>
            <w:b/>
          </w:rPr>
          <w:delText>, kde je predmetný dodatok zverejnený.</w:delText>
        </w:r>
        <w:r w:rsidR="004C2655" w:rsidRPr="00A60CE8" w:rsidDel="00A60CE8">
          <w:rPr>
            <w:b/>
          </w:rPr>
          <w:delText xml:space="preserve"> Žiadateľ/P</w:delText>
        </w:r>
        <w:r w:rsidR="00583AEE" w:rsidRPr="00A60CE8" w:rsidDel="00A60CE8">
          <w:rPr>
            <w:b/>
          </w:rPr>
          <w:delText>rijímateľ zverejní dodatok v profile verejného obstarávateľa/obstarávateľa do siedmich pracovných dní odo dňa ich uzavretia, resp. uvedú priamy odkaz na dodatok podľa § 64 ods. 4 ZVO.</w:delText>
        </w:r>
        <w:r w:rsidRPr="00A60CE8" w:rsidDel="00A60CE8">
          <w:rPr>
            <w:b/>
          </w:rPr>
          <w:delText xml:space="preserve"> </w:delText>
        </w:r>
        <w:r w:rsidR="00B3666E" w:rsidRPr="00A60CE8" w:rsidDel="00A60CE8">
          <w:rPr>
            <w:b/>
          </w:rPr>
          <w:delText>Uvedená lehota sa nevzťahuje pre projekty v rámci prioritnej osi 8 – Technická pomoc, kde lehota na výkon kontroly dodatk</w:delText>
        </w:r>
        <w:r w:rsidR="008314DA" w:rsidRPr="00A60CE8" w:rsidDel="00A60CE8">
          <w:rPr>
            <w:b/>
          </w:rPr>
          <w:delText>u k zmluve po podpise</w:delText>
        </w:r>
        <w:r w:rsidR="00B3666E" w:rsidRPr="00A60CE8" w:rsidDel="00A60CE8">
          <w:rPr>
            <w:b/>
          </w:rPr>
          <w:delText xml:space="preserve"> je 1</w:delText>
        </w:r>
        <w:r w:rsidR="008314DA" w:rsidRPr="00A60CE8" w:rsidDel="00A60CE8">
          <w:rPr>
            <w:b/>
          </w:rPr>
          <w:delText>5</w:delText>
        </w:r>
        <w:r w:rsidR="00B3666E" w:rsidRPr="00A60CE8" w:rsidDel="00A60CE8">
          <w:rPr>
            <w:b/>
          </w:rPr>
          <w:delText xml:space="preserve"> pracovných dní, a to v zmysle postupov uvedených v podkapitole </w:delText>
        </w:r>
      </w:del>
      <w:del w:id="973" w:author="Unknown">
        <w:r w:rsidR="00B3666E" w:rsidRPr="00A60CE8" w:rsidDel="00A60CE8">
          <w:rPr>
            <w:b/>
          </w:rPr>
          <w:delText>2.3.</w:delText>
        </w:r>
      </w:del>
    </w:p>
    <w:p w14:paraId="3A7B92CE" w14:textId="77777777" w:rsidR="001505CE" w:rsidRPr="00A60CE8" w:rsidDel="00A60CE8" w:rsidRDefault="001505CE" w:rsidP="00A60CE8">
      <w:pPr>
        <w:pStyle w:val="Nadpis2"/>
        <w:spacing w:line="276" w:lineRule="auto"/>
        <w:jc w:val="both"/>
        <w:rPr>
          <w:del w:id="974" w:author="Chromíková, Katarína" w:date="2020-12-11T16:16:00Z"/>
          <w:b/>
        </w:rPr>
      </w:pPr>
      <w:del w:id="975" w:author="Chromíková, Katarína" w:date="2020-12-11T16:16:00Z">
        <w:r w:rsidRPr="00A60CE8" w:rsidDel="00A60CE8">
          <w:rPr>
            <w:b/>
          </w:rPr>
          <w:delText>Ak nie je dodržaná lehota na výkon následnej ex-post kontroly dodatku k zmluve po jeho podpise z dôvodov na strane RO, je RO povinný informovať prijímateľa o dôvodoch nedodržania termínu, ako aj o novom predpokladanom termíne vydania návrhu správy/správy z kontroly. Pri nedodržaní oznámeného predpokladaného termínu RO opakovane zabezpečí informovanosť prijímateľa za rovnakých podmienok.</w:delText>
        </w:r>
      </w:del>
    </w:p>
    <w:p w14:paraId="31BBB4AA" w14:textId="77777777" w:rsidR="002C7A8A" w:rsidRPr="00A60CE8" w:rsidDel="00A60CE8" w:rsidRDefault="002C7A8A" w:rsidP="00A60CE8">
      <w:pPr>
        <w:pStyle w:val="Nadpis2"/>
        <w:spacing w:line="276" w:lineRule="auto"/>
        <w:jc w:val="both"/>
        <w:rPr>
          <w:del w:id="976" w:author="Chromíková, Katarína" w:date="2020-12-11T16:16:00Z"/>
          <w:b/>
        </w:rPr>
      </w:pPr>
      <w:del w:id="977" w:author="Chromíková, Katarína" w:date="2020-12-11T16:16:00Z">
        <w:r w:rsidRPr="00A60CE8" w:rsidDel="00A60CE8">
          <w:rPr>
            <w:b/>
          </w:rPr>
          <w:delText xml:space="preserve">Pre potreby finančnej kontroly/finančnej kontroly VO žiadateľ/prijímateľ predkladá na RO podpísaný dodatok k zmluve cez ITMS 2014+ spôsobom, ktorý zabezpečí identifikáciu osôb, ktoré dodatok k zmluve podpísali, aby bolo možné overiť ich oprávnenosť konať v mene zmluvnej strany. Tento dodatok k zmluve predkladá žiadateľ/prijímateľ cez ITMS 2014+ vrátane všetkých jej príloh. RO je oprávnený v rámci podmienok zmluvy o NFP, resp. záväzných dokumentov, na ktoré zmluva o NFP odkazuje, určiť prijímateľovi výnimku z predkladania týchto príloh, t. j.  identifikovať typ príloh (napr. rozsiahla technická dokumentácia), ktoré prijímateľ nemusí na RO predložiť. </w:delText>
        </w:r>
      </w:del>
    </w:p>
    <w:p w14:paraId="090EB0B5" w14:textId="77777777" w:rsidR="00BA483F" w:rsidRPr="00A60CE8" w:rsidDel="00A60CE8" w:rsidRDefault="00B8204C" w:rsidP="00A60CE8">
      <w:pPr>
        <w:pStyle w:val="Nadpis2"/>
        <w:spacing w:line="276" w:lineRule="auto"/>
        <w:jc w:val="both"/>
        <w:rPr>
          <w:del w:id="978" w:author="Chromíková, Katarína" w:date="2020-12-11T16:16:00Z"/>
          <w:b/>
        </w:rPr>
      </w:pPr>
      <w:del w:id="979" w:author="Chromíková, Katarína" w:date="2020-12-11T16:16:00Z">
        <w:r w:rsidRPr="00A60CE8" w:rsidDel="00A60CE8">
          <w:rPr>
            <w:b/>
          </w:rPr>
          <w:delText>V prípade identifikovania nesúladu medzi podpísaným dodatkom k zmluve s úspešným uchádzačom s</w:delText>
        </w:r>
        <w:r w:rsidR="00E64AFC" w:rsidRPr="00A60CE8" w:rsidDel="00A60CE8">
          <w:rPr>
            <w:b/>
          </w:rPr>
          <w:delText xml:space="preserve">o schváleným </w:delText>
        </w:r>
        <w:r w:rsidRPr="00A60CE8" w:rsidDel="00A60CE8">
          <w:rPr>
            <w:b/>
          </w:rPr>
          <w:delText xml:space="preserve">návrhom, </w:delText>
        </w:r>
        <w:r w:rsidR="003A27C2" w:rsidRPr="00A60CE8" w:rsidDel="00A60CE8">
          <w:rPr>
            <w:b/>
          </w:rPr>
          <w:delText xml:space="preserve">je </w:delText>
        </w:r>
        <w:r w:rsidR="005E4C80" w:rsidRPr="00A60CE8" w:rsidDel="00A60CE8">
          <w:rPr>
            <w:b/>
          </w:rPr>
          <w:delText>žiadateľ/</w:delText>
        </w:r>
        <w:r w:rsidR="002557A3" w:rsidRPr="00A60CE8" w:rsidDel="00A60CE8">
          <w:rPr>
            <w:b/>
          </w:rPr>
          <w:delText>p</w:delText>
        </w:r>
        <w:r w:rsidR="003A27C2" w:rsidRPr="00A60CE8" w:rsidDel="00A60CE8">
          <w:rPr>
            <w:b/>
          </w:rPr>
          <w:delText xml:space="preserve">rijímateľ povinný postupovať v zmysle </w:delText>
        </w:r>
        <w:r w:rsidR="00217CCB" w:rsidRPr="00A60CE8" w:rsidDel="00A60CE8">
          <w:rPr>
            <w:b/>
          </w:rPr>
          <w:delText xml:space="preserve">podkapitoly </w:delText>
        </w:r>
      </w:del>
      <w:del w:id="980" w:author="Unknown">
        <w:r w:rsidR="008A2E8F" w:rsidRPr="00A60CE8" w:rsidDel="00A60CE8">
          <w:rPr>
            <w:b/>
          </w:rPr>
          <w:fldChar w:fldCharType="begin"/>
        </w:r>
        <w:r w:rsidR="008A2E8F" w:rsidRPr="00A60CE8" w:rsidDel="00A60CE8">
          <w:rPr>
            <w:b/>
          </w:rPr>
          <w:delInstrText xml:space="preserve"> HYPERLINK \l "_2.3_Finančná_kontrola" </w:delInstrText>
        </w:r>
        <w:r w:rsidR="008A2E8F" w:rsidRPr="00A60CE8" w:rsidDel="00A60CE8">
          <w:rPr>
            <w:b/>
          </w:rPr>
          <w:fldChar w:fldCharType="separate"/>
        </w:r>
        <w:r w:rsidR="00EB1FBA" w:rsidRPr="00A60CE8" w:rsidDel="00A60CE8">
          <w:rPr>
            <w:b/>
          </w:rPr>
          <w:delText>2.3</w:delText>
        </w:r>
        <w:r w:rsidR="008A2E8F" w:rsidRPr="00A60CE8" w:rsidDel="00A60CE8">
          <w:rPr>
            <w:b/>
          </w:rPr>
          <w:fldChar w:fldCharType="end"/>
        </w:r>
      </w:del>
      <w:del w:id="981" w:author="Chromíková, Katarína" w:date="2020-12-11T16:16:00Z">
        <w:r w:rsidR="00EB1FBA" w:rsidRPr="00A60CE8" w:rsidDel="00A60CE8">
          <w:rPr>
            <w:b/>
          </w:rPr>
          <w:delText xml:space="preserve"> </w:delText>
        </w:r>
        <w:r w:rsidR="00217CCB" w:rsidRPr="00A60CE8" w:rsidDel="00A60CE8">
          <w:rPr>
            <w:b/>
          </w:rPr>
          <w:delText xml:space="preserve">odseku 6  </w:delText>
        </w:r>
        <w:r w:rsidR="00DC4997" w:rsidRPr="00A60CE8" w:rsidDel="00A60CE8">
          <w:rPr>
            <w:b/>
          </w:rPr>
          <w:delText>tejto príručky.</w:delText>
        </w:r>
        <w:r w:rsidR="00F70B9B" w:rsidRPr="00A60CE8" w:rsidDel="00A60CE8">
          <w:rPr>
            <w:b/>
          </w:rPr>
          <w:delText xml:space="preserve"> </w:delText>
        </w:r>
        <w:r w:rsidRPr="00A60CE8" w:rsidDel="00A60CE8">
          <w:rPr>
            <w:b/>
          </w:rPr>
          <w:delText xml:space="preserve">RO informuje </w:delText>
        </w:r>
        <w:r w:rsidR="005E4C80" w:rsidRPr="00A60CE8" w:rsidDel="00A60CE8">
          <w:rPr>
            <w:b/>
          </w:rPr>
          <w:delText>žiadateľa/</w:delText>
        </w:r>
        <w:r w:rsidR="002557A3" w:rsidRPr="00A60CE8" w:rsidDel="00A60CE8">
          <w:rPr>
            <w:b/>
          </w:rPr>
          <w:delText>p</w:delText>
        </w:r>
        <w:r w:rsidRPr="00A60CE8" w:rsidDel="00A60CE8">
          <w:rPr>
            <w:b/>
          </w:rPr>
          <w:delText xml:space="preserve">rijímateľa o výsledku tohto </w:delText>
        </w:r>
        <w:r w:rsidRPr="00A60CE8" w:rsidDel="00A60CE8">
          <w:rPr>
            <w:b/>
          </w:rPr>
          <w:lastRenderedPageBreak/>
          <w:delText xml:space="preserve">posúdenia v lehote do 7 pracovných dní odo dňa nasledujúceho po dni doručenia </w:delText>
        </w:r>
        <w:r w:rsidR="00E64AFC" w:rsidRPr="00A60CE8" w:rsidDel="00A60CE8">
          <w:rPr>
            <w:b/>
          </w:rPr>
          <w:delText xml:space="preserve">kompletnej </w:delText>
        </w:r>
        <w:r w:rsidRPr="00A60CE8" w:rsidDel="00A60CE8">
          <w:rPr>
            <w:b/>
          </w:rPr>
          <w:delText>dokumentácie/ upravenej dokumentácie.</w:delText>
        </w:r>
      </w:del>
    </w:p>
    <w:p w14:paraId="139DC628" w14:textId="77777777" w:rsidR="003D1135" w:rsidRPr="00A60CE8" w:rsidDel="00A60CE8" w:rsidRDefault="003D1135" w:rsidP="00A60CE8">
      <w:pPr>
        <w:pStyle w:val="Nadpis2"/>
        <w:spacing w:line="276" w:lineRule="auto"/>
        <w:jc w:val="both"/>
        <w:rPr>
          <w:del w:id="982" w:author="Chromíková, Katarína" w:date="2020-12-11T16:16:00Z"/>
          <w:b/>
        </w:rPr>
      </w:pPr>
      <w:del w:id="983" w:author="Chromíková, Katarína" w:date="2020-12-11T16:16:00Z">
        <w:r w:rsidRPr="00A60CE8" w:rsidDel="00A60CE8">
          <w:rPr>
            <w:b/>
          </w:rPr>
          <w:delText>Lehota na výkon kontroly/finančnej dodatku je 15 pracovných dní (týka sa prípadov, že dodatok je kontrolovaný po jeho podpise).</w:delText>
        </w:r>
      </w:del>
    </w:p>
    <w:p w14:paraId="26C79B10" w14:textId="77777777" w:rsidR="00B33937" w:rsidRPr="00A60CE8" w:rsidDel="00A60CE8" w:rsidRDefault="00D86BD6" w:rsidP="00A60CE8">
      <w:pPr>
        <w:pStyle w:val="Nadpis2"/>
        <w:spacing w:line="276" w:lineRule="auto"/>
        <w:jc w:val="both"/>
        <w:rPr>
          <w:del w:id="984" w:author="Chromíková, Katarína" w:date="2020-12-11T16:16:00Z"/>
          <w:b/>
        </w:rPr>
      </w:pPr>
      <w:del w:id="985" w:author="Chromíková, Katarína" w:date="2020-12-11T16:16:00Z">
        <w:r w:rsidRPr="00A60CE8" w:rsidDel="00A60CE8">
          <w:rPr>
            <w:b/>
          </w:rPr>
          <w:delText>Oznámenie o zmene zmluvy, rámcovej dohody a koncesnej zmluvy zadanej na základe postupu pre nadlimitné zákazky zašle žiadateľ/prijímateľ v zmysle § 26 ods. 4</w:delText>
        </w:r>
        <w:r w:rsidR="00457F99" w:rsidRPr="00A60CE8" w:rsidDel="00A60CE8">
          <w:rPr>
            <w:b/>
          </w:rPr>
          <w:delText xml:space="preserve"> ZVO</w:delText>
        </w:r>
        <w:r w:rsidRPr="00A60CE8" w:rsidDel="00A60CE8">
          <w:rPr>
            <w:b/>
          </w:rPr>
          <w:delText xml:space="preserve"> na zverejnenie do Úradného vestníku EÚ a vestníku ÚVO do 30 kalendárnych dní po zmene zmluvy, rámcovej dohody alebo koncesnej zmluvy.</w:delText>
        </w:r>
      </w:del>
    </w:p>
    <w:p w14:paraId="529486EF" w14:textId="77777777" w:rsidR="00B33937" w:rsidRPr="00A60CE8" w:rsidDel="00A60CE8" w:rsidRDefault="00D86BD6" w:rsidP="00A60CE8">
      <w:pPr>
        <w:pStyle w:val="Nadpis2"/>
        <w:spacing w:line="276" w:lineRule="auto"/>
        <w:jc w:val="both"/>
        <w:rPr>
          <w:del w:id="986" w:author="Chromíková, Katarína" w:date="2020-12-11T16:16:00Z"/>
          <w:b/>
        </w:rPr>
      </w:pPr>
      <w:del w:id="987" w:author="Chromíková, Katarína" w:date="2020-12-11T16:16:00Z">
        <w:r w:rsidRPr="00A60CE8" w:rsidDel="00A60CE8">
          <w:rPr>
            <w:b/>
          </w:rPr>
          <w:delText xml:space="preserve">Oznámenie o zmene zmluvy zadanej na základe postupu zadávania podlimitných zákaziek bez využitia elektronického trhoviska je žiadateľ/prijímateľ </w:delText>
        </w:r>
        <w:r w:rsidR="005A46E6" w:rsidRPr="00A60CE8" w:rsidDel="00A60CE8">
          <w:rPr>
            <w:b/>
          </w:rPr>
          <w:delText xml:space="preserve">povinný </w:delText>
        </w:r>
        <w:r w:rsidRPr="00A60CE8" w:rsidDel="00A60CE8">
          <w:rPr>
            <w:b/>
          </w:rPr>
          <w:delText xml:space="preserve">v zmysle § </w:delText>
        </w:r>
        <w:r w:rsidR="00457F99" w:rsidRPr="00A60CE8" w:rsidDel="00A60CE8">
          <w:rPr>
            <w:b/>
          </w:rPr>
          <w:delText xml:space="preserve">116 </w:delText>
        </w:r>
        <w:r w:rsidRPr="00A60CE8" w:rsidDel="00A60CE8">
          <w:rPr>
            <w:b/>
          </w:rPr>
          <w:delText xml:space="preserve">ods. </w:delText>
        </w:r>
        <w:r w:rsidR="00457F99" w:rsidRPr="00A60CE8" w:rsidDel="00A60CE8">
          <w:rPr>
            <w:b/>
          </w:rPr>
          <w:delText>4 ZVO</w:delText>
        </w:r>
        <w:r w:rsidRPr="00A60CE8" w:rsidDel="00A60CE8">
          <w:rPr>
            <w:b/>
          </w:rPr>
          <w:delText xml:space="preserve"> odoslať na zverejnenie do vestníka ÚVO  do 14 kalendárnych dní po zmene</w:delText>
        </w:r>
        <w:r w:rsidR="005A46E6" w:rsidRPr="00A60CE8" w:rsidDel="00A60CE8">
          <w:rPr>
            <w:b/>
          </w:rPr>
          <w:delText xml:space="preserve"> zmluvy</w:delText>
        </w:r>
        <w:r w:rsidR="00457F99" w:rsidRPr="00A60CE8" w:rsidDel="00A60CE8">
          <w:rPr>
            <w:b/>
          </w:rPr>
          <w:delText>, rámcovej dohody alebo koncesnej zmluvy</w:delText>
        </w:r>
        <w:r w:rsidRPr="00A60CE8" w:rsidDel="00A60CE8">
          <w:rPr>
            <w:b/>
          </w:rPr>
          <w:delText xml:space="preserve">. </w:delText>
        </w:r>
      </w:del>
    </w:p>
    <w:p w14:paraId="27095BAA" w14:textId="77777777" w:rsidR="00CA0960" w:rsidRPr="00A60CE8" w:rsidRDefault="00F67971" w:rsidP="00A60CE8">
      <w:pPr>
        <w:pStyle w:val="Nadpis2"/>
        <w:spacing w:line="276" w:lineRule="auto"/>
        <w:jc w:val="both"/>
        <w:rPr>
          <w:b/>
        </w:rPr>
      </w:pPr>
      <w:bookmarkStart w:id="988" w:name="_Toc11153178"/>
      <w:r w:rsidRPr="00A60CE8">
        <w:rPr>
          <w:b/>
        </w:rPr>
        <w:t xml:space="preserve">Osobitý postup v prípade </w:t>
      </w:r>
      <w:r w:rsidR="00802C62" w:rsidRPr="00A60CE8">
        <w:rPr>
          <w:b/>
        </w:rPr>
        <w:t>z</w:t>
      </w:r>
      <w:r w:rsidR="00CA0960" w:rsidRPr="00A60CE8">
        <w:rPr>
          <w:b/>
        </w:rPr>
        <w:t>adávani</w:t>
      </w:r>
      <w:r w:rsidR="00802C62" w:rsidRPr="00A60CE8">
        <w:rPr>
          <w:b/>
        </w:rPr>
        <w:t>a</w:t>
      </w:r>
      <w:r w:rsidR="00CA0960" w:rsidRPr="00A60CE8">
        <w:rPr>
          <w:b/>
        </w:rPr>
        <w:t xml:space="preserve"> zákaziek na základe rámcovej dohody</w:t>
      </w:r>
      <w:r w:rsidR="00F11220" w:rsidRPr="00A60CE8">
        <w:rPr>
          <w:b/>
        </w:rPr>
        <w:t xml:space="preserve"> (čiastkových zmlúv/objednávok)</w:t>
      </w:r>
      <w:r w:rsidR="00EF262E" w:rsidRPr="00A60CE8">
        <w:rPr>
          <w:b/>
        </w:rPr>
        <w:t xml:space="preserve"> a zákaziek zadávaných v rámci DNS</w:t>
      </w:r>
      <w:bookmarkEnd w:id="988"/>
    </w:p>
    <w:p w14:paraId="2D0E3E42" w14:textId="77777777" w:rsidR="00CA0960" w:rsidRPr="000618C4" w:rsidRDefault="00CA0960" w:rsidP="001614CC">
      <w:pPr>
        <w:pStyle w:val="Default"/>
        <w:numPr>
          <w:ilvl w:val="0"/>
          <w:numId w:val="22"/>
        </w:numPr>
        <w:spacing w:before="120" w:after="120" w:line="276" w:lineRule="auto"/>
        <w:ind w:left="540" w:hanging="540"/>
        <w:jc w:val="both"/>
        <w:rPr>
          <w:rFonts w:asciiTheme="minorHAnsi" w:hAnsiTheme="minorHAnsi" w:cs="Calibri"/>
          <w:color w:val="auto"/>
          <w:sz w:val="20"/>
          <w:szCs w:val="20"/>
        </w:rPr>
      </w:pPr>
      <w:r w:rsidRPr="000618C4">
        <w:rPr>
          <w:rFonts w:asciiTheme="minorHAnsi" w:hAnsiTheme="minorHAnsi" w:cs="Calibri"/>
          <w:b/>
          <w:color w:val="auto"/>
          <w:sz w:val="20"/>
          <w:szCs w:val="20"/>
        </w:rPr>
        <w:t xml:space="preserve">Rámcovú dohodu </w:t>
      </w:r>
      <w:r w:rsidR="00C81DD7" w:rsidRPr="000618C4">
        <w:rPr>
          <w:rFonts w:asciiTheme="minorHAnsi" w:hAnsiTheme="minorHAnsi" w:cs="Calibri"/>
          <w:b/>
          <w:color w:val="auto"/>
          <w:sz w:val="20"/>
          <w:szCs w:val="20"/>
        </w:rPr>
        <w:t xml:space="preserve">je žiadateľ/prijímateľ oprávnený </w:t>
      </w:r>
      <w:r w:rsidRPr="000618C4">
        <w:rPr>
          <w:rFonts w:asciiTheme="minorHAnsi" w:hAnsiTheme="minorHAnsi" w:cs="Calibri"/>
          <w:b/>
          <w:color w:val="auto"/>
          <w:sz w:val="20"/>
          <w:szCs w:val="20"/>
        </w:rPr>
        <w:t xml:space="preserve">uzavrieť najviac na štyri roky okrem výnimočných prípadov odôvodnených predmetom rámcovej dohody. Rámcovú dohodu pri zadávaní podlimitných zákaziek s využitím elektronického trhoviska je </w:t>
      </w:r>
      <w:r w:rsidR="00C81DD7" w:rsidRPr="000618C4">
        <w:rPr>
          <w:rFonts w:asciiTheme="minorHAnsi" w:hAnsiTheme="minorHAnsi" w:cs="Calibri"/>
          <w:b/>
          <w:color w:val="auto"/>
          <w:sz w:val="20"/>
          <w:szCs w:val="20"/>
        </w:rPr>
        <w:t>žiadateľ/prijímateľ oprávnený</w:t>
      </w:r>
      <w:r w:rsidRPr="000618C4">
        <w:rPr>
          <w:rFonts w:asciiTheme="minorHAnsi" w:hAnsiTheme="minorHAnsi" w:cs="Calibri"/>
          <w:b/>
          <w:color w:val="auto"/>
          <w:sz w:val="20"/>
          <w:szCs w:val="20"/>
        </w:rPr>
        <w:t xml:space="preserve"> uzavrieť najviac na 12 mesiacov</w:t>
      </w:r>
      <w:r w:rsidRPr="000618C4">
        <w:rPr>
          <w:rFonts w:asciiTheme="minorHAnsi" w:hAnsiTheme="minorHAnsi" w:cs="Calibri"/>
          <w:color w:val="auto"/>
          <w:sz w:val="20"/>
          <w:szCs w:val="20"/>
        </w:rPr>
        <w:t>. Na základe rámcovej dohody môž</w:t>
      </w:r>
      <w:r w:rsidR="00C81DD7" w:rsidRPr="000618C4">
        <w:rPr>
          <w:rFonts w:asciiTheme="minorHAnsi" w:hAnsiTheme="minorHAnsi" w:cs="Calibri"/>
          <w:color w:val="auto"/>
          <w:sz w:val="20"/>
          <w:szCs w:val="20"/>
        </w:rPr>
        <w:t>e</w:t>
      </w:r>
      <w:r w:rsidRPr="000618C4">
        <w:rPr>
          <w:rFonts w:asciiTheme="minorHAnsi" w:hAnsiTheme="minorHAnsi" w:cs="Calibri"/>
          <w:color w:val="auto"/>
          <w:sz w:val="20"/>
          <w:szCs w:val="20"/>
        </w:rPr>
        <w:t xml:space="preserve"> </w:t>
      </w:r>
      <w:r w:rsidR="00C81DD7" w:rsidRPr="000618C4">
        <w:rPr>
          <w:rFonts w:asciiTheme="minorHAnsi" w:hAnsiTheme="minorHAnsi" w:cs="Calibri"/>
          <w:color w:val="auto"/>
          <w:sz w:val="20"/>
          <w:szCs w:val="20"/>
        </w:rPr>
        <w:t>žiadateľ/</w:t>
      </w:r>
      <w:r w:rsidRPr="000618C4">
        <w:rPr>
          <w:rFonts w:asciiTheme="minorHAnsi" w:hAnsiTheme="minorHAnsi" w:cs="Calibri"/>
          <w:color w:val="auto"/>
          <w:sz w:val="20"/>
          <w:szCs w:val="20"/>
        </w:rPr>
        <w:t>prijímate</w:t>
      </w:r>
      <w:r w:rsidR="00C81DD7" w:rsidRPr="000618C4">
        <w:rPr>
          <w:rFonts w:asciiTheme="minorHAnsi" w:hAnsiTheme="minorHAnsi" w:cs="Calibri"/>
          <w:color w:val="auto"/>
          <w:sz w:val="20"/>
          <w:szCs w:val="20"/>
        </w:rPr>
        <w:t>ľ, ktorý</w:t>
      </w:r>
      <w:r w:rsidRPr="000618C4">
        <w:rPr>
          <w:rFonts w:asciiTheme="minorHAnsi" w:hAnsiTheme="minorHAnsi" w:cs="Calibri"/>
          <w:color w:val="auto"/>
          <w:sz w:val="20"/>
          <w:szCs w:val="20"/>
        </w:rPr>
        <w:t xml:space="preserve"> bol jasne a určito identifikovan</w:t>
      </w:r>
      <w:r w:rsidR="00C81DD7" w:rsidRPr="000618C4">
        <w:rPr>
          <w:rFonts w:asciiTheme="minorHAnsi" w:hAnsiTheme="minorHAnsi" w:cs="Calibri"/>
          <w:color w:val="auto"/>
          <w:sz w:val="20"/>
          <w:szCs w:val="20"/>
        </w:rPr>
        <w:t>ý</w:t>
      </w:r>
      <w:r w:rsidRPr="000618C4">
        <w:rPr>
          <w:rFonts w:asciiTheme="minorHAnsi" w:hAnsiTheme="minorHAnsi" w:cs="Calibri"/>
          <w:color w:val="auto"/>
          <w:sz w:val="20"/>
          <w:szCs w:val="20"/>
        </w:rPr>
        <w:t xml:space="preserve"> v oznámení o vyhlásení </w:t>
      </w:r>
      <w:r w:rsidR="00C81DD7" w:rsidRPr="000618C4">
        <w:rPr>
          <w:rFonts w:asciiTheme="minorHAnsi" w:hAnsiTheme="minorHAnsi" w:cs="Calibri"/>
          <w:color w:val="auto"/>
          <w:sz w:val="20"/>
          <w:szCs w:val="20"/>
        </w:rPr>
        <w:t>VO</w:t>
      </w:r>
      <w:r w:rsidRPr="000618C4">
        <w:rPr>
          <w:rFonts w:asciiTheme="minorHAnsi" w:hAnsiTheme="minorHAnsi" w:cs="Calibri"/>
          <w:color w:val="auto"/>
          <w:sz w:val="20"/>
          <w:szCs w:val="20"/>
        </w:rPr>
        <w:t xml:space="preserve"> alebo výzve na predkladanie ponúk, zadávať zákazku len hospodárskemu subjektu alebo hospodárskym subjektom, ktorí sú zmluvnou stranou tejto rámcovej dohody. Pri zadávaní zákazky na základe rámcovej dohody nemožno vykonať podstatné zmeny a doplnenia podmienok určených v rámcovej dohode.</w:t>
      </w:r>
    </w:p>
    <w:p w14:paraId="167737FB" w14:textId="77777777" w:rsidR="00106F0A" w:rsidRPr="000618C4" w:rsidRDefault="00106F0A" w:rsidP="00106F0A">
      <w:pPr>
        <w:pStyle w:val="Default"/>
        <w:spacing w:before="120" w:after="120" w:line="276" w:lineRule="auto"/>
        <w:ind w:left="540"/>
        <w:jc w:val="both"/>
        <w:rPr>
          <w:rFonts w:asciiTheme="minorHAnsi" w:hAnsiTheme="minorHAnsi" w:cs="Calibri"/>
          <w:color w:val="auto"/>
          <w:sz w:val="20"/>
          <w:szCs w:val="20"/>
        </w:rPr>
      </w:pPr>
      <w:r w:rsidRPr="000618C4">
        <w:rPr>
          <w:rFonts w:asciiTheme="minorHAnsi" w:hAnsiTheme="minorHAnsi" w:cs="Calibri"/>
          <w:color w:val="auto"/>
          <w:sz w:val="20"/>
          <w:szCs w:val="20"/>
        </w:rPr>
        <w:t>Čiastková zákazka zadávaná na základe rámcovej dohody môže mať formu písomnej zmluvy alebo objednávky, prípadne iného dokladu, ktorý jednoznačne a hodnoverne preukazuje formálne a vecné naplnenie predmetu zákazky. Uvedené pravidlo platí aj v prípade čiastkových zákaziek v hodnote nadlimitnej zákazky alebo podlimitnej zákazky.</w:t>
      </w:r>
    </w:p>
    <w:p w14:paraId="76AB4F07" w14:textId="3368F1DC" w:rsidR="000618C4" w:rsidRPr="00C76CDF" w:rsidRDefault="000618C4" w:rsidP="001614CC">
      <w:pPr>
        <w:pStyle w:val="Default"/>
        <w:numPr>
          <w:ilvl w:val="0"/>
          <w:numId w:val="22"/>
        </w:numPr>
        <w:spacing w:before="120" w:after="120" w:line="276" w:lineRule="auto"/>
        <w:ind w:left="540" w:hanging="540"/>
        <w:jc w:val="both"/>
        <w:rPr>
          <w:rFonts w:asciiTheme="minorHAnsi" w:hAnsiTheme="minorHAnsi" w:cs="Calibri"/>
          <w:color w:val="auto"/>
          <w:sz w:val="20"/>
          <w:szCs w:val="20"/>
        </w:rPr>
      </w:pPr>
      <w:r w:rsidRPr="00C76CDF">
        <w:rPr>
          <w:rFonts w:asciiTheme="minorHAnsi" w:hAnsiTheme="minorHAnsi" w:cs="Calibri"/>
          <w:b/>
          <w:color w:val="auto"/>
          <w:sz w:val="20"/>
          <w:szCs w:val="20"/>
        </w:rPr>
        <w:t>Ak je rámcová dohoda uzavretá s jedným hospodárskym subjektom</w:t>
      </w:r>
      <w:r w:rsidRPr="000618C4">
        <w:rPr>
          <w:rFonts w:asciiTheme="minorHAnsi" w:hAnsiTheme="minorHAnsi" w:cs="Calibri"/>
          <w:color w:val="auto"/>
          <w:sz w:val="20"/>
          <w:szCs w:val="20"/>
        </w:rPr>
        <w:t>,</w:t>
      </w:r>
      <w:r>
        <w:rPr>
          <w:rFonts w:asciiTheme="minorHAnsi" w:hAnsiTheme="minorHAnsi" w:cs="Calibri"/>
          <w:color w:val="auto"/>
          <w:sz w:val="20"/>
          <w:szCs w:val="20"/>
        </w:rPr>
        <w:t xml:space="preserve"> </w:t>
      </w:r>
      <w:r w:rsidRPr="00C76CDF">
        <w:rPr>
          <w:rFonts w:asciiTheme="minorHAnsi" w:hAnsiTheme="minorHAnsi" w:cs="Calibri"/>
          <w:b/>
          <w:color w:val="auto"/>
          <w:sz w:val="20"/>
          <w:szCs w:val="20"/>
        </w:rPr>
        <w:t xml:space="preserve">žiadateľ/prijímateľ je povinný predložiť čiastkovú zákazku na štandardnú ex-post kontrolu spôsobom uvedeným v podkapitole </w:t>
      </w:r>
      <w:hyperlink w:anchor="_Predkladanie_dokumentácie_z_1" w:history="1">
        <w:r w:rsidRPr="00C76CDF">
          <w:rPr>
            <w:rFonts w:asciiTheme="minorHAnsi" w:hAnsiTheme="minorHAnsi" w:cs="Calibri"/>
            <w:b/>
            <w:color w:val="auto"/>
            <w:sz w:val="20"/>
            <w:szCs w:val="20"/>
          </w:rPr>
          <w:t>2.2</w:t>
        </w:r>
      </w:hyperlink>
      <w:r w:rsidRPr="00C76CDF">
        <w:rPr>
          <w:rFonts w:asciiTheme="minorHAnsi" w:hAnsiTheme="minorHAnsi" w:cs="Calibri"/>
          <w:b/>
          <w:color w:val="auto"/>
          <w:sz w:val="20"/>
          <w:szCs w:val="20"/>
        </w:rPr>
        <w:t xml:space="preserve"> tejto príručky a </w:t>
      </w:r>
      <w:r w:rsidR="00C76CDF">
        <w:rPr>
          <w:rFonts w:asciiTheme="minorHAnsi" w:hAnsiTheme="minorHAnsi" w:cs="Calibri"/>
          <w:b/>
          <w:color w:val="auto"/>
          <w:sz w:val="20"/>
          <w:szCs w:val="20"/>
        </w:rPr>
        <w:t>postupuje v zmysle kap. 3 ods. 37</w:t>
      </w:r>
      <w:r w:rsidRPr="00C76CDF">
        <w:rPr>
          <w:rFonts w:asciiTheme="minorHAnsi" w:hAnsiTheme="minorHAnsi" w:cs="Calibri"/>
          <w:b/>
          <w:color w:val="auto"/>
          <w:sz w:val="20"/>
          <w:szCs w:val="20"/>
        </w:rPr>
        <w:t xml:space="preserve"> – </w:t>
      </w:r>
      <w:r w:rsidR="00C76CDF">
        <w:rPr>
          <w:rFonts w:asciiTheme="minorHAnsi" w:hAnsiTheme="minorHAnsi" w:cs="Calibri"/>
          <w:b/>
          <w:color w:val="auto"/>
          <w:sz w:val="20"/>
          <w:szCs w:val="20"/>
        </w:rPr>
        <w:t>40</w:t>
      </w:r>
      <w:r w:rsidRPr="00C76CDF">
        <w:rPr>
          <w:rFonts w:asciiTheme="minorHAnsi" w:hAnsiTheme="minorHAnsi" w:cs="Calibri"/>
          <w:b/>
          <w:color w:val="auto"/>
          <w:sz w:val="20"/>
          <w:szCs w:val="20"/>
        </w:rPr>
        <w:t xml:space="preserve"> tejto príručky.</w:t>
      </w:r>
      <w:r>
        <w:rPr>
          <w:rFonts w:asciiTheme="minorHAnsi" w:hAnsiTheme="minorHAnsi" w:cs="Calibri"/>
          <w:color w:val="auto"/>
          <w:sz w:val="20"/>
          <w:szCs w:val="20"/>
        </w:rPr>
        <w:t xml:space="preserve"> Možnosť predložiť takúto čiastkovú zákazku </w:t>
      </w:r>
      <w:r w:rsidRPr="000618C4">
        <w:rPr>
          <w:rFonts w:asciiTheme="minorHAnsi" w:hAnsiTheme="minorHAnsi" w:cs="Calibri"/>
          <w:color w:val="auto"/>
          <w:sz w:val="20"/>
          <w:szCs w:val="20"/>
        </w:rPr>
        <w:t xml:space="preserve">na druhú ex-ante kontrolu </w:t>
      </w:r>
      <w:r w:rsidR="00B267B4">
        <w:rPr>
          <w:rFonts w:asciiTheme="minorHAnsi" w:hAnsiTheme="minorHAnsi" w:cs="Calibri"/>
          <w:color w:val="auto"/>
          <w:sz w:val="20"/>
          <w:szCs w:val="20"/>
        </w:rPr>
        <w:t>tým nie je dotknutá</w:t>
      </w:r>
      <w:ins w:id="989" w:author="uzivatel" w:date="2020-11-17T14:22:00Z">
        <w:r w:rsidR="00093795">
          <w:rPr>
            <w:rFonts w:asciiTheme="minorHAnsi" w:hAnsiTheme="minorHAnsi" w:cs="Calibri"/>
            <w:color w:val="auto"/>
            <w:sz w:val="20"/>
            <w:szCs w:val="20"/>
          </w:rPr>
          <w:t xml:space="preserve"> v</w:t>
        </w:r>
      </w:ins>
      <w:ins w:id="990" w:author="uzivatel" w:date="2020-11-17T14:23:00Z">
        <w:r w:rsidR="00093795">
          <w:rPr>
            <w:rFonts w:asciiTheme="minorHAnsi" w:hAnsiTheme="minorHAnsi" w:cs="Calibri"/>
            <w:color w:val="auto"/>
            <w:sz w:val="20"/>
            <w:szCs w:val="20"/>
          </w:rPr>
          <w:t> </w:t>
        </w:r>
      </w:ins>
      <w:ins w:id="991" w:author="uzivatel" w:date="2020-11-17T14:22:00Z">
        <w:r w:rsidR="00093795">
          <w:rPr>
            <w:rFonts w:asciiTheme="minorHAnsi" w:hAnsiTheme="minorHAnsi" w:cs="Calibri"/>
            <w:color w:val="auto"/>
            <w:sz w:val="20"/>
            <w:szCs w:val="20"/>
          </w:rPr>
          <w:t>prípade,</w:t>
        </w:r>
      </w:ins>
      <w:ins w:id="992" w:author="uzivatel" w:date="2020-11-17T14:23:00Z">
        <w:r w:rsidR="00093795">
          <w:rPr>
            <w:rFonts w:asciiTheme="minorHAnsi" w:hAnsiTheme="minorHAnsi" w:cs="Calibri"/>
            <w:color w:val="auto"/>
            <w:sz w:val="20"/>
            <w:szCs w:val="20"/>
          </w:rPr>
          <w:t xml:space="preserve"> že o túto kontrolu </w:t>
        </w:r>
      </w:ins>
      <w:ins w:id="993" w:author="uzivatel" w:date="2020-12-17T16:22:00Z">
        <w:r w:rsidR="00946184">
          <w:rPr>
            <w:rFonts w:asciiTheme="minorHAnsi" w:hAnsiTheme="minorHAnsi" w:cs="Calibri"/>
            <w:color w:val="auto"/>
            <w:sz w:val="20"/>
            <w:szCs w:val="20"/>
          </w:rPr>
          <w:t>žiadateľ</w:t>
        </w:r>
      </w:ins>
      <w:ins w:id="994" w:author="uzivatel" w:date="2020-12-17T16:23:00Z">
        <w:r w:rsidR="00946184">
          <w:rPr>
            <w:rFonts w:asciiTheme="minorHAnsi" w:hAnsiTheme="minorHAnsi" w:cs="Calibri"/>
            <w:color w:val="auto"/>
            <w:sz w:val="20"/>
            <w:szCs w:val="20"/>
          </w:rPr>
          <w:t>/</w:t>
        </w:r>
      </w:ins>
      <w:ins w:id="995" w:author="uzivatel" w:date="2020-11-17T14:23:00Z">
        <w:r w:rsidR="00093795">
          <w:rPr>
            <w:rFonts w:asciiTheme="minorHAnsi" w:hAnsiTheme="minorHAnsi" w:cs="Calibri"/>
            <w:color w:val="auto"/>
            <w:sz w:val="20"/>
            <w:szCs w:val="20"/>
          </w:rPr>
          <w:t>prijímateľ dobrovoľne požiada</w:t>
        </w:r>
      </w:ins>
      <w:ins w:id="996" w:author="uzivatel" w:date="2020-12-03T16:18:00Z">
        <w:r w:rsidR="00BC4F3D">
          <w:rPr>
            <w:rFonts w:asciiTheme="minorHAnsi" w:hAnsiTheme="minorHAnsi" w:cs="Calibri"/>
            <w:color w:val="auto"/>
            <w:sz w:val="20"/>
            <w:szCs w:val="20"/>
          </w:rPr>
          <w:t xml:space="preserve"> a </w:t>
        </w:r>
        <w:r w:rsidR="00BC4F3D" w:rsidRPr="00BC4F3D">
          <w:rPr>
            <w:rFonts w:asciiTheme="minorHAnsi" w:hAnsiTheme="minorHAnsi" w:cs="Calibri"/>
            <w:color w:val="auto"/>
            <w:sz w:val="20"/>
            <w:szCs w:val="20"/>
          </w:rPr>
          <w:t>ak zmluvná hodnota čiastkovej zákazky sa rovná alebo presahuje finančný limit pre nadlimitnú zákazku VO</w:t>
        </w:r>
      </w:ins>
      <w:r w:rsidR="00B267B4" w:rsidRPr="000618C4">
        <w:rPr>
          <w:rFonts w:asciiTheme="minorHAnsi" w:hAnsiTheme="minorHAnsi" w:cs="Calibri"/>
          <w:color w:val="auto"/>
          <w:sz w:val="20"/>
          <w:szCs w:val="20"/>
        </w:rPr>
        <w:t xml:space="preserve">. </w:t>
      </w:r>
      <w:r w:rsidR="00B267B4">
        <w:rPr>
          <w:rFonts w:asciiTheme="minorHAnsi" w:hAnsiTheme="minorHAnsi" w:cs="Calibri"/>
          <w:color w:val="auto"/>
          <w:sz w:val="20"/>
          <w:szCs w:val="20"/>
        </w:rPr>
        <w:t xml:space="preserve">V takomto prípade </w:t>
      </w:r>
      <w:r w:rsidR="00B267B4" w:rsidRPr="00B267B4">
        <w:rPr>
          <w:rFonts w:asciiTheme="minorHAnsi" w:hAnsiTheme="minorHAnsi" w:cs="Calibri"/>
          <w:color w:val="auto"/>
          <w:sz w:val="20"/>
          <w:szCs w:val="20"/>
        </w:rPr>
        <w:t>žiadateľ/prijímateľ</w:t>
      </w:r>
      <w:r w:rsidR="00B267B4" w:rsidRPr="00B267B4">
        <w:rPr>
          <w:rFonts w:asciiTheme="minorHAnsi" w:hAnsiTheme="minorHAnsi" w:cs="Calibri"/>
          <w:b/>
          <w:color w:val="auto"/>
          <w:sz w:val="20"/>
          <w:szCs w:val="20"/>
        </w:rPr>
        <w:t xml:space="preserve"> </w:t>
      </w:r>
      <w:r w:rsidRPr="000618C4">
        <w:rPr>
          <w:rFonts w:asciiTheme="minorHAnsi" w:hAnsiTheme="minorHAnsi" w:cs="Calibri"/>
          <w:color w:val="auto"/>
          <w:sz w:val="20"/>
          <w:szCs w:val="20"/>
        </w:rPr>
        <w:t xml:space="preserve">spôsobom uvedeným v podkapitole </w:t>
      </w:r>
      <w:hyperlink w:anchor="_Predkladanie_dokumentácie_z_1" w:history="1">
        <w:r w:rsidRPr="000618C4">
          <w:rPr>
            <w:rFonts w:asciiTheme="minorHAnsi" w:hAnsiTheme="minorHAnsi" w:cs="Calibri"/>
            <w:color w:val="auto"/>
            <w:sz w:val="20"/>
            <w:szCs w:val="20"/>
          </w:rPr>
          <w:t>2.2</w:t>
        </w:r>
      </w:hyperlink>
      <w:r w:rsidRPr="000618C4">
        <w:rPr>
          <w:rFonts w:asciiTheme="minorHAnsi" w:hAnsiTheme="minorHAnsi" w:cs="Calibri"/>
          <w:color w:val="auto"/>
          <w:sz w:val="20"/>
          <w:szCs w:val="20"/>
        </w:rPr>
        <w:t xml:space="preserve"> tejto príručky </w:t>
      </w:r>
      <w:r>
        <w:rPr>
          <w:rFonts w:asciiTheme="minorHAnsi" w:hAnsiTheme="minorHAnsi" w:cs="Calibri"/>
          <w:color w:val="auto"/>
          <w:sz w:val="20"/>
          <w:szCs w:val="20"/>
        </w:rPr>
        <w:t xml:space="preserve">a </w:t>
      </w:r>
      <w:r w:rsidRPr="000618C4">
        <w:rPr>
          <w:rFonts w:asciiTheme="minorHAnsi" w:hAnsiTheme="minorHAnsi" w:cs="Calibri"/>
          <w:color w:val="auto"/>
          <w:sz w:val="20"/>
          <w:szCs w:val="20"/>
        </w:rPr>
        <w:t>postupuje v zmysle kap. 3 ods. 21 – 2</w:t>
      </w:r>
      <w:r w:rsidR="00C76CDF">
        <w:rPr>
          <w:rFonts w:asciiTheme="minorHAnsi" w:hAnsiTheme="minorHAnsi" w:cs="Calibri"/>
          <w:color w:val="auto"/>
          <w:sz w:val="20"/>
          <w:szCs w:val="20"/>
        </w:rPr>
        <w:t>5</w:t>
      </w:r>
      <w:r w:rsidRPr="000618C4">
        <w:rPr>
          <w:rFonts w:asciiTheme="minorHAnsi" w:hAnsiTheme="minorHAnsi" w:cs="Calibri"/>
          <w:color w:val="auto"/>
          <w:sz w:val="20"/>
          <w:szCs w:val="20"/>
        </w:rPr>
        <w:t xml:space="preserve"> tejto príručky</w:t>
      </w:r>
      <w:r w:rsidR="00B267B4">
        <w:rPr>
          <w:rFonts w:asciiTheme="minorHAnsi" w:hAnsiTheme="minorHAnsi" w:cs="Calibri"/>
          <w:color w:val="auto"/>
          <w:sz w:val="20"/>
          <w:szCs w:val="20"/>
        </w:rPr>
        <w:t xml:space="preserve">. </w:t>
      </w:r>
      <w:r>
        <w:rPr>
          <w:rFonts w:asciiTheme="minorHAnsi" w:hAnsiTheme="minorHAnsi" w:cs="Calibri"/>
          <w:color w:val="auto"/>
          <w:sz w:val="20"/>
          <w:szCs w:val="20"/>
        </w:rPr>
        <w:t>Lehot</w:t>
      </w:r>
      <w:r w:rsidR="00B267B4">
        <w:rPr>
          <w:rFonts w:asciiTheme="minorHAnsi" w:hAnsiTheme="minorHAnsi" w:cs="Calibri"/>
          <w:color w:val="auto"/>
          <w:sz w:val="20"/>
          <w:szCs w:val="20"/>
        </w:rPr>
        <w:t>a</w:t>
      </w:r>
      <w:r>
        <w:rPr>
          <w:rFonts w:asciiTheme="minorHAnsi" w:hAnsiTheme="minorHAnsi" w:cs="Calibri"/>
          <w:color w:val="auto"/>
          <w:sz w:val="20"/>
          <w:szCs w:val="20"/>
        </w:rPr>
        <w:t xml:space="preserve"> na výkon kontroly RO</w:t>
      </w:r>
      <w:r w:rsidR="00B267B4">
        <w:rPr>
          <w:rFonts w:asciiTheme="minorHAnsi" w:hAnsiTheme="minorHAnsi" w:cs="Calibri"/>
          <w:color w:val="auto"/>
          <w:sz w:val="20"/>
          <w:szCs w:val="20"/>
        </w:rPr>
        <w:t xml:space="preserve"> </w:t>
      </w:r>
      <w:r>
        <w:rPr>
          <w:rFonts w:asciiTheme="minorHAnsi" w:hAnsiTheme="minorHAnsi" w:cs="Calibri"/>
          <w:color w:val="auto"/>
          <w:sz w:val="20"/>
          <w:szCs w:val="20"/>
        </w:rPr>
        <w:t>aplikuje</w:t>
      </w:r>
      <w:r w:rsidR="00B267B4">
        <w:rPr>
          <w:rFonts w:asciiTheme="minorHAnsi" w:hAnsiTheme="minorHAnsi" w:cs="Calibri"/>
          <w:color w:val="auto"/>
          <w:sz w:val="20"/>
          <w:szCs w:val="20"/>
        </w:rPr>
        <w:t xml:space="preserve"> primerane</w:t>
      </w:r>
      <w:r>
        <w:rPr>
          <w:rFonts w:asciiTheme="minorHAnsi" w:hAnsiTheme="minorHAnsi" w:cs="Calibri"/>
          <w:color w:val="auto"/>
          <w:sz w:val="20"/>
          <w:szCs w:val="20"/>
        </w:rPr>
        <w:t xml:space="preserve"> </w:t>
      </w:r>
      <w:r w:rsidR="00B267B4">
        <w:rPr>
          <w:rFonts w:asciiTheme="minorHAnsi" w:hAnsiTheme="minorHAnsi" w:cs="Calibri"/>
          <w:color w:val="auto"/>
          <w:sz w:val="20"/>
          <w:szCs w:val="20"/>
        </w:rPr>
        <w:t>v závislosti od</w:t>
      </w:r>
      <w:r>
        <w:rPr>
          <w:rFonts w:asciiTheme="minorHAnsi" w:hAnsiTheme="minorHAnsi" w:cs="Calibri"/>
          <w:color w:val="auto"/>
          <w:sz w:val="20"/>
          <w:szCs w:val="20"/>
        </w:rPr>
        <w:t xml:space="preserve"> typu kontroly, </w:t>
      </w:r>
      <w:r w:rsidR="00C76CDF">
        <w:rPr>
          <w:rFonts w:asciiTheme="minorHAnsi" w:hAnsiTheme="minorHAnsi" w:cs="Calibri"/>
          <w:color w:val="auto"/>
          <w:sz w:val="20"/>
          <w:szCs w:val="20"/>
        </w:rPr>
        <w:t xml:space="preserve">o </w:t>
      </w:r>
      <w:r>
        <w:rPr>
          <w:rFonts w:asciiTheme="minorHAnsi" w:hAnsiTheme="minorHAnsi" w:cs="Calibri"/>
          <w:color w:val="auto"/>
          <w:sz w:val="20"/>
          <w:szCs w:val="20"/>
        </w:rPr>
        <w:t>ktor</w:t>
      </w:r>
      <w:r w:rsidR="00C76CDF">
        <w:rPr>
          <w:rFonts w:asciiTheme="minorHAnsi" w:hAnsiTheme="minorHAnsi" w:cs="Calibri"/>
          <w:color w:val="auto"/>
          <w:sz w:val="20"/>
          <w:szCs w:val="20"/>
        </w:rPr>
        <w:t>ú</w:t>
      </w:r>
      <w:r>
        <w:rPr>
          <w:rFonts w:asciiTheme="minorHAnsi" w:hAnsiTheme="minorHAnsi" w:cs="Calibri"/>
          <w:color w:val="auto"/>
          <w:sz w:val="20"/>
          <w:szCs w:val="20"/>
        </w:rPr>
        <w:t xml:space="preserve"> </w:t>
      </w:r>
      <w:r w:rsidR="00C76CDF">
        <w:rPr>
          <w:rFonts w:asciiTheme="minorHAnsi" w:hAnsiTheme="minorHAnsi" w:cs="Calibri"/>
          <w:color w:val="auto"/>
          <w:sz w:val="20"/>
          <w:szCs w:val="20"/>
        </w:rPr>
        <w:t>ž</w:t>
      </w:r>
      <w:r w:rsidR="00C76CDF" w:rsidRPr="000618C4">
        <w:rPr>
          <w:rFonts w:asciiTheme="minorHAnsi" w:hAnsiTheme="minorHAnsi" w:cs="Calibri"/>
          <w:color w:val="auto"/>
          <w:sz w:val="20"/>
          <w:szCs w:val="20"/>
        </w:rPr>
        <w:t>iad</w:t>
      </w:r>
      <w:r w:rsidR="00C76CDF">
        <w:rPr>
          <w:rFonts w:asciiTheme="minorHAnsi" w:hAnsiTheme="minorHAnsi" w:cs="Calibri"/>
          <w:color w:val="auto"/>
          <w:sz w:val="20"/>
          <w:szCs w:val="20"/>
        </w:rPr>
        <w:t>ateľ/p</w:t>
      </w:r>
      <w:r w:rsidR="00C76CDF" w:rsidRPr="000618C4">
        <w:rPr>
          <w:rFonts w:asciiTheme="minorHAnsi" w:hAnsiTheme="minorHAnsi" w:cs="Calibri"/>
          <w:color w:val="auto"/>
          <w:sz w:val="20"/>
          <w:szCs w:val="20"/>
        </w:rPr>
        <w:t xml:space="preserve">rijímateľ </w:t>
      </w:r>
      <w:r w:rsidR="00C76CDF">
        <w:rPr>
          <w:rFonts w:asciiTheme="minorHAnsi" w:hAnsiTheme="minorHAnsi" w:cs="Calibri"/>
          <w:color w:val="auto"/>
          <w:sz w:val="20"/>
          <w:szCs w:val="20"/>
        </w:rPr>
        <w:t>požiada</w:t>
      </w:r>
      <w:r>
        <w:rPr>
          <w:rFonts w:asciiTheme="minorHAnsi" w:hAnsiTheme="minorHAnsi" w:cs="Calibri"/>
          <w:color w:val="auto"/>
          <w:sz w:val="20"/>
          <w:szCs w:val="20"/>
        </w:rPr>
        <w:t>.</w:t>
      </w:r>
    </w:p>
    <w:p w14:paraId="2503BE40" w14:textId="68F1655A" w:rsidR="000618C4" w:rsidRPr="00C76CDF" w:rsidRDefault="000618C4" w:rsidP="001614CC">
      <w:pPr>
        <w:pStyle w:val="Default"/>
        <w:numPr>
          <w:ilvl w:val="0"/>
          <w:numId w:val="22"/>
        </w:numPr>
        <w:spacing w:before="120" w:after="120" w:line="276" w:lineRule="auto"/>
        <w:ind w:left="540" w:hanging="540"/>
        <w:jc w:val="both"/>
        <w:rPr>
          <w:rFonts w:asciiTheme="minorHAnsi" w:hAnsiTheme="minorHAnsi" w:cs="Calibri"/>
          <w:color w:val="auto"/>
          <w:sz w:val="20"/>
          <w:szCs w:val="20"/>
        </w:rPr>
      </w:pPr>
      <w:r w:rsidRPr="00C76CDF">
        <w:rPr>
          <w:rFonts w:asciiTheme="minorHAnsi" w:hAnsiTheme="minorHAnsi" w:cs="Calibri"/>
          <w:b/>
          <w:color w:val="auto"/>
          <w:sz w:val="20"/>
          <w:szCs w:val="20"/>
        </w:rPr>
        <w:t xml:space="preserve">Ak je rámcová </w:t>
      </w:r>
      <w:r w:rsidRPr="00946184">
        <w:rPr>
          <w:rFonts w:asciiTheme="minorHAnsi" w:hAnsiTheme="minorHAnsi" w:cs="Calibri"/>
          <w:b/>
          <w:color w:val="auto"/>
          <w:sz w:val="20"/>
          <w:szCs w:val="20"/>
        </w:rPr>
        <w:t>dohoda uzavretá s viacerými hospodárskymi subjektmi</w:t>
      </w:r>
      <w:ins w:id="997" w:author="uzivatel" w:date="2020-12-17T16:23:00Z">
        <w:r w:rsidR="00946184" w:rsidRPr="00946184">
          <w:rPr>
            <w:rFonts w:asciiTheme="minorHAnsi" w:hAnsiTheme="minorHAnsi" w:cs="Calibri"/>
            <w:color w:val="auto"/>
            <w:sz w:val="20"/>
            <w:szCs w:val="20"/>
          </w:rPr>
          <w:t xml:space="preserve"> a </w:t>
        </w:r>
      </w:ins>
      <w:del w:id="998" w:author="uzivatel" w:date="2020-12-17T16:23:00Z">
        <w:r w:rsidRPr="00946184" w:rsidDel="00946184">
          <w:rPr>
            <w:rFonts w:asciiTheme="minorHAnsi" w:hAnsiTheme="minorHAnsi" w:cs="Calibri"/>
            <w:color w:val="auto"/>
            <w:sz w:val="20"/>
            <w:szCs w:val="20"/>
          </w:rPr>
          <w:delText xml:space="preserve">, </w:delText>
        </w:r>
      </w:del>
      <w:r w:rsidRPr="00946184">
        <w:rPr>
          <w:rFonts w:asciiTheme="minorHAnsi" w:hAnsiTheme="minorHAnsi" w:cs="Calibri"/>
          <w:b/>
          <w:color w:val="auto"/>
          <w:sz w:val="20"/>
          <w:szCs w:val="20"/>
        </w:rPr>
        <w:t xml:space="preserve">žiadateľ/prijímateľ </w:t>
      </w:r>
      <w:ins w:id="999" w:author="uzivatel" w:date="2020-12-17T16:24:00Z">
        <w:r w:rsidR="00946184" w:rsidRPr="00946184">
          <w:rPr>
            <w:rFonts w:asciiTheme="minorHAnsi" w:hAnsiTheme="minorHAnsi" w:cs="Calibri"/>
            <w:b/>
            <w:color w:val="auto"/>
            <w:sz w:val="20"/>
            <w:szCs w:val="20"/>
          </w:rPr>
          <w:t xml:space="preserve">dobrovoľne požiada </w:t>
        </w:r>
        <w:r w:rsidR="00946184" w:rsidRPr="00946184">
          <w:rPr>
            <w:rFonts w:asciiTheme="minorHAnsi" w:hAnsiTheme="minorHAnsi" w:cs="Calibri"/>
            <w:b/>
            <w:color w:val="auto"/>
            <w:sz w:val="20"/>
            <w:szCs w:val="20"/>
          </w:rPr>
          <w:t xml:space="preserve">o túto kontrolu </w:t>
        </w:r>
      </w:ins>
      <w:del w:id="1000" w:author="uzivatel" w:date="2020-12-17T16:24:00Z">
        <w:r w:rsidRPr="00946184" w:rsidDel="00946184">
          <w:rPr>
            <w:rFonts w:asciiTheme="minorHAnsi" w:hAnsiTheme="minorHAnsi" w:cs="Calibri"/>
            <w:b/>
            <w:color w:val="auto"/>
            <w:sz w:val="20"/>
            <w:szCs w:val="20"/>
          </w:rPr>
          <w:delText>je povinný</w:delText>
        </w:r>
      </w:del>
      <w:ins w:id="1001" w:author="uzivatel" w:date="2020-12-17T16:24:00Z">
        <w:r w:rsidR="00946184" w:rsidRPr="00946184">
          <w:rPr>
            <w:rFonts w:asciiTheme="minorHAnsi" w:hAnsiTheme="minorHAnsi" w:cs="Calibri"/>
            <w:b/>
            <w:color w:val="auto"/>
            <w:sz w:val="20"/>
            <w:szCs w:val="20"/>
          </w:rPr>
          <w:t xml:space="preserve">, </w:t>
        </w:r>
      </w:ins>
      <w:del w:id="1002" w:author="uzivatel" w:date="2020-12-17T16:24:00Z">
        <w:r w:rsidRPr="00946184" w:rsidDel="00946184">
          <w:rPr>
            <w:rFonts w:asciiTheme="minorHAnsi" w:hAnsiTheme="minorHAnsi" w:cs="Calibri"/>
            <w:b/>
            <w:color w:val="auto"/>
            <w:sz w:val="20"/>
            <w:szCs w:val="20"/>
          </w:rPr>
          <w:delText xml:space="preserve"> </w:delText>
        </w:r>
      </w:del>
      <w:r w:rsidRPr="00946184">
        <w:rPr>
          <w:rFonts w:asciiTheme="minorHAnsi" w:hAnsiTheme="minorHAnsi" w:cs="Calibri"/>
          <w:b/>
          <w:color w:val="auto"/>
          <w:sz w:val="20"/>
          <w:szCs w:val="20"/>
        </w:rPr>
        <w:t>predlož</w:t>
      </w:r>
      <w:del w:id="1003" w:author="uzivatel" w:date="2020-12-17T16:24:00Z">
        <w:r w:rsidRPr="00946184" w:rsidDel="00946184">
          <w:rPr>
            <w:rFonts w:asciiTheme="minorHAnsi" w:hAnsiTheme="minorHAnsi" w:cs="Calibri"/>
            <w:b/>
            <w:color w:val="auto"/>
            <w:sz w:val="20"/>
            <w:szCs w:val="20"/>
          </w:rPr>
          <w:delText>iť</w:delText>
        </w:r>
      </w:del>
      <w:ins w:id="1004" w:author="uzivatel" w:date="2020-12-17T16:24:00Z">
        <w:r w:rsidR="00946184" w:rsidRPr="00946184">
          <w:rPr>
            <w:rFonts w:asciiTheme="minorHAnsi" w:hAnsiTheme="minorHAnsi" w:cs="Calibri"/>
            <w:b/>
            <w:color w:val="auto"/>
            <w:sz w:val="20"/>
            <w:szCs w:val="20"/>
          </w:rPr>
          <w:t>í</w:t>
        </w:r>
      </w:ins>
      <w:r w:rsidRPr="00946184">
        <w:rPr>
          <w:rFonts w:asciiTheme="minorHAnsi" w:hAnsiTheme="minorHAnsi" w:cs="Calibri"/>
          <w:b/>
          <w:color w:val="auto"/>
          <w:sz w:val="20"/>
          <w:szCs w:val="20"/>
        </w:rPr>
        <w:t xml:space="preserve"> na RO dokumentáciu na </w:t>
      </w:r>
      <w:r w:rsidR="00C76CDF" w:rsidRPr="00946184">
        <w:rPr>
          <w:rFonts w:asciiTheme="minorHAnsi" w:hAnsiTheme="minorHAnsi" w:cs="Calibri"/>
          <w:b/>
          <w:color w:val="auto"/>
          <w:sz w:val="20"/>
          <w:szCs w:val="20"/>
        </w:rPr>
        <w:t>druhú</w:t>
      </w:r>
      <w:r w:rsidRPr="00946184">
        <w:rPr>
          <w:rFonts w:asciiTheme="minorHAnsi" w:hAnsiTheme="minorHAnsi" w:cs="Calibri"/>
          <w:b/>
          <w:color w:val="auto"/>
          <w:sz w:val="20"/>
          <w:szCs w:val="20"/>
        </w:rPr>
        <w:t xml:space="preserve"> ex-ante kontrolu</w:t>
      </w:r>
      <w:r w:rsidRPr="00C76CDF">
        <w:rPr>
          <w:rFonts w:asciiTheme="minorHAnsi" w:hAnsiTheme="minorHAnsi" w:cs="Calibri"/>
          <w:b/>
          <w:color w:val="auto"/>
          <w:sz w:val="20"/>
          <w:szCs w:val="20"/>
        </w:rPr>
        <w:t xml:space="preserve"> spôsobom uvedeným v podkapitole </w:t>
      </w:r>
      <w:hyperlink w:anchor="_Predkladanie_dokumentácie_z_1" w:history="1">
        <w:r w:rsidRPr="00C76CDF">
          <w:rPr>
            <w:rFonts w:asciiTheme="minorHAnsi" w:hAnsiTheme="minorHAnsi" w:cs="Calibri"/>
            <w:b/>
            <w:color w:val="auto"/>
            <w:sz w:val="20"/>
            <w:szCs w:val="20"/>
          </w:rPr>
          <w:t>2.2</w:t>
        </w:r>
      </w:hyperlink>
      <w:r w:rsidRPr="00C76CDF">
        <w:rPr>
          <w:rFonts w:asciiTheme="minorHAnsi" w:hAnsiTheme="minorHAnsi" w:cs="Calibri"/>
          <w:b/>
          <w:color w:val="auto"/>
          <w:sz w:val="20"/>
          <w:szCs w:val="20"/>
        </w:rPr>
        <w:t xml:space="preserve"> tejto príručky a  postupuje v zmysle kap. 3 ods. 21 – 2</w:t>
      </w:r>
      <w:r w:rsidR="00C76CDF">
        <w:rPr>
          <w:rFonts w:asciiTheme="minorHAnsi" w:hAnsiTheme="minorHAnsi" w:cs="Calibri"/>
          <w:b/>
          <w:color w:val="auto"/>
          <w:sz w:val="20"/>
          <w:szCs w:val="20"/>
        </w:rPr>
        <w:t>5</w:t>
      </w:r>
      <w:r w:rsidRPr="00C76CDF">
        <w:rPr>
          <w:rFonts w:asciiTheme="minorHAnsi" w:hAnsiTheme="minorHAnsi" w:cs="Calibri"/>
          <w:b/>
          <w:color w:val="auto"/>
          <w:sz w:val="20"/>
          <w:szCs w:val="20"/>
        </w:rPr>
        <w:t xml:space="preserve"> tejto príručky.</w:t>
      </w:r>
      <w:r w:rsidRPr="000618C4">
        <w:rPr>
          <w:rFonts w:asciiTheme="minorHAnsi" w:hAnsiTheme="minorHAnsi" w:cs="Calibri"/>
          <w:color w:val="auto"/>
          <w:sz w:val="20"/>
          <w:szCs w:val="20"/>
        </w:rPr>
        <w:t xml:space="preserve"> </w:t>
      </w:r>
      <w:r w:rsidR="00C76CDF">
        <w:rPr>
          <w:rFonts w:asciiTheme="minorHAnsi" w:hAnsiTheme="minorHAnsi" w:cs="Calibri"/>
          <w:color w:val="auto"/>
          <w:sz w:val="20"/>
          <w:szCs w:val="20"/>
        </w:rPr>
        <w:t xml:space="preserve">Možnosť predložiť takúto čiastkovú zákazku </w:t>
      </w:r>
      <w:r w:rsidR="00C76CDF" w:rsidRPr="000618C4">
        <w:rPr>
          <w:rFonts w:asciiTheme="minorHAnsi" w:hAnsiTheme="minorHAnsi" w:cs="Calibri"/>
          <w:color w:val="auto"/>
          <w:sz w:val="20"/>
          <w:szCs w:val="20"/>
        </w:rPr>
        <w:t xml:space="preserve">na </w:t>
      </w:r>
      <w:r w:rsidR="00C76CDF">
        <w:rPr>
          <w:rFonts w:asciiTheme="minorHAnsi" w:hAnsiTheme="minorHAnsi" w:cs="Calibri"/>
          <w:color w:val="auto"/>
          <w:sz w:val="20"/>
          <w:szCs w:val="20"/>
        </w:rPr>
        <w:t xml:space="preserve">prvú </w:t>
      </w:r>
      <w:r w:rsidR="00C76CDF" w:rsidRPr="000618C4">
        <w:rPr>
          <w:rFonts w:asciiTheme="minorHAnsi" w:hAnsiTheme="minorHAnsi" w:cs="Calibri"/>
          <w:color w:val="auto"/>
          <w:sz w:val="20"/>
          <w:szCs w:val="20"/>
        </w:rPr>
        <w:t xml:space="preserve">ex-ante kontrolu </w:t>
      </w:r>
      <w:r w:rsidR="00B267B4">
        <w:rPr>
          <w:rFonts w:asciiTheme="minorHAnsi" w:hAnsiTheme="minorHAnsi" w:cs="Calibri"/>
          <w:color w:val="auto"/>
          <w:sz w:val="20"/>
          <w:szCs w:val="20"/>
        </w:rPr>
        <w:t>tým nie je dotknutá</w:t>
      </w:r>
      <w:ins w:id="1005" w:author="uzivatel" w:date="2020-11-17T14:24:00Z">
        <w:r w:rsidR="00093795">
          <w:rPr>
            <w:rFonts w:asciiTheme="minorHAnsi" w:hAnsiTheme="minorHAnsi" w:cs="Calibri"/>
            <w:color w:val="auto"/>
            <w:sz w:val="20"/>
            <w:szCs w:val="20"/>
          </w:rPr>
          <w:t xml:space="preserve"> v prípade, že o túto kontrolu prijímateľ dobrovoľne požiada</w:t>
        </w:r>
      </w:ins>
      <w:r w:rsidR="00B267B4" w:rsidRPr="000618C4">
        <w:rPr>
          <w:rFonts w:asciiTheme="minorHAnsi" w:hAnsiTheme="minorHAnsi" w:cs="Calibri"/>
          <w:color w:val="auto"/>
          <w:sz w:val="20"/>
          <w:szCs w:val="20"/>
        </w:rPr>
        <w:t>.</w:t>
      </w:r>
      <w:r w:rsidR="00B267B4">
        <w:rPr>
          <w:rFonts w:asciiTheme="minorHAnsi" w:hAnsiTheme="minorHAnsi" w:cs="Calibri"/>
          <w:color w:val="auto"/>
          <w:sz w:val="20"/>
          <w:szCs w:val="20"/>
        </w:rPr>
        <w:t xml:space="preserve"> </w:t>
      </w:r>
      <w:r w:rsidR="00064B85">
        <w:rPr>
          <w:rFonts w:asciiTheme="minorHAnsi" w:hAnsiTheme="minorHAnsi" w:cs="Calibri"/>
          <w:color w:val="auto"/>
          <w:sz w:val="20"/>
          <w:szCs w:val="20"/>
        </w:rPr>
        <w:t xml:space="preserve">V takomto prípade </w:t>
      </w:r>
      <w:r w:rsidR="00064B85" w:rsidRPr="00B267B4">
        <w:rPr>
          <w:rFonts w:asciiTheme="minorHAnsi" w:hAnsiTheme="minorHAnsi" w:cs="Calibri"/>
          <w:color w:val="auto"/>
          <w:sz w:val="20"/>
          <w:szCs w:val="20"/>
        </w:rPr>
        <w:t>žiadateľ/prijímateľ</w:t>
      </w:r>
      <w:r w:rsidR="00064B85" w:rsidRPr="00B267B4">
        <w:rPr>
          <w:rFonts w:asciiTheme="minorHAnsi" w:hAnsiTheme="minorHAnsi" w:cs="Calibri"/>
          <w:b/>
          <w:color w:val="auto"/>
          <w:sz w:val="20"/>
          <w:szCs w:val="20"/>
        </w:rPr>
        <w:t xml:space="preserve"> </w:t>
      </w:r>
      <w:r w:rsidR="00C76CDF" w:rsidRPr="000618C4">
        <w:rPr>
          <w:rFonts w:asciiTheme="minorHAnsi" w:hAnsiTheme="minorHAnsi" w:cs="Calibri"/>
          <w:color w:val="auto"/>
          <w:sz w:val="20"/>
          <w:szCs w:val="20"/>
        </w:rPr>
        <w:t xml:space="preserve">spôsobom uvedeným v podkapitole </w:t>
      </w:r>
      <w:hyperlink w:anchor="_Predkladanie_dokumentácie_z_1" w:history="1">
        <w:r w:rsidR="00C76CDF" w:rsidRPr="000618C4">
          <w:rPr>
            <w:rFonts w:asciiTheme="minorHAnsi" w:hAnsiTheme="minorHAnsi" w:cs="Calibri"/>
            <w:color w:val="auto"/>
            <w:sz w:val="20"/>
            <w:szCs w:val="20"/>
          </w:rPr>
          <w:t>2.2</w:t>
        </w:r>
      </w:hyperlink>
      <w:r w:rsidR="00C76CDF" w:rsidRPr="000618C4">
        <w:rPr>
          <w:rFonts w:asciiTheme="minorHAnsi" w:hAnsiTheme="minorHAnsi" w:cs="Calibri"/>
          <w:color w:val="auto"/>
          <w:sz w:val="20"/>
          <w:szCs w:val="20"/>
        </w:rPr>
        <w:t xml:space="preserve"> tejto príručky </w:t>
      </w:r>
      <w:r w:rsidR="00C76CDF">
        <w:rPr>
          <w:rFonts w:asciiTheme="minorHAnsi" w:hAnsiTheme="minorHAnsi" w:cs="Calibri"/>
          <w:color w:val="auto"/>
          <w:sz w:val="20"/>
          <w:szCs w:val="20"/>
        </w:rPr>
        <w:t xml:space="preserve">a </w:t>
      </w:r>
      <w:r w:rsidR="00C76CDF" w:rsidRPr="000618C4">
        <w:rPr>
          <w:rFonts w:asciiTheme="minorHAnsi" w:hAnsiTheme="minorHAnsi" w:cs="Calibri"/>
          <w:color w:val="auto"/>
          <w:sz w:val="20"/>
          <w:szCs w:val="20"/>
        </w:rPr>
        <w:t xml:space="preserve">postupuje v zmysle kap. 3 ods. </w:t>
      </w:r>
      <w:r w:rsidR="00C76CDF">
        <w:rPr>
          <w:rFonts w:asciiTheme="minorHAnsi" w:hAnsiTheme="minorHAnsi" w:cs="Calibri"/>
          <w:color w:val="auto"/>
          <w:sz w:val="20"/>
          <w:szCs w:val="20"/>
        </w:rPr>
        <w:t>4</w:t>
      </w:r>
      <w:r w:rsidR="00C76CDF" w:rsidRPr="000618C4">
        <w:rPr>
          <w:rFonts w:asciiTheme="minorHAnsi" w:hAnsiTheme="minorHAnsi" w:cs="Calibri"/>
          <w:color w:val="auto"/>
          <w:sz w:val="20"/>
          <w:szCs w:val="20"/>
        </w:rPr>
        <w:t xml:space="preserve"> – </w:t>
      </w:r>
      <w:r w:rsidR="00C76CDF">
        <w:rPr>
          <w:rFonts w:asciiTheme="minorHAnsi" w:hAnsiTheme="minorHAnsi" w:cs="Calibri"/>
          <w:color w:val="auto"/>
          <w:sz w:val="20"/>
          <w:szCs w:val="20"/>
        </w:rPr>
        <w:t>9</w:t>
      </w:r>
      <w:r w:rsidR="00C76CDF" w:rsidRPr="000618C4">
        <w:rPr>
          <w:rFonts w:asciiTheme="minorHAnsi" w:hAnsiTheme="minorHAnsi" w:cs="Calibri"/>
          <w:color w:val="auto"/>
          <w:sz w:val="20"/>
          <w:szCs w:val="20"/>
        </w:rPr>
        <w:t xml:space="preserve"> tejto príručky</w:t>
      </w:r>
      <w:r w:rsidR="00064B85">
        <w:rPr>
          <w:rFonts w:asciiTheme="minorHAnsi" w:hAnsiTheme="minorHAnsi" w:cs="Calibri"/>
          <w:color w:val="auto"/>
          <w:sz w:val="20"/>
          <w:szCs w:val="20"/>
        </w:rPr>
        <w:t>. Lehota na výkon kontroly RO aplikuje primerane v závislosti od typu kontroly, o ktorú ž</w:t>
      </w:r>
      <w:r w:rsidR="00064B85" w:rsidRPr="000618C4">
        <w:rPr>
          <w:rFonts w:asciiTheme="minorHAnsi" w:hAnsiTheme="minorHAnsi" w:cs="Calibri"/>
          <w:color w:val="auto"/>
          <w:sz w:val="20"/>
          <w:szCs w:val="20"/>
        </w:rPr>
        <w:t>iad</w:t>
      </w:r>
      <w:r w:rsidR="00064B85">
        <w:rPr>
          <w:rFonts w:asciiTheme="minorHAnsi" w:hAnsiTheme="minorHAnsi" w:cs="Calibri"/>
          <w:color w:val="auto"/>
          <w:sz w:val="20"/>
          <w:szCs w:val="20"/>
        </w:rPr>
        <w:t>ateľ/p</w:t>
      </w:r>
      <w:r w:rsidR="00064B85" w:rsidRPr="000618C4">
        <w:rPr>
          <w:rFonts w:asciiTheme="minorHAnsi" w:hAnsiTheme="minorHAnsi" w:cs="Calibri"/>
          <w:color w:val="auto"/>
          <w:sz w:val="20"/>
          <w:szCs w:val="20"/>
        </w:rPr>
        <w:t xml:space="preserve">rijímateľ </w:t>
      </w:r>
      <w:r w:rsidR="00064B85">
        <w:rPr>
          <w:rFonts w:asciiTheme="minorHAnsi" w:hAnsiTheme="minorHAnsi" w:cs="Calibri"/>
          <w:color w:val="auto"/>
          <w:sz w:val="20"/>
          <w:szCs w:val="20"/>
        </w:rPr>
        <w:t>požiada.</w:t>
      </w:r>
    </w:p>
    <w:p w14:paraId="1BA656B9" w14:textId="77777777" w:rsidR="005D026B" w:rsidRDefault="00E3424C" w:rsidP="001614CC">
      <w:pPr>
        <w:pStyle w:val="Default"/>
        <w:numPr>
          <w:ilvl w:val="0"/>
          <w:numId w:val="22"/>
        </w:numPr>
        <w:spacing w:before="120" w:after="120" w:line="276" w:lineRule="auto"/>
        <w:ind w:left="540" w:hanging="540"/>
        <w:jc w:val="both"/>
        <w:rPr>
          <w:rFonts w:asciiTheme="minorHAnsi" w:hAnsiTheme="minorHAnsi" w:cs="Calibri"/>
          <w:color w:val="auto"/>
          <w:sz w:val="20"/>
          <w:szCs w:val="20"/>
        </w:rPr>
      </w:pPr>
      <w:r w:rsidRPr="000618C4">
        <w:rPr>
          <w:rFonts w:asciiTheme="minorHAnsi" w:hAnsiTheme="minorHAnsi" w:cs="Calibri"/>
          <w:color w:val="auto"/>
          <w:sz w:val="20"/>
          <w:szCs w:val="20"/>
        </w:rPr>
        <w:lastRenderedPageBreak/>
        <w:t>Následne</w:t>
      </w:r>
      <w:r w:rsidR="005D026B" w:rsidRPr="000618C4">
        <w:rPr>
          <w:rFonts w:asciiTheme="minorHAnsi" w:hAnsiTheme="minorHAnsi" w:cs="Calibri"/>
          <w:color w:val="auto"/>
          <w:sz w:val="20"/>
          <w:szCs w:val="20"/>
        </w:rPr>
        <w:t xml:space="preserve"> po </w:t>
      </w:r>
      <w:r w:rsidR="0016693E" w:rsidRPr="000618C4">
        <w:rPr>
          <w:rFonts w:asciiTheme="minorHAnsi" w:hAnsiTheme="minorHAnsi" w:cs="Calibri"/>
          <w:color w:val="auto"/>
          <w:sz w:val="20"/>
          <w:szCs w:val="20"/>
        </w:rPr>
        <w:t xml:space="preserve">zverejnení </w:t>
      </w:r>
      <w:r w:rsidR="000F19FD" w:rsidRPr="000618C4">
        <w:rPr>
          <w:rFonts w:asciiTheme="minorHAnsi" w:hAnsiTheme="minorHAnsi" w:cs="Calibri"/>
          <w:color w:val="auto"/>
          <w:sz w:val="20"/>
          <w:szCs w:val="20"/>
        </w:rPr>
        <w:t>čiastkovej zákazky/</w:t>
      </w:r>
      <w:r w:rsidR="005D026B" w:rsidRPr="000618C4">
        <w:rPr>
          <w:rFonts w:asciiTheme="minorHAnsi" w:hAnsiTheme="minorHAnsi" w:cs="Calibri"/>
          <w:color w:val="auto"/>
          <w:sz w:val="20"/>
          <w:szCs w:val="20"/>
        </w:rPr>
        <w:t>zmluvy s úspešným uchádzačom je žiadateľ/prijímateľ povinný predložiť na RO dokumentáciu na násled</w:t>
      </w:r>
      <w:r w:rsidR="00D71130" w:rsidRPr="000618C4">
        <w:rPr>
          <w:rFonts w:asciiTheme="minorHAnsi" w:hAnsiTheme="minorHAnsi" w:cs="Calibri"/>
          <w:color w:val="auto"/>
          <w:sz w:val="20"/>
          <w:szCs w:val="20"/>
        </w:rPr>
        <w:t>n</w:t>
      </w:r>
      <w:r w:rsidR="005D026B" w:rsidRPr="000618C4">
        <w:rPr>
          <w:rFonts w:asciiTheme="minorHAnsi" w:hAnsiTheme="minorHAnsi" w:cs="Calibri"/>
          <w:color w:val="auto"/>
          <w:sz w:val="20"/>
          <w:szCs w:val="20"/>
        </w:rPr>
        <w:t>ú ex-post kontrolu,</w:t>
      </w:r>
      <w:r w:rsidR="000F19FD" w:rsidRPr="000618C4">
        <w:rPr>
          <w:rFonts w:asciiTheme="minorHAnsi" w:hAnsiTheme="minorHAnsi" w:cs="Calibri"/>
          <w:color w:val="auto"/>
          <w:sz w:val="20"/>
          <w:szCs w:val="20"/>
        </w:rPr>
        <w:t xml:space="preserve"> a to spôsobom uvedeným v podkapitole </w:t>
      </w:r>
      <w:hyperlink w:anchor="_Predkladanie_dokumentácie_z_1" w:history="1">
        <w:r w:rsidR="000F19FD" w:rsidRPr="000618C4">
          <w:rPr>
            <w:rFonts w:asciiTheme="minorHAnsi" w:hAnsiTheme="minorHAnsi" w:cs="Calibri"/>
            <w:color w:val="auto"/>
            <w:sz w:val="20"/>
            <w:szCs w:val="20"/>
          </w:rPr>
          <w:t>2.2</w:t>
        </w:r>
      </w:hyperlink>
      <w:r w:rsidR="000F19FD" w:rsidRPr="000618C4">
        <w:rPr>
          <w:rFonts w:asciiTheme="minorHAnsi" w:hAnsiTheme="minorHAnsi" w:cs="Calibri"/>
          <w:color w:val="auto"/>
          <w:sz w:val="20"/>
          <w:szCs w:val="20"/>
        </w:rPr>
        <w:t xml:space="preserve"> postupom kontroly podľa kap. 3 ods. 30-41 tejto príručky.</w:t>
      </w:r>
      <w:r w:rsidR="005D026B" w:rsidRPr="000618C4">
        <w:rPr>
          <w:rFonts w:asciiTheme="minorHAnsi" w:hAnsiTheme="minorHAnsi" w:cs="Calibri"/>
          <w:color w:val="auto"/>
          <w:sz w:val="20"/>
          <w:szCs w:val="20"/>
        </w:rPr>
        <w:t xml:space="preserve"> </w:t>
      </w:r>
      <w:r w:rsidR="000F19FD" w:rsidRPr="000618C4">
        <w:rPr>
          <w:rFonts w:asciiTheme="minorHAnsi" w:hAnsiTheme="minorHAnsi" w:cs="Calibri"/>
          <w:color w:val="auto"/>
          <w:sz w:val="20"/>
          <w:szCs w:val="20"/>
        </w:rPr>
        <w:t>A</w:t>
      </w:r>
      <w:r w:rsidR="005D026B" w:rsidRPr="000618C4">
        <w:rPr>
          <w:rFonts w:asciiTheme="minorHAnsi" w:hAnsiTheme="minorHAnsi" w:cs="Calibri"/>
          <w:color w:val="auto"/>
          <w:sz w:val="20"/>
          <w:szCs w:val="20"/>
        </w:rPr>
        <w:t>k bude čiastková zákazka</w:t>
      </w:r>
      <w:r w:rsidR="000F19FD" w:rsidRPr="000618C4">
        <w:rPr>
          <w:rFonts w:asciiTheme="minorHAnsi" w:hAnsiTheme="minorHAnsi" w:cs="Calibri"/>
          <w:color w:val="auto"/>
          <w:sz w:val="20"/>
          <w:szCs w:val="20"/>
        </w:rPr>
        <w:t>/zmluva</w:t>
      </w:r>
      <w:r w:rsidR="005D026B" w:rsidRPr="000618C4">
        <w:rPr>
          <w:rFonts w:asciiTheme="minorHAnsi" w:hAnsiTheme="minorHAnsi" w:cs="Calibri"/>
          <w:color w:val="auto"/>
          <w:sz w:val="20"/>
          <w:szCs w:val="20"/>
        </w:rPr>
        <w:t xml:space="preserve"> predmetom finančnej kontroly zo strany RO až po </w:t>
      </w:r>
      <w:r w:rsidR="0016693E" w:rsidRPr="000618C4">
        <w:rPr>
          <w:rFonts w:asciiTheme="minorHAnsi" w:hAnsiTheme="minorHAnsi" w:cs="Calibri"/>
          <w:color w:val="auto"/>
          <w:sz w:val="20"/>
          <w:szCs w:val="20"/>
        </w:rPr>
        <w:t xml:space="preserve">zverejnení </w:t>
      </w:r>
      <w:r w:rsidR="005D026B" w:rsidRPr="000618C4">
        <w:rPr>
          <w:rFonts w:asciiTheme="minorHAnsi" w:hAnsiTheme="minorHAnsi" w:cs="Calibri"/>
          <w:color w:val="auto"/>
          <w:sz w:val="20"/>
          <w:szCs w:val="20"/>
        </w:rPr>
        <w:t xml:space="preserve">čiastkovej zmluvy, </w:t>
      </w:r>
      <w:r w:rsidR="000F516C" w:rsidRPr="000618C4">
        <w:rPr>
          <w:rFonts w:asciiTheme="minorHAnsi" w:hAnsiTheme="minorHAnsi" w:cs="Calibri"/>
          <w:color w:val="auto"/>
          <w:sz w:val="20"/>
          <w:szCs w:val="20"/>
        </w:rPr>
        <w:t xml:space="preserve">žiadateľ/prijímateľ predkladá </w:t>
      </w:r>
      <w:r w:rsidR="005D026B" w:rsidRPr="000618C4">
        <w:rPr>
          <w:rFonts w:asciiTheme="minorHAnsi" w:hAnsiTheme="minorHAnsi" w:cs="Calibri"/>
          <w:color w:val="auto"/>
          <w:sz w:val="20"/>
          <w:szCs w:val="20"/>
        </w:rPr>
        <w:t xml:space="preserve">RO </w:t>
      </w:r>
      <w:r w:rsidR="000F516C" w:rsidRPr="000618C4">
        <w:rPr>
          <w:rFonts w:asciiTheme="minorHAnsi" w:hAnsiTheme="minorHAnsi" w:cs="Calibri"/>
          <w:color w:val="auto"/>
          <w:sz w:val="20"/>
          <w:szCs w:val="20"/>
        </w:rPr>
        <w:t xml:space="preserve">dokumentáciu na </w:t>
      </w:r>
      <w:r w:rsidR="005D026B" w:rsidRPr="000618C4">
        <w:rPr>
          <w:rFonts w:asciiTheme="minorHAnsi" w:hAnsiTheme="minorHAnsi" w:cs="Calibri"/>
          <w:color w:val="auto"/>
          <w:sz w:val="20"/>
          <w:szCs w:val="20"/>
        </w:rPr>
        <w:t>vykon</w:t>
      </w:r>
      <w:r w:rsidR="000F516C" w:rsidRPr="000618C4">
        <w:rPr>
          <w:rFonts w:asciiTheme="minorHAnsi" w:hAnsiTheme="minorHAnsi" w:cs="Calibri"/>
          <w:color w:val="auto"/>
          <w:sz w:val="20"/>
          <w:szCs w:val="20"/>
        </w:rPr>
        <w:t>anie</w:t>
      </w:r>
      <w:r w:rsidR="005D026B" w:rsidRPr="000618C4">
        <w:rPr>
          <w:rFonts w:asciiTheme="minorHAnsi" w:hAnsiTheme="minorHAnsi" w:cs="Calibri"/>
          <w:color w:val="auto"/>
          <w:sz w:val="20"/>
          <w:szCs w:val="20"/>
        </w:rPr>
        <w:t xml:space="preserve"> štandardn</w:t>
      </w:r>
      <w:r w:rsidR="000F516C" w:rsidRPr="000618C4">
        <w:rPr>
          <w:rFonts w:asciiTheme="minorHAnsi" w:hAnsiTheme="minorHAnsi" w:cs="Calibri"/>
          <w:color w:val="auto"/>
          <w:sz w:val="20"/>
          <w:szCs w:val="20"/>
        </w:rPr>
        <w:t>ej</w:t>
      </w:r>
      <w:r w:rsidR="005D026B" w:rsidRPr="000618C4">
        <w:rPr>
          <w:rFonts w:asciiTheme="minorHAnsi" w:hAnsiTheme="minorHAnsi" w:cs="Calibri"/>
          <w:color w:val="auto"/>
          <w:sz w:val="20"/>
          <w:szCs w:val="20"/>
        </w:rPr>
        <w:t xml:space="preserve"> ex-post </w:t>
      </w:r>
      <w:r w:rsidR="000F19FD" w:rsidRPr="000618C4">
        <w:rPr>
          <w:rFonts w:asciiTheme="minorHAnsi" w:hAnsiTheme="minorHAnsi" w:cs="Calibri"/>
          <w:color w:val="auto"/>
          <w:sz w:val="20"/>
          <w:szCs w:val="20"/>
        </w:rPr>
        <w:t xml:space="preserve">kontroly, </w:t>
      </w:r>
      <w:r w:rsidR="000F516C" w:rsidRPr="000618C4">
        <w:rPr>
          <w:rFonts w:asciiTheme="minorHAnsi" w:hAnsiTheme="minorHAnsi" w:cs="Calibri"/>
          <w:color w:val="auto"/>
          <w:sz w:val="20"/>
          <w:szCs w:val="20"/>
        </w:rPr>
        <w:t xml:space="preserve">a to spôsobom uvedeným v podkapitole </w:t>
      </w:r>
      <w:hyperlink w:anchor="_Predkladanie_dokumentácie_z_1" w:history="1">
        <w:r w:rsidR="000F516C" w:rsidRPr="000618C4">
          <w:rPr>
            <w:rFonts w:asciiTheme="minorHAnsi" w:hAnsiTheme="minorHAnsi" w:cs="Calibri"/>
            <w:color w:val="auto"/>
            <w:sz w:val="20"/>
            <w:szCs w:val="20"/>
          </w:rPr>
          <w:t>2.2</w:t>
        </w:r>
      </w:hyperlink>
      <w:r w:rsidR="000F516C" w:rsidRPr="000618C4">
        <w:rPr>
          <w:rFonts w:asciiTheme="minorHAnsi" w:hAnsiTheme="minorHAnsi" w:cs="Calibri"/>
          <w:color w:val="auto"/>
          <w:sz w:val="20"/>
          <w:szCs w:val="20"/>
        </w:rPr>
        <w:t xml:space="preserve"> tejto príručky</w:t>
      </w:r>
      <w:r w:rsidR="005D026B" w:rsidRPr="000618C4">
        <w:rPr>
          <w:rFonts w:asciiTheme="minorHAnsi" w:hAnsiTheme="minorHAnsi" w:cs="Calibri"/>
          <w:color w:val="auto"/>
          <w:sz w:val="20"/>
          <w:szCs w:val="20"/>
        </w:rPr>
        <w:t>.</w:t>
      </w:r>
      <w:r w:rsidR="000F516C" w:rsidRPr="000618C4">
        <w:rPr>
          <w:rFonts w:asciiTheme="minorHAnsi" w:hAnsiTheme="minorHAnsi" w:cs="Calibri"/>
          <w:color w:val="auto"/>
          <w:sz w:val="20"/>
          <w:szCs w:val="20"/>
        </w:rPr>
        <w:t xml:space="preserve"> Následný postup</w:t>
      </w:r>
      <w:r w:rsidR="000F19FD" w:rsidRPr="000618C4">
        <w:rPr>
          <w:rFonts w:asciiTheme="minorHAnsi" w:hAnsiTheme="minorHAnsi" w:cs="Calibri"/>
          <w:color w:val="auto"/>
          <w:sz w:val="20"/>
          <w:szCs w:val="20"/>
        </w:rPr>
        <w:t xml:space="preserve"> kontroly </w:t>
      </w:r>
      <w:r w:rsidR="000F516C" w:rsidRPr="000618C4">
        <w:rPr>
          <w:rFonts w:asciiTheme="minorHAnsi" w:hAnsiTheme="minorHAnsi" w:cs="Calibri"/>
          <w:color w:val="auto"/>
          <w:sz w:val="20"/>
          <w:szCs w:val="20"/>
        </w:rPr>
        <w:t xml:space="preserve">sa vykonáva v zmysle </w:t>
      </w:r>
      <w:r w:rsidRPr="000618C4">
        <w:rPr>
          <w:rFonts w:asciiTheme="minorHAnsi" w:hAnsiTheme="minorHAnsi" w:cs="Calibri"/>
          <w:color w:val="auto"/>
          <w:sz w:val="20"/>
          <w:szCs w:val="20"/>
        </w:rPr>
        <w:t xml:space="preserve">kap. 3 </w:t>
      </w:r>
      <w:r w:rsidR="000F516C" w:rsidRPr="000618C4">
        <w:rPr>
          <w:rFonts w:asciiTheme="minorHAnsi" w:hAnsiTheme="minorHAnsi" w:cs="Calibri"/>
          <w:color w:val="auto"/>
          <w:sz w:val="20"/>
          <w:szCs w:val="20"/>
        </w:rPr>
        <w:t>o</w:t>
      </w:r>
      <w:r w:rsidR="005D026B" w:rsidRPr="000618C4">
        <w:rPr>
          <w:rFonts w:asciiTheme="minorHAnsi" w:hAnsiTheme="minorHAnsi" w:cs="Calibri"/>
          <w:color w:val="auto"/>
          <w:sz w:val="20"/>
          <w:szCs w:val="20"/>
        </w:rPr>
        <w:t xml:space="preserve">ds. </w:t>
      </w:r>
      <w:r w:rsidR="00B267B4">
        <w:rPr>
          <w:rFonts w:asciiTheme="minorHAnsi" w:hAnsiTheme="minorHAnsi" w:cs="Calibri"/>
          <w:color w:val="auto"/>
          <w:sz w:val="20"/>
          <w:szCs w:val="20"/>
        </w:rPr>
        <w:t>37</w:t>
      </w:r>
      <w:r w:rsidR="00B267B4" w:rsidRPr="000618C4">
        <w:rPr>
          <w:rFonts w:asciiTheme="minorHAnsi" w:hAnsiTheme="minorHAnsi" w:cs="Calibri"/>
          <w:color w:val="auto"/>
          <w:sz w:val="20"/>
          <w:szCs w:val="20"/>
        </w:rPr>
        <w:t xml:space="preserve"> </w:t>
      </w:r>
      <w:r w:rsidR="000F516C" w:rsidRPr="000618C4">
        <w:rPr>
          <w:rFonts w:asciiTheme="minorHAnsi" w:hAnsiTheme="minorHAnsi" w:cs="Calibri"/>
          <w:color w:val="auto"/>
          <w:sz w:val="20"/>
          <w:szCs w:val="20"/>
        </w:rPr>
        <w:t>–</w:t>
      </w:r>
      <w:r w:rsidR="005D026B" w:rsidRPr="000618C4">
        <w:rPr>
          <w:rFonts w:asciiTheme="minorHAnsi" w:hAnsiTheme="minorHAnsi" w:cs="Calibri"/>
          <w:color w:val="auto"/>
          <w:sz w:val="20"/>
          <w:szCs w:val="20"/>
        </w:rPr>
        <w:t xml:space="preserve"> </w:t>
      </w:r>
      <w:r w:rsidR="00B267B4">
        <w:rPr>
          <w:rFonts w:asciiTheme="minorHAnsi" w:hAnsiTheme="minorHAnsi" w:cs="Calibri"/>
          <w:color w:val="auto"/>
          <w:sz w:val="20"/>
          <w:szCs w:val="20"/>
        </w:rPr>
        <w:t>40</w:t>
      </w:r>
      <w:r w:rsidR="000F516C" w:rsidRPr="00B267B4">
        <w:rPr>
          <w:rFonts w:asciiTheme="minorHAnsi" w:hAnsiTheme="minorHAnsi" w:cs="Calibri"/>
          <w:color w:val="auto"/>
          <w:sz w:val="20"/>
          <w:szCs w:val="20"/>
        </w:rPr>
        <w:t xml:space="preserve"> tejto príručky.</w:t>
      </w:r>
    </w:p>
    <w:p w14:paraId="5759B6E5" w14:textId="77777777" w:rsidR="00B267B4" w:rsidRPr="00B267B4" w:rsidRDefault="00B267B4" w:rsidP="001614CC">
      <w:pPr>
        <w:pStyle w:val="Default"/>
        <w:numPr>
          <w:ilvl w:val="0"/>
          <w:numId w:val="22"/>
        </w:numPr>
        <w:spacing w:before="120" w:after="120" w:line="276" w:lineRule="auto"/>
        <w:ind w:left="567" w:hanging="567"/>
        <w:jc w:val="both"/>
        <w:rPr>
          <w:rFonts w:asciiTheme="minorHAnsi" w:hAnsiTheme="minorHAnsi" w:cs="Calibri"/>
          <w:color w:val="auto"/>
          <w:sz w:val="20"/>
          <w:szCs w:val="20"/>
        </w:rPr>
      </w:pPr>
      <w:r w:rsidRPr="00B267B4">
        <w:rPr>
          <w:rFonts w:asciiTheme="minorHAnsi" w:hAnsiTheme="minorHAnsi" w:cs="Calibri"/>
          <w:b/>
          <w:color w:val="auto"/>
          <w:sz w:val="20"/>
          <w:szCs w:val="20"/>
        </w:rPr>
        <w:t>V prípade dodatkov k čiastkovej zákazke je žiadateľ/prijímateľ povinný predložiť takýto dodatok</w:t>
      </w:r>
      <w:r>
        <w:rPr>
          <w:rFonts w:asciiTheme="minorHAnsi" w:hAnsiTheme="minorHAnsi" w:cs="Calibri"/>
          <w:b/>
          <w:color w:val="auto"/>
          <w:sz w:val="20"/>
          <w:szCs w:val="20"/>
        </w:rPr>
        <w:t xml:space="preserve"> na kontrolu RO</w:t>
      </w:r>
      <w:r w:rsidRPr="00B267B4">
        <w:rPr>
          <w:rFonts w:asciiTheme="minorHAnsi" w:hAnsiTheme="minorHAnsi" w:cs="Calibri"/>
          <w:b/>
          <w:color w:val="auto"/>
          <w:sz w:val="20"/>
          <w:szCs w:val="20"/>
        </w:rPr>
        <w:t xml:space="preserve">, a to a to spôsobom uvedeným v podkapitole </w:t>
      </w:r>
      <w:hyperlink w:anchor="_Predkladanie_dokumentácie_z_1" w:history="1">
        <w:r w:rsidRPr="00B267B4">
          <w:rPr>
            <w:rFonts w:asciiTheme="minorHAnsi" w:hAnsiTheme="minorHAnsi" w:cs="Calibri"/>
            <w:b/>
            <w:color w:val="auto"/>
            <w:sz w:val="20"/>
            <w:szCs w:val="20"/>
          </w:rPr>
          <w:t>2.2</w:t>
        </w:r>
      </w:hyperlink>
      <w:r w:rsidRPr="00B267B4">
        <w:rPr>
          <w:rFonts w:asciiTheme="minorHAnsi" w:hAnsiTheme="minorHAnsi" w:cs="Calibri"/>
          <w:b/>
          <w:color w:val="auto"/>
          <w:sz w:val="20"/>
          <w:szCs w:val="20"/>
        </w:rPr>
        <w:t xml:space="preserve"> tejto príručky</w:t>
      </w:r>
      <w:r>
        <w:rPr>
          <w:rFonts w:asciiTheme="minorHAnsi" w:hAnsiTheme="minorHAnsi" w:cs="Calibri"/>
          <w:b/>
          <w:color w:val="auto"/>
          <w:sz w:val="20"/>
          <w:szCs w:val="20"/>
        </w:rPr>
        <w:t xml:space="preserve">, podľa toho, čo je predmetom dodatku </w:t>
      </w:r>
      <w:r w:rsidRPr="00B267B4">
        <w:rPr>
          <w:rFonts w:asciiTheme="minorHAnsi" w:hAnsiTheme="minorHAnsi" w:cs="Calibri"/>
          <w:b/>
          <w:color w:val="auto"/>
          <w:sz w:val="20"/>
          <w:szCs w:val="20"/>
        </w:rPr>
        <w:t>žiadateľ/prijímateľ</w:t>
      </w:r>
      <w:r>
        <w:rPr>
          <w:rFonts w:asciiTheme="minorHAnsi" w:hAnsiTheme="minorHAnsi" w:cs="Calibri"/>
          <w:b/>
          <w:color w:val="auto"/>
          <w:sz w:val="20"/>
          <w:szCs w:val="20"/>
        </w:rPr>
        <w:t xml:space="preserve"> postupuje v zmysle kap. 3 ods. 41</w:t>
      </w:r>
      <w:r w:rsidRPr="00B267B4">
        <w:rPr>
          <w:rFonts w:asciiTheme="minorHAnsi" w:hAnsiTheme="minorHAnsi" w:cs="Calibri"/>
          <w:b/>
          <w:color w:val="auto"/>
          <w:sz w:val="20"/>
          <w:szCs w:val="20"/>
        </w:rPr>
        <w:t xml:space="preserve"> – </w:t>
      </w:r>
      <w:r>
        <w:rPr>
          <w:rFonts w:asciiTheme="minorHAnsi" w:hAnsiTheme="minorHAnsi" w:cs="Calibri"/>
          <w:b/>
          <w:color w:val="auto"/>
          <w:sz w:val="20"/>
          <w:szCs w:val="20"/>
        </w:rPr>
        <w:t xml:space="preserve">57 </w:t>
      </w:r>
      <w:r w:rsidRPr="00B267B4">
        <w:rPr>
          <w:rFonts w:asciiTheme="minorHAnsi" w:hAnsiTheme="minorHAnsi" w:cs="Calibri"/>
          <w:b/>
          <w:color w:val="auto"/>
          <w:sz w:val="20"/>
          <w:szCs w:val="20"/>
        </w:rPr>
        <w:t>tejto príručky</w:t>
      </w:r>
      <w:r w:rsidR="001A0C2F">
        <w:rPr>
          <w:rFonts w:asciiTheme="minorHAnsi" w:hAnsiTheme="minorHAnsi" w:cs="Calibri"/>
          <w:b/>
          <w:color w:val="auto"/>
          <w:sz w:val="20"/>
          <w:szCs w:val="20"/>
        </w:rPr>
        <w:t>.</w:t>
      </w:r>
    </w:p>
    <w:p w14:paraId="27CA582B" w14:textId="77777777" w:rsidR="003D1135" w:rsidRPr="00B267B4" w:rsidRDefault="00EF262E" w:rsidP="001614CC">
      <w:pPr>
        <w:pStyle w:val="Default"/>
        <w:numPr>
          <w:ilvl w:val="0"/>
          <w:numId w:val="22"/>
        </w:numPr>
        <w:spacing w:before="120" w:after="120" w:line="276" w:lineRule="auto"/>
        <w:ind w:left="540" w:hanging="540"/>
        <w:jc w:val="both"/>
        <w:rPr>
          <w:rFonts w:asciiTheme="minorHAnsi" w:hAnsiTheme="minorHAnsi" w:cs="Calibri"/>
          <w:color w:val="auto"/>
          <w:sz w:val="20"/>
          <w:szCs w:val="20"/>
        </w:rPr>
      </w:pPr>
      <w:r w:rsidRPr="000618C4">
        <w:rPr>
          <w:rFonts w:asciiTheme="minorHAnsi" w:hAnsiTheme="minorHAnsi" w:cs="Calibri"/>
          <w:color w:val="auto"/>
          <w:sz w:val="20"/>
          <w:szCs w:val="20"/>
        </w:rPr>
        <w:t>Uvedené pravidlá platia primerane aj v prípade zákaziek zadávaných v rámci dynamického nákupného systému.</w:t>
      </w:r>
    </w:p>
    <w:p w14:paraId="18A52F75" w14:textId="77777777" w:rsidR="00E8718C" w:rsidRPr="002F3653" w:rsidRDefault="00F17F1F" w:rsidP="00F17F1F">
      <w:pPr>
        <w:pStyle w:val="Nadpis1"/>
        <w:spacing w:line="276" w:lineRule="auto"/>
        <w:rPr>
          <w:lang w:val="sk-SK"/>
        </w:rPr>
      </w:pPr>
      <w:bookmarkStart w:id="1006" w:name="_Obstarávanie_zákaziek_s"/>
      <w:bookmarkStart w:id="1007" w:name="_Toc417161538"/>
      <w:bookmarkStart w:id="1008" w:name="_Toc11153179"/>
      <w:bookmarkEnd w:id="1006"/>
      <w:r>
        <w:rPr>
          <w:lang w:val="sk-SK"/>
        </w:rPr>
        <w:t xml:space="preserve">4. </w:t>
      </w:r>
      <w:r w:rsidR="00E8718C" w:rsidRPr="002F3653">
        <w:rPr>
          <w:lang w:val="sk-SK"/>
        </w:rPr>
        <w:t xml:space="preserve">Obstarávanie zákaziek </w:t>
      </w:r>
      <w:r w:rsidR="00803E45" w:rsidRPr="002F3653">
        <w:rPr>
          <w:lang w:val="sk-SK"/>
        </w:rPr>
        <w:t xml:space="preserve">s nízkymi hodnotami podľa § </w:t>
      </w:r>
      <w:r w:rsidR="00A3295F" w:rsidRPr="002F3653">
        <w:rPr>
          <w:lang w:val="sk-SK"/>
        </w:rPr>
        <w:t>117</w:t>
      </w:r>
      <w:r w:rsidR="00E8718C" w:rsidRPr="002F3653">
        <w:rPr>
          <w:lang w:val="sk-SK"/>
        </w:rPr>
        <w:t xml:space="preserve"> ZVO</w:t>
      </w:r>
      <w:bookmarkEnd w:id="1007"/>
      <w:bookmarkEnd w:id="1008"/>
      <w:r w:rsidR="00E8718C" w:rsidRPr="002F3653">
        <w:rPr>
          <w:lang w:val="sk-SK"/>
        </w:rPr>
        <w:t xml:space="preserve"> </w:t>
      </w:r>
    </w:p>
    <w:p w14:paraId="141A5A12" w14:textId="77777777" w:rsidR="00754070" w:rsidRPr="002F3653" w:rsidRDefault="00754070" w:rsidP="007B5730">
      <w:pPr>
        <w:pStyle w:val="Nadpis2"/>
        <w:spacing w:line="276" w:lineRule="auto"/>
      </w:pPr>
      <w:bookmarkStart w:id="1009" w:name="_4.1_Spoločné_ustanovenia"/>
      <w:bookmarkStart w:id="1010" w:name="_Toc11153180"/>
      <w:bookmarkEnd w:id="1009"/>
      <w:r w:rsidRPr="002F3653">
        <w:t xml:space="preserve">4.1 Spoločné ustanovenia pre obstarávania zákaziek </w:t>
      </w:r>
      <w:r w:rsidR="00EF47B4" w:rsidRPr="002F3653">
        <w:t xml:space="preserve">s nízkymi hodnotami </w:t>
      </w:r>
      <w:r w:rsidR="00803E45" w:rsidRPr="002F3653">
        <w:t>podľa § 117</w:t>
      </w:r>
      <w:r w:rsidRPr="002F3653">
        <w:t xml:space="preserve"> ZVO</w:t>
      </w:r>
      <w:bookmarkEnd w:id="1010"/>
    </w:p>
    <w:p w14:paraId="51FE31B7" w14:textId="77777777" w:rsidR="00317560" w:rsidRDefault="002425D9" w:rsidP="001614CC">
      <w:pPr>
        <w:pStyle w:val="Default"/>
        <w:numPr>
          <w:ilvl w:val="0"/>
          <w:numId w:val="21"/>
        </w:numPr>
        <w:spacing w:before="120" w:after="120" w:line="276" w:lineRule="auto"/>
        <w:ind w:left="450" w:hanging="450"/>
        <w:jc w:val="both"/>
        <w:rPr>
          <w:ins w:id="1011" w:author="Chromíková, Katarína" w:date="2020-12-11T16:24:00Z"/>
          <w:rFonts w:ascii="Calibri" w:hAnsi="Calibri" w:cs="Calibri"/>
          <w:sz w:val="20"/>
          <w:szCs w:val="20"/>
        </w:rPr>
      </w:pPr>
      <w:r w:rsidRPr="002F3653">
        <w:rPr>
          <w:rFonts w:ascii="Calibri" w:hAnsi="Calibri" w:cs="Calibri"/>
          <w:sz w:val="20"/>
          <w:szCs w:val="20"/>
        </w:rPr>
        <w:t>Žiadateľ/</w:t>
      </w:r>
      <w:r w:rsidR="00E8718C" w:rsidRPr="002F3653">
        <w:rPr>
          <w:rFonts w:ascii="Calibri" w:hAnsi="Calibri" w:cs="Calibri"/>
          <w:sz w:val="20"/>
          <w:szCs w:val="20"/>
        </w:rPr>
        <w:t>Prijímateľ pri obstarávaní zákaziek</w:t>
      </w:r>
      <w:r w:rsidR="00A3295F" w:rsidRPr="002F3653">
        <w:rPr>
          <w:rFonts w:ascii="Calibri" w:hAnsi="Calibri" w:cs="Calibri"/>
          <w:sz w:val="20"/>
          <w:szCs w:val="20"/>
        </w:rPr>
        <w:t xml:space="preserve"> </w:t>
      </w:r>
      <w:r w:rsidR="00803E45" w:rsidRPr="002F3653">
        <w:rPr>
          <w:rFonts w:ascii="Calibri" w:hAnsi="Calibri" w:cs="Calibri"/>
          <w:sz w:val="20"/>
          <w:szCs w:val="20"/>
        </w:rPr>
        <w:t xml:space="preserve">s nízkymi hodnotami podľa § </w:t>
      </w:r>
      <w:r w:rsidR="00A3295F" w:rsidRPr="002F3653">
        <w:rPr>
          <w:rFonts w:ascii="Calibri" w:hAnsi="Calibri" w:cs="Calibri"/>
          <w:sz w:val="20"/>
          <w:szCs w:val="20"/>
        </w:rPr>
        <w:t>117</w:t>
      </w:r>
      <w:r w:rsidR="00E8718C" w:rsidRPr="002F3653">
        <w:rPr>
          <w:rFonts w:ascii="Calibri" w:hAnsi="Calibri" w:cs="Calibri"/>
          <w:sz w:val="20"/>
          <w:szCs w:val="20"/>
        </w:rPr>
        <w:t xml:space="preserve"> ZVO</w:t>
      </w:r>
      <w:r w:rsidR="00317560" w:rsidRPr="002F3653">
        <w:rPr>
          <w:rFonts w:ascii="Calibri" w:hAnsi="Calibri" w:cs="Calibri"/>
          <w:sz w:val="20"/>
          <w:szCs w:val="20"/>
        </w:rPr>
        <w:t xml:space="preserve"> (t.</w:t>
      </w:r>
      <w:r w:rsidR="005F245E" w:rsidRPr="002F3653">
        <w:rPr>
          <w:rFonts w:ascii="Calibri" w:hAnsi="Calibri" w:cs="Calibri"/>
          <w:sz w:val="20"/>
          <w:szCs w:val="20"/>
        </w:rPr>
        <w:t xml:space="preserve"> </w:t>
      </w:r>
      <w:r w:rsidR="00317560" w:rsidRPr="002F3653">
        <w:rPr>
          <w:rFonts w:ascii="Calibri" w:hAnsi="Calibri" w:cs="Calibri"/>
          <w:sz w:val="20"/>
          <w:szCs w:val="20"/>
        </w:rPr>
        <w:t>j. zákaziek, ktoré nespĺňajú podmienky pre nadlimitné a podlimitné zákazky</w:t>
      </w:r>
      <w:r w:rsidR="000E4F8C" w:rsidRPr="002F3653">
        <w:rPr>
          <w:rFonts w:ascii="Calibri" w:hAnsi="Calibri" w:cs="Calibri"/>
          <w:sz w:val="20"/>
          <w:szCs w:val="20"/>
        </w:rPr>
        <w:t xml:space="preserve"> s ohľadom na finančný limit podľa § 5 ods. 4 ZVO</w:t>
      </w:r>
      <w:r w:rsidR="00317560" w:rsidRPr="002F3653">
        <w:rPr>
          <w:rFonts w:ascii="Calibri" w:hAnsi="Calibri" w:cs="Calibri"/>
          <w:sz w:val="20"/>
          <w:szCs w:val="20"/>
        </w:rPr>
        <w:t xml:space="preserve">) </w:t>
      </w:r>
      <w:r w:rsidR="00E8718C" w:rsidRPr="002F3653">
        <w:rPr>
          <w:rFonts w:ascii="Calibri" w:hAnsi="Calibri" w:cs="Calibri"/>
          <w:sz w:val="20"/>
          <w:szCs w:val="20"/>
        </w:rPr>
        <w:t xml:space="preserve">postupuje v zmysle </w:t>
      </w:r>
      <w:r w:rsidR="00BA369A" w:rsidRPr="002F3653">
        <w:rPr>
          <w:rFonts w:ascii="Calibri" w:hAnsi="Calibri" w:cs="Calibri"/>
          <w:sz w:val="20"/>
          <w:szCs w:val="20"/>
        </w:rPr>
        <w:t>spoločných ustanovení</w:t>
      </w:r>
      <w:r w:rsidR="00E8718C" w:rsidRPr="002F3653">
        <w:rPr>
          <w:rFonts w:ascii="Calibri" w:hAnsi="Calibri" w:cs="Calibri"/>
          <w:sz w:val="20"/>
          <w:szCs w:val="20"/>
        </w:rPr>
        <w:t xml:space="preserve"> </w:t>
      </w:r>
      <w:r w:rsidR="00317560" w:rsidRPr="002F3653">
        <w:rPr>
          <w:rFonts w:ascii="Calibri" w:hAnsi="Calibri" w:cs="Calibri"/>
          <w:sz w:val="20"/>
          <w:szCs w:val="20"/>
        </w:rPr>
        <w:t>pr</w:t>
      </w:r>
      <w:r w:rsidR="00F911EF" w:rsidRPr="002F3653">
        <w:rPr>
          <w:rFonts w:ascii="Calibri" w:hAnsi="Calibri" w:cs="Calibri"/>
          <w:sz w:val="20"/>
          <w:szCs w:val="20"/>
        </w:rPr>
        <w:t>e</w:t>
      </w:r>
      <w:r w:rsidR="00317560" w:rsidRPr="002F3653">
        <w:rPr>
          <w:rFonts w:ascii="Calibri" w:hAnsi="Calibri" w:cs="Calibri"/>
          <w:sz w:val="20"/>
          <w:szCs w:val="20"/>
        </w:rPr>
        <w:t xml:space="preserve"> </w:t>
      </w:r>
      <w:r w:rsidR="00F911EF" w:rsidRPr="002F3653">
        <w:rPr>
          <w:rFonts w:ascii="Calibri" w:hAnsi="Calibri" w:cs="Calibri"/>
          <w:sz w:val="20"/>
          <w:szCs w:val="20"/>
        </w:rPr>
        <w:t xml:space="preserve">zadávanie </w:t>
      </w:r>
      <w:r w:rsidR="00317560" w:rsidRPr="002F3653">
        <w:rPr>
          <w:rFonts w:ascii="Calibri" w:hAnsi="Calibri" w:cs="Calibri"/>
          <w:sz w:val="20"/>
          <w:szCs w:val="20"/>
        </w:rPr>
        <w:t xml:space="preserve">zákaziek </w:t>
      </w:r>
      <w:r w:rsidR="005A46E6" w:rsidRPr="002F3653">
        <w:rPr>
          <w:rFonts w:ascii="Calibri" w:hAnsi="Calibri" w:cs="Calibri"/>
          <w:sz w:val="20"/>
          <w:szCs w:val="20"/>
        </w:rPr>
        <w:t xml:space="preserve">uvedených </w:t>
      </w:r>
      <w:r w:rsidR="00317560" w:rsidRPr="002F3653">
        <w:rPr>
          <w:rFonts w:ascii="Calibri" w:hAnsi="Calibri" w:cs="Calibri"/>
          <w:sz w:val="20"/>
          <w:szCs w:val="20"/>
        </w:rPr>
        <w:t xml:space="preserve">v </w:t>
      </w:r>
      <w:r w:rsidR="004C03DF" w:rsidRPr="002F3653">
        <w:rPr>
          <w:rFonts w:ascii="Calibri" w:hAnsi="Calibri" w:cs="Calibri"/>
          <w:sz w:val="20"/>
          <w:szCs w:val="20"/>
        </w:rPr>
        <w:t>pod</w:t>
      </w:r>
      <w:r w:rsidR="00317560" w:rsidRPr="002F3653">
        <w:rPr>
          <w:rFonts w:ascii="Calibri" w:hAnsi="Calibri" w:cs="Calibri"/>
          <w:sz w:val="20"/>
          <w:szCs w:val="20"/>
        </w:rPr>
        <w:t xml:space="preserve">kapitole </w:t>
      </w:r>
      <w:hyperlink w:anchor="_2.1_Povinnosti_žiadateľa/prijímateľ" w:history="1">
        <w:r w:rsidR="004C03DF" w:rsidRPr="002F3653">
          <w:rPr>
            <w:rStyle w:val="Hypertextovprepojenie"/>
            <w:rFonts w:ascii="Calibri" w:hAnsi="Calibri" w:cs="Calibri"/>
            <w:sz w:val="20"/>
            <w:szCs w:val="20"/>
          </w:rPr>
          <w:t>2.1</w:t>
        </w:r>
      </w:hyperlink>
      <w:r w:rsidR="004F03BD" w:rsidRPr="002F3653">
        <w:rPr>
          <w:rFonts w:ascii="Verdana" w:hAnsi="Verdana" w:cs="Calibri"/>
          <w:sz w:val="18"/>
          <w:szCs w:val="20"/>
        </w:rPr>
        <w:t xml:space="preserve"> </w:t>
      </w:r>
      <w:r w:rsidR="00E8718C" w:rsidRPr="002F3653">
        <w:rPr>
          <w:rFonts w:ascii="Calibri" w:hAnsi="Calibri" w:cs="Calibri"/>
          <w:sz w:val="20"/>
          <w:szCs w:val="20"/>
        </w:rPr>
        <w:t>a súčasne dodržuje postupy uvedené v tejto kapitole</w:t>
      </w:r>
      <w:r w:rsidR="00317560" w:rsidRPr="002F3653">
        <w:rPr>
          <w:rFonts w:ascii="Calibri" w:hAnsi="Calibri" w:cs="Calibri"/>
          <w:sz w:val="20"/>
          <w:szCs w:val="20"/>
        </w:rPr>
        <w:t>.</w:t>
      </w:r>
    </w:p>
    <w:p w14:paraId="1FC616C5" w14:textId="7F8587A7" w:rsidR="008929C8" w:rsidRDefault="008929C8" w:rsidP="008929C8">
      <w:pPr>
        <w:pStyle w:val="Default"/>
        <w:numPr>
          <w:ilvl w:val="0"/>
          <w:numId w:val="21"/>
        </w:numPr>
        <w:spacing w:before="120" w:after="120" w:line="276" w:lineRule="auto"/>
        <w:ind w:left="450" w:hanging="450"/>
        <w:jc w:val="both"/>
        <w:rPr>
          <w:ins w:id="1012" w:author="Chromíková, Katarína" w:date="2020-12-11T17:22:00Z"/>
          <w:rFonts w:ascii="Calibri" w:hAnsi="Calibri" w:cs="Calibri"/>
          <w:sz w:val="20"/>
          <w:szCs w:val="20"/>
        </w:rPr>
      </w:pPr>
      <w:ins w:id="1013" w:author="Chromíková, Katarína" w:date="2020-12-11T16:25:00Z">
        <w:r w:rsidRPr="008929C8">
          <w:rPr>
            <w:rFonts w:ascii="Calibri" w:hAnsi="Calibri" w:cs="Calibri"/>
            <w:sz w:val="20"/>
            <w:szCs w:val="20"/>
          </w:rPr>
          <w:t xml:space="preserve">Kompletnú dokumentáciu na kontrolu VO predkladá </w:t>
        </w:r>
      </w:ins>
      <w:ins w:id="1014" w:author="uzivatel" w:date="2020-12-17T15:44:00Z">
        <w:r w:rsidR="00F20A0A">
          <w:rPr>
            <w:rFonts w:asciiTheme="minorHAnsi" w:hAnsiTheme="minorHAnsi" w:cs="Calibri"/>
            <w:sz w:val="20"/>
            <w:szCs w:val="20"/>
          </w:rPr>
          <w:t>žiadateľ/</w:t>
        </w:r>
      </w:ins>
      <w:ins w:id="1015" w:author="Chromíková, Katarína" w:date="2020-12-11T16:25:00Z">
        <w:r w:rsidRPr="008929C8">
          <w:rPr>
            <w:rFonts w:ascii="Calibri" w:hAnsi="Calibri" w:cs="Calibri"/>
            <w:sz w:val="20"/>
            <w:szCs w:val="20"/>
          </w:rPr>
          <w:t xml:space="preserve">prijímateľ po podpise zmluvy s úspešným uchádzačom (štandardná ex post kontrola). Ak plnenie nie je založené na písomnom zmluvnom vzťahu, predkladá </w:t>
        </w:r>
      </w:ins>
      <w:ins w:id="1016" w:author="uzivatel" w:date="2020-12-17T15:44:00Z">
        <w:r w:rsidR="00F20A0A">
          <w:rPr>
            <w:rFonts w:asciiTheme="minorHAnsi" w:hAnsiTheme="minorHAnsi" w:cs="Calibri"/>
            <w:sz w:val="20"/>
            <w:szCs w:val="20"/>
          </w:rPr>
          <w:t>žiadateľ/</w:t>
        </w:r>
      </w:ins>
      <w:ins w:id="1017" w:author="Chromíková, Katarína" w:date="2020-12-11T16:25:00Z">
        <w:r w:rsidRPr="008929C8">
          <w:rPr>
            <w:rFonts w:ascii="Calibri" w:hAnsi="Calibri" w:cs="Calibri"/>
            <w:sz w:val="20"/>
            <w:szCs w:val="20"/>
          </w:rPr>
          <w:t xml:space="preserve">prijímateľ objednávku, ktorá v tomto prípade pre potreby </w:t>
        </w:r>
        <w:r>
          <w:rPr>
            <w:rFonts w:ascii="Calibri" w:hAnsi="Calibri" w:cs="Calibri"/>
            <w:sz w:val="20"/>
            <w:szCs w:val="20"/>
          </w:rPr>
          <w:t>kontroly</w:t>
        </w:r>
        <w:r w:rsidRPr="008929C8">
          <w:rPr>
            <w:rFonts w:ascii="Calibri" w:hAnsi="Calibri" w:cs="Calibri"/>
            <w:sz w:val="20"/>
            <w:szCs w:val="20"/>
          </w:rPr>
          <w:t xml:space="preserve"> VO nahrádza písomný zmluvný vzťah. Pokiaľ výsledok VO nie je formálne zachytený ani písomným zmluvným vzťahom, ani objednávkou, ale iným spôsobom (napr. pokladničným blokom, príjmovým dokladom a pod.), ktorý jednoznačne a hodnoverne preukazuje formálne, príp. aj vecné naplnenie výsledku VO, tento doklad pre potreby kontroly VO nahrádza písomný zmluvný vzťah. </w:t>
        </w:r>
      </w:ins>
    </w:p>
    <w:p w14:paraId="0D643C84" w14:textId="77777777" w:rsidR="00A1734E" w:rsidRPr="00A1734E" w:rsidRDefault="00A1734E" w:rsidP="00A1734E">
      <w:pPr>
        <w:pStyle w:val="Default"/>
        <w:numPr>
          <w:ilvl w:val="0"/>
          <w:numId w:val="21"/>
        </w:numPr>
        <w:spacing w:before="120" w:after="120" w:line="276" w:lineRule="auto"/>
        <w:ind w:left="450" w:hanging="450"/>
        <w:jc w:val="both"/>
        <w:rPr>
          <w:ins w:id="1018" w:author="Chromíková, Katarína" w:date="2020-12-11T17:22:00Z"/>
          <w:rFonts w:ascii="Calibri" w:hAnsi="Calibri" w:cs="Calibri"/>
          <w:sz w:val="20"/>
          <w:szCs w:val="20"/>
        </w:rPr>
      </w:pPr>
      <w:ins w:id="1019" w:author="Chromíková, Katarína" w:date="2020-12-11T17:22:00Z">
        <w:r w:rsidRPr="00A1734E">
          <w:rPr>
            <w:rFonts w:ascii="Calibri" w:hAnsi="Calibri" w:cs="Calibri"/>
            <w:sz w:val="20"/>
            <w:szCs w:val="20"/>
          </w:rPr>
          <w:t xml:space="preserve">Minimálne povinné náležitosti objednávky sú najmä: </w:t>
        </w:r>
      </w:ins>
    </w:p>
    <w:p w14:paraId="5972493A" w14:textId="77777777" w:rsidR="00A1734E" w:rsidRDefault="00A1734E" w:rsidP="007F59C5">
      <w:pPr>
        <w:pStyle w:val="Odsekzoznamu"/>
        <w:numPr>
          <w:ilvl w:val="0"/>
          <w:numId w:val="56"/>
        </w:numPr>
        <w:spacing w:before="120"/>
        <w:jc w:val="both"/>
        <w:rPr>
          <w:ins w:id="1020" w:author="Chromíková, Katarína" w:date="2020-12-11T17:22:00Z"/>
          <w:rFonts w:asciiTheme="minorHAnsi" w:hAnsiTheme="minorHAnsi" w:cs="Calibri"/>
          <w:bCs/>
          <w:sz w:val="20"/>
          <w:szCs w:val="20"/>
        </w:rPr>
      </w:pPr>
      <w:ins w:id="1021" w:author="Chromíková, Katarína" w:date="2020-12-11T17:22:00Z">
        <w:r w:rsidRPr="00AE4E18">
          <w:rPr>
            <w:rFonts w:asciiTheme="minorHAnsi" w:hAnsiTheme="minorHAnsi" w:cs="Calibri"/>
            <w:bCs/>
            <w:sz w:val="20"/>
            <w:szCs w:val="20"/>
          </w:rPr>
          <w:t xml:space="preserve">dátum jej vyhotovenia, </w:t>
        </w:r>
      </w:ins>
    </w:p>
    <w:p w14:paraId="10701588" w14:textId="77777777" w:rsidR="00A1734E" w:rsidRDefault="00A1734E" w:rsidP="007F59C5">
      <w:pPr>
        <w:pStyle w:val="Odsekzoznamu"/>
        <w:numPr>
          <w:ilvl w:val="0"/>
          <w:numId w:val="56"/>
        </w:numPr>
        <w:spacing w:before="120"/>
        <w:jc w:val="both"/>
        <w:rPr>
          <w:ins w:id="1022" w:author="Chromíková, Katarína" w:date="2020-12-11T17:22:00Z"/>
          <w:rFonts w:asciiTheme="minorHAnsi" w:hAnsiTheme="minorHAnsi" w:cs="Calibri"/>
          <w:bCs/>
          <w:sz w:val="20"/>
          <w:szCs w:val="20"/>
        </w:rPr>
      </w:pPr>
      <w:ins w:id="1023" w:author="Chromíková, Katarína" w:date="2020-12-11T17:22:00Z">
        <w:r w:rsidRPr="00AE4E18">
          <w:rPr>
            <w:rFonts w:asciiTheme="minorHAnsi" w:hAnsiTheme="minorHAnsi" w:cs="Calibri"/>
            <w:bCs/>
            <w:sz w:val="20"/>
            <w:szCs w:val="20"/>
          </w:rPr>
          <w:t xml:space="preserve">kompletné a správne identifikačné údaje objednávateľa a dodávateľa (t. j.  obchodné meno/ názov, IČO, adresu sídla, príp. kontaktné miesta), </w:t>
        </w:r>
      </w:ins>
    </w:p>
    <w:p w14:paraId="36F6C59E" w14:textId="77777777" w:rsidR="00A1734E" w:rsidRDefault="00A1734E" w:rsidP="007F59C5">
      <w:pPr>
        <w:pStyle w:val="Odsekzoznamu"/>
        <w:numPr>
          <w:ilvl w:val="0"/>
          <w:numId w:val="56"/>
        </w:numPr>
        <w:spacing w:before="120"/>
        <w:jc w:val="both"/>
        <w:rPr>
          <w:ins w:id="1024" w:author="Chromíková, Katarína" w:date="2020-12-11T17:22:00Z"/>
          <w:rFonts w:asciiTheme="minorHAnsi" w:hAnsiTheme="minorHAnsi" w:cs="Calibri"/>
          <w:bCs/>
          <w:sz w:val="20"/>
          <w:szCs w:val="20"/>
        </w:rPr>
      </w:pPr>
      <w:ins w:id="1025" w:author="Chromíková, Katarína" w:date="2020-12-11T17:22:00Z">
        <w:r w:rsidRPr="00AE4E18">
          <w:rPr>
            <w:rFonts w:asciiTheme="minorHAnsi" w:hAnsiTheme="minorHAnsi" w:cs="Calibri"/>
            <w:bCs/>
            <w:sz w:val="20"/>
            <w:szCs w:val="20"/>
          </w:rPr>
          <w:t>jednoznačn</w:t>
        </w:r>
        <w:r>
          <w:rPr>
            <w:rFonts w:asciiTheme="minorHAnsi" w:hAnsiTheme="minorHAnsi" w:cs="Calibri"/>
            <w:bCs/>
            <w:sz w:val="20"/>
            <w:szCs w:val="20"/>
          </w:rPr>
          <w:t>á</w:t>
        </w:r>
        <w:r w:rsidRPr="00AE4E18">
          <w:rPr>
            <w:rFonts w:asciiTheme="minorHAnsi" w:hAnsiTheme="minorHAnsi" w:cs="Calibri"/>
            <w:bCs/>
            <w:sz w:val="20"/>
            <w:szCs w:val="20"/>
          </w:rPr>
          <w:t xml:space="preserve"> špecifikáci</w:t>
        </w:r>
        <w:r>
          <w:rPr>
            <w:rFonts w:asciiTheme="minorHAnsi" w:hAnsiTheme="minorHAnsi" w:cs="Calibri"/>
            <w:bCs/>
            <w:sz w:val="20"/>
            <w:szCs w:val="20"/>
          </w:rPr>
          <w:t>a</w:t>
        </w:r>
        <w:r w:rsidRPr="00AE4E18">
          <w:rPr>
            <w:rFonts w:asciiTheme="minorHAnsi" w:hAnsiTheme="minorHAnsi" w:cs="Calibri"/>
            <w:bCs/>
            <w:sz w:val="20"/>
            <w:szCs w:val="20"/>
          </w:rPr>
          <w:t xml:space="preserve"> predmetu zákazky,  </w:t>
        </w:r>
      </w:ins>
    </w:p>
    <w:p w14:paraId="3408159E" w14:textId="77777777" w:rsidR="00A1734E" w:rsidRDefault="00A1734E" w:rsidP="007F59C5">
      <w:pPr>
        <w:pStyle w:val="Odsekzoznamu"/>
        <w:numPr>
          <w:ilvl w:val="0"/>
          <w:numId w:val="56"/>
        </w:numPr>
        <w:spacing w:before="120"/>
        <w:jc w:val="both"/>
        <w:rPr>
          <w:ins w:id="1026" w:author="Chromíková, Katarína" w:date="2020-12-11T17:22:00Z"/>
          <w:rFonts w:asciiTheme="minorHAnsi" w:hAnsiTheme="minorHAnsi" w:cs="Calibri"/>
          <w:bCs/>
          <w:sz w:val="20"/>
          <w:szCs w:val="20"/>
        </w:rPr>
      </w:pPr>
      <w:ins w:id="1027" w:author="Chromíková, Katarína" w:date="2020-12-11T17:22:00Z">
        <w:r w:rsidRPr="00AE4E18">
          <w:rPr>
            <w:rFonts w:asciiTheme="minorHAnsi" w:hAnsiTheme="minorHAnsi" w:cs="Calibri"/>
            <w:bCs/>
            <w:sz w:val="20"/>
            <w:szCs w:val="20"/>
          </w:rPr>
          <w:t>dohodnut</w:t>
        </w:r>
        <w:r>
          <w:rPr>
            <w:rFonts w:asciiTheme="minorHAnsi" w:hAnsiTheme="minorHAnsi" w:cs="Calibri"/>
            <w:bCs/>
            <w:sz w:val="20"/>
            <w:szCs w:val="20"/>
          </w:rPr>
          <w:t>á</w:t>
        </w:r>
        <w:r w:rsidRPr="00AE4E18">
          <w:rPr>
            <w:rFonts w:asciiTheme="minorHAnsi" w:hAnsiTheme="minorHAnsi" w:cs="Calibri"/>
            <w:bCs/>
            <w:sz w:val="20"/>
            <w:szCs w:val="20"/>
          </w:rPr>
          <w:t xml:space="preserve"> cen</w:t>
        </w:r>
        <w:r>
          <w:rPr>
            <w:rFonts w:asciiTheme="minorHAnsi" w:hAnsiTheme="minorHAnsi" w:cs="Calibri"/>
            <w:bCs/>
            <w:sz w:val="20"/>
            <w:szCs w:val="20"/>
          </w:rPr>
          <w:t>a</w:t>
        </w:r>
        <w:r w:rsidRPr="00AE4E18">
          <w:rPr>
            <w:rFonts w:asciiTheme="minorHAnsi" w:hAnsiTheme="minorHAnsi" w:cs="Calibri"/>
            <w:bCs/>
            <w:sz w:val="20"/>
            <w:szCs w:val="20"/>
          </w:rPr>
          <w:t xml:space="preserve"> (bez DPH, výška DPH a cena s DPH; v prípade, že dodávateľ nie je platca DPH, uvedie sa konečná cena),</w:t>
        </w:r>
      </w:ins>
    </w:p>
    <w:p w14:paraId="3532125C" w14:textId="77777777" w:rsidR="00A1734E" w:rsidRDefault="00A1734E" w:rsidP="007F59C5">
      <w:pPr>
        <w:pStyle w:val="Odsekzoznamu"/>
        <w:numPr>
          <w:ilvl w:val="0"/>
          <w:numId w:val="56"/>
        </w:numPr>
        <w:spacing w:before="120"/>
        <w:jc w:val="both"/>
        <w:rPr>
          <w:ins w:id="1028" w:author="Chromíková, Katarína" w:date="2020-12-11T17:22:00Z"/>
          <w:rFonts w:asciiTheme="minorHAnsi" w:hAnsiTheme="minorHAnsi" w:cs="Calibri"/>
          <w:bCs/>
          <w:sz w:val="20"/>
          <w:szCs w:val="20"/>
        </w:rPr>
      </w:pPr>
      <w:ins w:id="1029" w:author="Chromíková, Katarína" w:date="2020-12-11T17:22:00Z">
        <w:r w:rsidRPr="00AE4E18">
          <w:rPr>
            <w:rFonts w:asciiTheme="minorHAnsi" w:hAnsiTheme="minorHAnsi" w:cs="Calibri"/>
            <w:bCs/>
            <w:sz w:val="20"/>
            <w:szCs w:val="20"/>
          </w:rPr>
          <w:t>lehot</w:t>
        </w:r>
        <w:r>
          <w:rPr>
            <w:rFonts w:asciiTheme="minorHAnsi" w:hAnsiTheme="minorHAnsi" w:cs="Calibri"/>
            <w:bCs/>
            <w:sz w:val="20"/>
            <w:szCs w:val="20"/>
          </w:rPr>
          <w:t>a</w:t>
        </w:r>
        <w:r w:rsidRPr="00AE4E18">
          <w:rPr>
            <w:rFonts w:asciiTheme="minorHAnsi" w:hAnsiTheme="minorHAnsi" w:cs="Calibri"/>
            <w:bCs/>
            <w:sz w:val="20"/>
            <w:szCs w:val="20"/>
          </w:rPr>
          <w:t xml:space="preserve"> a miesto plnenia, </w:t>
        </w:r>
      </w:ins>
    </w:p>
    <w:p w14:paraId="5CF72398" w14:textId="77777777" w:rsidR="00A1734E" w:rsidRDefault="00A1734E" w:rsidP="007F59C5">
      <w:pPr>
        <w:pStyle w:val="Odsekzoznamu"/>
        <w:numPr>
          <w:ilvl w:val="0"/>
          <w:numId w:val="56"/>
        </w:numPr>
        <w:spacing w:before="120"/>
        <w:jc w:val="both"/>
        <w:rPr>
          <w:ins w:id="1030" w:author="Chromíková, Katarína" w:date="2020-12-11T17:22:00Z"/>
          <w:rFonts w:asciiTheme="minorHAnsi" w:hAnsiTheme="minorHAnsi" w:cs="Calibri"/>
          <w:bCs/>
          <w:sz w:val="20"/>
          <w:szCs w:val="20"/>
        </w:rPr>
      </w:pPr>
      <w:ins w:id="1031" w:author="Chromíková, Katarína" w:date="2020-12-11T17:22:00Z">
        <w:r w:rsidRPr="00AE4E18">
          <w:rPr>
            <w:rFonts w:asciiTheme="minorHAnsi" w:hAnsiTheme="minorHAnsi" w:cs="Calibri"/>
            <w:bCs/>
            <w:sz w:val="20"/>
            <w:szCs w:val="20"/>
          </w:rPr>
          <w:t xml:space="preserve">ďalšie náležitosti podľa požiadaviek objednávateľa. </w:t>
        </w:r>
      </w:ins>
    </w:p>
    <w:p w14:paraId="101D65B3" w14:textId="77777777" w:rsidR="00A1734E" w:rsidRPr="00AE4E18" w:rsidRDefault="00A1734E" w:rsidP="00A1734E">
      <w:pPr>
        <w:spacing w:before="120"/>
        <w:ind w:left="567"/>
        <w:jc w:val="both"/>
        <w:rPr>
          <w:ins w:id="1032" w:author="Chromíková, Katarína" w:date="2020-12-11T17:22:00Z"/>
          <w:rFonts w:asciiTheme="minorHAnsi" w:hAnsiTheme="minorHAnsi" w:cs="Calibri"/>
          <w:bCs/>
          <w:sz w:val="20"/>
          <w:szCs w:val="20"/>
        </w:rPr>
      </w:pPr>
      <w:ins w:id="1033" w:author="Chromíková, Katarína" w:date="2020-12-11T17:22:00Z">
        <w:r w:rsidRPr="00AE4E18">
          <w:rPr>
            <w:rFonts w:asciiTheme="minorHAnsi" w:hAnsiTheme="minorHAnsi" w:cs="Calibri"/>
            <w:bCs/>
            <w:sz w:val="20"/>
            <w:szCs w:val="20"/>
          </w:rPr>
          <w:t xml:space="preserve">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 objednávke. </w:t>
        </w:r>
      </w:ins>
    </w:p>
    <w:p w14:paraId="52D33195" w14:textId="590FA9C0" w:rsidR="008929C8" w:rsidRPr="008929C8" w:rsidRDefault="00F20A0A" w:rsidP="008929C8">
      <w:pPr>
        <w:pStyle w:val="Default"/>
        <w:numPr>
          <w:ilvl w:val="0"/>
          <w:numId w:val="21"/>
        </w:numPr>
        <w:spacing w:before="120" w:after="120" w:line="276" w:lineRule="auto"/>
        <w:ind w:left="450" w:hanging="450"/>
        <w:jc w:val="both"/>
        <w:rPr>
          <w:ins w:id="1034" w:author="Chromíková, Katarína" w:date="2020-12-11T16:26:00Z"/>
          <w:rFonts w:ascii="Calibri" w:hAnsi="Calibri" w:cs="Calibri"/>
          <w:sz w:val="20"/>
          <w:szCs w:val="20"/>
        </w:rPr>
      </w:pPr>
      <w:ins w:id="1035" w:author="uzivatel" w:date="2020-12-17T15:44:00Z">
        <w:r>
          <w:rPr>
            <w:rFonts w:asciiTheme="minorHAnsi" w:hAnsiTheme="minorHAnsi" w:cs="Calibri"/>
            <w:sz w:val="20"/>
            <w:szCs w:val="20"/>
          </w:rPr>
          <w:t>Ž</w:t>
        </w:r>
        <w:r>
          <w:rPr>
            <w:rFonts w:asciiTheme="minorHAnsi" w:hAnsiTheme="minorHAnsi" w:cs="Calibri"/>
            <w:sz w:val="20"/>
            <w:szCs w:val="20"/>
          </w:rPr>
          <w:t>iadateľ/</w:t>
        </w:r>
      </w:ins>
      <w:ins w:id="1036" w:author="Chromíková, Katarína" w:date="2020-12-11T16:26:00Z">
        <w:r w:rsidR="008929C8" w:rsidRPr="008929C8">
          <w:rPr>
            <w:rFonts w:ascii="Calibri" w:hAnsi="Calibri" w:cs="Calibri"/>
            <w:sz w:val="20"/>
            <w:szCs w:val="20"/>
          </w:rPr>
          <w:t xml:space="preserve">Prijímateľ nesmie uzavrieť zmluvu s uchádzačom, ktorý nespĺňa podmienky účasti osobného postavenia podľa </w:t>
        </w:r>
        <w:r w:rsidR="008929C8" w:rsidRPr="008929C8">
          <w:rPr>
            <w:rFonts w:ascii="Calibri" w:hAnsi="Calibri" w:cs="Calibri"/>
            <w:sz w:val="20"/>
            <w:szCs w:val="20"/>
          </w:rPr>
          <w:fldChar w:fldCharType="begin"/>
        </w:r>
        <w:r w:rsidR="008929C8" w:rsidRPr="008929C8">
          <w:rPr>
            <w:rFonts w:ascii="Calibri" w:hAnsi="Calibri" w:cs="Calibri"/>
            <w:sz w:val="20"/>
            <w:szCs w:val="20"/>
          </w:rPr>
          <w:instrText xml:space="preserve"> HYPERLINK "https://www.slov-lex.sk/pravne-predpisy/SK/ZZ/2015/343/20190101" \l "paragraf-32.odsek-1.pismeno-e" \o "Odkaz na predpis alebo ustanovenie" </w:instrText>
        </w:r>
        <w:r w:rsidR="008929C8" w:rsidRPr="008929C8">
          <w:rPr>
            <w:rFonts w:ascii="Calibri" w:hAnsi="Calibri" w:cs="Calibri"/>
            <w:sz w:val="20"/>
            <w:szCs w:val="20"/>
          </w:rPr>
          <w:fldChar w:fldCharType="separate"/>
        </w:r>
        <w:r w:rsidR="008929C8" w:rsidRPr="008929C8">
          <w:rPr>
            <w:rFonts w:ascii="Calibri" w:hAnsi="Calibri" w:cs="Calibri"/>
            <w:sz w:val="20"/>
            <w:szCs w:val="20"/>
          </w:rPr>
          <w:t>§ 32 ods. 1 písm. e)</w:t>
        </w:r>
        <w:r w:rsidR="008929C8" w:rsidRPr="008929C8">
          <w:rPr>
            <w:rFonts w:ascii="Calibri" w:hAnsi="Calibri" w:cs="Calibri"/>
            <w:sz w:val="20"/>
            <w:szCs w:val="20"/>
          </w:rPr>
          <w:fldChar w:fldCharType="end"/>
        </w:r>
        <w:r w:rsidR="008929C8" w:rsidRPr="008929C8">
          <w:rPr>
            <w:rFonts w:ascii="Calibri" w:hAnsi="Calibri" w:cs="Calibri"/>
            <w:sz w:val="20"/>
            <w:szCs w:val="20"/>
          </w:rPr>
          <w:t xml:space="preserve"> a </w:t>
        </w:r>
        <w:r w:rsidR="008929C8" w:rsidRPr="008929C8">
          <w:rPr>
            <w:rFonts w:ascii="Calibri" w:hAnsi="Calibri" w:cs="Calibri"/>
            <w:sz w:val="20"/>
            <w:szCs w:val="20"/>
          </w:rPr>
          <w:fldChar w:fldCharType="begin"/>
        </w:r>
        <w:r w:rsidR="008929C8" w:rsidRPr="008929C8">
          <w:rPr>
            <w:rFonts w:ascii="Calibri" w:hAnsi="Calibri" w:cs="Calibri"/>
            <w:sz w:val="20"/>
            <w:szCs w:val="20"/>
          </w:rPr>
          <w:instrText xml:space="preserve"> HYPERLINK "https://www.slov-lex.sk/pravne-predpisy/SK/ZZ/2015/343/20190101" \l "paragraf-32.odsek-1.pismeno-f" \o "Odkaz na predpis alebo ustanovenie" </w:instrText>
        </w:r>
        <w:r w:rsidR="008929C8" w:rsidRPr="008929C8">
          <w:rPr>
            <w:rFonts w:ascii="Calibri" w:hAnsi="Calibri" w:cs="Calibri"/>
            <w:sz w:val="20"/>
            <w:szCs w:val="20"/>
          </w:rPr>
          <w:fldChar w:fldCharType="separate"/>
        </w:r>
        <w:r w:rsidR="008929C8" w:rsidRPr="008929C8">
          <w:rPr>
            <w:rFonts w:ascii="Calibri" w:hAnsi="Calibri" w:cs="Calibri"/>
            <w:sz w:val="20"/>
            <w:szCs w:val="20"/>
          </w:rPr>
          <w:t>f)</w:t>
        </w:r>
        <w:r w:rsidR="008929C8" w:rsidRPr="008929C8">
          <w:rPr>
            <w:rFonts w:ascii="Calibri" w:hAnsi="Calibri" w:cs="Calibri"/>
            <w:sz w:val="20"/>
            <w:szCs w:val="20"/>
          </w:rPr>
          <w:fldChar w:fldCharType="end"/>
        </w:r>
        <w:r w:rsidR="008929C8" w:rsidRPr="008929C8">
          <w:rPr>
            <w:rFonts w:ascii="Calibri" w:hAnsi="Calibri" w:cs="Calibri"/>
            <w:sz w:val="20"/>
            <w:szCs w:val="20"/>
          </w:rPr>
          <w:t xml:space="preserve"> ZVO alebo ak u neho existuje dôvod na vylúčenie podľa </w:t>
        </w:r>
        <w:r w:rsidR="008929C8" w:rsidRPr="008929C8">
          <w:rPr>
            <w:rFonts w:ascii="Calibri" w:hAnsi="Calibri" w:cs="Calibri"/>
            <w:sz w:val="20"/>
            <w:szCs w:val="20"/>
          </w:rPr>
          <w:fldChar w:fldCharType="begin"/>
        </w:r>
        <w:r w:rsidR="008929C8" w:rsidRPr="008929C8">
          <w:rPr>
            <w:rFonts w:ascii="Calibri" w:hAnsi="Calibri" w:cs="Calibri"/>
            <w:sz w:val="20"/>
            <w:szCs w:val="20"/>
          </w:rPr>
          <w:instrText xml:space="preserve"> HYPERLINK "https://www.slov-lex.sk/pravne-predpisy/SK/ZZ/2015/343/20190101" \l "paragraf-40.odsek-6.pismeno-f" \o "Odkaz na predpis alebo ustanovenie" </w:instrText>
        </w:r>
        <w:r w:rsidR="008929C8" w:rsidRPr="008929C8">
          <w:rPr>
            <w:rFonts w:ascii="Calibri" w:hAnsi="Calibri" w:cs="Calibri"/>
            <w:sz w:val="20"/>
            <w:szCs w:val="20"/>
          </w:rPr>
          <w:fldChar w:fldCharType="separate"/>
        </w:r>
        <w:r w:rsidR="008929C8" w:rsidRPr="008929C8">
          <w:rPr>
            <w:rFonts w:ascii="Calibri" w:hAnsi="Calibri" w:cs="Calibri"/>
            <w:sz w:val="20"/>
            <w:szCs w:val="20"/>
          </w:rPr>
          <w:t>§ 40 ods. 6 písm. f)</w:t>
        </w:r>
        <w:r w:rsidR="008929C8" w:rsidRPr="008929C8">
          <w:rPr>
            <w:rFonts w:ascii="Calibri" w:hAnsi="Calibri" w:cs="Calibri"/>
            <w:sz w:val="20"/>
            <w:szCs w:val="20"/>
          </w:rPr>
          <w:fldChar w:fldCharType="end"/>
        </w:r>
        <w:r w:rsidR="008929C8" w:rsidRPr="008929C8">
          <w:rPr>
            <w:rFonts w:ascii="Calibri" w:hAnsi="Calibri" w:cs="Calibri"/>
            <w:sz w:val="20"/>
            <w:szCs w:val="20"/>
          </w:rPr>
          <w:t xml:space="preserve"> ZVO (konflikt záujmov nemožno odstrániť inými účinnými opatreniami), ustanovenie § 11 ZVO tým nie je dotknuté.</w:t>
        </w:r>
      </w:ins>
    </w:p>
    <w:p w14:paraId="0B220BC1" w14:textId="25554D13" w:rsidR="008929C8" w:rsidRPr="008929C8" w:rsidRDefault="00F20A0A" w:rsidP="008929C8">
      <w:pPr>
        <w:spacing w:before="120" w:after="120"/>
        <w:ind w:left="450"/>
        <w:jc w:val="both"/>
        <w:rPr>
          <w:ins w:id="1037" w:author="Chromíková, Katarína" w:date="2020-12-11T16:26:00Z"/>
          <w:rFonts w:cs="Calibri"/>
          <w:color w:val="000000"/>
          <w:sz w:val="20"/>
          <w:szCs w:val="20"/>
          <w:lang w:eastAsia="sk-SK"/>
        </w:rPr>
      </w:pPr>
      <w:ins w:id="1038" w:author="uzivatel" w:date="2020-12-17T15:44:00Z">
        <w:r>
          <w:rPr>
            <w:rFonts w:asciiTheme="minorHAnsi" w:hAnsiTheme="minorHAnsi" w:cs="Calibri"/>
            <w:sz w:val="20"/>
            <w:szCs w:val="20"/>
          </w:rPr>
          <w:t>Ž</w:t>
        </w:r>
        <w:r>
          <w:rPr>
            <w:rFonts w:asciiTheme="minorHAnsi" w:hAnsiTheme="minorHAnsi" w:cs="Calibri"/>
            <w:sz w:val="20"/>
            <w:szCs w:val="20"/>
          </w:rPr>
          <w:t>iadateľ/</w:t>
        </w:r>
      </w:ins>
      <w:ins w:id="1039" w:author="Chromíková, Katarína" w:date="2020-12-11T16:26:00Z">
        <w:r w:rsidR="008929C8" w:rsidRPr="008929C8">
          <w:rPr>
            <w:rFonts w:cs="Calibri"/>
            <w:color w:val="000000"/>
            <w:sz w:val="20"/>
            <w:szCs w:val="20"/>
            <w:lang w:eastAsia="sk-SK"/>
          </w:rPr>
          <w:t xml:space="preserve">Prijímateľ je povinný v zázname z prieskumu trhu uviesť, že preveril u oslovených záujemcov a uchádzačov, ktorí predložili ponuku, či sú oprávnení dodávať tovar, uskutočňovať stavebné práce alebo poskytovať službu, ktorá je predmetom zákazky a RO skutočnosť, že oslovení záujemcovia a uchádzači, ktorí predložili ponuku, sú oprávnení dodávať tovar, uskutočňovať stavebné práce alebo poskytovať službu overí v rámci výkonu kontroly/finančnej kontroly VO. </w:t>
        </w:r>
      </w:ins>
      <w:ins w:id="1040" w:author="uzivatel" w:date="2020-12-17T15:45:00Z">
        <w:r>
          <w:rPr>
            <w:rFonts w:asciiTheme="minorHAnsi" w:hAnsiTheme="minorHAnsi" w:cs="Calibri"/>
            <w:sz w:val="20"/>
            <w:szCs w:val="20"/>
          </w:rPr>
          <w:t>Ž</w:t>
        </w:r>
      </w:ins>
      <w:ins w:id="1041" w:author="uzivatel" w:date="2020-12-17T15:44:00Z">
        <w:r>
          <w:rPr>
            <w:rFonts w:asciiTheme="minorHAnsi" w:hAnsiTheme="minorHAnsi" w:cs="Calibri"/>
            <w:sz w:val="20"/>
            <w:szCs w:val="20"/>
          </w:rPr>
          <w:t>iadateľ/</w:t>
        </w:r>
      </w:ins>
      <w:ins w:id="1042" w:author="Chromíková, Katarína" w:date="2020-12-11T16:26:00Z">
        <w:r w:rsidR="008929C8" w:rsidRPr="008929C8">
          <w:rPr>
            <w:rFonts w:cs="Calibri"/>
            <w:color w:val="000000"/>
            <w:sz w:val="20"/>
            <w:szCs w:val="20"/>
            <w:lang w:eastAsia="sk-SK"/>
          </w:rPr>
          <w:t xml:space="preserve">Prijímateľ zároveň na webovom sídle ÚVO overí, či oslovení </w:t>
        </w:r>
        <w:r w:rsidR="008929C8" w:rsidRPr="008929C8">
          <w:rPr>
            <w:rFonts w:cs="Calibri"/>
            <w:color w:val="000000"/>
            <w:sz w:val="20"/>
            <w:szCs w:val="20"/>
            <w:lang w:eastAsia="sk-SK"/>
          </w:rPr>
          <w:lastRenderedPageBreak/>
          <w:t>záujemcovia a uchádzači, ktorí predložili ponuku nemajú uložený zákaz účasti vo verejnom obstarávaní potvrdený konečným rozhodnutím v Slovenskej republike alebo v štáte sídla, miesta podnikania alebo obvyklého pobytu záujemcu/uchádzača a pre tento účel uchováva v dokumentácii k zadávaniu zákazky printscreen z registra osôb so zákazom účasti.</w:t>
        </w:r>
      </w:ins>
    </w:p>
    <w:p w14:paraId="3429B0CC" w14:textId="7D9D71EA" w:rsidR="008929C8" w:rsidRPr="008929C8" w:rsidRDefault="008929C8" w:rsidP="008929C8">
      <w:pPr>
        <w:pStyle w:val="Default"/>
        <w:numPr>
          <w:ilvl w:val="0"/>
          <w:numId w:val="21"/>
        </w:numPr>
        <w:spacing w:before="120" w:after="120" w:line="276" w:lineRule="auto"/>
        <w:ind w:left="450" w:hanging="450"/>
        <w:jc w:val="both"/>
        <w:rPr>
          <w:ins w:id="1043" w:author="Chromíková, Katarína" w:date="2020-12-11T16:27:00Z"/>
          <w:rFonts w:ascii="Calibri" w:hAnsi="Calibri" w:cs="Calibri"/>
          <w:sz w:val="20"/>
          <w:szCs w:val="20"/>
        </w:rPr>
      </w:pPr>
      <w:ins w:id="1044" w:author="Chromíková, Katarína" w:date="2020-12-11T16:27:00Z">
        <w:r w:rsidRPr="008929C8">
          <w:rPr>
            <w:rFonts w:ascii="Calibri" w:hAnsi="Calibri" w:cs="Calibri"/>
            <w:sz w:val="20"/>
            <w:szCs w:val="20"/>
          </w:rPr>
          <w:t xml:space="preserve">Ak bola predložená viac ako jedna ponuka, </w:t>
        </w:r>
      </w:ins>
      <w:ins w:id="1045" w:author="uzivatel" w:date="2020-12-17T15:45:00Z">
        <w:r w:rsidR="00F20A0A">
          <w:rPr>
            <w:rFonts w:asciiTheme="minorHAnsi" w:hAnsiTheme="minorHAnsi" w:cs="Calibri"/>
            <w:sz w:val="20"/>
            <w:szCs w:val="20"/>
          </w:rPr>
          <w:t>žiadateľ/</w:t>
        </w:r>
      </w:ins>
      <w:ins w:id="1046" w:author="Chromíková, Katarína" w:date="2020-12-11T16:27:00Z">
        <w:r w:rsidRPr="008929C8">
          <w:rPr>
            <w:rFonts w:ascii="Calibri" w:hAnsi="Calibri" w:cs="Calibri"/>
            <w:sz w:val="20"/>
            <w:szCs w:val="20"/>
          </w:rPr>
          <w:t xml:space="preserve">prijímateľ vyhodnocuje splnenie požiadaviek na predmet zákazky a splnenie podmienok účasti (ak relevantné) po vyhodnotení ponúk na základe kritériá/kritérií na vyhodnotenie ponúk, a to iba v prípade uchádzača, ktorý sa umiestnil na prvom mieste v poradí. Ak dôjde k vylúčeniu tohto uchádzača, vyhodnotí sa následne splnenie podmienok účasti a požiadaviek na predmet zákazky u ďalšieho uchádzača v poradí tak, aby uchádzač umiestnený na prvom mieste v novo zostavenom poradí spĺňal podmienky účasti a požiadavky na predmet zákazky. Uvedené pravidlá nevylučujú, aby </w:t>
        </w:r>
      </w:ins>
      <w:ins w:id="1047" w:author="uzivatel" w:date="2020-12-17T15:45:00Z">
        <w:r w:rsidR="00F20A0A">
          <w:rPr>
            <w:rFonts w:asciiTheme="minorHAnsi" w:hAnsiTheme="minorHAnsi" w:cs="Calibri"/>
            <w:sz w:val="20"/>
            <w:szCs w:val="20"/>
          </w:rPr>
          <w:t>žiadateľ/</w:t>
        </w:r>
      </w:ins>
      <w:ins w:id="1048" w:author="Chromíková, Katarína" w:date="2020-12-11T16:27:00Z">
        <w:r w:rsidRPr="008929C8">
          <w:rPr>
            <w:rFonts w:ascii="Calibri" w:hAnsi="Calibri" w:cs="Calibri"/>
            <w:sz w:val="20"/>
            <w:szCs w:val="20"/>
          </w:rPr>
          <w:t>prijímateľ vyhodnotil splnenie požiadaviek na predmet zákazky a splnenie podmienok účasti v prípade všetkých uchádzačov, ktorí predložili ponuku.</w:t>
        </w:r>
      </w:ins>
    </w:p>
    <w:p w14:paraId="3E70591A" w14:textId="77777777" w:rsidR="008929C8" w:rsidRDefault="00980C80" w:rsidP="00980C80">
      <w:pPr>
        <w:pStyle w:val="Default"/>
        <w:numPr>
          <w:ilvl w:val="0"/>
          <w:numId w:val="21"/>
        </w:numPr>
        <w:spacing w:before="120" w:after="120" w:line="276" w:lineRule="auto"/>
        <w:ind w:left="450" w:hanging="450"/>
        <w:jc w:val="both"/>
        <w:rPr>
          <w:ins w:id="1049" w:author="Chromíková, Katarína" w:date="2020-12-11T16:40:00Z"/>
          <w:rFonts w:ascii="Calibri" w:hAnsi="Calibri" w:cs="Calibri"/>
          <w:sz w:val="20"/>
          <w:szCs w:val="20"/>
        </w:rPr>
      </w:pPr>
      <w:ins w:id="1050" w:author="Chromíková, Katarína" w:date="2020-12-11T16:35:00Z">
        <w:r w:rsidRPr="00980C80">
          <w:rPr>
            <w:rFonts w:ascii="Calibri" w:hAnsi="Calibri" w:cs="Calibri"/>
            <w:sz w:val="20"/>
            <w:szCs w:val="20"/>
          </w:rPr>
          <w:t xml:space="preserve">Pravidlá a povinnosti uvádzané v tejto časti sa vzťahujú na všetky zákazky s nízkymi hodnotami podľa § 117 ZVO, </w:t>
        </w:r>
        <w:r w:rsidRPr="00980C80">
          <w:rPr>
            <w:rFonts w:ascii="Calibri" w:hAnsi="Calibri" w:cs="Calibri"/>
            <w:b/>
            <w:sz w:val="20"/>
            <w:szCs w:val="20"/>
          </w:rPr>
          <w:t>ktoré budú spolufinancované z fondov, bez ohľadu na skutočnosť, či ich zrealizoval prijímateľ ešte pred schválením ŽoNFP, alebo až po schválení tejto ŽoNFP. Pokiaľ teda prijímateľ predloží na RO dokumentáciu z procesu verejného obstarávania realizovaného ako zákazka s nízkou hodnotou podľa § 117 ZVO, pri ktorej obstarávaní nepostupoval podľa pravidiel uvedených v tejto časti a porušenie týchto pravidiel malo alebo mohlo mať vplyv na výsledok</w:t>
        </w:r>
        <w:r w:rsidRPr="00980C80">
          <w:rPr>
            <w:rFonts w:ascii="Calibri" w:hAnsi="Calibri" w:cs="Calibri"/>
            <w:sz w:val="20"/>
            <w:szCs w:val="20"/>
          </w:rPr>
          <w:t xml:space="preserve"> verejného obstarávania, RO je povinný postupovať podľa metodického pokynu</w:t>
        </w:r>
        <w:bookmarkStart w:id="1051" w:name="_Hlk520414934"/>
        <w:r w:rsidRPr="00980C80">
          <w:rPr>
            <w:rFonts w:ascii="Calibri" w:hAnsi="Calibri" w:cs="Calibri"/>
            <w:sz w:val="20"/>
            <w:szCs w:val="20"/>
          </w:rPr>
          <w:footnoteReference w:id="76"/>
        </w:r>
        <w:r w:rsidRPr="00980C80">
          <w:rPr>
            <w:rFonts w:ascii="Calibri" w:hAnsi="Calibri" w:cs="Calibri"/>
            <w:sz w:val="20"/>
            <w:szCs w:val="20"/>
          </w:rPr>
          <w:t>,</w:t>
        </w:r>
        <w:bookmarkEnd w:id="1051"/>
        <w:r w:rsidRPr="00980C80">
          <w:rPr>
            <w:rFonts w:ascii="Calibri" w:hAnsi="Calibri" w:cs="Calibri"/>
            <w:sz w:val="20"/>
            <w:szCs w:val="20"/>
          </w:rPr>
          <w:t xml:space="preserve"> ktorý upravuje postup pri určení finančných opráv za porušenie pravidiel a postupov VO. </w:t>
        </w:r>
      </w:ins>
    </w:p>
    <w:p w14:paraId="77170FDC" w14:textId="1C28070F" w:rsidR="00980C80" w:rsidRPr="00980C80" w:rsidRDefault="00980C80" w:rsidP="00980C80">
      <w:pPr>
        <w:pStyle w:val="Default"/>
        <w:numPr>
          <w:ilvl w:val="0"/>
          <w:numId w:val="21"/>
        </w:numPr>
        <w:spacing w:before="120" w:after="120" w:line="276" w:lineRule="auto"/>
        <w:ind w:left="450" w:hanging="450"/>
        <w:jc w:val="both"/>
        <w:rPr>
          <w:ins w:id="1054" w:author="Chromíková, Katarína" w:date="2020-12-11T16:40:00Z"/>
          <w:rFonts w:ascii="Calibri" w:hAnsi="Calibri" w:cs="Calibri"/>
          <w:sz w:val="20"/>
          <w:szCs w:val="20"/>
        </w:rPr>
      </w:pPr>
      <w:ins w:id="1055" w:author="Chromíková, Katarína" w:date="2020-12-11T16:40:00Z">
        <w:r w:rsidRPr="00980C80">
          <w:rPr>
            <w:rFonts w:ascii="Calibri" w:hAnsi="Calibri" w:cs="Calibri"/>
            <w:sz w:val="20"/>
            <w:szCs w:val="20"/>
          </w:rPr>
          <w:t xml:space="preserve">Pri obstarávaní takýchto zákaziek je </w:t>
        </w:r>
      </w:ins>
      <w:ins w:id="1056" w:author="uzivatel" w:date="2020-12-17T15:45:00Z">
        <w:r w:rsidR="00F20A0A">
          <w:rPr>
            <w:rFonts w:asciiTheme="minorHAnsi" w:hAnsiTheme="minorHAnsi" w:cs="Calibri"/>
            <w:sz w:val="20"/>
            <w:szCs w:val="20"/>
          </w:rPr>
          <w:t>žiadateľ/</w:t>
        </w:r>
      </w:ins>
      <w:ins w:id="1057" w:author="Chromíková, Katarína" w:date="2020-12-11T16:40:00Z">
        <w:r w:rsidRPr="00980C80">
          <w:rPr>
            <w:rFonts w:ascii="Calibri" w:hAnsi="Calibri" w:cs="Calibri"/>
            <w:sz w:val="20"/>
            <w:szCs w:val="20"/>
          </w:rPr>
          <w:t xml:space="preserve">prijímateľ povinný vykonať prieskum trhu.  </w:t>
        </w:r>
      </w:ins>
    </w:p>
    <w:p w14:paraId="4AC86DD2" w14:textId="77777777" w:rsidR="00980C80" w:rsidRPr="00980C80" w:rsidRDefault="00980C80" w:rsidP="00980C80">
      <w:pPr>
        <w:pStyle w:val="Default"/>
        <w:numPr>
          <w:ilvl w:val="0"/>
          <w:numId w:val="21"/>
        </w:numPr>
        <w:spacing w:before="120" w:after="120" w:line="276" w:lineRule="auto"/>
        <w:ind w:left="450" w:hanging="450"/>
        <w:jc w:val="both"/>
        <w:rPr>
          <w:ins w:id="1058" w:author="Chromíková, Katarína" w:date="2020-12-11T16:40:00Z"/>
          <w:rFonts w:ascii="Calibri" w:hAnsi="Calibri" w:cs="Calibri"/>
          <w:sz w:val="20"/>
          <w:szCs w:val="20"/>
        </w:rPr>
      </w:pPr>
      <w:ins w:id="1059" w:author="Chromíková, Katarína" w:date="2020-12-11T16:40:00Z">
        <w:r w:rsidRPr="00980C80">
          <w:rPr>
            <w:rFonts w:ascii="Calibri" w:hAnsi="Calibri" w:cs="Calibri"/>
            <w:sz w:val="20"/>
            <w:szCs w:val="20"/>
          </w:rPr>
          <w:t>Zákazky s nízkymi hodnotami podľa § 117  ZVO sa v zmysle tejto kapitoly delia na:</w:t>
        </w:r>
      </w:ins>
    </w:p>
    <w:p w14:paraId="0629F7B8" w14:textId="77777777" w:rsidR="00980C80" w:rsidRPr="00980C80" w:rsidRDefault="00980C80" w:rsidP="007F59C5">
      <w:pPr>
        <w:numPr>
          <w:ilvl w:val="0"/>
          <w:numId w:val="55"/>
        </w:numPr>
        <w:spacing w:before="120" w:after="120" w:line="240" w:lineRule="auto"/>
        <w:ind w:left="851" w:hanging="425"/>
        <w:jc w:val="both"/>
        <w:rPr>
          <w:ins w:id="1060" w:author="Chromíková, Katarína" w:date="2020-12-11T16:40:00Z"/>
          <w:rFonts w:cs="Calibri"/>
          <w:color w:val="000000"/>
          <w:sz w:val="20"/>
          <w:szCs w:val="20"/>
          <w:lang w:eastAsia="sk-SK"/>
        </w:rPr>
      </w:pPr>
      <w:ins w:id="1061" w:author="Chromíková, Katarína" w:date="2020-12-11T16:40:00Z">
        <w:r w:rsidRPr="00980C80">
          <w:rPr>
            <w:rFonts w:cs="Calibri"/>
            <w:color w:val="000000"/>
            <w:sz w:val="20"/>
            <w:szCs w:val="20"/>
            <w:lang w:eastAsia="sk-SK"/>
          </w:rPr>
          <w:t>zákazky, ktorých predpokladaná hodnota bez DPH sa rovná, alebo presahuje 50 000 EUR (ďalej len „zákazky nad 50 000 EUR“),</w:t>
        </w:r>
      </w:ins>
    </w:p>
    <w:p w14:paraId="13110CF0" w14:textId="77777777" w:rsidR="00980C80" w:rsidRPr="00980C80" w:rsidRDefault="00980C80" w:rsidP="007F59C5">
      <w:pPr>
        <w:numPr>
          <w:ilvl w:val="0"/>
          <w:numId w:val="55"/>
        </w:numPr>
        <w:spacing w:before="120" w:after="120" w:line="240" w:lineRule="auto"/>
        <w:ind w:left="851" w:hanging="425"/>
        <w:jc w:val="both"/>
        <w:rPr>
          <w:ins w:id="1062" w:author="Chromíková, Katarína" w:date="2020-12-11T16:40:00Z"/>
          <w:rFonts w:cs="Calibri"/>
          <w:color w:val="000000"/>
          <w:sz w:val="20"/>
          <w:szCs w:val="20"/>
          <w:lang w:eastAsia="sk-SK"/>
        </w:rPr>
      </w:pPr>
      <w:ins w:id="1063" w:author="Chromíková, Katarína" w:date="2020-12-11T16:40:00Z">
        <w:r w:rsidRPr="00980C80">
          <w:rPr>
            <w:rFonts w:cs="Calibri"/>
            <w:color w:val="000000"/>
            <w:sz w:val="20"/>
            <w:szCs w:val="20"/>
            <w:lang w:eastAsia="sk-SK"/>
          </w:rPr>
          <w:t>zákazky, ktorých predpokladaná hodnota bez DPH je rovná, alebo presahuje 5 000 eur v priebehu kalendárneho roka alebo počas platnosti zmluvy a zároveň nepresahuje 50 000 EUR (ďalej len „zákazky do 50 000 EUR“).</w:t>
        </w:r>
      </w:ins>
    </w:p>
    <w:p w14:paraId="102A046B" w14:textId="59F83162" w:rsidR="00980C80" w:rsidDel="00B53E23" w:rsidRDefault="00980C80" w:rsidP="00C138E2">
      <w:pPr>
        <w:pStyle w:val="Default"/>
        <w:numPr>
          <w:ilvl w:val="0"/>
          <w:numId w:val="21"/>
        </w:numPr>
        <w:spacing w:before="120" w:after="120" w:line="276" w:lineRule="auto"/>
        <w:ind w:left="450" w:hanging="450"/>
        <w:jc w:val="both"/>
        <w:rPr>
          <w:ins w:id="1064" w:author="Chromíková, Katarína" w:date="2020-12-11T17:13:00Z"/>
          <w:del w:id="1065" w:author="uzivatel" w:date="2020-12-15T18:18:00Z"/>
          <w:rFonts w:ascii="Calibri" w:hAnsi="Calibri" w:cs="Calibri"/>
          <w:sz w:val="20"/>
          <w:szCs w:val="20"/>
        </w:rPr>
      </w:pPr>
      <w:ins w:id="1066" w:author="Chromíková, Katarína" w:date="2020-12-11T16:40:00Z">
        <w:r w:rsidRPr="00B53E23">
          <w:rPr>
            <w:rFonts w:ascii="Calibri" w:hAnsi="Calibri" w:cs="Calibri"/>
            <w:b/>
            <w:sz w:val="20"/>
            <w:szCs w:val="20"/>
          </w:rPr>
          <w:t>Lehota</w:t>
        </w:r>
        <w:r w:rsidRPr="00B53E23">
          <w:rPr>
            <w:rFonts w:ascii="Calibri" w:hAnsi="Calibri" w:cs="Calibri"/>
            <w:sz w:val="20"/>
            <w:szCs w:val="20"/>
          </w:rPr>
          <w:t xml:space="preserve"> na výkon kontroly/finančnej kontroly zákaziek s nízkou hodnotou </w:t>
        </w:r>
        <w:r w:rsidRPr="00B53E23">
          <w:rPr>
            <w:rFonts w:ascii="Calibri" w:hAnsi="Calibri" w:cs="Calibri"/>
            <w:b/>
            <w:sz w:val="20"/>
            <w:szCs w:val="20"/>
          </w:rPr>
          <w:t>je 15 pracovných dní</w:t>
        </w:r>
        <w:r w:rsidRPr="00B53E23">
          <w:rPr>
            <w:rFonts w:ascii="Calibri" w:hAnsi="Calibri" w:cs="Calibri"/>
            <w:sz w:val="20"/>
            <w:szCs w:val="20"/>
          </w:rPr>
          <w:t>.</w:t>
        </w:r>
      </w:ins>
    </w:p>
    <w:p w14:paraId="36F83D4F" w14:textId="218B698D" w:rsidR="00256524" w:rsidRPr="00B53E23" w:rsidRDefault="00256524" w:rsidP="00C138E2">
      <w:pPr>
        <w:pStyle w:val="Default"/>
        <w:numPr>
          <w:ilvl w:val="0"/>
          <w:numId w:val="21"/>
        </w:numPr>
        <w:spacing w:before="120" w:after="120" w:line="276" w:lineRule="auto"/>
        <w:ind w:left="450" w:hanging="450"/>
        <w:jc w:val="both"/>
        <w:rPr>
          <w:ins w:id="1067" w:author="Chromíková, Katarína" w:date="2020-12-11T16:40:00Z"/>
          <w:rFonts w:ascii="Calibri" w:hAnsi="Calibri" w:cs="Calibri"/>
          <w:sz w:val="20"/>
          <w:szCs w:val="20"/>
        </w:rPr>
      </w:pPr>
    </w:p>
    <w:p w14:paraId="6C54E1A1" w14:textId="77777777" w:rsidR="00980C80" w:rsidRPr="00980C80" w:rsidRDefault="00980C80" w:rsidP="00980C80">
      <w:pPr>
        <w:pStyle w:val="Default"/>
        <w:spacing w:before="120" w:after="120" w:line="276" w:lineRule="auto"/>
        <w:ind w:left="450"/>
        <w:jc w:val="both"/>
        <w:rPr>
          <w:rFonts w:ascii="Calibri" w:hAnsi="Calibri" w:cs="Calibri"/>
          <w:sz w:val="20"/>
          <w:szCs w:val="20"/>
        </w:rPr>
      </w:pPr>
    </w:p>
    <w:p w14:paraId="0F60C6D7" w14:textId="77777777" w:rsidR="00B614E4" w:rsidRPr="00B614E4" w:rsidDel="00980C80" w:rsidRDefault="002425D9" w:rsidP="001614CC">
      <w:pPr>
        <w:pStyle w:val="Default"/>
        <w:numPr>
          <w:ilvl w:val="0"/>
          <w:numId w:val="21"/>
        </w:numPr>
        <w:spacing w:before="120" w:after="120" w:line="276" w:lineRule="auto"/>
        <w:ind w:left="450" w:hanging="450"/>
        <w:jc w:val="both"/>
        <w:rPr>
          <w:del w:id="1068" w:author="Chromíková, Katarína" w:date="2020-12-11T16:41:00Z"/>
          <w:rFonts w:ascii="Calibri" w:hAnsi="Calibri" w:cs="Calibri"/>
          <w:sz w:val="20"/>
          <w:szCs w:val="20"/>
        </w:rPr>
      </w:pPr>
      <w:del w:id="1069" w:author="Chromíková, Katarína" w:date="2020-12-11T16:41:00Z">
        <w:r w:rsidRPr="002F3653" w:rsidDel="00980C80">
          <w:rPr>
            <w:rFonts w:ascii="Calibri" w:hAnsi="Calibri" w:cs="Calibri"/>
            <w:sz w:val="20"/>
            <w:szCs w:val="20"/>
          </w:rPr>
          <w:delText>Žiadateľ/</w:delText>
        </w:r>
        <w:r w:rsidR="00317560" w:rsidRPr="002F3653" w:rsidDel="00980C80">
          <w:rPr>
            <w:rFonts w:ascii="Calibri" w:hAnsi="Calibri" w:cs="Calibri"/>
            <w:sz w:val="20"/>
            <w:szCs w:val="20"/>
          </w:rPr>
          <w:delText>Prijímateľ je povinný zabezpečiť</w:delText>
        </w:r>
        <w:r w:rsidR="004F03BD" w:rsidRPr="002F3653" w:rsidDel="00980C80">
          <w:rPr>
            <w:rFonts w:ascii="Calibri" w:hAnsi="Calibri" w:cs="Calibri"/>
            <w:sz w:val="20"/>
            <w:szCs w:val="20"/>
          </w:rPr>
          <w:delText xml:space="preserve"> </w:delText>
        </w:r>
        <w:r w:rsidR="005A46E6" w:rsidRPr="002F3653" w:rsidDel="00980C80">
          <w:rPr>
            <w:rFonts w:ascii="Calibri" w:hAnsi="Calibri" w:cs="Calibri"/>
            <w:sz w:val="20"/>
            <w:szCs w:val="20"/>
          </w:rPr>
          <w:delText>dodržiavanie pr</w:delText>
        </w:r>
        <w:r w:rsidR="00EB062A" w:rsidDel="00980C80">
          <w:rPr>
            <w:rFonts w:ascii="Calibri" w:hAnsi="Calibri" w:cs="Calibri"/>
            <w:sz w:val="20"/>
            <w:szCs w:val="20"/>
          </w:rPr>
          <w:delText>avidiel</w:delText>
        </w:r>
        <w:r w:rsidR="005A46E6" w:rsidRPr="002F3653" w:rsidDel="00980C80">
          <w:rPr>
            <w:rFonts w:ascii="Calibri" w:hAnsi="Calibri" w:cs="Calibri"/>
            <w:sz w:val="20"/>
            <w:szCs w:val="20"/>
          </w:rPr>
          <w:delText xml:space="preserve"> vo VO v </w:delText>
        </w:r>
        <w:r w:rsidR="004F03BD" w:rsidRPr="002F3653" w:rsidDel="00980C80">
          <w:rPr>
            <w:rFonts w:ascii="Calibri" w:hAnsi="Calibri" w:cs="Calibri"/>
            <w:sz w:val="20"/>
            <w:szCs w:val="20"/>
          </w:rPr>
          <w:delText>súlad</w:delText>
        </w:r>
        <w:r w:rsidR="005A46E6" w:rsidRPr="002F3653" w:rsidDel="00980C80">
          <w:rPr>
            <w:rFonts w:ascii="Calibri" w:hAnsi="Calibri" w:cs="Calibri"/>
            <w:sz w:val="20"/>
            <w:szCs w:val="20"/>
          </w:rPr>
          <w:delText>e</w:delText>
        </w:r>
        <w:r w:rsidR="004F03BD" w:rsidRPr="002F3653" w:rsidDel="00980C80">
          <w:rPr>
            <w:rFonts w:ascii="Calibri" w:hAnsi="Calibri" w:cs="Calibri"/>
            <w:sz w:val="20"/>
            <w:szCs w:val="20"/>
          </w:rPr>
          <w:delText xml:space="preserve"> s § 10 ods. 2 ZVO a taktiež,</w:delText>
        </w:r>
        <w:r w:rsidR="00317560" w:rsidRPr="002F3653" w:rsidDel="00980C80">
          <w:rPr>
            <w:rFonts w:ascii="Calibri" w:hAnsi="Calibri" w:cs="Calibri"/>
            <w:sz w:val="20"/>
            <w:szCs w:val="20"/>
          </w:rPr>
          <w:delText xml:space="preserve"> aby vynaložené náklady na obstaranie predmetu zákazky boli primerané jeho kvalite a cene</w:delText>
        </w:r>
        <w:r w:rsidR="00E8718C" w:rsidRPr="002F3653" w:rsidDel="00980C80">
          <w:rPr>
            <w:rFonts w:ascii="Calibri" w:hAnsi="Calibri" w:cs="Calibri"/>
            <w:sz w:val="20"/>
            <w:szCs w:val="20"/>
          </w:rPr>
          <w:delText xml:space="preserve">. </w:delText>
        </w:r>
        <w:r w:rsidR="003D69C7" w:rsidRPr="003D69C7" w:rsidDel="00980C80">
          <w:rPr>
            <w:rFonts w:asciiTheme="minorHAnsi" w:hAnsiTheme="minorHAnsi" w:cs="Calibri"/>
            <w:sz w:val="20"/>
            <w:szCs w:val="20"/>
          </w:rPr>
          <w:delText>Žiadateľ/</w:delText>
        </w:r>
        <w:r w:rsidR="003D69C7" w:rsidRPr="003D69C7" w:rsidDel="00980C80">
          <w:rPr>
            <w:rFonts w:asciiTheme="minorHAnsi" w:hAnsiTheme="minorHAnsi"/>
            <w:sz w:val="20"/>
            <w:szCs w:val="20"/>
          </w:rPr>
          <w:delText xml:space="preserve">Prijímateľ </w:delText>
        </w:r>
        <w:r w:rsidR="003D69C7" w:rsidRPr="003D69C7" w:rsidDel="00980C80">
          <w:rPr>
            <w:rFonts w:asciiTheme="minorHAnsi" w:hAnsiTheme="minorHAnsi"/>
            <w:b/>
            <w:sz w:val="20"/>
            <w:szCs w:val="20"/>
          </w:rPr>
          <w:delText>určí správny postup,</w:delText>
        </w:r>
        <w:r w:rsidR="003D69C7" w:rsidRPr="003D69C7" w:rsidDel="00980C80">
          <w:rPr>
            <w:rFonts w:asciiTheme="minorHAnsi" w:hAnsiTheme="minorHAnsi"/>
            <w:sz w:val="20"/>
            <w:szCs w:val="20"/>
          </w:rPr>
          <w:delText xml:space="preserve"> a to s ohľadom na určenú </w:delText>
        </w:r>
        <w:r w:rsidR="003D69C7" w:rsidRPr="003D69C7" w:rsidDel="00980C80">
          <w:rPr>
            <w:rFonts w:asciiTheme="minorHAnsi" w:hAnsiTheme="minorHAnsi"/>
            <w:b/>
            <w:sz w:val="20"/>
            <w:szCs w:val="20"/>
          </w:rPr>
          <w:delText xml:space="preserve">predpokladanú hodnotu zákazky </w:delText>
        </w:r>
        <w:r w:rsidR="003D69C7" w:rsidRPr="003D69C7" w:rsidDel="00980C80">
          <w:rPr>
            <w:rFonts w:asciiTheme="minorHAnsi" w:hAnsiTheme="minorHAnsi"/>
            <w:sz w:val="20"/>
            <w:szCs w:val="20"/>
          </w:rPr>
          <w:delText>(určenú v súlade s § 6 ZVO - najmä s § 6 ods.1 ZVO a § 6 ods. 18 ZVO) a s ohľadom na skutočnosť, či ide o tovar</w:delText>
        </w:r>
        <w:r w:rsidR="007B6424" w:rsidDel="00980C80">
          <w:rPr>
            <w:rFonts w:asciiTheme="minorHAnsi" w:hAnsiTheme="minorHAnsi"/>
            <w:sz w:val="20"/>
            <w:szCs w:val="20"/>
          </w:rPr>
          <w:delText>y</w:delText>
        </w:r>
        <w:r w:rsidR="003D69C7" w:rsidRPr="003D69C7" w:rsidDel="00980C80">
          <w:rPr>
            <w:rFonts w:asciiTheme="minorHAnsi" w:hAnsiTheme="minorHAnsi"/>
            <w:sz w:val="20"/>
            <w:szCs w:val="20"/>
          </w:rPr>
          <w:delText xml:space="preserve">, </w:delText>
        </w:r>
        <w:r w:rsidR="003E4BE0" w:rsidRPr="003D69C7" w:rsidDel="00980C80">
          <w:rPr>
            <w:rFonts w:asciiTheme="minorHAnsi" w:hAnsiTheme="minorHAnsi"/>
            <w:sz w:val="20"/>
            <w:szCs w:val="20"/>
          </w:rPr>
          <w:delText>stavebn</w:delText>
        </w:r>
        <w:r w:rsidR="003E4BE0" w:rsidDel="00980C80">
          <w:rPr>
            <w:rFonts w:asciiTheme="minorHAnsi" w:hAnsiTheme="minorHAnsi"/>
            <w:sz w:val="20"/>
            <w:szCs w:val="20"/>
          </w:rPr>
          <w:delText>é</w:delText>
        </w:r>
        <w:r w:rsidR="003E4BE0" w:rsidRPr="003D69C7" w:rsidDel="00980C80">
          <w:rPr>
            <w:rFonts w:asciiTheme="minorHAnsi" w:hAnsiTheme="minorHAnsi"/>
            <w:sz w:val="20"/>
            <w:szCs w:val="20"/>
          </w:rPr>
          <w:delText xml:space="preserve"> prác</w:delText>
        </w:r>
        <w:r w:rsidR="003E4BE0" w:rsidDel="00980C80">
          <w:rPr>
            <w:rFonts w:asciiTheme="minorHAnsi" w:hAnsiTheme="minorHAnsi"/>
            <w:sz w:val="20"/>
            <w:szCs w:val="20"/>
          </w:rPr>
          <w:delText>e</w:delText>
        </w:r>
        <w:r w:rsidR="003E4BE0" w:rsidRPr="003D69C7" w:rsidDel="00980C80">
          <w:rPr>
            <w:rFonts w:asciiTheme="minorHAnsi" w:hAnsiTheme="minorHAnsi"/>
            <w:sz w:val="20"/>
            <w:szCs w:val="20"/>
          </w:rPr>
          <w:delText xml:space="preserve"> </w:delText>
        </w:r>
        <w:r w:rsidR="003D69C7" w:rsidRPr="003D69C7" w:rsidDel="00980C80">
          <w:rPr>
            <w:rFonts w:asciiTheme="minorHAnsi" w:hAnsiTheme="minorHAnsi"/>
            <w:sz w:val="20"/>
            <w:szCs w:val="20"/>
          </w:rPr>
          <w:delText>alebo služb</w:delText>
        </w:r>
        <w:r w:rsidR="007B6424" w:rsidDel="00980C80">
          <w:rPr>
            <w:rFonts w:asciiTheme="minorHAnsi" w:hAnsiTheme="minorHAnsi"/>
            <w:sz w:val="20"/>
            <w:szCs w:val="20"/>
          </w:rPr>
          <w:delText>y</w:delText>
        </w:r>
        <w:r w:rsidR="003D69C7" w:rsidRPr="003D69C7" w:rsidDel="00980C80">
          <w:rPr>
            <w:rFonts w:asciiTheme="minorHAnsi" w:hAnsiTheme="minorHAnsi"/>
            <w:sz w:val="20"/>
            <w:szCs w:val="20"/>
          </w:rPr>
          <w:delText xml:space="preserve">, </w:delText>
        </w:r>
        <w:r w:rsidR="003D69C7" w:rsidRPr="003D69C7" w:rsidDel="00980C80">
          <w:rPr>
            <w:rFonts w:asciiTheme="minorHAnsi" w:hAnsiTheme="minorHAnsi"/>
            <w:b/>
            <w:sz w:val="20"/>
            <w:szCs w:val="20"/>
          </w:rPr>
          <w:delText>ktor</w:delText>
        </w:r>
        <w:r w:rsidR="007B6424" w:rsidDel="00980C80">
          <w:rPr>
            <w:rFonts w:asciiTheme="minorHAnsi" w:hAnsiTheme="minorHAnsi"/>
            <w:b/>
            <w:sz w:val="20"/>
            <w:szCs w:val="20"/>
          </w:rPr>
          <w:delText>é</w:delText>
        </w:r>
        <w:r w:rsidR="003D69C7" w:rsidRPr="003D69C7" w:rsidDel="00980C80">
          <w:rPr>
            <w:rFonts w:asciiTheme="minorHAnsi" w:hAnsiTheme="minorHAnsi"/>
            <w:b/>
            <w:sz w:val="20"/>
            <w:szCs w:val="20"/>
          </w:rPr>
          <w:delText xml:space="preserve"> nie </w:delText>
        </w:r>
        <w:r w:rsidR="007B6424" w:rsidDel="00980C80">
          <w:rPr>
            <w:rFonts w:asciiTheme="minorHAnsi" w:hAnsiTheme="minorHAnsi"/>
            <w:b/>
            <w:sz w:val="20"/>
            <w:szCs w:val="20"/>
          </w:rPr>
          <w:delText>sú</w:delText>
        </w:r>
        <w:r w:rsidR="003D69C7" w:rsidRPr="003D69C7" w:rsidDel="00980C80">
          <w:rPr>
            <w:rFonts w:asciiTheme="minorHAnsi" w:hAnsiTheme="minorHAnsi"/>
            <w:b/>
            <w:sz w:val="20"/>
            <w:szCs w:val="20"/>
          </w:rPr>
          <w:delText xml:space="preserve"> bežne dostupn</w:delText>
        </w:r>
        <w:r w:rsidR="007B6424" w:rsidDel="00980C80">
          <w:rPr>
            <w:rFonts w:asciiTheme="minorHAnsi" w:hAnsiTheme="minorHAnsi"/>
            <w:b/>
            <w:sz w:val="20"/>
            <w:szCs w:val="20"/>
          </w:rPr>
          <w:delText>é</w:delText>
        </w:r>
        <w:r w:rsidR="003D69C7" w:rsidRPr="003D69C7" w:rsidDel="00980C80">
          <w:rPr>
            <w:rFonts w:asciiTheme="minorHAnsi" w:hAnsiTheme="minorHAnsi"/>
            <w:b/>
            <w:sz w:val="20"/>
            <w:szCs w:val="20"/>
          </w:rPr>
          <w:delText xml:space="preserve"> na trhu</w:delText>
        </w:r>
        <w:r w:rsidR="003D69C7" w:rsidRPr="003D69C7" w:rsidDel="00980C80">
          <w:rPr>
            <w:rFonts w:asciiTheme="minorHAnsi" w:hAnsiTheme="minorHAnsi"/>
            <w:sz w:val="20"/>
            <w:szCs w:val="20"/>
          </w:rPr>
          <w:delText xml:space="preserve">. </w:delText>
        </w:r>
      </w:del>
    </w:p>
    <w:p w14:paraId="0EB8E892" w14:textId="77777777" w:rsidR="00B614E4" w:rsidRPr="00B614E4" w:rsidDel="00980C80" w:rsidRDefault="00B614E4" w:rsidP="00B614E4">
      <w:pPr>
        <w:pStyle w:val="Default"/>
        <w:spacing w:before="120" w:after="120" w:line="276" w:lineRule="auto"/>
        <w:ind w:left="450"/>
        <w:jc w:val="both"/>
        <w:rPr>
          <w:del w:id="1070" w:author="Chromíková, Katarína" w:date="2020-12-11T16:41:00Z"/>
          <w:rFonts w:ascii="Calibri" w:hAnsi="Calibri" w:cs="Calibri"/>
          <w:sz w:val="20"/>
          <w:szCs w:val="20"/>
        </w:rPr>
      </w:pPr>
      <w:del w:id="1071" w:author="Chromíková, Katarína" w:date="2020-12-11T16:41:00Z">
        <w:r w:rsidDel="00980C80">
          <w:rPr>
            <w:rFonts w:asciiTheme="minorHAnsi" w:hAnsiTheme="minorHAnsi"/>
            <w:sz w:val="20"/>
            <w:szCs w:val="20"/>
          </w:rPr>
          <w:delText>V prípade</w:delText>
        </w:r>
        <w:r w:rsidR="001D5795" w:rsidDel="00980C80">
          <w:rPr>
            <w:rFonts w:asciiTheme="minorHAnsi" w:hAnsiTheme="minorHAnsi"/>
            <w:sz w:val="20"/>
            <w:szCs w:val="20"/>
          </w:rPr>
          <w:delText>,</w:delText>
        </w:r>
        <w:r w:rsidDel="00980C80">
          <w:rPr>
            <w:rFonts w:asciiTheme="minorHAnsi" w:hAnsiTheme="minorHAnsi"/>
            <w:sz w:val="20"/>
            <w:szCs w:val="20"/>
          </w:rPr>
          <w:delText xml:space="preserve"> ak</w:delText>
        </w:r>
        <w:r w:rsidR="006E5F87" w:rsidRPr="006E5F87" w:rsidDel="00980C80">
          <w:rPr>
            <w:rFonts w:asciiTheme="minorHAnsi" w:hAnsiTheme="minorHAnsi"/>
            <w:sz w:val="20"/>
            <w:szCs w:val="20"/>
          </w:rPr>
          <w:delText xml:space="preserve"> </w:delText>
        </w:r>
        <w:r w:rsidR="006E5F87" w:rsidRPr="00B768D2" w:rsidDel="00980C80">
          <w:rPr>
            <w:rFonts w:asciiTheme="minorHAnsi" w:hAnsiTheme="minorHAnsi"/>
            <w:b/>
            <w:sz w:val="20"/>
            <w:szCs w:val="20"/>
          </w:rPr>
          <w:delText>sa</w:delText>
        </w:r>
        <w:r w:rsidR="006E5F87" w:rsidRPr="0003394B" w:rsidDel="00980C80">
          <w:rPr>
            <w:rFonts w:asciiTheme="minorHAnsi" w:hAnsiTheme="minorHAnsi"/>
            <w:b/>
            <w:sz w:val="20"/>
            <w:szCs w:val="20"/>
          </w:rPr>
          <w:delText xml:space="preserve"> jedná o</w:delText>
        </w:r>
        <w:r w:rsidR="006E5F87" w:rsidDel="00980C80">
          <w:rPr>
            <w:rFonts w:asciiTheme="minorHAnsi" w:hAnsiTheme="minorHAnsi"/>
            <w:b/>
            <w:sz w:val="20"/>
            <w:szCs w:val="20"/>
          </w:rPr>
          <w:delText> predmet zákazky</w:delText>
        </w:r>
        <w:r w:rsidR="006E5F87" w:rsidRPr="0003394B" w:rsidDel="00980C80">
          <w:rPr>
            <w:rFonts w:asciiTheme="minorHAnsi" w:hAnsiTheme="minorHAnsi"/>
            <w:b/>
            <w:sz w:val="20"/>
            <w:szCs w:val="20"/>
          </w:rPr>
          <w:delText>, ktor</w:delText>
        </w:r>
        <w:r w:rsidR="006E5F87" w:rsidDel="00980C80">
          <w:rPr>
            <w:rFonts w:asciiTheme="minorHAnsi" w:hAnsiTheme="minorHAnsi"/>
            <w:b/>
            <w:sz w:val="20"/>
            <w:szCs w:val="20"/>
          </w:rPr>
          <w:delText>ý</w:delText>
        </w:r>
        <w:r w:rsidR="006E5F87" w:rsidRPr="0003394B" w:rsidDel="00980C80">
          <w:rPr>
            <w:rFonts w:asciiTheme="minorHAnsi" w:hAnsiTheme="minorHAnsi"/>
            <w:b/>
            <w:sz w:val="20"/>
            <w:szCs w:val="20"/>
          </w:rPr>
          <w:delText xml:space="preserve"> </w:delText>
        </w:r>
        <w:r w:rsidR="007B6424" w:rsidDel="00980C80">
          <w:rPr>
            <w:rFonts w:asciiTheme="minorHAnsi" w:hAnsiTheme="minorHAnsi"/>
            <w:b/>
            <w:sz w:val="20"/>
            <w:szCs w:val="20"/>
          </w:rPr>
          <w:delText xml:space="preserve">nie </w:delText>
        </w:r>
        <w:r w:rsidR="006E5F87" w:rsidRPr="0003394B" w:rsidDel="00980C80">
          <w:rPr>
            <w:rFonts w:asciiTheme="minorHAnsi" w:hAnsiTheme="minorHAnsi"/>
            <w:b/>
            <w:sz w:val="20"/>
            <w:szCs w:val="20"/>
          </w:rPr>
          <w:delText>je bežne dostupn</w:delText>
        </w:r>
        <w:r w:rsidR="003E4BE0" w:rsidDel="00980C80">
          <w:rPr>
            <w:rFonts w:asciiTheme="minorHAnsi" w:hAnsiTheme="minorHAnsi"/>
            <w:b/>
            <w:sz w:val="20"/>
            <w:szCs w:val="20"/>
          </w:rPr>
          <w:delText>ý</w:delText>
        </w:r>
        <w:r w:rsidR="006E5F87" w:rsidRPr="0003394B" w:rsidDel="00980C80">
          <w:rPr>
            <w:rFonts w:asciiTheme="minorHAnsi" w:hAnsiTheme="minorHAnsi"/>
            <w:b/>
            <w:sz w:val="20"/>
            <w:szCs w:val="20"/>
          </w:rPr>
          <w:delText xml:space="preserve"> na trhu</w:delText>
        </w:r>
        <w:r w:rsidR="006E5F87" w:rsidDel="00980C80">
          <w:rPr>
            <w:rFonts w:asciiTheme="minorHAnsi" w:hAnsiTheme="minorHAnsi"/>
            <w:sz w:val="20"/>
            <w:szCs w:val="20"/>
          </w:rPr>
          <w:delText xml:space="preserve"> a predpokladaná hodnota zákazky bola stanovená </w:delText>
        </w:r>
        <w:r w:rsidR="006E5F87" w:rsidRPr="00CA77F8" w:rsidDel="00980C80">
          <w:rPr>
            <w:rFonts w:asciiTheme="minorHAnsi" w:hAnsiTheme="minorHAnsi"/>
            <w:sz w:val="20"/>
            <w:szCs w:val="20"/>
            <w:highlight w:val="yellow"/>
          </w:rPr>
          <w:delText xml:space="preserve">nad </w:delText>
        </w:r>
        <w:r w:rsidR="00774DCC" w:rsidRPr="00CA77F8" w:rsidDel="00980C80">
          <w:rPr>
            <w:rFonts w:asciiTheme="minorHAnsi" w:hAnsiTheme="minorHAnsi"/>
            <w:sz w:val="20"/>
            <w:szCs w:val="20"/>
            <w:highlight w:val="yellow"/>
          </w:rPr>
          <w:delText>30 </w:delText>
        </w:r>
        <w:r w:rsidR="006E5F87" w:rsidRPr="00CA77F8" w:rsidDel="00980C80">
          <w:rPr>
            <w:rFonts w:asciiTheme="minorHAnsi" w:hAnsiTheme="minorHAnsi"/>
            <w:sz w:val="20"/>
            <w:szCs w:val="20"/>
            <w:highlight w:val="yellow"/>
          </w:rPr>
          <w:delText>000€ bez</w:delText>
        </w:r>
        <w:r w:rsidR="006E5F87" w:rsidDel="00980C80">
          <w:rPr>
            <w:rFonts w:asciiTheme="minorHAnsi" w:hAnsiTheme="minorHAnsi"/>
            <w:sz w:val="20"/>
            <w:szCs w:val="20"/>
          </w:rPr>
          <w:delText xml:space="preserve"> DPH do finančného limitu podlimitnej zákazky (do </w:delText>
        </w:r>
        <w:r w:rsidR="00774DCC" w:rsidDel="00980C80">
          <w:rPr>
            <w:rFonts w:asciiTheme="minorHAnsi" w:hAnsiTheme="minorHAnsi"/>
            <w:sz w:val="20"/>
            <w:szCs w:val="20"/>
          </w:rPr>
          <w:delText>7</w:delText>
        </w:r>
        <w:r w:rsidR="006E5F87" w:rsidDel="00980C80">
          <w:rPr>
            <w:rFonts w:asciiTheme="minorHAnsi" w:hAnsiTheme="minorHAnsi"/>
            <w:sz w:val="20"/>
            <w:szCs w:val="20"/>
          </w:rPr>
          <w:delText>0 000€ bez DPH</w:delText>
        </w:r>
        <w:r w:rsidR="006E5F87" w:rsidRPr="00B614E4" w:rsidDel="00980C80">
          <w:rPr>
            <w:rFonts w:asciiTheme="minorHAnsi" w:hAnsiTheme="minorHAnsi"/>
            <w:sz w:val="20"/>
            <w:szCs w:val="20"/>
          </w:rPr>
          <w:delText xml:space="preserve"> </w:delText>
        </w:r>
        <w:r w:rsidR="006E5F87" w:rsidDel="00980C80">
          <w:rPr>
            <w:rFonts w:asciiTheme="minorHAnsi" w:hAnsiTheme="minorHAnsi"/>
            <w:sz w:val="20"/>
            <w:szCs w:val="20"/>
          </w:rPr>
          <w:delText>pri tovaroch a službách a do 1</w:delText>
        </w:r>
        <w:r w:rsidR="00852581" w:rsidDel="00980C80">
          <w:rPr>
            <w:rFonts w:asciiTheme="minorHAnsi" w:hAnsiTheme="minorHAnsi"/>
            <w:sz w:val="20"/>
            <w:szCs w:val="20"/>
          </w:rPr>
          <w:delText>8</w:delText>
        </w:r>
        <w:r w:rsidR="006E5F87" w:rsidDel="00980C80">
          <w:rPr>
            <w:rFonts w:asciiTheme="minorHAnsi" w:hAnsiTheme="minorHAnsi"/>
            <w:sz w:val="20"/>
            <w:szCs w:val="20"/>
          </w:rPr>
          <w:delText>0 000€ bez DPH pri stavebných prácach), a to</w:delText>
        </w:r>
        <w:r w:rsidDel="00980C80">
          <w:rPr>
            <w:rFonts w:asciiTheme="minorHAnsi" w:hAnsiTheme="minorHAnsi"/>
            <w:sz w:val="20"/>
            <w:szCs w:val="20"/>
          </w:rPr>
          <w:delText xml:space="preserve"> na základe vyhotoveného testu bežnej dostupnosti</w:delText>
        </w:r>
        <w:r w:rsidDel="00980C80">
          <w:rPr>
            <w:rStyle w:val="Odkaznapoznmkupodiarou"/>
            <w:rFonts w:asciiTheme="minorHAnsi" w:hAnsiTheme="minorHAnsi"/>
            <w:sz w:val="20"/>
            <w:szCs w:val="20"/>
          </w:rPr>
          <w:footnoteReference w:id="77"/>
        </w:r>
        <w:r w:rsidR="006E5F87" w:rsidDel="00980C80">
          <w:rPr>
            <w:rFonts w:asciiTheme="minorHAnsi" w:hAnsiTheme="minorHAnsi"/>
            <w:sz w:val="20"/>
            <w:szCs w:val="20"/>
          </w:rPr>
          <w:delText xml:space="preserve"> žiadateľom/prijímateľom,</w:delText>
        </w:r>
        <w:r w:rsidDel="00980C80">
          <w:rPr>
            <w:rFonts w:asciiTheme="minorHAnsi" w:hAnsiTheme="minorHAnsi"/>
            <w:sz w:val="20"/>
            <w:szCs w:val="20"/>
          </w:rPr>
          <w:delText xml:space="preserve"> </w:delText>
        </w:r>
        <w:r w:rsidR="006E5F87" w:rsidDel="00980C80">
          <w:rPr>
            <w:rFonts w:asciiTheme="minorHAnsi" w:hAnsiTheme="minorHAnsi"/>
            <w:sz w:val="20"/>
            <w:szCs w:val="20"/>
          </w:rPr>
          <w:delText xml:space="preserve">je </w:delText>
        </w:r>
        <w:r w:rsidDel="00980C80">
          <w:rPr>
            <w:rFonts w:asciiTheme="minorHAnsi" w:hAnsiTheme="minorHAnsi"/>
            <w:sz w:val="20"/>
            <w:szCs w:val="20"/>
          </w:rPr>
          <w:delText>žiadateľ/prijímateľ</w:delText>
        </w:r>
        <w:r w:rsidR="006E5F87" w:rsidDel="00980C80">
          <w:rPr>
            <w:rFonts w:asciiTheme="minorHAnsi" w:hAnsiTheme="minorHAnsi"/>
            <w:sz w:val="20"/>
            <w:szCs w:val="20"/>
          </w:rPr>
          <w:delText xml:space="preserve"> oprávnený</w:delText>
        </w:r>
        <w:r w:rsidDel="00980C80">
          <w:rPr>
            <w:rFonts w:asciiTheme="minorHAnsi" w:hAnsiTheme="minorHAnsi"/>
            <w:sz w:val="20"/>
            <w:szCs w:val="20"/>
          </w:rPr>
          <w:delText xml:space="preserve"> </w:delText>
        </w:r>
        <w:r w:rsidR="006E5F87" w:rsidDel="00980C80">
          <w:rPr>
            <w:rFonts w:asciiTheme="minorHAnsi" w:hAnsiTheme="minorHAnsi"/>
            <w:sz w:val="20"/>
            <w:szCs w:val="20"/>
          </w:rPr>
          <w:delText xml:space="preserve">postupovať </w:delText>
        </w:r>
        <w:r w:rsidDel="00980C80">
          <w:rPr>
            <w:rFonts w:asciiTheme="minorHAnsi" w:hAnsiTheme="minorHAnsi"/>
            <w:sz w:val="20"/>
            <w:szCs w:val="20"/>
          </w:rPr>
          <w:delText>podľa podkapitoly 4.1 a 4.2</w:delText>
        </w:r>
        <w:r w:rsidR="006E5F87" w:rsidDel="00980C80">
          <w:rPr>
            <w:rFonts w:asciiTheme="minorHAnsi" w:hAnsiTheme="minorHAnsi"/>
            <w:sz w:val="20"/>
            <w:szCs w:val="20"/>
          </w:rPr>
          <w:delText xml:space="preserve"> tejto príručky.</w:delText>
        </w:r>
        <w:r w:rsidDel="00980C80">
          <w:rPr>
            <w:rFonts w:asciiTheme="minorHAnsi" w:hAnsiTheme="minorHAnsi"/>
            <w:sz w:val="20"/>
            <w:szCs w:val="20"/>
          </w:rPr>
          <w:delText xml:space="preserve">   </w:delText>
        </w:r>
      </w:del>
    </w:p>
    <w:p w14:paraId="66BEE0EF" w14:textId="77777777" w:rsidR="00B614E4" w:rsidRPr="00984A56" w:rsidDel="00980C80" w:rsidRDefault="00B614E4" w:rsidP="00DC136B">
      <w:pPr>
        <w:pStyle w:val="Default"/>
        <w:spacing w:before="120" w:after="120" w:line="276" w:lineRule="auto"/>
        <w:ind w:left="450"/>
        <w:jc w:val="both"/>
        <w:rPr>
          <w:del w:id="1074" w:author="Chromíková, Katarína" w:date="2020-12-11T16:41:00Z"/>
          <w:rFonts w:ascii="Calibri" w:hAnsi="Calibri" w:cs="Calibri"/>
          <w:sz w:val="20"/>
          <w:szCs w:val="20"/>
        </w:rPr>
      </w:pPr>
      <w:del w:id="1075" w:author="Chromíková, Katarína" w:date="2020-12-11T16:41:00Z">
        <w:r w:rsidDel="00980C80">
          <w:rPr>
            <w:rFonts w:asciiTheme="minorHAnsi" w:hAnsiTheme="minorHAnsi"/>
            <w:sz w:val="20"/>
            <w:szCs w:val="20"/>
          </w:rPr>
          <w:delText>V</w:delText>
        </w:r>
        <w:r w:rsidR="00C72590" w:rsidDel="00980C80">
          <w:rPr>
            <w:rFonts w:asciiTheme="minorHAnsi" w:hAnsiTheme="minorHAnsi"/>
            <w:sz w:val="20"/>
            <w:szCs w:val="20"/>
          </w:rPr>
          <w:delText> </w:delText>
        </w:r>
        <w:r w:rsidDel="00980C80">
          <w:rPr>
            <w:rFonts w:asciiTheme="minorHAnsi" w:hAnsiTheme="minorHAnsi"/>
            <w:sz w:val="20"/>
            <w:szCs w:val="20"/>
          </w:rPr>
          <w:delText>prípade</w:delText>
        </w:r>
        <w:r w:rsidR="00C72590" w:rsidDel="00980C80">
          <w:rPr>
            <w:rFonts w:asciiTheme="minorHAnsi" w:hAnsiTheme="minorHAnsi"/>
            <w:sz w:val="20"/>
            <w:szCs w:val="20"/>
          </w:rPr>
          <w:delText>,</w:delText>
        </w:r>
        <w:r w:rsidDel="00980C80">
          <w:rPr>
            <w:rFonts w:asciiTheme="minorHAnsi" w:hAnsiTheme="minorHAnsi"/>
            <w:sz w:val="20"/>
            <w:szCs w:val="20"/>
          </w:rPr>
          <w:delText xml:space="preserve"> ak </w:delText>
        </w:r>
        <w:r w:rsidR="003F449F" w:rsidRPr="00B768D2" w:rsidDel="00980C80">
          <w:rPr>
            <w:rFonts w:asciiTheme="minorHAnsi" w:hAnsiTheme="minorHAnsi"/>
            <w:b/>
            <w:sz w:val="20"/>
            <w:szCs w:val="20"/>
          </w:rPr>
          <w:delText>sa jedná o bežne dostupný tovar</w:delText>
        </w:r>
        <w:r w:rsidR="006E3603" w:rsidDel="00980C80">
          <w:rPr>
            <w:rFonts w:asciiTheme="minorHAnsi" w:hAnsiTheme="minorHAnsi"/>
            <w:b/>
            <w:sz w:val="20"/>
            <w:szCs w:val="20"/>
          </w:rPr>
          <w:delText xml:space="preserve"> </w:delText>
        </w:r>
        <w:r w:rsidR="003F449F" w:rsidRPr="00852581" w:rsidDel="00980C80">
          <w:rPr>
            <w:rFonts w:asciiTheme="minorHAnsi" w:hAnsiTheme="minorHAnsi"/>
            <w:b/>
            <w:sz w:val="20"/>
            <w:szCs w:val="20"/>
          </w:rPr>
          <w:delText>alebo službu</w:delText>
        </w:r>
        <w:r w:rsidR="006E3603" w:rsidDel="00980C80">
          <w:rPr>
            <w:rFonts w:asciiTheme="minorHAnsi" w:hAnsiTheme="minorHAnsi"/>
            <w:b/>
            <w:sz w:val="20"/>
            <w:szCs w:val="20"/>
          </w:rPr>
          <w:delText xml:space="preserve">, </w:delText>
        </w:r>
        <w:r w:rsidR="006E3603" w:rsidRPr="006E3603" w:rsidDel="00980C80">
          <w:rPr>
            <w:rFonts w:asciiTheme="minorHAnsi" w:hAnsiTheme="minorHAnsi"/>
            <w:b/>
            <w:sz w:val="20"/>
            <w:szCs w:val="20"/>
          </w:rPr>
          <w:delText>okrem služieb, ktorých predmetom je intelektuálne plnenie</w:delText>
        </w:r>
        <w:r w:rsidR="003F449F" w:rsidDel="00980C80">
          <w:rPr>
            <w:rFonts w:asciiTheme="minorHAnsi" w:hAnsiTheme="minorHAnsi"/>
            <w:sz w:val="20"/>
            <w:szCs w:val="20"/>
          </w:rPr>
          <w:delText xml:space="preserve"> </w:delText>
        </w:r>
        <w:r w:rsidR="006E3603" w:rsidDel="00980C80">
          <w:rPr>
            <w:rFonts w:asciiTheme="minorHAnsi" w:hAnsiTheme="minorHAnsi"/>
            <w:sz w:val="20"/>
            <w:szCs w:val="20"/>
          </w:rPr>
          <w:delText xml:space="preserve">a </w:delText>
        </w:r>
        <w:r w:rsidDel="00980C80">
          <w:rPr>
            <w:rFonts w:asciiTheme="minorHAnsi" w:hAnsiTheme="minorHAnsi"/>
            <w:sz w:val="20"/>
            <w:szCs w:val="20"/>
          </w:rPr>
          <w:delText xml:space="preserve">na základe </w:delText>
        </w:r>
        <w:r w:rsidR="003F449F" w:rsidDel="00980C80">
          <w:rPr>
            <w:rFonts w:asciiTheme="minorHAnsi" w:hAnsiTheme="minorHAnsi"/>
            <w:sz w:val="20"/>
            <w:szCs w:val="20"/>
          </w:rPr>
          <w:delText xml:space="preserve">vyhotovenia </w:delText>
        </w:r>
        <w:r w:rsidDel="00980C80">
          <w:rPr>
            <w:rFonts w:asciiTheme="minorHAnsi" w:hAnsiTheme="minorHAnsi"/>
            <w:sz w:val="20"/>
            <w:szCs w:val="20"/>
          </w:rPr>
          <w:delText>testu bežnej dostupnosti</w:delText>
        </w:r>
        <w:r w:rsidDel="00980C80">
          <w:rPr>
            <w:rStyle w:val="Odkaznapoznmkupodiarou"/>
            <w:rFonts w:asciiTheme="minorHAnsi" w:hAnsiTheme="minorHAnsi"/>
            <w:sz w:val="20"/>
            <w:szCs w:val="20"/>
          </w:rPr>
          <w:footnoteReference w:id="78"/>
        </w:r>
        <w:r w:rsidDel="00980C80">
          <w:rPr>
            <w:rFonts w:asciiTheme="minorHAnsi" w:hAnsiTheme="minorHAnsi"/>
            <w:sz w:val="20"/>
            <w:szCs w:val="20"/>
          </w:rPr>
          <w:delText xml:space="preserve"> žiadateľ</w:delText>
        </w:r>
        <w:r w:rsidR="003F449F" w:rsidDel="00980C80">
          <w:rPr>
            <w:rFonts w:asciiTheme="minorHAnsi" w:hAnsiTheme="minorHAnsi"/>
            <w:sz w:val="20"/>
            <w:szCs w:val="20"/>
          </w:rPr>
          <w:delText>om</w:delText>
        </w:r>
        <w:r w:rsidDel="00980C80">
          <w:rPr>
            <w:rFonts w:asciiTheme="minorHAnsi" w:hAnsiTheme="minorHAnsi"/>
            <w:sz w:val="20"/>
            <w:szCs w:val="20"/>
          </w:rPr>
          <w:delText>/prijímateľ</w:delText>
        </w:r>
        <w:r w:rsidR="003F449F" w:rsidDel="00980C80">
          <w:rPr>
            <w:rFonts w:asciiTheme="minorHAnsi" w:hAnsiTheme="minorHAnsi"/>
            <w:sz w:val="20"/>
            <w:szCs w:val="20"/>
          </w:rPr>
          <w:delText>om</w:delText>
        </w:r>
        <w:r w:rsidDel="00980C80">
          <w:rPr>
            <w:rFonts w:asciiTheme="minorHAnsi" w:hAnsiTheme="minorHAnsi"/>
            <w:sz w:val="20"/>
            <w:szCs w:val="20"/>
          </w:rPr>
          <w:delText xml:space="preserve">, </w:delText>
        </w:r>
        <w:r w:rsidR="003F449F" w:rsidDel="00980C80">
          <w:rPr>
            <w:rFonts w:asciiTheme="minorHAnsi" w:hAnsiTheme="minorHAnsi"/>
            <w:sz w:val="20"/>
            <w:szCs w:val="20"/>
          </w:rPr>
          <w:delText xml:space="preserve">je </w:delText>
        </w:r>
        <w:r w:rsidDel="00980C80">
          <w:rPr>
            <w:rFonts w:asciiTheme="minorHAnsi" w:hAnsiTheme="minorHAnsi"/>
            <w:sz w:val="20"/>
            <w:szCs w:val="20"/>
          </w:rPr>
          <w:delText xml:space="preserve"> žiadateľ/prijímateľ</w:delText>
        </w:r>
        <w:r w:rsidR="00F24693" w:rsidDel="00980C80">
          <w:rPr>
            <w:rFonts w:asciiTheme="minorHAnsi" w:hAnsiTheme="minorHAnsi"/>
            <w:sz w:val="20"/>
            <w:szCs w:val="20"/>
          </w:rPr>
          <w:delText xml:space="preserve">  </w:delText>
        </w:r>
        <w:r w:rsidR="006E3603" w:rsidDel="00980C80">
          <w:rPr>
            <w:rFonts w:asciiTheme="minorHAnsi" w:hAnsiTheme="minorHAnsi"/>
            <w:sz w:val="20"/>
            <w:szCs w:val="20"/>
          </w:rPr>
          <w:delText xml:space="preserve">oprávnený </w:delText>
        </w:r>
        <w:r w:rsidR="00F24693" w:rsidDel="00980C80">
          <w:rPr>
            <w:rFonts w:asciiTheme="minorHAnsi" w:hAnsiTheme="minorHAnsi"/>
            <w:sz w:val="20"/>
            <w:szCs w:val="20"/>
          </w:rPr>
          <w:delText>postupovať podľa kapitoly 5</w:delText>
        </w:r>
        <w:r w:rsidR="00DC136B" w:rsidDel="00980C80">
          <w:rPr>
            <w:rFonts w:asciiTheme="minorHAnsi" w:hAnsiTheme="minorHAnsi"/>
            <w:sz w:val="20"/>
            <w:szCs w:val="20"/>
          </w:rPr>
          <w:delText xml:space="preserve"> </w:delText>
        </w:r>
        <w:r w:rsidR="00634534" w:rsidDel="00980C80">
          <w:rPr>
            <w:rFonts w:asciiTheme="minorHAnsi" w:hAnsiTheme="minorHAnsi"/>
            <w:sz w:val="20"/>
            <w:szCs w:val="20"/>
          </w:rPr>
          <w:delText>(</w:delText>
        </w:r>
        <w:r w:rsidR="00634534" w:rsidDel="00980C80">
          <w:rPr>
            <w:rFonts w:ascii="Calibri" w:hAnsi="Calibri" w:cs="Calibri"/>
            <w:sz w:val="20"/>
            <w:szCs w:val="20"/>
          </w:rPr>
          <w:delText>prostredníctvom elektronického trhoviska</w:delText>
        </w:r>
        <w:r w:rsidR="00634534" w:rsidDel="00980C80">
          <w:rPr>
            <w:rFonts w:asciiTheme="minorHAnsi" w:hAnsiTheme="minorHAnsi"/>
            <w:sz w:val="20"/>
            <w:szCs w:val="20"/>
          </w:rPr>
          <w:delText>)</w:delText>
        </w:r>
        <w:r w:rsidR="00F24693" w:rsidDel="00980C80">
          <w:rPr>
            <w:rFonts w:asciiTheme="minorHAnsi" w:hAnsiTheme="minorHAnsi"/>
            <w:sz w:val="20"/>
            <w:szCs w:val="20"/>
          </w:rPr>
          <w:delText>.</w:delText>
        </w:r>
      </w:del>
    </w:p>
    <w:p w14:paraId="43C81DFF" w14:textId="77777777" w:rsidR="00217B2F" w:rsidRPr="007B6424" w:rsidDel="00980C80" w:rsidRDefault="00217B2F" w:rsidP="00217B2F">
      <w:pPr>
        <w:pStyle w:val="Default"/>
        <w:spacing w:before="120" w:after="120" w:line="276" w:lineRule="auto"/>
        <w:ind w:left="450"/>
        <w:jc w:val="both"/>
        <w:rPr>
          <w:del w:id="1078" w:author="Chromíková, Katarína" w:date="2020-12-11T16:41:00Z"/>
          <w:rFonts w:ascii="Calibri" w:hAnsi="Calibri" w:cs="Calibri"/>
          <w:sz w:val="20"/>
          <w:szCs w:val="20"/>
          <w:u w:val="single"/>
        </w:rPr>
      </w:pPr>
      <w:del w:id="1079" w:author="Chromíková, Katarína" w:date="2020-12-11T16:41:00Z">
        <w:r w:rsidRPr="007B6424" w:rsidDel="00980C80">
          <w:rPr>
            <w:rFonts w:asciiTheme="minorHAnsi" w:hAnsiTheme="minorHAnsi"/>
            <w:sz w:val="20"/>
            <w:szCs w:val="20"/>
            <w:u w:val="single"/>
          </w:rPr>
          <w:lastRenderedPageBreak/>
          <w:delText>Uvedené neplatí pre zákazky s nízkou hodnotou s predpokladanou hodnotou zákazky</w:delText>
        </w:r>
        <w:r w:rsidRPr="007B6424" w:rsidDel="00980C80">
          <w:rPr>
            <w:rFonts w:ascii="Calibri" w:hAnsi="Calibri" w:cs="Calibri"/>
            <w:sz w:val="20"/>
            <w:szCs w:val="20"/>
            <w:u w:val="single"/>
          </w:rPr>
          <w:delText xml:space="preserve"> nižšou ako </w:delText>
        </w:r>
        <w:r w:rsidRPr="007B6424" w:rsidDel="00980C80">
          <w:rPr>
            <w:rFonts w:asciiTheme="minorHAnsi" w:hAnsiTheme="minorHAnsi"/>
            <w:sz w:val="20"/>
            <w:szCs w:val="20"/>
            <w:u w:val="single"/>
          </w:rPr>
          <w:delText>5 000€ bez DPH, kde</w:delText>
        </w:r>
        <w:r w:rsidR="007B6424" w:rsidRPr="007B6424" w:rsidDel="00980C80">
          <w:rPr>
            <w:rFonts w:asciiTheme="minorHAnsi" w:hAnsiTheme="minorHAnsi"/>
            <w:sz w:val="20"/>
            <w:szCs w:val="20"/>
            <w:u w:val="single"/>
          </w:rPr>
          <w:delText xml:space="preserve"> žiadateľ/prijímateľ</w:delText>
        </w:r>
        <w:r w:rsidRPr="007B6424" w:rsidDel="00980C80">
          <w:rPr>
            <w:rFonts w:asciiTheme="minorHAnsi" w:hAnsiTheme="minorHAnsi"/>
            <w:sz w:val="20"/>
            <w:szCs w:val="20"/>
            <w:u w:val="single"/>
          </w:rPr>
          <w:delText xml:space="preserve"> postupuje podľa kapitoly 4.1 a 4.3 tejto príručky.</w:delText>
        </w:r>
      </w:del>
    </w:p>
    <w:p w14:paraId="6F338C10" w14:textId="77777777" w:rsidR="00E8718C" w:rsidRPr="002F3653" w:rsidDel="00980C80" w:rsidRDefault="00217B2F" w:rsidP="00984A56">
      <w:pPr>
        <w:pStyle w:val="Default"/>
        <w:spacing w:before="120" w:after="120" w:line="276" w:lineRule="auto"/>
        <w:ind w:left="450"/>
        <w:jc w:val="both"/>
        <w:rPr>
          <w:del w:id="1080" w:author="Chromíková, Katarína" w:date="2020-12-11T16:41:00Z"/>
          <w:rFonts w:ascii="Calibri" w:hAnsi="Calibri" w:cs="Calibri"/>
          <w:sz w:val="20"/>
          <w:szCs w:val="20"/>
        </w:rPr>
      </w:pPr>
      <w:del w:id="1081" w:author="Chromíková, Katarína" w:date="2020-12-11T16:41:00Z">
        <w:r w:rsidDel="00980C80">
          <w:rPr>
            <w:rFonts w:asciiTheme="minorHAnsi" w:hAnsiTheme="minorHAnsi"/>
            <w:sz w:val="20"/>
            <w:szCs w:val="20"/>
          </w:rPr>
          <w:delText>Ďalej sa u</w:delText>
        </w:r>
        <w:r w:rsidR="003D69C7" w:rsidRPr="006722E5" w:rsidDel="00980C80">
          <w:rPr>
            <w:rFonts w:asciiTheme="minorHAnsi" w:hAnsiTheme="minorHAnsi"/>
            <w:sz w:val="20"/>
            <w:szCs w:val="20"/>
          </w:rPr>
          <w:delText xml:space="preserve">vedené </w:delText>
        </w:r>
        <w:r w:rsidDel="00980C80">
          <w:rPr>
            <w:rFonts w:asciiTheme="minorHAnsi" w:hAnsiTheme="minorHAnsi"/>
            <w:sz w:val="20"/>
            <w:szCs w:val="20"/>
          </w:rPr>
          <w:delText>nevzťahuje</w:delText>
        </w:r>
        <w:r w:rsidRPr="006722E5" w:rsidDel="00980C80">
          <w:rPr>
            <w:rFonts w:asciiTheme="minorHAnsi" w:hAnsiTheme="minorHAnsi"/>
            <w:sz w:val="20"/>
            <w:szCs w:val="20"/>
          </w:rPr>
          <w:delText xml:space="preserve"> </w:delText>
        </w:r>
        <w:r w:rsidR="003D69C7" w:rsidRPr="006722E5" w:rsidDel="00980C80">
          <w:rPr>
            <w:rFonts w:asciiTheme="minorHAnsi" w:hAnsiTheme="minorHAnsi"/>
            <w:sz w:val="20"/>
            <w:szCs w:val="20"/>
          </w:rPr>
          <w:delText xml:space="preserve">pre zákazky s nízkou hodnotou podľa prílohy č. 1 </w:delText>
        </w:r>
        <w:r w:rsidR="00F7157B" w:rsidRPr="006722E5" w:rsidDel="00980C80">
          <w:rPr>
            <w:rFonts w:asciiTheme="minorHAnsi" w:hAnsiTheme="minorHAnsi"/>
            <w:sz w:val="20"/>
            <w:szCs w:val="20"/>
          </w:rPr>
          <w:delText xml:space="preserve">ZVO </w:delText>
        </w:r>
        <w:r w:rsidR="003D69C7" w:rsidRPr="006722E5" w:rsidDel="00980C80">
          <w:rPr>
            <w:rFonts w:asciiTheme="minorHAnsi" w:hAnsiTheme="minorHAnsi"/>
            <w:sz w:val="20"/>
            <w:szCs w:val="20"/>
          </w:rPr>
          <w:delText xml:space="preserve">(sociálne služby a iné osobitné služby), ak sa </w:delText>
        </w:r>
        <w:r w:rsidR="00F7157B" w:rsidRPr="006722E5" w:rsidDel="00980C80">
          <w:rPr>
            <w:rFonts w:asciiTheme="minorHAnsi" w:hAnsiTheme="minorHAnsi"/>
            <w:sz w:val="20"/>
            <w:szCs w:val="20"/>
          </w:rPr>
          <w:delText>PHZ</w:delText>
        </w:r>
        <w:r w:rsidR="003D69C7" w:rsidRPr="006722E5" w:rsidDel="00980C80">
          <w:rPr>
            <w:rFonts w:asciiTheme="minorHAnsi" w:hAnsiTheme="minorHAnsi"/>
            <w:sz w:val="20"/>
            <w:szCs w:val="20"/>
          </w:rPr>
          <w:delText xml:space="preserve"> rovná, alebo presahuje 5 000 EUR bez DPH, </w:delText>
        </w:r>
        <w:r w:rsidR="006E5F87" w:rsidDel="00980C80">
          <w:rPr>
            <w:rFonts w:asciiTheme="minorHAnsi" w:hAnsiTheme="minorHAnsi"/>
            <w:sz w:val="20"/>
            <w:szCs w:val="20"/>
          </w:rPr>
          <w:delText>nakoľko sa</w:delText>
        </w:r>
        <w:r w:rsidR="003D69C7" w:rsidRPr="006722E5" w:rsidDel="00980C80">
          <w:rPr>
            <w:rFonts w:asciiTheme="minorHAnsi" w:hAnsiTheme="minorHAnsi"/>
            <w:sz w:val="20"/>
            <w:szCs w:val="20"/>
          </w:rPr>
          <w:delText xml:space="preserve"> </w:delText>
        </w:r>
        <w:r w:rsidR="006E5F87" w:rsidDel="00980C80">
          <w:rPr>
            <w:rFonts w:asciiTheme="minorHAnsi" w:hAnsiTheme="minorHAnsi"/>
            <w:sz w:val="20"/>
            <w:szCs w:val="20"/>
          </w:rPr>
          <w:delText>ne</w:delText>
        </w:r>
        <w:r w:rsidR="003D69C7" w:rsidRPr="006722E5" w:rsidDel="00980C80">
          <w:rPr>
            <w:rFonts w:asciiTheme="minorHAnsi" w:hAnsiTheme="minorHAnsi"/>
            <w:sz w:val="20"/>
            <w:szCs w:val="20"/>
          </w:rPr>
          <w:delText>jedná o bežne dostupné služby</w:delText>
        </w:r>
        <w:r w:rsidR="006E5F87" w:rsidDel="00980C80">
          <w:rPr>
            <w:rFonts w:asciiTheme="minorHAnsi" w:hAnsiTheme="minorHAnsi"/>
            <w:sz w:val="20"/>
            <w:szCs w:val="20"/>
          </w:rPr>
          <w:delText>)</w:delText>
        </w:r>
        <w:r w:rsidR="003D69C7" w:rsidRPr="006722E5" w:rsidDel="00980C80">
          <w:rPr>
            <w:rFonts w:asciiTheme="minorHAnsi" w:hAnsiTheme="minorHAnsi"/>
            <w:sz w:val="20"/>
            <w:szCs w:val="20"/>
          </w:rPr>
          <w:delText>.</w:delText>
        </w:r>
      </w:del>
    </w:p>
    <w:p w14:paraId="27912625" w14:textId="77777777" w:rsidR="00317560" w:rsidRPr="002F3653" w:rsidDel="00980C80" w:rsidRDefault="00B964C5" w:rsidP="001614CC">
      <w:pPr>
        <w:pStyle w:val="Default"/>
        <w:numPr>
          <w:ilvl w:val="0"/>
          <w:numId w:val="21"/>
        </w:numPr>
        <w:spacing w:before="120" w:after="120" w:line="276" w:lineRule="auto"/>
        <w:ind w:left="450" w:hanging="450"/>
        <w:jc w:val="both"/>
        <w:rPr>
          <w:del w:id="1082" w:author="Chromíková, Katarína" w:date="2020-12-11T16:41:00Z"/>
          <w:rFonts w:ascii="Calibri" w:hAnsi="Calibri" w:cs="Calibri"/>
          <w:sz w:val="20"/>
          <w:szCs w:val="20"/>
        </w:rPr>
      </w:pPr>
      <w:del w:id="1083" w:author="Chromíková, Katarína" w:date="2020-12-11T16:41:00Z">
        <w:r w:rsidDel="00980C80">
          <w:rPr>
            <w:rFonts w:ascii="Calibri" w:hAnsi="Calibri" w:cs="Calibri"/>
            <w:sz w:val="20"/>
            <w:szCs w:val="20"/>
          </w:rPr>
          <w:delText>Ž</w:delText>
        </w:r>
        <w:r w:rsidR="000E4F8C" w:rsidRPr="002F3653" w:rsidDel="00980C80">
          <w:rPr>
            <w:rFonts w:ascii="Calibri" w:hAnsi="Calibri" w:cs="Calibri"/>
            <w:sz w:val="20"/>
            <w:szCs w:val="20"/>
          </w:rPr>
          <w:delText>iadateľ/prijímateľ</w:delText>
        </w:r>
        <w:r w:rsidR="00317560" w:rsidRPr="002F3653" w:rsidDel="00980C80">
          <w:rPr>
            <w:rFonts w:ascii="Calibri" w:hAnsi="Calibri" w:cs="Calibri"/>
            <w:sz w:val="20"/>
            <w:szCs w:val="20"/>
          </w:rPr>
          <w:delText xml:space="preserve"> </w:delText>
        </w:r>
        <w:r w:rsidR="005A46E6" w:rsidRPr="002F3653" w:rsidDel="00980C80">
          <w:rPr>
            <w:rFonts w:ascii="Calibri" w:hAnsi="Calibri" w:cs="Calibri"/>
            <w:sz w:val="20"/>
            <w:szCs w:val="20"/>
          </w:rPr>
          <w:delText xml:space="preserve">v zmysle § 117 ods. </w:delText>
        </w:r>
        <w:r w:rsidDel="00980C80">
          <w:rPr>
            <w:rFonts w:ascii="Calibri" w:hAnsi="Calibri" w:cs="Calibri"/>
            <w:sz w:val="20"/>
            <w:szCs w:val="20"/>
          </w:rPr>
          <w:delText>6</w:delText>
        </w:r>
        <w:r w:rsidRPr="002F3653" w:rsidDel="00980C80">
          <w:rPr>
            <w:rFonts w:ascii="Calibri" w:hAnsi="Calibri" w:cs="Calibri"/>
            <w:sz w:val="20"/>
            <w:szCs w:val="20"/>
          </w:rPr>
          <w:delText xml:space="preserve"> </w:delText>
        </w:r>
        <w:r w:rsidR="005A46E6" w:rsidRPr="002F3653" w:rsidDel="00980C80">
          <w:rPr>
            <w:rFonts w:ascii="Calibri" w:hAnsi="Calibri" w:cs="Calibri"/>
            <w:sz w:val="20"/>
            <w:szCs w:val="20"/>
          </w:rPr>
          <w:delText xml:space="preserve">ZVO </w:delText>
        </w:r>
        <w:r w:rsidR="00317560" w:rsidRPr="002F3653" w:rsidDel="00980C80">
          <w:rPr>
            <w:rFonts w:ascii="Calibri" w:hAnsi="Calibri" w:cs="Calibri"/>
            <w:sz w:val="20"/>
            <w:szCs w:val="20"/>
          </w:rPr>
          <w:delText>povinný</w:delText>
        </w:r>
        <w:r w:rsidR="00EF47B4" w:rsidRPr="002F3653" w:rsidDel="00980C80">
          <w:rPr>
            <w:rFonts w:ascii="Calibri" w:hAnsi="Calibri" w:cs="Calibri"/>
            <w:sz w:val="20"/>
            <w:szCs w:val="20"/>
          </w:rPr>
          <w:delText xml:space="preserve"> za obdobie kalendárneho štvrťroka </w:delText>
        </w:r>
        <w:r w:rsidR="00EF47B4" w:rsidRPr="002F3653" w:rsidDel="00980C80">
          <w:rPr>
            <w:rFonts w:ascii="Calibri" w:hAnsi="Calibri" w:cs="Calibri"/>
            <w:b/>
            <w:sz w:val="20"/>
            <w:szCs w:val="20"/>
          </w:rPr>
          <w:delText>do 30</w:delText>
        </w:r>
        <w:r w:rsidR="005A46E6" w:rsidRPr="002F3653" w:rsidDel="00980C80">
          <w:rPr>
            <w:rFonts w:ascii="Calibri" w:hAnsi="Calibri" w:cs="Calibri"/>
            <w:b/>
            <w:sz w:val="20"/>
            <w:szCs w:val="20"/>
          </w:rPr>
          <w:delText xml:space="preserve"> kalendárnych</w:delText>
        </w:r>
        <w:r w:rsidR="00EF47B4" w:rsidRPr="002F3653" w:rsidDel="00980C80">
          <w:rPr>
            <w:rFonts w:ascii="Calibri" w:hAnsi="Calibri" w:cs="Calibri"/>
            <w:b/>
            <w:sz w:val="20"/>
            <w:szCs w:val="20"/>
          </w:rPr>
          <w:delText xml:space="preserve"> dní</w:delText>
        </w:r>
        <w:r w:rsidR="00EF47B4" w:rsidRPr="002F3653" w:rsidDel="00980C80">
          <w:rPr>
            <w:rFonts w:ascii="Calibri" w:hAnsi="Calibri" w:cs="Calibri"/>
            <w:sz w:val="20"/>
            <w:szCs w:val="20"/>
          </w:rPr>
          <w:delText xml:space="preserve"> po skončení kalendárneho štvrťroka</w:delText>
        </w:r>
        <w:r w:rsidR="00317560" w:rsidRPr="002F3653" w:rsidDel="00980C80">
          <w:rPr>
            <w:rFonts w:ascii="Calibri" w:hAnsi="Calibri" w:cs="Calibri"/>
            <w:sz w:val="20"/>
            <w:szCs w:val="20"/>
          </w:rPr>
          <w:delText xml:space="preserve"> </w:delText>
        </w:r>
        <w:r w:rsidR="00EF47B4" w:rsidRPr="002F3653" w:rsidDel="00980C80">
          <w:rPr>
            <w:rFonts w:ascii="Calibri" w:hAnsi="Calibri" w:cs="Calibri"/>
            <w:sz w:val="20"/>
            <w:szCs w:val="20"/>
          </w:rPr>
          <w:delText xml:space="preserve">uverejniť </w:delText>
        </w:r>
        <w:r w:rsidR="00317560" w:rsidRPr="002F3653" w:rsidDel="00980C80">
          <w:rPr>
            <w:rFonts w:ascii="Calibri" w:hAnsi="Calibri" w:cs="Calibri"/>
            <w:sz w:val="20"/>
            <w:szCs w:val="20"/>
          </w:rPr>
          <w:delText>v</w:delText>
        </w:r>
        <w:r w:rsidR="005A46E6" w:rsidRPr="002F3653" w:rsidDel="00980C80">
          <w:rPr>
            <w:rFonts w:ascii="Calibri" w:hAnsi="Calibri" w:cs="Calibri"/>
            <w:sz w:val="20"/>
            <w:szCs w:val="20"/>
          </w:rPr>
          <w:delText xml:space="preserve"> svojom </w:delText>
        </w:r>
        <w:r w:rsidR="00317560" w:rsidRPr="002F3653" w:rsidDel="00980C80">
          <w:rPr>
            <w:rFonts w:ascii="Calibri" w:hAnsi="Calibri" w:cs="Calibri"/>
            <w:sz w:val="20"/>
            <w:szCs w:val="20"/>
          </w:rPr>
          <w:delText>profile súhrnnú správu o týchto zákazkách, v ktorej pre každú zákazku uvedie hodnotu zákazky, predmet zákazky a identifikáciu dodávateľa</w:delText>
        </w:r>
        <w:r w:rsidR="00115851" w:rsidRPr="002F3653" w:rsidDel="00980C80">
          <w:rPr>
            <w:rFonts w:ascii="Calibri" w:hAnsi="Calibri" w:cs="Calibri"/>
            <w:sz w:val="20"/>
            <w:szCs w:val="20"/>
          </w:rPr>
          <w:delText>/zhotoviteľa</w:delText>
        </w:r>
        <w:r w:rsidR="00317560" w:rsidRPr="002F3653" w:rsidDel="00980C80">
          <w:rPr>
            <w:rFonts w:ascii="Calibri" w:hAnsi="Calibri" w:cs="Calibri"/>
            <w:sz w:val="20"/>
            <w:szCs w:val="20"/>
          </w:rPr>
          <w:delText>.</w:delText>
        </w:r>
      </w:del>
    </w:p>
    <w:p w14:paraId="06711550" w14:textId="77777777" w:rsidR="00F31F24" w:rsidRPr="002F3653" w:rsidDel="00980C80" w:rsidRDefault="00E8718C" w:rsidP="001614CC">
      <w:pPr>
        <w:pStyle w:val="Default"/>
        <w:numPr>
          <w:ilvl w:val="0"/>
          <w:numId w:val="21"/>
        </w:numPr>
        <w:spacing w:before="120" w:after="120" w:line="276" w:lineRule="auto"/>
        <w:ind w:left="450" w:hanging="450"/>
        <w:jc w:val="both"/>
        <w:rPr>
          <w:del w:id="1084" w:author="Chromíková, Katarína" w:date="2020-12-11T16:41:00Z"/>
          <w:rFonts w:ascii="Calibri" w:hAnsi="Calibri" w:cs="Calibri"/>
          <w:sz w:val="20"/>
          <w:szCs w:val="20"/>
        </w:rPr>
      </w:pPr>
      <w:del w:id="1085" w:author="Chromíková, Katarína" w:date="2020-12-11T16:41:00Z">
        <w:r w:rsidRPr="002F3653" w:rsidDel="00980C80">
          <w:rPr>
            <w:rFonts w:ascii="Calibri" w:hAnsi="Calibri" w:cs="Calibri"/>
            <w:sz w:val="20"/>
            <w:szCs w:val="20"/>
          </w:rPr>
          <w:delText xml:space="preserve">Prijímateľ </w:delText>
        </w:r>
        <w:r w:rsidR="00F31F24" w:rsidRPr="002F3653" w:rsidDel="00980C80">
          <w:rPr>
            <w:rFonts w:ascii="Calibri" w:hAnsi="Calibri" w:cs="Calibri"/>
            <w:sz w:val="20"/>
            <w:szCs w:val="20"/>
          </w:rPr>
          <w:delText xml:space="preserve">predkladá dokumentáciu k obstarávaniu zákaziek </w:delText>
        </w:r>
        <w:r w:rsidR="00803E45" w:rsidRPr="002F3653" w:rsidDel="00980C80">
          <w:rPr>
            <w:rFonts w:ascii="Calibri" w:hAnsi="Calibri" w:cs="Calibri"/>
            <w:sz w:val="20"/>
            <w:szCs w:val="20"/>
          </w:rPr>
          <w:delText>s nízkymi hodnotami podľa § 117</w:delText>
        </w:r>
        <w:r w:rsidR="00F31F24" w:rsidRPr="002F3653" w:rsidDel="00980C80">
          <w:rPr>
            <w:rFonts w:ascii="Calibri" w:hAnsi="Calibri" w:cs="Calibri"/>
            <w:sz w:val="20"/>
            <w:szCs w:val="20"/>
          </w:rPr>
          <w:delText xml:space="preserve"> ZVO</w:delText>
        </w:r>
        <w:r w:rsidR="005A46E6" w:rsidRPr="002F3653" w:rsidDel="00980C80">
          <w:rPr>
            <w:rFonts w:ascii="Calibri" w:hAnsi="Calibri" w:cs="Calibri"/>
            <w:sz w:val="20"/>
            <w:szCs w:val="20"/>
          </w:rPr>
          <w:delText xml:space="preserve"> na štandardnú ex-post kontrolu</w:delText>
        </w:r>
        <w:r w:rsidR="00F31F24" w:rsidRPr="002F3653" w:rsidDel="00980C80">
          <w:rPr>
            <w:rFonts w:ascii="Calibri" w:hAnsi="Calibri" w:cs="Calibri"/>
            <w:sz w:val="20"/>
            <w:szCs w:val="20"/>
          </w:rPr>
          <w:delText xml:space="preserve"> po </w:delText>
        </w:r>
        <w:r w:rsidR="0016693E" w:rsidRPr="0016693E" w:rsidDel="00980C80">
          <w:rPr>
            <w:rFonts w:ascii="Calibri" w:hAnsi="Calibri" w:cs="Calibri"/>
            <w:sz w:val="20"/>
            <w:szCs w:val="20"/>
          </w:rPr>
          <w:delText xml:space="preserve">zverejnení </w:delText>
        </w:r>
        <w:r w:rsidR="00F31F24" w:rsidRPr="002F3653" w:rsidDel="00980C80">
          <w:rPr>
            <w:rFonts w:ascii="Calibri" w:hAnsi="Calibri" w:cs="Calibri"/>
            <w:sz w:val="20"/>
            <w:szCs w:val="20"/>
          </w:rPr>
          <w:delText>zmluvy alebo</w:delText>
        </w:r>
        <w:r w:rsidR="005A46E6" w:rsidRPr="002F3653" w:rsidDel="00980C80">
          <w:rPr>
            <w:rFonts w:ascii="Calibri" w:hAnsi="Calibri" w:cs="Calibri"/>
            <w:sz w:val="20"/>
            <w:szCs w:val="20"/>
          </w:rPr>
          <w:delText xml:space="preserve"> po</w:delText>
        </w:r>
        <w:r w:rsidR="00F31F24" w:rsidRPr="002F3653" w:rsidDel="00980C80">
          <w:rPr>
            <w:rFonts w:ascii="Calibri" w:hAnsi="Calibri" w:cs="Calibri"/>
            <w:sz w:val="20"/>
            <w:szCs w:val="20"/>
          </w:rPr>
          <w:delText xml:space="preserve"> schválení objednávky</w:delText>
        </w:r>
        <w:r w:rsidR="00783A0B" w:rsidRPr="002F3653" w:rsidDel="00980C80">
          <w:rPr>
            <w:rFonts w:ascii="Calibri" w:hAnsi="Calibri" w:cs="Calibri"/>
            <w:sz w:val="20"/>
            <w:szCs w:val="20"/>
          </w:rPr>
          <w:delText xml:space="preserve"> </w:delText>
        </w:r>
        <w:r w:rsidR="00783A0B" w:rsidRPr="002F3653" w:rsidDel="00980C80">
          <w:rPr>
            <w:rFonts w:ascii="Calibri" w:hAnsi="Calibri" w:cs="Calibri"/>
            <w:sz w:val="20"/>
            <w:szCs w:val="20"/>
            <w:shd w:val="clear" w:color="auto" w:fill="FFFFFF"/>
          </w:rPr>
          <w:delText>alebo po uzavretí Zmluvy o poskytnutí NFP podľa toho, ktorý z týchto úkonov je neskorší</w:delText>
        </w:r>
        <w:r w:rsidR="00BA66A6" w:rsidRPr="002F3653" w:rsidDel="00980C80">
          <w:rPr>
            <w:rFonts w:ascii="Calibri" w:hAnsi="Calibri" w:cs="Calibri"/>
            <w:sz w:val="20"/>
            <w:szCs w:val="20"/>
          </w:rPr>
          <w:delText xml:space="preserve">, a to v rozsahu uvedenom </w:delText>
        </w:r>
        <w:r w:rsidR="00C21100" w:rsidRPr="002F3653" w:rsidDel="00980C80">
          <w:rPr>
            <w:rFonts w:ascii="Calibri" w:hAnsi="Calibri" w:cs="Calibri"/>
            <w:sz w:val="20"/>
            <w:szCs w:val="20"/>
          </w:rPr>
          <w:delText>v tejto podkapitole</w:delText>
        </w:r>
        <w:r w:rsidR="00BA66A6" w:rsidRPr="002F3653" w:rsidDel="00980C80">
          <w:rPr>
            <w:rFonts w:ascii="Calibri" w:hAnsi="Calibri" w:cs="Calibri"/>
            <w:sz w:val="20"/>
            <w:szCs w:val="20"/>
          </w:rPr>
          <w:delText xml:space="preserve">, </w:delText>
        </w:r>
        <w:r w:rsidR="00863701" w:rsidRPr="002F3653" w:rsidDel="00980C80">
          <w:rPr>
            <w:rFonts w:ascii="Calibri" w:hAnsi="Calibri" w:cs="Calibri"/>
            <w:sz w:val="20"/>
            <w:szCs w:val="20"/>
          </w:rPr>
          <w:delText xml:space="preserve">ods. </w:delText>
        </w:r>
        <w:r w:rsidR="000E4F8C" w:rsidRPr="002F3653" w:rsidDel="00980C80">
          <w:rPr>
            <w:rFonts w:ascii="Calibri" w:hAnsi="Calibri" w:cs="Calibri"/>
            <w:sz w:val="20"/>
            <w:szCs w:val="20"/>
          </w:rPr>
          <w:delText>9</w:delText>
        </w:r>
        <w:r w:rsidR="00C21100" w:rsidRPr="002F3653" w:rsidDel="00980C80">
          <w:rPr>
            <w:rFonts w:ascii="Calibri" w:hAnsi="Calibri" w:cs="Calibri"/>
            <w:sz w:val="20"/>
            <w:szCs w:val="20"/>
          </w:rPr>
          <w:delText xml:space="preserve"> (tabuľke č. 6)</w:delText>
        </w:r>
        <w:r w:rsidR="00BA66A6" w:rsidRPr="002F3653" w:rsidDel="00980C80">
          <w:rPr>
            <w:rFonts w:ascii="Calibri" w:hAnsi="Calibri" w:cs="Calibri"/>
            <w:sz w:val="20"/>
            <w:szCs w:val="20"/>
          </w:rPr>
          <w:delText>.</w:delText>
        </w:r>
        <w:r w:rsidR="000E4F8C" w:rsidRPr="002F3653" w:rsidDel="00980C80">
          <w:rPr>
            <w:rFonts w:ascii="Calibri" w:hAnsi="Calibri" w:cs="Calibri"/>
            <w:sz w:val="20"/>
            <w:szCs w:val="20"/>
          </w:rPr>
          <w:delText xml:space="preserve"> </w:delText>
        </w:r>
      </w:del>
    </w:p>
    <w:p w14:paraId="3B4B568F" w14:textId="77777777" w:rsidR="00E8718C" w:rsidRPr="002F3653" w:rsidDel="00980C80" w:rsidRDefault="00250CE0" w:rsidP="001614CC">
      <w:pPr>
        <w:pStyle w:val="Default"/>
        <w:numPr>
          <w:ilvl w:val="0"/>
          <w:numId w:val="21"/>
        </w:numPr>
        <w:spacing w:before="120" w:after="120" w:line="276" w:lineRule="auto"/>
        <w:ind w:left="450" w:hanging="450"/>
        <w:jc w:val="both"/>
        <w:rPr>
          <w:del w:id="1086" w:author="Chromíková, Katarína" w:date="2020-12-11T16:41:00Z"/>
          <w:rFonts w:ascii="Calibri" w:hAnsi="Calibri" w:cs="Calibri"/>
          <w:sz w:val="20"/>
          <w:szCs w:val="20"/>
        </w:rPr>
      </w:pPr>
      <w:del w:id="1087" w:author="Chromíková, Katarína" w:date="2020-12-11T16:41:00Z">
        <w:r w:rsidRPr="002F3653" w:rsidDel="00980C80">
          <w:rPr>
            <w:rFonts w:ascii="Calibri" w:hAnsi="Calibri" w:cs="Calibri"/>
            <w:sz w:val="20"/>
            <w:szCs w:val="20"/>
          </w:rPr>
          <w:delText xml:space="preserve">Prijímateľ je oprávnený predložiť dokumentáciu k obstarávaniu zákaziek </w:delText>
        </w:r>
        <w:r w:rsidR="00803E45" w:rsidRPr="002F3653" w:rsidDel="00980C80">
          <w:rPr>
            <w:rFonts w:ascii="Calibri" w:hAnsi="Calibri" w:cs="Calibri"/>
            <w:sz w:val="20"/>
            <w:szCs w:val="20"/>
          </w:rPr>
          <w:delText>s nízkymi hodnotami podľa § 117</w:delText>
        </w:r>
        <w:r w:rsidRPr="002F3653" w:rsidDel="00980C80">
          <w:rPr>
            <w:rFonts w:ascii="Calibri" w:hAnsi="Calibri" w:cs="Calibri"/>
            <w:sz w:val="20"/>
            <w:szCs w:val="20"/>
          </w:rPr>
          <w:delText xml:space="preserve"> ZVO aj pred vyhlásením zákazky/oslovením subjektov v rámci prieskumu trhu, pričom v tomto prípade tak urobí spôsobom uvedeným v podkapitole </w:delText>
        </w:r>
        <w:r w:rsidR="008A2E8F" w:rsidDel="00980C80">
          <w:rPr>
            <w:rStyle w:val="Hypertextovprepojenie"/>
            <w:rFonts w:asciiTheme="minorHAnsi" w:hAnsiTheme="minorHAnsi" w:cs="Calibri"/>
            <w:sz w:val="20"/>
            <w:szCs w:val="20"/>
          </w:rPr>
          <w:fldChar w:fldCharType="begin"/>
        </w:r>
        <w:r w:rsidR="008A2E8F" w:rsidDel="00980C80">
          <w:rPr>
            <w:rStyle w:val="Hypertextovprepojenie"/>
            <w:rFonts w:asciiTheme="minorHAnsi" w:hAnsiTheme="minorHAnsi" w:cs="Calibri"/>
            <w:sz w:val="20"/>
            <w:szCs w:val="20"/>
          </w:rPr>
          <w:delInstrText xml:space="preserve"> HYPERLINK \l "_Predkladanie_dokumentácie_z_1" </w:delInstrText>
        </w:r>
        <w:r w:rsidR="008A2E8F" w:rsidDel="00980C80">
          <w:rPr>
            <w:rStyle w:val="Hypertextovprepojenie"/>
            <w:rFonts w:asciiTheme="minorHAnsi" w:hAnsiTheme="minorHAnsi" w:cs="Calibri"/>
            <w:sz w:val="20"/>
            <w:szCs w:val="20"/>
          </w:rPr>
          <w:fldChar w:fldCharType="separate"/>
        </w:r>
        <w:r w:rsidR="00200A53" w:rsidRPr="002F3653" w:rsidDel="00980C80">
          <w:rPr>
            <w:rStyle w:val="Hypertextovprepojenie"/>
            <w:rFonts w:asciiTheme="minorHAnsi" w:hAnsiTheme="minorHAnsi" w:cs="Calibri"/>
            <w:sz w:val="20"/>
            <w:szCs w:val="20"/>
          </w:rPr>
          <w:delText>2.2</w:delText>
        </w:r>
        <w:r w:rsidR="008A2E8F" w:rsidDel="00980C80">
          <w:rPr>
            <w:rStyle w:val="Hypertextovprepojenie"/>
            <w:rFonts w:asciiTheme="minorHAnsi" w:hAnsiTheme="minorHAnsi" w:cs="Calibri"/>
            <w:sz w:val="20"/>
            <w:szCs w:val="20"/>
          </w:rPr>
          <w:fldChar w:fldCharType="end"/>
        </w:r>
        <w:r w:rsidR="00200A53" w:rsidRPr="002F3653" w:rsidDel="00980C80">
          <w:rPr>
            <w:rFonts w:asciiTheme="minorHAnsi" w:hAnsiTheme="minorHAnsi" w:cs="Calibri"/>
            <w:sz w:val="20"/>
            <w:szCs w:val="20"/>
          </w:rPr>
          <w:delText xml:space="preserve"> </w:delText>
        </w:r>
        <w:r w:rsidRPr="002F3653" w:rsidDel="00980C80">
          <w:rPr>
            <w:rFonts w:ascii="Calibri" w:hAnsi="Calibri" w:cs="Calibri"/>
            <w:sz w:val="20"/>
            <w:szCs w:val="20"/>
          </w:rPr>
          <w:delText>odsekoch 2 až 4 a v rozsahu uveden</w:delText>
        </w:r>
        <w:r w:rsidR="00D13615" w:rsidRPr="002F3653" w:rsidDel="00980C80">
          <w:rPr>
            <w:rFonts w:ascii="Calibri" w:hAnsi="Calibri" w:cs="Calibri"/>
            <w:sz w:val="20"/>
            <w:szCs w:val="20"/>
          </w:rPr>
          <w:delText>om</w:delText>
        </w:r>
        <w:r w:rsidRPr="002F3653" w:rsidDel="00980C80">
          <w:rPr>
            <w:rFonts w:ascii="Calibri" w:hAnsi="Calibri" w:cs="Calibri"/>
            <w:sz w:val="20"/>
            <w:szCs w:val="20"/>
          </w:rPr>
          <w:delText xml:space="preserve"> v nasledujúcej tabuľke</w:delText>
        </w:r>
        <w:r w:rsidR="00317560" w:rsidRPr="002F3653" w:rsidDel="00980C80">
          <w:rPr>
            <w:rFonts w:ascii="Calibri" w:hAnsi="Calibri" w:cs="Calibri"/>
            <w:sz w:val="20"/>
            <w:szCs w:val="20"/>
          </w:rPr>
          <w:delText>.</w:delText>
        </w:r>
        <w:r w:rsidR="000E4F8C" w:rsidRPr="002F3653" w:rsidDel="00980C80">
          <w:rPr>
            <w:rFonts w:ascii="Calibri" w:hAnsi="Calibri" w:cs="Calibri"/>
            <w:sz w:val="20"/>
            <w:szCs w:val="20"/>
          </w:rPr>
          <w:delText xml:space="preserve"> </w:delText>
        </w:r>
        <w:r w:rsidR="00523019" w:rsidRPr="00FB0C8F" w:rsidDel="00980C80">
          <w:rPr>
            <w:rFonts w:ascii="Calibri" w:hAnsi="Calibri" w:cs="Calibri"/>
            <w:b/>
            <w:sz w:val="20"/>
            <w:szCs w:val="20"/>
          </w:rPr>
          <w:delText>RO je oprávnený žiadosť o ex-ante kontrolu pre vyhlásením výzvy na súťaž odmietnuť</w:delText>
        </w:r>
        <w:r w:rsidR="00523019" w:rsidDel="00980C80">
          <w:rPr>
            <w:rFonts w:ascii="Calibri" w:hAnsi="Calibri" w:cs="Calibri"/>
            <w:b/>
            <w:sz w:val="20"/>
            <w:szCs w:val="20"/>
          </w:rPr>
          <w:delText>.</w:delText>
        </w:r>
      </w:del>
    </w:p>
    <w:p w14:paraId="54448424" w14:textId="77777777" w:rsidR="00317560" w:rsidRPr="002F3653" w:rsidRDefault="00AC6DAB" w:rsidP="004A2983">
      <w:pPr>
        <w:pStyle w:val="Popis"/>
        <w:tabs>
          <w:tab w:val="left" w:pos="284"/>
        </w:tabs>
        <w:jc w:val="both"/>
        <w:rPr>
          <w:rFonts w:cs="Calibri"/>
          <w:color w:val="4F81BD"/>
        </w:rPr>
      </w:pPr>
      <w:r w:rsidRPr="002F3653">
        <w:rPr>
          <w:color w:val="4F81BD"/>
        </w:rPr>
        <w:t xml:space="preserve">      </w:t>
      </w:r>
      <w:bookmarkStart w:id="1088" w:name="_Toc464993121"/>
      <w:r w:rsidR="00317560" w:rsidRPr="002F3653">
        <w:rPr>
          <w:color w:val="4F81BD"/>
        </w:rPr>
        <w:t xml:space="preserve">Tabuľka </w:t>
      </w:r>
      <w:r w:rsidR="00523019">
        <w:rPr>
          <w:color w:val="4F81BD"/>
        </w:rPr>
        <w:t>5</w:t>
      </w:r>
      <w:r w:rsidR="00523019" w:rsidRPr="002F3653">
        <w:rPr>
          <w:color w:val="4F81BD"/>
        </w:rPr>
        <w:t xml:space="preserve"> </w:t>
      </w:r>
      <w:r w:rsidR="007E5492" w:rsidRPr="002F3653">
        <w:rPr>
          <w:color w:val="4F81BD"/>
        </w:rPr>
        <w:t>Doku</w:t>
      </w:r>
      <w:r w:rsidR="00317560" w:rsidRPr="002F3653">
        <w:rPr>
          <w:color w:val="4F81BD"/>
        </w:rPr>
        <w:t>mentácia zasielaná na RO pred začatím prieskumu trhu</w:t>
      </w:r>
      <w:r w:rsidR="005E78AA" w:rsidRPr="002F3653">
        <w:rPr>
          <w:color w:val="4F81BD"/>
        </w:rPr>
        <w:t xml:space="preserve"> (ak uplatnené zo strany </w:t>
      </w:r>
      <w:r w:rsidR="004A2983" w:rsidRPr="002F3653">
        <w:rPr>
          <w:color w:val="4F81BD"/>
        </w:rPr>
        <w:tab/>
      </w:r>
      <w:r w:rsidR="00CB4FF8" w:rsidRPr="002F3653">
        <w:rPr>
          <w:color w:val="4F81BD"/>
        </w:rPr>
        <w:t>žiadateľa</w:t>
      </w:r>
      <w:r w:rsidR="005E78AA" w:rsidRPr="002F3653">
        <w:rPr>
          <w:color w:val="4F81BD"/>
        </w:rPr>
        <w:t>/</w:t>
      </w:r>
      <w:bookmarkEnd w:id="1088"/>
      <w:r w:rsidR="00CB4FF8" w:rsidRPr="002F3653">
        <w:rPr>
          <w:color w:val="4F81BD"/>
        </w:rPr>
        <w:t>prijímateľa</w:t>
      </w:r>
      <w:r w:rsidR="003D1135">
        <w:rPr>
          <w:color w:val="4F81BD"/>
        </w:rPr>
        <w:t>)</w:t>
      </w:r>
    </w:p>
    <w:tbl>
      <w:tblPr>
        <w:tblW w:w="0" w:type="auto"/>
        <w:tblInd w:w="108" w:type="dxa"/>
        <w:tblBorders>
          <w:top w:val="single" w:sz="8" w:space="0" w:color="4F81BD"/>
          <w:left w:val="single" w:sz="8" w:space="0" w:color="4F81BD"/>
          <w:bottom w:val="single" w:sz="8" w:space="0" w:color="4F81BD"/>
          <w:right w:val="single" w:sz="8" w:space="0" w:color="4F81BD"/>
        </w:tblBorders>
        <w:tblLook w:val="04A0" w:firstRow="1" w:lastRow="0" w:firstColumn="1" w:lastColumn="0" w:noHBand="0" w:noVBand="1"/>
      </w:tblPr>
      <w:tblGrid>
        <w:gridCol w:w="2248"/>
        <w:gridCol w:w="6694"/>
      </w:tblGrid>
      <w:tr w:rsidR="00317560" w:rsidRPr="002F3653" w14:paraId="78F8C415" w14:textId="77777777" w:rsidTr="00B33937">
        <w:trPr>
          <w:tblHeader/>
        </w:trPr>
        <w:tc>
          <w:tcPr>
            <w:tcW w:w="2268" w:type="dxa"/>
            <w:shd w:val="clear" w:color="auto" w:fill="4F81BD"/>
          </w:tcPr>
          <w:p w14:paraId="638E2AE6" w14:textId="77777777" w:rsidR="00317560" w:rsidRPr="002F3653" w:rsidRDefault="00317560" w:rsidP="00416EA4">
            <w:pPr>
              <w:pStyle w:val="Default"/>
              <w:spacing w:line="276" w:lineRule="auto"/>
              <w:jc w:val="both"/>
              <w:rPr>
                <w:rFonts w:ascii="Calibri" w:hAnsi="Calibri" w:cs="Calibri"/>
                <w:b/>
                <w:bCs/>
                <w:color w:val="FFFFFF"/>
                <w:sz w:val="20"/>
                <w:szCs w:val="20"/>
              </w:rPr>
            </w:pPr>
            <w:r w:rsidRPr="002F3653">
              <w:rPr>
                <w:rFonts w:ascii="Calibri" w:hAnsi="Calibri" w:cs="Calibri"/>
                <w:b/>
                <w:bCs/>
                <w:color w:val="FFFFFF"/>
                <w:sz w:val="20"/>
                <w:szCs w:val="20"/>
              </w:rPr>
              <w:t xml:space="preserve">Dokumentácia </w:t>
            </w:r>
          </w:p>
        </w:tc>
        <w:tc>
          <w:tcPr>
            <w:tcW w:w="6804" w:type="dxa"/>
            <w:shd w:val="clear" w:color="auto" w:fill="4F81BD"/>
          </w:tcPr>
          <w:p w14:paraId="6010A0E1" w14:textId="77777777" w:rsidR="00317560" w:rsidRPr="002F3653" w:rsidRDefault="00317560" w:rsidP="00416EA4">
            <w:pPr>
              <w:pStyle w:val="Default"/>
              <w:spacing w:line="276" w:lineRule="auto"/>
              <w:jc w:val="both"/>
              <w:rPr>
                <w:rFonts w:ascii="Calibri" w:hAnsi="Calibri" w:cs="Calibri"/>
                <w:b/>
                <w:bCs/>
                <w:color w:val="FFFFFF"/>
                <w:sz w:val="20"/>
                <w:szCs w:val="20"/>
              </w:rPr>
            </w:pPr>
            <w:r w:rsidRPr="002F3653">
              <w:rPr>
                <w:rFonts w:ascii="Calibri" w:hAnsi="Calibri" w:cs="Calibri"/>
                <w:b/>
                <w:bCs/>
                <w:color w:val="FFFFFF"/>
                <w:sz w:val="20"/>
                <w:szCs w:val="20"/>
              </w:rPr>
              <w:t>Minimálne požiadavky na obsah dokumentácie</w:t>
            </w:r>
            <w:r w:rsidR="00AA505D" w:rsidRPr="002F3653">
              <w:rPr>
                <w:rFonts w:ascii="Calibri" w:hAnsi="Calibri" w:cs="Calibri"/>
                <w:b/>
                <w:bCs/>
                <w:color w:val="FFFFFF"/>
                <w:sz w:val="20"/>
                <w:szCs w:val="20"/>
              </w:rPr>
              <w:t xml:space="preserve"> pred začatím prieskumu trhu</w:t>
            </w:r>
          </w:p>
        </w:tc>
      </w:tr>
      <w:tr w:rsidR="00317560" w:rsidRPr="002F3653" w14:paraId="58326938" w14:textId="77777777" w:rsidTr="00B33937">
        <w:tc>
          <w:tcPr>
            <w:tcW w:w="2268" w:type="dxa"/>
            <w:tcBorders>
              <w:top w:val="single" w:sz="8" w:space="0" w:color="4F81BD"/>
              <w:bottom w:val="single" w:sz="8" w:space="0" w:color="4F81BD"/>
            </w:tcBorders>
            <w:shd w:val="clear" w:color="auto" w:fill="DBE5F1"/>
          </w:tcPr>
          <w:p w14:paraId="7A874C7E" w14:textId="77777777" w:rsidR="00317560" w:rsidRPr="002F3653" w:rsidRDefault="00317560" w:rsidP="00416EA4">
            <w:pPr>
              <w:pStyle w:val="Default"/>
              <w:spacing w:line="276" w:lineRule="auto"/>
              <w:jc w:val="both"/>
              <w:rPr>
                <w:rFonts w:ascii="Calibri" w:hAnsi="Calibri" w:cs="Calibri"/>
                <w:b/>
                <w:bCs/>
                <w:sz w:val="20"/>
                <w:szCs w:val="20"/>
              </w:rPr>
            </w:pPr>
            <w:r w:rsidRPr="002F3653">
              <w:rPr>
                <w:rFonts w:ascii="Calibri" w:hAnsi="Calibri" w:cs="Calibri"/>
                <w:b/>
                <w:bCs/>
                <w:sz w:val="20"/>
                <w:szCs w:val="20"/>
              </w:rPr>
              <w:t xml:space="preserve">Výzva na súťaž </w:t>
            </w:r>
            <w:r w:rsidR="00ED630D" w:rsidRPr="002F3653">
              <w:rPr>
                <w:rStyle w:val="Odkaznapoznmkupodiarou"/>
                <w:rFonts w:ascii="Calibri" w:hAnsi="Calibri"/>
                <w:b/>
                <w:bCs/>
                <w:sz w:val="20"/>
                <w:szCs w:val="20"/>
              </w:rPr>
              <w:footnoteReference w:id="79"/>
            </w:r>
          </w:p>
          <w:p w14:paraId="338E6926" w14:textId="77777777" w:rsidR="00AA505D" w:rsidRPr="002F3653" w:rsidRDefault="00AA505D" w:rsidP="00416EA4">
            <w:pPr>
              <w:pStyle w:val="Default"/>
              <w:spacing w:line="276" w:lineRule="auto"/>
              <w:jc w:val="both"/>
              <w:rPr>
                <w:rFonts w:ascii="Calibri" w:hAnsi="Calibri" w:cs="Calibri"/>
                <w:b/>
                <w:bCs/>
                <w:sz w:val="20"/>
                <w:szCs w:val="20"/>
              </w:rPr>
            </w:pPr>
          </w:p>
          <w:p w14:paraId="79649584" w14:textId="77777777" w:rsidR="00317560" w:rsidRPr="002F3653" w:rsidRDefault="00312CB5" w:rsidP="009C5AB5">
            <w:pPr>
              <w:pStyle w:val="Default"/>
              <w:spacing w:line="276" w:lineRule="auto"/>
              <w:rPr>
                <w:rFonts w:ascii="Calibri" w:hAnsi="Calibri" w:cs="Calibri"/>
                <w:bCs/>
                <w:sz w:val="20"/>
                <w:szCs w:val="20"/>
              </w:rPr>
            </w:pPr>
            <w:r w:rsidRPr="002F3653">
              <w:rPr>
                <w:rFonts w:ascii="Calibri" w:hAnsi="Calibri" w:cs="Calibri"/>
                <w:bCs/>
                <w:sz w:val="20"/>
                <w:szCs w:val="20"/>
              </w:rPr>
              <w:t>(odporúčaná forma výzvy na súťaž je uvedená v prílohe č.</w:t>
            </w:r>
            <w:r w:rsidR="00362840" w:rsidRPr="002F3653">
              <w:rPr>
                <w:rFonts w:ascii="Calibri" w:hAnsi="Calibri" w:cs="Calibri"/>
                <w:bCs/>
                <w:sz w:val="20"/>
                <w:szCs w:val="20"/>
              </w:rPr>
              <w:t xml:space="preserve"> </w:t>
            </w:r>
            <w:r w:rsidR="00FB4C5E">
              <w:rPr>
                <w:rFonts w:ascii="Calibri" w:hAnsi="Calibri" w:cs="Calibri"/>
                <w:bCs/>
                <w:sz w:val="20"/>
                <w:szCs w:val="20"/>
              </w:rPr>
              <w:t>6</w:t>
            </w:r>
            <w:r w:rsidR="009C5AB5">
              <w:rPr>
                <w:rFonts w:ascii="Calibri" w:hAnsi="Calibri" w:cs="Calibri"/>
                <w:bCs/>
                <w:sz w:val="20"/>
                <w:szCs w:val="20"/>
              </w:rPr>
              <w:t xml:space="preserve"> </w:t>
            </w:r>
            <w:r w:rsidR="009C5AB5">
              <w:rPr>
                <w:rFonts w:asciiTheme="minorHAnsi" w:hAnsiTheme="minorHAnsi" w:cs="Calibri"/>
                <w:sz w:val="20"/>
                <w:szCs w:val="20"/>
              </w:rPr>
              <w:t>(prílohe č. 10 v prípade CEF)</w:t>
            </w:r>
            <w:r w:rsidR="00FB4C5E" w:rsidRPr="002F3653">
              <w:rPr>
                <w:rFonts w:ascii="Calibri" w:hAnsi="Calibri" w:cs="Calibri"/>
                <w:bCs/>
                <w:sz w:val="20"/>
                <w:szCs w:val="20"/>
              </w:rPr>
              <w:t xml:space="preserve"> </w:t>
            </w:r>
            <w:r w:rsidRPr="002F3653">
              <w:rPr>
                <w:rFonts w:ascii="Calibri" w:hAnsi="Calibri" w:cs="Calibri"/>
                <w:bCs/>
                <w:sz w:val="20"/>
                <w:szCs w:val="20"/>
              </w:rPr>
              <w:t>tejto príručky</w:t>
            </w:r>
            <w:r w:rsidR="00403C80" w:rsidRPr="002F3653">
              <w:rPr>
                <w:rStyle w:val="Odkaznapoznmkupodiarou"/>
                <w:rFonts w:asciiTheme="minorHAnsi" w:eastAsia="Times New Roman" w:hAnsiTheme="minorHAnsi" w:cs="Calibri"/>
                <w:sz w:val="20"/>
                <w:szCs w:val="20"/>
              </w:rPr>
              <w:footnoteReference w:id="80"/>
            </w:r>
            <w:r w:rsidRPr="002F3653">
              <w:rPr>
                <w:rFonts w:ascii="Calibri" w:hAnsi="Calibri" w:cs="Calibri"/>
                <w:bCs/>
                <w:sz w:val="20"/>
                <w:szCs w:val="20"/>
              </w:rPr>
              <w:t>)</w:t>
            </w:r>
          </w:p>
        </w:tc>
        <w:tc>
          <w:tcPr>
            <w:tcW w:w="6804" w:type="dxa"/>
            <w:tcBorders>
              <w:top w:val="single" w:sz="8" w:space="0" w:color="4F81BD"/>
              <w:bottom w:val="single" w:sz="8" w:space="0" w:color="4F81BD"/>
              <w:right w:val="single" w:sz="8" w:space="0" w:color="4F81BD"/>
            </w:tcBorders>
            <w:shd w:val="clear" w:color="auto" w:fill="auto"/>
          </w:tcPr>
          <w:p w14:paraId="22C8EA6E" w14:textId="77777777" w:rsidR="00317560" w:rsidRPr="002F3653" w:rsidRDefault="00317560" w:rsidP="007F59C5">
            <w:pPr>
              <w:pStyle w:val="Default"/>
              <w:numPr>
                <w:ilvl w:val="0"/>
                <w:numId w:val="24"/>
              </w:numPr>
              <w:spacing w:line="276" w:lineRule="auto"/>
              <w:ind w:left="318" w:hanging="284"/>
              <w:jc w:val="both"/>
              <w:rPr>
                <w:rFonts w:ascii="Calibri" w:hAnsi="Calibri" w:cs="Calibri"/>
                <w:sz w:val="20"/>
                <w:szCs w:val="20"/>
              </w:rPr>
            </w:pPr>
            <w:r w:rsidRPr="002F3653">
              <w:rPr>
                <w:rFonts w:ascii="Calibri" w:hAnsi="Calibri" w:cs="Calibri"/>
                <w:sz w:val="20"/>
                <w:szCs w:val="20"/>
              </w:rPr>
              <w:t xml:space="preserve">identifikácia </w:t>
            </w:r>
            <w:r w:rsidR="002425D9" w:rsidRPr="002F3653">
              <w:rPr>
                <w:rFonts w:ascii="Calibri" w:hAnsi="Calibri" w:cs="Calibri"/>
                <w:sz w:val="20"/>
                <w:szCs w:val="20"/>
              </w:rPr>
              <w:t>žiadateľa/</w:t>
            </w:r>
            <w:r w:rsidRPr="002F3653">
              <w:rPr>
                <w:rFonts w:ascii="Calibri" w:hAnsi="Calibri" w:cs="Calibri"/>
                <w:sz w:val="20"/>
                <w:szCs w:val="20"/>
              </w:rPr>
              <w:t xml:space="preserve">prijímateľa (obchodné meno/názov, IČO, adresa sídla, príp. kontaktné miesta); </w:t>
            </w:r>
          </w:p>
          <w:p w14:paraId="10D65302" w14:textId="77777777" w:rsidR="00317560" w:rsidRPr="002F3653" w:rsidRDefault="00317560" w:rsidP="007F59C5">
            <w:pPr>
              <w:pStyle w:val="Default"/>
              <w:numPr>
                <w:ilvl w:val="0"/>
                <w:numId w:val="24"/>
              </w:numPr>
              <w:spacing w:line="276" w:lineRule="auto"/>
              <w:ind w:left="318" w:hanging="284"/>
              <w:jc w:val="both"/>
              <w:rPr>
                <w:rFonts w:ascii="Calibri" w:hAnsi="Calibri" w:cs="Calibri"/>
                <w:sz w:val="20"/>
                <w:szCs w:val="20"/>
              </w:rPr>
            </w:pPr>
            <w:r w:rsidRPr="002F3653">
              <w:rPr>
                <w:rFonts w:ascii="Calibri" w:hAnsi="Calibri" w:cs="Calibri"/>
                <w:sz w:val="20"/>
                <w:szCs w:val="20"/>
              </w:rPr>
              <w:t xml:space="preserve">názov predmetu obstarávania; </w:t>
            </w:r>
          </w:p>
          <w:p w14:paraId="093B2D6D" w14:textId="77777777" w:rsidR="00317560" w:rsidRPr="002F3653" w:rsidRDefault="00317560" w:rsidP="007F59C5">
            <w:pPr>
              <w:pStyle w:val="Default"/>
              <w:numPr>
                <w:ilvl w:val="0"/>
                <w:numId w:val="24"/>
              </w:numPr>
              <w:spacing w:line="276" w:lineRule="auto"/>
              <w:ind w:left="318" w:hanging="284"/>
              <w:jc w:val="both"/>
              <w:rPr>
                <w:rFonts w:ascii="Calibri" w:hAnsi="Calibri" w:cs="Calibri"/>
                <w:sz w:val="20"/>
                <w:szCs w:val="20"/>
              </w:rPr>
            </w:pPr>
            <w:r w:rsidRPr="002F3653">
              <w:rPr>
                <w:rFonts w:ascii="Calibri" w:hAnsi="Calibri" w:cs="Calibri"/>
                <w:sz w:val="20"/>
                <w:szCs w:val="20"/>
              </w:rPr>
              <w:t xml:space="preserve">vymedzenie predmetu zákazky v súlade s ustanovením § </w:t>
            </w:r>
            <w:r w:rsidR="00666E43" w:rsidRPr="002F3653">
              <w:rPr>
                <w:rFonts w:ascii="Calibri" w:hAnsi="Calibri" w:cs="Calibri"/>
                <w:sz w:val="20"/>
                <w:szCs w:val="20"/>
              </w:rPr>
              <w:t>42</w:t>
            </w:r>
            <w:r w:rsidR="00C46F83" w:rsidRPr="002F3653">
              <w:rPr>
                <w:rFonts w:ascii="Calibri" w:hAnsi="Calibri" w:cs="Calibri"/>
                <w:sz w:val="20"/>
                <w:szCs w:val="20"/>
              </w:rPr>
              <w:t>,</w:t>
            </w:r>
            <w:r w:rsidRPr="002F3653">
              <w:rPr>
                <w:rFonts w:ascii="Calibri" w:hAnsi="Calibri" w:cs="Calibri"/>
                <w:sz w:val="20"/>
                <w:szCs w:val="20"/>
              </w:rPr>
              <w:t xml:space="preserve"> ods. 1 </w:t>
            </w:r>
            <w:r w:rsidR="00F63107" w:rsidRPr="002F3653">
              <w:rPr>
                <w:rFonts w:ascii="Calibri" w:hAnsi="Calibri" w:cs="Calibri"/>
                <w:sz w:val="20"/>
                <w:szCs w:val="20"/>
              </w:rPr>
              <w:t>ZVO</w:t>
            </w:r>
            <w:r w:rsidR="007863B7" w:rsidRPr="002F3653">
              <w:rPr>
                <w:rFonts w:ascii="Calibri" w:hAnsi="Calibri" w:cs="Calibri"/>
                <w:sz w:val="20"/>
                <w:szCs w:val="20"/>
              </w:rPr>
              <w:t xml:space="preserve"> (predmet zákazky musí byť opísaný jednoznačne, úplne a nestranne na základe technických požiadaviek, ktoré sa v súlade s ustanovením § </w:t>
            </w:r>
            <w:r w:rsidR="00666E43" w:rsidRPr="002F3653">
              <w:rPr>
                <w:rFonts w:ascii="Calibri" w:hAnsi="Calibri" w:cs="Calibri"/>
                <w:sz w:val="20"/>
                <w:szCs w:val="20"/>
              </w:rPr>
              <w:t>42</w:t>
            </w:r>
            <w:r w:rsidR="00C46F83" w:rsidRPr="002F3653">
              <w:rPr>
                <w:rFonts w:ascii="Calibri" w:hAnsi="Calibri" w:cs="Calibri"/>
                <w:sz w:val="20"/>
                <w:szCs w:val="20"/>
              </w:rPr>
              <w:t>,</w:t>
            </w:r>
            <w:r w:rsidR="007863B7" w:rsidRPr="002F3653">
              <w:rPr>
                <w:rFonts w:ascii="Calibri" w:hAnsi="Calibri" w:cs="Calibri"/>
                <w:sz w:val="20"/>
                <w:szCs w:val="20"/>
              </w:rPr>
              <w:t xml:space="preserve"> ods. </w:t>
            </w:r>
            <w:r w:rsidR="00666E43" w:rsidRPr="002F3653">
              <w:rPr>
                <w:rFonts w:ascii="Calibri" w:hAnsi="Calibri" w:cs="Calibri"/>
                <w:sz w:val="20"/>
                <w:szCs w:val="20"/>
              </w:rPr>
              <w:t>3</w:t>
            </w:r>
            <w:r w:rsidR="007863B7" w:rsidRPr="002F3653">
              <w:rPr>
                <w:rFonts w:ascii="Calibri" w:hAnsi="Calibri" w:cs="Calibri"/>
                <w:sz w:val="20"/>
                <w:szCs w:val="20"/>
              </w:rPr>
              <w:t xml:space="preserve"> ZVO nesmú odvolávať na konkrétneho výrobcu, výrobný postup, značku, patent, typ, krajinu, oblasť alebo miesto pôvodu alebo výroby, ak by tým dochádzalo k znevýhodneniu alebo k vylúčeniu určitých záujemcov alebo výrobkov, ak si to nevyžaduje predmet zákazky; takýto odkaz možno použiť len vtedy, ak nemožno opísať predmet zákazky dostatočne presne a zrozumiteľne a takýto odkaz musí byť doplnený slovami „alebo ekvivalentný“)</w:t>
            </w:r>
            <w:r w:rsidR="009A7B20">
              <w:rPr>
                <w:rFonts w:ascii="Calibri" w:hAnsi="Calibri" w:cs="Calibri"/>
                <w:sz w:val="20"/>
                <w:szCs w:val="20"/>
              </w:rPr>
              <w:t xml:space="preserve"> vrátane kódu CPV</w:t>
            </w:r>
            <w:r w:rsidRPr="002F3653">
              <w:rPr>
                <w:rFonts w:ascii="Calibri" w:hAnsi="Calibri" w:cs="Calibri"/>
                <w:sz w:val="20"/>
                <w:szCs w:val="20"/>
              </w:rPr>
              <w:t xml:space="preserve">; </w:t>
            </w:r>
          </w:p>
          <w:p w14:paraId="3E4A5CD4" w14:textId="77777777" w:rsidR="00317560" w:rsidRPr="002F3653" w:rsidRDefault="00317560" w:rsidP="007F59C5">
            <w:pPr>
              <w:pStyle w:val="Default"/>
              <w:numPr>
                <w:ilvl w:val="0"/>
                <w:numId w:val="24"/>
              </w:numPr>
              <w:spacing w:line="276" w:lineRule="auto"/>
              <w:ind w:left="318" w:hanging="284"/>
              <w:jc w:val="both"/>
              <w:rPr>
                <w:rFonts w:ascii="Calibri" w:hAnsi="Calibri" w:cs="Calibri"/>
                <w:sz w:val="20"/>
                <w:szCs w:val="20"/>
              </w:rPr>
            </w:pPr>
            <w:r w:rsidRPr="002F3653">
              <w:rPr>
                <w:rFonts w:ascii="Calibri" w:hAnsi="Calibri" w:cs="Calibri"/>
                <w:sz w:val="20"/>
                <w:szCs w:val="20"/>
              </w:rPr>
              <w:t>popis obstarávania tovarov, služby alebo prác;</w:t>
            </w:r>
          </w:p>
          <w:p w14:paraId="45D80DA1" w14:textId="77777777" w:rsidR="00317560" w:rsidRPr="002F3653" w:rsidRDefault="00317560" w:rsidP="007F59C5">
            <w:pPr>
              <w:pStyle w:val="Default"/>
              <w:numPr>
                <w:ilvl w:val="0"/>
                <w:numId w:val="24"/>
              </w:numPr>
              <w:spacing w:line="276" w:lineRule="auto"/>
              <w:ind w:left="318" w:hanging="284"/>
              <w:jc w:val="both"/>
              <w:rPr>
                <w:rFonts w:ascii="Calibri" w:hAnsi="Calibri" w:cs="Calibri"/>
                <w:sz w:val="20"/>
                <w:szCs w:val="20"/>
              </w:rPr>
            </w:pPr>
            <w:r w:rsidRPr="002F3653">
              <w:rPr>
                <w:rFonts w:ascii="Calibri" w:hAnsi="Calibri" w:cs="Calibri"/>
                <w:sz w:val="20"/>
                <w:szCs w:val="20"/>
              </w:rPr>
              <w:t>podmienky realizácie zmluvy (najmä lehota na realizáciu zmluvy a miesto jej realizácie)</w:t>
            </w:r>
            <w:r w:rsidR="005D5C3D" w:rsidRPr="002F3653">
              <w:rPr>
                <w:rFonts w:ascii="Calibri" w:hAnsi="Calibri" w:cs="Calibri"/>
                <w:sz w:val="20"/>
                <w:szCs w:val="20"/>
              </w:rPr>
              <w:t>;</w:t>
            </w:r>
            <w:r w:rsidRPr="002F3653">
              <w:rPr>
                <w:rFonts w:ascii="Calibri" w:hAnsi="Calibri" w:cs="Calibri"/>
                <w:sz w:val="20"/>
                <w:szCs w:val="20"/>
              </w:rPr>
              <w:t xml:space="preserve"> </w:t>
            </w:r>
          </w:p>
          <w:p w14:paraId="0C8FA073" w14:textId="77777777" w:rsidR="00317560" w:rsidRPr="002F3653" w:rsidRDefault="007863B7" w:rsidP="007F59C5">
            <w:pPr>
              <w:pStyle w:val="Default"/>
              <w:numPr>
                <w:ilvl w:val="0"/>
                <w:numId w:val="24"/>
              </w:numPr>
              <w:spacing w:line="276" w:lineRule="auto"/>
              <w:ind w:left="318" w:hanging="284"/>
              <w:jc w:val="both"/>
              <w:rPr>
                <w:rFonts w:ascii="Calibri" w:hAnsi="Calibri" w:cs="Calibri"/>
                <w:sz w:val="20"/>
                <w:szCs w:val="20"/>
              </w:rPr>
            </w:pPr>
            <w:r w:rsidRPr="002F3653">
              <w:rPr>
                <w:rFonts w:ascii="Calibri" w:hAnsi="Calibri" w:cs="Calibri"/>
                <w:sz w:val="20"/>
                <w:szCs w:val="20"/>
              </w:rPr>
              <w:t xml:space="preserve">kritériá </w:t>
            </w:r>
            <w:r w:rsidR="00317560" w:rsidRPr="002F3653">
              <w:rPr>
                <w:rFonts w:ascii="Calibri" w:hAnsi="Calibri" w:cs="Calibri"/>
                <w:sz w:val="20"/>
                <w:szCs w:val="20"/>
              </w:rPr>
              <w:t xml:space="preserve">hodnotenia ponúk </w:t>
            </w:r>
            <w:r w:rsidR="005D5C3D" w:rsidRPr="002F3653">
              <w:rPr>
                <w:rFonts w:ascii="Calibri" w:hAnsi="Calibri" w:cs="Calibri"/>
                <w:sz w:val="20"/>
                <w:szCs w:val="20"/>
              </w:rPr>
              <w:t>(</w:t>
            </w:r>
            <w:r w:rsidRPr="002F3653">
              <w:rPr>
                <w:rFonts w:ascii="Calibri" w:hAnsi="Calibri" w:cs="Calibri"/>
                <w:sz w:val="20"/>
                <w:szCs w:val="20"/>
              </w:rPr>
              <w:t xml:space="preserve">musia </w:t>
            </w:r>
            <w:r w:rsidR="005D5C3D" w:rsidRPr="002F3653">
              <w:rPr>
                <w:rFonts w:ascii="Calibri" w:hAnsi="Calibri" w:cs="Calibri"/>
                <w:sz w:val="20"/>
                <w:szCs w:val="20"/>
              </w:rPr>
              <w:t>byť nediskriminačné</w:t>
            </w:r>
            <w:r w:rsidR="00E1381E" w:rsidRPr="002F3653">
              <w:rPr>
                <w:rFonts w:ascii="Calibri" w:hAnsi="Calibri" w:cs="Calibri"/>
                <w:sz w:val="20"/>
                <w:szCs w:val="20"/>
              </w:rPr>
              <w:t xml:space="preserve"> a primerané predmetu zákazky</w:t>
            </w:r>
            <w:r w:rsidR="005D5C3D" w:rsidRPr="002F3653">
              <w:rPr>
                <w:rFonts w:ascii="Calibri" w:hAnsi="Calibri" w:cs="Calibri"/>
                <w:sz w:val="20"/>
                <w:szCs w:val="20"/>
              </w:rPr>
              <w:t>);</w:t>
            </w:r>
          </w:p>
          <w:p w14:paraId="7D0B0FC6" w14:textId="77777777" w:rsidR="00AA505D" w:rsidRPr="002F3653" w:rsidRDefault="00317560" w:rsidP="007F59C5">
            <w:pPr>
              <w:pStyle w:val="Default"/>
              <w:numPr>
                <w:ilvl w:val="0"/>
                <w:numId w:val="24"/>
              </w:numPr>
              <w:spacing w:line="276" w:lineRule="auto"/>
              <w:ind w:left="318" w:hanging="284"/>
              <w:jc w:val="both"/>
              <w:rPr>
                <w:rFonts w:ascii="Calibri" w:hAnsi="Calibri" w:cs="Calibri"/>
                <w:sz w:val="20"/>
                <w:szCs w:val="20"/>
              </w:rPr>
            </w:pPr>
            <w:r w:rsidRPr="002F3653">
              <w:rPr>
                <w:rFonts w:ascii="Calibri" w:hAnsi="Calibri" w:cs="Calibri"/>
                <w:sz w:val="20"/>
                <w:szCs w:val="20"/>
              </w:rPr>
              <w:t xml:space="preserve">miesto a lehotu na </w:t>
            </w:r>
            <w:r w:rsidR="00504EFA" w:rsidRPr="002F3653">
              <w:rPr>
                <w:rFonts w:ascii="Calibri" w:hAnsi="Calibri" w:cs="Calibri"/>
                <w:sz w:val="20"/>
                <w:szCs w:val="20"/>
              </w:rPr>
              <w:t xml:space="preserve">predkladanie </w:t>
            </w:r>
            <w:r w:rsidRPr="002F3653">
              <w:rPr>
                <w:rFonts w:ascii="Calibri" w:hAnsi="Calibri" w:cs="Calibri"/>
                <w:sz w:val="20"/>
                <w:szCs w:val="20"/>
              </w:rPr>
              <w:t>ponúk</w:t>
            </w:r>
            <w:r w:rsidR="00754070" w:rsidRPr="002F3653">
              <w:rPr>
                <w:rFonts w:ascii="Calibri" w:hAnsi="Calibri" w:cs="Calibri"/>
                <w:sz w:val="20"/>
                <w:szCs w:val="20"/>
              </w:rPr>
              <w:t>;</w:t>
            </w:r>
          </w:p>
          <w:p w14:paraId="2C692162" w14:textId="77777777" w:rsidR="00317560" w:rsidRPr="002F3653" w:rsidRDefault="002425D9" w:rsidP="003A7897">
            <w:pPr>
              <w:pStyle w:val="Default"/>
              <w:spacing w:line="276" w:lineRule="auto"/>
              <w:ind w:left="34"/>
              <w:jc w:val="both"/>
              <w:rPr>
                <w:rFonts w:ascii="Calibri" w:hAnsi="Calibri"/>
              </w:rPr>
            </w:pPr>
            <w:r w:rsidRPr="002F3653">
              <w:rPr>
                <w:rFonts w:ascii="Calibri" w:hAnsi="Calibri" w:cs="Calibri"/>
                <w:sz w:val="20"/>
                <w:szCs w:val="20"/>
              </w:rPr>
              <w:t>Žiadateľ/</w:t>
            </w:r>
            <w:r w:rsidR="00AA505D" w:rsidRPr="002F3653">
              <w:rPr>
                <w:rFonts w:ascii="Calibri" w:hAnsi="Calibri" w:cs="Calibri"/>
                <w:sz w:val="20"/>
                <w:szCs w:val="20"/>
              </w:rPr>
              <w:t>Prijímateľ je povinný pri prieskume trhu splniť podmienky uvedené v tejto časti príručky.</w:t>
            </w:r>
          </w:p>
        </w:tc>
      </w:tr>
      <w:tr w:rsidR="007778C1" w:rsidRPr="002F3653" w14:paraId="1D12F4BB" w14:textId="77777777" w:rsidTr="00B33937">
        <w:tc>
          <w:tcPr>
            <w:tcW w:w="2268" w:type="dxa"/>
            <w:tcBorders>
              <w:top w:val="single" w:sz="8" w:space="0" w:color="4F81BD"/>
              <w:bottom w:val="single" w:sz="8" w:space="0" w:color="4F81BD"/>
            </w:tcBorders>
            <w:shd w:val="clear" w:color="auto" w:fill="DBE5F1"/>
          </w:tcPr>
          <w:p w14:paraId="20FB6129" w14:textId="77777777" w:rsidR="007778C1" w:rsidRPr="002F3653" w:rsidRDefault="007778C1" w:rsidP="00416EA4">
            <w:pPr>
              <w:pStyle w:val="Default"/>
              <w:spacing w:line="276" w:lineRule="auto"/>
              <w:jc w:val="both"/>
              <w:rPr>
                <w:rFonts w:ascii="Calibri" w:hAnsi="Calibri" w:cs="Calibri"/>
                <w:b/>
                <w:bCs/>
                <w:sz w:val="20"/>
                <w:szCs w:val="20"/>
              </w:rPr>
            </w:pPr>
            <w:r w:rsidRPr="002F3653">
              <w:rPr>
                <w:rFonts w:ascii="Calibri" w:hAnsi="Calibri" w:cs="Calibri"/>
                <w:b/>
                <w:bCs/>
                <w:sz w:val="20"/>
                <w:szCs w:val="20"/>
              </w:rPr>
              <w:t xml:space="preserve">Určenie </w:t>
            </w:r>
            <w:r w:rsidR="00754070" w:rsidRPr="002F3653">
              <w:rPr>
                <w:rFonts w:ascii="Calibri" w:hAnsi="Calibri" w:cs="Calibri"/>
                <w:b/>
                <w:bCs/>
                <w:sz w:val="20"/>
                <w:szCs w:val="20"/>
              </w:rPr>
              <w:t>PHZ</w:t>
            </w:r>
          </w:p>
        </w:tc>
        <w:tc>
          <w:tcPr>
            <w:tcW w:w="6804" w:type="dxa"/>
            <w:tcBorders>
              <w:top w:val="single" w:sz="8" w:space="0" w:color="4F81BD"/>
              <w:bottom w:val="single" w:sz="8" w:space="0" w:color="4F81BD"/>
              <w:right w:val="single" w:sz="8" w:space="0" w:color="4F81BD"/>
            </w:tcBorders>
            <w:shd w:val="clear" w:color="auto" w:fill="auto"/>
          </w:tcPr>
          <w:p w14:paraId="66CB373C" w14:textId="77777777" w:rsidR="007778C1" w:rsidRPr="002F3653" w:rsidRDefault="007778C1" w:rsidP="007F59C5">
            <w:pPr>
              <w:pStyle w:val="Default"/>
              <w:numPr>
                <w:ilvl w:val="0"/>
                <w:numId w:val="24"/>
              </w:numPr>
              <w:spacing w:line="276" w:lineRule="auto"/>
              <w:ind w:left="220" w:hanging="220"/>
              <w:jc w:val="both"/>
              <w:rPr>
                <w:rFonts w:ascii="Calibri" w:hAnsi="Calibri" w:cs="Calibri"/>
                <w:sz w:val="20"/>
                <w:szCs w:val="20"/>
              </w:rPr>
            </w:pPr>
            <w:r w:rsidRPr="002F3653">
              <w:rPr>
                <w:rFonts w:ascii="Calibri" w:hAnsi="Calibri" w:cs="Calibri"/>
                <w:sz w:val="20"/>
                <w:szCs w:val="20"/>
              </w:rPr>
              <w:t>v zmysle prílohy č.</w:t>
            </w:r>
            <w:r w:rsidR="00C46F83" w:rsidRPr="002F3653">
              <w:rPr>
                <w:rFonts w:ascii="Calibri" w:hAnsi="Calibri" w:cs="Calibri"/>
                <w:sz w:val="20"/>
                <w:szCs w:val="20"/>
              </w:rPr>
              <w:t xml:space="preserve"> </w:t>
            </w:r>
            <w:r w:rsidR="003D1135">
              <w:rPr>
                <w:rFonts w:ascii="Calibri" w:hAnsi="Calibri" w:cs="Calibri"/>
                <w:sz w:val="20"/>
                <w:szCs w:val="20"/>
              </w:rPr>
              <w:t>4</w:t>
            </w:r>
            <w:r w:rsidR="003D1135" w:rsidRPr="002F3653">
              <w:rPr>
                <w:rFonts w:ascii="Calibri" w:hAnsi="Calibri" w:cs="Calibri"/>
                <w:sz w:val="20"/>
                <w:szCs w:val="20"/>
              </w:rPr>
              <w:t xml:space="preserve"> </w:t>
            </w:r>
            <w:r w:rsidR="009C5AB5">
              <w:rPr>
                <w:rFonts w:asciiTheme="minorHAnsi" w:hAnsiTheme="minorHAnsi" w:cs="Calibri"/>
                <w:sz w:val="20"/>
                <w:szCs w:val="20"/>
              </w:rPr>
              <w:t>(príloh</w:t>
            </w:r>
            <w:r w:rsidR="004D5A0F">
              <w:rPr>
                <w:rFonts w:asciiTheme="minorHAnsi" w:hAnsiTheme="minorHAnsi" w:cs="Calibri"/>
                <w:sz w:val="20"/>
                <w:szCs w:val="20"/>
              </w:rPr>
              <w:t>y</w:t>
            </w:r>
            <w:r w:rsidR="009C5AB5">
              <w:rPr>
                <w:rFonts w:asciiTheme="minorHAnsi" w:hAnsiTheme="minorHAnsi" w:cs="Calibri"/>
                <w:sz w:val="20"/>
                <w:szCs w:val="20"/>
              </w:rPr>
              <w:t xml:space="preserve"> č. 13 v prípade CEF) </w:t>
            </w:r>
            <w:r w:rsidRPr="002F3653">
              <w:rPr>
                <w:rFonts w:ascii="Calibri" w:hAnsi="Calibri" w:cs="Calibri"/>
                <w:sz w:val="20"/>
                <w:szCs w:val="20"/>
              </w:rPr>
              <w:t>tejto príručky</w:t>
            </w:r>
            <w:r w:rsidR="00403C80" w:rsidRPr="002F3653">
              <w:rPr>
                <w:rStyle w:val="Odkaznapoznmkupodiarou"/>
                <w:rFonts w:asciiTheme="minorHAnsi" w:eastAsia="Times New Roman" w:hAnsiTheme="minorHAnsi" w:cs="Calibri"/>
                <w:sz w:val="20"/>
                <w:szCs w:val="20"/>
              </w:rPr>
              <w:footnoteReference w:id="81"/>
            </w:r>
            <w:r w:rsidRPr="002F3653">
              <w:rPr>
                <w:rFonts w:ascii="Calibri" w:hAnsi="Calibri" w:cs="Calibri"/>
                <w:sz w:val="20"/>
                <w:szCs w:val="20"/>
              </w:rPr>
              <w:t xml:space="preserve"> vrátane dokladov pre jej kalkuláciu</w:t>
            </w:r>
          </w:p>
        </w:tc>
      </w:tr>
      <w:tr w:rsidR="004F0926" w:rsidRPr="002F3653" w14:paraId="39163D0B" w14:textId="77777777" w:rsidTr="00B33937">
        <w:tc>
          <w:tcPr>
            <w:tcW w:w="2268" w:type="dxa"/>
            <w:tcBorders>
              <w:top w:val="single" w:sz="8" w:space="0" w:color="4F81BD"/>
              <w:bottom w:val="single" w:sz="8" w:space="0" w:color="4F81BD"/>
            </w:tcBorders>
            <w:shd w:val="clear" w:color="auto" w:fill="DBE5F1"/>
          </w:tcPr>
          <w:p w14:paraId="7B436E0A" w14:textId="77777777" w:rsidR="004F0926" w:rsidRPr="002F3653" w:rsidRDefault="004F0926" w:rsidP="004F0926">
            <w:pPr>
              <w:pStyle w:val="Default"/>
              <w:spacing w:line="276" w:lineRule="auto"/>
              <w:rPr>
                <w:rFonts w:ascii="Calibri" w:hAnsi="Calibri" w:cs="Calibri"/>
                <w:b/>
                <w:bCs/>
                <w:sz w:val="20"/>
                <w:szCs w:val="20"/>
              </w:rPr>
            </w:pPr>
            <w:r>
              <w:rPr>
                <w:rFonts w:ascii="Calibri" w:hAnsi="Calibri" w:cs="Calibri"/>
                <w:b/>
                <w:bCs/>
                <w:sz w:val="20"/>
                <w:szCs w:val="20"/>
              </w:rPr>
              <w:lastRenderedPageBreak/>
              <w:t>Test bežnej dostupnosti</w:t>
            </w:r>
          </w:p>
        </w:tc>
        <w:tc>
          <w:tcPr>
            <w:tcW w:w="6804" w:type="dxa"/>
            <w:tcBorders>
              <w:top w:val="single" w:sz="8" w:space="0" w:color="4F81BD"/>
              <w:bottom w:val="single" w:sz="8" w:space="0" w:color="4F81BD"/>
              <w:right w:val="single" w:sz="8" w:space="0" w:color="4F81BD"/>
            </w:tcBorders>
            <w:shd w:val="clear" w:color="auto" w:fill="auto"/>
          </w:tcPr>
          <w:p w14:paraId="64E17A1B" w14:textId="77777777" w:rsidR="004F0926" w:rsidRPr="002F3653" w:rsidRDefault="004F0926" w:rsidP="007F59C5">
            <w:pPr>
              <w:pStyle w:val="Default"/>
              <w:numPr>
                <w:ilvl w:val="0"/>
                <w:numId w:val="24"/>
              </w:numPr>
              <w:spacing w:line="276" w:lineRule="auto"/>
              <w:ind w:left="220" w:hanging="220"/>
              <w:jc w:val="both"/>
              <w:rPr>
                <w:rFonts w:ascii="Calibri" w:hAnsi="Calibri" w:cs="Calibri"/>
                <w:sz w:val="20"/>
                <w:szCs w:val="20"/>
              </w:rPr>
            </w:pPr>
            <w:r>
              <w:rPr>
                <w:rFonts w:ascii="Calibri" w:hAnsi="Calibri" w:cs="Calibri"/>
                <w:sz w:val="20"/>
                <w:szCs w:val="20"/>
              </w:rPr>
              <w:t xml:space="preserve">test bežnej dostupnosti (relevantné </w:t>
            </w:r>
            <w:r w:rsidRPr="002F3653">
              <w:rPr>
                <w:rFonts w:ascii="Calibri" w:hAnsi="Calibri" w:cs="Calibri"/>
                <w:sz w:val="20"/>
                <w:szCs w:val="20"/>
              </w:rPr>
              <w:t xml:space="preserve">v prípade zákaziek </w:t>
            </w:r>
            <w:r w:rsidR="00523019">
              <w:rPr>
                <w:rFonts w:ascii="Calibri" w:hAnsi="Calibri" w:cs="Calibri"/>
                <w:sz w:val="20"/>
                <w:szCs w:val="20"/>
              </w:rPr>
              <w:t>ak postupuje prostredníctvom EKS</w:t>
            </w:r>
            <w:r>
              <w:rPr>
                <w:rFonts w:ascii="Calibri" w:hAnsi="Calibri" w:cs="Calibri"/>
                <w:sz w:val="20"/>
                <w:szCs w:val="20"/>
              </w:rPr>
              <w:t>)</w:t>
            </w:r>
          </w:p>
        </w:tc>
      </w:tr>
    </w:tbl>
    <w:p w14:paraId="2530A3AB" w14:textId="77777777" w:rsidR="00503E62" w:rsidRPr="002F3653" w:rsidDel="00AB4C1D" w:rsidRDefault="00D13615" w:rsidP="001614CC">
      <w:pPr>
        <w:pStyle w:val="Default"/>
        <w:numPr>
          <w:ilvl w:val="0"/>
          <w:numId w:val="21"/>
        </w:numPr>
        <w:spacing w:before="120" w:after="120" w:line="276" w:lineRule="auto"/>
        <w:ind w:left="360"/>
        <w:jc w:val="both"/>
        <w:rPr>
          <w:del w:id="1089" w:author="Chromíková, Katarína" w:date="2020-12-11T16:45:00Z"/>
          <w:rFonts w:ascii="Calibri" w:hAnsi="Calibri" w:cs="Calibri"/>
          <w:sz w:val="20"/>
          <w:szCs w:val="20"/>
        </w:rPr>
      </w:pPr>
      <w:del w:id="1090" w:author="Chromíková, Katarína" w:date="2020-12-11T16:45:00Z">
        <w:r w:rsidRPr="002F3653" w:rsidDel="00AB4C1D">
          <w:rPr>
            <w:rFonts w:ascii="Calibri" w:hAnsi="Calibri" w:cs="Calibri"/>
            <w:sz w:val="20"/>
            <w:szCs w:val="20"/>
          </w:rPr>
          <w:delText xml:space="preserve">V prípade, že prijímateľ využil možnosť a predložil dokumentáciu </w:delText>
        </w:r>
        <w:r w:rsidR="002503E6" w:rsidRPr="002F3653" w:rsidDel="00AB4C1D">
          <w:rPr>
            <w:rFonts w:ascii="Calibri" w:hAnsi="Calibri" w:cs="Calibri"/>
            <w:sz w:val="20"/>
            <w:szCs w:val="20"/>
          </w:rPr>
          <w:delText xml:space="preserve">z VO </w:delText>
        </w:r>
        <w:r w:rsidRPr="002F3653" w:rsidDel="00AB4C1D">
          <w:rPr>
            <w:rFonts w:ascii="Calibri" w:hAnsi="Calibri" w:cs="Calibri"/>
            <w:sz w:val="20"/>
            <w:szCs w:val="20"/>
          </w:rPr>
          <w:delText xml:space="preserve">na kontrolu ešte pred vyhlásením zákazky/ oslovením subjektov </w:delText>
        </w:r>
        <w:r w:rsidR="005E78AA" w:rsidRPr="002F3653" w:rsidDel="00AB4C1D">
          <w:rPr>
            <w:rFonts w:ascii="Calibri" w:hAnsi="Calibri" w:cs="Calibri"/>
            <w:sz w:val="20"/>
            <w:szCs w:val="20"/>
          </w:rPr>
          <w:delText>a RO</w:delText>
        </w:r>
        <w:r w:rsidR="00503E62" w:rsidRPr="002F3653" w:rsidDel="00AB4C1D">
          <w:rPr>
            <w:rFonts w:ascii="Calibri" w:hAnsi="Calibri" w:cs="Calibri"/>
            <w:sz w:val="20"/>
            <w:szCs w:val="20"/>
          </w:rPr>
          <w:delText xml:space="preserve"> počas kontroly </w:delText>
        </w:r>
        <w:r w:rsidR="0083782B" w:rsidRPr="002F3653" w:rsidDel="00AB4C1D">
          <w:rPr>
            <w:rFonts w:ascii="Calibri" w:hAnsi="Calibri" w:cs="Calibri"/>
            <w:sz w:val="20"/>
            <w:szCs w:val="20"/>
          </w:rPr>
          <w:delText xml:space="preserve">identifikuje </w:delText>
        </w:r>
        <w:r w:rsidR="00503E62" w:rsidRPr="002F3653" w:rsidDel="00AB4C1D">
          <w:rPr>
            <w:rFonts w:ascii="Calibri" w:hAnsi="Calibri" w:cs="Calibri"/>
            <w:sz w:val="20"/>
            <w:szCs w:val="20"/>
          </w:rPr>
          <w:delText>nedostatky</w:delText>
        </w:r>
        <w:r w:rsidR="0083782B" w:rsidRPr="002F3653" w:rsidDel="00AB4C1D">
          <w:rPr>
            <w:rFonts w:ascii="Calibri" w:hAnsi="Calibri" w:cs="Calibri"/>
            <w:sz w:val="20"/>
            <w:szCs w:val="20"/>
          </w:rPr>
          <w:delText>,</w:delText>
        </w:r>
        <w:r w:rsidR="00503E62" w:rsidRPr="002F3653" w:rsidDel="00AB4C1D">
          <w:rPr>
            <w:rFonts w:ascii="Calibri" w:hAnsi="Calibri" w:cs="Calibri"/>
            <w:sz w:val="20"/>
            <w:szCs w:val="20"/>
          </w:rPr>
          <w:delText xml:space="preserve"> je </w:delText>
        </w:r>
        <w:r w:rsidR="002425D9" w:rsidRPr="002F3653" w:rsidDel="00AB4C1D">
          <w:rPr>
            <w:rFonts w:ascii="Calibri" w:hAnsi="Calibri" w:cs="Calibri"/>
            <w:sz w:val="20"/>
            <w:szCs w:val="20"/>
          </w:rPr>
          <w:delText>žiadateľ/</w:delText>
        </w:r>
        <w:r w:rsidR="0083782B" w:rsidRPr="002F3653" w:rsidDel="00AB4C1D">
          <w:rPr>
            <w:rFonts w:ascii="Calibri" w:hAnsi="Calibri" w:cs="Calibri"/>
            <w:sz w:val="20"/>
            <w:szCs w:val="20"/>
          </w:rPr>
          <w:delText>p</w:delText>
        </w:r>
        <w:r w:rsidR="00503E62" w:rsidRPr="002F3653" w:rsidDel="00AB4C1D">
          <w:rPr>
            <w:rFonts w:ascii="Calibri" w:hAnsi="Calibri" w:cs="Calibri"/>
            <w:sz w:val="20"/>
            <w:szCs w:val="20"/>
          </w:rPr>
          <w:delText>rijímateľ povinný postupovať v</w:delText>
        </w:r>
        <w:r w:rsidR="00C46F83" w:rsidRPr="002F3653" w:rsidDel="00AB4C1D">
          <w:rPr>
            <w:rFonts w:ascii="Calibri" w:hAnsi="Calibri" w:cs="Calibri"/>
            <w:sz w:val="20"/>
            <w:szCs w:val="20"/>
          </w:rPr>
          <w:delText> </w:delText>
        </w:r>
        <w:r w:rsidR="00503E62" w:rsidRPr="002F3653" w:rsidDel="00AB4C1D">
          <w:rPr>
            <w:rFonts w:ascii="Calibri" w:hAnsi="Calibri" w:cs="Calibri"/>
            <w:sz w:val="20"/>
            <w:szCs w:val="20"/>
          </w:rPr>
          <w:delText>zmysle</w:delText>
        </w:r>
        <w:r w:rsidR="00C46F83" w:rsidRPr="002F3653" w:rsidDel="00AB4C1D">
          <w:rPr>
            <w:rFonts w:ascii="Calibri" w:hAnsi="Calibri" w:cs="Calibri"/>
            <w:sz w:val="20"/>
            <w:szCs w:val="20"/>
          </w:rPr>
          <w:delText xml:space="preserve"> </w:delText>
        </w:r>
        <w:r w:rsidR="00217CCB" w:rsidRPr="002F3653" w:rsidDel="00AB4C1D">
          <w:rPr>
            <w:rFonts w:ascii="Calibri" w:hAnsi="Calibri" w:cs="Calibri"/>
            <w:sz w:val="20"/>
            <w:szCs w:val="20"/>
          </w:rPr>
          <w:delText xml:space="preserve">podkapitoly </w:delText>
        </w:r>
        <w:r w:rsidR="008A2E8F" w:rsidDel="00AB4C1D">
          <w:rPr>
            <w:rStyle w:val="Hypertextovprepojenie"/>
            <w:rFonts w:asciiTheme="minorHAnsi" w:hAnsiTheme="minorHAnsi" w:cs="Calibri"/>
            <w:sz w:val="20"/>
            <w:szCs w:val="20"/>
          </w:rPr>
          <w:fldChar w:fldCharType="begin"/>
        </w:r>
        <w:r w:rsidR="008A2E8F" w:rsidDel="00AB4C1D">
          <w:rPr>
            <w:rStyle w:val="Hypertextovprepojenie"/>
            <w:rFonts w:asciiTheme="minorHAnsi" w:hAnsiTheme="minorHAnsi" w:cs="Calibri"/>
            <w:sz w:val="20"/>
            <w:szCs w:val="20"/>
          </w:rPr>
          <w:delInstrText xml:space="preserve"> HYPERLINK \l "_2.3_Finančná_kontrola" </w:delInstrText>
        </w:r>
        <w:r w:rsidR="008A2E8F" w:rsidDel="00AB4C1D">
          <w:rPr>
            <w:rStyle w:val="Hypertextovprepojenie"/>
            <w:rFonts w:asciiTheme="minorHAnsi" w:hAnsiTheme="minorHAnsi" w:cs="Calibri"/>
            <w:sz w:val="20"/>
            <w:szCs w:val="20"/>
          </w:rPr>
          <w:fldChar w:fldCharType="separate"/>
        </w:r>
        <w:r w:rsidR="00EB1FBA" w:rsidRPr="002F3653" w:rsidDel="00AB4C1D">
          <w:rPr>
            <w:rStyle w:val="Hypertextovprepojenie"/>
            <w:rFonts w:asciiTheme="minorHAnsi" w:hAnsiTheme="minorHAnsi" w:cs="Calibri"/>
            <w:sz w:val="20"/>
            <w:szCs w:val="20"/>
          </w:rPr>
          <w:delText>2.3</w:delText>
        </w:r>
        <w:r w:rsidR="008A2E8F" w:rsidDel="00AB4C1D">
          <w:rPr>
            <w:rStyle w:val="Hypertextovprepojenie"/>
            <w:rFonts w:asciiTheme="minorHAnsi" w:hAnsiTheme="minorHAnsi" w:cs="Calibri"/>
            <w:sz w:val="20"/>
            <w:szCs w:val="20"/>
          </w:rPr>
          <w:fldChar w:fldCharType="end"/>
        </w:r>
        <w:r w:rsidR="00EB1FBA" w:rsidRPr="002F3653" w:rsidDel="00AB4C1D">
          <w:rPr>
            <w:rFonts w:asciiTheme="minorHAnsi" w:hAnsiTheme="minorHAnsi" w:cs="Calibri"/>
            <w:sz w:val="20"/>
            <w:szCs w:val="20"/>
          </w:rPr>
          <w:delText xml:space="preserve"> </w:delText>
        </w:r>
        <w:r w:rsidR="00217CCB" w:rsidRPr="002F3653" w:rsidDel="00AB4C1D">
          <w:rPr>
            <w:rFonts w:ascii="Calibri" w:hAnsi="Calibri" w:cs="Calibri"/>
            <w:sz w:val="20"/>
            <w:szCs w:val="20"/>
          </w:rPr>
          <w:delText xml:space="preserve">odseku 6  </w:delText>
        </w:r>
        <w:r w:rsidR="0083782B" w:rsidRPr="002F3653" w:rsidDel="00AB4C1D">
          <w:rPr>
            <w:rFonts w:ascii="Calibri" w:hAnsi="Calibri" w:cs="Calibri"/>
            <w:sz w:val="20"/>
            <w:szCs w:val="20"/>
          </w:rPr>
          <w:delText>tejto príručky.</w:delText>
        </w:r>
      </w:del>
    </w:p>
    <w:p w14:paraId="56039456" w14:textId="77777777" w:rsidR="00892EFA" w:rsidRPr="002F3653" w:rsidDel="00AB4C1D" w:rsidRDefault="0083782B" w:rsidP="001614CC">
      <w:pPr>
        <w:pStyle w:val="Default"/>
        <w:numPr>
          <w:ilvl w:val="0"/>
          <w:numId w:val="21"/>
        </w:numPr>
        <w:spacing w:before="120" w:after="120" w:line="276" w:lineRule="auto"/>
        <w:ind w:left="360"/>
        <w:jc w:val="both"/>
        <w:rPr>
          <w:del w:id="1091" w:author="Chromíková, Katarína" w:date="2020-12-11T16:45:00Z"/>
          <w:rFonts w:ascii="Calibri" w:hAnsi="Calibri" w:cs="Calibri"/>
          <w:sz w:val="20"/>
          <w:szCs w:val="20"/>
        </w:rPr>
      </w:pPr>
      <w:del w:id="1092" w:author="Chromíková, Katarína" w:date="2020-12-11T16:45:00Z">
        <w:r w:rsidRPr="002F3653" w:rsidDel="00AB4C1D">
          <w:rPr>
            <w:rFonts w:ascii="Calibri" w:hAnsi="Calibri" w:cs="Calibri"/>
            <w:sz w:val="20"/>
            <w:szCs w:val="20"/>
          </w:rPr>
          <w:delText>Ak RO neidentifikuje nedostatky a</w:delText>
        </w:r>
        <w:r w:rsidR="00892EFA" w:rsidRPr="002F3653" w:rsidDel="00AB4C1D">
          <w:rPr>
            <w:rFonts w:ascii="Calibri" w:hAnsi="Calibri" w:cs="Calibri"/>
            <w:sz w:val="20"/>
            <w:szCs w:val="20"/>
          </w:rPr>
          <w:delText xml:space="preserve"> výzva na </w:delText>
        </w:r>
        <w:r w:rsidR="000675E3" w:rsidRPr="002F3653" w:rsidDel="00AB4C1D">
          <w:rPr>
            <w:rFonts w:ascii="Calibri" w:hAnsi="Calibri" w:cs="Calibri"/>
            <w:sz w:val="20"/>
            <w:szCs w:val="20"/>
          </w:rPr>
          <w:delText>súťaž</w:delText>
        </w:r>
        <w:r w:rsidR="00892EFA" w:rsidRPr="002F3653" w:rsidDel="00AB4C1D">
          <w:rPr>
            <w:rFonts w:ascii="Calibri" w:hAnsi="Calibri" w:cs="Calibri"/>
            <w:sz w:val="20"/>
            <w:szCs w:val="20"/>
          </w:rPr>
          <w:delText>/</w:delText>
        </w:r>
        <w:r w:rsidRPr="002F3653" w:rsidDel="00AB4C1D">
          <w:rPr>
            <w:rFonts w:ascii="Calibri" w:hAnsi="Calibri" w:cs="Calibri"/>
            <w:sz w:val="20"/>
            <w:szCs w:val="20"/>
          </w:rPr>
          <w:delText xml:space="preserve">špecifikácia </w:delText>
        </w:r>
        <w:r w:rsidR="00892EFA" w:rsidRPr="002F3653" w:rsidDel="00AB4C1D">
          <w:rPr>
            <w:rFonts w:ascii="Calibri" w:hAnsi="Calibri" w:cs="Calibri"/>
            <w:sz w:val="20"/>
            <w:szCs w:val="20"/>
          </w:rPr>
          <w:delText xml:space="preserve">predmetu zákazky </w:delText>
        </w:r>
        <w:r w:rsidRPr="002F3653" w:rsidDel="00AB4C1D">
          <w:rPr>
            <w:rFonts w:ascii="Calibri" w:hAnsi="Calibri" w:cs="Calibri"/>
            <w:sz w:val="20"/>
            <w:szCs w:val="20"/>
          </w:rPr>
          <w:delText xml:space="preserve">je </w:delText>
        </w:r>
        <w:r w:rsidR="00892EFA" w:rsidRPr="002F3653" w:rsidDel="00AB4C1D">
          <w:rPr>
            <w:rFonts w:ascii="Calibri" w:hAnsi="Calibri" w:cs="Calibri"/>
            <w:sz w:val="20"/>
            <w:szCs w:val="20"/>
          </w:rPr>
          <w:delText>v súlade s pr</w:delText>
        </w:r>
        <w:r w:rsidR="00EB062A" w:rsidDel="00AB4C1D">
          <w:rPr>
            <w:rFonts w:ascii="Calibri" w:hAnsi="Calibri" w:cs="Calibri"/>
            <w:sz w:val="20"/>
            <w:szCs w:val="20"/>
          </w:rPr>
          <w:delText>avidlami</w:delText>
        </w:r>
        <w:r w:rsidR="00892EFA" w:rsidRPr="002F3653" w:rsidDel="00AB4C1D">
          <w:rPr>
            <w:rFonts w:ascii="Calibri" w:hAnsi="Calibri" w:cs="Calibri"/>
            <w:sz w:val="20"/>
            <w:szCs w:val="20"/>
          </w:rPr>
          <w:delText xml:space="preserve"> VO</w:delText>
        </w:r>
        <w:r w:rsidR="00F95378" w:rsidRPr="002F3653" w:rsidDel="00AB4C1D">
          <w:rPr>
            <w:rStyle w:val="Odkaznapoznmkupodiarou"/>
            <w:rFonts w:ascii="Calibri" w:hAnsi="Calibri" w:cs="Calibri"/>
            <w:sz w:val="20"/>
            <w:szCs w:val="20"/>
          </w:rPr>
          <w:footnoteReference w:id="82"/>
        </w:r>
        <w:r w:rsidR="00892EFA" w:rsidRPr="002F3653" w:rsidDel="00AB4C1D">
          <w:rPr>
            <w:rFonts w:ascii="Calibri" w:hAnsi="Calibri" w:cs="Calibri"/>
            <w:sz w:val="20"/>
            <w:szCs w:val="20"/>
          </w:rPr>
          <w:delText xml:space="preserve">, RO túto skutočnosť oznámi </w:delText>
        </w:r>
        <w:r w:rsidR="002425D9" w:rsidRPr="002F3653" w:rsidDel="00AB4C1D">
          <w:rPr>
            <w:rFonts w:ascii="Calibri" w:hAnsi="Calibri" w:cs="Calibri"/>
            <w:sz w:val="20"/>
            <w:szCs w:val="20"/>
          </w:rPr>
          <w:delText>žiadateľovi/</w:delText>
        </w:r>
        <w:r w:rsidRPr="002F3653" w:rsidDel="00AB4C1D">
          <w:rPr>
            <w:rFonts w:ascii="Calibri" w:hAnsi="Calibri" w:cs="Calibri"/>
            <w:sz w:val="20"/>
            <w:szCs w:val="20"/>
          </w:rPr>
          <w:delText>p</w:delText>
        </w:r>
        <w:r w:rsidR="00892EFA" w:rsidRPr="002F3653" w:rsidDel="00AB4C1D">
          <w:rPr>
            <w:rFonts w:ascii="Calibri" w:hAnsi="Calibri" w:cs="Calibri"/>
            <w:sz w:val="20"/>
            <w:szCs w:val="20"/>
          </w:rPr>
          <w:delText>rijímateľovi listom GPM</w:delText>
        </w:r>
        <w:r w:rsidR="008B6C28" w:rsidRPr="002F3653" w:rsidDel="00AB4C1D">
          <w:rPr>
            <w:rFonts w:ascii="Calibri" w:hAnsi="Calibri" w:cs="Calibri"/>
            <w:sz w:val="20"/>
            <w:szCs w:val="20"/>
          </w:rPr>
          <w:delText>/</w:delText>
        </w:r>
        <w:r w:rsidR="008B6C28" w:rsidRPr="002F3653" w:rsidDel="00AB4C1D">
          <w:rPr>
            <w:rFonts w:ascii="Calibri" w:hAnsi="Calibri" w:cs="Calibri"/>
            <w:sz w:val="20"/>
            <w:szCs w:val="20"/>
            <w:shd w:val="clear" w:color="auto" w:fill="FFFFFF" w:themeFill="background1"/>
          </w:rPr>
          <w:delText>vnútorným listom</w:delText>
        </w:r>
        <w:r w:rsidR="008B6C28" w:rsidRPr="002F3653" w:rsidDel="00AB4C1D">
          <w:rPr>
            <w:rStyle w:val="Odkaznapoznmkupodiarou"/>
            <w:rFonts w:ascii="Calibri" w:hAnsi="Calibri" w:cs="Calibri"/>
            <w:sz w:val="20"/>
            <w:szCs w:val="20"/>
          </w:rPr>
          <w:footnoteReference w:id="83"/>
        </w:r>
        <w:r w:rsidR="009932CD" w:rsidRPr="002F3653" w:rsidDel="00AB4C1D">
          <w:rPr>
            <w:rFonts w:ascii="Calibri" w:hAnsi="Calibri" w:cs="Calibri"/>
            <w:sz w:val="20"/>
            <w:szCs w:val="20"/>
          </w:rPr>
          <w:delText xml:space="preserve"> alebo elektronicky</w:delText>
        </w:r>
        <w:r w:rsidR="00892EFA" w:rsidRPr="002F3653" w:rsidDel="00AB4C1D">
          <w:rPr>
            <w:rFonts w:ascii="Calibri" w:hAnsi="Calibri" w:cs="Calibri"/>
            <w:sz w:val="20"/>
            <w:szCs w:val="20"/>
          </w:rPr>
          <w:delText xml:space="preserve">. </w:delText>
        </w:r>
      </w:del>
    </w:p>
    <w:p w14:paraId="625E9071" w14:textId="77777777" w:rsidR="00250394" w:rsidRPr="002F3653" w:rsidDel="00AB4C1D" w:rsidRDefault="00D13615" w:rsidP="001614CC">
      <w:pPr>
        <w:pStyle w:val="Default"/>
        <w:numPr>
          <w:ilvl w:val="0"/>
          <w:numId w:val="21"/>
        </w:numPr>
        <w:spacing w:before="120" w:after="120" w:line="276" w:lineRule="auto"/>
        <w:ind w:left="360"/>
        <w:jc w:val="both"/>
        <w:rPr>
          <w:del w:id="1097" w:author="Chromíková, Katarína" w:date="2020-12-11T16:45:00Z"/>
          <w:rFonts w:ascii="Calibri" w:hAnsi="Calibri" w:cs="Calibri"/>
          <w:sz w:val="20"/>
          <w:szCs w:val="20"/>
        </w:rPr>
      </w:pPr>
      <w:del w:id="1098" w:author="Chromíková, Katarína" w:date="2020-12-11T16:45:00Z">
        <w:r w:rsidRPr="002F3653" w:rsidDel="00AB4C1D">
          <w:rPr>
            <w:rFonts w:ascii="Calibri" w:hAnsi="Calibri" w:cs="Calibri"/>
            <w:sz w:val="20"/>
            <w:szCs w:val="20"/>
          </w:rPr>
          <w:delText xml:space="preserve">Žiadateľ/Prijímateľ je povinný v závislosti od hodnoty zákazky pri obstarávaní zákazky  postupovať v zmysle podkapitoly </w:delText>
        </w:r>
        <w:r w:rsidR="008A2E8F" w:rsidDel="00AB4C1D">
          <w:rPr>
            <w:rStyle w:val="Hypertextovprepojenie"/>
            <w:rFonts w:cs="Calibri"/>
            <w:sz w:val="20"/>
            <w:szCs w:val="20"/>
          </w:rPr>
          <w:fldChar w:fldCharType="begin"/>
        </w:r>
        <w:r w:rsidR="008A2E8F" w:rsidDel="00AB4C1D">
          <w:rPr>
            <w:rStyle w:val="Hypertextovprepojenie"/>
            <w:rFonts w:ascii="Calibri" w:hAnsi="Calibri" w:cs="Calibri"/>
            <w:sz w:val="20"/>
            <w:szCs w:val="20"/>
          </w:rPr>
          <w:delInstrText xml:space="preserve"> HYPERLINK \l "_4.2_Obstarávanie_zákaziek," </w:delInstrText>
        </w:r>
        <w:r w:rsidR="008A2E8F" w:rsidDel="00AB4C1D">
          <w:rPr>
            <w:rStyle w:val="Hypertextovprepojenie"/>
            <w:rFonts w:cs="Calibri"/>
            <w:sz w:val="20"/>
            <w:szCs w:val="20"/>
          </w:rPr>
          <w:fldChar w:fldCharType="separate"/>
        </w:r>
        <w:r w:rsidRPr="002F3653" w:rsidDel="00AB4C1D">
          <w:rPr>
            <w:rStyle w:val="Hypertextovprepojenie"/>
            <w:rFonts w:ascii="Calibri" w:hAnsi="Calibri" w:cs="Calibri"/>
            <w:sz w:val="20"/>
            <w:szCs w:val="20"/>
          </w:rPr>
          <w:delText>4.2</w:delText>
        </w:r>
        <w:r w:rsidR="008A2E8F" w:rsidDel="00AB4C1D">
          <w:rPr>
            <w:rStyle w:val="Hypertextovprepojenie"/>
            <w:rFonts w:cs="Calibri"/>
            <w:sz w:val="20"/>
            <w:szCs w:val="20"/>
          </w:rPr>
          <w:fldChar w:fldCharType="end"/>
        </w:r>
        <w:r w:rsidR="00CB4FF8" w:rsidRPr="002F3653" w:rsidDel="00AB4C1D">
          <w:rPr>
            <w:rFonts w:ascii="Calibri" w:hAnsi="Calibri" w:cs="Calibri"/>
            <w:sz w:val="20"/>
            <w:szCs w:val="20"/>
          </w:rPr>
          <w:delText xml:space="preserve"> (zákazky, ktorých PHZ je rovná alebo vyššia ako </w:delText>
        </w:r>
        <w:r w:rsidR="00B964C5" w:rsidDel="00AB4C1D">
          <w:rPr>
            <w:rFonts w:ascii="Calibri" w:hAnsi="Calibri" w:cs="Calibri"/>
            <w:sz w:val="20"/>
            <w:szCs w:val="20"/>
          </w:rPr>
          <w:delText xml:space="preserve">30 </w:delText>
        </w:r>
      </w:del>
      <w:ins w:id="1099" w:author="uzivatel" w:date="2020-11-16T14:31:00Z">
        <w:del w:id="1100" w:author="Chromíková, Katarína" w:date="2020-12-11T16:45:00Z">
          <w:r w:rsidR="00CA77F8" w:rsidDel="00AB4C1D">
            <w:rPr>
              <w:rFonts w:ascii="Calibri" w:hAnsi="Calibri" w:cs="Calibri"/>
              <w:sz w:val="20"/>
              <w:szCs w:val="20"/>
            </w:rPr>
            <w:delText xml:space="preserve">50 </w:delText>
          </w:r>
        </w:del>
      </w:ins>
      <w:del w:id="1101" w:author="Chromíková, Katarína" w:date="2020-12-11T16:45:00Z">
        <w:r w:rsidR="00CB4FF8" w:rsidRPr="002F3653" w:rsidDel="00AB4C1D">
          <w:rPr>
            <w:rFonts w:ascii="Calibri" w:hAnsi="Calibri" w:cs="Calibri"/>
            <w:sz w:val="20"/>
            <w:szCs w:val="20"/>
          </w:rPr>
          <w:delText xml:space="preserve">000 </w:delText>
        </w:r>
        <w:r w:rsidR="00863701" w:rsidRPr="002F3653" w:rsidDel="00AB4C1D">
          <w:rPr>
            <w:rFonts w:ascii="Calibri" w:hAnsi="Calibri" w:cs="Calibri"/>
            <w:sz w:val="20"/>
            <w:szCs w:val="20"/>
          </w:rPr>
          <w:delText>EUR</w:delText>
        </w:r>
        <w:r w:rsidR="00CB4FF8" w:rsidRPr="002F3653" w:rsidDel="00AB4C1D">
          <w:rPr>
            <w:rFonts w:ascii="Calibri" w:hAnsi="Calibri" w:cs="Calibri"/>
            <w:sz w:val="20"/>
            <w:szCs w:val="20"/>
          </w:rPr>
          <w:delText>)</w:delText>
        </w:r>
        <w:r w:rsidRPr="002F3653" w:rsidDel="00AB4C1D">
          <w:rPr>
            <w:rFonts w:ascii="Calibri" w:hAnsi="Calibri" w:cs="Calibri"/>
            <w:sz w:val="20"/>
            <w:szCs w:val="20"/>
          </w:rPr>
          <w:delText xml:space="preserve"> alebo </w:delText>
        </w:r>
        <w:r w:rsidR="008A2E8F" w:rsidDel="00AB4C1D">
          <w:rPr>
            <w:rStyle w:val="Hypertextovprepojenie"/>
            <w:rFonts w:cs="Calibri"/>
            <w:sz w:val="20"/>
            <w:szCs w:val="20"/>
          </w:rPr>
          <w:fldChar w:fldCharType="begin"/>
        </w:r>
        <w:r w:rsidR="008A2E8F" w:rsidDel="00AB4C1D">
          <w:rPr>
            <w:rStyle w:val="Hypertextovprepojenie"/>
            <w:rFonts w:ascii="Calibri" w:hAnsi="Calibri" w:cs="Calibri"/>
            <w:sz w:val="20"/>
            <w:szCs w:val="20"/>
          </w:rPr>
          <w:delInstrText xml:space="preserve"> HYPERLINK \l "_4.3__Obstarávanie" </w:delInstrText>
        </w:r>
        <w:r w:rsidR="008A2E8F" w:rsidDel="00AB4C1D">
          <w:rPr>
            <w:rStyle w:val="Hypertextovprepojenie"/>
            <w:rFonts w:cs="Calibri"/>
            <w:sz w:val="20"/>
            <w:szCs w:val="20"/>
          </w:rPr>
          <w:fldChar w:fldCharType="separate"/>
        </w:r>
        <w:r w:rsidRPr="002F3653" w:rsidDel="00AB4C1D">
          <w:rPr>
            <w:rStyle w:val="Hypertextovprepojenie"/>
            <w:rFonts w:ascii="Calibri" w:hAnsi="Calibri" w:cs="Calibri"/>
            <w:sz w:val="20"/>
            <w:szCs w:val="20"/>
          </w:rPr>
          <w:delText>4.3</w:delText>
        </w:r>
        <w:r w:rsidR="008A2E8F" w:rsidDel="00AB4C1D">
          <w:rPr>
            <w:rStyle w:val="Hypertextovprepojenie"/>
            <w:rFonts w:cs="Calibri"/>
            <w:sz w:val="20"/>
            <w:szCs w:val="20"/>
          </w:rPr>
          <w:fldChar w:fldCharType="end"/>
        </w:r>
        <w:r w:rsidR="00CB4FF8" w:rsidRPr="002F3653" w:rsidDel="00AB4C1D">
          <w:rPr>
            <w:rFonts w:ascii="Calibri" w:hAnsi="Calibri" w:cs="Calibri"/>
            <w:sz w:val="20"/>
            <w:szCs w:val="20"/>
          </w:rPr>
          <w:delText xml:space="preserve"> (zákazky, ktorých PHZ je nižšia ako </w:delText>
        </w:r>
        <w:r w:rsidR="00B964C5" w:rsidDel="00AB4C1D">
          <w:rPr>
            <w:rFonts w:ascii="Calibri" w:hAnsi="Calibri" w:cs="Calibri"/>
            <w:sz w:val="20"/>
            <w:szCs w:val="20"/>
          </w:rPr>
          <w:delText xml:space="preserve">30 </w:delText>
        </w:r>
      </w:del>
      <w:ins w:id="1102" w:author="uzivatel" w:date="2020-11-16T14:31:00Z">
        <w:del w:id="1103" w:author="Chromíková, Katarína" w:date="2020-12-11T16:45:00Z">
          <w:r w:rsidR="00CA77F8" w:rsidDel="00AB4C1D">
            <w:rPr>
              <w:rFonts w:ascii="Calibri" w:hAnsi="Calibri" w:cs="Calibri"/>
              <w:sz w:val="20"/>
              <w:szCs w:val="20"/>
            </w:rPr>
            <w:delText xml:space="preserve">50 </w:delText>
          </w:r>
        </w:del>
      </w:ins>
      <w:del w:id="1104" w:author="Chromíková, Katarína" w:date="2020-12-11T16:45:00Z">
        <w:r w:rsidR="00CB4FF8" w:rsidRPr="002F3653" w:rsidDel="00AB4C1D">
          <w:rPr>
            <w:rFonts w:ascii="Calibri" w:hAnsi="Calibri" w:cs="Calibri"/>
            <w:sz w:val="20"/>
            <w:szCs w:val="20"/>
          </w:rPr>
          <w:delText xml:space="preserve">000 </w:delText>
        </w:r>
        <w:r w:rsidR="00863701" w:rsidRPr="002F3653" w:rsidDel="00AB4C1D">
          <w:rPr>
            <w:rFonts w:ascii="Calibri" w:hAnsi="Calibri" w:cs="Calibri"/>
            <w:sz w:val="20"/>
            <w:szCs w:val="20"/>
          </w:rPr>
          <w:delText>EUR</w:delText>
        </w:r>
        <w:r w:rsidR="00CB4FF8" w:rsidRPr="002F3653" w:rsidDel="00AB4C1D">
          <w:rPr>
            <w:rFonts w:ascii="Calibri" w:hAnsi="Calibri" w:cs="Calibri"/>
            <w:sz w:val="20"/>
            <w:szCs w:val="20"/>
          </w:rPr>
          <w:delText>)</w:delText>
        </w:r>
        <w:r w:rsidR="005A46E6" w:rsidRPr="002F3653" w:rsidDel="00AB4C1D">
          <w:rPr>
            <w:rFonts w:ascii="Calibri" w:hAnsi="Calibri" w:cs="Calibri"/>
            <w:sz w:val="20"/>
            <w:szCs w:val="20"/>
          </w:rPr>
          <w:delText>.</w:delText>
        </w:r>
      </w:del>
    </w:p>
    <w:p w14:paraId="60D819CA" w14:textId="77777777" w:rsidR="00754070" w:rsidDel="00AB4C1D" w:rsidRDefault="006B737F" w:rsidP="001614CC">
      <w:pPr>
        <w:pStyle w:val="Default"/>
        <w:numPr>
          <w:ilvl w:val="0"/>
          <w:numId w:val="21"/>
        </w:numPr>
        <w:spacing w:before="120" w:after="120" w:line="276" w:lineRule="auto"/>
        <w:ind w:left="360"/>
        <w:jc w:val="both"/>
        <w:rPr>
          <w:del w:id="1105" w:author="Chromíková, Katarína" w:date="2020-12-11T16:45:00Z"/>
          <w:rFonts w:ascii="Calibri" w:hAnsi="Calibri" w:cs="Calibri"/>
          <w:sz w:val="20"/>
          <w:szCs w:val="20"/>
        </w:rPr>
      </w:pPr>
      <w:del w:id="1106" w:author="Chromíková, Katarína" w:date="2020-12-11T16:45:00Z">
        <w:r w:rsidRPr="002F3653" w:rsidDel="00AB4C1D">
          <w:rPr>
            <w:rFonts w:ascii="Calibri" w:hAnsi="Calibri" w:cs="Calibri"/>
            <w:sz w:val="20"/>
            <w:szCs w:val="20"/>
          </w:rPr>
          <w:delText>Žiadateľ/Prijímateľ</w:delText>
        </w:r>
        <w:r w:rsidR="00503E62" w:rsidRPr="002F3653" w:rsidDel="00AB4C1D">
          <w:rPr>
            <w:rFonts w:ascii="Calibri" w:hAnsi="Calibri" w:cs="Calibri"/>
            <w:sz w:val="20"/>
            <w:szCs w:val="20"/>
          </w:rPr>
          <w:delText xml:space="preserve"> </w:delText>
        </w:r>
        <w:r w:rsidR="00250394" w:rsidRPr="002F3653" w:rsidDel="00AB4C1D">
          <w:rPr>
            <w:rFonts w:ascii="Calibri" w:hAnsi="Calibri" w:cs="Calibri"/>
            <w:b/>
            <w:sz w:val="20"/>
            <w:szCs w:val="20"/>
          </w:rPr>
          <w:delText xml:space="preserve">do </w:delText>
        </w:r>
        <w:r w:rsidR="00847B4D" w:rsidRPr="002F3653" w:rsidDel="00AB4C1D">
          <w:rPr>
            <w:rFonts w:ascii="Calibri" w:hAnsi="Calibri" w:cs="Calibri"/>
            <w:b/>
            <w:sz w:val="20"/>
            <w:szCs w:val="20"/>
          </w:rPr>
          <w:delText>1</w:delText>
        </w:r>
        <w:r w:rsidR="00250394" w:rsidRPr="002F3653" w:rsidDel="00AB4C1D">
          <w:rPr>
            <w:rFonts w:ascii="Calibri" w:hAnsi="Calibri" w:cs="Calibri"/>
            <w:b/>
            <w:sz w:val="20"/>
            <w:szCs w:val="20"/>
          </w:rPr>
          <w:delText xml:space="preserve">0 </w:delText>
        </w:r>
        <w:r w:rsidR="00D13615" w:rsidRPr="002F3653" w:rsidDel="00AB4C1D">
          <w:rPr>
            <w:rFonts w:ascii="Calibri" w:hAnsi="Calibri" w:cs="Calibri"/>
            <w:b/>
            <w:sz w:val="20"/>
            <w:szCs w:val="20"/>
          </w:rPr>
          <w:delText xml:space="preserve">pracovných </w:delText>
        </w:r>
        <w:r w:rsidR="00250394" w:rsidRPr="002F3653" w:rsidDel="00AB4C1D">
          <w:rPr>
            <w:rFonts w:ascii="Calibri" w:hAnsi="Calibri" w:cs="Calibri"/>
            <w:b/>
            <w:sz w:val="20"/>
            <w:szCs w:val="20"/>
          </w:rPr>
          <w:delText>dní</w:delText>
        </w:r>
        <w:r w:rsidR="00250394" w:rsidRPr="002F3653" w:rsidDel="00AB4C1D">
          <w:rPr>
            <w:rFonts w:ascii="Calibri" w:hAnsi="Calibri" w:cs="Calibri"/>
            <w:sz w:val="20"/>
            <w:szCs w:val="20"/>
          </w:rPr>
          <w:delText xml:space="preserve"> </w:delText>
        </w:r>
        <w:r w:rsidR="00503E62" w:rsidRPr="002F3653" w:rsidDel="00AB4C1D">
          <w:rPr>
            <w:rFonts w:ascii="Calibri" w:hAnsi="Calibri" w:cs="Calibri"/>
            <w:sz w:val="20"/>
            <w:szCs w:val="20"/>
          </w:rPr>
          <w:delText xml:space="preserve">po </w:delText>
        </w:r>
        <w:r w:rsidR="0016693E" w:rsidRPr="0016693E" w:rsidDel="00AB4C1D">
          <w:rPr>
            <w:rFonts w:ascii="Calibri" w:hAnsi="Calibri" w:cs="Calibri"/>
            <w:sz w:val="20"/>
            <w:szCs w:val="20"/>
          </w:rPr>
          <w:delText xml:space="preserve">zverejnení </w:delText>
        </w:r>
        <w:r w:rsidR="00503E62" w:rsidRPr="002F3653" w:rsidDel="00AB4C1D">
          <w:rPr>
            <w:rFonts w:ascii="Calibri" w:hAnsi="Calibri" w:cs="Calibri"/>
            <w:sz w:val="20"/>
            <w:szCs w:val="20"/>
          </w:rPr>
          <w:delText>zmluvy s úspešným uchádzačom, resp. po schválení objednávky</w:delText>
        </w:r>
        <w:r w:rsidR="00783A0B" w:rsidRPr="002F3653" w:rsidDel="00AB4C1D">
          <w:rPr>
            <w:rFonts w:ascii="Calibri" w:hAnsi="Calibri" w:cs="Calibri"/>
            <w:sz w:val="20"/>
            <w:szCs w:val="20"/>
          </w:rPr>
          <w:delText xml:space="preserve"> alebo </w:delText>
        </w:r>
        <w:r w:rsidR="00783A0B" w:rsidRPr="002F3653" w:rsidDel="00AB4C1D">
          <w:rPr>
            <w:rFonts w:ascii="Calibri" w:hAnsi="Calibri" w:cs="Calibri"/>
            <w:sz w:val="20"/>
            <w:szCs w:val="20"/>
            <w:shd w:val="clear" w:color="auto" w:fill="FFFFFF"/>
          </w:rPr>
          <w:delText xml:space="preserve">po uzavretí Zmluvy o poskytnutí NFP podľa toho, ktorý z týchto úkonov je neskorší, </w:delText>
        </w:r>
        <w:r w:rsidR="00503E62" w:rsidRPr="002F3653" w:rsidDel="00AB4C1D">
          <w:rPr>
            <w:rFonts w:ascii="Calibri" w:hAnsi="Calibri" w:cs="Calibri"/>
            <w:sz w:val="20"/>
            <w:szCs w:val="20"/>
          </w:rPr>
          <w:delText xml:space="preserve"> povinne predkladá </w:delText>
        </w:r>
        <w:r w:rsidR="00754070" w:rsidRPr="002F3653" w:rsidDel="00AB4C1D">
          <w:rPr>
            <w:rFonts w:ascii="Calibri" w:hAnsi="Calibri" w:cs="Calibri"/>
            <w:sz w:val="20"/>
            <w:szCs w:val="20"/>
          </w:rPr>
          <w:delText xml:space="preserve">spôsobom uvedeným </w:delText>
        </w:r>
        <w:r w:rsidR="00C46F83" w:rsidRPr="002F3653" w:rsidDel="00AB4C1D">
          <w:rPr>
            <w:rFonts w:ascii="Calibri" w:hAnsi="Calibri" w:cs="Calibri"/>
            <w:sz w:val="20"/>
            <w:szCs w:val="20"/>
          </w:rPr>
          <w:delText>v </w:delText>
        </w:r>
        <w:r w:rsidR="00414FC4" w:rsidRPr="002F3653" w:rsidDel="00AB4C1D">
          <w:rPr>
            <w:rFonts w:ascii="Calibri" w:hAnsi="Calibri" w:cs="Calibri"/>
            <w:sz w:val="20"/>
            <w:szCs w:val="20"/>
          </w:rPr>
          <w:delText>pod</w:delText>
        </w:r>
        <w:r w:rsidR="00C46F83" w:rsidRPr="002F3653" w:rsidDel="00AB4C1D">
          <w:rPr>
            <w:rFonts w:ascii="Calibri" w:hAnsi="Calibri" w:cs="Calibri"/>
            <w:sz w:val="20"/>
            <w:szCs w:val="20"/>
          </w:rPr>
          <w:delText xml:space="preserve">kapitole </w:delText>
        </w:r>
        <w:r w:rsidR="008A2E8F" w:rsidDel="00AB4C1D">
          <w:rPr>
            <w:rStyle w:val="Hypertextovprepojenie"/>
            <w:rFonts w:asciiTheme="minorHAnsi" w:hAnsiTheme="minorHAnsi" w:cs="Calibri"/>
            <w:sz w:val="20"/>
            <w:szCs w:val="20"/>
          </w:rPr>
          <w:fldChar w:fldCharType="begin"/>
        </w:r>
        <w:r w:rsidR="008A2E8F" w:rsidDel="00AB4C1D">
          <w:rPr>
            <w:rStyle w:val="Hypertextovprepojenie"/>
            <w:rFonts w:asciiTheme="minorHAnsi" w:hAnsiTheme="minorHAnsi" w:cs="Calibri"/>
            <w:sz w:val="20"/>
            <w:szCs w:val="20"/>
          </w:rPr>
          <w:delInstrText xml:space="preserve"> HYPERLINK \l "_Predkladanie_dokumentácie_z_1" </w:delInstrText>
        </w:r>
        <w:r w:rsidR="008A2E8F" w:rsidDel="00AB4C1D">
          <w:rPr>
            <w:rStyle w:val="Hypertextovprepojenie"/>
            <w:rFonts w:asciiTheme="minorHAnsi" w:hAnsiTheme="minorHAnsi" w:cs="Calibri"/>
            <w:sz w:val="20"/>
            <w:szCs w:val="20"/>
          </w:rPr>
          <w:fldChar w:fldCharType="separate"/>
        </w:r>
        <w:r w:rsidR="00200A53" w:rsidRPr="002F3653" w:rsidDel="00AB4C1D">
          <w:rPr>
            <w:rStyle w:val="Hypertextovprepojenie"/>
            <w:rFonts w:asciiTheme="minorHAnsi" w:hAnsiTheme="minorHAnsi" w:cs="Calibri"/>
            <w:sz w:val="20"/>
            <w:szCs w:val="20"/>
          </w:rPr>
          <w:delText>2.2</w:delText>
        </w:r>
        <w:r w:rsidR="008A2E8F" w:rsidDel="00AB4C1D">
          <w:rPr>
            <w:rStyle w:val="Hypertextovprepojenie"/>
            <w:rFonts w:asciiTheme="minorHAnsi" w:hAnsiTheme="minorHAnsi" w:cs="Calibri"/>
            <w:sz w:val="20"/>
            <w:szCs w:val="20"/>
          </w:rPr>
          <w:fldChar w:fldCharType="end"/>
        </w:r>
        <w:r w:rsidR="00200A53" w:rsidRPr="002F3653" w:rsidDel="00AB4C1D">
          <w:rPr>
            <w:rFonts w:asciiTheme="minorHAnsi" w:hAnsiTheme="minorHAnsi" w:cs="Calibri"/>
            <w:sz w:val="20"/>
            <w:szCs w:val="20"/>
          </w:rPr>
          <w:delText xml:space="preserve"> </w:delText>
        </w:r>
        <w:r w:rsidR="00754070" w:rsidRPr="002F3653" w:rsidDel="00AB4C1D">
          <w:rPr>
            <w:rFonts w:ascii="Calibri" w:hAnsi="Calibri" w:cs="Calibri"/>
            <w:sz w:val="20"/>
            <w:szCs w:val="20"/>
          </w:rPr>
          <w:delText xml:space="preserve">odsekoch 2 </w:delText>
        </w:r>
        <w:r w:rsidR="00414FC4" w:rsidRPr="002F3653" w:rsidDel="00AB4C1D">
          <w:rPr>
            <w:rFonts w:ascii="Calibri" w:hAnsi="Calibri" w:cs="Calibri"/>
            <w:sz w:val="20"/>
            <w:szCs w:val="20"/>
          </w:rPr>
          <w:delText xml:space="preserve">až </w:delText>
        </w:r>
        <w:r w:rsidR="00754070" w:rsidRPr="002F3653" w:rsidDel="00AB4C1D">
          <w:rPr>
            <w:rFonts w:ascii="Calibri" w:hAnsi="Calibri" w:cs="Calibri"/>
            <w:sz w:val="20"/>
            <w:szCs w:val="20"/>
          </w:rPr>
          <w:delText>4</w:delText>
        </w:r>
        <w:r w:rsidR="00414FC4" w:rsidRPr="002F3653" w:rsidDel="00AB4C1D">
          <w:rPr>
            <w:rFonts w:ascii="Calibri" w:hAnsi="Calibri" w:cs="Calibri"/>
            <w:sz w:val="20"/>
            <w:szCs w:val="20"/>
          </w:rPr>
          <w:delText xml:space="preserve"> na RO</w:delText>
        </w:r>
        <w:r w:rsidR="00A11B29" w:rsidRPr="002F3653" w:rsidDel="00AB4C1D">
          <w:rPr>
            <w:rFonts w:ascii="Calibri" w:hAnsi="Calibri" w:cs="Calibri"/>
            <w:sz w:val="20"/>
            <w:szCs w:val="20"/>
          </w:rPr>
          <w:delText xml:space="preserve"> </w:delText>
        </w:r>
        <w:r w:rsidR="00A11B29" w:rsidRPr="004A40F3" w:rsidDel="00AB4C1D">
          <w:rPr>
            <w:rFonts w:ascii="Calibri" w:hAnsi="Calibri" w:cs="Calibri"/>
            <w:b/>
            <w:sz w:val="20"/>
            <w:szCs w:val="20"/>
          </w:rPr>
          <w:delText xml:space="preserve">na </w:delText>
        </w:r>
        <w:r w:rsidR="00C04145" w:rsidRPr="004A40F3" w:rsidDel="00AB4C1D">
          <w:rPr>
            <w:rFonts w:ascii="Calibri" w:hAnsi="Calibri" w:cs="Calibri"/>
            <w:b/>
            <w:sz w:val="20"/>
            <w:szCs w:val="20"/>
          </w:rPr>
          <w:delText xml:space="preserve">štandardnú </w:delText>
        </w:r>
        <w:r w:rsidR="00A11B29" w:rsidRPr="004A40F3" w:rsidDel="00AB4C1D">
          <w:rPr>
            <w:rFonts w:ascii="Calibri" w:hAnsi="Calibri" w:cs="Calibri"/>
            <w:b/>
            <w:sz w:val="20"/>
            <w:szCs w:val="20"/>
          </w:rPr>
          <w:delText xml:space="preserve">ex-post kontrolu </w:delText>
        </w:r>
        <w:r w:rsidR="00503E62" w:rsidRPr="004A40F3" w:rsidDel="00AB4C1D">
          <w:rPr>
            <w:rFonts w:ascii="Calibri" w:hAnsi="Calibri" w:cs="Calibri"/>
            <w:b/>
            <w:sz w:val="20"/>
            <w:szCs w:val="20"/>
          </w:rPr>
          <w:delText>dokumentáciu</w:delText>
        </w:r>
        <w:r w:rsidR="00503E62" w:rsidRPr="002F3653" w:rsidDel="00AB4C1D">
          <w:rPr>
            <w:rFonts w:ascii="Calibri" w:hAnsi="Calibri" w:cs="Calibri"/>
            <w:sz w:val="20"/>
            <w:szCs w:val="20"/>
          </w:rPr>
          <w:delText xml:space="preserve"> </w:delText>
        </w:r>
        <w:r w:rsidR="00754070" w:rsidRPr="002F3653" w:rsidDel="00AB4C1D">
          <w:rPr>
            <w:rFonts w:ascii="Calibri" w:hAnsi="Calibri" w:cs="Calibri"/>
            <w:sz w:val="20"/>
            <w:szCs w:val="20"/>
          </w:rPr>
          <w:delText>uvedenú v nasledujúcej tabuľke</w:delText>
        </w:r>
        <w:r w:rsidR="006A2C78" w:rsidDel="00AB4C1D">
          <w:rPr>
            <w:rFonts w:ascii="Calibri" w:hAnsi="Calibri" w:cs="Calibri"/>
            <w:sz w:val="20"/>
            <w:szCs w:val="20"/>
          </w:rPr>
          <w:delText xml:space="preserve"> č. 5</w:delText>
        </w:r>
        <w:r w:rsidR="00754070" w:rsidRPr="002F3653" w:rsidDel="00AB4C1D">
          <w:rPr>
            <w:rFonts w:ascii="Calibri" w:hAnsi="Calibri" w:cs="Calibri"/>
            <w:sz w:val="20"/>
            <w:szCs w:val="20"/>
          </w:rPr>
          <w:delText xml:space="preserve">. </w:delText>
        </w:r>
        <w:r w:rsidR="00CB4FF8" w:rsidRPr="002F3653" w:rsidDel="00AB4C1D">
          <w:rPr>
            <w:rFonts w:ascii="Calibri" w:hAnsi="Calibri" w:cs="Calibri"/>
            <w:sz w:val="20"/>
            <w:szCs w:val="20"/>
          </w:rPr>
          <w:delText>Táto tabuľka</w:delText>
        </w:r>
        <w:r w:rsidR="008F58DF" w:rsidRPr="002F3653" w:rsidDel="00AB4C1D">
          <w:rPr>
            <w:rFonts w:ascii="Calibri" w:hAnsi="Calibri" w:cs="Calibri"/>
            <w:sz w:val="20"/>
            <w:szCs w:val="20"/>
          </w:rPr>
          <w:delText xml:space="preserve"> nemusí obsahovať úplný zoznam všetkých dokumentov a dokladov, </w:delText>
        </w:r>
        <w:r w:rsidR="004A40F3" w:rsidDel="00AB4C1D">
          <w:rPr>
            <w:rFonts w:ascii="Calibri" w:hAnsi="Calibri" w:cs="Calibri"/>
            <w:sz w:val="20"/>
            <w:szCs w:val="20"/>
          </w:rPr>
          <w:delText>žiadateľ/</w:delText>
        </w:r>
        <w:r w:rsidR="008F58DF" w:rsidRPr="002F3653" w:rsidDel="00AB4C1D">
          <w:rPr>
            <w:rFonts w:ascii="Calibri" w:hAnsi="Calibri" w:cs="Calibri"/>
            <w:sz w:val="20"/>
            <w:szCs w:val="20"/>
          </w:rPr>
          <w:delText>prijímateľ je povinný predložiť aj prípadné ďalšie dokumenty a doklady, ktoré vypracoval v rámci VO.</w:delText>
        </w:r>
      </w:del>
    </w:p>
    <w:p w14:paraId="5D6232F2" w14:textId="77777777" w:rsidR="006A2C78" w:rsidDel="00AB4C1D" w:rsidRDefault="006A2C78" w:rsidP="001614CC">
      <w:pPr>
        <w:pStyle w:val="Odsekzoznamu"/>
        <w:numPr>
          <w:ilvl w:val="0"/>
          <w:numId w:val="21"/>
        </w:numPr>
        <w:ind w:left="426" w:hanging="426"/>
        <w:rPr>
          <w:del w:id="1107" w:author="Chromíková, Katarína" w:date="2020-12-11T16:45:00Z"/>
          <w:rFonts w:asciiTheme="minorHAnsi" w:eastAsia="Calibri" w:hAnsiTheme="minorHAnsi" w:cs="Calibri"/>
          <w:color w:val="000000"/>
          <w:sz w:val="20"/>
          <w:szCs w:val="20"/>
        </w:rPr>
      </w:pPr>
      <w:del w:id="1108" w:author="Chromíková, Katarína" w:date="2020-12-11T16:45:00Z">
        <w:r w:rsidRPr="006A2C78" w:rsidDel="00AB4C1D">
          <w:rPr>
            <w:rFonts w:asciiTheme="minorHAnsi" w:eastAsia="Calibri" w:hAnsiTheme="minorHAnsi" w:cs="Calibri"/>
            <w:b/>
            <w:color w:val="000000"/>
            <w:sz w:val="20"/>
            <w:szCs w:val="20"/>
          </w:rPr>
          <w:delText xml:space="preserve">Lehota RO na výkon štandardnej ex-post kontroly je </w:delText>
        </w:r>
        <w:r w:rsidRPr="006A2C78" w:rsidDel="00AB4C1D">
          <w:rPr>
            <w:rFonts w:asciiTheme="minorHAnsi" w:eastAsia="Calibri" w:hAnsiTheme="minorHAnsi" w:cs="Calibri"/>
            <w:b/>
            <w:color w:val="000000"/>
            <w:sz w:val="20"/>
            <w:szCs w:val="20"/>
            <w:u w:val="single"/>
          </w:rPr>
          <w:delText xml:space="preserve">20 pracovných dní v prípade zákaziek nad </w:delText>
        </w:r>
        <w:r w:rsidR="00B964C5" w:rsidDel="00AB4C1D">
          <w:rPr>
            <w:rFonts w:asciiTheme="minorHAnsi" w:eastAsia="Calibri" w:hAnsiTheme="minorHAnsi" w:cs="Calibri"/>
            <w:b/>
            <w:color w:val="000000"/>
            <w:sz w:val="20"/>
            <w:szCs w:val="20"/>
            <w:u w:val="single"/>
          </w:rPr>
          <w:delText>30</w:delText>
        </w:r>
        <w:r w:rsidR="00B964C5" w:rsidRPr="006A2C78" w:rsidDel="00AB4C1D">
          <w:rPr>
            <w:rFonts w:asciiTheme="minorHAnsi" w:eastAsia="Calibri" w:hAnsiTheme="minorHAnsi" w:cs="Calibri"/>
            <w:b/>
            <w:color w:val="000000"/>
            <w:sz w:val="20"/>
            <w:szCs w:val="20"/>
            <w:u w:val="single"/>
          </w:rPr>
          <w:delText xml:space="preserve"> </w:delText>
        </w:r>
      </w:del>
      <w:ins w:id="1109" w:author="uzivatel" w:date="2020-11-16T14:33:00Z">
        <w:del w:id="1110" w:author="Chromíková, Katarína" w:date="2020-12-11T16:45:00Z">
          <w:r w:rsidR="00CA77F8" w:rsidDel="00AB4C1D">
            <w:rPr>
              <w:rFonts w:asciiTheme="minorHAnsi" w:eastAsia="Calibri" w:hAnsiTheme="minorHAnsi" w:cs="Calibri"/>
              <w:b/>
              <w:color w:val="000000"/>
              <w:sz w:val="20"/>
              <w:szCs w:val="20"/>
              <w:u w:val="single"/>
            </w:rPr>
            <w:delText>50</w:delText>
          </w:r>
          <w:r w:rsidR="00CA77F8" w:rsidRPr="006A2C78" w:rsidDel="00AB4C1D">
            <w:rPr>
              <w:rFonts w:asciiTheme="minorHAnsi" w:eastAsia="Calibri" w:hAnsiTheme="minorHAnsi" w:cs="Calibri"/>
              <w:b/>
              <w:color w:val="000000"/>
              <w:sz w:val="20"/>
              <w:szCs w:val="20"/>
              <w:u w:val="single"/>
            </w:rPr>
            <w:delText xml:space="preserve"> </w:delText>
          </w:r>
        </w:del>
      </w:ins>
      <w:del w:id="1111" w:author="Chromíková, Katarína" w:date="2020-12-11T16:45:00Z">
        <w:r w:rsidRPr="006A2C78" w:rsidDel="00AB4C1D">
          <w:rPr>
            <w:rFonts w:asciiTheme="minorHAnsi" w:eastAsia="Calibri" w:hAnsiTheme="minorHAnsi" w:cs="Calibri"/>
            <w:b/>
            <w:color w:val="000000"/>
            <w:sz w:val="20"/>
            <w:szCs w:val="20"/>
            <w:u w:val="single"/>
          </w:rPr>
          <w:delText>000 EUR</w:delText>
        </w:r>
        <w:r w:rsidRPr="006A2C78" w:rsidDel="00AB4C1D">
          <w:rPr>
            <w:rFonts w:asciiTheme="minorHAnsi" w:eastAsia="Calibri" w:hAnsiTheme="minorHAnsi" w:cs="Calibri"/>
            <w:color w:val="000000"/>
            <w:sz w:val="20"/>
            <w:szCs w:val="20"/>
          </w:rPr>
          <w:delText xml:space="preserve"> a </w:delText>
        </w:r>
        <w:r w:rsidRPr="006A2C78" w:rsidDel="00AB4C1D">
          <w:rPr>
            <w:rFonts w:asciiTheme="minorHAnsi" w:eastAsia="Calibri" w:hAnsiTheme="minorHAnsi" w:cs="Calibri"/>
            <w:b/>
            <w:color w:val="000000"/>
            <w:sz w:val="20"/>
            <w:szCs w:val="20"/>
            <w:u w:val="single"/>
          </w:rPr>
          <w:delText xml:space="preserve">15 pracovných dní v prípade zákaziek do </w:delText>
        </w:r>
        <w:r w:rsidR="00B964C5" w:rsidDel="00AB4C1D">
          <w:rPr>
            <w:rFonts w:asciiTheme="minorHAnsi" w:eastAsia="Calibri" w:hAnsiTheme="minorHAnsi" w:cs="Calibri"/>
            <w:b/>
            <w:color w:val="000000"/>
            <w:sz w:val="20"/>
            <w:szCs w:val="20"/>
            <w:u w:val="single"/>
          </w:rPr>
          <w:delText>3</w:delText>
        </w:r>
      </w:del>
      <w:ins w:id="1112" w:author="uzivatel" w:date="2020-11-16T14:33:00Z">
        <w:del w:id="1113" w:author="Chromíková, Katarína" w:date="2020-12-11T16:45:00Z">
          <w:r w:rsidR="00CA77F8" w:rsidDel="00AB4C1D">
            <w:rPr>
              <w:rFonts w:asciiTheme="minorHAnsi" w:eastAsia="Calibri" w:hAnsiTheme="minorHAnsi" w:cs="Calibri"/>
              <w:b/>
              <w:color w:val="000000"/>
              <w:sz w:val="20"/>
              <w:szCs w:val="20"/>
              <w:u w:val="single"/>
            </w:rPr>
            <w:delText>5</w:delText>
          </w:r>
        </w:del>
      </w:ins>
      <w:del w:id="1114" w:author="Chromíková, Katarína" w:date="2020-12-11T16:45:00Z">
        <w:r w:rsidR="00B964C5" w:rsidDel="00AB4C1D">
          <w:rPr>
            <w:rFonts w:asciiTheme="minorHAnsi" w:eastAsia="Calibri" w:hAnsiTheme="minorHAnsi" w:cs="Calibri"/>
            <w:b/>
            <w:color w:val="000000"/>
            <w:sz w:val="20"/>
            <w:szCs w:val="20"/>
            <w:u w:val="single"/>
          </w:rPr>
          <w:delText>0</w:delText>
        </w:r>
        <w:r w:rsidR="00B964C5" w:rsidRPr="006A2C78" w:rsidDel="00AB4C1D">
          <w:rPr>
            <w:rFonts w:asciiTheme="minorHAnsi" w:eastAsia="Calibri" w:hAnsiTheme="minorHAnsi" w:cs="Calibri"/>
            <w:b/>
            <w:color w:val="000000"/>
            <w:sz w:val="20"/>
            <w:szCs w:val="20"/>
            <w:u w:val="single"/>
          </w:rPr>
          <w:delText xml:space="preserve"> </w:delText>
        </w:r>
        <w:r w:rsidRPr="006A2C78" w:rsidDel="00AB4C1D">
          <w:rPr>
            <w:rFonts w:asciiTheme="minorHAnsi" w:eastAsia="Calibri" w:hAnsiTheme="minorHAnsi" w:cs="Calibri"/>
            <w:b/>
            <w:color w:val="000000"/>
            <w:sz w:val="20"/>
            <w:szCs w:val="20"/>
            <w:u w:val="single"/>
          </w:rPr>
          <w:delText>000 EUR</w:delText>
        </w:r>
        <w:r w:rsidRPr="006A2C78" w:rsidDel="00AB4C1D">
          <w:rPr>
            <w:rFonts w:asciiTheme="minorHAnsi" w:eastAsia="Calibri" w:hAnsiTheme="minorHAnsi" w:cs="Calibri"/>
            <w:color w:val="000000"/>
            <w:sz w:val="20"/>
            <w:szCs w:val="20"/>
          </w:rPr>
          <w:delText>.</w:delText>
        </w:r>
      </w:del>
    </w:p>
    <w:p w14:paraId="1B496294" w14:textId="77777777" w:rsidR="008332D2" w:rsidRPr="001505CE" w:rsidDel="00AB4C1D" w:rsidRDefault="001505CE" w:rsidP="001505CE">
      <w:pPr>
        <w:pStyle w:val="Default"/>
        <w:spacing w:before="120" w:after="120" w:line="276" w:lineRule="auto"/>
        <w:ind w:left="426"/>
        <w:jc w:val="both"/>
        <w:rPr>
          <w:del w:id="1115" w:author="Chromíková, Katarína" w:date="2020-12-11T16:45:00Z"/>
          <w:rFonts w:ascii="Calibri" w:hAnsi="Calibri" w:cs="Calibri"/>
          <w:sz w:val="20"/>
          <w:szCs w:val="20"/>
        </w:rPr>
      </w:pPr>
      <w:del w:id="1116" w:author="Chromíková, Katarína" w:date="2020-12-11T16:45:00Z">
        <w:r w:rsidRPr="000B03F7" w:rsidDel="00AB4C1D">
          <w:rPr>
            <w:rFonts w:ascii="Calibri" w:hAnsi="Calibri" w:cs="Calibri"/>
            <w:sz w:val="20"/>
            <w:szCs w:val="20"/>
          </w:rPr>
          <w:delText xml:space="preserve">Ak nie je dodržaná lehota na výkon </w:delText>
        </w:r>
        <w:r w:rsidDel="00AB4C1D">
          <w:rPr>
            <w:rFonts w:ascii="Calibri" w:hAnsi="Calibri" w:cs="Calibri"/>
            <w:sz w:val="20"/>
            <w:szCs w:val="20"/>
          </w:rPr>
          <w:delText>štandardnej</w:delText>
        </w:r>
        <w:r w:rsidRPr="000B03F7" w:rsidDel="00AB4C1D">
          <w:rPr>
            <w:rFonts w:ascii="Calibri" w:hAnsi="Calibri" w:cs="Calibri"/>
            <w:sz w:val="20"/>
            <w:szCs w:val="20"/>
          </w:rPr>
          <w:delText xml:space="preserve"> ex</w:delText>
        </w:r>
        <w:r w:rsidDel="00AB4C1D">
          <w:rPr>
            <w:rFonts w:ascii="Calibri" w:hAnsi="Calibri" w:cs="Calibri"/>
            <w:sz w:val="20"/>
            <w:szCs w:val="20"/>
          </w:rPr>
          <w:delText>- post (prípadne prvej ex-ante)</w:delText>
        </w:r>
        <w:r w:rsidRPr="000B03F7" w:rsidDel="00AB4C1D">
          <w:rPr>
            <w:rFonts w:ascii="Calibri" w:hAnsi="Calibri" w:cs="Calibri"/>
            <w:sz w:val="20"/>
            <w:szCs w:val="20"/>
          </w:rPr>
          <w:delText xml:space="preserve"> kontroly z dôvodov na strane RO, je RO povinný informovať prijímateľa o dôvodoch nedodržania termínu, ako aj o novom predpokladanom termíne vydania návrhu správy/správy z kontroly. Pri nedodržaní oznámeného predpokladaného termínu RO opakovane zabezpečí informovanosť prijímateľa za rovnakých podmienok.</w:delText>
        </w:r>
      </w:del>
    </w:p>
    <w:p w14:paraId="69579A7C" w14:textId="77777777" w:rsidR="008332D2" w:rsidDel="00AB4C1D" w:rsidRDefault="008332D2" w:rsidP="001614CC">
      <w:pPr>
        <w:pStyle w:val="Odsekzoznamu"/>
        <w:numPr>
          <w:ilvl w:val="0"/>
          <w:numId w:val="21"/>
        </w:numPr>
        <w:ind w:left="426" w:hanging="426"/>
        <w:jc w:val="both"/>
        <w:rPr>
          <w:del w:id="1117" w:author="Chromíková, Katarína" w:date="2020-12-11T16:45:00Z"/>
          <w:rFonts w:asciiTheme="minorHAnsi" w:eastAsia="Calibri" w:hAnsiTheme="minorHAnsi" w:cs="Calibri"/>
          <w:color w:val="000000"/>
          <w:sz w:val="20"/>
          <w:szCs w:val="20"/>
        </w:rPr>
      </w:pPr>
      <w:del w:id="1118" w:author="Chromíková, Katarína" w:date="2020-12-11T16:45:00Z">
        <w:r w:rsidDel="00AB4C1D">
          <w:rPr>
            <w:rFonts w:asciiTheme="minorHAnsi" w:eastAsia="Calibri" w:hAnsiTheme="minorHAnsi" w:cs="Calibri"/>
            <w:color w:val="000000"/>
            <w:sz w:val="20"/>
            <w:szCs w:val="20"/>
          </w:rPr>
          <w:delText>Žiadateľ/</w:delText>
        </w:r>
        <w:r w:rsidRPr="008332D2" w:rsidDel="00AB4C1D">
          <w:rPr>
            <w:rFonts w:asciiTheme="minorHAnsi" w:eastAsia="Calibri" w:hAnsiTheme="minorHAnsi" w:cs="Calibri"/>
            <w:color w:val="000000"/>
            <w:sz w:val="20"/>
            <w:szCs w:val="20"/>
          </w:rPr>
          <w:delText xml:space="preserve">Prijímateľ </w:delText>
        </w:r>
        <w:r w:rsidRPr="008332D2" w:rsidDel="00AB4C1D">
          <w:rPr>
            <w:rFonts w:asciiTheme="minorHAnsi" w:eastAsia="Calibri" w:hAnsiTheme="minorHAnsi" w:cs="Calibri"/>
            <w:b/>
            <w:color w:val="000000"/>
            <w:sz w:val="20"/>
            <w:szCs w:val="20"/>
          </w:rPr>
          <w:delText>nesmie uzavrieť zmluvu s uchádzačom, ktorý nespĺňa podmienky účasti</w:delText>
        </w:r>
        <w:r w:rsidR="00A238E9" w:rsidDel="00AB4C1D">
          <w:rPr>
            <w:rFonts w:asciiTheme="minorHAnsi" w:eastAsia="Calibri" w:hAnsiTheme="minorHAnsi" w:cs="Calibri"/>
            <w:b/>
            <w:color w:val="000000"/>
            <w:sz w:val="20"/>
            <w:szCs w:val="20"/>
          </w:rPr>
          <w:delText xml:space="preserve"> osobného postavenia</w:delText>
        </w:r>
        <w:r w:rsidRPr="008332D2" w:rsidDel="00AB4C1D">
          <w:rPr>
            <w:rFonts w:asciiTheme="minorHAnsi" w:eastAsia="Calibri" w:hAnsiTheme="minorHAnsi" w:cs="Calibri"/>
            <w:b/>
            <w:color w:val="000000"/>
            <w:sz w:val="20"/>
            <w:szCs w:val="20"/>
          </w:rPr>
          <w:delText xml:space="preserve"> podľa </w:delText>
        </w:r>
        <w:r w:rsidR="008A2E8F" w:rsidDel="00AB4C1D">
          <w:rPr>
            <w:rStyle w:val="Hypertextovprepojenie"/>
            <w:rFonts w:asciiTheme="minorHAnsi" w:hAnsiTheme="minorHAnsi" w:cs="Calibri"/>
            <w:b/>
            <w:sz w:val="20"/>
            <w:szCs w:val="20"/>
          </w:rPr>
          <w:fldChar w:fldCharType="begin"/>
        </w:r>
        <w:r w:rsidR="008A2E8F" w:rsidDel="00AB4C1D">
          <w:rPr>
            <w:rStyle w:val="Hypertextovprepojenie"/>
            <w:rFonts w:asciiTheme="minorHAnsi" w:eastAsia="Calibri" w:hAnsiTheme="minorHAnsi" w:cs="Calibri"/>
            <w:b/>
            <w:sz w:val="20"/>
            <w:szCs w:val="20"/>
          </w:rPr>
          <w:delInstrText xml:space="preserve"> HYPERLINK "https://www.slov-lex.sk/pravne-predpisy/SK/ZZ/2015/343/20190101" \l "paragraf-32.odsek-1.pismeno-e" \o "Odkaz na predpis alebo ustanovenie" </w:delInstrText>
        </w:r>
        <w:r w:rsidR="008A2E8F" w:rsidDel="00AB4C1D">
          <w:rPr>
            <w:rStyle w:val="Hypertextovprepojenie"/>
            <w:rFonts w:asciiTheme="minorHAnsi" w:hAnsiTheme="minorHAnsi" w:cs="Calibri"/>
            <w:b/>
            <w:sz w:val="20"/>
            <w:szCs w:val="20"/>
          </w:rPr>
          <w:fldChar w:fldCharType="separate"/>
        </w:r>
        <w:r w:rsidRPr="008332D2" w:rsidDel="00AB4C1D">
          <w:rPr>
            <w:rStyle w:val="Hypertextovprepojenie"/>
            <w:rFonts w:asciiTheme="minorHAnsi" w:eastAsia="Calibri" w:hAnsiTheme="minorHAnsi" w:cs="Calibri"/>
            <w:b/>
            <w:sz w:val="20"/>
            <w:szCs w:val="20"/>
          </w:rPr>
          <w:delText>§ 32 ods. 1 písm. e)</w:delText>
        </w:r>
        <w:r w:rsidR="008A2E8F" w:rsidDel="00AB4C1D">
          <w:rPr>
            <w:rStyle w:val="Hypertextovprepojenie"/>
            <w:rFonts w:asciiTheme="minorHAnsi" w:hAnsiTheme="minorHAnsi" w:cs="Calibri"/>
            <w:b/>
            <w:sz w:val="20"/>
            <w:szCs w:val="20"/>
          </w:rPr>
          <w:fldChar w:fldCharType="end"/>
        </w:r>
        <w:r w:rsidRPr="008332D2" w:rsidDel="00AB4C1D">
          <w:rPr>
            <w:rFonts w:asciiTheme="minorHAnsi" w:eastAsia="Calibri" w:hAnsiTheme="minorHAnsi" w:cs="Calibri"/>
            <w:b/>
            <w:color w:val="000000"/>
            <w:sz w:val="20"/>
            <w:szCs w:val="20"/>
          </w:rPr>
          <w:delText xml:space="preserve"> a </w:delText>
        </w:r>
        <w:r w:rsidR="008A2E8F" w:rsidDel="00AB4C1D">
          <w:rPr>
            <w:rStyle w:val="Hypertextovprepojenie"/>
            <w:rFonts w:asciiTheme="minorHAnsi" w:hAnsiTheme="minorHAnsi" w:cs="Calibri"/>
            <w:b/>
            <w:sz w:val="20"/>
            <w:szCs w:val="20"/>
          </w:rPr>
          <w:fldChar w:fldCharType="begin"/>
        </w:r>
        <w:r w:rsidR="008A2E8F" w:rsidDel="00AB4C1D">
          <w:rPr>
            <w:rStyle w:val="Hypertextovprepojenie"/>
            <w:rFonts w:asciiTheme="minorHAnsi" w:eastAsia="Calibri" w:hAnsiTheme="minorHAnsi" w:cs="Calibri"/>
            <w:b/>
            <w:sz w:val="20"/>
            <w:szCs w:val="20"/>
          </w:rPr>
          <w:delInstrText xml:space="preserve"> HYPERLINK "https://www.slov-lex.sk/pravne-predpisy/SK/ZZ/2015/343/20190101" \l "paragraf-32.odsek-1.pismeno-f" \o "Odkaz na predpis alebo ustanovenie" </w:delInstrText>
        </w:r>
        <w:r w:rsidR="008A2E8F" w:rsidDel="00AB4C1D">
          <w:rPr>
            <w:rStyle w:val="Hypertextovprepojenie"/>
            <w:rFonts w:asciiTheme="minorHAnsi" w:hAnsiTheme="minorHAnsi" w:cs="Calibri"/>
            <w:b/>
            <w:sz w:val="20"/>
            <w:szCs w:val="20"/>
          </w:rPr>
          <w:fldChar w:fldCharType="separate"/>
        </w:r>
        <w:r w:rsidRPr="008332D2" w:rsidDel="00AB4C1D">
          <w:rPr>
            <w:rStyle w:val="Hypertextovprepojenie"/>
            <w:rFonts w:asciiTheme="minorHAnsi" w:eastAsia="Calibri" w:hAnsiTheme="minorHAnsi" w:cs="Calibri"/>
            <w:b/>
            <w:sz w:val="20"/>
            <w:szCs w:val="20"/>
          </w:rPr>
          <w:delText>f)</w:delText>
        </w:r>
        <w:r w:rsidR="008A2E8F" w:rsidDel="00AB4C1D">
          <w:rPr>
            <w:rStyle w:val="Hypertextovprepojenie"/>
            <w:rFonts w:asciiTheme="minorHAnsi" w:hAnsiTheme="minorHAnsi" w:cs="Calibri"/>
            <w:b/>
            <w:sz w:val="20"/>
            <w:szCs w:val="20"/>
          </w:rPr>
          <w:fldChar w:fldCharType="end"/>
        </w:r>
        <w:r w:rsidRPr="008332D2" w:rsidDel="00AB4C1D">
          <w:rPr>
            <w:rFonts w:asciiTheme="minorHAnsi" w:eastAsia="Calibri" w:hAnsiTheme="minorHAnsi" w:cs="Calibri"/>
            <w:b/>
            <w:color w:val="000000"/>
            <w:sz w:val="20"/>
            <w:szCs w:val="20"/>
          </w:rPr>
          <w:delText xml:space="preserve"> ZVO alebo ak u neho existuje dôvod na vylúčenie podľa </w:delText>
        </w:r>
        <w:r w:rsidR="008A2E8F" w:rsidDel="00AB4C1D">
          <w:rPr>
            <w:rStyle w:val="Hypertextovprepojenie"/>
            <w:rFonts w:asciiTheme="minorHAnsi" w:hAnsiTheme="minorHAnsi" w:cs="Calibri"/>
            <w:b/>
            <w:sz w:val="20"/>
            <w:szCs w:val="20"/>
          </w:rPr>
          <w:fldChar w:fldCharType="begin"/>
        </w:r>
        <w:r w:rsidR="008A2E8F" w:rsidDel="00AB4C1D">
          <w:rPr>
            <w:rStyle w:val="Hypertextovprepojenie"/>
            <w:rFonts w:asciiTheme="minorHAnsi" w:eastAsia="Calibri" w:hAnsiTheme="minorHAnsi" w:cs="Calibri"/>
            <w:b/>
            <w:sz w:val="20"/>
            <w:szCs w:val="20"/>
          </w:rPr>
          <w:delInstrText xml:space="preserve"> HYPERLINK "https://www.slov-lex.sk/pravne-predpisy/SK/ZZ/2015/343/20190101" \l "paragraf-40.odsek-6.pismeno-f" \o "Odkaz na predpis alebo ustanovenie" </w:delInstrText>
        </w:r>
        <w:r w:rsidR="008A2E8F" w:rsidDel="00AB4C1D">
          <w:rPr>
            <w:rStyle w:val="Hypertextovprepojenie"/>
            <w:rFonts w:asciiTheme="minorHAnsi" w:hAnsiTheme="minorHAnsi" w:cs="Calibri"/>
            <w:b/>
            <w:sz w:val="20"/>
            <w:szCs w:val="20"/>
          </w:rPr>
          <w:fldChar w:fldCharType="separate"/>
        </w:r>
        <w:r w:rsidRPr="008332D2" w:rsidDel="00AB4C1D">
          <w:rPr>
            <w:rStyle w:val="Hypertextovprepojenie"/>
            <w:rFonts w:asciiTheme="minorHAnsi" w:eastAsia="Calibri" w:hAnsiTheme="minorHAnsi" w:cs="Calibri"/>
            <w:b/>
            <w:sz w:val="20"/>
            <w:szCs w:val="20"/>
          </w:rPr>
          <w:delText>§ 40 ods. 6 písm. f)</w:delText>
        </w:r>
        <w:r w:rsidR="008A2E8F" w:rsidDel="00AB4C1D">
          <w:rPr>
            <w:rStyle w:val="Hypertextovprepojenie"/>
            <w:rFonts w:asciiTheme="minorHAnsi" w:hAnsiTheme="minorHAnsi" w:cs="Calibri"/>
            <w:b/>
            <w:sz w:val="20"/>
            <w:szCs w:val="20"/>
          </w:rPr>
          <w:fldChar w:fldCharType="end"/>
        </w:r>
        <w:r w:rsidRPr="008332D2" w:rsidDel="00AB4C1D">
          <w:rPr>
            <w:rFonts w:asciiTheme="minorHAnsi" w:eastAsia="Calibri" w:hAnsiTheme="minorHAnsi" w:cs="Calibri"/>
            <w:b/>
            <w:color w:val="000000"/>
            <w:sz w:val="20"/>
            <w:szCs w:val="20"/>
          </w:rPr>
          <w:delText xml:space="preserve"> ZVO</w:delText>
        </w:r>
        <w:r w:rsidRPr="008332D2" w:rsidDel="00AB4C1D">
          <w:rPr>
            <w:rFonts w:asciiTheme="minorHAnsi" w:eastAsia="Calibri" w:hAnsiTheme="minorHAnsi" w:cs="Calibri"/>
            <w:color w:val="000000"/>
            <w:sz w:val="20"/>
            <w:szCs w:val="20"/>
          </w:rPr>
          <w:delText xml:space="preserve"> (konflikt záujmov nemožno odstrániť inými účinnými opatreniami), ustanovenie § 11 ZVO tým nie je dotknuté.</w:delText>
        </w:r>
      </w:del>
    </w:p>
    <w:p w14:paraId="60CE7544" w14:textId="77777777" w:rsidR="008332D2" w:rsidDel="00AB4C1D" w:rsidRDefault="008332D2" w:rsidP="008332D2">
      <w:pPr>
        <w:pStyle w:val="Odsekzoznamu"/>
        <w:ind w:left="426"/>
        <w:jc w:val="both"/>
        <w:rPr>
          <w:del w:id="1119" w:author="Chromíková, Katarína" w:date="2020-12-11T16:45:00Z"/>
          <w:rFonts w:asciiTheme="minorHAnsi" w:eastAsia="Calibri" w:hAnsiTheme="minorHAnsi" w:cs="Calibri"/>
          <w:color w:val="000000"/>
          <w:sz w:val="20"/>
          <w:szCs w:val="20"/>
        </w:rPr>
      </w:pPr>
    </w:p>
    <w:p w14:paraId="6B7592F5" w14:textId="77777777" w:rsidR="008332D2" w:rsidDel="00AB4C1D" w:rsidRDefault="008332D2" w:rsidP="001614CC">
      <w:pPr>
        <w:pStyle w:val="Odsekzoznamu"/>
        <w:numPr>
          <w:ilvl w:val="0"/>
          <w:numId w:val="21"/>
        </w:numPr>
        <w:ind w:left="426" w:hanging="426"/>
        <w:jc w:val="both"/>
        <w:rPr>
          <w:del w:id="1120" w:author="Chromíková, Katarína" w:date="2020-12-11T16:45:00Z"/>
          <w:rFonts w:asciiTheme="minorHAnsi" w:eastAsia="Calibri" w:hAnsiTheme="minorHAnsi" w:cs="Calibri"/>
          <w:color w:val="000000"/>
          <w:sz w:val="20"/>
          <w:szCs w:val="20"/>
        </w:rPr>
      </w:pPr>
      <w:del w:id="1121" w:author="Chromíková, Katarína" w:date="2020-12-11T16:45:00Z">
        <w:r w:rsidDel="00AB4C1D">
          <w:rPr>
            <w:rFonts w:asciiTheme="minorHAnsi" w:eastAsia="Calibri" w:hAnsiTheme="minorHAnsi" w:cs="Calibri"/>
            <w:color w:val="000000"/>
            <w:sz w:val="20"/>
            <w:szCs w:val="20"/>
          </w:rPr>
          <w:delText>Žiadateľ/</w:delText>
        </w:r>
        <w:r w:rsidRPr="008332D2" w:rsidDel="00AB4C1D">
          <w:rPr>
            <w:rFonts w:asciiTheme="minorHAnsi" w:eastAsia="Calibri" w:hAnsiTheme="minorHAnsi" w:cs="Calibri"/>
            <w:color w:val="000000"/>
            <w:sz w:val="20"/>
            <w:szCs w:val="20"/>
          </w:rPr>
          <w:delText xml:space="preserve">Prijímateľ </w:delText>
        </w:r>
        <w:r w:rsidRPr="008332D2" w:rsidDel="00AB4C1D">
          <w:rPr>
            <w:rFonts w:asciiTheme="minorHAnsi" w:eastAsia="Calibri" w:hAnsiTheme="minorHAnsi" w:cs="Calibri"/>
            <w:b/>
            <w:color w:val="000000"/>
            <w:sz w:val="20"/>
            <w:szCs w:val="20"/>
          </w:rPr>
          <w:delText>je povinný v zázname z prieskumu trhu uviesť, že preveril u oslovených záujemcov a uchádzačov, ktorí predložili ponuku, či sú oprávnení dodávať tovar, uskutočňovať stavebné práce alebo poskytovať službu, ktorá je predmetom zákazky</w:delText>
        </w:r>
        <w:r w:rsidRPr="008332D2" w:rsidDel="00AB4C1D">
          <w:rPr>
            <w:rFonts w:asciiTheme="minorHAnsi" w:eastAsia="Calibri" w:hAnsiTheme="minorHAnsi" w:cs="Calibri"/>
            <w:color w:val="000000"/>
            <w:sz w:val="20"/>
            <w:szCs w:val="20"/>
          </w:rPr>
          <w:delText>.</w:delText>
        </w:r>
      </w:del>
    </w:p>
    <w:p w14:paraId="1893B85E" w14:textId="77777777" w:rsidR="007C2062" w:rsidDel="00AB4C1D" w:rsidRDefault="007C2062" w:rsidP="007C2062">
      <w:pPr>
        <w:pStyle w:val="Odsekzoznamu"/>
        <w:ind w:left="426"/>
        <w:jc w:val="both"/>
        <w:rPr>
          <w:del w:id="1122" w:author="Chromíková, Katarína" w:date="2020-12-11T16:45:00Z"/>
          <w:rFonts w:asciiTheme="minorHAnsi" w:eastAsia="Calibri" w:hAnsiTheme="minorHAnsi" w:cs="Calibri"/>
          <w:color w:val="000000"/>
          <w:sz w:val="20"/>
          <w:szCs w:val="20"/>
        </w:rPr>
      </w:pPr>
    </w:p>
    <w:p w14:paraId="7614AF42" w14:textId="77777777" w:rsidR="00A55A44" w:rsidRPr="00A55A44" w:rsidDel="00AB4C1D" w:rsidRDefault="007C2062" w:rsidP="001614CC">
      <w:pPr>
        <w:pStyle w:val="Odsekzoznamu"/>
        <w:numPr>
          <w:ilvl w:val="0"/>
          <w:numId w:val="21"/>
        </w:numPr>
        <w:ind w:left="426" w:hanging="426"/>
        <w:jc w:val="both"/>
        <w:rPr>
          <w:del w:id="1123" w:author="Chromíková, Katarína" w:date="2020-12-11T16:45:00Z"/>
          <w:rFonts w:asciiTheme="minorHAnsi" w:eastAsia="Calibri" w:hAnsiTheme="minorHAnsi" w:cs="Calibri"/>
          <w:color w:val="000000"/>
          <w:sz w:val="20"/>
          <w:szCs w:val="20"/>
        </w:rPr>
      </w:pPr>
      <w:del w:id="1124" w:author="Chromíková, Katarína" w:date="2020-12-11T16:45:00Z">
        <w:r w:rsidRPr="007C2062" w:rsidDel="00AB4C1D">
          <w:rPr>
            <w:rFonts w:asciiTheme="minorHAnsi" w:eastAsia="Calibri" w:hAnsiTheme="minorHAnsi" w:cs="Calibri"/>
            <w:color w:val="000000"/>
            <w:sz w:val="20"/>
            <w:szCs w:val="20"/>
          </w:rPr>
          <w:delText xml:space="preserve">Žiadateľ/Prijímateľ zároveň na webovom sídle ÚVO </w:delText>
        </w:r>
        <w:r w:rsidRPr="007C2062" w:rsidDel="00AB4C1D">
          <w:rPr>
            <w:rFonts w:asciiTheme="minorHAnsi" w:eastAsia="Calibri" w:hAnsiTheme="minorHAnsi" w:cs="Calibri"/>
            <w:b/>
            <w:color w:val="000000"/>
            <w:sz w:val="20"/>
            <w:szCs w:val="20"/>
          </w:rPr>
          <w:delText xml:space="preserve">overí, či oslovení záujemcovia a uchádzači, ktorí predložili ponuku nemajú uložený zákaz účasti vo verejnom obstarávaní </w:delText>
        </w:r>
        <w:r w:rsidRPr="007C2062" w:rsidDel="00AB4C1D">
          <w:rPr>
            <w:rFonts w:asciiTheme="minorHAnsi" w:eastAsia="Calibri" w:hAnsiTheme="minorHAnsi" w:cs="Calibri"/>
            <w:color w:val="000000"/>
            <w:sz w:val="20"/>
            <w:szCs w:val="20"/>
          </w:rPr>
          <w:delText xml:space="preserve">potvrdený konečným rozhodnutím v Slovenskej republike alebo v štáte sídla, miesta podnikania alebo obvyklého pobytu záujemcu/uchádzača </w:delText>
        </w:r>
        <w:r w:rsidRPr="007C2062" w:rsidDel="00AB4C1D">
          <w:rPr>
            <w:rFonts w:asciiTheme="minorHAnsi" w:eastAsia="Calibri" w:hAnsiTheme="minorHAnsi" w:cs="Calibri"/>
            <w:b/>
            <w:color w:val="000000"/>
            <w:sz w:val="20"/>
            <w:szCs w:val="20"/>
          </w:rPr>
          <w:delText>a pre tento účel uchováva v dokumentácii k zadávaniu zákazky printscreen z registra osôb so zákazom účasti.</w:delText>
        </w:r>
      </w:del>
    </w:p>
    <w:p w14:paraId="12947143" w14:textId="77777777" w:rsidR="00A55A44" w:rsidRPr="00A55A44" w:rsidDel="00AB4C1D" w:rsidRDefault="00A55A44" w:rsidP="00A55A44">
      <w:pPr>
        <w:pStyle w:val="Odsekzoznamu"/>
        <w:rPr>
          <w:del w:id="1125" w:author="Chromíková, Katarína" w:date="2020-12-11T16:45:00Z"/>
          <w:rFonts w:asciiTheme="minorHAnsi" w:eastAsia="Calibri" w:hAnsiTheme="minorHAnsi" w:cs="Calibri"/>
          <w:color w:val="000000"/>
          <w:sz w:val="20"/>
          <w:szCs w:val="20"/>
        </w:rPr>
      </w:pPr>
    </w:p>
    <w:p w14:paraId="63C9DB99" w14:textId="77777777" w:rsidR="00A55A44" w:rsidRPr="00A55A44" w:rsidDel="00AB4C1D" w:rsidRDefault="00A55A44" w:rsidP="001614CC">
      <w:pPr>
        <w:pStyle w:val="Odsekzoznamu"/>
        <w:numPr>
          <w:ilvl w:val="0"/>
          <w:numId w:val="21"/>
        </w:numPr>
        <w:ind w:left="426" w:hanging="426"/>
        <w:jc w:val="both"/>
        <w:rPr>
          <w:del w:id="1126" w:author="Chromíková, Katarína" w:date="2020-12-11T16:45:00Z"/>
          <w:rFonts w:asciiTheme="minorHAnsi" w:eastAsia="Calibri" w:hAnsiTheme="minorHAnsi" w:cs="Calibri"/>
          <w:color w:val="000000"/>
          <w:sz w:val="20"/>
          <w:szCs w:val="20"/>
        </w:rPr>
      </w:pPr>
      <w:del w:id="1127" w:author="Chromíková, Katarína" w:date="2020-12-11T16:45:00Z">
        <w:r w:rsidRPr="00A55A44" w:rsidDel="00AB4C1D">
          <w:rPr>
            <w:rFonts w:asciiTheme="minorHAnsi" w:eastAsia="Calibri" w:hAnsiTheme="minorHAnsi" w:cs="Calibri"/>
            <w:color w:val="000000"/>
            <w:sz w:val="20"/>
            <w:szCs w:val="20"/>
          </w:rPr>
          <w:delText>Ak bola predložená viac ako jedna ponuka, prijímateľ vyhodnocuje splnenie požiadaviek na predmet zákazky a splnenie podmienok účasti (ak relevantné) po vyhodnotení ponúk na základe kritériá/kritérií na vyhodnotenie ponúk, a to iba v prípade uchádzača, ktorý sa umiestnil na prvom mieste v poradí.</w:delText>
        </w:r>
      </w:del>
    </w:p>
    <w:p w14:paraId="51FA68A1" w14:textId="77777777" w:rsidR="00A55A44" w:rsidRPr="00A55A44" w:rsidDel="00AB4C1D" w:rsidRDefault="00A55A44" w:rsidP="00A55A44">
      <w:pPr>
        <w:pStyle w:val="Odsekzoznamu"/>
        <w:rPr>
          <w:del w:id="1128" w:author="Chromíková, Katarína" w:date="2020-12-11T16:45:00Z"/>
          <w:rFonts w:asciiTheme="minorHAnsi" w:eastAsia="Calibri" w:hAnsiTheme="minorHAnsi" w:cs="Calibri"/>
          <w:color w:val="000000"/>
          <w:sz w:val="20"/>
          <w:szCs w:val="20"/>
        </w:rPr>
      </w:pPr>
    </w:p>
    <w:p w14:paraId="0E8CBF7C" w14:textId="77777777" w:rsidR="00A55A44" w:rsidRPr="00A55A44" w:rsidDel="00AB4C1D" w:rsidRDefault="00A55A44" w:rsidP="001614CC">
      <w:pPr>
        <w:pStyle w:val="Odsekzoznamu"/>
        <w:numPr>
          <w:ilvl w:val="0"/>
          <w:numId w:val="21"/>
        </w:numPr>
        <w:ind w:left="426" w:hanging="426"/>
        <w:jc w:val="both"/>
        <w:rPr>
          <w:del w:id="1129" w:author="Chromíková, Katarína" w:date="2020-12-11T16:45:00Z"/>
          <w:rFonts w:asciiTheme="minorHAnsi" w:eastAsia="Calibri" w:hAnsiTheme="minorHAnsi" w:cs="Calibri"/>
          <w:color w:val="000000"/>
          <w:sz w:val="20"/>
          <w:szCs w:val="20"/>
        </w:rPr>
      </w:pPr>
      <w:del w:id="1130" w:author="Chromíková, Katarína" w:date="2020-12-11T16:45:00Z">
        <w:r w:rsidRPr="00A55A44" w:rsidDel="00AB4C1D">
          <w:rPr>
            <w:rFonts w:asciiTheme="minorHAnsi" w:eastAsia="Calibri" w:hAnsiTheme="minorHAnsi" w:cs="Calibri"/>
            <w:color w:val="000000"/>
            <w:sz w:val="20"/>
            <w:szCs w:val="20"/>
          </w:rPr>
          <w:delText xml:space="preserve">Ak uchádzač využije na preukázanie splnenia podmienok účasti finančného a ekonomického postavenia a technickej alebo odbornej spôsobilosti finančné zdroje, resp. technické a odborné kapacity inej osoby, bez ohľadu na ich právny vzťah, musí uchádzač prijímateľovi v ponuke preukázať, že pri plnení zákazky bude skutočne používať zdroje, resp. kapacity osoby, ktorú využije na preukázanie splnenia predmetných podmienok účasti. Skutočnosť podľa predchádzajúcej vety preukazuje uchádzač písomným čestným vyhlásením (prísľubom) takejto inej osoby, že v prípade potreby bude uchádzačovi k dispozícií na plnenie </w:delText>
        </w:r>
        <w:r w:rsidRPr="00A55A44" w:rsidDel="00AB4C1D">
          <w:rPr>
            <w:rFonts w:asciiTheme="minorHAnsi" w:eastAsia="Calibri" w:hAnsiTheme="minorHAnsi" w:cs="Calibri"/>
            <w:color w:val="000000"/>
            <w:sz w:val="20"/>
            <w:szCs w:val="20"/>
          </w:rPr>
          <w:lastRenderedPageBreak/>
          <w:delText>predmetu zákazky počas celého trvania zmluvného vzťahu alebo písomnou zmluvou uzavretou medzi uchádzačom a osobou, ktorej zdrojmi alebo kapacitami mieni uchádzač preukázať svoje finančné a ekonomické postavenia alebo technickú alebo odbornú spôsobilosť. Osoba, ktorej kapacity majú byť použité na preukázanie splnenia podmienok účasti technickej alebo odbornej spôsobilosti, musí preukázať splnenie podmienok účasti týkajúcich sa osobného postavenia podľa § 32 ods. 1 písm. e) ZVO vo vzťahu k tej časti predmetu zákazky, na ktorú boli kapacity uchádzačovi poskytnuté. Zároveň osoba, ktorej kapacity majú byť použité na preukázanie splnenia podmienok účasti finančného a ekonomického postavenia alebo technickej alebo odbornej spôsobilosti, musí preukázať splnenie podmienky účasti týkajúcej sa osobného postavenia podľa § 32 ods. 1 písm. f) ZVO a nesmie u tejto osoby existovať dôvod na vylúčenie podľa § 40 ods. 6 písm. f) ZVO (konflikt záujmov nemožno odstrániť inými účinnými opatreniami).</w:delText>
        </w:r>
      </w:del>
    </w:p>
    <w:p w14:paraId="489AA71A" w14:textId="77777777" w:rsidR="006A2C78" w:rsidRPr="00BC4FFC" w:rsidRDefault="006A2C78" w:rsidP="00BC4FFC">
      <w:pPr>
        <w:pStyle w:val="Odsekzoznamu"/>
        <w:ind w:left="426"/>
        <w:jc w:val="both"/>
        <w:rPr>
          <w:rFonts w:ascii="Calibri" w:hAnsi="Calibri" w:cs="Calibri"/>
          <w:sz w:val="20"/>
          <w:szCs w:val="20"/>
        </w:rPr>
      </w:pPr>
    </w:p>
    <w:p w14:paraId="70096CFB" w14:textId="77777777" w:rsidR="00754070" w:rsidRPr="002F3653" w:rsidRDefault="00754070" w:rsidP="00C31D99">
      <w:pPr>
        <w:pStyle w:val="Popis"/>
        <w:spacing w:after="0"/>
        <w:ind w:left="274"/>
        <w:jc w:val="both"/>
        <w:rPr>
          <w:color w:val="4F81BD"/>
        </w:rPr>
      </w:pPr>
      <w:bookmarkStart w:id="1131" w:name="_Toc464993122"/>
      <w:r w:rsidRPr="002F3653">
        <w:rPr>
          <w:color w:val="4F81BD"/>
        </w:rPr>
        <w:t xml:space="preserve">Tabuľka </w:t>
      </w:r>
      <w:r w:rsidR="00523019">
        <w:rPr>
          <w:color w:val="4F81BD"/>
        </w:rPr>
        <w:t>6</w:t>
      </w:r>
      <w:r w:rsidR="00523019" w:rsidRPr="002F3653">
        <w:rPr>
          <w:color w:val="4F81BD"/>
        </w:rPr>
        <w:t xml:space="preserve"> </w:t>
      </w:r>
      <w:r w:rsidRPr="002F3653">
        <w:rPr>
          <w:color w:val="4F81BD"/>
        </w:rPr>
        <w:t>Rozsah dokumentácie po</w:t>
      </w:r>
      <w:r w:rsidR="0016693E" w:rsidRPr="0016693E">
        <w:t xml:space="preserve"> </w:t>
      </w:r>
      <w:r w:rsidR="0016693E" w:rsidRPr="0016693E">
        <w:rPr>
          <w:color w:val="4F81BD"/>
        </w:rPr>
        <w:t>zverejnení</w:t>
      </w:r>
      <w:r w:rsidRPr="002F3653">
        <w:rPr>
          <w:color w:val="4F81BD"/>
        </w:rPr>
        <w:t xml:space="preserve"> zmluvy/po schválení objednávky - zákazky </w:t>
      </w:r>
      <w:r w:rsidR="00803E45" w:rsidRPr="002F3653">
        <w:rPr>
          <w:color w:val="4F81BD"/>
        </w:rPr>
        <w:t>s nízkymi hodnotami podľa § 117</w:t>
      </w:r>
      <w:r w:rsidRPr="002F3653">
        <w:rPr>
          <w:color w:val="4F81BD"/>
        </w:rPr>
        <w:t xml:space="preserve"> ZVO</w:t>
      </w:r>
      <w:bookmarkEnd w:id="1131"/>
      <w:r w:rsidRPr="002F3653">
        <w:rPr>
          <w:color w:val="4F81BD"/>
        </w:rPr>
        <w:t xml:space="preserve"> </w:t>
      </w:r>
    </w:p>
    <w:tbl>
      <w:tblPr>
        <w:tblW w:w="0" w:type="auto"/>
        <w:tblInd w:w="392" w:type="dxa"/>
        <w:tblBorders>
          <w:top w:val="single" w:sz="8" w:space="0" w:color="4F81BD"/>
          <w:left w:val="single" w:sz="8" w:space="0" w:color="4F81BD"/>
          <w:bottom w:val="single" w:sz="8" w:space="0" w:color="4F81BD"/>
          <w:right w:val="single" w:sz="8" w:space="0" w:color="4F81BD"/>
        </w:tblBorders>
        <w:tblLook w:val="04A0" w:firstRow="1" w:lastRow="0" w:firstColumn="1" w:lastColumn="0" w:noHBand="0" w:noVBand="1"/>
      </w:tblPr>
      <w:tblGrid>
        <w:gridCol w:w="8658"/>
      </w:tblGrid>
      <w:tr w:rsidR="00754070" w:rsidRPr="002F3653" w14:paraId="7C0EC967" w14:textId="77777777" w:rsidTr="00E50DB9">
        <w:trPr>
          <w:tblHeader/>
        </w:trPr>
        <w:tc>
          <w:tcPr>
            <w:tcW w:w="8788" w:type="dxa"/>
            <w:shd w:val="clear" w:color="auto" w:fill="4F81BD"/>
          </w:tcPr>
          <w:p w14:paraId="34A6BF89" w14:textId="77777777" w:rsidR="00754070" w:rsidRPr="002F3653" w:rsidRDefault="00754070" w:rsidP="0016693E">
            <w:pPr>
              <w:pStyle w:val="Default"/>
              <w:spacing w:line="276" w:lineRule="auto"/>
              <w:jc w:val="both"/>
              <w:rPr>
                <w:rFonts w:ascii="Calibri" w:hAnsi="Calibri" w:cs="Calibri"/>
                <w:b/>
                <w:bCs/>
                <w:color w:val="FFFFFF"/>
                <w:sz w:val="20"/>
                <w:szCs w:val="20"/>
              </w:rPr>
            </w:pPr>
            <w:r w:rsidRPr="002F3653">
              <w:rPr>
                <w:rFonts w:ascii="Calibri" w:hAnsi="Calibri" w:cs="Calibri"/>
                <w:b/>
                <w:bCs/>
                <w:color w:val="FFFFFF"/>
                <w:sz w:val="20"/>
                <w:szCs w:val="20"/>
              </w:rPr>
              <w:t>Dokumentácia po</w:t>
            </w:r>
            <w:r w:rsidR="0016693E">
              <w:t xml:space="preserve"> </w:t>
            </w:r>
            <w:r w:rsidR="0016693E" w:rsidRPr="0016693E">
              <w:rPr>
                <w:rFonts w:ascii="Calibri" w:hAnsi="Calibri" w:cs="Calibri"/>
                <w:b/>
                <w:bCs/>
                <w:color w:val="FFFFFF"/>
                <w:sz w:val="20"/>
                <w:szCs w:val="20"/>
              </w:rPr>
              <w:t>zverejnení</w:t>
            </w:r>
            <w:r w:rsidRPr="002F3653">
              <w:rPr>
                <w:rFonts w:ascii="Calibri" w:hAnsi="Calibri" w:cs="Calibri"/>
                <w:b/>
                <w:bCs/>
                <w:color w:val="FFFFFF"/>
                <w:sz w:val="20"/>
                <w:szCs w:val="20"/>
              </w:rPr>
              <w:t xml:space="preserve"> zmluvy u zákaziek </w:t>
            </w:r>
            <w:r w:rsidR="00803E45" w:rsidRPr="002F3653">
              <w:rPr>
                <w:rFonts w:ascii="Calibri" w:hAnsi="Calibri" w:cs="Calibri"/>
                <w:b/>
                <w:bCs/>
                <w:color w:val="FFFFFF"/>
                <w:sz w:val="20"/>
                <w:szCs w:val="20"/>
              </w:rPr>
              <w:t>s nízkymi hodnotami podľa § 117</w:t>
            </w:r>
            <w:r w:rsidRPr="002F3653">
              <w:rPr>
                <w:rFonts w:ascii="Calibri" w:hAnsi="Calibri" w:cs="Calibri"/>
                <w:b/>
                <w:bCs/>
                <w:color w:val="FFFFFF"/>
                <w:sz w:val="20"/>
                <w:szCs w:val="20"/>
              </w:rPr>
              <w:t xml:space="preserve"> ZVO </w:t>
            </w:r>
          </w:p>
        </w:tc>
      </w:tr>
      <w:tr w:rsidR="00754070" w:rsidRPr="002F3653" w14:paraId="7BBEBF5D" w14:textId="77777777" w:rsidTr="00AC6DAB">
        <w:tc>
          <w:tcPr>
            <w:tcW w:w="8788" w:type="dxa"/>
            <w:tcBorders>
              <w:top w:val="single" w:sz="8" w:space="0" w:color="4F81BD"/>
              <w:bottom w:val="single" w:sz="8" w:space="0" w:color="4F81BD"/>
              <w:right w:val="single" w:sz="8" w:space="0" w:color="4F81BD"/>
            </w:tcBorders>
            <w:shd w:val="clear" w:color="auto" w:fill="auto"/>
          </w:tcPr>
          <w:p w14:paraId="5E515E11" w14:textId="77777777" w:rsidR="006A2C78" w:rsidRPr="006A2C78" w:rsidRDefault="00DC1251" w:rsidP="007F59C5">
            <w:pPr>
              <w:pStyle w:val="Default"/>
              <w:numPr>
                <w:ilvl w:val="0"/>
                <w:numId w:val="34"/>
              </w:numPr>
              <w:ind w:left="311"/>
              <w:jc w:val="both"/>
              <w:rPr>
                <w:rFonts w:asciiTheme="minorHAnsi" w:hAnsiTheme="minorHAnsi" w:cs="Calibri"/>
                <w:sz w:val="20"/>
                <w:szCs w:val="20"/>
              </w:rPr>
            </w:pPr>
            <w:r w:rsidRPr="006A2C78">
              <w:rPr>
                <w:rFonts w:asciiTheme="minorHAnsi" w:eastAsia="Times New Roman" w:hAnsiTheme="minorHAnsi" w:cs="Calibri"/>
                <w:sz w:val="20"/>
                <w:szCs w:val="20"/>
              </w:rPr>
              <w:t>originál resp. overená (štatutárnym zástupcom alebo ním poverenou osobou vrátane poverenia)</w:t>
            </w:r>
            <w:r w:rsidRPr="006A2C78">
              <w:rPr>
                <w:rFonts w:asciiTheme="minorHAnsi" w:eastAsia="Times New Roman" w:hAnsiTheme="minorHAnsi" w:cs="Calibri"/>
                <w:sz w:val="18"/>
                <w:szCs w:val="18"/>
              </w:rPr>
              <w:t xml:space="preserve"> </w:t>
            </w:r>
            <w:r w:rsidRPr="006A2C78">
              <w:rPr>
                <w:rFonts w:asciiTheme="minorHAnsi" w:eastAsia="Times New Roman" w:hAnsiTheme="minorHAnsi" w:cs="Calibri"/>
                <w:sz w:val="20"/>
                <w:szCs w:val="20"/>
              </w:rPr>
              <w:t xml:space="preserve">kópia zmluvy/ objednávky, vrátane príloh uzavretá medzi žiadateľom/prijímateľom a úspešným uchádzačom </w:t>
            </w:r>
            <w:r w:rsidR="00754070" w:rsidRPr="006A2C78">
              <w:rPr>
                <w:rFonts w:asciiTheme="minorHAnsi" w:hAnsiTheme="minorHAnsi" w:cs="Calibri"/>
                <w:sz w:val="20"/>
                <w:szCs w:val="20"/>
              </w:rPr>
              <w:t>vrátane všetkých jej príloh</w:t>
            </w:r>
            <w:r w:rsidR="00754070" w:rsidRPr="006A2C78">
              <w:rPr>
                <w:rFonts w:asciiTheme="minorHAnsi" w:hAnsiTheme="minorHAnsi" w:cs="Calibri"/>
                <w:sz w:val="20"/>
                <w:szCs w:val="20"/>
                <w:vertAlign w:val="superscript"/>
              </w:rPr>
              <w:footnoteReference w:id="84"/>
            </w:r>
            <w:r w:rsidR="00754070" w:rsidRPr="006A2C78">
              <w:rPr>
                <w:rFonts w:asciiTheme="minorHAnsi" w:hAnsiTheme="minorHAnsi" w:cs="Calibri"/>
                <w:sz w:val="20"/>
                <w:szCs w:val="20"/>
              </w:rPr>
              <w:t xml:space="preserve"> </w:t>
            </w:r>
            <w:r w:rsidR="00B8734C" w:rsidRPr="006A2C78">
              <w:rPr>
                <w:rFonts w:asciiTheme="minorHAnsi" w:hAnsiTheme="minorHAnsi" w:cs="Calibri"/>
                <w:sz w:val="20"/>
                <w:szCs w:val="20"/>
              </w:rPr>
              <w:t>(prípadne dodatok)</w:t>
            </w:r>
            <w:r w:rsidR="006A2C78" w:rsidRPr="006A2C78">
              <w:rPr>
                <w:rFonts w:asciiTheme="minorHAnsi" w:hAnsiTheme="minorHAnsi" w:cs="Calibri"/>
                <w:sz w:val="20"/>
                <w:szCs w:val="20"/>
              </w:rPr>
              <w:t xml:space="preserve"> platí ak nebola zverejnená zmluva/dodatok (vrátane príloh) v CRZ (inak cez ITMS2014+ a predkladá sa však verzia s podpismi oprávnených osôb)</w:t>
            </w:r>
          </w:p>
          <w:p w14:paraId="72929082" w14:textId="77777777" w:rsidR="00C31D99" w:rsidRPr="002F3653" w:rsidRDefault="00C31D99" w:rsidP="007F59C5">
            <w:pPr>
              <w:pStyle w:val="Default"/>
              <w:numPr>
                <w:ilvl w:val="0"/>
                <w:numId w:val="34"/>
              </w:numPr>
              <w:spacing w:line="276" w:lineRule="auto"/>
              <w:ind w:left="284" w:hanging="284"/>
              <w:jc w:val="both"/>
              <w:rPr>
                <w:rFonts w:ascii="Calibri" w:hAnsi="Calibri" w:cs="Calibri"/>
                <w:sz w:val="20"/>
                <w:szCs w:val="20"/>
              </w:rPr>
            </w:pPr>
            <w:r>
              <w:rPr>
                <w:rFonts w:ascii="Calibri" w:hAnsi="Calibri" w:cs="Calibri"/>
                <w:sz w:val="20"/>
                <w:szCs w:val="20"/>
              </w:rPr>
              <w:t>doklad o zverejnení zmluvy/objednávky v zmysle časti 4.1 bod 13 tejto príručky</w:t>
            </w:r>
          </w:p>
        </w:tc>
      </w:tr>
      <w:tr w:rsidR="00754070" w:rsidRPr="002F3653" w14:paraId="6DA1A3A8" w14:textId="77777777" w:rsidTr="00AC6DAB">
        <w:tc>
          <w:tcPr>
            <w:tcW w:w="8788" w:type="dxa"/>
            <w:tcBorders>
              <w:top w:val="single" w:sz="8" w:space="0" w:color="4F81BD"/>
              <w:bottom w:val="single" w:sz="8" w:space="0" w:color="4F81BD"/>
              <w:right w:val="single" w:sz="8" w:space="0" w:color="4F81BD"/>
            </w:tcBorders>
            <w:shd w:val="clear" w:color="auto" w:fill="auto"/>
          </w:tcPr>
          <w:p w14:paraId="5FC0419A" w14:textId="77777777" w:rsidR="00754070" w:rsidRPr="002F3653" w:rsidRDefault="00754070" w:rsidP="007F59C5">
            <w:pPr>
              <w:pStyle w:val="Default"/>
              <w:numPr>
                <w:ilvl w:val="0"/>
                <w:numId w:val="34"/>
              </w:numPr>
              <w:spacing w:line="276" w:lineRule="auto"/>
              <w:ind w:left="284" w:hanging="284"/>
              <w:jc w:val="both"/>
              <w:rPr>
                <w:rFonts w:ascii="Calibri" w:hAnsi="Calibri" w:cs="Calibri"/>
                <w:sz w:val="20"/>
                <w:szCs w:val="20"/>
              </w:rPr>
            </w:pPr>
            <w:r w:rsidRPr="002F3653">
              <w:rPr>
                <w:rFonts w:ascii="Calibri" w:hAnsi="Calibri" w:cs="Calibri"/>
                <w:sz w:val="20"/>
                <w:szCs w:val="20"/>
              </w:rPr>
              <w:t>iný doklad</w:t>
            </w:r>
            <w:r w:rsidRPr="002F3653">
              <w:rPr>
                <w:rStyle w:val="Odkaznapoznmkupodiarou"/>
                <w:rFonts w:ascii="Calibri" w:hAnsi="Calibri" w:cs="Calibri"/>
                <w:sz w:val="20"/>
                <w:szCs w:val="20"/>
              </w:rPr>
              <w:footnoteReference w:id="85"/>
            </w:r>
            <w:r w:rsidRPr="002F3653">
              <w:rPr>
                <w:rFonts w:ascii="Calibri" w:hAnsi="Calibri" w:cs="Calibri"/>
                <w:sz w:val="20"/>
                <w:szCs w:val="20"/>
              </w:rPr>
              <w:t xml:space="preserve"> (napr. pokladničný blok, príjmový doklad a pod.), ktorý pre potreby kontroly VO nahrádza písomný zmluvný vzťah (v prípade, že výsledok VO nie je formálne zachytený písomným zmluvným vzťahom, resp. objednávkou) </w:t>
            </w:r>
          </w:p>
        </w:tc>
      </w:tr>
      <w:tr w:rsidR="00754070" w:rsidRPr="002F3653" w14:paraId="29693D8B" w14:textId="77777777" w:rsidTr="00AC6DAB">
        <w:tc>
          <w:tcPr>
            <w:tcW w:w="8788" w:type="dxa"/>
            <w:tcBorders>
              <w:top w:val="single" w:sz="8" w:space="0" w:color="4F81BD"/>
              <w:bottom w:val="single" w:sz="8" w:space="0" w:color="4F81BD"/>
              <w:right w:val="single" w:sz="8" w:space="0" w:color="4F81BD"/>
            </w:tcBorders>
            <w:shd w:val="clear" w:color="auto" w:fill="auto"/>
          </w:tcPr>
          <w:p w14:paraId="6D1067C1" w14:textId="77777777" w:rsidR="00754070" w:rsidRPr="002F3653" w:rsidRDefault="00754070" w:rsidP="007F59C5">
            <w:pPr>
              <w:pStyle w:val="Default"/>
              <w:numPr>
                <w:ilvl w:val="0"/>
                <w:numId w:val="34"/>
              </w:numPr>
              <w:spacing w:line="276" w:lineRule="auto"/>
              <w:ind w:left="284" w:hanging="284"/>
              <w:jc w:val="both"/>
              <w:rPr>
                <w:rFonts w:ascii="Calibri" w:hAnsi="Calibri" w:cs="Calibri"/>
                <w:sz w:val="20"/>
                <w:szCs w:val="20"/>
              </w:rPr>
            </w:pPr>
            <w:r w:rsidRPr="002F3653">
              <w:rPr>
                <w:rFonts w:ascii="Calibri" w:hAnsi="Calibri" w:cs="Calibri"/>
                <w:sz w:val="20"/>
                <w:szCs w:val="20"/>
              </w:rPr>
              <w:t>ponuky predložené od všetkých uchádzačov o zákazku (písomne alebo elektronicky v závislosti od výšky zákazky</w:t>
            </w:r>
            <w:r w:rsidR="00E95537">
              <w:rPr>
                <w:rStyle w:val="Odkaznapoznmkupodiarou"/>
                <w:rFonts w:ascii="Calibri" w:hAnsi="Calibri" w:cs="Calibri"/>
                <w:sz w:val="20"/>
                <w:szCs w:val="20"/>
              </w:rPr>
              <w:footnoteReference w:id="86"/>
            </w:r>
            <w:r w:rsidRPr="002F3653">
              <w:rPr>
                <w:rFonts w:ascii="Calibri" w:hAnsi="Calibri" w:cs="Calibri"/>
                <w:sz w:val="20"/>
                <w:szCs w:val="20"/>
              </w:rPr>
              <w:t>)</w:t>
            </w:r>
            <w:r w:rsidR="001857EE">
              <w:rPr>
                <w:rFonts w:ascii="Calibri" w:hAnsi="Calibri" w:cs="Calibri"/>
                <w:sz w:val="20"/>
                <w:szCs w:val="20"/>
              </w:rPr>
              <w:t xml:space="preserve">; </w:t>
            </w:r>
            <w:r w:rsidR="008332D2" w:rsidRPr="001857EE">
              <w:rPr>
                <w:rFonts w:ascii="Calibri" w:hAnsi="Calibri" w:cs="Calibri"/>
                <w:sz w:val="20"/>
                <w:szCs w:val="20"/>
              </w:rPr>
              <w:t>zákazky printscreen z registra osôb so zákazom účasti</w:t>
            </w:r>
            <w:r w:rsidR="001857EE" w:rsidRPr="001857EE">
              <w:rPr>
                <w:rFonts w:ascii="Calibri" w:hAnsi="Calibri" w:cs="Calibri"/>
                <w:sz w:val="20"/>
                <w:szCs w:val="20"/>
              </w:rPr>
              <w:t xml:space="preserve"> vo VO</w:t>
            </w:r>
            <w:r w:rsidR="008332D2" w:rsidRPr="001857EE">
              <w:rPr>
                <w:rFonts w:ascii="Calibri" w:hAnsi="Calibri" w:cs="Calibri"/>
                <w:sz w:val="20"/>
                <w:szCs w:val="20"/>
              </w:rPr>
              <w:t>.</w:t>
            </w:r>
          </w:p>
        </w:tc>
      </w:tr>
      <w:tr w:rsidR="00754070" w:rsidRPr="002F3653" w14:paraId="2AD47DF5" w14:textId="77777777" w:rsidTr="00AC6DAB">
        <w:tc>
          <w:tcPr>
            <w:tcW w:w="8788" w:type="dxa"/>
            <w:tcBorders>
              <w:top w:val="single" w:sz="8" w:space="0" w:color="4F81BD"/>
              <w:bottom w:val="single" w:sz="8" w:space="0" w:color="4F81BD"/>
              <w:right w:val="single" w:sz="8" w:space="0" w:color="4F81BD"/>
            </w:tcBorders>
            <w:shd w:val="clear" w:color="auto" w:fill="auto"/>
          </w:tcPr>
          <w:p w14:paraId="456ABCA9" w14:textId="77777777" w:rsidR="00754070" w:rsidRPr="002F3653" w:rsidRDefault="00754070" w:rsidP="007F59C5">
            <w:pPr>
              <w:pStyle w:val="Default"/>
              <w:numPr>
                <w:ilvl w:val="0"/>
                <w:numId w:val="34"/>
              </w:numPr>
              <w:spacing w:line="276" w:lineRule="auto"/>
              <w:ind w:left="284" w:hanging="284"/>
              <w:jc w:val="both"/>
              <w:rPr>
                <w:rFonts w:ascii="Calibri" w:hAnsi="Calibri" w:cs="Calibri"/>
                <w:sz w:val="20"/>
                <w:szCs w:val="20"/>
              </w:rPr>
            </w:pPr>
            <w:r w:rsidRPr="002F3653">
              <w:rPr>
                <w:rFonts w:ascii="Calibri" w:hAnsi="Calibri" w:cs="Calibri"/>
                <w:sz w:val="20"/>
                <w:szCs w:val="20"/>
              </w:rPr>
              <w:t xml:space="preserve">v prípade zákaziek nad </w:t>
            </w:r>
            <w:del w:id="1132" w:author="uzivatel" w:date="2020-11-16T14:33:00Z">
              <w:r w:rsidR="00B964C5" w:rsidDel="00CA77F8">
                <w:rPr>
                  <w:rFonts w:ascii="Calibri" w:hAnsi="Calibri" w:cs="Calibri"/>
                  <w:sz w:val="20"/>
                  <w:szCs w:val="20"/>
                </w:rPr>
                <w:delText>3</w:delText>
              </w:r>
            </w:del>
            <w:ins w:id="1133" w:author="uzivatel" w:date="2020-11-16T14:33:00Z">
              <w:r w:rsidR="00CA77F8">
                <w:rPr>
                  <w:rFonts w:ascii="Calibri" w:hAnsi="Calibri" w:cs="Calibri"/>
                  <w:sz w:val="20"/>
                  <w:szCs w:val="20"/>
                </w:rPr>
                <w:t>5</w:t>
              </w:r>
            </w:ins>
            <w:r w:rsidR="00B964C5">
              <w:rPr>
                <w:rFonts w:ascii="Calibri" w:hAnsi="Calibri" w:cs="Calibri"/>
                <w:sz w:val="20"/>
                <w:szCs w:val="20"/>
              </w:rPr>
              <w:t>0</w:t>
            </w:r>
            <w:r w:rsidR="00B964C5" w:rsidRPr="002F3653">
              <w:rPr>
                <w:rFonts w:ascii="Calibri" w:hAnsi="Calibri" w:cs="Calibri"/>
                <w:sz w:val="20"/>
                <w:szCs w:val="20"/>
              </w:rPr>
              <w:t xml:space="preserve"> </w:t>
            </w:r>
            <w:r w:rsidRPr="002F3653">
              <w:rPr>
                <w:rFonts w:ascii="Calibri" w:hAnsi="Calibri" w:cs="Calibri"/>
                <w:sz w:val="20"/>
                <w:szCs w:val="20"/>
              </w:rPr>
              <w:t xml:space="preserve">000 </w:t>
            </w:r>
            <w:r w:rsidR="00863701" w:rsidRPr="002F3653">
              <w:rPr>
                <w:rFonts w:ascii="Calibri" w:hAnsi="Calibri" w:cs="Calibri"/>
                <w:sz w:val="20"/>
                <w:szCs w:val="20"/>
              </w:rPr>
              <w:t xml:space="preserve">EUR </w:t>
            </w:r>
            <w:r w:rsidRPr="002F3653">
              <w:rPr>
                <w:rFonts w:ascii="Calibri" w:hAnsi="Calibri" w:cs="Calibri"/>
                <w:sz w:val="20"/>
                <w:szCs w:val="20"/>
              </w:rPr>
              <w:t>aj doklady potvrdzujúce kroky uchádzačov v súlade s časovým harmonogramom uvedeným vo výzve na súťaž</w:t>
            </w:r>
          </w:p>
        </w:tc>
      </w:tr>
      <w:tr w:rsidR="00754070" w:rsidRPr="002F3653" w14:paraId="3746368C" w14:textId="77777777" w:rsidTr="00AC6DAB">
        <w:tc>
          <w:tcPr>
            <w:tcW w:w="8788" w:type="dxa"/>
            <w:tcBorders>
              <w:top w:val="single" w:sz="8" w:space="0" w:color="4F81BD"/>
              <w:bottom w:val="single" w:sz="8" w:space="0" w:color="4F81BD"/>
              <w:right w:val="single" w:sz="8" w:space="0" w:color="4F81BD"/>
            </w:tcBorders>
            <w:shd w:val="clear" w:color="auto" w:fill="auto"/>
          </w:tcPr>
          <w:p w14:paraId="34F0DC52" w14:textId="77777777" w:rsidR="007C7EEF" w:rsidRDefault="00754070" w:rsidP="007F59C5">
            <w:pPr>
              <w:pStyle w:val="Default"/>
              <w:numPr>
                <w:ilvl w:val="0"/>
                <w:numId w:val="34"/>
              </w:numPr>
              <w:spacing w:line="276" w:lineRule="auto"/>
              <w:ind w:left="284" w:hanging="284"/>
              <w:jc w:val="both"/>
              <w:rPr>
                <w:rFonts w:ascii="Calibri" w:hAnsi="Calibri" w:cs="Calibri"/>
                <w:sz w:val="20"/>
                <w:szCs w:val="20"/>
              </w:rPr>
            </w:pPr>
            <w:r w:rsidRPr="002F3653">
              <w:rPr>
                <w:rFonts w:ascii="Calibri" w:hAnsi="Calibri" w:cs="Calibri"/>
                <w:sz w:val="20"/>
                <w:szCs w:val="20"/>
              </w:rPr>
              <w:t>písomný záznam z prieskumu trhu, resp. záznam z vyhodnotenia ponúk, ktorý obsahuje aj zoznam oslovených subjektov, zoznam uchádzačov, ktorí predložili ponuku</w:t>
            </w:r>
            <w:r w:rsidR="007C7EEF" w:rsidRPr="002F3653">
              <w:rPr>
                <w:rFonts w:ascii="Calibri" w:hAnsi="Calibri" w:cs="Calibri"/>
                <w:bCs/>
                <w:sz w:val="20"/>
                <w:szCs w:val="20"/>
              </w:rPr>
              <w:t xml:space="preserve">, </w:t>
            </w:r>
            <w:r w:rsidR="007C7EEF" w:rsidRPr="002F3653">
              <w:rPr>
                <w:rFonts w:ascii="Calibri" w:hAnsi="Calibri" w:cs="Calibri"/>
                <w:sz w:val="20"/>
                <w:szCs w:val="20"/>
              </w:rPr>
              <w:t xml:space="preserve">vzor záznamu </w:t>
            </w:r>
            <w:r w:rsidRPr="002F3653">
              <w:rPr>
                <w:rFonts w:ascii="Calibri" w:hAnsi="Calibri" w:cs="Calibri"/>
                <w:sz w:val="20"/>
                <w:szCs w:val="20"/>
              </w:rPr>
              <w:t xml:space="preserve"> prieskumu trhu je súčasťou prílohy č. </w:t>
            </w:r>
            <w:r w:rsidR="006A2C78">
              <w:rPr>
                <w:rFonts w:ascii="Calibri" w:hAnsi="Calibri" w:cs="Calibri"/>
                <w:sz w:val="20"/>
                <w:szCs w:val="20"/>
              </w:rPr>
              <w:t>7</w:t>
            </w:r>
            <w:r w:rsidR="007C7EEF" w:rsidRPr="002F3653">
              <w:rPr>
                <w:rFonts w:ascii="Calibri" w:hAnsi="Calibri" w:cs="Calibri"/>
                <w:sz w:val="20"/>
                <w:szCs w:val="20"/>
              </w:rPr>
              <w:t xml:space="preserve"> </w:t>
            </w:r>
            <w:r w:rsidR="004D5A0F">
              <w:rPr>
                <w:rFonts w:asciiTheme="minorHAnsi" w:hAnsiTheme="minorHAnsi" w:cs="Calibri"/>
                <w:sz w:val="20"/>
                <w:szCs w:val="20"/>
              </w:rPr>
              <w:t xml:space="preserve">(prílohy č. 14 v prípade CEF) </w:t>
            </w:r>
            <w:r w:rsidRPr="002F3653">
              <w:rPr>
                <w:rFonts w:ascii="Calibri" w:hAnsi="Calibri" w:cs="Calibri"/>
                <w:sz w:val="20"/>
                <w:szCs w:val="20"/>
              </w:rPr>
              <w:t>tejto príručky</w:t>
            </w:r>
            <w:r w:rsidR="00403C80" w:rsidRPr="002F3653">
              <w:rPr>
                <w:rStyle w:val="Odkaznapoznmkupodiarou"/>
                <w:rFonts w:asciiTheme="minorHAnsi" w:eastAsia="Times New Roman" w:hAnsiTheme="minorHAnsi" w:cs="Calibri"/>
                <w:sz w:val="20"/>
                <w:szCs w:val="20"/>
              </w:rPr>
              <w:footnoteReference w:id="87"/>
            </w:r>
            <w:r w:rsidRPr="002F3653">
              <w:rPr>
                <w:rFonts w:ascii="Calibri" w:hAnsi="Calibri" w:cs="Calibri"/>
                <w:sz w:val="20"/>
                <w:szCs w:val="20"/>
              </w:rPr>
              <w:t xml:space="preserve"> </w:t>
            </w:r>
          </w:p>
          <w:p w14:paraId="17411819" w14:textId="77777777" w:rsidR="00754070" w:rsidRPr="002F3653" w:rsidRDefault="007C7EEF" w:rsidP="007F59C5">
            <w:pPr>
              <w:pStyle w:val="Default"/>
              <w:numPr>
                <w:ilvl w:val="0"/>
                <w:numId w:val="34"/>
              </w:numPr>
              <w:spacing w:line="276" w:lineRule="auto"/>
              <w:ind w:left="284" w:hanging="284"/>
              <w:jc w:val="both"/>
              <w:rPr>
                <w:rFonts w:ascii="Calibri" w:hAnsi="Calibri" w:cs="Calibri"/>
                <w:sz w:val="20"/>
                <w:szCs w:val="20"/>
              </w:rPr>
            </w:pPr>
            <w:r w:rsidRPr="002F3653">
              <w:rPr>
                <w:rFonts w:ascii="Calibri" w:hAnsi="Calibri" w:cs="Calibri"/>
                <w:sz w:val="20"/>
                <w:szCs w:val="20"/>
              </w:rPr>
              <w:t xml:space="preserve">ak </w:t>
            </w:r>
            <w:r w:rsidR="00754070" w:rsidRPr="002F3653">
              <w:rPr>
                <w:rFonts w:ascii="Calibri" w:hAnsi="Calibri" w:cs="Calibri"/>
                <w:sz w:val="20"/>
                <w:szCs w:val="20"/>
              </w:rPr>
              <w:t>ponuky hodnotili poverené osoby resp. komisia, písomný zoznam poverených osôb/členov komisie  vrátane menovacích dekrétov</w:t>
            </w:r>
            <w:r w:rsidR="001857EE">
              <w:rPr>
                <w:rFonts w:ascii="Calibri" w:hAnsi="Calibri" w:cs="Calibri"/>
                <w:sz w:val="20"/>
                <w:szCs w:val="20"/>
              </w:rPr>
              <w:t xml:space="preserve"> a životopisov </w:t>
            </w:r>
            <w:r w:rsidR="006F6100">
              <w:rPr>
                <w:rFonts w:ascii="Calibri" w:hAnsi="Calibri" w:cs="Calibri"/>
                <w:sz w:val="20"/>
                <w:szCs w:val="20"/>
              </w:rPr>
              <w:t>preukazujúcich odborné vzdelanie a prax</w:t>
            </w:r>
            <w:r w:rsidR="006F6100" w:rsidRPr="006F6100">
              <w:rPr>
                <w:rFonts w:ascii="Arial" w:hAnsi="Arial" w:cs="Arial"/>
                <w:sz w:val="20"/>
                <w:szCs w:val="20"/>
                <w:shd w:val="clear" w:color="auto" w:fill="FFFFFF"/>
                <w:lang w:eastAsia="en-US"/>
              </w:rPr>
              <w:t xml:space="preserve"> </w:t>
            </w:r>
            <w:r w:rsidR="006F6100" w:rsidRPr="006F6100">
              <w:rPr>
                <w:rFonts w:ascii="Calibri" w:hAnsi="Calibri" w:cs="Calibri"/>
                <w:sz w:val="20"/>
                <w:szCs w:val="20"/>
              </w:rPr>
              <w:t>zodpovedajúcu predmetu zákazky</w:t>
            </w:r>
          </w:p>
        </w:tc>
      </w:tr>
      <w:tr w:rsidR="00754070" w:rsidRPr="002F3653" w14:paraId="010AB8A9" w14:textId="77777777" w:rsidTr="00AC6DAB">
        <w:tc>
          <w:tcPr>
            <w:tcW w:w="8788" w:type="dxa"/>
            <w:tcBorders>
              <w:top w:val="single" w:sz="8" w:space="0" w:color="4F81BD"/>
              <w:bottom w:val="single" w:sz="8" w:space="0" w:color="4F81BD"/>
              <w:right w:val="single" w:sz="8" w:space="0" w:color="4F81BD"/>
            </w:tcBorders>
            <w:shd w:val="clear" w:color="auto" w:fill="auto"/>
          </w:tcPr>
          <w:p w14:paraId="1BA76CEE" w14:textId="77777777" w:rsidR="00754070" w:rsidRPr="002F3653" w:rsidRDefault="00754070" w:rsidP="007F59C5">
            <w:pPr>
              <w:pStyle w:val="Default"/>
              <w:numPr>
                <w:ilvl w:val="0"/>
                <w:numId w:val="35"/>
              </w:numPr>
              <w:spacing w:line="276" w:lineRule="auto"/>
              <w:ind w:left="284" w:hanging="284"/>
              <w:jc w:val="both"/>
              <w:rPr>
                <w:rFonts w:ascii="Calibri" w:hAnsi="Calibri" w:cs="Calibri"/>
                <w:sz w:val="20"/>
                <w:szCs w:val="20"/>
              </w:rPr>
            </w:pPr>
            <w:r w:rsidRPr="002F3653">
              <w:rPr>
                <w:rFonts w:ascii="Calibri" w:hAnsi="Calibri" w:cs="Calibri"/>
                <w:sz w:val="20"/>
                <w:szCs w:val="20"/>
              </w:rPr>
              <w:t xml:space="preserve">dokumentácia uvedená v  tabuľke č. </w:t>
            </w:r>
            <w:r w:rsidR="00D357B8">
              <w:rPr>
                <w:rFonts w:ascii="Calibri" w:hAnsi="Calibri" w:cs="Calibri"/>
                <w:sz w:val="20"/>
                <w:szCs w:val="20"/>
              </w:rPr>
              <w:t>4</w:t>
            </w:r>
            <w:r w:rsidRPr="002F3653">
              <w:rPr>
                <w:rFonts w:ascii="Calibri" w:hAnsi="Calibri" w:cs="Calibri"/>
                <w:sz w:val="20"/>
                <w:szCs w:val="20"/>
              </w:rPr>
              <w:t xml:space="preserve"> tejto kapitoly</w:t>
            </w:r>
            <w:r w:rsidR="002503E6" w:rsidRPr="002F3653">
              <w:rPr>
                <w:rFonts w:ascii="Calibri" w:hAnsi="Calibri" w:cs="Calibri"/>
                <w:sz w:val="20"/>
                <w:szCs w:val="20"/>
              </w:rPr>
              <w:t xml:space="preserve"> (ak relevantné)</w:t>
            </w:r>
            <w:r w:rsidRPr="002F3653">
              <w:rPr>
                <w:rFonts w:ascii="Calibri" w:hAnsi="Calibri" w:cs="Calibri"/>
                <w:sz w:val="20"/>
                <w:szCs w:val="20"/>
              </w:rPr>
              <w:t>, ak nebola predmetom kontroly pred vyhlásením zákazky/oslovením uchádzačov</w:t>
            </w:r>
          </w:p>
        </w:tc>
      </w:tr>
      <w:tr w:rsidR="00366059" w:rsidRPr="002F3653" w14:paraId="21A3317D" w14:textId="77777777" w:rsidTr="00AC6DAB">
        <w:tc>
          <w:tcPr>
            <w:tcW w:w="8788" w:type="dxa"/>
            <w:tcBorders>
              <w:top w:val="single" w:sz="8" w:space="0" w:color="4F81BD"/>
              <w:bottom w:val="single" w:sz="8" w:space="0" w:color="4F81BD"/>
              <w:right w:val="single" w:sz="8" w:space="0" w:color="4F81BD"/>
            </w:tcBorders>
            <w:shd w:val="clear" w:color="auto" w:fill="auto"/>
          </w:tcPr>
          <w:p w14:paraId="135AE8D7" w14:textId="77777777" w:rsidR="00366059" w:rsidRPr="002F3653" w:rsidRDefault="00600E29" w:rsidP="007F59C5">
            <w:pPr>
              <w:pStyle w:val="Default"/>
              <w:numPr>
                <w:ilvl w:val="0"/>
                <w:numId w:val="35"/>
              </w:numPr>
              <w:spacing w:line="276" w:lineRule="auto"/>
              <w:ind w:left="284" w:hanging="284"/>
              <w:jc w:val="both"/>
              <w:rPr>
                <w:rFonts w:ascii="Calibri" w:hAnsi="Calibri" w:cs="Calibri"/>
                <w:sz w:val="20"/>
                <w:szCs w:val="20"/>
              </w:rPr>
            </w:pPr>
            <w:r w:rsidRPr="002F3653">
              <w:rPr>
                <w:rFonts w:ascii="Calibri" w:hAnsi="Calibri" w:cs="Calibri"/>
                <w:sz w:val="20"/>
                <w:szCs w:val="20"/>
              </w:rPr>
              <w:t xml:space="preserve">v prípade zákaziek nad </w:t>
            </w:r>
            <w:del w:id="1134" w:author="uzivatel" w:date="2020-11-16T14:33:00Z">
              <w:r w:rsidR="00D357B8" w:rsidDel="00CA77F8">
                <w:rPr>
                  <w:rFonts w:ascii="Calibri" w:hAnsi="Calibri" w:cs="Calibri"/>
                  <w:sz w:val="20"/>
                  <w:szCs w:val="20"/>
                </w:rPr>
                <w:delText>3</w:delText>
              </w:r>
            </w:del>
            <w:ins w:id="1135" w:author="uzivatel" w:date="2020-11-16T14:33:00Z">
              <w:r w:rsidR="00CA77F8">
                <w:rPr>
                  <w:rFonts w:ascii="Calibri" w:hAnsi="Calibri" w:cs="Calibri"/>
                  <w:sz w:val="20"/>
                  <w:szCs w:val="20"/>
                </w:rPr>
                <w:t>5</w:t>
              </w:r>
            </w:ins>
            <w:r w:rsidR="00D357B8">
              <w:rPr>
                <w:rFonts w:ascii="Calibri" w:hAnsi="Calibri" w:cs="Calibri"/>
                <w:sz w:val="20"/>
                <w:szCs w:val="20"/>
              </w:rPr>
              <w:t>0</w:t>
            </w:r>
            <w:r w:rsidR="00D357B8" w:rsidRPr="002F3653">
              <w:rPr>
                <w:rFonts w:ascii="Calibri" w:hAnsi="Calibri" w:cs="Calibri"/>
                <w:sz w:val="20"/>
                <w:szCs w:val="20"/>
              </w:rPr>
              <w:t xml:space="preserve"> </w:t>
            </w:r>
            <w:r w:rsidRPr="002F3653">
              <w:rPr>
                <w:rFonts w:ascii="Calibri" w:hAnsi="Calibri" w:cs="Calibri"/>
                <w:sz w:val="20"/>
                <w:szCs w:val="20"/>
              </w:rPr>
              <w:t xml:space="preserve">000 EUR </w:t>
            </w:r>
            <w:r w:rsidR="00366059">
              <w:rPr>
                <w:rFonts w:ascii="Calibri" w:hAnsi="Calibri" w:cs="Calibri"/>
                <w:sz w:val="20"/>
                <w:szCs w:val="20"/>
              </w:rPr>
              <w:t xml:space="preserve">doklad o zverejnení </w:t>
            </w:r>
            <w:r w:rsidR="00366059" w:rsidRPr="00366059">
              <w:rPr>
                <w:rFonts w:ascii="Calibri" w:hAnsi="Calibri" w:cs="Calibri"/>
                <w:sz w:val="20"/>
                <w:szCs w:val="20"/>
              </w:rPr>
              <w:t>výzv</w:t>
            </w:r>
            <w:r>
              <w:rPr>
                <w:rFonts w:ascii="Calibri" w:hAnsi="Calibri" w:cs="Calibri"/>
                <w:sz w:val="20"/>
                <w:szCs w:val="20"/>
              </w:rPr>
              <w:t>y</w:t>
            </w:r>
            <w:r w:rsidR="00366059" w:rsidRPr="00366059">
              <w:rPr>
                <w:rFonts w:ascii="Calibri" w:hAnsi="Calibri" w:cs="Calibri"/>
                <w:sz w:val="20"/>
                <w:szCs w:val="20"/>
              </w:rPr>
              <w:t xml:space="preserve"> na súťaž na svojom alebo inom vhodnom webovom sídle</w:t>
            </w:r>
            <w:r w:rsidR="006A2C78">
              <w:rPr>
                <w:rFonts w:ascii="Calibri" w:hAnsi="Calibri" w:cs="Calibri"/>
                <w:sz w:val="20"/>
                <w:szCs w:val="20"/>
              </w:rPr>
              <w:t xml:space="preserve"> </w:t>
            </w:r>
            <w:r w:rsidR="006A2C78" w:rsidRPr="009C7FDD">
              <w:rPr>
                <w:rFonts w:ascii="Calibri" w:hAnsi="Calibri" w:cs="Calibri"/>
                <w:sz w:val="20"/>
                <w:szCs w:val="20"/>
              </w:rPr>
              <w:t>(spravidla printscreen tej časti webového sídla, kde bola výzva na predkladanie ponúk zverejnená)</w:t>
            </w:r>
            <w:r w:rsidR="006A2C78">
              <w:rPr>
                <w:rFonts w:ascii="Calibri" w:hAnsi="Calibri" w:cs="Calibri"/>
                <w:sz w:val="20"/>
                <w:szCs w:val="20"/>
              </w:rPr>
              <w:t xml:space="preserve"> </w:t>
            </w:r>
            <w:r w:rsidR="00366059" w:rsidRPr="00366059">
              <w:rPr>
                <w:rFonts w:ascii="Calibri" w:hAnsi="Calibri" w:cs="Calibri"/>
                <w:sz w:val="20"/>
                <w:szCs w:val="20"/>
              </w:rPr>
              <w:t xml:space="preserve"> alebo v printových médiách</w:t>
            </w:r>
            <w:r>
              <w:rPr>
                <w:rFonts w:ascii="Calibri" w:hAnsi="Calibri" w:cs="Calibri"/>
                <w:sz w:val="20"/>
                <w:szCs w:val="20"/>
              </w:rPr>
              <w:t xml:space="preserve"> a dôkaz odoslaní prílohy č. </w:t>
            </w:r>
            <w:r w:rsidR="006A2C78">
              <w:rPr>
                <w:rFonts w:ascii="Calibri" w:hAnsi="Calibri" w:cs="Calibri"/>
                <w:sz w:val="20"/>
                <w:szCs w:val="20"/>
              </w:rPr>
              <w:t xml:space="preserve">8 </w:t>
            </w:r>
            <w:r w:rsidR="00DC43E8">
              <w:rPr>
                <w:rFonts w:ascii="Calibri" w:hAnsi="Calibri" w:cs="Calibri"/>
                <w:sz w:val="20"/>
                <w:szCs w:val="20"/>
              </w:rPr>
              <w:t xml:space="preserve">tejto </w:t>
            </w:r>
            <w:r>
              <w:rPr>
                <w:rFonts w:ascii="Calibri" w:hAnsi="Calibri" w:cs="Calibri"/>
                <w:sz w:val="20"/>
                <w:szCs w:val="20"/>
              </w:rPr>
              <w:t>príručky</w:t>
            </w:r>
            <w:r w:rsidR="009D5BE9">
              <w:rPr>
                <w:rFonts w:ascii="Calibri" w:hAnsi="Calibri" w:cs="Calibri"/>
                <w:sz w:val="20"/>
                <w:szCs w:val="20"/>
              </w:rPr>
              <w:t xml:space="preserve"> na CKO</w:t>
            </w:r>
          </w:p>
        </w:tc>
      </w:tr>
      <w:tr w:rsidR="004F0926" w:rsidRPr="002F3653" w14:paraId="133DB513" w14:textId="77777777" w:rsidTr="00AC6DAB">
        <w:tc>
          <w:tcPr>
            <w:tcW w:w="8788" w:type="dxa"/>
            <w:tcBorders>
              <w:top w:val="single" w:sz="8" w:space="0" w:color="4F81BD"/>
              <w:bottom w:val="single" w:sz="8" w:space="0" w:color="4F81BD"/>
              <w:right w:val="single" w:sz="8" w:space="0" w:color="4F81BD"/>
            </w:tcBorders>
            <w:shd w:val="clear" w:color="auto" w:fill="auto"/>
          </w:tcPr>
          <w:p w14:paraId="0CAE3BED" w14:textId="77777777" w:rsidR="004F0926" w:rsidRPr="002F3653" w:rsidRDefault="004F0926" w:rsidP="007F59C5">
            <w:pPr>
              <w:pStyle w:val="Default"/>
              <w:numPr>
                <w:ilvl w:val="0"/>
                <w:numId w:val="35"/>
              </w:numPr>
              <w:spacing w:line="276" w:lineRule="auto"/>
              <w:ind w:left="284" w:hanging="284"/>
              <w:jc w:val="both"/>
              <w:rPr>
                <w:rFonts w:ascii="Calibri" w:hAnsi="Calibri" w:cs="Calibri"/>
                <w:sz w:val="20"/>
                <w:szCs w:val="20"/>
              </w:rPr>
            </w:pPr>
            <w:r>
              <w:rPr>
                <w:rFonts w:ascii="Calibri" w:hAnsi="Calibri" w:cs="Calibri"/>
                <w:sz w:val="20"/>
                <w:szCs w:val="20"/>
              </w:rPr>
              <w:t xml:space="preserve">test bežnej dostupnosti </w:t>
            </w:r>
            <w:r w:rsidR="00523019">
              <w:rPr>
                <w:rFonts w:ascii="Calibri" w:hAnsi="Calibri" w:cs="Calibri"/>
                <w:sz w:val="20"/>
                <w:szCs w:val="20"/>
              </w:rPr>
              <w:t xml:space="preserve">(relevantné </w:t>
            </w:r>
            <w:r w:rsidR="00523019" w:rsidRPr="002F3653">
              <w:rPr>
                <w:rFonts w:ascii="Calibri" w:hAnsi="Calibri" w:cs="Calibri"/>
                <w:sz w:val="20"/>
                <w:szCs w:val="20"/>
              </w:rPr>
              <w:t xml:space="preserve">v prípade </w:t>
            </w:r>
            <w:r w:rsidR="00523019">
              <w:rPr>
                <w:rFonts w:ascii="Calibri" w:hAnsi="Calibri" w:cs="Calibri"/>
                <w:sz w:val="20"/>
                <w:szCs w:val="20"/>
              </w:rPr>
              <w:t>ak postupuje prostredníctvom EKS)</w:t>
            </w:r>
          </w:p>
        </w:tc>
      </w:tr>
      <w:tr w:rsidR="00754070" w:rsidRPr="002F3653" w14:paraId="761CE722" w14:textId="77777777" w:rsidTr="00AC6DAB">
        <w:tc>
          <w:tcPr>
            <w:tcW w:w="8788" w:type="dxa"/>
            <w:tcBorders>
              <w:top w:val="single" w:sz="8" w:space="0" w:color="4F81BD"/>
              <w:bottom w:val="single" w:sz="8" w:space="0" w:color="4F81BD"/>
              <w:right w:val="single" w:sz="8" w:space="0" w:color="4F81BD"/>
            </w:tcBorders>
            <w:shd w:val="clear" w:color="auto" w:fill="auto"/>
          </w:tcPr>
          <w:p w14:paraId="41585E0D" w14:textId="77777777" w:rsidR="00754070" w:rsidRPr="002F3653" w:rsidRDefault="00754070" w:rsidP="007F59C5">
            <w:pPr>
              <w:pStyle w:val="Default"/>
              <w:numPr>
                <w:ilvl w:val="0"/>
                <w:numId w:val="35"/>
              </w:numPr>
              <w:spacing w:line="276" w:lineRule="auto"/>
              <w:ind w:left="284" w:hanging="284"/>
              <w:jc w:val="both"/>
              <w:rPr>
                <w:rFonts w:ascii="Calibri" w:hAnsi="Calibri" w:cs="Calibri"/>
                <w:sz w:val="20"/>
                <w:szCs w:val="20"/>
              </w:rPr>
            </w:pPr>
            <w:r w:rsidRPr="002F3653">
              <w:rPr>
                <w:rFonts w:ascii="Calibri" w:hAnsi="Calibri" w:cs="Calibri"/>
                <w:sz w:val="20"/>
                <w:szCs w:val="20"/>
              </w:rPr>
              <w:t>doklad o odoslaní výzvy na súťaž (napr. osobné prevzatie – podpis zodpovednej osoby za uchádzača vrátane dátumu/potvrdenie o odoslaní/prevzatí z elektronickej pošty)</w:t>
            </w:r>
          </w:p>
        </w:tc>
      </w:tr>
      <w:tr w:rsidR="00790773" w:rsidRPr="002F3653" w14:paraId="0A22AB8D" w14:textId="77777777" w:rsidTr="00AC6DAB">
        <w:tc>
          <w:tcPr>
            <w:tcW w:w="8788" w:type="dxa"/>
            <w:tcBorders>
              <w:top w:val="single" w:sz="8" w:space="0" w:color="4F81BD"/>
              <w:bottom w:val="single" w:sz="8" w:space="0" w:color="4F81BD"/>
              <w:right w:val="single" w:sz="8" w:space="0" w:color="4F81BD"/>
            </w:tcBorders>
            <w:shd w:val="clear" w:color="auto" w:fill="auto"/>
          </w:tcPr>
          <w:p w14:paraId="4DDBF3BE" w14:textId="77777777" w:rsidR="00790773" w:rsidRPr="002F3653" w:rsidRDefault="00FB53C4" w:rsidP="007F59C5">
            <w:pPr>
              <w:pStyle w:val="Default"/>
              <w:numPr>
                <w:ilvl w:val="0"/>
                <w:numId w:val="35"/>
              </w:numPr>
              <w:spacing w:line="276" w:lineRule="auto"/>
              <w:ind w:left="284" w:hanging="284"/>
              <w:jc w:val="both"/>
              <w:rPr>
                <w:rFonts w:ascii="Calibri" w:hAnsi="Calibri" w:cs="Calibri"/>
                <w:sz w:val="20"/>
                <w:szCs w:val="20"/>
              </w:rPr>
            </w:pPr>
            <w:r w:rsidRPr="002F3653">
              <w:rPr>
                <w:rFonts w:ascii="Calibri" w:hAnsi="Calibri" w:cs="Calibri"/>
                <w:sz w:val="20"/>
                <w:szCs w:val="20"/>
              </w:rPr>
              <w:t xml:space="preserve">dokumentácia uvedená v tabuľke </w:t>
            </w:r>
            <w:r w:rsidR="005F6591" w:rsidRPr="002F3653">
              <w:rPr>
                <w:rFonts w:ascii="Calibri" w:hAnsi="Calibri" w:cs="Calibri"/>
                <w:sz w:val="20"/>
                <w:szCs w:val="20"/>
              </w:rPr>
              <w:t>5</w:t>
            </w:r>
            <w:r w:rsidRPr="002F3653">
              <w:rPr>
                <w:rFonts w:ascii="Calibri" w:hAnsi="Calibri" w:cs="Calibri"/>
                <w:sz w:val="20"/>
                <w:szCs w:val="20"/>
              </w:rPr>
              <w:t xml:space="preserve"> </w:t>
            </w:r>
            <w:r w:rsidR="005816EF" w:rsidRPr="002F3653">
              <w:rPr>
                <w:rFonts w:ascii="Calibri" w:hAnsi="Calibri"/>
                <w:sz w:val="20"/>
                <w:szCs w:val="20"/>
              </w:rPr>
              <w:t xml:space="preserve">(okrem návrhu zmluvy/objednávky) </w:t>
            </w:r>
            <w:r w:rsidRPr="002F3653">
              <w:rPr>
                <w:rFonts w:ascii="Calibri" w:hAnsi="Calibri" w:cs="Calibri"/>
                <w:sz w:val="20"/>
                <w:szCs w:val="20"/>
              </w:rPr>
              <w:t>v prípade, že žiadateľ/prijímateľ nevyužil možnosť predloženia dokumentácie na ex</w:t>
            </w:r>
            <w:r w:rsidR="00DC7C92" w:rsidRPr="002F3653">
              <w:rPr>
                <w:rFonts w:ascii="Calibri" w:hAnsi="Calibri" w:cs="Calibri"/>
                <w:sz w:val="20"/>
                <w:szCs w:val="20"/>
              </w:rPr>
              <w:t>-</w:t>
            </w:r>
            <w:r w:rsidRPr="002F3653">
              <w:rPr>
                <w:rFonts w:ascii="Calibri" w:hAnsi="Calibri" w:cs="Calibri"/>
                <w:sz w:val="20"/>
                <w:szCs w:val="20"/>
              </w:rPr>
              <w:t>ante kontrolu pred vyhlásením zákazky/ oslovením subjektov</w:t>
            </w:r>
          </w:p>
        </w:tc>
      </w:tr>
      <w:tr w:rsidR="00C31D99" w:rsidRPr="002F3653" w14:paraId="1C642298" w14:textId="77777777" w:rsidTr="00AC6DAB">
        <w:tc>
          <w:tcPr>
            <w:tcW w:w="8788" w:type="dxa"/>
            <w:tcBorders>
              <w:top w:val="single" w:sz="8" w:space="0" w:color="4F81BD"/>
              <w:bottom w:val="single" w:sz="8" w:space="0" w:color="4F81BD"/>
              <w:right w:val="single" w:sz="8" w:space="0" w:color="4F81BD"/>
            </w:tcBorders>
            <w:shd w:val="clear" w:color="auto" w:fill="auto"/>
          </w:tcPr>
          <w:p w14:paraId="6F1BE66F" w14:textId="77777777" w:rsidR="00C31D99" w:rsidRPr="002F3653" w:rsidRDefault="00C31D99" w:rsidP="007F59C5">
            <w:pPr>
              <w:pStyle w:val="Default"/>
              <w:numPr>
                <w:ilvl w:val="0"/>
                <w:numId w:val="35"/>
              </w:numPr>
              <w:spacing w:line="276" w:lineRule="auto"/>
              <w:ind w:left="284" w:hanging="284"/>
              <w:jc w:val="both"/>
              <w:rPr>
                <w:rFonts w:ascii="Calibri" w:hAnsi="Calibri" w:cs="Calibri"/>
                <w:sz w:val="20"/>
                <w:szCs w:val="20"/>
              </w:rPr>
            </w:pPr>
            <w:r>
              <w:rPr>
                <w:rFonts w:ascii="Calibri" w:hAnsi="Calibri" w:cs="Calibri"/>
                <w:sz w:val="20"/>
                <w:szCs w:val="20"/>
              </w:rPr>
              <w:t>odôvodnenie prijatia jednej ponuky</w:t>
            </w:r>
            <w:r w:rsidR="006A2C78">
              <w:rPr>
                <w:rFonts w:ascii="Calibri" w:hAnsi="Calibri" w:cs="Calibri"/>
                <w:sz w:val="20"/>
                <w:szCs w:val="20"/>
              </w:rPr>
              <w:t>/</w:t>
            </w:r>
            <w:r w:rsidR="006A2C78" w:rsidRPr="006A2C78">
              <w:rPr>
                <w:rFonts w:ascii="Calibri" w:hAnsi="Calibri" w:cs="Calibri"/>
                <w:color w:val="auto"/>
                <w:sz w:val="20"/>
                <w:szCs w:val="20"/>
                <w:lang w:eastAsia="en-US"/>
              </w:rPr>
              <w:t xml:space="preserve"> </w:t>
            </w:r>
            <w:r w:rsidR="006A2C78" w:rsidRPr="006A2C78">
              <w:rPr>
                <w:rFonts w:ascii="Calibri" w:hAnsi="Calibri" w:cs="Calibri"/>
                <w:sz w:val="20"/>
                <w:szCs w:val="20"/>
              </w:rPr>
              <w:t xml:space="preserve">rokovacieho konania podľa bodu </w:t>
            </w:r>
            <w:r w:rsidR="001F6D8D">
              <w:rPr>
                <w:rFonts w:ascii="Calibri" w:hAnsi="Calibri" w:cs="Calibri"/>
                <w:sz w:val="20"/>
                <w:szCs w:val="20"/>
              </w:rPr>
              <w:t xml:space="preserve">18 a </w:t>
            </w:r>
            <w:r w:rsidR="006A2C78" w:rsidRPr="006A2C78">
              <w:rPr>
                <w:rFonts w:ascii="Calibri" w:hAnsi="Calibri" w:cs="Calibri"/>
                <w:sz w:val="20"/>
                <w:szCs w:val="20"/>
              </w:rPr>
              <w:t>1</w:t>
            </w:r>
            <w:r w:rsidR="001F6D8D">
              <w:rPr>
                <w:rFonts w:ascii="Calibri" w:hAnsi="Calibri" w:cs="Calibri"/>
                <w:sz w:val="20"/>
                <w:szCs w:val="20"/>
              </w:rPr>
              <w:t>9</w:t>
            </w:r>
            <w:r w:rsidR="006A2C78" w:rsidRPr="006A2C78">
              <w:rPr>
                <w:rFonts w:ascii="Calibri" w:hAnsi="Calibri" w:cs="Calibri"/>
                <w:sz w:val="20"/>
                <w:szCs w:val="20"/>
              </w:rPr>
              <w:t xml:space="preserve"> </w:t>
            </w:r>
            <w:r>
              <w:rPr>
                <w:rFonts w:ascii="Calibri" w:hAnsi="Calibri" w:cs="Calibri"/>
                <w:sz w:val="20"/>
                <w:szCs w:val="20"/>
              </w:rPr>
              <w:t>a preukázanie dodržanie princípu hospodárnosti v zmysle časti 4.1 bod 1</w:t>
            </w:r>
            <w:r w:rsidR="006A2C78">
              <w:rPr>
                <w:rFonts w:ascii="Calibri" w:hAnsi="Calibri" w:cs="Calibri"/>
                <w:sz w:val="20"/>
                <w:szCs w:val="20"/>
              </w:rPr>
              <w:t>6 alebo podľa bodu 17</w:t>
            </w:r>
            <w:r>
              <w:rPr>
                <w:rFonts w:ascii="Calibri" w:hAnsi="Calibri" w:cs="Calibri"/>
                <w:sz w:val="20"/>
                <w:szCs w:val="20"/>
              </w:rPr>
              <w:t xml:space="preserve"> tejto príručky</w:t>
            </w:r>
          </w:p>
        </w:tc>
      </w:tr>
    </w:tbl>
    <w:p w14:paraId="488FD4D8" w14:textId="77777777" w:rsidR="00EE15D9" w:rsidRPr="002F3653" w:rsidDel="00AB4C1D" w:rsidRDefault="00EE15D9" w:rsidP="001614CC">
      <w:pPr>
        <w:pStyle w:val="Odsekzoznamu"/>
        <w:numPr>
          <w:ilvl w:val="0"/>
          <w:numId w:val="21"/>
        </w:numPr>
        <w:spacing w:before="120" w:after="120" w:line="276" w:lineRule="auto"/>
        <w:ind w:left="426"/>
        <w:contextualSpacing w:val="0"/>
        <w:jc w:val="both"/>
        <w:rPr>
          <w:del w:id="1136" w:author="Chromíková, Katarína" w:date="2020-12-11T16:45:00Z"/>
          <w:rFonts w:ascii="Calibri" w:eastAsia="Calibri" w:hAnsi="Calibri" w:cs="Calibri"/>
          <w:color w:val="000000"/>
          <w:sz w:val="20"/>
          <w:szCs w:val="20"/>
        </w:rPr>
      </w:pPr>
      <w:del w:id="1137" w:author="Chromíková, Katarína" w:date="2020-12-11T16:45:00Z">
        <w:r w:rsidRPr="002F3653" w:rsidDel="00AB4C1D">
          <w:rPr>
            <w:rFonts w:ascii="Calibri" w:eastAsia="Calibri" w:hAnsi="Calibri" w:cs="Calibri"/>
            <w:color w:val="000000"/>
            <w:sz w:val="20"/>
            <w:szCs w:val="20"/>
          </w:rPr>
          <w:lastRenderedPageBreak/>
          <w:delText>Prijímateľ môže predložiť dokumentáciu z VO na kontrolu aj súčasne so ŽoP, ktorá obsahuje deklarované výdavky súvisiace s predmetným VO alebo obstarávaním</w:delText>
        </w:r>
        <w:r w:rsidR="0073425F" w:rsidDel="00AB4C1D">
          <w:rPr>
            <w:rFonts w:ascii="Calibri" w:eastAsia="Calibri" w:hAnsi="Calibri" w:cs="Calibri"/>
            <w:color w:val="000000"/>
            <w:sz w:val="20"/>
            <w:szCs w:val="20"/>
          </w:rPr>
          <w:delText xml:space="preserve"> </w:delText>
        </w:r>
        <w:r w:rsidR="0073425F" w:rsidRPr="005D34A1" w:rsidDel="00AB4C1D">
          <w:rPr>
            <w:rFonts w:ascii="Calibri" w:eastAsia="Calibri" w:hAnsi="Calibri" w:cs="Calibri"/>
            <w:color w:val="000000"/>
            <w:sz w:val="20"/>
            <w:szCs w:val="20"/>
          </w:rPr>
          <w:delText>(aplikácia tejto možnosti podlieha ex-ante odsúhlaseniu zo strany RO OPII)</w:delText>
        </w:r>
        <w:r w:rsidRPr="002F3653" w:rsidDel="00AB4C1D">
          <w:rPr>
            <w:rFonts w:ascii="Calibri" w:eastAsia="Calibri" w:hAnsi="Calibri" w:cs="Calibri"/>
            <w:color w:val="000000"/>
            <w:sz w:val="20"/>
            <w:szCs w:val="20"/>
          </w:rPr>
          <w:delText xml:space="preserve">. </w:delText>
        </w:r>
        <w:r w:rsidRPr="002F3653" w:rsidDel="00AB4C1D">
          <w:rPr>
            <w:rFonts w:ascii="Calibri" w:eastAsia="Calibri" w:hAnsi="Calibri" w:cs="Calibri"/>
            <w:i/>
            <w:color w:val="000000"/>
            <w:sz w:val="20"/>
            <w:szCs w:val="20"/>
          </w:rPr>
          <w:delText>Nevzťahuje sa na prípady, keď je úhrada týchto deklarovaných výdavkov nárokovaná v ŽoP, ktorá má formu predfinancovania.</w:delText>
        </w:r>
      </w:del>
    </w:p>
    <w:p w14:paraId="50E54214" w14:textId="77777777" w:rsidR="00F646FD" w:rsidRPr="002F3653" w:rsidDel="00AB4C1D" w:rsidRDefault="00F646FD" w:rsidP="001614CC">
      <w:pPr>
        <w:pStyle w:val="Odsekzoznamu"/>
        <w:numPr>
          <w:ilvl w:val="0"/>
          <w:numId w:val="21"/>
        </w:numPr>
        <w:spacing w:before="120" w:after="120" w:line="276" w:lineRule="auto"/>
        <w:ind w:left="426"/>
        <w:contextualSpacing w:val="0"/>
        <w:jc w:val="both"/>
        <w:rPr>
          <w:del w:id="1138" w:author="Chromíková, Katarína" w:date="2020-12-11T16:45:00Z"/>
          <w:rFonts w:ascii="Calibri" w:hAnsi="Calibri" w:cs="Calibri"/>
          <w:sz w:val="20"/>
          <w:szCs w:val="20"/>
        </w:rPr>
      </w:pPr>
      <w:del w:id="1139" w:author="Chromíková, Katarína" w:date="2020-12-11T16:45:00Z">
        <w:r w:rsidRPr="002F3653" w:rsidDel="00AB4C1D">
          <w:rPr>
            <w:rFonts w:ascii="Calibri" w:hAnsi="Calibri" w:cs="Calibri"/>
            <w:sz w:val="20"/>
            <w:szCs w:val="20"/>
            <w:lang w:eastAsia="en-US"/>
          </w:rPr>
          <w:delText xml:space="preserve">RO pri kontrole </w:delText>
        </w:r>
        <w:r w:rsidR="00C81937" w:rsidRPr="002F3653" w:rsidDel="00AB4C1D">
          <w:rPr>
            <w:rFonts w:ascii="Calibri" w:hAnsi="Calibri" w:cs="Calibri"/>
            <w:sz w:val="20"/>
            <w:szCs w:val="20"/>
            <w:lang w:eastAsia="en-US"/>
          </w:rPr>
          <w:delText xml:space="preserve">VO </w:delText>
        </w:r>
        <w:r w:rsidRPr="002F3653" w:rsidDel="00AB4C1D">
          <w:rPr>
            <w:rFonts w:ascii="Calibri" w:hAnsi="Calibri" w:cs="Calibri"/>
            <w:sz w:val="20"/>
            <w:szCs w:val="20"/>
            <w:lang w:eastAsia="en-US"/>
          </w:rPr>
          <w:delText xml:space="preserve">po </w:delText>
        </w:r>
        <w:r w:rsidR="0016693E" w:rsidRPr="0016693E" w:rsidDel="00AB4C1D">
          <w:rPr>
            <w:rFonts w:ascii="Calibri" w:hAnsi="Calibri" w:cs="Calibri"/>
            <w:sz w:val="20"/>
            <w:szCs w:val="20"/>
            <w:lang w:eastAsia="en-US"/>
          </w:rPr>
          <w:delText xml:space="preserve">zverejnení </w:delText>
        </w:r>
        <w:r w:rsidRPr="002F3653" w:rsidDel="00AB4C1D">
          <w:rPr>
            <w:rFonts w:ascii="Calibri" w:hAnsi="Calibri" w:cs="Calibri"/>
            <w:sz w:val="20"/>
            <w:szCs w:val="20"/>
            <w:lang w:eastAsia="en-US"/>
          </w:rPr>
          <w:delText xml:space="preserve">zmluvy primerane aplikuje postup podľa odsekov </w:delText>
        </w:r>
        <w:r w:rsidR="008F58DF" w:rsidRPr="002F3653" w:rsidDel="00AB4C1D">
          <w:rPr>
            <w:rFonts w:ascii="Calibri" w:hAnsi="Calibri" w:cs="Calibri"/>
            <w:sz w:val="20"/>
            <w:szCs w:val="20"/>
            <w:lang w:eastAsia="en-US"/>
          </w:rPr>
          <w:delText xml:space="preserve">6 </w:delText>
        </w:r>
        <w:r w:rsidR="00863701" w:rsidRPr="002F3653" w:rsidDel="00AB4C1D">
          <w:rPr>
            <w:rFonts w:ascii="Calibri" w:hAnsi="Calibri" w:cs="Calibri"/>
            <w:sz w:val="20"/>
            <w:szCs w:val="20"/>
            <w:lang w:eastAsia="en-US"/>
          </w:rPr>
          <w:delText xml:space="preserve">- </w:delText>
        </w:r>
        <w:r w:rsidR="008F58DF" w:rsidRPr="002F3653" w:rsidDel="00AB4C1D">
          <w:rPr>
            <w:rFonts w:ascii="Calibri" w:hAnsi="Calibri" w:cs="Calibri"/>
            <w:sz w:val="20"/>
            <w:szCs w:val="20"/>
            <w:lang w:eastAsia="en-US"/>
          </w:rPr>
          <w:delText xml:space="preserve">7 </w:delText>
        </w:r>
        <w:r w:rsidRPr="002F3653" w:rsidDel="00AB4C1D">
          <w:rPr>
            <w:rFonts w:ascii="Calibri" w:hAnsi="Calibri" w:cs="Calibri"/>
            <w:sz w:val="20"/>
            <w:szCs w:val="20"/>
            <w:lang w:eastAsia="en-US"/>
          </w:rPr>
          <w:delText>vyššie</w:delText>
        </w:r>
        <w:r w:rsidR="00A11B29" w:rsidRPr="002F3653" w:rsidDel="00AB4C1D">
          <w:rPr>
            <w:rFonts w:ascii="Calibri" w:hAnsi="Calibri" w:cs="Calibri"/>
            <w:sz w:val="20"/>
            <w:szCs w:val="20"/>
            <w:lang w:eastAsia="en-US"/>
          </w:rPr>
          <w:delText xml:space="preserve">, </w:delText>
        </w:r>
        <w:r w:rsidR="00A11B29" w:rsidRPr="002F3653" w:rsidDel="00AB4C1D">
          <w:rPr>
            <w:rFonts w:ascii="Calibri" w:hAnsi="Calibri" w:cs="Calibri"/>
            <w:sz w:val="20"/>
            <w:szCs w:val="20"/>
          </w:rPr>
          <w:delText xml:space="preserve">resp. postup podľa </w:delText>
        </w:r>
        <w:r w:rsidR="00863701" w:rsidRPr="002F3653" w:rsidDel="00AB4C1D">
          <w:rPr>
            <w:rFonts w:ascii="Calibri" w:hAnsi="Calibri" w:cs="Calibri"/>
            <w:sz w:val="20"/>
            <w:szCs w:val="20"/>
          </w:rPr>
          <w:delText xml:space="preserve">podkapitoly </w:delText>
        </w:r>
        <w:r w:rsidR="008A2E8F" w:rsidDel="00AB4C1D">
          <w:rPr>
            <w:rStyle w:val="Hypertextovprepojenie"/>
            <w:rFonts w:cs="Calibri"/>
            <w:sz w:val="20"/>
            <w:szCs w:val="20"/>
          </w:rPr>
          <w:fldChar w:fldCharType="begin"/>
        </w:r>
        <w:r w:rsidR="008A2E8F" w:rsidDel="00AB4C1D">
          <w:rPr>
            <w:rStyle w:val="Hypertextovprepojenie"/>
            <w:rFonts w:ascii="Calibri" w:hAnsi="Calibri" w:cs="Calibri"/>
            <w:sz w:val="20"/>
            <w:szCs w:val="20"/>
          </w:rPr>
          <w:delInstrText xml:space="preserve"> HYPERLINK \l "_2.3_Finančná_kontrola" </w:delInstrText>
        </w:r>
        <w:r w:rsidR="008A2E8F" w:rsidDel="00AB4C1D">
          <w:rPr>
            <w:rStyle w:val="Hypertextovprepojenie"/>
            <w:rFonts w:cs="Calibri"/>
            <w:sz w:val="20"/>
            <w:szCs w:val="20"/>
          </w:rPr>
          <w:fldChar w:fldCharType="separate"/>
        </w:r>
        <w:r w:rsidR="00863701" w:rsidRPr="002F3653" w:rsidDel="00AB4C1D">
          <w:rPr>
            <w:rStyle w:val="Hypertextovprepojenie"/>
            <w:rFonts w:ascii="Calibri" w:hAnsi="Calibri" w:cs="Calibri"/>
            <w:sz w:val="20"/>
            <w:szCs w:val="20"/>
          </w:rPr>
          <w:delText>2.3</w:delText>
        </w:r>
        <w:r w:rsidR="008A2E8F" w:rsidDel="00AB4C1D">
          <w:rPr>
            <w:rStyle w:val="Hypertextovprepojenie"/>
            <w:rFonts w:cs="Calibri"/>
            <w:sz w:val="20"/>
            <w:szCs w:val="20"/>
          </w:rPr>
          <w:fldChar w:fldCharType="end"/>
        </w:r>
        <w:r w:rsidRPr="002F3653" w:rsidDel="00AB4C1D">
          <w:rPr>
            <w:rFonts w:ascii="Calibri" w:hAnsi="Calibri" w:cs="Calibri"/>
            <w:sz w:val="20"/>
            <w:szCs w:val="20"/>
            <w:lang w:eastAsia="en-US"/>
          </w:rPr>
          <w:delText>.</w:delText>
        </w:r>
      </w:del>
    </w:p>
    <w:p w14:paraId="0624CA6B" w14:textId="77777777" w:rsidR="00E8718C" w:rsidRPr="002F3653" w:rsidDel="00AB4C1D" w:rsidRDefault="00E8718C" w:rsidP="001614CC">
      <w:pPr>
        <w:pStyle w:val="Default"/>
        <w:numPr>
          <w:ilvl w:val="0"/>
          <w:numId w:val="21"/>
        </w:numPr>
        <w:spacing w:before="120" w:after="120" w:line="276" w:lineRule="auto"/>
        <w:ind w:left="426"/>
        <w:jc w:val="both"/>
        <w:rPr>
          <w:del w:id="1140" w:author="Chromíková, Katarína" w:date="2020-12-11T16:45:00Z"/>
          <w:rFonts w:ascii="Calibri" w:hAnsi="Calibri" w:cs="Calibri"/>
          <w:sz w:val="20"/>
          <w:szCs w:val="20"/>
        </w:rPr>
      </w:pPr>
      <w:del w:id="1141" w:author="Chromíková, Katarína" w:date="2020-12-11T16:45:00Z">
        <w:r w:rsidRPr="002F3653" w:rsidDel="00AB4C1D">
          <w:rPr>
            <w:rFonts w:ascii="Calibri" w:hAnsi="Calibri" w:cs="Calibri"/>
            <w:sz w:val="20"/>
            <w:szCs w:val="20"/>
          </w:rPr>
          <w:delText>V prípade, že výsledkom procesu VO bude objednávka, je potrebné aby boli dodržan</w:delText>
        </w:r>
        <w:r w:rsidR="00504EFA" w:rsidRPr="002F3653" w:rsidDel="00AB4C1D">
          <w:rPr>
            <w:rFonts w:ascii="Calibri" w:hAnsi="Calibri" w:cs="Calibri"/>
            <w:sz w:val="20"/>
            <w:szCs w:val="20"/>
          </w:rPr>
          <w:delText>é</w:delText>
        </w:r>
        <w:r w:rsidRPr="002F3653" w:rsidDel="00AB4C1D">
          <w:rPr>
            <w:rFonts w:ascii="Calibri" w:hAnsi="Calibri" w:cs="Calibri"/>
            <w:sz w:val="20"/>
            <w:szCs w:val="20"/>
          </w:rPr>
          <w:delText xml:space="preserve"> jej minimálne náležitosti a to najmä: dátum vyhotovenia, kompletné a správne identifikačné údaje objednávateľa a </w:delText>
        </w:r>
        <w:r w:rsidR="00504EFA" w:rsidRPr="002F3653" w:rsidDel="00AB4C1D">
          <w:rPr>
            <w:rFonts w:ascii="Calibri" w:hAnsi="Calibri" w:cs="Calibri"/>
            <w:sz w:val="20"/>
            <w:szCs w:val="20"/>
          </w:rPr>
          <w:delText>dodávateľa (t.j. obchodné meno/</w:delText>
        </w:r>
        <w:r w:rsidRPr="002F3653" w:rsidDel="00AB4C1D">
          <w:rPr>
            <w:rFonts w:ascii="Calibri" w:hAnsi="Calibri" w:cs="Calibri"/>
            <w:sz w:val="20"/>
            <w:szCs w:val="20"/>
          </w:rPr>
          <w:delText>názov, IČO, adresu sídla, príp. kontaktné miesta), jednoznačn</w:delText>
        </w:r>
        <w:r w:rsidR="00504EFA" w:rsidRPr="002F3653" w:rsidDel="00AB4C1D">
          <w:rPr>
            <w:rFonts w:ascii="Calibri" w:hAnsi="Calibri" w:cs="Calibri"/>
            <w:sz w:val="20"/>
            <w:szCs w:val="20"/>
          </w:rPr>
          <w:delText>á</w:delText>
        </w:r>
        <w:r w:rsidRPr="002F3653" w:rsidDel="00AB4C1D">
          <w:rPr>
            <w:rFonts w:ascii="Calibri" w:hAnsi="Calibri" w:cs="Calibri"/>
            <w:sz w:val="20"/>
            <w:szCs w:val="20"/>
          </w:rPr>
          <w:delText xml:space="preserve"> špecifikáci</w:delText>
        </w:r>
        <w:r w:rsidR="00504EFA" w:rsidRPr="002F3653" w:rsidDel="00AB4C1D">
          <w:rPr>
            <w:rFonts w:ascii="Calibri" w:hAnsi="Calibri" w:cs="Calibri"/>
            <w:sz w:val="20"/>
            <w:szCs w:val="20"/>
          </w:rPr>
          <w:delText>a</w:delText>
        </w:r>
        <w:r w:rsidRPr="002F3653" w:rsidDel="00AB4C1D">
          <w:rPr>
            <w:rFonts w:ascii="Calibri" w:hAnsi="Calibri" w:cs="Calibri"/>
            <w:sz w:val="20"/>
            <w:szCs w:val="20"/>
          </w:rPr>
          <w:delText xml:space="preserve"> predmetu zákazky, dohodnut</w:delText>
        </w:r>
        <w:r w:rsidR="00504EFA" w:rsidRPr="002F3653" w:rsidDel="00AB4C1D">
          <w:rPr>
            <w:rFonts w:ascii="Calibri" w:hAnsi="Calibri" w:cs="Calibri"/>
            <w:sz w:val="20"/>
            <w:szCs w:val="20"/>
          </w:rPr>
          <w:delText>á</w:delText>
        </w:r>
        <w:r w:rsidRPr="002F3653" w:rsidDel="00AB4C1D">
          <w:rPr>
            <w:rFonts w:ascii="Calibri" w:hAnsi="Calibri" w:cs="Calibri"/>
            <w:sz w:val="20"/>
            <w:szCs w:val="20"/>
          </w:rPr>
          <w:delText xml:space="preserve"> cen</w:delText>
        </w:r>
        <w:r w:rsidR="00504EFA" w:rsidRPr="002F3653" w:rsidDel="00AB4C1D">
          <w:rPr>
            <w:rFonts w:ascii="Calibri" w:hAnsi="Calibri" w:cs="Calibri"/>
            <w:sz w:val="20"/>
            <w:szCs w:val="20"/>
          </w:rPr>
          <w:delText>a</w:delText>
        </w:r>
        <w:r w:rsidRPr="002F3653" w:rsidDel="00AB4C1D">
          <w:rPr>
            <w:rFonts w:ascii="Calibri" w:hAnsi="Calibri" w:cs="Calibri"/>
            <w:sz w:val="20"/>
            <w:szCs w:val="20"/>
          </w:rPr>
          <w:delText>, lehot</w:delText>
        </w:r>
        <w:r w:rsidR="00504EFA" w:rsidRPr="002F3653" w:rsidDel="00AB4C1D">
          <w:rPr>
            <w:rFonts w:ascii="Calibri" w:hAnsi="Calibri" w:cs="Calibri"/>
            <w:sz w:val="20"/>
            <w:szCs w:val="20"/>
          </w:rPr>
          <w:delText>a</w:delText>
        </w:r>
        <w:r w:rsidRPr="002F3653" w:rsidDel="00AB4C1D">
          <w:rPr>
            <w:rFonts w:ascii="Calibri" w:hAnsi="Calibri" w:cs="Calibri"/>
            <w:sz w:val="20"/>
            <w:szCs w:val="20"/>
          </w:rPr>
          <w:delText xml:space="preserve"> a miesto plnenia, ďalšie náležitosti podľa požiadaviek objednávateľa. </w:delText>
        </w:r>
      </w:del>
    </w:p>
    <w:p w14:paraId="4C76137B" w14:textId="77777777" w:rsidR="00A40974" w:rsidRPr="002F3653" w:rsidDel="00AB4C1D" w:rsidRDefault="00052A44" w:rsidP="007D2A8D">
      <w:pPr>
        <w:pStyle w:val="Default"/>
        <w:spacing w:before="120" w:after="120" w:line="276" w:lineRule="auto"/>
        <w:ind w:left="446" w:hanging="446"/>
        <w:jc w:val="both"/>
        <w:rPr>
          <w:del w:id="1142" w:author="Chromíková, Katarína" w:date="2020-12-11T16:45:00Z"/>
          <w:rFonts w:ascii="Calibri" w:hAnsi="Calibri" w:cs="Calibri"/>
          <w:sz w:val="20"/>
          <w:szCs w:val="20"/>
        </w:rPr>
      </w:pPr>
      <w:del w:id="1143" w:author="Chromíková, Katarína" w:date="2020-12-11T16:45:00Z">
        <w:r w:rsidRPr="002F3653" w:rsidDel="00AB4C1D">
          <w:rPr>
            <w:rFonts w:ascii="Calibri" w:hAnsi="Calibri" w:cs="Calibri"/>
            <w:sz w:val="20"/>
            <w:szCs w:val="20"/>
          </w:rPr>
          <w:tab/>
        </w:r>
        <w:r w:rsidR="00E8718C" w:rsidRPr="002F3653" w:rsidDel="00AB4C1D">
          <w:rPr>
            <w:rFonts w:ascii="Calibri" w:hAnsi="Calibri" w:cs="Calibri"/>
            <w:sz w:val="20"/>
            <w:szCs w:val="20"/>
          </w:rPr>
          <w:delText>Na objednávke je potrebné uviesť potvrdeni</w:delText>
        </w:r>
        <w:r w:rsidR="0097778F" w:rsidRPr="002F3653" w:rsidDel="00AB4C1D">
          <w:rPr>
            <w:rFonts w:ascii="Calibri" w:hAnsi="Calibri" w:cs="Calibri"/>
            <w:sz w:val="20"/>
            <w:szCs w:val="20"/>
          </w:rPr>
          <w:delText>e</w:delText>
        </w:r>
        <w:r w:rsidR="00E8718C" w:rsidRPr="002F3653" w:rsidDel="00AB4C1D">
          <w:rPr>
            <w:rFonts w:ascii="Calibri" w:hAnsi="Calibri" w:cs="Calibri"/>
            <w:sz w:val="20"/>
            <w:szCs w:val="20"/>
          </w:rPr>
          <w:delText xml:space="preserve"> o jej prijatí dodávateľom, resp. je predložená iná dokumentácia preukazujúca prevzatie záväzku dodávateľa dodať tovar, uskutočniť stavebné práce alebo poskytnúť službu za podmienok určených v objednávke. </w:delText>
        </w:r>
      </w:del>
    </w:p>
    <w:p w14:paraId="68D640C1" w14:textId="77777777" w:rsidR="002237A7" w:rsidRPr="002F3653" w:rsidDel="00AB4C1D" w:rsidRDefault="00052A44" w:rsidP="002237A7">
      <w:pPr>
        <w:pStyle w:val="Default"/>
        <w:spacing w:before="120" w:after="120" w:line="276" w:lineRule="auto"/>
        <w:ind w:left="446" w:hanging="446"/>
        <w:jc w:val="both"/>
        <w:rPr>
          <w:del w:id="1144" w:author="Chromíková, Katarína" w:date="2020-12-11T16:45:00Z"/>
          <w:rFonts w:ascii="Calibri" w:hAnsi="Calibri" w:cs="Calibri"/>
          <w:sz w:val="20"/>
          <w:szCs w:val="20"/>
        </w:rPr>
      </w:pPr>
      <w:del w:id="1145" w:author="Chromíková, Katarína" w:date="2020-12-11T16:45:00Z">
        <w:r w:rsidRPr="002F3653" w:rsidDel="00AB4C1D">
          <w:rPr>
            <w:rFonts w:ascii="Calibri" w:hAnsi="Calibri" w:cs="Calibri"/>
            <w:sz w:val="20"/>
            <w:szCs w:val="20"/>
          </w:rPr>
          <w:tab/>
        </w:r>
        <w:r w:rsidR="00AC24A3" w:rsidRPr="002F3653" w:rsidDel="00AB4C1D">
          <w:rPr>
            <w:rFonts w:ascii="Calibri" w:hAnsi="Calibri" w:cs="Calibri"/>
            <w:sz w:val="20"/>
            <w:szCs w:val="20"/>
          </w:rPr>
          <w:delText xml:space="preserve">Ak výsledok VO nie je formálne zachytený ani písomným zmluvným vzťahom, ani objednávkou, ale iným spôsobom, ktorým je možné jednoznačne preukázať plnenie predmetu zákazky (napr. pokladničným blokom, príjmovým dokladom a pod.), tento doklad pre potreby kontroly VO </w:delText>
        </w:r>
        <w:r w:rsidR="007D2A8D" w:rsidRPr="002F3653" w:rsidDel="00AB4C1D">
          <w:rPr>
            <w:rFonts w:ascii="Calibri" w:hAnsi="Calibri" w:cs="Calibri"/>
            <w:sz w:val="20"/>
            <w:szCs w:val="20"/>
          </w:rPr>
          <w:delText>nahrádza písomný zmluvný vzťah.</w:delText>
        </w:r>
        <w:r w:rsidR="00AC24A3" w:rsidRPr="002F3653" w:rsidDel="00AB4C1D">
          <w:rPr>
            <w:rStyle w:val="Odkaznapoznmkupodiarou"/>
            <w:rFonts w:ascii="Calibri" w:hAnsi="Calibri" w:cs="Calibri"/>
            <w:sz w:val="20"/>
            <w:szCs w:val="20"/>
          </w:rPr>
          <w:footnoteReference w:id="88"/>
        </w:r>
      </w:del>
    </w:p>
    <w:p w14:paraId="7E7F1B9A" w14:textId="77777777" w:rsidR="002237A7" w:rsidRPr="002F3653" w:rsidDel="00AB4C1D" w:rsidRDefault="002237A7" w:rsidP="001614CC">
      <w:pPr>
        <w:pStyle w:val="Default"/>
        <w:numPr>
          <w:ilvl w:val="0"/>
          <w:numId w:val="21"/>
        </w:numPr>
        <w:spacing w:before="120" w:after="120" w:line="276" w:lineRule="auto"/>
        <w:ind w:left="426"/>
        <w:jc w:val="both"/>
        <w:rPr>
          <w:del w:id="1148" w:author="Chromíková, Katarína" w:date="2020-12-11T16:45:00Z"/>
          <w:rFonts w:ascii="Calibri" w:hAnsi="Calibri" w:cs="Calibri"/>
          <w:sz w:val="20"/>
          <w:szCs w:val="20"/>
        </w:rPr>
      </w:pPr>
      <w:del w:id="1149" w:author="Chromíková, Katarína" w:date="2020-12-11T16:45:00Z">
        <w:r w:rsidDel="00AB4C1D">
          <w:rPr>
            <w:rFonts w:ascii="Calibri" w:hAnsi="Calibri" w:cs="Calibri"/>
            <w:sz w:val="20"/>
            <w:szCs w:val="20"/>
          </w:rPr>
          <w:delText xml:space="preserve">RO požaduje v súlade s princípom transparentnosti od </w:delText>
        </w:r>
        <w:r w:rsidRPr="002F3653" w:rsidDel="00AB4C1D">
          <w:rPr>
            <w:rFonts w:ascii="Calibri" w:hAnsi="Calibri" w:cs="Calibri"/>
            <w:sz w:val="20"/>
            <w:szCs w:val="20"/>
          </w:rPr>
          <w:delText>žiadateľ</w:delText>
        </w:r>
        <w:r w:rsidDel="00AB4C1D">
          <w:rPr>
            <w:rFonts w:ascii="Calibri" w:hAnsi="Calibri" w:cs="Calibri"/>
            <w:sz w:val="20"/>
            <w:szCs w:val="20"/>
          </w:rPr>
          <w:delText>a</w:delText>
        </w:r>
        <w:r w:rsidRPr="002F3653" w:rsidDel="00AB4C1D">
          <w:rPr>
            <w:rFonts w:ascii="Calibri" w:hAnsi="Calibri" w:cs="Calibri"/>
            <w:sz w:val="20"/>
            <w:szCs w:val="20"/>
          </w:rPr>
          <w:delText>/prijímateľ</w:delText>
        </w:r>
        <w:r w:rsidDel="00AB4C1D">
          <w:rPr>
            <w:rFonts w:ascii="Calibri" w:hAnsi="Calibri" w:cs="Calibri"/>
            <w:sz w:val="20"/>
            <w:szCs w:val="20"/>
          </w:rPr>
          <w:delText xml:space="preserve">a zverejniť objednávku/ zmluvu </w:delText>
        </w:r>
        <w:r w:rsidRPr="002F3653" w:rsidDel="00AB4C1D">
          <w:rPr>
            <w:rFonts w:ascii="Calibri" w:hAnsi="Calibri" w:cs="Calibri"/>
            <w:sz w:val="20"/>
            <w:szCs w:val="20"/>
          </w:rPr>
          <w:delText>s úspešným uchádzačom</w:delText>
        </w:r>
        <w:r w:rsidDel="00AB4C1D">
          <w:rPr>
            <w:rFonts w:ascii="Calibri" w:hAnsi="Calibri" w:cs="Calibri"/>
            <w:sz w:val="20"/>
            <w:szCs w:val="20"/>
          </w:rPr>
          <w:delText xml:space="preserve"> prípadne dodatok k zmluve </w:delText>
        </w:r>
        <w:r w:rsidRPr="002F3653" w:rsidDel="00AB4C1D">
          <w:rPr>
            <w:rFonts w:ascii="Calibri" w:hAnsi="Calibri" w:cs="Calibri"/>
            <w:sz w:val="20"/>
            <w:szCs w:val="20"/>
          </w:rPr>
          <w:delText>s úspešným uchádzačom</w:delText>
        </w:r>
        <w:r w:rsidDel="00AB4C1D">
          <w:rPr>
            <w:rFonts w:ascii="Calibri" w:hAnsi="Calibri" w:cs="Calibri"/>
            <w:sz w:val="20"/>
            <w:szCs w:val="20"/>
          </w:rPr>
          <w:delText xml:space="preserve"> </w:delText>
        </w:r>
        <w:r w:rsidRPr="002F3653" w:rsidDel="00AB4C1D">
          <w:rPr>
            <w:rFonts w:ascii="Calibri" w:hAnsi="Calibri" w:cs="Calibri"/>
            <w:sz w:val="20"/>
            <w:szCs w:val="20"/>
          </w:rPr>
          <w:delText xml:space="preserve">zverejniť </w:delText>
        </w:r>
        <w:r w:rsidDel="00AB4C1D">
          <w:rPr>
            <w:rFonts w:ascii="Calibri" w:hAnsi="Calibri" w:cs="Calibri"/>
            <w:sz w:val="20"/>
            <w:szCs w:val="20"/>
          </w:rPr>
          <w:delText xml:space="preserve">na svojom webovom sídle alebo v profile  verejného obstarávania, ktorý je vedený Úradom pre verejné obstarávania. </w:delText>
        </w:r>
      </w:del>
    </w:p>
    <w:p w14:paraId="6D52EDEF" w14:textId="77777777" w:rsidR="000A0F92" w:rsidDel="00AB4C1D" w:rsidRDefault="002237A7" w:rsidP="001614CC">
      <w:pPr>
        <w:pStyle w:val="Default"/>
        <w:numPr>
          <w:ilvl w:val="0"/>
          <w:numId w:val="21"/>
        </w:numPr>
        <w:spacing w:before="120" w:after="120" w:line="276" w:lineRule="auto"/>
        <w:ind w:left="426"/>
        <w:jc w:val="both"/>
        <w:rPr>
          <w:del w:id="1150" w:author="Chromíková, Katarína" w:date="2020-12-11T16:45:00Z"/>
          <w:rFonts w:ascii="Calibri" w:hAnsi="Calibri" w:cs="Calibri"/>
          <w:sz w:val="20"/>
          <w:szCs w:val="20"/>
        </w:rPr>
      </w:pPr>
      <w:del w:id="1151" w:author="Chromíková, Katarína" w:date="2020-12-11T16:45:00Z">
        <w:r w:rsidRPr="002F3653" w:rsidDel="00AB4C1D">
          <w:rPr>
            <w:rFonts w:ascii="Calibri" w:hAnsi="Calibri" w:cs="Calibri"/>
            <w:sz w:val="20"/>
            <w:szCs w:val="20"/>
          </w:rPr>
          <w:delText xml:space="preserve">Ak prijímateľ uzatvára dodatok k existujúcej zmluve s úspešným uchádzačom, primerane aplikuje postup v zmysle </w:delText>
        </w:r>
        <w:r w:rsidR="008A2E8F" w:rsidDel="00AB4C1D">
          <w:rPr>
            <w:rStyle w:val="Hypertextovprepojenie"/>
            <w:rFonts w:cs="Calibri"/>
            <w:sz w:val="20"/>
            <w:szCs w:val="20"/>
          </w:rPr>
          <w:fldChar w:fldCharType="begin"/>
        </w:r>
        <w:r w:rsidR="008A2E8F" w:rsidDel="00AB4C1D">
          <w:rPr>
            <w:rStyle w:val="Hypertextovprepojenie"/>
            <w:rFonts w:ascii="Calibri" w:hAnsi="Calibri" w:cs="Calibri"/>
            <w:sz w:val="20"/>
            <w:szCs w:val="20"/>
          </w:rPr>
          <w:delInstrText xml:space="preserve"> HYPERLINK \l "_Postup_po_uzavretí" </w:delInstrText>
        </w:r>
        <w:r w:rsidR="008A2E8F" w:rsidDel="00AB4C1D">
          <w:rPr>
            <w:rStyle w:val="Hypertextovprepojenie"/>
            <w:rFonts w:cs="Calibri"/>
            <w:sz w:val="20"/>
            <w:szCs w:val="20"/>
          </w:rPr>
          <w:fldChar w:fldCharType="separate"/>
        </w:r>
        <w:r w:rsidRPr="002F3653" w:rsidDel="00AB4C1D">
          <w:rPr>
            <w:rStyle w:val="Hypertextovprepojenie"/>
            <w:rFonts w:ascii="Calibri" w:hAnsi="Calibri" w:cs="Calibri"/>
            <w:sz w:val="20"/>
            <w:szCs w:val="20"/>
          </w:rPr>
          <w:delText>kapitoly 3</w:delText>
        </w:r>
        <w:r w:rsidR="008A2E8F" w:rsidDel="00AB4C1D">
          <w:rPr>
            <w:rStyle w:val="Hypertextovprepojenie"/>
            <w:rFonts w:cs="Calibri"/>
            <w:sz w:val="20"/>
            <w:szCs w:val="20"/>
          </w:rPr>
          <w:fldChar w:fldCharType="end"/>
        </w:r>
        <w:r w:rsidRPr="002F3653" w:rsidDel="00AB4C1D">
          <w:rPr>
            <w:rFonts w:ascii="Calibri" w:hAnsi="Calibri" w:cs="Calibri"/>
            <w:sz w:val="20"/>
            <w:szCs w:val="20"/>
          </w:rPr>
          <w:delText xml:space="preserve"> odsekov</w:delText>
        </w:r>
        <w:r w:rsidR="00452D84" w:rsidDel="00AB4C1D">
          <w:rPr>
            <w:rFonts w:ascii="Calibri" w:hAnsi="Calibri" w:cs="Calibri"/>
            <w:sz w:val="20"/>
            <w:szCs w:val="20"/>
          </w:rPr>
          <w:delText xml:space="preserve"> 42 </w:delText>
        </w:r>
        <w:r w:rsidRPr="002F3653" w:rsidDel="00AB4C1D">
          <w:rPr>
            <w:rFonts w:ascii="Calibri" w:hAnsi="Calibri" w:cs="Calibri"/>
            <w:sz w:val="20"/>
            <w:szCs w:val="20"/>
          </w:rPr>
          <w:delText xml:space="preserve">až </w:delText>
        </w:r>
        <w:r w:rsidR="00452D84" w:rsidDel="00AB4C1D">
          <w:rPr>
            <w:rFonts w:ascii="Calibri" w:hAnsi="Calibri" w:cs="Calibri"/>
            <w:sz w:val="20"/>
            <w:szCs w:val="20"/>
          </w:rPr>
          <w:delText>52</w:delText>
        </w:r>
        <w:r w:rsidR="00452D84" w:rsidRPr="002F3653" w:rsidDel="00AB4C1D">
          <w:rPr>
            <w:rFonts w:ascii="Calibri" w:hAnsi="Calibri" w:cs="Calibri"/>
            <w:sz w:val="20"/>
            <w:szCs w:val="20"/>
          </w:rPr>
          <w:delText xml:space="preserve"> </w:delText>
        </w:r>
        <w:r w:rsidRPr="002F3653" w:rsidDel="00AB4C1D">
          <w:rPr>
            <w:rFonts w:ascii="Calibri" w:hAnsi="Calibri" w:cs="Calibri"/>
            <w:sz w:val="20"/>
            <w:szCs w:val="20"/>
          </w:rPr>
          <w:delText>tejto príručky.</w:delText>
        </w:r>
      </w:del>
    </w:p>
    <w:p w14:paraId="217EE7EE" w14:textId="77777777" w:rsidR="002237A7" w:rsidDel="00AB4C1D" w:rsidRDefault="000A0F92" w:rsidP="001614CC">
      <w:pPr>
        <w:pStyle w:val="Default"/>
        <w:numPr>
          <w:ilvl w:val="0"/>
          <w:numId w:val="21"/>
        </w:numPr>
        <w:spacing w:before="120" w:after="120" w:line="276" w:lineRule="auto"/>
        <w:ind w:left="426"/>
        <w:jc w:val="both"/>
        <w:rPr>
          <w:del w:id="1152" w:author="Chromíková, Katarína" w:date="2020-12-11T16:45:00Z"/>
          <w:rFonts w:ascii="Calibri" w:hAnsi="Calibri" w:cs="Calibri"/>
          <w:sz w:val="20"/>
          <w:szCs w:val="20"/>
        </w:rPr>
      </w:pPr>
      <w:del w:id="1153" w:author="Chromíková, Katarína" w:date="2020-12-11T16:45:00Z">
        <w:r w:rsidDel="00AB4C1D">
          <w:rPr>
            <w:rFonts w:ascii="Calibri" w:hAnsi="Calibri" w:cs="Calibri"/>
            <w:sz w:val="20"/>
            <w:szCs w:val="20"/>
          </w:rPr>
          <w:delText>V prípade ak žiadateľ/prijímateľ v rámci riadneho prieskumu trhu</w:delText>
        </w:r>
        <w:r w:rsidR="00C31D99" w:rsidDel="00AB4C1D">
          <w:rPr>
            <w:rFonts w:ascii="Calibri" w:hAnsi="Calibri" w:cs="Calibri"/>
            <w:sz w:val="20"/>
            <w:szCs w:val="20"/>
          </w:rPr>
          <w:delText xml:space="preserve"> za účelom uzavreti</w:delText>
        </w:r>
        <w:r w:rsidR="001352F6" w:rsidDel="00AB4C1D">
          <w:rPr>
            <w:rFonts w:ascii="Calibri" w:hAnsi="Calibri" w:cs="Calibri"/>
            <w:sz w:val="20"/>
            <w:szCs w:val="20"/>
          </w:rPr>
          <w:delText>a</w:delText>
        </w:r>
        <w:r w:rsidR="00C31D99" w:rsidDel="00AB4C1D">
          <w:rPr>
            <w:rFonts w:ascii="Calibri" w:hAnsi="Calibri" w:cs="Calibri"/>
            <w:sz w:val="20"/>
            <w:szCs w:val="20"/>
          </w:rPr>
          <w:delText xml:space="preserve"> zmluvy/objednávky </w:delText>
        </w:r>
        <w:r w:rsidDel="00AB4C1D">
          <w:rPr>
            <w:rFonts w:ascii="Calibri" w:hAnsi="Calibri" w:cs="Calibri"/>
            <w:sz w:val="20"/>
            <w:szCs w:val="20"/>
          </w:rPr>
          <w:delText>obdrží jednu ponuku, ktorá je vyššia ako predpokladaná hodnota zákazky a predmetný prieskum trhu nezopakuje</w:delText>
        </w:r>
        <w:r w:rsidR="00C31D99" w:rsidDel="00AB4C1D">
          <w:rPr>
            <w:rFonts w:ascii="Calibri" w:hAnsi="Calibri" w:cs="Calibri"/>
            <w:sz w:val="20"/>
            <w:szCs w:val="20"/>
          </w:rPr>
          <w:delText>/nezruší</w:delText>
        </w:r>
        <w:r w:rsidDel="00AB4C1D">
          <w:rPr>
            <w:rFonts w:ascii="Calibri" w:hAnsi="Calibri" w:cs="Calibri"/>
            <w:sz w:val="20"/>
            <w:szCs w:val="20"/>
          </w:rPr>
          <w:delText>, RO požaduje predložiť odôvodnenie prijatia predmetnej ponuky a preukázať dodržanie princípu hospodárnosti.</w:delText>
        </w:r>
      </w:del>
    </w:p>
    <w:p w14:paraId="1C9463EA" w14:textId="77777777" w:rsidR="006D1758" w:rsidDel="00AB4C1D" w:rsidRDefault="006D1758" w:rsidP="001614CC">
      <w:pPr>
        <w:pStyle w:val="Default"/>
        <w:numPr>
          <w:ilvl w:val="0"/>
          <w:numId w:val="21"/>
        </w:numPr>
        <w:spacing w:before="120" w:after="120" w:line="276" w:lineRule="auto"/>
        <w:ind w:left="426"/>
        <w:jc w:val="both"/>
        <w:rPr>
          <w:del w:id="1154" w:author="Chromíková, Katarína" w:date="2020-12-11T16:45:00Z"/>
          <w:rFonts w:ascii="Calibri" w:hAnsi="Calibri" w:cs="Calibri"/>
          <w:sz w:val="20"/>
          <w:szCs w:val="20"/>
        </w:rPr>
      </w:pPr>
      <w:del w:id="1155" w:author="Chromíková, Katarína" w:date="2020-12-11T16:45:00Z">
        <w:r w:rsidRPr="002F3653" w:rsidDel="00AB4C1D">
          <w:rPr>
            <w:rFonts w:asciiTheme="minorHAnsi" w:hAnsiTheme="minorHAnsi"/>
            <w:sz w:val="20"/>
            <w:szCs w:val="20"/>
          </w:rPr>
          <w:delText xml:space="preserve">Ak žiadateľovi/prijímateľovi nebude predložená žiadna ponuka, pričom splní všetky postupy uvedené v predchádzajúcich odsekoch tejto podkapitoly, je oprávnený vyzvať na rokovanie jedného alebo viacerých záujemcov, s ktorými bude rokovať o zadaní zákazky. Predmetom týchto rokovaní nemôže byť zúženie predmetu zákazky, úprava podmienok účasti, podmienok realizácie zmluvy ani kritérií na vyhodnotenie ponúk uvedených vo výzve na </w:delText>
        </w:r>
        <w:r w:rsidR="00A238E9" w:rsidDel="00AB4C1D">
          <w:rPr>
            <w:rFonts w:asciiTheme="minorHAnsi" w:hAnsiTheme="minorHAnsi"/>
            <w:sz w:val="20"/>
            <w:szCs w:val="20"/>
          </w:rPr>
          <w:delText>predkladanie ponúk</w:delText>
        </w:r>
        <w:r w:rsidRPr="002F3653" w:rsidDel="00AB4C1D">
          <w:rPr>
            <w:rFonts w:asciiTheme="minorHAnsi" w:hAnsiTheme="minorHAnsi"/>
            <w:sz w:val="20"/>
            <w:szCs w:val="20"/>
          </w:rPr>
          <w:delText>.</w:delText>
        </w:r>
        <w:r w:rsidRPr="002F3653" w:rsidDel="00AB4C1D">
          <w:rPr>
            <w:rFonts w:asciiTheme="minorHAnsi" w:hAnsiTheme="minorHAnsi" w:cs="Calibri"/>
            <w:sz w:val="20"/>
            <w:szCs w:val="20"/>
          </w:rPr>
          <w:delText xml:space="preserve"> </w:delText>
        </w:r>
        <w:r w:rsidRPr="002F3653" w:rsidDel="00AB4C1D">
          <w:rPr>
            <w:rFonts w:asciiTheme="minorHAnsi" w:hAnsiTheme="minorHAnsi"/>
            <w:sz w:val="20"/>
            <w:szCs w:val="20"/>
          </w:rPr>
          <w:delText>Z rokovania je žiadateľ/prijímateľ povinný vyhotoviť zápis a zdôvodniť výber záujemcu / záujemcov, ktorí boli vyzvaní na rokovanie.</w:delText>
        </w:r>
        <w:r w:rsidDel="00AB4C1D">
          <w:rPr>
            <w:rFonts w:asciiTheme="minorHAnsi" w:hAnsiTheme="minorHAnsi"/>
            <w:sz w:val="20"/>
            <w:szCs w:val="20"/>
          </w:rPr>
          <w:delText xml:space="preserve"> </w:delText>
        </w:r>
        <w:r w:rsidDel="00AB4C1D">
          <w:rPr>
            <w:rFonts w:ascii="Calibri" w:hAnsi="Calibri" w:cs="Calibri"/>
            <w:sz w:val="20"/>
            <w:szCs w:val="20"/>
          </w:rPr>
          <w:delText>RO zároveň požaduje predložiť odôvodnenie prijatia predmetnej ponuky a preukázať dodržanie princípu hospodárnosti.</w:delText>
        </w:r>
      </w:del>
    </w:p>
    <w:p w14:paraId="03C9C24E" w14:textId="77777777" w:rsidR="00B37580" w:rsidRPr="00B37580" w:rsidDel="00AB4C1D" w:rsidRDefault="00795550" w:rsidP="001614CC">
      <w:pPr>
        <w:pStyle w:val="Default"/>
        <w:numPr>
          <w:ilvl w:val="0"/>
          <w:numId w:val="21"/>
        </w:numPr>
        <w:spacing w:before="120" w:after="120" w:line="276" w:lineRule="auto"/>
        <w:ind w:left="426"/>
        <w:jc w:val="both"/>
        <w:rPr>
          <w:del w:id="1156" w:author="Chromíková, Katarína" w:date="2020-12-11T16:45:00Z"/>
          <w:rFonts w:ascii="Calibri" w:hAnsi="Calibri" w:cs="Calibri"/>
          <w:sz w:val="20"/>
          <w:szCs w:val="20"/>
        </w:rPr>
      </w:pPr>
      <w:del w:id="1157" w:author="Chromíková, Katarína" w:date="2020-12-11T16:45:00Z">
        <w:r w:rsidDel="00AB4C1D">
          <w:rPr>
            <w:rFonts w:ascii="Calibri" w:hAnsi="Calibri" w:cs="Calibri"/>
            <w:sz w:val="20"/>
            <w:szCs w:val="20"/>
          </w:rPr>
          <w:delText>V prípade ak žiadateľ/</w:delText>
        </w:r>
        <w:r w:rsidRPr="00795550" w:rsidDel="00AB4C1D">
          <w:rPr>
            <w:rFonts w:ascii="Calibri" w:hAnsi="Calibri" w:cs="Calibri"/>
            <w:sz w:val="20"/>
            <w:szCs w:val="20"/>
          </w:rPr>
          <w:delText>prijímateľ predloží na RO dokumentáciu z</w:delText>
        </w:r>
        <w:r w:rsidDel="00AB4C1D">
          <w:rPr>
            <w:rFonts w:ascii="Calibri" w:hAnsi="Calibri" w:cs="Calibri"/>
            <w:sz w:val="20"/>
            <w:szCs w:val="20"/>
          </w:rPr>
          <w:delText> </w:delText>
        </w:r>
        <w:r w:rsidRPr="00795550" w:rsidDel="00AB4C1D">
          <w:rPr>
            <w:rFonts w:ascii="Calibri" w:hAnsi="Calibri" w:cs="Calibri"/>
            <w:sz w:val="20"/>
            <w:szCs w:val="20"/>
          </w:rPr>
          <w:delText>procesu</w:delText>
        </w:r>
        <w:r w:rsidDel="00AB4C1D">
          <w:rPr>
            <w:rFonts w:ascii="Calibri" w:hAnsi="Calibri" w:cs="Calibri"/>
            <w:sz w:val="20"/>
            <w:szCs w:val="20"/>
          </w:rPr>
          <w:delText xml:space="preserve"> </w:delText>
        </w:r>
        <w:r w:rsidRPr="00795550" w:rsidDel="00AB4C1D">
          <w:rPr>
            <w:rFonts w:ascii="Calibri" w:hAnsi="Calibri" w:cs="Calibri"/>
            <w:sz w:val="20"/>
            <w:szCs w:val="20"/>
          </w:rPr>
          <w:delText xml:space="preserve">verejného obstarávania realizovaného ako zákazka s nízkou hodnotou podľa § 117 ZVO, pri ktorej obstarávaní nepostupoval podľa pravidiel uvedených v kapitole </w:delText>
        </w:r>
        <w:r w:rsidDel="00AB4C1D">
          <w:rPr>
            <w:rFonts w:ascii="Calibri" w:hAnsi="Calibri" w:cs="Calibri"/>
            <w:sz w:val="20"/>
            <w:szCs w:val="20"/>
          </w:rPr>
          <w:delText xml:space="preserve">4 </w:delText>
        </w:r>
        <w:r w:rsidRPr="00795550" w:rsidDel="00AB4C1D">
          <w:rPr>
            <w:rFonts w:ascii="Calibri" w:hAnsi="Calibri" w:cs="Calibri"/>
            <w:sz w:val="20"/>
            <w:szCs w:val="20"/>
          </w:rPr>
          <w:delText>a porušenie týchto pravidiel malo alebo mohlo mať vplyv na výsledok verejného obstarávania, RO je povinný postupovať podľa metodického pokynu</w:delText>
        </w:r>
        <w:r w:rsidDel="00AB4C1D">
          <w:rPr>
            <w:rStyle w:val="Odkaznapoznmkupodiarou"/>
            <w:rFonts w:ascii="Calibri" w:hAnsi="Calibri" w:cs="Calibri"/>
            <w:sz w:val="20"/>
            <w:szCs w:val="20"/>
          </w:rPr>
          <w:footnoteReference w:id="89"/>
        </w:r>
        <w:r w:rsidRPr="00795550" w:rsidDel="00AB4C1D">
          <w:rPr>
            <w:rFonts w:ascii="Calibri" w:hAnsi="Calibri" w:cs="Calibri"/>
            <w:sz w:val="20"/>
            <w:szCs w:val="20"/>
          </w:rPr>
          <w:delText xml:space="preserve"> ktorý upravuje postup pri určení finančných opráv za porušenie pravidiel a postupov VO.</w:delText>
        </w:r>
      </w:del>
    </w:p>
    <w:p w14:paraId="6E2FE9F3" w14:textId="77777777" w:rsidR="00E8718C" w:rsidRPr="002F3653" w:rsidRDefault="002044FD" w:rsidP="00DD57BF">
      <w:pPr>
        <w:pStyle w:val="Nadpis2"/>
        <w:spacing w:line="276" w:lineRule="auto"/>
      </w:pPr>
      <w:bookmarkStart w:id="1160" w:name="_4.2_Obstarávanie_zákaziek,"/>
      <w:bookmarkStart w:id="1161" w:name="_Toc417161539"/>
      <w:bookmarkStart w:id="1162" w:name="_Toc11153181"/>
      <w:bookmarkEnd w:id="1160"/>
      <w:r w:rsidRPr="002F3653">
        <w:lastRenderedPageBreak/>
        <w:t>4</w:t>
      </w:r>
      <w:r w:rsidR="00754070" w:rsidRPr="002F3653">
        <w:t xml:space="preserve">.2 </w:t>
      </w:r>
      <w:r w:rsidR="00E8718C" w:rsidRPr="002F3653">
        <w:t xml:space="preserve">Obstarávanie zákaziek, ktorých PHZ bez DPH je rovná, alebo presahuje </w:t>
      </w:r>
      <w:del w:id="1163" w:author="uzivatel" w:date="2020-11-16T14:33:00Z">
        <w:r w:rsidR="0002035A" w:rsidDel="00CA77F8">
          <w:delText>30</w:delText>
        </w:r>
        <w:r w:rsidR="00E8718C" w:rsidRPr="002F3653" w:rsidDel="00CA77F8">
          <w:delText xml:space="preserve"> </w:delText>
        </w:r>
      </w:del>
      <w:ins w:id="1164" w:author="uzivatel" w:date="2020-11-16T14:33:00Z">
        <w:r w:rsidR="00CA77F8">
          <w:t>50</w:t>
        </w:r>
        <w:r w:rsidR="00CA77F8" w:rsidRPr="002F3653">
          <w:t xml:space="preserve"> </w:t>
        </w:r>
      </w:ins>
      <w:r w:rsidR="00E8718C" w:rsidRPr="002F3653">
        <w:t>000 EUR</w:t>
      </w:r>
      <w:bookmarkEnd w:id="1161"/>
      <w:r w:rsidR="00E8718C" w:rsidRPr="002F3653">
        <w:t xml:space="preserve"> </w:t>
      </w:r>
      <w:r w:rsidR="00785D91" w:rsidRPr="00785D91">
        <w:rPr>
          <w:rStyle w:val="Odkaznapoznmkupodiarou"/>
          <w:sz w:val="20"/>
          <w:szCs w:val="20"/>
        </w:rPr>
        <w:footnoteReference w:id="90"/>
      </w:r>
      <w:bookmarkEnd w:id="1162"/>
    </w:p>
    <w:p w14:paraId="3F2EF149" w14:textId="77777777" w:rsidR="004F03BD" w:rsidRDefault="00645507" w:rsidP="007F59C5">
      <w:pPr>
        <w:pStyle w:val="Default"/>
        <w:numPr>
          <w:ilvl w:val="0"/>
          <w:numId w:val="26"/>
        </w:numPr>
        <w:spacing w:before="120" w:after="120" w:line="276" w:lineRule="auto"/>
        <w:ind w:left="450" w:hanging="450"/>
        <w:jc w:val="both"/>
        <w:rPr>
          <w:rFonts w:asciiTheme="minorHAnsi" w:hAnsiTheme="minorHAnsi" w:cs="Calibri"/>
          <w:sz w:val="20"/>
          <w:szCs w:val="20"/>
        </w:rPr>
      </w:pPr>
      <w:r w:rsidRPr="002F3653">
        <w:rPr>
          <w:rFonts w:asciiTheme="minorHAnsi" w:hAnsiTheme="minorHAnsi" w:cs="Calibri"/>
          <w:sz w:val="20"/>
          <w:szCs w:val="20"/>
        </w:rPr>
        <w:t>Žiadateľ/</w:t>
      </w:r>
      <w:r w:rsidR="004F03BD" w:rsidRPr="002F3653">
        <w:rPr>
          <w:rFonts w:asciiTheme="minorHAnsi" w:hAnsiTheme="minorHAnsi" w:cs="Calibri"/>
          <w:sz w:val="20"/>
          <w:szCs w:val="20"/>
        </w:rPr>
        <w:t>Prijímateľ postupuje pri zadávaní zákaziek s nízkou hodnotou okrem ustanovení uvedených v tejto časti príručky aj v súlade s Metodickým pokynom CKO č. 14 k zadávaniu zá</w:t>
      </w:r>
      <w:r w:rsidR="008458E9" w:rsidRPr="002F3653">
        <w:rPr>
          <w:rFonts w:asciiTheme="minorHAnsi" w:hAnsiTheme="minorHAnsi" w:cs="Calibri"/>
          <w:sz w:val="20"/>
          <w:szCs w:val="20"/>
        </w:rPr>
        <w:t xml:space="preserve">kaziek v hodnote nad </w:t>
      </w:r>
      <w:ins w:id="1165" w:author="uzivatel" w:date="2020-11-16T14:33:00Z">
        <w:r w:rsidR="00CA77F8">
          <w:rPr>
            <w:rFonts w:asciiTheme="minorHAnsi" w:hAnsiTheme="minorHAnsi" w:cs="Calibri"/>
            <w:sz w:val="20"/>
            <w:szCs w:val="20"/>
          </w:rPr>
          <w:t>5</w:t>
        </w:r>
      </w:ins>
      <w:del w:id="1166" w:author="uzivatel" w:date="2020-11-16T14:33:00Z">
        <w:r w:rsidR="0002035A" w:rsidDel="00CA77F8">
          <w:rPr>
            <w:rFonts w:asciiTheme="minorHAnsi" w:hAnsiTheme="minorHAnsi" w:cs="Calibri"/>
            <w:sz w:val="20"/>
            <w:szCs w:val="20"/>
          </w:rPr>
          <w:delText>3</w:delText>
        </w:r>
      </w:del>
      <w:r w:rsidR="0002035A">
        <w:rPr>
          <w:rFonts w:asciiTheme="minorHAnsi" w:hAnsiTheme="minorHAnsi" w:cs="Calibri"/>
          <w:sz w:val="20"/>
          <w:szCs w:val="20"/>
        </w:rPr>
        <w:t>0</w:t>
      </w:r>
      <w:r w:rsidR="0002035A" w:rsidRPr="002F3653">
        <w:rPr>
          <w:rFonts w:asciiTheme="minorHAnsi" w:hAnsiTheme="minorHAnsi" w:cs="Calibri"/>
          <w:sz w:val="20"/>
          <w:szCs w:val="20"/>
        </w:rPr>
        <w:t xml:space="preserve"> </w:t>
      </w:r>
      <w:r w:rsidR="008458E9" w:rsidRPr="002F3653">
        <w:rPr>
          <w:rFonts w:asciiTheme="minorHAnsi" w:hAnsiTheme="minorHAnsi" w:cs="Calibri"/>
          <w:sz w:val="20"/>
          <w:szCs w:val="20"/>
        </w:rPr>
        <w:t>000 EUR</w:t>
      </w:r>
      <w:r w:rsidR="00B7094F">
        <w:rPr>
          <w:rFonts w:asciiTheme="minorHAnsi" w:hAnsiTheme="minorHAnsi" w:cs="Calibri"/>
          <w:sz w:val="20"/>
          <w:szCs w:val="20"/>
        </w:rPr>
        <w:t xml:space="preserve"> vrátane zákaziek</w:t>
      </w:r>
      <w:r w:rsidR="00B7094F" w:rsidRPr="00B7094F">
        <w:rPr>
          <w:rFonts w:asciiTheme="minorHAnsi" w:hAnsiTheme="minorHAnsi" w:cs="Calibri"/>
          <w:sz w:val="20"/>
          <w:szCs w:val="20"/>
        </w:rPr>
        <w:t xml:space="preserve"> podľa prílohy č. 1 k ZVO (sociálne služby a iné osobitné služby).</w:t>
      </w:r>
    </w:p>
    <w:p w14:paraId="06EB477A" w14:textId="46A39767" w:rsidR="00AB4C1D" w:rsidRPr="00AB4C1D" w:rsidRDefault="00AB4C1D" w:rsidP="007F59C5">
      <w:pPr>
        <w:pStyle w:val="Default"/>
        <w:numPr>
          <w:ilvl w:val="0"/>
          <w:numId w:val="26"/>
        </w:numPr>
        <w:spacing w:before="120" w:after="120" w:line="276" w:lineRule="auto"/>
        <w:ind w:left="450" w:hanging="450"/>
        <w:jc w:val="both"/>
        <w:rPr>
          <w:ins w:id="1167" w:author="Chromíková, Katarína" w:date="2020-12-11T16:46:00Z"/>
          <w:rFonts w:asciiTheme="minorHAnsi" w:hAnsiTheme="minorHAnsi" w:cs="Calibri"/>
          <w:sz w:val="20"/>
          <w:szCs w:val="20"/>
        </w:rPr>
      </w:pPr>
      <w:ins w:id="1168" w:author="Chromíková, Katarína" w:date="2020-12-11T16:46:00Z">
        <w:r w:rsidRPr="00AB4C1D">
          <w:rPr>
            <w:rFonts w:asciiTheme="minorHAnsi" w:hAnsiTheme="minorHAnsi" w:cs="Calibri"/>
            <w:sz w:val="20"/>
            <w:szCs w:val="20"/>
          </w:rPr>
          <w:t xml:space="preserve">Zákazky nad 50 000 EUR na účely tejto kapitoly sú zákazky s nízkymi hodnotami podľa § 117 ZVO na tovary, stavebné práce alebo služby. V prípade zákaziek nad 50 000 EUR </w:t>
        </w:r>
      </w:ins>
      <w:ins w:id="1169" w:author="uzivatel" w:date="2020-12-17T15:45:00Z">
        <w:r w:rsidR="00F20A0A">
          <w:rPr>
            <w:rFonts w:asciiTheme="minorHAnsi" w:hAnsiTheme="minorHAnsi" w:cs="Calibri"/>
            <w:sz w:val="20"/>
            <w:szCs w:val="20"/>
          </w:rPr>
          <w:t>žiadateľ/</w:t>
        </w:r>
      </w:ins>
      <w:ins w:id="1170" w:author="Chromíková, Katarína" w:date="2020-12-11T16:46:00Z">
        <w:r w:rsidRPr="00AB4C1D">
          <w:rPr>
            <w:rFonts w:asciiTheme="minorHAnsi" w:hAnsiTheme="minorHAnsi" w:cs="Calibri"/>
            <w:sz w:val="20"/>
            <w:szCs w:val="20"/>
          </w:rPr>
          <w:t>prijímateľ musí vykonať všetky ďalej uvedené úkony, ktoré majú zabezpečiť získanie čo najvyššieho počtu písomných ponúk na obstaranie tovarov, stavebných prác alebo služieb. Za písomnú ponuku sa pokladá aj ponuka podaná elektronicky (napr. formou e-mailovej komunikácie). Súčasťou dokumentácie musia byť doklady potvrdzujúce kroky uchádzačov v súlade s podmienkami uvedenými vo výzve na predkladanie ponúk.</w:t>
        </w:r>
      </w:ins>
    </w:p>
    <w:p w14:paraId="0B21D184" w14:textId="3F18719B" w:rsidR="003B52AF" w:rsidRPr="002F3653" w:rsidDel="00AB4C1D" w:rsidRDefault="00F20A0A" w:rsidP="007F59C5">
      <w:pPr>
        <w:pStyle w:val="Default"/>
        <w:numPr>
          <w:ilvl w:val="0"/>
          <w:numId w:val="26"/>
        </w:numPr>
        <w:spacing w:before="120" w:after="120" w:line="276" w:lineRule="auto"/>
        <w:ind w:left="450" w:hanging="450"/>
        <w:jc w:val="both"/>
        <w:rPr>
          <w:del w:id="1171" w:author="Chromíková, Katarína" w:date="2020-12-11T16:46:00Z"/>
          <w:rFonts w:asciiTheme="minorHAnsi" w:hAnsiTheme="minorHAnsi" w:cs="Calibri"/>
          <w:sz w:val="20"/>
          <w:szCs w:val="20"/>
        </w:rPr>
      </w:pPr>
      <w:ins w:id="1172" w:author="uzivatel" w:date="2020-12-17T15:46:00Z">
        <w:r>
          <w:rPr>
            <w:rFonts w:asciiTheme="minorHAnsi" w:hAnsiTheme="minorHAnsi" w:cs="Calibri"/>
            <w:sz w:val="20"/>
            <w:szCs w:val="20"/>
          </w:rPr>
          <w:t>Ž</w:t>
        </w:r>
        <w:r>
          <w:rPr>
            <w:rFonts w:asciiTheme="minorHAnsi" w:hAnsiTheme="minorHAnsi" w:cs="Calibri"/>
            <w:sz w:val="20"/>
            <w:szCs w:val="20"/>
          </w:rPr>
          <w:t>iadateľ/</w:t>
        </w:r>
      </w:ins>
      <w:del w:id="1173" w:author="Chromíková, Katarína" w:date="2020-12-11T16:46:00Z">
        <w:r w:rsidR="009F437D" w:rsidRPr="00AB4C1D" w:rsidDel="00AB4C1D">
          <w:rPr>
            <w:rFonts w:asciiTheme="minorHAnsi" w:hAnsiTheme="minorHAnsi" w:cs="Calibri"/>
            <w:sz w:val="20"/>
            <w:szCs w:val="20"/>
          </w:rPr>
          <w:delText>Ustanovenia tejto kapitoly</w:delText>
        </w:r>
        <w:r w:rsidR="003B52AF" w:rsidRPr="00AB4C1D" w:rsidDel="00AB4C1D">
          <w:rPr>
            <w:rFonts w:asciiTheme="minorHAnsi" w:hAnsiTheme="minorHAnsi" w:cs="Calibri"/>
            <w:sz w:val="20"/>
            <w:szCs w:val="20"/>
          </w:rPr>
          <w:delText xml:space="preserve"> sa vzťahuje na zákazky, ktorých predpokladaná hodnota bez DPH sa rovná, alebo presahuje </w:delText>
        </w:r>
      </w:del>
      <w:ins w:id="1174" w:author="uzivatel" w:date="2020-11-16T14:33:00Z">
        <w:del w:id="1175" w:author="Chromíková, Katarína" w:date="2020-12-11T16:46:00Z">
          <w:r w:rsidR="00CA77F8" w:rsidRPr="00AB4C1D" w:rsidDel="00AB4C1D">
            <w:rPr>
              <w:rFonts w:asciiTheme="minorHAnsi" w:hAnsiTheme="minorHAnsi" w:cs="Calibri"/>
              <w:sz w:val="20"/>
              <w:szCs w:val="20"/>
            </w:rPr>
            <w:delText>5</w:delText>
          </w:r>
        </w:del>
      </w:ins>
      <w:del w:id="1176" w:author="Chromíková, Katarína" w:date="2020-12-11T16:46:00Z">
        <w:r w:rsidR="003B52AF" w:rsidRPr="00AB4C1D" w:rsidDel="00AB4C1D">
          <w:rPr>
            <w:rFonts w:asciiTheme="minorHAnsi" w:hAnsiTheme="minorHAnsi" w:cs="Calibri"/>
            <w:sz w:val="20"/>
            <w:szCs w:val="20"/>
          </w:rPr>
          <w:delText>30 000 EUR, pričom ide o zákazky s nízkou hodnotou podľa § 117 ZVO a zároveň je splnená podmienka, že takáto zákazka nie je zadávaná cez elektronické trhovisko alebo s využitím elektronického prostriedku použitého na elektronickú komunikáciu (napr. EVO). V prípade využitia elektronického prostriedku na zadávanie zákazky s nízkou hodnotou nad 30 000 EUR bez DPH je žiadateľ/prijímateľ povinný dodržať minimálnu lehotu na predkladanie ponúk podľa bodu 2 tejto kapitoly (netýka sa zákaziek s využitím elektronického trhoviska).</w:delText>
        </w:r>
      </w:del>
    </w:p>
    <w:p w14:paraId="2B6F5F4A" w14:textId="22E321BD" w:rsidR="00AB4C1D" w:rsidRDefault="00AB4C1D" w:rsidP="007F59C5">
      <w:pPr>
        <w:pStyle w:val="Default"/>
        <w:numPr>
          <w:ilvl w:val="0"/>
          <w:numId w:val="26"/>
        </w:numPr>
        <w:spacing w:before="120" w:after="120" w:line="276" w:lineRule="auto"/>
        <w:ind w:left="450" w:hanging="450"/>
        <w:jc w:val="both"/>
        <w:rPr>
          <w:ins w:id="1177" w:author="Chromíková, Katarína" w:date="2020-12-11T17:02:00Z"/>
          <w:rFonts w:asciiTheme="minorHAnsi" w:hAnsiTheme="minorHAnsi" w:cs="Calibri"/>
          <w:sz w:val="20"/>
          <w:szCs w:val="20"/>
        </w:rPr>
      </w:pPr>
      <w:ins w:id="1178" w:author="Chromíková, Katarína" w:date="2020-12-11T16:47:00Z">
        <w:r w:rsidRPr="00AB4C1D">
          <w:rPr>
            <w:rFonts w:asciiTheme="minorHAnsi" w:hAnsiTheme="minorHAnsi" w:cs="Calibri"/>
            <w:sz w:val="20"/>
            <w:szCs w:val="20"/>
          </w:rPr>
          <w:t xml:space="preserve">Prijímateľ je povinný zverejniť výzvu na predkladanie ponúk na svojom webovom sídle alebo inom vhodnom webovom sídle (ak nedisponuje vlastným webovým sídlom). Minimálna lehota na predkladanie ponúk je 5 pracovných dní odo dňa zverejnenia výzvy na predkladanie ponúk na webovom sídle </w:t>
        </w:r>
      </w:ins>
      <w:ins w:id="1179" w:author="uzivatel" w:date="2020-12-17T15:46:00Z">
        <w:r w:rsidR="00F20A0A">
          <w:rPr>
            <w:rFonts w:asciiTheme="minorHAnsi" w:hAnsiTheme="minorHAnsi" w:cs="Calibri"/>
            <w:sz w:val="20"/>
            <w:szCs w:val="20"/>
          </w:rPr>
          <w:t>žiadateľ</w:t>
        </w:r>
        <w:r w:rsidR="00F20A0A">
          <w:rPr>
            <w:rFonts w:asciiTheme="minorHAnsi" w:hAnsiTheme="minorHAnsi" w:cs="Calibri"/>
            <w:sz w:val="20"/>
            <w:szCs w:val="20"/>
          </w:rPr>
          <w:t>a</w:t>
        </w:r>
        <w:r w:rsidR="00F20A0A">
          <w:rPr>
            <w:rFonts w:asciiTheme="minorHAnsi" w:hAnsiTheme="minorHAnsi" w:cs="Calibri"/>
            <w:sz w:val="20"/>
            <w:szCs w:val="20"/>
          </w:rPr>
          <w:t>/</w:t>
        </w:r>
      </w:ins>
      <w:ins w:id="1180" w:author="Chromíková, Katarína" w:date="2020-12-11T16:47:00Z">
        <w:r w:rsidRPr="00AB4C1D">
          <w:rPr>
            <w:rFonts w:asciiTheme="minorHAnsi" w:hAnsiTheme="minorHAnsi" w:cs="Calibri"/>
            <w:sz w:val="20"/>
            <w:szCs w:val="20"/>
          </w:rPr>
          <w:t>prijímateľa alebo inom vhodnom webovom sídle (do lehoty sa nepočíta deň zverejnenia) v prípade zákaziek na tovary a poskytnutie služieb a minimálne 7 pracovných dní</w:t>
        </w:r>
      </w:ins>
      <w:ins w:id="1181" w:author="Chromíková, Katarína" w:date="2020-12-11T16:48:00Z">
        <w:r>
          <w:rPr>
            <w:rFonts w:asciiTheme="minorHAnsi" w:hAnsiTheme="minorHAnsi" w:cs="Calibri"/>
            <w:sz w:val="20"/>
            <w:szCs w:val="20"/>
          </w:rPr>
          <w:t xml:space="preserve"> </w:t>
        </w:r>
      </w:ins>
      <w:ins w:id="1182" w:author="Chromíková, Katarína" w:date="2020-12-11T16:47:00Z">
        <w:r w:rsidRPr="00AB4C1D">
          <w:rPr>
            <w:rFonts w:asciiTheme="minorHAnsi" w:hAnsiTheme="minorHAnsi" w:cs="Calibri"/>
            <w:sz w:val="20"/>
            <w:szCs w:val="20"/>
          </w:rPr>
          <w:t>v prípade zákaziek na uskutočnenie stavebných prác.</w:t>
        </w:r>
      </w:ins>
      <w:ins w:id="1183" w:author="Chromíková, Katarína" w:date="2020-12-11T16:48:00Z">
        <w:r>
          <w:rPr>
            <w:rFonts w:asciiTheme="minorHAnsi" w:hAnsiTheme="minorHAnsi" w:cs="Calibri"/>
            <w:sz w:val="20"/>
            <w:szCs w:val="20"/>
          </w:rPr>
          <w:t xml:space="preserve"> </w:t>
        </w:r>
      </w:ins>
      <w:ins w:id="1184" w:author="uzivatel" w:date="2020-12-17T15:46:00Z">
        <w:r w:rsidR="00F20A0A">
          <w:rPr>
            <w:rFonts w:asciiTheme="minorHAnsi" w:hAnsiTheme="minorHAnsi" w:cs="Calibri"/>
            <w:sz w:val="20"/>
            <w:szCs w:val="20"/>
          </w:rPr>
          <w:t>Ž</w:t>
        </w:r>
        <w:r w:rsidR="00F20A0A">
          <w:rPr>
            <w:rFonts w:asciiTheme="minorHAnsi" w:hAnsiTheme="minorHAnsi" w:cs="Calibri"/>
            <w:sz w:val="20"/>
            <w:szCs w:val="20"/>
          </w:rPr>
          <w:t>iadateľ/</w:t>
        </w:r>
      </w:ins>
      <w:ins w:id="1185" w:author="Chromíková, Katarína" w:date="2020-12-11T16:47:00Z">
        <w:r w:rsidRPr="00AB4C1D">
          <w:rPr>
            <w:rFonts w:asciiTheme="minorHAnsi" w:hAnsiTheme="minorHAnsi" w:cs="Calibri"/>
            <w:sz w:val="20"/>
            <w:szCs w:val="20"/>
          </w:rPr>
          <w:t xml:space="preserve">Prijímateľ je povinný zdokumentovať toto zverejnenie hodnoverným spôsobom (spravidla printscreen tej časti webového sídla, kde bola výzva na predkladanie ponúk zverejnená). </w:t>
        </w:r>
      </w:ins>
    </w:p>
    <w:p w14:paraId="6AA76569" w14:textId="77777777" w:rsidR="003D53D4" w:rsidRDefault="003D53D4" w:rsidP="003D53D4">
      <w:pPr>
        <w:pStyle w:val="Default"/>
        <w:spacing w:before="120" w:after="120" w:line="276" w:lineRule="auto"/>
        <w:ind w:left="450"/>
        <w:jc w:val="both"/>
        <w:rPr>
          <w:ins w:id="1186" w:author="Chromíková, Katarína" w:date="2020-12-11T17:02:00Z"/>
          <w:rFonts w:asciiTheme="minorHAnsi" w:hAnsiTheme="minorHAnsi" w:cs="Calibri"/>
          <w:sz w:val="20"/>
          <w:szCs w:val="20"/>
        </w:rPr>
      </w:pPr>
    </w:p>
    <w:tbl>
      <w:tblPr>
        <w:tblW w:w="0" w:type="auto"/>
        <w:tblInd w:w="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4"/>
      </w:tblGrid>
      <w:tr w:rsidR="003D53D4" w:rsidRPr="002F3653" w14:paraId="4C388841" w14:textId="77777777" w:rsidTr="003D53D4">
        <w:trPr>
          <w:ins w:id="1187" w:author="Chromíková, Katarína" w:date="2020-12-11T17:02:00Z"/>
        </w:trPr>
        <w:tc>
          <w:tcPr>
            <w:tcW w:w="8634" w:type="dxa"/>
            <w:tcBorders>
              <w:top w:val="single" w:sz="8" w:space="0" w:color="4F81BD"/>
              <w:left w:val="single" w:sz="8" w:space="0" w:color="4F81BD"/>
              <w:bottom w:val="single" w:sz="8" w:space="0" w:color="4F81BD"/>
              <w:right w:val="single" w:sz="8" w:space="0" w:color="4F81BD"/>
            </w:tcBorders>
            <w:shd w:val="clear" w:color="auto" w:fill="DBE5F1"/>
          </w:tcPr>
          <w:p w14:paraId="32EA4A95" w14:textId="77777777" w:rsidR="003D53D4" w:rsidRDefault="003D53D4" w:rsidP="008B6527">
            <w:pPr>
              <w:pStyle w:val="Default"/>
              <w:spacing w:line="276" w:lineRule="auto"/>
              <w:jc w:val="both"/>
              <w:rPr>
                <w:ins w:id="1188" w:author="Chromíková, Katarína" w:date="2020-12-11T17:02:00Z"/>
                <w:rFonts w:ascii="Calibri" w:hAnsi="Calibri" w:cs="Calibri"/>
                <w:i/>
                <w:sz w:val="20"/>
                <w:szCs w:val="20"/>
              </w:rPr>
            </w:pPr>
            <w:ins w:id="1189" w:author="Chromíková, Katarína" w:date="2020-12-11T17:02:00Z">
              <w:r w:rsidRPr="002F3653">
                <w:rPr>
                  <w:rFonts w:ascii="Calibri" w:hAnsi="Calibri" w:cs="Calibri"/>
                  <w:i/>
                  <w:sz w:val="20"/>
                  <w:szCs w:val="20"/>
                </w:rPr>
                <w:t xml:space="preserve">Upozornenie: </w:t>
              </w:r>
            </w:ins>
          </w:p>
          <w:p w14:paraId="613BFD02" w14:textId="7E921B09" w:rsidR="003D53D4" w:rsidRPr="002F3653" w:rsidDel="00F20A0A" w:rsidRDefault="003D53D4" w:rsidP="008B6527">
            <w:pPr>
              <w:pStyle w:val="Default"/>
              <w:spacing w:line="276" w:lineRule="auto"/>
              <w:jc w:val="both"/>
              <w:rPr>
                <w:ins w:id="1190" w:author="Chromíková, Katarína" w:date="2020-12-11T17:02:00Z"/>
                <w:del w:id="1191" w:author="uzivatel" w:date="2020-12-17T15:47:00Z"/>
                <w:rFonts w:ascii="Calibri" w:hAnsi="Calibri" w:cs="Calibri"/>
                <w:i/>
                <w:sz w:val="20"/>
                <w:szCs w:val="20"/>
              </w:rPr>
            </w:pPr>
          </w:p>
          <w:p w14:paraId="55662F7C" w14:textId="14A18B6F" w:rsidR="003D53D4" w:rsidRPr="002F3653" w:rsidRDefault="00F20A0A" w:rsidP="00F20A0A">
            <w:pPr>
              <w:pStyle w:val="Default"/>
              <w:spacing w:line="276" w:lineRule="auto"/>
              <w:jc w:val="both"/>
              <w:rPr>
                <w:ins w:id="1192" w:author="Chromíková, Katarína" w:date="2020-12-11T17:02:00Z"/>
                <w:rFonts w:ascii="Calibri" w:hAnsi="Calibri" w:cs="Calibri"/>
                <w:sz w:val="20"/>
                <w:szCs w:val="20"/>
              </w:rPr>
            </w:pPr>
            <w:ins w:id="1193" w:author="uzivatel" w:date="2020-12-17T15:47:00Z">
              <w:r>
                <w:rPr>
                  <w:rFonts w:asciiTheme="minorHAnsi" w:hAnsiTheme="minorHAnsi" w:cs="Calibri"/>
                  <w:sz w:val="20"/>
                  <w:szCs w:val="20"/>
                </w:rPr>
                <w:t>Ž</w:t>
              </w:r>
              <w:r>
                <w:rPr>
                  <w:rFonts w:asciiTheme="minorHAnsi" w:hAnsiTheme="minorHAnsi" w:cs="Calibri"/>
                  <w:sz w:val="20"/>
                  <w:szCs w:val="20"/>
                </w:rPr>
                <w:t>iadateľ/</w:t>
              </w:r>
            </w:ins>
            <w:ins w:id="1194" w:author="Chromíková, Katarína" w:date="2020-12-11T17:02:00Z">
              <w:r w:rsidR="003D53D4" w:rsidRPr="003D53D4">
                <w:rPr>
                  <w:rFonts w:asciiTheme="minorHAnsi" w:hAnsiTheme="minorHAnsi" w:cs="Calibri"/>
                  <w:sz w:val="20"/>
                  <w:szCs w:val="20"/>
                </w:rPr>
                <w:t xml:space="preserve">Prijímateľ môže vo výzve na predkladanie ponúk vyžadovať, aby uchádzač v ponuke uviedol podiel zákazky, ktorý má v úmysle zadať subdodávateľom, navrhovaných subdodávateľov a predmety subdodávok. Navrhovaný subdodávateľ musí preukázať splnenie podmienok účasti týkajúcich sa osobného postavenia podľa § 32 ods. 1 písm. e) ZVO vo vzťahu k tej časti predmetu zákazky, ktorú bude realizovať v subdodávke. Zároveň subdodávateľ musí preukázať splnenie podmienky účasti týkajúcej sa osobného postavenia podľa § 32 ods. 1 písm. f) ZVO a nesmie u tejto osoby existovať dôvod na vylúčenie podľa § 40 ods. 6 písm. f) ZVO (konflikt záujmov nemožno odstrániť inými účinnými opatreniami). </w:t>
              </w:r>
            </w:ins>
            <w:ins w:id="1195" w:author="uzivatel" w:date="2020-12-17T15:47:00Z">
              <w:r>
                <w:rPr>
                  <w:rFonts w:asciiTheme="minorHAnsi" w:hAnsiTheme="minorHAnsi" w:cs="Calibri"/>
                  <w:sz w:val="20"/>
                  <w:szCs w:val="20"/>
                </w:rPr>
                <w:t>Ž</w:t>
              </w:r>
              <w:r>
                <w:rPr>
                  <w:rFonts w:asciiTheme="minorHAnsi" w:hAnsiTheme="minorHAnsi" w:cs="Calibri"/>
                  <w:sz w:val="20"/>
                  <w:szCs w:val="20"/>
                </w:rPr>
                <w:t>iadateľ/</w:t>
              </w:r>
            </w:ins>
            <w:ins w:id="1196" w:author="Chromíková, Katarína" w:date="2020-12-11T17:02:00Z">
              <w:r w:rsidR="003D53D4" w:rsidRPr="003D53D4">
                <w:rPr>
                  <w:rFonts w:asciiTheme="minorHAnsi" w:hAnsiTheme="minorHAnsi" w:cs="Calibri"/>
                  <w:sz w:val="20"/>
                  <w:szCs w:val="20"/>
                </w:rPr>
                <w:t>Prijímateľ zároveň môže vo výzve na predkladanie ponúk vyžadovať, aby úspešný uchádzač v zmluve/rámcovej dohode najneskôr v čase jej uzavretia uviedol údaje o všetkých známych subdodávateľoch.</w:t>
              </w:r>
            </w:ins>
          </w:p>
        </w:tc>
      </w:tr>
    </w:tbl>
    <w:p w14:paraId="2FD00825" w14:textId="77777777" w:rsidR="003D53D4" w:rsidRDefault="003D53D4" w:rsidP="003D53D4">
      <w:pPr>
        <w:pStyle w:val="Default"/>
        <w:spacing w:before="120" w:after="120" w:line="276" w:lineRule="auto"/>
        <w:ind w:left="450"/>
        <w:jc w:val="both"/>
        <w:rPr>
          <w:ins w:id="1197" w:author="Chromíková, Katarína" w:date="2020-12-11T17:03:00Z"/>
          <w:rFonts w:asciiTheme="minorHAnsi" w:hAnsiTheme="minorHAnsi" w:cs="Calibri"/>
          <w:sz w:val="20"/>
          <w:szCs w:val="20"/>
        </w:rPr>
      </w:pPr>
    </w:p>
    <w:p w14:paraId="5AD547CF" w14:textId="146EDFE4" w:rsidR="00AB4C1D" w:rsidRDefault="00AB4C1D" w:rsidP="007F59C5">
      <w:pPr>
        <w:pStyle w:val="Default"/>
        <w:numPr>
          <w:ilvl w:val="0"/>
          <w:numId w:val="26"/>
        </w:numPr>
        <w:spacing w:before="120" w:after="120" w:line="276" w:lineRule="auto"/>
        <w:ind w:left="450" w:hanging="450"/>
        <w:jc w:val="both"/>
        <w:rPr>
          <w:ins w:id="1198" w:author="Chromíková, Katarína" w:date="2020-12-11T16:48:00Z"/>
          <w:rFonts w:asciiTheme="minorHAnsi" w:hAnsiTheme="minorHAnsi" w:cs="Calibri"/>
          <w:sz w:val="20"/>
          <w:szCs w:val="20"/>
        </w:rPr>
      </w:pPr>
      <w:ins w:id="1199" w:author="Chromíková, Katarína" w:date="2020-12-11T16:47:00Z">
        <w:r w:rsidRPr="00AB4C1D">
          <w:rPr>
            <w:rFonts w:asciiTheme="minorHAnsi" w:hAnsiTheme="minorHAnsi" w:cs="Calibri"/>
            <w:sz w:val="20"/>
            <w:szCs w:val="20"/>
          </w:rPr>
          <w:t xml:space="preserve">Zadávanie tejto zákazky je realizované zverejnením výzvy na predkladanie ponúk, v rámci ktorej </w:t>
        </w:r>
      </w:ins>
      <w:ins w:id="1200" w:author="uzivatel" w:date="2020-12-17T15:48:00Z">
        <w:r w:rsidR="00F20A0A">
          <w:rPr>
            <w:rFonts w:asciiTheme="minorHAnsi" w:hAnsiTheme="minorHAnsi" w:cs="Calibri"/>
            <w:sz w:val="20"/>
            <w:szCs w:val="20"/>
          </w:rPr>
          <w:t>žiadateľ/</w:t>
        </w:r>
      </w:ins>
      <w:ins w:id="1201" w:author="Chromíková, Katarína" w:date="2020-12-11T16:47:00Z">
        <w:r w:rsidRPr="00AB4C1D">
          <w:rPr>
            <w:rFonts w:asciiTheme="minorHAnsi" w:hAnsiTheme="minorHAnsi" w:cs="Calibri"/>
            <w:sz w:val="20"/>
            <w:szCs w:val="20"/>
          </w:rPr>
          <w:t xml:space="preserve">prijímateľ uvedie najmä svoju identifikáciu, jednoznačne a úplne špecifikuje predmet zákazky, podmienky účasti (ak ich stanovuje), podmienky realizácie zmluvy, kritériá na vyhodnotenie ponúk, presnú lehotu a adresu na predkladanie ponúk. </w:t>
        </w:r>
      </w:ins>
    </w:p>
    <w:p w14:paraId="4330BE45" w14:textId="13983B7F" w:rsidR="00AB4C1D" w:rsidRDefault="00F20A0A" w:rsidP="007F59C5">
      <w:pPr>
        <w:pStyle w:val="Default"/>
        <w:numPr>
          <w:ilvl w:val="0"/>
          <w:numId w:val="26"/>
        </w:numPr>
        <w:spacing w:before="120" w:after="120" w:line="276" w:lineRule="auto"/>
        <w:ind w:left="450" w:hanging="450"/>
        <w:jc w:val="both"/>
        <w:rPr>
          <w:ins w:id="1202" w:author="Chromíková, Katarína" w:date="2020-12-11T16:54:00Z"/>
          <w:rFonts w:asciiTheme="minorHAnsi" w:hAnsiTheme="minorHAnsi" w:cs="Calibri"/>
          <w:sz w:val="20"/>
          <w:szCs w:val="20"/>
        </w:rPr>
      </w:pPr>
      <w:ins w:id="1203" w:author="uzivatel" w:date="2020-12-17T15:48:00Z">
        <w:r>
          <w:rPr>
            <w:rFonts w:asciiTheme="minorHAnsi" w:hAnsiTheme="minorHAnsi" w:cs="Calibri"/>
            <w:sz w:val="20"/>
            <w:szCs w:val="20"/>
          </w:rPr>
          <w:t>Ž</w:t>
        </w:r>
        <w:r>
          <w:rPr>
            <w:rFonts w:asciiTheme="minorHAnsi" w:hAnsiTheme="minorHAnsi" w:cs="Calibri"/>
            <w:sz w:val="20"/>
            <w:szCs w:val="20"/>
          </w:rPr>
          <w:t>adateľ/</w:t>
        </w:r>
      </w:ins>
      <w:ins w:id="1204" w:author="Chromíková, Katarína" w:date="2020-12-11T16:47:00Z">
        <w:r w:rsidR="00AB4C1D" w:rsidRPr="00AB4C1D">
          <w:rPr>
            <w:rFonts w:asciiTheme="minorHAnsi" w:hAnsiTheme="minorHAnsi" w:cs="Calibri"/>
            <w:sz w:val="20"/>
            <w:szCs w:val="20"/>
          </w:rPr>
          <w:t xml:space="preserve">Prijímateľ je povinný v ten istý deň ako zverejnení výzvu na predkladanie ponúk na svojom webovom sídle, zaslať informáciu o tomto zverejnení aj na osobitný mailový kontakt </w:t>
        </w:r>
        <w:r w:rsidR="00AB4C1D" w:rsidRPr="00AB4C1D">
          <w:rPr>
            <w:rFonts w:asciiTheme="minorHAnsi" w:hAnsiTheme="minorHAnsi" w:cs="Calibri"/>
            <w:sz w:val="20"/>
            <w:szCs w:val="20"/>
          </w:rPr>
          <w:fldChar w:fldCharType="begin"/>
        </w:r>
        <w:r w:rsidR="00AB4C1D" w:rsidRPr="00AB4C1D">
          <w:rPr>
            <w:rFonts w:asciiTheme="minorHAnsi" w:hAnsiTheme="minorHAnsi" w:cs="Calibri"/>
            <w:sz w:val="20"/>
            <w:szCs w:val="20"/>
          </w:rPr>
          <w:instrText xml:space="preserve"> HYPERLINK "mailto:zakazkycko@vlada.gov.sk" </w:instrText>
        </w:r>
        <w:r w:rsidR="00AB4C1D" w:rsidRPr="00AB4C1D">
          <w:rPr>
            <w:rFonts w:asciiTheme="minorHAnsi" w:hAnsiTheme="minorHAnsi" w:cs="Calibri"/>
            <w:sz w:val="20"/>
            <w:szCs w:val="20"/>
          </w:rPr>
          <w:fldChar w:fldCharType="separate"/>
        </w:r>
        <w:r w:rsidR="00AB4C1D" w:rsidRPr="00AB4C1D">
          <w:rPr>
            <w:rFonts w:asciiTheme="minorHAnsi" w:hAnsiTheme="minorHAnsi" w:cs="Calibri"/>
            <w:sz w:val="20"/>
            <w:szCs w:val="20"/>
          </w:rPr>
          <w:t>zakazkycko@vlada.gov.sk</w:t>
        </w:r>
        <w:r w:rsidR="00AB4C1D" w:rsidRPr="00AB4C1D">
          <w:rPr>
            <w:rFonts w:asciiTheme="minorHAnsi" w:hAnsiTheme="minorHAnsi" w:cs="Calibri"/>
            <w:sz w:val="20"/>
            <w:szCs w:val="20"/>
          </w:rPr>
          <w:fldChar w:fldCharType="end"/>
        </w:r>
        <w:r w:rsidR="00AB4C1D" w:rsidRPr="00AB4C1D">
          <w:rPr>
            <w:rFonts w:asciiTheme="minorHAnsi" w:hAnsiTheme="minorHAnsi" w:cs="Calibri"/>
            <w:sz w:val="20"/>
            <w:szCs w:val="20"/>
          </w:rPr>
          <w:t xml:space="preserve">. Táto </w:t>
        </w:r>
        <w:r w:rsidR="00AB4C1D" w:rsidRPr="00AB4C1D">
          <w:rPr>
            <w:rFonts w:asciiTheme="minorHAnsi" w:hAnsiTheme="minorHAnsi" w:cs="Calibri"/>
            <w:sz w:val="20"/>
            <w:szCs w:val="20"/>
          </w:rPr>
          <w:lastRenderedPageBreak/>
          <w:t xml:space="preserve">informácia bude následne zverejnená na webovom sídle </w:t>
        </w:r>
        <w:r w:rsidR="00AB4C1D" w:rsidRPr="00AB4C1D">
          <w:rPr>
            <w:rFonts w:asciiTheme="minorHAnsi" w:hAnsiTheme="minorHAnsi" w:cs="Calibri"/>
            <w:sz w:val="20"/>
            <w:szCs w:val="20"/>
          </w:rPr>
          <w:fldChar w:fldCharType="begin"/>
        </w:r>
        <w:r w:rsidR="00AB4C1D" w:rsidRPr="00AB4C1D">
          <w:rPr>
            <w:rFonts w:asciiTheme="minorHAnsi" w:hAnsiTheme="minorHAnsi" w:cs="Calibri"/>
            <w:sz w:val="20"/>
            <w:szCs w:val="20"/>
          </w:rPr>
          <w:instrText xml:space="preserve"> HYPERLINK "http://www.partnerskadohoda.gov.sk" </w:instrText>
        </w:r>
        <w:r w:rsidR="00AB4C1D" w:rsidRPr="00AB4C1D">
          <w:rPr>
            <w:rFonts w:asciiTheme="minorHAnsi" w:hAnsiTheme="minorHAnsi" w:cs="Calibri"/>
            <w:sz w:val="20"/>
            <w:szCs w:val="20"/>
          </w:rPr>
          <w:fldChar w:fldCharType="separate"/>
        </w:r>
        <w:r w:rsidR="00AB4C1D" w:rsidRPr="00AB4C1D">
          <w:rPr>
            <w:rFonts w:asciiTheme="minorHAnsi" w:hAnsiTheme="minorHAnsi" w:cs="Calibri"/>
            <w:sz w:val="20"/>
            <w:szCs w:val="20"/>
          </w:rPr>
          <w:t>www.partnerskadohoda.gov.sk</w:t>
        </w:r>
        <w:r w:rsidR="00AB4C1D" w:rsidRPr="00AB4C1D">
          <w:rPr>
            <w:rFonts w:asciiTheme="minorHAnsi" w:hAnsiTheme="minorHAnsi" w:cs="Calibri"/>
            <w:sz w:val="20"/>
            <w:szCs w:val="20"/>
          </w:rPr>
          <w:fldChar w:fldCharType="end"/>
        </w:r>
        <w:r w:rsidR="00AB4C1D" w:rsidRPr="00AB4C1D">
          <w:rPr>
            <w:rFonts w:asciiTheme="minorHAnsi" w:hAnsiTheme="minorHAnsi" w:cs="Calibri"/>
            <w:sz w:val="20"/>
            <w:szCs w:val="20"/>
          </w:rPr>
          <w:t>. Pravidlá a podrobnosti týkajúcej sa tejto povinnosti sú predmetom metodického pokynu</w:t>
        </w:r>
        <w:r w:rsidR="00AB4C1D" w:rsidRPr="00AB4C1D">
          <w:rPr>
            <w:rFonts w:asciiTheme="minorHAnsi" w:hAnsiTheme="minorHAnsi" w:cs="Calibri"/>
            <w:sz w:val="20"/>
            <w:szCs w:val="20"/>
            <w:vertAlign w:val="superscript"/>
          </w:rPr>
          <w:footnoteReference w:id="91"/>
        </w:r>
        <w:r w:rsidR="00AB4C1D" w:rsidRPr="00AB4C1D">
          <w:rPr>
            <w:rFonts w:asciiTheme="minorHAnsi" w:hAnsiTheme="minorHAnsi" w:cs="Calibri"/>
            <w:sz w:val="20"/>
            <w:szCs w:val="20"/>
          </w:rPr>
          <w:t xml:space="preserve"> vydaného CKO. Pokiaľ </w:t>
        </w:r>
      </w:ins>
      <w:ins w:id="1207" w:author="uzivatel" w:date="2020-12-17T15:48:00Z">
        <w:r>
          <w:rPr>
            <w:rFonts w:asciiTheme="minorHAnsi" w:hAnsiTheme="minorHAnsi" w:cs="Calibri"/>
            <w:sz w:val="20"/>
            <w:szCs w:val="20"/>
          </w:rPr>
          <w:t>žiadateľ/</w:t>
        </w:r>
      </w:ins>
      <w:ins w:id="1208" w:author="Chromíková, Katarína" w:date="2020-12-11T16:47:00Z">
        <w:r w:rsidR="00AB4C1D" w:rsidRPr="00AB4C1D">
          <w:rPr>
            <w:rFonts w:asciiTheme="minorHAnsi" w:hAnsiTheme="minorHAnsi" w:cs="Calibri"/>
            <w:sz w:val="20"/>
            <w:szCs w:val="20"/>
          </w:rPr>
          <w:t>prijímateľ nesplní túto oznamovaciu povinnosť, RO bude uvedené posudzovať ako nedodržanie postupov zverejňovania zákazky a porušenie princípu transparentnosti a bude postupovať podľa metodického pokynu</w:t>
        </w:r>
        <w:r w:rsidR="00AB4C1D" w:rsidRPr="00AB4C1D">
          <w:rPr>
            <w:rFonts w:asciiTheme="minorHAnsi" w:hAnsiTheme="minorHAnsi" w:cs="Calibri"/>
            <w:sz w:val="20"/>
            <w:szCs w:val="20"/>
            <w:vertAlign w:val="superscript"/>
          </w:rPr>
          <w:footnoteReference w:id="92"/>
        </w:r>
      </w:ins>
      <w:ins w:id="1211" w:author="Chromíková, Katarína" w:date="2020-12-11T16:49:00Z">
        <w:r w:rsidR="00AB4C1D">
          <w:rPr>
            <w:rFonts w:asciiTheme="minorHAnsi" w:hAnsiTheme="minorHAnsi" w:cs="Calibri"/>
            <w:sz w:val="20"/>
            <w:szCs w:val="20"/>
          </w:rPr>
          <w:t>,</w:t>
        </w:r>
      </w:ins>
      <w:ins w:id="1212" w:author="Chromíková, Katarína" w:date="2020-12-11T16:47:00Z">
        <w:r w:rsidR="00AB4C1D" w:rsidRPr="00AB4C1D">
          <w:rPr>
            <w:rFonts w:asciiTheme="minorHAnsi" w:hAnsiTheme="minorHAnsi" w:cs="Calibri"/>
            <w:sz w:val="20"/>
            <w:szCs w:val="20"/>
          </w:rPr>
          <w:t xml:space="preserve"> ktorý upravuje postup pri určení finančných opráv za porušenie pravidiel a postupov VO. </w:t>
        </w:r>
      </w:ins>
      <w:ins w:id="1213" w:author="uzivatel" w:date="2020-12-17T15:48:00Z">
        <w:r>
          <w:rPr>
            <w:rFonts w:asciiTheme="minorHAnsi" w:hAnsiTheme="minorHAnsi" w:cs="Calibri"/>
            <w:sz w:val="20"/>
            <w:szCs w:val="20"/>
          </w:rPr>
          <w:t>Ž</w:t>
        </w:r>
        <w:r>
          <w:rPr>
            <w:rFonts w:asciiTheme="minorHAnsi" w:hAnsiTheme="minorHAnsi" w:cs="Calibri"/>
            <w:sz w:val="20"/>
            <w:szCs w:val="20"/>
          </w:rPr>
          <w:t>iadateľ/</w:t>
        </w:r>
      </w:ins>
      <w:ins w:id="1214" w:author="Chromíková, Katarína" w:date="2020-12-11T16:47:00Z">
        <w:r w:rsidR="00AB4C1D" w:rsidRPr="00AB4C1D">
          <w:rPr>
            <w:rFonts w:asciiTheme="minorHAnsi" w:hAnsiTheme="minorHAnsi" w:cs="Calibri"/>
            <w:sz w:val="20"/>
            <w:szCs w:val="20"/>
          </w:rPr>
          <w:t xml:space="preserve">Prijímateľ súčasne so zverejnením výzvy na predkladanie ponúk a jej zaslaním na zverejnenie na osobitný mailový kontakt </w:t>
        </w:r>
        <w:r w:rsidR="00AB4C1D" w:rsidRPr="00AB4C1D">
          <w:rPr>
            <w:rFonts w:asciiTheme="minorHAnsi" w:hAnsiTheme="minorHAnsi" w:cs="Calibri"/>
            <w:sz w:val="20"/>
            <w:szCs w:val="20"/>
          </w:rPr>
          <w:fldChar w:fldCharType="begin"/>
        </w:r>
        <w:r w:rsidR="00AB4C1D" w:rsidRPr="00AB4C1D">
          <w:rPr>
            <w:rFonts w:asciiTheme="minorHAnsi" w:hAnsiTheme="minorHAnsi" w:cs="Calibri"/>
            <w:sz w:val="20"/>
            <w:szCs w:val="20"/>
          </w:rPr>
          <w:instrText xml:space="preserve"> HYPERLINK "mailto:zakazkycko@vlada.gov.sk" </w:instrText>
        </w:r>
        <w:r w:rsidR="00AB4C1D" w:rsidRPr="00AB4C1D">
          <w:rPr>
            <w:rFonts w:asciiTheme="minorHAnsi" w:hAnsiTheme="minorHAnsi" w:cs="Calibri"/>
            <w:sz w:val="20"/>
            <w:szCs w:val="20"/>
          </w:rPr>
          <w:fldChar w:fldCharType="separate"/>
        </w:r>
        <w:r w:rsidR="00AB4C1D" w:rsidRPr="00AB4C1D">
          <w:rPr>
            <w:rFonts w:asciiTheme="minorHAnsi" w:hAnsiTheme="minorHAnsi" w:cs="Calibri"/>
            <w:sz w:val="20"/>
            <w:szCs w:val="20"/>
          </w:rPr>
          <w:t>zakazkycko@vlada.gov.sk</w:t>
        </w:r>
        <w:r w:rsidR="00AB4C1D" w:rsidRPr="00AB4C1D">
          <w:rPr>
            <w:rFonts w:asciiTheme="minorHAnsi" w:hAnsiTheme="minorHAnsi" w:cs="Calibri"/>
            <w:sz w:val="20"/>
            <w:szCs w:val="20"/>
          </w:rPr>
          <w:fldChar w:fldCharType="end"/>
        </w:r>
        <w:r w:rsidR="00AB4C1D" w:rsidRPr="00AB4C1D">
          <w:rPr>
            <w:rFonts w:asciiTheme="minorHAnsi" w:hAnsiTheme="minorHAnsi" w:cs="Calibri"/>
            <w:sz w:val="20"/>
            <w:szCs w:val="20"/>
          </w:rPr>
          <w:t xml:space="preserve">, môže zaslať túto výzvu vybraným záujemcom. Uvedené úkony musia byť realizované v rovnaký deň. </w:t>
        </w:r>
      </w:ins>
    </w:p>
    <w:tbl>
      <w:tblPr>
        <w:tblW w:w="0" w:type="auto"/>
        <w:tblInd w:w="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6"/>
      </w:tblGrid>
      <w:tr w:rsidR="003D53D4" w:rsidRPr="002F3653" w14:paraId="43B2F48B" w14:textId="77777777" w:rsidTr="003D53D4">
        <w:trPr>
          <w:ins w:id="1215" w:author="Chromíková, Katarína" w:date="2020-12-11T16:55:00Z"/>
        </w:trPr>
        <w:tc>
          <w:tcPr>
            <w:tcW w:w="8636" w:type="dxa"/>
            <w:tcBorders>
              <w:top w:val="single" w:sz="6" w:space="0" w:color="4F81BD"/>
              <w:left w:val="single" w:sz="6" w:space="0" w:color="4F81BD"/>
              <w:bottom w:val="single" w:sz="6" w:space="0" w:color="4F81BD"/>
              <w:right w:val="single" w:sz="6" w:space="0" w:color="4F81BD"/>
            </w:tcBorders>
            <w:shd w:val="clear" w:color="auto" w:fill="DBE5F1"/>
          </w:tcPr>
          <w:p w14:paraId="40003063" w14:textId="77777777" w:rsidR="003D53D4" w:rsidRPr="006B65B0" w:rsidRDefault="003D53D4" w:rsidP="008B6527">
            <w:pPr>
              <w:pStyle w:val="Default"/>
              <w:jc w:val="both"/>
              <w:rPr>
                <w:ins w:id="1216" w:author="Chromíková, Katarína" w:date="2020-12-11T16:55:00Z"/>
                <w:rFonts w:asciiTheme="minorHAnsi" w:hAnsiTheme="minorHAnsi" w:cs="Calibri"/>
                <w:i/>
                <w:sz w:val="20"/>
                <w:szCs w:val="20"/>
              </w:rPr>
            </w:pPr>
            <w:ins w:id="1217" w:author="Chromíková, Katarína" w:date="2020-12-11T16:55:00Z">
              <w:r w:rsidRPr="006B65B0">
                <w:rPr>
                  <w:rFonts w:asciiTheme="minorHAnsi" w:hAnsiTheme="minorHAnsi" w:cs="Calibri"/>
                  <w:i/>
                  <w:sz w:val="20"/>
                  <w:szCs w:val="20"/>
                </w:rPr>
                <w:t>Upozornenie:</w:t>
              </w:r>
            </w:ins>
          </w:p>
          <w:p w14:paraId="624D1F34" w14:textId="756327A3" w:rsidR="003D53D4" w:rsidRPr="00256524" w:rsidRDefault="003D53D4" w:rsidP="008B6527">
            <w:pPr>
              <w:pStyle w:val="Default"/>
              <w:spacing w:before="120" w:after="120" w:line="276" w:lineRule="auto"/>
              <w:jc w:val="both"/>
              <w:rPr>
                <w:ins w:id="1218" w:author="Chromíková, Katarína" w:date="2020-12-11T16:55:00Z"/>
                <w:rFonts w:asciiTheme="minorHAnsi" w:hAnsiTheme="minorHAnsi" w:cs="Calibri"/>
                <w:sz w:val="20"/>
                <w:szCs w:val="20"/>
              </w:rPr>
            </w:pPr>
            <w:ins w:id="1219" w:author="Chromíková, Katarína" w:date="2020-12-11T16:55:00Z">
              <w:r w:rsidRPr="00256524">
                <w:rPr>
                  <w:rFonts w:asciiTheme="minorHAnsi" w:hAnsiTheme="minorHAnsi" w:cs="Calibri"/>
                  <w:sz w:val="20"/>
                  <w:szCs w:val="20"/>
                  <w:lang w:eastAsia="en-US"/>
                </w:rPr>
                <w:t xml:space="preserve">Výzva na predkladanie ponúk musí byť zverejnená na webovom sídle </w:t>
              </w:r>
            </w:ins>
            <w:ins w:id="1220" w:author="uzivatel" w:date="2020-12-17T15:49:00Z">
              <w:r w:rsidR="00F20A0A">
                <w:rPr>
                  <w:rFonts w:asciiTheme="minorHAnsi" w:hAnsiTheme="minorHAnsi" w:cs="Calibri"/>
                  <w:sz w:val="20"/>
                  <w:szCs w:val="20"/>
                </w:rPr>
                <w:t>žiadateľ</w:t>
              </w:r>
              <w:r w:rsidR="00F20A0A">
                <w:rPr>
                  <w:rFonts w:asciiTheme="minorHAnsi" w:hAnsiTheme="minorHAnsi" w:cs="Calibri"/>
                  <w:sz w:val="20"/>
                  <w:szCs w:val="20"/>
                </w:rPr>
                <w:t>a</w:t>
              </w:r>
              <w:r w:rsidR="00F20A0A">
                <w:rPr>
                  <w:rFonts w:asciiTheme="minorHAnsi" w:hAnsiTheme="minorHAnsi" w:cs="Calibri"/>
                  <w:sz w:val="20"/>
                  <w:szCs w:val="20"/>
                </w:rPr>
                <w:t>/</w:t>
              </w:r>
            </w:ins>
            <w:ins w:id="1221" w:author="Chromíková, Katarína" w:date="2020-12-11T16:55:00Z">
              <w:r w:rsidRPr="00256524">
                <w:rPr>
                  <w:rFonts w:asciiTheme="minorHAnsi" w:hAnsiTheme="minorHAnsi" w:cs="Calibri"/>
                  <w:sz w:val="20"/>
                  <w:szCs w:val="20"/>
                  <w:lang w:eastAsia="en-US"/>
                </w:rPr>
                <w:t>prijímateľa alebo inom vhodnom webovom sídle do 31. decembra 2028 alebo aj po tomto dátume, ak do 31. decembra 2028 nedošlo k vysporiadaniu finančných vzťahov medzi poskytovateľom a prijímateľom v súlade so zmluvou o poskytnutí NFP alebo rozhodnutím o schválení žiadosti o NFP.</w:t>
              </w:r>
            </w:ins>
          </w:p>
        </w:tc>
      </w:tr>
    </w:tbl>
    <w:p w14:paraId="435C4C7E" w14:textId="7BFB6476" w:rsidR="00AB4C1D" w:rsidRPr="00AB4C1D" w:rsidRDefault="00AB4C1D" w:rsidP="007F59C5">
      <w:pPr>
        <w:pStyle w:val="Default"/>
        <w:numPr>
          <w:ilvl w:val="0"/>
          <w:numId w:val="26"/>
        </w:numPr>
        <w:spacing w:before="120" w:after="120" w:line="276" w:lineRule="auto"/>
        <w:ind w:left="450" w:hanging="450"/>
        <w:jc w:val="both"/>
        <w:rPr>
          <w:ins w:id="1222" w:author="Chromíková, Katarína" w:date="2020-12-11T16:47:00Z"/>
          <w:rFonts w:asciiTheme="minorHAnsi" w:hAnsiTheme="minorHAnsi" w:cs="Calibri"/>
          <w:sz w:val="20"/>
          <w:szCs w:val="20"/>
        </w:rPr>
      </w:pPr>
      <w:ins w:id="1223" w:author="Chromíková, Katarína" w:date="2020-12-11T16:47:00Z">
        <w:r w:rsidRPr="00AB4C1D">
          <w:rPr>
            <w:rFonts w:asciiTheme="minorHAnsi" w:hAnsiTheme="minorHAnsi" w:cs="Calibri"/>
            <w:sz w:val="20"/>
            <w:szCs w:val="20"/>
          </w:rPr>
          <w:t xml:space="preserve">Oslovovaní záujemcovia musia byť subjekty, ktoré sú oprávnené dodávať službu, tovar alebo prácu v rozsahu predmetu zákazky (identifikácia prebieha najmä cez informácie verejne uvedené v obchodnom registri alebo živnostenskom registri). Výber úspešného uchádzača prebieha na základe vyhodnotenia informácií a dokumentácie predloženej záujemcami, pričom </w:t>
        </w:r>
      </w:ins>
      <w:ins w:id="1224" w:author="uzivatel" w:date="2020-12-17T15:49:00Z">
        <w:r w:rsidR="00F20A0A">
          <w:rPr>
            <w:rFonts w:asciiTheme="minorHAnsi" w:hAnsiTheme="minorHAnsi" w:cs="Calibri"/>
            <w:sz w:val="20"/>
            <w:szCs w:val="20"/>
          </w:rPr>
          <w:t>žiadateľ/</w:t>
        </w:r>
      </w:ins>
      <w:ins w:id="1225" w:author="Chromíková, Katarína" w:date="2020-12-11T16:47:00Z">
        <w:r w:rsidRPr="00AB4C1D">
          <w:rPr>
            <w:rFonts w:asciiTheme="minorHAnsi" w:hAnsiTheme="minorHAnsi" w:cs="Calibri"/>
            <w:sz w:val="20"/>
            <w:szCs w:val="20"/>
          </w:rPr>
          <w:t xml:space="preserve">prijímateľ je povinný vyhodnotiť ponuky v súlade s podmienkami a kritériami, ktoré si pre tento účel určil. Fakultatívne oslovenie vybraných záujemcov, ktorí sú oprávnení dodávať tovary, uskutočňovať stavebné práce alebo poskytovať služby v rozsahu predmetu zákazky neznamená, že </w:t>
        </w:r>
      </w:ins>
      <w:ins w:id="1226" w:author="uzivatel" w:date="2020-12-17T15:49:00Z">
        <w:r w:rsidR="00F20A0A">
          <w:rPr>
            <w:rFonts w:asciiTheme="minorHAnsi" w:hAnsiTheme="minorHAnsi" w:cs="Calibri"/>
            <w:sz w:val="20"/>
            <w:szCs w:val="20"/>
          </w:rPr>
          <w:t>žiadateľ/</w:t>
        </w:r>
      </w:ins>
      <w:ins w:id="1227" w:author="Chromíková, Katarína" w:date="2020-12-11T16:47:00Z">
        <w:r w:rsidRPr="00AB4C1D">
          <w:rPr>
            <w:rFonts w:asciiTheme="minorHAnsi" w:hAnsiTheme="minorHAnsi" w:cs="Calibri"/>
            <w:sz w:val="20"/>
            <w:szCs w:val="20"/>
          </w:rPr>
          <w:t xml:space="preserve">prijímateľ musí v lehote na predkladanie ponúk obdržať ponuky od všetkých záujemcov, ktorých priamo oslovil. Zákazka môže byť realizovaná aj v prípade predloženia 1 alebo 2 ponúk. </w:t>
        </w:r>
      </w:ins>
    </w:p>
    <w:p w14:paraId="46EF4900" w14:textId="24C38F1F" w:rsidR="00AB4C1D" w:rsidRPr="00AB4C1D" w:rsidRDefault="00AB4C1D" w:rsidP="007F59C5">
      <w:pPr>
        <w:pStyle w:val="Default"/>
        <w:numPr>
          <w:ilvl w:val="0"/>
          <w:numId w:val="26"/>
        </w:numPr>
        <w:spacing w:before="120" w:after="120" w:line="276" w:lineRule="auto"/>
        <w:ind w:left="450" w:hanging="450"/>
        <w:jc w:val="both"/>
        <w:rPr>
          <w:ins w:id="1228" w:author="Chromíková, Katarína" w:date="2020-12-11T16:47:00Z"/>
          <w:rFonts w:asciiTheme="minorHAnsi" w:hAnsiTheme="minorHAnsi" w:cs="Calibri"/>
          <w:sz w:val="20"/>
          <w:szCs w:val="20"/>
        </w:rPr>
      </w:pPr>
      <w:ins w:id="1229" w:author="Chromíková, Katarína" w:date="2020-12-11T16:47:00Z">
        <w:r w:rsidRPr="00AB4C1D">
          <w:rPr>
            <w:rFonts w:asciiTheme="minorHAnsi" w:hAnsiTheme="minorHAnsi" w:cs="Calibri"/>
            <w:sz w:val="20"/>
            <w:szCs w:val="20"/>
          </w:rPr>
          <w:t xml:space="preserve">V prípade zákaziek nad 50 000 EUR bez DPH, je </w:t>
        </w:r>
        <w:r w:rsidRPr="00AB4C1D">
          <w:rPr>
            <w:rFonts w:asciiTheme="minorHAnsi" w:hAnsiTheme="minorHAnsi" w:cs="Calibri"/>
            <w:b/>
            <w:sz w:val="20"/>
            <w:szCs w:val="20"/>
          </w:rPr>
          <w:t>možné určiť úspešného uchádzača</w:t>
        </w:r>
        <w:r w:rsidRPr="00AB4C1D">
          <w:rPr>
            <w:rFonts w:asciiTheme="minorHAnsi" w:hAnsiTheme="minorHAnsi" w:cs="Calibri"/>
            <w:sz w:val="20"/>
            <w:szCs w:val="20"/>
          </w:rPr>
          <w:t xml:space="preserve"> </w:t>
        </w:r>
        <w:r w:rsidRPr="00AB4C1D">
          <w:rPr>
            <w:rFonts w:asciiTheme="minorHAnsi" w:hAnsiTheme="minorHAnsi" w:cs="Calibri"/>
            <w:b/>
            <w:sz w:val="20"/>
            <w:szCs w:val="20"/>
          </w:rPr>
          <w:t>a predpokladanú hodnotu zákazky</w:t>
        </w:r>
        <w:r w:rsidRPr="00AB4C1D">
          <w:rPr>
            <w:rFonts w:asciiTheme="minorHAnsi" w:hAnsiTheme="minorHAnsi" w:cs="Calibri"/>
            <w:sz w:val="20"/>
            <w:szCs w:val="20"/>
          </w:rPr>
          <w:t xml:space="preserve"> </w:t>
        </w:r>
        <w:r w:rsidRPr="00AB4C1D">
          <w:rPr>
            <w:rFonts w:asciiTheme="minorHAnsi" w:hAnsiTheme="minorHAnsi" w:cs="Calibri"/>
            <w:b/>
            <w:sz w:val="20"/>
            <w:szCs w:val="20"/>
          </w:rPr>
          <w:t>aj jedným úkonom</w:t>
        </w:r>
        <w:r w:rsidRPr="00AB4C1D">
          <w:rPr>
            <w:rFonts w:asciiTheme="minorHAnsi" w:hAnsiTheme="minorHAnsi" w:cs="Calibri"/>
            <w:sz w:val="20"/>
            <w:szCs w:val="20"/>
          </w:rPr>
          <w:t xml:space="preserve">. </w:t>
        </w:r>
      </w:ins>
      <w:ins w:id="1230" w:author="uzivatel" w:date="2020-12-17T15:50:00Z">
        <w:r w:rsidR="00F20A0A">
          <w:rPr>
            <w:rFonts w:asciiTheme="minorHAnsi" w:hAnsiTheme="minorHAnsi" w:cs="Calibri"/>
            <w:sz w:val="20"/>
            <w:szCs w:val="20"/>
          </w:rPr>
          <w:t>Ž</w:t>
        </w:r>
      </w:ins>
      <w:ins w:id="1231" w:author="uzivatel" w:date="2020-12-17T15:49:00Z">
        <w:r w:rsidR="00F20A0A">
          <w:rPr>
            <w:rFonts w:asciiTheme="minorHAnsi" w:hAnsiTheme="minorHAnsi" w:cs="Calibri"/>
            <w:sz w:val="20"/>
            <w:szCs w:val="20"/>
          </w:rPr>
          <w:t>iadateľ/</w:t>
        </w:r>
      </w:ins>
      <w:ins w:id="1232" w:author="Chromíková, Katarína" w:date="2020-12-11T16:47:00Z">
        <w:r w:rsidRPr="00AB4C1D">
          <w:rPr>
            <w:rFonts w:asciiTheme="minorHAnsi" w:hAnsiTheme="minorHAnsi" w:cs="Calibri"/>
            <w:sz w:val="20"/>
            <w:szCs w:val="20"/>
          </w:rPr>
          <w:t xml:space="preserve">Prijímateľ je však v každom prípade </w:t>
        </w:r>
        <w:r w:rsidRPr="00AB4C1D">
          <w:rPr>
            <w:rFonts w:asciiTheme="minorHAnsi" w:hAnsiTheme="minorHAnsi" w:cs="Calibri"/>
            <w:b/>
            <w:sz w:val="20"/>
            <w:szCs w:val="20"/>
          </w:rPr>
          <w:t>povinný dodržať procesné pravidlá</w:t>
        </w:r>
        <w:r w:rsidRPr="00AB4C1D">
          <w:rPr>
            <w:rFonts w:asciiTheme="minorHAnsi" w:hAnsiTheme="minorHAnsi" w:cs="Calibri"/>
            <w:sz w:val="20"/>
            <w:szCs w:val="20"/>
          </w:rPr>
          <w:t xml:space="preserve"> upravené v</w:t>
        </w:r>
      </w:ins>
      <w:ins w:id="1233" w:author="Chromíková, Katarína" w:date="2020-12-11T16:51:00Z">
        <w:r>
          <w:rPr>
            <w:rFonts w:asciiTheme="minorHAnsi" w:hAnsiTheme="minorHAnsi" w:cs="Calibri"/>
            <w:sz w:val="20"/>
            <w:szCs w:val="20"/>
          </w:rPr>
          <w:t> bodoch 2 až 6</w:t>
        </w:r>
      </w:ins>
      <w:ins w:id="1234" w:author="Chromíková, Katarína" w:date="2020-12-11T16:47:00Z">
        <w:r w:rsidRPr="00AB4C1D">
          <w:rPr>
            <w:rFonts w:asciiTheme="minorHAnsi" w:hAnsiTheme="minorHAnsi" w:cs="Calibri"/>
            <w:sz w:val="20"/>
            <w:szCs w:val="20"/>
          </w:rPr>
          <w:t xml:space="preserve"> tejto </w:t>
        </w:r>
      </w:ins>
      <w:ins w:id="1235" w:author="Chromíková, Katarína" w:date="2020-12-11T16:51:00Z">
        <w:r>
          <w:rPr>
            <w:rFonts w:asciiTheme="minorHAnsi" w:hAnsiTheme="minorHAnsi" w:cs="Calibri"/>
            <w:sz w:val="20"/>
            <w:szCs w:val="20"/>
          </w:rPr>
          <w:t>časti</w:t>
        </w:r>
      </w:ins>
      <w:ins w:id="1236" w:author="Chromíková, Katarína" w:date="2020-12-11T16:47:00Z">
        <w:r w:rsidRPr="00AB4C1D">
          <w:rPr>
            <w:rFonts w:asciiTheme="minorHAnsi" w:hAnsiTheme="minorHAnsi" w:cs="Calibri"/>
            <w:sz w:val="20"/>
            <w:szCs w:val="20"/>
          </w:rPr>
          <w:t xml:space="preserve">. V prípade voľby tohto postupu musí </w:t>
        </w:r>
      </w:ins>
      <w:ins w:id="1237" w:author="uzivatel" w:date="2020-12-17T15:50:00Z">
        <w:r w:rsidR="00F20A0A">
          <w:rPr>
            <w:rFonts w:asciiTheme="minorHAnsi" w:hAnsiTheme="minorHAnsi" w:cs="Calibri"/>
            <w:sz w:val="20"/>
            <w:szCs w:val="20"/>
          </w:rPr>
          <w:t>žiadateľ/</w:t>
        </w:r>
      </w:ins>
      <w:ins w:id="1238" w:author="Chromíková, Katarína" w:date="2020-12-11T16:47:00Z">
        <w:r w:rsidRPr="00AB4C1D">
          <w:rPr>
            <w:rFonts w:asciiTheme="minorHAnsi" w:hAnsiTheme="minorHAnsi" w:cs="Calibri"/>
            <w:sz w:val="20"/>
            <w:szCs w:val="20"/>
          </w:rPr>
          <w:t xml:space="preserve">prijímateľ disponovať </w:t>
        </w:r>
        <w:r w:rsidRPr="00AB4C1D">
          <w:rPr>
            <w:rFonts w:asciiTheme="minorHAnsi" w:hAnsiTheme="minorHAnsi" w:cs="Calibri"/>
            <w:b/>
            <w:sz w:val="20"/>
            <w:szCs w:val="20"/>
          </w:rPr>
          <w:t>minimálne dvomi ponukami</w:t>
        </w:r>
        <w:r w:rsidRPr="00AB4C1D">
          <w:rPr>
            <w:rFonts w:asciiTheme="minorHAnsi" w:hAnsiTheme="minorHAnsi" w:cs="Calibri"/>
            <w:sz w:val="20"/>
            <w:szCs w:val="20"/>
          </w:rPr>
          <w:t xml:space="preserve">, nakoľko okrem úspešného uchádzača určuje zároveň predpokladanú hodnotu zákazky. Ak </w:t>
        </w:r>
      </w:ins>
      <w:ins w:id="1239" w:author="uzivatel" w:date="2020-12-17T15:50:00Z">
        <w:r w:rsidR="00F20A0A">
          <w:rPr>
            <w:rFonts w:asciiTheme="minorHAnsi" w:hAnsiTheme="minorHAnsi" w:cs="Calibri"/>
            <w:sz w:val="20"/>
            <w:szCs w:val="20"/>
          </w:rPr>
          <w:t>žiadateľ</w:t>
        </w:r>
        <w:r w:rsidR="00F20A0A">
          <w:rPr>
            <w:rFonts w:asciiTheme="minorHAnsi" w:hAnsiTheme="minorHAnsi" w:cs="Calibri"/>
            <w:sz w:val="20"/>
            <w:szCs w:val="20"/>
          </w:rPr>
          <w:t>ovi</w:t>
        </w:r>
        <w:r w:rsidR="00F20A0A">
          <w:rPr>
            <w:rFonts w:asciiTheme="minorHAnsi" w:hAnsiTheme="minorHAnsi" w:cs="Calibri"/>
            <w:sz w:val="20"/>
            <w:szCs w:val="20"/>
          </w:rPr>
          <w:t>/</w:t>
        </w:r>
      </w:ins>
      <w:ins w:id="1240" w:author="Chromíková, Katarína" w:date="2020-12-11T16:47:00Z">
        <w:r w:rsidRPr="00AB4C1D">
          <w:rPr>
            <w:rFonts w:asciiTheme="minorHAnsi" w:hAnsiTheme="minorHAnsi" w:cs="Calibri"/>
            <w:sz w:val="20"/>
            <w:szCs w:val="20"/>
          </w:rPr>
          <w:t xml:space="preserve">prijímateľovi neboli predložené dve ponuky, je možné pre účely určenia predpokladanej hodnoty zákazky použiť aj cenové ponuky identifikované cez webové rozhranie. Ak bola predložená iba jedna ponuka, </w:t>
        </w:r>
      </w:ins>
      <w:ins w:id="1241" w:author="uzivatel" w:date="2020-12-17T15:50:00Z">
        <w:r w:rsidR="00F20A0A">
          <w:rPr>
            <w:rFonts w:asciiTheme="minorHAnsi" w:hAnsiTheme="minorHAnsi" w:cs="Calibri"/>
            <w:sz w:val="20"/>
            <w:szCs w:val="20"/>
          </w:rPr>
          <w:t>žiadateľ/</w:t>
        </w:r>
      </w:ins>
      <w:ins w:id="1242" w:author="Chromíková, Katarína" w:date="2020-12-11T16:47:00Z">
        <w:r w:rsidRPr="00AB4C1D">
          <w:rPr>
            <w:rFonts w:asciiTheme="minorHAnsi" w:hAnsiTheme="minorHAnsi" w:cs="Calibri"/>
            <w:sz w:val="20"/>
            <w:szCs w:val="20"/>
          </w:rPr>
          <w:t>prijímateľ dohľadá minimálne jednu ďalšiu ponuku na webe alebo ju identifikuje pomocou CRZ a spolu s ponukou predloženou na základe výzvy na predkladanie ponúk určiť z cenových údajov predpokladanú hodnotu zákazky. Zmluvu s dodávateľom, ktorý ako jediný predložil ponuku, je možné uzavrieť v prípade, ak je jeho cenová ponuka najnižšia, pričom cena bola jediným kritériom na vyhodnotenie ponúk.</w:t>
        </w:r>
      </w:ins>
    </w:p>
    <w:p w14:paraId="64D06CEC" w14:textId="72BA6AB3" w:rsidR="00AB4C1D" w:rsidRPr="00AB4C1D" w:rsidRDefault="00AB4C1D" w:rsidP="007F59C5">
      <w:pPr>
        <w:pStyle w:val="Default"/>
        <w:numPr>
          <w:ilvl w:val="0"/>
          <w:numId w:val="26"/>
        </w:numPr>
        <w:spacing w:before="120" w:after="120" w:line="276" w:lineRule="auto"/>
        <w:ind w:left="450" w:hanging="450"/>
        <w:jc w:val="both"/>
        <w:rPr>
          <w:ins w:id="1243" w:author="Chromíková, Katarína" w:date="2020-12-11T16:47:00Z"/>
          <w:rFonts w:asciiTheme="minorHAnsi" w:hAnsiTheme="minorHAnsi" w:cs="Calibri"/>
          <w:sz w:val="20"/>
          <w:szCs w:val="20"/>
        </w:rPr>
      </w:pPr>
      <w:ins w:id="1244" w:author="Chromíková, Katarína" w:date="2020-12-11T16:47:00Z">
        <w:r w:rsidRPr="00AB4C1D">
          <w:rPr>
            <w:rFonts w:asciiTheme="minorHAnsi" w:hAnsiTheme="minorHAnsi" w:cs="Calibri"/>
            <w:b/>
            <w:sz w:val="20"/>
            <w:szCs w:val="20"/>
          </w:rPr>
          <w:t>Vo výnimočných prípadoch</w:t>
        </w:r>
        <w:r w:rsidRPr="00AB4C1D">
          <w:rPr>
            <w:rFonts w:asciiTheme="minorHAnsi" w:hAnsiTheme="minorHAnsi" w:cs="Calibri"/>
            <w:sz w:val="20"/>
            <w:szCs w:val="20"/>
          </w:rPr>
          <w:t>, kedy ide o jedinečný predmet zákazky,</w:t>
        </w:r>
        <w:r w:rsidRPr="00AB4C1D">
          <w:rPr>
            <w:rFonts w:asciiTheme="minorHAnsi" w:hAnsiTheme="minorHAnsi" w:cs="Calibri"/>
            <w:b/>
            <w:sz w:val="20"/>
            <w:szCs w:val="20"/>
          </w:rPr>
          <w:t xml:space="preserve"> </w:t>
        </w:r>
      </w:ins>
      <w:ins w:id="1245" w:author="uzivatel" w:date="2020-12-17T15:50:00Z">
        <w:r w:rsidR="00F20A0A" w:rsidRPr="00F20A0A">
          <w:rPr>
            <w:rFonts w:asciiTheme="minorHAnsi" w:hAnsiTheme="minorHAnsi" w:cs="Calibri"/>
            <w:b/>
            <w:sz w:val="20"/>
            <w:szCs w:val="20"/>
          </w:rPr>
          <w:t>žiadateľ/</w:t>
        </w:r>
      </w:ins>
      <w:ins w:id="1246" w:author="Chromíková, Katarína" w:date="2020-12-11T16:47:00Z">
        <w:r w:rsidRPr="00F20A0A">
          <w:rPr>
            <w:rFonts w:asciiTheme="minorHAnsi" w:hAnsiTheme="minorHAnsi" w:cs="Calibri"/>
            <w:b/>
            <w:sz w:val="20"/>
            <w:szCs w:val="20"/>
          </w:rPr>
          <w:t>prijímateľ</w:t>
        </w:r>
        <w:r w:rsidRPr="00AB4C1D">
          <w:rPr>
            <w:rFonts w:asciiTheme="minorHAnsi" w:hAnsiTheme="minorHAnsi" w:cs="Calibri"/>
            <w:b/>
            <w:sz w:val="20"/>
            <w:szCs w:val="20"/>
          </w:rPr>
          <w:t xml:space="preserve"> osloví záujemcu, ktorý je spôsobilý realizovať jedinečný predmet zákazky alebo disponuje ponukou záujemcu</w:t>
        </w:r>
        <w:r w:rsidRPr="00AB4C1D">
          <w:rPr>
            <w:rFonts w:asciiTheme="minorHAnsi" w:hAnsiTheme="minorHAnsi" w:cs="Calibri"/>
            <w:sz w:val="20"/>
            <w:szCs w:val="20"/>
          </w:rPr>
          <w:t xml:space="preserve"> spôsobilého realizovať </w:t>
        </w:r>
        <w:r w:rsidRPr="00AB4C1D">
          <w:rPr>
            <w:rFonts w:asciiTheme="minorHAnsi" w:hAnsiTheme="minorHAnsi" w:cs="Calibri"/>
            <w:b/>
            <w:sz w:val="20"/>
            <w:szCs w:val="20"/>
          </w:rPr>
          <w:t>jedinečný predmet zákazky</w:t>
        </w:r>
        <w:r w:rsidRPr="00AB4C1D">
          <w:rPr>
            <w:rFonts w:asciiTheme="minorHAnsi" w:hAnsiTheme="minorHAnsi" w:cs="Calibri"/>
            <w:sz w:val="20"/>
            <w:szCs w:val="20"/>
          </w:rPr>
          <w:t xml:space="preserve">. Jedinečnosť predmetu zákazky musí byť zo strany </w:t>
        </w:r>
      </w:ins>
      <w:ins w:id="1247" w:author="uzivatel" w:date="2020-12-17T15:50:00Z">
        <w:r w:rsidR="00F20A0A">
          <w:rPr>
            <w:rFonts w:asciiTheme="minorHAnsi" w:hAnsiTheme="minorHAnsi" w:cs="Calibri"/>
            <w:sz w:val="20"/>
            <w:szCs w:val="20"/>
          </w:rPr>
          <w:t>žiadateľ</w:t>
        </w:r>
        <w:r w:rsidR="00F20A0A">
          <w:rPr>
            <w:rFonts w:asciiTheme="minorHAnsi" w:hAnsiTheme="minorHAnsi" w:cs="Calibri"/>
            <w:sz w:val="20"/>
            <w:szCs w:val="20"/>
          </w:rPr>
          <w:t>a</w:t>
        </w:r>
        <w:r w:rsidR="00F20A0A">
          <w:rPr>
            <w:rFonts w:asciiTheme="minorHAnsi" w:hAnsiTheme="minorHAnsi" w:cs="Calibri"/>
            <w:sz w:val="20"/>
            <w:szCs w:val="20"/>
          </w:rPr>
          <w:t>/</w:t>
        </w:r>
      </w:ins>
      <w:ins w:id="1248" w:author="Chromíková, Katarína" w:date="2020-12-11T16:47:00Z">
        <w:r w:rsidRPr="00AB4C1D">
          <w:rPr>
            <w:rFonts w:asciiTheme="minorHAnsi" w:hAnsiTheme="minorHAnsi" w:cs="Calibri"/>
            <w:sz w:val="20"/>
            <w:szCs w:val="20"/>
          </w:rPr>
          <w:t xml:space="preserve">prijímateľa riadne zdôvodnená a vypracovaná ešte pred vyhlásením zákazky a dôkazné bremeno preukázania skutočnosti, že na relevantnom trhu neexistuje viac ako 1 dodávateľ znáša </w:t>
        </w:r>
      </w:ins>
      <w:ins w:id="1249" w:author="uzivatel" w:date="2020-12-17T15:51:00Z">
        <w:r w:rsidR="00F20A0A">
          <w:rPr>
            <w:rFonts w:asciiTheme="minorHAnsi" w:hAnsiTheme="minorHAnsi" w:cs="Calibri"/>
            <w:sz w:val="20"/>
            <w:szCs w:val="20"/>
          </w:rPr>
          <w:t>žiadateľ/</w:t>
        </w:r>
      </w:ins>
      <w:ins w:id="1250" w:author="Chromíková, Katarína" w:date="2020-12-11T16:47:00Z">
        <w:r w:rsidRPr="00AB4C1D">
          <w:rPr>
            <w:rFonts w:asciiTheme="minorHAnsi" w:hAnsiTheme="minorHAnsi" w:cs="Calibri"/>
            <w:sz w:val="20"/>
            <w:szCs w:val="20"/>
          </w:rPr>
          <w:t xml:space="preserve">prijímateľ. Súčasťou </w:t>
        </w:r>
        <w:r w:rsidRPr="00AB4C1D">
          <w:rPr>
            <w:rFonts w:asciiTheme="minorHAnsi" w:hAnsiTheme="minorHAnsi" w:cs="Calibri"/>
            <w:b/>
            <w:sz w:val="20"/>
            <w:szCs w:val="20"/>
          </w:rPr>
          <w:t>odôvodnenia jedinečnosti</w:t>
        </w:r>
        <w:r w:rsidRPr="00AB4C1D">
          <w:rPr>
            <w:rFonts w:asciiTheme="minorHAnsi" w:hAnsiTheme="minorHAnsi" w:cs="Calibri"/>
            <w:sz w:val="20"/>
            <w:szCs w:val="20"/>
          </w:rPr>
          <w:t xml:space="preserve"> predmetu zákazky musí byť vyhlásenie </w:t>
        </w:r>
      </w:ins>
      <w:ins w:id="1251" w:author="uzivatel" w:date="2020-12-17T15:51:00Z">
        <w:r w:rsidR="00F20A0A">
          <w:rPr>
            <w:rFonts w:asciiTheme="minorHAnsi" w:hAnsiTheme="minorHAnsi" w:cs="Calibri"/>
            <w:sz w:val="20"/>
            <w:szCs w:val="20"/>
          </w:rPr>
          <w:t>žiadateľ</w:t>
        </w:r>
        <w:r w:rsidR="00F20A0A">
          <w:rPr>
            <w:rFonts w:asciiTheme="minorHAnsi" w:hAnsiTheme="minorHAnsi" w:cs="Calibri"/>
            <w:sz w:val="20"/>
            <w:szCs w:val="20"/>
          </w:rPr>
          <w:t>a</w:t>
        </w:r>
        <w:r w:rsidR="00F20A0A">
          <w:rPr>
            <w:rFonts w:asciiTheme="minorHAnsi" w:hAnsiTheme="minorHAnsi" w:cs="Calibri"/>
            <w:sz w:val="20"/>
            <w:szCs w:val="20"/>
          </w:rPr>
          <w:t>/</w:t>
        </w:r>
      </w:ins>
      <w:ins w:id="1252" w:author="Chromíková, Katarína" w:date="2020-12-11T16:47:00Z">
        <w:r w:rsidRPr="00AB4C1D">
          <w:rPr>
            <w:rFonts w:asciiTheme="minorHAnsi" w:hAnsiTheme="minorHAnsi" w:cs="Calibri"/>
            <w:sz w:val="20"/>
            <w:szCs w:val="20"/>
          </w:rPr>
          <w:t>prijímateľa k overeniu hospodárnosti, a to najmä porovnanie jedinečného predmetu zákazky s inou zákazkou, ktorá vykazuje určité spoločné znaky. Uvedené nezbavuje povinnosti RO overiť hospodárnosť výdavkov zákazky podľa metodického pokynu</w:t>
        </w:r>
        <w:r w:rsidRPr="00AB4C1D">
          <w:rPr>
            <w:rFonts w:asciiTheme="minorHAnsi" w:hAnsiTheme="minorHAnsi" w:cs="Calibri"/>
            <w:sz w:val="20"/>
            <w:szCs w:val="20"/>
            <w:vertAlign w:val="superscript"/>
          </w:rPr>
          <w:footnoteReference w:id="93"/>
        </w:r>
      </w:ins>
      <w:ins w:id="1255" w:author="Chromíková, Katarína" w:date="2020-12-11T16:53:00Z">
        <w:r>
          <w:rPr>
            <w:rFonts w:asciiTheme="minorHAnsi" w:hAnsiTheme="minorHAnsi" w:cs="Calibri"/>
            <w:sz w:val="20"/>
            <w:szCs w:val="20"/>
          </w:rPr>
          <w:t>.</w:t>
        </w:r>
      </w:ins>
      <w:ins w:id="1256" w:author="Chromíková, Katarína" w:date="2020-12-11T16:47:00Z">
        <w:r w:rsidRPr="00AB4C1D">
          <w:rPr>
            <w:rFonts w:asciiTheme="minorHAnsi" w:hAnsiTheme="minorHAnsi" w:cs="Calibri"/>
            <w:sz w:val="20"/>
            <w:szCs w:val="20"/>
          </w:rPr>
          <w:t xml:space="preserve"> Odôvodnenie k jedinečnému predmetu zákazky, resp. k predmetu zákazky, v rámci ktorého nie je možné vykonať prieskum trhu, musí byť súčasťou dokumentácie k zákazke. Aj v tomto výnimočnom prípade je však povinnosťou </w:t>
        </w:r>
      </w:ins>
      <w:ins w:id="1257" w:author="uzivatel" w:date="2020-12-17T15:51:00Z">
        <w:r w:rsidR="00F20A0A">
          <w:rPr>
            <w:rFonts w:asciiTheme="minorHAnsi" w:hAnsiTheme="minorHAnsi" w:cs="Calibri"/>
            <w:sz w:val="20"/>
            <w:szCs w:val="20"/>
          </w:rPr>
          <w:t>žiadateľ</w:t>
        </w:r>
        <w:r w:rsidR="00F20A0A">
          <w:rPr>
            <w:rFonts w:asciiTheme="minorHAnsi" w:hAnsiTheme="minorHAnsi" w:cs="Calibri"/>
            <w:sz w:val="20"/>
            <w:szCs w:val="20"/>
          </w:rPr>
          <w:t>a</w:t>
        </w:r>
        <w:r w:rsidR="00F20A0A">
          <w:rPr>
            <w:rFonts w:asciiTheme="minorHAnsi" w:hAnsiTheme="minorHAnsi" w:cs="Calibri"/>
            <w:sz w:val="20"/>
            <w:szCs w:val="20"/>
          </w:rPr>
          <w:t>/</w:t>
        </w:r>
      </w:ins>
      <w:ins w:id="1258" w:author="Chromíková, Katarína" w:date="2020-12-11T16:47:00Z">
        <w:r w:rsidRPr="00AB4C1D">
          <w:rPr>
            <w:rFonts w:asciiTheme="minorHAnsi" w:hAnsiTheme="minorHAnsi" w:cs="Calibri"/>
            <w:sz w:val="20"/>
            <w:szCs w:val="20"/>
          </w:rPr>
          <w:t xml:space="preserve">prijímateľa zverejniť zákazku na webovom sídle a zaslať informáciu o tomto zverejnení na osobitný mailový kontakt </w:t>
        </w:r>
        <w:r w:rsidRPr="00AB4C1D">
          <w:rPr>
            <w:rFonts w:asciiTheme="minorHAnsi" w:hAnsiTheme="minorHAnsi" w:cs="Calibri"/>
            <w:sz w:val="20"/>
            <w:szCs w:val="20"/>
          </w:rPr>
          <w:fldChar w:fldCharType="begin"/>
        </w:r>
        <w:r w:rsidRPr="00AB4C1D">
          <w:rPr>
            <w:rFonts w:asciiTheme="minorHAnsi" w:hAnsiTheme="minorHAnsi" w:cs="Calibri"/>
            <w:sz w:val="20"/>
            <w:szCs w:val="20"/>
          </w:rPr>
          <w:instrText xml:space="preserve"> HYPERLINK "mailto:zakazkycko@vlada.gov.sk" </w:instrText>
        </w:r>
        <w:r w:rsidRPr="00AB4C1D">
          <w:rPr>
            <w:rFonts w:asciiTheme="minorHAnsi" w:hAnsiTheme="minorHAnsi" w:cs="Calibri"/>
            <w:sz w:val="20"/>
            <w:szCs w:val="20"/>
          </w:rPr>
          <w:fldChar w:fldCharType="separate"/>
        </w:r>
        <w:r w:rsidRPr="00AB4C1D">
          <w:rPr>
            <w:rFonts w:asciiTheme="minorHAnsi" w:hAnsiTheme="minorHAnsi" w:cs="Calibri"/>
            <w:sz w:val="20"/>
            <w:szCs w:val="20"/>
          </w:rPr>
          <w:t>zakazkycko@vlada.gov.sk</w:t>
        </w:r>
        <w:r w:rsidRPr="00AB4C1D">
          <w:rPr>
            <w:rFonts w:asciiTheme="minorHAnsi" w:hAnsiTheme="minorHAnsi" w:cs="Calibri"/>
            <w:sz w:val="20"/>
            <w:szCs w:val="20"/>
          </w:rPr>
          <w:fldChar w:fldCharType="end"/>
        </w:r>
        <w:r w:rsidRPr="00AB4C1D">
          <w:rPr>
            <w:rFonts w:asciiTheme="minorHAnsi" w:hAnsiTheme="minorHAnsi" w:cs="Calibri"/>
            <w:sz w:val="20"/>
            <w:szCs w:val="20"/>
          </w:rPr>
          <w:t xml:space="preserve">. </w:t>
        </w:r>
      </w:ins>
    </w:p>
    <w:p w14:paraId="2AEF9777" w14:textId="7A66A273" w:rsidR="00AB4C1D" w:rsidRDefault="00AB4C1D" w:rsidP="007F59C5">
      <w:pPr>
        <w:pStyle w:val="Default"/>
        <w:numPr>
          <w:ilvl w:val="0"/>
          <w:numId w:val="26"/>
        </w:numPr>
        <w:spacing w:before="120" w:after="120" w:line="276" w:lineRule="auto"/>
        <w:ind w:left="450" w:hanging="450"/>
        <w:jc w:val="both"/>
        <w:rPr>
          <w:ins w:id="1259" w:author="Chromíková, Katarína" w:date="2020-12-11T17:04:00Z"/>
          <w:rFonts w:asciiTheme="minorHAnsi" w:hAnsiTheme="minorHAnsi" w:cs="Calibri"/>
          <w:sz w:val="20"/>
          <w:szCs w:val="20"/>
        </w:rPr>
      </w:pPr>
      <w:ins w:id="1260" w:author="Chromíková, Katarína" w:date="2020-12-11T16:47:00Z">
        <w:r w:rsidRPr="00AB4C1D">
          <w:rPr>
            <w:rFonts w:asciiTheme="minorHAnsi" w:hAnsiTheme="minorHAnsi" w:cs="Calibri"/>
            <w:sz w:val="20"/>
            <w:szCs w:val="20"/>
          </w:rPr>
          <w:lastRenderedPageBreak/>
          <w:t xml:space="preserve">Ak </w:t>
        </w:r>
      </w:ins>
      <w:ins w:id="1261" w:author="uzivatel" w:date="2020-12-17T15:51:00Z">
        <w:r w:rsidR="00F20A0A">
          <w:rPr>
            <w:rFonts w:asciiTheme="minorHAnsi" w:hAnsiTheme="minorHAnsi" w:cs="Calibri"/>
            <w:sz w:val="20"/>
            <w:szCs w:val="20"/>
          </w:rPr>
          <w:t>žiadateľ</w:t>
        </w:r>
        <w:r w:rsidR="00F20A0A">
          <w:rPr>
            <w:rFonts w:asciiTheme="minorHAnsi" w:hAnsiTheme="minorHAnsi" w:cs="Calibri"/>
            <w:sz w:val="20"/>
            <w:szCs w:val="20"/>
          </w:rPr>
          <w:t>ovi</w:t>
        </w:r>
      </w:ins>
      <w:ins w:id="1262" w:author="uzivatel" w:date="2020-12-17T15:52:00Z">
        <w:r w:rsidR="00F20A0A">
          <w:rPr>
            <w:rFonts w:asciiTheme="minorHAnsi" w:hAnsiTheme="minorHAnsi" w:cs="Calibri"/>
            <w:sz w:val="20"/>
            <w:szCs w:val="20"/>
          </w:rPr>
          <w:t>/</w:t>
        </w:r>
      </w:ins>
      <w:ins w:id="1263" w:author="Chromíková, Katarína" w:date="2020-12-11T16:47:00Z">
        <w:r w:rsidRPr="00AB4C1D">
          <w:rPr>
            <w:rFonts w:asciiTheme="minorHAnsi" w:hAnsiTheme="minorHAnsi" w:cs="Calibri"/>
            <w:sz w:val="20"/>
            <w:szCs w:val="20"/>
          </w:rPr>
          <w:t xml:space="preserve">prijímateľovi nebude predložená žiadna ponuka alebo ani jeden uchádzač, ktorý predložil ponuku, nesplnil podmienky účasti alebo požiadavky určené </w:t>
        </w:r>
      </w:ins>
      <w:ins w:id="1264" w:author="uzivatel" w:date="2020-12-17T15:52:00Z">
        <w:r w:rsidR="00F20A0A">
          <w:rPr>
            <w:rFonts w:asciiTheme="minorHAnsi" w:hAnsiTheme="minorHAnsi" w:cs="Calibri"/>
            <w:sz w:val="20"/>
            <w:szCs w:val="20"/>
          </w:rPr>
          <w:t>žiadateľ</w:t>
        </w:r>
        <w:r w:rsidR="00F20A0A">
          <w:rPr>
            <w:rFonts w:asciiTheme="minorHAnsi" w:hAnsiTheme="minorHAnsi" w:cs="Calibri"/>
            <w:sz w:val="20"/>
            <w:szCs w:val="20"/>
          </w:rPr>
          <w:t>om</w:t>
        </w:r>
        <w:r w:rsidR="00F20A0A">
          <w:rPr>
            <w:rFonts w:asciiTheme="minorHAnsi" w:hAnsiTheme="minorHAnsi" w:cs="Calibri"/>
            <w:sz w:val="20"/>
            <w:szCs w:val="20"/>
          </w:rPr>
          <w:t>/</w:t>
        </w:r>
      </w:ins>
      <w:ins w:id="1265" w:author="Chromíková, Katarína" w:date="2020-12-11T16:47:00Z">
        <w:r w:rsidRPr="00AB4C1D">
          <w:rPr>
            <w:rFonts w:asciiTheme="minorHAnsi" w:hAnsiTheme="minorHAnsi" w:cs="Calibri"/>
            <w:sz w:val="20"/>
            <w:szCs w:val="20"/>
          </w:rPr>
          <w:t>prijímateľom na predmet zákazky a </w:t>
        </w:r>
      </w:ins>
      <w:ins w:id="1266" w:author="uzivatel" w:date="2020-12-17T15:52:00Z">
        <w:r w:rsidR="00F20A0A">
          <w:rPr>
            <w:rFonts w:asciiTheme="minorHAnsi" w:hAnsiTheme="minorHAnsi" w:cs="Calibri"/>
            <w:sz w:val="20"/>
            <w:szCs w:val="20"/>
          </w:rPr>
          <w:t>žiadateľ/</w:t>
        </w:r>
      </w:ins>
      <w:ins w:id="1267" w:author="Chromíková, Katarína" w:date="2020-12-11T16:47:00Z">
        <w:r w:rsidRPr="00AB4C1D">
          <w:rPr>
            <w:rFonts w:asciiTheme="minorHAnsi" w:hAnsiTheme="minorHAnsi" w:cs="Calibri"/>
            <w:sz w:val="20"/>
            <w:szCs w:val="20"/>
          </w:rPr>
          <w:t xml:space="preserve">prijímateľ splnil všetky postupy uvedené v predchádzajúcich odsekoch, je oprávnený vyzvať na rokovanie jedného alebo viacerých záujemcov, s ktorými rokuje o zadaní zákazky.  Predmetom týchto rokovaní nemôže byť zúženie predmetu zákazky, úprava podmienok účasti, podmienok realizácie zmluvy ani kritérií na vyhodnotenie ponúk uvedených vo výzve na predkladanie ponúk. Z rokovania je </w:t>
        </w:r>
      </w:ins>
      <w:ins w:id="1268" w:author="uzivatel" w:date="2020-12-17T15:52:00Z">
        <w:r w:rsidR="00F20A0A">
          <w:rPr>
            <w:rFonts w:asciiTheme="minorHAnsi" w:hAnsiTheme="minorHAnsi" w:cs="Calibri"/>
            <w:sz w:val="20"/>
            <w:szCs w:val="20"/>
          </w:rPr>
          <w:t>žiadateľ/</w:t>
        </w:r>
      </w:ins>
      <w:ins w:id="1269" w:author="Chromíková, Katarína" w:date="2020-12-11T16:47:00Z">
        <w:r w:rsidRPr="00AB4C1D">
          <w:rPr>
            <w:rFonts w:asciiTheme="minorHAnsi" w:hAnsiTheme="minorHAnsi" w:cs="Calibri"/>
            <w:sz w:val="20"/>
            <w:szCs w:val="20"/>
          </w:rPr>
          <w:t xml:space="preserve">prijímateľ povinný vyhotoviť zápis,  ako aj zdôvodniť výber záujemcu alebo záujemcov, ktorí boli vyzvaní na rokovanie. </w:t>
        </w:r>
      </w:ins>
    </w:p>
    <w:p w14:paraId="44928221" w14:textId="2D951784" w:rsidR="003D53D4" w:rsidDel="00B53E23" w:rsidRDefault="003D53D4" w:rsidP="003D53D4">
      <w:pPr>
        <w:pStyle w:val="Default"/>
        <w:spacing w:before="120" w:after="120" w:line="276" w:lineRule="auto"/>
        <w:ind w:left="450"/>
        <w:jc w:val="both"/>
        <w:rPr>
          <w:ins w:id="1270" w:author="Chromíková, Katarína" w:date="2020-12-11T17:03:00Z"/>
          <w:del w:id="1271" w:author="uzivatel" w:date="2020-12-15T18:19:00Z"/>
          <w:rFonts w:asciiTheme="minorHAnsi" w:hAnsiTheme="minorHAnsi" w:cs="Calibri"/>
          <w:sz w:val="20"/>
          <w:szCs w:val="20"/>
        </w:rPr>
      </w:pPr>
    </w:p>
    <w:tbl>
      <w:tblPr>
        <w:tblW w:w="0" w:type="auto"/>
        <w:tblInd w:w="5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0"/>
      </w:tblGrid>
      <w:tr w:rsidR="003D53D4" w:rsidRPr="002F3653" w14:paraId="4E2B1847" w14:textId="77777777" w:rsidTr="008B6527">
        <w:trPr>
          <w:ins w:id="1272" w:author="Chromíková, Katarína" w:date="2020-12-11T17:03:00Z"/>
        </w:trPr>
        <w:tc>
          <w:tcPr>
            <w:tcW w:w="8520" w:type="dxa"/>
            <w:tcBorders>
              <w:top w:val="single" w:sz="8" w:space="0" w:color="4F81BD"/>
              <w:left w:val="single" w:sz="8" w:space="0" w:color="4F81BD"/>
              <w:bottom w:val="single" w:sz="8" w:space="0" w:color="4F81BD"/>
              <w:right w:val="single" w:sz="8" w:space="0" w:color="4F81BD"/>
            </w:tcBorders>
            <w:shd w:val="clear" w:color="auto" w:fill="DBE5F1"/>
          </w:tcPr>
          <w:p w14:paraId="4396F3EB" w14:textId="77777777" w:rsidR="003D53D4" w:rsidRDefault="003D53D4" w:rsidP="008B6527">
            <w:pPr>
              <w:pStyle w:val="Default"/>
              <w:spacing w:line="276" w:lineRule="auto"/>
              <w:jc w:val="both"/>
              <w:rPr>
                <w:ins w:id="1273" w:author="Chromíková, Katarína" w:date="2020-12-11T17:03:00Z"/>
                <w:rFonts w:ascii="Calibri" w:hAnsi="Calibri" w:cs="Calibri"/>
                <w:i/>
                <w:sz w:val="20"/>
                <w:szCs w:val="20"/>
              </w:rPr>
            </w:pPr>
            <w:ins w:id="1274" w:author="Chromíková, Katarína" w:date="2020-12-11T17:03:00Z">
              <w:r w:rsidRPr="002F3653">
                <w:rPr>
                  <w:rFonts w:ascii="Calibri" w:hAnsi="Calibri" w:cs="Calibri"/>
                  <w:i/>
                  <w:sz w:val="20"/>
                  <w:szCs w:val="20"/>
                </w:rPr>
                <w:t xml:space="preserve">Upozornenie: </w:t>
              </w:r>
            </w:ins>
          </w:p>
          <w:p w14:paraId="11186699" w14:textId="77777777" w:rsidR="003D53D4" w:rsidRPr="00B53E23" w:rsidRDefault="003D53D4" w:rsidP="008B6527">
            <w:pPr>
              <w:pStyle w:val="Default"/>
              <w:spacing w:line="276" w:lineRule="auto"/>
              <w:jc w:val="both"/>
              <w:rPr>
                <w:ins w:id="1275" w:author="Chromíková, Katarína" w:date="2020-12-11T17:03:00Z"/>
                <w:rFonts w:ascii="Calibri" w:hAnsi="Calibri" w:cs="Calibri"/>
                <w:i/>
                <w:sz w:val="10"/>
                <w:szCs w:val="10"/>
              </w:rPr>
            </w:pPr>
          </w:p>
          <w:p w14:paraId="7024C875" w14:textId="2FE2B2B9" w:rsidR="003D53D4" w:rsidRPr="003D53D4" w:rsidRDefault="003D53D4" w:rsidP="008B6527">
            <w:pPr>
              <w:pStyle w:val="Default"/>
              <w:spacing w:line="276" w:lineRule="auto"/>
              <w:jc w:val="both"/>
              <w:rPr>
                <w:ins w:id="1276" w:author="Chromíková, Katarína" w:date="2020-12-11T17:03:00Z"/>
                <w:rFonts w:asciiTheme="minorHAnsi" w:hAnsiTheme="minorHAnsi" w:cs="Calibri"/>
                <w:sz w:val="20"/>
                <w:szCs w:val="20"/>
              </w:rPr>
            </w:pPr>
            <w:ins w:id="1277" w:author="Chromíková, Katarína" w:date="2020-12-11T17:03:00Z">
              <w:r w:rsidRPr="003D53D4">
                <w:rPr>
                  <w:rFonts w:asciiTheme="minorHAnsi" w:eastAsia="BatangChe" w:hAnsiTheme="minorHAnsi" w:cs="Calibri"/>
                  <w:sz w:val="20"/>
                  <w:szCs w:val="20"/>
                </w:rPr>
                <w:t xml:space="preserve">Ak bola predložená viac ako jedna ponuka, </w:t>
              </w:r>
            </w:ins>
            <w:ins w:id="1278" w:author="uzivatel" w:date="2020-12-17T15:52:00Z">
              <w:r w:rsidR="00F20A0A">
                <w:rPr>
                  <w:rFonts w:asciiTheme="minorHAnsi" w:hAnsiTheme="minorHAnsi" w:cs="Calibri"/>
                  <w:sz w:val="20"/>
                  <w:szCs w:val="20"/>
                </w:rPr>
                <w:t>žiadateľ/</w:t>
              </w:r>
            </w:ins>
            <w:ins w:id="1279" w:author="Chromíková, Katarína" w:date="2020-12-11T17:03:00Z">
              <w:r w:rsidRPr="003D53D4">
                <w:rPr>
                  <w:rFonts w:asciiTheme="minorHAnsi" w:eastAsia="BatangChe" w:hAnsiTheme="minorHAnsi" w:cs="Calibri"/>
                  <w:sz w:val="20"/>
                  <w:szCs w:val="20"/>
                </w:rPr>
                <w:t xml:space="preserve">prijímateľ vyhodnocuje splnenie požiadaviek na predmet zákazky a splnenie podmienok účasti (ak relevantné) po vyhodnotení ponúk na základe kritériá/kritérií na vyhodnotenie ponúk, a to iba v prípade uchádzača, ktorý sa umiestnil na prvom mieste v poradí (tzv. reverzná súťaž). Ak dôjde k vylúčeniu tohto uchádzača, vyhodnotí sa následne splnenie podmienok účasti a požiadaviek na predmet zákazky u ďalšieho uchádzača v poradí tak, aby uchádzač umiestnený na prvom mieste v novo zostavenom poradí spĺňal podmienky účasti a požiadavky na predmet zákazky. Uvedené pravidlá nevylučujú, aby </w:t>
              </w:r>
            </w:ins>
            <w:ins w:id="1280" w:author="uzivatel" w:date="2020-12-17T15:52:00Z">
              <w:r w:rsidR="00F20A0A">
                <w:rPr>
                  <w:rFonts w:asciiTheme="minorHAnsi" w:hAnsiTheme="minorHAnsi" w:cs="Calibri"/>
                  <w:sz w:val="20"/>
                  <w:szCs w:val="20"/>
                </w:rPr>
                <w:t>žiadateľ/</w:t>
              </w:r>
            </w:ins>
            <w:ins w:id="1281" w:author="Chromíková, Katarína" w:date="2020-12-11T17:03:00Z">
              <w:r w:rsidRPr="003D53D4">
                <w:rPr>
                  <w:rFonts w:asciiTheme="minorHAnsi" w:eastAsia="BatangChe" w:hAnsiTheme="minorHAnsi" w:cs="Calibri"/>
                  <w:sz w:val="20"/>
                  <w:szCs w:val="20"/>
                </w:rPr>
                <w:t>prijímateľ vyhodnotil splnenie požiadaviek na predmet zákazky a splnenie podmienok účasti v prípade všetkých uchádzačov, ktorí predložili ponuku.</w:t>
              </w:r>
            </w:ins>
          </w:p>
        </w:tc>
      </w:tr>
    </w:tbl>
    <w:p w14:paraId="664F4BA9" w14:textId="4BB3DF0C" w:rsidR="003D53D4" w:rsidRPr="00AB4C1D" w:rsidDel="00B53E23" w:rsidRDefault="003D53D4" w:rsidP="003D53D4">
      <w:pPr>
        <w:pStyle w:val="Default"/>
        <w:spacing w:before="120" w:after="120" w:line="276" w:lineRule="auto"/>
        <w:ind w:left="450"/>
        <w:jc w:val="both"/>
        <w:rPr>
          <w:ins w:id="1282" w:author="Chromíková, Katarína" w:date="2020-12-11T16:47:00Z"/>
          <w:del w:id="1283" w:author="uzivatel" w:date="2020-12-15T18:19:00Z"/>
          <w:rFonts w:asciiTheme="minorHAnsi" w:hAnsiTheme="minorHAnsi" w:cs="Calibri"/>
          <w:sz w:val="20"/>
          <w:szCs w:val="20"/>
        </w:rPr>
      </w:pPr>
    </w:p>
    <w:p w14:paraId="0B167381" w14:textId="4B89C0EB" w:rsidR="00AB4C1D" w:rsidRPr="00AB4C1D" w:rsidRDefault="00AB4C1D" w:rsidP="007F59C5">
      <w:pPr>
        <w:pStyle w:val="Default"/>
        <w:numPr>
          <w:ilvl w:val="0"/>
          <w:numId w:val="26"/>
        </w:numPr>
        <w:spacing w:before="120" w:after="120" w:line="276" w:lineRule="auto"/>
        <w:ind w:left="450" w:hanging="450"/>
        <w:jc w:val="both"/>
        <w:rPr>
          <w:ins w:id="1284" w:author="Chromíková, Katarína" w:date="2020-12-11T16:47:00Z"/>
          <w:rFonts w:asciiTheme="minorHAnsi" w:hAnsiTheme="minorHAnsi" w:cs="Calibri"/>
          <w:sz w:val="20"/>
          <w:szCs w:val="20"/>
        </w:rPr>
      </w:pPr>
      <w:ins w:id="1285" w:author="Chromíková, Katarína" w:date="2020-12-11T16:47:00Z">
        <w:r w:rsidRPr="00AB4C1D">
          <w:rPr>
            <w:rFonts w:asciiTheme="minorHAnsi" w:hAnsiTheme="minorHAnsi" w:cs="Calibri"/>
            <w:sz w:val="20"/>
            <w:szCs w:val="20"/>
          </w:rPr>
          <w:t xml:space="preserve">Celý postup </w:t>
        </w:r>
      </w:ins>
      <w:ins w:id="1286" w:author="uzivatel" w:date="2020-12-17T15:52:00Z">
        <w:r w:rsidR="00F20A0A">
          <w:rPr>
            <w:rFonts w:asciiTheme="minorHAnsi" w:hAnsiTheme="minorHAnsi" w:cs="Calibri"/>
            <w:sz w:val="20"/>
            <w:szCs w:val="20"/>
          </w:rPr>
          <w:t>žiadateľ</w:t>
        </w:r>
        <w:r w:rsidR="00F20A0A">
          <w:rPr>
            <w:rFonts w:asciiTheme="minorHAnsi" w:hAnsiTheme="minorHAnsi" w:cs="Calibri"/>
            <w:sz w:val="20"/>
            <w:szCs w:val="20"/>
          </w:rPr>
          <w:t>a</w:t>
        </w:r>
        <w:r w:rsidR="00F20A0A">
          <w:rPr>
            <w:rFonts w:asciiTheme="minorHAnsi" w:hAnsiTheme="minorHAnsi" w:cs="Calibri"/>
            <w:sz w:val="20"/>
            <w:szCs w:val="20"/>
          </w:rPr>
          <w:t>/</w:t>
        </w:r>
      </w:ins>
      <w:ins w:id="1287" w:author="Chromíková, Katarína" w:date="2020-12-11T16:47:00Z">
        <w:r w:rsidRPr="00AB4C1D">
          <w:rPr>
            <w:rFonts w:asciiTheme="minorHAnsi" w:hAnsiTheme="minorHAnsi" w:cs="Calibri"/>
            <w:sz w:val="20"/>
            <w:szCs w:val="20"/>
          </w:rPr>
          <w:t xml:space="preserve">prijímateľa pri zadávaní zákazky bude zhrnutý v zázname z prieskumu trhu, ktorého minimálne náležitosti sú nasledovné: identifikácia </w:t>
        </w:r>
      </w:ins>
      <w:ins w:id="1288" w:author="uzivatel" w:date="2020-12-17T15:52:00Z">
        <w:r w:rsidR="00F20A0A">
          <w:rPr>
            <w:rFonts w:asciiTheme="minorHAnsi" w:hAnsiTheme="minorHAnsi" w:cs="Calibri"/>
            <w:sz w:val="20"/>
            <w:szCs w:val="20"/>
          </w:rPr>
          <w:t>žiadateľ</w:t>
        </w:r>
      </w:ins>
      <w:ins w:id="1289" w:author="uzivatel" w:date="2020-12-17T15:53:00Z">
        <w:r w:rsidR="00F20A0A">
          <w:rPr>
            <w:rFonts w:asciiTheme="minorHAnsi" w:hAnsiTheme="minorHAnsi" w:cs="Calibri"/>
            <w:sz w:val="20"/>
            <w:szCs w:val="20"/>
          </w:rPr>
          <w:t>a</w:t>
        </w:r>
      </w:ins>
      <w:ins w:id="1290" w:author="uzivatel" w:date="2020-12-17T15:52:00Z">
        <w:r w:rsidR="00F20A0A">
          <w:rPr>
            <w:rFonts w:asciiTheme="minorHAnsi" w:hAnsiTheme="minorHAnsi" w:cs="Calibri"/>
            <w:sz w:val="20"/>
            <w:szCs w:val="20"/>
          </w:rPr>
          <w:t>/</w:t>
        </w:r>
      </w:ins>
      <w:ins w:id="1291" w:author="Chromíková, Katarína" w:date="2020-12-11T16:47:00Z">
        <w:r w:rsidRPr="00AB4C1D">
          <w:rPr>
            <w:rFonts w:asciiTheme="minorHAnsi" w:hAnsiTheme="minorHAnsi" w:cs="Calibri"/>
            <w:sz w:val="20"/>
            <w:szCs w:val="20"/>
          </w:rPr>
          <w:t xml:space="preserve">prijímateľa, názov zákazky, kód CPV, predmet zákazky, určenie kritéria/kritérií na vyhodnocovanie ponúk, spôsob vykonania prieskumu a identifikovanie podkladov, na základe ktorých boli ponuky vyhodnocované, zoznam oslovených záujemcov a dátum ich oslovenia, informácia o skutočnosti, že </w:t>
        </w:r>
      </w:ins>
      <w:ins w:id="1292" w:author="uzivatel" w:date="2020-12-17T15:53:00Z">
        <w:r w:rsidR="00F20A0A">
          <w:rPr>
            <w:rFonts w:asciiTheme="minorHAnsi" w:hAnsiTheme="minorHAnsi" w:cs="Calibri"/>
            <w:sz w:val="20"/>
            <w:szCs w:val="20"/>
          </w:rPr>
          <w:t>žiadateľ/</w:t>
        </w:r>
      </w:ins>
      <w:ins w:id="1293" w:author="Chromíková, Katarína" w:date="2020-12-11T16:47:00Z">
        <w:r w:rsidRPr="00AB4C1D">
          <w:rPr>
            <w:rFonts w:asciiTheme="minorHAnsi" w:hAnsiTheme="minorHAnsi" w:cs="Calibri"/>
            <w:sz w:val="20"/>
            <w:szCs w:val="20"/>
          </w:rPr>
          <w:t xml:space="preserve">prijímateľ overil, či sú oslovení záujemcovia a uchádzači, ktorí predložili ponuku, oprávnení dodávať službu, tovar alebo prácu v rozsahu predmetu zákazky a že nemajú uložený zákaz účasti vo verejnom obstarávaní, dátum vyhodnotenia ponúk, zoznam uchádzačov, ktorí predložili ponuku, identifikácia a vyhodnotenie splnenia jednotlivých podmienok účasti a návrhov na plnenie kritérií na vyhodnotenie ponúk, identifikácia úspešného dodávateľa/poskytovateľa/zhotoviteľa, konečná zmluvná cena ponuky úspešného uchádzača (uviesť s DPH aj bez DPH; v prípade, že dodávateľ nie je platca DPH, uvedie sa konečná cena), spôsob vzniku záväzku (zmluva, objednávka...), meno, funkcia, dátum a podpis zodpovednej osoby/osôb, ktoré vykonali prieskum. V prípade, že ide o jedinečný predmet zákazky, je </w:t>
        </w:r>
      </w:ins>
      <w:ins w:id="1294" w:author="uzivatel" w:date="2020-12-17T15:53:00Z">
        <w:r w:rsidR="00F20A0A">
          <w:rPr>
            <w:rFonts w:asciiTheme="minorHAnsi" w:hAnsiTheme="minorHAnsi" w:cs="Calibri"/>
            <w:sz w:val="20"/>
            <w:szCs w:val="20"/>
          </w:rPr>
          <w:t>žiadateľ/</w:t>
        </w:r>
      </w:ins>
      <w:ins w:id="1295" w:author="Chromíková, Katarína" w:date="2020-12-11T16:47:00Z">
        <w:r w:rsidRPr="00AB4C1D">
          <w:rPr>
            <w:rFonts w:asciiTheme="minorHAnsi" w:hAnsiTheme="minorHAnsi" w:cs="Calibri"/>
            <w:sz w:val="20"/>
            <w:szCs w:val="20"/>
          </w:rPr>
          <w:t xml:space="preserve">prijímateľ povinný vypracovať záznam z prieskumu trhu iba v prípade, ak bola na základe zverejnenia zákazky predložená viac ako 1 ponuka. </w:t>
        </w:r>
      </w:ins>
    </w:p>
    <w:p w14:paraId="7759DEEC" w14:textId="62181DD8" w:rsidR="00AB4C1D" w:rsidRPr="00AB4C1D" w:rsidRDefault="00AB4C1D" w:rsidP="007F59C5">
      <w:pPr>
        <w:pStyle w:val="Default"/>
        <w:numPr>
          <w:ilvl w:val="0"/>
          <w:numId w:val="26"/>
        </w:numPr>
        <w:spacing w:before="120" w:after="120" w:line="276" w:lineRule="auto"/>
        <w:ind w:left="450" w:hanging="450"/>
        <w:jc w:val="both"/>
        <w:rPr>
          <w:ins w:id="1296" w:author="Chromíková, Katarína" w:date="2020-12-11T16:47:00Z"/>
          <w:rFonts w:asciiTheme="minorHAnsi" w:hAnsiTheme="minorHAnsi" w:cs="Calibri"/>
          <w:sz w:val="20"/>
          <w:szCs w:val="20"/>
        </w:rPr>
      </w:pPr>
      <w:ins w:id="1297" w:author="Chromíková, Katarína" w:date="2020-12-11T16:47:00Z">
        <w:r w:rsidRPr="00AB4C1D">
          <w:rPr>
            <w:rFonts w:asciiTheme="minorHAnsi" w:hAnsiTheme="minorHAnsi" w:cs="Calibri"/>
            <w:sz w:val="20"/>
            <w:szCs w:val="20"/>
          </w:rPr>
          <w:t>Pri komunikácii s </w:t>
        </w:r>
      </w:ins>
      <w:ins w:id="1298" w:author="uzivatel" w:date="2020-12-17T15:53:00Z">
        <w:r w:rsidR="00F20A0A">
          <w:rPr>
            <w:rFonts w:asciiTheme="minorHAnsi" w:hAnsiTheme="minorHAnsi" w:cs="Calibri"/>
            <w:sz w:val="20"/>
            <w:szCs w:val="20"/>
          </w:rPr>
          <w:t>žiadateľ</w:t>
        </w:r>
        <w:r w:rsidR="00F20A0A">
          <w:rPr>
            <w:rFonts w:asciiTheme="minorHAnsi" w:hAnsiTheme="minorHAnsi" w:cs="Calibri"/>
            <w:sz w:val="20"/>
            <w:szCs w:val="20"/>
          </w:rPr>
          <w:t>om</w:t>
        </w:r>
        <w:r w:rsidR="00F20A0A">
          <w:rPr>
            <w:rFonts w:asciiTheme="minorHAnsi" w:hAnsiTheme="minorHAnsi" w:cs="Calibri"/>
            <w:sz w:val="20"/>
            <w:szCs w:val="20"/>
          </w:rPr>
          <w:t>/</w:t>
        </w:r>
      </w:ins>
      <w:ins w:id="1299" w:author="Chromíková, Katarína" w:date="2020-12-11T16:47:00Z">
        <w:r w:rsidRPr="00AB4C1D">
          <w:rPr>
            <w:rFonts w:asciiTheme="minorHAnsi" w:hAnsiTheme="minorHAnsi" w:cs="Calibri"/>
            <w:sz w:val="20"/>
            <w:szCs w:val="20"/>
          </w:rPr>
          <w:t xml:space="preserve">prijímateľom, určovaní a dodržiavaní lehôt, spolupráci s inými subjektmi a riešení finančných opráv postupuje RO v rámci tejto kontroly/finančnej kontroly v zmysle postupov uvedených v kapitole </w:t>
        </w:r>
        <w:r w:rsidRPr="00AB4C1D">
          <w:rPr>
            <w:rFonts w:asciiTheme="minorHAnsi" w:hAnsiTheme="minorHAnsi" w:cs="Calibri"/>
            <w:sz w:val="20"/>
            <w:szCs w:val="20"/>
          </w:rPr>
          <w:fldChar w:fldCharType="begin"/>
        </w:r>
        <w:r w:rsidRPr="00AB4C1D">
          <w:rPr>
            <w:rFonts w:asciiTheme="minorHAnsi" w:hAnsiTheme="minorHAnsi" w:cs="Calibri"/>
            <w:sz w:val="20"/>
            <w:szCs w:val="20"/>
          </w:rPr>
          <w:instrText xml:space="preserve"> HYPERLINK \l "kapitola_33725" </w:instrText>
        </w:r>
        <w:r w:rsidRPr="00AB4C1D">
          <w:rPr>
            <w:rFonts w:asciiTheme="minorHAnsi" w:hAnsiTheme="minorHAnsi" w:cs="Calibri"/>
            <w:sz w:val="20"/>
            <w:szCs w:val="20"/>
          </w:rPr>
          <w:fldChar w:fldCharType="separate"/>
        </w:r>
        <w:r w:rsidRPr="00AB4C1D">
          <w:rPr>
            <w:rFonts w:asciiTheme="minorHAnsi" w:hAnsiTheme="minorHAnsi" w:cs="Calibri"/>
            <w:sz w:val="20"/>
            <w:szCs w:val="20"/>
          </w:rPr>
          <w:t>3.3.7.2.5</w:t>
        </w:r>
        <w:r w:rsidRPr="00AB4C1D">
          <w:rPr>
            <w:rFonts w:asciiTheme="minorHAnsi" w:hAnsiTheme="minorHAnsi" w:cs="Calibri"/>
            <w:sz w:val="20"/>
            <w:szCs w:val="20"/>
          </w:rPr>
          <w:fldChar w:fldCharType="end"/>
        </w:r>
      </w:ins>
      <w:ins w:id="1300" w:author="Chromíková, Katarína" w:date="2020-12-11T16:53:00Z">
        <w:r>
          <w:rPr>
            <w:rFonts w:asciiTheme="minorHAnsi" w:hAnsiTheme="minorHAnsi" w:cs="Calibri"/>
            <w:sz w:val="20"/>
            <w:szCs w:val="20"/>
          </w:rPr>
          <w:t xml:space="preserve"> SyR EŠIF</w:t>
        </w:r>
      </w:ins>
      <w:ins w:id="1301" w:author="Chromíková, Katarína" w:date="2020-12-11T16:47:00Z">
        <w:r w:rsidRPr="00AB4C1D">
          <w:rPr>
            <w:rFonts w:asciiTheme="minorHAnsi" w:hAnsiTheme="minorHAnsi" w:cs="Calibri"/>
            <w:sz w:val="20"/>
            <w:szCs w:val="20"/>
          </w:rPr>
          <w:t>.</w:t>
        </w:r>
      </w:ins>
    </w:p>
    <w:p w14:paraId="4DC9F361" w14:textId="77777777" w:rsidR="00AB4C1D" w:rsidRDefault="00AB4C1D" w:rsidP="007F59C5">
      <w:pPr>
        <w:pStyle w:val="Default"/>
        <w:numPr>
          <w:ilvl w:val="0"/>
          <w:numId w:val="26"/>
        </w:numPr>
        <w:spacing w:before="120" w:after="120" w:line="276" w:lineRule="auto"/>
        <w:ind w:left="450" w:hanging="450"/>
        <w:jc w:val="both"/>
        <w:rPr>
          <w:ins w:id="1302" w:author="Chromíková, Katarína" w:date="2020-12-11T16:58:00Z"/>
          <w:rFonts w:asciiTheme="minorHAnsi" w:hAnsiTheme="minorHAnsi" w:cs="Calibri"/>
          <w:sz w:val="20"/>
          <w:szCs w:val="20"/>
        </w:rPr>
      </w:pPr>
      <w:ins w:id="1303" w:author="Chromíková, Katarína" w:date="2020-12-11T16:47:00Z">
        <w:r w:rsidRPr="00AB4C1D">
          <w:rPr>
            <w:rFonts w:asciiTheme="minorHAnsi" w:hAnsiTheme="minorHAnsi" w:cs="Calibri"/>
            <w:sz w:val="20"/>
            <w:szCs w:val="20"/>
          </w:rPr>
          <w:t>V rámci finančnej kontroly zákaziek nad 50 000 EUR môže RO vykonať kontrolu VO ako súčasť kontroly predmetného výdavku v rámci ŽoP, kde RO overí dodržanie pravidiel na zadávanie tohto typu zákazky v zmysle kapitoly 3.3.7.2.5.1. Uvedeným nie je dotknutá povinnosť kontroly oprávnenosti výdavku v rámci kontroly deklarovaných výdavkov prijímateľa vo fáze ŽoP.</w:t>
        </w:r>
      </w:ins>
    </w:p>
    <w:p w14:paraId="578A9C97" w14:textId="4E809CC2" w:rsidR="003D53D4" w:rsidDel="00B53E23" w:rsidRDefault="003D53D4" w:rsidP="003D53D4">
      <w:pPr>
        <w:pStyle w:val="Default"/>
        <w:spacing w:before="120" w:after="120" w:line="276" w:lineRule="auto"/>
        <w:ind w:left="450"/>
        <w:jc w:val="both"/>
        <w:rPr>
          <w:ins w:id="1304" w:author="Chromíková, Katarína" w:date="2020-12-11T16:59:00Z"/>
          <w:del w:id="1305" w:author="uzivatel" w:date="2020-12-15T18:19:00Z"/>
          <w:rFonts w:asciiTheme="minorHAnsi" w:hAnsiTheme="minorHAnsi" w:cs="Calibri"/>
          <w:sz w:val="20"/>
          <w:szCs w:val="20"/>
        </w:rPr>
      </w:pPr>
    </w:p>
    <w:tbl>
      <w:tblPr>
        <w:tblW w:w="0" w:type="auto"/>
        <w:tblInd w:w="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4"/>
      </w:tblGrid>
      <w:tr w:rsidR="003D53D4" w:rsidRPr="002F3653" w14:paraId="2D95C992" w14:textId="77777777" w:rsidTr="00256524">
        <w:trPr>
          <w:ins w:id="1306" w:author="Chromíková, Katarína" w:date="2020-12-11T16:59:00Z"/>
        </w:trPr>
        <w:tc>
          <w:tcPr>
            <w:tcW w:w="8634" w:type="dxa"/>
            <w:tcBorders>
              <w:top w:val="single" w:sz="8" w:space="0" w:color="4F81BD"/>
              <w:left w:val="single" w:sz="8" w:space="0" w:color="4F81BD"/>
              <w:bottom w:val="single" w:sz="8" w:space="0" w:color="4F81BD"/>
              <w:right w:val="single" w:sz="8" w:space="0" w:color="4F81BD"/>
            </w:tcBorders>
            <w:shd w:val="clear" w:color="auto" w:fill="DBE5F1"/>
          </w:tcPr>
          <w:p w14:paraId="7BA62A36" w14:textId="77777777" w:rsidR="003D53D4" w:rsidRPr="002F3653" w:rsidRDefault="003D53D4" w:rsidP="008B6527">
            <w:pPr>
              <w:pStyle w:val="Default"/>
              <w:spacing w:line="276" w:lineRule="auto"/>
              <w:jc w:val="both"/>
              <w:rPr>
                <w:ins w:id="1307" w:author="Chromíková, Katarína" w:date="2020-12-11T16:59:00Z"/>
                <w:rFonts w:ascii="Calibri" w:hAnsi="Calibri" w:cs="Calibri"/>
                <w:i/>
                <w:sz w:val="20"/>
                <w:szCs w:val="20"/>
              </w:rPr>
            </w:pPr>
            <w:ins w:id="1308" w:author="Chromíková, Katarína" w:date="2020-12-11T16:59:00Z">
              <w:r w:rsidRPr="002F3653">
                <w:rPr>
                  <w:rFonts w:ascii="Calibri" w:hAnsi="Calibri" w:cs="Calibri"/>
                  <w:i/>
                  <w:sz w:val="20"/>
                  <w:szCs w:val="20"/>
                </w:rPr>
                <w:t xml:space="preserve">Upozornenie: </w:t>
              </w:r>
            </w:ins>
          </w:p>
          <w:p w14:paraId="30AE6642" w14:textId="2A2197DA" w:rsidR="003D53D4" w:rsidRPr="002F3653" w:rsidRDefault="003D53D4" w:rsidP="008B6527">
            <w:pPr>
              <w:pStyle w:val="Default"/>
              <w:spacing w:line="276" w:lineRule="auto"/>
              <w:jc w:val="both"/>
              <w:rPr>
                <w:ins w:id="1309" w:author="Chromíková, Katarína" w:date="2020-12-11T16:59:00Z"/>
                <w:rFonts w:ascii="Calibri" w:hAnsi="Calibri" w:cs="Calibri"/>
                <w:sz w:val="20"/>
                <w:szCs w:val="20"/>
              </w:rPr>
            </w:pPr>
            <w:ins w:id="1310" w:author="Chromíková, Katarína" w:date="2020-12-11T17:00:00Z">
              <w:r w:rsidRPr="003D53D4">
                <w:rPr>
                  <w:rFonts w:asciiTheme="minorHAnsi" w:hAnsiTheme="minorHAnsi" w:cs="Calibri"/>
                  <w:sz w:val="20"/>
                  <w:szCs w:val="20"/>
                </w:rPr>
                <w:t xml:space="preserve">Ak uchádzač využije na preukázanie splnenia podmienok účasti finančného a ekonomického postavenia a technickej alebo odbornej spôsobilosti finančné zdroje, resp. technické a odborné kapacity inej osoby, bez ohľadu na ich právny vzťah, musí uchádzač </w:t>
              </w:r>
            </w:ins>
            <w:ins w:id="1311" w:author="uzivatel" w:date="2020-12-17T15:53:00Z">
              <w:r w:rsidR="00F20A0A">
                <w:rPr>
                  <w:rFonts w:asciiTheme="minorHAnsi" w:hAnsiTheme="minorHAnsi" w:cs="Calibri"/>
                  <w:sz w:val="20"/>
                  <w:szCs w:val="20"/>
                </w:rPr>
                <w:t>žiadateľ</w:t>
              </w:r>
              <w:r w:rsidR="00F20A0A">
                <w:rPr>
                  <w:rFonts w:asciiTheme="minorHAnsi" w:hAnsiTheme="minorHAnsi" w:cs="Calibri"/>
                  <w:sz w:val="20"/>
                  <w:szCs w:val="20"/>
                </w:rPr>
                <w:t>ovi</w:t>
              </w:r>
              <w:r w:rsidR="00F20A0A">
                <w:rPr>
                  <w:rFonts w:asciiTheme="minorHAnsi" w:hAnsiTheme="minorHAnsi" w:cs="Calibri"/>
                  <w:sz w:val="20"/>
                  <w:szCs w:val="20"/>
                </w:rPr>
                <w:t>/</w:t>
              </w:r>
            </w:ins>
            <w:ins w:id="1312" w:author="Chromíková, Katarína" w:date="2020-12-11T17:00:00Z">
              <w:r w:rsidRPr="003D53D4">
                <w:rPr>
                  <w:rFonts w:asciiTheme="minorHAnsi" w:hAnsiTheme="minorHAnsi" w:cs="Calibri"/>
                  <w:sz w:val="20"/>
                  <w:szCs w:val="20"/>
                </w:rPr>
                <w:t xml:space="preserve">prijímateľovi v ponuke preukázať, že pri plnení zákazky bude skutočne používať zdroje, resp. kapacity osoby, ktorú využije na preukázanie splnenia predmetných podmienok účasti. Skutočnosť podľa predchádzajúcej vety preukazuje uchádzač písomným čestným vyhlásením (prísľubom) takejto inej osoby, že v prípade potreby bude uchádzačovi k dispozícií na plnenie </w:t>
              </w:r>
              <w:r w:rsidRPr="003D53D4">
                <w:rPr>
                  <w:rFonts w:asciiTheme="minorHAnsi" w:hAnsiTheme="minorHAnsi" w:cs="Calibri"/>
                  <w:sz w:val="20"/>
                  <w:szCs w:val="20"/>
                </w:rPr>
                <w:lastRenderedPageBreak/>
                <w:t>predmetu zákazky počas celého trvania zmluvného vzťahu alebo písomnou zmluvou uzavretou medzi uchádzačom a osobou, ktorej zdrojmi alebo kapacitami mieni uchádzač preukázať svoje finančné a ekonomické postavenia alebo technickú alebo odbornú spôsobilosť. Osoba, ktorej kapacity majú byť použité na preukázanie splnenia podmienok účasti technickej alebo odbornej spôsobilosti, musí preukázať splnenie podmienok účasti týkajúcich sa osobného postavenia podľa § 32 ods. 1 písm. e) ZVO vo vzťahu k tej časti predmetu zákazky, na ktorú boli kapacity uchádzačovi poskytnuté. Zároveň osoba, ktorej kapacity majú byť použité na preukázanie splnenia podmienok účasti finančného a ekonomického postavenia alebo technickej alebo odbornej spôsobilosti, musí preukázať splnenie podmienky účasti týkajúcej sa osobného postavenia podľa § 32 ods. 1 písm. f) ZVO a nesmie u tejto osoby existovať dôvod na vylúčenie podľa § 40 ods. 6 písm. f) ZVO (konflikt záujmov nemožno odstrániť inými účinnými opatreniami).</w:t>
              </w:r>
            </w:ins>
          </w:p>
        </w:tc>
      </w:tr>
    </w:tbl>
    <w:p w14:paraId="6662A67A" w14:textId="370AB0AB" w:rsidR="003D53D4" w:rsidDel="00B53E23" w:rsidRDefault="003D53D4" w:rsidP="003D53D4">
      <w:pPr>
        <w:pStyle w:val="Default"/>
        <w:spacing w:before="120" w:after="120" w:line="276" w:lineRule="auto"/>
        <w:ind w:left="450"/>
        <w:jc w:val="both"/>
        <w:rPr>
          <w:ins w:id="1313" w:author="Chromíková, Katarína" w:date="2020-12-11T16:59:00Z"/>
          <w:del w:id="1314" w:author="uzivatel" w:date="2020-12-15T18:19:00Z"/>
          <w:rFonts w:asciiTheme="minorHAnsi" w:hAnsiTheme="minorHAnsi" w:cs="Calibri"/>
          <w:sz w:val="20"/>
          <w:szCs w:val="20"/>
        </w:rPr>
      </w:pPr>
    </w:p>
    <w:p w14:paraId="71997840" w14:textId="77777777" w:rsidR="00D640C0" w:rsidRPr="002F3653" w:rsidDel="00AB4C1D" w:rsidRDefault="002425D9" w:rsidP="007F59C5">
      <w:pPr>
        <w:pStyle w:val="Default"/>
        <w:numPr>
          <w:ilvl w:val="0"/>
          <w:numId w:val="26"/>
        </w:numPr>
        <w:spacing w:before="120" w:after="120" w:line="276" w:lineRule="auto"/>
        <w:ind w:left="450" w:hanging="450"/>
        <w:jc w:val="both"/>
        <w:rPr>
          <w:del w:id="1315" w:author="Chromíková, Katarína" w:date="2020-12-11T16:47:00Z"/>
          <w:rFonts w:ascii="Calibri" w:hAnsi="Calibri" w:cs="Calibri"/>
          <w:sz w:val="20"/>
          <w:szCs w:val="20"/>
        </w:rPr>
      </w:pPr>
      <w:del w:id="1316" w:author="Chromíková, Katarína" w:date="2020-12-11T16:47:00Z">
        <w:r w:rsidRPr="002F3653" w:rsidDel="00AB4C1D">
          <w:rPr>
            <w:rFonts w:ascii="Calibri" w:hAnsi="Calibri" w:cs="Calibri"/>
            <w:sz w:val="20"/>
            <w:szCs w:val="20"/>
          </w:rPr>
          <w:delText>Žiadateľ/</w:delText>
        </w:r>
        <w:r w:rsidR="00E8718C" w:rsidRPr="002F3653" w:rsidDel="00AB4C1D">
          <w:rPr>
            <w:rFonts w:ascii="Calibri" w:hAnsi="Calibri" w:cs="Calibri"/>
            <w:sz w:val="20"/>
            <w:szCs w:val="20"/>
          </w:rPr>
          <w:delText xml:space="preserve">Prijímateľ je povinný zverejniť na svojom </w:delText>
        </w:r>
        <w:r w:rsidR="001D3DC5" w:rsidRPr="002F3653" w:rsidDel="00AB4C1D">
          <w:rPr>
            <w:rFonts w:ascii="Calibri" w:hAnsi="Calibri" w:cs="Calibri"/>
            <w:sz w:val="20"/>
            <w:szCs w:val="20"/>
          </w:rPr>
          <w:delText xml:space="preserve">alebo inom vhodnom </w:delText>
        </w:r>
        <w:r w:rsidR="00E8718C" w:rsidRPr="002F3653" w:rsidDel="00AB4C1D">
          <w:rPr>
            <w:rFonts w:ascii="Calibri" w:hAnsi="Calibri" w:cs="Calibri"/>
            <w:sz w:val="20"/>
            <w:szCs w:val="20"/>
          </w:rPr>
          <w:delText>webovom sídle</w:delText>
        </w:r>
        <w:r w:rsidR="001D3DC5" w:rsidRPr="002F3653" w:rsidDel="00AB4C1D">
          <w:rPr>
            <w:rStyle w:val="Odkaznapoznmkupodiarou"/>
            <w:rFonts w:ascii="Calibri" w:hAnsi="Calibri" w:cs="Calibri"/>
            <w:sz w:val="20"/>
            <w:szCs w:val="20"/>
          </w:rPr>
          <w:footnoteReference w:id="94"/>
        </w:r>
        <w:r w:rsidR="00E8718C" w:rsidRPr="002F3653" w:rsidDel="00AB4C1D">
          <w:rPr>
            <w:rFonts w:ascii="Calibri" w:hAnsi="Calibri" w:cs="Calibri"/>
            <w:sz w:val="20"/>
            <w:szCs w:val="20"/>
          </w:rPr>
          <w:delText xml:space="preserve"> hodnoverným spôsobom</w:delText>
        </w:r>
        <w:r w:rsidR="002A540A" w:rsidRPr="002F3653" w:rsidDel="00AB4C1D">
          <w:rPr>
            <w:rStyle w:val="Odkaznapoznmkupodiarou"/>
            <w:rFonts w:ascii="Calibri" w:hAnsi="Calibri" w:cs="Calibri"/>
            <w:sz w:val="20"/>
            <w:szCs w:val="20"/>
          </w:rPr>
          <w:footnoteReference w:id="95"/>
        </w:r>
        <w:r w:rsidR="00E8718C" w:rsidRPr="002F3653" w:rsidDel="00AB4C1D">
          <w:rPr>
            <w:rFonts w:ascii="Calibri" w:hAnsi="Calibri" w:cs="Calibri"/>
            <w:sz w:val="20"/>
            <w:szCs w:val="20"/>
          </w:rPr>
          <w:delText xml:space="preserve"> </w:delText>
        </w:r>
        <w:r w:rsidR="00E8718C" w:rsidRPr="002F3653" w:rsidDel="00AB4C1D">
          <w:rPr>
            <w:rFonts w:ascii="Calibri" w:hAnsi="Calibri" w:cs="Calibri"/>
            <w:b/>
            <w:sz w:val="20"/>
            <w:szCs w:val="20"/>
          </w:rPr>
          <w:delText xml:space="preserve">výzvu na </w:delText>
        </w:r>
        <w:r w:rsidR="00A60806" w:rsidDel="00AB4C1D">
          <w:rPr>
            <w:rFonts w:ascii="Calibri" w:hAnsi="Calibri" w:cs="Calibri"/>
            <w:b/>
            <w:sz w:val="20"/>
            <w:szCs w:val="20"/>
          </w:rPr>
          <w:delText>predkladanie ponúk</w:delText>
        </w:r>
        <w:r w:rsidR="003C53B1" w:rsidDel="00AB4C1D">
          <w:rPr>
            <w:rFonts w:ascii="Calibri" w:hAnsi="Calibri" w:cs="Calibri"/>
            <w:b/>
            <w:sz w:val="20"/>
            <w:szCs w:val="20"/>
          </w:rPr>
          <w:delText>. Minimálna l</w:delText>
        </w:r>
      </w:del>
      <w:ins w:id="1321" w:author="uzivatel" w:date="2020-11-16T14:40:00Z">
        <w:del w:id="1322" w:author="Chromíková, Katarína" w:date="2020-12-11T16:47:00Z">
          <w:r w:rsidR="00CA77F8" w:rsidDel="00AB4C1D">
            <w:rPr>
              <w:rFonts w:ascii="Calibri" w:hAnsi="Calibri" w:cs="Calibri"/>
              <w:b/>
              <w:sz w:val="20"/>
              <w:szCs w:val="20"/>
            </w:rPr>
            <w:delText>L</w:delText>
          </w:r>
        </w:del>
      </w:ins>
      <w:del w:id="1323" w:author="Chromíková, Katarína" w:date="2020-12-11T16:47:00Z">
        <w:r w:rsidR="003C53B1" w:rsidDel="00AB4C1D">
          <w:rPr>
            <w:rFonts w:ascii="Calibri" w:hAnsi="Calibri" w:cs="Calibri"/>
            <w:b/>
            <w:sz w:val="20"/>
            <w:szCs w:val="20"/>
          </w:rPr>
          <w:delText>ehota na predkladanie ponúk je</w:delText>
        </w:r>
        <w:r w:rsidR="00A60806" w:rsidRPr="002F3653" w:rsidDel="00AB4C1D">
          <w:rPr>
            <w:rFonts w:ascii="Calibri" w:hAnsi="Calibri" w:cs="Calibri"/>
            <w:sz w:val="20"/>
            <w:szCs w:val="20"/>
          </w:rPr>
          <w:delText xml:space="preserve"> </w:delText>
        </w:r>
        <w:r w:rsidR="00E8718C" w:rsidRPr="002F3653" w:rsidDel="00AB4C1D">
          <w:rPr>
            <w:rFonts w:ascii="Calibri" w:hAnsi="Calibri" w:cs="Calibri"/>
            <w:b/>
            <w:sz w:val="20"/>
            <w:szCs w:val="20"/>
          </w:rPr>
          <w:delText xml:space="preserve">minimálne </w:delText>
        </w:r>
      </w:del>
      <w:ins w:id="1324" w:author="uzivatel" w:date="2020-11-16T14:40:00Z">
        <w:del w:id="1325" w:author="Chromíková, Katarína" w:date="2020-12-11T16:47:00Z">
          <w:r w:rsidR="00CA77F8" w:rsidDel="00AB4C1D">
            <w:rPr>
              <w:rFonts w:ascii="Calibri" w:hAnsi="Calibri" w:cs="Calibri"/>
              <w:b/>
              <w:sz w:val="20"/>
              <w:szCs w:val="20"/>
            </w:rPr>
            <w:delText xml:space="preserve">celých </w:delText>
          </w:r>
        </w:del>
      </w:ins>
      <w:del w:id="1326" w:author="Chromíková, Katarína" w:date="2020-12-11T16:47:00Z">
        <w:r w:rsidR="00E8718C" w:rsidRPr="002F3653" w:rsidDel="00AB4C1D">
          <w:rPr>
            <w:rFonts w:ascii="Calibri" w:hAnsi="Calibri" w:cs="Calibri"/>
            <w:b/>
            <w:sz w:val="20"/>
            <w:szCs w:val="20"/>
          </w:rPr>
          <w:delText>5 pracovných dní</w:delText>
        </w:r>
        <w:r w:rsidR="0053596F" w:rsidDel="00AB4C1D">
          <w:rPr>
            <w:rFonts w:ascii="Calibri" w:hAnsi="Calibri" w:cs="Calibri"/>
            <w:b/>
            <w:sz w:val="20"/>
            <w:szCs w:val="20"/>
          </w:rPr>
          <w:delText xml:space="preserve"> </w:delText>
        </w:r>
        <w:r w:rsidR="00E1268C" w:rsidRPr="00E1268C" w:rsidDel="00AB4C1D">
          <w:rPr>
            <w:rFonts w:ascii="Calibri" w:hAnsi="Calibri" w:cs="Calibri"/>
            <w:b/>
            <w:sz w:val="20"/>
            <w:szCs w:val="20"/>
          </w:rPr>
          <w:delText xml:space="preserve">v prípade zákaziek na tovary a poskytnutie služieb </w:delText>
        </w:r>
        <w:r w:rsidR="0053596F" w:rsidRPr="0053596F" w:rsidDel="00AB4C1D">
          <w:rPr>
            <w:rFonts w:ascii="Calibri" w:hAnsi="Calibri" w:cs="Calibri"/>
            <w:b/>
            <w:sz w:val="20"/>
            <w:szCs w:val="20"/>
          </w:rPr>
          <w:delText xml:space="preserve">a minimálne </w:delText>
        </w:r>
      </w:del>
      <w:ins w:id="1327" w:author="uzivatel" w:date="2020-11-16T14:41:00Z">
        <w:del w:id="1328" w:author="Chromíková, Katarína" w:date="2020-12-11T16:47:00Z">
          <w:r w:rsidR="00CA77F8" w:rsidDel="00AB4C1D">
            <w:rPr>
              <w:rFonts w:ascii="Calibri" w:hAnsi="Calibri" w:cs="Calibri"/>
              <w:b/>
              <w:sz w:val="20"/>
              <w:szCs w:val="20"/>
            </w:rPr>
            <w:delText xml:space="preserve">celých </w:delText>
          </w:r>
        </w:del>
      </w:ins>
      <w:del w:id="1329" w:author="Chromíková, Katarína" w:date="2020-12-11T16:47:00Z">
        <w:r w:rsidR="0053596F" w:rsidRPr="0053596F" w:rsidDel="00AB4C1D">
          <w:rPr>
            <w:rFonts w:ascii="Calibri" w:hAnsi="Calibri" w:cs="Calibri"/>
            <w:b/>
            <w:sz w:val="20"/>
            <w:szCs w:val="20"/>
          </w:rPr>
          <w:delText>7</w:delText>
        </w:r>
        <w:r w:rsidR="0053596F" w:rsidDel="00AB4C1D">
          <w:rPr>
            <w:rFonts w:ascii="Calibri" w:hAnsi="Calibri" w:cs="Calibri"/>
            <w:b/>
            <w:sz w:val="20"/>
            <w:szCs w:val="20"/>
          </w:rPr>
          <w:delText xml:space="preserve"> pracovných dní </w:delText>
        </w:r>
        <w:r w:rsidR="0053596F" w:rsidRPr="0053596F" w:rsidDel="00AB4C1D">
          <w:rPr>
            <w:rFonts w:ascii="Calibri" w:hAnsi="Calibri" w:cs="Calibri"/>
            <w:b/>
            <w:sz w:val="20"/>
            <w:szCs w:val="20"/>
          </w:rPr>
          <w:delText>v prípade zákaziek na uskutočnenie stavebných prác</w:delText>
        </w:r>
        <w:r w:rsidR="00E8718C" w:rsidRPr="002F3653" w:rsidDel="00AB4C1D">
          <w:rPr>
            <w:rFonts w:ascii="Calibri" w:hAnsi="Calibri" w:cs="Calibri"/>
            <w:sz w:val="20"/>
            <w:szCs w:val="20"/>
          </w:rPr>
          <w:delText xml:space="preserve"> </w:delText>
        </w:r>
        <w:r w:rsidR="00A60806" w:rsidDel="00AB4C1D">
          <w:rPr>
            <w:rFonts w:ascii="Calibri" w:hAnsi="Calibri" w:cs="Calibri"/>
            <w:sz w:val="20"/>
            <w:szCs w:val="20"/>
          </w:rPr>
          <w:delText>odo dňa zverejnenia výzvy na</w:delText>
        </w:r>
        <w:r w:rsidR="00E8718C" w:rsidRPr="002F3653" w:rsidDel="00AB4C1D">
          <w:rPr>
            <w:rFonts w:ascii="Calibri" w:hAnsi="Calibri" w:cs="Calibri"/>
            <w:sz w:val="20"/>
            <w:szCs w:val="20"/>
          </w:rPr>
          <w:delText xml:space="preserve"> predkladani</w:delText>
        </w:r>
        <w:r w:rsidR="003C53B1" w:rsidDel="00AB4C1D">
          <w:rPr>
            <w:rFonts w:ascii="Calibri" w:hAnsi="Calibri" w:cs="Calibri"/>
            <w:sz w:val="20"/>
            <w:szCs w:val="20"/>
          </w:rPr>
          <w:delText>e</w:delText>
        </w:r>
        <w:r w:rsidR="00E8718C" w:rsidRPr="002F3653" w:rsidDel="00AB4C1D">
          <w:rPr>
            <w:rFonts w:ascii="Calibri" w:hAnsi="Calibri" w:cs="Calibri"/>
            <w:sz w:val="20"/>
            <w:szCs w:val="20"/>
          </w:rPr>
          <w:delText xml:space="preserve"> ponúk</w:delText>
        </w:r>
        <w:r w:rsidR="003C53B1" w:rsidDel="00AB4C1D">
          <w:rPr>
            <w:rFonts w:ascii="Calibri" w:hAnsi="Calibri" w:cs="Calibri"/>
            <w:sz w:val="20"/>
            <w:szCs w:val="20"/>
          </w:rPr>
          <w:delText xml:space="preserve"> na webovom sídle Prijímateľa alebo inom vhodnom webovom sídle</w:delText>
        </w:r>
        <w:r w:rsidR="00E8718C" w:rsidRPr="002F3653" w:rsidDel="00AB4C1D">
          <w:rPr>
            <w:rFonts w:ascii="Calibri" w:hAnsi="Calibri" w:cs="Calibri"/>
            <w:sz w:val="20"/>
            <w:szCs w:val="20"/>
          </w:rPr>
          <w:delText xml:space="preserve"> (do lehoty sa nezapočítava deň zverejnenia</w:delText>
        </w:r>
        <w:r w:rsidR="001F6D8D" w:rsidDel="00AB4C1D">
          <w:rPr>
            <w:rFonts w:ascii="Calibri" w:hAnsi="Calibri"/>
            <w:color w:val="auto"/>
            <w:sz w:val="22"/>
            <w:szCs w:val="22"/>
            <w:lang w:eastAsia="en-US"/>
          </w:rPr>
          <w:delText xml:space="preserve">, </w:delText>
        </w:r>
        <w:r w:rsidR="001F6D8D" w:rsidRPr="001F6D8D" w:rsidDel="00AB4C1D">
          <w:rPr>
            <w:rFonts w:ascii="Calibri" w:hAnsi="Calibri" w:cs="Calibri"/>
            <w:sz w:val="20"/>
            <w:szCs w:val="20"/>
          </w:rPr>
          <w:delText>príklad: ak prijímateľ zverejní výzvu na predkladanie ponúk k zákazke na dodanie tovarov alebo poskytnutie služieb v utorok, minimálna lehota na predkladanie ponúk uplynie budúci týždeň v utorok o polnoci za predpokladu, že nejde o pracovný týždeň, v rámci ktorého je štátny sviatok. Prijímateľom sa však odporúča určiť lehotu nasledujúci pracovný deň, čo by pri tomto modelovom prípade bola streda v ľubovoľnú hodinu</w:delText>
        </w:r>
        <w:r w:rsidR="001F6D8D" w:rsidDel="00AB4C1D">
          <w:rPr>
            <w:rFonts w:ascii="Calibri" w:hAnsi="Calibri" w:cs="Calibri"/>
            <w:sz w:val="20"/>
            <w:szCs w:val="20"/>
          </w:rPr>
          <w:delText>)</w:delText>
        </w:r>
        <w:r w:rsidR="00E8718C" w:rsidRPr="002F3653" w:rsidDel="00AB4C1D">
          <w:rPr>
            <w:rFonts w:ascii="Calibri" w:hAnsi="Calibri" w:cs="Calibri"/>
            <w:sz w:val="20"/>
            <w:szCs w:val="20"/>
          </w:rPr>
          <w:delText xml:space="preserve">. </w:delText>
        </w:r>
      </w:del>
    </w:p>
    <w:p w14:paraId="27A7189A" w14:textId="77777777" w:rsidR="00D640C0" w:rsidDel="00AB4C1D" w:rsidRDefault="008458E9" w:rsidP="00D640C0">
      <w:pPr>
        <w:pStyle w:val="Default"/>
        <w:spacing w:line="276" w:lineRule="auto"/>
        <w:ind w:left="446"/>
        <w:jc w:val="both"/>
        <w:rPr>
          <w:del w:id="1330" w:author="Chromíková, Katarína" w:date="2020-12-11T16:47:00Z"/>
          <w:rFonts w:ascii="Calibri" w:hAnsi="Calibri" w:cs="Calibri"/>
          <w:sz w:val="20"/>
          <w:szCs w:val="20"/>
        </w:rPr>
      </w:pPr>
      <w:del w:id="1331" w:author="Chromíková, Katarína" w:date="2020-12-11T16:47:00Z">
        <w:r w:rsidRPr="002F3653" w:rsidDel="00AB4C1D">
          <w:rPr>
            <w:rFonts w:ascii="Calibri" w:hAnsi="Calibri" w:cs="Calibri"/>
            <w:sz w:val="20"/>
            <w:szCs w:val="20"/>
          </w:rPr>
          <w:delText>Žiadateľ/</w:delText>
        </w:r>
        <w:r w:rsidR="00D640C0" w:rsidRPr="002F3653" w:rsidDel="00AB4C1D">
          <w:rPr>
            <w:rFonts w:ascii="Calibri" w:hAnsi="Calibri" w:cs="Calibri"/>
            <w:sz w:val="20"/>
            <w:szCs w:val="20"/>
          </w:rPr>
          <w:delText>P</w:delText>
        </w:r>
        <w:r w:rsidR="00F3324D" w:rsidRPr="002F3653" w:rsidDel="00AB4C1D">
          <w:rPr>
            <w:rFonts w:ascii="Calibri" w:hAnsi="Calibri" w:cs="Calibri"/>
            <w:sz w:val="20"/>
            <w:szCs w:val="20"/>
          </w:rPr>
          <w:delText xml:space="preserve">rijímateľ je povinný v ten istý deň ako zverejnení </w:delText>
        </w:r>
        <w:r w:rsidR="0086147F" w:rsidRPr="002F3653" w:rsidDel="00AB4C1D">
          <w:rPr>
            <w:rFonts w:ascii="Calibri" w:hAnsi="Calibri" w:cs="Calibri"/>
            <w:sz w:val="20"/>
            <w:szCs w:val="20"/>
          </w:rPr>
          <w:delText xml:space="preserve">výzvu </w:delText>
        </w:r>
        <w:r w:rsidR="00F3324D" w:rsidRPr="002F3653" w:rsidDel="00AB4C1D">
          <w:rPr>
            <w:rFonts w:ascii="Calibri" w:hAnsi="Calibri" w:cs="Calibri"/>
            <w:sz w:val="20"/>
            <w:szCs w:val="20"/>
          </w:rPr>
          <w:delText xml:space="preserve">na </w:delText>
        </w:r>
        <w:r w:rsidR="003C53B1" w:rsidDel="00AB4C1D">
          <w:rPr>
            <w:rFonts w:ascii="Calibri" w:hAnsi="Calibri" w:cs="Calibri"/>
            <w:sz w:val="20"/>
            <w:szCs w:val="20"/>
          </w:rPr>
          <w:delText>predkladanie ponúk</w:delText>
        </w:r>
        <w:r w:rsidR="003C53B1" w:rsidRPr="002F3653" w:rsidDel="00AB4C1D">
          <w:rPr>
            <w:rFonts w:ascii="Calibri" w:hAnsi="Calibri" w:cs="Calibri"/>
            <w:sz w:val="20"/>
            <w:szCs w:val="20"/>
          </w:rPr>
          <w:delText xml:space="preserve"> </w:delText>
        </w:r>
        <w:r w:rsidR="00F3324D" w:rsidRPr="002F3653" w:rsidDel="00AB4C1D">
          <w:rPr>
            <w:rFonts w:ascii="Calibri" w:hAnsi="Calibri" w:cs="Calibri"/>
            <w:sz w:val="20"/>
            <w:szCs w:val="20"/>
          </w:rPr>
          <w:delText xml:space="preserve">na svojom alebo inom vhodnom webovom sídle, zaslať e-mailom informáciu o tomto zverejnení, vo forme podľa prílohy č. </w:delText>
        </w:r>
        <w:r w:rsidR="00890E7B" w:rsidDel="00AB4C1D">
          <w:rPr>
            <w:rFonts w:ascii="Calibri" w:hAnsi="Calibri" w:cs="Calibri"/>
            <w:sz w:val="20"/>
            <w:szCs w:val="20"/>
          </w:rPr>
          <w:delText>8</w:delText>
        </w:r>
        <w:r w:rsidR="00F3324D" w:rsidRPr="002F3653" w:rsidDel="00AB4C1D">
          <w:rPr>
            <w:rFonts w:ascii="Calibri" w:hAnsi="Calibri" w:cs="Calibri"/>
            <w:sz w:val="20"/>
            <w:szCs w:val="20"/>
          </w:rPr>
          <w:delText xml:space="preserve"> tejto príručky aj na osobitný e-mailový kontakt CKO: </w:delText>
        </w:r>
        <w:r w:rsidR="008A2E8F" w:rsidDel="00AB4C1D">
          <w:rPr>
            <w:rStyle w:val="Hypertextovprepojenie"/>
            <w:rFonts w:cs="Calibri"/>
            <w:sz w:val="20"/>
            <w:szCs w:val="20"/>
          </w:rPr>
          <w:fldChar w:fldCharType="begin"/>
        </w:r>
        <w:r w:rsidR="008A2E8F" w:rsidDel="00AB4C1D">
          <w:rPr>
            <w:rStyle w:val="Hypertextovprepojenie"/>
            <w:rFonts w:ascii="Calibri" w:hAnsi="Calibri" w:cs="Calibri"/>
            <w:sz w:val="20"/>
            <w:szCs w:val="20"/>
          </w:rPr>
          <w:delInstrText xml:space="preserve"> HYPERLINK "mailto:zakazkycko@vicepremier.gov.sk" </w:delInstrText>
        </w:r>
        <w:r w:rsidR="008A2E8F" w:rsidDel="00AB4C1D">
          <w:rPr>
            <w:rStyle w:val="Hypertextovprepojenie"/>
            <w:rFonts w:cs="Calibri"/>
            <w:sz w:val="20"/>
            <w:szCs w:val="20"/>
          </w:rPr>
          <w:fldChar w:fldCharType="separate"/>
        </w:r>
        <w:r w:rsidR="008B7C45" w:rsidRPr="002F3653" w:rsidDel="00AB4C1D">
          <w:rPr>
            <w:rStyle w:val="Hypertextovprepojenie"/>
            <w:rFonts w:ascii="Calibri" w:hAnsi="Calibri" w:cs="Calibri"/>
            <w:sz w:val="20"/>
            <w:szCs w:val="20"/>
          </w:rPr>
          <w:delText>zakazkycko@vlada.gov.sk</w:delText>
        </w:r>
        <w:r w:rsidR="008A2E8F" w:rsidDel="00AB4C1D">
          <w:rPr>
            <w:rStyle w:val="Hypertextovprepojenie"/>
            <w:rFonts w:cs="Calibri"/>
            <w:sz w:val="20"/>
            <w:szCs w:val="20"/>
          </w:rPr>
          <w:fldChar w:fldCharType="end"/>
        </w:r>
        <w:r w:rsidR="00F3324D" w:rsidRPr="002F3653" w:rsidDel="00AB4C1D">
          <w:rPr>
            <w:rFonts w:ascii="Calibri" w:hAnsi="Calibri" w:cs="Calibri"/>
            <w:sz w:val="20"/>
            <w:szCs w:val="20"/>
          </w:rPr>
          <w:delText xml:space="preserve">, telefonický kontakt: </w:delText>
        </w:r>
        <w:r w:rsidR="00890E7B" w:rsidRPr="00AE7372" w:rsidDel="00AB4C1D">
          <w:rPr>
            <w:rFonts w:ascii="Calibri" w:hAnsi="Calibri" w:cs="Calibri"/>
            <w:sz w:val="20"/>
            <w:szCs w:val="20"/>
          </w:rPr>
          <w:delText>+421 2 20 92 56 95</w:delText>
        </w:r>
        <w:r w:rsidR="00F3324D" w:rsidRPr="002F3653" w:rsidDel="00AB4C1D">
          <w:rPr>
            <w:rStyle w:val="Odkaznapoznmkupodiarou"/>
            <w:rFonts w:ascii="Calibri" w:hAnsi="Calibri" w:cs="Calibri"/>
            <w:sz w:val="20"/>
            <w:szCs w:val="20"/>
          </w:rPr>
          <w:footnoteReference w:id="96"/>
        </w:r>
        <w:r w:rsidR="00E8718C" w:rsidRPr="002F3653" w:rsidDel="00AB4C1D">
          <w:rPr>
            <w:rFonts w:ascii="Calibri" w:hAnsi="Calibri" w:cs="Calibri"/>
            <w:sz w:val="20"/>
            <w:szCs w:val="20"/>
          </w:rPr>
          <w:delText xml:space="preserve">. </w:delText>
        </w:r>
      </w:del>
    </w:p>
    <w:p w14:paraId="50678E68" w14:textId="77777777" w:rsidR="00E1268C" w:rsidRPr="002F3653" w:rsidDel="00AB4C1D" w:rsidRDefault="00E1268C" w:rsidP="00D640C0">
      <w:pPr>
        <w:pStyle w:val="Default"/>
        <w:spacing w:line="276" w:lineRule="auto"/>
        <w:ind w:left="446"/>
        <w:jc w:val="both"/>
        <w:rPr>
          <w:del w:id="1334" w:author="Chromíková, Katarína" w:date="2020-12-11T16:47:00Z"/>
          <w:rFonts w:ascii="Calibri" w:hAnsi="Calibri" w:cs="Calibri"/>
          <w:sz w:val="20"/>
          <w:szCs w:val="20"/>
        </w:rPr>
      </w:pPr>
      <w:del w:id="1335" w:author="Chromíková, Katarína" w:date="2020-12-11T16:47:00Z">
        <w:r w:rsidRPr="00E1268C" w:rsidDel="00AB4C1D">
          <w:rPr>
            <w:rFonts w:ascii="Calibri" w:hAnsi="Calibri" w:cs="Calibri"/>
            <w:b/>
            <w:sz w:val="20"/>
            <w:szCs w:val="20"/>
          </w:rPr>
          <w:delText>Výzva na predkladanie ponúk musí byť zverejnená na webovom sídle prijímateľa alebo inom vhodnom webovom sídle do 31. decembra 2028 alebo aj po tomto dátume, ak do 31. decembra 2028</w:delText>
        </w:r>
        <w:r w:rsidRPr="00E1268C" w:rsidDel="00AB4C1D">
          <w:rPr>
            <w:rFonts w:ascii="Calibri" w:hAnsi="Calibri" w:cs="Calibri"/>
            <w:sz w:val="20"/>
            <w:szCs w:val="20"/>
          </w:rPr>
          <w:delText xml:space="preserve"> nedošlo k vysporiadaniu finančných vzťahov medzi poskytovateľom a prijímateľom v súlade so zmluvou o poskytnutí NFP alebo rozhodnutím o schválení žiadosti o NFP.</w:delText>
        </w:r>
      </w:del>
    </w:p>
    <w:p w14:paraId="2FCF0A0B" w14:textId="77777777" w:rsidR="00E8718C" w:rsidRPr="002F3653" w:rsidDel="00AB4C1D" w:rsidRDefault="002C030E" w:rsidP="00D640C0">
      <w:pPr>
        <w:pStyle w:val="Default"/>
        <w:spacing w:line="276" w:lineRule="auto"/>
        <w:ind w:left="446"/>
        <w:jc w:val="both"/>
        <w:rPr>
          <w:del w:id="1336" w:author="Chromíková, Katarína" w:date="2020-12-11T16:47:00Z"/>
          <w:rFonts w:ascii="Calibri" w:hAnsi="Calibri" w:cs="Calibri"/>
          <w:i/>
          <w:sz w:val="20"/>
          <w:szCs w:val="20"/>
        </w:rPr>
      </w:pPr>
      <w:del w:id="1337" w:author="Chromíková, Katarína" w:date="2020-12-11T16:47:00Z">
        <w:r w:rsidRPr="002F3653" w:rsidDel="00AB4C1D">
          <w:rPr>
            <w:rFonts w:ascii="Calibri" w:hAnsi="Calibri" w:cs="Calibri"/>
            <w:i/>
            <w:sz w:val="20"/>
            <w:szCs w:val="20"/>
          </w:rPr>
          <w:delText xml:space="preserve">Povinnosť zasielania informácie o zverejnení na CKO </w:delText>
        </w:r>
        <w:r w:rsidR="002218D0" w:rsidDel="00AB4C1D">
          <w:rPr>
            <w:rFonts w:ascii="Calibri" w:hAnsi="Calibri" w:cs="Calibri"/>
            <w:i/>
            <w:sz w:val="20"/>
            <w:szCs w:val="20"/>
          </w:rPr>
          <w:delText>s</w:delText>
        </w:r>
        <w:r w:rsidRPr="002F3653" w:rsidDel="00AB4C1D">
          <w:rPr>
            <w:rFonts w:ascii="Calibri" w:hAnsi="Calibri" w:cs="Calibri"/>
            <w:i/>
            <w:sz w:val="20"/>
            <w:szCs w:val="20"/>
          </w:rPr>
          <w:delText>a nevzťahuje pre projekty financované z CEF.</w:delText>
        </w:r>
        <w:r w:rsidR="002218D0" w:rsidDel="00AB4C1D">
          <w:rPr>
            <w:rFonts w:ascii="Calibri" w:hAnsi="Calibri" w:cs="Calibri"/>
            <w:i/>
            <w:sz w:val="20"/>
            <w:szCs w:val="20"/>
          </w:rPr>
          <w:delText xml:space="preserve"> </w:delText>
        </w:r>
        <w:r w:rsidR="002218D0" w:rsidRPr="002218D0" w:rsidDel="00AB4C1D">
          <w:rPr>
            <w:rFonts w:ascii="Calibri" w:hAnsi="Calibri" w:cs="Calibri"/>
            <w:i/>
            <w:sz w:val="20"/>
            <w:szCs w:val="20"/>
          </w:rPr>
          <w:delText>Žiadateľ/Prijímateľ</w:delText>
        </w:r>
        <w:r w:rsidR="002218D0" w:rsidDel="00AB4C1D">
          <w:rPr>
            <w:rFonts w:ascii="Calibri" w:hAnsi="Calibri" w:cs="Calibri"/>
            <w:i/>
            <w:sz w:val="20"/>
            <w:szCs w:val="20"/>
          </w:rPr>
          <w:delText xml:space="preserve"> </w:delText>
        </w:r>
        <w:r w:rsidR="002218D0" w:rsidRPr="002F3653" w:rsidDel="00AB4C1D">
          <w:rPr>
            <w:rFonts w:ascii="Calibri" w:hAnsi="Calibri" w:cs="Calibri"/>
            <w:i/>
            <w:sz w:val="20"/>
            <w:szCs w:val="20"/>
          </w:rPr>
          <w:delText>pre projekty financované z CEF</w:delText>
        </w:r>
        <w:r w:rsidR="002218D0" w:rsidDel="00AB4C1D">
          <w:rPr>
            <w:rFonts w:ascii="Calibri" w:hAnsi="Calibri" w:cs="Calibri"/>
            <w:i/>
            <w:sz w:val="20"/>
            <w:szCs w:val="20"/>
          </w:rPr>
          <w:delText xml:space="preserve"> postupuje však obdobne, a teda je povinný </w:delText>
        </w:r>
        <w:r w:rsidR="002218D0" w:rsidRPr="002218D0" w:rsidDel="00AB4C1D">
          <w:rPr>
            <w:rFonts w:ascii="Calibri" w:hAnsi="Calibri" w:cs="Calibri"/>
            <w:i/>
            <w:sz w:val="20"/>
            <w:szCs w:val="20"/>
          </w:rPr>
          <w:delText xml:space="preserve">zverejniť na svojom alebo inom vhodnom webovom </w:delText>
        </w:r>
        <w:r w:rsidR="002218D0" w:rsidRPr="00004BA8" w:rsidDel="00AB4C1D">
          <w:rPr>
            <w:rFonts w:ascii="Calibri" w:hAnsi="Calibri" w:cs="Calibri"/>
            <w:i/>
            <w:sz w:val="20"/>
            <w:szCs w:val="20"/>
          </w:rPr>
          <w:delText xml:space="preserve">sídle </w:delText>
        </w:r>
        <w:r w:rsidR="002218D0" w:rsidRPr="00004BA8" w:rsidDel="00AB4C1D">
          <w:rPr>
            <w:rFonts w:ascii="Calibri" w:hAnsi="Calibri" w:cs="Calibri"/>
            <w:b/>
            <w:i/>
            <w:sz w:val="20"/>
            <w:szCs w:val="20"/>
          </w:rPr>
          <w:delText xml:space="preserve">výzvu na </w:delText>
        </w:r>
        <w:r w:rsidR="003C53B1" w:rsidDel="00AB4C1D">
          <w:rPr>
            <w:rFonts w:ascii="Calibri" w:hAnsi="Calibri" w:cs="Calibri"/>
            <w:b/>
            <w:i/>
            <w:sz w:val="20"/>
            <w:szCs w:val="20"/>
          </w:rPr>
          <w:delText>predkladanie ponúk</w:delText>
        </w:r>
        <w:r w:rsidR="003C53B1" w:rsidRPr="00004BA8" w:rsidDel="00AB4C1D">
          <w:rPr>
            <w:rFonts w:ascii="Calibri" w:hAnsi="Calibri" w:cs="Calibri"/>
            <w:b/>
            <w:i/>
            <w:sz w:val="20"/>
            <w:szCs w:val="20"/>
          </w:rPr>
          <w:delText xml:space="preserve"> </w:delText>
        </w:r>
        <w:r w:rsidR="002218D0" w:rsidRPr="00004BA8" w:rsidDel="00AB4C1D">
          <w:rPr>
            <w:rFonts w:ascii="Calibri" w:hAnsi="Calibri" w:cs="Calibri"/>
            <w:b/>
            <w:i/>
            <w:sz w:val="20"/>
            <w:szCs w:val="20"/>
          </w:rPr>
          <w:delText>minimálne 5 pracovných dní</w:delText>
        </w:r>
        <w:r w:rsidR="002218D0" w:rsidRPr="00004BA8" w:rsidDel="00AB4C1D">
          <w:rPr>
            <w:rFonts w:ascii="Calibri" w:hAnsi="Calibri" w:cs="Calibri"/>
            <w:i/>
            <w:sz w:val="20"/>
            <w:szCs w:val="20"/>
          </w:rPr>
          <w:delText xml:space="preserve"> </w:delText>
        </w:r>
        <w:r w:rsidR="00E1268C" w:rsidRPr="00E1268C" w:rsidDel="00AB4C1D">
          <w:rPr>
            <w:rFonts w:ascii="Calibri" w:hAnsi="Calibri" w:cs="Calibri"/>
            <w:b/>
            <w:i/>
            <w:sz w:val="20"/>
            <w:szCs w:val="20"/>
          </w:rPr>
          <w:delText>v prípade zákaziek na tovary a poskytnutie služieb a minimálne 7 pracovných dní v prípade zákaziek na uskutočnenie stavebných prác</w:delText>
        </w:r>
        <w:r w:rsidR="00E1268C" w:rsidRPr="00E1268C" w:rsidDel="00AB4C1D">
          <w:rPr>
            <w:rFonts w:ascii="Calibri" w:hAnsi="Calibri" w:cs="Calibri"/>
            <w:i/>
            <w:sz w:val="20"/>
            <w:szCs w:val="20"/>
          </w:rPr>
          <w:delText xml:space="preserve"> </w:delText>
        </w:r>
        <w:r w:rsidR="002218D0" w:rsidRPr="00004BA8" w:rsidDel="00AB4C1D">
          <w:rPr>
            <w:rFonts w:ascii="Calibri" w:hAnsi="Calibri" w:cs="Calibri"/>
            <w:i/>
            <w:sz w:val="20"/>
            <w:szCs w:val="20"/>
          </w:rPr>
          <w:delText>pred dňom predkladania ponúk (do lehoty sa nezapočítava deň zverejnenia</w:delText>
        </w:r>
        <w:r w:rsidR="00E1268C" w:rsidRPr="00E1268C" w:rsidDel="00AB4C1D">
          <w:rPr>
            <w:rFonts w:ascii="Calibri" w:hAnsi="Calibri" w:cs="Calibri"/>
            <w:color w:val="auto"/>
            <w:sz w:val="20"/>
            <w:szCs w:val="20"/>
            <w:lang w:eastAsia="en-US"/>
          </w:rPr>
          <w:delText xml:space="preserve"> </w:delText>
        </w:r>
        <w:r w:rsidR="00E1268C" w:rsidRPr="00E1268C" w:rsidDel="00AB4C1D">
          <w:rPr>
            <w:rFonts w:ascii="Calibri" w:hAnsi="Calibri" w:cs="Calibri"/>
            <w:i/>
            <w:sz w:val="20"/>
            <w:szCs w:val="20"/>
          </w:rPr>
          <w:delText>príklad: ak prijímateľ zverejní výzvu na predkladanie ponúk k zákazke na dodanie tovarov alebo poskytnutie služieb v utorok, minimálna lehota na predkladanie ponúk uplynie budúci týždeň v utorok o polnoci za predpokladu, že nejde o pracovný týždeň, v rámci ktorého je štátny sviatok. Prijímateľom sa však odporúča určiť lehotu nasledujúci pracovný deň, čo by pri tomto modelovom prípade bola streda v ľubovoľnú hodinu).</w:delText>
        </w:r>
        <w:r w:rsidR="002218D0" w:rsidRPr="00004BA8" w:rsidDel="00AB4C1D">
          <w:rPr>
            <w:rFonts w:ascii="Calibri" w:hAnsi="Calibri" w:cs="Calibri"/>
            <w:i/>
            <w:sz w:val="20"/>
            <w:szCs w:val="20"/>
          </w:rPr>
          <w:delText xml:space="preserve"> Žiadateľ/Prijímateľ je oprávnený v ten istý deň ako zverejnení výzvu na </w:delText>
        </w:r>
        <w:r w:rsidR="003C53B1" w:rsidDel="00AB4C1D">
          <w:rPr>
            <w:rFonts w:ascii="Calibri" w:hAnsi="Calibri" w:cs="Calibri"/>
            <w:i/>
            <w:sz w:val="20"/>
            <w:szCs w:val="20"/>
          </w:rPr>
          <w:delText>predkladanie ponúk</w:delText>
        </w:r>
        <w:r w:rsidR="003C53B1" w:rsidRPr="00004BA8" w:rsidDel="00AB4C1D">
          <w:rPr>
            <w:rFonts w:ascii="Calibri" w:hAnsi="Calibri" w:cs="Calibri"/>
            <w:i/>
            <w:sz w:val="20"/>
            <w:szCs w:val="20"/>
          </w:rPr>
          <w:delText xml:space="preserve"> </w:delText>
        </w:r>
        <w:r w:rsidR="002218D0" w:rsidRPr="00004BA8" w:rsidDel="00AB4C1D">
          <w:rPr>
            <w:rFonts w:ascii="Calibri" w:hAnsi="Calibri" w:cs="Calibri"/>
            <w:i/>
            <w:sz w:val="20"/>
            <w:szCs w:val="20"/>
          </w:rPr>
          <w:delText xml:space="preserve">na svojom alebo inom vhodnom webovom sídle, </w:delText>
        </w:r>
        <w:r w:rsidR="002218D0" w:rsidRPr="00004BA8" w:rsidDel="00AB4C1D">
          <w:rPr>
            <w:rFonts w:asciiTheme="minorHAnsi" w:hAnsiTheme="minorHAnsi" w:cs="Calibri"/>
            <w:i/>
            <w:sz w:val="20"/>
            <w:szCs w:val="20"/>
          </w:rPr>
          <w:delText xml:space="preserve">zaslať túto výzvu </w:delText>
        </w:r>
        <w:r w:rsidR="002218D0" w:rsidRPr="00004BA8" w:rsidDel="00AB4C1D">
          <w:rPr>
            <w:rFonts w:asciiTheme="minorHAnsi" w:hAnsiTheme="minorHAnsi" w:cs="Calibri"/>
            <w:b/>
            <w:i/>
            <w:sz w:val="20"/>
            <w:szCs w:val="20"/>
          </w:rPr>
          <w:delText>minimálne 3 vybraným záujemcom</w:delText>
        </w:r>
        <w:r w:rsidR="002218D0" w:rsidRPr="00004BA8" w:rsidDel="00AB4C1D">
          <w:rPr>
            <w:rFonts w:asciiTheme="minorHAnsi" w:hAnsiTheme="minorHAnsi" w:cs="Calibri"/>
            <w:i/>
            <w:sz w:val="20"/>
            <w:szCs w:val="20"/>
          </w:rPr>
          <w:delText>.</w:delText>
        </w:r>
      </w:del>
    </w:p>
    <w:p w14:paraId="34C10ECE" w14:textId="77777777" w:rsidR="007C48A9" w:rsidRPr="002F3653" w:rsidDel="00AB4C1D" w:rsidRDefault="007C48A9" w:rsidP="007F59C5">
      <w:pPr>
        <w:pStyle w:val="Default"/>
        <w:numPr>
          <w:ilvl w:val="0"/>
          <w:numId w:val="26"/>
        </w:numPr>
        <w:spacing w:before="120" w:after="120" w:line="276" w:lineRule="auto"/>
        <w:ind w:left="450" w:hanging="450"/>
        <w:jc w:val="both"/>
        <w:rPr>
          <w:del w:id="1338" w:author="Chromíková, Katarína" w:date="2020-12-11T16:47:00Z"/>
          <w:rFonts w:ascii="Calibri" w:hAnsi="Calibri" w:cs="Calibri"/>
          <w:sz w:val="20"/>
          <w:szCs w:val="20"/>
        </w:rPr>
      </w:pPr>
      <w:del w:id="1339" w:author="Chromíková, Katarína" w:date="2020-12-11T16:47:00Z">
        <w:r w:rsidRPr="002F3653" w:rsidDel="00AB4C1D">
          <w:rPr>
            <w:rFonts w:ascii="Calibri" w:hAnsi="Calibri" w:cs="Calibri"/>
            <w:sz w:val="20"/>
            <w:szCs w:val="20"/>
          </w:rPr>
          <w:delText>Pokiaľ žiadateľ/prijímateľ nesplní oznamovaciu povinnosť</w:delText>
        </w:r>
        <w:r w:rsidR="00D640C0" w:rsidRPr="002F3653" w:rsidDel="00AB4C1D">
          <w:rPr>
            <w:rFonts w:ascii="Calibri" w:hAnsi="Calibri" w:cs="Calibri"/>
            <w:sz w:val="20"/>
            <w:szCs w:val="20"/>
          </w:rPr>
          <w:delText xml:space="preserve"> uvedenú v ods. 2</w:delText>
        </w:r>
        <w:r w:rsidRPr="002F3653" w:rsidDel="00AB4C1D">
          <w:rPr>
            <w:rFonts w:ascii="Calibri" w:hAnsi="Calibri" w:cs="Calibri"/>
            <w:sz w:val="20"/>
            <w:szCs w:val="20"/>
          </w:rPr>
          <w:delText>, RO bude uvedené posudzovať ako porušenie princípu transparentnosti a výdavky z predmetného VO nebudú zo strany RO pripustené do financovania.</w:delText>
        </w:r>
        <w:r w:rsidRPr="002F3653" w:rsidDel="00AB4C1D">
          <w:rPr>
            <w:rStyle w:val="Odkaznapoznmkupodiarou"/>
            <w:rFonts w:ascii="Calibri" w:hAnsi="Calibri" w:cs="Calibri"/>
            <w:sz w:val="20"/>
            <w:szCs w:val="20"/>
          </w:rPr>
          <w:footnoteReference w:id="97"/>
        </w:r>
        <w:r w:rsidRPr="002F3653" w:rsidDel="00AB4C1D">
          <w:rPr>
            <w:rFonts w:ascii="Calibri" w:hAnsi="Calibri" w:cs="Calibri"/>
            <w:sz w:val="20"/>
            <w:szCs w:val="20"/>
          </w:rPr>
          <w:delText xml:space="preserve">  </w:delText>
        </w:r>
      </w:del>
    </w:p>
    <w:p w14:paraId="6D61C143" w14:textId="77777777" w:rsidR="007C48A9" w:rsidRPr="002F3653" w:rsidDel="00AB4C1D" w:rsidRDefault="00645507" w:rsidP="00645507">
      <w:pPr>
        <w:pStyle w:val="Default"/>
        <w:spacing w:before="120" w:after="120" w:line="276" w:lineRule="auto"/>
        <w:ind w:left="450" w:hanging="450"/>
        <w:jc w:val="both"/>
        <w:rPr>
          <w:del w:id="1342" w:author="Chromíková, Katarína" w:date="2020-12-11T16:47:00Z"/>
          <w:rFonts w:ascii="Calibri" w:hAnsi="Calibri" w:cs="Calibri"/>
          <w:sz w:val="20"/>
          <w:szCs w:val="20"/>
        </w:rPr>
      </w:pPr>
      <w:del w:id="1343" w:author="Chromíková, Katarína" w:date="2020-12-11T16:47:00Z">
        <w:r w:rsidRPr="002F3653" w:rsidDel="00AB4C1D">
          <w:rPr>
            <w:rFonts w:ascii="Calibri" w:hAnsi="Calibri" w:cs="Calibri"/>
            <w:sz w:val="20"/>
            <w:szCs w:val="20"/>
          </w:rPr>
          <w:lastRenderedPageBreak/>
          <w:tab/>
        </w:r>
        <w:r w:rsidR="007C48A9" w:rsidRPr="002F3653" w:rsidDel="00AB4C1D">
          <w:rPr>
            <w:rFonts w:ascii="Calibri" w:hAnsi="Calibri" w:cs="Calibri"/>
            <w:sz w:val="20"/>
            <w:szCs w:val="20"/>
          </w:rPr>
          <w:delText xml:space="preserve">V prípade, že žiadateľ/prijímateľ nedodrží povinnosť zaslania informácie na e-mail CKO v ten istý deň ako zverejní výzvu na </w:delText>
        </w:r>
        <w:r w:rsidR="003C53B1" w:rsidDel="00AB4C1D">
          <w:rPr>
            <w:rFonts w:ascii="Calibri" w:hAnsi="Calibri" w:cs="Calibri"/>
            <w:sz w:val="20"/>
            <w:szCs w:val="20"/>
          </w:rPr>
          <w:delText>predkladanie ponúk</w:delText>
        </w:r>
        <w:r w:rsidR="003C53B1" w:rsidRPr="002F3653" w:rsidDel="00AB4C1D">
          <w:rPr>
            <w:rFonts w:ascii="Calibri" w:hAnsi="Calibri" w:cs="Calibri"/>
            <w:sz w:val="20"/>
            <w:szCs w:val="20"/>
          </w:rPr>
          <w:delText xml:space="preserve"> </w:delText>
        </w:r>
        <w:r w:rsidR="007C48A9" w:rsidRPr="002F3653" w:rsidDel="00AB4C1D">
          <w:rPr>
            <w:rFonts w:ascii="Calibri" w:hAnsi="Calibri" w:cs="Calibri"/>
            <w:sz w:val="20"/>
            <w:szCs w:val="20"/>
          </w:rPr>
          <w:delText>a túto informáciu zašle neskôr (avšak v lehote na predkladanie ponúk), je povinný predĺžiť lehotu na predkladanie ponúk o dobu omeškania zaslania informácie na e-mail CKO (informácia zaslaná na CKO už bude obsahovať túto predĺženú lehotu). Toto predĺženie sa musí rovnako vykonať aj v ostatných dokumentoch, ktoré žiadateľ/prijímateľ vypracoval za účelom vyhlásenia zadávania zákazky. V prípade predlžovania lehoty na predkladanie ponúk je žiadateľ/prijímateľ povinný toto predĺženie preukázateľne oznámiť všetkým osloveným záujemcom.</w:delText>
        </w:r>
      </w:del>
    </w:p>
    <w:p w14:paraId="5A400BAB" w14:textId="77777777" w:rsidR="00E1268C" w:rsidRPr="00E1268C" w:rsidDel="00AB4C1D" w:rsidRDefault="002425D9" w:rsidP="007F59C5">
      <w:pPr>
        <w:pStyle w:val="Default"/>
        <w:numPr>
          <w:ilvl w:val="0"/>
          <w:numId w:val="26"/>
        </w:numPr>
        <w:spacing w:before="120" w:after="120" w:line="276" w:lineRule="auto"/>
        <w:ind w:left="450" w:hanging="450"/>
        <w:jc w:val="both"/>
        <w:rPr>
          <w:del w:id="1344" w:author="Chromíková, Katarína" w:date="2020-12-11T16:47:00Z"/>
          <w:rFonts w:asciiTheme="minorHAnsi" w:hAnsiTheme="minorHAnsi" w:cs="Calibri"/>
          <w:sz w:val="20"/>
          <w:szCs w:val="20"/>
        </w:rPr>
      </w:pPr>
      <w:del w:id="1345" w:author="Chromíková, Katarína" w:date="2020-12-11T16:47:00Z">
        <w:r w:rsidRPr="000608EF" w:rsidDel="00AB4C1D">
          <w:rPr>
            <w:rFonts w:asciiTheme="minorHAnsi" w:hAnsiTheme="minorHAnsi" w:cs="Calibri"/>
            <w:sz w:val="20"/>
            <w:szCs w:val="20"/>
          </w:rPr>
          <w:delText>Žiadateľ/</w:delText>
        </w:r>
        <w:r w:rsidR="00E8718C" w:rsidRPr="000608EF" w:rsidDel="00AB4C1D">
          <w:rPr>
            <w:rFonts w:asciiTheme="minorHAnsi" w:hAnsiTheme="minorHAnsi" w:cs="Calibri"/>
            <w:sz w:val="20"/>
            <w:szCs w:val="20"/>
          </w:rPr>
          <w:delText xml:space="preserve">Prijímateľ je súčasne so zverejnením výzvy na </w:delText>
        </w:r>
        <w:r w:rsidR="003C53B1" w:rsidDel="00AB4C1D">
          <w:rPr>
            <w:rFonts w:asciiTheme="minorHAnsi" w:hAnsiTheme="minorHAnsi" w:cs="Calibri"/>
            <w:sz w:val="20"/>
            <w:szCs w:val="20"/>
          </w:rPr>
          <w:delText>predkladanie ponúk</w:delText>
        </w:r>
        <w:r w:rsidR="003C53B1" w:rsidRPr="000608EF" w:rsidDel="00AB4C1D">
          <w:rPr>
            <w:rFonts w:asciiTheme="minorHAnsi" w:hAnsiTheme="minorHAnsi" w:cs="Calibri"/>
            <w:sz w:val="20"/>
            <w:szCs w:val="20"/>
          </w:rPr>
          <w:delText xml:space="preserve"> </w:delText>
        </w:r>
        <w:r w:rsidR="00E8718C" w:rsidRPr="000608EF" w:rsidDel="00AB4C1D">
          <w:rPr>
            <w:rFonts w:asciiTheme="minorHAnsi" w:hAnsiTheme="minorHAnsi" w:cs="Calibri"/>
            <w:sz w:val="20"/>
            <w:szCs w:val="20"/>
          </w:rPr>
          <w:delText xml:space="preserve">a jej zaslaním na CKO povinný </w:delText>
        </w:r>
      </w:del>
      <w:ins w:id="1346" w:author="uzivatel" w:date="2020-11-16T14:41:00Z">
        <w:del w:id="1347" w:author="Chromíková, Katarína" w:date="2020-12-11T16:47:00Z">
          <w:r w:rsidR="001C689C" w:rsidDel="00AB4C1D">
            <w:rPr>
              <w:rFonts w:asciiTheme="minorHAnsi" w:hAnsiTheme="minorHAnsi" w:cs="Calibri"/>
              <w:sz w:val="20"/>
              <w:szCs w:val="20"/>
            </w:rPr>
            <w:delText>oprávnený</w:delText>
          </w:r>
          <w:r w:rsidR="001C689C" w:rsidRPr="000608EF" w:rsidDel="00AB4C1D">
            <w:rPr>
              <w:rFonts w:asciiTheme="minorHAnsi" w:hAnsiTheme="minorHAnsi" w:cs="Calibri"/>
              <w:sz w:val="20"/>
              <w:szCs w:val="20"/>
            </w:rPr>
            <w:delText xml:space="preserve"> </w:delText>
          </w:r>
        </w:del>
      </w:ins>
      <w:del w:id="1348" w:author="Chromíková, Katarína" w:date="2020-12-11T16:47:00Z">
        <w:r w:rsidR="00E8718C" w:rsidRPr="000608EF" w:rsidDel="00AB4C1D">
          <w:rPr>
            <w:rFonts w:asciiTheme="minorHAnsi" w:hAnsiTheme="minorHAnsi" w:cs="Calibri"/>
            <w:sz w:val="20"/>
            <w:szCs w:val="20"/>
          </w:rPr>
          <w:delText xml:space="preserve">zaslať túto výzvu </w:delText>
        </w:r>
        <w:r w:rsidR="00E8718C" w:rsidRPr="000608EF" w:rsidDel="00AB4C1D">
          <w:rPr>
            <w:rFonts w:asciiTheme="minorHAnsi" w:hAnsiTheme="minorHAnsi" w:cs="Calibri"/>
            <w:b/>
            <w:sz w:val="20"/>
            <w:szCs w:val="20"/>
          </w:rPr>
          <w:delText xml:space="preserve">minimálne </w:delText>
        </w:r>
        <w:r w:rsidR="00825334" w:rsidRPr="000608EF" w:rsidDel="00AB4C1D">
          <w:rPr>
            <w:rFonts w:asciiTheme="minorHAnsi" w:hAnsiTheme="minorHAnsi" w:cs="Calibri"/>
            <w:b/>
            <w:sz w:val="20"/>
            <w:szCs w:val="20"/>
          </w:rPr>
          <w:delText>3</w:delText>
        </w:r>
        <w:r w:rsidR="008F58DF" w:rsidRPr="000608EF" w:rsidDel="00AB4C1D">
          <w:rPr>
            <w:rFonts w:asciiTheme="minorHAnsi" w:hAnsiTheme="minorHAnsi" w:cs="Calibri"/>
            <w:b/>
            <w:sz w:val="20"/>
            <w:szCs w:val="20"/>
          </w:rPr>
          <w:delText xml:space="preserve"> </w:delText>
        </w:r>
        <w:r w:rsidR="00E8718C" w:rsidRPr="000608EF" w:rsidDel="00AB4C1D">
          <w:rPr>
            <w:rFonts w:asciiTheme="minorHAnsi" w:hAnsiTheme="minorHAnsi" w:cs="Calibri"/>
            <w:b/>
            <w:sz w:val="20"/>
            <w:szCs w:val="20"/>
          </w:rPr>
          <w:delText>vybraným záujemcom</w:delText>
        </w:r>
        <w:r w:rsidR="003B3969" w:rsidRPr="000608EF" w:rsidDel="00AB4C1D">
          <w:rPr>
            <w:rFonts w:asciiTheme="minorHAnsi" w:hAnsiTheme="minorHAnsi" w:cs="Calibri"/>
            <w:b/>
            <w:sz w:val="20"/>
            <w:szCs w:val="20"/>
          </w:rPr>
          <w:delText xml:space="preserve"> formou mailovej komunikácie</w:delText>
        </w:r>
        <w:r w:rsidR="00E8718C" w:rsidRPr="000608EF" w:rsidDel="00AB4C1D">
          <w:rPr>
            <w:rFonts w:asciiTheme="minorHAnsi" w:hAnsiTheme="minorHAnsi" w:cs="Calibri"/>
            <w:sz w:val="20"/>
            <w:szCs w:val="20"/>
          </w:rPr>
          <w:delText>.</w:delText>
        </w:r>
        <w:r w:rsidR="003B3969" w:rsidRPr="000608EF" w:rsidDel="00AB4C1D">
          <w:rPr>
            <w:rFonts w:asciiTheme="minorHAnsi" w:hAnsiTheme="minorHAnsi" w:cs="Calibri"/>
            <w:sz w:val="20"/>
            <w:szCs w:val="20"/>
          </w:rPr>
          <w:delText xml:space="preserve"> Uvedené úkony musia byť realizované v rovnaký deň.</w:delText>
        </w:r>
        <w:r w:rsidR="00E8718C" w:rsidRPr="000608EF" w:rsidDel="00AB4C1D">
          <w:rPr>
            <w:rFonts w:asciiTheme="minorHAnsi" w:hAnsiTheme="minorHAnsi" w:cs="Calibri"/>
            <w:sz w:val="20"/>
            <w:szCs w:val="20"/>
          </w:rPr>
          <w:delText xml:space="preserve"> Ak sa jedná o jedinečný predmet zákazky, </w:delText>
        </w:r>
        <w:r w:rsidR="00E8718C" w:rsidRPr="001C689C" w:rsidDel="00AB4C1D">
          <w:rPr>
            <w:rFonts w:asciiTheme="minorHAnsi" w:hAnsiTheme="minorHAnsi" w:cs="Calibri"/>
            <w:sz w:val="20"/>
            <w:szCs w:val="20"/>
          </w:rPr>
          <w:delText xml:space="preserve">môže </w:delText>
        </w:r>
        <w:r w:rsidRPr="001C689C" w:rsidDel="00AB4C1D">
          <w:rPr>
            <w:rFonts w:asciiTheme="minorHAnsi" w:hAnsiTheme="minorHAnsi" w:cs="Calibri"/>
            <w:sz w:val="20"/>
            <w:szCs w:val="20"/>
          </w:rPr>
          <w:delText>žiadateľ/</w:delText>
        </w:r>
        <w:r w:rsidR="00E8718C" w:rsidRPr="001C689C" w:rsidDel="00AB4C1D">
          <w:rPr>
            <w:rFonts w:asciiTheme="minorHAnsi" w:hAnsiTheme="minorHAnsi" w:cs="Calibri"/>
            <w:sz w:val="20"/>
            <w:szCs w:val="20"/>
          </w:rPr>
          <w:delText xml:space="preserve">prijímateľ osloviť aj menší počet záujemcov, </w:delText>
        </w:r>
      </w:del>
      <w:ins w:id="1349" w:author="uzivatel" w:date="2020-11-16T14:43:00Z">
        <w:del w:id="1350" w:author="Chromíková, Katarína" w:date="2020-12-11T16:47:00Z">
          <w:r w:rsidR="001C689C" w:rsidRPr="001C689C" w:rsidDel="00AB4C1D">
            <w:rPr>
              <w:rFonts w:asciiTheme="minorHAnsi" w:hAnsiTheme="minorHAnsi"/>
              <w:sz w:val="20"/>
              <w:szCs w:val="20"/>
            </w:rPr>
            <w:delText xml:space="preserve">ktorí sú spôsobilí realizovať jedinečný predmet zákazky alebo disponuje ponukou záujemcu spôsobilého realizovať jedinečný predmet zákazky, </w:delText>
          </w:r>
        </w:del>
      </w:ins>
      <w:del w:id="1351" w:author="Chromíková, Katarína" w:date="2020-12-11T16:47:00Z">
        <w:r w:rsidR="00E8718C" w:rsidRPr="001C689C" w:rsidDel="00AB4C1D">
          <w:rPr>
            <w:rFonts w:asciiTheme="minorHAnsi" w:hAnsiTheme="minorHAnsi" w:cs="Calibri"/>
            <w:sz w:val="20"/>
            <w:szCs w:val="20"/>
          </w:rPr>
          <w:delText>pričom musí uvedenú skutočnosť riadne zdôvodniť</w:delText>
        </w:r>
        <w:r w:rsidR="003C53B1" w:rsidRPr="001C689C" w:rsidDel="00AB4C1D">
          <w:rPr>
            <w:rFonts w:asciiTheme="minorHAnsi" w:hAnsiTheme="minorHAnsi" w:cs="Calibri"/>
            <w:sz w:val="20"/>
            <w:szCs w:val="20"/>
          </w:rPr>
          <w:delText>, táto výnimka musí byť zo strany Prijímateľa vypracovaná ešte pred vyhlásením zákazky a</w:delText>
        </w:r>
        <w:r w:rsidR="003B3969" w:rsidRPr="001C689C" w:rsidDel="00AB4C1D">
          <w:rPr>
            <w:rFonts w:asciiTheme="minorHAnsi" w:hAnsiTheme="minorHAnsi" w:cs="Calibri"/>
            <w:sz w:val="20"/>
            <w:szCs w:val="20"/>
          </w:rPr>
          <w:delText xml:space="preserve"> dôkazné bremeno preukázania skutočnosti, že na relevantnom trhu neexistuje viac ako 1 alebo 2 dodávatelia znáša prijímateľ. </w:delText>
        </w:r>
      </w:del>
      <w:ins w:id="1352" w:author="uzivatel" w:date="2020-11-16T14:43:00Z">
        <w:del w:id="1353" w:author="Chromíková, Katarína" w:date="2020-12-11T16:47:00Z">
          <w:r w:rsidR="001C689C" w:rsidRPr="001C689C" w:rsidDel="00AB4C1D">
            <w:rPr>
              <w:rFonts w:asciiTheme="minorHAnsi" w:hAnsiTheme="minorHAnsi"/>
              <w:sz w:val="20"/>
              <w:szCs w:val="20"/>
            </w:rPr>
            <w:delText xml:space="preserve">Súčasťou odôvodnenia jedinečnosti predmetu zákazky musí byť </w:delText>
          </w:r>
          <w:r w:rsidR="001C689C" w:rsidRPr="001C689C" w:rsidDel="00AB4C1D">
            <w:rPr>
              <w:rFonts w:asciiTheme="minorHAnsi" w:hAnsiTheme="minorHAnsi"/>
              <w:b/>
              <w:i/>
              <w:sz w:val="20"/>
              <w:szCs w:val="20"/>
            </w:rPr>
            <w:delText>vyhlásenie prijímateľa</w:delText>
          </w:r>
          <w:r w:rsidR="001C689C" w:rsidRPr="001C689C" w:rsidDel="00AB4C1D">
            <w:rPr>
              <w:rFonts w:asciiTheme="minorHAnsi" w:hAnsiTheme="minorHAnsi"/>
              <w:sz w:val="20"/>
              <w:szCs w:val="20"/>
            </w:rPr>
            <w:delText xml:space="preserve"> k overeniu hospodárnosti, a to najmä porovnanie jedinečného predmetu zákazky s inou zákazkou, ktorá vykazuje určité spoločné znaky. </w:delText>
          </w:r>
        </w:del>
      </w:ins>
      <w:del w:id="1354" w:author="Chromíková, Katarína" w:date="2020-12-11T16:47:00Z">
        <w:r w:rsidR="003B3969" w:rsidRPr="001C689C" w:rsidDel="00AB4C1D">
          <w:rPr>
            <w:rFonts w:asciiTheme="minorHAnsi" w:hAnsiTheme="minorHAnsi" w:cs="Calibri"/>
            <w:sz w:val="20"/>
            <w:szCs w:val="20"/>
          </w:rPr>
          <w:delText>Aj v tomto</w:delText>
        </w:r>
        <w:r w:rsidR="003B3969" w:rsidRPr="000608EF" w:rsidDel="00AB4C1D">
          <w:rPr>
            <w:rFonts w:asciiTheme="minorHAnsi" w:hAnsiTheme="minorHAnsi" w:cs="Calibri"/>
            <w:sz w:val="20"/>
            <w:szCs w:val="20"/>
          </w:rPr>
          <w:delText xml:space="preserve"> výnimočnom prípade je však povinnosťou prijímateľa zverejniť zákazku na webovom sídle a zaslať informáciu o tomto zverejnení na osobitný mailový kontakt </w:delText>
        </w:r>
        <w:r w:rsidR="008A2E8F" w:rsidDel="00AB4C1D">
          <w:rPr>
            <w:rStyle w:val="Hypertextovprepojenie"/>
            <w:rFonts w:asciiTheme="minorHAnsi" w:hAnsiTheme="minorHAnsi" w:cs="Calibri"/>
            <w:sz w:val="20"/>
            <w:szCs w:val="20"/>
          </w:rPr>
          <w:fldChar w:fldCharType="begin"/>
        </w:r>
        <w:r w:rsidR="008A2E8F" w:rsidDel="00AB4C1D">
          <w:rPr>
            <w:rStyle w:val="Hypertextovprepojenie"/>
            <w:rFonts w:asciiTheme="minorHAnsi" w:hAnsiTheme="minorHAnsi" w:cs="Calibri"/>
            <w:sz w:val="20"/>
            <w:szCs w:val="20"/>
          </w:rPr>
          <w:delInstrText xml:space="preserve"> HYPERLINK "mailto:zakazkycko@vlada.gov.sk" </w:delInstrText>
        </w:r>
        <w:r w:rsidR="008A2E8F" w:rsidDel="00AB4C1D">
          <w:rPr>
            <w:rStyle w:val="Hypertextovprepojenie"/>
            <w:rFonts w:asciiTheme="minorHAnsi" w:hAnsiTheme="minorHAnsi" w:cs="Calibri"/>
            <w:sz w:val="20"/>
            <w:szCs w:val="20"/>
          </w:rPr>
          <w:fldChar w:fldCharType="separate"/>
        </w:r>
        <w:r w:rsidR="00E1268C" w:rsidRPr="001C1B69" w:rsidDel="00AB4C1D">
          <w:rPr>
            <w:rStyle w:val="Hypertextovprepojenie"/>
            <w:rFonts w:asciiTheme="minorHAnsi" w:hAnsiTheme="minorHAnsi" w:cs="Calibri"/>
            <w:sz w:val="20"/>
            <w:szCs w:val="20"/>
          </w:rPr>
          <w:delText>zakazkycko@vlada.gov.sk</w:delText>
        </w:r>
        <w:r w:rsidR="008A2E8F" w:rsidDel="00AB4C1D">
          <w:rPr>
            <w:rStyle w:val="Hypertextovprepojenie"/>
            <w:rFonts w:asciiTheme="minorHAnsi" w:hAnsiTheme="minorHAnsi" w:cs="Calibri"/>
            <w:sz w:val="20"/>
            <w:szCs w:val="20"/>
          </w:rPr>
          <w:fldChar w:fldCharType="end"/>
        </w:r>
        <w:r w:rsidR="00E8718C" w:rsidRPr="000608EF" w:rsidDel="00AB4C1D">
          <w:rPr>
            <w:rFonts w:asciiTheme="minorHAnsi" w:hAnsiTheme="minorHAnsi" w:cs="Calibri"/>
            <w:sz w:val="20"/>
            <w:szCs w:val="20"/>
          </w:rPr>
          <w:delText>.</w:delText>
        </w:r>
      </w:del>
    </w:p>
    <w:tbl>
      <w:tblPr>
        <w:tblW w:w="0" w:type="auto"/>
        <w:tblInd w:w="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6"/>
      </w:tblGrid>
      <w:tr w:rsidR="00E1268C" w:rsidRPr="002F3653" w:rsidDel="00AB4C1D" w14:paraId="774577C6" w14:textId="77777777" w:rsidTr="00ED7578">
        <w:trPr>
          <w:del w:id="1355" w:author="Chromíková, Katarína" w:date="2020-12-11T16:47:00Z"/>
        </w:trPr>
        <w:tc>
          <w:tcPr>
            <w:tcW w:w="8636" w:type="dxa"/>
            <w:tcBorders>
              <w:top w:val="single" w:sz="6" w:space="0" w:color="4F81BD"/>
              <w:left w:val="single" w:sz="6" w:space="0" w:color="4F81BD"/>
              <w:bottom w:val="single" w:sz="6" w:space="0" w:color="4F81BD"/>
              <w:right w:val="single" w:sz="6" w:space="0" w:color="4F81BD"/>
            </w:tcBorders>
            <w:shd w:val="clear" w:color="auto" w:fill="DBE5F1"/>
          </w:tcPr>
          <w:p w14:paraId="660C815A" w14:textId="77777777" w:rsidR="00E1268C" w:rsidRPr="006B65B0" w:rsidDel="00AB4C1D" w:rsidRDefault="00E1268C" w:rsidP="00ED7578">
            <w:pPr>
              <w:pStyle w:val="Default"/>
              <w:jc w:val="both"/>
              <w:rPr>
                <w:del w:id="1356" w:author="Chromíková, Katarína" w:date="2020-12-11T16:47:00Z"/>
                <w:rFonts w:asciiTheme="minorHAnsi" w:hAnsiTheme="minorHAnsi" w:cs="Calibri"/>
                <w:i/>
                <w:sz w:val="20"/>
                <w:szCs w:val="20"/>
              </w:rPr>
            </w:pPr>
            <w:del w:id="1357" w:author="Chromíková, Katarína" w:date="2020-12-11T16:47:00Z">
              <w:r w:rsidRPr="006B65B0" w:rsidDel="00AB4C1D">
                <w:rPr>
                  <w:rFonts w:asciiTheme="minorHAnsi" w:hAnsiTheme="minorHAnsi" w:cs="Calibri"/>
                  <w:i/>
                  <w:sz w:val="20"/>
                  <w:szCs w:val="20"/>
                </w:rPr>
                <w:delText>Upozornenie:</w:delText>
              </w:r>
            </w:del>
          </w:p>
          <w:p w14:paraId="08CB388F" w14:textId="77777777" w:rsidR="00E1268C" w:rsidRPr="00D06D8D" w:rsidDel="00AB4C1D" w:rsidRDefault="00E1268C" w:rsidP="00CA77F8">
            <w:pPr>
              <w:pStyle w:val="Default"/>
              <w:jc w:val="both"/>
              <w:rPr>
                <w:del w:id="1358" w:author="Chromíková, Katarína" w:date="2020-12-11T16:47:00Z"/>
                <w:rFonts w:asciiTheme="minorHAnsi" w:hAnsiTheme="minorHAnsi"/>
                <w:sz w:val="20"/>
                <w:szCs w:val="20"/>
              </w:rPr>
            </w:pPr>
            <w:del w:id="1359" w:author="Chromíková, Katarína" w:date="2020-12-11T16:47:00Z">
              <w:r w:rsidDel="00AB4C1D">
                <w:rPr>
                  <w:rFonts w:ascii="Calibri" w:hAnsi="Calibri" w:cs="Calibri"/>
                  <w:sz w:val="20"/>
                  <w:szCs w:val="20"/>
                </w:rPr>
                <w:delText>RO odporúča žiadateľom/prijímateľom v prípade časti 4.2</w:delText>
              </w:r>
              <w:r w:rsidRPr="00E2630A" w:rsidDel="00AB4C1D">
                <w:rPr>
                  <w:rFonts w:ascii="Calibri" w:hAnsi="Calibri" w:cs="Calibri"/>
                  <w:sz w:val="20"/>
                  <w:szCs w:val="20"/>
                </w:rPr>
                <w:delText xml:space="preserve"> </w:delText>
              </w:r>
              <w:r w:rsidDel="00AB4C1D">
                <w:rPr>
                  <w:rFonts w:ascii="Calibri" w:hAnsi="Calibri" w:cs="Calibri"/>
                  <w:sz w:val="20"/>
                  <w:szCs w:val="20"/>
                </w:rPr>
                <w:delText>(</w:delText>
              </w:r>
              <w:r w:rsidRPr="00E2630A" w:rsidDel="00AB4C1D">
                <w:rPr>
                  <w:rFonts w:ascii="Calibri" w:hAnsi="Calibri" w:cs="Calibri"/>
                  <w:sz w:val="20"/>
                  <w:szCs w:val="20"/>
                </w:rPr>
                <w:delText xml:space="preserve">zákaziek nad </w:delText>
              </w:r>
              <w:r w:rsidR="00B13CE8" w:rsidDel="00AB4C1D">
                <w:rPr>
                  <w:rFonts w:ascii="Calibri" w:hAnsi="Calibri" w:cs="Calibri"/>
                  <w:sz w:val="20"/>
                  <w:szCs w:val="20"/>
                </w:rPr>
                <w:delText>3</w:delText>
              </w:r>
            </w:del>
            <w:ins w:id="1360" w:author="uzivatel" w:date="2020-11-16T14:34:00Z">
              <w:del w:id="1361" w:author="Chromíková, Katarína" w:date="2020-12-11T16:47:00Z">
                <w:r w:rsidR="00CA77F8" w:rsidDel="00AB4C1D">
                  <w:rPr>
                    <w:rFonts w:ascii="Calibri" w:hAnsi="Calibri" w:cs="Calibri"/>
                    <w:sz w:val="20"/>
                    <w:szCs w:val="20"/>
                  </w:rPr>
                  <w:delText>5</w:delText>
                </w:r>
              </w:del>
            </w:ins>
            <w:del w:id="1362" w:author="Chromíková, Katarína" w:date="2020-12-11T16:47:00Z">
              <w:r w:rsidR="00B13CE8" w:rsidDel="00AB4C1D">
                <w:rPr>
                  <w:rFonts w:ascii="Calibri" w:hAnsi="Calibri" w:cs="Calibri"/>
                  <w:sz w:val="20"/>
                  <w:szCs w:val="20"/>
                </w:rPr>
                <w:delText>0</w:delText>
              </w:r>
              <w:r w:rsidR="00B13CE8" w:rsidRPr="00E2630A" w:rsidDel="00AB4C1D">
                <w:rPr>
                  <w:rFonts w:ascii="Calibri" w:hAnsi="Calibri" w:cs="Calibri"/>
                  <w:sz w:val="20"/>
                  <w:szCs w:val="20"/>
                </w:rPr>
                <w:delText xml:space="preserve"> </w:delText>
              </w:r>
              <w:r w:rsidRPr="00E2630A" w:rsidDel="00AB4C1D">
                <w:rPr>
                  <w:rFonts w:ascii="Calibri" w:hAnsi="Calibri" w:cs="Calibri"/>
                  <w:sz w:val="20"/>
                  <w:szCs w:val="20"/>
                </w:rPr>
                <w:delText>000 EUR</w:delText>
              </w:r>
              <w:r w:rsidDel="00AB4C1D">
                <w:rPr>
                  <w:rFonts w:ascii="Calibri" w:hAnsi="Calibri" w:cs="Calibri"/>
                  <w:sz w:val="20"/>
                  <w:szCs w:val="20"/>
                </w:rPr>
                <w:delText xml:space="preserve">) </w:delText>
              </w:r>
              <w:r w:rsidRPr="00E2630A" w:rsidDel="00AB4C1D">
                <w:rPr>
                  <w:rFonts w:ascii="Calibri" w:hAnsi="Calibri" w:cs="Calibri"/>
                  <w:sz w:val="20"/>
                  <w:szCs w:val="20"/>
                </w:rPr>
                <w:delText>vykonať úkony,</w:delText>
              </w:r>
              <w:r w:rsidDel="00AB4C1D">
                <w:rPr>
                  <w:rFonts w:ascii="Calibri" w:hAnsi="Calibri" w:cs="Calibri"/>
                  <w:sz w:val="20"/>
                  <w:szCs w:val="20"/>
                </w:rPr>
                <w:delText xml:space="preserve"> ktoré majú zabezpečiť získanie, </w:delText>
              </w:r>
              <w:r w:rsidRPr="00E2630A" w:rsidDel="00AB4C1D">
                <w:rPr>
                  <w:rFonts w:ascii="Calibri" w:hAnsi="Calibri" w:cs="Calibri"/>
                  <w:sz w:val="20"/>
                  <w:szCs w:val="20"/>
                </w:rPr>
                <w:delText xml:space="preserve">čo najvyššieho počtu </w:delText>
              </w:r>
              <w:r w:rsidR="00B13CE8" w:rsidDel="00AB4C1D">
                <w:rPr>
                  <w:rFonts w:ascii="Calibri" w:hAnsi="Calibri" w:cs="Calibri"/>
                  <w:sz w:val="20"/>
                  <w:szCs w:val="20"/>
                </w:rPr>
                <w:delText>predložených</w:delText>
              </w:r>
              <w:r w:rsidR="00B13CE8" w:rsidRPr="00E2630A" w:rsidDel="00AB4C1D">
                <w:rPr>
                  <w:rFonts w:ascii="Calibri" w:hAnsi="Calibri" w:cs="Calibri"/>
                  <w:sz w:val="20"/>
                  <w:szCs w:val="20"/>
                </w:rPr>
                <w:delText xml:space="preserve"> </w:delText>
              </w:r>
              <w:r w:rsidRPr="00E2630A" w:rsidDel="00AB4C1D">
                <w:rPr>
                  <w:rFonts w:ascii="Calibri" w:hAnsi="Calibri" w:cs="Calibri"/>
                  <w:sz w:val="20"/>
                  <w:szCs w:val="20"/>
                </w:rPr>
                <w:delText>ponúk na obstaranie tovarov, stavebných prác alebo služieb.</w:delText>
              </w:r>
            </w:del>
          </w:p>
        </w:tc>
      </w:tr>
    </w:tbl>
    <w:p w14:paraId="3F10DF1D" w14:textId="77777777" w:rsidR="00A67AFA" w:rsidRPr="002F3653" w:rsidDel="00AB4C1D" w:rsidRDefault="00E8718C" w:rsidP="00A67AFA">
      <w:pPr>
        <w:pStyle w:val="Default"/>
        <w:spacing w:before="120" w:after="120" w:line="276" w:lineRule="auto"/>
        <w:ind w:left="450"/>
        <w:jc w:val="both"/>
        <w:rPr>
          <w:del w:id="1363" w:author="Chromíková, Katarína" w:date="2020-12-11T16:47:00Z"/>
          <w:rFonts w:asciiTheme="minorHAnsi" w:hAnsiTheme="minorHAnsi" w:cs="Calibri"/>
          <w:sz w:val="20"/>
          <w:szCs w:val="20"/>
        </w:rPr>
      </w:pPr>
      <w:del w:id="1364" w:author="Chromíková, Katarína" w:date="2020-12-11T16:47:00Z">
        <w:r w:rsidRPr="000C68A0" w:rsidDel="00AB4C1D">
          <w:rPr>
            <w:rFonts w:asciiTheme="minorHAnsi" w:hAnsiTheme="minorHAnsi" w:cs="Calibri"/>
            <w:b/>
            <w:sz w:val="20"/>
            <w:szCs w:val="20"/>
          </w:rPr>
          <w:delText xml:space="preserve">Oslovovaní záujemcovia musia byť subjekty, ktoré sú oprávnené dodávať službu, tovar alebo </w:delText>
        </w:r>
        <w:r w:rsidR="000C68A0" w:rsidDel="00AB4C1D">
          <w:rPr>
            <w:rFonts w:asciiTheme="minorHAnsi" w:hAnsiTheme="minorHAnsi" w:cs="Calibri"/>
            <w:b/>
            <w:sz w:val="20"/>
            <w:szCs w:val="20"/>
          </w:rPr>
          <w:delText xml:space="preserve">uskutočňovať stavebné </w:delText>
        </w:r>
        <w:r w:rsidRPr="000C68A0" w:rsidDel="00AB4C1D">
          <w:rPr>
            <w:rFonts w:asciiTheme="minorHAnsi" w:hAnsiTheme="minorHAnsi" w:cs="Calibri"/>
            <w:b/>
            <w:sz w:val="20"/>
            <w:szCs w:val="20"/>
          </w:rPr>
          <w:delText>prác</w:delText>
        </w:r>
        <w:r w:rsidR="000C68A0" w:rsidDel="00AB4C1D">
          <w:rPr>
            <w:rFonts w:asciiTheme="minorHAnsi" w:hAnsiTheme="minorHAnsi" w:cs="Calibri"/>
            <w:b/>
            <w:sz w:val="20"/>
            <w:szCs w:val="20"/>
          </w:rPr>
          <w:delText>e</w:delText>
        </w:r>
        <w:r w:rsidRPr="000C68A0" w:rsidDel="00AB4C1D">
          <w:rPr>
            <w:rFonts w:asciiTheme="minorHAnsi" w:hAnsiTheme="minorHAnsi" w:cs="Calibri"/>
            <w:b/>
            <w:sz w:val="20"/>
            <w:szCs w:val="20"/>
          </w:rPr>
          <w:delText xml:space="preserve"> v rozsahu predmetu zákazky</w:delText>
        </w:r>
        <w:r w:rsidRPr="002F3653" w:rsidDel="00AB4C1D">
          <w:rPr>
            <w:rFonts w:asciiTheme="minorHAnsi" w:hAnsiTheme="minorHAnsi" w:cs="Calibri"/>
            <w:sz w:val="20"/>
            <w:szCs w:val="20"/>
          </w:rPr>
          <w:delText xml:space="preserve"> (ich identifikácia prebieha najmä cez informácie verejne </w:delText>
        </w:r>
        <w:r w:rsidR="0097778F" w:rsidRPr="002F3653" w:rsidDel="00AB4C1D">
          <w:rPr>
            <w:rFonts w:asciiTheme="minorHAnsi" w:hAnsiTheme="minorHAnsi" w:cs="Calibri"/>
            <w:sz w:val="20"/>
            <w:szCs w:val="20"/>
          </w:rPr>
          <w:delText>dostupné</w:delText>
        </w:r>
        <w:r w:rsidRPr="002F3653" w:rsidDel="00AB4C1D">
          <w:rPr>
            <w:rFonts w:asciiTheme="minorHAnsi" w:hAnsiTheme="minorHAnsi" w:cs="Calibri"/>
            <w:sz w:val="20"/>
            <w:szCs w:val="20"/>
          </w:rPr>
          <w:delText xml:space="preserve"> v obchodnom registri alebo živnostenskom registri</w:delText>
        </w:r>
        <w:r w:rsidR="009A7B20" w:rsidDel="00AB4C1D">
          <w:rPr>
            <w:rFonts w:asciiTheme="minorHAnsi" w:hAnsiTheme="minorHAnsi" w:cs="Calibri"/>
            <w:sz w:val="20"/>
            <w:szCs w:val="20"/>
          </w:rPr>
          <w:delText xml:space="preserve">, </w:delText>
        </w:r>
        <w:r w:rsidR="009A7B20" w:rsidRPr="009A7B20" w:rsidDel="00AB4C1D">
          <w:rPr>
            <w:rFonts w:asciiTheme="minorHAnsi" w:hAnsiTheme="minorHAnsi" w:cs="Calibri"/>
            <w:sz w:val="20"/>
            <w:szCs w:val="20"/>
          </w:rPr>
          <w:delText>formou náhľadu do Zoznamu hospodárskych subjektov alebo prostredníctvom portálu oversi.gov.sk</w:delText>
        </w:r>
        <w:r w:rsidRPr="002F3653" w:rsidDel="00AB4C1D">
          <w:rPr>
            <w:rFonts w:asciiTheme="minorHAnsi" w:hAnsiTheme="minorHAnsi" w:cs="Calibri"/>
            <w:sz w:val="20"/>
            <w:szCs w:val="20"/>
          </w:rPr>
          <w:delText xml:space="preserve">). </w:delText>
        </w:r>
        <w:r w:rsidR="00201B50" w:rsidRPr="002F3653" w:rsidDel="00AB4C1D">
          <w:rPr>
            <w:rFonts w:asciiTheme="minorHAnsi" w:hAnsiTheme="minorHAnsi" w:cs="Calibri"/>
            <w:sz w:val="20"/>
            <w:szCs w:val="20"/>
          </w:rPr>
          <w:delText>Pre overenie tohto zaslania je potrebné nastavenie e-mailovej notifikácie (potvrdenie odoslania, prijatia</w:delText>
        </w:r>
        <w:r w:rsidR="0041042D" w:rsidRPr="002F3653" w:rsidDel="00AB4C1D">
          <w:rPr>
            <w:rFonts w:asciiTheme="minorHAnsi" w:hAnsiTheme="minorHAnsi" w:cs="Calibri"/>
            <w:sz w:val="20"/>
            <w:szCs w:val="20"/>
          </w:rPr>
          <w:delText>,</w:delText>
        </w:r>
        <w:r w:rsidR="00201B50" w:rsidRPr="002F3653" w:rsidDel="00AB4C1D">
          <w:rPr>
            <w:rFonts w:asciiTheme="minorHAnsi" w:hAnsiTheme="minorHAnsi" w:cs="Calibri"/>
            <w:sz w:val="20"/>
            <w:szCs w:val="20"/>
          </w:rPr>
          <w:delText xml:space="preserve"> resp. prečítania e-mailu) ako aj uvádzanie e-mailových adries záujemcov medzi adresátov takým spôsobom, ktorý zabezpečí vzájomné utajenie identifikácie týchto subjektov.</w:delText>
        </w:r>
        <w:r w:rsidR="00A67AFA" w:rsidRPr="002F3653" w:rsidDel="00AB4C1D">
          <w:rPr>
            <w:rFonts w:asciiTheme="minorHAnsi" w:hAnsiTheme="minorHAnsi" w:cs="Calibri"/>
            <w:sz w:val="20"/>
            <w:szCs w:val="20"/>
          </w:rPr>
          <w:delText xml:space="preserve"> </w:delText>
        </w:r>
      </w:del>
    </w:p>
    <w:p w14:paraId="054C42DD" w14:textId="77777777" w:rsidR="00A67AFA" w:rsidRPr="002F3653" w:rsidDel="00AB4C1D" w:rsidRDefault="00A67AFA" w:rsidP="00A67AFA">
      <w:pPr>
        <w:pStyle w:val="Default"/>
        <w:spacing w:before="120" w:after="120" w:line="276" w:lineRule="auto"/>
        <w:ind w:left="450" w:hanging="450"/>
        <w:jc w:val="both"/>
        <w:rPr>
          <w:del w:id="1365" w:author="Chromíková, Katarína" w:date="2020-12-11T16:47:00Z"/>
          <w:rFonts w:asciiTheme="minorHAnsi" w:hAnsiTheme="minorHAnsi" w:cs="Calibri"/>
          <w:sz w:val="20"/>
          <w:szCs w:val="20"/>
        </w:rPr>
      </w:pPr>
      <w:del w:id="1366" w:author="Chromíková, Katarína" w:date="2020-12-11T16:47:00Z">
        <w:r w:rsidRPr="002F3653" w:rsidDel="00AB4C1D">
          <w:rPr>
            <w:rFonts w:asciiTheme="minorHAnsi" w:hAnsiTheme="minorHAnsi" w:cs="Calibri"/>
            <w:sz w:val="20"/>
            <w:szCs w:val="20"/>
          </w:rPr>
          <w:tab/>
        </w:r>
        <w:r w:rsidR="000C68A0" w:rsidRPr="000C68A0" w:rsidDel="00AB4C1D">
          <w:rPr>
            <w:rFonts w:asciiTheme="minorHAnsi" w:hAnsiTheme="minorHAnsi" w:cs="Calibri"/>
            <w:b/>
            <w:sz w:val="20"/>
            <w:szCs w:val="20"/>
          </w:rPr>
          <w:delText>Žiadateľ/</w:delText>
        </w:r>
        <w:r w:rsidRPr="000C68A0" w:rsidDel="00AB4C1D">
          <w:rPr>
            <w:rFonts w:asciiTheme="minorHAnsi" w:hAnsiTheme="minorHAnsi" w:cs="Calibri"/>
            <w:b/>
            <w:sz w:val="20"/>
            <w:szCs w:val="20"/>
          </w:rPr>
          <w:delText>Prijímateľ je povinný archivovať dokumenty</w:delText>
        </w:r>
        <w:r w:rsidRPr="002F3653" w:rsidDel="00AB4C1D">
          <w:rPr>
            <w:rFonts w:asciiTheme="minorHAnsi" w:hAnsiTheme="minorHAnsi" w:cs="Calibri"/>
            <w:sz w:val="20"/>
            <w:szCs w:val="20"/>
          </w:rPr>
          <w:delText xml:space="preserve">, ktoré preukazujú zaslanie výzvy na </w:delText>
        </w:r>
        <w:r w:rsidR="003C53B1" w:rsidDel="00AB4C1D">
          <w:rPr>
            <w:rFonts w:asciiTheme="minorHAnsi" w:hAnsiTheme="minorHAnsi" w:cs="Calibri"/>
            <w:sz w:val="20"/>
            <w:szCs w:val="20"/>
          </w:rPr>
          <w:delText>predkladanie ponúk</w:delText>
        </w:r>
        <w:r w:rsidRPr="002F3653" w:rsidDel="00AB4C1D">
          <w:rPr>
            <w:rFonts w:asciiTheme="minorHAnsi" w:hAnsiTheme="minorHAnsi" w:cs="Calibri"/>
            <w:sz w:val="20"/>
            <w:szCs w:val="20"/>
          </w:rPr>
          <w:delText xml:space="preserve"> minimálne 3 potenciálnym dodávateľom (napr. formou e-mailovej notifikácie – potvrdenie o odoslaní, o prijatí, resp. o prečítaní e-mailu). </w:delText>
        </w:r>
        <w:r w:rsidRPr="000C68A0" w:rsidDel="00AB4C1D">
          <w:rPr>
            <w:rFonts w:asciiTheme="minorHAnsi" w:hAnsiTheme="minorHAnsi" w:cs="Calibri"/>
            <w:b/>
            <w:sz w:val="20"/>
            <w:szCs w:val="20"/>
          </w:rPr>
          <w:delText xml:space="preserve">Upozorňujeme na potrebu zabezpečenia anonymity oslovovaných subjektov, napr. pri zasielaní výzvy na </w:delText>
        </w:r>
        <w:r w:rsidR="003C53B1" w:rsidRPr="000C68A0" w:rsidDel="00AB4C1D">
          <w:rPr>
            <w:rFonts w:asciiTheme="minorHAnsi" w:hAnsiTheme="minorHAnsi" w:cs="Calibri"/>
            <w:b/>
            <w:sz w:val="20"/>
            <w:szCs w:val="20"/>
          </w:rPr>
          <w:delText>predkladanie ponúk</w:delText>
        </w:r>
        <w:r w:rsidR="003C53B1" w:rsidRPr="002F3653" w:rsidDel="00AB4C1D">
          <w:rPr>
            <w:rFonts w:asciiTheme="minorHAnsi" w:hAnsiTheme="minorHAnsi" w:cs="Calibri"/>
            <w:sz w:val="20"/>
            <w:szCs w:val="20"/>
          </w:rPr>
          <w:delText xml:space="preserve"> </w:delText>
        </w:r>
        <w:r w:rsidRPr="002F3653" w:rsidDel="00AB4C1D">
          <w:rPr>
            <w:rFonts w:asciiTheme="minorHAnsi" w:hAnsiTheme="minorHAnsi" w:cs="Calibri"/>
            <w:sz w:val="20"/>
            <w:szCs w:val="20"/>
          </w:rPr>
          <w:delText>(pozn.: e-mailové adresy je potrebné uvádzať takým spôsobom, ktorý zabezpečí vzájomné utajenie identifikácie oslovených subjektov).</w:delText>
        </w:r>
      </w:del>
    </w:p>
    <w:p w14:paraId="59ADDE44" w14:textId="77777777" w:rsidR="00B22383" w:rsidRPr="000C68A0" w:rsidDel="00AB4C1D" w:rsidRDefault="007C48A9" w:rsidP="007F59C5">
      <w:pPr>
        <w:pStyle w:val="Default"/>
        <w:numPr>
          <w:ilvl w:val="0"/>
          <w:numId w:val="26"/>
        </w:numPr>
        <w:spacing w:before="120" w:after="120" w:line="276" w:lineRule="auto"/>
        <w:ind w:left="450" w:hanging="450"/>
        <w:jc w:val="both"/>
        <w:rPr>
          <w:del w:id="1367" w:author="Chromíková, Katarína" w:date="2020-12-11T16:47:00Z"/>
          <w:rFonts w:asciiTheme="minorHAnsi" w:hAnsiTheme="minorHAnsi" w:cs="Calibri"/>
          <w:b/>
          <w:sz w:val="20"/>
          <w:szCs w:val="20"/>
        </w:rPr>
      </w:pPr>
      <w:del w:id="1368" w:author="Chromíková, Katarína" w:date="2020-12-11T16:47:00Z">
        <w:r w:rsidRPr="002F3653" w:rsidDel="00AB4C1D">
          <w:rPr>
            <w:rFonts w:asciiTheme="minorHAnsi" w:hAnsiTheme="minorHAnsi" w:cs="Calibri"/>
            <w:sz w:val="20"/>
            <w:szCs w:val="20"/>
          </w:rPr>
          <w:delText xml:space="preserve">Pokiaľ </w:delText>
        </w:r>
        <w:r w:rsidR="003570B9" w:rsidRPr="002F3653" w:rsidDel="00AB4C1D">
          <w:rPr>
            <w:rFonts w:asciiTheme="minorHAnsi" w:hAnsiTheme="minorHAnsi" w:cs="Calibri"/>
            <w:sz w:val="20"/>
            <w:szCs w:val="20"/>
          </w:rPr>
          <w:delText>žiadateľ/</w:delText>
        </w:r>
        <w:r w:rsidRPr="002F3653" w:rsidDel="00AB4C1D">
          <w:rPr>
            <w:rFonts w:asciiTheme="minorHAnsi" w:hAnsiTheme="minorHAnsi" w:cs="Calibri"/>
            <w:sz w:val="20"/>
            <w:szCs w:val="20"/>
          </w:rPr>
          <w:delText xml:space="preserve">prijímateľ </w:delText>
        </w:r>
        <w:r w:rsidR="003570B9" w:rsidRPr="002F3653" w:rsidDel="00AB4C1D">
          <w:rPr>
            <w:rFonts w:asciiTheme="minorHAnsi" w:hAnsiTheme="minorHAnsi" w:cs="Calibri"/>
            <w:sz w:val="20"/>
            <w:szCs w:val="20"/>
          </w:rPr>
          <w:delText>n</w:delText>
        </w:r>
        <w:r w:rsidR="003570B9" w:rsidRPr="000C68A0" w:rsidDel="00AB4C1D">
          <w:rPr>
            <w:rFonts w:asciiTheme="minorHAnsi" w:hAnsiTheme="minorHAnsi" w:cs="Calibri"/>
            <w:sz w:val="20"/>
            <w:szCs w:val="20"/>
          </w:rPr>
          <w:delText xml:space="preserve">edodrží povinnosť zaslať výzvu na </w:delText>
        </w:r>
        <w:r w:rsidR="003C53B1" w:rsidRPr="000C68A0" w:rsidDel="00AB4C1D">
          <w:rPr>
            <w:rFonts w:asciiTheme="minorHAnsi" w:hAnsiTheme="minorHAnsi" w:cs="Calibri"/>
            <w:sz w:val="20"/>
            <w:szCs w:val="20"/>
          </w:rPr>
          <w:delText xml:space="preserve">predkladanie ponúk </w:delText>
        </w:r>
        <w:r w:rsidR="00825334" w:rsidRPr="000C68A0" w:rsidDel="00AB4C1D">
          <w:rPr>
            <w:rFonts w:asciiTheme="minorHAnsi" w:hAnsiTheme="minorHAnsi" w:cs="Calibri"/>
            <w:sz w:val="20"/>
            <w:szCs w:val="20"/>
          </w:rPr>
          <w:delText>3</w:delText>
        </w:r>
        <w:r w:rsidR="003570B9" w:rsidRPr="000C68A0" w:rsidDel="00AB4C1D">
          <w:rPr>
            <w:rFonts w:asciiTheme="minorHAnsi" w:hAnsiTheme="minorHAnsi" w:cs="Calibri"/>
            <w:sz w:val="20"/>
            <w:szCs w:val="20"/>
          </w:rPr>
          <w:delText xml:space="preserve"> potenciálnym dodávateľom v ten istý deň ako o nej informuje </w:delText>
        </w:r>
        <w:r w:rsidR="003B3969" w:rsidRPr="000C68A0" w:rsidDel="00AB4C1D">
          <w:rPr>
            <w:rFonts w:asciiTheme="minorHAnsi" w:hAnsiTheme="minorHAnsi" w:cs="Calibri"/>
            <w:sz w:val="20"/>
            <w:szCs w:val="20"/>
          </w:rPr>
          <w:delText>zaslaním informácie na osobitný e-mailový kontakt zakazkycko@vlada.gov.sk</w:delText>
        </w:r>
        <w:r w:rsidR="003570B9" w:rsidRPr="002F3653" w:rsidDel="00AB4C1D">
          <w:rPr>
            <w:rFonts w:asciiTheme="minorHAnsi" w:hAnsiTheme="minorHAnsi" w:cs="Calibri"/>
            <w:sz w:val="20"/>
            <w:szCs w:val="20"/>
          </w:rPr>
          <w:delText xml:space="preserve">, je povinný predĺžiť lehotu na predkladanie ponúk, pričom </w:delText>
        </w:r>
        <w:r w:rsidRPr="002F3653" w:rsidDel="00AB4C1D">
          <w:rPr>
            <w:rFonts w:asciiTheme="minorHAnsi" w:hAnsiTheme="minorHAnsi" w:cs="Calibri"/>
            <w:sz w:val="20"/>
            <w:szCs w:val="20"/>
          </w:rPr>
          <w:delText>postupuje obdobne ako je uvedené v odseku 2 tejto kapitoly.</w:delText>
        </w:r>
        <w:r w:rsidR="003B3969" w:rsidDel="00AB4C1D">
          <w:rPr>
            <w:rFonts w:asciiTheme="minorHAnsi" w:hAnsiTheme="minorHAnsi" w:cs="Calibri"/>
            <w:sz w:val="20"/>
            <w:szCs w:val="20"/>
          </w:rPr>
          <w:delText xml:space="preserve"> </w:delText>
        </w:r>
        <w:r w:rsidR="003B3969" w:rsidRPr="003B3969" w:rsidDel="00AB4C1D">
          <w:rPr>
            <w:rFonts w:asciiTheme="minorHAnsi" w:hAnsiTheme="minorHAnsi" w:cs="Calibri"/>
            <w:sz w:val="20"/>
            <w:szCs w:val="20"/>
          </w:rPr>
          <w:delText>Oslovenie minimálne troch záujemcov, ktorí sú oprávnení dodávať  tovary, uskutočňovať stavebné práce alebo poskytovať služby v rozsahu predmetu zákazky neznamená, že prijímateľ musí v lehote na predkladanie ponúk obdržať ponuky záujemcov, ktorých priamo oslovil</w:delText>
        </w:r>
        <w:r w:rsidR="003B3969" w:rsidRPr="000C68A0" w:rsidDel="00AB4C1D">
          <w:rPr>
            <w:rFonts w:asciiTheme="minorHAnsi" w:hAnsiTheme="minorHAnsi" w:cs="Calibri"/>
            <w:sz w:val="20"/>
            <w:szCs w:val="20"/>
          </w:rPr>
          <w:delText xml:space="preserve">. </w:delText>
        </w:r>
        <w:r w:rsidR="003B3969" w:rsidRPr="000C68A0" w:rsidDel="00AB4C1D">
          <w:rPr>
            <w:rFonts w:asciiTheme="minorHAnsi" w:hAnsiTheme="minorHAnsi" w:cs="Calibri"/>
            <w:b/>
            <w:sz w:val="20"/>
            <w:szCs w:val="20"/>
          </w:rPr>
          <w:delText xml:space="preserve">Zákazka s nízkou hodnotou nad </w:delText>
        </w:r>
      </w:del>
      <w:ins w:id="1369" w:author="uzivatel" w:date="2020-11-16T14:34:00Z">
        <w:del w:id="1370" w:author="Chromíková, Katarína" w:date="2020-12-11T16:47:00Z">
          <w:r w:rsidR="00CA77F8" w:rsidDel="00AB4C1D">
            <w:rPr>
              <w:rFonts w:asciiTheme="minorHAnsi" w:hAnsiTheme="minorHAnsi" w:cs="Calibri"/>
              <w:b/>
              <w:sz w:val="20"/>
              <w:szCs w:val="20"/>
            </w:rPr>
            <w:delText>5</w:delText>
          </w:r>
        </w:del>
      </w:ins>
      <w:del w:id="1371" w:author="Chromíková, Katarína" w:date="2020-12-11T16:47:00Z">
        <w:r w:rsidR="000C68A0" w:rsidRPr="000C68A0" w:rsidDel="00AB4C1D">
          <w:rPr>
            <w:rFonts w:asciiTheme="minorHAnsi" w:hAnsiTheme="minorHAnsi" w:cs="Calibri"/>
            <w:b/>
            <w:sz w:val="20"/>
            <w:szCs w:val="20"/>
          </w:rPr>
          <w:delText xml:space="preserve">30 </w:delText>
        </w:r>
        <w:r w:rsidR="003B3969" w:rsidRPr="000C68A0" w:rsidDel="00AB4C1D">
          <w:rPr>
            <w:rFonts w:asciiTheme="minorHAnsi" w:hAnsiTheme="minorHAnsi" w:cs="Calibri"/>
            <w:b/>
            <w:sz w:val="20"/>
            <w:szCs w:val="20"/>
          </w:rPr>
          <w:delText>000 EUR môže byť realizovaná aj v prípade predloženia 1 alebo 2 ponúk.</w:delText>
        </w:r>
      </w:del>
    </w:p>
    <w:p w14:paraId="7E34C991" w14:textId="77777777" w:rsidR="001C6993" w:rsidRPr="001C6993" w:rsidDel="00AB4C1D" w:rsidRDefault="001C6993" w:rsidP="007F59C5">
      <w:pPr>
        <w:pStyle w:val="Odsekzoznamu"/>
        <w:numPr>
          <w:ilvl w:val="0"/>
          <w:numId w:val="26"/>
        </w:numPr>
        <w:ind w:left="426" w:hanging="426"/>
        <w:jc w:val="both"/>
        <w:rPr>
          <w:del w:id="1372" w:author="Chromíková, Katarína" w:date="2020-12-11T16:47:00Z"/>
          <w:rFonts w:asciiTheme="minorHAnsi" w:eastAsia="Calibri" w:hAnsiTheme="minorHAnsi" w:cs="Calibri"/>
          <w:color w:val="000000"/>
          <w:sz w:val="20"/>
          <w:szCs w:val="20"/>
        </w:rPr>
      </w:pPr>
      <w:del w:id="1373" w:author="Chromíková, Katarína" w:date="2020-12-11T16:47:00Z">
        <w:r w:rsidRPr="001C6993" w:rsidDel="00AB4C1D">
          <w:rPr>
            <w:rFonts w:asciiTheme="minorHAnsi" w:eastAsia="Calibri" w:hAnsiTheme="minorHAnsi" w:cs="Calibri"/>
            <w:color w:val="000000"/>
            <w:sz w:val="20"/>
            <w:szCs w:val="20"/>
          </w:rPr>
          <w:delText xml:space="preserve">Ak </w:delText>
        </w:r>
        <w:r w:rsidDel="00AB4C1D">
          <w:rPr>
            <w:rFonts w:asciiTheme="minorHAnsi" w:eastAsia="Calibri" w:hAnsiTheme="minorHAnsi" w:cs="Calibri"/>
            <w:color w:val="000000"/>
            <w:sz w:val="20"/>
            <w:szCs w:val="20"/>
          </w:rPr>
          <w:delText>žiadateľovi/</w:delText>
        </w:r>
        <w:r w:rsidRPr="001C6993" w:rsidDel="00AB4C1D">
          <w:rPr>
            <w:rFonts w:asciiTheme="minorHAnsi" w:eastAsia="Calibri" w:hAnsiTheme="minorHAnsi" w:cs="Calibri"/>
            <w:color w:val="000000"/>
            <w:sz w:val="20"/>
            <w:szCs w:val="20"/>
          </w:rPr>
          <w:delText xml:space="preserve">prijímateľovi nebude predložená žiadna ponuka </w:delText>
        </w:r>
        <w:r w:rsidR="004A40F3" w:rsidRPr="004A40F3" w:rsidDel="00AB4C1D">
          <w:rPr>
            <w:rFonts w:asciiTheme="minorHAnsi" w:eastAsia="Calibri" w:hAnsiTheme="minorHAnsi" w:cs="Calibri"/>
            <w:color w:val="000000"/>
            <w:sz w:val="20"/>
            <w:szCs w:val="20"/>
          </w:rPr>
          <w:delText xml:space="preserve">alebo ani jeden uchádzač, ktorý predložil ponuku, nesplnil podmienky účasti alebo požiadavky určené prijímateľom na predmet zákazky, </w:delText>
        </w:r>
        <w:r w:rsidRPr="001C6993" w:rsidDel="00AB4C1D">
          <w:rPr>
            <w:rFonts w:asciiTheme="minorHAnsi" w:eastAsia="Calibri" w:hAnsiTheme="minorHAnsi" w:cs="Calibri"/>
            <w:color w:val="000000"/>
            <w:sz w:val="20"/>
            <w:szCs w:val="20"/>
          </w:rPr>
          <w:delText xml:space="preserve">a </w:delText>
        </w:r>
        <w:r w:rsidR="004A40F3" w:rsidDel="00AB4C1D">
          <w:rPr>
            <w:rFonts w:asciiTheme="minorHAnsi" w:eastAsia="Calibri" w:hAnsiTheme="minorHAnsi" w:cs="Calibri"/>
            <w:color w:val="000000"/>
            <w:sz w:val="20"/>
            <w:szCs w:val="20"/>
          </w:rPr>
          <w:delText xml:space="preserve">žiadateľ/prijímateľ si </w:delText>
        </w:r>
        <w:r w:rsidRPr="001C6993" w:rsidDel="00AB4C1D">
          <w:rPr>
            <w:rFonts w:asciiTheme="minorHAnsi" w:eastAsia="Calibri" w:hAnsiTheme="minorHAnsi" w:cs="Calibri"/>
            <w:color w:val="000000"/>
            <w:sz w:val="20"/>
            <w:szCs w:val="20"/>
          </w:rPr>
          <w:delText xml:space="preserve">splnil všetky postupy uvedené v predchádzajúcich odsekoch, je oprávnený vyzvať na rokovanie jedného alebo viacerých záujemcov, s ktorými rokuje o zadaní zákazky.  Predmetom týchto rokovaní nemôže byť zúženie predmetu zákazky, úprava podmienok účasti, podmienok realizácie zmluvy ani kritérií na vyhodnotenie ponúk uvedených vo výzve na </w:delText>
        </w:r>
        <w:r w:rsidR="004238D4" w:rsidDel="00AB4C1D">
          <w:rPr>
            <w:rFonts w:asciiTheme="minorHAnsi" w:eastAsia="Calibri" w:hAnsiTheme="minorHAnsi" w:cs="Calibri"/>
            <w:color w:val="000000"/>
            <w:sz w:val="20"/>
            <w:szCs w:val="20"/>
          </w:rPr>
          <w:delText>predkladanie ponúk</w:delText>
        </w:r>
        <w:r w:rsidRPr="001C6993" w:rsidDel="00AB4C1D">
          <w:rPr>
            <w:rFonts w:asciiTheme="minorHAnsi" w:eastAsia="Calibri" w:hAnsiTheme="minorHAnsi" w:cs="Calibri"/>
            <w:color w:val="000000"/>
            <w:sz w:val="20"/>
            <w:szCs w:val="20"/>
          </w:rPr>
          <w:delText xml:space="preserve">. Z rokovania je prijímateľ povinný vyhotoviť zápis,  ako aj zdôvodniť výber záujemcu alebo záujemcov, ktorí boli vyzvaní na rokovanie. </w:delText>
        </w:r>
      </w:del>
    </w:p>
    <w:p w14:paraId="4A25AAF9" w14:textId="77777777" w:rsidR="00E8718C" w:rsidDel="00AB4C1D" w:rsidRDefault="002425D9" w:rsidP="007F59C5">
      <w:pPr>
        <w:pStyle w:val="Default"/>
        <w:numPr>
          <w:ilvl w:val="0"/>
          <w:numId w:val="26"/>
        </w:numPr>
        <w:spacing w:before="120" w:after="120" w:line="276" w:lineRule="auto"/>
        <w:ind w:left="450" w:hanging="450"/>
        <w:jc w:val="both"/>
        <w:rPr>
          <w:ins w:id="1374" w:author="uzivatel" w:date="2020-11-16T14:49:00Z"/>
          <w:del w:id="1375" w:author="Chromíková, Katarína" w:date="2020-12-11T16:47:00Z"/>
          <w:rFonts w:asciiTheme="minorHAnsi" w:hAnsiTheme="minorHAnsi"/>
          <w:sz w:val="20"/>
          <w:szCs w:val="20"/>
        </w:rPr>
      </w:pPr>
      <w:del w:id="1376" w:author="Chromíková, Katarína" w:date="2020-12-11T16:47:00Z">
        <w:r w:rsidRPr="002F3653" w:rsidDel="00AB4C1D">
          <w:rPr>
            <w:rFonts w:asciiTheme="minorHAnsi" w:hAnsiTheme="minorHAnsi" w:cs="Calibri"/>
            <w:sz w:val="20"/>
            <w:szCs w:val="20"/>
          </w:rPr>
          <w:lastRenderedPageBreak/>
          <w:delText>Žiadateľ/</w:delText>
        </w:r>
        <w:r w:rsidR="00E8718C" w:rsidRPr="002F3653" w:rsidDel="00AB4C1D">
          <w:rPr>
            <w:rFonts w:asciiTheme="minorHAnsi" w:hAnsiTheme="minorHAnsi" w:cs="Calibri"/>
            <w:sz w:val="20"/>
            <w:szCs w:val="20"/>
          </w:rPr>
          <w:delText>Prijímateľ je povinný zabezpečiť, aby všetci uchádzači o zákazku predkladali svoje ponuky v </w:delText>
        </w:r>
        <w:r w:rsidR="00E8718C" w:rsidRPr="002F3653" w:rsidDel="00AB4C1D">
          <w:rPr>
            <w:rFonts w:asciiTheme="minorHAnsi" w:hAnsiTheme="minorHAnsi"/>
            <w:sz w:val="20"/>
            <w:szCs w:val="20"/>
          </w:rPr>
          <w:delText>písomnej podobe, pričom za písomnú ponuku sa po</w:delText>
        </w:r>
        <w:r w:rsidR="0097778F" w:rsidRPr="002F3653" w:rsidDel="00AB4C1D">
          <w:rPr>
            <w:rFonts w:asciiTheme="minorHAnsi" w:hAnsiTheme="minorHAnsi"/>
            <w:sz w:val="20"/>
            <w:szCs w:val="20"/>
          </w:rPr>
          <w:delText>važuje</w:delText>
        </w:r>
        <w:r w:rsidR="00E8718C" w:rsidRPr="002F3653" w:rsidDel="00AB4C1D">
          <w:rPr>
            <w:rFonts w:asciiTheme="minorHAnsi" w:hAnsiTheme="minorHAnsi"/>
            <w:sz w:val="20"/>
            <w:szCs w:val="20"/>
          </w:rPr>
          <w:delText xml:space="preserve"> aj ponuka podaná elektronicky. </w:delText>
        </w:r>
      </w:del>
    </w:p>
    <w:p w14:paraId="221CF07F" w14:textId="77777777" w:rsidR="001C689C" w:rsidRPr="001C689C" w:rsidDel="00AB4C1D" w:rsidRDefault="001C689C" w:rsidP="007F59C5">
      <w:pPr>
        <w:pStyle w:val="Default"/>
        <w:numPr>
          <w:ilvl w:val="0"/>
          <w:numId w:val="26"/>
        </w:numPr>
        <w:spacing w:before="120" w:after="120" w:line="276" w:lineRule="auto"/>
        <w:ind w:left="450" w:hanging="450"/>
        <w:jc w:val="both"/>
        <w:rPr>
          <w:del w:id="1377" w:author="Chromíková, Katarína" w:date="2020-12-11T16:47:00Z"/>
          <w:rFonts w:asciiTheme="minorHAnsi" w:hAnsiTheme="minorHAnsi"/>
          <w:sz w:val="20"/>
          <w:szCs w:val="20"/>
        </w:rPr>
      </w:pPr>
      <w:ins w:id="1378" w:author="uzivatel" w:date="2020-11-16T14:49:00Z">
        <w:del w:id="1379" w:author="Chromíková, Katarína" w:date="2020-12-11T16:47:00Z">
          <w:r w:rsidRPr="001C689C" w:rsidDel="00AB4C1D">
            <w:rPr>
              <w:rFonts w:asciiTheme="minorHAnsi" w:hAnsiTheme="minorHAnsi"/>
              <w:color w:val="auto"/>
              <w:sz w:val="20"/>
              <w:szCs w:val="20"/>
            </w:rPr>
            <w:delText>Prijímateľ j</w:delText>
          </w:r>
          <w:r w:rsidRPr="001C689C" w:rsidDel="00AB4C1D">
            <w:rPr>
              <w:rFonts w:asciiTheme="minorHAnsi" w:hAnsiTheme="minorHAnsi"/>
              <w:sz w:val="20"/>
              <w:szCs w:val="20"/>
            </w:rPr>
            <w:delText>e oprávnený určiť úspešného uchádzača a PHZ aj jedným úkonom. Prijímateľ je však v každom prípade povinný dodržať procesné pravidlá upravené v tejto kapitole. V prípade voľby tohto postupu musí prijímateľ disponovať minimálne dvomi ponukami, nakoľko okrem úspešného uchádzača určuje zároveň PHZ. Ak prijímateľovi neboli predložené dve ponuky, je možné pre účely určenia PHZ použiť aj cenové ponuky identifikované cez webové rozhranie. Ak bola predložená iba jedna ponuka, prijímateľ dohľadá minimálne jednu ďalšiu ponuku na webe, alebo ju identifikuje pomocou CRZ a spolu s ponukou predloženou na základe výzvy na predkladanie ponúk určí z cenových údajov PHZ. Zmluvu s dodávateľom, ktorý ako jediný predložil ponuku, je možné uzavrieť v prípade, ak je jeho cenová ponuka najnižšia, pričom cena bola jediným kritériom na vyhodnotenie ponúk.</w:delText>
          </w:r>
        </w:del>
      </w:ins>
    </w:p>
    <w:p w14:paraId="4B42EA0A" w14:textId="77777777" w:rsidR="00E8718C" w:rsidDel="00AB4C1D" w:rsidRDefault="00E8718C" w:rsidP="007F59C5">
      <w:pPr>
        <w:pStyle w:val="Default"/>
        <w:numPr>
          <w:ilvl w:val="0"/>
          <w:numId w:val="26"/>
        </w:numPr>
        <w:spacing w:before="120" w:after="147" w:line="276" w:lineRule="auto"/>
        <w:ind w:left="426" w:hanging="426"/>
        <w:jc w:val="both"/>
        <w:rPr>
          <w:del w:id="1380" w:author="Chromíková, Katarína" w:date="2020-12-11T16:47:00Z"/>
          <w:rFonts w:asciiTheme="minorHAnsi" w:hAnsiTheme="minorHAnsi" w:cs="Calibri"/>
          <w:sz w:val="20"/>
          <w:szCs w:val="20"/>
        </w:rPr>
      </w:pPr>
      <w:del w:id="1381" w:author="Chromíková, Katarína" w:date="2020-12-11T16:47:00Z">
        <w:r w:rsidRPr="006D1758" w:rsidDel="00AB4C1D">
          <w:rPr>
            <w:rFonts w:asciiTheme="minorHAnsi" w:hAnsiTheme="minorHAnsi" w:cs="Calibri"/>
            <w:sz w:val="20"/>
            <w:szCs w:val="20"/>
          </w:rPr>
          <w:delText>Výber úspešného uchádzača prebieha na základe vyhodnotenia informácií a dokumentácie predloženej</w:delText>
        </w:r>
        <w:r w:rsidR="003B3969" w:rsidDel="00AB4C1D">
          <w:rPr>
            <w:rFonts w:asciiTheme="minorHAnsi" w:hAnsiTheme="minorHAnsi" w:cs="Calibri"/>
            <w:sz w:val="20"/>
            <w:szCs w:val="20"/>
          </w:rPr>
          <w:delText xml:space="preserve"> </w:delText>
        </w:r>
        <w:r w:rsidR="003B3969" w:rsidRPr="003B3969" w:rsidDel="00AB4C1D">
          <w:rPr>
            <w:rFonts w:asciiTheme="minorHAnsi" w:hAnsiTheme="minorHAnsi" w:cs="Calibri"/>
            <w:sz w:val="20"/>
            <w:szCs w:val="20"/>
          </w:rPr>
          <w:delText>uchádzačmi v ponuke</w:delText>
        </w:r>
        <w:r w:rsidRPr="006D1758" w:rsidDel="00AB4C1D">
          <w:rPr>
            <w:rFonts w:asciiTheme="minorHAnsi" w:hAnsiTheme="minorHAnsi" w:cs="Calibri"/>
            <w:sz w:val="20"/>
            <w:szCs w:val="20"/>
          </w:rPr>
          <w:delText xml:space="preserve">, pričom </w:delText>
        </w:r>
        <w:r w:rsidR="002425D9" w:rsidRPr="006D1758" w:rsidDel="00AB4C1D">
          <w:rPr>
            <w:rFonts w:asciiTheme="minorHAnsi" w:hAnsiTheme="minorHAnsi" w:cs="Calibri"/>
            <w:sz w:val="20"/>
            <w:szCs w:val="20"/>
          </w:rPr>
          <w:delText>žiadateľ/</w:delText>
        </w:r>
        <w:r w:rsidRPr="006D1758" w:rsidDel="00AB4C1D">
          <w:rPr>
            <w:rFonts w:asciiTheme="minorHAnsi" w:hAnsiTheme="minorHAnsi" w:cs="Calibri"/>
            <w:sz w:val="20"/>
            <w:szCs w:val="20"/>
          </w:rPr>
          <w:delText>prijímateľ je povinný vyhodnotiť predložené ponuky v súlade s</w:delText>
        </w:r>
        <w:r w:rsidR="003B3969" w:rsidDel="00AB4C1D">
          <w:rPr>
            <w:rFonts w:asciiTheme="minorHAnsi" w:hAnsiTheme="minorHAnsi" w:cs="Calibri"/>
            <w:sz w:val="20"/>
            <w:szCs w:val="20"/>
          </w:rPr>
          <w:delText> </w:delText>
        </w:r>
        <w:r w:rsidRPr="006D1758" w:rsidDel="00AB4C1D">
          <w:rPr>
            <w:rFonts w:asciiTheme="minorHAnsi" w:hAnsiTheme="minorHAnsi" w:cs="Calibri"/>
            <w:sz w:val="20"/>
            <w:szCs w:val="20"/>
          </w:rPr>
          <w:delText>podmienkami</w:delText>
        </w:r>
        <w:r w:rsidR="003B3969" w:rsidDel="00AB4C1D">
          <w:rPr>
            <w:rFonts w:asciiTheme="minorHAnsi" w:hAnsiTheme="minorHAnsi" w:cs="Calibri"/>
            <w:sz w:val="20"/>
            <w:szCs w:val="20"/>
          </w:rPr>
          <w:delText>, požiadavkami</w:delText>
        </w:r>
        <w:r w:rsidRPr="006D1758" w:rsidDel="00AB4C1D">
          <w:rPr>
            <w:rFonts w:asciiTheme="minorHAnsi" w:hAnsiTheme="minorHAnsi" w:cs="Calibri"/>
            <w:sz w:val="20"/>
            <w:szCs w:val="20"/>
          </w:rPr>
          <w:delText xml:space="preserve"> a kritériami, ktoré si pre tento účel určil</w:delText>
        </w:r>
        <w:r w:rsidR="00D640C0" w:rsidRPr="006D1758" w:rsidDel="00AB4C1D">
          <w:rPr>
            <w:rFonts w:asciiTheme="minorHAnsi" w:hAnsiTheme="minorHAnsi" w:cs="Calibri"/>
            <w:sz w:val="20"/>
            <w:szCs w:val="20"/>
          </w:rPr>
          <w:delText xml:space="preserve"> vo výzve na </w:delText>
        </w:r>
        <w:r w:rsidR="003C53B1" w:rsidDel="00AB4C1D">
          <w:rPr>
            <w:rFonts w:asciiTheme="minorHAnsi" w:hAnsiTheme="minorHAnsi" w:cs="Calibri"/>
            <w:sz w:val="20"/>
            <w:szCs w:val="20"/>
          </w:rPr>
          <w:delText>predkladanie ponúk</w:delText>
        </w:r>
        <w:r w:rsidRPr="006D1758" w:rsidDel="00AB4C1D">
          <w:rPr>
            <w:rFonts w:asciiTheme="minorHAnsi" w:hAnsiTheme="minorHAnsi" w:cs="Calibri"/>
            <w:sz w:val="20"/>
            <w:szCs w:val="20"/>
          </w:rPr>
          <w:delText xml:space="preserve">. </w:delText>
        </w:r>
        <w:r w:rsidR="002425D9" w:rsidRPr="006D1758" w:rsidDel="00AB4C1D">
          <w:rPr>
            <w:rFonts w:asciiTheme="minorHAnsi" w:hAnsiTheme="minorHAnsi" w:cs="Calibri"/>
            <w:sz w:val="20"/>
            <w:szCs w:val="20"/>
          </w:rPr>
          <w:delText>Žiadateľ/</w:delText>
        </w:r>
        <w:r w:rsidRPr="006D1758" w:rsidDel="00AB4C1D">
          <w:rPr>
            <w:rFonts w:asciiTheme="minorHAnsi" w:hAnsiTheme="minorHAnsi" w:cs="Calibri"/>
            <w:sz w:val="20"/>
            <w:szCs w:val="20"/>
          </w:rPr>
          <w:delText>Prijímateľ zaznamená priebeh zadávania zákazky v </w:delText>
        </w:r>
        <w:r w:rsidRPr="006D1758" w:rsidDel="00AB4C1D">
          <w:rPr>
            <w:rFonts w:asciiTheme="minorHAnsi" w:hAnsiTheme="minorHAnsi" w:cs="Calibri"/>
            <w:b/>
            <w:sz w:val="20"/>
            <w:szCs w:val="20"/>
          </w:rPr>
          <w:delText>zázname z prieskumu trhu</w:delText>
        </w:r>
        <w:r w:rsidRPr="006D1758" w:rsidDel="00AB4C1D">
          <w:rPr>
            <w:rFonts w:asciiTheme="minorHAnsi" w:hAnsiTheme="minorHAnsi" w:cs="Calibri"/>
            <w:sz w:val="20"/>
            <w:szCs w:val="20"/>
          </w:rPr>
          <w:delText xml:space="preserve">, ktorého vzor je uvedený v prílohe </w:delText>
        </w:r>
        <w:r w:rsidR="0064551D" w:rsidRPr="006D1758" w:rsidDel="00AB4C1D">
          <w:rPr>
            <w:rFonts w:asciiTheme="minorHAnsi" w:hAnsiTheme="minorHAnsi" w:cs="Calibri"/>
            <w:sz w:val="20"/>
            <w:szCs w:val="20"/>
          </w:rPr>
          <w:delText>č.</w:delText>
        </w:r>
        <w:r w:rsidR="005D5C3D" w:rsidRPr="006D1758" w:rsidDel="00AB4C1D">
          <w:rPr>
            <w:rFonts w:asciiTheme="minorHAnsi" w:hAnsiTheme="minorHAnsi" w:cs="Calibri"/>
            <w:sz w:val="20"/>
            <w:szCs w:val="20"/>
          </w:rPr>
          <w:delText xml:space="preserve"> </w:delText>
        </w:r>
        <w:r w:rsidR="009D306C" w:rsidDel="00AB4C1D">
          <w:rPr>
            <w:rFonts w:asciiTheme="minorHAnsi" w:hAnsiTheme="minorHAnsi" w:cs="Calibri"/>
            <w:sz w:val="20"/>
            <w:szCs w:val="20"/>
          </w:rPr>
          <w:delText>7</w:delText>
        </w:r>
        <w:r w:rsidR="00C73F25" w:rsidRPr="002F3653" w:rsidDel="00AB4C1D">
          <w:rPr>
            <w:rStyle w:val="Odkaznapoznmkupodiarou"/>
            <w:rFonts w:asciiTheme="minorHAnsi" w:eastAsia="Times New Roman" w:hAnsiTheme="minorHAnsi" w:cs="Calibri"/>
            <w:sz w:val="20"/>
            <w:szCs w:val="20"/>
          </w:rPr>
          <w:footnoteReference w:id="98"/>
        </w:r>
        <w:r w:rsidR="004D5A0F" w:rsidDel="00AB4C1D">
          <w:rPr>
            <w:rFonts w:asciiTheme="minorHAnsi" w:hAnsiTheme="minorHAnsi" w:cs="Calibri"/>
            <w:sz w:val="20"/>
            <w:szCs w:val="20"/>
          </w:rPr>
          <w:delText xml:space="preserve"> (prílohe č. 14 v prípade CEF)</w:delText>
        </w:r>
        <w:r w:rsidRPr="006D1758" w:rsidDel="00AB4C1D">
          <w:rPr>
            <w:rFonts w:asciiTheme="minorHAnsi" w:hAnsiTheme="minorHAnsi" w:cs="Calibri"/>
            <w:sz w:val="20"/>
            <w:szCs w:val="20"/>
          </w:rPr>
          <w:delText>.</w:delText>
        </w:r>
        <w:r w:rsidR="00D640C0" w:rsidRPr="006D1758" w:rsidDel="00AB4C1D">
          <w:rPr>
            <w:rFonts w:asciiTheme="minorHAnsi" w:hAnsiTheme="minorHAnsi" w:cs="Calibri"/>
            <w:sz w:val="20"/>
            <w:szCs w:val="20"/>
          </w:rPr>
          <w:delText xml:space="preserve"> Žiadateľ/Prijímateľ môže použiť aj vlastný dokument, ktorý musí obsahovať minimálne náležitosti uvedené v prílohe č. </w:delText>
        </w:r>
        <w:r w:rsidR="009D306C" w:rsidDel="00AB4C1D">
          <w:rPr>
            <w:rFonts w:asciiTheme="minorHAnsi" w:hAnsiTheme="minorHAnsi" w:cs="Calibri"/>
            <w:sz w:val="20"/>
            <w:szCs w:val="20"/>
          </w:rPr>
          <w:delText>7</w:delText>
        </w:r>
        <w:r w:rsidR="004D5A0F" w:rsidDel="00AB4C1D">
          <w:rPr>
            <w:rFonts w:asciiTheme="minorHAnsi" w:hAnsiTheme="minorHAnsi" w:cs="Calibri"/>
            <w:sz w:val="20"/>
            <w:szCs w:val="20"/>
          </w:rPr>
          <w:delText xml:space="preserve"> (prílohe č. 14 v prípade CEF)</w:delText>
        </w:r>
        <w:r w:rsidR="00D640C0" w:rsidRPr="006D1758" w:rsidDel="00AB4C1D">
          <w:rPr>
            <w:rFonts w:asciiTheme="minorHAnsi" w:hAnsiTheme="minorHAnsi" w:cs="Calibri"/>
            <w:sz w:val="20"/>
            <w:szCs w:val="20"/>
          </w:rPr>
          <w:delText>.</w:delText>
        </w:r>
      </w:del>
    </w:p>
    <w:p w14:paraId="61195A6C" w14:textId="77777777" w:rsidR="009A7B20" w:rsidDel="00AB4C1D" w:rsidRDefault="009A7B20" w:rsidP="007F59C5">
      <w:pPr>
        <w:pStyle w:val="Default"/>
        <w:numPr>
          <w:ilvl w:val="0"/>
          <w:numId w:val="26"/>
        </w:numPr>
        <w:spacing w:before="120" w:after="147" w:line="276" w:lineRule="auto"/>
        <w:ind w:left="426" w:hanging="426"/>
        <w:jc w:val="both"/>
        <w:rPr>
          <w:del w:id="1384" w:author="Chromíková, Katarína" w:date="2020-12-11T16:47:00Z"/>
          <w:rFonts w:asciiTheme="minorHAnsi" w:hAnsiTheme="minorHAnsi" w:cs="Calibri"/>
          <w:sz w:val="20"/>
          <w:szCs w:val="20"/>
        </w:rPr>
      </w:pPr>
      <w:del w:id="1385" w:author="Chromíková, Katarína" w:date="2020-12-11T16:47:00Z">
        <w:r w:rsidRPr="009A7B20" w:rsidDel="00AB4C1D">
          <w:rPr>
            <w:rFonts w:asciiTheme="minorHAnsi" w:hAnsiTheme="minorHAnsi" w:cs="Calibri"/>
            <w:sz w:val="20"/>
            <w:szCs w:val="20"/>
          </w:rPr>
          <w:delText>Ak bola predložená viac ako jedna ponuka, žiadateľ/prijímateľ vyhodnocuje splnenie požiadaviek na predmet zákazky a splnenie podmienok účasti (ak relevantné) po vyhodnotení ponúk na základe kritériá/kritérií na vyhodnotenie ponúk, a to iba v prípade uchádzača, ktorý sa umiestnil na prvom mieste v poradí (tzv. reverzná súťaž). Ak dôjde k vylúčeniu tohto uchádzača, vyhodnotí sa následne splnenie podmienok účasti a požiadaviek na predmet zákazky u ďalšieho uchádzača v poradí tak, aby uchádzač umiestnený na prvom mieste v novo zostavenom poradí spĺňal podmienky účasti a požiadavky na predmet zákazky. Uvedené pravidlá nevylučujú, aby žiadateľ/prijímateľ vyhodnotil splnenie požiadaviek na predmet zákazky a splnenie podmienok účasti v prípade všetkých uchádzačov, ktorí predložili ponuku.</w:delText>
        </w:r>
      </w:del>
    </w:p>
    <w:p w14:paraId="24AEC471" w14:textId="77777777" w:rsidR="009A7B20" w:rsidRPr="000D5CDE" w:rsidDel="00AB4C1D" w:rsidRDefault="009A7B20" w:rsidP="007F59C5">
      <w:pPr>
        <w:pStyle w:val="Default"/>
        <w:numPr>
          <w:ilvl w:val="0"/>
          <w:numId w:val="26"/>
        </w:numPr>
        <w:spacing w:before="120" w:after="147" w:line="276" w:lineRule="auto"/>
        <w:ind w:left="426" w:hanging="426"/>
        <w:jc w:val="both"/>
        <w:rPr>
          <w:del w:id="1386" w:author="Chromíková, Katarína" w:date="2020-12-11T16:47:00Z"/>
          <w:rFonts w:asciiTheme="minorHAnsi" w:hAnsiTheme="minorHAnsi" w:cs="Calibri"/>
          <w:sz w:val="20"/>
          <w:szCs w:val="20"/>
        </w:rPr>
      </w:pPr>
      <w:del w:id="1387" w:author="Chromíková, Katarína" w:date="2020-12-11T16:47:00Z">
        <w:r w:rsidRPr="000D5CDE" w:rsidDel="00AB4C1D">
          <w:rPr>
            <w:rFonts w:asciiTheme="minorHAnsi" w:hAnsiTheme="minorHAnsi" w:cs="Calibri"/>
            <w:sz w:val="20"/>
            <w:szCs w:val="20"/>
          </w:rPr>
          <w:delText xml:space="preserve">Ak uchádzač využije na preukázanie splnenia podmienok účasti finančného a ekonomického postavenia a technickej alebo odbornej spôsobilosti finančné zdroje, resp. technické a odborné kapacity inej osoby, bez ohľadu na ich právny vzťah, musí uchádzač </w:delText>
        </w:r>
        <w:r w:rsidR="000D5CDE" w:rsidRPr="000D5CDE" w:rsidDel="00AB4C1D">
          <w:rPr>
            <w:rFonts w:asciiTheme="minorHAnsi" w:hAnsiTheme="minorHAnsi" w:cs="Calibri"/>
            <w:sz w:val="20"/>
            <w:szCs w:val="20"/>
          </w:rPr>
          <w:delText>žiadateľovi/</w:delText>
        </w:r>
        <w:r w:rsidRPr="000D5CDE" w:rsidDel="00AB4C1D">
          <w:rPr>
            <w:rFonts w:asciiTheme="minorHAnsi" w:hAnsiTheme="minorHAnsi" w:cs="Calibri"/>
            <w:sz w:val="20"/>
            <w:szCs w:val="20"/>
          </w:rPr>
          <w:delText>prijímateľovi v ponuke preukázať, že pri plnení zákazky bude skutočne používať zdroje, resp. kapacity osoby, ktorú využije na preukázanie splnenia predmetných podmienok účasti. Skutočnosť podľa predchádzajúcej vety preukazuje uchádzač písomným čestným vyhlásením (prísľubom) takejto inej osoby, že v prípade potreby bude uchádzačovi k dispozícií na plnenie predmetu zákazky počas celého trvania zmluvného vzťahu alebo písomnou zmluvou uzavretou medzi uchádzačom a osobou, ktorej zdrojmi alebo kapacitami mieni uchádzač preukázať svoje finančné a ekonomické postavenia alebo technickú alebo odbornú spôsobilosť. Osoba, ktorej kapacity majú byť použité na preukázanie splnenia podmienok účasti technickej alebo odbornej spôsobilosti, musí preukázať splnenie podmienok účasti týkajúcich sa osobného postavenia podľa § 32 ods. 1 písm. e) ZVO vo vzťahu k tej časti predmetu zákazky, na ktorú boli kapacity uchádzačovi poskytnuté. Zároveň osoba, ktorej kapacity majú byť použité na preukázanie splnenia podmienok účasti finančného a ekonomického postavenia alebo technickej alebo odbornej spôsobilosti, musí preukázať splnenie podmienky účasti týkajúcej sa osobného postavenia podľa § 32 ods. 1 písm. f) ZVO a nesmie u tejto osoby existovať dôvod na vylúčenie podľa § 40 ods. 6 písm. f) ZVO (konflikt záujmov nemožno odstrániť inými účinnými opatreniami).</w:delText>
        </w:r>
      </w:del>
    </w:p>
    <w:p w14:paraId="5FB2E968" w14:textId="77777777" w:rsidR="009A7B20" w:rsidRPr="006D1758" w:rsidDel="00AB4C1D" w:rsidRDefault="000D5CDE" w:rsidP="007F59C5">
      <w:pPr>
        <w:pStyle w:val="Default"/>
        <w:numPr>
          <w:ilvl w:val="0"/>
          <w:numId w:val="26"/>
        </w:numPr>
        <w:spacing w:before="120" w:after="147" w:line="276" w:lineRule="auto"/>
        <w:ind w:left="426" w:hanging="426"/>
        <w:jc w:val="both"/>
        <w:rPr>
          <w:del w:id="1388" w:author="Chromíková, Katarína" w:date="2020-12-11T16:47:00Z"/>
          <w:rFonts w:asciiTheme="minorHAnsi" w:hAnsiTheme="minorHAnsi" w:cs="Calibri"/>
          <w:sz w:val="20"/>
          <w:szCs w:val="20"/>
        </w:rPr>
      </w:pPr>
      <w:del w:id="1389" w:author="Chromíková, Katarína" w:date="2020-12-11T16:47:00Z">
        <w:r w:rsidRPr="000D5CDE" w:rsidDel="00AB4C1D">
          <w:rPr>
            <w:rFonts w:asciiTheme="minorHAnsi" w:hAnsiTheme="minorHAnsi" w:cs="Calibri"/>
            <w:sz w:val="20"/>
            <w:szCs w:val="20"/>
          </w:rPr>
          <w:delText>Žiadateľ/</w:delText>
        </w:r>
        <w:r w:rsidR="009A7B20" w:rsidRPr="000D5CDE" w:rsidDel="00AB4C1D">
          <w:rPr>
            <w:rFonts w:asciiTheme="minorHAnsi" w:hAnsiTheme="minorHAnsi" w:cs="Calibri"/>
            <w:sz w:val="20"/>
            <w:szCs w:val="20"/>
          </w:rPr>
          <w:delText xml:space="preserve">Prijímateľ môže vo výzve na predkladanie ponúk vyžadovať, aby uchádzač v ponuke uviedol podiel zákazky, ktorý má v úmysle zadať subdodávateľom, navrhovaných subdodávateľov a predmety subdodávok. Navrhovaný subdodávateľ musí preukázať splnenie podmienok účasti týkajúcich sa osobného postavenia podľa § 32 ods. 1 písm. e) ZVO vo vzťahu k tej časti predmetu zákazky, ktorú bude realizovať v subdodávke. Zároveň subdodávateľ musí preukázať splnenie podmienky účasti týkajúcej sa osobného postavenia podľa § 32 ods. 1 písm. f) ZVO a nesmie u tejto osoby existovať dôvod na vylúčenie podľa § 40 </w:delText>
        </w:r>
        <w:r w:rsidR="009A7B20" w:rsidRPr="000D5CDE" w:rsidDel="00AB4C1D">
          <w:rPr>
            <w:rFonts w:asciiTheme="minorHAnsi" w:hAnsiTheme="minorHAnsi" w:cs="Calibri"/>
            <w:sz w:val="20"/>
            <w:szCs w:val="20"/>
          </w:rPr>
          <w:lastRenderedPageBreak/>
          <w:delText xml:space="preserve">ods. 6 písm. f) ZVO (konflikt záujmov nemožno odstrániť inými účinnými opatreniami). </w:delText>
        </w:r>
        <w:r w:rsidRPr="000D5CDE" w:rsidDel="00AB4C1D">
          <w:rPr>
            <w:rFonts w:asciiTheme="minorHAnsi" w:hAnsiTheme="minorHAnsi" w:cs="Calibri"/>
            <w:sz w:val="20"/>
            <w:szCs w:val="20"/>
          </w:rPr>
          <w:delText>Žiadateľ/</w:delText>
        </w:r>
        <w:r w:rsidR="009A7B20" w:rsidRPr="000D5CDE" w:rsidDel="00AB4C1D">
          <w:rPr>
            <w:rFonts w:asciiTheme="minorHAnsi" w:hAnsiTheme="minorHAnsi" w:cs="Calibri"/>
            <w:sz w:val="20"/>
            <w:szCs w:val="20"/>
          </w:rPr>
          <w:delText>Prijímateľ zároveň môže vo výzve na predkladanie ponúk vyžadovať, aby úspešný uchádzač v zmluve/rámcovej dohode najneskôr v čase jej uzavretia uviedol údaje o všetkých známych subdodávateľoch.</w:delText>
        </w:r>
      </w:del>
    </w:p>
    <w:p w14:paraId="6DB12A1F" w14:textId="77777777" w:rsidR="00E8718C" w:rsidDel="00AB4C1D" w:rsidRDefault="000863C2" w:rsidP="007F59C5">
      <w:pPr>
        <w:pStyle w:val="Default"/>
        <w:numPr>
          <w:ilvl w:val="0"/>
          <w:numId w:val="26"/>
        </w:numPr>
        <w:spacing w:after="147" w:line="276" w:lineRule="auto"/>
        <w:ind w:left="450" w:hanging="450"/>
        <w:jc w:val="both"/>
        <w:rPr>
          <w:del w:id="1390" w:author="Chromíková, Katarína" w:date="2020-12-11T16:47:00Z"/>
          <w:rFonts w:asciiTheme="minorHAnsi" w:hAnsiTheme="minorHAnsi" w:cs="Calibri"/>
          <w:sz w:val="20"/>
          <w:szCs w:val="20"/>
        </w:rPr>
      </w:pPr>
      <w:del w:id="1391" w:author="Chromíková, Katarína" w:date="2020-12-11T16:47:00Z">
        <w:r w:rsidDel="00AB4C1D">
          <w:rPr>
            <w:rFonts w:asciiTheme="minorHAnsi" w:hAnsiTheme="minorHAnsi" w:cs="Calibri"/>
            <w:sz w:val="20"/>
            <w:szCs w:val="20"/>
          </w:rPr>
          <w:delText>Žiadateľ/</w:delText>
        </w:r>
        <w:r w:rsidR="00C04145" w:rsidRPr="002F3653" w:rsidDel="00AB4C1D">
          <w:rPr>
            <w:rFonts w:asciiTheme="minorHAnsi" w:hAnsiTheme="minorHAnsi" w:cs="Calibri"/>
            <w:sz w:val="20"/>
            <w:szCs w:val="20"/>
          </w:rPr>
          <w:delText xml:space="preserve">Prijímateľ postupuje pri predkladaní dokumentácie na RO podľa podkapitoly </w:delText>
        </w:r>
        <w:r w:rsidR="008A2E8F" w:rsidDel="00AB4C1D">
          <w:rPr>
            <w:rStyle w:val="Hypertextovprepojenie"/>
            <w:rFonts w:asciiTheme="minorHAnsi" w:hAnsiTheme="minorHAnsi" w:cs="Calibri"/>
            <w:sz w:val="20"/>
            <w:szCs w:val="20"/>
          </w:rPr>
          <w:fldChar w:fldCharType="begin"/>
        </w:r>
        <w:r w:rsidR="008A2E8F" w:rsidDel="00AB4C1D">
          <w:rPr>
            <w:rStyle w:val="Hypertextovprepojenie"/>
            <w:rFonts w:asciiTheme="minorHAnsi" w:hAnsiTheme="minorHAnsi" w:cs="Calibri"/>
            <w:sz w:val="20"/>
            <w:szCs w:val="20"/>
          </w:rPr>
          <w:delInstrText xml:space="preserve"> HYPERLINK \l "_4.1_Spoločné_ustanovenia" </w:delInstrText>
        </w:r>
        <w:r w:rsidR="008A2E8F" w:rsidDel="00AB4C1D">
          <w:rPr>
            <w:rStyle w:val="Hypertextovprepojenie"/>
            <w:rFonts w:asciiTheme="minorHAnsi" w:hAnsiTheme="minorHAnsi" w:cs="Calibri"/>
            <w:sz w:val="20"/>
            <w:szCs w:val="20"/>
          </w:rPr>
          <w:fldChar w:fldCharType="separate"/>
        </w:r>
        <w:r w:rsidR="00C04145" w:rsidRPr="002F3653" w:rsidDel="00AB4C1D">
          <w:rPr>
            <w:rStyle w:val="Hypertextovprepojenie"/>
            <w:rFonts w:asciiTheme="minorHAnsi" w:hAnsiTheme="minorHAnsi" w:cs="Calibri"/>
            <w:sz w:val="20"/>
            <w:szCs w:val="20"/>
          </w:rPr>
          <w:delText>4.1</w:delText>
        </w:r>
        <w:r w:rsidR="008A2E8F" w:rsidDel="00AB4C1D">
          <w:rPr>
            <w:rStyle w:val="Hypertextovprepojenie"/>
            <w:rFonts w:asciiTheme="minorHAnsi" w:hAnsiTheme="minorHAnsi" w:cs="Calibri"/>
            <w:sz w:val="20"/>
            <w:szCs w:val="20"/>
          </w:rPr>
          <w:fldChar w:fldCharType="end"/>
        </w:r>
        <w:r w:rsidR="00C04145" w:rsidRPr="002F3653" w:rsidDel="00AB4C1D">
          <w:rPr>
            <w:rFonts w:asciiTheme="minorHAnsi" w:hAnsiTheme="minorHAnsi" w:cs="Calibri"/>
            <w:sz w:val="20"/>
            <w:szCs w:val="20"/>
          </w:rPr>
          <w:delText xml:space="preserve"> ods. 9 na štandardnú ex-post kontrolu, resp. podľa ods. 5, ak sa rozhodne využiť možnosť zaslať dokumentáciu na kontrolu pred vyhlásením výzvy na </w:delText>
        </w:r>
        <w:r w:rsidR="003C53B1" w:rsidDel="00AB4C1D">
          <w:rPr>
            <w:rFonts w:asciiTheme="minorHAnsi" w:hAnsiTheme="minorHAnsi" w:cs="Calibri"/>
            <w:sz w:val="20"/>
            <w:szCs w:val="20"/>
          </w:rPr>
          <w:delText>predkladanie ponúk</w:delText>
        </w:r>
        <w:r w:rsidR="00C04145" w:rsidRPr="002F3653" w:rsidDel="00AB4C1D">
          <w:rPr>
            <w:rFonts w:asciiTheme="minorHAnsi" w:hAnsiTheme="minorHAnsi" w:cs="Calibri"/>
            <w:sz w:val="20"/>
            <w:szCs w:val="20"/>
          </w:rPr>
          <w:delText xml:space="preserve">.  </w:delText>
        </w:r>
      </w:del>
    </w:p>
    <w:p w14:paraId="40A9E451" w14:textId="77777777" w:rsidR="000863C2" w:rsidRPr="002F3653" w:rsidDel="00AB4C1D" w:rsidRDefault="000863C2" w:rsidP="007F59C5">
      <w:pPr>
        <w:pStyle w:val="Default"/>
        <w:numPr>
          <w:ilvl w:val="0"/>
          <w:numId w:val="26"/>
        </w:numPr>
        <w:spacing w:after="147" w:line="276" w:lineRule="auto"/>
        <w:ind w:left="450" w:hanging="450"/>
        <w:jc w:val="both"/>
        <w:rPr>
          <w:del w:id="1392" w:author="Chromíková, Katarína" w:date="2020-12-11T16:47:00Z"/>
          <w:rFonts w:asciiTheme="minorHAnsi" w:hAnsiTheme="minorHAnsi" w:cs="Calibri"/>
          <w:sz w:val="20"/>
          <w:szCs w:val="20"/>
        </w:rPr>
      </w:pPr>
      <w:del w:id="1393" w:author="Chromíková, Katarína" w:date="2020-12-11T16:47:00Z">
        <w:r w:rsidRPr="000863C2" w:rsidDel="00AB4C1D">
          <w:rPr>
            <w:rFonts w:asciiTheme="minorHAnsi" w:hAnsiTheme="minorHAnsi" w:cs="Calibri"/>
            <w:sz w:val="20"/>
            <w:szCs w:val="20"/>
          </w:rPr>
          <w:delText>Žiadateľ/Prijímateľ je povinný písomne (elektronicky) oznámiť všetkým uchádzačom, ktorí predložili ponuky, výsledok vyhodnotenia ponúk.</w:delText>
        </w:r>
      </w:del>
    </w:p>
    <w:p w14:paraId="50A8D769" w14:textId="77777777" w:rsidR="00E8718C" w:rsidRPr="002F3653" w:rsidRDefault="002044FD" w:rsidP="00414FC4">
      <w:pPr>
        <w:pStyle w:val="Nadpis2"/>
        <w:spacing w:line="276" w:lineRule="auto"/>
      </w:pPr>
      <w:bookmarkStart w:id="1394" w:name="_4.3__Obstarávanie"/>
      <w:bookmarkStart w:id="1395" w:name="_Toc417161540"/>
      <w:bookmarkStart w:id="1396" w:name="_Toc11153182"/>
      <w:bookmarkEnd w:id="1394"/>
      <w:r w:rsidRPr="002F3653">
        <w:t>4</w:t>
      </w:r>
      <w:r w:rsidR="00754070" w:rsidRPr="002F3653">
        <w:t xml:space="preserve">.3 </w:t>
      </w:r>
      <w:r w:rsidR="00E8718C" w:rsidRPr="002F3653">
        <w:t xml:space="preserve"> Obstarávanie zákaziek, ktorých PHZ bez DPH je nižšia ako </w:t>
      </w:r>
      <w:ins w:id="1397" w:author="uzivatel" w:date="2020-11-16T14:34:00Z">
        <w:r w:rsidR="00CA77F8">
          <w:t>5</w:t>
        </w:r>
      </w:ins>
      <w:del w:id="1398" w:author="uzivatel" w:date="2020-11-16T14:34:00Z">
        <w:r w:rsidR="00FE197B" w:rsidDel="00CA77F8">
          <w:delText>3</w:delText>
        </w:r>
      </w:del>
      <w:r w:rsidR="00FE197B">
        <w:t>0</w:t>
      </w:r>
      <w:r w:rsidR="00FE197B" w:rsidRPr="002F3653">
        <w:t xml:space="preserve"> </w:t>
      </w:r>
      <w:r w:rsidR="00E8718C" w:rsidRPr="002F3653">
        <w:t>000 EUR</w:t>
      </w:r>
      <w:bookmarkEnd w:id="1395"/>
      <w:bookmarkEnd w:id="1396"/>
      <w:r w:rsidR="00E8718C" w:rsidRPr="002F3653">
        <w:t xml:space="preserve"> </w:t>
      </w:r>
    </w:p>
    <w:p w14:paraId="785CA4C4" w14:textId="77777777" w:rsidR="008458E9" w:rsidRPr="002F3653" w:rsidRDefault="00E8718C" w:rsidP="007F59C5">
      <w:pPr>
        <w:pStyle w:val="Default"/>
        <w:numPr>
          <w:ilvl w:val="0"/>
          <w:numId w:val="27"/>
        </w:numPr>
        <w:spacing w:before="120" w:after="120" w:line="276" w:lineRule="auto"/>
        <w:ind w:left="450"/>
        <w:jc w:val="both"/>
        <w:rPr>
          <w:rFonts w:ascii="Calibri" w:hAnsi="Calibri" w:cs="Calibri"/>
          <w:sz w:val="20"/>
          <w:szCs w:val="20"/>
        </w:rPr>
      </w:pPr>
      <w:r w:rsidRPr="002F3653">
        <w:rPr>
          <w:rFonts w:ascii="Calibri" w:hAnsi="Calibri" w:cs="Calibri"/>
          <w:sz w:val="20"/>
          <w:szCs w:val="20"/>
        </w:rPr>
        <w:t xml:space="preserve">Pri obstarávaní zákaziek do </w:t>
      </w:r>
      <w:del w:id="1399" w:author="uzivatel" w:date="2020-11-16T14:34:00Z">
        <w:r w:rsidR="00FE197B" w:rsidDel="00CA77F8">
          <w:rPr>
            <w:rFonts w:ascii="Calibri" w:hAnsi="Calibri" w:cs="Calibri"/>
            <w:sz w:val="20"/>
            <w:szCs w:val="20"/>
          </w:rPr>
          <w:delText>30</w:delText>
        </w:r>
        <w:r w:rsidR="00FE197B" w:rsidRPr="002F3653" w:rsidDel="00CA77F8">
          <w:rPr>
            <w:rFonts w:ascii="Calibri" w:hAnsi="Calibri" w:cs="Calibri"/>
            <w:sz w:val="20"/>
            <w:szCs w:val="20"/>
          </w:rPr>
          <w:delText xml:space="preserve"> </w:delText>
        </w:r>
      </w:del>
      <w:ins w:id="1400" w:author="uzivatel" w:date="2020-11-16T14:34:00Z">
        <w:r w:rsidR="00CA77F8">
          <w:rPr>
            <w:rFonts w:ascii="Calibri" w:hAnsi="Calibri" w:cs="Calibri"/>
            <w:sz w:val="20"/>
            <w:szCs w:val="20"/>
          </w:rPr>
          <w:t>50</w:t>
        </w:r>
        <w:r w:rsidR="00CA77F8" w:rsidRPr="002F3653">
          <w:rPr>
            <w:rFonts w:ascii="Calibri" w:hAnsi="Calibri" w:cs="Calibri"/>
            <w:sz w:val="20"/>
            <w:szCs w:val="20"/>
          </w:rPr>
          <w:t xml:space="preserve"> </w:t>
        </w:r>
      </w:ins>
      <w:r w:rsidRPr="002F3653">
        <w:rPr>
          <w:rFonts w:ascii="Calibri" w:hAnsi="Calibri" w:cs="Calibri"/>
          <w:sz w:val="20"/>
          <w:szCs w:val="20"/>
        </w:rPr>
        <w:t xml:space="preserve">000 EUR </w:t>
      </w:r>
      <w:r w:rsidR="00954DAA" w:rsidRPr="002F3653">
        <w:rPr>
          <w:rFonts w:ascii="Calibri" w:hAnsi="Calibri" w:cs="Calibri"/>
          <w:sz w:val="20"/>
          <w:szCs w:val="20"/>
        </w:rPr>
        <w:t xml:space="preserve">sa primerane aplikujú postupy obstarávania zákaziek nad </w:t>
      </w:r>
      <w:ins w:id="1401" w:author="uzivatel" w:date="2020-11-16T14:35:00Z">
        <w:r w:rsidR="00CA77F8">
          <w:rPr>
            <w:rFonts w:ascii="Calibri" w:hAnsi="Calibri" w:cs="Calibri"/>
            <w:sz w:val="20"/>
            <w:szCs w:val="20"/>
          </w:rPr>
          <w:t>5</w:t>
        </w:r>
      </w:ins>
      <w:del w:id="1402" w:author="uzivatel" w:date="2020-11-16T14:35:00Z">
        <w:r w:rsidR="00FE197B" w:rsidDel="00CA77F8">
          <w:rPr>
            <w:rFonts w:ascii="Calibri" w:hAnsi="Calibri" w:cs="Calibri"/>
            <w:sz w:val="20"/>
            <w:szCs w:val="20"/>
          </w:rPr>
          <w:delText>3</w:delText>
        </w:r>
      </w:del>
      <w:r w:rsidR="00FE197B">
        <w:rPr>
          <w:rFonts w:ascii="Calibri" w:hAnsi="Calibri" w:cs="Calibri"/>
          <w:sz w:val="20"/>
          <w:szCs w:val="20"/>
        </w:rPr>
        <w:t>0</w:t>
      </w:r>
      <w:r w:rsidR="00FE197B" w:rsidRPr="002F3653">
        <w:rPr>
          <w:rFonts w:ascii="Calibri" w:hAnsi="Calibri" w:cs="Calibri"/>
          <w:sz w:val="20"/>
          <w:szCs w:val="20"/>
        </w:rPr>
        <w:t xml:space="preserve"> </w:t>
      </w:r>
      <w:r w:rsidR="00954DAA" w:rsidRPr="002F3653">
        <w:rPr>
          <w:rFonts w:ascii="Calibri" w:hAnsi="Calibri" w:cs="Calibri"/>
          <w:sz w:val="20"/>
          <w:szCs w:val="20"/>
        </w:rPr>
        <w:t xml:space="preserve">000 EUR, pričom na </w:t>
      </w:r>
      <w:r w:rsidR="00EB2657" w:rsidRPr="002F3653">
        <w:rPr>
          <w:rFonts w:ascii="Calibri" w:hAnsi="Calibri" w:cs="Calibri"/>
          <w:sz w:val="20"/>
          <w:szCs w:val="20"/>
        </w:rPr>
        <w:t>žiadateľa/</w:t>
      </w:r>
      <w:r w:rsidR="00954DAA" w:rsidRPr="002F3653">
        <w:rPr>
          <w:rFonts w:ascii="Calibri" w:hAnsi="Calibri" w:cs="Calibri"/>
          <w:sz w:val="20"/>
          <w:szCs w:val="20"/>
        </w:rPr>
        <w:t xml:space="preserve">prijímateľa sa nevzťahuje povinnosť </w:t>
      </w:r>
      <w:r w:rsidRPr="002F3653">
        <w:rPr>
          <w:rFonts w:ascii="Calibri" w:hAnsi="Calibri" w:cs="Calibri"/>
          <w:sz w:val="20"/>
          <w:szCs w:val="20"/>
        </w:rPr>
        <w:t xml:space="preserve">zverejňovať výzvu na </w:t>
      </w:r>
      <w:r w:rsidR="000675E3" w:rsidRPr="002F3653">
        <w:rPr>
          <w:rFonts w:ascii="Calibri" w:hAnsi="Calibri" w:cs="Calibri"/>
          <w:sz w:val="20"/>
          <w:szCs w:val="20"/>
        </w:rPr>
        <w:t>súťaž</w:t>
      </w:r>
      <w:r w:rsidR="00FE197B" w:rsidRPr="00FE197B">
        <w:rPr>
          <w:rFonts w:ascii="Calibri" w:hAnsi="Calibri"/>
          <w:color w:val="auto"/>
          <w:sz w:val="22"/>
          <w:szCs w:val="22"/>
          <w:lang w:eastAsia="en-US"/>
        </w:rPr>
        <w:t xml:space="preserve"> </w:t>
      </w:r>
      <w:r w:rsidR="00FE197B" w:rsidRPr="00FE197B">
        <w:rPr>
          <w:rFonts w:ascii="Calibri" w:hAnsi="Calibri" w:cs="Calibri"/>
          <w:sz w:val="20"/>
          <w:szCs w:val="20"/>
        </w:rPr>
        <w:t>na svojom webovom sídle</w:t>
      </w:r>
      <w:r w:rsidR="008458E9" w:rsidRPr="002F3653">
        <w:rPr>
          <w:rFonts w:ascii="Calibri" w:hAnsi="Calibri" w:cs="Calibri"/>
          <w:sz w:val="20"/>
          <w:szCs w:val="20"/>
        </w:rPr>
        <w:t>,</w:t>
      </w:r>
      <w:r w:rsidR="00FE197B">
        <w:rPr>
          <w:rFonts w:ascii="Calibri" w:hAnsi="Calibri" w:cs="Calibri"/>
          <w:sz w:val="20"/>
          <w:szCs w:val="20"/>
        </w:rPr>
        <w:t xml:space="preserve"> ani</w:t>
      </w:r>
      <w:r w:rsidR="008458E9" w:rsidRPr="002F3653">
        <w:rPr>
          <w:rFonts w:ascii="Calibri" w:hAnsi="Calibri" w:cs="Calibri"/>
          <w:sz w:val="20"/>
          <w:szCs w:val="20"/>
        </w:rPr>
        <w:t xml:space="preserve"> zas</w:t>
      </w:r>
      <w:r w:rsidR="00FE197B">
        <w:rPr>
          <w:rFonts w:ascii="Calibri" w:hAnsi="Calibri" w:cs="Calibri"/>
          <w:sz w:val="20"/>
          <w:szCs w:val="20"/>
        </w:rPr>
        <w:t>ie</w:t>
      </w:r>
      <w:r w:rsidR="008458E9" w:rsidRPr="002F3653">
        <w:rPr>
          <w:rFonts w:ascii="Calibri" w:hAnsi="Calibri" w:cs="Calibri"/>
          <w:sz w:val="20"/>
          <w:szCs w:val="20"/>
        </w:rPr>
        <w:t>lať</w:t>
      </w:r>
      <w:r w:rsidRPr="002F3653">
        <w:rPr>
          <w:rFonts w:ascii="Calibri" w:hAnsi="Calibri" w:cs="Calibri"/>
          <w:sz w:val="20"/>
          <w:szCs w:val="20"/>
        </w:rPr>
        <w:t xml:space="preserve"> </w:t>
      </w:r>
      <w:r w:rsidR="008458E9" w:rsidRPr="002F3653">
        <w:rPr>
          <w:rFonts w:ascii="Calibri" w:hAnsi="Calibri" w:cs="Calibri"/>
          <w:sz w:val="20"/>
          <w:szCs w:val="20"/>
        </w:rPr>
        <w:t xml:space="preserve">informáciu o zverejnení </w:t>
      </w:r>
      <w:r w:rsidR="00954DAA" w:rsidRPr="002F3653">
        <w:rPr>
          <w:rFonts w:ascii="Calibri" w:hAnsi="Calibri" w:cs="Calibri"/>
          <w:sz w:val="20"/>
          <w:szCs w:val="20"/>
        </w:rPr>
        <w:t>na</w:t>
      </w:r>
      <w:r w:rsidRPr="002F3653">
        <w:rPr>
          <w:rFonts w:ascii="Calibri" w:hAnsi="Calibri" w:cs="Calibri"/>
          <w:sz w:val="20"/>
          <w:szCs w:val="20"/>
        </w:rPr>
        <w:t xml:space="preserve"> CKO.</w:t>
      </w:r>
      <w:r w:rsidR="00DF4AEF" w:rsidRPr="002F3653">
        <w:rPr>
          <w:rFonts w:ascii="Calibri" w:hAnsi="Calibri" w:cs="Calibri"/>
          <w:sz w:val="20"/>
          <w:szCs w:val="20"/>
        </w:rPr>
        <w:t xml:space="preserve"> </w:t>
      </w:r>
    </w:p>
    <w:p w14:paraId="1529FA4D" w14:textId="77777777" w:rsidR="00C360E0" w:rsidRDefault="00DF4AEF" w:rsidP="00534E05">
      <w:pPr>
        <w:pStyle w:val="Default"/>
        <w:spacing w:before="120" w:after="120" w:line="276" w:lineRule="auto"/>
        <w:ind w:left="450"/>
        <w:jc w:val="both"/>
        <w:rPr>
          <w:ins w:id="1403" w:author="uzivatel" w:date="2020-12-03T16:36:00Z"/>
          <w:rFonts w:ascii="Calibri" w:hAnsi="Calibri" w:cs="Calibri"/>
          <w:sz w:val="20"/>
          <w:szCs w:val="20"/>
        </w:rPr>
      </w:pPr>
      <w:r w:rsidRPr="002F3653">
        <w:rPr>
          <w:rFonts w:ascii="Calibri" w:hAnsi="Calibri" w:cs="Calibri"/>
          <w:sz w:val="20"/>
          <w:szCs w:val="20"/>
        </w:rPr>
        <w:t>V prípade zákaziek do</w:t>
      </w:r>
      <w:r w:rsidR="002E48DF" w:rsidRPr="002F3653">
        <w:rPr>
          <w:rFonts w:ascii="Calibri" w:hAnsi="Calibri" w:cs="Calibri"/>
          <w:sz w:val="20"/>
          <w:szCs w:val="20"/>
        </w:rPr>
        <w:t xml:space="preserve"> </w:t>
      </w:r>
      <w:del w:id="1404" w:author="uzivatel" w:date="2020-11-16T14:35:00Z">
        <w:r w:rsidR="00FE197B" w:rsidDel="00CA77F8">
          <w:rPr>
            <w:rFonts w:ascii="Calibri" w:hAnsi="Calibri" w:cs="Calibri"/>
            <w:sz w:val="20"/>
            <w:szCs w:val="20"/>
          </w:rPr>
          <w:delText>30</w:delText>
        </w:r>
        <w:r w:rsidR="00FE197B" w:rsidRPr="002F3653" w:rsidDel="00CA77F8">
          <w:rPr>
            <w:rFonts w:ascii="Calibri" w:hAnsi="Calibri" w:cs="Calibri"/>
            <w:sz w:val="20"/>
            <w:szCs w:val="20"/>
          </w:rPr>
          <w:delText xml:space="preserve"> </w:delText>
        </w:r>
      </w:del>
      <w:ins w:id="1405" w:author="uzivatel" w:date="2020-11-16T14:35:00Z">
        <w:r w:rsidR="00CA77F8">
          <w:rPr>
            <w:rFonts w:ascii="Calibri" w:hAnsi="Calibri" w:cs="Calibri"/>
            <w:sz w:val="20"/>
            <w:szCs w:val="20"/>
          </w:rPr>
          <w:t>50</w:t>
        </w:r>
        <w:r w:rsidR="00CA77F8" w:rsidRPr="002F3653">
          <w:rPr>
            <w:rFonts w:ascii="Calibri" w:hAnsi="Calibri" w:cs="Calibri"/>
            <w:sz w:val="20"/>
            <w:szCs w:val="20"/>
          </w:rPr>
          <w:t xml:space="preserve"> </w:t>
        </w:r>
      </w:ins>
      <w:r w:rsidRPr="002F3653">
        <w:rPr>
          <w:rFonts w:ascii="Calibri" w:hAnsi="Calibri" w:cs="Calibri"/>
          <w:sz w:val="20"/>
          <w:szCs w:val="20"/>
        </w:rPr>
        <w:t xml:space="preserve">000 EUR nie je potrebné predloženie písomných ponúk, avšak </w:t>
      </w:r>
      <w:r w:rsidR="008458E9" w:rsidRPr="002F3653">
        <w:rPr>
          <w:rFonts w:ascii="Calibri" w:hAnsi="Calibri" w:cs="Calibri"/>
          <w:sz w:val="20"/>
          <w:szCs w:val="20"/>
        </w:rPr>
        <w:t>žiadateľ/</w:t>
      </w:r>
      <w:r w:rsidRPr="002F3653">
        <w:rPr>
          <w:rFonts w:ascii="Calibri" w:hAnsi="Calibri" w:cs="Calibri"/>
          <w:sz w:val="20"/>
          <w:szCs w:val="20"/>
        </w:rPr>
        <w:t xml:space="preserve">prijímateľ musí zdôvodniť výber úspešného uchádzača na základe </w:t>
      </w:r>
      <w:r w:rsidRPr="002F3653">
        <w:rPr>
          <w:rFonts w:ascii="Calibri" w:hAnsi="Calibri" w:cs="Calibri"/>
          <w:b/>
          <w:sz w:val="20"/>
          <w:szCs w:val="20"/>
        </w:rPr>
        <w:t>prieskumu trhu</w:t>
      </w:r>
      <w:r w:rsidRPr="002F3653">
        <w:rPr>
          <w:rFonts w:ascii="Calibri" w:hAnsi="Calibri" w:cs="Calibri"/>
          <w:sz w:val="20"/>
          <w:szCs w:val="20"/>
        </w:rPr>
        <w:t>.</w:t>
      </w:r>
      <w:r w:rsidR="00E8718C" w:rsidRPr="002F3653">
        <w:rPr>
          <w:rFonts w:ascii="Calibri" w:hAnsi="Calibri" w:cs="Calibri"/>
          <w:sz w:val="20"/>
          <w:szCs w:val="20"/>
        </w:rPr>
        <w:t xml:space="preserve"> Týmto nie je dotknutá povinnosť </w:t>
      </w:r>
      <w:r w:rsidR="00EB2657" w:rsidRPr="002F3653">
        <w:rPr>
          <w:rFonts w:ascii="Calibri" w:hAnsi="Calibri" w:cs="Calibri"/>
          <w:sz w:val="20"/>
          <w:szCs w:val="20"/>
        </w:rPr>
        <w:t>žiadateľa/</w:t>
      </w:r>
      <w:r w:rsidR="00E8718C" w:rsidRPr="002F3653">
        <w:rPr>
          <w:rFonts w:ascii="Calibri" w:hAnsi="Calibri" w:cs="Calibri"/>
          <w:sz w:val="20"/>
          <w:szCs w:val="20"/>
        </w:rPr>
        <w:t>prijímateľa dodržať pri obstarávaní zákazky základné pr</w:t>
      </w:r>
      <w:r w:rsidR="00EB062A">
        <w:rPr>
          <w:rFonts w:ascii="Calibri" w:hAnsi="Calibri" w:cs="Calibri"/>
          <w:sz w:val="20"/>
          <w:szCs w:val="20"/>
        </w:rPr>
        <w:t>avidlá</w:t>
      </w:r>
      <w:r w:rsidR="00E8718C" w:rsidRPr="002F3653">
        <w:rPr>
          <w:rFonts w:ascii="Calibri" w:hAnsi="Calibri" w:cs="Calibri"/>
          <w:sz w:val="20"/>
          <w:szCs w:val="20"/>
        </w:rPr>
        <w:t xml:space="preserve"> VO. </w:t>
      </w:r>
      <w:r w:rsidR="0035175E" w:rsidRPr="00FE197B">
        <w:rPr>
          <w:rFonts w:ascii="Calibri" w:hAnsi="Calibri" w:cs="Calibri"/>
          <w:b/>
          <w:sz w:val="20"/>
          <w:szCs w:val="20"/>
        </w:rPr>
        <w:t xml:space="preserve">Realizovaný prieskum trhu musí byť vykonaný ako samostatný proces a nesmie byť spájaný napr. s prieskumom trhu, ktorý bol použití pre určenie výšky </w:t>
      </w:r>
      <w:r w:rsidR="00FE197B" w:rsidRPr="00FE197B">
        <w:rPr>
          <w:rFonts w:ascii="Calibri" w:hAnsi="Calibri" w:cs="Calibri"/>
          <w:b/>
          <w:sz w:val="20"/>
          <w:szCs w:val="20"/>
        </w:rPr>
        <w:t>predpokladanej hodnoty zákazky „</w:t>
      </w:r>
      <w:r w:rsidR="0035175E" w:rsidRPr="00FE197B">
        <w:rPr>
          <w:rFonts w:ascii="Calibri" w:hAnsi="Calibri" w:cs="Calibri"/>
          <w:b/>
          <w:sz w:val="20"/>
          <w:szCs w:val="20"/>
        </w:rPr>
        <w:t>PHZ</w:t>
      </w:r>
      <w:r w:rsidR="00FE197B" w:rsidRPr="00FE197B">
        <w:rPr>
          <w:rFonts w:ascii="Calibri" w:hAnsi="Calibri" w:cs="Calibri"/>
          <w:b/>
          <w:sz w:val="20"/>
          <w:szCs w:val="20"/>
        </w:rPr>
        <w:t>“</w:t>
      </w:r>
      <w:r w:rsidR="00E95537">
        <w:rPr>
          <w:rFonts w:ascii="Calibri" w:hAnsi="Calibri" w:cs="Calibri"/>
          <w:sz w:val="20"/>
          <w:szCs w:val="20"/>
        </w:rPr>
        <w:t xml:space="preserve"> (nevzťahuje sa na zákazky do 5000€ bez DPH)</w:t>
      </w:r>
      <w:r w:rsidR="00FE197B">
        <w:rPr>
          <w:rFonts w:ascii="Calibri" w:hAnsi="Calibri" w:cs="Calibri"/>
          <w:sz w:val="20"/>
          <w:szCs w:val="20"/>
        </w:rPr>
        <w:t xml:space="preserve">. </w:t>
      </w:r>
      <w:r w:rsidR="00EB2657" w:rsidRPr="002F3653">
        <w:rPr>
          <w:rFonts w:ascii="Calibri" w:hAnsi="Calibri" w:cs="Calibri"/>
          <w:sz w:val="20"/>
          <w:szCs w:val="20"/>
        </w:rPr>
        <w:t>Žiadateľ/</w:t>
      </w:r>
      <w:r w:rsidR="00E8718C" w:rsidRPr="002F3653">
        <w:rPr>
          <w:rFonts w:ascii="Calibri" w:hAnsi="Calibri" w:cs="Calibri"/>
          <w:sz w:val="20"/>
          <w:szCs w:val="20"/>
        </w:rPr>
        <w:t xml:space="preserve">Prijímateľ je povinný osloviť </w:t>
      </w:r>
      <w:r w:rsidR="00E8718C" w:rsidRPr="002F3653">
        <w:rPr>
          <w:rFonts w:ascii="Calibri" w:hAnsi="Calibri" w:cs="Calibri"/>
          <w:b/>
          <w:sz w:val="20"/>
          <w:szCs w:val="20"/>
        </w:rPr>
        <w:t xml:space="preserve">minimálne </w:t>
      </w:r>
      <w:r w:rsidR="008458E9" w:rsidRPr="002F3653">
        <w:rPr>
          <w:rFonts w:ascii="Calibri" w:hAnsi="Calibri" w:cs="Calibri"/>
          <w:b/>
          <w:sz w:val="20"/>
          <w:szCs w:val="20"/>
        </w:rPr>
        <w:t>3</w:t>
      </w:r>
      <w:r w:rsidRPr="002F3653">
        <w:rPr>
          <w:rFonts w:ascii="Calibri" w:hAnsi="Calibri" w:cs="Calibri"/>
          <w:b/>
          <w:sz w:val="20"/>
          <w:szCs w:val="20"/>
        </w:rPr>
        <w:t xml:space="preserve"> </w:t>
      </w:r>
      <w:r w:rsidR="00E8718C" w:rsidRPr="002F3653">
        <w:rPr>
          <w:rFonts w:ascii="Calibri" w:hAnsi="Calibri" w:cs="Calibri"/>
          <w:b/>
          <w:sz w:val="20"/>
          <w:szCs w:val="20"/>
        </w:rPr>
        <w:t>potenciálnych záujemcov</w:t>
      </w:r>
      <w:r w:rsidR="00E8718C" w:rsidRPr="002F3653">
        <w:rPr>
          <w:rFonts w:ascii="Calibri" w:hAnsi="Calibri" w:cs="Calibri"/>
          <w:sz w:val="20"/>
          <w:szCs w:val="20"/>
        </w:rPr>
        <w:t xml:space="preserve"> alebo identifikovať minimálne </w:t>
      </w:r>
      <w:r w:rsidRPr="002F3653">
        <w:rPr>
          <w:rFonts w:ascii="Calibri" w:hAnsi="Calibri" w:cs="Calibri"/>
          <w:sz w:val="20"/>
          <w:szCs w:val="20"/>
        </w:rPr>
        <w:t xml:space="preserve">troch </w:t>
      </w:r>
      <w:r w:rsidR="00E8718C" w:rsidRPr="002F3653">
        <w:rPr>
          <w:rFonts w:ascii="Calibri" w:hAnsi="Calibri" w:cs="Calibri"/>
          <w:sz w:val="20"/>
          <w:szCs w:val="20"/>
        </w:rPr>
        <w:t xml:space="preserve">potenciálnych dodávateľov (napr. </w:t>
      </w:r>
      <w:r w:rsidR="00E95537">
        <w:rPr>
          <w:rFonts w:ascii="Calibri" w:hAnsi="Calibri" w:cs="Calibri"/>
          <w:sz w:val="20"/>
          <w:szCs w:val="20"/>
        </w:rPr>
        <w:t xml:space="preserve">písomné ponuky, </w:t>
      </w:r>
      <w:r w:rsidR="00E8718C" w:rsidRPr="002F3653">
        <w:rPr>
          <w:rFonts w:ascii="Calibri" w:hAnsi="Calibri" w:cs="Calibri"/>
          <w:sz w:val="20"/>
          <w:szCs w:val="20"/>
        </w:rPr>
        <w:t>cez webové rozhranie</w:t>
      </w:r>
      <w:r w:rsidR="00E95537">
        <w:rPr>
          <w:rFonts w:ascii="Calibri" w:hAnsi="Calibri" w:cs="Calibri"/>
          <w:sz w:val="20"/>
          <w:szCs w:val="20"/>
        </w:rPr>
        <w:t>, okrem telefonického rozhovoru</w:t>
      </w:r>
      <w:r w:rsidR="00E8718C" w:rsidRPr="002F3653">
        <w:rPr>
          <w:rFonts w:ascii="Calibri" w:hAnsi="Calibri" w:cs="Calibri"/>
          <w:sz w:val="20"/>
          <w:szCs w:val="20"/>
        </w:rPr>
        <w:t>).</w:t>
      </w:r>
      <w:r w:rsidR="00534E05">
        <w:rPr>
          <w:rFonts w:ascii="Calibri" w:hAnsi="Calibri" w:cs="Calibri"/>
          <w:sz w:val="20"/>
          <w:szCs w:val="20"/>
        </w:rPr>
        <w:t xml:space="preserve"> </w:t>
      </w:r>
    </w:p>
    <w:p w14:paraId="067422A2" w14:textId="7F7E4F7A" w:rsidR="00534E05" w:rsidRDefault="00534E05" w:rsidP="00534E05">
      <w:pPr>
        <w:pStyle w:val="Default"/>
        <w:spacing w:before="120" w:after="120" w:line="276" w:lineRule="auto"/>
        <w:ind w:left="450"/>
        <w:jc w:val="both"/>
        <w:rPr>
          <w:rFonts w:ascii="Calibri" w:hAnsi="Calibri" w:cs="Calibri"/>
          <w:sz w:val="20"/>
          <w:szCs w:val="20"/>
        </w:rPr>
      </w:pPr>
      <w:r w:rsidRPr="002F3653">
        <w:rPr>
          <w:rFonts w:ascii="Calibri" w:hAnsi="Calibri" w:cs="Calibri"/>
          <w:sz w:val="20"/>
          <w:szCs w:val="20"/>
        </w:rPr>
        <w:t xml:space="preserve">Ak sa jedná o jedinečný predmet zákazky, môže žiadateľ/prijímateľ osloviť/identifikovať aj menší počet záujemcov, </w:t>
      </w:r>
      <w:ins w:id="1406" w:author="uzivatel" w:date="2020-12-03T16:37:00Z">
        <w:r w:rsidR="00C360E0" w:rsidRPr="00C360E0">
          <w:rPr>
            <w:rFonts w:ascii="Calibri" w:hAnsi="Calibri" w:cs="Calibri"/>
            <w:sz w:val="20"/>
            <w:szCs w:val="20"/>
          </w:rPr>
          <w:t xml:space="preserve">pričom táto výnimka musí byť zo strany </w:t>
        </w:r>
      </w:ins>
      <w:ins w:id="1407" w:author="uzivatel" w:date="2020-12-17T15:54:00Z">
        <w:r w:rsidR="00F20A0A">
          <w:rPr>
            <w:rFonts w:asciiTheme="minorHAnsi" w:hAnsiTheme="minorHAnsi" w:cs="Calibri"/>
            <w:sz w:val="20"/>
            <w:szCs w:val="20"/>
          </w:rPr>
          <w:t>žiadateľ</w:t>
        </w:r>
        <w:r w:rsidR="00F20A0A">
          <w:rPr>
            <w:rFonts w:asciiTheme="minorHAnsi" w:hAnsiTheme="minorHAnsi" w:cs="Calibri"/>
            <w:sz w:val="20"/>
            <w:szCs w:val="20"/>
          </w:rPr>
          <w:t>a</w:t>
        </w:r>
        <w:r w:rsidR="00F20A0A">
          <w:rPr>
            <w:rFonts w:asciiTheme="minorHAnsi" w:hAnsiTheme="minorHAnsi" w:cs="Calibri"/>
            <w:sz w:val="20"/>
            <w:szCs w:val="20"/>
          </w:rPr>
          <w:t>/</w:t>
        </w:r>
      </w:ins>
      <w:ins w:id="1408" w:author="uzivatel" w:date="2020-12-03T16:37:00Z">
        <w:r w:rsidR="00C360E0" w:rsidRPr="00C360E0">
          <w:rPr>
            <w:rFonts w:ascii="Calibri" w:hAnsi="Calibri" w:cs="Calibri"/>
            <w:sz w:val="20"/>
            <w:szCs w:val="20"/>
          </w:rPr>
          <w:t xml:space="preserve">prijímateľa riadne zdôvodnená a vypracovaná ešte pred vyhlásením zákazky a dôkazné bremeno preukázania skutočnosti, že na relevantnom trhu neexistuje viac ako 1 alebo 2 dodávatelia znáša </w:t>
        </w:r>
      </w:ins>
      <w:ins w:id="1409" w:author="uzivatel" w:date="2020-12-17T15:54:00Z">
        <w:r w:rsidR="00F20A0A">
          <w:rPr>
            <w:rFonts w:asciiTheme="minorHAnsi" w:hAnsiTheme="minorHAnsi" w:cs="Calibri"/>
            <w:sz w:val="20"/>
            <w:szCs w:val="20"/>
          </w:rPr>
          <w:t>žiadateľ/</w:t>
        </w:r>
      </w:ins>
      <w:ins w:id="1410" w:author="uzivatel" w:date="2020-12-03T16:37:00Z">
        <w:r w:rsidR="00C360E0" w:rsidRPr="00C360E0">
          <w:rPr>
            <w:rFonts w:ascii="Calibri" w:hAnsi="Calibri" w:cs="Calibri"/>
            <w:sz w:val="20"/>
            <w:szCs w:val="20"/>
          </w:rPr>
          <w:t xml:space="preserve">prijímateľ. Súčasťou odôvodnenia jedinečnosti predmetu zákazky musí byť vyhlásenie </w:t>
        </w:r>
      </w:ins>
      <w:ins w:id="1411" w:author="uzivatel" w:date="2020-12-17T15:54:00Z">
        <w:r w:rsidR="00F20A0A">
          <w:rPr>
            <w:rFonts w:asciiTheme="minorHAnsi" w:hAnsiTheme="minorHAnsi" w:cs="Calibri"/>
            <w:sz w:val="20"/>
            <w:szCs w:val="20"/>
          </w:rPr>
          <w:t>žiadateľ</w:t>
        </w:r>
        <w:r w:rsidR="00F20A0A">
          <w:rPr>
            <w:rFonts w:asciiTheme="minorHAnsi" w:hAnsiTheme="minorHAnsi" w:cs="Calibri"/>
            <w:sz w:val="20"/>
            <w:szCs w:val="20"/>
          </w:rPr>
          <w:t>a</w:t>
        </w:r>
        <w:r w:rsidR="00F20A0A">
          <w:rPr>
            <w:rFonts w:asciiTheme="minorHAnsi" w:hAnsiTheme="minorHAnsi" w:cs="Calibri"/>
            <w:sz w:val="20"/>
            <w:szCs w:val="20"/>
          </w:rPr>
          <w:t>/</w:t>
        </w:r>
      </w:ins>
      <w:ins w:id="1412" w:author="uzivatel" w:date="2020-12-03T16:37:00Z">
        <w:r w:rsidR="00C360E0" w:rsidRPr="00C360E0">
          <w:rPr>
            <w:rFonts w:ascii="Calibri" w:hAnsi="Calibri" w:cs="Calibri"/>
            <w:sz w:val="20"/>
            <w:szCs w:val="20"/>
          </w:rPr>
          <w:t xml:space="preserve">prijímateľa k overeniu hospodárnosti, a to najmä porovnanie jedinečného predmetu zákazky s inou zákazkou, ktorá vykazuje určité spoločné znaky. Uvedené nezbavuje povinnosti RO overiť hospodárnosť výdavkov zákazky. Odôvodnenie k jedinečnému predmetu zákazky, </w:t>
        </w:r>
        <w:bookmarkStart w:id="1413" w:name="_Hlk526716467"/>
        <w:r w:rsidR="00C360E0" w:rsidRPr="00C360E0">
          <w:rPr>
            <w:rFonts w:ascii="Calibri" w:hAnsi="Calibri" w:cs="Calibri"/>
            <w:sz w:val="20"/>
            <w:szCs w:val="20"/>
          </w:rPr>
          <w:t>resp. k predmetu zákazky, v rámci ktorého nie je možné vykonať prieskum trhu,</w:t>
        </w:r>
        <w:bookmarkEnd w:id="1413"/>
        <w:r w:rsidR="00C360E0" w:rsidRPr="00C360E0">
          <w:rPr>
            <w:rFonts w:ascii="Calibri" w:hAnsi="Calibri" w:cs="Calibri"/>
            <w:sz w:val="20"/>
            <w:szCs w:val="20"/>
          </w:rPr>
          <w:t xml:space="preserve"> musí byť súčasťou dokumentácie k zákazke</w:t>
        </w:r>
      </w:ins>
      <w:del w:id="1414" w:author="uzivatel" w:date="2020-12-03T16:37:00Z">
        <w:r w:rsidRPr="002F3653" w:rsidDel="00C360E0">
          <w:rPr>
            <w:rFonts w:ascii="Calibri" w:hAnsi="Calibri" w:cs="Calibri"/>
            <w:sz w:val="20"/>
            <w:szCs w:val="20"/>
          </w:rPr>
          <w:delText>pričom musí uvedenú skutočnosť riadne zdôvodniť</w:delText>
        </w:r>
      </w:del>
      <w:r w:rsidRPr="002F3653">
        <w:rPr>
          <w:rFonts w:ascii="Calibri" w:hAnsi="Calibri" w:cs="Calibri"/>
          <w:sz w:val="20"/>
          <w:szCs w:val="20"/>
        </w:rPr>
        <w:t xml:space="preserve">. </w:t>
      </w:r>
    </w:p>
    <w:p w14:paraId="30615F58" w14:textId="77777777" w:rsidR="00E8718C" w:rsidRPr="00FE197B" w:rsidDel="00256524" w:rsidRDefault="00E55A52" w:rsidP="00E55A52">
      <w:pPr>
        <w:pStyle w:val="Default"/>
        <w:spacing w:before="120" w:after="120" w:line="276" w:lineRule="auto"/>
        <w:ind w:left="426"/>
        <w:jc w:val="both"/>
        <w:rPr>
          <w:del w:id="1415" w:author="Chromíková, Katarína" w:date="2020-12-11T17:06:00Z"/>
          <w:rFonts w:ascii="Calibri" w:hAnsi="Calibri" w:cs="Calibri"/>
          <w:i/>
          <w:sz w:val="20"/>
          <w:szCs w:val="20"/>
        </w:rPr>
      </w:pPr>
      <w:del w:id="1416" w:author="Chromíková, Katarína" w:date="2020-12-11T17:06:00Z">
        <w:r w:rsidDel="00256524">
          <w:rPr>
            <w:rFonts w:ascii="Calibri" w:hAnsi="Calibri" w:cs="Calibri"/>
            <w:b/>
            <w:i/>
            <w:sz w:val="20"/>
            <w:szCs w:val="20"/>
          </w:rPr>
          <w:delText>V</w:delText>
        </w:r>
        <w:r w:rsidR="002C030E" w:rsidRPr="00FE197B" w:rsidDel="00256524">
          <w:rPr>
            <w:rFonts w:ascii="Calibri" w:hAnsi="Calibri" w:cs="Calibri"/>
            <w:b/>
            <w:i/>
            <w:sz w:val="20"/>
            <w:szCs w:val="20"/>
          </w:rPr>
          <w:delText> prípade projektov financovaných z CEF</w:delText>
        </w:r>
        <w:r w:rsidR="002C030E" w:rsidRPr="00FE197B" w:rsidDel="00256524">
          <w:rPr>
            <w:rFonts w:ascii="Calibri" w:hAnsi="Calibri" w:cs="Calibri"/>
            <w:i/>
            <w:sz w:val="20"/>
            <w:szCs w:val="20"/>
          </w:rPr>
          <w:delText xml:space="preserve"> sa povinnosť osloviť, resp. identifikovať potenciálnych </w:delText>
        </w:r>
        <w:r w:rsidR="00FE197B" w:rsidRPr="00FE197B" w:rsidDel="00256524">
          <w:rPr>
            <w:rFonts w:ascii="Calibri" w:hAnsi="Calibri" w:cs="Calibri"/>
            <w:i/>
            <w:sz w:val="20"/>
            <w:szCs w:val="20"/>
          </w:rPr>
          <w:delText xml:space="preserve">dodávateľov </w:delText>
        </w:r>
        <w:r w:rsidR="002C030E" w:rsidRPr="00FE197B" w:rsidDel="00256524">
          <w:rPr>
            <w:rFonts w:ascii="Calibri" w:hAnsi="Calibri" w:cs="Calibri"/>
            <w:i/>
            <w:sz w:val="20"/>
            <w:szCs w:val="20"/>
          </w:rPr>
          <w:delText xml:space="preserve">vzťahuje na minimálne troch </w:delText>
        </w:r>
        <w:r w:rsidR="00FE197B" w:rsidDel="00256524">
          <w:rPr>
            <w:rFonts w:ascii="Calibri" w:hAnsi="Calibri" w:cs="Calibri"/>
            <w:i/>
            <w:sz w:val="20"/>
            <w:szCs w:val="20"/>
          </w:rPr>
          <w:delText xml:space="preserve">(3) </w:delText>
        </w:r>
        <w:r w:rsidR="002C030E" w:rsidRPr="00FE197B" w:rsidDel="00256524">
          <w:rPr>
            <w:rFonts w:ascii="Calibri" w:hAnsi="Calibri" w:cs="Calibri"/>
            <w:i/>
            <w:sz w:val="20"/>
            <w:szCs w:val="20"/>
          </w:rPr>
          <w:delText>vybraných záujemcov.</w:delText>
        </w:r>
      </w:del>
    </w:p>
    <w:p w14:paraId="2293792E" w14:textId="46C675EC" w:rsidR="00256524" w:rsidRPr="00256524" w:rsidRDefault="00256524" w:rsidP="007F59C5">
      <w:pPr>
        <w:pStyle w:val="Default"/>
        <w:numPr>
          <w:ilvl w:val="0"/>
          <w:numId w:val="27"/>
        </w:numPr>
        <w:spacing w:before="120" w:after="120" w:line="276" w:lineRule="auto"/>
        <w:ind w:left="450"/>
        <w:jc w:val="both"/>
        <w:rPr>
          <w:ins w:id="1417" w:author="Chromíková, Katarína" w:date="2020-12-11T17:05:00Z"/>
          <w:rFonts w:ascii="Calibri" w:hAnsi="Calibri" w:cs="Calibri"/>
          <w:sz w:val="20"/>
          <w:szCs w:val="20"/>
        </w:rPr>
      </w:pPr>
      <w:ins w:id="1418" w:author="Chromíková, Katarína" w:date="2020-12-11T17:05:00Z">
        <w:r w:rsidRPr="00256524">
          <w:rPr>
            <w:rFonts w:ascii="Calibri" w:hAnsi="Calibri" w:cs="Calibri"/>
            <w:sz w:val="20"/>
            <w:szCs w:val="20"/>
          </w:rPr>
          <w:t xml:space="preserve">Ak </w:t>
        </w:r>
      </w:ins>
      <w:ins w:id="1419" w:author="uzivatel" w:date="2020-12-17T15:54:00Z">
        <w:r w:rsidR="00F20A0A">
          <w:rPr>
            <w:rFonts w:asciiTheme="minorHAnsi" w:hAnsiTheme="minorHAnsi" w:cs="Calibri"/>
            <w:sz w:val="20"/>
            <w:szCs w:val="20"/>
          </w:rPr>
          <w:t>žiadateľ/</w:t>
        </w:r>
      </w:ins>
      <w:ins w:id="1420" w:author="Chromíková, Katarína" w:date="2020-12-11T17:05:00Z">
        <w:r w:rsidRPr="00256524">
          <w:rPr>
            <w:rFonts w:ascii="Calibri" w:hAnsi="Calibri" w:cs="Calibri"/>
            <w:sz w:val="20"/>
            <w:szCs w:val="20"/>
          </w:rPr>
          <w:t xml:space="preserve">prijímateľ oslovil na základe výzvy na predkladanie ponúk minimálne troch potenciálnych dodávateľov a v stanovenej lehote na predkladanie ponúk nebola predložená žiadna ponuka alebo ani jeden uchádzač, ktorý predložil ponuku, nesplnil podmienky účasti alebo požiadavky určené </w:t>
        </w:r>
      </w:ins>
      <w:ins w:id="1421" w:author="uzivatel" w:date="2020-12-17T15:54:00Z">
        <w:r w:rsidR="00F20A0A">
          <w:rPr>
            <w:rFonts w:asciiTheme="minorHAnsi" w:hAnsiTheme="minorHAnsi" w:cs="Calibri"/>
            <w:sz w:val="20"/>
            <w:szCs w:val="20"/>
          </w:rPr>
          <w:t>žiadateľ</w:t>
        </w:r>
        <w:r w:rsidR="00F20A0A">
          <w:rPr>
            <w:rFonts w:asciiTheme="minorHAnsi" w:hAnsiTheme="minorHAnsi" w:cs="Calibri"/>
            <w:sz w:val="20"/>
            <w:szCs w:val="20"/>
          </w:rPr>
          <w:t>om</w:t>
        </w:r>
        <w:r w:rsidR="00F20A0A">
          <w:rPr>
            <w:rFonts w:asciiTheme="minorHAnsi" w:hAnsiTheme="minorHAnsi" w:cs="Calibri"/>
            <w:sz w:val="20"/>
            <w:szCs w:val="20"/>
          </w:rPr>
          <w:t>/</w:t>
        </w:r>
      </w:ins>
      <w:ins w:id="1422" w:author="Chromíková, Katarína" w:date="2020-12-11T17:05:00Z">
        <w:r w:rsidRPr="00256524">
          <w:rPr>
            <w:rFonts w:ascii="Calibri" w:hAnsi="Calibri" w:cs="Calibri"/>
            <w:sz w:val="20"/>
            <w:szCs w:val="20"/>
          </w:rPr>
          <w:t xml:space="preserve">prijímateľom na predmet zákazky, je oprávnený vyzvať na rokovanie jedného alebo viacerých záujemcov, s ktorými rokuje o zadaní zákazky. Predmetom týchto rokovaní nemôže byť zúženie predmetu zákazky alebo iná úprava podmienok realizácie zmluvy ani úprava kritérií na vyhodnotenie ponúk. Z rokovania je </w:t>
        </w:r>
      </w:ins>
      <w:ins w:id="1423" w:author="uzivatel" w:date="2020-12-17T15:54:00Z">
        <w:r w:rsidR="00F20A0A">
          <w:rPr>
            <w:rFonts w:asciiTheme="minorHAnsi" w:hAnsiTheme="minorHAnsi" w:cs="Calibri"/>
            <w:sz w:val="20"/>
            <w:szCs w:val="20"/>
          </w:rPr>
          <w:t>žiadateľ/</w:t>
        </w:r>
      </w:ins>
      <w:ins w:id="1424" w:author="Chromíková, Katarína" w:date="2020-12-11T17:05:00Z">
        <w:r w:rsidRPr="00256524">
          <w:rPr>
            <w:rFonts w:ascii="Calibri" w:hAnsi="Calibri" w:cs="Calibri"/>
            <w:sz w:val="20"/>
            <w:szCs w:val="20"/>
          </w:rPr>
          <w:t xml:space="preserve">prijímateľ povinný vyhotoviť zápis, ako aj zdôvodniť výber záujemcu alebo záujemcov, ktorí boli vyzvaní na rokovanie. </w:t>
        </w:r>
      </w:ins>
    </w:p>
    <w:p w14:paraId="0E9C94C2" w14:textId="17CDB42B" w:rsidR="00256524" w:rsidRPr="00256524" w:rsidRDefault="00256524" w:rsidP="007F59C5">
      <w:pPr>
        <w:pStyle w:val="Default"/>
        <w:numPr>
          <w:ilvl w:val="0"/>
          <w:numId w:val="27"/>
        </w:numPr>
        <w:spacing w:before="120" w:after="120" w:line="276" w:lineRule="auto"/>
        <w:ind w:left="450"/>
        <w:jc w:val="both"/>
        <w:rPr>
          <w:ins w:id="1425" w:author="Chromíková, Katarína" w:date="2020-12-11T17:05:00Z"/>
          <w:rFonts w:ascii="Calibri" w:hAnsi="Calibri" w:cs="Calibri"/>
          <w:sz w:val="20"/>
          <w:szCs w:val="20"/>
        </w:rPr>
      </w:pPr>
      <w:ins w:id="1426" w:author="Chromíková, Katarína" w:date="2020-12-11T17:05:00Z">
        <w:r w:rsidRPr="00256524">
          <w:rPr>
            <w:rFonts w:ascii="Calibri" w:hAnsi="Calibri" w:cs="Calibri"/>
            <w:sz w:val="20"/>
            <w:szCs w:val="20"/>
          </w:rPr>
          <w:t xml:space="preserve">Pri zákazkách do 50 000 EUR nie je </w:t>
        </w:r>
      </w:ins>
      <w:ins w:id="1427" w:author="uzivatel" w:date="2020-12-17T15:54:00Z">
        <w:r w:rsidR="00F20A0A">
          <w:rPr>
            <w:rFonts w:asciiTheme="minorHAnsi" w:hAnsiTheme="minorHAnsi" w:cs="Calibri"/>
            <w:sz w:val="20"/>
            <w:szCs w:val="20"/>
          </w:rPr>
          <w:t>žiadateľ/</w:t>
        </w:r>
      </w:ins>
      <w:ins w:id="1428" w:author="Chromíková, Katarína" w:date="2020-12-11T17:05:00Z">
        <w:r w:rsidRPr="00256524">
          <w:rPr>
            <w:rFonts w:ascii="Calibri" w:hAnsi="Calibri" w:cs="Calibri"/>
            <w:sz w:val="20"/>
            <w:szCs w:val="20"/>
          </w:rPr>
          <w:t xml:space="preserve">prijímateľ povinný zverejňovať zadávanie takejto zákazky na svojom webovom sídle, ani zasielať informáciu o zadávaní takýchto zákaziek na mailový kontakt CKO a ani zverejňovať, resp. zasielať výzvu na predkladanie ponúk vybraným záujemcom. Týmto nie je dotknutá povinnosť </w:t>
        </w:r>
      </w:ins>
      <w:ins w:id="1429" w:author="uzivatel" w:date="2020-12-17T15:55:00Z">
        <w:r w:rsidR="008A5326">
          <w:rPr>
            <w:rFonts w:asciiTheme="minorHAnsi" w:hAnsiTheme="minorHAnsi" w:cs="Calibri"/>
            <w:sz w:val="20"/>
            <w:szCs w:val="20"/>
          </w:rPr>
          <w:t>žiadateľ</w:t>
        </w:r>
        <w:r w:rsidR="008A5326">
          <w:rPr>
            <w:rFonts w:asciiTheme="minorHAnsi" w:hAnsiTheme="minorHAnsi" w:cs="Calibri"/>
            <w:sz w:val="20"/>
            <w:szCs w:val="20"/>
          </w:rPr>
          <w:t>a</w:t>
        </w:r>
        <w:r w:rsidR="008A5326">
          <w:rPr>
            <w:rFonts w:asciiTheme="minorHAnsi" w:hAnsiTheme="minorHAnsi" w:cs="Calibri"/>
            <w:sz w:val="20"/>
            <w:szCs w:val="20"/>
          </w:rPr>
          <w:t>/</w:t>
        </w:r>
      </w:ins>
      <w:ins w:id="1430" w:author="Chromíková, Katarína" w:date="2020-12-11T17:05:00Z">
        <w:r w:rsidRPr="00256524">
          <w:rPr>
            <w:rFonts w:ascii="Calibri" w:hAnsi="Calibri" w:cs="Calibri"/>
            <w:sz w:val="20"/>
            <w:szCs w:val="20"/>
          </w:rPr>
          <w:t xml:space="preserve">prijímateľa dodržať pri obstarávaní takejto zákazky základné princípy VO. </w:t>
        </w:r>
      </w:ins>
    </w:p>
    <w:p w14:paraId="28038F0D" w14:textId="4092E8FA" w:rsidR="00256524" w:rsidRDefault="00256524" w:rsidP="007F59C5">
      <w:pPr>
        <w:pStyle w:val="Default"/>
        <w:numPr>
          <w:ilvl w:val="0"/>
          <w:numId w:val="27"/>
        </w:numPr>
        <w:spacing w:before="120" w:after="120" w:line="276" w:lineRule="auto"/>
        <w:ind w:left="450"/>
        <w:jc w:val="both"/>
        <w:rPr>
          <w:ins w:id="1431" w:author="Chromíková, Katarína" w:date="2020-12-11T17:09:00Z"/>
          <w:rFonts w:ascii="Calibri" w:hAnsi="Calibri" w:cs="Calibri"/>
          <w:sz w:val="20"/>
          <w:szCs w:val="20"/>
        </w:rPr>
      </w:pPr>
      <w:ins w:id="1432" w:author="Chromíková, Katarína" w:date="2020-12-11T17:05:00Z">
        <w:r w:rsidRPr="00256524">
          <w:rPr>
            <w:rFonts w:ascii="Calibri" w:hAnsi="Calibri" w:cs="Calibri"/>
            <w:sz w:val="20"/>
            <w:szCs w:val="20"/>
          </w:rPr>
          <w:t xml:space="preserve">Náležitosti záznamu z prieskumu trhu sú najmä: identifikácia </w:t>
        </w:r>
      </w:ins>
      <w:ins w:id="1433" w:author="uzivatel" w:date="2020-12-17T15:55:00Z">
        <w:r w:rsidR="008A5326">
          <w:rPr>
            <w:rFonts w:asciiTheme="minorHAnsi" w:hAnsiTheme="minorHAnsi" w:cs="Calibri"/>
            <w:sz w:val="20"/>
            <w:szCs w:val="20"/>
          </w:rPr>
          <w:t>žiadateľ</w:t>
        </w:r>
        <w:r w:rsidR="008A5326">
          <w:rPr>
            <w:rFonts w:asciiTheme="minorHAnsi" w:hAnsiTheme="minorHAnsi" w:cs="Calibri"/>
            <w:sz w:val="20"/>
            <w:szCs w:val="20"/>
          </w:rPr>
          <w:t>a</w:t>
        </w:r>
        <w:r w:rsidR="008A5326">
          <w:rPr>
            <w:rFonts w:asciiTheme="minorHAnsi" w:hAnsiTheme="minorHAnsi" w:cs="Calibri"/>
            <w:sz w:val="20"/>
            <w:szCs w:val="20"/>
          </w:rPr>
          <w:t>/</w:t>
        </w:r>
      </w:ins>
      <w:ins w:id="1434" w:author="Chromíková, Katarína" w:date="2020-12-11T17:05:00Z">
        <w:r w:rsidRPr="00256524">
          <w:rPr>
            <w:rFonts w:ascii="Calibri" w:hAnsi="Calibri" w:cs="Calibri"/>
            <w:sz w:val="20"/>
            <w:szCs w:val="20"/>
          </w:rPr>
          <w:t xml:space="preserve">prijímateľa, názov zákazky, kód CPV, predmet zákazky, určenie kritéria/kritérií na vyhodnocovanie ponúk (napr. najnižšia cena), spôsob vykonania prieskumu a identifikovanie podkladov, na základe ktorých boli ponuky vyhodnocované, zoznam oslovených záujemcov a dátum ich oslovenia alebo zoznam vyhodnocovaných záujemcov, informácia </w:t>
        </w:r>
        <w:r w:rsidRPr="00256524">
          <w:rPr>
            <w:rFonts w:ascii="Calibri" w:hAnsi="Calibri" w:cs="Calibri"/>
            <w:sz w:val="20"/>
            <w:szCs w:val="20"/>
          </w:rPr>
          <w:lastRenderedPageBreak/>
          <w:t xml:space="preserve">o skutočnosti, že </w:t>
        </w:r>
      </w:ins>
      <w:ins w:id="1435" w:author="uzivatel" w:date="2020-12-17T15:55:00Z">
        <w:r w:rsidR="008A5326">
          <w:rPr>
            <w:rFonts w:asciiTheme="minorHAnsi" w:hAnsiTheme="minorHAnsi" w:cs="Calibri"/>
            <w:sz w:val="20"/>
            <w:szCs w:val="20"/>
          </w:rPr>
          <w:t>žiadateľ/</w:t>
        </w:r>
      </w:ins>
      <w:ins w:id="1436" w:author="Chromíková, Katarína" w:date="2020-12-11T17:05:00Z">
        <w:r w:rsidRPr="00256524">
          <w:rPr>
            <w:rFonts w:ascii="Calibri" w:hAnsi="Calibri" w:cs="Calibri"/>
            <w:sz w:val="20"/>
            <w:szCs w:val="20"/>
          </w:rPr>
          <w:t xml:space="preserve">prijímateľ overil, či sú oslovení alebo identifikovaní záujemcovia oprávnení dodávať službu, tovar alebo prácu v rozsahu predmetu zákazky a že nemajú uložený zákaz účasti vo verejnom obstarávaní, dátum vyhodnotenia, v prípade, že boli záujemcovia oslovovaní, tak zoznam uchádzačov, ktorí predložili ponuku, identifikácia a vyhodnotenie splnenia jednotlivých podmienok účasti a návrhov na plnenie kritérií na vyhodnotenie ponúk, identifikácia úspešného dodávateľa/poskytovateľa/zhotoviteľa, konečná zmluvná cena ponuky úspešného uchádzača (uviesť s DPH aj bez DPH; v prípade, že dodávateľ nie je platca DPH, uvedie sa konečná cena), spôsob vzniku záväzku (zmluva, objednávka...), meno, funkcia, dátum a podpis zodpovednej osoby/osôb, ktoré vykonali prieskum. V prípade, že ide o jedinečný predmet zákazky, je </w:t>
        </w:r>
      </w:ins>
      <w:ins w:id="1437" w:author="uzivatel" w:date="2020-12-17T15:55:00Z">
        <w:r w:rsidR="008A5326">
          <w:rPr>
            <w:rFonts w:asciiTheme="minorHAnsi" w:hAnsiTheme="minorHAnsi" w:cs="Calibri"/>
            <w:sz w:val="20"/>
            <w:szCs w:val="20"/>
          </w:rPr>
          <w:t>žiadateľ/</w:t>
        </w:r>
      </w:ins>
      <w:ins w:id="1438" w:author="Chromíková, Katarína" w:date="2020-12-11T17:05:00Z">
        <w:r w:rsidRPr="00256524">
          <w:rPr>
            <w:rFonts w:ascii="Calibri" w:hAnsi="Calibri" w:cs="Calibri"/>
            <w:sz w:val="20"/>
            <w:szCs w:val="20"/>
          </w:rPr>
          <w:t xml:space="preserve">prijímateľ povinný vypracovať záznam z prieskumu trhu iba v prípade, ak bola predložená viac ako 1 ponuka. </w:t>
        </w:r>
      </w:ins>
    </w:p>
    <w:tbl>
      <w:tblPr>
        <w:tblW w:w="0" w:type="auto"/>
        <w:tblInd w:w="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4"/>
      </w:tblGrid>
      <w:tr w:rsidR="00256524" w:rsidRPr="002F3653" w14:paraId="12F24FFF" w14:textId="77777777" w:rsidTr="00256524">
        <w:trPr>
          <w:ins w:id="1439" w:author="Chromíková, Katarína" w:date="2020-12-11T17:08:00Z"/>
        </w:trPr>
        <w:tc>
          <w:tcPr>
            <w:tcW w:w="8634" w:type="dxa"/>
            <w:tcBorders>
              <w:top w:val="single" w:sz="8" w:space="0" w:color="4F81BD"/>
              <w:left w:val="single" w:sz="8" w:space="0" w:color="4F81BD"/>
              <w:bottom w:val="single" w:sz="8" w:space="0" w:color="4F81BD"/>
              <w:right w:val="single" w:sz="8" w:space="0" w:color="4F81BD"/>
            </w:tcBorders>
            <w:shd w:val="clear" w:color="auto" w:fill="DBE5F1"/>
          </w:tcPr>
          <w:p w14:paraId="2B939E85" w14:textId="77777777" w:rsidR="00256524" w:rsidRDefault="00256524" w:rsidP="008B6527">
            <w:pPr>
              <w:pStyle w:val="Default"/>
              <w:spacing w:line="276" w:lineRule="auto"/>
              <w:jc w:val="both"/>
              <w:rPr>
                <w:ins w:id="1440" w:author="Chromíková, Katarína" w:date="2020-12-11T17:08:00Z"/>
                <w:rFonts w:ascii="Calibri" w:hAnsi="Calibri" w:cs="Calibri"/>
                <w:i/>
                <w:sz w:val="20"/>
                <w:szCs w:val="20"/>
              </w:rPr>
            </w:pPr>
            <w:ins w:id="1441" w:author="Chromíková, Katarína" w:date="2020-12-11T17:08:00Z">
              <w:r w:rsidRPr="002F3653">
                <w:rPr>
                  <w:rFonts w:ascii="Calibri" w:hAnsi="Calibri" w:cs="Calibri"/>
                  <w:i/>
                  <w:sz w:val="20"/>
                  <w:szCs w:val="20"/>
                </w:rPr>
                <w:t xml:space="preserve">Upozornenie: </w:t>
              </w:r>
            </w:ins>
          </w:p>
          <w:p w14:paraId="59352204" w14:textId="77777777" w:rsidR="00256524" w:rsidRDefault="00256524" w:rsidP="00256524">
            <w:pPr>
              <w:pStyle w:val="Default"/>
              <w:spacing w:before="120" w:after="120" w:line="276" w:lineRule="auto"/>
              <w:jc w:val="both"/>
              <w:rPr>
                <w:ins w:id="1442" w:author="Chromíková, Katarína" w:date="2020-12-11T17:09:00Z"/>
                <w:rFonts w:ascii="Calibri" w:hAnsi="Calibri" w:cs="Calibri"/>
                <w:sz w:val="20"/>
                <w:szCs w:val="20"/>
              </w:rPr>
            </w:pPr>
            <w:ins w:id="1443" w:author="Chromíková, Katarína" w:date="2020-12-11T17:08:00Z">
              <w:r w:rsidRPr="00256524">
                <w:rPr>
                  <w:rFonts w:ascii="Calibri" w:hAnsi="Calibri" w:cs="Calibri"/>
                  <w:sz w:val="20"/>
                  <w:szCs w:val="20"/>
                </w:rPr>
                <w:t>V</w:t>
              </w:r>
              <w:r>
                <w:rPr>
                  <w:rFonts w:ascii="Calibri" w:hAnsi="Calibri" w:cs="Calibri"/>
                  <w:sz w:val="20"/>
                  <w:szCs w:val="20"/>
                </w:rPr>
                <w:t xml:space="preserve"> prípade </w:t>
              </w:r>
              <w:r w:rsidRPr="00256524">
                <w:rPr>
                  <w:rFonts w:ascii="Calibri" w:hAnsi="Calibri" w:cs="Calibri"/>
                  <w:sz w:val="20"/>
                  <w:szCs w:val="20"/>
                </w:rPr>
                <w:t xml:space="preserve">zákaziek do 50 000 EUR môže RO vykonať kontrolu VO ako súčasť kontroly predmetného výdavku v rámci ŽoP, kde RO overí dodržanie pravidiel na zadávanie tohto typu zákazky v zmysle </w:t>
              </w:r>
            </w:ins>
            <w:ins w:id="1444" w:author="Chromíková, Katarína" w:date="2020-12-11T17:09:00Z">
              <w:r>
                <w:rPr>
                  <w:rFonts w:ascii="Calibri" w:hAnsi="Calibri" w:cs="Calibri"/>
                  <w:sz w:val="20"/>
                  <w:szCs w:val="20"/>
                </w:rPr>
                <w:t>tejto časti.</w:t>
              </w:r>
            </w:ins>
          </w:p>
          <w:p w14:paraId="6666DB27" w14:textId="77777777" w:rsidR="00256524" w:rsidRPr="003D53D4" w:rsidRDefault="00256524" w:rsidP="00256524">
            <w:pPr>
              <w:pStyle w:val="Default"/>
              <w:spacing w:before="120" w:after="120" w:line="276" w:lineRule="auto"/>
              <w:jc w:val="both"/>
              <w:rPr>
                <w:ins w:id="1445" w:author="Chromíková, Katarína" w:date="2020-12-11T17:08:00Z"/>
                <w:rFonts w:asciiTheme="minorHAnsi" w:hAnsiTheme="minorHAnsi" w:cs="Calibri"/>
                <w:sz w:val="20"/>
                <w:szCs w:val="20"/>
              </w:rPr>
            </w:pPr>
            <w:ins w:id="1446" w:author="Chromíková, Katarína" w:date="2020-12-11T17:08:00Z">
              <w:r w:rsidRPr="00256524">
                <w:rPr>
                  <w:rFonts w:ascii="Calibri" w:hAnsi="Calibri" w:cs="Calibri"/>
                  <w:sz w:val="20"/>
                  <w:szCs w:val="20"/>
                </w:rPr>
                <w:t>Uvedeným nie je dotknutá povinnosť kontroly oprávnenosti výdavku v rámci kontroly deklarovaných výdavkov prijímateľa vo fáze ŽoP.</w:t>
              </w:r>
            </w:ins>
          </w:p>
        </w:tc>
      </w:tr>
    </w:tbl>
    <w:p w14:paraId="74F3A188" w14:textId="1096672D" w:rsidR="00256524" w:rsidRPr="00256524" w:rsidRDefault="00256524" w:rsidP="007F59C5">
      <w:pPr>
        <w:pStyle w:val="Default"/>
        <w:numPr>
          <w:ilvl w:val="0"/>
          <w:numId w:val="27"/>
        </w:numPr>
        <w:spacing w:before="120" w:after="120" w:line="276" w:lineRule="auto"/>
        <w:ind w:left="450"/>
        <w:jc w:val="both"/>
        <w:rPr>
          <w:ins w:id="1447" w:author="Chromíková, Katarína" w:date="2020-12-11T17:05:00Z"/>
          <w:rFonts w:ascii="Calibri" w:hAnsi="Calibri" w:cs="Calibri"/>
          <w:sz w:val="20"/>
          <w:szCs w:val="20"/>
        </w:rPr>
      </w:pPr>
      <w:ins w:id="1448" w:author="Chromíková, Katarína" w:date="2020-12-11T17:05:00Z">
        <w:r w:rsidRPr="00256524">
          <w:rPr>
            <w:rFonts w:ascii="Calibri" w:hAnsi="Calibri" w:cs="Calibri"/>
            <w:sz w:val="20"/>
            <w:szCs w:val="20"/>
          </w:rPr>
          <w:t xml:space="preserve">V prípade zákaziek s nízkou hodnotou, ktorých predpokladaná hodnota je do 50 000 EUR bez DPH, je možné určiť úspešného uchádzača na základe určenia predpokladanej hodnoty zákazky. Predpokladaná hodnota zákazky a úspešný uchádzač musí byť určený oslovením minimálne troch potenciálnych záujemcov alebo ich identifikovaním napr. cez webové rozhranie, pričom oslovovaní alebo identifikovaní dodávatelia musia byť subjekty, ktoré sú oprávnené dodávať službu, tovar alebo prácu v rozsahu predmetu zákazky. V prípade voľby tohto postupu musí </w:t>
        </w:r>
      </w:ins>
      <w:ins w:id="1449" w:author="uzivatel" w:date="2020-12-17T15:55:00Z">
        <w:r w:rsidR="008A5326">
          <w:rPr>
            <w:rFonts w:asciiTheme="minorHAnsi" w:hAnsiTheme="minorHAnsi" w:cs="Calibri"/>
            <w:sz w:val="20"/>
            <w:szCs w:val="20"/>
          </w:rPr>
          <w:t>žiadateľ/</w:t>
        </w:r>
      </w:ins>
      <w:ins w:id="1450" w:author="Chromíková, Katarína" w:date="2020-12-11T17:05:00Z">
        <w:r w:rsidRPr="00256524">
          <w:rPr>
            <w:rFonts w:ascii="Calibri" w:hAnsi="Calibri" w:cs="Calibri"/>
            <w:sz w:val="20"/>
            <w:szCs w:val="20"/>
          </w:rPr>
          <w:t xml:space="preserve">prijímateľ disponovať minimálne dvomi ponukami, nakoľko okrem úspešného uchádzača určuje zároveň predpokladanú hodnotu zákazky. Z uvedeného dôvodu sa </w:t>
        </w:r>
      </w:ins>
      <w:ins w:id="1451" w:author="uzivatel" w:date="2020-12-17T15:56:00Z">
        <w:r w:rsidR="008A5326">
          <w:rPr>
            <w:rFonts w:asciiTheme="minorHAnsi" w:hAnsiTheme="minorHAnsi" w:cs="Calibri"/>
            <w:sz w:val="20"/>
            <w:szCs w:val="20"/>
          </w:rPr>
          <w:t>žiadateľ</w:t>
        </w:r>
        <w:r w:rsidR="008A5326">
          <w:rPr>
            <w:rFonts w:asciiTheme="minorHAnsi" w:hAnsiTheme="minorHAnsi" w:cs="Calibri"/>
            <w:sz w:val="20"/>
            <w:szCs w:val="20"/>
          </w:rPr>
          <w:t>ovi</w:t>
        </w:r>
        <w:r w:rsidR="008A5326">
          <w:rPr>
            <w:rFonts w:asciiTheme="minorHAnsi" w:hAnsiTheme="minorHAnsi" w:cs="Calibri"/>
            <w:sz w:val="20"/>
            <w:szCs w:val="20"/>
          </w:rPr>
          <w:t>/</w:t>
        </w:r>
      </w:ins>
      <w:ins w:id="1452" w:author="Chromíková, Katarína" w:date="2020-12-11T17:05:00Z">
        <w:r w:rsidRPr="00256524">
          <w:rPr>
            <w:rFonts w:ascii="Calibri" w:hAnsi="Calibri" w:cs="Calibri"/>
            <w:sz w:val="20"/>
            <w:szCs w:val="20"/>
          </w:rPr>
          <w:t xml:space="preserve">prijímateľovi odporúča osloviť aj viac ako troch potenciálnych dodávateľov. </w:t>
        </w:r>
      </w:ins>
      <w:ins w:id="1453" w:author="uzivatel" w:date="2020-12-17T15:56:00Z">
        <w:r w:rsidR="008A5326">
          <w:rPr>
            <w:rFonts w:asciiTheme="minorHAnsi" w:hAnsiTheme="minorHAnsi" w:cs="Calibri"/>
            <w:sz w:val="20"/>
            <w:szCs w:val="20"/>
          </w:rPr>
          <w:t>Ž</w:t>
        </w:r>
        <w:r w:rsidR="008A5326">
          <w:rPr>
            <w:rFonts w:asciiTheme="minorHAnsi" w:hAnsiTheme="minorHAnsi" w:cs="Calibri"/>
            <w:sz w:val="20"/>
            <w:szCs w:val="20"/>
          </w:rPr>
          <w:t>iadateľ/</w:t>
        </w:r>
      </w:ins>
      <w:ins w:id="1454" w:author="Chromíková, Katarína" w:date="2020-12-11T17:05:00Z">
        <w:r w:rsidRPr="00256524">
          <w:rPr>
            <w:rFonts w:ascii="Calibri" w:hAnsi="Calibri" w:cs="Calibri"/>
            <w:sz w:val="20"/>
            <w:szCs w:val="20"/>
          </w:rPr>
          <w:t xml:space="preserve">Prijímateľ vo výzve na predkladanie ponúk ani v sprievodnom maile v tomto prípade neuvádza, že ide o určenie predpokladanej hodnoty zákazky. Ak </w:t>
        </w:r>
      </w:ins>
      <w:ins w:id="1455" w:author="uzivatel" w:date="2020-12-17T15:56:00Z">
        <w:r w:rsidR="008A5326">
          <w:rPr>
            <w:rFonts w:asciiTheme="minorHAnsi" w:hAnsiTheme="minorHAnsi" w:cs="Calibri"/>
            <w:sz w:val="20"/>
            <w:szCs w:val="20"/>
          </w:rPr>
          <w:t>žiadateľ</w:t>
        </w:r>
        <w:r w:rsidR="008A5326">
          <w:rPr>
            <w:rFonts w:asciiTheme="minorHAnsi" w:hAnsiTheme="minorHAnsi" w:cs="Calibri"/>
            <w:sz w:val="20"/>
            <w:szCs w:val="20"/>
          </w:rPr>
          <w:t>ovi</w:t>
        </w:r>
        <w:r w:rsidR="008A5326">
          <w:rPr>
            <w:rFonts w:asciiTheme="minorHAnsi" w:hAnsiTheme="minorHAnsi" w:cs="Calibri"/>
            <w:sz w:val="20"/>
            <w:szCs w:val="20"/>
          </w:rPr>
          <w:t>/</w:t>
        </w:r>
      </w:ins>
      <w:ins w:id="1456" w:author="Chromíková, Katarína" w:date="2020-12-11T17:05:00Z">
        <w:r w:rsidRPr="00256524">
          <w:rPr>
            <w:rFonts w:ascii="Calibri" w:hAnsi="Calibri" w:cs="Calibri"/>
            <w:sz w:val="20"/>
            <w:szCs w:val="20"/>
          </w:rPr>
          <w:t xml:space="preserve">prijímateľovi neboli predložené dve cenové ponuky, je možné pre účely určenia predpokladanej hodnoty zákazky použiť aj cenové ponuky identifikované cez webové rozhranie. Ak bola predložená iba jedna cenová ponuka, </w:t>
        </w:r>
      </w:ins>
      <w:ins w:id="1457" w:author="uzivatel" w:date="2020-12-17T15:56:00Z">
        <w:r w:rsidR="008A5326">
          <w:rPr>
            <w:rFonts w:asciiTheme="minorHAnsi" w:hAnsiTheme="minorHAnsi" w:cs="Calibri"/>
            <w:sz w:val="20"/>
            <w:szCs w:val="20"/>
          </w:rPr>
          <w:t>žiadateľ/</w:t>
        </w:r>
      </w:ins>
      <w:ins w:id="1458" w:author="Chromíková, Katarína" w:date="2020-12-11T17:05:00Z">
        <w:r w:rsidRPr="00256524">
          <w:rPr>
            <w:rFonts w:ascii="Calibri" w:hAnsi="Calibri" w:cs="Calibri"/>
            <w:sz w:val="20"/>
            <w:szCs w:val="20"/>
          </w:rPr>
          <w:t>prijímateľ môže dohľadať minimálne jednu ďalšiu ponuku na webe a spolu s ponukou predloženou na základe výzvy na predkladanie ponúk určiť z cenových údajov predpokladanú hodnotu zákazky. Zmluvu s dodávateľom, ktorý ako jediný predložil ponuku, je možné uzavrieť v prípade, ak je jeho cenová ponuka najnižšia, pričom cena bola jediným kritériom na vyhodnotenie ponúk.</w:t>
        </w:r>
      </w:ins>
    </w:p>
    <w:tbl>
      <w:tblPr>
        <w:tblW w:w="0" w:type="auto"/>
        <w:tblInd w:w="5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0"/>
      </w:tblGrid>
      <w:tr w:rsidR="00256524" w:rsidRPr="002F3653" w14:paraId="0F2E5101" w14:textId="77777777" w:rsidTr="008B6527">
        <w:trPr>
          <w:ins w:id="1459" w:author="Chromíková, Katarína" w:date="2020-12-11T17:10:00Z"/>
        </w:trPr>
        <w:tc>
          <w:tcPr>
            <w:tcW w:w="8520" w:type="dxa"/>
            <w:tcBorders>
              <w:top w:val="single" w:sz="8" w:space="0" w:color="4F81BD"/>
              <w:left w:val="single" w:sz="8" w:space="0" w:color="4F81BD"/>
              <w:bottom w:val="single" w:sz="8" w:space="0" w:color="4F81BD"/>
              <w:right w:val="single" w:sz="8" w:space="0" w:color="4F81BD"/>
            </w:tcBorders>
            <w:shd w:val="clear" w:color="auto" w:fill="DBE5F1"/>
          </w:tcPr>
          <w:p w14:paraId="4188CB94" w14:textId="77777777" w:rsidR="00256524" w:rsidRDefault="00256524" w:rsidP="008B6527">
            <w:pPr>
              <w:pStyle w:val="Default"/>
              <w:spacing w:line="276" w:lineRule="auto"/>
              <w:jc w:val="both"/>
              <w:rPr>
                <w:ins w:id="1460" w:author="Chromíková, Katarína" w:date="2020-12-11T17:10:00Z"/>
                <w:rFonts w:ascii="Calibri" w:hAnsi="Calibri" w:cs="Calibri"/>
                <w:i/>
                <w:sz w:val="20"/>
                <w:szCs w:val="20"/>
              </w:rPr>
            </w:pPr>
            <w:ins w:id="1461" w:author="Chromíková, Katarína" w:date="2020-12-11T17:10:00Z">
              <w:r w:rsidRPr="002F3653">
                <w:rPr>
                  <w:rFonts w:ascii="Calibri" w:hAnsi="Calibri" w:cs="Calibri"/>
                  <w:i/>
                  <w:sz w:val="20"/>
                  <w:szCs w:val="20"/>
                </w:rPr>
                <w:t xml:space="preserve">Upozornenie: </w:t>
              </w:r>
            </w:ins>
          </w:p>
          <w:p w14:paraId="37F6B945" w14:textId="77777777" w:rsidR="00256524" w:rsidRPr="003D53D4" w:rsidRDefault="00256524" w:rsidP="00256524">
            <w:pPr>
              <w:pStyle w:val="Default"/>
              <w:spacing w:before="120" w:after="120" w:line="276" w:lineRule="auto"/>
              <w:jc w:val="both"/>
              <w:rPr>
                <w:ins w:id="1462" w:author="Chromíková, Katarína" w:date="2020-12-11T17:10:00Z"/>
                <w:rFonts w:asciiTheme="minorHAnsi" w:hAnsiTheme="minorHAnsi" w:cs="Calibri"/>
                <w:sz w:val="20"/>
                <w:szCs w:val="20"/>
              </w:rPr>
            </w:pPr>
            <w:ins w:id="1463" w:author="Chromíková, Katarína" w:date="2020-12-11T17:10:00Z">
              <w:r w:rsidRPr="00256524">
                <w:rPr>
                  <w:rFonts w:ascii="Calibri" w:hAnsi="Calibri" w:cs="Calibri"/>
                  <w:sz w:val="20"/>
                  <w:szCs w:val="20"/>
                </w:rPr>
                <w:t xml:space="preserve">V prípade zákaziek s nízkou hodnotou, ktorých predpokladaná hodnota je </w:t>
              </w:r>
              <w:r w:rsidRPr="00256524">
                <w:rPr>
                  <w:rFonts w:ascii="Calibri" w:hAnsi="Calibri" w:cs="Calibri"/>
                  <w:b/>
                  <w:sz w:val="20"/>
                  <w:szCs w:val="20"/>
                </w:rPr>
                <w:t>do 50 000 EUR bez DPH</w:t>
              </w:r>
              <w:r w:rsidRPr="00256524">
                <w:rPr>
                  <w:rFonts w:ascii="Calibri" w:hAnsi="Calibri" w:cs="Calibri"/>
                  <w:sz w:val="20"/>
                  <w:szCs w:val="20"/>
                </w:rPr>
                <w:t xml:space="preserve">, je možné sa </w:t>
              </w:r>
              <w:r w:rsidRPr="00256524">
                <w:rPr>
                  <w:rFonts w:ascii="Calibri" w:hAnsi="Calibri" w:cs="Calibri"/>
                  <w:b/>
                  <w:sz w:val="20"/>
                  <w:szCs w:val="20"/>
                </w:rPr>
                <w:t>v prípade technických špecifikácií</w:t>
              </w:r>
              <w:r w:rsidRPr="00256524">
                <w:rPr>
                  <w:rFonts w:ascii="Calibri" w:hAnsi="Calibri" w:cs="Calibri"/>
                  <w:sz w:val="20"/>
                  <w:szCs w:val="20"/>
                </w:rPr>
                <w:t xml:space="preserve"> uvedených vo výzve na predkladanie ponúk odvolávať na </w:t>
              </w:r>
              <w:r w:rsidRPr="00256524">
                <w:rPr>
                  <w:rFonts w:ascii="Calibri" w:hAnsi="Calibri" w:cs="Calibri"/>
                  <w:b/>
                  <w:sz w:val="20"/>
                  <w:szCs w:val="20"/>
                </w:rPr>
                <w:t xml:space="preserve">konkrétneho výrobcu, výrobný postup, obchodné označenie, patent, typ, oblasť alebo miesto pôvodu alebo výroby </w:t>
              </w:r>
              <w:r w:rsidRPr="00256524">
                <w:rPr>
                  <w:rFonts w:ascii="Calibri" w:hAnsi="Calibri" w:cs="Calibri"/>
                  <w:sz w:val="20"/>
                  <w:szCs w:val="20"/>
                </w:rPr>
                <w:t>za predpokladu, že všetci potenciálni dodávatelia oslovení s výzvou na predkladanie ponúk sú spôsobilí dodať predmet zákazky spĺňajúci určené technické špecifikácie.</w:t>
              </w:r>
            </w:ins>
          </w:p>
        </w:tc>
      </w:tr>
    </w:tbl>
    <w:p w14:paraId="7EE64B08" w14:textId="77777777" w:rsidR="00256524" w:rsidRPr="00256524" w:rsidRDefault="00256524" w:rsidP="007F59C5">
      <w:pPr>
        <w:pStyle w:val="Default"/>
        <w:numPr>
          <w:ilvl w:val="0"/>
          <w:numId w:val="27"/>
        </w:numPr>
        <w:spacing w:before="120" w:after="120" w:line="276" w:lineRule="auto"/>
        <w:ind w:left="450"/>
        <w:jc w:val="both"/>
        <w:rPr>
          <w:ins w:id="1464" w:author="Chromíková, Katarína" w:date="2020-12-11T17:05:00Z"/>
          <w:rFonts w:ascii="Calibri" w:hAnsi="Calibri" w:cs="Calibri"/>
          <w:sz w:val="20"/>
          <w:szCs w:val="20"/>
        </w:rPr>
      </w:pPr>
      <w:ins w:id="1465" w:author="Chromíková, Katarína" w:date="2020-12-11T17:05:00Z">
        <w:r w:rsidRPr="00256524">
          <w:rPr>
            <w:rFonts w:ascii="Calibri" w:hAnsi="Calibri" w:cs="Calibri"/>
            <w:sz w:val="20"/>
            <w:szCs w:val="20"/>
          </w:rPr>
          <w:t xml:space="preserve">V prípade zákaziek s nízkou hodnotou do 50 000 EUR bez DPH, je možné určiť úspešného uchádzača priamym zadaním, ak RO vo vzťahu k predmetu zákazky určil na dané výdavky finančné limity, percentuálne limity alebo benchmarky, ktoré zohľadňujú dodržanie pravidiel hospodárnosti v súlade s metodickým pokynom </w:t>
        </w:r>
        <w:r w:rsidRPr="00256524">
          <w:rPr>
            <w:rFonts w:ascii="Calibri" w:hAnsi="Calibri" w:cs="Calibri"/>
            <w:sz w:val="20"/>
            <w:szCs w:val="20"/>
          </w:rPr>
          <w:fldChar w:fldCharType="begin"/>
        </w:r>
        <w:r w:rsidRPr="00256524">
          <w:rPr>
            <w:rFonts w:ascii="Calibri" w:hAnsi="Calibri" w:cs="Calibri"/>
            <w:sz w:val="20"/>
            <w:szCs w:val="20"/>
          </w:rPr>
          <w:instrText xml:space="preserve"> HYPERLINK "http://www.partnerskadohoda.gov.sk/data/files/1305_mp-cko-c-18-verzia-4.zip" </w:instrText>
        </w:r>
        <w:r w:rsidRPr="00256524">
          <w:rPr>
            <w:rFonts w:ascii="Calibri" w:hAnsi="Calibri" w:cs="Calibri"/>
            <w:sz w:val="20"/>
            <w:szCs w:val="20"/>
          </w:rPr>
          <w:fldChar w:fldCharType="separate"/>
        </w:r>
        <w:r w:rsidRPr="00256524">
          <w:rPr>
            <w:rFonts w:ascii="Calibri" w:hAnsi="Calibri" w:cs="Calibri"/>
            <w:sz w:val="20"/>
            <w:szCs w:val="20"/>
          </w:rPr>
          <w:t>k overovaniu hospodárnosti výdavkov</w:t>
        </w:r>
        <w:r w:rsidRPr="00256524">
          <w:rPr>
            <w:rFonts w:ascii="Calibri" w:hAnsi="Calibri" w:cs="Calibri"/>
            <w:sz w:val="20"/>
            <w:szCs w:val="20"/>
          </w:rPr>
          <w:fldChar w:fldCharType="end"/>
        </w:r>
        <w:r w:rsidRPr="00256524">
          <w:rPr>
            <w:rFonts w:ascii="Calibri" w:hAnsi="Calibri" w:cs="Calibri"/>
            <w:sz w:val="20"/>
            <w:szCs w:val="20"/>
            <w:vertAlign w:val="superscript"/>
          </w:rPr>
          <w:footnoteReference w:id="99"/>
        </w:r>
        <w:r w:rsidRPr="00256524">
          <w:rPr>
            <w:rFonts w:ascii="Calibri" w:hAnsi="Calibri" w:cs="Calibri"/>
            <w:sz w:val="20"/>
            <w:szCs w:val="20"/>
          </w:rPr>
          <w:t xml:space="preserve">. </w:t>
        </w:r>
      </w:ins>
    </w:p>
    <w:p w14:paraId="63D97089" w14:textId="77777777" w:rsidR="00196A9B" w:rsidDel="00256524" w:rsidRDefault="00196A9B" w:rsidP="007F59C5">
      <w:pPr>
        <w:pStyle w:val="Default"/>
        <w:numPr>
          <w:ilvl w:val="0"/>
          <w:numId w:val="27"/>
        </w:numPr>
        <w:spacing w:before="120" w:after="120" w:line="276" w:lineRule="auto"/>
        <w:ind w:left="450" w:hanging="450"/>
        <w:jc w:val="both"/>
        <w:rPr>
          <w:del w:id="1468" w:author="Chromíková, Katarína" w:date="2020-12-11T17:05:00Z"/>
          <w:rFonts w:ascii="Calibri" w:hAnsi="Calibri" w:cs="Calibri"/>
          <w:sz w:val="20"/>
          <w:szCs w:val="20"/>
        </w:rPr>
      </w:pPr>
      <w:del w:id="1469" w:author="Chromíková, Katarína" w:date="2020-12-11T17:05:00Z">
        <w:r w:rsidRPr="00196A9B" w:rsidDel="00256524">
          <w:rPr>
            <w:rFonts w:ascii="Calibri" w:hAnsi="Calibri" w:cs="Calibri"/>
            <w:sz w:val="20"/>
            <w:szCs w:val="20"/>
          </w:rPr>
          <w:delText>Ak prijímateľ oslovil na základe výzvy na predkladanie ponúk minimálne troch potenciálnych dodávateľov a v stanovenej lehote na</w:delText>
        </w:r>
        <w:r w:rsidDel="00256524">
          <w:rPr>
            <w:rFonts w:ascii="Calibri" w:hAnsi="Calibri" w:cs="Calibri"/>
            <w:sz w:val="20"/>
            <w:szCs w:val="20"/>
          </w:rPr>
          <w:delText xml:space="preserve"> predkladanie ponúk nebola</w:delText>
        </w:r>
        <w:r w:rsidRPr="00196A9B" w:rsidDel="00256524">
          <w:rPr>
            <w:rFonts w:ascii="Calibri" w:hAnsi="Calibri" w:cs="Calibri"/>
            <w:sz w:val="20"/>
            <w:szCs w:val="20"/>
          </w:rPr>
          <w:delText xml:space="preserve"> predložená žiadna ponuka, je oprávnený vyzvať na rokovanie jedného alebo viacerých záujemcov, s ktorými rokuje o zadaní zákazky. Predmetom týchto rokovaní nemôže byť zúženie predmetu zákazky alebo iná úprava podmienok realizácie zmluvy ani úprava </w:delText>
        </w:r>
        <w:r w:rsidRPr="00196A9B" w:rsidDel="00256524">
          <w:rPr>
            <w:rFonts w:ascii="Calibri" w:hAnsi="Calibri" w:cs="Calibri"/>
            <w:sz w:val="20"/>
            <w:szCs w:val="20"/>
          </w:rPr>
          <w:lastRenderedPageBreak/>
          <w:delText>kritérií na vyhodnotenie ponúk. Z rokovania je prijímateľ povinný vyhotoviť zápis, ako aj zdôvodniť výber záujemcu alebo záujemcov, ktorí boli vyzvaní na rokovanie.</w:delText>
        </w:r>
      </w:del>
    </w:p>
    <w:p w14:paraId="27BF10B6" w14:textId="77777777" w:rsidR="0082776B" w:rsidRPr="0082776B" w:rsidDel="00256524" w:rsidRDefault="0082776B" w:rsidP="007F59C5">
      <w:pPr>
        <w:pStyle w:val="Default"/>
        <w:numPr>
          <w:ilvl w:val="0"/>
          <w:numId w:val="27"/>
        </w:numPr>
        <w:spacing w:before="120" w:after="120"/>
        <w:ind w:left="426"/>
        <w:jc w:val="both"/>
        <w:rPr>
          <w:del w:id="1470" w:author="Chromíková, Katarína" w:date="2020-12-11T17:05:00Z"/>
          <w:rFonts w:ascii="Calibri" w:hAnsi="Calibri" w:cs="Calibri"/>
          <w:b/>
          <w:sz w:val="20"/>
          <w:szCs w:val="20"/>
        </w:rPr>
      </w:pPr>
      <w:del w:id="1471" w:author="Chromíková, Katarína" w:date="2020-12-11T17:05:00Z">
        <w:r w:rsidDel="00256524">
          <w:rPr>
            <w:rFonts w:ascii="Calibri" w:hAnsi="Calibri" w:cs="Calibri"/>
            <w:sz w:val="20"/>
            <w:szCs w:val="20"/>
          </w:rPr>
          <w:delText>V</w:delText>
        </w:r>
        <w:r w:rsidRPr="0082776B" w:rsidDel="00256524">
          <w:rPr>
            <w:rFonts w:ascii="Calibri" w:hAnsi="Calibri" w:cs="Calibri"/>
            <w:sz w:val="20"/>
            <w:szCs w:val="20"/>
          </w:rPr>
          <w:delText xml:space="preserve"> prípade zákaziek s nízkou hodnotou, ktorých predpokladaná hodnota je do </w:delText>
        </w:r>
      </w:del>
      <w:ins w:id="1472" w:author="uzivatel" w:date="2020-11-16T14:35:00Z">
        <w:del w:id="1473" w:author="Chromíková, Katarína" w:date="2020-12-11T17:05:00Z">
          <w:r w:rsidR="00CA77F8" w:rsidDel="00256524">
            <w:rPr>
              <w:rFonts w:ascii="Calibri" w:hAnsi="Calibri" w:cs="Calibri"/>
              <w:sz w:val="20"/>
              <w:szCs w:val="20"/>
            </w:rPr>
            <w:delText>5</w:delText>
          </w:r>
        </w:del>
      </w:ins>
      <w:del w:id="1474" w:author="Chromíková, Katarína" w:date="2020-12-11T17:05:00Z">
        <w:r w:rsidRPr="0082776B" w:rsidDel="00256524">
          <w:rPr>
            <w:rFonts w:ascii="Calibri" w:hAnsi="Calibri" w:cs="Calibri"/>
            <w:sz w:val="20"/>
            <w:szCs w:val="20"/>
          </w:rPr>
          <w:delText>30</w:delText>
        </w:r>
        <w:r w:rsidDel="00256524">
          <w:rPr>
            <w:rFonts w:ascii="Calibri" w:hAnsi="Calibri" w:cs="Calibri"/>
            <w:sz w:val="20"/>
            <w:szCs w:val="20"/>
          </w:rPr>
          <w:delText xml:space="preserve"> 000 EUR bez DPH </w:delText>
        </w:r>
        <w:r w:rsidRPr="0082776B" w:rsidDel="00256524">
          <w:rPr>
            <w:rFonts w:ascii="Calibri" w:hAnsi="Calibri" w:cs="Calibri"/>
            <w:b/>
            <w:sz w:val="20"/>
            <w:szCs w:val="20"/>
          </w:rPr>
          <w:delText>je možné postupovať, teda určiť úspešného uchádzača na základe určenia predpokladanej hodnoty zákazky a pri dodržaní nasledujúcich požiadaviek</w:delText>
        </w:r>
        <w:r w:rsidDel="00256524">
          <w:rPr>
            <w:rFonts w:ascii="Calibri" w:hAnsi="Calibri" w:cs="Calibri"/>
            <w:b/>
            <w:sz w:val="20"/>
            <w:szCs w:val="20"/>
          </w:rPr>
          <w:delText xml:space="preserve"> uvedených nižšie</w:delText>
        </w:r>
        <w:r w:rsidRPr="0082776B" w:rsidDel="00256524">
          <w:rPr>
            <w:rFonts w:ascii="Calibri" w:hAnsi="Calibri" w:cs="Calibri"/>
            <w:b/>
            <w:sz w:val="20"/>
            <w:szCs w:val="20"/>
          </w:rPr>
          <w:delText xml:space="preserve">. </w:delText>
        </w:r>
      </w:del>
    </w:p>
    <w:p w14:paraId="67F0E0E5" w14:textId="77777777" w:rsidR="0082776B" w:rsidDel="00256524" w:rsidRDefault="0082776B" w:rsidP="0082776B">
      <w:pPr>
        <w:pStyle w:val="Default"/>
        <w:spacing w:before="120" w:after="120"/>
        <w:ind w:left="426"/>
        <w:jc w:val="both"/>
        <w:rPr>
          <w:del w:id="1475" w:author="Chromíková, Katarína" w:date="2020-12-11T17:05:00Z"/>
          <w:rFonts w:ascii="Calibri" w:hAnsi="Calibri" w:cs="Calibri"/>
          <w:sz w:val="20"/>
          <w:szCs w:val="20"/>
        </w:rPr>
      </w:pPr>
      <w:del w:id="1476" w:author="Chromíková, Katarína" w:date="2020-12-11T17:05:00Z">
        <w:r w:rsidRPr="0082776B" w:rsidDel="00256524">
          <w:rPr>
            <w:rFonts w:ascii="Calibri" w:hAnsi="Calibri" w:cs="Calibri"/>
            <w:sz w:val="20"/>
            <w:szCs w:val="20"/>
          </w:rPr>
          <w:delText xml:space="preserve">Predpokladaná hodnota zákazky a úspešný uchádzač musí byť určený oslovením minimálne troch (3) potenciálnych záujemcov alebo ich identifikovaním napr. cez webové rozhranie, pričom oslovovaní alebo identifikovaní dodávatelia musia byť subjekty, ktoré sú oprávnené dodávať službu, tovar alebo prácu v rozsahu predmetu zákazky. </w:delText>
        </w:r>
      </w:del>
    </w:p>
    <w:p w14:paraId="1EF095AC" w14:textId="77777777" w:rsidR="0082776B" w:rsidRPr="0082776B" w:rsidDel="00256524" w:rsidRDefault="0082776B" w:rsidP="0082776B">
      <w:pPr>
        <w:pStyle w:val="Default"/>
        <w:spacing w:before="120" w:after="120"/>
        <w:ind w:left="426"/>
        <w:jc w:val="both"/>
        <w:rPr>
          <w:del w:id="1477" w:author="Chromíková, Katarína" w:date="2020-12-11T17:05:00Z"/>
          <w:rFonts w:ascii="Calibri" w:hAnsi="Calibri" w:cs="Calibri"/>
          <w:sz w:val="20"/>
          <w:szCs w:val="20"/>
        </w:rPr>
      </w:pPr>
      <w:del w:id="1478" w:author="Chromíková, Katarína" w:date="2020-12-11T17:05:00Z">
        <w:r w:rsidRPr="0082776B" w:rsidDel="00256524">
          <w:rPr>
            <w:rFonts w:ascii="Calibri" w:hAnsi="Calibri" w:cs="Calibri"/>
            <w:sz w:val="20"/>
            <w:szCs w:val="20"/>
          </w:rPr>
          <w:delText xml:space="preserve">V prípade voľby tohto postupu musí prijímateľ disponovať minimálne </w:delText>
        </w:r>
        <w:r w:rsidR="007F774F" w:rsidDel="00256524">
          <w:rPr>
            <w:rFonts w:ascii="Calibri" w:hAnsi="Calibri" w:cs="Calibri"/>
            <w:sz w:val="20"/>
            <w:szCs w:val="20"/>
          </w:rPr>
          <w:delText>dvomi</w:delText>
        </w:r>
        <w:r w:rsidR="007F774F" w:rsidRPr="0082776B" w:rsidDel="00256524">
          <w:rPr>
            <w:rFonts w:ascii="Calibri" w:hAnsi="Calibri" w:cs="Calibri"/>
            <w:sz w:val="20"/>
            <w:szCs w:val="20"/>
          </w:rPr>
          <w:delText xml:space="preserve"> </w:delText>
        </w:r>
        <w:r w:rsidRPr="0082776B" w:rsidDel="00256524">
          <w:rPr>
            <w:rFonts w:ascii="Calibri" w:hAnsi="Calibri" w:cs="Calibri"/>
            <w:sz w:val="20"/>
            <w:szCs w:val="20"/>
          </w:rPr>
          <w:delText xml:space="preserve">ponukami, nakoľko okrem úspešného uchádzača určuje zároveň predpokladanú hodnotu zákazky. </w:delText>
        </w:r>
        <w:r w:rsidRPr="0082776B" w:rsidDel="00256524">
          <w:rPr>
            <w:rFonts w:ascii="Calibri" w:hAnsi="Calibri" w:cs="Calibri"/>
            <w:b/>
            <w:sz w:val="20"/>
            <w:szCs w:val="20"/>
          </w:rPr>
          <w:delText>Z uvedeného dôvodu sa prijímateľovi odporúča osloviť aj viac ako troch potenciálnych dodávateľov.</w:delText>
        </w:r>
        <w:r w:rsidRPr="0082776B" w:rsidDel="00256524">
          <w:rPr>
            <w:rFonts w:ascii="Calibri" w:hAnsi="Calibri" w:cs="Calibri"/>
            <w:sz w:val="20"/>
            <w:szCs w:val="20"/>
          </w:rPr>
          <w:delText xml:space="preserve"> Prijímateľ vo výzve na predkladanie ponúk ani v sprievodnom maile v tomto prípade neuvádza, že ide o určenie predpokladanej hodnoty zákazky. Ak prijímateľovi neboli predložené </w:delText>
        </w:r>
        <w:r w:rsidR="007F774F" w:rsidDel="00256524">
          <w:rPr>
            <w:rFonts w:ascii="Calibri" w:hAnsi="Calibri" w:cs="Calibri"/>
            <w:sz w:val="20"/>
            <w:szCs w:val="20"/>
          </w:rPr>
          <w:delText>dve</w:delText>
        </w:r>
        <w:r w:rsidR="007F774F" w:rsidRPr="0082776B" w:rsidDel="00256524">
          <w:rPr>
            <w:rFonts w:ascii="Calibri" w:hAnsi="Calibri" w:cs="Calibri"/>
            <w:sz w:val="20"/>
            <w:szCs w:val="20"/>
          </w:rPr>
          <w:delText xml:space="preserve"> </w:delText>
        </w:r>
        <w:r w:rsidRPr="0082776B" w:rsidDel="00256524">
          <w:rPr>
            <w:rFonts w:ascii="Calibri" w:hAnsi="Calibri" w:cs="Calibri"/>
            <w:sz w:val="20"/>
            <w:szCs w:val="20"/>
          </w:rPr>
          <w:delText>cenové ponuky, je možné pre účely určenia predpokladanej hodnoty zákazky použiť aj cenové ponuky identifikované cez webové rozhranie</w:delText>
        </w:r>
        <w:r w:rsidR="007F774F" w:rsidDel="00256524">
          <w:rPr>
            <w:rFonts w:ascii="Calibri" w:hAnsi="Calibri" w:cs="Calibri"/>
            <w:sz w:val="20"/>
            <w:szCs w:val="20"/>
          </w:rPr>
          <w:delText>.</w:delText>
        </w:r>
        <w:r w:rsidRPr="0082776B" w:rsidDel="00256524">
          <w:rPr>
            <w:rFonts w:ascii="Calibri" w:hAnsi="Calibri" w:cs="Calibri"/>
            <w:sz w:val="20"/>
            <w:szCs w:val="20"/>
          </w:rPr>
          <w:delText xml:space="preserve"> Ak bola predložená iba jedna cenová ponuka, prijímateľ môže dohľadať </w:delText>
        </w:r>
        <w:r w:rsidR="007F774F" w:rsidRPr="007F774F" w:rsidDel="00256524">
          <w:rPr>
            <w:rFonts w:ascii="Calibri" w:hAnsi="Calibri" w:cs="Calibri"/>
            <w:sz w:val="20"/>
            <w:szCs w:val="20"/>
          </w:rPr>
          <w:delText xml:space="preserve">minimálne jednu ďalšiu ponuku </w:delText>
        </w:r>
        <w:r w:rsidRPr="0082776B" w:rsidDel="00256524">
          <w:rPr>
            <w:rFonts w:ascii="Calibri" w:hAnsi="Calibri" w:cs="Calibri"/>
            <w:sz w:val="20"/>
            <w:szCs w:val="20"/>
          </w:rPr>
          <w:delText>na webe a spolu s ponukou predloženou na základe výzvy na predkladanie ponúk určiť z cenových údajov predpokladanú hodnotu zákazky. Zmluvu s dodávateľom, ktorý ako jediný predložil ponuku, je možné uzavrieť v prípade, ak je jeho cenová ponuka najnižšia, pričom cena bola jediným kritériom na vyhodnotenie ponúk.</w:delText>
        </w:r>
      </w:del>
    </w:p>
    <w:p w14:paraId="0EAAB138" w14:textId="77777777" w:rsidR="007F774F" w:rsidDel="00256524" w:rsidRDefault="007F774F" w:rsidP="007F59C5">
      <w:pPr>
        <w:pStyle w:val="Default"/>
        <w:numPr>
          <w:ilvl w:val="0"/>
          <w:numId w:val="27"/>
        </w:numPr>
        <w:spacing w:before="120" w:after="120"/>
        <w:ind w:left="426"/>
        <w:jc w:val="both"/>
        <w:rPr>
          <w:del w:id="1479" w:author="Chromíková, Katarína" w:date="2020-12-11T17:05:00Z"/>
          <w:rFonts w:ascii="Calibri" w:hAnsi="Calibri" w:cs="Calibri"/>
          <w:sz w:val="20"/>
          <w:szCs w:val="20"/>
        </w:rPr>
      </w:pPr>
      <w:del w:id="1480" w:author="Chromíková, Katarína" w:date="2020-12-11T17:05:00Z">
        <w:r w:rsidRPr="007F774F" w:rsidDel="00256524">
          <w:rPr>
            <w:rFonts w:ascii="Calibri" w:hAnsi="Calibri" w:cs="Calibri"/>
            <w:sz w:val="20"/>
            <w:szCs w:val="20"/>
          </w:rPr>
          <w:delText xml:space="preserve">V prípade zákaziek s nízkou hodnotou, ktorých predpokladaná hodnota je do </w:delText>
        </w:r>
      </w:del>
      <w:ins w:id="1481" w:author="uzivatel" w:date="2020-11-16T14:36:00Z">
        <w:del w:id="1482" w:author="Chromíková, Katarína" w:date="2020-12-11T17:05:00Z">
          <w:r w:rsidR="00CA77F8" w:rsidDel="00256524">
            <w:rPr>
              <w:rFonts w:ascii="Calibri" w:hAnsi="Calibri" w:cs="Calibri"/>
              <w:sz w:val="20"/>
              <w:szCs w:val="20"/>
            </w:rPr>
            <w:delText>5</w:delText>
          </w:r>
        </w:del>
      </w:ins>
      <w:del w:id="1483" w:author="Chromíková, Katarína" w:date="2020-12-11T17:05:00Z">
        <w:r w:rsidRPr="007F774F" w:rsidDel="00256524">
          <w:rPr>
            <w:rFonts w:ascii="Calibri" w:hAnsi="Calibri" w:cs="Calibri"/>
            <w:sz w:val="20"/>
            <w:szCs w:val="20"/>
          </w:rPr>
          <w:delText>30 000 EUR bez DPH, je možné sa v prípade technických špecifikácií uvedených vo výzve na predkladanie ponúk odvolávať na konkrétneho výrobcu, výrobný postup, obchodné označenie, patent, typ, oblasť alebo miesto pôvodu alebo výroby za predpokladu, že všetci potenciálni dodávatelia oslovení s výzvou na predkladanie ponúk sú spôsobilí dodať predmet zákazky spĺňajúci určené technické špecifikácie</w:delText>
        </w:r>
      </w:del>
    </w:p>
    <w:p w14:paraId="455D5AA1" w14:textId="77777777" w:rsidR="0082776B" w:rsidRPr="0082776B" w:rsidDel="00256524" w:rsidRDefault="0082776B" w:rsidP="007F59C5">
      <w:pPr>
        <w:pStyle w:val="Default"/>
        <w:numPr>
          <w:ilvl w:val="0"/>
          <w:numId w:val="27"/>
        </w:numPr>
        <w:spacing w:before="120" w:after="120"/>
        <w:ind w:left="426"/>
        <w:jc w:val="both"/>
        <w:rPr>
          <w:del w:id="1484" w:author="Chromíková, Katarína" w:date="2020-12-11T17:05:00Z"/>
          <w:rFonts w:ascii="Calibri" w:hAnsi="Calibri" w:cs="Calibri"/>
          <w:sz w:val="20"/>
          <w:szCs w:val="20"/>
        </w:rPr>
      </w:pPr>
      <w:del w:id="1485" w:author="Chromíková, Katarína" w:date="2020-12-11T17:05:00Z">
        <w:r w:rsidRPr="0082776B" w:rsidDel="00256524">
          <w:rPr>
            <w:rFonts w:ascii="Calibri" w:hAnsi="Calibri" w:cs="Calibri"/>
            <w:sz w:val="20"/>
            <w:szCs w:val="20"/>
          </w:rPr>
          <w:delText>V prípade projektov financovaných z CEF sa povinnosť osloviť, resp. identifikovať potenciálnych dodávateľov vzťahuje na minimálne troch (3) vybraných záujemcov.</w:delText>
        </w:r>
      </w:del>
    </w:p>
    <w:p w14:paraId="296AAF8D" w14:textId="77777777" w:rsidR="00E8718C" w:rsidRPr="002F3653" w:rsidDel="00256524" w:rsidRDefault="00E8718C" w:rsidP="007F59C5">
      <w:pPr>
        <w:pStyle w:val="Default"/>
        <w:numPr>
          <w:ilvl w:val="0"/>
          <w:numId w:val="27"/>
        </w:numPr>
        <w:spacing w:before="120" w:after="120" w:line="276" w:lineRule="auto"/>
        <w:ind w:left="450" w:hanging="450"/>
        <w:jc w:val="both"/>
        <w:rPr>
          <w:del w:id="1486" w:author="Chromíková, Katarína" w:date="2020-12-11T17:05:00Z"/>
          <w:rFonts w:ascii="Calibri" w:hAnsi="Calibri" w:cs="Calibri"/>
          <w:sz w:val="20"/>
          <w:szCs w:val="20"/>
        </w:rPr>
      </w:pPr>
      <w:del w:id="1487" w:author="Chromíková, Katarína" w:date="2020-12-11T17:05:00Z">
        <w:r w:rsidRPr="002F3653" w:rsidDel="00256524">
          <w:rPr>
            <w:rFonts w:ascii="Calibri" w:hAnsi="Calibri" w:cs="Calibri"/>
            <w:sz w:val="20"/>
            <w:szCs w:val="20"/>
          </w:rPr>
          <w:delText>Oslovovan</w:delText>
        </w:r>
        <w:r w:rsidR="0041042D" w:rsidRPr="002F3653" w:rsidDel="00256524">
          <w:rPr>
            <w:rFonts w:ascii="Calibri" w:hAnsi="Calibri" w:cs="Calibri"/>
            <w:sz w:val="20"/>
            <w:szCs w:val="20"/>
          </w:rPr>
          <w:delText>ými</w:delText>
        </w:r>
        <w:r w:rsidRPr="002F3653" w:rsidDel="00256524">
          <w:rPr>
            <w:rFonts w:ascii="Calibri" w:hAnsi="Calibri" w:cs="Calibri"/>
            <w:sz w:val="20"/>
            <w:szCs w:val="20"/>
          </w:rPr>
          <w:delText xml:space="preserve"> záujemc</w:delText>
        </w:r>
        <w:r w:rsidR="0041042D" w:rsidRPr="002F3653" w:rsidDel="00256524">
          <w:rPr>
            <w:rFonts w:ascii="Calibri" w:hAnsi="Calibri" w:cs="Calibri"/>
            <w:sz w:val="20"/>
            <w:szCs w:val="20"/>
          </w:rPr>
          <w:delText>ami</w:delText>
        </w:r>
        <w:r w:rsidRPr="002F3653" w:rsidDel="00256524">
          <w:rPr>
            <w:rFonts w:ascii="Calibri" w:hAnsi="Calibri" w:cs="Calibri"/>
            <w:sz w:val="20"/>
            <w:szCs w:val="20"/>
          </w:rPr>
          <w:delText xml:space="preserve"> musia byť subjekty, ktoré sú oprávnené dodávať službu, tovar alebo prácu v rozsahu predmetu zákazky (ich identifikácia prebieha najmä cez informácie verejne </w:delText>
        </w:r>
        <w:r w:rsidR="0097778F" w:rsidRPr="002F3653" w:rsidDel="00256524">
          <w:rPr>
            <w:rFonts w:ascii="Calibri" w:hAnsi="Calibri" w:cs="Calibri"/>
            <w:sz w:val="20"/>
            <w:szCs w:val="20"/>
          </w:rPr>
          <w:delText>dostupné</w:delText>
        </w:r>
        <w:r w:rsidRPr="002F3653" w:rsidDel="00256524">
          <w:rPr>
            <w:rFonts w:ascii="Calibri" w:hAnsi="Calibri" w:cs="Calibri"/>
            <w:sz w:val="20"/>
            <w:szCs w:val="20"/>
          </w:rPr>
          <w:delText xml:space="preserve"> v obchodnom registri alebo živnostenskom registri).</w:delText>
        </w:r>
        <w:r w:rsidR="0047458B" w:rsidRPr="002F3653" w:rsidDel="00256524">
          <w:rPr>
            <w:rFonts w:ascii="Calibri" w:hAnsi="Calibri" w:cs="Calibri"/>
            <w:sz w:val="20"/>
            <w:szCs w:val="20"/>
          </w:rPr>
          <w:delText xml:space="preserve"> Pre overenie tohto zaslania je potrebné nastavenie e-mailovej notifikácie (potvrdenie odoslania, prijatia resp. prečítania e-mailu) ako aj uvádzanie e-mailových adries záujemcov medzi adresátov takým spôsobom, ktorý zabezpečí vzájomné utajenie identifikácie týchto subjektov.</w:delText>
        </w:r>
      </w:del>
    </w:p>
    <w:p w14:paraId="7CDD7EA0" w14:textId="77777777" w:rsidR="00C360E0" w:rsidDel="00256524" w:rsidRDefault="00E8718C" w:rsidP="007F59C5">
      <w:pPr>
        <w:pStyle w:val="Default"/>
        <w:numPr>
          <w:ilvl w:val="0"/>
          <w:numId w:val="27"/>
        </w:numPr>
        <w:spacing w:before="120" w:after="120" w:line="276" w:lineRule="auto"/>
        <w:ind w:left="450" w:hanging="450"/>
        <w:jc w:val="both"/>
        <w:rPr>
          <w:ins w:id="1488" w:author="uzivatel" w:date="2020-12-03T16:39:00Z"/>
          <w:del w:id="1489" w:author="Chromíková, Katarína" w:date="2020-12-11T17:05:00Z"/>
          <w:rFonts w:ascii="Calibri" w:hAnsi="Calibri" w:cs="Calibri"/>
          <w:sz w:val="20"/>
          <w:szCs w:val="20"/>
        </w:rPr>
      </w:pPr>
      <w:del w:id="1490" w:author="Chromíková, Katarína" w:date="2020-12-11T17:05:00Z">
        <w:r w:rsidRPr="002F3653" w:rsidDel="00256524">
          <w:rPr>
            <w:rFonts w:ascii="Calibri" w:hAnsi="Calibri" w:cs="Calibri"/>
            <w:sz w:val="20"/>
            <w:szCs w:val="20"/>
          </w:rPr>
          <w:delText xml:space="preserve">Výber úspešného uchádzača prebieha na základe vyhodnotenia informácií a dokumentácie predloženej záujemcami, alebo informácií zistenými inými spôsobmi ako je predloženie ponuky (napr. údajmi na webových sídlach záujemcov, informáciami identifikovanými v katalógoch a pod.), pričom </w:delText>
        </w:r>
        <w:r w:rsidR="00EB2657" w:rsidRPr="002F3653" w:rsidDel="00256524">
          <w:rPr>
            <w:rFonts w:ascii="Calibri" w:hAnsi="Calibri" w:cs="Calibri"/>
            <w:sz w:val="20"/>
            <w:szCs w:val="20"/>
          </w:rPr>
          <w:delText>žiadateľ/</w:delText>
        </w:r>
        <w:r w:rsidRPr="002F3653" w:rsidDel="00256524">
          <w:rPr>
            <w:rFonts w:ascii="Calibri" w:hAnsi="Calibri" w:cs="Calibri"/>
            <w:sz w:val="20"/>
            <w:szCs w:val="20"/>
          </w:rPr>
          <w:delText xml:space="preserve">prijímateľ je povinný vyhodnotiť ponuky v súlade s podmienkami a kritériami, ktoré si pre tento účel určil. </w:delText>
        </w:r>
        <w:r w:rsidR="00EB2657" w:rsidRPr="002F3653" w:rsidDel="00256524">
          <w:rPr>
            <w:rFonts w:ascii="Calibri" w:hAnsi="Calibri" w:cs="Calibri"/>
            <w:sz w:val="20"/>
            <w:szCs w:val="20"/>
          </w:rPr>
          <w:delText>Žiadateľ/</w:delText>
        </w:r>
        <w:r w:rsidRPr="002F3653" w:rsidDel="00256524">
          <w:rPr>
            <w:rFonts w:ascii="Calibri" w:hAnsi="Calibri" w:cs="Calibri"/>
            <w:sz w:val="20"/>
            <w:szCs w:val="20"/>
          </w:rPr>
          <w:delText>Prijímateľ zaznamená priebeh zadávania zákazky v zázname z prieskumu trhu,</w:delText>
        </w:r>
        <w:r w:rsidR="00E80FEF" w:rsidRPr="002F3653" w:rsidDel="00256524">
          <w:rPr>
            <w:rFonts w:ascii="Calibri" w:hAnsi="Calibri" w:cs="Calibri"/>
            <w:sz w:val="20"/>
            <w:szCs w:val="20"/>
          </w:rPr>
          <w:delText xml:space="preserve"> </w:delText>
        </w:r>
        <w:r w:rsidRPr="002F3653" w:rsidDel="00256524">
          <w:rPr>
            <w:rFonts w:ascii="Calibri" w:hAnsi="Calibri" w:cs="Calibri"/>
            <w:sz w:val="20"/>
            <w:szCs w:val="20"/>
          </w:rPr>
          <w:delText xml:space="preserve">ktorého vzor je uvedený v prílohe </w:delText>
        </w:r>
        <w:r w:rsidR="0064551D" w:rsidRPr="002F3653" w:rsidDel="00256524">
          <w:rPr>
            <w:rFonts w:ascii="Calibri" w:hAnsi="Calibri" w:cs="Calibri"/>
            <w:sz w:val="20"/>
            <w:szCs w:val="20"/>
          </w:rPr>
          <w:delText xml:space="preserve">č. </w:delText>
        </w:r>
        <w:r w:rsidR="009D306C" w:rsidDel="00256524">
          <w:rPr>
            <w:rFonts w:ascii="Calibri" w:hAnsi="Calibri" w:cs="Calibri"/>
            <w:sz w:val="20"/>
            <w:szCs w:val="20"/>
          </w:rPr>
          <w:delText>7</w:delText>
        </w:r>
        <w:r w:rsidR="007C7EEF" w:rsidRPr="002F3653" w:rsidDel="00256524">
          <w:rPr>
            <w:rFonts w:ascii="Calibri" w:hAnsi="Calibri" w:cs="Calibri"/>
            <w:sz w:val="20"/>
            <w:szCs w:val="20"/>
          </w:rPr>
          <w:delText xml:space="preserve"> </w:delText>
        </w:r>
        <w:r w:rsidR="004D5A0F" w:rsidDel="00256524">
          <w:rPr>
            <w:rFonts w:asciiTheme="minorHAnsi" w:hAnsiTheme="minorHAnsi" w:cs="Calibri"/>
            <w:sz w:val="20"/>
            <w:szCs w:val="20"/>
          </w:rPr>
          <w:delText xml:space="preserve">(prílohe č. 14 v prípade CEF) </w:delText>
        </w:r>
        <w:r w:rsidRPr="002F3653" w:rsidDel="00256524">
          <w:rPr>
            <w:rFonts w:ascii="Calibri" w:hAnsi="Calibri" w:cs="Calibri"/>
            <w:sz w:val="20"/>
            <w:szCs w:val="20"/>
          </w:rPr>
          <w:delText>tejto príručky</w:delText>
        </w:r>
        <w:r w:rsidR="00C73F25" w:rsidRPr="002F3653" w:rsidDel="00256524">
          <w:rPr>
            <w:rStyle w:val="Odkaznapoznmkupodiarou"/>
            <w:rFonts w:asciiTheme="minorHAnsi" w:eastAsia="Times New Roman" w:hAnsiTheme="minorHAnsi" w:cs="Calibri"/>
            <w:sz w:val="20"/>
            <w:szCs w:val="20"/>
          </w:rPr>
          <w:footnoteReference w:id="100"/>
        </w:r>
        <w:r w:rsidRPr="002F3653" w:rsidDel="00256524">
          <w:rPr>
            <w:rFonts w:ascii="Calibri" w:hAnsi="Calibri" w:cs="Calibri"/>
            <w:sz w:val="20"/>
            <w:szCs w:val="20"/>
          </w:rPr>
          <w:delText>.</w:delText>
        </w:r>
      </w:del>
      <w:ins w:id="1493" w:author="uzivatel" w:date="2020-12-03T16:38:00Z">
        <w:del w:id="1494" w:author="Chromíková, Katarína" w:date="2020-12-11T17:05:00Z">
          <w:r w:rsidR="00C360E0" w:rsidDel="00256524">
            <w:rPr>
              <w:rFonts w:ascii="Calibri" w:hAnsi="Calibri" w:cs="Calibri"/>
              <w:sz w:val="20"/>
              <w:szCs w:val="20"/>
            </w:rPr>
            <w:delText xml:space="preserve"> </w:delText>
          </w:r>
        </w:del>
      </w:ins>
    </w:p>
    <w:p w14:paraId="584FA820" w14:textId="77777777" w:rsidR="00E8718C" w:rsidRPr="002F3653" w:rsidDel="00256524" w:rsidRDefault="00C360E0" w:rsidP="00C360E0">
      <w:pPr>
        <w:pStyle w:val="Default"/>
        <w:spacing w:before="120" w:after="120" w:line="276" w:lineRule="auto"/>
        <w:ind w:left="450"/>
        <w:jc w:val="both"/>
        <w:rPr>
          <w:del w:id="1495" w:author="Chromíková, Katarína" w:date="2020-12-11T17:05:00Z"/>
          <w:rFonts w:ascii="Calibri" w:hAnsi="Calibri" w:cs="Calibri"/>
          <w:sz w:val="20"/>
          <w:szCs w:val="20"/>
        </w:rPr>
      </w:pPr>
      <w:ins w:id="1496" w:author="uzivatel" w:date="2020-12-03T16:38:00Z">
        <w:del w:id="1497" w:author="Chromíková, Katarína" w:date="2020-12-11T17:05:00Z">
          <w:r w:rsidRPr="00B24A60" w:rsidDel="00256524">
            <w:rPr>
              <w:rFonts w:ascii="Calibri" w:hAnsi="Calibri" w:cs="Calibri"/>
              <w:sz w:val="20"/>
              <w:szCs w:val="20"/>
            </w:rPr>
            <w:delText xml:space="preserve">V prípade, že ide o jedinečný predmet zákazky, je </w:delText>
          </w:r>
          <w:r w:rsidDel="00256524">
            <w:rPr>
              <w:rFonts w:ascii="Calibri" w:hAnsi="Calibri" w:cs="Calibri"/>
              <w:sz w:val="20"/>
              <w:szCs w:val="20"/>
            </w:rPr>
            <w:delText>žiadateľ/</w:delText>
          </w:r>
          <w:r w:rsidRPr="00B24A60" w:rsidDel="00256524">
            <w:rPr>
              <w:rFonts w:ascii="Calibri" w:hAnsi="Calibri" w:cs="Calibri"/>
              <w:sz w:val="20"/>
              <w:szCs w:val="20"/>
            </w:rPr>
            <w:delText>prijímateľ povinný vypracovať záznam z prieskumu trhu iba v prípade, ak bola predložená viac ako 1 ponuka.</w:delText>
          </w:r>
        </w:del>
      </w:ins>
    </w:p>
    <w:p w14:paraId="02F1B1F7" w14:textId="77777777" w:rsidR="00E8718C" w:rsidRPr="002F3653" w:rsidDel="00256524" w:rsidRDefault="00EB2657" w:rsidP="007F59C5">
      <w:pPr>
        <w:pStyle w:val="Default"/>
        <w:numPr>
          <w:ilvl w:val="0"/>
          <w:numId w:val="27"/>
        </w:numPr>
        <w:spacing w:before="120" w:after="120" w:line="276" w:lineRule="auto"/>
        <w:ind w:left="450" w:hanging="450"/>
        <w:jc w:val="both"/>
        <w:rPr>
          <w:del w:id="1498" w:author="Chromíková, Katarína" w:date="2020-12-11T17:05:00Z"/>
          <w:rFonts w:ascii="Calibri" w:hAnsi="Calibri" w:cs="Calibri"/>
          <w:sz w:val="20"/>
          <w:szCs w:val="20"/>
        </w:rPr>
      </w:pPr>
      <w:del w:id="1499" w:author="Chromíková, Katarína" w:date="2020-12-11T17:05:00Z">
        <w:r w:rsidRPr="002F3653" w:rsidDel="00256524">
          <w:rPr>
            <w:rFonts w:ascii="Calibri" w:hAnsi="Calibri" w:cs="Calibri"/>
            <w:sz w:val="20"/>
            <w:szCs w:val="20"/>
          </w:rPr>
          <w:delText>Žiadateľ/</w:delText>
        </w:r>
        <w:r w:rsidR="00E8718C" w:rsidRPr="002F3653" w:rsidDel="00256524">
          <w:rPr>
            <w:rFonts w:ascii="Calibri" w:hAnsi="Calibri" w:cs="Calibri"/>
            <w:sz w:val="20"/>
            <w:szCs w:val="20"/>
          </w:rPr>
          <w:delText xml:space="preserve">Prijímateľ </w:delText>
        </w:r>
        <w:r w:rsidR="00E8718C" w:rsidRPr="002F3653" w:rsidDel="00256524">
          <w:rPr>
            <w:rFonts w:ascii="Calibri" w:hAnsi="Calibri" w:cs="Calibri"/>
            <w:b/>
            <w:sz w:val="20"/>
            <w:szCs w:val="20"/>
          </w:rPr>
          <w:delText>najneskôr do 10 pracovných dní</w:delText>
        </w:r>
        <w:r w:rsidR="00E8718C" w:rsidRPr="002F3653" w:rsidDel="00256524">
          <w:rPr>
            <w:rFonts w:ascii="Calibri" w:hAnsi="Calibri" w:cs="Calibri"/>
            <w:sz w:val="20"/>
            <w:szCs w:val="20"/>
          </w:rPr>
          <w:delText xml:space="preserve"> po zverejnení zmluvy s úspešným uchádzačom/ objednávky, resp. inej relevantnej dokumentácie predkladá spôsobom uvedeným </w:delText>
        </w:r>
        <w:r w:rsidR="00B05775" w:rsidRPr="002F3653" w:rsidDel="00256524">
          <w:rPr>
            <w:rFonts w:ascii="Calibri" w:hAnsi="Calibri" w:cs="Calibri"/>
            <w:sz w:val="20"/>
            <w:szCs w:val="20"/>
          </w:rPr>
          <w:delText>v</w:delText>
        </w:r>
        <w:r w:rsidR="0041042D" w:rsidRPr="002F3653" w:rsidDel="00256524">
          <w:rPr>
            <w:rFonts w:ascii="Calibri" w:hAnsi="Calibri" w:cs="Calibri"/>
            <w:sz w:val="20"/>
            <w:szCs w:val="20"/>
          </w:rPr>
          <w:delText> </w:delText>
        </w:r>
        <w:r w:rsidR="00414FC4" w:rsidRPr="002F3653" w:rsidDel="00256524">
          <w:rPr>
            <w:rFonts w:ascii="Calibri" w:hAnsi="Calibri" w:cs="Calibri"/>
            <w:sz w:val="20"/>
            <w:szCs w:val="20"/>
          </w:rPr>
          <w:delText>pod</w:delText>
        </w:r>
        <w:r w:rsidR="0041042D" w:rsidRPr="002F3653" w:rsidDel="00256524">
          <w:rPr>
            <w:rFonts w:ascii="Calibri" w:hAnsi="Calibri" w:cs="Calibri"/>
            <w:sz w:val="20"/>
            <w:szCs w:val="20"/>
          </w:rPr>
          <w:delText xml:space="preserve">kapitole </w:delText>
        </w:r>
        <w:r w:rsidR="008A2E8F" w:rsidDel="00256524">
          <w:rPr>
            <w:rStyle w:val="Hypertextovprepojenie"/>
            <w:rFonts w:asciiTheme="minorHAnsi" w:hAnsiTheme="minorHAnsi" w:cs="Calibri"/>
            <w:sz w:val="20"/>
            <w:szCs w:val="20"/>
          </w:rPr>
          <w:fldChar w:fldCharType="begin"/>
        </w:r>
        <w:r w:rsidR="008A2E8F" w:rsidDel="00256524">
          <w:rPr>
            <w:rStyle w:val="Hypertextovprepojenie"/>
            <w:rFonts w:asciiTheme="minorHAnsi" w:hAnsiTheme="minorHAnsi" w:cs="Calibri"/>
            <w:sz w:val="20"/>
            <w:szCs w:val="20"/>
          </w:rPr>
          <w:delInstrText xml:space="preserve"> HYPERLINK \l "_Predkladanie_dokumentácie_z_1" </w:delInstrText>
        </w:r>
        <w:r w:rsidR="008A2E8F" w:rsidDel="00256524">
          <w:rPr>
            <w:rStyle w:val="Hypertextovprepojenie"/>
            <w:rFonts w:asciiTheme="minorHAnsi" w:hAnsiTheme="minorHAnsi" w:cs="Calibri"/>
            <w:sz w:val="20"/>
            <w:szCs w:val="20"/>
          </w:rPr>
          <w:fldChar w:fldCharType="separate"/>
        </w:r>
        <w:r w:rsidR="00200A53" w:rsidRPr="002F3653" w:rsidDel="00256524">
          <w:rPr>
            <w:rStyle w:val="Hypertextovprepojenie"/>
            <w:rFonts w:asciiTheme="minorHAnsi" w:hAnsiTheme="minorHAnsi" w:cs="Calibri"/>
            <w:sz w:val="20"/>
            <w:szCs w:val="20"/>
          </w:rPr>
          <w:delText>2.2</w:delText>
        </w:r>
        <w:r w:rsidR="008A2E8F" w:rsidDel="00256524">
          <w:rPr>
            <w:rStyle w:val="Hypertextovprepojenie"/>
            <w:rFonts w:asciiTheme="minorHAnsi" w:hAnsiTheme="minorHAnsi" w:cs="Calibri"/>
            <w:sz w:val="20"/>
            <w:szCs w:val="20"/>
          </w:rPr>
          <w:fldChar w:fldCharType="end"/>
        </w:r>
        <w:r w:rsidR="00200A53" w:rsidRPr="002F3653" w:rsidDel="00256524">
          <w:rPr>
            <w:rFonts w:asciiTheme="minorHAnsi" w:hAnsiTheme="minorHAnsi" w:cs="Calibri"/>
            <w:sz w:val="20"/>
            <w:szCs w:val="20"/>
          </w:rPr>
          <w:delText xml:space="preserve"> </w:delText>
        </w:r>
        <w:r w:rsidR="00B05775" w:rsidRPr="002F3653" w:rsidDel="00256524">
          <w:rPr>
            <w:rFonts w:ascii="Calibri" w:hAnsi="Calibri" w:cs="Calibri"/>
            <w:sz w:val="20"/>
            <w:szCs w:val="20"/>
          </w:rPr>
          <w:delText>odsekoch</w:delText>
        </w:r>
        <w:r w:rsidR="0041042D" w:rsidRPr="002F3653" w:rsidDel="00256524">
          <w:rPr>
            <w:rFonts w:ascii="Calibri" w:hAnsi="Calibri" w:cs="Calibri"/>
            <w:sz w:val="20"/>
            <w:szCs w:val="20"/>
          </w:rPr>
          <w:delText xml:space="preserve"> </w:delText>
        </w:r>
        <w:r w:rsidR="00F55FC9" w:rsidRPr="002F3653" w:rsidDel="00256524">
          <w:rPr>
            <w:rFonts w:ascii="Calibri" w:hAnsi="Calibri" w:cs="Calibri"/>
            <w:sz w:val="20"/>
            <w:szCs w:val="20"/>
          </w:rPr>
          <w:delText xml:space="preserve">2 </w:delText>
        </w:r>
        <w:r w:rsidR="00414FC4" w:rsidRPr="002F3653" w:rsidDel="00256524">
          <w:rPr>
            <w:rFonts w:ascii="Calibri" w:hAnsi="Calibri" w:cs="Calibri"/>
            <w:sz w:val="20"/>
            <w:szCs w:val="20"/>
          </w:rPr>
          <w:delText xml:space="preserve">až </w:delText>
        </w:r>
        <w:r w:rsidR="00F55FC9" w:rsidRPr="002F3653" w:rsidDel="00256524">
          <w:rPr>
            <w:rFonts w:ascii="Calibri" w:hAnsi="Calibri" w:cs="Calibri"/>
            <w:sz w:val="20"/>
            <w:szCs w:val="20"/>
          </w:rPr>
          <w:delText>4 tejto príručky</w:delText>
        </w:r>
        <w:r w:rsidR="00E8718C" w:rsidRPr="002F3653" w:rsidDel="00256524">
          <w:rPr>
            <w:rFonts w:ascii="Calibri" w:hAnsi="Calibri" w:cs="Calibri"/>
            <w:sz w:val="20"/>
            <w:szCs w:val="20"/>
          </w:rPr>
          <w:delText xml:space="preserve"> na RO dokumentáciou </w:delText>
        </w:r>
        <w:r w:rsidR="00586A1B" w:rsidRPr="002F3653" w:rsidDel="00256524">
          <w:rPr>
            <w:rFonts w:ascii="Calibri" w:hAnsi="Calibri" w:cs="Calibri"/>
            <w:sz w:val="20"/>
            <w:szCs w:val="20"/>
          </w:rPr>
          <w:delText>uvedenú v</w:delText>
        </w:r>
        <w:r w:rsidR="0041042D" w:rsidRPr="002F3653" w:rsidDel="00256524">
          <w:rPr>
            <w:rFonts w:ascii="Calibri" w:hAnsi="Calibri" w:cs="Calibri"/>
            <w:sz w:val="20"/>
            <w:szCs w:val="20"/>
          </w:rPr>
          <w:delText> </w:delText>
        </w:r>
        <w:r w:rsidR="00414FC4" w:rsidRPr="002F3653" w:rsidDel="00256524">
          <w:rPr>
            <w:rFonts w:ascii="Calibri" w:hAnsi="Calibri" w:cs="Calibri"/>
            <w:sz w:val="20"/>
            <w:szCs w:val="20"/>
          </w:rPr>
          <w:delText>pod</w:delText>
        </w:r>
        <w:r w:rsidR="0041042D" w:rsidRPr="002F3653" w:rsidDel="00256524">
          <w:rPr>
            <w:rFonts w:ascii="Calibri" w:hAnsi="Calibri" w:cs="Calibri"/>
            <w:sz w:val="20"/>
            <w:szCs w:val="20"/>
          </w:rPr>
          <w:delText xml:space="preserve">kapitole </w:delText>
        </w:r>
        <w:r w:rsidR="0097778F" w:rsidRPr="002F3653" w:rsidDel="00256524">
          <w:rPr>
            <w:rFonts w:ascii="Calibri" w:hAnsi="Calibri" w:cs="Calibri"/>
            <w:sz w:val="20"/>
            <w:szCs w:val="20"/>
          </w:rPr>
          <w:delText>4.1.</w:delText>
        </w:r>
        <w:r w:rsidR="0041042D" w:rsidRPr="002F3653" w:rsidDel="00256524">
          <w:rPr>
            <w:rFonts w:ascii="Calibri" w:hAnsi="Calibri" w:cs="Calibri"/>
            <w:sz w:val="20"/>
            <w:szCs w:val="20"/>
          </w:rPr>
          <w:delText xml:space="preserve"> odseku </w:delText>
        </w:r>
        <w:r w:rsidR="00052A44" w:rsidRPr="002F3653" w:rsidDel="00256524">
          <w:rPr>
            <w:rFonts w:ascii="Calibri" w:hAnsi="Calibri" w:cs="Calibri"/>
            <w:sz w:val="20"/>
            <w:szCs w:val="20"/>
          </w:rPr>
          <w:delText xml:space="preserve">9 </w:delText>
        </w:r>
        <w:r w:rsidR="0097778F" w:rsidRPr="002F3653" w:rsidDel="00256524">
          <w:rPr>
            <w:rFonts w:ascii="Calibri" w:hAnsi="Calibri" w:cs="Calibri"/>
            <w:sz w:val="20"/>
            <w:szCs w:val="20"/>
          </w:rPr>
          <w:delText>tejto príručky</w:delText>
        </w:r>
        <w:r w:rsidR="00E8718C" w:rsidRPr="002F3653" w:rsidDel="00256524">
          <w:rPr>
            <w:rFonts w:ascii="Calibri" w:hAnsi="Calibri" w:cs="Calibri"/>
            <w:sz w:val="20"/>
            <w:szCs w:val="20"/>
          </w:rPr>
          <w:delText>.</w:delText>
        </w:r>
      </w:del>
      <w:ins w:id="1500" w:author="uzivatel" w:date="2020-12-03T16:33:00Z">
        <w:del w:id="1501" w:author="Chromíková, Katarína" w:date="2020-12-11T17:05:00Z">
          <w:r w:rsidR="00B24A60" w:rsidRPr="00B24A60" w:rsidDel="00256524">
            <w:rPr>
              <w:sz w:val="20"/>
              <w:szCs w:val="20"/>
            </w:rPr>
            <w:delText xml:space="preserve"> </w:delText>
          </w:r>
        </w:del>
      </w:ins>
    </w:p>
    <w:p w14:paraId="0D44F825" w14:textId="77777777" w:rsidR="00E8718C" w:rsidDel="00256524" w:rsidRDefault="00A478EA" w:rsidP="007F59C5">
      <w:pPr>
        <w:pStyle w:val="Default"/>
        <w:numPr>
          <w:ilvl w:val="0"/>
          <w:numId w:val="27"/>
        </w:numPr>
        <w:spacing w:before="120" w:after="120" w:line="276" w:lineRule="auto"/>
        <w:ind w:left="450" w:hanging="450"/>
        <w:jc w:val="both"/>
        <w:rPr>
          <w:del w:id="1502" w:author="Chromíková, Katarína" w:date="2020-12-11T17:05:00Z"/>
          <w:rFonts w:ascii="Calibri" w:hAnsi="Calibri" w:cs="Calibri"/>
          <w:sz w:val="20"/>
          <w:szCs w:val="20"/>
        </w:rPr>
      </w:pPr>
      <w:del w:id="1503" w:author="Chromíková, Katarína" w:date="2020-12-11T17:05:00Z">
        <w:r w:rsidRPr="002F3653" w:rsidDel="00256524">
          <w:rPr>
            <w:rFonts w:ascii="Calibri" w:hAnsi="Calibri" w:cs="Calibri"/>
            <w:sz w:val="20"/>
            <w:szCs w:val="20"/>
          </w:rPr>
          <w:delText xml:space="preserve">V prípade, že RO počas kontroly požiada o doplnenie údajov alebo identifikuje nedostatky v procese VO, je </w:delText>
        </w:r>
        <w:r w:rsidR="00EB2657" w:rsidRPr="002F3653" w:rsidDel="00256524">
          <w:rPr>
            <w:rFonts w:ascii="Calibri" w:hAnsi="Calibri" w:cs="Calibri"/>
            <w:sz w:val="20"/>
            <w:szCs w:val="20"/>
          </w:rPr>
          <w:delText>žiadateľ/</w:delText>
        </w:r>
        <w:r w:rsidRPr="002F3653" w:rsidDel="00256524">
          <w:rPr>
            <w:rFonts w:ascii="Calibri" w:hAnsi="Calibri" w:cs="Calibri"/>
            <w:sz w:val="20"/>
            <w:szCs w:val="20"/>
          </w:rPr>
          <w:delText>prijímateľ povinný ďalej postupovať v</w:delText>
        </w:r>
        <w:r w:rsidR="005F245E" w:rsidRPr="002F3653" w:rsidDel="00256524">
          <w:rPr>
            <w:rFonts w:ascii="Calibri" w:hAnsi="Calibri" w:cs="Calibri"/>
            <w:sz w:val="20"/>
            <w:szCs w:val="20"/>
          </w:rPr>
          <w:delText> </w:delText>
        </w:r>
        <w:r w:rsidRPr="002F3653" w:rsidDel="00256524">
          <w:rPr>
            <w:rFonts w:ascii="Calibri" w:hAnsi="Calibri" w:cs="Calibri"/>
            <w:sz w:val="20"/>
            <w:szCs w:val="20"/>
          </w:rPr>
          <w:delText>zmysle</w:delText>
        </w:r>
        <w:r w:rsidR="005F245E" w:rsidRPr="002F3653" w:rsidDel="00256524">
          <w:rPr>
            <w:rFonts w:ascii="Calibri" w:hAnsi="Calibri" w:cs="Calibri"/>
            <w:sz w:val="20"/>
            <w:szCs w:val="20"/>
          </w:rPr>
          <w:delText xml:space="preserve"> </w:delText>
        </w:r>
        <w:r w:rsidR="00217CCB" w:rsidRPr="002F3653" w:rsidDel="00256524">
          <w:rPr>
            <w:rFonts w:ascii="Calibri" w:hAnsi="Calibri" w:cs="Calibri"/>
            <w:sz w:val="20"/>
            <w:szCs w:val="20"/>
          </w:rPr>
          <w:delText xml:space="preserve">podkapitoly </w:delText>
        </w:r>
        <w:r w:rsidR="008A2E8F" w:rsidDel="00256524">
          <w:rPr>
            <w:rStyle w:val="Hypertextovprepojenie"/>
            <w:rFonts w:asciiTheme="minorHAnsi" w:hAnsiTheme="minorHAnsi" w:cs="Calibri"/>
            <w:sz w:val="20"/>
            <w:szCs w:val="20"/>
          </w:rPr>
          <w:fldChar w:fldCharType="begin"/>
        </w:r>
        <w:r w:rsidR="008A2E8F" w:rsidDel="00256524">
          <w:rPr>
            <w:rStyle w:val="Hypertextovprepojenie"/>
            <w:rFonts w:asciiTheme="minorHAnsi" w:hAnsiTheme="minorHAnsi" w:cs="Calibri"/>
            <w:sz w:val="20"/>
            <w:szCs w:val="20"/>
          </w:rPr>
          <w:delInstrText xml:space="preserve"> HYPERLINK \l "_2.3_Finančná_kontrola" </w:delInstrText>
        </w:r>
        <w:r w:rsidR="008A2E8F" w:rsidDel="00256524">
          <w:rPr>
            <w:rStyle w:val="Hypertextovprepojenie"/>
            <w:rFonts w:asciiTheme="minorHAnsi" w:hAnsiTheme="minorHAnsi" w:cs="Calibri"/>
            <w:sz w:val="20"/>
            <w:szCs w:val="20"/>
          </w:rPr>
          <w:fldChar w:fldCharType="separate"/>
        </w:r>
        <w:r w:rsidR="00EB1FBA" w:rsidRPr="002F3653" w:rsidDel="00256524">
          <w:rPr>
            <w:rStyle w:val="Hypertextovprepojenie"/>
            <w:rFonts w:asciiTheme="minorHAnsi" w:hAnsiTheme="minorHAnsi" w:cs="Calibri"/>
            <w:sz w:val="20"/>
            <w:szCs w:val="20"/>
          </w:rPr>
          <w:delText>2.3</w:delText>
        </w:r>
        <w:r w:rsidR="008A2E8F" w:rsidDel="00256524">
          <w:rPr>
            <w:rStyle w:val="Hypertextovprepojenie"/>
            <w:rFonts w:asciiTheme="minorHAnsi" w:hAnsiTheme="minorHAnsi" w:cs="Calibri"/>
            <w:sz w:val="20"/>
            <w:szCs w:val="20"/>
          </w:rPr>
          <w:fldChar w:fldCharType="end"/>
        </w:r>
        <w:r w:rsidR="00EB1FBA" w:rsidRPr="002F3653" w:rsidDel="00256524">
          <w:rPr>
            <w:rFonts w:asciiTheme="minorHAnsi" w:hAnsiTheme="minorHAnsi" w:cs="Calibri"/>
            <w:sz w:val="20"/>
            <w:szCs w:val="20"/>
          </w:rPr>
          <w:delText xml:space="preserve"> </w:delText>
        </w:r>
        <w:r w:rsidR="00217CCB" w:rsidRPr="002F3653" w:rsidDel="00256524">
          <w:rPr>
            <w:rFonts w:ascii="Calibri" w:hAnsi="Calibri" w:cs="Calibri"/>
            <w:sz w:val="20"/>
            <w:szCs w:val="20"/>
          </w:rPr>
          <w:delText xml:space="preserve">odseku 6  </w:delText>
        </w:r>
        <w:r w:rsidR="005F245E" w:rsidRPr="002F3653" w:rsidDel="00256524">
          <w:rPr>
            <w:rFonts w:ascii="Calibri" w:hAnsi="Calibri" w:cs="Calibri"/>
            <w:sz w:val="20"/>
            <w:szCs w:val="20"/>
          </w:rPr>
          <w:delText>tejto príručky.</w:delText>
        </w:r>
      </w:del>
    </w:p>
    <w:p w14:paraId="29F06BC0" w14:textId="77777777" w:rsidR="00381952" w:rsidRPr="0093745A" w:rsidDel="00256524" w:rsidRDefault="00E64AFC" w:rsidP="007F59C5">
      <w:pPr>
        <w:pStyle w:val="Default"/>
        <w:numPr>
          <w:ilvl w:val="0"/>
          <w:numId w:val="27"/>
        </w:numPr>
        <w:spacing w:before="120" w:after="120" w:line="276" w:lineRule="auto"/>
        <w:ind w:left="450" w:hanging="450"/>
        <w:jc w:val="both"/>
        <w:rPr>
          <w:del w:id="1504" w:author="Chromíková, Katarína" w:date="2020-12-11T17:05:00Z"/>
          <w:rFonts w:ascii="Calibri" w:hAnsi="Calibri" w:cs="Calibri"/>
          <w:sz w:val="20"/>
          <w:szCs w:val="20"/>
        </w:rPr>
      </w:pPr>
      <w:del w:id="1505" w:author="Chromíková, Katarína" w:date="2020-12-11T17:05:00Z">
        <w:r w:rsidRPr="0093745A" w:rsidDel="00256524">
          <w:rPr>
            <w:rFonts w:ascii="Calibri" w:hAnsi="Calibri" w:cs="Calibri"/>
            <w:sz w:val="20"/>
            <w:szCs w:val="20"/>
          </w:rPr>
          <w:lastRenderedPageBreak/>
          <w:delText>V prípade zákaziek s nízkou hodnotou</w:delText>
        </w:r>
        <w:r w:rsidR="00381952" w:rsidRPr="0093745A" w:rsidDel="00256524">
          <w:rPr>
            <w:rFonts w:ascii="Calibri" w:hAnsi="Calibri" w:cs="Calibri"/>
            <w:sz w:val="20"/>
            <w:szCs w:val="20"/>
          </w:rPr>
          <w:delText xml:space="preserve"> vyhlásených do 31.12.2018</w:delText>
        </w:r>
        <w:r w:rsidRPr="0093745A" w:rsidDel="00256524">
          <w:rPr>
            <w:rFonts w:ascii="Calibri" w:hAnsi="Calibri" w:cs="Calibri"/>
            <w:sz w:val="20"/>
            <w:szCs w:val="20"/>
          </w:rPr>
          <w:delText xml:space="preserve">, ktorých hodnota je do </w:delText>
        </w:r>
        <w:r w:rsidR="002B73B5" w:rsidRPr="0093745A" w:rsidDel="00256524">
          <w:rPr>
            <w:rFonts w:ascii="Calibri" w:hAnsi="Calibri" w:cs="Calibri"/>
            <w:sz w:val="20"/>
            <w:szCs w:val="20"/>
          </w:rPr>
          <w:delText>5</w:delText>
        </w:r>
      </w:del>
      <w:ins w:id="1506" w:author="uzivatel" w:date="2020-12-03T16:40:00Z">
        <w:del w:id="1507" w:author="Chromíková, Katarína" w:date="2020-12-11T17:05:00Z">
          <w:r w:rsidR="00C360E0" w:rsidDel="00256524">
            <w:rPr>
              <w:rFonts w:ascii="Calibri" w:hAnsi="Calibri" w:cs="Calibri"/>
              <w:sz w:val="20"/>
              <w:szCs w:val="20"/>
            </w:rPr>
            <w:delText>0</w:delText>
          </w:r>
        </w:del>
      </w:ins>
      <w:del w:id="1508" w:author="Chromíková, Katarína" w:date="2020-12-11T17:05:00Z">
        <w:r w:rsidR="002B73B5" w:rsidRPr="0093745A" w:rsidDel="00256524">
          <w:rPr>
            <w:rFonts w:ascii="Calibri" w:hAnsi="Calibri" w:cs="Calibri"/>
            <w:sz w:val="20"/>
            <w:szCs w:val="20"/>
          </w:rPr>
          <w:delText xml:space="preserve"> </w:delText>
        </w:r>
        <w:r w:rsidRPr="0093745A" w:rsidDel="00256524">
          <w:rPr>
            <w:rFonts w:ascii="Calibri" w:hAnsi="Calibri" w:cs="Calibri"/>
            <w:sz w:val="20"/>
            <w:szCs w:val="20"/>
          </w:rPr>
          <w:delText xml:space="preserve">000 EUR bez DPH, </w:delText>
        </w:r>
        <w:r w:rsidR="00381952" w:rsidRPr="0093745A" w:rsidDel="00256524">
          <w:rPr>
            <w:rFonts w:ascii="Calibri" w:hAnsi="Calibri" w:cs="Calibri"/>
            <w:sz w:val="20"/>
            <w:szCs w:val="20"/>
          </w:rPr>
          <w:delText xml:space="preserve">bolo </w:delText>
        </w:r>
      </w:del>
      <w:ins w:id="1509" w:author="uzivatel" w:date="2020-12-03T16:40:00Z">
        <w:del w:id="1510" w:author="Chromíková, Katarína" w:date="2020-12-11T17:05:00Z">
          <w:r w:rsidR="00C360E0" w:rsidDel="00256524">
            <w:rPr>
              <w:rFonts w:ascii="Calibri" w:hAnsi="Calibri" w:cs="Calibri"/>
              <w:sz w:val="20"/>
              <w:szCs w:val="20"/>
            </w:rPr>
            <w:delText>je</w:delText>
          </w:r>
          <w:r w:rsidR="00C360E0" w:rsidRPr="0093745A" w:rsidDel="00256524">
            <w:rPr>
              <w:rFonts w:ascii="Calibri" w:hAnsi="Calibri" w:cs="Calibri"/>
              <w:sz w:val="20"/>
              <w:szCs w:val="20"/>
            </w:rPr>
            <w:delText xml:space="preserve"> </w:delText>
          </w:r>
        </w:del>
      </w:ins>
      <w:del w:id="1511" w:author="Chromíková, Katarína" w:date="2020-12-11T17:05:00Z">
        <w:r w:rsidRPr="0093745A" w:rsidDel="00256524">
          <w:rPr>
            <w:rFonts w:ascii="Calibri" w:hAnsi="Calibri" w:cs="Calibri"/>
            <w:sz w:val="20"/>
            <w:szCs w:val="20"/>
          </w:rPr>
          <w:delText xml:space="preserve">možné určiť úspešného uchádzača priamym zadaním, ak RO vo vzťahu k predmetu zákazky určil na dané výdavky finančné limity, </w:delText>
        </w:r>
        <w:r w:rsidR="007F774F" w:rsidRPr="0093745A" w:rsidDel="00256524">
          <w:rPr>
            <w:rFonts w:ascii="Calibri" w:hAnsi="Calibri" w:cs="Calibri"/>
            <w:sz w:val="20"/>
            <w:szCs w:val="20"/>
          </w:rPr>
          <w:delText xml:space="preserve">percentuálne limity alebo benchmarky, </w:delText>
        </w:r>
        <w:r w:rsidRPr="0093745A" w:rsidDel="00256524">
          <w:rPr>
            <w:rFonts w:ascii="Calibri" w:hAnsi="Calibri" w:cs="Calibri"/>
            <w:sz w:val="20"/>
            <w:szCs w:val="20"/>
          </w:rPr>
          <w:delText>ktoré zohľadňujú dodržanie pravidiel hospodárnosti v súlade s metodickým pokynom k overovaniu hospodárnosti výdavkov</w:delText>
        </w:r>
        <w:r w:rsidRPr="00523019" w:rsidDel="00256524">
          <w:rPr>
            <w:rFonts w:ascii="Calibri" w:hAnsi="Calibri" w:cs="Calibri"/>
            <w:sz w:val="20"/>
            <w:szCs w:val="20"/>
            <w:vertAlign w:val="superscript"/>
          </w:rPr>
          <w:footnoteReference w:id="101"/>
        </w:r>
        <w:r w:rsidRPr="0093745A" w:rsidDel="00256524">
          <w:rPr>
            <w:rFonts w:ascii="Calibri" w:hAnsi="Calibri" w:cs="Calibri"/>
            <w:sz w:val="20"/>
            <w:szCs w:val="20"/>
          </w:rPr>
          <w:delText>.</w:delText>
        </w:r>
        <w:r w:rsidR="00381952" w:rsidRPr="0093745A" w:rsidDel="00256524">
          <w:rPr>
            <w:rFonts w:ascii="Calibri" w:hAnsi="Calibri" w:cs="Calibri"/>
            <w:sz w:val="20"/>
            <w:szCs w:val="20"/>
          </w:rPr>
          <w:delText xml:space="preserve"> Uvedené pravidlo sa týka aj zákaziek do 5 000 EUR bez DPH, ktoré boli vyhlásené po 31.12.2018, pričom žiadateľ/prijímateľ uplatnil postup zadávania zákazky s nízkou hodnotou, nakoľko očakáva, že v priebehu kalendárneho roka hodnota obstarávaných tovarov, stavebných prác alebo služieb presiahne 5 000 EUR bez DPH</w:delText>
        </w:r>
        <w:r w:rsidR="0093745A" w:rsidRPr="0093745A" w:rsidDel="00256524">
          <w:rPr>
            <w:rFonts w:ascii="Calibri" w:hAnsi="Calibri" w:cs="Calibri"/>
            <w:sz w:val="20"/>
            <w:szCs w:val="20"/>
          </w:rPr>
          <w:delText xml:space="preserve">, a tak by nebol oprávnený uplatniť výnimku podľa § 1 ods. 14 ZVO. Postup podľa druhej vety je možné uplatniť iba v prípade, ak hodnota predmetných zákaziek v priebehu kalendárneho roka je nižšia </w:delText>
        </w:r>
        <w:r w:rsidR="0093745A" w:rsidRPr="00CA77F8" w:rsidDel="00256524">
          <w:rPr>
            <w:rFonts w:ascii="Calibri" w:hAnsi="Calibri" w:cs="Calibri"/>
            <w:sz w:val="20"/>
            <w:szCs w:val="20"/>
            <w:highlight w:val="yellow"/>
          </w:rPr>
          <w:delText>ako 30 000 EUR bez DPH</w:delText>
        </w:r>
        <w:r w:rsidR="0093745A" w:rsidRPr="0093745A" w:rsidDel="00256524">
          <w:rPr>
            <w:rFonts w:ascii="Calibri" w:hAnsi="Calibri" w:cs="Calibri"/>
            <w:sz w:val="20"/>
            <w:szCs w:val="20"/>
          </w:rPr>
          <w:delText>.</w:delText>
        </w:r>
      </w:del>
    </w:p>
    <w:p w14:paraId="07627A16" w14:textId="77777777" w:rsidR="00E8718C" w:rsidRPr="002F3653" w:rsidRDefault="00E33E39" w:rsidP="00796D5D">
      <w:pPr>
        <w:pStyle w:val="Nadpis1"/>
        <w:rPr>
          <w:lang w:val="sk-SK"/>
        </w:rPr>
      </w:pPr>
      <w:bookmarkStart w:id="1514" w:name="_Verejné_obstarávanie_realizované"/>
      <w:bookmarkEnd w:id="1514"/>
      <w:r w:rsidRPr="002F3653">
        <w:rPr>
          <w:lang w:val="sk-SK"/>
        </w:rPr>
        <w:br w:type="page"/>
      </w:r>
      <w:bookmarkStart w:id="1515" w:name="_Toc417161541"/>
      <w:bookmarkStart w:id="1516" w:name="_Toc11153183"/>
      <w:r w:rsidR="00796D5D" w:rsidRPr="00796D5D">
        <w:lastRenderedPageBreak/>
        <w:t xml:space="preserve">5. </w:t>
      </w:r>
      <w:r w:rsidR="00E8718C" w:rsidRPr="00796D5D">
        <w:t>Verejné obstarávanie realizované</w:t>
      </w:r>
      <w:r w:rsidR="00E8718C" w:rsidRPr="00DD570F">
        <w:rPr>
          <w:lang w:val="sk-SK"/>
        </w:rPr>
        <w:t xml:space="preserve"> cez elektronické trhovisko</w:t>
      </w:r>
      <w:bookmarkEnd w:id="1515"/>
      <w:r w:rsidR="002063DA" w:rsidRPr="00DD570F">
        <w:rPr>
          <w:lang w:val="sk-SK"/>
        </w:rPr>
        <w:t xml:space="preserve"> </w:t>
      </w:r>
      <w:r w:rsidR="002063DA" w:rsidRPr="00DD570F">
        <w:rPr>
          <w:vertAlign w:val="superscript"/>
          <w:lang w:val="sk-SK"/>
        </w:rPr>
        <w:footnoteReference w:id="102"/>
      </w:r>
      <w:bookmarkEnd w:id="1516"/>
    </w:p>
    <w:p w14:paraId="67F2644F" w14:textId="77777777" w:rsidR="00ED7578" w:rsidRDefault="00ED7578" w:rsidP="001614CC">
      <w:pPr>
        <w:pStyle w:val="Default"/>
        <w:numPr>
          <w:ilvl w:val="3"/>
          <w:numId w:val="23"/>
        </w:numPr>
        <w:tabs>
          <w:tab w:val="clear" w:pos="2880"/>
        </w:tabs>
        <w:spacing w:before="120" w:after="120" w:line="276" w:lineRule="auto"/>
        <w:ind w:left="540" w:hanging="540"/>
        <w:jc w:val="both"/>
        <w:rPr>
          <w:rFonts w:ascii="Calibri" w:hAnsi="Calibri" w:cs="Calibri"/>
          <w:sz w:val="20"/>
          <w:szCs w:val="20"/>
        </w:rPr>
      </w:pPr>
      <w:r w:rsidRPr="00ED7578">
        <w:rPr>
          <w:rFonts w:ascii="Calibri" w:hAnsi="Calibri" w:cs="Calibri"/>
          <w:sz w:val="20"/>
          <w:szCs w:val="20"/>
        </w:rPr>
        <w:t xml:space="preserve">Elektronické trhovisko je informačný systém verejnej správy, ktorý slúži na zabezpečenie ponuky a nákupu tovarov alebo služieb bežne dostupných na trhu, okrem služieb, ktorých predmetom je intelektuálne plnenie, ako aj na zabezpečenie s tým súvisiacich činností. Správcom elektronického trhoviska je Ministerstvo vnútra SR. </w:t>
      </w:r>
    </w:p>
    <w:p w14:paraId="58FF29BD" w14:textId="77777777" w:rsidR="00436F4E" w:rsidRPr="00FA6C92" w:rsidRDefault="00EB2657" w:rsidP="001614CC">
      <w:pPr>
        <w:pStyle w:val="Default"/>
        <w:numPr>
          <w:ilvl w:val="3"/>
          <w:numId w:val="23"/>
        </w:numPr>
        <w:tabs>
          <w:tab w:val="clear" w:pos="2880"/>
        </w:tabs>
        <w:spacing w:before="120" w:after="120" w:line="276" w:lineRule="auto"/>
        <w:ind w:left="540" w:hanging="540"/>
        <w:jc w:val="both"/>
        <w:rPr>
          <w:rFonts w:ascii="Calibri" w:hAnsi="Calibri" w:cs="Calibri"/>
          <w:sz w:val="20"/>
          <w:szCs w:val="20"/>
        </w:rPr>
      </w:pPr>
      <w:r w:rsidRPr="002F3653">
        <w:rPr>
          <w:rFonts w:ascii="Calibri" w:hAnsi="Calibri" w:cs="Calibri"/>
          <w:sz w:val="20"/>
          <w:szCs w:val="20"/>
        </w:rPr>
        <w:t>Žiadatelia/</w:t>
      </w:r>
      <w:r w:rsidR="00E8718C" w:rsidRPr="002F3653">
        <w:rPr>
          <w:rFonts w:ascii="Calibri" w:hAnsi="Calibri" w:cs="Calibri"/>
          <w:sz w:val="20"/>
          <w:szCs w:val="20"/>
        </w:rPr>
        <w:t xml:space="preserve">Prijímatelia, </w:t>
      </w:r>
      <w:r w:rsidR="00E8718C" w:rsidRPr="00FA6C92">
        <w:rPr>
          <w:rFonts w:ascii="Calibri" w:hAnsi="Calibri" w:cs="Calibri"/>
          <w:sz w:val="20"/>
          <w:szCs w:val="20"/>
        </w:rPr>
        <w:t xml:space="preserve">ktorí spĺňajú podmienky uvedené v § </w:t>
      </w:r>
      <w:r w:rsidR="006D5859" w:rsidRPr="00FA6C92">
        <w:rPr>
          <w:rFonts w:ascii="Calibri" w:hAnsi="Calibri" w:cs="Calibri"/>
          <w:sz w:val="20"/>
          <w:szCs w:val="20"/>
        </w:rPr>
        <w:t>108</w:t>
      </w:r>
      <w:r w:rsidR="00E8718C" w:rsidRPr="00FA6C92">
        <w:rPr>
          <w:rFonts w:ascii="Calibri" w:hAnsi="Calibri" w:cs="Calibri"/>
          <w:sz w:val="20"/>
          <w:szCs w:val="20"/>
        </w:rPr>
        <w:t xml:space="preserve"> ods. 1 </w:t>
      </w:r>
      <w:r w:rsidR="00ED7578">
        <w:rPr>
          <w:rFonts w:ascii="Calibri" w:hAnsi="Calibri" w:cs="Calibri"/>
          <w:sz w:val="20"/>
          <w:szCs w:val="20"/>
        </w:rPr>
        <w:t xml:space="preserve">písm. a) </w:t>
      </w:r>
      <w:r w:rsidR="00E8718C" w:rsidRPr="00FA6C92">
        <w:rPr>
          <w:rFonts w:ascii="Calibri" w:hAnsi="Calibri" w:cs="Calibri"/>
          <w:sz w:val="20"/>
          <w:szCs w:val="20"/>
        </w:rPr>
        <w:t>ZVO</w:t>
      </w:r>
      <w:r w:rsidR="00ED7578">
        <w:rPr>
          <w:rFonts w:ascii="Calibri" w:hAnsi="Calibri" w:cs="Calibri"/>
          <w:sz w:val="20"/>
          <w:szCs w:val="20"/>
        </w:rPr>
        <w:t xml:space="preserve"> </w:t>
      </w:r>
      <w:r w:rsidR="00BC5116" w:rsidRPr="00FA6C92">
        <w:rPr>
          <w:rFonts w:ascii="Calibri" w:hAnsi="Calibri" w:cs="Calibri"/>
          <w:sz w:val="20"/>
          <w:szCs w:val="20"/>
        </w:rPr>
        <w:t>postupujú</w:t>
      </w:r>
      <w:r w:rsidR="00E8718C" w:rsidRPr="00FA6C92">
        <w:rPr>
          <w:rFonts w:ascii="Calibri" w:hAnsi="Calibri" w:cs="Calibri"/>
          <w:sz w:val="20"/>
          <w:szCs w:val="20"/>
        </w:rPr>
        <w:t xml:space="preserve"> podľa § </w:t>
      </w:r>
      <w:r w:rsidR="006D5859" w:rsidRPr="00FA6C92">
        <w:rPr>
          <w:rFonts w:ascii="Calibri" w:hAnsi="Calibri" w:cs="Calibri"/>
          <w:sz w:val="20"/>
          <w:szCs w:val="20"/>
        </w:rPr>
        <w:t xml:space="preserve">109 </w:t>
      </w:r>
      <w:r w:rsidR="00E8718C" w:rsidRPr="00FA6C92">
        <w:rPr>
          <w:rFonts w:ascii="Calibri" w:hAnsi="Calibri" w:cs="Calibri"/>
          <w:sz w:val="20"/>
          <w:szCs w:val="20"/>
        </w:rPr>
        <w:t xml:space="preserve">až </w:t>
      </w:r>
      <w:r w:rsidR="00ED7578" w:rsidRPr="00FA6C92">
        <w:rPr>
          <w:rFonts w:ascii="Calibri" w:hAnsi="Calibri" w:cs="Calibri"/>
          <w:sz w:val="20"/>
          <w:szCs w:val="20"/>
        </w:rPr>
        <w:t>11</w:t>
      </w:r>
      <w:r w:rsidR="00ED7578">
        <w:rPr>
          <w:rFonts w:ascii="Calibri" w:hAnsi="Calibri" w:cs="Calibri"/>
          <w:sz w:val="20"/>
          <w:szCs w:val="20"/>
        </w:rPr>
        <w:t>1</w:t>
      </w:r>
      <w:r w:rsidR="00ED7578" w:rsidRPr="00FA6C92">
        <w:rPr>
          <w:rFonts w:ascii="Calibri" w:hAnsi="Calibri" w:cs="Calibri"/>
          <w:sz w:val="20"/>
          <w:szCs w:val="20"/>
        </w:rPr>
        <w:t xml:space="preserve"> </w:t>
      </w:r>
      <w:r w:rsidR="000A7AD8" w:rsidRPr="00FA6C92">
        <w:rPr>
          <w:rFonts w:ascii="Calibri" w:hAnsi="Calibri" w:cs="Calibri"/>
          <w:sz w:val="20"/>
          <w:szCs w:val="20"/>
        </w:rPr>
        <w:t>a realizujú obstarávanie prostredníctvom elektronického trhoviska</w:t>
      </w:r>
      <w:r w:rsidR="00035B30" w:rsidRPr="00FA6C92">
        <w:rPr>
          <w:rFonts w:ascii="Calibri" w:hAnsi="Calibri" w:cs="Calibri"/>
          <w:sz w:val="20"/>
          <w:szCs w:val="20"/>
        </w:rPr>
        <w:t>.</w:t>
      </w:r>
      <w:r w:rsidR="00AC0BC9" w:rsidRPr="00FA6C92">
        <w:rPr>
          <w:rFonts w:ascii="Calibri" w:hAnsi="Calibri" w:cs="Calibri"/>
          <w:sz w:val="20"/>
          <w:szCs w:val="20"/>
        </w:rPr>
        <w:t xml:space="preserve"> </w:t>
      </w:r>
    </w:p>
    <w:p w14:paraId="4FF1238E" w14:textId="77777777" w:rsidR="00ED7578" w:rsidRPr="00ED7578" w:rsidRDefault="00E22354" w:rsidP="00ED7578">
      <w:pPr>
        <w:pStyle w:val="Default"/>
        <w:spacing w:before="120" w:after="120" w:line="276" w:lineRule="auto"/>
        <w:ind w:left="540"/>
        <w:jc w:val="both"/>
        <w:rPr>
          <w:rFonts w:asciiTheme="minorHAnsi" w:hAnsiTheme="minorHAnsi"/>
          <w:sz w:val="20"/>
          <w:szCs w:val="20"/>
        </w:rPr>
      </w:pPr>
      <w:r w:rsidRPr="002F3653">
        <w:rPr>
          <w:rFonts w:asciiTheme="minorHAnsi" w:hAnsiTheme="minorHAnsi" w:cs="Calibri"/>
          <w:sz w:val="20"/>
          <w:szCs w:val="20"/>
        </w:rPr>
        <w:t xml:space="preserve">V zmysle § </w:t>
      </w:r>
      <w:r w:rsidR="006D5859" w:rsidRPr="002F3653">
        <w:rPr>
          <w:rFonts w:asciiTheme="minorHAnsi" w:hAnsiTheme="minorHAnsi" w:cs="Calibri"/>
          <w:sz w:val="20"/>
          <w:szCs w:val="20"/>
        </w:rPr>
        <w:t xml:space="preserve">66 </w:t>
      </w:r>
      <w:r w:rsidRPr="002F3653">
        <w:rPr>
          <w:rFonts w:asciiTheme="minorHAnsi" w:hAnsiTheme="minorHAnsi" w:cs="Calibri"/>
          <w:sz w:val="20"/>
          <w:szCs w:val="20"/>
        </w:rPr>
        <w:t xml:space="preserve">ods. </w:t>
      </w:r>
      <w:r w:rsidR="006D5859" w:rsidRPr="002F3653">
        <w:rPr>
          <w:rFonts w:asciiTheme="minorHAnsi" w:hAnsiTheme="minorHAnsi" w:cs="Calibri"/>
          <w:sz w:val="20"/>
          <w:szCs w:val="20"/>
        </w:rPr>
        <w:t xml:space="preserve">8 </w:t>
      </w:r>
      <w:r w:rsidRPr="002F3653">
        <w:rPr>
          <w:rFonts w:asciiTheme="minorHAnsi" w:hAnsiTheme="minorHAnsi" w:cs="Calibri"/>
          <w:sz w:val="20"/>
          <w:szCs w:val="20"/>
        </w:rPr>
        <w:t xml:space="preserve">ZVO môžu </w:t>
      </w:r>
      <w:r w:rsidR="00200A53" w:rsidRPr="002F3653">
        <w:rPr>
          <w:rFonts w:asciiTheme="minorHAnsi" w:hAnsiTheme="minorHAnsi" w:cs="Calibri"/>
          <w:sz w:val="20"/>
          <w:szCs w:val="20"/>
        </w:rPr>
        <w:t>žiadatelia</w:t>
      </w:r>
      <w:r w:rsidR="00AC0BC9" w:rsidRPr="002F3653">
        <w:rPr>
          <w:rFonts w:asciiTheme="minorHAnsi" w:hAnsiTheme="minorHAnsi" w:cs="Calibri"/>
          <w:sz w:val="20"/>
          <w:szCs w:val="20"/>
        </w:rPr>
        <w:t>/</w:t>
      </w:r>
      <w:r w:rsidR="00200A53" w:rsidRPr="002F3653">
        <w:rPr>
          <w:rFonts w:asciiTheme="minorHAnsi" w:hAnsiTheme="minorHAnsi"/>
          <w:sz w:val="20"/>
          <w:szCs w:val="20"/>
        </w:rPr>
        <w:t xml:space="preserve">prijímatelia </w:t>
      </w:r>
      <w:r w:rsidR="00AC0BC9" w:rsidRPr="002F3653">
        <w:rPr>
          <w:rFonts w:asciiTheme="minorHAnsi" w:hAnsiTheme="minorHAnsi"/>
          <w:sz w:val="20"/>
          <w:szCs w:val="20"/>
        </w:rPr>
        <w:t xml:space="preserve">realizovať </w:t>
      </w:r>
      <w:r w:rsidRPr="002F3653">
        <w:rPr>
          <w:rFonts w:asciiTheme="minorHAnsi" w:hAnsiTheme="minorHAnsi"/>
          <w:sz w:val="20"/>
          <w:szCs w:val="20"/>
        </w:rPr>
        <w:t>prostredníctvom</w:t>
      </w:r>
      <w:r w:rsidR="00AC0BC9" w:rsidRPr="002F3653">
        <w:rPr>
          <w:rFonts w:asciiTheme="minorHAnsi" w:hAnsiTheme="minorHAnsi"/>
          <w:sz w:val="20"/>
          <w:szCs w:val="20"/>
        </w:rPr>
        <w:t xml:space="preserve"> elektronické</w:t>
      </w:r>
      <w:r w:rsidRPr="002F3653">
        <w:rPr>
          <w:rFonts w:asciiTheme="minorHAnsi" w:hAnsiTheme="minorHAnsi"/>
          <w:sz w:val="20"/>
          <w:szCs w:val="20"/>
        </w:rPr>
        <w:t>ho</w:t>
      </w:r>
      <w:r w:rsidR="00AC0BC9" w:rsidRPr="002F3653">
        <w:rPr>
          <w:rFonts w:asciiTheme="minorHAnsi" w:hAnsiTheme="minorHAnsi"/>
          <w:sz w:val="20"/>
          <w:szCs w:val="20"/>
        </w:rPr>
        <w:t xml:space="preserve"> trhovisk</w:t>
      </w:r>
      <w:r w:rsidRPr="002F3653">
        <w:rPr>
          <w:rFonts w:asciiTheme="minorHAnsi" w:hAnsiTheme="minorHAnsi"/>
          <w:sz w:val="20"/>
          <w:szCs w:val="20"/>
        </w:rPr>
        <w:t xml:space="preserve">a aj </w:t>
      </w:r>
      <w:r w:rsidR="00AC0BC9" w:rsidRPr="002F3653">
        <w:rPr>
          <w:rFonts w:asciiTheme="minorHAnsi" w:hAnsiTheme="minorHAnsi"/>
          <w:sz w:val="20"/>
          <w:szCs w:val="20"/>
        </w:rPr>
        <w:t>nadlimitnú verejnú súťaž na nákup tovarov a služieb</w:t>
      </w:r>
      <w:r w:rsidR="00035B30" w:rsidRPr="00035B30">
        <w:rPr>
          <w:rFonts w:asciiTheme="minorHAnsi" w:hAnsiTheme="minorHAnsi"/>
          <w:sz w:val="20"/>
          <w:szCs w:val="20"/>
        </w:rPr>
        <w:t xml:space="preserve">, </w:t>
      </w:r>
      <w:r w:rsidR="00ED7578" w:rsidRPr="00ED7578">
        <w:rPr>
          <w:rFonts w:asciiTheme="minorHAnsi" w:hAnsiTheme="minorHAnsi"/>
          <w:sz w:val="20"/>
          <w:szCs w:val="20"/>
        </w:rPr>
        <w:t>ktorých predmetom nie je intelektuálne plnenie.</w:t>
      </w:r>
    </w:p>
    <w:p w14:paraId="70EDEE00" w14:textId="77777777" w:rsidR="00ED7578" w:rsidRPr="002F3653" w:rsidRDefault="00ED7578" w:rsidP="00A254A3">
      <w:pPr>
        <w:pStyle w:val="Default"/>
        <w:spacing w:before="120" w:after="120" w:line="276" w:lineRule="auto"/>
        <w:ind w:left="540"/>
        <w:jc w:val="both"/>
        <w:rPr>
          <w:rFonts w:asciiTheme="minorHAnsi" w:hAnsiTheme="minorHAnsi" w:cs="Calibri"/>
          <w:sz w:val="20"/>
          <w:szCs w:val="20"/>
        </w:rPr>
      </w:pPr>
      <w:r>
        <w:rPr>
          <w:rFonts w:asciiTheme="minorHAnsi" w:hAnsiTheme="minorHAnsi" w:cs="Calibri"/>
          <w:sz w:val="20"/>
          <w:szCs w:val="20"/>
        </w:rPr>
        <w:t>Žiadateľ/</w:t>
      </w:r>
      <w:r w:rsidRPr="00ED7578">
        <w:rPr>
          <w:rFonts w:asciiTheme="minorHAnsi" w:hAnsiTheme="minorHAnsi" w:cs="Calibri"/>
          <w:sz w:val="20"/>
          <w:szCs w:val="20"/>
        </w:rPr>
        <w:t>Prijímateľ môže zadať zákazku s využitím elektronického trhoviska aj v prípade zákazky s nízkou hodnotou</w:t>
      </w:r>
      <w:r>
        <w:rPr>
          <w:rFonts w:asciiTheme="minorHAnsi" w:hAnsiTheme="minorHAnsi" w:cs="Calibri"/>
          <w:sz w:val="20"/>
          <w:szCs w:val="20"/>
        </w:rPr>
        <w:t xml:space="preserve"> (§117)</w:t>
      </w:r>
      <w:r w:rsidRPr="00ED7578">
        <w:rPr>
          <w:rFonts w:asciiTheme="minorHAnsi" w:hAnsiTheme="minorHAnsi" w:cs="Calibri"/>
          <w:sz w:val="20"/>
          <w:szCs w:val="20"/>
        </w:rPr>
        <w:t>, ktorej predmetom sú bežne dostupné tovary a služby, ktorých predmetom nie je intelektuálne plnenie.</w:t>
      </w:r>
    </w:p>
    <w:tbl>
      <w:tblPr>
        <w:tblW w:w="0" w:type="auto"/>
        <w:tblInd w:w="5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0"/>
      </w:tblGrid>
      <w:tr w:rsidR="00A254A3" w:rsidRPr="002F3653" w14:paraId="5237D89C" w14:textId="77777777" w:rsidTr="00A254A3">
        <w:tc>
          <w:tcPr>
            <w:tcW w:w="8520" w:type="dxa"/>
            <w:tcBorders>
              <w:top w:val="single" w:sz="8" w:space="0" w:color="4F81BD"/>
              <w:left w:val="single" w:sz="8" w:space="0" w:color="4F81BD"/>
              <w:bottom w:val="single" w:sz="8" w:space="0" w:color="4F81BD"/>
              <w:right w:val="single" w:sz="8" w:space="0" w:color="4F81BD"/>
            </w:tcBorders>
            <w:shd w:val="clear" w:color="auto" w:fill="DBE5F1"/>
          </w:tcPr>
          <w:p w14:paraId="72D07A05" w14:textId="77777777" w:rsidR="00A254A3" w:rsidRPr="002F3653" w:rsidRDefault="00A254A3" w:rsidP="000178DE">
            <w:pPr>
              <w:pStyle w:val="Default"/>
              <w:spacing w:line="276" w:lineRule="auto"/>
              <w:jc w:val="both"/>
              <w:rPr>
                <w:rFonts w:ascii="Calibri" w:hAnsi="Calibri" w:cs="Calibri"/>
                <w:i/>
                <w:sz w:val="20"/>
                <w:szCs w:val="20"/>
              </w:rPr>
            </w:pPr>
            <w:r w:rsidRPr="002F3653">
              <w:rPr>
                <w:rFonts w:ascii="Calibri" w:hAnsi="Calibri" w:cs="Calibri"/>
                <w:i/>
                <w:sz w:val="20"/>
                <w:szCs w:val="20"/>
              </w:rPr>
              <w:t xml:space="preserve">Upozornenie: </w:t>
            </w:r>
          </w:p>
          <w:p w14:paraId="42E6141E" w14:textId="77777777" w:rsidR="00A254A3" w:rsidRPr="002F3653" w:rsidRDefault="00A254A3" w:rsidP="000178DE">
            <w:pPr>
              <w:pStyle w:val="Default"/>
              <w:spacing w:line="276" w:lineRule="auto"/>
              <w:jc w:val="both"/>
              <w:rPr>
                <w:rFonts w:asciiTheme="minorHAnsi" w:hAnsiTheme="minorHAnsi" w:cs="Calibri"/>
                <w:sz w:val="20"/>
                <w:szCs w:val="20"/>
              </w:rPr>
            </w:pPr>
            <w:r w:rsidRPr="002F3653">
              <w:rPr>
                <w:rFonts w:asciiTheme="minorHAnsi" w:hAnsiTheme="minorHAnsi" w:cs="Calibri"/>
                <w:sz w:val="20"/>
                <w:szCs w:val="20"/>
              </w:rPr>
              <w:t xml:space="preserve">Aj pri zadávaní zákaziek cez elektronické trhovisko je potrebné stanoviť opis predmetu zákazky v súlade s </w:t>
            </w:r>
            <w:r w:rsidR="00BC5116" w:rsidRPr="002F3653">
              <w:rPr>
                <w:rFonts w:asciiTheme="minorHAnsi" w:hAnsiTheme="minorHAnsi" w:cs="Calibri"/>
                <w:sz w:val="20"/>
                <w:szCs w:val="20"/>
              </w:rPr>
              <w:t>§ 42 ZVO a pr</w:t>
            </w:r>
            <w:r w:rsidR="00EB062A">
              <w:rPr>
                <w:rFonts w:asciiTheme="minorHAnsi" w:hAnsiTheme="minorHAnsi" w:cs="Calibri"/>
                <w:sz w:val="20"/>
                <w:szCs w:val="20"/>
              </w:rPr>
              <w:t>avidlami</w:t>
            </w:r>
            <w:r w:rsidR="00BC5116" w:rsidRPr="002F3653">
              <w:rPr>
                <w:rFonts w:asciiTheme="minorHAnsi" w:hAnsiTheme="minorHAnsi" w:cs="Calibri"/>
                <w:sz w:val="20"/>
                <w:szCs w:val="20"/>
              </w:rPr>
              <w:t xml:space="preserve"> VO uvedenými v § 10 ods. 2 ZVO.</w:t>
            </w:r>
            <w:r w:rsidRPr="002F3653">
              <w:rPr>
                <w:rFonts w:asciiTheme="minorHAnsi" w:hAnsiTheme="minorHAnsi" w:cs="Calibri"/>
                <w:sz w:val="20"/>
                <w:szCs w:val="20"/>
              </w:rPr>
              <w:t xml:space="preserve"> Skutočnosť, že opisný formulár prejde cez karanténu opisných formulárov bez návrhov na jeho úpravu nie je dôkazom, že predmetný opis je v súlade so ZVO.</w:t>
            </w:r>
          </w:p>
          <w:p w14:paraId="0F9E97F2" w14:textId="77777777" w:rsidR="00BC5116" w:rsidRPr="002F3653" w:rsidRDefault="00C138E2" w:rsidP="000178DE">
            <w:pPr>
              <w:pStyle w:val="Default"/>
              <w:spacing w:line="276" w:lineRule="auto"/>
              <w:jc w:val="both"/>
              <w:rPr>
                <w:rFonts w:ascii="Calibri" w:hAnsi="Calibri" w:cs="Calibri"/>
                <w:sz w:val="20"/>
                <w:szCs w:val="20"/>
              </w:rPr>
            </w:pPr>
            <w:hyperlink r:id="rId22" w:history="1">
              <w:r w:rsidR="00BC5116" w:rsidRPr="002F3653">
                <w:rPr>
                  <w:rFonts w:asciiTheme="minorHAnsi" w:hAnsiTheme="minorHAnsi" w:cs="Calibri"/>
                  <w:sz w:val="20"/>
                  <w:szCs w:val="20"/>
                </w:rPr>
                <w:t>Obchodné podmienky elektronického trhoviska</w:t>
              </w:r>
            </w:hyperlink>
            <w:r w:rsidR="00BC5116" w:rsidRPr="002F3653">
              <w:rPr>
                <w:rFonts w:asciiTheme="minorHAnsi" w:hAnsiTheme="minorHAnsi" w:cs="Calibri"/>
                <w:sz w:val="20"/>
                <w:szCs w:val="20"/>
              </w:rPr>
              <w:t xml:space="preserve"> v čl. XV. Všeobecných zmluvných podmienok obsahujú Osobitné ustanovenia o zákazkách financovaných z fondov EÚ.</w:t>
            </w:r>
          </w:p>
        </w:tc>
      </w:tr>
    </w:tbl>
    <w:p w14:paraId="437DAD44" w14:textId="77777777" w:rsidR="00E8718C" w:rsidRPr="002F3653" w:rsidRDefault="00EB2657" w:rsidP="001614CC">
      <w:pPr>
        <w:pStyle w:val="Default"/>
        <w:numPr>
          <w:ilvl w:val="3"/>
          <w:numId w:val="23"/>
        </w:numPr>
        <w:tabs>
          <w:tab w:val="clear" w:pos="2880"/>
        </w:tabs>
        <w:spacing w:before="120" w:after="120" w:line="276" w:lineRule="auto"/>
        <w:ind w:left="547" w:hanging="547"/>
        <w:jc w:val="both"/>
        <w:rPr>
          <w:rFonts w:ascii="Calibri" w:hAnsi="Calibri" w:cs="Calibri"/>
          <w:sz w:val="20"/>
          <w:szCs w:val="20"/>
        </w:rPr>
      </w:pPr>
      <w:r w:rsidRPr="002F3653">
        <w:rPr>
          <w:rFonts w:ascii="Calibri" w:hAnsi="Calibri" w:cs="Calibri"/>
          <w:sz w:val="20"/>
          <w:szCs w:val="20"/>
        </w:rPr>
        <w:t>Žiadateľ/</w:t>
      </w:r>
      <w:r w:rsidR="00E8718C" w:rsidRPr="002F3653">
        <w:rPr>
          <w:rFonts w:ascii="Calibri" w:hAnsi="Calibri" w:cs="Calibri"/>
          <w:sz w:val="20"/>
          <w:szCs w:val="20"/>
        </w:rPr>
        <w:t xml:space="preserve">Prijímateľ je v primeranej lehote pred vyhlásením VO, najneskôr však </w:t>
      </w:r>
      <w:r w:rsidR="00E8718C" w:rsidRPr="002F3653">
        <w:rPr>
          <w:rFonts w:ascii="Calibri" w:hAnsi="Calibri" w:cs="Calibri"/>
          <w:b/>
          <w:sz w:val="20"/>
          <w:szCs w:val="20"/>
        </w:rPr>
        <w:t>1</w:t>
      </w:r>
      <w:r w:rsidR="008B7ADF" w:rsidRPr="002F3653">
        <w:rPr>
          <w:rFonts w:ascii="Calibri" w:hAnsi="Calibri" w:cs="Calibri"/>
          <w:b/>
          <w:sz w:val="20"/>
          <w:szCs w:val="20"/>
        </w:rPr>
        <w:t>0</w:t>
      </w:r>
      <w:r w:rsidR="00E8718C" w:rsidRPr="002F3653">
        <w:rPr>
          <w:rFonts w:ascii="Calibri" w:hAnsi="Calibri" w:cs="Calibri"/>
          <w:b/>
          <w:sz w:val="20"/>
          <w:szCs w:val="20"/>
        </w:rPr>
        <w:t xml:space="preserve"> pracovných dní</w:t>
      </w:r>
      <w:r w:rsidR="00E8718C" w:rsidRPr="002F3653">
        <w:rPr>
          <w:rFonts w:ascii="Calibri" w:hAnsi="Calibri" w:cs="Calibri"/>
          <w:sz w:val="20"/>
          <w:szCs w:val="20"/>
        </w:rPr>
        <w:t xml:space="preserve"> pred termínom plánovaného vyhlásenia VO, povinný predložiť </w:t>
      </w:r>
      <w:r w:rsidR="009B3700" w:rsidRPr="002F3653">
        <w:rPr>
          <w:rFonts w:ascii="Calibri" w:hAnsi="Calibri" w:cs="Calibri"/>
          <w:sz w:val="20"/>
          <w:szCs w:val="20"/>
        </w:rPr>
        <w:t xml:space="preserve">(spôsobom uvedeným </w:t>
      </w:r>
      <w:r w:rsidR="00B05775" w:rsidRPr="002F3653">
        <w:rPr>
          <w:rFonts w:ascii="Calibri" w:hAnsi="Calibri" w:cs="Calibri"/>
          <w:sz w:val="20"/>
          <w:szCs w:val="20"/>
        </w:rPr>
        <w:t xml:space="preserve">v </w:t>
      </w:r>
      <w:r w:rsidR="00414FC4" w:rsidRPr="002F3653">
        <w:rPr>
          <w:rFonts w:ascii="Calibri" w:hAnsi="Calibri" w:cs="Calibri"/>
          <w:sz w:val="20"/>
          <w:szCs w:val="20"/>
        </w:rPr>
        <w:t>pod</w:t>
      </w:r>
      <w:r w:rsidR="001E4EF7" w:rsidRPr="002F3653">
        <w:rPr>
          <w:rFonts w:ascii="Calibri" w:hAnsi="Calibri" w:cs="Calibri"/>
          <w:sz w:val="20"/>
          <w:szCs w:val="20"/>
        </w:rPr>
        <w:t xml:space="preserve">kapitole </w:t>
      </w:r>
      <w:hyperlink w:anchor="_Predkladanie_dokumentácie_z_1" w:history="1">
        <w:r w:rsidR="00200A53" w:rsidRPr="002F3653">
          <w:rPr>
            <w:rStyle w:val="Hypertextovprepojenie"/>
            <w:rFonts w:asciiTheme="minorHAnsi" w:hAnsiTheme="minorHAnsi" w:cs="Calibri"/>
            <w:sz w:val="20"/>
            <w:szCs w:val="20"/>
          </w:rPr>
          <w:t>2.2</w:t>
        </w:r>
      </w:hyperlink>
      <w:r w:rsidR="00200A53" w:rsidRPr="002F3653">
        <w:rPr>
          <w:rFonts w:asciiTheme="minorHAnsi" w:hAnsiTheme="minorHAnsi" w:cs="Calibri"/>
          <w:sz w:val="20"/>
          <w:szCs w:val="20"/>
        </w:rPr>
        <w:t xml:space="preserve"> </w:t>
      </w:r>
      <w:r w:rsidR="001E4EF7" w:rsidRPr="002F3653">
        <w:rPr>
          <w:rFonts w:ascii="Calibri" w:hAnsi="Calibri" w:cs="Calibri"/>
          <w:sz w:val="20"/>
          <w:szCs w:val="20"/>
        </w:rPr>
        <w:t>ods</w:t>
      </w:r>
      <w:r w:rsidR="00362840" w:rsidRPr="002F3653">
        <w:rPr>
          <w:rFonts w:ascii="Calibri" w:hAnsi="Calibri" w:cs="Calibri"/>
          <w:sz w:val="20"/>
          <w:szCs w:val="20"/>
        </w:rPr>
        <w:t>.</w:t>
      </w:r>
      <w:r w:rsidR="001E4EF7" w:rsidRPr="002F3653">
        <w:rPr>
          <w:rFonts w:ascii="Calibri" w:hAnsi="Calibri" w:cs="Calibri"/>
          <w:sz w:val="20"/>
          <w:szCs w:val="20"/>
        </w:rPr>
        <w:t xml:space="preserve"> </w:t>
      </w:r>
      <w:r w:rsidR="00564E19" w:rsidRPr="002F3653">
        <w:rPr>
          <w:rFonts w:ascii="Calibri" w:hAnsi="Calibri" w:cs="Calibri"/>
          <w:sz w:val="20"/>
          <w:szCs w:val="20"/>
        </w:rPr>
        <w:t xml:space="preserve">2 </w:t>
      </w:r>
      <w:r w:rsidR="00414FC4" w:rsidRPr="002F3653">
        <w:rPr>
          <w:rFonts w:ascii="Calibri" w:hAnsi="Calibri" w:cs="Calibri"/>
          <w:sz w:val="20"/>
          <w:szCs w:val="20"/>
        </w:rPr>
        <w:t xml:space="preserve">až </w:t>
      </w:r>
      <w:r w:rsidR="00564E19" w:rsidRPr="002F3653">
        <w:rPr>
          <w:rFonts w:ascii="Calibri" w:hAnsi="Calibri" w:cs="Calibri"/>
          <w:sz w:val="20"/>
          <w:szCs w:val="20"/>
        </w:rPr>
        <w:t>4</w:t>
      </w:r>
      <w:r w:rsidR="009B3700" w:rsidRPr="002F3653">
        <w:rPr>
          <w:rFonts w:ascii="Calibri" w:hAnsi="Calibri" w:cs="Calibri"/>
          <w:sz w:val="20"/>
          <w:szCs w:val="20"/>
        </w:rPr>
        <w:t xml:space="preserve">) </w:t>
      </w:r>
      <w:r w:rsidR="00754070" w:rsidRPr="002F3653">
        <w:rPr>
          <w:rFonts w:ascii="Calibri" w:hAnsi="Calibri" w:cs="Calibri"/>
          <w:sz w:val="20"/>
          <w:szCs w:val="20"/>
        </w:rPr>
        <w:t>dokumenty uvedené v nasledujúcej tabuľke.</w:t>
      </w:r>
      <w:r w:rsidR="00E8718C" w:rsidRPr="002F3653">
        <w:rPr>
          <w:rFonts w:ascii="Calibri" w:hAnsi="Calibri" w:cs="Calibri"/>
          <w:sz w:val="20"/>
          <w:szCs w:val="20"/>
        </w:rPr>
        <w:t xml:space="preserve"> </w:t>
      </w:r>
      <w:r w:rsidR="00AA73C6">
        <w:rPr>
          <w:rFonts w:ascii="Calibri" w:hAnsi="Calibri" w:cs="Calibri"/>
          <w:sz w:val="20"/>
          <w:szCs w:val="20"/>
        </w:rPr>
        <w:t xml:space="preserve">V prípade, ak ide o podlimitnú zákazku zadávanú prostredníctvom EKS </w:t>
      </w:r>
      <w:r w:rsidR="00AA73C6" w:rsidRPr="00ED7578">
        <w:rPr>
          <w:rFonts w:ascii="Calibri" w:hAnsi="Calibri" w:cs="Calibri"/>
          <w:b/>
          <w:sz w:val="20"/>
          <w:szCs w:val="20"/>
        </w:rPr>
        <w:t>má</w:t>
      </w:r>
      <w:r w:rsidR="00AA73C6">
        <w:rPr>
          <w:rFonts w:ascii="Calibri" w:hAnsi="Calibri" w:cs="Calibri"/>
          <w:sz w:val="20"/>
          <w:szCs w:val="20"/>
        </w:rPr>
        <w:t xml:space="preserve"> žiadateľ/prijímateľ </w:t>
      </w:r>
      <w:r w:rsidR="00AA73C6" w:rsidRPr="00ED7578">
        <w:rPr>
          <w:rFonts w:ascii="Calibri" w:hAnsi="Calibri" w:cs="Calibri"/>
          <w:b/>
          <w:sz w:val="20"/>
          <w:szCs w:val="20"/>
        </w:rPr>
        <w:t>možnosť</w:t>
      </w:r>
      <w:r w:rsidR="00AA73C6">
        <w:rPr>
          <w:rFonts w:ascii="Calibri" w:hAnsi="Calibri" w:cs="Calibri"/>
          <w:sz w:val="20"/>
          <w:szCs w:val="20"/>
        </w:rPr>
        <w:t xml:space="preserve"> požiadať RO o vykonanie kontroly pred jej vyhlásením </w:t>
      </w:r>
      <w:r w:rsidR="00AA73C6" w:rsidRPr="002F3653">
        <w:rPr>
          <w:rFonts w:ascii="Calibri" w:hAnsi="Calibri" w:cs="Calibri"/>
          <w:sz w:val="20"/>
          <w:szCs w:val="20"/>
        </w:rPr>
        <w:t xml:space="preserve">(spôsobom uvedeným v podkapitole </w:t>
      </w:r>
      <w:hyperlink w:anchor="_Predkladanie_dokumentácie_z_1" w:history="1">
        <w:r w:rsidR="00AA73C6" w:rsidRPr="002F3653">
          <w:rPr>
            <w:rStyle w:val="Hypertextovprepojenie"/>
            <w:rFonts w:asciiTheme="minorHAnsi" w:hAnsiTheme="minorHAnsi" w:cs="Calibri"/>
            <w:sz w:val="20"/>
            <w:szCs w:val="20"/>
          </w:rPr>
          <w:t>2.2</w:t>
        </w:r>
      </w:hyperlink>
      <w:r w:rsidR="00AA73C6" w:rsidRPr="002F3653">
        <w:rPr>
          <w:rFonts w:asciiTheme="minorHAnsi" w:hAnsiTheme="minorHAnsi" w:cs="Calibri"/>
          <w:sz w:val="20"/>
          <w:szCs w:val="20"/>
        </w:rPr>
        <w:t xml:space="preserve"> </w:t>
      </w:r>
      <w:r w:rsidR="00AA73C6" w:rsidRPr="002F3653">
        <w:rPr>
          <w:rFonts w:ascii="Calibri" w:hAnsi="Calibri" w:cs="Calibri"/>
          <w:sz w:val="20"/>
          <w:szCs w:val="20"/>
        </w:rPr>
        <w:t>ods. 2 až 4)</w:t>
      </w:r>
      <w:r w:rsidR="00AA73C6">
        <w:rPr>
          <w:rFonts w:ascii="Calibri" w:hAnsi="Calibri" w:cs="Calibri"/>
          <w:sz w:val="20"/>
          <w:szCs w:val="20"/>
        </w:rPr>
        <w:t xml:space="preserve">. V takomto prípade žiadateľ/prijímateľ predloží potrebnú dokumentáciu </w:t>
      </w:r>
      <w:r w:rsidR="00ED7578">
        <w:rPr>
          <w:rFonts w:ascii="Calibri" w:hAnsi="Calibri" w:cs="Calibri"/>
          <w:sz w:val="20"/>
          <w:szCs w:val="20"/>
        </w:rPr>
        <w:t xml:space="preserve">(viď tabuľka č. 7) </w:t>
      </w:r>
      <w:r w:rsidR="00AA73C6">
        <w:rPr>
          <w:rFonts w:ascii="Calibri" w:hAnsi="Calibri" w:cs="Calibri"/>
          <w:sz w:val="20"/>
          <w:szCs w:val="20"/>
        </w:rPr>
        <w:t xml:space="preserve">na kontrolu najneskôr </w:t>
      </w:r>
      <w:r w:rsidR="00AA73C6" w:rsidRPr="002F3653">
        <w:rPr>
          <w:rFonts w:ascii="Calibri" w:hAnsi="Calibri" w:cs="Calibri"/>
          <w:b/>
          <w:sz w:val="20"/>
          <w:szCs w:val="20"/>
        </w:rPr>
        <w:t>10 pracovných dní</w:t>
      </w:r>
      <w:r w:rsidR="00AA73C6" w:rsidRPr="002F3653">
        <w:rPr>
          <w:rFonts w:ascii="Calibri" w:hAnsi="Calibri" w:cs="Calibri"/>
          <w:sz w:val="20"/>
          <w:szCs w:val="20"/>
        </w:rPr>
        <w:t xml:space="preserve"> pred termínom plánovaného vyhlásenia VO</w:t>
      </w:r>
      <w:r w:rsidR="00AA73C6">
        <w:rPr>
          <w:rFonts w:ascii="Calibri" w:hAnsi="Calibri" w:cs="Calibri"/>
          <w:sz w:val="20"/>
          <w:szCs w:val="20"/>
        </w:rPr>
        <w:t>.</w:t>
      </w:r>
    </w:p>
    <w:p w14:paraId="476CE650" w14:textId="77777777" w:rsidR="00754070" w:rsidRPr="002F3653" w:rsidRDefault="00754070" w:rsidP="00561EB6">
      <w:pPr>
        <w:pStyle w:val="Popis"/>
        <w:spacing w:after="0"/>
        <w:ind w:left="284"/>
        <w:jc w:val="both"/>
        <w:rPr>
          <w:rFonts w:cs="Calibri"/>
          <w:color w:val="4F81BD"/>
        </w:rPr>
      </w:pPr>
      <w:bookmarkStart w:id="1517" w:name="_Toc464993123"/>
      <w:r w:rsidRPr="002F3653">
        <w:rPr>
          <w:color w:val="4F81BD"/>
        </w:rPr>
        <w:t xml:space="preserve">Tabuľka </w:t>
      </w:r>
      <w:r w:rsidR="00523019">
        <w:rPr>
          <w:color w:val="4F81BD"/>
        </w:rPr>
        <w:t>7</w:t>
      </w:r>
      <w:r w:rsidR="00580426" w:rsidRPr="002F3653">
        <w:rPr>
          <w:color w:val="4F81BD"/>
        </w:rPr>
        <w:t xml:space="preserve"> </w:t>
      </w:r>
      <w:r w:rsidRPr="002F3653">
        <w:rPr>
          <w:color w:val="4F81BD"/>
        </w:rPr>
        <w:t>Rozsah dokumentácie pred vyhlásením verejného obstarávania – elektronické trhovisko</w:t>
      </w:r>
      <w:bookmarkEnd w:id="1517"/>
      <w:r w:rsidRPr="002F3653">
        <w:rPr>
          <w:color w:val="4F81BD"/>
        </w:rPr>
        <w:t xml:space="preserve"> </w:t>
      </w:r>
    </w:p>
    <w:tbl>
      <w:tblPr>
        <w:tblW w:w="0" w:type="auto"/>
        <w:tblInd w:w="675" w:type="dxa"/>
        <w:tblBorders>
          <w:top w:val="single" w:sz="8" w:space="0" w:color="4F81BD"/>
          <w:left w:val="single" w:sz="8" w:space="0" w:color="4F81BD"/>
          <w:bottom w:val="single" w:sz="8" w:space="0" w:color="4F81BD"/>
          <w:right w:val="single" w:sz="8" w:space="0" w:color="4F81BD"/>
        </w:tblBorders>
        <w:tblLook w:val="04A0" w:firstRow="1" w:lastRow="0" w:firstColumn="1" w:lastColumn="0" w:noHBand="0" w:noVBand="1"/>
      </w:tblPr>
      <w:tblGrid>
        <w:gridCol w:w="8375"/>
      </w:tblGrid>
      <w:tr w:rsidR="00754070" w:rsidRPr="002F3653" w14:paraId="3A3321F7" w14:textId="77777777" w:rsidTr="00B33937">
        <w:trPr>
          <w:trHeight w:val="228"/>
        </w:trPr>
        <w:tc>
          <w:tcPr>
            <w:tcW w:w="8505" w:type="dxa"/>
            <w:shd w:val="clear" w:color="auto" w:fill="4F81BD"/>
          </w:tcPr>
          <w:p w14:paraId="37CC7862" w14:textId="77777777" w:rsidR="00754070" w:rsidRPr="002F3653" w:rsidRDefault="00754070" w:rsidP="000857DA">
            <w:pPr>
              <w:pStyle w:val="Default"/>
              <w:spacing w:line="276" w:lineRule="auto"/>
              <w:jc w:val="both"/>
              <w:rPr>
                <w:rFonts w:ascii="Calibri" w:hAnsi="Calibri" w:cs="Calibri"/>
                <w:b/>
                <w:bCs/>
                <w:color w:val="FFFFFF"/>
                <w:sz w:val="20"/>
                <w:szCs w:val="20"/>
              </w:rPr>
            </w:pPr>
            <w:r w:rsidRPr="002F3653">
              <w:rPr>
                <w:rFonts w:ascii="Calibri" w:hAnsi="Calibri" w:cs="Calibri"/>
                <w:b/>
                <w:bCs/>
                <w:color w:val="FFFFFF"/>
                <w:sz w:val="20"/>
                <w:szCs w:val="20"/>
              </w:rPr>
              <w:t xml:space="preserve">Dokumentácia pred vyhlásením VO – elektronické trhovisko  </w:t>
            </w:r>
          </w:p>
        </w:tc>
      </w:tr>
      <w:tr w:rsidR="00754070" w:rsidRPr="002F3653" w14:paraId="73E620D4" w14:textId="77777777" w:rsidTr="00B33937">
        <w:tc>
          <w:tcPr>
            <w:tcW w:w="8505" w:type="dxa"/>
            <w:tcBorders>
              <w:top w:val="single" w:sz="8" w:space="0" w:color="4F81BD"/>
              <w:bottom w:val="single" w:sz="8" w:space="0" w:color="4F81BD"/>
              <w:right w:val="single" w:sz="8" w:space="0" w:color="4F81BD"/>
            </w:tcBorders>
            <w:shd w:val="clear" w:color="auto" w:fill="auto"/>
          </w:tcPr>
          <w:p w14:paraId="56AADCD1" w14:textId="77777777" w:rsidR="00754070" w:rsidRPr="002F3653" w:rsidRDefault="00754070" w:rsidP="007F59C5">
            <w:pPr>
              <w:pStyle w:val="Default"/>
              <w:numPr>
                <w:ilvl w:val="0"/>
                <w:numId w:val="34"/>
              </w:numPr>
              <w:spacing w:line="276" w:lineRule="auto"/>
              <w:ind w:left="318" w:hanging="284"/>
              <w:jc w:val="both"/>
              <w:rPr>
                <w:rFonts w:ascii="Calibri" w:hAnsi="Calibri" w:cs="Calibri"/>
                <w:sz w:val="20"/>
                <w:szCs w:val="20"/>
              </w:rPr>
            </w:pPr>
            <w:r w:rsidRPr="002F3653">
              <w:rPr>
                <w:rFonts w:ascii="Calibri" w:hAnsi="Calibri" w:cs="Calibri"/>
                <w:sz w:val="20"/>
                <w:szCs w:val="20"/>
              </w:rPr>
              <w:t>dokumentácia preukazujúcu určenie predpokladanej hodnoty zákazky (</w:t>
            </w:r>
            <w:r w:rsidRPr="002F3653">
              <w:rPr>
                <w:rFonts w:ascii="Calibri" w:eastAsia="Times New Roman" w:hAnsi="Calibri" w:cs="Calibri"/>
                <w:sz w:val="20"/>
                <w:szCs w:val="20"/>
              </w:rPr>
              <w:t xml:space="preserve">v zmysle prílohy č. </w:t>
            </w:r>
            <w:r w:rsidR="002B73B5">
              <w:rPr>
                <w:rFonts w:ascii="Calibri" w:eastAsia="Times New Roman" w:hAnsi="Calibri" w:cs="Calibri"/>
                <w:sz w:val="20"/>
                <w:szCs w:val="20"/>
              </w:rPr>
              <w:t>4</w:t>
            </w:r>
            <w:r w:rsidRPr="002F3653">
              <w:rPr>
                <w:rFonts w:ascii="Calibri" w:eastAsia="Times New Roman" w:hAnsi="Calibri" w:cs="Calibri"/>
                <w:sz w:val="20"/>
                <w:szCs w:val="20"/>
              </w:rPr>
              <w:t xml:space="preserve">  tejto príručky</w:t>
            </w:r>
            <w:r w:rsidR="00C73F25" w:rsidRPr="002F3653">
              <w:rPr>
                <w:rStyle w:val="Odkaznapoznmkupodiarou"/>
                <w:rFonts w:asciiTheme="minorHAnsi" w:eastAsia="Times New Roman" w:hAnsiTheme="minorHAnsi" w:cs="Calibri"/>
                <w:sz w:val="20"/>
                <w:szCs w:val="20"/>
              </w:rPr>
              <w:footnoteReference w:id="103"/>
            </w:r>
            <w:r w:rsidR="004D5A0F">
              <w:rPr>
                <w:rFonts w:ascii="Calibri" w:eastAsia="Times New Roman" w:hAnsi="Calibri" w:cs="Calibri"/>
                <w:sz w:val="20"/>
                <w:szCs w:val="20"/>
              </w:rPr>
              <w:t xml:space="preserve">, resp. </w:t>
            </w:r>
            <w:r w:rsidR="004D5A0F">
              <w:rPr>
                <w:rFonts w:asciiTheme="minorHAnsi" w:hAnsiTheme="minorHAnsi" w:cs="Calibri"/>
                <w:sz w:val="20"/>
                <w:szCs w:val="20"/>
              </w:rPr>
              <w:t>prílohy č. 14 v prípade CEF)</w:t>
            </w:r>
          </w:p>
        </w:tc>
      </w:tr>
      <w:tr w:rsidR="00976A64" w:rsidRPr="002F3653" w14:paraId="638CF69C" w14:textId="77777777" w:rsidTr="00B33937">
        <w:tc>
          <w:tcPr>
            <w:tcW w:w="8505" w:type="dxa"/>
            <w:tcBorders>
              <w:top w:val="single" w:sz="8" w:space="0" w:color="4F81BD"/>
              <w:bottom w:val="single" w:sz="8" w:space="0" w:color="4F81BD"/>
              <w:right w:val="single" w:sz="8" w:space="0" w:color="4F81BD"/>
            </w:tcBorders>
            <w:shd w:val="clear" w:color="auto" w:fill="auto"/>
          </w:tcPr>
          <w:p w14:paraId="5E865C3A" w14:textId="77777777" w:rsidR="00976A64" w:rsidRPr="002F3653" w:rsidRDefault="00976A64" w:rsidP="007F59C5">
            <w:pPr>
              <w:pStyle w:val="Default"/>
              <w:numPr>
                <w:ilvl w:val="0"/>
                <w:numId w:val="34"/>
              </w:numPr>
              <w:spacing w:line="276" w:lineRule="auto"/>
              <w:ind w:left="318" w:hanging="284"/>
              <w:jc w:val="both"/>
              <w:rPr>
                <w:rFonts w:ascii="Calibri" w:hAnsi="Calibri" w:cs="Calibri"/>
                <w:sz w:val="20"/>
                <w:szCs w:val="20"/>
              </w:rPr>
            </w:pPr>
            <w:r w:rsidRPr="002F3653">
              <w:rPr>
                <w:rFonts w:ascii="Calibri" w:hAnsi="Calibri"/>
                <w:sz w:val="20"/>
                <w:szCs w:val="20"/>
              </w:rPr>
              <w:t>test bežnej dostupnosti</w:t>
            </w:r>
          </w:p>
        </w:tc>
      </w:tr>
      <w:tr w:rsidR="00754070" w:rsidRPr="002F3653" w14:paraId="1D89C741" w14:textId="77777777" w:rsidTr="00B33937">
        <w:tc>
          <w:tcPr>
            <w:tcW w:w="8505" w:type="dxa"/>
            <w:tcBorders>
              <w:top w:val="single" w:sz="8" w:space="0" w:color="4F81BD"/>
              <w:bottom w:val="single" w:sz="8" w:space="0" w:color="4F81BD"/>
              <w:right w:val="single" w:sz="8" w:space="0" w:color="4F81BD"/>
            </w:tcBorders>
            <w:shd w:val="clear" w:color="auto" w:fill="auto"/>
          </w:tcPr>
          <w:p w14:paraId="31DD9AD6" w14:textId="77777777" w:rsidR="00754070" w:rsidRPr="002F3653" w:rsidRDefault="00754070" w:rsidP="007F59C5">
            <w:pPr>
              <w:pStyle w:val="Default"/>
              <w:numPr>
                <w:ilvl w:val="0"/>
                <w:numId w:val="34"/>
              </w:numPr>
              <w:spacing w:line="276" w:lineRule="auto"/>
              <w:ind w:left="318" w:hanging="284"/>
              <w:jc w:val="both"/>
              <w:rPr>
                <w:rFonts w:ascii="Calibri" w:hAnsi="Calibri" w:cs="Calibri"/>
                <w:sz w:val="20"/>
                <w:szCs w:val="20"/>
              </w:rPr>
            </w:pPr>
            <w:r w:rsidRPr="002F3653">
              <w:rPr>
                <w:rFonts w:ascii="Calibri" w:hAnsi="Calibri" w:cs="Calibri"/>
                <w:sz w:val="20"/>
                <w:szCs w:val="20"/>
              </w:rPr>
              <w:t>návrh zmluvného formuláru obsahujúceho štandardné zmluvné podmienky</w:t>
            </w:r>
            <w:r w:rsidR="004404E0">
              <w:rPr>
                <w:rFonts w:ascii="Calibri" w:hAnsi="Calibri" w:cs="Calibri"/>
                <w:sz w:val="20"/>
                <w:szCs w:val="20"/>
              </w:rPr>
              <w:t xml:space="preserve"> OPET/VZP</w:t>
            </w:r>
            <w:r w:rsidR="00976A64" w:rsidRPr="002F3653">
              <w:rPr>
                <w:rFonts w:ascii="Calibri" w:hAnsi="Calibri" w:cs="Calibri"/>
                <w:sz w:val="20"/>
                <w:szCs w:val="20"/>
              </w:rPr>
              <w:t xml:space="preserve"> </w:t>
            </w:r>
            <w:r w:rsidR="00976A64" w:rsidRPr="002F3653">
              <w:rPr>
                <w:rFonts w:ascii="Calibri" w:hAnsi="Calibri"/>
                <w:sz w:val="20"/>
                <w:szCs w:val="20"/>
              </w:rPr>
              <w:t>(ak je v čase zasielania dokumentácie na kontrolu dostupný)</w:t>
            </w:r>
          </w:p>
        </w:tc>
      </w:tr>
      <w:tr w:rsidR="00976A64" w:rsidRPr="002F3653" w14:paraId="2CDE4472" w14:textId="77777777" w:rsidTr="00B33937">
        <w:tc>
          <w:tcPr>
            <w:tcW w:w="8505" w:type="dxa"/>
            <w:tcBorders>
              <w:top w:val="single" w:sz="8" w:space="0" w:color="4F81BD"/>
              <w:bottom w:val="single" w:sz="8" w:space="0" w:color="4F81BD"/>
              <w:right w:val="single" w:sz="8" w:space="0" w:color="4F81BD"/>
            </w:tcBorders>
            <w:shd w:val="clear" w:color="auto" w:fill="auto"/>
          </w:tcPr>
          <w:p w14:paraId="49ADD557" w14:textId="77777777" w:rsidR="00976A64" w:rsidRPr="002F3653" w:rsidRDefault="00976A64" w:rsidP="007F59C5">
            <w:pPr>
              <w:pStyle w:val="Default"/>
              <w:numPr>
                <w:ilvl w:val="0"/>
                <w:numId w:val="34"/>
              </w:numPr>
              <w:spacing w:line="276" w:lineRule="auto"/>
              <w:ind w:left="318" w:hanging="284"/>
              <w:jc w:val="both"/>
              <w:rPr>
                <w:rFonts w:ascii="Calibri" w:hAnsi="Calibri" w:cs="Calibri"/>
                <w:sz w:val="20"/>
                <w:szCs w:val="20"/>
              </w:rPr>
            </w:pPr>
            <w:r w:rsidRPr="002F3653">
              <w:rPr>
                <w:rFonts w:ascii="Calibri" w:hAnsi="Calibri"/>
                <w:sz w:val="20"/>
                <w:szCs w:val="20"/>
              </w:rPr>
              <w:t>opisný formulár</w:t>
            </w:r>
          </w:p>
        </w:tc>
      </w:tr>
      <w:tr w:rsidR="00754070" w:rsidRPr="002F3653" w14:paraId="73EE7461" w14:textId="77777777" w:rsidTr="00B33937">
        <w:tc>
          <w:tcPr>
            <w:tcW w:w="8505" w:type="dxa"/>
            <w:tcBorders>
              <w:top w:val="single" w:sz="8" w:space="0" w:color="4F81BD"/>
              <w:bottom w:val="single" w:sz="8" w:space="0" w:color="4F81BD"/>
              <w:right w:val="single" w:sz="8" w:space="0" w:color="4F81BD"/>
            </w:tcBorders>
            <w:shd w:val="clear" w:color="auto" w:fill="auto"/>
          </w:tcPr>
          <w:p w14:paraId="65F49B15" w14:textId="77777777" w:rsidR="00754070" w:rsidRPr="002F3653" w:rsidRDefault="00754070" w:rsidP="007F59C5">
            <w:pPr>
              <w:pStyle w:val="Default"/>
              <w:numPr>
                <w:ilvl w:val="0"/>
                <w:numId w:val="34"/>
              </w:numPr>
              <w:spacing w:line="276" w:lineRule="auto"/>
              <w:ind w:left="318" w:hanging="284"/>
              <w:jc w:val="both"/>
              <w:rPr>
                <w:rFonts w:ascii="Calibri" w:hAnsi="Calibri" w:cs="Calibri"/>
                <w:sz w:val="20"/>
                <w:szCs w:val="20"/>
              </w:rPr>
            </w:pPr>
            <w:r w:rsidRPr="002F3653">
              <w:rPr>
                <w:rFonts w:ascii="Calibri" w:hAnsi="Calibri" w:cs="Calibri"/>
                <w:sz w:val="20"/>
                <w:szCs w:val="20"/>
              </w:rPr>
              <w:t xml:space="preserve">opis predmetu zákazky </w:t>
            </w:r>
          </w:p>
        </w:tc>
      </w:tr>
      <w:tr w:rsidR="00754070" w:rsidRPr="002F3653" w14:paraId="26940DC5" w14:textId="77777777" w:rsidTr="00B33937">
        <w:tc>
          <w:tcPr>
            <w:tcW w:w="8505" w:type="dxa"/>
            <w:tcBorders>
              <w:top w:val="single" w:sz="8" w:space="0" w:color="4F81BD"/>
              <w:bottom w:val="single" w:sz="8" w:space="0" w:color="4F81BD"/>
              <w:right w:val="single" w:sz="8" w:space="0" w:color="4F81BD"/>
            </w:tcBorders>
            <w:shd w:val="clear" w:color="auto" w:fill="auto"/>
          </w:tcPr>
          <w:p w14:paraId="1DF3A1D4" w14:textId="77777777" w:rsidR="00754070" w:rsidRPr="002F3653" w:rsidRDefault="00754070" w:rsidP="007F59C5">
            <w:pPr>
              <w:pStyle w:val="Default"/>
              <w:numPr>
                <w:ilvl w:val="0"/>
                <w:numId w:val="34"/>
              </w:numPr>
              <w:spacing w:line="276" w:lineRule="auto"/>
              <w:ind w:left="318" w:hanging="284"/>
              <w:jc w:val="both"/>
              <w:rPr>
                <w:rFonts w:ascii="Calibri" w:hAnsi="Calibri" w:cs="Calibri"/>
                <w:sz w:val="20"/>
                <w:szCs w:val="20"/>
              </w:rPr>
            </w:pPr>
            <w:r w:rsidRPr="002F3653">
              <w:rPr>
                <w:rFonts w:ascii="Calibri" w:hAnsi="Calibri" w:cs="Calibri"/>
                <w:sz w:val="20"/>
                <w:szCs w:val="20"/>
              </w:rPr>
              <w:t>prípadné objednávkové atribúty (najmä konkrétne zmluvné špecifikácie a podmienky súťaže).</w:t>
            </w:r>
          </w:p>
        </w:tc>
      </w:tr>
      <w:tr w:rsidR="005C4FB6" w:rsidRPr="002F3653" w14:paraId="0C5E5762" w14:textId="77777777" w:rsidTr="00B33937">
        <w:tc>
          <w:tcPr>
            <w:tcW w:w="8505" w:type="dxa"/>
            <w:tcBorders>
              <w:top w:val="single" w:sz="8" w:space="0" w:color="4F81BD"/>
              <w:bottom w:val="single" w:sz="8" w:space="0" w:color="4F81BD"/>
              <w:right w:val="single" w:sz="8" w:space="0" w:color="4F81BD"/>
            </w:tcBorders>
            <w:shd w:val="clear" w:color="auto" w:fill="auto"/>
          </w:tcPr>
          <w:p w14:paraId="18E10A8C" w14:textId="77777777" w:rsidR="005C4FB6" w:rsidRPr="002F3653" w:rsidRDefault="005C4FB6" w:rsidP="007F59C5">
            <w:pPr>
              <w:pStyle w:val="Default"/>
              <w:numPr>
                <w:ilvl w:val="0"/>
                <w:numId w:val="34"/>
              </w:numPr>
              <w:spacing w:line="276" w:lineRule="auto"/>
              <w:ind w:left="317" w:hanging="283"/>
              <w:jc w:val="both"/>
              <w:rPr>
                <w:rFonts w:ascii="Calibri" w:hAnsi="Calibri" w:cs="Calibri"/>
                <w:sz w:val="20"/>
                <w:szCs w:val="20"/>
              </w:rPr>
            </w:pPr>
            <w:r w:rsidRPr="002F3653">
              <w:rPr>
                <w:rFonts w:ascii="Calibri" w:hAnsi="Calibri" w:cs="Calibri"/>
                <w:sz w:val="20"/>
                <w:szCs w:val="20"/>
              </w:rPr>
              <w:t xml:space="preserve">automaticky vytvorené oznámenie o vyhlásení verejného obstarávania a súťažné podklady, ktoré boli automatizovaným spôsobom vytvorené z údajov zo zverejnenej ponuky na elektronickom trhovisku a informácií od </w:t>
            </w:r>
            <w:r w:rsidR="004404E0">
              <w:rPr>
                <w:rFonts w:ascii="Calibri" w:hAnsi="Calibri" w:cs="Calibri"/>
                <w:sz w:val="20"/>
                <w:szCs w:val="20"/>
              </w:rPr>
              <w:t>žiadateľa/</w:t>
            </w:r>
            <w:r w:rsidRPr="002F3653">
              <w:rPr>
                <w:rFonts w:ascii="Calibri" w:hAnsi="Calibri" w:cs="Calibri"/>
                <w:sz w:val="20"/>
                <w:szCs w:val="20"/>
              </w:rPr>
              <w:t>prijímateľa (</w:t>
            </w:r>
            <w:r w:rsidR="002C279D" w:rsidRPr="002F3653">
              <w:rPr>
                <w:rFonts w:ascii="Calibri" w:hAnsi="Calibri" w:cs="Calibri"/>
                <w:sz w:val="20"/>
                <w:szCs w:val="20"/>
              </w:rPr>
              <w:t>relevantné v prípade</w:t>
            </w:r>
            <w:r w:rsidRPr="002F3653">
              <w:rPr>
                <w:rFonts w:ascii="Calibri" w:hAnsi="Calibri" w:cs="Calibri"/>
                <w:sz w:val="20"/>
                <w:szCs w:val="20"/>
              </w:rPr>
              <w:t xml:space="preserve"> nadlimitnej súťaže </w:t>
            </w:r>
            <w:r w:rsidR="002C279D" w:rsidRPr="002F3653">
              <w:rPr>
                <w:rFonts w:ascii="Calibri" w:hAnsi="Calibri" w:cs="Calibri"/>
                <w:sz w:val="20"/>
                <w:szCs w:val="20"/>
              </w:rPr>
              <w:t>)</w:t>
            </w:r>
          </w:p>
        </w:tc>
      </w:tr>
    </w:tbl>
    <w:p w14:paraId="1A4AF8C3" w14:textId="77777777" w:rsidR="00564E19" w:rsidRPr="002F3653" w:rsidRDefault="00564E19" w:rsidP="001614CC">
      <w:pPr>
        <w:pStyle w:val="Default"/>
        <w:numPr>
          <w:ilvl w:val="3"/>
          <w:numId w:val="23"/>
        </w:numPr>
        <w:tabs>
          <w:tab w:val="clear" w:pos="2880"/>
        </w:tabs>
        <w:spacing w:before="120" w:after="120" w:line="276" w:lineRule="auto"/>
        <w:ind w:left="540" w:hanging="540"/>
        <w:jc w:val="both"/>
        <w:rPr>
          <w:rFonts w:ascii="Calibri" w:hAnsi="Calibri" w:cs="Calibri"/>
          <w:sz w:val="20"/>
          <w:szCs w:val="20"/>
        </w:rPr>
      </w:pPr>
      <w:r w:rsidRPr="002F3653">
        <w:rPr>
          <w:rFonts w:ascii="Calibri" w:hAnsi="Calibri" w:cs="Calibri"/>
          <w:sz w:val="20"/>
          <w:szCs w:val="20"/>
        </w:rPr>
        <w:t xml:space="preserve">Povinnosť </w:t>
      </w:r>
      <w:r w:rsidR="00EB2657" w:rsidRPr="002F3653">
        <w:rPr>
          <w:rFonts w:ascii="Calibri" w:hAnsi="Calibri" w:cs="Calibri"/>
          <w:sz w:val="20"/>
          <w:szCs w:val="20"/>
        </w:rPr>
        <w:t>žiadateľa/</w:t>
      </w:r>
      <w:r w:rsidRPr="002F3653">
        <w:rPr>
          <w:rFonts w:ascii="Calibri" w:hAnsi="Calibri" w:cs="Calibri"/>
          <w:sz w:val="20"/>
          <w:szCs w:val="20"/>
        </w:rPr>
        <w:t xml:space="preserve">prijímateľa predkladať dokumentáciu vo vyššie uvedenom rozsahu pred jej zverejnením na kontrolu RO sa vzťahuje </w:t>
      </w:r>
      <w:r w:rsidR="008D3F26" w:rsidRPr="002F3653">
        <w:rPr>
          <w:rFonts w:ascii="Calibri" w:hAnsi="Calibri" w:cs="Calibri"/>
          <w:sz w:val="20"/>
          <w:szCs w:val="20"/>
        </w:rPr>
        <w:t>nadlimitné verejné súťaže s využitím elektronického trhoviska podľa  § 66 ods. 8 ZVO</w:t>
      </w:r>
      <w:r w:rsidR="00AA73C6">
        <w:rPr>
          <w:rFonts w:ascii="Calibri" w:hAnsi="Calibri" w:cs="Calibri"/>
          <w:sz w:val="20"/>
          <w:szCs w:val="20"/>
        </w:rPr>
        <w:t>.</w:t>
      </w:r>
    </w:p>
    <w:p w14:paraId="4936001F" w14:textId="77777777" w:rsidR="000178DE" w:rsidRPr="002F3653" w:rsidRDefault="00BC5116" w:rsidP="001614CC">
      <w:pPr>
        <w:pStyle w:val="Odsekzoznamu"/>
        <w:numPr>
          <w:ilvl w:val="3"/>
          <w:numId w:val="23"/>
        </w:numPr>
        <w:tabs>
          <w:tab w:val="clear" w:pos="2880"/>
        </w:tabs>
        <w:spacing w:line="276" w:lineRule="auto"/>
        <w:ind w:left="540" w:hanging="540"/>
        <w:jc w:val="both"/>
        <w:rPr>
          <w:rFonts w:ascii="Calibri" w:eastAsia="Calibri" w:hAnsi="Calibri" w:cs="Calibri"/>
          <w:color w:val="000000"/>
          <w:sz w:val="20"/>
          <w:szCs w:val="20"/>
        </w:rPr>
      </w:pPr>
      <w:r w:rsidRPr="002F3653">
        <w:rPr>
          <w:rFonts w:ascii="Calibri" w:hAnsi="Calibri" w:cs="Calibri"/>
          <w:sz w:val="20"/>
          <w:szCs w:val="20"/>
        </w:rPr>
        <w:t>RO vykoná prvú ex-ante kontrolu do 1</w:t>
      </w:r>
      <w:r w:rsidR="006A3FB2" w:rsidRPr="002F3653">
        <w:rPr>
          <w:rFonts w:ascii="Calibri" w:hAnsi="Calibri" w:cs="Calibri"/>
          <w:sz w:val="20"/>
          <w:szCs w:val="20"/>
        </w:rPr>
        <w:t>0</w:t>
      </w:r>
      <w:r w:rsidRPr="002F3653">
        <w:rPr>
          <w:rFonts w:ascii="Calibri" w:hAnsi="Calibri" w:cs="Calibri"/>
          <w:sz w:val="20"/>
          <w:szCs w:val="20"/>
        </w:rPr>
        <w:t xml:space="preserve"> pracovných dní. </w:t>
      </w:r>
      <w:r w:rsidR="000178DE" w:rsidRPr="002F3653">
        <w:rPr>
          <w:rFonts w:ascii="Calibri" w:eastAsia="Calibri" w:hAnsi="Calibri" w:cs="Calibri"/>
          <w:color w:val="000000"/>
          <w:sz w:val="20"/>
          <w:szCs w:val="20"/>
        </w:rPr>
        <w:t xml:space="preserve">Predmetom kontroly RO je </w:t>
      </w:r>
      <w:r w:rsidR="00B36346" w:rsidRPr="00B36346">
        <w:rPr>
          <w:rFonts w:ascii="Calibri" w:eastAsia="Calibri" w:hAnsi="Calibri" w:cs="Calibri"/>
          <w:color w:val="000000"/>
          <w:sz w:val="20"/>
          <w:szCs w:val="20"/>
        </w:rPr>
        <w:t>overenie bežnej dostupnosti predmetu zákazky</w:t>
      </w:r>
      <w:r w:rsidR="00B36346" w:rsidRPr="002F3653">
        <w:rPr>
          <w:rFonts w:ascii="Calibri" w:eastAsia="Calibri" w:hAnsi="Calibri" w:cs="Calibri"/>
          <w:color w:val="000000"/>
          <w:sz w:val="20"/>
          <w:szCs w:val="20"/>
        </w:rPr>
        <w:t xml:space="preserve"> </w:t>
      </w:r>
      <w:r w:rsidR="00B36346">
        <w:rPr>
          <w:rFonts w:ascii="Calibri" w:eastAsia="Calibri" w:hAnsi="Calibri" w:cs="Calibri"/>
          <w:color w:val="000000"/>
          <w:sz w:val="20"/>
          <w:szCs w:val="20"/>
        </w:rPr>
        <w:t xml:space="preserve">ako </w:t>
      </w:r>
      <w:r w:rsidR="000178DE" w:rsidRPr="002F3653">
        <w:rPr>
          <w:rFonts w:ascii="Calibri" w:eastAsia="Calibri" w:hAnsi="Calibri" w:cs="Calibri"/>
          <w:color w:val="000000"/>
          <w:sz w:val="20"/>
          <w:szCs w:val="20"/>
        </w:rPr>
        <w:t xml:space="preserve">aj skutočnosť, či nedovoleným rozdelením zákazky na viacero menších </w:t>
      </w:r>
      <w:r w:rsidR="000178DE" w:rsidRPr="002F3653">
        <w:rPr>
          <w:rFonts w:ascii="Calibri" w:eastAsia="Calibri" w:hAnsi="Calibri" w:cs="Calibri"/>
          <w:color w:val="000000"/>
          <w:sz w:val="20"/>
          <w:szCs w:val="20"/>
        </w:rPr>
        <w:lastRenderedPageBreak/>
        <w:t>zákaziek realizovaných prostredníctvom elektronického trhoviska nebol porušený § 6 ods. 16  ZVO  a či sú vhodne zvolené vzorové zmluvné podmienky pre daný typ zákazky.</w:t>
      </w:r>
    </w:p>
    <w:p w14:paraId="37AF7057" w14:textId="77777777" w:rsidR="00BD1A9F" w:rsidRPr="002F3653" w:rsidRDefault="00BD1A9F" w:rsidP="001614CC">
      <w:pPr>
        <w:pStyle w:val="Default"/>
        <w:numPr>
          <w:ilvl w:val="3"/>
          <w:numId w:val="23"/>
        </w:numPr>
        <w:tabs>
          <w:tab w:val="clear" w:pos="2880"/>
        </w:tabs>
        <w:spacing w:before="120" w:after="120" w:line="276" w:lineRule="auto"/>
        <w:ind w:left="540" w:hanging="540"/>
        <w:jc w:val="both"/>
        <w:rPr>
          <w:rFonts w:ascii="Calibri" w:hAnsi="Calibri" w:cs="Calibri"/>
          <w:sz w:val="20"/>
          <w:szCs w:val="20"/>
        </w:rPr>
      </w:pPr>
      <w:r w:rsidRPr="002F3653">
        <w:rPr>
          <w:rFonts w:ascii="Calibri" w:hAnsi="Calibri" w:cs="Calibri"/>
          <w:sz w:val="20"/>
          <w:szCs w:val="20"/>
        </w:rPr>
        <w:t>V prípade, že RO počas kontroly požiada o doplnenie údajov alebo identifikuje nedostatky v procese VO, je žiadateľ/prijímateľ povinný ďalej postupovať v zmysle</w:t>
      </w:r>
      <w:r w:rsidRPr="002F3653" w:rsidDel="00A478EA">
        <w:rPr>
          <w:rFonts w:ascii="Calibri" w:hAnsi="Calibri" w:cs="Calibri"/>
          <w:sz w:val="20"/>
          <w:szCs w:val="20"/>
        </w:rPr>
        <w:t xml:space="preserve"> </w:t>
      </w:r>
      <w:r w:rsidRPr="002F3653">
        <w:rPr>
          <w:rFonts w:ascii="Calibri" w:hAnsi="Calibri" w:cs="Calibri"/>
          <w:sz w:val="20"/>
          <w:szCs w:val="20"/>
        </w:rPr>
        <w:t xml:space="preserve">podkapitoly </w:t>
      </w:r>
      <w:hyperlink w:anchor="_2.3_Finančná_kontrola" w:history="1">
        <w:r w:rsidRPr="002F3653">
          <w:rPr>
            <w:rStyle w:val="Hypertextovprepojenie"/>
            <w:rFonts w:asciiTheme="minorHAnsi" w:hAnsiTheme="minorHAnsi" w:cs="Calibri"/>
            <w:sz w:val="20"/>
            <w:szCs w:val="20"/>
          </w:rPr>
          <w:t>2.3</w:t>
        </w:r>
      </w:hyperlink>
      <w:r w:rsidRPr="002F3653">
        <w:rPr>
          <w:rFonts w:ascii="Calibri" w:hAnsi="Calibri" w:cs="Calibri"/>
          <w:sz w:val="20"/>
          <w:szCs w:val="20"/>
        </w:rPr>
        <w:t xml:space="preserve"> odseku 6  tejto príručky.</w:t>
      </w:r>
    </w:p>
    <w:p w14:paraId="60759398" w14:textId="77777777" w:rsidR="00E8718C" w:rsidRPr="002F3653" w:rsidRDefault="00E8718C" w:rsidP="001614CC">
      <w:pPr>
        <w:pStyle w:val="Default"/>
        <w:numPr>
          <w:ilvl w:val="3"/>
          <w:numId w:val="23"/>
        </w:numPr>
        <w:tabs>
          <w:tab w:val="clear" w:pos="2880"/>
        </w:tabs>
        <w:spacing w:before="120" w:after="120" w:line="276" w:lineRule="auto"/>
        <w:ind w:left="540" w:hanging="540"/>
        <w:jc w:val="both"/>
        <w:rPr>
          <w:rFonts w:ascii="Calibri" w:hAnsi="Calibri" w:cs="Calibri"/>
          <w:sz w:val="20"/>
          <w:szCs w:val="20"/>
        </w:rPr>
      </w:pPr>
      <w:r w:rsidRPr="002F3653">
        <w:rPr>
          <w:rFonts w:ascii="Calibri" w:hAnsi="Calibri" w:cs="Calibri"/>
          <w:sz w:val="20"/>
          <w:szCs w:val="20"/>
        </w:rPr>
        <w:t>Ak</w:t>
      </w:r>
      <w:r w:rsidR="00564E19" w:rsidRPr="002F3653">
        <w:rPr>
          <w:rFonts w:ascii="Calibri" w:hAnsi="Calibri" w:cs="Calibri"/>
          <w:sz w:val="20"/>
          <w:szCs w:val="20"/>
        </w:rPr>
        <w:t xml:space="preserve"> </w:t>
      </w:r>
      <w:r w:rsidR="00517612" w:rsidRPr="002F3653">
        <w:rPr>
          <w:rFonts w:ascii="Calibri" w:hAnsi="Calibri" w:cs="Calibri"/>
          <w:sz w:val="20"/>
          <w:szCs w:val="20"/>
        </w:rPr>
        <w:t>RO</w:t>
      </w:r>
      <w:r w:rsidR="00564E19" w:rsidRPr="002F3653">
        <w:rPr>
          <w:rFonts w:ascii="Calibri" w:hAnsi="Calibri" w:cs="Calibri"/>
          <w:sz w:val="20"/>
          <w:szCs w:val="20"/>
        </w:rPr>
        <w:t xml:space="preserve"> neidentifikuje nedostatky v dokumentoch predložených podľa </w:t>
      </w:r>
      <w:r w:rsidR="00B05775" w:rsidRPr="002F3653">
        <w:rPr>
          <w:rFonts w:ascii="Calibri" w:hAnsi="Calibri" w:cs="Calibri"/>
          <w:sz w:val="20"/>
          <w:szCs w:val="20"/>
        </w:rPr>
        <w:t>odseku</w:t>
      </w:r>
      <w:r w:rsidR="00564E19" w:rsidRPr="002F3653">
        <w:rPr>
          <w:rFonts w:ascii="Calibri" w:hAnsi="Calibri" w:cs="Calibri"/>
          <w:sz w:val="20"/>
          <w:szCs w:val="20"/>
        </w:rPr>
        <w:t xml:space="preserve"> </w:t>
      </w:r>
      <w:r w:rsidR="00BC5116" w:rsidRPr="002F3653">
        <w:rPr>
          <w:rFonts w:ascii="Calibri" w:hAnsi="Calibri" w:cs="Calibri"/>
          <w:sz w:val="20"/>
          <w:szCs w:val="20"/>
        </w:rPr>
        <w:t xml:space="preserve">2 </w:t>
      </w:r>
      <w:r w:rsidR="00564E19" w:rsidRPr="002F3653">
        <w:rPr>
          <w:rFonts w:ascii="Calibri" w:hAnsi="Calibri" w:cs="Calibri"/>
          <w:sz w:val="20"/>
          <w:szCs w:val="20"/>
        </w:rPr>
        <w:t>vyššie,</w:t>
      </w:r>
      <w:r w:rsidRPr="002F3653">
        <w:rPr>
          <w:rFonts w:ascii="Calibri" w:hAnsi="Calibri" w:cs="Calibri"/>
          <w:sz w:val="20"/>
          <w:szCs w:val="20"/>
        </w:rPr>
        <w:t xml:space="preserve"> túto skutočnosť oznámi </w:t>
      </w:r>
      <w:r w:rsidR="00EB2657" w:rsidRPr="002F3653">
        <w:rPr>
          <w:rFonts w:ascii="Calibri" w:hAnsi="Calibri" w:cs="Calibri"/>
          <w:sz w:val="20"/>
          <w:szCs w:val="20"/>
        </w:rPr>
        <w:t>žiadateľovi/</w:t>
      </w:r>
      <w:r w:rsidR="00564E19" w:rsidRPr="002F3653">
        <w:rPr>
          <w:rFonts w:ascii="Calibri" w:hAnsi="Calibri" w:cs="Calibri"/>
          <w:sz w:val="20"/>
          <w:szCs w:val="20"/>
        </w:rPr>
        <w:t xml:space="preserve">prijímateľovi </w:t>
      </w:r>
      <w:r w:rsidRPr="002F3653">
        <w:rPr>
          <w:rFonts w:ascii="Calibri" w:hAnsi="Calibri" w:cs="Calibri"/>
          <w:sz w:val="20"/>
          <w:szCs w:val="20"/>
        </w:rPr>
        <w:t>listom GPM</w:t>
      </w:r>
      <w:r w:rsidR="008B6C28" w:rsidRPr="002F3653">
        <w:rPr>
          <w:rFonts w:ascii="Calibri" w:hAnsi="Calibri" w:cs="Calibri"/>
          <w:sz w:val="20"/>
          <w:szCs w:val="20"/>
        </w:rPr>
        <w:t>/vnútorným listom</w:t>
      </w:r>
      <w:r w:rsidR="008B6C28" w:rsidRPr="002F3653">
        <w:rPr>
          <w:rStyle w:val="Odkaznapoznmkupodiarou"/>
          <w:rFonts w:ascii="Calibri" w:hAnsi="Calibri" w:cs="Calibri"/>
          <w:sz w:val="20"/>
          <w:szCs w:val="20"/>
        </w:rPr>
        <w:footnoteReference w:id="104"/>
      </w:r>
      <w:r w:rsidRPr="002F3653">
        <w:rPr>
          <w:rFonts w:ascii="Calibri" w:hAnsi="Calibri" w:cs="Calibri"/>
          <w:sz w:val="20"/>
          <w:szCs w:val="20"/>
        </w:rPr>
        <w:t>.</w:t>
      </w:r>
      <w:r w:rsidR="00A254A3" w:rsidRPr="002F3653">
        <w:rPr>
          <w:rFonts w:ascii="Calibri" w:hAnsi="Calibri" w:cs="Calibri"/>
          <w:sz w:val="20"/>
          <w:szCs w:val="20"/>
        </w:rPr>
        <w:t xml:space="preserve"> </w:t>
      </w:r>
      <w:r w:rsidRPr="002F3653">
        <w:rPr>
          <w:rFonts w:ascii="Calibri" w:hAnsi="Calibri" w:cs="Calibri"/>
          <w:sz w:val="20"/>
          <w:szCs w:val="20"/>
        </w:rPr>
        <w:t xml:space="preserve">Až následne je </w:t>
      </w:r>
      <w:r w:rsidR="00EB2657" w:rsidRPr="002F3653">
        <w:rPr>
          <w:rFonts w:ascii="Calibri" w:hAnsi="Calibri" w:cs="Calibri"/>
          <w:sz w:val="20"/>
          <w:szCs w:val="20"/>
        </w:rPr>
        <w:t>žiadateľ/</w:t>
      </w:r>
      <w:r w:rsidR="00564E19" w:rsidRPr="002F3653">
        <w:rPr>
          <w:rFonts w:ascii="Calibri" w:hAnsi="Calibri" w:cs="Calibri"/>
          <w:sz w:val="20"/>
          <w:szCs w:val="20"/>
        </w:rPr>
        <w:t xml:space="preserve">prijímateľ </w:t>
      </w:r>
      <w:r w:rsidRPr="002F3653">
        <w:rPr>
          <w:rFonts w:ascii="Calibri" w:hAnsi="Calibri" w:cs="Calibri"/>
          <w:sz w:val="20"/>
          <w:szCs w:val="20"/>
        </w:rPr>
        <w:t>oprávnený zadať údaje o zákazke do elektronického informačného systému trhoviska a v zmysle ZVO iniciovať kroky pre výber a vygenerovanie zmluvy s úspešným uchádzačom.</w:t>
      </w:r>
      <w:r w:rsidR="00A254A3" w:rsidRPr="002F3653">
        <w:rPr>
          <w:rFonts w:ascii="Calibri" w:hAnsi="Calibri" w:cs="Calibri"/>
          <w:sz w:val="20"/>
          <w:szCs w:val="20"/>
        </w:rPr>
        <w:t xml:space="preserve"> Účinnosť zmlúv uzavretých cez elektronické trhovisko a spolufinancovaných z fondov EÚ je naviazaná na výsledky kontroly predmetného VO zo strany RO.</w:t>
      </w:r>
    </w:p>
    <w:p w14:paraId="19AC0DD4" w14:textId="77777777" w:rsidR="000178DE" w:rsidRPr="002F3653" w:rsidRDefault="000178DE" w:rsidP="001614CC">
      <w:pPr>
        <w:pStyle w:val="Odsekzoznamu"/>
        <w:numPr>
          <w:ilvl w:val="3"/>
          <w:numId w:val="23"/>
        </w:numPr>
        <w:tabs>
          <w:tab w:val="clear" w:pos="2880"/>
        </w:tabs>
        <w:spacing w:before="120" w:after="120" w:line="276" w:lineRule="auto"/>
        <w:ind w:left="540" w:hanging="540"/>
        <w:contextualSpacing w:val="0"/>
        <w:jc w:val="both"/>
        <w:rPr>
          <w:rFonts w:asciiTheme="minorHAnsi" w:hAnsiTheme="minorHAnsi"/>
          <w:sz w:val="20"/>
          <w:szCs w:val="20"/>
        </w:rPr>
      </w:pPr>
      <w:r w:rsidRPr="002F3653">
        <w:rPr>
          <w:rFonts w:asciiTheme="minorHAnsi" w:hAnsiTheme="minorHAnsi"/>
          <w:sz w:val="20"/>
          <w:szCs w:val="20"/>
        </w:rPr>
        <w:t xml:space="preserve">Žiadateľ/Prijímateľ je povinný v prípade nadlimitných zákaziek realizovaných cez elektronické trhovisko zaslať dokumentáciu z VO na kontrolu pred podpisom zmluvy s úspešným uchádzačom (t.j. na druhú ex-ante kontrolu), pričom </w:t>
      </w:r>
      <w:r w:rsidR="002902F9" w:rsidRPr="002F3653">
        <w:rPr>
          <w:rFonts w:asciiTheme="minorHAnsi" w:hAnsiTheme="minorHAnsi"/>
          <w:sz w:val="20"/>
          <w:szCs w:val="20"/>
        </w:rPr>
        <w:t xml:space="preserve">primerane </w:t>
      </w:r>
      <w:r w:rsidRPr="002F3653">
        <w:rPr>
          <w:rFonts w:asciiTheme="minorHAnsi" w:hAnsiTheme="minorHAnsi"/>
          <w:sz w:val="20"/>
          <w:szCs w:val="20"/>
        </w:rPr>
        <w:t xml:space="preserve">postupuje podľa </w:t>
      </w:r>
      <w:r w:rsidR="00DA3EE9" w:rsidRPr="002F3653">
        <w:rPr>
          <w:rFonts w:asciiTheme="minorHAnsi" w:hAnsiTheme="minorHAnsi"/>
          <w:sz w:val="20"/>
          <w:szCs w:val="20"/>
        </w:rPr>
        <w:t xml:space="preserve">kapitoly 3, časti </w:t>
      </w:r>
      <w:hyperlink w:anchor="_Postup_po_vyhodnotení" w:history="1">
        <w:r w:rsidR="00DA3EE9" w:rsidRPr="002F3653">
          <w:rPr>
            <w:rStyle w:val="Hypertextovprepojenie"/>
            <w:rFonts w:asciiTheme="minorHAnsi" w:hAnsiTheme="minorHAnsi"/>
            <w:sz w:val="20"/>
            <w:szCs w:val="20"/>
          </w:rPr>
          <w:t>Postup po vyhodnotení ponúk a pred uzatvorením zmluvy s úspešným uchádzačom</w:t>
        </w:r>
      </w:hyperlink>
      <w:r w:rsidR="00DA3EE9" w:rsidRPr="002F3653">
        <w:rPr>
          <w:rFonts w:asciiTheme="minorHAnsi" w:hAnsiTheme="minorHAnsi"/>
          <w:sz w:val="20"/>
          <w:szCs w:val="20"/>
        </w:rPr>
        <w:t xml:space="preserve">. </w:t>
      </w:r>
      <w:r w:rsidR="004404E0" w:rsidRPr="002F3653">
        <w:rPr>
          <w:rFonts w:asciiTheme="minorHAnsi" w:hAnsiTheme="minorHAnsi"/>
          <w:sz w:val="20"/>
          <w:szCs w:val="20"/>
        </w:rPr>
        <w:t xml:space="preserve">Žiadateľ/Prijímateľ </w:t>
      </w:r>
      <w:r w:rsidR="004404E0">
        <w:rPr>
          <w:rFonts w:asciiTheme="minorHAnsi" w:hAnsiTheme="minorHAnsi"/>
          <w:sz w:val="20"/>
          <w:szCs w:val="20"/>
        </w:rPr>
        <w:t>môže určiť v  zmluvných podmienkach</w:t>
      </w:r>
      <w:r w:rsidR="00382BD7">
        <w:rPr>
          <w:rFonts w:asciiTheme="minorHAnsi" w:hAnsiTheme="minorHAnsi"/>
          <w:sz w:val="20"/>
          <w:szCs w:val="20"/>
        </w:rPr>
        <w:t xml:space="preserve"> OPET</w:t>
      </w:r>
      <w:r w:rsidR="00382BD7">
        <w:rPr>
          <w:rStyle w:val="Odkaznapoznmkupodiarou"/>
          <w:rFonts w:asciiTheme="minorHAnsi" w:hAnsiTheme="minorHAnsi"/>
          <w:sz w:val="20"/>
          <w:szCs w:val="20"/>
        </w:rPr>
        <w:footnoteReference w:id="105"/>
      </w:r>
      <w:r w:rsidR="004404E0">
        <w:rPr>
          <w:rFonts w:asciiTheme="minorHAnsi" w:hAnsiTheme="minorHAnsi"/>
          <w:sz w:val="20"/>
          <w:szCs w:val="20"/>
        </w:rPr>
        <w:t>, že p</w:t>
      </w:r>
      <w:r w:rsidRPr="002F3653">
        <w:rPr>
          <w:rFonts w:asciiTheme="minorHAnsi" w:hAnsiTheme="minorHAnsi"/>
          <w:sz w:val="20"/>
          <w:szCs w:val="20"/>
        </w:rPr>
        <w:t>odmienkou na uzavretie zmluvy je ukončenie finančnej kontroly VO zo strany RO.</w:t>
      </w:r>
    </w:p>
    <w:p w14:paraId="789B4F29" w14:textId="77777777" w:rsidR="00754070" w:rsidRPr="002F3653" w:rsidRDefault="00EB2657" w:rsidP="001614CC">
      <w:pPr>
        <w:pStyle w:val="Default"/>
        <w:numPr>
          <w:ilvl w:val="3"/>
          <w:numId w:val="23"/>
        </w:numPr>
        <w:tabs>
          <w:tab w:val="clear" w:pos="2880"/>
          <w:tab w:val="num" w:pos="540"/>
        </w:tabs>
        <w:spacing w:before="120" w:after="120" w:line="276" w:lineRule="auto"/>
        <w:ind w:left="540" w:hanging="540"/>
        <w:jc w:val="both"/>
        <w:rPr>
          <w:rFonts w:ascii="Calibri" w:hAnsi="Calibri" w:cs="Calibri"/>
          <w:sz w:val="20"/>
          <w:szCs w:val="20"/>
        </w:rPr>
      </w:pPr>
      <w:r w:rsidRPr="002F3653">
        <w:rPr>
          <w:rFonts w:ascii="Calibri" w:hAnsi="Calibri" w:cs="Calibri"/>
          <w:sz w:val="20"/>
          <w:szCs w:val="20"/>
        </w:rPr>
        <w:t>Žiadateľ/</w:t>
      </w:r>
      <w:r w:rsidR="00E8718C" w:rsidRPr="002F3653">
        <w:rPr>
          <w:rFonts w:ascii="Calibri" w:hAnsi="Calibri" w:cs="Calibri"/>
          <w:sz w:val="20"/>
          <w:szCs w:val="20"/>
        </w:rPr>
        <w:t xml:space="preserve">Prijímateľ je v lehote </w:t>
      </w:r>
      <w:r w:rsidR="00E8718C" w:rsidRPr="002F3653">
        <w:rPr>
          <w:rFonts w:ascii="Calibri" w:hAnsi="Calibri" w:cs="Calibri"/>
          <w:b/>
          <w:sz w:val="20"/>
          <w:szCs w:val="20"/>
        </w:rPr>
        <w:t>najneskôr do 10 pracovných dní</w:t>
      </w:r>
      <w:r w:rsidR="00E8718C" w:rsidRPr="002F3653">
        <w:rPr>
          <w:rFonts w:ascii="Calibri" w:hAnsi="Calibri" w:cs="Calibri"/>
          <w:sz w:val="20"/>
          <w:szCs w:val="20"/>
        </w:rPr>
        <w:t xml:space="preserve"> po vygenerovaní zmluvy v príslušnom elektronickom </w:t>
      </w:r>
      <w:r w:rsidR="00DF33A8" w:rsidRPr="002F3653">
        <w:rPr>
          <w:rFonts w:ascii="Calibri" w:hAnsi="Calibri" w:cs="Calibri"/>
          <w:sz w:val="20"/>
          <w:szCs w:val="20"/>
        </w:rPr>
        <w:t>systéme</w:t>
      </w:r>
      <w:r w:rsidR="002434F7">
        <w:rPr>
          <w:rFonts w:ascii="Calibri" w:hAnsi="Calibri" w:cs="Calibri"/>
          <w:sz w:val="20"/>
          <w:szCs w:val="20"/>
        </w:rPr>
        <w:t>,</w:t>
      </w:r>
      <w:r w:rsidR="00E8718C" w:rsidRPr="002F3653">
        <w:rPr>
          <w:rFonts w:ascii="Calibri" w:hAnsi="Calibri" w:cs="Calibri"/>
          <w:sz w:val="20"/>
          <w:szCs w:val="20"/>
        </w:rPr>
        <w:t> jej zverejnení</w:t>
      </w:r>
      <w:r w:rsidR="008D3F26" w:rsidRPr="002F3653">
        <w:rPr>
          <w:rFonts w:ascii="Calibri" w:hAnsi="Calibri" w:cs="Calibri"/>
          <w:sz w:val="20"/>
          <w:szCs w:val="20"/>
        </w:rPr>
        <w:t xml:space="preserve"> a</w:t>
      </w:r>
      <w:r w:rsidR="002434F7">
        <w:rPr>
          <w:rFonts w:ascii="Calibri" w:hAnsi="Calibri" w:cs="Calibri"/>
          <w:sz w:val="20"/>
          <w:szCs w:val="20"/>
        </w:rPr>
        <w:t xml:space="preserve"> prípadne</w:t>
      </w:r>
      <w:r w:rsidR="008D3F26" w:rsidRPr="002F3653">
        <w:rPr>
          <w:rFonts w:ascii="Calibri" w:hAnsi="Calibri" w:cs="Calibri"/>
          <w:sz w:val="20"/>
          <w:szCs w:val="20"/>
        </w:rPr>
        <w:t xml:space="preserve"> </w:t>
      </w:r>
      <w:r w:rsidR="002434F7" w:rsidRPr="002F3653">
        <w:rPr>
          <w:rFonts w:ascii="Calibri" w:hAnsi="Calibri" w:cs="Calibri"/>
          <w:sz w:val="20"/>
          <w:szCs w:val="20"/>
        </w:rPr>
        <w:t>p</w:t>
      </w:r>
      <w:r w:rsidR="002434F7">
        <w:rPr>
          <w:rFonts w:ascii="Calibri" w:hAnsi="Calibri" w:cs="Calibri"/>
          <w:sz w:val="20"/>
          <w:szCs w:val="20"/>
        </w:rPr>
        <w:t>o</w:t>
      </w:r>
      <w:r w:rsidR="002434F7" w:rsidRPr="002F3653">
        <w:rPr>
          <w:rFonts w:ascii="Calibri" w:hAnsi="Calibri" w:cs="Calibri"/>
          <w:sz w:val="20"/>
          <w:szCs w:val="20"/>
        </w:rPr>
        <w:t xml:space="preserve"> </w:t>
      </w:r>
      <w:r w:rsidR="008D3F26" w:rsidRPr="002F3653">
        <w:rPr>
          <w:rFonts w:ascii="Calibri" w:hAnsi="Calibri" w:cs="Calibri"/>
          <w:sz w:val="20"/>
          <w:szCs w:val="20"/>
        </w:rPr>
        <w:t>nadobudnutím účinnosti zmluvy</w:t>
      </w:r>
      <w:r w:rsidR="002434F7">
        <w:rPr>
          <w:rStyle w:val="Odkaznapoznmkupodiarou"/>
          <w:rFonts w:ascii="Calibri" w:hAnsi="Calibri" w:cs="Calibri"/>
          <w:sz w:val="20"/>
          <w:szCs w:val="20"/>
        </w:rPr>
        <w:footnoteReference w:id="106"/>
      </w:r>
      <w:r w:rsidR="008D3F26" w:rsidRPr="002F3653">
        <w:rPr>
          <w:rFonts w:ascii="Calibri" w:hAnsi="Calibri" w:cs="Calibri"/>
          <w:sz w:val="20"/>
          <w:szCs w:val="20"/>
        </w:rPr>
        <w:t xml:space="preserve"> s dodávateľom je</w:t>
      </w:r>
      <w:r w:rsidR="00E8718C" w:rsidRPr="002F3653">
        <w:rPr>
          <w:rFonts w:ascii="Calibri" w:hAnsi="Calibri" w:cs="Calibri"/>
          <w:sz w:val="20"/>
          <w:szCs w:val="20"/>
        </w:rPr>
        <w:t xml:space="preserve"> povinný predložiť </w:t>
      </w:r>
      <w:r w:rsidR="009B3700" w:rsidRPr="002F3653">
        <w:rPr>
          <w:rFonts w:ascii="Calibri" w:hAnsi="Calibri" w:cs="Calibri"/>
          <w:sz w:val="20"/>
          <w:szCs w:val="20"/>
        </w:rPr>
        <w:t xml:space="preserve">(spôsobom uvedeným </w:t>
      </w:r>
      <w:r w:rsidR="00B05775" w:rsidRPr="002F3653">
        <w:rPr>
          <w:rFonts w:ascii="Calibri" w:hAnsi="Calibri" w:cs="Calibri"/>
          <w:sz w:val="20"/>
          <w:szCs w:val="20"/>
        </w:rPr>
        <w:t>v</w:t>
      </w:r>
      <w:r w:rsidR="001E4EF7" w:rsidRPr="002F3653">
        <w:rPr>
          <w:rFonts w:ascii="Calibri" w:hAnsi="Calibri" w:cs="Calibri"/>
          <w:sz w:val="20"/>
          <w:szCs w:val="20"/>
        </w:rPr>
        <w:t> </w:t>
      </w:r>
      <w:r w:rsidR="00414FC4" w:rsidRPr="002F3653">
        <w:rPr>
          <w:rFonts w:ascii="Calibri" w:hAnsi="Calibri" w:cs="Calibri"/>
          <w:sz w:val="20"/>
          <w:szCs w:val="20"/>
        </w:rPr>
        <w:t>pod</w:t>
      </w:r>
      <w:r w:rsidR="001E4EF7" w:rsidRPr="002F3653">
        <w:rPr>
          <w:rFonts w:ascii="Calibri" w:hAnsi="Calibri" w:cs="Calibri"/>
          <w:sz w:val="20"/>
          <w:szCs w:val="20"/>
        </w:rPr>
        <w:t xml:space="preserve">kapitole </w:t>
      </w:r>
      <w:hyperlink w:anchor="_Predkladanie_dokumentácie_z_1" w:history="1">
        <w:r w:rsidR="00200A53" w:rsidRPr="002F3653">
          <w:rPr>
            <w:rStyle w:val="Hypertextovprepojenie"/>
            <w:rFonts w:asciiTheme="minorHAnsi" w:hAnsiTheme="minorHAnsi" w:cs="Calibri"/>
            <w:sz w:val="20"/>
            <w:szCs w:val="20"/>
          </w:rPr>
          <w:t>2.2</w:t>
        </w:r>
      </w:hyperlink>
      <w:r w:rsidR="00200A53" w:rsidRPr="002F3653">
        <w:rPr>
          <w:rFonts w:asciiTheme="minorHAnsi" w:hAnsiTheme="minorHAnsi" w:cs="Calibri"/>
          <w:sz w:val="20"/>
          <w:szCs w:val="20"/>
        </w:rPr>
        <w:t xml:space="preserve"> </w:t>
      </w:r>
      <w:r w:rsidR="00B05775" w:rsidRPr="002F3653">
        <w:rPr>
          <w:rFonts w:ascii="Calibri" w:hAnsi="Calibri" w:cs="Calibri"/>
          <w:sz w:val="20"/>
          <w:szCs w:val="20"/>
        </w:rPr>
        <w:t>odsekoch</w:t>
      </w:r>
      <w:r w:rsidR="00564E19" w:rsidRPr="002F3653">
        <w:rPr>
          <w:rFonts w:ascii="Calibri" w:hAnsi="Calibri" w:cs="Calibri"/>
          <w:sz w:val="20"/>
          <w:szCs w:val="20"/>
        </w:rPr>
        <w:t xml:space="preserve"> 2 </w:t>
      </w:r>
      <w:r w:rsidR="00414FC4" w:rsidRPr="002F3653">
        <w:rPr>
          <w:rFonts w:ascii="Calibri" w:hAnsi="Calibri" w:cs="Calibri"/>
          <w:sz w:val="20"/>
          <w:szCs w:val="20"/>
        </w:rPr>
        <w:t xml:space="preserve">až </w:t>
      </w:r>
      <w:r w:rsidR="00564E19" w:rsidRPr="002F3653">
        <w:rPr>
          <w:rFonts w:ascii="Calibri" w:hAnsi="Calibri" w:cs="Calibri"/>
          <w:sz w:val="20"/>
          <w:szCs w:val="20"/>
        </w:rPr>
        <w:t>4</w:t>
      </w:r>
      <w:r w:rsidR="00B05775" w:rsidRPr="002F3653">
        <w:rPr>
          <w:rFonts w:ascii="Calibri" w:hAnsi="Calibri" w:cs="Calibri"/>
          <w:sz w:val="20"/>
          <w:szCs w:val="20"/>
        </w:rPr>
        <w:t xml:space="preserve"> tejto príručky</w:t>
      </w:r>
      <w:r w:rsidR="009B3700" w:rsidRPr="002F3653">
        <w:rPr>
          <w:rFonts w:ascii="Calibri" w:hAnsi="Calibri" w:cs="Calibri"/>
          <w:sz w:val="20"/>
          <w:szCs w:val="20"/>
        </w:rPr>
        <w:t xml:space="preserve">) </w:t>
      </w:r>
      <w:r w:rsidR="00E8718C" w:rsidRPr="002F3653">
        <w:rPr>
          <w:rFonts w:ascii="Calibri" w:hAnsi="Calibri" w:cs="Calibri"/>
          <w:sz w:val="20"/>
          <w:szCs w:val="20"/>
        </w:rPr>
        <w:t>na RO</w:t>
      </w:r>
      <w:r w:rsidR="00754070" w:rsidRPr="002F3653">
        <w:rPr>
          <w:rFonts w:ascii="Calibri" w:hAnsi="Calibri" w:cs="Calibri"/>
          <w:sz w:val="20"/>
          <w:szCs w:val="20"/>
        </w:rPr>
        <w:t xml:space="preserve"> </w:t>
      </w:r>
      <w:r w:rsidR="002902F9" w:rsidRPr="002F3653">
        <w:rPr>
          <w:rFonts w:ascii="Calibri" w:hAnsi="Calibri" w:cs="Calibri"/>
          <w:sz w:val="20"/>
          <w:szCs w:val="20"/>
        </w:rPr>
        <w:t xml:space="preserve">na ex-post kontrolu </w:t>
      </w:r>
      <w:r w:rsidR="00754070" w:rsidRPr="002F3653">
        <w:rPr>
          <w:rFonts w:ascii="Calibri" w:hAnsi="Calibri" w:cs="Calibri"/>
          <w:sz w:val="20"/>
          <w:szCs w:val="20"/>
        </w:rPr>
        <w:t>dokumentáciu</w:t>
      </w:r>
      <w:r w:rsidR="0088698D" w:rsidRPr="002F3653">
        <w:rPr>
          <w:rFonts w:ascii="Calibri" w:hAnsi="Calibri" w:cs="Calibri"/>
          <w:sz w:val="20"/>
          <w:szCs w:val="20"/>
        </w:rPr>
        <w:t xml:space="preserve"> </w:t>
      </w:r>
      <w:r w:rsidR="00754070" w:rsidRPr="002F3653">
        <w:rPr>
          <w:rFonts w:ascii="Calibri" w:hAnsi="Calibri" w:cs="Calibri"/>
          <w:sz w:val="20"/>
          <w:szCs w:val="20"/>
        </w:rPr>
        <w:t>uvedenú v nasledujúcej tabuľke.</w:t>
      </w:r>
      <w:r w:rsidR="002434F7">
        <w:rPr>
          <w:rFonts w:ascii="Calibri" w:hAnsi="Calibri" w:cs="Calibri"/>
          <w:sz w:val="20"/>
          <w:szCs w:val="20"/>
        </w:rPr>
        <w:t xml:space="preserve"> </w:t>
      </w:r>
    </w:p>
    <w:p w14:paraId="7938CD3B" w14:textId="77777777" w:rsidR="00754070" w:rsidRPr="002F3653" w:rsidRDefault="00754070" w:rsidP="000178DE">
      <w:pPr>
        <w:pStyle w:val="Popis"/>
        <w:spacing w:after="0"/>
        <w:rPr>
          <w:rFonts w:cs="Calibri"/>
          <w:color w:val="4F81BD"/>
        </w:rPr>
      </w:pPr>
      <w:bookmarkStart w:id="1518" w:name="_Toc464993124"/>
      <w:r w:rsidRPr="002F3653">
        <w:rPr>
          <w:color w:val="4F81BD"/>
        </w:rPr>
        <w:t xml:space="preserve">Tabuľka </w:t>
      </w:r>
      <w:r w:rsidR="00523019">
        <w:rPr>
          <w:color w:val="4F81BD"/>
        </w:rPr>
        <w:t>8</w:t>
      </w:r>
      <w:r w:rsidR="00565027" w:rsidRPr="002F3653">
        <w:rPr>
          <w:color w:val="4F81BD"/>
        </w:rPr>
        <w:t xml:space="preserve"> </w:t>
      </w:r>
      <w:r w:rsidRPr="002F3653">
        <w:rPr>
          <w:color w:val="4F81BD"/>
        </w:rPr>
        <w:t>Rozsah dokumentácie po vygenerovaní/zverejnení zmluvy – elektronické trhovisko</w:t>
      </w:r>
      <w:bookmarkEnd w:id="1518"/>
      <w:r w:rsidRPr="002F3653">
        <w:rPr>
          <w:color w:val="4F81BD"/>
        </w:rPr>
        <w:t xml:space="preserve"> </w:t>
      </w:r>
    </w:p>
    <w:tbl>
      <w:tblPr>
        <w:tblW w:w="0" w:type="auto"/>
        <w:tblInd w:w="392" w:type="dxa"/>
        <w:tblBorders>
          <w:top w:val="single" w:sz="8" w:space="0" w:color="4F81BD"/>
          <w:left w:val="single" w:sz="8" w:space="0" w:color="4F81BD"/>
          <w:bottom w:val="single" w:sz="8" w:space="0" w:color="4F81BD"/>
          <w:right w:val="single" w:sz="8" w:space="0" w:color="4F81BD"/>
        </w:tblBorders>
        <w:tblLook w:val="04A0" w:firstRow="1" w:lastRow="0" w:firstColumn="1" w:lastColumn="0" w:noHBand="0" w:noVBand="1"/>
      </w:tblPr>
      <w:tblGrid>
        <w:gridCol w:w="8658"/>
      </w:tblGrid>
      <w:tr w:rsidR="00754070" w:rsidRPr="002F3653" w14:paraId="3CCB732C" w14:textId="77777777" w:rsidTr="000178DE">
        <w:trPr>
          <w:trHeight w:val="228"/>
        </w:trPr>
        <w:tc>
          <w:tcPr>
            <w:tcW w:w="8658" w:type="dxa"/>
            <w:shd w:val="clear" w:color="auto" w:fill="4F81BD"/>
          </w:tcPr>
          <w:p w14:paraId="13263BA9" w14:textId="77777777" w:rsidR="00754070" w:rsidRPr="002F3653" w:rsidRDefault="00754070" w:rsidP="00414FC4">
            <w:pPr>
              <w:pStyle w:val="Default"/>
              <w:spacing w:line="276" w:lineRule="auto"/>
              <w:jc w:val="both"/>
              <w:rPr>
                <w:rFonts w:ascii="Calibri" w:hAnsi="Calibri" w:cs="Calibri"/>
                <w:b/>
                <w:bCs/>
                <w:color w:val="FFFFFF"/>
                <w:sz w:val="20"/>
                <w:szCs w:val="20"/>
              </w:rPr>
            </w:pPr>
            <w:r w:rsidRPr="002F3653">
              <w:rPr>
                <w:rFonts w:ascii="Calibri" w:hAnsi="Calibri" w:cs="Calibri"/>
                <w:b/>
                <w:bCs/>
                <w:color w:val="FFFFFF"/>
                <w:sz w:val="20"/>
                <w:szCs w:val="20"/>
              </w:rPr>
              <w:t xml:space="preserve">Dokumentácia po vygenerovaní/zverejnení zmluvy - elektronické trhovisko  </w:t>
            </w:r>
          </w:p>
        </w:tc>
      </w:tr>
      <w:tr w:rsidR="00754070" w:rsidRPr="002F3653" w14:paraId="1213D7E7" w14:textId="77777777" w:rsidTr="000178DE">
        <w:tc>
          <w:tcPr>
            <w:tcW w:w="8658" w:type="dxa"/>
            <w:tcBorders>
              <w:top w:val="single" w:sz="8" w:space="0" w:color="4F81BD"/>
              <w:bottom w:val="single" w:sz="8" w:space="0" w:color="4F81BD"/>
              <w:right w:val="single" w:sz="8" w:space="0" w:color="4F81BD"/>
            </w:tcBorders>
            <w:shd w:val="clear" w:color="auto" w:fill="auto"/>
          </w:tcPr>
          <w:p w14:paraId="640E4256" w14:textId="77777777" w:rsidR="00754070" w:rsidRPr="002F3653" w:rsidRDefault="00754070" w:rsidP="007F59C5">
            <w:pPr>
              <w:pStyle w:val="Default"/>
              <w:numPr>
                <w:ilvl w:val="0"/>
                <w:numId w:val="34"/>
              </w:numPr>
              <w:spacing w:line="276" w:lineRule="auto"/>
              <w:ind w:left="176" w:hanging="142"/>
              <w:jc w:val="both"/>
              <w:rPr>
                <w:rFonts w:ascii="Calibri" w:hAnsi="Calibri" w:cs="Calibri"/>
                <w:sz w:val="20"/>
                <w:szCs w:val="20"/>
              </w:rPr>
            </w:pPr>
            <w:r w:rsidRPr="002F3653">
              <w:rPr>
                <w:rFonts w:ascii="Calibri" w:hAnsi="Calibri" w:cs="Calibri"/>
                <w:sz w:val="20"/>
                <w:szCs w:val="20"/>
              </w:rPr>
              <w:t>automaticky vygenerovaná zmluva s úspešným uchádzačom</w:t>
            </w:r>
          </w:p>
        </w:tc>
      </w:tr>
      <w:tr w:rsidR="00754070" w:rsidRPr="002F3653" w14:paraId="439DF979" w14:textId="77777777" w:rsidTr="000178DE">
        <w:tc>
          <w:tcPr>
            <w:tcW w:w="8658" w:type="dxa"/>
            <w:tcBorders>
              <w:top w:val="single" w:sz="8" w:space="0" w:color="4F81BD"/>
              <w:bottom w:val="single" w:sz="8" w:space="0" w:color="4F81BD"/>
              <w:right w:val="single" w:sz="8" w:space="0" w:color="4F81BD"/>
            </w:tcBorders>
            <w:shd w:val="clear" w:color="auto" w:fill="auto"/>
          </w:tcPr>
          <w:p w14:paraId="1E4E79A9" w14:textId="77777777" w:rsidR="00754070" w:rsidRPr="002F3653" w:rsidRDefault="00754070" w:rsidP="007F59C5">
            <w:pPr>
              <w:pStyle w:val="Default"/>
              <w:numPr>
                <w:ilvl w:val="0"/>
                <w:numId w:val="34"/>
              </w:numPr>
              <w:spacing w:line="276" w:lineRule="auto"/>
              <w:ind w:left="176" w:hanging="142"/>
              <w:jc w:val="both"/>
              <w:rPr>
                <w:rFonts w:ascii="Calibri" w:hAnsi="Calibri" w:cs="Calibri"/>
                <w:sz w:val="20"/>
                <w:szCs w:val="20"/>
              </w:rPr>
            </w:pPr>
            <w:r w:rsidRPr="002F3653">
              <w:rPr>
                <w:rFonts w:ascii="Calibri" w:hAnsi="Calibri" w:cs="Calibri"/>
                <w:sz w:val="20"/>
                <w:szCs w:val="20"/>
              </w:rPr>
              <w:t>protokol zachytávajúci celý priebeh procesu zadávania zákazy prostredníctvom elektronického trhoviska</w:t>
            </w:r>
          </w:p>
        </w:tc>
      </w:tr>
      <w:tr w:rsidR="00754070" w:rsidRPr="002F3653" w14:paraId="0D66B577" w14:textId="77777777" w:rsidTr="000178DE">
        <w:tc>
          <w:tcPr>
            <w:tcW w:w="8658" w:type="dxa"/>
            <w:tcBorders>
              <w:top w:val="single" w:sz="8" w:space="0" w:color="4F81BD"/>
              <w:bottom w:val="single" w:sz="8" w:space="0" w:color="4F81BD"/>
              <w:right w:val="single" w:sz="8" w:space="0" w:color="4F81BD"/>
            </w:tcBorders>
            <w:shd w:val="clear" w:color="auto" w:fill="auto"/>
          </w:tcPr>
          <w:p w14:paraId="1E786FD3" w14:textId="77777777" w:rsidR="00754070" w:rsidRPr="002F3653" w:rsidRDefault="00754070" w:rsidP="007F59C5">
            <w:pPr>
              <w:pStyle w:val="Default"/>
              <w:numPr>
                <w:ilvl w:val="0"/>
                <w:numId w:val="34"/>
              </w:numPr>
              <w:spacing w:line="276" w:lineRule="auto"/>
              <w:ind w:left="176" w:hanging="142"/>
              <w:jc w:val="both"/>
              <w:rPr>
                <w:rFonts w:ascii="Calibri" w:hAnsi="Calibri" w:cs="Calibri"/>
                <w:sz w:val="20"/>
                <w:szCs w:val="20"/>
              </w:rPr>
            </w:pPr>
            <w:r w:rsidRPr="002F3653">
              <w:rPr>
                <w:rFonts w:ascii="Calibri" w:hAnsi="Calibri" w:cs="Calibri"/>
                <w:sz w:val="20"/>
                <w:szCs w:val="20"/>
              </w:rPr>
              <w:t xml:space="preserve">ak relevantné, tak aj dokumentácia uvedená v ods. 2 tejto kapitoly, ak nebola predmetom kontroly pred vyhlásením VO </w:t>
            </w:r>
          </w:p>
        </w:tc>
      </w:tr>
    </w:tbl>
    <w:p w14:paraId="384C5878" w14:textId="77777777" w:rsidR="00BD1A9F" w:rsidRPr="00966738" w:rsidRDefault="00E8718C" w:rsidP="001614CC">
      <w:pPr>
        <w:pStyle w:val="Default"/>
        <w:numPr>
          <w:ilvl w:val="3"/>
          <w:numId w:val="23"/>
        </w:numPr>
        <w:tabs>
          <w:tab w:val="clear" w:pos="2880"/>
        </w:tabs>
        <w:spacing w:before="120" w:after="120" w:line="276" w:lineRule="auto"/>
        <w:ind w:left="540" w:hanging="540"/>
        <w:jc w:val="both"/>
        <w:rPr>
          <w:rFonts w:ascii="Calibri" w:hAnsi="Calibri" w:cs="Calibri"/>
          <w:color w:val="FF0000"/>
          <w:sz w:val="20"/>
          <w:szCs w:val="20"/>
        </w:rPr>
      </w:pPr>
      <w:r w:rsidRPr="002F3653">
        <w:rPr>
          <w:rFonts w:ascii="Calibri" w:hAnsi="Calibri" w:cs="Calibri"/>
          <w:sz w:val="20"/>
          <w:szCs w:val="20"/>
        </w:rPr>
        <w:t>RO</w:t>
      </w:r>
      <w:r w:rsidR="0088698D" w:rsidRPr="002F3653">
        <w:rPr>
          <w:rFonts w:ascii="Calibri" w:hAnsi="Calibri" w:cs="Calibri"/>
          <w:sz w:val="20"/>
          <w:szCs w:val="20"/>
        </w:rPr>
        <w:t xml:space="preserve"> vykoná</w:t>
      </w:r>
      <w:r w:rsidR="002902F9" w:rsidRPr="002F3653">
        <w:rPr>
          <w:rFonts w:ascii="Calibri" w:hAnsi="Calibri" w:cs="Calibri"/>
          <w:sz w:val="20"/>
          <w:szCs w:val="20"/>
        </w:rPr>
        <w:t xml:space="preserve"> ex-post kontrolu</w:t>
      </w:r>
      <w:r w:rsidR="00BD1A9F" w:rsidRPr="002F3653">
        <w:rPr>
          <w:rFonts w:ascii="Calibri" w:hAnsi="Calibri" w:cs="Calibri"/>
          <w:sz w:val="20"/>
          <w:szCs w:val="20"/>
        </w:rPr>
        <w:t xml:space="preserve"> podľa postupov uvedených v podkapitole </w:t>
      </w:r>
      <w:hyperlink w:anchor="_2.3_Finančná_kontrola" w:history="1">
        <w:r w:rsidR="00BD1A9F" w:rsidRPr="002F3653">
          <w:rPr>
            <w:rStyle w:val="Hypertextovprepojenie"/>
            <w:rFonts w:asciiTheme="minorHAnsi" w:hAnsiTheme="minorHAnsi" w:cs="Calibri"/>
            <w:sz w:val="20"/>
            <w:szCs w:val="20"/>
          </w:rPr>
          <w:t>2.3</w:t>
        </w:r>
      </w:hyperlink>
      <w:r w:rsidR="00BD1A9F" w:rsidRPr="002F3653">
        <w:rPr>
          <w:rFonts w:ascii="Calibri" w:hAnsi="Calibri" w:cs="Calibri"/>
          <w:sz w:val="20"/>
          <w:szCs w:val="20"/>
        </w:rPr>
        <w:t>. Lehota výkonu kontroly sa bude odvíjať od</w:t>
      </w:r>
      <w:r w:rsidR="002902F9" w:rsidRPr="002F3653">
        <w:rPr>
          <w:rFonts w:ascii="Calibri" w:hAnsi="Calibri" w:cs="Calibri"/>
          <w:sz w:val="20"/>
          <w:szCs w:val="20"/>
        </w:rPr>
        <w:t xml:space="preserve"> toho, či bola dokumentácia už predmetom kontroly pred </w:t>
      </w:r>
      <w:r w:rsidR="00BD1A9F" w:rsidRPr="002F3653">
        <w:rPr>
          <w:rFonts w:ascii="Calibri" w:hAnsi="Calibri" w:cs="Calibri"/>
          <w:sz w:val="20"/>
          <w:szCs w:val="20"/>
        </w:rPr>
        <w:t>vyhlásením</w:t>
      </w:r>
      <w:r w:rsidR="002902F9" w:rsidRPr="002F3653">
        <w:rPr>
          <w:rFonts w:ascii="Calibri" w:hAnsi="Calibri" w:cs="Calibri"/>
          <w:sz w:val="20"/>
          <w:szCs w:val="20"/>
        </w:rPr>
        <w:t xml:space="preserve"> VO (prvej ex-ante kontroly), </w:t>
      </w:r>
      <w:r w:rsidR="00BD1A9F" w:rsidRPr="002F3653">
        <w:rPr>
          <w:rFonts w:ascii="Calibri" w:hAnsi="Calibri" w:cs="Calibri"/>
          <w:sz w:val="20"/>
          <w:szCs w:val="20"/>
        </w:rPr>
        <w:t>alebo je dokumentácia zasielaná na kontrolu RO až po vygenerovaní výslednej zmluvy v príslušnom elektronickom systéme a jej zverejnení na štandardnú ex-post kontrolu. RO</w:t>
      </w:r>
      <w:r w:rsidR="0088698D" w:rsidRPr="002F3653">
        <w:rPr>
          <w:rFonts w:ascii="Calibri" w:hAnsi="Calibri" w:cs="Calibri"/>
          <w:sz w:val="20"/>
          <w:szCs w:val="20"/>
        </w:rPr>
        <w:t xml:space="preserve"> </w:t>
      </w:r>
      <w:r w:rsidRPr="002F3653">
        <w:rPr>
          <w:rFonts w:ascii="Calibri" w:hAnsi="Calibri" w:cs="Calibri"/>
          <w:sz w:val="20"/>
          <w:szCs w:val="20"/>
        </w:rPr>
        <w:t xml:space="preserve"> informuje </w:t>
      </w:r>
      <w:r w:rsidR="00EB2657" w:rsidRPr="002F3653">
        <w:rPr>
          <w:rFonts w:ascii="Calibri" w:hAnsi="Calibri" w:cs="Calibri"/>
          <w:sz w:val="20"/>
          <w:szCs w:val="20"/>
        </w:rPr>
        <w:t>žiadateľa/</w:t>
      </w:r>
      <w:r w:rsidR="007A1F24" w:rsidRPr="002F3653">
        <w:rPr>
          <w:rFonts w:ascii="Calibri" w:hAnsi="Calibri" w:cs="Calibri"/>
          <w:sz w:val="20"/>
          <w:szCs w:val="20"/>
        </w:rPr>
        <w:t>p</w:t>
      </w:r>
      <w:r w:rsidRPr="002F3653">
        <w:rPr>
          <w:rFonts w:ascii="Calibri" w:hAnsi="Calibri" w:cs="Calibri"/>
          <w:sz w:val="20"/>
          <w:szCs w:val="20"/>
        </w:rPr>
        <w:t xml:space="preserve">rijímateľa o výsledku tejto kontroly v lehote </w:t>
      </w:r>
      <w:r w:rsidRPr="002F3653">
        <w:rPr>
          <w:rFonts w:ascii="Calibri" w:hAnsi="Calibri" w:cs="Calibri"/>
          <w:b/>
          <w:sz w:val="20"/>
          <w:szCs w:val="20"/>
        </w:rPr>
        <w:t>do</w:t>
      </w:r>
      <w:r w:rsidRPr="002F3653">
        <w:rPr>
          <w:rFonts w:ascii="Calibri" w:hAnsi="Calibri" w:cs="Calibri"/>
          <w:sz w:val="20"/>
          <w:szCs w:val="20"/>
        </w:rPr>
        <w:t xml:space="preserve"> </w:t>
      </w:r>
      <w:r w:rsidRPr="002F3653">
        <w:rPr>
          <w:rFonts w:ascii="Calibri" w:hAnsi="Calibri" w:cs="Calibri"/>
          <w:b/>
          <w:sz w:val="20"/>
          <w:szCs w:val="20"/>
        </w:rPr>
        <w:t>7 pracovných dní</w:t>
      </w:r>
      <w:r w:rsidR="00BD1A9F" w:rsidRPr="002F3653">
        <w:rPr>
          <w:rFonts w:ascii="Calibri" w:hAnsi="Calibri" w:cs="Calibri"/>
          <w:b/>
          <w:sz w:val="20"/>
          <w:szCs w:val="20"/>
        </w:rPr>
        <w:t xml:space="preserve"> </w:t>
      </w:r>
      <w:r w:rsidR="00BD1A9F" w:rsidRPr="002F3653">
        <w:rPr>
          <w:rFonts w:ascii="Calibri" w:hAnsi="Calibri" w:cs="Calibri"/>
          <w:sz w:val="20"/>
          <w:szCs w:val="20"/>
        </w:rPr>
        <w:t>(ak bola dokumentácia predmetom ex-ante kontroly) alebo</w:t>
      </w:r>
      <w:r w:rsidR="00BD1A9F" w:rsidRPr="002F3653">
        <w:rPr>
          <w:rFonts w:ascii="Calibri" w:hAnsi="Calibri" w:cs="Calibri"/>
          <w:b/>
          <w:sz w:val="20"/>
          <w:szCs w:val="20"/>
        </w:rPr>
        <w:t xml:space="preserve"> do 20 pracovných dní </w:t>
      </w:r>
      <w:r w:rsidR="00BD1A9F" w:rsidRPr="002F3653">
        <w:rPr>
          <w:rFonts w:ascii="Calibri" w:hAnsi="Calibri" w:cs="Calibri"/>
          <w:sz w:val="20"/>
          <w:szCs w:val="20"/>
        </w:rPr>
        <w:t>(pri štandardnej ex-post kontrole)</w:t>
      </w:r>
      <w:r w:rsidRPr="002F3653">
        <w:rPr>
          <w:rFonts w:ascii="Calibri" w:hAnsi="Calibri" w:cs="Calibri"/>
          <w:sz w:val="20"/>
          <w:szCs w:val="20"/>
        </w:rPr>
        <w:t xml:space="preserve"> odo dňa nasledujúceho po dni doručenia dokumentácie/upravenej dokumentácie</w:t>
      </w:r>
      <w:r w:rsidR="00BD1A9F" w:rsidRPr="002F3653">
        <w:rPr>
          <w:rFonts w:ascii="Calibri" w:hAnsi="Calibri" w:cs="Calibri"/>
          <w:sz w:val="20"/>
          <w:szCs w:val="20"/>
        </w:rPr>
        <w:t>.</w:t>
      </w:r>
    </w:p>
    <w:p w14:paraId="63EABCF2" w14:textId="77777777" w:rsidR="00966738" w:rsidRPr="00966738" w:rsidRDefault="00966738" w:rsidP="00966738">
      <w:pPr>
        <w:pStyle w:val="Default"/>
        <w:spacing w:before="120" w:after="120" w:line="276" w:lineRule="auto"/>
        <w:ind w:left="567"/>
        <w:jc w:val="both"/>
        <w:rPr>
          <w:rFonts w:ascii="Calibri" w:hAnsi="Calibri" w:cs="Calibri"/>
          <w:sz w:val="20"/>
          <w:szCs w:val="20"/>
        </w:rPr>
      </w:pPr>
      <w:r w:rsidRPr="000B03F7">
        <w:rPr>
          <w:rFonts w:ascii="Calibri" w:hAnsi="Calibri" w:cs="Calibri"/>
          <w:sz w:val="20"/>
          <w:szCs w:val="20"/>
        </w:rPr>
        <w:t xml:space="preserve">Ak nie je dodržaná lehota na výkon </w:t>
      </w:r>
      <w:r>
        <w:rPr>
          <w:rFonts w:ascii="Calibri" w:hAnsi="Calibri" w:cs="Calibri"/>
          <w:sz w:val="20"/>
          <w:szCs w:val="20"/>
        </w:rPr>
        <w:t>štandardnej</w:t>
      </w:r>
      <w:r w:rsidRPr="000B03F7">
        <w:rPr>
          <w:rFonts w:ascii="Calibri" w:hAnsi="Calibri" w:cs="Calibri"/>
          <w:sz w:val="20"/>
          <w:szCs w:val="20"/>
        </w:rPr>
        <w:t xml:space="preserve"> ex</w:t>
      </w:r>
      <w:r>
        <w:rPr>
          <w:rFonts w:ascii="Calibri" w:hAnsi="Calibri" w:cs="Calibri"/>
          <w:sz w:val="20"/>
          <w:szCs w:val="20"/>
        </w:rPr>
        <w:t>- post (prípadne prvej ex-ante)</w:t>
      </w:r>
      <w:r w:rsidRPr="000B03F7">
        <w:rPr>
          <w:rFonts w:ascii="Calibri" w:hAnsi="Calibri" w:cs="Calibri"/>
          <w:sz w:val="20"/>
          <w:szCs w:val="20"/>
        </w:rPr>
        <w:t xml:space="preserve"> kontroly z dôvodov na strane RO, je RO povinný informovať prijímateľa o dôvodoch nedodržania termínu, ako aj o novom predpokladanom termíne vydania návrhu správy/správy z kontroly. Pri nedodržaní oznámeného predpokladaného termínu RO opakovane zabezpečí informovanosť prijímateľa za rovnakých podmienok.</w:t>
      </w:r>
    </w:p>
    <w:p w14:paraId="3F5F8973" w14:textId="77777777" w:rsidR="00BD1A9F" w:rsidRPr="002F3653" w:rsidRDefault="00BD1A9F" w:rsidP="001614CC">
      <w:pPr>
        <w:pStyle w:val="Default"/>
        <w:numPr>
          <w:ilvl w:val="3"/>
          <w:numId w:val="23"/>
        </w:numPr>
        <w:tabs>
          <w:tab w:val="clear" w:pos="2880"/>
        </w:tabs>
        <w:spacing w:before="120" w:after="120" w:line="276" w:lineRule="auto"/>
        <w:ind w:left="540" w:hanging="540"/>
        <w:jc w:val="both"/>
        <w:rPr>
          <w:rFonts w:ascii="Calibri" w:hAnsi="Calibri" w:cs="Calibri"/>
          <w:sz w:val="20"/>
          <w:szCs w:val="20"/>
        </w:rPr>
      </w:pPr>
      <w:r w:rsidRPr="002F3653">
        <w:rPr>
          <w:rFonts w:ascii="Calibri" w:hAnsi="Calibri" w:cs="Calibri"/>
          <w:sz w:val="20"/>
          <w:szCs w:val="20"/>
        </w:rPr>
        <w:t>V prípade, že RO počas kontroly požiada o doplnenie údajov alebo identifikuje nedostatky v procese VO, je žiadateľ/prijímateľ povinný ďalej postupovať v zmysle</w:t>
      </w:r>
      <w:r w:rsidRPr="002F3653" w:rsidDel="00A478EA">
        <w:rPr>
          <w:rFonts w:ascii="Calibri" w:hAnsi="Calibri" w:cs="Calibri"/>
          <w:sz w:val="20"/>
          <w:szCs w:val="20"/>
        </w:rPr>
        <w:t xml:space="preserve"> </w:t>
      </w:r>
      <w:r w:rsidRPr="002F3653">
        <w:rPr>
          <w:rFonts w:ascii="Calibri" w:hAnsi="Calibri" w:cs="Calibri"/>
          <w:sz w:val="20"/>
          <w:szCs w:val="20"/>
        </w:rPr>
        <w:t xml:space="preserve">podkapitoly </w:t>
      </w:r>
      <w:hyperlink w:anchor="_2.3_Finančná_kontrola" w:history="1">
        <w:r w:rsidRPr="002F3653">
          <w:rPr>
            <w:rStyle w:val="Hypertextovprepojenie"/>
            <w:rFonts w:asciiTheme="minorHAnsi" w:hAnsiTheme="minorHAnsi" w:cs="Calibri"/>
            <w:sz w:val="20"/>
            <w:szCs w:val="20"/>
          </w:rPr>
          <w:t>2.3</w:t>
        </w:r>
      </w:hyperlink>
      <w:r w:rsidRPr="002F3653">
        <w:rPr>
          <w:rFonts w:ascii="Calibri" w:hAnsi="Calibri" w:cs="Calibri"/>
          <w:sz w:val="20"/>
          <w:szCs w:val="20"/>
        </w:rPr>
        <w:t xml:space="preserve"> odseku 6. RO je za účelom kontroly oprávnený vyžiadať si od žiadateľa/prijímateľa prihlasovacie údaje do príslušného systému, v rámci ktorého bolo vykonané obstarávanie cez elektronické trhovisko. </w:t>
      </w:r>
    </w:p>
    <w:p w14:paraId="4F28CC14" w14:textId="77777777" w:rsidR="00E8718C" w:rsidRPr="002F3653" w:rsidRDefault="002C279D" w:rsidP="001614CC">
      <w:pPr>
        <w:pStyle w:val="Default"/>
        <w:numPr>
          <w:ilvl w:val="3"/>
          <w:numId w:val="23"/>
        </w:numPr>
        <w:tabs>
          <w:tab w:val="clear" w:pos="2880"/>
        </w:tabs>
        <w:spacing w:before="120" w:after="120" w:line="276" w:lineRule="auto"/>
        <w:ind w:left="540" w:hanging="540"/>
        <w:jc w:val="both"/>
        <w:rPr>
          <w:rFonts w:ascii="Calibri" w:hAnsi="Calibri" w:cs="Calibri"/>
          <w:color w:val="FF0000"/>
          <w:sz w:val="20"/>
          <w:szCs w:val="20"/>
        </w:rPr>
      </w:pPr>
      <w:r w:rsidRPr="002F3653">
        <w:rPr>
          <w:rFonts w:ascii="Calibri" w:hAnsi="Calibri" w:cs="Calibri"/>
          <w:sz w:val="20"/>
          <w:szCs w:val="20"/>
        </w:rPr>
        <w:lastRenderedPageBreak/>
        <w:t xml:space="preserve">Ak výsledok </w:t>
      </w:r>
      <w:r w:rsidR="00DA3EE9" w:rsidRPr="002F3653">
        <w:rPr>
          <w:rFonts w:ascii="Calibri" w:hAnsi="Calibri" w:cs="Calibri"/>
          <w:sz w:val="20"/>
          <w:szCs w:val="20"/>
        </w:rPr>
        <w:t xml:space="preserve">finančnej </w:t>
      </w:r>
      <w:r w:rsidRPr="002F3653">
        <w:rPr>
          <w:rFonts w:ascii="Calibri" w:hAnsi="Calibri" w:cs="Calibri"/>
          <w:sz w:val="20"/>
          <w:szCs w:val="20"/>
        </w:rPr>
        <w:t xml:space="preserve">kontroly </w:t>
      </w:r>
      <w:r w:rsidR="00DA3EE9" w:rsidRPr="002F3653">
        <w:rPr>
          <w:rFonts w:ascii="Calibri" w:hAnsi="Calibri" w:cs="Calibri"/>
          <w:sz w:val="20"/>
          <w:szCs w:val="20"/>
        </w:rPr>
        <w:t xml:space="preserve">RO </w:t>
      </w:r>
      <w:r w:rsidRPr="002F3653">
        <w:rPr>
          <w:rFonts w:ascii="Calibri" w:hAnsi="Calibri" w:cs="Calibri"/>
          <w:sz w:val="20"/>
          <w:szCs w:val="20"/>
        </w:rPr>
        <w:t>nie je kladný,</w:t>
      </w:r>
      <w:r w:rsidR="00CE14A1">
        <w:rPr>
          <w:rFonts w:ascii="Calibri" w:hAnsi="Calibri" w:cs="Calibri"/>
          <w:sz w:val="20"/>
          <w:szCs w:val="20"/>
        </w:rPr>
        <w:t xml:space="preserve"> RO navrhne finančnú opravu</w:t>
      </w:r>
      <w:r w:rsidR="000F4D40">
        <w:rPr>
          <w:rFonts w:ascii="Calibri" w:hAnsi="Calibri" w:cs="Calibri"/>
          <w:sz w:val="20"/>
          <w:szCs w:val="20"/>
        </w:rPr>
        <w:t xml:space="preserve"> (korekciu</w:t>
      </w:r>
      <w:r w:rsidR="000F4D40" w:rsidRPr="002F3653">
        <w:rPr>
          <w:rFonts w:ascii="Calibri" w:hAnsi="Calibri" w:cs="Calibri"/>
          <w:sz w:val="20"/>
          <w:szCs w:val="20"/>
        </w:rPr>
        <w:t xml:space="preserve">) na výdavky vzniknuté z obstarávania </w:t>
      </w:r>
      <w:r w:rsidR="000B12AA">
        <w:rPr>
          <w:rFonts w:ascii="Calibri" w:hAnsi="Calibri" w:cs="Calibri"/>
          <w:sz w:val="20"/>
          <w:szCs w:val="20"/>
        </w:rPr>
        <w:t>(</w:t>
      </w:r>
      <w:r w:rsidR="000F4D40" w:rsidRPr="002F3653">
        <w:rPr>
          <w:rFonts w:ascii="Calibri" w:hAnsi="Calibri" w:cs="Calibri"/>
          <w:sz w:val="20"/>
          <w:szCs w:val="20"/>
        </w:rPr>
        <w:t>RO uplatňuje podľa Metodického pokynu CKO č. 5</w:t>
      </w:r>
      <w:r w:rsidR="000B12AA">
        <w:rPr>
          <w:rFonts w:ascii="Calibri" w:hAnsi="Calibri" w:cs="Calibri"/>
          <w:sz w:val="20"/>
          <w:szCs w:val="20"/>
        </w:rPr>
        <w:t>)</w:t>
      </w:r>
      <w:r w:rsidR="000F4D40">
        <w:rPr>
          <w:rFonts w:ascii="Calibri" w:hAnsi="Calibri" w:cs="Calibri"/>
          <w:sz w:val="20"/>
          <w:szCs w:val="20"/>
        </w:rPr>
        <w:t xml:space="preserve"> </w:t>
      </w:r>
      <w:r w:rsidR="00CE14A1">
        <w:rPr>
          <w:rFonts w:ascii="Calibri" w:hAnsi="Calibri" w:cs="Calibri"/>
          <w:sz w:val="20"/>
          <w:szCs w:val="20"/>
        </w:rPr>
        <w:t xml:space="preserve">alebo </w:t>
      </w:r>
      <w:r w:rsidR="000B12AA">
        <w:rPr>
          <w:rFonts w:ascii="Calibri" w:hAnsi="Calibri" w:cs="Calibri"/>
          <w:sz w:val="20"/>
          <w:szCs w:val="20"/>
        </w:rPr>
        <w:t xml:space="preserve">RO </w:t>
      </w:r>
      <w:r w:rsidR="00CE14A1">
        <w:rPr>
          <w:rFonts w:ascii="Calibri" w:hAnsi="Calibri" w:cs="Calibri"/>
          <w:sz w:val="20"/>
          <w:szCs w:val="20"/>
        </w:rPr>
        <w:t>odporučí</w:t>
      </w:r>
      <w:r w:rsidRPr="002F3653">
        <w:rPr>
          <w:rFonts w:ascii="Calibri" w:hAnsi="Calibri" w:cs="Calibri"/>
          <w:sz w:val="20"/>
          <w:szCs w:val="20"/>
        </w:rPr>
        <w:t xml:space="preserve"> </w:t>
      </w:r>
      <w:r w:rsidR="00CE14A1">
        <w:rPr>
          <w:rFonts w:ascii="Calibri" w:hAnsi="Calibri" w:cs="Calibri"/>
          <w:sz w:val="20"/>
          <w:szCs w:val="20"/>
        </w:rPr>
        <w:t>o</w:t>
      </w:r>
      <w:r w:rsidR="000F4D40">
        <w:rPr>
          <w:rFonts w:ascii="Calibri" w:hAnsi="Calibri" w:cs="Calibri"/>
          <w:sz w:val="20"/>
          <w:szCs w:val="20"/>
        </w:rPr>
        <w:t>pakovanie predmetnej zákazky, a to</w:t>
      </w:r>
      <w:r w:rsidRPr="002F3653">
        <w:rPr>
          <w:rFonts w:ascii="Calibri" w:hAnsi="Calibri" w:cs="Calibri"/>
          <w:sz w:val="20"/>
          <w:szCs w:val="20"/>
        </w:rPr>
        <w:t xml:space="preserve"> v súlade so všeobecnými zmluvnými podmienkami elektronického kontraktačného systému.</w:t>
      </w:r>
      <w:r w:rsidR="00C523DC">
        <w:rPr>
          <w:rFonts w:ascii="Calibri" w:hAnsi="Calibri" w:cs="Calibri"/>
          <w:sz w:val="20"/>
          <w:szCs w:val="20"/>
        </w:rPr>
        <w:t xml:space="preserve"> </w:t>
      </w:r>
    </w:p>
    <w:p w14:paraId="6B2A0A28" w14:textId="77777777" w:rsidR="00E8718C" w:rsidRPr="002F3653" w:rsidRDefault="00A40974" w:rsidP="001614CC">
      <w:pPr>
        <w:pStyle w:val="Default"/>
        <w:numPr>
          <w:ilvl w:val="3"/>
          <w:numId w:val="23"/>
        </w:numPr>
        <w:tabs>
          <w:tab w:val="clear" w:pos="2880"/>
        </w:tabs>
        <w:spacing w:before="120" w:after="120" w:line="276" w:lineRule="auto"/>
        <w:ind w:left="540" w:hanging="540"/>
        <w:jc w:val="both"/>
        <w:rPr>
          <w:rFonts w:ascii="Calibri" w:hAnsi="Calibri" w:cs="Calibri"/>
          <w:sz w:val="20"/>
          <w:szCs w:val="20"/>
        </w:rPr>
      </w:pPr>
      <w:r w:rsidRPr="002F3653">
        <w:rPr>
          <w:rFonts w:ascii="Calibri" w:hAnsi="Calibri" w:cs="Calibri"/>
          <w:sz w:val="20"/>
          <w:szCs w:val="20"/>
        </w:rPr>
        <w:t xml:space="preserve">Ak </w:t>
      </w:r>
      <w:r w:rsidR="00EB2657" w:rsidRPr="002F3653">
        <w:rPr>
          <w:rFonts w:ascii="Calibri" w:hAnsi="Calibri" w:cs="Calibri"/>
          <w:sz w:val="20"/>
          <w:szCs w:val="20"/>
        </w:rPr>
        <w:t>žiadateľ/</w:t>
      </w:r>
      <w:r w:rsidRPr="002F3653">
        <w:rPr>
          <w:rFonts w:ascii="Calibri" w:hAnsi="Calibri" w:cs="Calibri"/>
          <w:sz w:val="20"/>
          <w:szCs w:val="20"/>
        </w:rPr>
        <w:t>prijímateľ uzatvára dodatok k existujúcej zmluve s </w:t>
      </w:r>
      <w:r w:rsidR="002C279D" w:rsidRPr="002F3653">
        <w:rPr>
          <w:rFonts w:ascii="Calibri" w:hAnsi="Calibri" w:cs="Calibri"/>
          <w:sz w:val="20"/>
          <w:szCs w:val="20"/>
        </w:rPr>
        <w:t>dodávateľom</w:t>
      </w:r>
      <w:r w:rsidRPr="002F3653">
        <w:rPr>
          <w:rFonts w:ascii="Calibri" w:hAnsi="Calibri" w:cs="Calibri"/>
          <w:sz w:val="20"/>
          <w:szCs w:val="20"/>
        </w:rPr>
        <w:t xml:space="preserve">, aplikuje v tomto prípade </w:t>
      </w:r>
      <w:r w:rsidR="00BD1A9F" w:rsidRPr="002F3653">
        <w:rPr>
          <w:rFonts w:ascii="Calibri" w:hAnsi="Calibri" w:cs="Calibri"/>
          <w:sz w:val="20"/>
          <w:szCs w:val="20"/>
        </w:rPr>
        <w:t xml:space="preserve">primerane </w:t>
      </w:r>
      <w:r w:rsidRPr="002F3653">
        <w:rPr>
          <w:rFonts w:ascii="Calibri" w:hAnsi="Calibri" w:cs="Calibri"/>
          <w:sz w:val="20"/>
          <w:szCs w:val="20"/>
        </w:rPr>
        <w:t xml:space="preserve">postup v zmysle </w:t>
      </w:r>
      <w:hyperlink w:anchor="_Postup_pred_podpisom" w:history="1">
        <w:r w:rsidR="001E4EF7" w:rsidRPr="002F3653">
          <w:rPr>
            <w:rStyle w:val="Hypertextovprepojenie"/>
            <w:rFonts w:ascii="Calibri" w:hAnsi="Calibri" w:cs="Calibri"/>
            <w:sz w:val="20"/>
            <w:szCs w:val="20"/>
          </w:rPr>
          <w:t xml:space="preserve">kapitoly </w:t>
        </w:r>
        <w:r w:rsidRPr="002F3653">
          <w:rPr>
            <w:rStyle w:val="Hypertextovprepojenie"/>
            <w:rFonts w:ascii="Calibri" w:hAnsi="Calibri" w:cs="Calibri"/>
            <w:sz w:val="20"/>
            <w:szCs w:val="20"/>
          </w:rPr>
          <w:t>3</w:t>
        </w:r>
      </w:hyperlink>
      <w:r w:rsidR="00414FC4" w:rsidRPr="002F3653">
        <w:rPr>
          <w:rFonts w:ascii="Calibri" w:hAnsi="Calibri" w:cs="Calibri"/>
          <w:sz w:val="20"/>
          <w:szCs w:val="20"/>
        </w:rPr>
        <w:t xml:space="preserve"> odsekov </w:t>
      </w:r>
      <w:r w:rsidR="00B40214">
        <w:rPr>
          <w:rFonts w:ascii="Calibri" w:hAnsi="Calibri" w:cs="Calibri"/>
          <w:sz w:val="20"/>
          <w:szCs w:val="20"/>
        </w:rPr>
        <w:t>42</w:t>
      </w:r>
      <w:r w:rsidR="00B40214" w:rsidRPr="002F3653">
        <w:rPr>
          <w:rFonts w:ascii="Calibri" w:hAnsi="Calibri" w:cs="Calibri"/>
          <w:sz w:val="20"/>
          <w:szCs w:val="20"/>
        </w:rPr>
        <w:t xml:space="preserve"> </w:t>
      </w:r>
      <w:r w:rsidR="001D6A8C" w:rsidRPr="002F3653">
        <w:rPr>
          <w:rFonts w:ascii="Calibri" w:hAnsi="Calibri" w:cs="Calibri"/>
          <w:sz w:val="20"/>
          <w:szCs w:val="20"/>
        </w:rPr>
        <w:t xml:space="preserve">až </w:t>
      </w:r>
      <w:r w:rsidR="00B40214">
        <w:rPr>
          <w:rFonts w:ascii="Calibri" w:hAnsi="Calibri" w:cs="Calibri"/>
          <w:sz w:val="20"/>
          <w:szCs w:val="20"/>
        </w:rPr>
        <w:t>52</w:t>
      </w:r>
      <w:r w:rsidR="00B40214" w:rsidRPr="002F3653">
        <w:rPr>
          <w:rFonts w:ascii="Calibri" w:hAnsi="Calibri" w:cs="Calibri"/>
          <w:sz w:val="20"/>
          <w:szCs w:val="20"/>
        </w:rPr>
        <w:t xml:space="preserve"> </w:t>
      </w:r>
      <w:r w:rsidRPr="002F3653">
        <w:rPr>
          <w:rFonts w:ascii="Calibri" w:hAnsi="Calibri" w:cs="Calibri"/>
          <w:sz w:val="20"/>
          <w:szCs w:val="20"/>
        </w:rPr>
        <w:t>tejto príručky.</w:t>
      </w:r>
    </w:p>
    <w:tbl>
      <w:tblPr>
        <w:tblW w:w="0" w:type="auto"/>
        <w:tblInd w:w="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0"/>
      </w:tblGrid>
      <w:tr w:rsidR="00E8718C" w:rsidRPr="002F3653" w14:paraId="521973EA" w14:textId="77777777" w:rsidTr="0088698D">
        <w:tc>
          <w:tcPr>
            <w:tcW w:w="8700" w:type="dxa"/>
            <w:tcBorders>
              <w:top w:val="single" w:sz="8" w:space="0" w:color="4F81BD"/>
              <w:left w:val="single" w:sz="8" w:space="0" w:color="4F81BD"/>
              <w:bottom w:val="single" w:sz="8" w:space="0" w:color="4F81BD"/>
              <w:right w:val="single" w:sz="8" w:space="0" w:color="4F81BD"/>
            </w:tcBorders>
            <w:shd w:val="clear" w:color="auto" w:fill="DBE5F1"/>
          </w:tcPr>
          <w:p w14:paraId="46D49A24" w14:textId="77777777" w:rsidR="00F508CD" w:rsidRPr="002F3653" w:rsidRDefault="00564E19" w:rsidP="000857DA">
            <w:pPr>
              <w:pStyle w:val="Default"/>
              <w:spacing w:line="276" w:lineRule="auto"/>
              <w:jc w:val="both"/>
              <w:rPr>
                <w:rFonts w:ascii="Calibri" w:hAnsi="Calibri" w:cs="Calibri"/>
                <w:i/>
                <w:sz w:val="20"/>
                <w:szCs w:val="20"/>
              </w:rPr>
            </w:pPr>
            <w:r w:rsidRPr="002F3653">
              <w:rPr>
                <w:rFonts w:ascii="Calibri" w:hAnsi="Calibri" w:cs="Calibri"/>
                <w:i/>
                <w:sz w:val="20"/>
                <w:szCs w:val="20"/>
              </w:rPr>
              <w:t xml:space="preserve">Upozornenie: </w:t>
            </w:r>
          </w:p>
          <w:p w14:paraId="652A296C" w14:textId="77777777" w:rsidR="00E8718C" w:rsidRPr="002F3653" w:rsidRDefault="00E8718C" w:rsidP="00360325">
            <w:pPr>
              <w:pStyle w:val="Default"/>
              <w:spacing w:line="276" w:lineRule="auto"/>
              <w:jc w:val="both"/>
              <w:rPr>
                <w:rFonts w:ascii="Calibri" w:hAnsi="Calibri" w:cs="Calibri"/>
                <w:sz w:val="20"/>
                <w:szCs w:val="20"/>
              </w:rPr>
            </w:pPr>
            <w:r w:rsidRPr="002F3653">
              <w:rPr>
                <w:rFonts w:ascii="Calibri" w:hAnsi="Calibri" w:cs="Calibri"/>
                <w:sz w:val="20"/>
                <w:szCs w:val="20"/>
              </w:rPr>
              <w:t xml:space="preserve">Pri výbere elektronického systému trhoviska musí </w:t>
            </w:r>
            <w:r w:rsidR="00360325" w:rsidRPr="002F3653">
              <w:rPr>
                <w:rFonts w:ascii="Calibri" w:hAnsi="Calibri" w:cs="Calibri"/>
                <w:sz w:val="20"/>
                <w:szCs w:val="20"/>
              </w:rPr>
              <w:t>žiadateľ/</w:t>
            </w:r>
            <w:r w:rsidRPr="002F3653">
              <w:rPr>
                <w:rFonts w:ascii="Calibri" w:hAnsi="Calibri" w:cs="Calibri"/>
                <w:sz w:val="20"/>
                <w:szCs w:val="20"/>
              </w:rPr>
              <w:t xml:space="preserve">prijímateľ zohľadniť, aby využívaním predmetného systému nedochádzalo k obmedzovaniu súťaže a ovplyvňovaniu vnútorného trhu EÚ. Ostatné povinnosti </w:t>
            </w:r>
            <w:r w:rsidR="00360325" w:rsidRPr="002F3653">
              <w:rPr>
                <w:rFonts w:ascii="Calibri" w:hAnsi="Calibri" w:cs="Calibri"/>
                <w:sz w:val="20"/>
                <w:szCs w:val="20"/>
              </w:rPr>
              <w:t>žiadateľa/</w:t>
            </w:r>
            <w:r w:rsidRPr="002F3653">
              <w:rPr>
                <w:rFonts w:ascii="Calibri" w:hAnsi="Calibri" w:cs="Calibri"/>
                <w:sz w:val="20"/>
                <w:szCs w:val="20"/>
              </w:rPr>
              <w:t>prijímateľ</w:t>
            </w:r>
            <w:r w:rsidR="00360325" w:rsidRPr="002F3653">
              <w:rPr>
                <w:rFonts w:ascii="Calibri" w:hAnsi="Calibri" w:cs="Calibri"/>
                <w:sz w:val="20"/>
                <w:szCs w:val="20"/>
              </w:rPr>
              <w:t>a</w:t>
            </w:r>
            <w:r w:rsidRPr="002F3653">
              <w:rPr>
                <w:rFonts w:ascii="Calibri" w:hAnsi="Calibri" w:cs="Calibri"/>
                <w:sz w:val="20"/>
                <w:szCs w:val="20"/>
              </w:rPr>
              <w:t xml:space="preserve"> týkajúce sa </w:t>
            </w:r>
            <w:r w:rsidR="00DF33A8" w:rsidRPr="002F3653">
              <w:rPr>
                <w:rFonts w:ascii="Calibri" w:hAnsi="Calibri" w:cs="Calibri"/>
                <w:sz w:val="20"/>
                <w:szCs w:val="20"/>
              </w:rPr>
              <w:t>VO</w:t>
            </w:r>
            <w:r w:rsidRPr="002F3653">
              <w:rPr>
                <w:rFonts w:ascii="Calibri" w:hAnsi="Calibri" w:cs="Calibri"/>
                <w:sz w:val="20"/>
                <w:szCs w:val="20"/>
              </w:rPr>
              <w:t xml:space="preserve"> nie sú týmto odsekom dotknuté.</w:t>
            </w:r>
          </w:p>
          <w:p w14:paraId="1D8405FA" w14:textId="77777777" w:rsidR="003A7897" w:rsidRDefault="003A7897" w:rsidP="00360325">
            <w:pPr>
              <w:pStyle w:val="Default"/>
              <w:spacing w:line="276" w:lineRule="auto"/>
              <w:jc w:val="both"/>
              <w:rPr>
                <w:rFonts w:ascii="Calibri" w:hAnsi="Calibri" w:cs="Calibri"/>
                <w:sz w:val="20"/>
                <w:szCs w:val="20"/>
              </w:rPr>
            </w:pPr>
          </w:p>
          <w:p w14:paraId="6CE61751" w14:textId="77777777" w:rsidR="00B66ACF" w:rsidRPr="002F3653" w:rsidRDefault="003A7897" w:rsidP="00360325">
            <w:pPr>
              <w:pStyle w:val="Default"/>
              <w:spacing w:line="276" w:lineRule="auto"/>
              <w:jc w:val="both"/>
              <w:rPr>
                <w:rFonts w:ascii="Calibri" w:hAnsi="Calibri" w:cs="Calibri"/>
                <w:sz w:val="20"/>
                <w:szCs w:val="20"/>
              </w:rPr>
            </w:pPr>
            <w:r w:rsidRPr="002F3653">
              <w:rPr>
                <w:rFonts w:ascii="Calibri" w:hAnsi="Calibri" w:cs="Calibri"/>
                <w:sz w:val="20"/>
                <w:szCs w:val="20"/>
              </w:rPr>
              <w:t xml:space="preserve">RO </w:t>
            </w:r>
            <w:r>
              <w:rPr>
                <w:rFonts w:ascii="Calibri" w:hAnsi="Calibri" w:cs="Calibri"/>
                <w:sz w:val="20"/>
                <w:szCs w:val="20"/>
              </w:rPr>
              <w:t>ne</w:t>
            </w:r>
            <w:r w:rsidRPr="002F3653">
              <w:rPr>
                <w:rFonts w:ascii="Calibri" w:hAnsi="Calibri" w:cs="Calibri"/>
                <w:sz w:val="20"/>
                <w:szCs w:val="20"/>
              </w:rPr>
              <w:t>odporúča žiadateľom/prijímateľom</w:t>
            </w:r>
            <w:r>
              <w:rPr>
                <w:rFonts w:ascii="Calibri" w:hAnsi="Calibri" w:cs="Calibri"/>
                <w:sz w:val="20"/>
                <w:szCs w:val="20"/>
              </w:rPr>
              <w:t xml:space="preserve"> využívať nástroj EKS</w:t>
            </w:r>
            <w:r w:rsidRPr="0082378E">
              <w:rPr>
                <w:rFonts w:ascii="Calibri" w:hAnsi="Calibri" w:cs="Calibri"/>
                <w:sz w:val="20"/>
                <w:szCs w:val="20"/>
              </w:rPr>
              <w:t>, ak ide o zákazku na poskytnutie služby</w:t>
            </w:r>
            <w:r>
              <w:rPr>
                <w:rFonts w:ascii="Calibri" w:hAnsi="Calibri" w:cs="Calibri"/>
                <w:sz w:val="20"/>
                <w:szCs w:val="20"/>
              </w:rPr>
              <w:t xml:space="preserve"> (</w:t>
            </w:r>
            <w:r w:rsidRPr="0082378E">
              <w:rPr>
                <w:rFonts w:ascii="Calibri" w:hAnsi="Calibri" w:cs="Calibri"/>
                <w:sz w:val="20"/>
                <w:szCs w:val="20"/>
              </w:rPr>
              <w:t>napr. vypracovanie projektovej dokumentácie stavby) a zákazku na uskutočnenie stavebných prác, ktorých predmetom je intelektuálne plnenie a poradie ponúk nemožno zostavi</w:t>
            </w:r>
            <w:r>
              <w:rPr>
                <w:rFonts w:ascii="Calibri" w:hAnsi="Calibri" w:cs="Calibri"/>
                <w:sz w:val="20"/>
                <w:szCs w:val="20"/>
              </w:rPr>
              <w:t>ť automatizovaným vyhodnotením.</w:t>
            </w:r>
          </w:p>
        </w:tc>
      </w:tr>
    </w:tbl>
    <w:p w14:paraId="3580AAA8" w14:textId="77777777" w:rsidR="00E8718C" w:rsidRPr="002F3653" w:rsidRDefault="00E8718C" w:rsidP="00193D67">
      <w:pPr>
        <w:pStyle w:val="Default"/>
        <w:spacing w:line="276" w:lineRule="auto"/>
        <w:rPr>
          <w:rFonts w:ascii="Calibri" w:hAnsi="Calibri" w:cs="Calibri"/>
          <w:sz w:val="23"/>
          <w:szCs w:val="23"/>
        </w:rPr>
      </w:pPr>
    </w:p>
    <w:p w14:paraId="241FAFEC" w14:textId="77777777" w:rsidR="00E8718C" w:rsidRPr="00401BAD" w:rsidRDefault="00E33E39" w:rsidP="00481FAD">
      <w:pPr>
        <w:pStyle w:val="Nadpis1"/>
        <w:spacing w:line="276" w:lineRule="auto"/>
        <w:ind w:firstLine="708"/>
        <w:rPr>
          <w:lang w:val="sk-SK"/>
        </w:rPr>
      </w:pPr>
      <w:bookmarkStart w:id="1519" w:name="_Obstarávanie_zákaziek,_na"/>
      <w:bookmarkEnd w:id="1519"/>
      <w:r w:rsidRPr="002F3653">
        <w:rPr>
          <w:b w:val="0"/>
          <w:lang w:val="sk-SK"/>
        </w:rPr>
        <w:br w:type="page"/>
      </w:r>
      <w:bookmarkStart w:id="1520" w:name="_Toc417161542"/>
      <w:bookmarkStart w:id="1521" w:name="_Toc11153184"/>
      <w:r w:rsidR="00796D5D">
        <w:rPr>
          <w:b w:val="0"/>
          <w:lang w:val="sk-SK"/>
        </w:rPr>
        <w:lastRenderedPageBreak/>
        <w:t xml:space="preserve">6. </w:t>
      </w:r>
      <w:r w:rsidR="00E8718C" w:rsidRPr="00401BAD">
        <w:rPr>
          <w:lang w:val="sk-SK"/>
        </w:rPr>
        <w:t>Obstarávanie zákaziek, na ktoré sa nevzťahuje ZVO</w:t>
      </w:r>
      <w:bookmarkEnd w:id="1520"/>
      <w:bookmarkEnd w:id="1521"/>
    </w:p>
    <w:p w14:paraId="6EACAFBF" w14:textId="77777777" w:rsidR="00754070" w:rsidRPr="002F3653" w:rsidRDefault="00754070" w:rsidP="00793F97">
      <w:pPr>
        <w:pStyle w:val="Nadpis2"/>
        <w:spacing w:line="276" w:lineRule="auto"/>
      </w:pPr>
      <w:bookmarkStart w:id="1522" w:name="_Toc11153185"/>
      <w:r w:rsidRPr="00401BAD">
        <w:t>6.1 Spoločné ustanovenia pre obstarávanie zákaziek, na ktoré sa nevzťahuje ZVO</w:t>
      </w:r>
      <w:bookmarkEnd w:id="1522"/>
    </w:p>
    <w:p w14:paraId="71DF295F" w14:textId="77777777" w:rsidR="00E8718C" w:rsidRPr="002F3653" w:rsidRDefault="0037461A" w:rsidP="00CA0960">
      <w:pPr>
        <w:pStyle w:val="Default"/>
        <w:numPr>
          <w:ilvl w:val="3"/>
          <w:numId w:val="3"/>
        </w:numPr>
        <w:tabs>
          <w:tab w:val="clear" w:pos="2880"/>
        </w:tabs>
        <w:spacing w:before="120" w:after="120" w:line="276" w:lineRule="auto"/>
        <w:ind w:left="360"/>
        <w:jc w:val="both"/>
        <w:rPr>
          <w:rFonts w:ascii="Calibri" w:hAnsi="Calibri" w:cs="Calibri"/>
          <w:sz w:val="20"/>
          <w:szCs w:val="20"/>
        </w:rPr>
      </w:pPr>
      <w:r w:rsidRPr="002F3653">
        <w:rPr>
          <w:rFonts w:ascii="Calibri" w:hAnsi="Calibri" w:cs="Calibri"/>
          <w:sz w:val="20"/>
          <w:szCs w:val="20"/>
        </w:rPr>
        <w:t xml:space="preserve">V prípade zákaziek, na obstarávanie ktorých sa nevzťahuje povinnosť postupovať v zmysle ZVO, sa aplikujú základné </w:t>
      </w:r>
      <w:r w:rsidR="00A442D2">
        <w:rPr>
          <w:rFonts w:ascii="Calibri" w:hAnsi="Calibri" w:cs="Calibri"/>
          <w:sz w:val="20"/>
          <w:szCs w:val="20"/>
        </w:rPr>
        <w:t xml:space="preserve">pravidlá </w:t>
      </w:r>
      <w:r w:rsidRPr="002F3653">
        <w:rPr>
          <w:rFonts w:ascii="Calibri" w:hAnsi="Calibri" w:cs="Calibri"/>
          <w:sz w:val="20"/>
          <w:szCs w:val="20"/>
        </w:rPr>
        <w:t xml:space="preserve">ustanovené v Zmluve o fungovaní EÚ. </w:t>
      </w:r>
      <w:r w:rsidR="00360325" w:rsidRPr="002F3653">
        <w:rPr>
          <w:rFonts w:ascii="Calibri" w:hAnsi="Calibri" w:cs="Calibri"/>
          <w:sz w:val="20"/>
          <w:szCs w:val="20"/>
        </w:rPr>
        <w:t>Žiadateľ/</w:t>
      </w:r>
      <w:r w:rsidR="00E8718C" w:rsidRPr="002F3653">
        <w:rPr>
          <w:rFonts w:ascii="Calibri" w:hAnsi="Calibri" w:cs="Calibri"/>
          <w:sz w:val="20"/>
          <w:szCs w:val="20"/>
        </w:rPr>
        <w:t xml:space="preserve">Prijímateľ je povinný pri obstarávaní týchto zákaziek </w:t>
      </w:r>
      <w:r w:rsidR="00CF7CF0" w:rsidRPr="002F3653">
        <w:rPr>
          <w:rFonts w:ascii="Calibri" w:hAnsi="Calibri" w:cs="Calibri"/>
          <w:sz w:val="20"/>
          <w:szCs w:val="20"/>
        </w:rPr>
        <w:t xml:space="preserve">postupovať podľa Metodického pokynu CKO č. 12 k zadávaniu zákaziek nespadajúcich pod ZVO, </w:t>
      </w:r>
      <w:r w:rsidR="00E8718C" w:rsidRPr="002F3653">
        <w:rPr>
          <w:rFonts w:ascii="Calibri" w:hAnsi="Calibri" w:cs="Calibri"/>
          <w:sz w:val="20"/>
          <w:szCs w:val="20"/>
        </w:rPr>
        <w:t xml:space="preserve">dodržiavať </w:t>
      </w:r>
      <w:r w:rsidR="00A442D2">
        <w:rPr>
          <w:rFonts w:ascii="Calibri" w:hAnsi="Calibri" w:cs="Calibri"/>
          <w:sz w:val="20"/>
          <w:szCs w:val="20"/>
        </w:rPr>
        <w:t>pravidlá</w:t>
      </w:r>
      <w:r w:rsidR="0007086A">
        <w:rPr>
          <w:rFonts w:ascii="Calibri" w:hAnsi="Calibri" w:cs="Calibri"/>
          <w:sz w:val="20"/>
          <w:szCs w:val="20"/>
        </w:rPr>
        <w:t xml:space="preserve"> </w:t>
      </w:r>
      <w:r w:rsidR="00273BB8" w:rsidRPr="002F3653">
        <w:rPr>
          <w:rFonts w:ascii="Calibri" w:hAnsi="Calibri" w:cs="Calibri"/>
          <w:sz w:val="20"/>
          <w:szCs w:val="20"/>
        </w:rPr>
        <w:t xml:space="preserve">vo </w:t>
      </w:r>
      <w:r w:rsidR="00CF7CF0" w:rsidRPr="002F3653">
        <w:rPr>
          <w:rFonts w:ascii="Calibri" w:hAnsi="Calibri" w:cs="Calibri"/>
          <w:sz w:val="20"/>
          <w:szCs w:val="20"/>
        </w:rPr>
        <w:t>verejn</w:t>
      </w:r>
      <w:r w:rsidR="00273BB8" w:rsidRPr="002F3653">
        <w:rPr>
          <w:rFonts w:ascii="Calibri" w:hAnsi="Calibri" w:cs="Calibri"/>
          <w:sz w:val="20"/>
          <w:szCs w:val="20"/>
        </w:rPr>
        <w:t>om</w:t>
      </w:r>
      <w:r w:rsidR="00CF7CF0" w:rsidRPr="002F3653">
        <w:rPr>
          <w:rFonts w:ascii="Calibri" w:hAnsi="Calibri" w:cs="Calibri"/>
          <w:sz w:val="20"/>
          <w:szCs w:val="20"/>
        </w:rPr>
        <w:t xml:space="preserve"> obstaráva</w:t>
      </w:r>
      <w:r w:rsidR="00273BB8" w:rsidRPr="002F3653">
        <w:rPr>
          <w:rFonts w:ascii="Calibri" w:hAnsi="Calibri" w:cs="Calibri"/>
          <w:sz w:val="20"/>
          <w:szCs w:val="20"/>
        </w:rPr>
        <w:t>ní</w:t>
      </w:r>
      <w:r w:rsidR="00CF7CF0" w:rsidRPr="002F3653">
        <w:rPr>
          <w:rFonts w:ascii="Calibri" w:hAnsi="Calibri" w:cs="Calibri"/>
          <w:sz w:val="20"/>
          <w:szCs w:val="20"/>
        </w:rPr>
        <w:t xml:space="preserve"> </w:t>
      </w:r>
      <w:r w:rsidRPr="002F3653">
        <w:rPr>
          <w:rFonts w:ascii="Calibri" w:hAnsi="Calibri" w:cs="Calibri"/>
          <w:sz w:val="20"/>
          <w:szCs w:val="20"/>
        </w:rPr>
        <w:t>a tiež primerane aplikovať všeobecné postupy obstarávania v</w:t>
      </w:r>
      <w:r w:rsidR="00273BB8" w:rsidRPr="002F3653">
        <w:rPr>
          <w:rFonts w:ascii="Calibri" w:hAnsi="Calibri" w:cs="Calibri"/>
          <w:sz w:val="20"/>
          <w:szCs w:val="20"/>
        </w:rPr>
        <w:t> </w:t>
      </w:r>
      <w:r w:rsidRPr="002F3653">
        <w:rPr>
          <w:rFonts w:ascii="Calibri" w:hAnsi="Calibri" w:cs="Calibri"/>
          <w:sz w:val="20"/>
          <w:szCs w:val="20"/>
        </w:rPr>
        <w:t>zmysle</w:t>
      </w:r>
      <w:r w:rsidR="00273BB8" w:rsidRPr="002F3653">
        <w:rPr>
          <w:rFonts w:ascii="Calibri" w:hAnsi="Calibri" w:cs="Calibri"/>
          <w:sz w:val="20"/>
          <w:szCs w:val="20"/>
        </w:rPr>
        <w:t xml:space="preserve"> pod</w:t>
      </w:r>
      <w:r w:rsidRPr="002F3653">
        <w:rPr>
          <w:rFonts w:ascii="Calibri" w:hAnsi="Calibri" w:cs="Calibri"/>
          <w:sz w:val="20"/>
          <w:szCs w:val="20"/>
        </w:rPr>
        <w:t>kap</w:t>
      </w:r>
      <w:r w:rsidR="00586A1B" w:rsidRPr="002F3653">
        <w:rPr>
          <w:rFonts w:ascii="Calibri" w:hAnsi="Calibri" w:cs="Calibri"/>
          <w:sz w:val="20"/>
          <w:szCs w:val="20"/>
        </w:rPr>
        <w:t>itoly</w:t>
      </w:r>
      <w:r w:rsidRPr="002F3653">
        <w:rPr>
          <w:rFonts w:ascii="Calibri" w:hAnsi="Calibri" w:cs="Calibri"/>
          <w:sz w:val="20"/>
          <w:szCs w:val="20"/>
        </w:rPr>
        <w:t xml:space="preserve"> </w:t>
      </w:r>
      <w:hyperlink w:anchor="_2.1_Povinnosti_žiadateľa/prijímateľ" w:history="1">
        <w:r w:rsidR="008E1999" w:rsidRPr="002F3653">
          <w:rPr>
            <w:rStyle w:val="Hypertextovprepojenie"/>
            <w:rFonts w:ascii="Calibri" w:hAnsi="Calibri" w:cs="Calibri"/>
            <w:sz w:val="20"/>
            <w:szCs w:val="20"/>
          </w:rPr>
          <w:t>2</w:t>
        </w:r>
        <w:r w:rsidR="00273BB8" w:rsidRPr="002F3653">
          <w:rPr>
            <w:rStyle w:val="Hypertextovprepojenie"/>
            <w:rFonts w:ascii="Calibri" w:hAnsi="Calibri" w:cs="Calibri"/>
            <w:sz w:val="20"/>
            <w:szCs w:val="20"/>
          </w:rPr>
          <w:t>.1</w:t>
        </w:r>
      </w:hyperlink>
      <w:r w:rsidR="008E1999" w:rsidRPr="002F3653">
        <w:rPr>
          <w:rFonts w:ascii="Calibri" w:hAnsi="Calibri" w:cs="Calibri"/>
          <w:sz w:val="20"/>
          <w:szCs w:val="20"/>
        </w:rPr>
        <w:t xml:space="preserve"> </w:t>
      </w:r>
      <w:r w:rsidRPr="002F3653">
        <w:rPr>
          <w:rFonts w:ascii="Calibri" w:hAnsi="Calibri" w:cs="Calibri"/>
          <w:sz w:val="20"/>
          <w:szCs w:val="20"/>
        </w:rPr>
        <w:t>tejto príručky</w:t>
      </w:r>
      <w:r w:rsidR="00E8718C" w:rsidRPr="002F3653">
        <w:rPr>
          <w:rFonts w:ascii="Calibri" w:hAnsi="Calibri" w:cs="Calibri"/>
          <w:sz w:val="20"/>
          <w:szCs w:val="20"/>
        </w:rPr>
        <w:t xml:space="preserve">. </w:t>
      </w:r>
    </w:p>
    <w:p w14:paraId="19430C70" w14:textId="77777777" w:rsidR="00497C83" w:rsidRPr="002F3653" w:rsidRDefault="00497C83" w:rsidP="00CA0960">
      <w:pPr>
        <w:pStyle w:val="Default"/>
        <w:numPr>
          <w:ilvl w:val="0"/>
          <w:numId w:val="3"/>
        </w:numPr>
        <w:tabs>
          <w:tab w:val="left" w:pos="540"/>
        </w:tabs>
        <w:spacing w:before="120" w:after="120" w:line="276" w:lineRule="auto"/>
        <w:ind w:left="360"/>
        <w:jc w:val="both"/>
        <w:rPr>
          <w:rFonts w:ascii="Calibri" w:hAnsi="Calibri" w:cs="Calibri"/>
          <w:sz w:val="20"/>
          <w:szCs w:val="20"/>
        </w:rPr>
      </w:pPr>
      <w:r w:rsidRPr="002F3653">
        <w:rPr>
          <w:rFonts w:ascii="Calibri" w:hAnsi="Calibri" w:cs="Calibri"/>
          <w:sz w:val="20"/>
          <w:szCs w:val="20"/>
        </w:rPr>
        <w:t>Postupy obstarávania takýchto zákaziek sa delia na:</w:t>
      </w:r>
    </w:p>
    <w:p w14:paraId="3C40DFF5" w14:textId="77777777" w:rsidR="00497C83" w:rsidRPr="002F3653" w:rsidRDefault="00497C83" w:rsidP="007F59C5">
      <w:pPr>
        <w:pStyle w:val="Default"/>
        <w:numPr>
          <w:ilvl w:val="0"/>
          <w:numId w:val="28"/>
        </w:numPr>
        <w:tabs>
          <w:tab w:val="num" w:pos="1170"/>
        </w:tabs>
        <w:spacing w:before="60" w:after="60" w:line="276" w:lineRule="auto"/>
        <w:ind w:left="1080" w:hanging="270"/>
        <w:jc w:val="both"/>
        <w:rPr>
          <w:rFonts w:ascii="Calibri" w:hAnsi="Calibri" w:cs="Calibri"/>
          <w:sz w:val="20"/>
          <w:szCs w:val="20"/>
        </w:rPr>
      </w:pPr>
      <w:r w:rsidRPr="002F3653">
        <w:rPr>
          <w:rFonts w:ascii="Calibri" w:hAnsi="Calibri" w:cs="Calibri"/>
          <w:sz w:val="20"/>
          <w:szCs w:val="20"/>
        </w:rPr>
        <w:t>postupy pri obstaraní zákaziek, ktoré podliehajú výnimke v zmysle § 1</w:t>
      </w:r>
      <w:r w:rsidR="001E4EF7" w:rsidRPr="002F3653">
        <w:rPr>
          <w:rFonts w:ascii="Calibri" w:hAnsi="Calibri" w:cs="Calibri"/>
          <w:sz w:val="20"/>
          <w:szCs w:val="20"/>
        </w:rPr>
        <w:t>,</w:t>
      </w:r>
      <w:r w:rsidRPr="002F3653">
        <w:rPr>
          <w:rFonts w:ascii="Calibri" w:hAnsi="Calibri" w:cs="Calibri"/>
          <w:sz w:val="20"/>
          <w:szCs w:val="20"/>
        </w:rPr>
        <w:t xml:space="preserve"> ods. 2 až </w:t>
      </w:r>
      <w:r w:rsidR="007968DC" w:rsidRPr="002F3653">
        <w:rPr>
          <w:rFonts w:ascii="Calibri" w:hAnsi="Calibri" w:cs="Calibri"/>
          <w:sz w:val="20"/>
          <w:szCs w:val="20"/>
        </w:rPr>
        <w:t>1</w:t>
      </w:r>
      <w:r w:rsidR="00C03E96">
        <w:rPr>
          <w:rFonts w:ascii="Calibri" w:hAnsi="Calibri" w:cs="Calibri"/>
          <w:sz w:val="20"/>
          <w:szCs w:val="20"/>
        </w:rPr>
        <w:t>3</w:t>
      </w:r>
      <w:r w:rsidR="007968DC" w:rsidRPr="002F3653">
        <w:rPr>
          <w:rFonts w:ascii="Calibri" w:hAnsi="Calibri" w:cs="Calibri"/>
          <w:sz w:val="20"/>
          <w:szCs w:val="20"/>
        </w:rPr>
        <w:t xml:space="preserve"> </w:t>
      </w:r>
      <w:r w:rsidRPr="002F3653">
        <w:rPr>
          <w:rFonts w:ascii="Calibri" w:hAnsi="Calibri" w:cs="Calibri"/>
          <w:sz w:val="20"/>
          <w:szCs w:val="20"/>
        </w:rPr>
        <w:t>ZVO</w:t>
      </w:r>
      <w:r w:rsidR="00E10E1A" w:rsidRPr="002F3653">
        <w:rPr>
          <w:rFonts w:ascii="Calibri" w:hAnsi="Calibri" w:cs="Calibri"/>
          <w:sz w:val="20"/>
          <w:szCs w:val="20"/>
        </w:rPr>
        <w:t xml:space="preserve"> (ďalej len „zákazky z výnimky“)</w:t>
      </w:r>
      <w:r w:rsidR="00785D91">
        <w:rPr>
          <w:rFonts w:ascii="Calibri" w:hAnsi="Calibri" w:cs="Calibri"/>
          <w:sz w:val="20"/>
          <w:szCs w:val="20"/>
        </w:rPr>
        <w:t xml:space="preserve"> </w:t>
      </w:r>
      <w:r w:rsidR="00785D91" w:rsidRPr="0007120A">
        <w:rPr>
          <w:rFonts w:ascii="Calibri" w:hAnsi="Calibri" w:cs="Calibri"/>
          <w:sz w:val="20"/>
          <w:szCs w:val="20"/>
        </w:rPr>
        <w:t xml:space="preserve">a ďalej v ustanovení § 8 ods. </w:t>
      </w:r>
      <w:r w:rsidR="00C03E96">
        <w:rPr>
          <w:rFonts w:ascii="Calibri" w:hAnsi="Calibri" w:cs="Calibri"/>
          <w:sz w:val="20"/>
          <w:szCs w:val="20"/>
        </w:rPr>
        <w:t>2</w:t>
      </w:r>
      <w:r w:rsidR="00785D91" w:rsidRPr="0007120A">
        <w:rPr>
          <w:rFonts w:ascii="Calibri" w:hAnsi="Calibri" w:cs="Calibri"/>
          <w:sz w:val="20"/>
          <w:szCs w:val="20"/>
        </w:rPr>
        <w:t xml:space="preserve"> ZVO</w:t>
      </w:r>
      <w:r w:rsidR="00785D91">
        <w:rPr>
          <w:rFonts w:ascii="Calibri" w:hAnsi="Calibri" w:cs="Calibri"/>
          <w:sz w:val="20"/>
          <w:szCs w:val="20"/>
        </w:rPr>
        <w:t xml:space="preserve">, ktoré </w:t>
      </w:r>
      <w:r w:rsidR="00785D91" w:rsidRPr="0007120A">
        <w:rPr>
          <w:rFonts w:ascii="Calibri" w:hAnsi="Calibri" w:cs="Calibri"/>
          <w:sz w:val="20"/>
          <w:szCs w:val="20"/>
        </w:rPr>
        <w:t>uprav</w:t>
      </w:r>
      <w:r w:rsidR="00785D91">
        <w:rPr>
          <w:rFonts w:ascii="Calibri" w:hAnsi="Calibri" w:cs="Calibri"/>
          <w:sz w:val="20"/>
          <w:szCs w:val="20"/>
        </w:rPr>
        <w:t>uje</w:t>
      </w:r>
      <w:r w:rsidR="00785D91" w:rsidRPr="0007120A">
        <w:rPr>
          <w:rFonts w:ascii="Calibri" w:hAnsi="Calibri" w:cs="Calibri"/>
          <w:sz w:val="20"/>
          <w:szCs w:val="20"/>
        </w:rPr>
        <w:t xml:space="preserve"> výnimk</w:t>
      </w:r>
      <w:r w:rsidR="00785D91">
        <w:rPr>
          <w:rFonts w:ascii="Calibri" w:hAnsi="Calibri" w:cs="Calibri"/>
          <w:sz w:val="20"/>
          <w:szCs w:val="20"/>
        </w:rPr>
        <w:t>u</w:t>
      </w:r>
      <w:r w:rsidR="00785D91" w:rsidRPr="0007120A">
        <w:rPr>
          <w:rFonts w:ascii="Calibri" w:hAnsi="Calibri" w:cs="Calibri"/>
          <w:sz w:val="20"/>
          <w:szCs w:val="20"/>
        </w:rPr>
        <w:t xml:space="preserve"> pre určité kategórie osôb, ktoré nie sú verejným obstarávateľom, ani obstarávateľom, a ktoré získali fina</w:t>
      </w:r>
      <w:r w:rsidR="00785D91">
        <w:rPr>
          <w:rFonts w:ascii="Calibri" w:hAnsi="Calibri" w:cs="Calibri"/>
          <w:sz w:val="20"/>
          <w:szCs w:val="20"/>
        </w:rPr>
        <w:t xml:space="preserve">nčné prostriedky </w:t>
      </w:r>
      <w:r w:rsidR="00785D91" w:rsidRPr="0007120A">
        <w:rPr>
          <w:rFonts w:ascii="Calibri" w:hAnsi="Calibri" w:cs="Calibri"/>
          <w:sz w:val="20"/>
          <w:szCs w:val="20"/>
        </w:rPr>
        <w:t>v rámci opatrení spoločnej organizácie poľnohospodárskych trhov alebo finančné prostriedky určené na podporu rozvoja vidieka, poľnohospodárskej prvovýroby, potravinárstv</w:t>
      </w:r>
      <w:r w:rsidR="00785D91">
        <w:rPr>
          <w:rFonts w:ascii="Calibri" w:hAnsi="Calibri" w:cs="Calibri"/>
          <w:sz w:val="20"/>
          <w:szCs w:val="20"/>
        </w:rPr>
        <w:t xml:space="preserve">a, lesného </w:t>
      </w:r>
      <w:r w:rsidR="00785D91" w:rsidRPr="0007120A">
        <w:rPr>
          <w:rFonts w:ascii="Calibri" w:hAnsi="Calibri" w:cs="Calibri"/>
          <w:sz w:val="20"/>
          <w:szCs w:val="20"/>
        </w:rPr>
        <w:t>a rybného hospodár</w:t>
      </w:r>
      <w:r w:rsidR="00785D91">
        <w:rPr>
          <w:rFonts w:ascii="Calibri" w:hAnsi="Calibri" w:cs="Calibri"/>
          <w:sz w:val="20"/>
          <w:szCs w:val="20"/>
        </w:rPr>
        <w:t>stva podľa osobitných predpisov</w:t>
      </w:r>
    </w:p>
    <w:p w14:paraId="1FDC877B" w14:textId="77777777" w:rsidR="00F240A1" w:rsidRPr="002F3653" w:rsidRDefault="00497C83" w:rsidP="007F59C5">
      <w:pPr>
        <w:pStyle w:val="Default"/>
        <w:numPr>
          <w:ilvl w:val="0"/>
          <w:numId w:val="28"/>
        </w:numPr>
        <w:tabs>
          <w:tab w:val="num" w:pos="1170"/>
        </w:tabs>
        <w:spacing w:before="60" w:after="60" w:line="276" w:lineRule="auto"/>
        <w:ind w:left="1080" w:hanging="270"/>
        <w:jc w:val="both"/>
        <w:rPr>
          <w:rFonts w:ascii="Calibri" w:hAnsi="Calibri" w:cs="Calibri"/>
          <w:sz w:val="20"/>
          <w:szCs w:val="20"/>
        </w:rPr>
      </w:pPr>
      <w:r w:rsidRPr="002F3653">
        <w:rPr>
          <w:rFonts w:ascii="Calibri" w:hAnsi="Calibri" w:cs="Calibri"/>
          <w:sz w:val="20"/>
          <w:szCs w:val="20"/>
        </w:rPr>
        <w:t>postupy pri obstaraní zákaziek vnútorným obstarávaním (</w:t>
      </w:r>
      <w:r w:rsidR="007A1F24" w:rsidRPr="002F3653">
        <w:rPr>
          <w:rFonts w:ascii="Calibri" w:hAnsi="Calibri" w:cs="Calibri"/>
          <w:sz w:val="20"/>
          <w:szCs w:val="20"/>
        </w:rPr>
        <w:t xml:space="preserve">tzv. </w:t>
      </w:r>
      <w:r w:rsidRPr="002F3653">
        <w:rPr>
          <w:rFonts w:ascii="Calibri" w:hAnsi="Calibri" w:cs="Calibri"/>
          <w:sz w:val="20"/>
          <w:szCs w:val="20"/>
        </w:rPr>
        <w:t>„in-house zákazky“)</w:t>
      </w:r>
      <w:r w:rsidR="008648FB" w:rsidRPr="002F3653">
        <w:rPr>
          <w:rFonts w:ascii="Calibri" w:hAnsi="Calibri" w:cs="Calibri"/>
          <w:sz w:val="20"/>
          <w:szCs w:val="20"/>
        </w:rPr>
        <w:t>,</w:t>
      </w:r>
    </w:p>
    <w:p w14:paraId="6A464C7A" w14:textId="77777777" w:rsidR="00C03E96" w:rsidRDefault="0097778F" w:rsidP="007F59C5">
      <w:pPr>
        <w:pStyle w:val="Default"/>
        <w:numPr>
          <w:ilvl w:val="0"/>
          <w:numId w:val="28"/>
        </w:numPr>
        <w:tabs>
          <w:tab w:val="num" w:pos="1170"/>
        </w:tabs>
        <w:spacing w:before="60" w:after="60" w:line="276" w:lineRule="auto"/>
        <w:ind w:left="1080" w:hanging="270"/>
        <w:jc w:val="both"/>
        <w:rPr>
          <w:rFonts w:ascii="Calibri" w:hAnsi="Calibri" w:cs="Calibri"/>
          <w:sz w:val="20"/>
          <w:szCs w:val="20"/>
        </w:rPr>
      </w:pPr>
      <w:r w:rsidRPr="002F3653">
        <w:rPr>
          <w:rFonts w:ascii="Calibri" w:hAnsi="Calibri" w:cs="Calibri"/>
          <w:sz w:val="20"/>
          <w:szCs w:val="20"/>
        </w:rPr>
        <w:t xml:space="preserve">postupy zadávania </w:t>
      </w:r>
      <w:r w:rsidR="00497C83" w:rsidRPr="002F3653">
        <w:rPr>
          <w:rFonts w:ascii="Calibri" w:hAnsi="Calibri" w:cs="Calibri"/>
          <w:sz w:val="20"/>
          <w:szCs w:val="20"/>
        </w:rPr>
        <w:t>zákaziek tzv. „horizontálnej spolupráce“</w:t>
      </w:r>
    </w:p>
    <w:p w14:paraId="25F0D983" w14:textId="77777777" w:rsidR="00602513" w:rsidRDefault="00C03E96" w:rsidP="007F59C5">
      <w:pPr>
        <w:pStyle w:val="Default"/>
        <w:numPr>
          <w:ilvl w:val="0"/>
          <w:numId w:val="28"/>
        </w:numPr>
        <w:tabs>
          <w:tab w:val="num" w:pos="1170"/>
        </w:tabs>
        <w:spacing w:before="60" w:after="60" w:line="276" w:lineRule="auto"/>
        <w:ind w:left="1080" w:hanging="270"/>
        <w:jc w:val="both"/>
        <w:rPr>
          <w:rFonts w:ascii="Calibri" w:hAnsi="Calibri" w:cs="Calibri"/>
          <w:sz w:val="20"/>
          <w:szCs w:val="20"/>
        </w:rPr>
      </w:pPr>
      <w:r w:rsidRPr="00C03E96">
        <w:rPr>
          <w:rFonts w:ascii="Calibri" w:hAnsi="Calibri" w:cs="Calibri"/>
          <w:sz w:val="20"/>
          <w:szCs w:val="20"/>
        </w:rPr>
        <w:t>zákazky vyhlásené osobou, ktorej verejný obstarávateľ poskytne 50% a menej finančných prostriedkov na dodanie tovaru, uskutočnenie stavebných prác, poskytnutie služieb z</w:t>
      </w:r>
      <w:r w:rsidR="00602513">
        <w:rPr>
          <w:rFonts w:ascii="Calibri" w:hAnsi="Calibri" w:cs="Calibri"/>
          <w:sz w:val="20"/>
          <w:szCs w:val="20"/>
        </w:rPr>
        <w:t> </w:t>
      </w:r>
      <w:r w:rsidRPr="00C03E96">
        <w:rPr>
          <w:rFonts w:ascii="Calibri" w:hAnsi="Calibri" w:cs="Calibri"/>
          <w:sz w:val="20"/>
          <w:szCs w:val="20"/>
        </w:rPr>
        <w:t>NFP</w:t>
      </w:r>
    </w:p>
    <w:p w14:paraId="23D52D5D" w14:textId="77777777" w:rsidR="00497C83" w:rsidRPr="002F3653" w:rsidRDefault="00602513" w:rsidP="007F59C5">
      <w:pPr>
        <w:pStyle w:val="Default"/>
        <w:numPr>
          <w:ilvl w:val="0"/>
          <w:numId w:val="28"/>
        </w:numPr>
        <w:tabs>
          <w:tab w:val="num" w:pos="1170"/>
        </w:tabs>
        <w:spacing w:before="60" w:after="60" w:line="276" w:lineRule="auto"/>
        <w:ind w:left="1080" w:hanging="270"/>
        <w:jc w:val="both"/>
        <w:rPr>
          <w:rFonts w:ascii="Calibri" w:hAnsi="Calibri" w:cs="Calibri"/>
          <w:sz w:val="20"/>
          <w:szCs w:val="20"/>
        </w:rPr>
      </w:pPr>
      <w:r w:rsidRPr="00602513">
        <w:rPr>
          <w:rFonts w:ascii="Calibri" w:hAnsi="Calibri" w:cs="Calibri"/>
          <w:sz w:val="20"/>
          <w:szCs w:val="20"/>
        </w:rPr>
        <w:t>zákazky malého rozsahu podľa § 1 ods. 14 ZVO, ktorých predpokladaná hodnota je nižšia ako 5 000 EUR v priebehu kalendárneho roka alebo počas platnosti zmluvy, ak sa zmluva uzatvára na dlhšie obdobie ako jeden kalendárny rok</w:t>
      </w:r>
      <w:r>
        <w:rPr>
          <w:rStyle w:val="Odkaznapoznmkupodiarou"/>
          <w:rFonts w:ascii="Calibri" w:hAnsi="Calibri" w:cs="Calibri"/>
          <w:sz w:val="20"/>
          <w:szCs w:val="20"/>
        </w:rPr>
        <w:footnoteReference w:id="107"/>
      </w:r>
      <w:r w:rsidR="00497C83" w:rsidRPr="002F3653">
        <w:rPr>
          <w:rFonts w:ascii="Calibri" w:hAnsi="Calibri" w:cs="Calibri"/>
          <w:sz w:val="20"/>
          <w:szCs w:val="20"/>
        </w:rPr>
        <w:t xml:space="preserve">. </w:t>
      </w:r>
    </w:p>
    <w:p w14:paraId="443A1A28" w14:textId="77777777" w:rsidR="004950C1" w:rsidRPr="004950C1" w:rsidRDefault="00E10E1A" w:rsidP="004950C1">
      <w:pPr>
        <w:pStyle w:val="Odsekzoznamu"/>
        <w:numPr>
          <w:ilvl w:val="0"/>
          <w:numId w:val="3"/>
        </w:numPr>
        <w:tabs>
          <w:tab w:val="clear" w:pos="720"/>
          <w:tab w:val="num" w:pos="360"/>
        </w:tabs>
        <w:ind w:left="426" w:hanging="426"/>
        <w:jc w:val="both"/>
        <w:rPr>
          <w:rFonts w:ascii="Calibri" w:eastAsia="Calibri" w:hAnsi="Calibri" w:cs="Calibri"/>
          <w:color w:val="000000"/>
          <w:sz w:val="20"/>
          <w:szCs w:val="20"/>
        </w:rPr>
      </w:pPr>
      <w:r w:rsidRPr="004950C1">
        <w:rPr>
          <w:rFonts w:ascii="Calibri" w:eastAsia="Calibri" w:hAnsi="Calibri" w:cs="Calibri"/>
          <w:color w:val="000000"/>
          <w:sz w:val="20"/>
          <w:szCs w:val="20"/>
        </w:rPr>
        <w:t xml:space="preserve">V prípade, </w:t>
      </w:r>
      <w:r w:rsidR="00273BB8" w:rsidRPr="004950C1">
        <w:rPr>
          <w:rFonts w:ascii="Calibri" w:eastAsia="Calibri" w:hAnsi="Calibri" w:cs="Calibri"/>
          <w:color w:val="000000"/>
          <w:sz w:val="20"/>
          <w:szCs w:val="20"/>
        </w:rPr>
        <w:t xml:space="preserve">ak </w:t>
      </w:r>
      <w:r w:rsidRPr="004950C1">
        <w:rPr>
          <w:rFonts w:ascii="Calibri" w:eastAsia="Calibri" w:hAnsi="Calibri" w:cs="Calibri"/>
          <w:color w:val="000000"/>
          <w:sz w:val="20"/>
          <w:szCs w:val="20"/>
        </w:rPr>
        <w:t>RO identifikuje neoprávnené použitie zadávania zákaziek</w:t>
      </w:r>
      <w:r w:rsidR="00273BB8" w:rsidRPr="004950C1">
        <w:rPr>
          <w:rFonts w:ascii="Calibri" w:eastAsia="Calibri" w:hAnsi="Calibri" w:cs="Calibri"/>
          <w:color w:val="000000"/>
          <w:sz w:val="20"/>
          <w:szCs w:val="20"/>
        </w:rPr>
        <w:t xml:space="preserve"> v zmysle predošlého odseku s cieľom vyhnúť sa postupom podľa ZVO</w:t>
      </w:r>
      <w:r w:rsidR="007A0DB7" w:rsidRPr="004950C1">
        <w:rPr>
          <w:rFonts w:ascii="Calibri" w:eastAsia="Calibri" w:hAnsi="Calibri" w:cs="Calibri"/>
          <w:color w:val="000000"/>
          <w:sz w:val="20"/>
          <w:szCs w:val="20"/>
        </w:rPr>
        <w:t>, napr. žiadateľ/prijímateľ sa vyhol použitiu postupov zadávania nadlimitných alebo podlimitných zákaziek</w:t>
      </w:r>
      <w:r w:rsidRPr="004950C1">
        <w:rPr>
          <w:rFonts w:ascii="Calibri" w:eastAsia="Calibri" w:hAnsi="Calibri" w:cs="Calibri"/>
          <w:color w:val="000000"/>
          <w:sz w:val="20"/>
          <w:szCs w:val="20"/>
        </w:rPr>
        <w:t>, vylúči z financovania výdavky vyplývajúce z takéhoto obstarávania v plnom rozsahu.</w:t>
      </w:r>
      <w:r w:rsidR="004950C1" w:rsidRPr="004950C1">
        <w:rPr>
          <w:rFonts w:ascii="Calibri" w:eastAsia="Calibri" w:hAnsi="Calibri" w:cs="Calibri"/>
          <w:color w:val="000000"/>
          <w:sz w:val="20"/>
          <w:szCs w:val="20"/>
        </w:rPr>
        <w:t xml:space="preserve"> V tomto prípade zároveň RO odpor</w:t>
      </w:r>
      <w:r w:rsidR="006B10BC">
        <w:rPr>
          <w:rFonts w:ascii="Calibri" w:eastAsia="Calibri" w:hAnsi="Calibri" w:cs="Calibri"/>
          <w:color w:val="000000"/>
          <w:sz w:val="20"/>
          <w:szCs w:val="20"/>
        </w:rPr>
        <w:t>ú</w:t>
      </w:r>
      <w:r w:rsidR="004950C1" w:rsidRPr="004950C1">
        <w:rPr>
          <w:rFonts w:ascii="Calibri" w:eastAsia="Calibri" w:hAnsi="Calibri" w:cs="Calibri"/>
          <w:color w:val="000000"/>
          <w:sz w:val="20"/>
          <w:szCs w:val="20"/>
        </w:rPr>
        <w:t>č</w:t>
      </w:r>
      <w:r w:rsidR="006B10BC">
        <w:rPr>
          <w:rFonts w:ascii="Calibri" w:eastAsia="Calibri" w:hAnsi="Calibri" w:cs="Calibri"/>
          <w:color w:val="000000"/>
          <w:sz w:val="20"/>
          <w:szCs w:val="20"/>
        </w:rPr>
        <w:t>a</w:t>
      </w:r>
      <w:r w:rsidR="004950C1" w:rsidRPr="004950C1">
        <w:rPr>
          <w:rFonts w:ascii="Calibri" w:eastAsia="Calibri" w:hAnsi="Calibri" w:cs="Calibri"/>
          <w:color w:val="000000"/>
          <w:sz w:val="20"/>
          <w:szCs w:val="20"/>
        </w:rPr>
        <w:t xml:space="preserve"> prijímateľovi postupovať pri zadaní predmetnej zákazky v zmysle postupov a pravidiel ZVO. V prípade, že sa prijímateľ vyhol použitiu postupov zadávania zákaziek s nízkou hodnotou, postupuje RO na základe analógie a proporcionality podľa metodického pokynu CKO č. 5.</w:t>
      </w:r>
    </w:p>
    <w:p w14:paraId="040A546A" w14:textId="77777777" w:rsidR="00CF7CF0" w:rsidRPr="002F3653" w:rsidRDefault="00CF7CF0" w:rsidP="00CA0960">
      <w:pPr>
        <w:pStyle w:val="Odsekzoznamu"/>
        <w:numPr>
          <w:ilvl w:val="0"/>
          <w:numId w:val="3"/>
        </w:numPr>
        <w:tabs>
          <w:tab w:val="clear" w:pos="720"/>
          <w:tab w:val="num" w:pos="540"/>
        </w:tabs>
        <w:spacing w:line="276" w:lineRule="auto"/>
        <w:ind w:left="450" w:hanging="450"/>
        <w:jc w:val="both"/>
        <w:rPr>
          <w:rFonts w:ascii="Calibri" w:eastAsia="Calibri" w:hAnsi="Calibri" w:cs="Calibri"/>
          <w:color w:val="000000"/>
          <w:sz w:val="20"/>
          <w:szCs w:val="20"/>
        </w:rPr>
      </w:pPr>
      <w:r w:rsidRPr="002F3653">
        <w:rPr>
          <w:rFonts w:ascii="Calibri" w:eastAsia="Calibri" w:hAnsi="Calibri" w:cs="Calibri"/>
          <w:color w:val="000000"/>
          <w:sz w:val="20"/>
          <w:szCs w:val="20"/>
        </w:rPr>
        <w:t>Pravidlá uvedené v tejto časti príručky sa nevzťahujú na uzatváranie pracovných zmlúv, dohôd o prácach vykonávaných mimo pracovného pomeru alebo obdobného pracovného vzťahu v zmysle § 1 ods. 2 písm. e) ZVO.</w:t>
      </w:r>
    </w:p>
    <w:p w14:paraId="1B551EDB" w14:textId="77777777" w:rsidR="00C620F4" w:rsidRPr="002F3653" w:rsidRDefault="002044FD" w:rsidP="00414FC4">
      <w:pPr>
        <w:pStyle w:val="Nadpis2"/>
        <w:spacing w:line="276" w:lineRule="auto"/>
      </w:pPr>
      <w:bookmarkStart w:id="1524" w:name="_Toc417161543"/>
      <w:bookmarkStart w:id="1525" w:name="_Toc11153186"/>
      <w:r w:rsidRPr="002F3653">
        <w:t>6.</w:t>
      </w:r>
      <w:r w:rsidR="00754070" w:rsidRPr="002F3653">
        <w:t>2</w:t>
      </w:r>
      <w:r w:rsidRPr="002F3653">
        <w:t xml:space="preserve"> </w:t>
      </w:r>
      <w:r w:rsidR="00E10E1A" w:rsidRPr="002F3653">
        <w:t>Zadávanie zákaziek z výnimky</w:t>
      </w:r>
      <w:bookmarkEnd w:id="1524"/>
      <w:bookmarkEnd w:id="1525"/>
    </w:p>
    <w:p w14:paraId="2B8D81D0" w14:textId="77777777" w:rsidR="00CF7CF0" w:rsidRDefault="00CF7CF0" w:rsidP="007F59C5">
      <w:pPr>
        <w:pStyle w:val="Odsekzoznamu"/>
        <w:numPr>
          <w:ilvl w:val="0"/>
          <w:numId w:val="30"/>
        </w:numPr>
        <w:tabs>
          <w:tab w:val="clear" w:pos="720"/>
          <w:tab w:val="num" w:pos="450"/>
        </w:tabs>
        <w:spacing w:line="276" w:lineRule="auto"/>
        <w:ind w:left="450" w:hanging="450"/>
        <w:jc w:val="both"/>
        <w:rPr>
          <w:rFonts w:ascii="Calibri" w:hAnsi="Calibri" w:cs="Calibri"/>
          <w:sz w:val="20"/>
          <w:szCs w:val="20"/>
        </w:rPr>
      </w:pPr>
      <w:r w:rsidRPr="002F3653">
        <w:rPr>
          <w:rFonts w:ascii="Calibri" w:hAnsi="Calibri" w:cs="Calibri"/>
          <w:sz w:val="20"/>
          <w:szCs w:val="20"/>
        </w:rPr>
        <w:t xml:space="preserve">Pri zadávaní zákaziek spadajúcich pod výnimky podľa § 1 ods. 2 až </w:t>
      </w:r>
      <w:r w:rsidR="00204B3D">
        <w:rPr>
          <w:rFonts w:ascii="Calibri" w:hAnsi="Calibri" w:cs="Calibri"/>
          <w:sz w:val="20"/>
          <w:szCs w:val="20"/>
        </w:rPr>
        <w:t>1</w:t>
      </w:r>
      <w:r w:rsidR="00C03E96">
        <w:rPr>
          <w:rFonts w:ascii="Calibri" w:hAnsi="Calibri" w:cs="Calibri"/>
          <w:sz w:val="20"/>
          <w:szCs w:val="20"/>
        </w:rPr>
        <w:t>3</w:t>
      </w:r>
      <w:r w:rsidR="00204B3D" w:rsidRPr="002F3653">
        <w:rPr>
          <w:rFonts w:ascii="Calibri" w:hAnsi="Calibri" w:cs="Calibri"/>
          <w:sz w:val="20"/>
          <w:szCs w:val="20"/>
        </w:rPr>
        <w:t xml:space="preserve"> </w:t>
      </w:r>
      <w:r w:rsidRPr="002F3653">
        <w:rPr>
          <w:rFonts w:ascii="Calibri" w:hAnsi="Calibri" w:cs="Calibri"/>
          <w:sz w:val="20"/>
          <w:szCs w:val="20"/>
        </w:rPr>
        <w:t xml:space="preserve">ZVO </w:t>
      </w:r>
      <w:r w:rsidR="00785D91" w:rsidRPr="0007120A">
        <w:rPr>
          <w:rFonts w:ascii="Calibri" w:hAnsi="Calibri" w:cs="Calibri"/>
          <w:sz w:val="20"/>
          <w:szCs w:val="20"/>
        </w:rPr>
        <w:t xml:space="preserve">a ďalej v ustanovení § 8 ods. </w:t>
      </w:r>
      <w:r w:rsidR="00C03E96">
        <w:rPr>
          <w:rFonts w:ascii="Calibri" w:hAnsi="Calibri" w:cs="Calibri"/>
          <w:sz w:val="20"/>
          <w:szCs w:val="20"/>
        </w:rPr>
        <w:t>2</w:t>
      </w:r>
      <w:r w:rsidR="00785D91" w:rsidRPr="0007120A">
        <w:rPr>
          <w:rFonts w:ascii="Calibri" w:hAnsi="Calibri" w:cs="Calibri"/>
          <w:sz w:val="20"/>
          <w:szCs w:val="20"/>
        </w:rPr>
        <w:t xml:space="preserve"> ZVO</w:t>
      </w:r>
      <w:r w:rsidR="00785D91" w:rsidRPr="002F3653">
        <w:rPr>
          <w:rFonts w:ascii="Calibri" w:hAnsi="Calibri" w:cs="Calibri"/>
          <w:sz w:val="20"/>
          <w:szCs w:val="20"/>
        </w:rPr>
        <w:t xml:space="preserve"> </w:t>
      </w:r>
      <w:r w:rsidRPr="002F3653">
        <w:rPr>
          <w:rFonts w:ascii="Calibri" w:hAnsi="Calibri" w:cs="Calibri"/>
          <w:sz w:val="20"/>
          <w:szCs w:val="20"/>
        </w:rPr>
        <w:t xml:space="preserve">je </w:t>
      </w:r>
      <w:r w:rsidR="00207014" w:rsidRPr="002F3653">
        <w:rPr>
          <w:rFonts w:ascii="Calibri" w:hAnsi="Calibri" w:cs="Calibri"/>
          <w:sz w:val="20"/>
          <w:szCs w:val="20"/>
        </w:rPr>
        <w:t>žiadateľ/</w:t>
      </w:r>
      <w:r w:rsidRPr="002F3653">
        <w:rPr>
          <w:rFonts w:ascii="Calibri" w:hAnsi="Calibri" w:cs="Calibri"/>
          <w:sz w:val="20"/>
          <w:szCs w:val="20"/>
        </w:rPr>
        <w:t>prijímateľ povinný postupovať podľa pravidiel uvedených v kapitole č. 3 Metodického pokynu CKO č. 12.</w:t>
      </w:r>
      <w:r w:rsidR="00204B3D">
        <w:rPr>
          <w:rFonts w:ascii="Calibri" w:hAnsi="Calibri" w:cs="Calibri"/>
          <w:sz w:val="20"/>
          <w:szCs w:val="20"/>
        </w:rPr>
        <w:t xml:space="preserve"> </w:t>
      </w:r>
      <w:r w:rsidR="00204B3D" w:rsidRPr="00204B3D">
        <w:rPr>
          <w:rFonts w:ascii="Calibri" w:hAnsi="Calibri" w:cs="Calibri"/>
          <w:sz w:val="20"/>
          <w:szCs w:val="20"/>
        </w:rPr>
        <w:t xml:space="preserve">Ďalej v ustanovení § 8 ods. </w:t>
      </w:r>
      <w:r w:rsidR="00C03E96">
        <w:rPr>
          <w:rFonts w:ascii="Calibri" w:hAnsi="Calibri" w:cs="Calibri"/>
          <w:sz w:val="20"/>
          <w:szCs w:val="20"/>
        </w:rPr>
        <w:t>2</w:t>
      </w:r>
      <w:r w:rsidR="00204B3D" w:rsidRPr="00204B3D">
        <w:rPr>
          <w:rFonts w:ascii="Calibri" w:hAnsi="Calibri" w:cs="Calibri"/>
          <w:sz w:val="20"/>
          <w:szCs w:val="20"/>
        </w:rPr>
        <w:t xml:space="preserve"> ZVO je upravená výnimka pre určité kategórie osôb, ktoré nie sú verejným obstarávateľom, ani obstarávateľom, a ktoré získali finančné prostriedky v rámci opatrení spoločnej organizácie poľnohospodárskych trhov alebo finančné prostriedky určené na podporu rozvoja vidieka, poľnohospodárskej prvovýroby, potravinárstva, lesného a rybného hospodárstva podľa osobitných predpisov. Výnimky pre osoby podľa § 8 ods. </w:t>
      </w:r>
      <w:r w:rsidR="00C03E96">
        <w:rPr>
          <w:rFonts w:ascii="Calibri" w:hAnsi="Calibri" w:cs="Calibri"/>
          <w:sz w:val="20"/>
          <w:szCs w:val="20"/>
        </w:rPr>
        <w:t>2</w:t>
      </w:r>
      <w:r w:rsidR="00204B3D" w:rsidRPr="00204B3D">
        <w:rPr>
          <w:rFonts w:ascii="Calibri" w:hAnsi="Calibri" w:cs="Calibri"/>
          <w:sz w:val="20"/>
          <w:szCs w:val="20"/>
        </w:rPr>
        <w:t xml:space="preserve"> ZVO neplatí, ak ide o zákazku na uskutočnenie stavebných prác alebo zákazku na poskytnutie služby, ktorá súvisí s týmito stavebnými prácami, ktorej PHZ je vyššia ako </w:t>
      </w:r>
      <w:r w:rsidR="00204B3D" w:rsidRPr="00204B3D">
        <w:rPr>
          <w:rFonts w:ascii="Calibri" w:hAnsi="Calibri" w:cs="Calibri"/>
          <w:sz w:val="20"/>
          <w:szCs w:val="20"/>
        </w:rPr>
        <w:lastRenderedPageBreak/>
        <w:t>finančný limit podľa § 5 ods. 2 ZVO a na ktorú verejný obstarávateľ poskytne viac ako 50% finančných prostriedkov.</w:t>
      </w:r>
    </w:p>
    <w:p w14:paraId="6EB9E2A0" w14:textId="77777777" w:rsidR="000C5A24" w:rsidRPr="002F3653" w:rsidRDefault="000C5A24" w:rsidP="000C5A24">
      <w:pPr>
        <w:pStyle w:val="Odsekzoznamu"/>
        <w:spacing w:line="276" w:lineRule="auto"/>
        <w:ind w:left="450"/>
        <w:jc w:val="both"/>
        <w:rPr>
          <w:rFonts w:ascii="Calibri" w:hAnsi="Calibri" w:cs="Calibri"/>
          <w:sz w:val="20"/>
          <w:szCs w:val="20"/>
        </w:rPr>
      </w:pPr>
      <w:r w:rsidRPr="000C5A24">
        <w:rPr>
          <w:rFonts w:ascii="Calibri" w:hAnsi="Calibri" w:cs="Calibri"/>
          <w:sz w:val="20"/>
          <w:szCs w:val="20"/>
        </w:rPr>
        <w:t>V ustanovení § 8 ods. 2 písm. b) ZVO je upravená výnimka pre osoby, ktoré nie sú verejným obstarávateľom, ani obstarávateľom a ktorým boli poskytnuté finančné prostriedky určené na tvorbu, vývoj, prípravu realizácie, výrobu, postprodukciu, distribúciu, prezentáciu, propagáciu a iné šírenie audiovizuálneho diela, ak je táto osoba zapísaná v zozname osôb pôsobiacich v audiovízii podľa osobitného predpisu.</w:t>
      </w:r>
    </w:p>
    <w:p w14:paraId="6C37FAB3" w14:textId="77777777" w:rsidR="00E10E1A" w:rsidRPr="00EA0ADD" w:rsidRDefault="00360325" w:rsidP="007F59C5">
      <w:pPr>
        <w:pStyle w:val="Odsekzoznamu"/>
        <w:numPr>
          <w:ilvl w:val="0"/>
          <w:numId w:val="30"/>
        </w:numPr>
        <w:tabs>
          <w:tab w:val="clear" w:pos="720"/>
          <w:tab w:val="num" w:pos="426"/>
        </w:tabs>
        <w:autoSpaceDE w:val="0"/>
        <w:autoSpaceDN w:val="0"/>
        <w:adjustRightInd w:val="0"/>
        <w:spacing w:before="120" w:after="120" w:line="276" w:lineRule="auto"/>
        <w:ind w:left="426" w:hanging="426"/>
        <w:contextualSpacing w:val="0"/>
        <w:jc w:val="both"/>
        <w:rPr>
          <w:rFonts w:asciiTheme="minorHAnsi" w:hAnsiTheme="minorHAnsi" w:cs="Calibri"/>
          <w:sz w:val="20"/>
          <w:szCs w:val="20"/>
        </w:rPr>
      </w:pPr>
      <w:r w:rsidRPr="002F3653">
        <w:rPr>
          <w:rFonts w:ascii="Calibri" w:eastAsia="Calibri" w:hAnsi="Calibri" w:cs="Calibri"/>
          <w:color w:val="000000"/>
          <w:sz w:val="20"/>
          <w:szCs w:val="20"/>
        </w:rPr>
        <w:t>Ž</w:t>
      </w:r>
      <w:r w:rsidRPr="002F3653">
        <w:rPr>
          <w:rFonts w:ascii="Calibri" w:hAnsi="Calibri" w:cs="Calibri"/>
          <w:sz w:val="20"/>
          <w:szCs w:val="20"/>
        </w:rPr>
        <w:t>iadateľ/</w:t>
      </w:r>
      <w:r w:rsidR="00E10E1A" w:rsidRPr="002F3653">
        <w:rPr>
          <w:rFonts w:ascii="Calibri" w:hAnsi="Calibri" w:cs="Calibri"/>
          <w:sz w:val="20"/>
          <w:szCs w:val="20"/>
        </w:rPr>
        <w:t>Prijímateľ je povinný každé použitie výnimky riadne zdôvodniť a podložiť relevantnou dokumentáciou</w:t>
      </w:r>
      <w:r w:rsidR="00E46059">
        <w:rPr>
          <w:rFonts w:ascii="Calibri" w:hAnsi="Calibri" w:cs="Calibri"/>
          <w:sz w:val="20"/>
          <w:szCs w:val="20"/>
        </w:rPr>
        <w:t xml:space="preserve"> </w:t>
      </w:r>
      <w:r w:rsidR="00E46059" w:rsidRPr="00E46059">
        <w:rPr>
          <w:rFonts w:ascii="Calibri" w:hAnsi="Calibri" w:cs="Calibri"/>
          <w:sz w:val="20"/>
          <w:szCs w:val="20"/>
        </w:rPr>
        <w:t>s výnimkou prípadov, ak priamo zo znenia názvu predmetu zákazky, alebo z postavenia dodávateľa (napr. podľa § 1 ods. 12 písm. u) ZVO) nevyplýva oprávnenosť použitia výnimky zo ZVO</w:t>
      </w:r>
      <w:r w:rsidR="00E10E1A" w:rsidRPr="002F3653">
        <w:rPr>
          <w:rFonts w:ascii="Calibri" w:hAnsi="Calibri" w:cs="Calibri"/>
          <w:sz w:val="20"/>
          <w:szCs w:val="20"/>
        </w:rPr>
        <w:t xml:space="preserve">. V prípade, že zadanie zákazky z výnimky vzťahuje </w:t>
      </w:r>
      <w:r w:rsidRPr="002F3653">
        <w:rPr>
          <w:rFonts w:ascii="Calibri" w:eastAsia="Calibri" w:hAnsi="Calibri" w:cs="Calibri"/>
          <w:color w:val="000000"/>
          <w:sz w:val="20"/>
          <w:szCs w:val="20"/>
        </w:rPr>
        <w:t>ž</w:t>
      </w:r>
      <w:r w:rsidRPr="002F3653">
        <w:rPr>
          <w:rFonts w:ascii="Calibri" w:hAnsi="Calibri" w:cs="Calibri"/>
          <w:sz w:val="20"/>
          <w:szCs w:val="20"/>
        </w:rPr>
        <w:t>iadateľ/</w:t>
      </w:r>
      <w:r w:rsidR="00E10E1A" w:rsidRPr="002F3653">
        <w:rPr>
          <w:rFonts w:ascii="Calibri" w:hAnsi="Calibri" w:cs="Calibri"/>
          <w:sz w:val="20"/>
          <w:szCs w:val="20"/>
        </w:rPr>
        <w:t>prijímateľ na skutočnosť, že plnenie môže zabezpečiť len jediný dodávateľ alebo na skutočnosť uplatnenia osobitého režimu (napr. podľa § 1</w:t>
      </w:r>
      <w:r w:rsidR="001E4EF7" w:rsidRPr="002F3653">
        <w:rPr>
          <w:rFonts w:ascii="Calibri" w:hAnsi="Calibri" w:cs="Calibri"/>
          <w:sz w:val="20"/>
          <w:szCs w:val="20"/>
        </w:rPr>
        <w:t>,</w:t>
      </w:r>
      <w:r w:rsidR="00E10E1A" w:rsidRPr="002F3653">
        <w:rPr>
          <w:rFonts w:ascii="Calibri" w:hAnsi="Calibri" w:cs="Calibri"/>
          <w:sz w:val="20"/>
          <w:szCs w:val="20"/>
        </w:rPr>
        <w:t xml:space="preserve"> ods. 2) ZVO), musí </w:t>
      </w:r>
      <w:r w:rsidRPr="002F3653">
        <w:rPr>
          <w:rFonts w:ascii="Calibri" w:eastAsia="Calibri" w:hAnsi="Calibri" w:cs="Calibri"/>
          <w:color w:val="000000"/>
          <w:sz w:val="20"/>
          <w:szCs w:val="20"/>
        </w:rPr>
        <w:t>ž</w:t>
      </w:r>
      <w:r w:rsidRPr="002F3653">
        <w:rPr>
          <w:rFonts w:ascii="Calibri" w:hAnsi="Calibri" w:cs="Calibri"/>
          <w:sz w:val="20"/>
          <w:szCs w:val="20"/>
        </w:rPr>
        <w:t>iadateľ/</w:t>
      </w:r>
      <w:r w:rsidR="00E10E1A" w:rsidRPr="002F3653">
        <w:rPr>
          <w:rFonts w:ascii="Calibri" w:hAnsi="Calibri" w:cs="Calibri"/>
          <w:sz w:val="20"/>
          <w:szCs w:val="20"/>
        </w:rPr>
        <w:t xml:space="preserve">prijímateľ túto skutočnosť písomne zdôvodniť a doložiť relevantným dokladom preukazujúcim túto skutočnosť. </w:t>
      </w:r>
    </w:p>
    <w:p w14:paraId="3A99987E" w14:textId="77777777" w:rsidR="00427B45" w:rsidRDefault="00427B45" w:rsidP="007F59C5">
      <w:pPr>
        <w:pStyle w:val="Odsekzoznamu"/>
        <w:numPr>
          <w:ilvl w:val="0"/>
          <w:numId w:val="30"/>
        </w:numPr>
        <w:tabs>
          <w:tab w:val="clear" w:pos="720"/>
        </w:tabs>
        <w:autoSpaceDE w:val="0"/>
        <w:autoSpaceDN w:val="0"/>
        <w:adjustRightInd w:val="0"/>
        <w:spacing w:before="120" w:after="120" w:line="276" w:lineRule="auto"/>
        <w:ind w:left="450" w:hanging="450"/>
        <w:contextualSpacing w:val="0"/>
        <w:jc w:val="both"/>
        <w:rPr>
          <w:rFonts w:ascii="Calibri" w:hAnsi="Calibri" w:cs="Calibri"/>
          <w:sz w:val="20"/>
          <w:szCs w:val="20"/>
        </w:rPr>
      </w:pPr>
      <w:r w:rsidRPr="00427B45">
        <w:rPr>
          <w:rFonts w:ascii="Calibri" w:hAnsi="Calibri" w:cs="Calibri"/>
          <w:sz w:val="20"/>
          <w:szCs w:val="20"/>
        </w:rPr>
        <w:t xml:space="preserve">V prípade výnimky, ktorá nie je viazaná na finančný limit, nie je povinnosťou prijímateľa predložiť určenie a výpočet predpokladanej hodnoty zákazky. Obdobne v prípade výnimiek, ktoré sú viazané na finančné limity podlimitných zákaziek a zákaziek s nízkou hodnotou (§ 1 ods. 12 a ods. 13) </w:t>
      </w:r>
      <w:r w:rsidR="000C5A24" w:rsidRPr="000C5A24">
        <w:rPr>
          <w:rFonts w:ascii="Calibri" w:hAnsi="Calibri" w:cs="Calibri"/>
          <w:sz w:val="20"/>
          <w:szCs w:val="20"/>
        </w:rPr>
        <w:t xml:space="preserve">a zákaziek podľa § 1 ods. 14 ZVO </w:t>
      </w:r>
      <w:r w:rsidRPr="000C5A24">
        <w:rPr>
          <w:rFonts w:ascii="Calibri" w:hAnsi="Calibri" w:cs="Calibri"/>
          <w:sz w:val="20"/>
          <w:szCs w:val="20"/>
        </w:rPr>
        <w:t>nie</w:t>
      </w:r>
      <w:r w:rsidRPr="00427B45">
        <w:rPr>
          <w:rFonts w:ascii="Calibri" w:hAnsi="Calibri" w:cs="Calibri"/>
          <w:sz w:val="20"/>
          <w:szCs w:val="20"/>
        </w:rPr>
        <w:t xml:space="preserve"> je potrebné v osobitnom postupe určovať predpokladanú hodnotu zákazky, ale rozhodujúce je, aby zmluva, ktorá je uzatvorená s úspešným uchádzačom, bola vo finančnom limite, ktorý je spojený s možnosťou uplatnenia predmetnej výnimky. Prijímateľ pri zadávaní podlimitnej zákazky alebo zákazky s nízkou </w:t>
      </w:r>
      <w:r w:rsidRPr="000C5A24">
        <w:rPr>
          <w:rFonts w:ascii="Calibri" w:hAnsi="Calibri" w:cs="Calibri"/>
          <w:sz w:val="20"/>
          <w:szCs w:val="20"/>
        </w:rPr>
        <w:t xml:space="preserve">hodnotou </w:t>
      </w:r>
      <w:r w:rsidR="000C5A24" w:rsidRPr="000C5A24">
        <w:rPr>
          <w:rFonts w:ascii="Calibri" w:hAnsi="Calibri" w:cs="Calibri"/>
          <w:sz w:val="20"/>
          <w:szCs w:val="20"/>
        </w:rPr>
        <w:t xml:space="preserve">alebo zákazky podľa § 1 ods. 14 ZVO </w:t>
      </w:r>
      <w:r w:rsidRPr="000C5A24">
        <w:rPr>
          <w:rFonts w:ascii="Calibri" w:hAnsi="Calibri" w:cs="Calibri"/>
          <w:sz w:val="20"/>
          <w:szCs w:val="20"/>
        </w:rPr>
        <w:t>v režime</w:t>
      </w:r>
      <w:r w:rsidRPr="00427B45">
        <w:rPr>
          <w:rFonts w:ascii="Calibri" w:hAnsi="Calibri" w:cs="Calibri"/>
          <w:sz w:val="20"/>
          <w:szCs w:val="20"/>
        </w:rPr>
        <w:t xml:space="preserve"> výnimky nesmie zákazku umelo rozdeliť s cieľom vyhnúť sa pravidlám a postupom VO</w:t>
      </w:r>
      <w:r w:rsidR="00CA6DE3">
        <w:rPr>
          <w:rFonts w:ascii="Calibri" w:hAnsi="Calibri" w:cs="Calibri"/>
          <w:sz w:val="20"/>
          <w:szCs w:val="20"/>
        </w:rPr>
        <w:t>.</w:t>
      </w:r>
    </w:p>
    <w:p w14:paraId="317BF02B" w14:textId="77777777" w:rsidR="00CA6DE3" w:rsidRPr="00CA6DE3" w:rsidRDefault="00CA6DE3" w:rsidP="00CA6DE3">
      <w:pPr>
        <w:pStyle w:val="Odsekzoznamu"/>
        <w:autoSpaceDE w:val="0"/>
        <w:autoSpaceDN w:val="0"/>
        <w:adjustRightInd w:val="0"/>
        <w:spacing w:before="120" w:after="120" w:line="276" w:lineRule="auto"/>
        <w:ind w:left="450"/>
        <w:contextualSpacing w:val="0"/>
        <w:jc w:val="both"/>
        <w:rPr>
          <w:rFonts w:ascii="Calibri" w:hAnsi="Calibri"/>
          <w:sz w:val="20"/>
          <w:szCs w:val="20"/>
        </w:rPr>
      </w:pPr>
      <w:r w:rsidRPr="00D82FFA">
        <w:rPr>
          <w:rFonts w:ascii="Calibri" w:hAnsi="Calibri"/>
          <w:sz w:val="20"/>
          <w:szCs w:val="20"/>
        </w:rPr>
        <w:t xml:space="preserve">V prípade zadávania zákazky podľa § 1 ods. </w:t>
      </w:r>
      <w:ins w:id="1526" w:author="uzivatel" w:date="2020-11-20T14:01:00Z">
        <w:r w:rsidR="00FD76EB" w:rsidRPr="00FD76EB">
          <w:rPr>
            <w:rFonts w:ascii="Calibri" w:hAnsi="Calibri"/>
            <w:sz w:val="20"/>
            <w:szCs w:val="20"/>
          </w:rPr>
          <w:t>2 písm. j) ZVO na nákup vysielacieho času alebo zaradenie, poskytnutie alebo odvysielanie programu alebo iného komunikátu, ktorá sa zadáva vysielateľovi programovej služby, poskytovateľovi audiovizuálnej mediálnej služby na požiadanie alebo poskytovateľovi obdobnej služby určenej na poskytovanie zvukových záznamov sa nevyžaduje záväzné vykonanie prieskumu trhu, ale je potrebné preukázať hospodárnosť výdavkov vynaložených v prospech poskytovateľa služieb. V prípade vykonania prieskumu trhu na overenie hospodárnosti výdavkov pre zadávaný predmet zákazky je nevyhnutné vziať do úvahy okrem ponúkanej ceny, príp. zľavy z cenníkovej ceny vysielateľa/poskytovateľa aj sledovanosť/počúvanosť oslovených subjektov na základe auditovaného prieskumu návštevnosti oslovených médií v relevantnom období. Predmetná výnimka je špecifická tým, že vykonaním  jedného prieskumu trhu na overenie hospodárnosti, prijímateľ môže rozhodnúť o zadaní zákazky viacerým vysielateľom/poskytovateľom, a to s prihliadnutím na predmet a nastavené parametre kampane (vysielaný objem, nasadenie, formát, cieľová skupina, sezóna vysielania, a pod.). Pri každom nákupe vysielacieho času pritom musí prijímateľ zohľadniť efektivitu zásahu na cieľovú skupinu (divákov/poslucháčov) s prihliadnutím na cenu. Medzi ďalšie nástroje na overenie hospodárnosti výdavkov patrí porovnanie s predchádzajúcim alebo aktuálnym plnením na rovnaký alebo porovnateľný predmet zákazky, prieskum trhu prostredníctvom informácií z webu</w:t>
        </w:r>
        <w:del w:id="1527" w:author="autor">
          <w:r w:rsidR="00FD76EB" w:rsidRPr="00FD76EB">
            <w:rPr>
              <w:rFonts w:ascii="Calibri" w:hAnsi="Calibri"/>
              <w:sz w:val="20"/>
              <w:szCs w:val="20"/>
            </w:rPr>
            <w:delText>. Presný rozsah a formu preukázania hospodárnosti si definuje RO vo svojej riadiacej dokumentácii a zabezpečí informovanie prijímateľov</w:delText>
          </w:r>
        </w:del>
        <w:r w:rsidR="00FD76EB" w:rsidRPr="00FD76EB">
          <w:rPr>
            <w:rFonts w:ascii="Calibri" w:hAnsi="Calibri"/>
            <w:sz w:val="20"/>
            <w:szCs w:val="20"/>
          </w:rPr>
          <w:t>, pričom je nevyhnutné zohľadniť parametre predmetu zákazky na trhu v konkrétnom čase</w:t>
        </w:r>
      </w:ins>
      <w:del w:id="1528" w:author="uzivatel" w:date="2020-11-20T14:01:00Z">
        <w:r w:rsidRPr="00D82FFA" w:rsidDel="00FD76EB">
          <w:rPr>
            <w:rFonts w:ascii="Calibri" w:hAnsi="Calibri"/>
            <w:sz w:val="20"/>
            <w:szCs w:val="20"/>
          </w:rPr>
          <w:delText>12 písm. d), písm. q) alebo písm. u) ZVO sa nevyžaduje záväzné vykonanie prieskumu trhu</w:delText>
        </w:r>
        <w:r w:rsidR="0018317E" w:rsidDel="00FD76EB">
          <w:rPr>
            <w:rFonts w:ascii="Calibri" w:hAnsi="Calibri"/>
            <w:sz w:val="20"/>
            <w:szCs w:val="20"/>
          </w:rPr>
          <w:delText xml:space="preserve"> (</w:delText>
        </w:r>
        <w:r w:rsidR="0018317E" w:rsidRPr="0018317E" w:rsidDel="00FD76EB">
          <w:rPr>
            <w:rFonts w:ascii="Calibri" w:hAnsi="Calibri"/>
            <w:sz w:val="20"/>
            <w:szCs w:val="20"/>
          </w:rPr>
          <w:delText>napr. oslovením hospodárskych subjektov so žiadosťou o predloženie cenovej ponuky, pričom hospodárnosť prijímateľ preukáže na základe predložených cenových ponúk)</w:delText>
        </w:r>
        <w:r w:rsidRPr="00D82FFA" w:rsidDel="00FD76EB">
          <w:rPr>
            <w:rFonts w:ascii="Calibri" w:hAnsi="Calibri"/>
            <w:sz w:val="20"/>
            <w:szCs w:val="20"/>
          </w:rPr>
          <w:delText>, ale je potrebné preukázať overenie hospodárnosti výdavkov vynaložených v prospech dodávateľa/poskytovateľa služieb, ktorý je v režime výnimky</w:delText>
        </w:r>
      </w:del>
      <w:r w:rsidRPr="00D82FFA">
        <w:rPr>
          <w:rFonts w:ascii="Calibri" w:hAnsi="Calibri"/>
          <w:sz w:val="20"/>
          <w:szCs w:val="20"/>
        </w:rPr>
        <w:t>.</w:t>
      </w:r>
    </w:p>
    <w:p w14:paraId="7AB965A7" w14:textId="77777777" w:rsidR="000C5A24" w:rsidRPr="00BC3BEE" w:rsidRDefault="000C5A24" w:rsidP="00BC3BEE">
      <w:pPr>
        <w:pStyle w:val="Odsekzoznamu"/>
        <w:autoSpaceDE w:val="0"/>
        <w:autoSpaceDN w:val="0"/>
        <w:adjustRightInd w:val="0"/>
        <w:spacing w:before="120" w:after="120" w:line="276" w:lineRule="auto"/>
        <w:ind w:left="450"/>
        <w:contextualSpacing w:val="0"/>
        <w:jc w:val="both"/>
        <w:rPr>
          <w:rFonts w:ascii="Calibri" w:hAnsi="Calibri"/>
          <w:sz w:val="20"/>
          <w:szCs w:val="20"/>
        </w:rPr>
      </w:pPr>
      <w:r w:rsidRPr="000C5A24">
        <w:rPr>
          <w:rFonts w:ascii="Calibri" w:hAnsi="Calibri"/>
          <w:sz w:val="20"/>
          <w:szCs w:val="20"/>
        </w:rPr>
        <w:t>Ak sa cenová ponuka hospodárskeho subjektu, v prospech ktorého má byť zadaná zákazka, porovnáva s </w:t>
      </w:r>
      <w:r w:rsidR="00BC3BEE" w:rsidRPr="00BC3BEE">
        <w:rPr>
          <w:rFonts w:ascii="Calibri" w:hAnsi="Calibri"/>
          <w:sz w:val="20"/>
          <w:szCs w:val="20"/>
        </w:rPr>
        <w:t>inou cenovou ponukou</w:t>
      </w:r>
      <w:r w:rsidR="00BC3BEE">
        <w:rPr>
          <w:rFonts w:ascii="Calibri" w:hAnsi="Calibri"/>
          <w:sz w:val="20"/>
          <w:szCs w:val="20"/>
        </w:rPr>
        <w:t xml:space="preserve"> </w:t>
      </w:r>
      <w:r w:rsidR="00BC3BEE" w:rsidRPr="00BC3BEE">
        <w:rPr>
          <w:rFonts w:ascii="Calibri" w:hAnsi="Calibri"/>
          <w:sz w:val="20"/>
          <w:szCs w:val="20"/>
        </w:rPr>
        <w:t xml:space="preserve">alebo ponukami </w:t>
      </w:r>
      <w:r w:rsidRPr="000C5A24">
        <w:rPr>
          <w:rFonts w:ascii="Calibri" w:hAnsi="Calibri"/>
          <w:sz w:val="20"/>
          <w:szCs w:val="20"/>
        </w:rPr>
        <w:t xml:space="preserve"> na rovnak</w:t>
      </w:r>
      <w:r w:rsidR="00BC3BEE">
        <w:rPr>
          <w:rFonts w:ascii="Calibri" w:hAnsi="Calibri"/>
          <w:sz w:val="20"/>
          <w:szCs w:val="20"/>
        </w:rPr>
        <w:t>ý</w:t>
      </w:r>
      <w:r w:rsidRPr="00BC3BEE">
        <w:rPr>
          <w:rFonts w:ascii="Calibri" w:hAnsi="Calibri"/>
          <w:sz w:val="20"/>
          <w:szCs w:val="20"/>
        </w:rPr>
        <w:t xml:space="preserve"> alebo porovnateľn</w:t>
      </w:r>
      <w:r w:rsidR="00BC3BEE">
        <w:rPr>
          <w:rFonts w:ascii="Calibri" w:hAnsi="Calibri"/>
          <w:sz w:val="20"/>
          <w:szCs w:val="20"/>
        </w:rPr>
        <w:t>ý</w:t>
      </w:r>
      <w:r w:rsidRPr="00BC3BEE">
        <w:rPr>
          <w:rFonts w:ascii="Calibri" w:hAnsi="Calibri"/>
          <w:sz w:val="20"/>
          <w:szCs w:val="20"/>
        </w:rPr>
        <w:t xml:space="preserve"> predmet zákazky, ktor</w:t>
      </w:r>
      <w:r w:rsidR="00BC3BEE">
        <w:rPr>
          <w:rFonts w:ascii="Calibri" w:hAnsi="Calibri"/>
          <w:sz w:val="20"/>
          <w:szCs w:val="20"/>
        </w:rPr>
        <w:t>ý</w:t>
      </w:r>
      <w:r w:rsidRPr="00BC3BEE">
        <w:rPr>
          <w:rFonts w:ascii="Calibri" w:hAnsi="Calibri"/>
          <w:sz w:val="20"/>
          <w:szCs w:val="20"/>
        </w:rPr>
        <w:t xml:space="preserve"> bol výsledkom postupu VO alebo obstarávania, musí ísť o postupy zadávania zákaziek, v rámci ktorých neboli identifikované porušenia pravidiel a postupov podľa platnej legislatívy a metodických pokynov CKO, ktoré mali alebo mohli mať vplyv na výsledok zadávania zákazky.</w:t>
      </w:r>
    </w:p>
    <w:p w14:paraId="357DB52D" w14:textId="77777777" w:rsidR="00B36796" w:rsidRDefault="00B36796" w:rsidP="00CA6DE3">
      <w:pPr>
        <w:pStyle w:val="Odsekzoznamu"/>
        <w:autoSpaceDE w:val="0"/>
        <w:autoSpaceDN w:val="0"/>
        <w:adjustRightInd w:val="0"/>
        <w:spacing w:before="120" w:after="120" w:line="276" w:lineRule="auto"/>
        <w:ind w:left="450"/>
        <w:contextualSpacing w:val="0"/>
        <w:jc w:val="both"/>
        <w:rPr>
          <w:rFonts w:ascii="Calibri" w:hAnsi="Calibri"/>
          <w:sz w:val="20"/>
          <w:szCs w:val="20"/>
        </w:rPr>
      </w:pPr>
      <w:r w:rsidRPr="00B36796">
        <w:rPr>
          <w:rFonts w:ascii="Calibri" w:hAnsi="Calibri"/>
          <w:sz w:val="20"/>
          <w:szCs w:val="20"/>
        </w:rPr>
        <w:lastRenderedPageBreak/>
        <w:t>Ak je zákazka v režime výnimky</w:t>
      </w:r>
      <w:r>
        <w:rPr>
          <w:rFonts w:ascii="Calibri" w:hAnsi="Calibri"/>
          <w:sz w:val="20"/>
          <w:szCs w:val="20"/>
        </w:rPr>
        <w:t xml:space="preserve">, </w:t>
      </w:r>
      <w:r w:rsidRPr="00B36796">
        <w:rPr>
          <w:rFonts w:ascii="Calibri" w:hAnsi="Calibri"/>
          <w:sz w:val="20"/>
          <w:szCs w:val="20"/>
        </w:rPr>
        <w:t>tak po identifikovaní subjektu, ktor</w:t>
      </w:r>
      <w:r>
        <w:rPr>
          <w:rFonts w:ascii="Calibri" w:hAnsi="Calibri"/>
          <w:sz w:val="20"/>
          <w:szCs w:val="20"/>
        </w:rPr>
        <w:t>ému</w:t>
      </w:r>
      <w:r w:rsidRPr="00B36796">
        <w:rPr>
          <w:rFonts w:ascii="Calibri" w:hAnsi="Calibri"/>
          <w:sz w:val="20"/>
          <w:szCs w:val="20"/>
        </w:rPr>
        <w:t xml:space="preserve"> plánuje žiadateľ/prijímateľ zadať zákazku, sa preukazuje hospodárnosť prieskumom trhu tak, že cenovú ponuku subjektu porovnáva žiadateľ/prijímateľ s cenov</w:t>
      </w:r>
      <w:r w:rsidR="00D323F9">
        <w:rPr>
          <w:rFonts w:ascii="Calibri" w:hAnsi="Calibri"/>
          <w:sz w:val="20"/>
          <w:szCs w:val="20"/>
        </w:rPr>
        <w:t>ou</w:t>
      </w:r>
      <w:r w:rsidRPr="00B36796">
        <w:rPr>
          <w:rFonts w:ascii="Calibri" w:hAnsi="Calibri"/>
          <w:sz w:val="20"/>
          <w:szCs w:val="20"/>
        </w:rPr>
        <w:t xml:space="preserve"> ponuk</w:t>
      </w:r>
      <w:r w:rsidR="00D323F9">
        <w:rPr>
          <w:rFonts w:ascii="Calibri" w:hAnsi="Calibri"/>
          <w:sz w:val="20"/>
          <w:szCs w:val="20"/>
        </w:rPr>
        <w:t>ou</w:t>
      </w:r>
      <w:r w:rsidRPr="00B36796">
        <w:rPr>
          <w:rFonts w:ascii="Calibri" w:hAnsi="Calibri"/>
          <w:sz w:val="20"/>
          <w:szCs w:val="20"/>
        </w:rPr>
        <w:t xml:space="preserve"> iných hospodárskych subjektov, ktoré pôsobia na trhu v danej oblasti, pričom to nemusia byť nevyhnutne len subjekty </w:t>
      </w:r>
      <w:r>
        <w:rPr>
          <w:rFonts w:ascii="Calibri" w:hAnsi="Calibri"/>
          <w:sz w:val="20"/>
          <w:szCs w:val="20"/>
        </w:rPr>
        <w:t>rovnakého typu ako identifikovaný subjekt</w:t>
      </w:r>
      <w:r w:rsidRPr="00B36796">
        <w:rPr>
          <w:rFonts w:ascii="Calibri" w:hAnsi="Calibri"/>
          <w:sz w:val="20"/>
          <w:szCs w:val="20"/>
        </w:rPr>
        <w:t>, ale môžu to byť aj obchodné spoločnosti, ktoré sú oprávnené dodávať tovar, poskytovať služby, alebo realizovať stavebné práce, ktoré tvoria predmet zákazky.</w:t>
      </w:r>
    </w:p>
    <w:p w14:paraId="329C3C6A" w14:textId="77777777" w:rsidR="00CA6DE3" w:rsidRDefault="00CA6DE3" w:rsidP="00CA6DE3">
      <w:pPr>
        <w:pStyle w:val="Odsekzoznamu"/>
        <w:autoSpaceDE w:val="0"/>
        <w:autoSpaceDN w:val="0"/>
        <w:adjustRightInd w:val="0"/>
        <w:spacing w:before="120" w:after="120" w:line="276" w:lineRule="auto"/>
        <w:ind w:left="450"/>
        <w:contextualSpacing w:val="0"/>
        <w:jc w:val="both"/>
        <w:rPr>
          <w:ins w:id="1529" w:author="uzivatel" w:date="2020-11-20T13:44:00Z"/>
          <w:rFonts w:ascii="Calibri" w:hAnsi="Calibri"/>
          <w:sz w:val="20"/>
          <w:szCs w:val="20"/>
        </w:rPr>
      </w:pPr>
      <w:r w:rsidRPr="00CA6DE3">
        <w:rPr>
          <w:rFonts w:ascii="Calibri" w:hAnsi="Calibri"/>
          <w:sz w:val="20"/>
          <w:szCs w:val="20"/>
        </w:rPr>
        <w:t>V prípade zadávania zákazky podľa § 1 ods. 12 písm. h) ZVO, ktorej predmetom je vytvorenie a dodanie výsledkov vlastnej tvorivej duševnej činnosti, ktorej výsledkom je divadelné dielo, hudobné dielo, slovesné dielo, dielo výtvarného umenia, dielo úžitkového umenia alebo folklórne dielo alebo vykonanie a použitie umeleckého výkonu chráneného podľa osobitného predpisu (zákon č. 185/2015 Z. z. Autorský zákon) sa nevyžaduje vykonanie prieskumu trhu.</w:t>
      </w:r>
    </w:p>
    <w:p w14:paraId="2EC689C6" w14:textId="77777777" w:rsidR="00990112" w:rsidRPr="00CA6DE3" w:rsidRDefault="00990112" w:rsidP="00CA6DE3">
      <w:pPr>
        <w:pStyle w:val="Odsekzoznamu"/>
        <w:autoSpaceDE w:val="0"/>
        <w:autoSpaceDN w:val="0"/>
        <w:adjustRightInd w:val="0"/>
        <w:spacing w:before="120" w:after="120" w:line="276" w:lineRule="auto"/>
        <w:ind w:left="450"/>
        <w:contextualSpacing w:val="0"/>
        <w:jc w:val="both"/>
        <w:rPr>
          <w:rFonts w:ascii="Calibri" w:hAnsi="Calibri" w:cs="Calibri"/>
          <w:sz w:val="20"/>
          <w:szCs w:val="20"/>
        </w:rPr>
      </w:pPr>
      <w:ins w:id="1530" w:author="uzivatel" w:date="2020-11-20T13:44:00Z">
        <w:r w:rsidRPr="00990112">
          <w:rPr>
            <w:rFonts w:ascii="Calibri" w:hAnsi="Calibri"/>
            <w:sz w:val="20"/>
            <w:szCs w:val="20"/>
          </w:rPr>
          <w:t>Ako alternatíva prieskumu trhu je akceptovateľné aj preukázanie hospodárnosti zo strany prijímateľa na základe finančných limitov, percentuálnych limitov alebo benchmarkov</w:t>
        </w:r>
        <w:r w:rsidRPr="00990112">
          <w:rPr>
            <w:rFonts w:ascii="Calibri" w:hAnsi="Calibri"/>
            <w:sz w:val="20"/>
            <w:vertAlign w:val="superscript"/>
          </w:rPr>
          <w:footnoteReference w:id="108"/>
        </w:r>
        <w:r w:rsidRPr="00990112">
          <w:rPr>
            <w:rFonts w:ascii="Calibri" w:hAnsi="Calibri"/>
            <w:sz w:val="20"/>
            <w:szCs w:val="20"/>
          </w:rPr>
          <w:t xml:space="preserve"> určených na danú skupinu výdavkov alebo s využitím inštitútu odborného/znaleckého posudku</w:t>
        </w:r>
        <w:r>
          <w:rPr>
            <w:rFonts w:cs="Arial"/>
            <w:sz w:val="20"/>
            <w:szCs w:val="20"/>
          </w:rPr>
          <w:t>.</w:t>
        </w:r>
      </w:ins>
    </w:p>
    <w:p w14:paraId="11A02D8D" w14:textId="77777777" w:rsidR="005F2DD2" w:rsidRPr="002F3653" w:rsidRDefault="00360325" w:rsidP="007F59C5">
      <w:pPr>
        <w:pStyle w:val="Odsekzoznamu"/>
        <w:numPr>
          <w:ilvl w:val="0"/>
          <w:numId w:val="30"/>
        </w:numPr>
        <w:tabs>
          <w:tab w:val="clear" w:pos="720"/>
        </w:tabs>
        <w:autoSpaceDE w:val="0"/>
        <w:autoSpaceDN w:val="0"/>
        <w:adjustRightInd w:val="0"/>
        <w:spacing w:before="120" w:after="120" w:line="276" w:lineRule="auto"/>
        <w:ind w:left="450" w:hanging="450"/>
        <w:contextualSpacing w:val="0"/>
        <w:jc w:val="both"/>
        <w:rPr>
          <w:rFonts w:ascii="Calibri" w:hAnsi="Calibri" w:cs="Calibri"/>
          <w:sz w:val="20"/>
          <w:szCs w:val="20"/>
        </w:rPr>
      </w:pPr>
      <w:r w:rsidRPr="002F3653">
        <w:rPr>
          <w:rFonts w:ascii="Calibri" w:eastAsia="Calibri" w:hAnsi="Calibri" w:cs="Calibri"/>
          <w:color w:val="000000"/>
          <w:sz w:val="20"/>
          <w:szCs w:val="20"/>
        </w:rPr>
        <w:t>Ž</w:t>
      </w:r>
      <w:r w:rsidRPr="002F3653">
        <w:rPr>
          <w:rFonts w:ascii="Calibri" w:hAnsi="Calibri" w:cs="Calibri"/>
          <w:sz w:val="20"/>
          <w:szCs w:val="20"/>
        </w:rPr>
        <w:t>iadateľ/</w:t>
      </w:r>
      <w:r w:rsidR="00F701DF" w:rsidRPr="002F3653">
        <w:rPr>
          <w:rFonts w:ascii="Calibri" w:hAnsi="Calibri" w:cs="Calibri"/>
          <w:sz w:val="20"/>
          <w:szCs w:val="20"/>
        </w:rPr>
        <w:t xml:space="preserve">Prijímateľ je pri zadávaní zákaziek z výnimky povinný </w:t>
      </w:r>
      <w:r w:rsidR="00E10E1A" w:rsidRPr="002F3653">
        <w:rPr>
          <w:rFonts w:ascii="Calibri" w:hAnsi="Calibri" w:cs="Calibri"/>
          <w:sz w:val="20"/>
          <w:szCs w:val="20"/>
        </w:rPr>
        <w:t>vykona</w:t>
      </w:r>
      <w:r w:rsidR="005F2DD2" w:rsidRPr="002F3653">
        <w:rPr>
          <w:rFonts w:ascii="Calibri" w:hAnsi="Calibri" w:cs="Calibri"/>
          <w:sz w:val="20"/>
          <w:szCs w:val="20"/>
        </w:rPr>
        <w:t>ť</w:t>
      </w:r>
      <w:r w:rsidR="00E10E1A" w:rsidRPr="002F3653">
        <w:rPr>
          <w:rFonts w:ascii="Calibri" w:hAnsi="Calibri" w:cs="Calibri"/>
          <w:sz w:val="20"/>
          <w:szCs w:val="20"/>
        </w:rPr>
        <w:t xml:space="preserve"> prieskum trhu</w:t>
      </w:r>
      <w:r w:rsidR="005F2DD2" w:rsidRPr="002F3653">
        <w:rPr>
          <w:rFonts w:ascii="Calibri" w:hAnsi="Calibri" w:cs="Calibri"/>
          <w:sz w:val="20"/>
          <w:szCs w:val="20"/>
        </w:rPr>
        <w:t xml:space="preserve"> najmä v prípadoch:</w:t>
      </w:r>
    </w:p>
    <w:p w14:paraId="49002BAD" w14:textId="77777777" w:rsidR="005F2DD2" w:rsidRPr="002F3653" w:rsidRDefault="005F2DD2" w:rsidP="007F59C5">
      <w:pPr>
        <w:pStyle w:val="Odsekzoznamu"/>
        <w:numPr>
          <w:ilvl w:val="0"/>
          <w:numId w:val="29"/>
        </w:numPr>
        <w:autoSpaceDE w:val="0"/>
        <w:autoSpaceDN w:val="0"/>
        <w:adjustRightInd w:val="0"/>
        <w:spacing w:before="120" w:after="120" w:line="276" w:lineRule="auto"/>
        <w:contextualSpacing w:val="0"/>
        <w:jc w:val="both"/>
        <w:rPr>
          <w:rFonts w:ascii="Calibri" w:hAnsi="Calibri" w:cs="Calibri"/>
          <w:sz w:val="20"/>
          <w:szCs w:val="20"/>
        </w:rPr>
      </w:pPr>
      <w:r w:rsidRPr="002F3653">
        <w:rPr>
          <w:rFonts w:ascii="Calibri" w:hAnsi="Calibri" w:cs="Calibri"/>
          <w:sz w:val="20"/>
          <w:szCs w:val="20"/>
        </w:rPr>
        <w:t>zad</w:t>
      </w:r>
      <w:r w:rsidR="0097778F" w:rsidRPr="002F3653">
        <w:rPr>
          <w:rFonts w:ascii="Calibri" w:hAnsi="Calibri" w:cs="Calibri"/>
          <w:sz w:val="20"/>
          <w:szCs w:val="20"/>
        </w:rPr>
        <w:t>ávania</w:t>
      </w:r>
      <w:r w:rsidRPr="002F3653">
        <w:rPr>
          <w:rFonts w:ascii="Calibri" w:hAnsi="Calibri" w:cs="Calibri"/>
          <w:sz w:val="20"/>
          <w:szCs w:val="20"/>
        </w:rPr>
        <w:t xml:space="preserve"> zákazky podľa § 1</w:t>
      </w:r>
      <w:r w:rsidR="001E4EF7" w:rsidRPr="002F3653">
        <w:rPr>
          <w:rFonts w:ascii="Calibri" w:hAnsi="Calibri" w:cs="Calibri"/>
          <w:sz w:val="20"/>
          <w:szCs w:val="20"/>
        </w:rPr>
        <w:t>,</w:t>
      </w:r>
      <w:r w:rsidRPr="002F3653">
        <w:rPr>
          <w:rFonts w:ascii="Calibri" w:hAnsi="Calibri" w:cs="Calibri"/>
          <w:sz w:val="20"/>
          <w:szCs w:val="20"/>
        </w:rPr>
        <w:t xml:space="preserve"> ods. 2</w:t>
      </w:r>
      <w:r w:rsidR="001E4EF7" w:rsidRPr="002F3653">
        <w:rPr>
          <w:rFonts w:ascii="Calibri" w:hAnsi="Calibri" w:cs="Calibri"/>
          <w:sz w:val="20"/>
          <w:szCs w:val="20"/>
        </w:rPr>
        <w:t>,</w:t>
      </w:r>
      <w:r w:rsidRPr="002F3653">
        <w:rPr>
          <w:rFonts w:ascii="Calibri" w:hAnsi="Calibri" w:cs="Calibri"/>
          <w:sz w:val="20"/>
          <w:szCs w:val="20"/>
        </w:rPr>
        <w:t xml:space="preserve"> písm. </w:t>
      </w:r>
      <w:r w:rsidR="00CB60BF" w:rsidRPr="002F3653">
        <w:rPr>
          <w:rFonts w:ascii="Calibri" w:hAnsi="Calibri" w:cs="Calibri"/>
          <w:sz w:val="20"/>
          <w:szCs w:val="20"/>
        </w:rPr>
        <w:t>c</w:t>
      </w:r>
      <w:r w:rsidRPr="002F3653">
        <w:rPr>
          <w:rFonts w:ascii="Calibri" w:hAnsi="Calibri" w:cs="Calibri"/>
          <w:sz w:val="20"/>
          <w:szCs w:val="20"/>
        </w:rPr>
        <w:t xml:space="preserve">) ZVO na </w:t>
      </w:r>
      <w:r w:rsidR="00E90C6C" w:rsidRPr="002F3653">
        <w:rPr>
          <w:rFonts w:ascii="Calibri" w:hAnsi="Calibri" w:cs="Calibri"/>
          <w:sz w:val="20"/>
          <w:szCs w:val="20"/>
        </w:rPr>
        <w:t>nadobúdanie existujúcich stavieb alebo nájom existujúcich stavieb a iných nehnuteľností alebo nadobúdanie práv k nim akýmkoľvek spôsobom financovania</w:t>
      </w:r>
      <w:r w:rsidR="000C5A24">
        <w:rPr>
          <w:rFonts w:ascii="Calibri" w:hAnsi="Calibri" w:cs="Calibri"/>
          <w:sz w:val="20"/>
          <w:szCs w:val="20"/>
        </w:rPr>
        <w:t xml:space="preserve"> </w:t>
      </w:r>
      <w:r w:rsidR="000C5A24" w:rsidRPr="000C5A24">
        <w:rPr>
          <w:rFonts w:ascii="Calibri" w:hAnsi="Calibri" w:cs="Calibri"/>
          <w:sz w:val="20"/>
          <w:szCs w:val="20"/>
        </w:rPr>
        <w:t>je zadávaná prieskumom trhu, ktorým sa má preukázať hospodárnosť alebo sa hospodárnosť výdavkov overí na základe znaleckého posudku</w:t>
      </w:r>
      <w:r w:rsidRPr="002F3653">
        <w:rPr>
          <w:rFonts w:ascii="Calibri" w:hAnsi="Calibri" w:cs="Calibri"/>
          <w:sz w:val="20"/>
          <w:szCs w:val="20"/>
        </w:rPr>
        <w:t>,</w:t>
      </w:r>
      <w:r w:rsidR="00BC3BEE">
        <w:rPr>
          <w:rFonts w:ascii="Calibri" w:hAnsi="Calibri" w:cs="Calibri"/>
          <w:sz w:val="20"/>
          <w:szCs w:val="20"/>
        </w:rPr>
        <w:t xml:space="preserve"> z</w:t>
      </w:r>
      <w:r w:rsidR="00BC3BEE" w:rsidRPr="00BC3BEE">
        <w:rPr>
          <w:rFonts w:ascii="Calibri" w:hAnsi="Calibri" w:cs="Calibri"/>
          <w:sz w:val="20"/>
          <w:szCs w:val="20"/>
        </w:rPr>
        <w:t>nalecký posudok (ak sa použije na preukázanie hospodárnosti) preukazujúci hospodárnosť zadania zákazky, nesmie byť v čase uzavretia nájomnej zmluvy starší ako 6 mesiacov</w:t>
      </w:r>
      <w:r w:rsidR="00BC3BEE">
        <w:rPr>
          <w:rFonts w:ascii="Calibri" w:hAnsi="Calibri" w:cs="Calibri"/>
          <w:sz w:val="20"/>
          <w:szCs w:val="20"/>
        </w:rPr>
        <w:t>,</w:t>
      </w:r>
    </w:p>
    <w:p w14:paraId="26986131" w14:textId="77777777" w:rsidR="005F2DD2" w:rsidRPr="00D82FFA" w:rsidRDefault="005F2DD2" w:rsidP="007F59C5">
      <w:pPr>
        <w:pStyle w:val="Odsekzoznamu"/>
        <w:numPr>
          <w:ilvl w:val="0"/>
          <w:numId w:val="29"/>
        </w:numPr>
        <w:tabs>
          <w:tab w:val="clear" w:pos="861"/>
        </w:tabs>
        <w:autoSpaceDE w:val="0"/>
        <w:autoSpaceDN w:val="0"/>
        <w:adjustRightInd w:val="0"/>
        <w:spacing w:before="120" w:after="120" w:line="276" w:lineRule="auto"/>
        <w:ind w:left="851"/>
        <w:contextualSpacing w:val="0"/>
        <w:jc w:val="both"/>
        <w:rPr>
          <w:rFonts w:ascii="Calibri" w:hAnsi="Calibri" w:cs="Calibri"/>
          <w:sz w:val="20"/>
          <w:szCs w:val="20"/>
        </w:rPr>
      </w:pPr>
      <w:r w:rsidRPr="00D82FFA">
        <w:rPr>
          <w:rFonts w:ascii="Calibri" w:hAnsi="Calibri" w:cs="Calibri"/>
          <w:sz w:val="20"/>
          <w:szCs w:val="20"/>
        </w:rPr>
        <w:t>zadávania zákazky podľa § 1</w:t>
      </w:r>
      <w:r w:rsidR="001E4EF7" w:rsidRPr="00D82FFA">
        <w:rPr>
          <w:rFonts w:ascii="Calibri" w:hAnsi="Calibri" w:cs="Calibri"/>
          <w:sz w:val="20"/>
          <w:szCs w:val="20"/>
        </w:rPr>
        <w:t>,</w:t>
      </w:r>
      <w:r w:rsidRPr="00D82FFA">
        <w:rPr>
          <w:rFonts w:ascii="Calibri" w:hAnsi="Calibri" w:cs="Calibri"/>
          <w:sz w:val="20"/>
          <w:szCs w:val="20"/>
        </w:rPr>
        <w:t xml:space="preserve"> ods. </w:t>
      </w:r>
      <w:r w:rsidR="00E90C6C" w:rsidRPr="00D82FFA">
        <w:rPr>
          <w:rFonts w:ascii="Calibri" w:hAnsi="Calibri" w:cs="Calibri"/>
          <w:sz w:val="20"/>
          <w:szCs w:val="20"/>
        </w:rPr>
        <w:t>12</w:t>
      </w:r>
      <w:r w:rsidR="001E4EF7" w:rsidRPr="00D82FFA">
        <w:rPr>
          <w:rFonts w:ascii="Calibri" w:hAnsi="Calibri" w:cs="Calibri"/>
          <w:sz w:val="20"/>
          <w:szCs w:val="20"/>
        </w:rPr>
        <w:t>,</w:t>
      </w:r>
      <w:r w:rsidRPr="00D82FFA">
        <w:rPr>
          <w:rFonts w:ascii="Calibri" w:hAnsi="Calibri" w:cs="Calibri"/>
          <w:sz w:val="20"/>
          <w:szCs w:val="20"/>
        </w:rPr>
        <w:t xml:space="preserve"> písm. d) </w:t>
      </w:r>
      <w:r w:rsidR="00A9765B" w:rsidRPr="00D82FFA">
        <w:rPr>
          <w:rFonts w:ascii="Calibri" w:hAnsi="Calibri" w:cs="Calibri"/>
          <w:sz w:val="20"/>
          <w:szCs w:val="20"/>
        </w:rPr>
        <w:t xml:space="preserve">alebo q) </w:t>
      </w:r>
      <w:r w:rsidRPr="00D82FFA">
        <w:rPr>
          <w:rFonts w:ascii="Calibri" w:hAnsi="Calibri" w:cs="Calibri"/>
          <w:sz w:val="20"/>
          <w:szCs w:val="20"/>
        </w:rPr>
        <w:t>ZVO, pričom je potrebné aby prieskum trhu preukázal, že zákazka, ktorá bude zadaná priamo dodávateľovi definovanom v § 1</w:t>
      </w:r>
      <w:r w:rsidR="001E4EF7" w:rsidRPr="00D82FFA">
        <w:rPr>
          <w:rFonts w:ascii="Calibri" w:hAnsi="Calibri" w:cs="Calibri"/>
          <w:sz w:val="20"/>
          <w:szCs w:val="20"/>
        </w:rPr>
        <w:t>,</w:t>
      </w:r>
      <w:r w:rsidRPr="00D82FFA">
        <w:rPr>
          <w:rFonts w:ascii="Calibri" w:hAnsi="Calibri" w:cs="Calibri"/>
          <w:sz w:val="20"/>
          <w:szCs w:val="20"/>
        </w:rPr>
        <w:t xml:space="preserve"> ods. </w:t>
      </w:r>
      <w:r w:rsidR="00E90C6C" w:rsidRPr="00D82FFA">
        <w:rPr>
          <w:rFonts w:ascii="Calibri" w:hAnsi="Calibri" w:cs="Calibri"/>
          <w:sz w:val="20"/>
          <w:szCs w:val="20"/>
        </w:rPr>
        <w:t>12</w:t>
      </w:r>
      <w:r w:rsidR="001E4EF7" w:rsidRPr="00D82FFA">
        <w:rPr>
          <w:rFonts w:ascii="Calibri" w:hAnsi="Calibri" w:cs="Calibri"/>
          <w:sz w:val="20"/>
          <w:szCs w:val="20"/>
        </w:rPr>
        <w:t>,</w:t>
      </w:r>
      <w:r w:rsidRPr="00D82FFA">
        <w:rPr>
          <w:rFonts w:ascii="Calibri" w:hAnsi="Calibri" w:cs="Calibri"/>
          <w:sz w:val="20"/>
          <w:szCs w:val="20"/>
        </w:rPr>
        <w:t xml:space="preserve"> písm. d)</w:t>
      </w:r>
      <w:r w:rsidR="00F271A4" w:rsidRPr="00D82FFA">
        <w:rPr>
          <w:rFonts w:ascii="Calibri" w:hAnsi="Calibri" w:cs="Calibri"/>
          <w:sz w:val="20"/>
          <w:szCs w:val="20"/>
        </w:rPr>
        <w:t xml:space="preserve"> </w:t>
      </w:r>
      <w:r w:rsidR="00A9765B" w:rsidRPr="00D82FFA">
        <w:rPr>
          <w:rFonts w:ascii="Calibri" w:hAnsi="Calibri" w:cs="Calibri"/>
          <w:sz w:val="20"/>
          <w:szCs w:val="20"/>
        </w:rPr>
        <w:t>alebo q)</w:t>
      </w:r>
      <w:r w:rsidRPr="00D82FFA">
        <w:rPr>
          <w:rFonts w:ascii="Calibri" w:hAnsi="Calibri" w:cs="Calibri"/>
          <w:sz w:val="20"/>
          <w:szCs w:val="20"/>
        </w:rPr>
        <w:t xml:space="preserve"> ZVO je hospodárnejšia oproti výsledkom zisteným v rámci prieskumu trhu</w:t>
      </w:r>
      <w:r w:rsidR="00106B36" w:rsidRPr="00D82FFA">
        <w:rPr>
          <w:rFonts w:ascii="Calibri" w:hAnsi="Calibri" w:cs="Calibri"/>
          <w:sz w:val="20"/>
          <w:szCs w:val="20"/>
        </w:rPr>
        <w:t>.</w:t>
      </w:r>
      <w:r w:rsidR="00E2027B" w:rsidRPr="00D82FFA">
        <w:rPr>
          <w:rFonts w:ascii="Calibri" w:hAnsi="Calibri" w:cs="Calibri"/>
          <w:sz w:val="20"/>
          <w:szCs w:val="20"/>
        </w:rPr>
        <w:t>,</w:t>
      </w:r>
    </w:p>
    <w:p w14:paraId="3ED56A5F" w14:textId="77777777" w:rsidR="00E2027B" w:rsidRDefault="00E2027B" w:rsidP="007F59C5">
      <w:pPr>
        <w:pStyle w:val="Odsekzoznamu"/>
        <w:numPr>
          <w:ilvl w:val="0"/>
          <w:numId w:val="29"/>
        </w:numPr>
        <w:tabs>
          <w:tab w:val="clear" w:pos="861"/>
        </w:tabs>
        <w:autoSpaceDE w:val="0"/>
        <w:autoSpaceDN w:val="0"/>
        <w:adjustRightInd w:val="0"/>
        <w:spacing w:before="120" w:after="120" w:line="276" w:lineRule="auto"/>
        <w:ind w:left="851"/>
        <w:contextualSpacing w:val="0"/>
        <w:jc w:val="both"/>
        <w:rPr>
          <w:rFonts w:ascii="Calibri" w:hAnsi="Calibri" w:cs="Calibri"/>
          <w:sz w:val="20"/>
          <w:szCs w:val="20"/>
        </w:rPr>
      </w:pPr>
      <w:r>
        <w:rPr>
          <w:rFonts w:ascii="Calibri" w:hAnsi="Calibri" w:cs="Calibri"/>
          <w:sz w:val="20"/>
          <w:szCs w:val="20"/>
        </w:rPr>
        <w:t xml:space="preserve">ak je osobou podľa </w:t>
      </w:r>
      <w:r w:rsidRPr="00E2027B">
        <w:rPr>
          <w:rFonts w:ascii="Calibri" w:hAnsi="Calibri" w:cs="Calibri"/>
          <w:sz w:val="20"/>
          <w:szCs w:val="20"/>
        </w:rPr>
        <w:t xml:space="preserve">§ 8 ods. </w:t>
      </w:r>
      <w:r w:rsidR="00C03E96">
        <w:rPr>
          <w:rFonts w:ascii="Calibri" w:hAnsi="Calibri" w:cs="Calibri"/>
          <w:sz w:val="20"/>
          <w:szCs w:val="20"/>
        </w:rPr>
        <w:t>2</w:t>
      </w:r>
      <w:r w:rsidRPr="00E2027B">
        <w:rPr>
          <w:rFonts w:ascii="Calibri" w:hAnsi="Calibri" w:cs="Calibri"/>
          <w:sz w:val="20"/>
          <w:szCs w:val="20"/>
        </w:rPr>
        <w:t xml:space="preserve"> ZVO.</w:t>
      </w:r>
    </w:p>
    <w:p w14:paraId="1C5E82A0" w14:textId="77777777" w:rsidR="00EA0ADD" w:rsidRDefault="00204B3D" w:rsidP="00E2027B">
      <w:pPr>
        <w:autoSpaceDE w:val="0"/>
        <w:autoSpaceDN w:val="0"/>
        <w:adjustRightInd w:val="0"/>
        <w:spacing w:before="120" w:after="120"/>
        <w:ind w:left="426" w:firstLine="24"/>
        <w:jc w:val="both"/>
        <w:rPr>
          <w:sz w:val="20"/>
          <w:szCs w:val="20"/>
        </w:rPr>
      </w:pPr>
      <w:r w:rsidRPr="00204B3D">
        <w:rPr>
          <w:sz w:val="20"/>
          <w:szCs w:val="20"/>
        </w:rPr>
        <w:t>Prieskum trhu má byť aktuálny v čase začatia postupu zadávania zákazky.</w:t>
      </w:r>
      <w:r w:rsidR="00E2027B">
        <w:rPr>
          <w:sz w:val="20"/>
          <w:szCs w:val="20"/>
        </w:rPr>
        <w:t xml:space="preserve"> </w:t>
      </w:r>
    </w:p>
    <w:p w14:paraId="70C5EBDE" w14:textId="77777777" w:rsidR="00EA0ADD" w:rsidRPr="000C5A24" w:rsidRDefault="00EA0ADD" w:rsidP="007F59C5">
      <w:pPr>
        <w:pStyle w:val="Default"/>
        <w:numPr>
          <w:ilvl w:val="0"/>
          <w:numId w:val="30"/>
        </w:numPr>
        <w:tabs>
          <w:tab w:val="clear" w:pos="720"/>
          <w:tab w:val="num" w:pos="426"/>
        </w:tabs>
        <w:spacing w:before="120" w:after="60" w:line="276" w:lineRule="auto"/>
        <w:ind w:left="426"/>
        <w:jc w:val="both"/>
        <w:rPr>
          <w:rFonts w:ascii="Calibri" w:hAnsi="Calibri"/>
          <w:sz w:val="20"/>
          <w:szCs w:val="20"/>
        </w:rPr>
      </w:pPr>
      <w:r w:rsidRPr="00EA0ADD">
        <w:rPr>
          <w:rFonts w:asciiTheme="minorHAnsi" w:hAnsiTheme="minorHAnsi"/>
          <w:sz w:val="20"/>
          <w:szCs w:val="20"/>
        </w:rPr>
        <w:t>Ak žiadateľ/prijímateľ zadá zákazku na nadobúdanie existujúcich stavieb alebo nájom existujúcich stavieb a iných nehnuteľností</w:t>
      </w:r>
      <w:r w:rsidR="00427B45">
        <w:rPr>
          <w:rStyle w:val="Odkaznapoznmkupodiarou"/>
          <w:rFonts w:asciiTheme="minorHAnsi" w:hAnsiTheme="minorHAnsi"/>
          <w:sz w:val="20"/>
          <w:szCs w:val="20"/>
        </w:rPr>
        <w:footnoteReference w:id="109"/>
      </w:r>
      <w:r w:rsidRPr="00EA0ADD">
        <w:rPr>
          <w:rFonts w:asciiTheme="minorHAnsi" w:hAnsiTheme="minorHAnsi"/>
          <w:sz w:val="20"/>
          <w:szCs w:val="20"/>
        </w:rPr>
        <w:t xml:space="preserve"> uchádzačovi, ktorý neponúkne najnižšiu cenu, musí svoje rozhodnutie o zadaní zákazky riadne odôvodniť s ohľadom na dodržanie pravidiel hospodárnosti. </w:t>
      </w:r>
      <w:r w:rsidR="000C5A24" w:rsidRPr="000C5A24">
        <w:rPr>
          <w:rFonts w:asciiTheme="minorHAnsi" w:hAnsiTheme="minorHAnsi"/>
          <w:sz w:val="20"/>
          <w:szCs w:val="20"/>
        </w:rPr>
        <w:t xml:space="preserve">Nakoľko cenové ponuky na nadobúdanie alebo nájom nehnuteľností nikdy nie sú z pohľadu opisu predmetu zákazky totožné, odôvodnenie bude v tomto prípade obsahovať napr. poukázanie na skutočnosť, že uchádzač s vyššou cenou ponúkol väčšiu plochu na prenájom ako bola min. požiadavka, ponúkol atraktívnejšiu lokalitu, </w:t>
      </w:r>
      <w:r w:rsidR="00B70FFA" w:rsidRPr="00B70FFA">
        <w:rPr>
          <w:rFonts w:asciiTheme="minorHAnsi" w:hAnsiTheme="minorHAnsi"/>
          <w:sz w:val="20"/>
          <w:szCs w:val="20"/>
        </w:rPr>
        <w:t xml:space="preserve">prenajímateľ mal už v čase pred začatím postupu zadávania zákazky zabezpečenú v rámci nehnuteľnosti </w:t>
      </w:r>
      <w:r w:rsidR="000C5A24" w:rsidRPr="000C5A24">
        <w:rPr>
          <w:rFonts w:asciiTheme="minorHAnsi" w:hAnsiTheme="minorHAnsi"/>
          <w:sz w:val="20"/>
          <w:szCs w:val="20"/>
        </w:rPr>
        <w:t xml:space="preserve"> strážnu službu/služby recepcie, určitá časť kancelárskych priestorov je v porovnaní s inými cenovými ponukami už zariadená alebo čiastočne zariadená kancelárskym nábytkom. Informácia o možnosti zadať zákazku uchádzačovi, ktorý neponúkne najnižšiu cenu bude súčasťou výzvy na predkladanie ponúk, ak prijímateľ osloví min. 3 vybraných záujemco</w:t>
      </w:r>
      <w:r w:rsidR="00B70FFA">
        <w:rPr>
          <w:rFonts w:asciiTheme="minorHAnsi" w:hAnsiTheme="minorHAnsi"/>
          <w:sz w:val="20"/>
          <w:szCs w:val="20"/>
        </w:rPr>
        <w:t>v</w:t>
      </w:r>
      <w:r w:rsidR="000C5A24" w:rsidRPr="000C5A24">
        <w:rPr>
          <w:rFonts w:asciiTheme="minorHAnsi" w:hAnsiTheme="minorHAnsi"/>
          <w:sz w:val="20"/>
          <w:szCs w:val="20"/>
        </w:rPr>
        <w:t xml:space="preserve"> so žiadosťou o predloženie ponuky, pričom prijímateľ uvedie vo výzve na predkladanie ponúk skutočnosti, ktoré v tomto prípade môže zohľadniť (ak by vyhodnotil ako úspešného, uchádzača s vyššou cenou).</w:t>
      </w:r>
      <w:r w:rsidR="000C5A24" w:rsidRPr="00F90FE5">
        <w:rPr>
          <w:rFonts w:asciiTheme="minorHAnsi" w:hAnsiTheme="minorHAnsi"/>
          <w:sz w:val="20"/>
          <w:szCs w:val="20"/>
        </w:rPr>
        <w:t xml:space="preserve"> </w:t>
      </w:r>
      <w:r w:rsidRPr="00EA0ADD">
        <w:rPr>
          <w:rFonts w:asciiTheme="minorHAnsi" w:hAnsiTheme="minorHAnsi"/>
          <w:sz w:val="20"/>
          <w:szCs w:val="20"/>
        </w:rPr>
        <w:t xml:space="preserve">V rámci prieskumu trhu má ďalej žiadateľ/prijímateľ možnosť určiť a zadefinovať vo výzve na predkladanie ponúk aj iné kritériá ako najnižšia cena, ktorým sa pridelí určitá relatívna váha, resp. žiadateľ/prijímateľ môže určiť také požiadavky na obstaranie predmetu zákazky, ktoré by zohľadňovali jeho potreby, ale zároveň rešpektovali </w:t>
      </w:r>
      <w:r w:rsidR="00A442D2">
        <w:rPr>
          <w:rFonts w:asciiTheme="minorHAnsi" w:hAnsiTheme="minorHAnsi"/>
          <w:sz w:val="20"/>
          <w:szCs w:val="20"/>
        </w:rPr>
        <w:t xml:space="preserve">pravidlá </w:t>
      </w:r>
      <w:r w:rsidRPr="00EA0ADD">
        <w:rPr>
          <w:rFonts w:asciiTheme="minorHAnsi" w:hAnsiTheme="minorHAnsi" w:cs="Calibri"/>
          <w:sz w:val="20"/>
          <w:szCs w:val="20"/>
        </w:rPr>
        <w:t>ustanovené v Zmluve o fungovaní EÚ</w:t>
      </w:r>
      <w:r w:rsidRPr="00EA0ADD">
        <w:rPr>
          <w:rFonts w:asciiTheme="minorHAnsi" w:hAnsiTheme="minorHAnsi"/>
          <w:sz w:val="20"/>
          <w:szCs w:val="20"/>
        </w:rPr>
        <w:t xml:space="preserve">. </w:t>
      </w:r>
      <w:r w:rsidRPr="00990112">
        <w:rPr>
          <w:rFonts w:asciiTheme="minorHAnsi" w:hAnsiTheme="minorHAnsi" w:cs="Calibri"/>
          <w:sz w:val="20"/>
          <w:szCs w:val="20"/>
        </w:rPr>
        <w:t xml:space="preserve">Pre účely preukázania </w:t>
      </w:r>
      <w:r w:rsidRPr="00990112">
        <w:rPr>
          <w:rFonts w:asciiTheme="minorHAnsi" w:hAnsiTheme="minorHAnsi" w:cs="Calibri"/>
          <w:sz w:val="20"/>
          <w:szCs w:val="20"/>
        </w:rPr>
        <w:lastRenderedPageBreak/>
        <w:t xml:space="preserve">hospodárnosti výdavkov je možné </w:t>
      </w:r>
      <w:ins w:id="1533" w:author="uzivatel" w:date="2020-11-20T13:47:00Z">
        <w:r w:rsidR="00990112" w:rsidRPr="00990112">
          <w:rPr>
            <w:rFonts w:asciiTheme="minorHAnsi" w:hAnsiTheme="minorHAnsi" w:cs="Calibri"/>
            <w:sz w:val="20"/>
            <w:szCs w:val="20"/>
          </w:rPr>
          <w:t xml:space="preserve">overenie vykonať </w:t>
        </w:r>
      </w:ins>
      <w:ins w:id="1534" w:author="uzivatel" w:date="2020-11-20T13:48:00Z">
        <w:r w:rsidR="00990112" w:rsidRPr="00990112">
          <w:rPr>
            <w:rFonts w:asciiTheme="minorHAnsi" w:hAnsiTheme="minorHAnsi" w:cs="Calibri"/>
            <w:sz w:val="20"/>
            <w:szCs w:val="20"/>
          </w:rPr>
          <w:t xml:space="preserve">aj </w:t>
        </w:r>
      </w:ins>
      <w:ins w:id="1535" w:author="uzivatel" w:date="2020-11-20T13:47:00Z">
        <w:r w:rsidR="00990112" w:rsidRPr="00990112">
          <w:rPr>
            <w:rFonts w:asciiTheme="minorHAnsi" w:hAnsiTheme="minorHAnsi" w:cs="Calibri"/>
            <w:sz w:val="20"/>
            <w:szCs w:val="20"/>
          </w:rPr>
          <w:t xml:space="preserve">na základe určených finančných limitov/percentuálnych limitov/benchmarkov určených na danú skupinu výdavkov alebo </w:t>
        </w:r>
      </w:ins>
      <w:r w:rsidRPr="00990112">
        <w:rPr>
          <w:rFonts w:asciiTheme="minorHAnsi" w:hAnsiTheme="minorHAnsi" w:cs="Calibri"/>
          <w:sz w:val="20"/>
          <w:szCs w:val="20"/>
        </w:rPr>
        <w:t xml:space="preserve">využiť </w:t>
      </w:r>
      <w:del w:id="1536" w:author="uzivatel" w:date="2020-11-20T13:48:00Z">
        <w:r w:rsidRPr="00990112" w:rsidDel="00990112">
          <w:rPr>
            <w:rFonts w:asciiTheme="minorHAnsi" w:hAnsiTheme="minorHAnsi" w:cs="Calibri"/>
            <w:sz w:val="20"/>
            <w:szCs w:val="20"/>
          </w:rPr>
          <w:delText xml:space="preserve">aj </w:delText>
        </w:r>
      </w:del>
      <w:r w:rsidRPr="00990112">
        <w:rPr>
          <w:rFonts w:asciiTheme="minorHAnsi" w:hAnsiTheme="minorHAnsi" w:cs="Calibri"/>
          <w:sz w:val="20"/>
          <w:szCs w:val="20"/>
        </w:rPr>
        <w:t xml:space="preserve">inštitút znaleckého posudku, ktorý </w:t>
      </w:r>
      <w:r w:rsidR="000C5A24" w:rsidRPr="00990112">
        <w:rPr>
          <w:rFonts w:asciiTheme="minorHAnsi" w:hAnsiTheme="minorHAnsi" w:cs="Calibri"/>
          <w:sz w:val="20"/>
          <w:szCs w:val="20"/>
        </w:rPr>
        <w:t>v tomto prípade môže nahradiť prieskum trhu</w:t>
      </w:r>
      <w:r w:rsidR="000C5A24" w:rsidRPr="000C5A24">
        <w:rPr>
          <w:rFonts w:asciiTheme="minorHAnsi" w:hAnsiTheme="minorHAnsi"/>
          <w:sz w:val="20"/>
          <w:szCs w:val="20"/>
        </w:rPr>
        <w:t>.</w:t>
      </w:r>
      <w:r w:rsidR="00B70FFA">
        <w:rPr>
          <w:rFonts w:asciiTheme="minorHAnsi" w:hAnsiTheme="minorHAnsi"/>
          <w:sz w:val="20"/>
          <w:szCs w:val="20"/>
        </w:rPr>
        <w:t xml:space="preserve"> </w:t>
      </w:r>
      <w:r w:rsidR="00B70FFA" w:rsidRPr="00B70FFA">
        <w:rPr>
          <w:rFonts w:asciiTheme="minorHAnsi" w:hAnsiTheme="minorHAnsi"/>
          <w:sz w:val="20"/>
          <w:szCs w:val="20"/>
        </w:rPr>
        <w:t xml:space="preserve">Znalecký posudok (ak sa použije na preukázanie hospodárnosti) preukazujúci hospodárnosť zadania zákazky, nesmie byť v čase uzavretia nájomnej zmluvy starší ako 6 mesiacov. </w:t>
      </w:r>
      <w:r w:rsidR="000C5A24" w:rsidRPr="000C5A24">
        <w:rPr>
          <w:rFonts w:asciiTheme="minorHAnsi" w:hAnsiTheme="minorHAnsi"/>
          <w:sz w:val="20"/>
          <w:szCs w:val="20"/>
        </w:rPr>
        <w:t xml:space="preserve"> Náklady na znalecký posudok znáša prijímateľ</w:t>
      </w:r>
      <w:r w:rsidRPr="000C5A24">
        <w:rPr>
          <w:rFonts w:asciiTheme="minorHAnsi" w:hAnsiTheme="minorHAnsi"/>
          <w:sz w:val="20"/>
          <w:szCs w:val="20"/>
        </w:rPr>
        <w:t>.</w:t>
      </w:r>
    </w:p>
    <w:p w14:paraId="73F6A93E" w14:textId="77777777" w:rsidR="00164089" w:rsidRPr="00FB0C8F" w:rsidRDefault="00C05877" w:rsidP="007F59C5">
      <w:pPr>
        <w:pStyle w:val="Default"/>
        <w:numPr>
          <w:ilvl w:val="0"/>
          <w:numId w:val="30"/>
        </w:numPr>
        <w:tabs>
          <w:tab w:val="clear" w:pos="720"/>
        </w:tabs>
        <w:spacing w:before="120" w:after="60" w:line="276" w:lineRule="auto"/>
        <w:ind w:left="450" w:hanging="526"/>
        <w:jc w:val="both"/>
        <w:rPr>
          <w:rFonts w:ascii="Calibri" w:hAnsi="Calibri" w:cs="Calibri"/>
          <w:b/>
          <w:sz w:val="20"/>
          <w:szCs w:val="20"/>
        </w:rPr>
      </w:pPr>
      <w:r w:rsidRPr="002F3653">
        <w:rPr>
          <w:rFonts w:ascii="Calibri" w:hAnsi="Calibri" w:cs="Calibri"/>
          <w:sz w:val="20"/>
          <w:szCs w:val="20"/>
        </w:rPr>
        <w:t>Žiadateľ/Prijímateľ</w:t>
      </w:r>
      <w:r w:rsidR="003F3FEF" w:rsidRPr="002F3653">
        <w:rPr>
          <w:rFonts w:ascii="Calibri" w:hAnsi="Calibri" w:cs="Calibri"/>
          <w:sz w:val="20"/>
          <w:szCs w:val="20"/>
        </w:rPr>
        <w:t xml:space="preserve"> môže </w:t>
      </w:r>
      <w:r w:rsidR="00164089" w:rsidRPr="002F3653">
        <w:rPr>
          <w:rFonts w:ascii="Calibri" w:hAnsi="Calibri" w:cs="Calibri"/>
          <w:sz w:val="20"/>
          <w:szCs w:val="20"/>
        </w:rPr>
        <w:t xml:space="preserve">pred vyhlásením zákazky/oslovením subjektov </w:t>
      </w:r>
      <w:r w:rsidRPr="002F3653">
        <w:rPr>
          <w:rFonts w:ascii="Calibri" w:hAnsi="Calibri" w:cs="Calibri"/>
          <w:sz w:val="20"/>
          <w:szCs w:val="20"/>
        </w:rPr>
        <w:t xml:space="preserve">predložiť </w:t>
      </w:r>
      <w:r w:rsidR="00164089" w:rsidRPr="002F3653">
        <w:rPr>
          <w:rFonts w:ascii="Calibri" w:hAnsi="Calibri" w:cs="Calibri"/>
          <w:sz w:val="20"/>
          <w:szCs w:val="20"/>
        </w:rPr>
        <w:t>na RO</w:t>
      </w:r>
      <w:r w:rsidR="006407CA" w:rsidRPr="002F3653">
        <w:rPr>
          <w:rFonts w:ascii="Calibri" w:hAnsi="Calibri" w:cs="Calibri"/>
          <w:sz w:val="20"/>
          <w:szCs w:val="20"/>
        </w:rPr>
        <w:t xml:space="preserve"> na ex-ante kontrolu</w:t>
      </w:r>
      <w:r w:rsidR="00164089" w:rsidRPr="002F3653">
        <w:rPr>
          <w:rFonts w:ascii="Calibri" w:hAnsi="Calibri" w:cs="Calibri"/>
          <w:sz w:val="20"/>
          <w:szCs w:val="20"/>
        </w:rPr>
        <w:t xml:space="preserve"> </w:t>
      </w:r>
      <w:r w:rsidR="006407CA" w:rsidRPr="002F3653">
        <w:rPr>
          <w:rFonts w:ascii="Calibri" w:hAnsi="Calibri" w:cs="Calibri"/>
          <w:sz w:val="20"/>
          <w:szCs w:val="20"/>
        </w:rPr>
        <w:t>(</w:t>
      </w:r>
      <w:r w:rsidR="009B3700" w:rsidRPr="002F3653">
        <w:rPr>
          <w:rFonts w:ascii="Calibri" w:hAnsi="Calibri" w:cs="Calibri"/>
          <w:sz w:val="20"/>
          <w:szCs w:val="20"/>
        </w:rPr>
        <w:t xml:space="preserve">spôsobom uvedeným </w:t>
      </w:r>
      <w:r w:rsidR="00B05775" w:rsidRPr="002F3653">
        <w:rPr>
          <w:rFonts w:ascii="Calibri" w:hAnsi="Calibri" w:cs="Calibri"/>
          <w:sz w:val="20"/>
          <w:szCs w:val="20"/>
        </w:rPr>
        <w:t>v</w:t>
      </w:r>
      <w:r w:rsidR="001E4EF7" w:rsidRPr="002F3653">
        <w:rPr>
          <w:rFonts w:ascii="Calibri" w:hAnsi="Calibri" w:cs="Calibri"/>
          <w:sz w:val="20"/>
          <w:szCs w:val="20"/>
        </w:rPr>
        <w:t> </w:t>
      </w:r>
      <w:r w:rsidR="00414FC4" w:rsidRPr="002F3653">
        <w:rPr>
          <w:rFonts w:ascii="Calibri" w:hAnsi="Calibri" w:cs="Calibri"/>
          <w:sz w:val="20"/>
          <w:szCs w:val="20"/>
        </w:rPr>
        <w:t>pod</w:t>
      </w:r>
      <w:r w:rsidR="001E4EF7" w:rsidRPr="002F3653">
        <w:rPr>
          <w:rFonts w:ascii="Calibri" w:hAnsi="Calibri" w:cs="Calibri"/>
          <w:sz w:val="20"/>
          <w:szCs w:val="20"/>
        </w:rPr>
        <w:t xml:space="preserve">kapitole </w:t>
      </w:r>
      <w:hyperlink w:anchor="_Predkladanie_dokumentácie_z_1" w:history="1">
        <w:r w:rsidR="00200A53" w:rsidRPr="002F3653">
          <w:rPr>
            <w:rStyle w:val="Hypertextovprepojenie"/>
            <w:rFonts w:asciiTheme="minorHAnsi" w:hAnsiTheme="minorHAnsi" w:cs="Calibri"/>
            <w:sz w:val="20"/>
            <w:szCs w:val="20"/>
          </w:rPr>
          <w:t>2.2</w:t>
        </w:r>
      </w:hyperlink>
      <w:r w:rsidR="001E4EF7" w:rsidRPr="002F3653">
        <w:rPr>
          <w:rFonts w:ascii="Calibri" w:hAnsi="Calibri" w:cs="Calibri"/>
          <w:sz w:val="20"/>
          <w:szCs w:val="20"/>
        </w:rPr>
        <w:t xml:space="preserve"> </w:t>
      </w:r>
      <w:r w:rsidR="00B05775" w:rsidRPr="002F3653">
        <w:rPr>
          <w:rFonts w:ascii="Calibri" w:hAnsi="Calibri" w:cs="Calibri"/>
          <w:sz w:val="20"/>
          <w:szCs w:val="20"/>
        </w:rPr>
        <w:t>odsekoch</w:t>
      </w:r>
      <w:r w:rsidR="007863B7" w:rsidRPr="002F3653">
        <w:rPr>
          <w:rFonts w:ascii="Calibri" w:hAnsi="Calibri" w:cs="Calibri"/>
          <w:sz w:val="20"/>
          <w:szCs w:val="20"/>
        </w:rPr>
        <w:t xml:space="preserve"> </w:t>
      </w:r>
      <w:r w:rsidR="00FB0C8F">
        <w:rPr>
          <w:rFonts w:ascii="Calibri" w:hAnsi="Calibri" w:cs="Calibri"/>
          <w:sz w:val="20"/>
          <w:szCs w:val="20"/>
        </w:rPr>
        <w:t>1</w:t>
      </w:r>
      <w:r w:rsidR="00FB0C8F" w:rsidRPr="002F3653">
        <w:rPr>
          <w:rFonts w:ascii="Calibri" w:hAnsi="Calibri" w:cs="Calibri"/>
          <w:sz w:val="20"/>
          <w:szCs w:val="20"/>
        </w:rPr>
        <w:t xml:space="preserve"> </w:t>
      </w:r>
      <w:r w:rsidR="00414FC4" w:rsidRPr="002F3653">
        <w:rPr>
          <w:rFonts w:ascii="Calibri" w:hAnsi="Calibri" w:cs="Calibri"/>
          <w:sz w:val="20"/>
          <w:szCs w:val="20"/>
        </w:rPr>
        <w:t>až</w:t>
      </w:r>
      <w:r w:rsidR="007863B7" w:rsidRPr="002F3653">
        <w:rPr>
          <w:rFonts w:ascii="Calibri" w:hAnsi="Calibri" w:cs="Calibri"/>
          <w:sz w:val="20"/>
          <w:szCs w:val="20"/>
        </w:rPr>
        <w:t xml:space="preserve"> 4 tejto príručky</w:t>
      </w:r>
      <w:r w:rsidR="006407CA" w:rsidRPr="002F3653">
        <w:rPr>
          <w:rFonts w:ascii="Calibri" w:hAnsi="Calibri" w:cs="Calibri"/>
          <w:sz w:val="20"/>
          <w:szCs w:val="20"/>
        </w:rPr>
        <w:t>)</w:t>
      </w:r>
      <w:r w:rsidR="009B3700" w:rsidRPr="002F3653">
        <w:rPr>
          <w:rFonts w:ascii="Calibri" w:hAnsi="Calibri" w:cs="Calibri"/>
          <w:sz w:val="20"/>
          <w:szCs w:val="20"/>
        </w:rPr>
        <w:t xml:space="preserve"> </w:t>
      </w:r>
      <w:r w:rsidR="00164089" w:rsidRPr="002F3653">
        <w:rPr>
          <w:rFonts w:ascii="Calibri" w:hAnsi="Calibri" w:cs="Calibri"/>
          <w:sz w:val="20"/>
          <w:szCs w:val="20"/>
        </w:rPr>
        <w:t>dokumentáciu k obstarávaniu zákaziek</w:t>
      </w:r>
      <w:r w:rsidR="00E06B46" w:rsidRPr="002F3653">
        <w:rPr>
          <w:rFonts w:ascii="Calibri" w:hAnsi="Calibri" w:cs="Calibri"/>
          <w:sz w:val="20"/>
          <w:szCs w:val="20"/>
        </w:rPr>
        <w:t xml:space="preserve"> z </w:t>
      </w:r>
      <w:r w:rsidR="00164089" w:rsidRPr="002F3653">
        <w:rPr>
          <w:rFonts w:ascii="Calibri" w:hAnsi="Calibri" w:cs="Calibri"/>
          <w:sz w:val="20"/>
          <w:szCs w:val="20"/>
        </w:rPr>
        <w:t>výnimk</w:t>
      </w:r>
      <w:r w:rsidR="00E06B46" w:rsidRPr="002F3653">
        <w:rPr>
          <w:rFonts w:ascii="Calibri" w:hAnsi="Calibri" w:cs="Calibri"/>
          <w:sz w:val="20"/>
          <w:szCs w:val="20"/>
        </w:rPr>
        <w:t>y</w:t>
      </w:r>
      <w:r w:rsidR="00164089" w:rsidRPr="002F3653">
        <w:rPr>
          <w:rFonts w:ascii="Calibri" w:hAnsi="Calibri" w:cs="Calibri"/>
          <w:sz w:val="20"/>
          <w:szCs w:val="20"/>
        </w:rPr>
        <w:t xml:space="preserve"> </w:t>
      </w:r>
      <w:r w:rsidR="00AA505D" w:rsidRPr="002F3653">
        <w:rPr>
          <w:rFonts w:ascii="Calibri" w:hAnsi="Calibri" w:cs="Calibri"/>
          <w:sz w:val="20"/>
          <w:szCs w:val="20"/>
        </w:rPr>
        <w:t>podľa nasledujúcej tabuľky.</w:t>
      </w:r>
      <w:r w:rsidR="005F6591" w:rsidRPr="002F3653">
        <w:rPr>
          <w:rFonts w:ascii="Calibri" w:hAnsi="Calibri" w:cs="Calibri"/>
          <w:sz w:val="20"/>
          <w:szCs w:val="20"/>
        </w:rPr>
        <w:t xml:space="preserve"> </w:t>
      </w:r>
      <w:r w:rsidR="005F6591" w:rsidRPr="00FB0C8F">
        <w:rPr>
          <w:rFonts w:ascii="Calibri" w:hAnsi="Calibri" w:cs="Calibri"/>
          <w:b/>
          <w:sz w:val="20"/>
          <w:szCs w:val="20"/>
        </w:rPr>
        <w:t>RO je oprávnený žiadosť o</w:t>
      </w:r>
      <w:r w:rsidR="00F83BBC" w:rsidRPr="00FB0C8F">
        <w:rPr>
          <w:rFonts w:ascii="Calibri" w:hAnsi="Calibri" w:cs="Calibri"/>
          <w:b/>
          <w:sz w:val="20"/>
          <w:szCs w:val="20"/>
        </w:rPr>
        <w:t xml:space="preserve"> ex-ante </w:t>
      </w:r>
      <w:r w:rsidR="005F6591" w:rsidRPr="00FB0C8F">
        <w:rPr>
          <w:rFonts w:ascii="Calibri" w:hAnsi="Calibri" w:cs="Calibri"/>
          <w:b/>
          <w:sz w:val="20"/>
          <w:szCs w:val="20"/>
        </w:rPr>
        <w:t>kontrolu pre vyhlásením výzvy na súťaž odmietnuť.</w:t>
      </w:r>
    </w:p>
    <w:p w14:paraId="58C7AAA1" w14:textId="77777777" w:rsidR="00AA505D" w:rsidRPr="002F3653" w:rsidRDefault="00AA505D" w:rsidP="003A7897">
      <w:pPr>
        <w:pStyle w:val="Popis"/>
        <w:spacing w:after="0"/>
        <w:jc w:val="both"/>
        <w:rPr>
          <w:rFonts w:cs="Calibri"/>
          <w:color w:val="4F81BD"/>
        </w:rPr>
      </w:pPr>
      <w:bookmarkStart w:id="1537" w:name="_Toc464993125"/>
      <w:r w:rsidRPr="002F3653">
        <w:rPr>
          <w:color w:val="4F81BD"/>
        </w:rPr>
        <w:t xml:space="preserve">Tabuľka </w:t>
      </w:r>
      <w:r w:rsidR="00523019">
        <w:rPr>
          <w:color w:val="4F81BD"/>
        </w:rPr>
        <w:t>9</w:t>
      </w:r>
      <w:r w:rsidR="00580426" w:rsidRPr="002F3653">
        <w:rPr>
          <w:color w:val="4F81BD"/>
        </w:rPr>
        <w:t xml:space="preserve"> </w:t>
      </w:r>
      <w:r w:rsidRPr="002F3653">
        <w:rPr>
          <w:color w:val="4F81BD"/>
        </w:rPr>
        <w:t xml:space="preserve">Dokumentácia zasielaná na RO pred začatím prieskumu trhu u zákaziek z výnimky </w:t>
      </w:r>
      <w:r w:rsidR="003F3FEF" w:rsidRPr="002F3653">
        <w:rPr>
          <w:color w:val="4F81BD"/>
        </w:rPr>
        <w:t>(ak uplatnené zo</w:t>
      </w:r>
      <w:r w:rsidR="003A7897">
        <w:rPr>
          <w:color w:val="4F81BD"/>
        </w:rPr>
        <w:t xml:space="preserve"> </w:t>
      </w:r>
      <w:r w:rsidR="003F3FEF" w:rsidRPr="002F3653">
        <w:rPr>
          <w:color w:val="4F81BD"/>
        </w:rPr>
        <w:t xml:space="preserve">strany </w:t>
      </w:r>
      <w:r w:rsidR="00CF7CF0" w:rsidRPr="002F3653">
        <w:rPr>
          <w:color w:val="4F81BD"/>
        </w:rPr>
        <w:t>žiadateľa</w:t>
      </w:r>
      <w:r w:rsidR="002A3C39" w:rsidRPr="002F3653">
        <w:rPr>
          <w:color w:val="4F81BD"/>
        </w:rPr>
        <w:t>/</w:t>
      </w:r>
      <w:r w:rsidR="00CF7CF0" w:rsidRPr="002F3653">
        <w:rPr>
          <w:color w:val="4F81BD"/>
        </w:rPr>
        <w:t>prijímateľa</w:t>
      </w:r>
      <w:r w:rsidR="003F3FEF" w:rsidRPr="002F3653">
        <w:rPr>
          <w:color w:val="4F81BD"/>
        </w:rPr>
        <w:t>)</w:t>
      </w:r>
      <w:bookmarkEnd w:id="1537"/>
    </w:p>
    <w:tbl>
      <w:tblPr>
        <w:tblW w:w="0" w:type="auto"/>
        <w:tblInd w:w="392" w:type="dxa"/>
        <w:tblBorders>
          <w:top w:val="single" w:sz="8" w:space="0" w:color="4F81BD"/>
          <w:left w:val="single" w:sz="8" w:space="0" w:color="4F81BD"/>
          <w:bottom w:val="single" w:sz="8" w:space="0" w:color="4F81BD"/>
          <w:right w:val="single" w:sz="8" w:space="0" w:color="4F81BD"/>
        </w:tblBorders>
        <w:tblLook w:val="04A0" w:firstRow="1" w:lastRow="0" w:firstColumn="1" w:lastColumn="0" w:noHBand="0" w:noVBand="1"/>
      </w:tblPr>
      <w:tblGrid>
        <w:gridCol w:w="1970"/>
        <w:gridCol w:w="6688"/>
      </w:tblGrid>
      <w:tr w:rsidR="00AA505D" w:rsidRPr="002F3653" w14:paraId="2FAC167D" w14:textId="77777777" w:rsidTr="00AC6DAB">
        <w:tc>
          <w:tcPr>
            <w:tcW w:w="1984" w:type="dxa"/>
            <w:shd w:val="clear" w:color="auto" w:fill="4F81BD"/>
          </w:tcPr>
          <w:p w14:paraId="7EE9CD1C" w14:textId="77777777" w:rsidR="00AA505D" w:rsidRPr="002F3653" w:rsidRDefault="00AA505D" w:rsidP="00414FC4">
            <w:pPr>
              <w:pStyle w:val="Default"/>
              <w:spacing w:line="276" w:lineRule="auto"/>
              <w:jc w:val="both"/>
              <w:rPr>
                <w:rFonts w:ascii="Calibri" w:hAnsi="Calibri" w:cs="Calibri"/>
                <w:b/>
                <w:bCs/>
                <w:color w:val="FFFFFF"/>
                <w:sz w:val="20"/>
                <w:szCs w:val="20"/>
              </w:rPr>
            </w:pPr>
            <w:r w:rsidRPr="002F3653">
              <w:rPr>
                <w:rFonts w:ascii="Calibri" w:hAnsi="Calibri" w:cs="Calibri"/>
                <w:b/>
                <w:bCs/>
                <w:color w:val="FFFFFF"/>
                <w:sz w:val="20"/>
                <w:szCs w:val="20"/>
              </w:rPr>
              <w:t xml:space="preserve">Dokumentácia </w:t>
            </w:r>
          </w:p>
        </w:tc>
        <w:tc>
          <w:tcPr>
            <w:tcW w:w="6804" w:type="dxa"/>
            <w:shd w:val="clear" w:color="auto" w:fill="4F81BD"/>
          </w:tcPr>
          <w:p w14:paraId="6A6E9737" w14:textId="77777777" w:rsidR="00AA505D" w:rsidRPr="002F3653" w:rsidRDefault="00AA505D" w:rsidP="00D47E74">
            <w:pPr>
              <w:pStyle w:val="Default"/>
              <w:spacing w:line="276" w:lineRule="auto"/>
              <w:jc w:val="both"/>
              <w:rPr>
                <w:rFonts w:ascii="Calibri" w:hAnsi="Calibri" w:cs="Calibri"/>
                <w:b/>
                <w:bCs/>
                <w:color w:val="FFFFFF"/>
                <w:sz w:val="20"/>
                <w:szCs w:val="20"/>
              </w:rPr>
            </w:pPr>
            <w:r w:rsidRPr="002F3653">
              <w:rPr>
                <w:rFonts w:ascii="Calibri" w:hAnsi="Calibri" w:cs="Calibri"/>
                <w:b/>
                <w:bCs/>
                <w:color w:val="FFFFFF"/>
                <w:sz w:val="20"/>
                <w:szCs w:val="20"/>
              </w:rPr>
              <w:t xml:space="preserve">Minimálne požiadavky na obsah dokumentácie u zákaziek z výnimky </w:t>
            </w:r>
          </w:p>
        </w:tc>
      </w:tr>
      <w:tr w:rsidR="00AA505D" w:rsidRPr="002F3653" w14:paraId="42B910A4" w14:textId="77777777" w:rsidTr="00AC6DAB">
        <w:tc>
          <w:tcPr>
            <w:tcW w:w="1984" w:type="dxa"/>
            <w:tcBorders>
              <w:top w:val="single" w:sz="8" w:space="0" w:color="4F81BD"/>
              <w:left w:val="single" w:sz="8" w:space="0" w:color="4F81BD"/>
              <w:bottom w:val="single" w:sz="8" w:space="0" w:color="4F81BD"/>
            </w:tcBorders>
            <w:shd w:val="clear" w:color="auto" w:fill="DBE5F1"/>
          </w:tcPr>
          <w:p w14:paraId="77E77666" w14:textId="77777777" w:rsidR="00AA505D" w:rsidRPr="002F3653" w:rsidRDefault="00AA505D" w:rsidP="00193D67">
            <w:pPr>
              <w:pStyle w:val="Default"/>
              <w:spacing w:before="120" w:after="120" w:line="276" w:lineRule="auto"/>
              <w:jc w:val="both"/>
              <w:rPr>
                <w:rFonts w:ascii="Calibri" w:hAnsi="Calibri" w:cs="Calibri"/>
                <w:b/>
                <w:bCs/>
                <w:sz w:val="20"/>
                <w:szCs w:val="20"/>
              </w:rPr>
            </w:pPr>
            <w:r w:rsidRPr="002F3653">
              <w:rPr>
                <w:rFonts w:ascii="Calibri" w:hAnsi="Calibri" w:cs="Calibri"/>
                <w:b/>
                <w:bCs/>
                <w:sz w:val="20"/>
                <w:szCs w:val="20"/>
              </w:rPr>
              <w:t xml:space="preserve">Výzva na súťaž </w:t>
            </w:r>
          </w:p>
          <w:p w14:paraId="05B621B7" w14:textId="77777777" w:rsidR="00AA505D" w:rsidRPr="002F3653" w:rsidRDefault="00AA505D" w:rsidP="00DA2543">
            <w:pPr>
              <w:pStyle w:val="Default"/>
              <w:spacing w:before="120" w:after="120" w:line="276" w:lineRule="auto"/>
              <w:rPr>
                <w:rFonts w:ascii="Calibri" w:hAnsi="Calibri" w:cs="Calibri"/>
                <w:bCs/>
                <w:sz w:val="20"/>
                <w:szCs w:val="20"/>
              </w:rPr>
            </w:pPr>
            <w:r w:rsidRPr="002F3653">
              <w:rPr>
                <w:rFonts w:ascii="Calibri" w:hAnsi="Calibri" w:cs="Calibri"/>
                <w:bCs/>
                <w:sz w:val="20"/>
                <w:szCs w:val="20"/>
              </w:rPr>
              <w:t>v prípade povinnosti vykonania prieskumu trhu</w:t>
            </w:r>
          </w:p>
          <w:p w14:paraId="37382A4B" w14:textId="77777777" w:rsidR="00053E08" w:rsidRPr="002F3653" w:rsidRDefault="00053E08" w:rsidP="004D5A0F">
            <w:pPr>
              <w:pStyle w:val="Default"/>
              <w:spacing w:before="120" w:after="120" w:line="276" w:lineRule="auto"/>
              <w:rPr>
                <w:rFonts w:ascii="Calibri" w:hAnsi="Calibri" w:cs="Calibri"/>
                <w:bCs/>
                <w:sz w:val="20"/>
                <w:szCs w:val="20"/>
              </w:rPr>
            </w:pPr>
            <w:r w:rsidRPr="002F3653">
              <w:rPr>
                <w:rFonts w:ascii="Calibri" w:hAnsi="Calibri" w:cs="Calibri"/>
                <w:bCs/>
                <w:sz w:val="20"/>
                <w:szCs w:val="20"/>
              </w:rPr>
              <w:t>(odporúčaná forma výzvy na súťaž je uvedená v prílohe č.5 tejto príručky</w:t>
            </w:r>
            <w:r w:rsidR="00C73F25" w:rsidRPr="002F3653">
              <w:rPr>
                <w:rStyle w:val="Odkaznapoznmkupodiarou"/>
                <w:rFonts w:asciiTheme="minorHAnsi" w:eastAsia="Times New Roman" w:hAnsiTheme="minorHAnsi" w:cs="Calibri"/>
                <w:sz w:val="20"/>
                <w:szCs w:val="20"/>
              </w:rPr>
              <w:footnoteReference w:id="110"/>
            </w:r>
            <w:r w:rsidR="004D5A0F">
              <w:rPr>
                <w:rFonts w:ascii="Calibri" w:hAnsi="Calibri" w:cs="Calibri"/>
                <w:bCs/>
                <w:sz w:val="20"/>
                <w:szCs w:val="20"/>
              </w:rPr>
              <w:t xml:space="preserve">, resp. v </w:t>
            </w:r>
            <w:r w:rsidR="004D5A0F">
              <w:rPr>
                <w:rFonts w:asciiTheme="minorHAnsi" w:hAnsiTheme="minorHAnsi" w:cs="Calibri"/>
                <w:sz w:val="20"/>
                <w:szCs w:val="20"/>
              </w:rPr>
              <w:t>prílohe č. 10 v prípade CEF)</w:t>
            </w:r>
          </w:p>
        </w:tc>
        <w:tc>
          <w:tcPr>
            <w:tcW w:w="6804" w:type="dxa"/>
            <w:tcBorders>
              <w:top w:val="single" w:sz="8" w:space="0" w:color="4F81BD"/>
              <w:bottom w:val="single" w:sz="8" w:space="0" w:color="4F81BD"/>
              <w:right w:val="single" w:sz="8" w:space="0" w:color="4F81BD"/>
            </w:tcBorders>
            <w:shd w:val="clear" w:color="auto" w:fill="auto"/>
          </w:tcPr>
          <w:p w14:paraId="00BB5DA9" w14:textId="77777777" w:rsidR="00AA505D" w:rsidRPr="002F3653" w:rsidRDefault="00AA505D" w:rsidP="007F59C5">
            <w:pPr>
              <w:pStyle w:val="Default"/>
              <w:numPr>
                <w:ilvl w:val="0"/>
                <w:numId w:val="24"/>
              </w:numPr>
              <w:spacing w:line="276" w:lineRule="auto"/>
              <w:ind w:left="318" w:hanging="284"/>
              <w:jc w:val="both"/>
              <w:rPr>
                <w:rFonts w:ascii="Calibri" w:hAnsi="Calibri" w:cs="Calibri"/>
                <w:sz w:val="20"/>
                <w:szCs w:val="20"/>
              </w:rPr>
            </w:pPr>
            <w:r w:rsidRPr="002F3653">
              <w:rPr>
                <w:rFonts w:ascii="Calibri" w:hAnsi="Calibri" w:cs="Calibri"/>
                <w:sz w:val="20"/>
                <w:szCs w:val="20"/>
              </w:rPr>
              <w:t xml:space="preserve">identifikácia </w:t>
            </w:r>
            <w:r w:rsidR="00360325" w:rsidRPr="002F3653">
              <w:rPr>
                <w:rFonts w:ascii="Calibri" w:hAnsi="Calibri" w:cs="Calibri"/>
                <w:sz w:val="20"/>
                <w:szCs w:val="20"/>
              </w:rPr>
              <w:t>žiadateľa/</w:t>
            </w:r>
            <w:r w:rsidRPr="002F3653">
              <w:rPr>
                <w:rFonts w:ascii="Calibri" w:hAnsi="Calibri" w:cs="Calibri"/>
                <w:sz w:val="20"/>
                <w:szCs w:val="20"/>
              </w:rPr>
              <w:t xml:space="preserve">prijímateľa (obchodné meno/názov, IČO, adresa sídla, príp. kontaktné miesta); </w:t>
            </w:r>
          </w:p>
          <w:p w14:paraId="2F04CAC7" w14:textId="77777777" w:rsidR="00AA505D" w:rsidRPr="002F3653" w:rsidRDefault="00AA505D" w:rsidP="007F59C5">
            <w:pPr>
              <w:pStyle w:val="Default"/>
              <w:numPr>
                <w:ilvl w:val="0"/>
                <w:numId w:val="24"/>
              </w:numPr>
              <w:spacing w:line="276" w:lineRule="auto"/>
              <w:ind w:left="318" w:hanging="284"/>
              <w:rPr>
                <w:rFonts w:ascii="Calibri" w:hAnsi="Calibri" w:cs="Calibri"/>
                <w:sz w:val="20"/>
                <w:szCs w:val="20"/>
              </w:rPr>
            </w:pPr>
            <w:r w:rsidRPr="002F3653">
              <w:rPr>
                <w:rFonts w:ascii="Calibri" w:hAnsi="Calibri" w:cs="Calibri"/>
                <w:sz w:val="20"/>
                <w:szCs w:val="20"/>
              </w:rPr>
              <w:t xml:space="preserve">názov predmetu obstarávania; </w:t>
            </w:r>
          </w:p>
          <w:p w14:paraId="65E3F87A" w14:textId="77777777" w:rsidR="00AA505D" w:rsidRPr="002F3653" w:rsidRDefault="00AA505D" w:rsidP="007F59C5">
            <w:pPr>
              <w:pStyle w:val="Default"/>
              <w:numPr>
                <w:ilvl w:val="0"/>
                <w:numId w:val="24"/>
              </w:numPr>
              <w:spacing w:line="276" w:lineRule="auto"/>
              <w:ind w:left="318" w:hanging="284"/>
              <w:jc w:val="both"/>
              <w:rPr>
                <w:rFonts w:ascii="Calibri" w:hAnsi="Calibri" w:cs="Calibri"/>
                <w:sz w:val="20"/>
                <w:szCs w:val="20"/>
              </w:rPr>
            </w:pPr>
            <w:r w:rsidRPr="002F3653">
              <w:rPr>
                <w:rFonts w:ascii="Calibri" w:hAnsi="Calibri" w:cs="Calibri"/>
                <w:sz w:val="20"/>
                <w:szCs w:val="20"/>
              </w:rPr>
              <w:t xml:space="preserve">vymedzenie predmetu zákazky </w:t>
            </w:r>
            <w:r w:rsidR="00E1381E" w:rsidRPr="002F3653">
              <w:rPr>
                <w:rFonts w:ascii="Calibri" w:hAnsi="Calibri" w:cs="Calibri"/>
                <w:sz w:val="20"/>
                <w:szCs w:val="20"/>
              </w:rPr>
              <w:t>(predmet zákazky musí byť opísaný jednoznačne, úplne a nestranne na základe technických požiadaviek, ktoré sa nesmú odvolávať na konkrétneho výrobcu, výrobný postup, značku, patent, typ, krajinu, oblasť alebo miesto pôvodu alebo výroby, ak by tým dochádzalo k znevýhodneniu alebo k vylúčeniu určitých záujemcov alebo výrobkov, ak si to nevyžaduje predmet zákazky; takýto odkaz možno použiť len vtedy, ak nemožno opísať predmet zákazky dostatočne presne a zrozumiteľne a takýto odkaz musí byť doplnený slovami „alebo ekvivalentný“)</w:t>
            </w:r>
            <w:r w:rsidRPr="002F3653">
              <w:rPr>
                <w:rFonts w:ascii="Calibri" w:hAnsi="Calibri" w:cs="Calibri"/>
                <w:sz w:val="20"/>
                <w:szCs w:val="20"/>
              </w:rPr>
              <w:t xml:space="preserve">; </w:t>
            </w:r>
          </w:p>
          <w:p w14:paraId="75C050E6" w14:textId="77777777" w:rsidR="00AA505D" w:rsidRPr="002F3653" w:rsidRDefault="00AA505D" w:rsidP="007F59C5">
            <w:pPr>
              <w:pStyle w:val="Default"/>
              <w:numPr>
                <w:ilvl w:val="0"/>
                <w:numId w:val="24"/>
              </w:numPr>
              <w:spacing w:line="276" w:lineRule="auto"/>
              <w:ind w:left="318" w:hanging="284"/>
              <w:rPr>
                <w:rFonts w:ascii="Calibri" w:hAnsi="Calibri" w:cs="Calibri"/>
                <w:sz w:val="20"/>
                <w:szCs w:val="20"/>
              </w:rPr>
            </w:pPr>
            <w:r w:rsidRPr="002F3653">
              <w:rPr>
                <w:rFonts w:ascii="Calibri" w:hAnsi="Calibri" w:cs="Calibri"/>
                <w:sz w:val="20"/>
                <w:szCs w:val="20"/>
              </w:rPr>
              <w:t>popis obstarávania tovarov, služby alebo prác;</w:t>
            </w:r>
          </w:p>
          <w:p w14:paraId="6DEC715A" w14:textId="77777777" w:rsidR="00AA505D" w:rsidRPr="002F3653" w:rsidRDefault="00AA505D" w:rsidP="007F59C5">
            <w:pPr>
              <w:pStyle w:val="Default"/>
              <w:numPr>
                <w:ilvl w:val="0"/>
                <w:numId w:val="24"/>
              </w:numPr>
              <w:spacing w:line="276" w:lineRule="auto"/>
              <w:ind w:left="318" w:hanging="284"/>
              <w:jc w:val="both"/>
              <w:rPr>
                <w:rFonts w:ascii="Calibri" w:hAnsi="Calibri" w:cs="Calibri"/>
                <w:sz w:val="20"/>
                <w:szCs w:val="20"/>
              </w:rPr>
            </w:pPr>
            <w:r w:rsidRPr="002F3653">
              <w:rPr>
                <w:rFonts w:ascii="Calibri" w:hAnsi="Calibri" w:cs="Calibri"/>
                <w:sz w:val="20"/>
                <w:szCs w:val="20"/>
              </w:rPr>
              <w:t xml:space="preserve">podmienky realizácie zmluvy (najmä lehota na realizáciu zmluvy a miesto jej realizácie); </w:t>
            </w:r>
          </w:p>
          <w:p w14:paraId="22C575D2" w14:textId="77777777" w:rsidR="00AA505D" w:rsidRPr="002F3653" w:rsidRDefault="00AA505D" w:rsidP="007F59C5">
            <w:pPr>
              <w:pStyle w:val="Default"/>
              <w:numPr>
                <w:ilvl w:val="0"/>
                <w:numId w:val="24"/>
              </w:numPr>
              <w:spacing w:line="276" w:lineRule="auto"/>
              <w:ind w:left="318" w:hanging="284"/>
              <w:jc w:val="both"/>
              <w:rPr>
                <w:rFonts w:ascii="Calibri" w:hAnsi="Calibri" w:cs="Calibri"/>
                <w:sz w:val="20"/>
                <w:szCs w:val="20"/>
              </w:rPr>
            </w:pPr>
            <w:r w:rsidRPr="002F3653">
              <w:rPr>
                <w:rFonts w:ascii="Calibri" w:hAnsi="Calibri" w:cs="Calibri"/>
                <w:sz w:val="20"/>
                <w:szCs w:val="20"/>
              </w:rPr>
              <w:t xml:space="preserve">kritériá hodnotenia ponúk </w:t>
            </w:r>
            <w:r w:rsidR="00E1381E" w:rsidRPr="002F3653">
              <w:rPr>
                <w:rFonts w:ascii="Calibri" w:hAnsi="Calibri" w:cs="Calibri"/>
                <w:sz w:val="20"/>
                <w:szCs w:val="20"/>
              </w:rPr>
              <w:t>(musia byť nediskriminačné a primerané predmetu zákazky</w:t>
            </w:r>
            <w:r w:rsidRPr="002F3653">
              <w:rPr>
                <w:rFonts w:ascii="Calibri" w:hAnsi="Calibri" w:cs="Calibri"/>
                <w:sz w:val="20"/>
                <w:szCs w:val="20"/>
              </w:rPr>
              <w:t>);</w:t>
            </w:r>
          </w:p>
          <w:p w14:paraId="0C45B0F7" w14:textId="77777777" w:rsidR="00AA505D" w:rsidRPr="00523019" w:rsidRDefault="00AA505D" w:rsidP="007F59C5">
            <w:pPr>
              <w:pStyle w:val="Default"/>
              <w:numPr>
                <w:ilvl w:val="0"/>
                <w:numId w:val="24"/>
              </w:numPr>
              <w:spacing w:line="276" w:lineRule="auto"/>
              <w:ind w:left="318" w:hanging="284"/>
              <w:jc w:val="both"/>
              <w:rPr>
                <w:rFonts w:ascii="Calibri" w:hAnsi="Calibri" w:cs="Calibri"/>
                <w:i/>
                <w:sz w:val="20"/>
                <w:szCs w:val="20"/>
              </w:rPr>
            </w:pPr>
            <w:r w:rsidRPr="002F3653">
              <w:rPr>
                <w:rFonts w:ascii="Calibri" w:hAnsi="Calibri" w:cs="Calibri"/>
                <w:sz w:val="20"/>
                <w:szCs w:val="20"/>
              </w:rPr>
              <w:t xml:space="preserve">miesto a </w:t>
            </w:r>
            <w:r w:rsidR="00E1381E" w:rsidRPr="002F3653">
              <w:rPr>
                <w:rFonts w:ascii="Calibri" w:hAnsi="Calibri" w:cs="Calibri"/>
                <w:sz w:val="20"/>
                <w:szCs w:val="20"/>
              </w:rPr>
              <w:t xml:space="preserve">lehota </w:t>
            </w:r>
            <w:r w:rsidRPr="002F3653">
              <w:rPr>
                <w:rFonts w:ascii="Calibri" w:hAnsi="Calibri" w:cs="Calibri"/>
                <w:sz w:val="20"/>
                <w:szCs w:val="20"/>
              </w:rPr>
              <w:t>na predkladania ponúk, ktorá nesmie byť kratšia ako 5 pracovných dní odo dňa odoslania písomnej výzvy na predkladanie ponúk v rámci prieskumu trhu (do lehoty sa nezapočítava dátum odoslania výzvy/dátum zverejnenia);</w:t>
            </w:r>
          </w:p>
          <w:p w14:paraId="68A2A5A1" w14:textId="77777777" w:rsidR="00523019" w:rsidRPr="002F3653" w:rsidRDefault="00523019" w:rsidP="007F59C5">
            <w:pPr>
              <w:pStyle w:val="Default"/>
              <w:numPr>
                <w:ilvl w:val="0"/>
                <w:numId w:val="24"/>
              </w:numPr>
              <w:spacing w:line="276" w:lineRule="auto"/>
              <w:ind w:left="318" w:hanging="284"/>
              <w:jc w:val="both"/>
              <w:rPr>
                <w:rFonts w:ascii="Calibri" w:hAnsi="Calibri" w:cs="Calibri"/>
                <w:i/>
                <w:sz w:val="20"/>
                <w:szCs w:val="20"/>
              </w:rPr>
            </w:pPr>
            <w:r>
              <w:rPr>
                <w:rFonts w:ascii="Calibri" w:hAnsi="Calibri" w:cs="Calibri"/>
                <w:sz w:val="20"/>
                <w:szCs w:val="20"/>
              </w:rPr>
              <w:t>návrh zmluvy</w:t>
            </w:r>
          </w:p>
        </w:tc>
      </w:tr>
      <w:tr w:rsidR="0022718A" w:rsidRPr="002F3653" w14:paraId="6C537937" w14:textId="77777777" w:rsidTr="00586A1B">
        <w:trPr>
          <w:trHeight w:val="275"/>
        </w:trPr>
        <w:tc>
          <w:tcPr>
            <w:tcW w:w="1984" w:type="dxa"/>
            <w:tcBorders>
              <w:bottom w:val="single" w:sz="8" w:space="0" w:color="4F81BD"/>
            </w:tcBorders>
            <w:shd w:val="clear" w:color="auto" w:fill="DBE5F1"/>
          </w:tcPr>
          <w:p w14:paraId="50C046C8" w14:textId="77777777" w:rsidR="0022718A" w:rsidRPr="002F3653" w:rsidRDefault="0022718A" w:rsidP="00193D67">
            <w:pPr>
              <w:pStyle w:val="Default"/>
              <w:spacing w:line="276" w:lineRule="auto"/>
              <w:rPr>
                <w:rFonts w:ascii="Calibri" w:hAnsi="Calibri" w:cs="Calibri"/>
                <w:b/>
                <w:bCs/>
                <w:sz w:val="20"/>
                <w:szCs w:val="20"/>
              </w:rPr>
            </w:pPr>
            <w:r w:rsidRPr="002F3653">
              <w:rPr>
                <w:rFonts w:ascii="Calibri" w:hAnsi="Calibri" w:cs="Calibri"/>
                <w:b/>
                <w:bCs/>
                <w:sz w:val="20"/>
                <w:szCs w:val="20"/>
              </w:rPr>
              <w:t xml:space="preserve">Určenie </w:t>
            </w:r>
            <w:r w:rsidR="00586A1B" w:rsidRPr="002F3653">
              <w:rPr>
                <w:rFonts w:ascii="Calibri" w:hAnsi="Calibri" w:cs="Calibri"/>
                <w:b/>
                <w:bCs/>
                <w:sz w:val="20"/>
                <w:szCs w:val="20"/>
              </w:rPr>
              <w:t>PHZ</w:t>
            </w:r>
          </w:p>
        </w:tc>
        <w:tc>
          <w:tcPr>
            <w:tcW w:w="6804" w:type="dxa"/>
            <w:tcBorders>
              <w:bottom w:val="single" w:sz="8" w:space="0" w:color="4F81BD"/>
            </w:tcBorders>
            <w:shd w:val="clear" w:color="auto" w:fill="auto"/>
          </w:tcPr>
          <w:p w14:paraId="7B685360" w14:textId="77777777" w:rsidR="0022718A" w:rsidRPr="002F3653" w:rsidRDefault="0022718A" w:rsidP="007F59C5">
            <w:pPr>
              <w:pStyle w:val="Default"/>
              <w:numPr>
                <w:ilvl w:val="0"/>
                <w:numId w:val="25"/>
              </w:numPr>
              <w:spacing w:line="276" w:lineRule="auto"/>
              <w:ind w:left="318" w:hanging="318"/>
              <w:jc w:val="both"/>
              <w:rPr>
                <w:rFonts w:ascii="Calibri" w:hAnsi="Calibri" w:cs="Calibri"/>
                <w:sz w:val="20"/>
                <w:szCs w:val="20"/>
              </w:rPr>
            </w:pPr>
            <w:r w:rsidRPr="002F3653">
              <w:rPr>
                <w:rFonts w:ascii="Calibri" w:hAnsi="Calibri" w:cs="Calibri"/>
                <w:sz w:val="20"/>
                <w:szCs w:val="20"/>
              </w:rPr>
              <w:t>v zmysle prílohy č.</w:t>
            </w:r>
            <w:r w:rsidR="00C46F83" w:rsidRPr="002F3653">
              <w:rPr>
                <w:rFonts w:ascii="Calibri" w:hAnsi="Calibri" w:cs="Calibri"/>
                <w:sz w:val="20"/>
                <w:szCs w:val="20"/>
              </w:rPr>
              <w:t xml:space="preserve"> </w:t>
            </w:r>
            <w:r w:rsidR="002B73B5">
              <w:rPr>
                <w:rFonts w:ascii="Calibri" w:hAnsi="Calibri" w:cs="Calibri"/>
                <w:sz w:val="20"/>
                <w:szCs w:val="20"/>
              </w:rPr>
              <w:t>4</w:t>
            </w:r>
            <w:r w:rsidRPr="002F3653">
              <w:rPr>
                <w:rFonts w:ascii="Calibri" w:hAnsi="Calibri" w:cs="Calibri"/>
                <w:sz w:val="20"/>
                <w:szCs w:val="20"/>
              </w:rPr>
              <w:t xml:space="preserve"> </w:t>
            </w:r>
            <w:r w:rsidR="004D5A0F">
              <w:rPr>
                <w:rFonts w:asciiTheme="minorHAnsi" w:hAnsiTheme="minorHAnsi" w:cs="Calibri"/>
                <w:sz w:val="20"/>
                <w:szCs w:val="20"/>
              </w:rPr>
              <w:t xml:space="preserve">(prílohy č. 13 v prípade CEF) </w:t>
            </w:r>
            <w:r w:rsidRPr="002F3653">
              <w:rPr>
                <w:rFonts w:ascii="Calibri" w:hAnsi="Calibri" w:cs="Calibri"/>
                <w:sz w:val="20"/>
                <w:szCs w:val="20"/>
              </w:rPr>
              <w:t>tejto príručky</w:t>
            </w:r>
            <w:r w:rsidR="00C73F25" w:rsidRPr="002F3653">
              <w:rPr>
                <w:rStyle w:val="Odkaznapoznmkupodiarou"/>
                <w:rFonts w:asciiTheme="minorHAnsi" w:eastAsia="Times New Roman" w:hAnsiTheme="minorHAnsi" w:cs="Calibri"/>
                <w:sz w:val="20"/>
                <w:szCs w:val="20"/>
              </w:rPr>
              <w:footnoteReference w:id="111"/>
            </w:r>
            <w:r w:rsidRPr="002F3653">
              <w:rPr>
                <w:rFonts w:ascii="Calibri" w:hAnsi="Calibri" w:cs="Calibri"/>
                <w:sz w:val="20"/>
                <w:szCs w:val="20"/>
              </w:rPr>
              <w:t xml:space="preserve"> vrátane dokladov pre jej kalkuláciu</w:t>
            </w:r>
          </w:p>
        </w:tc>
      </w:tr>
      <w:tr w:rsidR="00AA505D" w:rsidRPr="002F3653" w14:paraId="6CA7C405" w14:textId="77777777" w:rsidTr="00586A1B">
        <w:trPr>
          <w:trHeight w:val="833"/>
        </w:trPr>
        <w:tc>
          <w:tcPr>
            <w:tcW w:w="1984" w:type="dxa"/>
            <w:tcBorders>
              <w:top w:val="single" w:sz="8" w:space="0" w:color="4F81BD"/>
              <w:bottom w:val="single" w:sz="8" w:space="0" w:color="4F81BD"/>
            </w:tcBorders>
            <w:shd w:val="clear" w:color="auto" w:fill="DBE5F1"/>
          </w:tcPr>
          <w:p w14:paraId="595E302F" w14:textId="77777777" w:rsidR="00AA505D" w:rsidRPr="002F3653" w:rsidRDefault="00AA505D" w:rsidP="00193D67">
            <w:pPr>
              <w:pStyle w:val="Default"/>
              <w:spacing w:before="120" w:after="120" w:line="276" w:lineRule="auto"/>
              <w:rPr>
                <w:rFonts w:ascii="Calibri" w:hAnsi="Calibri" w:cs="Calibri"/>
                <w:b/>
                <w:bCs/>
                <w:i/>
                <w:sz w:val="20"/>
                <w:szCs w:val="20"/>
              </w:rPr>
            </w:pPr>
            <w:r w:rsidRPr="002F3653">
              <w:rPr>
                <w:rFonts w:ascii="Calibri" w:hAnsi="Calibri" w:cs="Calibri"/>
                <w:b/>
                <w:bCs/>
                <w:sz w:val="20"/>
                <w:szCs w:val="20"/>
              </w:rPr>
              <w:t xml:space="preserve">Zdôvodnenie použitia výnimky zo ZVO </w:t>
            </w:r>
          </w:p>
        </w:tc>
        <w:tc>
          <w:tcPr>
            <w:tcW w:w="6804" w:type="dxa"/>
            <w:tcBorders>
              <w:top w:val="single" w:sz="8" w:space="0" w:color="4F81BD"/>
              <w:bottom w:val="single" w:sz="8" w:space="0" w:color="4F81BD"/>
            </w:tcBorders>
            <w:shd w:val="clear" w:color="auto" w:fill="auto"/>
          </w:tcPr>
          <w:p w14:paraId="0D6B68FF" w14:textId="77777777" w:rsidR="00AA505D" w:rsidRPr="002F3653" w:rsidRDefault="00AA505D" w:rsidP="007F59C5">
            <w:pPr>
              <w:pStyle w:val="Default"/>
              <w:numPr>
                <w:ilvl w:val="0"/>
                <w:numId w:val="25"/>
              </w:numPr>
              <w:spacing w:line="276" w:lineRule="auto"/>
              <w:ind w:left="318" w:hanging="318"/>
              <w:jc w:val="both"/>
              <w:rPr>
                <w:rFonts w:ascii="Calibri" w:hAnsi="Calibri" w:cs="Calibri"/>
                <w:sz w:val="20"/>
                <w:szCs w:val="20"/>
              </w:rPr>
            </w:pPr>
            <w:r w:rsidRPr="002F3653">
              <w:rPr>
                <w:rFonts w:ascii="Calibri" w:hAnsi="Calibri" w:cs="Calibri"/>
                <w:sz w:val="20"/>
                <w:szCs w:val="20"/>
              </w:rPr>
              <w:t xml:space="preserve">v prípade, že sa v rámci danej zákazky nevyžaduje vykonanie prieskumu trhu, </w:t>
            </w:r>
            <w:r w:rsidR="00360325" w:rsidRPr="002F3653">
              <w:rPr>
                <w:rFonts w:ascii="Calibri" w:hAnsi="Calibri" w:cs="Calibri"/>
                <w:sz w:val="20"/>
                <w:szCs w:val="20"/>
              </w:rPr>
              <w:t>žiadateľ/</w:t>
            </w:r>
            <w:r w:rsidRPr="002F3653">
              <w:rPr>
                <w:rFonts w:ascii="Calibri" w:hAnsi="Calibri" w:cs="Calibri"/>
                <w:sz w:val="20"/>
                <w:szCs w:val="20"/>
              </w:rPr>
              <w:t xml:space="preserve">prijímateľ predloží detailné zdôvodnenie použitia výnimky zo ZVO v zmysle ustanovení ZVO </w:t>
            </w:r>
          </w:p>
        </w:tc>
      </w:tr>
    </w:tbl>
    <w:p w14:paraId="7B17D54B" w14:textId="77777777" w:rsidR="00E13FE3" w:rsidRPr="002F3653" w:rsidRDefault="00E06B46" w:rsidP="007F59C5">
      <w:pPr>
        <w:pStyle w:val="Default"/>
        <w:numPr>
          <w:ilvl w:val="0"/>
          <w:numId w:val="30"/>
        </w:numPr>
        <w:tabs>
          <w:tab w:val="clear" w:pos="720"/>
        </w:tabs>
        <w:spacing w:before="120" w:after="60" w:line="276" w:lineRule="auto"/>
        <w:ind w:left="450" w:hanging="450"/>
        <w:jc w:val="both"/>
        <w:rPr>
          <w:rFonts w:ascii="Calibri" w:hAnsi="Calibri" w:cs="Calibri"/>
          <w:sz w:val="20"/>
          <w:szCs w:val="20"/>
        </w:rPr>
      </w:pPr>
      <w:r w:rsidRPr="002F3653">
        <w:rPr>
          <w:rFonts w:ascii="Calibri" w:hAnsi="Calibri" w:cs="Calibri"/>
          <w:sz w:val="20"/>
          <w:szCs w:val="20"/>
        </w:rPr>
        <w:t>V prípade,</w:t>
      </w:r>
      <w:r w:rsidR="00C05877" w:rsidRPr="002F3653">
        <w:rPr>
          <w:rFonts w:ascii="Calibri" w:hAnsi="Calibri" w:cs="Calibri"/>
          <w:sz w:val="20"/>
          <w:szCs w:val="20"/>
        </w:rPr>
        <w:t xml:space="preserve"> ak žiadateľ/prijímateľ využil možnosť predložiť na RO dokumentáciu pred</w:t>
      </w:r>
      <w:r w:rsidRPr="002F3653">
        <w:rPr>
          <w:rFonts w:ascii="Calibri" w:hAnsi="Calibri" w:cs="Calibri"/>
          <w:sz w:val="20"/>
          <w:szCs w:val="20"/>
        </w:rPr>
        <w:t xml:space="preserve"> </w:t>
      </w:r>
      <w:r w:rsidR="00C05877" w:rsidRPr="002F3653">
        <w:rPr>
          <w:rFonts w:ascii="Calibri" w:hAnsi="Calibri" w:cs="Calibri"/>
          <w:sz w:val="20"/>
          <w:szCs w:val="20"/>
        </w:rPr>
        <w:t>vyhlásením/oslovením subjektov a</w:t>
      </w:r>
      <w:r w:rsidRPr="002F3653">
        <w:rPr>
          <w:rFonts w:ascii="Calibri" w:hAnsi="Calibri" w:cs="Calibri"/>
          <w:sz w:val="20"/>
          <w:szCs w:val="20"/>
        </w:rPr>
        <w:t xml:space="preserve"> RO počas kontroly požiada o doplnenie údajov alebo identifikuje nedostatky v procese zadávania zákazky, je </w:t>
      </w:r>
      <w:r w:rsidR="00360325" w:rsidRPr="002F3653">
        <w:rPr>
          <w:rFonts w:ascii="Calibri" w:hAnsi="Calibri" w:cs="Calibri"/>
          <w:sz w:val="20"/>
          <w:szCs w:val="20"/>
        </w:rPr>
        <w:t>žiadateľ/</w:t>
      </w:r>
      <w:r w:rsidRPr="002F3653">
        <w:rPr>
          <w:rFonts w:ascii="Calibri" w:hAnsi="Calibri" w:cs="Calibri"/>
          <w:sz w:val="20"/>
          <w:szCs w:val="20"/>
        </w:rPr>
        <w:t>prijímateľ povinný ďalej postupovať v</w:t>
      </w:r>
      <w:r w:rsidR="00D47E74" w:rsidRPr="002F3653">
        <w:rPr>
          <w:rFonts w:ascii="Calibri" w:hAnsi="Calibri" w:cs="Calibri"/>
          <w:sz w:val="20"/>
          <w:szCs w:val="20"/>
        </w:rPr>
        <w:t> </w:t>
      </w:r>
      <w:r w:rsidRPr="002F3653">
        <w:rPr>
          <w:rFonts w:ascii="Calibri" w:hAnsi="Calibri" w:cs="Calibri"/>
          <w:sz w:val="20"/>
          <w:szCs w:val="20"/>
        </w:rPr>
        <w:t>zmysle</w:t>
      </w:r>
      <w:r w:rsidR="00D47E74" w:rsidRPr="002F3653">
        <w:rPr>
          <w:rFonts w:ascii="Calibri" w:hAnsi="Calibri" w:cs="Calibri"/>
          <w:sz w:val="20"/>
          <w:szCs w:val="20"/>
        </w:rPr>
        <w:t xml:space="preserve"> pod</w:t>
      </w:r>
      <w:r w:rsidR="001E4EF7" w:rsidRPr="002F3653">
        <w:rPr>
          <w:rFonts w:ascii="Calibri" w:hAnsi="Calibri" w:cs="Calibri"/>
          <w:sz w:val="20"/>
          <w:szCs w:val="20"/>
        </w:rPr>
        <w:t xml:space="preserve">kapitoly </w:t>
      </w:r>
      <w:hyperlink w:anchor="_2.3_Finančná_kontrola" w:history="1">
        <w:r w:rsidR="00EB1FBA" w:rsidRPr="00FB0C8F">
          <w:rPr>
            <w:rStyle w:val="Hypertextovprepojenie"/>
            <w:rFonts w:asciiTheme="minorHAnsi" w:hAnsiTheme="minorHAnsi" w:cs="Calibri"/>
            <w:sz w:val="20"/>
            <w:szCs w:val="20"/>
          </w:rPr>
          <w:t>2.3</w:t>
        </w:r>
      </w:hyperlink>
      <w:r w:rsidRPr="00FB0C8F" w:rsidDel="00A478EA">
        <w:rPr>
          <w:rFonts w:ascii="Calibri" w:hAnsi="Calibri" w:cs="Calibri"/>
          <w:sz w:val="20"/>
          <w:szCs w:val="20"/>
        </w:rPr>
        <w:t xml:space="preserve"> </w:t>
      </w:r>
      <w:r w:rsidR="00B05775" w:rsidRPr="00FB0C8F">
        <w:rPr>
          <w:rFonts w:ascii="Calibri" w:hAnsi="Calibri" w:cs="Calibri"/>
          <w:sz w:val="20"/>
          <w:szCs w:val="20"/>
        </w:rPr>
        <w:t>ods</w:t>
      </w:r>
      <w:r w:rsidR="001E4EF7" w:rsidRPr="00FB0C8F">
        <w:rPr>
          <w:rFonts w:ascii="Calibri" w:hAnsi="Calibri" w:cs="Calibri"/>
          <w:sz w:val="20"/>
          <w:szCs w:val="20"/>
        </w:rPr>
        <w:t>ek</w:t>
      </w:r>
      <w:r w:rsidR="00AA505D" w:rsidRPr="00FB0C8F">
        <w:rPr>
          <w:rFonts w:ascii="Calibri" w:hAnsi="Calibri" w:cs="Calibri"/>
          <w:sz w:val="20"/>
          <w:szCs w:val="20"/>
        </w:rPr>
        <w:t xml:space="preserve"> </w:t>
      </w:r>
      <w:r w:rsidR="00526446" w:rsidRPr="00FB0C8F">
        <w:rPr>
          <w:rFonts w:ascii="Calibri" w:hAnsi="Calibri" w:cs="Calibri"/>
          <w:sz w:val="20"/>
          <w:szCs w:val="20"/>
        </w:rPr>
        <w:t>6</w:t>
      </w:r>
      <w:r w:rsidR="00451AE2" w:rsidRPr="00FB0C8F">
        <w:rPr>
          <w:rFonts w:ascii="Calibri" w:hAnsi="Calibri" w:cs="Calibri"/>
          <w:sz w:val="20"/>
          <w:szCs w:val="20"/>
        </w:rPr>
        <w:t xml:space="preserve"> </w:t>
      </w:r>
      <w:r w:rsidR="00B05775" w:rsidRPr="00FB0C8F">
        <w:rPr>
          <w:rFonts w:ascii="Calibri" w:hAnsi="Calibri" w:cs="Calibri"/>
          <w:sz w:val="20"/>
          <w:szCs w:val="20"/>
        </w:rPr>
        <w:t>tejto príručky.</w:t>
      </w:r>
    </w:p>
    <w:p w14:paraId="5C5EAA96" w14:textId="77777777" w:rsidR="007E2540" w:rsidRPr="007E2540" w:rsidRDefault="00E13FE3" w:rsidP="007F59C5">
      <w:pPr>
        <w:pStyle w:val="Default"/>
        <w:numPr>
          <w:ilvl w:val="0"/>
          <w:numId w:val="30"/>
        </w:numPr>
        <w:tabs>
          <w:tab w:val="clear" w:pos="720"/>
        </w:tabs>
        <w:spacing w:before="120" w:after="60"/>
        <w:ind w:left="426"/>
        <w:jc w:val="both"/>
        <w:rPr>
          <w:rFonts w:ascii="Calibri" w:hAnsi="Calibri" w:cs="Calibri"/>
          <w:sz w:val="20"/>
          <w:szCs w:val="20"/>
          <w:lang w:eastAsia="en-US"/>
        </w:rPr>
      </w:pPr>
      <w:r w:rsidRPr="002F3653">
        <w:rPr>
          <w:rFonts w:ascii="Calibri" w:hAnsi="Calibri" w:cs="Calibri"/>
          <w:sz w:val="20"/>
          <w:szCs w:val="20"/>
          <w:lang w:eastAsia="en-US"/>
        </w:rPr>
        <w:t xml:space="preserve">V prípade, že </w:t>
      </w:r>
      <w:r w:rsidR="001A3F45" w:rsidRPr="002F3653">
        <w:rPr>
          <w:rFonts w:ascii="Calibri" w:hAnsi="Calibri" w:cs="Calibri"/>
          <w:sz w:val="20"/>
          <w:szCs w:val="20"/>
        </w:rPr>
        <w:t xml:space="preserve">ak žiadateľ/prijímateľ využil možnosť predložiť na RO dokumentáciu pred vyhlásením/oslovením subjektov a </w:t>
      </w:r>
      <w:r w:rsidRPr="002F3653">
        <w:rPr>
          <w:rFonts w:ascii="Calibri" w:hAnsi="Calibri" w:cs="Calibri"/>
          <w:sz w:val="20"/>
          <w:szCs w:val="20"/>
          <w:lang w:eastAsia="en-US"/>
        </w:rPr>
        <w:t xml:space="preserve">RO identifikuje pri kontrole obstarávania nesplnenie podmienok pre aplikáciu tohto spôsobu zadávania zákazky, je oprávnený </w:t>
      </w:r>
      <w:r w:rsidR="00971618" w:rsidRPr="002F3653">
        <w:rPr>
          <w:rFonts w:ascii="Calibri" w:hAnsi="Calibri" w:cs="Calibri"/>
          <w:sz w:val="20"/>
          <w:szCs w:val="20"/>
          <w:lang w:eastAsia="en-US"/>
        </w:rPr>
        <w:t>nepripustiť/</w:t>
      </w:r>
      <w:r w:rsidRPr="002F3653">
        <w:rPr>
          <w:rFonts w:ascii="Calibri" w:hAnsi="Calibri" w:cs="Calibri"/>
          <w:sz w:val="20"/>
          <w:szCs w:val="20"/>
          <w:lang w:eastAsia="en-US"/>
        </w:rPr>
        <w:t xml:space="preserve">vylúčiť výdavky takéhoto obstarávania </w:t>
      </w:r>
      <w:r w:rsidR="00971618" w:rsidRPr="002F3653">
        <w:rPr>
          <w:rFonts w:ascii="Calibri" w:hAnsi="Calibri" w:cs="Calibri"/>
          <w:sz w:val="20"/>
          <w:szCs w:val="20"/>
          <w:lang w:eastAsia="en-US"/>
        </w:rPr>
        <w:t>do/</w:t>
      </w:r>
      <w:r w:rsidRPr="002F3653">
        <w:rPr>
          <w:rFonts w:ascii="Calibri" w:hAnsi="Calibri" w:cs="Calibri"/>
          <w:sz w:val="20"/>
          <w:szCs w:val="20"/>
          <w:lang w:eastAsia="en-US"/>
        </w:rPr>
        <w:t>z financovania v plnom rozsahu</w:t>
      </w:r>
      <w:r w:rsidR="007E2540">
        <w:rPr>
          <w:rFonts w:ascii="Calibri" w:hAnsi="Calibri" w:cs="Calibri"/>
          <w:sz w:val="20"/>
          <w:szCs w:val="20"/>
          <w:lang w:eastAsia="en-US"/>
        </w:rPr>
        <w:t xml:space="preserve">. </w:t>
      </w:r>
      <w:r w:rsidR="007E2540" w:rsidRPr="007E2540">
        <w:rPr>
          <w:rFonts w:ascii="Calibri" w:hAnsi="Calibri" w:cs="Calibri"/>
          <w:sz w:val="20"/>
          <w:szCs w:val="20"/>
          <w:lang w:eastAsia="en-US"/>
        </w:rPr>
        <w:t xml:space="preserve">V tomto prípade zároveň RO odporučí prijímateľovi postupovať pri </w:t>
      </w:r>
      <w:r w:rsidR="007E2540" w:rsidRPr="007E2540">
        <w:rPr>
          <w:rFonts w:ascii="Calibri" w:hAnsi="Calibri" w:cs="Calibri"/>
          <w:sz w:val="20"/>
          <w:szCs w:val="20"/>
          <w:lang w:eastAsia="en-US"/>
        </w:rPr>
        <w:lastRenderedPageBreak/>
        <w:t>zadaní predmetnej zákazky v zmysle postupov a pravidiel ZVO. V prípade, že sa prijímateľ vyhol použitiu postupov zadávania zákaziek s nízkou hodnotou, postupuje RO na základe analógie a proporcionality podľa metodického pokynu CKO č. 5.</w:t>
      </w:r>
    </w:p>
    <w:p w14:paraId="36C31E93" w14:textId="77777777" w:rsidR="001A3F45" w:rsidRPr="007E2540" w:rsidRDefault="00164089" w:rsidP="007F59C5">
      <w:pPr>
        <w:pStyle w:val="Default"/>
        <w:numPr>
          <w:ilvl w:val="0"/>
          <w:numId w:val="30"/>
        </w:numPr>
        <w:tabs>
          <w:tab w:val="clear" w:pos="720"/>
        </w:tabs>
        <w:spacing w:before="120" w:after="60" w:line="276" w:lineRule="auto"/>
        <w:ind w:left="450" w:hanging="450"/>
        <w:jc w:val="both"/>
        <w:rPr>
          <w:rFonts w:ascii="Calibri" w:hAnsi="Calibri" w:cs="Calibri"/>
          <w:sz w:val="20"/>
          <w:szCs w:val="20"/>
        </w:rPr>
      </w:pPr>
      <w:r w:rsidRPr="007E2540">
        <w:rPr>
          <w:rFonts w:ascii="Calibri" w:hAnsi="Calibri" w:cs="Calibri"/>
          <w:sz w:val="20"/>
          <w:szCs w:val="20"/>
        </w:rPr>
        <w:t xml:space="preserve">Ak </w:t>
      </w:r>
      <w:r w:rsidR="001A3F45" w:rsidRPr="007E2540">
        <w:rPr>
          <w:rFonts w:ascii="Calibri" w:hAnsi="Calibri" w:cs="Calibri"/>
          <w:sz w:val="20"/>
          <w:szCs w:val="20"/>
        </w:rPr>
        <w:t xml:space="preserve">žiadateľ/prijímateľ využil možnosť predložiť na RO dokumentáciu pred vyhlásením/oslovením subjektov a </w:t>
      </w:r>
      <w:r w:rsidR="00AA505D" w:rsidRPr="007E2540">
        <w:rPr>
          <w:rFonts w:ascii="Calibri" w:hAnsi="Calibri" w:cs="Calibri"/>
          <w:sz w:val="20"/>
          <w:szCs w:val="20"/>
        </w:rPr>
        <w:t xml:space="preserve">RO neidentifikuje žiadne nedostatky a </w:t>
      </w:r>
      <w:r w:rsidRPr="007E2540">
        <w:rPr>
          <w:rFonts w:ascii="Calibri" w:hAnsi="Calibri" w:cs="Calibri"/>
          <w:sz w:val="20"/>
          <w:szCs w:val="20"/>
        </w:rPr>
        <w:t xml:space="preserve">výzva na súťaž </w:t>
      </w:r>
      <w:r w:rsidR="00AA505D" w:rsidRPr="007E2540">
        <w:rPr>
          <w:rFonts w:ascii="Calibri" w:hAnsi="Calibri" w:cs="Calibri"/>
          <w:sz w:val="20"/>
          <w:szCs w:val="20"/>
        </w:rPr>
        <w:t xml:space="preserve">je </w:t>
      </w:r>
      <w:r w:rsidR="00E06B46" w:rsidRPr="007E2540">
        <w:rPr>
          <w:rFonts w:ascii="Calibri" w:hAnsi="Calibri" w:cs="Calibri"/>
          <w:sz w:val="20"/>
          <w:szCs w:val="20"/>
        </w:rPr>
        <w:t>v</w:t>
      </w:r>
      <w:r w:rsidRPr="007E2540">
        <w:rPr>
          <w:rFonts w:ascii="Calibri" w:hAnsi="Calibri" w:cs="Calibri"/>
          <w:sz w:val="20"/>
          <w:szCs w:val="20"/>
        </w:rPr>
        <w:t> súlade s</w:t>
      </w:r>
      <w:r w:rsidR="00E06B46" w:rsidRPr="007E2540">
        <w:rPr>
          <w:rFonts w:ascii="Calibri" w:hAnsi="Calibri" w:cs="Calibri"/>
          <w:sz w:val="20"/>
          <w:szCs w:val="20"/>
        </w:rPr>
        <w:t>o základnými</w:t>
      </w:r>
      <w:r w:rsidRPr="007E2540">
        <w:rPr>
          <w:rFonts w:ascii="Calibri" w:hAnsi="Calibri" w:cs="Calibri"/>
          <w:sz w:val="20"/>
          <w:szCs w:val="20"/>
        </w:rPr>
        <w:t> pr</w:t>
      </w:r>
      <w:r w:rsidR="00A442D2" w:rsidRPr="007E2540">
        <w:rPr>
          <w:rFonts w:ascii="Calibri" w:hAnsi="Calibri" w:cs="Calibri"/>
          <w:sz w:val="20"/>
          <w:szCs w:val="20"/>
        </w:rPr>
        <w:t>avidlami</w:t>
      </w:r>
      <w:r w:rsidRPr="007E2540">
        <w:rPr>
          <w:rFonts w:ascii="Calibri" w:hAnsi="Calibri" w:cs="Calibri"/>
          <w:sz w:val="20"/>
          <w:szCs w:val="20"/>
        </w:rPr>
        <w:t xml:space="preserve"> VO, RO túto skutočnosť oznámi </w:t>
      </w:r>
      <w:r w:rsidR="00360325" w:rsidRPr="007E2540">
        <w:rPr>
          <w:rFonts w:ascii="Calibri" w:hAnsi="Calibri" w:cs="Calibri"/>
          <w:sz w:val="20"/>
          <w:szCs w:val="20"/>
        </w:rPr>
        <w:t>žiadateľovi/</w:t>
      </w:r>
      <w:r w:rsidR="002557A3" w:rsidRPr="007E2540">
        <w:rPr>
          <w:rFonts w:ascii="Calibri" w:hAnsi="Calibri" w:cs="Calibri"/>
          <w:sz w:val="20"/>
          <w:szCs w:val="20"/>
        </w:rPr>
        <w:t>p</w:t>
      </w:r>
      <w:r w:rsidRPr="007E2540">
        <w:rPr>
          <w:rFonts w:ascii="Calibri" w:hAnsi="Calibri" w:cs="Calibri"/>
          <w:sz w:val="20"/>
          <w:szCs w:val="20"/>
        </w:rPr>
        <w:t>rijímateľovi listom GPM</w:t>
      </w:r>
      <w:r w:rsidR="008B6C28" w:rsidRPr="007E2540">
        <w:rPr>
          <w:rFonts w:ascii="Calibri" w:hAnsi="Calibri" w:cs="Calibri"/>
          <w:sz w:val="20"/>
          <w:szCs w:val="20"/>
        </w:rPr>
        <w:t>/vnútorným listom</w:t>
      </w:r>
      <w:r w:rsidR="008B6C28" w:rsidRPr="002F3653">
        <w:rPr>
          <w:rStyle w:val="Odkaznapoznmkupodiarou"/>
          <w:rFonts w:ascii="Calibri" w:hAnsi="Calibri" w:cs="Calibri"/>
          <w:sz w:val="20"/>
          <w:szCs w:val="20"/>
        </w:rPr>
        <w:footnoteReference w:id="112"/>
      </w:r>
      <w:r w:rsidR="009932CD" w:rsidRPr="007E2540">
        <w:rPr>
          <w:rFonts w:ascii="Calibri" w:hAnsi="Calibri" w:cs="Calibri"/>
          <w:sz w:val="20"/>
          <w:szCs w:val="20"/>
        </w:rPr>
        <w:t xml:space="preserve"> alebo elektronicky</w:t>
      </w:r>
      <w:r w:rsidRPr="007E2540">
        <w:rPr>
          <w:rFonts w:ascii="Calibri" w:hAnsi="Calibri" w:cs="Calibri"/>
          <w:sz w:val="20"/>
          <w:szCs w:val="20"/>
        </w:rPr>
        <w:t xml:space="preserve">. </w:t>
      </w:r>
    </w:p>
    <w:p w14:paraId="7678BE52" w14:textId="77777777" w:rsidR="00164089" w:rsidRPr="002F3653" w:rsidRDefault="001A3F45" w:rsidP="007F59C5">
      <w:pPr>
        <w:pStyle w:val="Default"/>
        <w:numPr>
          <w:ilvl w:val="0"/>
          <w:numId w:val="30"/>
        </w:numPr>
        <w:tabs>
          <w:tab w:val="clear" w:pos="720"/>
        </w:tabs>
        <w:spacing w:before="120" w:after="60" w:line="276" w:lineRule="auto"/>
        <w:ind w:left="450" w:hanging="450"/>
        <w:jc w:val="both"/>
        <w:rPr>
          <w:rFonts w:ascii="Calibri" w:hAnsi="Calibri" w:cs="Calibri"/>
          <w:sz w:val="20"/>
          <w:szCs w:val="20"/>
        </w:rPr>
      </w:pPr>
      <w:r w:rsidRPr="002F3653">
        <w:rPr>
          <w:rFonts w:ascii="Calibri" w:hAnsi="Calibri" w:cs="Calibri"/>
          <w:sz w:val="20"/>
          <w:szCs w:val="20"/>
        </w:rPr>
        <w:t>Ž</w:t>
      </w:r>
      <w:r w:rsidR="00360325" w:rsidRPr="002F3653">
        <w:rPr>
          <w:rFonts w:ascii="Calibri" w:hAnsi="Calibri" w:cs="Calibri"/>
          <w:sz w:val="20"/>
          <w:szCs w:val="20"/>
        </w:rPr>
        <w:t>iadateľ/</w:t>
      </w:r>
      <w:r w:rsidR="002557A3" w:rsidRPr="002F3653">
        <w:rPr>
          <w:rFonts w:ascii="Calibri" w:hAnsi="Calibri" w:cs="Calibri"/>
          <w:sz w:val="20"/>
          <w:szCs w:val="20"/>
        </w:rPr>
        <w:t>p</w:t>
      </w:r>
      <w:r w:rsidR="00164089" w:rsidRPr="002F3653">
        <w:rPr>
          <w:rFonts w:ascii="Calibri" w:hAnsi="Calibri" w:cs="Calibri"/>
          <w:sz w:val="20"/>
          <w:szCs w:val="20"/>
        </w:rPr>
        <w:t xml:space="preserve">rijímateľ </w:t>
      </w:r>
      <w:r w:rsidRPr="002F3653">
        <w:rPr>
          <w:rFonts w:ascii="Calibri" w:hAnsi="Calibri" w:cs="Calibri"/>
          <w:sz w:val="20"/>
          <w:szCs w:val="20"/>
        </w:rPr>
        <w:t xml:space="preserve">je </w:t>
      </w:r>
      <w:r w:rsidR="00164089" w:rsidRPr="002F3653">
        <w:rPr>
          <w:rFonts w:ascii="Calibri" w:hAnsi="Calibri" w:cs="Calibri"/>
          <w:sz w:val="20"/>
          <w:szCs w:val="20"/>
        </w:rPr>
        <w:t>v</w:t>
      </w:r>
      <w:r w:rsidRPr="002F3653">
        <w:rPr>
          <w:rFonts w:ascii="Calibri" w:hAnsi="Calibri" w:cs="Calibri"/>
          <w:sz w:val="20"/>
          <w:szCs w:val="20"/>
        </w:rPr>
        <w:t> </w:t>
      </w:r>
      <w:r w:rsidR="00164089" w:rsidRPr="002F3653">
        <w:rPr>
          <w:rFonts w:ascii="Calibri" w:hAnsi="Calibri" w:cs="Calibri"/>
          <w:sz w:val="20"/>
          <w:szCs w:val="20"/>
        </w:rPr>
        <w:t xml:space="preserve">rámci obstarávania zákazky </w:t>
      </w:r>
      <w:r w:rsidR="009B3700" w:rsidRPr="002F3653">
        <w:rPr>
          <w:rFonts w:ascii="Calibri" w:hAnsi="Calibri" w:cs="Calibri"/>
          <w:sz w:val="20"/>
          <w:szCs w:val="20"/>
        </w:rPr>
        <w:t xml:space="preserve">formou prieskumu trhu </w:t>
      </w:r>
      <w:r w:rsidR="00DB24DE" w:rsidRPr="002F3653">
        <w:rPr>
          <w:rFonts w:ascii="Calibri" w:hAnsi="Calibri" w:cs="Calibri"/>
          <w:sz w:val="20"/>
          <w:szCs w:val="20"/>
        </w:rPr>
        <w:t xml:space="preserve">povinný splniť </w:t>
      </w:r>
      <w:r w:rsidR="009B3700" w:rsidRPr="002F3653">
        <w:rPr>
          <w:rFonts w:ascii="Calibri" w:hAnsi="Calibri" w:cs="Calibri"/>
          <w:sz w:val="20"/>
          <w:szCs w:val="20"/>
        </w:rPr>
        <w:t>nasledovn</w:t>
      </w:r>
      <w:r w:rsidR="00DB24DE" w:rsidRPr="002F3653">
        <w:rPr>
          <w:rFonts w:ascii="Calibri" w:hAnsi="Calibri" w:cs="Calibri"/>
          <w:sz w:val="20"/>
          <w:szCs w:val="20"/>
        </w:rPr>
        <w:t>é podmienky</w:t>
      </w:r>
      <w:r w:rsidR="009B3700" w:rsidRPr="002F3653">
        <w:rPr>
          <w:rFonts w:ascii="Calibri" w:hAnsi="Calibri" w:cs="Calibri"/>
          <w:sz w:val="20"/>
          <w:szCs w:val="20"/>
        </w:rPr>
        <w:t>:</w:t>
      </w:r>
    </w:p>
    <w:p w14:paraId="112A5697" w14:textId="77777777" w:rsidR="00DB24DE" w:rsidRPr="002F3653" w:rsidRDefault="00360325" w:rsidP="00CA0960">
      <w:pPr>
        <w:pStyle w:val="Default"/>
        <w:numPr>
          <w:ilvl w:val="0"/>
          <w:numId w:val="5"/>
        </w:numPr>
        <w:spacing w:before="120" w:after="120" w:line="276" w:lineRule="auto"/>
        <w:ind w:left="900" w:hanging="373"/>
        <w:jc w:val="both"/>
        <w:rPr>
          <w:rFonts w:ascii="Calibri" w:hAnsi="Calibri" w:cs="Calibri"/>
          <w:sz w:val="20"/>
          <w:szCs w:val="20"/>
        </w:rPr>
      </w:pPr>
      <w:r w:rsidRPr="002F3653">
        <w:rPr>
          <w:rFonts w:ascii="Calibri" w:hAnsi="Calibri" w:cs="Calibri"/>
          <w:sz w:val="20"/>
          <w:szCs w:val="20"/>
        </w:rPr>
        <w:t>Žiadateľ/</w:t>
      </w:r>
      <w:r w:rsidR="00DB24DE" w:rsidRPr="002F3653">
        <w:rPr>
          <w:rFonts w:ascii="Calibri" w:hAnsi="Calibri" w:cs="Calibri"/>
          <w:sz w:val="20"/>
          <w:szCs w:val="20"/>
        </w:rPr>
        <w:t>Prijímateľ je povinný zverejniť na svojom alebo inom vhodnom webovom sídle</w:t>
      </w:r>
      <w:r w:rsidR="00DB24DE" w:rsidRPr="002F3653">
        <w:rPr>
          <w:rStyle w:val="Odkaznapoznmkupodiarou"/>
          <w:rFonts w:ascii="Calibri" w:hAnsi="Calibri" w:cs="Calibri"/>
          <w:sz w:val="20"/>
          <w:szCs w:val="20"/>
        </w:rPr>
        <w:footnoteReference w:id="113"/>
      </w:r>
      <w:r w:rsidR="00DB24DE" w:rsidRPr="002F3653">
        <w:rPr>
          <w:rFonts w:ascii="Calibri" w:hAnsi="Calibri" w:cs="Calibri"/>
          <w:sz w:val="20"/>
          <w:szCs w:val="20"/>
        </w:rPr>
        <w:t xml:space="preserve"> hodnoverným spôsobom</w:t>
      </w:r>
      <w:r w:rsidR="00DB24DE" w:rsidRPr="002F3653">
        <w:rPr>
          <w:rStyle w:val="Odkaznapoznmkupodiarou"/>
          <w:rFonts w:ascii="Calibri" w:hAnsi="Calibri" w:cs="Calibri"/>
          <w:sz w:val="20"/>
          <w:szCs w:val="20"/>
        </w:rPr>
        <w:footnoteReference w:id="114"/>
      </w:r>
      <w:r w:rsidR="00DB24DE" w:rsidRPr="002F3653">
        <w:rPr>
          <w:rFonts w:ascii="Calibri" w:hAnsi="Calibri" w:cs="Calibri"/>
          <w:sz w:val="20"/>
          <w:szCs w:val="20"/>
        </w:rPr>
        <w:t xml:space="preserve"> výzvu na súťaž </w:t>
      </w:r>
      <w:r w:rsidR="00DB24DE" w:rsidRPr="002F3653">
        <w:rPr>
          <w:rFonts w:ascii="Calibri" w:hAnsi="Calibri" w:cs="Calibri"/>
          <w:b/>
          <w:sz w:val="20"/>
          <w:szCs w:val="20"/>
        </w:rPr>
        <w:t>minimálne 5 pracovných dní</w:t>
      </w:r>
      <w:r w:rsidR="00DB24DE" w:rsidRPr="002F3653">
        <w:rPr>
          <w:rFonts w:ascii="Calibri" w:hAnsi="Calibri" w:cs="Calibri"/>
          <w:sz w:val="20"/>
          <w:szCs w:val="20"/>
        </w:rPr>
        <w:t xml:space="preserve"> pred dňom predkladania ponúk (do lehoty sa nezapočítava deň zverejnenia).</w:t>
      </w:r>
    </w:p>
    <w:p w14:paraId="204889A4" w14:textId="77777777" w:rsidR="00DB24DE" w:rsidRPr="002F3653" w:rsidRDefault="00360325" w:rsidP="00CA0960">
      <w:pPr>
        <w:pStyle w:val="Default"/>
        <w:numPr>
          <w:ilvl w:val="0"/>
          <w:numId w:val="5"/>
        </w:numPr>
        <w:spacing w:before="120" w:after="120" w:line="276" w:lineRule="auto"/>
        <w:ind w:left="900"/>
        <w:jc w:val="both"/>
        <w:rPr>
          <w:rFonts w:ascii="Calibri" w:hAnsi="Calibri" w:cs="Calibri"/>
          <w:sz w:val="20"/>
          <w:szCs w:val="20"/>
        </w:rPr>
      </w:pPr>
      <w:r w:rsidRPr="002F3653">
        <w:rPr>
          <w:rFonts w:ascii="Calibri" w:hAnsi="Calibri" w:cs="Calibri"/>
          <w:sz w:val="20"/>
          <w:szCs w:val="20"/>
        </w:rPr>
        <w:t>Žiadateľ/</w:t>
      </w:r>
      <w:r w:rsidR="00DB24DE" w:rsidRPr="002F3653">
        <w:rPr>
          <w:rFonts w:ascii="Calibri" w:hAnsi="Calibri" w:cs="Calibri"/>
          <w:sz w:val="20"/>
          <w:szCs w:val="20"/>
        </w:rPr>
        <w:t xml:space="preserve">Prijímateľ je súčasne so zverejnením výzvy na súťaž povinný zaslať túto výzvu </w:t>
      </w:r>
      <w:r w:rsidR="00DB24DE" w:rsidRPr="002F3653">
        <w:rPr>
          <w:rFonts w:ascii="Calibri" w:hAnsi="Calibri" w:cs="Calibri"/>
          <w:b/>
          <w:sz w:val="20"/>
          <w:szCs w:val="20"/>
        </w:rPr>
        <w:t xml:space="preserve">minimálne </w:t>
      </w:r>
      <w:r w:rsidR="00207014" w:rsidRPr="002F3653">
        <w:rPr>
          <w:rFonts w:ascii="Calibri" w:hAnsi="Calibri" w:cs="Calibri"/>
          <w:b/>
          <w:sz w:val="20"/>
          <w:szCs w:val="20"/>
        </w:rPr>
        <w:t>3</w:t>
      </w:r>
      <w:r w:rsidR="005F6591" w:rsidRPr="002F3653">
        <w:rPr>
          <w:rFonts w:ascii="Calibri" w:hAnsi="Calibri" w:cs="Calibri"/>
          <w:b/>
          <w:sz w:val="20"/>
          <w:szCs w:val="20"/>
        </w:rPr>
        <w:t xml:space="preserve"> </w:t>
      </w:r>
      <w:r w:rsidR="00DB24DE" w:rsidRPr="002F3653">
        <w:rPr>
          <w:rFonts w:ascii="Calibri" w:hAnsi="Calibri" w:cs="Calibri"/>
          <w:b/>
          <w:sz w:val="20"/>
          <w:szCs w:val="20"/>
        </w:rPr>
        <w:t>vybraným záujemcom</w:t>
      </w:r>
      <w:r w:rsidR="00DB24DE" w:rsidRPr="002F3653">
        <w:rPr>
          <w:rFonts w:ascii="Calibri" w:hAnsi="Calibri" w:cs="Calibri"/>
          <w:sz w:val="20"/>
          <w:szCs w:val="20"/>
        </w:rPr>
        <w:t>. Ak sa jedná o</w:t>
      </w:r>
      <w:r w:rsidR="001A3F45" w:rsidRPr="002F3653">
        <w:rPr>
          <w:rFonts w:ascii="Calibri" w:hAnsi="Calibri" w:cs="Calibri"/>
          <w:sz w:val="20"/>
          <w:szCs w:val="20"/>
        </w:rPr>
        <w:t> </w:t>
      </w:r>
      <w:r w:rsidR="00DB24DE" w:rsidRPr="002F3653">
        <w:rPr>
          <w:rFonts w:ascii="Calibri" w:hAnsi="Calibri" w:cs="Calibri"/>
          <w:sz w:val="20"/>
          <w:szCs w:val="20"/>
        </w:rPr>
        <w:t xml:space="preserve">jedinečný predmet zákazky, môže </w:t>
      </w:r>
      <w:r w:rsidRPr="002F3653">
        <w:rPr>
          <w:rFonts w:ascii="Calibri" w:hAnsi="Calibri" w:cs="Calibri"/>
          <w:sz w:val="20"/>
          <w:szCs w:val="20"/>
        </w:rPr>
        <w:t>žiadateľ/</w:t>
      </w:r>
      <w:r w:rsidR="00DB24DE" w:rsidRPr="002F3653">
        <w:rPr>
          <w:rFonts w:ascii="Calibri" w:hAnsi="Calibri" w:cs="Calibri"/>
          <w:sz w:val="20"/>
          <w:szCs w:val="20"/>
        </w:rPr>
        <w:t xml:space="preserve">prijímateľ osloviť aj menší počet záujemcov, pričom </w:t>
      </w:r>
      <w:r w:rsidRPr="002F3653">
        <w:rPr>
          <w:rFonts w:ascii="Calibri" w:hAnsi="Calibri" w:cs="Calibri"/>
          <w:sz w:val="20"/>
          <w:szCs w:val="20"/>
        </w:rPr>
        <w:t>žiadateľ/</w:t>
      </w:r>
      <w:r w:rsidR="00DB24DE" w:rsidRPr="002F3653">
        <w:rPr>
          <w:rFonts w:ascii="Calibri" w:hAnsi="Calibri" w:cs="Calibri"/>
          <w:sz w:val="20"/>
          <w:szCs w:val="20"/>
        </w:rPr>
        <w:t xml:space="preserve">prijímateľ musí uvedenú skutočnosť riadne zdôvodniť. </w:t>
      </w:r>
    </w:p>
    <w:p w14:paraId="19D5278E" w14:textId="77777777" w:rsidR="00DB24DE" w:rsidRPr="002F3653" w:rsidRDefault="00DB24DE" w:rsidP="00CA0960">
      <w:pPr>
        <w:pStyle w:val="Default"/>
        <w:numPr>
          <w:ilvl w:val="0"/>
          <w:numId w:val="5"/>
        </w:numPr>
        <w:spacing w:before="120" w:after="120" w:line="276" w:lineRule="auto"/>
        <w:ind w:left="900"/>
        <w:jc w:val="both"/>
        <w:rPr>
          <w:rFonts w:ascii="Calibri" w:hAnsi="Calibri" w:cs="Calibri"/>
          <w:sz w:val="20"/>
          <w:szCs w:val="20"/>
        </w:rPr>
      </w:pPr>
      <w:r w:rsidRPr="002F3653">
        <w:rPr>
          <w:rFonts w:ascii="Calibri" w:hAnsi="Calibri" w:cs="Calibri"/>
          <w:sz w:val="20"/>
          <w:szCs w:val="20"/>
        </w:rPr>
        <w:t>Oslovovaní záujemcovia musia byť subjekty, ktoré sú oprávnené dodávať službu, tovar alebo prácu v</w:t>
      </w:r>
      <w:r w:rsidR="001A3F45" w:rsidRPr="002F3653">
        <w:rPr>
          <w:rFonts w:ascii="Calibri" w:hAnsi="Calibri" w:cs="Calibri"/>
          <w:sz w:val="20"/>
          <w:szCs w:val="20"/>
        </w:rPr>
        <w:t> </w:t>
      </w:r>
      <w:r w:rsidRPr="002F3653">
        <w:rPr>
          <w:rFonts w:ascii="Calibri" w:hAnsi="Calibri" w:cs="Calibri"/>
          <w:sz w:val="20"/>
          <w:szCs w:val="20"/>
        </w:rPr>
        <w:t>rozsahu predmetu zákazky (ich identifikácia prebieha najmä cez informácie verejne uvedené v</w:t>
      </w:r>
      <w:r w:rsidR="001A3F45" w:rsidRPr="002F3653">
        <w:rPr>
          <w:rFonts w:ascii="Calibri" w:hAnsi="Calibri" w:cs="Calibri"/>
          <w:sz w:val="20"/>
          <w:szCs w:val="20"/>
        </w:rPr>
        <w:t> </w:t>
      </w:r>
      <w:r w:rsidRPr="002F3653">
        <w:rPr>
          <w:rFonts w:ascii="Calibri" w:hAnsi="Calibri" w:cs="Calibri"/>
          <w:sz w:val="20"/>
          <w:szCs w:val="20"/>
        </w:rPr>
        <w:t>obchodnom registri alebo živnostenskom registri). Pre overenie tohto zaslania je potrebné nastavenie e-mailovej notifikácie (potvrdenie odoslania, prijatia resp. prečítania e-mailu) ako aj uvádzanie e-mailových adries záujemcov medzi adresátov takým spôsobom, ktorý zabezpečí vzájomné utajenie identifikácie týchto subjektov.</w:t>
      </w:r>
    </w:p>
    <w:p w14:paraId="215B374C" w14:textId="77777777" w:rsidR="00DB24DE" w:rsidRPr="002F3653" w:rsidRDefault="00360325" w:rsidP="00CA0960">
      <w:pPr>
        <w:pStyle w:val="Default"/>
        <w:numPr>
          <w:ilvl w:val="0"/>
          <w:numId w:val="5"/>
        </w:numPr>
        <w:spacing w:before="120" w:after="120" w:line="276" w:lineRule="auto"/>
        <w:ind w:left="900"/>
        <w:jc w:val="both"/>
        <w:rPr>
          <w:rFonts w:ascii="Calibri" w:hAnsi="Calibri" w:cs="Calibri"/>
          <w:sz w:val="20"/>
          <w:szCs w:val="20"/>
        </w:rPr>
      </w:pPr>
      <w:r w:rsidRPr="002F3653">
        <w:rPr>
          <w:rFonts w:ascii="Calibri" w:hAnsi="Calibri" w:cs="Calibri"/>
          <w:sz w:val="20"/>
          <w:szCs w:val="20"/>
        </w:rPr>
        <w:t>Žiadateľ/</w:t>
      </w:r>
      <w:r w:rsidR="00DB24DE" w:rsidRPr="002F3653">
        <w:rPr>
          <w:rFonts w:ascii="Calibri" w:hAnsi="Calibri" w:cs="Calibri"/>
          <w:sz w:val="20"/>
          <w:szCs w:val="20"/>
        </w:rPr>
        <w:t>Prijímateľ je povinný zabezpečiť, aby všetci uchádzači o</w:t>
      </w:r>
      <w:r w:rsidR="001A3F45" w:rsidRPr="002F3653">
        <w:rPr>
          <w:rFonts w:ascii="Calibri" w:hAnsi="Calibri" w:cs="Calibri"/>
          <w:sz w:val="20"/>
          <w:szCs w:val="20"/>
        </w:rPr>
        <w:t> </w:t>
      </w:r>
      <w:r w:rsidR="00DB24DE" w:rsidRPr="002F3653">
        <w:rPr>
          <w:rFonts w:ascii="Calibri" w:hAnsi="Calibri" w:cs="Calibri"/>
          <w:sz w:val="20"/>
          <w:szCs w:val="20"/>
        </w:rPr>
        <w:t>zákazku predkladali svoje ponuky v</w:t>
      </w:r>
      <w:r w:rsidR="001A3F45" w:rsidRPr="002F3653">
        <w:rPr>
          <w:rFonts w:ascii="Calibri" w:hAnsi="Calibri" w:cs="Calibri"/>
          <w:sz w:val="20"/>
          <w:szCs w:val="20"/>
        </w:rPr>
        <w:t> </w:t>
      </w:r>
      <w:r w:rsidR="00DB24DE" w:rsidRPr="002F3653">
        <w:rPr>
          <w:rFonts w:ascii="Calibri" w:hAnsi="Calibri" w:cs="Calibri"/>
          <w:sz w:val="20"/>
          <w:szCs w:val="20"/>
        </w:rPr>
        <w:t>písomnej podobe, pričom za písomnú ponuku sa po</w:t>
      </w:r>
      <w:r w:rsidR="0097778F" w:rsidRPr="002F3653">
        <w:rPr>
          <w:rFonts w:ascii="Calibri" w:hAnsi="Calibri" w:cs="Calibri"/>
          <w:sz w:val="20"/>
          <w:szCs w:val="20"/>
        </w:rPr>
        <w:t>važuje</w:t>
      </w:r>
      <w:r w:rsidR="00DB24DE" w:rsidRPr="002F3653">
        <w:rPr>
          <w:rFonts w:ascii="Calibri" w:hAnsi="Calibri" w:cs="Calibri"/>
          <w:sz w:val="20"/>
          <w:szCs w:val="20"/>
        </w:rPr>
        <w:t xml:space="preserve"> aj ponuka podaná elektronicky. </w:t>
      </w:r>
    </w:p>
    <w:p w14:paraId="436527BD" w14:textId="77777777" w:rsidR="00DB24DE" w:rsidRPr="002F3653" w:rsidRDefault="00DB24DE" w:rsidP="00CA0960">
      <w:pPr>
        <w:pStyle w:val="Default"/>
        <w:numPr>
          <w:ilvl w:val="0"/>
          <w:numId w:val="5"/>
        </w:numPr>
        <w:spacing w:before="120" w:after="120" w:line="276" w:lineRule="auto"/>
        <w:ind w:left="900"/>
        <w:jc w:val="both"/>
        <w:rPr>
          <w:rFonts w:ascii="Calibri" w:hAnsi="Calibri" w:cs="Calibri"/>
          <w:sz w:val="20"/>
          <w:szCs w:val="20"/>
        </w:rPr>
      </w:pPr>
      <w:r w:rsidRPr="002F3653">
        <w:rPr>
          <w:rFonts w:ascii="Calibri" w:hAnsi="Calibri" w:cs="Calibri"/>
          <w:sz w:val="20"/>
          <w:szCs w:val="20"/>
        </w:rPr>
        <w:t xml:space="preserve">Ak </w:t>
      </w:r>
      <w:r w:rsidR="00360325" w:rsidRPr="002F3653">
        <w:rPr>
          <w:rFonts w:ascii="Calibri" w:hAnsi="Calibri" w:cs="Calibri"/>
          <w:sz w:val="20"/>
          <w:szCs w:val="20"/>
        </w:rPr>
        <w:t>žiadateľovi/</w:t>
      </w:r>
      <w:r w:rsidRPr="002F3653">
        <w:rPr>
          <w:rFonts w:ascii="Calibri" w:hAnsi="Calibri" w:cs="Calibri"/>
          <w:sz w:val="20"/>
          <w:szCs w:val="20"/>
        </w:rPr>
        <w:t>prijímateľovi nebude predložená žiadna ponuka, pričom splní všetky postupy uvedené v</w:t>
      </w:r>
      <w:r w:rsidR="001A3F45" w:rsidRPr="002F3653">
        <w:rPr>
          <w:rFonts w:ascii="Calibri" w:hAnsi="Calibri" w:cs="Calibri"/>
          <w:sz w:val="20"/>
          <w:szCs w:val="20"/>
        </w:rPr>
        <w:t> </w:t>
      </w:r>
      <w:r w:rsidRPr="002F3653">
        <w:rPr>
          <w:rFonts w:ascii="Calibri" w:hAnsi="Calibri" w:cs="Calibri"/>
          <w:sz w:val="20"/>
          <w:szCs w:val="20"/>
        </w:rPr>
        <w:t>ods. a) – d), je oprávnený vyzvať na rokovanie jedného alebo viacerých záujemcov, s</w:t>
      </w:r>
      <w:r w:rsidR="001A3F45" w:rsidRPr="002F3653">
        <w:rPr>
          <w:rFonts w:ascii="Calibri" w:hAnsi="Calibri" w:cs="Calibri"/>
          <w:sz w:val="20"/>
          <w:szCs w:val="20"/>
        </w:rPr>
        <w:t> </w:t>
      </w:r>
      <w:r w:rsidRPr="002F3653">
        <w:rPr>
          <w:rFonts w:ascii="Calibri" w:hAnsi="Calibri" w:cs="Calibri"/>
          <w:sz w:val="20"/>
          <w:szCs w:val="20"/>
        </w:rPr>
        <w:t xml:space="preserve">ktorými </w:t>
      </w:r>
      <w:r w:rsidR="001E4EF7" w:rsidRPr="002F3653">
        <w:rPr>
          <w:rFonts w:ascii="Calibri" w:hAnsi="Calibri" w:cs="Calibri"/>
          <w:sz w:val="20"/>
          <w:szCs w:val="20"/>
        </w:rPr>
        <w:t>bude rokovať</w:t>
      </w:r>
      <w:r w:rsidRPr="002F3653">
        <w:rPr>
          <w:rFonts w:ascii="Calibri" w:hAnsi="Calibri" w:cs="Calibri"/>
          <w:sz w:val="20"/>
          <w:szCs w:val="20"/>
        </w:rPr>
        <w:t xml:space="preserve"> o</w:t>
      </w:r>
      <w:r w:rsidR="001A3F45" w:rsidRPr="002F3653">
        <w:rPr>
          <w:rFonts w:ascii="Calibri" w:hAnsi="Calibri" w:cs="Calibri"/>
          <w:sz w:val="20"/>
          <w:szCs w:val="20"/>
        </w:rPr>
        <w:t> </w:t>
      </w:r>
      <w:r w:rsidRPr="002F3653">
        <w:rPr>
          <w:rFonts w:ascii="Calibri" w:hAnsi="Calibri" w:cs="Calibri"/>
          <w:sz w:val="20"/>
          <w:szCs w:val="20"/>
        </w:rPr>
        <w:t>zadaní zákazky. Z</w:t>
      </w:r>
      <w:r w:rsidR="001A3F45" w:rsidRPr="002F3653">
        <w:rPr>
          <w:rFonts w:ascii="Calibri" w:hAnsi="Calibri" w:cs="Calibri"/>
          <w:sz w:val="20"/>
          <w:szCs w:val="20"/>
        </w:rPr>
        <w:t> </w:t>
      </w:r>
      <w:r w:rsidRPr="002F3653">
        <w:rPr>
          <w:rFonts w:ascii="Calibri" w:hAnsi="Calibri" w:cs="Calibri"/>
          <w:sz w:val="20"/>
          <w:szCs w:val="20"/>
        </w:rPr>
        <w:t xml:space="preserve">rokovania je </w:t>
      </w:r>
      <w:r w:rsidR="00360325" w:rsidRPr="002F3653">
        <w:rPr>
          <w:rFonts w:ascii="Calibri" w:hAnsi="Calibri" w:cs="Calibri"/>
          <w:sz w:val="20"/>
          <w:szCs w:val="20"/>
        </w:rPr>
        <w:t>žiadateľ/</w:t>
      </w:r>
      <w:r w:rsidRPr="002F3653">
        <w:rPr>
          <w:rFonts w:ascii="Calibri" w:hAnsi="Calibri" w:cs="Calibri"/>
          <w:sz w:val="20"/>
          <w:szCs w:val="20"/>
        </w:rPr>
        <w:t>prijímateľ povinný vyhotoviť zápis a</w:t>
      </w:r>
      <w:r w:rsidR="001A3F45" w:rsidRPr="002F3653">
        <w:rPr>
          <w:rFonts w:ascii="Calibri" w:hAnsi="Calibri" w:cs="Calibri"/>
          <w:sz w:val="20"/>
          <w:szCs w:val="20"/>
        </w:rPr>
        <w:t> </w:t>
      </w:r>
      <w:r w:rsidRPr="002F3653">
        <w:rPr>
          <w:rFonts w:ascii="Calibri" w:hAnsi="Calibri" w:cs="Calibri"/>
          <w:sz w:val="20"/>
          <w:szCs w:val="20"/>
        </w:rPr>
        <w:t xml:space="preserve">zdôvodniť výber záujemcu/záujemcov, ktorí boli vyzvaní na rokovanie. </w:t>
      </w:r>
      <w:r w:rsidRPr="002F3653">
        <w:rPr>
          <w:rStyle w:val="Odkaznapoznmkupodiarou"/>
          <w:rFonts w:ascii="Calibri" w:hAnsi="Calibri" w:cs="Calibri"/>
          <w:sz w:val="20"/>
          <w:szCs w:val="20"/>
        </w:rPr>
        <w:footnoteReference w:id="115"/>
      </w:r>
    </w:p>
    <w:p w14:paraId="1AB2624B" w14:textId="77777777" w:rsidR="00C71B9A" w:rsidRPr="002F3653" w:rsidRDefault="00DB24DE" w:rsidP="00CA0960">
      <w:pPr>
        <w:pStyle w:val="Default"/>
        <w:numPr>
          <w:ilvl w:val="0"/>
          <w:numId w:val="5"/>
        </w:numPr>
        <w:spacing w:after="147" w:line="276" w:lineRule="auto"/>
        <w:ind w:left="900"/>
        <w:jc w:val="both"/>
        <w:rPr>
          <w:rFonts w:ascii="Calibri" w:hAnsi="Calibri" w:cs="Calibri"/>
          <w:sz w:val="20"/>
          <w:szCs w:val="20"/>
        </w:rPr>
      </w:pPr>
      <w:r w:rsidRPr="002F3653">
        <w:rPr>
          <w:rFonts w:ascii="Calibri" w:hAnsi="Calibri" w:cs="Calibri"/>
          <w:sz w:val="20"/>
          <w:szCs w:val="20"/>
        </w:rPr>
        <w:t>Výber úspešného uchádzača prebieha na základe vyhodnotenia informácií a</w:t>
      </w:r>
      <w:r w:rsidR="001A3F45" w:rsidRPr="002F3653">
        <w:rPr>
          <w:rFonts w:ascii="Calibri" w:hAnsi="Calibri" w:cs="Calibri"/>
          <w:sz w:val="20"/>
          <w:szCs w:val="20"/>
        </w:rPr>
        <w:t> </w:t>
      </w:r>
      <w:r w:rsidRPr="002F3653">
        <w:rPr>
          <w:rFonts w:ascii="Calibri" w:hAnsi="Calibri" w:cs="Calibri"/>
          <w:sz w:val="20"/>
          <w:szCs w:val="20"/>
        </w:rPr>
        <w:t xml:space="preserve">dokumentácie predloženej záujemcami, pričom </w:t>
      </w:r>
      <w:r w:rsidR="00360325" w:rsidRPr="002F3653">
        <w:rPr>
          <w:rFonts w:ascii="Calibri" w:hAnsi="Calibri" w:cs="Calibri"/>
          <w:sz w:val="20"/>
          <w:szCs w:val="20"/>
        </w:rPr>
        <w:t>žiadateľ/</w:t>
      </w:r>
      <w:r w:rsidRPr="002F3653">
        <w:rPr>
          <w:rFonts w:ascii="Calibri" w:hAnsi="Calibri" w:cs="Calibri"/>
          <w:sz w:val="20"/>
          <w:szCs w:val="20"/>
        </w:rPr>
        <w:t>prijímateľ je povinný vyhodnotiť predložené ponuky v</w:t>
      </w:r>
      <w:r w:rsidR="001A3F45" w:rsidRPr="002F3653">
        <w:rPr>
          <w:rFonts w:ascii="Calibri" w:hAnsi="Calibri" w:cs="Calibri"/>
          <w:sz w:val="20"/>
          <w:szCs w:val="20"/>
        </w:rPr>
        <w:t> </w:t>
      </w:r>
      <w:r w:rsidRPr="002F3653">
        <w:rPr>
          <w:rFonts w:ascii="Calibri" w:hAnsi="Calibri" w:cs="Calibri"/>
          <w:sz w:val="20"/>
          <w:szCs w:val="20"/>
        </w:rPr>
        <w:t>súlade s</w:t>
      </w:r>
      <w:r w:rsidR="001A3F45" w:rsidRPr="002F3653">
        <w:rPr>
          <w:rFonts w:ascii="Calibri" w:hAnsi="Calibri" w:cs="Calibri"/>
          <w:sz w:val="20"/>
          <w:szCs w:val="20"/>
        </w:rPr>
        <w:t> </w:t>
      </w:r>
      <w:r w:rsidRPr="002F3653">
        <w:rPr>
          <w:rFonts w:ascii="Calibri" w:hAnsi="Calibri" w:cs="Calibri"/>
          <w:sz w:val="20"/>
          <w:szCs w:val="20"/>
        </w:rPr>
        <w:t>podmienkami a</w:t>
      </w:r>
      <w:r w:rsidR="001A3F45" w:rsidRPr="002F3653">
        <w:rPr>
          <w:rFonts w:ascii="Calibri" w:hAnsi="Calibri" w:cs="Calibri"/>
          <w:sz w:val="20"/>
          <w:szCs w:val="20"/>
        </w:rPr>
        <w:t> </w:t>
      </w:r>
      <w:r w:rsidRPr="002F3653">
        <w:rPr>
          <w:rFonts w:ascii="Calibri" w:hAnsi="Calibri" w:cs="Calibri"/>
          <w:sz w:val="20"/>
          <w:szCs w:val="20"/>
        </w:rPr>
        <w:t xml:space="preserve">kritériami, ktoré si pre tento účel určil. </w:t>
      </w:r>
      <w:r w:rsidR="00360325" w:rsidRPr="002F3653">
        <w:rPr>
          <w:rFonts w:ascii="Calibri" w:hAnsi="Calibri" w:cs="Calibri"/>
          <w:sz w:val="20"/>
          <w:szCs w:val="20"/>
        </w:rPr>
        <w:t>Žiadateľ/</w:t>
      </w:r>
      <w:r w:rsidRPr="002F3653">
        <w:rPr>
          <w:rFonts w:ascii="Calibri" w:hAnsi="Calibri" w:cs="Calibri"/>
          <w:sz w:val="20"/>
          <w:szCs w:val="20"/>
        </w:rPr>
        <w:t>Prijímateľ zaznamená priebeh zadávania zákazky v</w:t>
      </w:r>
      <w:r w:rsidR="001A3F45" w:rsidRPr="002F3653">
        <w:rPr>
          <w:rFonts w:ascii="Calibri" w:hAnsi="Calibri" w:cs="Calibri"/>
          <w:sz w:val="20"/>
          <w:szCs w:val="20"/>
        </w:rPr>
        <w:t> </w:t>
      </w:r>
      <w:r w:rsidRPr="002F3653">
        <w:rPr>
          <w:rFonts w:ascii="Calibri" w:hAnsi="Calibri" w:cs="Calibri"/>
          <w:sz w:val="20"/>
          <w:szCs w:val="20"/>
        </w:rPr>
        <w:t>zázname z</w:t>
      </w:r>
      <w:r w:rsidR="001A3F45" w:rsidRPr="002F3653">
        <w:rPr>
          <w:rFonts w:ascii="Calibri" w:hAnsi="Calibri" w:cs="Calibri"/>
          <w:sz w:val="20"/>
          <w:szCs w:val="20"/>
        </w:rPr>
        <w:t> </w:t>
      </w:r>
      <w:r w:rsidRPr="002F3653">
        <w:rPr>
          <w:rFonts w:ascii="Calibri" w:hAnsi="Calibri" w:cs="Calibri"/>
          <w:sz w:val="20"/>
          <w:szCs w:val="20"/>
        </w:rPr>
        <w:t>prieskumu trhu.</w:t>
      </w:r>
    </w:p>
    <w:p w14:paraId="4871888C" w14:textId="77777777" w:rsidR="00754070" w:rsidRPr="002F3653" w:rsidRDefault="001F0996" w:rsidP="007F59C5">
      <w:pPr>
        <w:pStyle w:val="Default"/>
        <w:numPr>
          <w:ilvl w:val="0"/>
          <w:numId w:val="30"/>
        </w:numPr>
        <w:tabs>
          <w:tab w:val="clear" w:pos="720"/>
        </w:tabs>
        <w:spacing w:after="60" w:line="276" w:lineRule="auto"/>
        <w:ind w:left="540" w:hanging="540"/>
        <w:jc w:val="both"/>
        <w:rPr>
          <w:rFonts w:ascii="Calibri" w:hAnsi="Calibri" w:cs="Calibri"/>
          <w:sz w:val="20"/>
          <w:szCs w:val="20"/>
        </w:rPr>
      </w:pPr>
      <w:r w:rsidRPr="002F3653">
        <w:rPr>
          <w:rFonts w:ascii="Calibri" w:hAnsi="Calibri" w:cs="Calibri"/>
          <w:sz w:val="20"/>
          <w:szCs w:val="20"/>
        </w:rPr>
        <w:t xml:space="preserve">Žiadateľ/Prijímateľ </w:t>
      </w:r>
      <w:r>
        <w:rPr>
          <w:rFonts w:ascii="Calibri" w:hAnsi="Calibri" w:cs="Calibri"/>
          <w:sz w:val="20"/>
          <w:szCs w:val="20"/>
        </w:rPr>
        <w:t xml:space="preserve">predkladá dokumentáciu </w:t>
      </w:r>
      <w:r w:rsidRPr="002F3653">
        <w:rPr>
          <w:rFonts w:ascii="Calibri" w:hAnsi="Calibri" w:cs="Calibri"/>
          <w:b/>
          <w:sz w:val="20"/>
          <w:szCs w:val="20"/>
        </w:rPr>
        <w:t>na druhú ex-ante kontrolu</w:t>
      </w:r>
      <w:r w:rsidRPr="002F3653">
        <w:rPr>
          <w:rFonts w:ascii="Calibri" w:hAnsi="Calibri" w:cs="Calibri"/>
          <w:sz w:val="20"/>
          <w:szCs w:val="20"/>
        </w:rPr>
        <w:t xml:space="preserve"> na RO spôsobom uvedeným v podkapitole </w:t>
      </w:r>
      <w:hyperlink w:anchor="_Predkladanie_dokumentácie_z_1" w:history="1">
        <w:r w:rsidRPr="002F3653">
          <w:rPr>
            <w:rStyle w:val="Hypertextovprepojenie"/>
            <w:rFonts w:asciiTheme="minorHAnsi" w:hAnsiTheme="minorHAnsi" w:cs="Calibri"/>
            <w:sz w:val="20"/>
            <w:szCs w:val="20"/>
          </w:rPr>
          <w:t>2.2</w:t>
        </w:r>
      </w:hyperlink>
      <w:r>
        <w:rPr>
          <w:rStyle w:val="Hypertextovprepojenie"/>
          <w:rFonts w:asciiTheme="minorHAnsi" w:hAnsiTheme="minorHAnsi" w:cs="Calibri"/>
          <w:sz w:val="20"/>
          <w:szCs w:val="20"/>
        </w:rPr>
        <w:t xml:space="preserve"> </w:t>
      </w:r>
      <w:r w:rsidRPr="002F3653">
        <w:rPr>
          <w:rFonts w:ascii="Calibri" w:hAnsi="Calibri" w:cs="Calibri"/>
          <w:sz w:val="20"/>
          <w:szCs w:val="20"/>
        </w:rPr>
        <w:t xml:space="preserve">odsekoch </w:t>
      </w:r>
      <w:r>
        <w:rPr>
          <w:rFonts w:ascii="Calibri" w:hAnsi="Calibri" w:cs="Calibri"/>
          <w:sz w:val="20"/>
          <w:szCs w:val="20"/>
        </w:rPr>
        <w:t>1</w:t>
      </w:r>
      <w:r w:rsidRPr="002F3653">
        <w:rPr>
          <w:rFonts w:ascii="Calibri" w:hAnsi="Calibri" w:cs="Calibri"/>
          <w:sz w:val="20"/>
          <w:szCs w:val="20"/>
        </w:rPr>
        <w:t xml:space="preserve"> až </w:t>
      </w:r>
      <w:r>
        <w:rPr>
          <w:rFonts w:ascii="Calibri" w:hAnsi="Calibri" w:cs="Calibri"/>
          <w:sz w:val="20"/>
          <w:szCs w:val="20"/>
        </w:rPr>
        <w:t>5 (postup uvedený v bode 5 podľa písm. b) a c))</w:t>
      </w:r>
      <w:r w:rsidRPr="002F3653">
        <w:rPr>
          <w:rFonts w:ascii="Calibri" w:hAnsi="Calibri" w:cs="Calibri"/>
          <w:sz w:val="20"/>
          <w:szCs w:val="20"/>
        </w:rPr>
        <w:t xml:space="preserve"> tejto príručky</w:t>
      </w:r>
      <w:r w:rsidR="00FB0C8F">
        <w:rPr>
          <w:rFonts w:ascii="Calibri" w:hAnsi="Calibri" w:cs="Calibri"/>
          <w:sz w:val="20"/>
          <w:szCs w:val="20"/>
        </w:rPr>
        <w:t xml:space="preserve">, </w:t>
      </w:r>
      <w:r w:rsidRPr="002F3653">
        <w:rPr>
          <w:rFonts w:ascii="Calibri" w:hAnsi="Calibri" w:cs="Calibri"/>
          <w:sz w:val="20"/>
          <w:szCs w:val="20"/>
        </w:rPr>
        <w:t xml:space="preserve">v rozsahu podľa odseku </w:t>
      </w:r>
      <w:r>
        <w:rPr>
          <w:rFonts w:ascii="Calibri" w:hAnsi="Calibri" w:cs="Calibri"/>
          <w:sz w:val="20"/>
          <w:szCs w:val="20"/>
        </w:rPr>
        <w:t>10</w:t>
      </w:r>
      <w:r w:rsidRPr="002F3653">
        <w:rPr>
          <w:rFonts w:ascii="Calibri" w:hAnsi="Calibri" w:cs="Calibri"/>
          <w:sz w:val="20"/>
          <w:szCs w:val="20"/>
        </w:rPr>
        <w:t xml:space="preserve"> (tabuľky č. </w:t>
      </w:r>
      <w:r>
        <w:rPr>
          <w:rFonts w:ascii="Calibri" w:hAnsi="Calibri" w:cs="Calibri"/>
          <w:sz w:val="20"/>
          <w:szCs w:val="20"/>
        </w:rPr>
        <w:t>10</w:t>
      </w:r>
      <w:r w:rsidRPr="002F3653">
        <w:rPr>
          <w:rFonts w:ascii="Calibri" w:hAnsi="Calibri" w:cs="Calibri"/>
          <w:sz w:val="20"/>
          <w:szCs w:val="20"/>
        </w:rPr>
        <w:t xml:space="preserve">, resp. </w:t>
      </w:r>
      <w:r>
        <w:rPr>
          <w:rFonts w:ascii="Calibri" w:hAnsi="Calibri" w:cs="Calibri"/>
          <w:sz w:val="20"/>
          <w:szCs w:val="20"/>
        </w:rPr>
        <w:t>tabuľky č. 9</w:t>
      </w:r>
      <w:r w:rsidRPr="002F3653">
        <w:rPr>
          <w:rFonts w:ascii="Calibri" w:hAnsi="Calibri" w:cs="Calibri"/>
          <w:sz w:val="20"/>
          <w:szCs w:val="20"/>
        </w:rPr>
        <w:t>, ak dokumentácia nebola predmetom prvej ex-ante kontroly) po ukončení vyhodnotenia ponúk predložených uchádzačmi, oboznámení uchádzačov s výsledkom vyhodnotenia</w:t>
      </w:r>
      <w:r w:rsidR="00FB0C8F">
        <w:rPr>
          <w:rFonts w:ascii="Calibri" w:hAnsi="Calibri" w:cs="Calibri"/>
          <w:sz w:val="20"/>
          <w:szCs w:val="20"/>
        </w:rPr>
        <w:t xml:space="preserve">, </w:t>
      </w:r>
      <w:r w:rsidRPr="002F3653">
        <w:rPr>
          <w:rFonts w:ascii="Calibri" w:hAnsi="Calibri" w:cs="Calibri"/>
          <w:sz w:val="20"/>
          <w:szCs w:val="20"/>
        </w:rPr>
        <w:t xml:space="preserve">a to najneskôr </w:t>
      </w:r>
      <w:r w:rsidRPr="002F3653">
        <w:rPr>
          <w:rFonts w:ascii="Calibri" w:hAnsi="Calibri" w:cs="Calibri"/>
          <w:b/>
          <w:sz w:val="20"/>
          <w:szCs w:val="20"/>
        </w:rPr>
        <w:t>do 10 pracovných dní</w:t>
      </w:r>
      <w:r w:rsidRPr="002F3653">
        <w:rPr>
          <w:rFonts w:ascii="Calibri" w:hAnsi="Calibri" w:cs="Calibri"/>
          <w:sz w:val="20"/>
          <w:szCs w:val="20"/>
        </w:rPr>
        <w:t xml:space="preserve"> po dni, v rámci ktorého by už bol oprávnený podpísať zmluvu s úspešným uchádzačom</w:t>
      </w:r>
      <w:r>
        <w:rPr>
          <w:rStyle w:val="Odkaznapoznmkupodiarou"/>
          <w:rFonts w:ascii="Calibri" w:hAnsi="Calibri" w:cs="Calibri"/>
          <w:sz w:val="20"/>
          <w:szCs w:val="20"/>
        </w:rPr>
        <w:footnoteReference w:id="116"/>
      </w:r>
      <w:r w:rsidRPr="002F3653">
        <w:rPr>
          <w:rFonts w:ascii="Calibri" w:hAnsi="Calibri" w:cs="Calibri"/>
          <w:sz w:val="20"/>
          <w:szCs w:val="20"/>
        </w:rPr>
        <w:t xml:space="preserve">. </w:t>
      </w:r>
    </w:p>
    <w:p w14:paraId="469050A1" w14:textId="77777777" w:rsidR="00754070" w:rsidRPr="002F3653" w:rsidRDefault="00754070" w:rsidP="003A7897">
      <w:pPr>
        <w:pStyle w:val="Popis"/>
        <w:spacing w:after="0"/>
        <w:rPr>
          <w:rFonts w:cs="Calibri"/>
          <w:color w:val="4F81BD"/>
        </w:rPr>
      </w:pPr>
      <w:bookmarkStart w:id="1538" w:name="_Toc464993126"/>
      <w:r w:rsidRPr="002F3653">
        <w:rPr>
          <w:color w:val="4F81BD"/>
        </w:rPr>
        <w:t xml:space="preserve">Tabuľka </w:t>
      </w:r>
      <w:r w:rsidR="00523019">
        <w:rPr>
          <w:color w:val="4F81BD"/>
        </w:rPr>
        <w:t>10</w:t>
      </w:r>
      <w:r w:rsidR="00580426" w:rsidRPr="002F3653">
        <w:rPr>
          <w:color w:val="4F81BD"/>
        </w:rPr>
        <w:t xml:space="preserve"> </w:t>
      </w:r>
      <w:r w:rsidRPr="002F3653">
        <w:rPr>
          <w:color w:val="4F81BD"/>
        </w:rPr>
        <w:t xml:space="preserve">Rozsah dokumentácie </w:t>
      </w:r>
      <w:r w:rsidR="00CA77E8">
        <w:rPr>
          <w:color w:val="4F81BD"/>
        </w:rPr>
        <w:t xml:space="preserve">po vyhodnotení ponúk pred podpisom </w:t>
      </w:r>
      <w:r w:rsidRPr="002F3653">
        <w:rPr>
          <w:color w:val="4F81BD"/>
        </w:rPr>
        <w:t>zmluvy – zákazky z</w:t>
      </w:r>
      <w:r w:rsidR="001A3F45" w:rsidRPr="002F3653">
        <w:rPr>
          <w:color w:val="4F81BD"/>
        </w:rPr>
        <w:t> </w:t>
      </w:r>
      <w:r w:rsidRPr="002F3653">
        <w:rPr>
          <w:color w:val="4F81BD"/>
        </w:rPr>
        <w:t>vý</w:t>
      </w:r>
      <w:r w:rsidR="00BB26B3" w:rsidRPr="002F3653">
        <w:rPr>
          <w:color w:val="4F81BD"/>
        </w:rPr>
        <w:t>n</w:t>
      </w:r>
      <w:r w:rsidRPr="002F3653">
        <w:rPr>
          <w:color w:val="4F81BD"/>
        </w:rPr>
        <w:t>imky</w:t>
      </w:r>
      <w:bookmarkEnd w:id="1538"/>
      <w:r w:rsidRPr="002F3653">
        <w:rPr>
          <w:color w:val="4F81BD"/>
        </w:rPr>
        <w:t xml:space="preserve"> </w:t>
      </w:r>
    </w:p>
    <w:tbl>
      <w:tblPr>
        <w:tblW w:w="0" w:type="auto"/>
        <w:tblInd w:w="392" w:type="dxa"/>
        <w:tblBorders>
          <w:top w:val="single" w:sz="8" w:space="0" w:color="4F81BD"/>
          <w:left w:val="single" w:sz="8" w:space="0" w:color="4F81BD"/>
          <w:bottom w:val="single" w:sz="8" w:space="0" w:color="4F81BD"/>
          <w:right w:val="single" w:sz="8" w:space="0" w:color="4F81BD"/>
        </w:tblBorders>
        <w:tblLook w:val="04A0" w:firstRow="1" w:lastRow="0" w:firstColumn="1" w:lastColumn="0" w:noHBand="0" w:noVBand="1"/>
      </w:tblPr>
      <w:tblGrid>
        <w:gridCol w:w="8658"/>
      </w:tblGrid>
      <w:tr w:rsidR="00754070" w:rsidRPr="002F3653" w14:paraId="179B6356" w14:textId="77777777" w:rsidTr="00207014">
        <w:trPr>
          <w:trHeight w:val="228"/>
        </w:trPr>
        <w:tc>
          <w:tcPr>
            <w:tcW w:w="8658" w:type="dxa"/>
            <w:shd w:val="clear" w:color="auto" w:fill="4F81BD"/>
          </w:tcPr>
          <w:p w14:paraId="29720E4D" w14:textId="77777777" w:rsidR="00754070" w:rsidRPr="002F3653" w:rsidRDefault="00754070" w:rsidP="0016693E">
            <w:pPr>
              <w:pStyle w:val="Default"/>
              <w:spacing w:line="276" w:lineRule="auto"/>
              <w:jc w:val="both"/>
              <w:rPr>
                <w:rFonts w:ascii="Calibri" w:hAnsi="Calibri" w:cs="Calibri"/>
                <w:b/>
                <w:bCs/>
                <w:color w:val="FFFFFF"/>
                <w:sz w:val="20"/>
                <w:szCs w:val="20"/>
              </w:rPr>
            </w:pPr>
            <w:r w:rsidRPr="002F3653">
              <w:rPr>
                <w:rFonts w:ascii="Calibri" w:hAnsi="Calibri" w:cs="Calibri"/>
                <w:b/>
                <w:bCs/>
                <w:color w:val="FFFFFF"/>
                <w:sz w:val="20"/>
                <w:szCs w:val="20"/>
              </w:rPr>
              <w:t xml:space="preserve">Dokumentácia </w:t>
            </w:r>
            <w:r w:rsidR="001F0996" w:rsidRPr="001F0996">
              <w:rPr>
                <w:rFonts w:ascii="Calibri" w:hAnsi="Calibri" w:cs="Calibri"/>
                <w:b/>
                <w:bCs/>
                <w:color w:val="FFFFFF"/>
                <w:sz w:val="20"/>
                <w:szCs w:val="20"/>
              </w:rPr>
              <w:t xml:space="preserve">po vyhodnotení ponúk pred podpisom </w:t>
            </w:r>
            <w:r w:rsidRPr="002F3653">
              <w:rPr>
                <w:rFonts w:ascii="Calibri" w:hAnsi="Calibri" w:cs="Calibri"/>
                <w:b/>
                <w:bCs/>
                <w:color w:val="FFFFFF"/>
                <w:sz w:val="20"/>
                <w:szCs w:val="20"/>
              </w:rPr>
              <w:t>zmluvy – zákazky z</w:t>
            </w:r>
            <w:r w:rsidR="001A3F45" w:rsidRPr="002F3653">
              <w:rPr>
                <w:rFonts w:ascii="Calibri" w:hAnsi="Calibri" w:cs="Calibri"/>
                <w:b/>
                <w:bCs/>
                <w:color w:val="FFFFFF"/>
                <w:sz w:val="20"/>
                <w:szCs w:val="20"/>
              </w:rPr>
              <w:t> </w:t>
            </w:r>
            <w:r w:rsidRPr="002F3653">
              <w:rPr>
                <w:rFonts w:ascii="Calibri" w:hAnsi="Calibri" w:cs="Calibri"/>
                <w:b/>
                <w:bCs/>
                <w:color w:val="FFFFFF"/>
                <w:sz w:val="20"/>
                <w:szCs w:val="20"/>
              </w:rPr>
              <w:t xml:space="preserve">výnimky  </w:t>
            </w:r>
          </w:p>
        </w:tc>
      </w:tr>
      <w:tr w:rsidR="00754070" w:rsidRPr="002F3653" w14:paraId="5F81A9FC" w14:textId="77777777" w:rsidTr="00207014">
        <w:tc>
          <w:tcPr>
            <w:tcW w:w="8658" w:type="dxa"/>
            <w:tcBorders>
              <w:top w:val="single" w:sz="8" w:space="0" w:color="4F81BD"/>
              <w:bottom w:val="single" w:sz="8" w:space="0" w:color="4F81BD"/>
              <w:right w:val="single" w:sz="8" w:space="0" w:color="4F81BD"/>
            </w:tcBorders>
            <w:shd w:val="clear" w:color="auto" w:fill="auto"/>
          </w:tcPr>
          <w:p w14:paraId="3F3E9908" w14:textId="77777777" w:rsidR="00754070" w:rsidRPr="002F3653" w:rsidRDefault="00387FB4" w:rsidP="007F59C5">
            <w:pPr>
              <w:pStyle w:val="Default"/>
              <w:numPr>
                <w:ilvl w:val="0"/>
                <w:numId w:val="44"/>
              </w:numPr>
              <w:spacing w:line="276" w:lineRule="auto"/>
              <w:ind w:left="317" w:hanging="283"/>
              <w:rPr>
                <w:rFonts w:ascii="Calibri" w:hAnsi="Calibri" w:cs="Calibri"/>
                <w:sz w:val="20"/>
                <w:szCs w:val="20"/>
              </w:rPr>
            </w:pPr>
            <w:r w:rsidRPr="002F3653">
              <w:rPr>
                <w:rFonts w:ascii="Calibri" w:hAnsi="Calibri" w:cs="Calibri"/>
                <w:b/>
                <w:sz w:val="20"/>
                <w:szCs w:val="20"/>
              </w:rPr>
              <w:t>ponuky predložené od všetkých uchádzačov</w:t>
            </w:r>
            <w:r w:rsidRPr="002F3653">
              <w:rPr>
                <w:rFonts w:ascii="Calibri" w:hAnsi="Calibri" w:cs="Calibri"/>
                <w:sz w:val="20"/>
                <w:szCs w:val="20"/>
              </w:rPr>
              <w:t xml:space="preserve"> o zákazku (v prípade použitia prieskumu trhu);</w:t>
            </w:r>
          </w:p>
        </w:tc>
      </w:tr>
      <w:tr w:rsidR="00754070" w:rsidRPr="002F3653" w14:paraId="51C90ED0" w14:textId="77777777" w:rsidTr="00207014">
        <w:tc>
          <w:tcPr>
            <w:tcW w:w="8658" w:type="dxa"/>
            <w:tcBorders>
              <w:top w:val="single" w:sz="8" w:space="0" w:color="4F81BD"/>
              <w:bottom w:val="single" w:sz="8" w:space="0" w:color="4F81BD"/>
              <w:right w:val="single" w:sz="8" w:space="0" w:color="4F81BD"/>
            </w:tcBorders>
            <w:shd w:val="clear" w:color="auto" w:fill="auto"/>
          </w:tcPr>
          <w:p w14:paraId="0C631FD6" w14:textId="77777777" w:rsidR="00754070" w:rsidRPr="002F3653" w:rsidRDefault="00387FB4" w:rsidP="007F59C5">
            <w:pPr>
              <w:pStyle w:val="Default"/>
              <w:numPr>
                <w:ilvl w:val="0"/>
                <w:numId w:val="34"/>
              </w:numPr>
              <w:spacing w:line="276" w:lineRule="auto"/>
              <w:ind w:left="317" w:hanging="283"/>
              <w:jc w:val="both"/>
              <w:rPr>
                <w:rFonts w:ascii="Calibri" w:hAnsi="Calibri" w:cs="Calibri"/>
                <w:sz w:val="20"/>
                <w:szCs w:val="20"/>
              </w:rPr>
            </w:pPr>
            <w:r w:rsidRPr="002F3653">
              <w:rPr>
                <w:rFonts w:ascii="Calibri" w:hAnsi="Calibri" w:cs="Calibri"/>
                <w:b/>
                <w:sz w:val="20"/>
                <w:szCs w:val="20"/>
              </w:rPr>
              <w:lastRenderedPageBreak/>
              <w:t>písomný záznam z prieskumu trhu</w:t>
            </w:r>
            <w:r w:rsidRPr="002F3653">
              <w:rPr>
                <w:rFonts w:ascii="Calibri" w:hAnsi="Calibri" w:cs="Calibri"/>
                <w:sz w:val="20"/>
                <w:szCs w:val="20"/>
              </w:rPr>
              <w:t xml:space="preserve">, ktorého vzor je uvedený v prílohe č. </w:t>
            </w:r>
            <w:r w:rsidR="002B73B5">
              <w:rPr>
                <w:rFonts w:ascii="Calibri" w:hAnsi="Calibri" w:cs="Calibri"/>
                <w:sz w:val="20"/>
                <w:szCs w:val="20"/>
              </w:rPr>
              <w:t>7</w:t>
            </w:r>
            <w:r w:rsidRPr="002F3653">
              <w:rPr>
                <w:rFonts w:ascii="Calibri" w:hAnsi="Calibri" w:cs="Calibri"/>
                <w:sz w:val="20"/>
                <w:szCs w:val="20"/>
              </w:rPr>
              <w:t xml:space="preserve"> </w:t>
            </w:r>
            <w:r w:rsidR="004D5A0F">
              <w:rPr>
                <w:rFonts w:asciiTheme="minorHAnsi" w:hAnsiTheme="minorHAnsi" w:cs="Calibri"/>
                <w:sz w:val="20"/>
                <w:szCs w:val="20"/>
              </w:rPr>
              <w:t xml:space="preserve">(prílohu č. 14 v prípade CEF) </w:t>
            </w:r>
            <w:r w:rsidRPr="002F3653">
              <w:rPr>
                <w:rFonts w:ascii="Calibri" w:hAnsi="Calibri" w:cs="Calibri"/>
                <w:sz w:val="20"/>
                <w:szCs w:val="20"/>
              </w:rPr>
              <w:t>tejto príručky</w:t>
            </w:r>
            <w:r w:rsidRPr="002F3653">
              <w:rPr>
                <w:rStyle w:val="Odkaznapoznmkupodiarou"/>
                <w:rFonts w:asciiTheme="minorHAnsi" w:eastAsia="Times New Roman" w:hAnsiTheme="minorHAnsi" w:cs="Calibri"/>
                <w:sz w:val="20"/>
                <w:szCs w:val="20"/>
              </w:rPr>
              <w:footnoteReference w:id="117"/>
            </w:r>
            <w:r w:rsidRPr="002F3653">
              <w:rPr>
                <w:rFonts w:ascii="Calibri" w:hAnsi="Calibri" w:cs="Calibri"/>
                <w:sz w:val="20"/>
                <w:szCs w:val="20"/>
              </w:rPr>
              <w:t xml:space="preserve"> a ktorý obsahuje aj zoznam oslovených subjektov, zoznam uchádzačov, ktorí predložili ponuku</w:t>
            </w:r>
            <w:r w:rsidR="0081238B">
              <w:rPr>
                <w:rFonts w:ascii="Calibri" w:hAnsi="Calibri" w:cs="Calibri"/>
                <w:sz w:val="20"/>
                <w:szCs w:val="20"/>
              </w:rPr>
              <w:t>;</w:t>
            </w:r>
            <w:r w:rsidRPr="002F3653">
              <w:rPr>
                <w:rFonts w:ascii="Calibri" w:hAnsi="Calibri" w:cs="Calibri"/>
                <w:sz w:val="20"/>
                <w:szCs w:val="20"/>
              </w:rPr>
              <w:t xml:space="preserve"> </w:t>
            </w:r>
          </w:p>
        </w:tc>
      </w:tr>
      <w:tr w:rsidR="00754070" w:rsidRPr="002F3653" w14:paraId="19B9BF39" w14:textId="77777777" w:rsidTr="00207014">
        <w:tc>
          <w:tcPr>
            <w:tcW w:w="8658" w:type="dxa"/>
            <w:tcBorders>
              <w:top w:val="single" w:sz="8" w:space="0" w:color="4F81BD"/>
              <w:bottom w:val="single" w:sz="8" w:space="0" w:color="4F81BD"/>
              <w:right w:val="single" w:sz="8" w:space="0" w:color="4F81BD"/>
            </w:tcBorders>
            <w:shd w:val="clear" w:color="auto" w:fill="auto"/>
          </w:tcPr>
          <w:p w14:paraId="294A12A3" w14:textId="77777777" w:rsidR="00754070" w:rsidRPr="002F3653" w:rsidRDefault="00387FB4" w:rsidP="007F59C5">
            <w:pPr>
              <w:pStyle w:val="Default"/>
              <w:numPr>
                <w:ilvl w:val="0"/>
                <w:numId w:val="34"/>
              </w:numPr>
              <w:spacing w:line="276" w:lineRule="auto"/>
              <w:ind w:left="317" w:hanging="283"/>
              <w:jc w:val="both"/>
              <w:rPr>
                <w:rFonts w:ascii="Calibri" w:hAnsi="Calibri" w:cs="Calibri"/>
                <w:sz w:val="20"/>
                <w:szCs w:val="20"/>
              </w:rPr>
            </w:pPr>
            <w:r w:rsidRPr="002F3653">
              <w:rPr>
                <w:rFonts w:ascii="Calibri" w:hAnsi="Calibri" w:cs="Calibri"/>
                <w:sz w:val="20"/>
                <w:szCs w:val="20"/>
              </w:rPr>
              <w:t>doklad o odoslaní výzvy na súťaž (napr. osobné prevzatie – podpis zodpovednej osoby za uchádzača   vrátane dátumu/potvrdenie o odoslaní/prevzatí z elektronickej pošty)</w:t>
            </w:r>
            <w:r w:rsidR="0081238B">
              <w:rPr>
                <w:rFonts w:ascii="Calibri" w:hAnsi="Calibri" w:cs="Calibri"/>
                <w:sz w:val="20"/>
                <w:szCs w:val="20"/>
              </w:rPr>
              <w:t>;</w:t>
            </w:r>
          </w:p>
        </w:tc>
      </w:tr>
      <w:tr w:rsidR="00754070" w:rsidRPr="002F3653" w14:paraId="720C94E3" w14:textId="77777777" w:rsidTr="00207014">
        <w:tc>
          <w:tcPr>
            <w:tcW w:w="8658" w:type="dxa"/>
            <w:tcBorders>
              <w:top w:val="single" w:sz="8" w:space="0" w:color="4F81BD"/>
              <w:bottom w:val="single" w:sz="8" w:space="0" w:color="4F81BD"/>
              <w:right w:val="single" w:sz="8" w:space="0" w:color="4F81BD"/>
            </w:tcBorders>
            <w:shd w:val="clear" w:color="auto" w:fill="auto"/>
          </w:tcPr>
          <w:p w14:paraId="05E9B68B" w14:textId="77777777" w:rsidR="00754070" w:rsidRPr="002F3653" w:rsidRDefault="00387FB4" w:rsidP="007F59C5">
            <w:pPr>
              <w:pStyle w:val="Default"/>
              <w:numPr>
                <w:ilvl w:val="0"/>
                <w:numId w:val="34"/>
              </w:numPr>
              <w:spacing w:line="276" w:lineRule="auto"/>
              <w:ind w:left="317" w:hanging="283"/>
              <w:rPr>
                <w:rFonts w:ascii="Calibri" w:hAnsi="Calibri" w:cs="Calibri"/>
                <w:sz w:val="20"/>
                <w:szCs w:val="20"/>
              </w:rPr>
            </w:pPr>
            <w:r w:rsidRPr="002F3653">
              <w:rPr>
                <w:rFonts w:ascii="Calibri" w:hAnsi="Calibri" w:cs="Calibri"/>
                <w:sz w:val="20"/>
                <w:szCs w:val="20"/>
              </w:rPr>
              <w:t>dokumentácia uvedená v tabuľke 9, ak žiadateľ/prijímateľ nevyužil možnosť zaslať dokumentáciu na RO pred začatím prieskumu trhu u zákaziek z výnimky (okrem návrhu zmluvy)</w:t>
            </w:r>
            <w:r w:rsidR="0081238B">
              <w:rPr>
                <w:rFonts w:ascii="Calibri" w:hAnsi="Calibri" w:cs="Calibri"/>
                <w:sz w:val="20"/>
                <w:szCs w:val="20"/>
              </w:rPr>
              <w:t>;</w:t>
            </w:r>
          </w:p>
        </w:tc>
      </w:tr>
      <w:tr w:rsidR="00FB0C8F" w:rsidRPr="002F3653" w14:paraId="335C6375" w14:textId="77777777" w:rsidTr="00207014">
        <w:tc>
          <w:tcPr>
            <w:tcW w:w="8658" w:type="dxa"/>
            <w:tcBorders>
              <w:top w:val="single" w:sz="8" w:space="0" w:color="4F81BD"/>
              <w:bottom w:val="single" w:sz="8" w:space="0" w:color="4F81BD"/>
              <w:right w:val="single" w:sz="8" w:space="0" w:color="4F81BD"/>
            </w:tcBorders>
            <w:shd w:val="clear" w:color="auto" w:fill="auto"/>
          </w:tcPr>
          <w:p w14:paraId="67B8B09D" w14:textId="77777777" w:rsidR="00FB0C8F" w:rsidRPr="002F3653" w:rsidRDefault="00FB0C8F" w:rsidP="007F59C5">
            <w:pPr>
              <w:pStyle w:val="Default"/>
              <w:numPr>
                <w:ilvl w:val="0"/>
                <w:numId w:val="34"/>
              </w:numPr>
              <w:spacing w:line="276" w:lineRule="auto"/>
              <w:ind w:left="317" w:hanging="283"/>
              <w:rPr>
                <w:rFonts w:ascii="Calibri" w:hAnsi="Calibri" w:cs="Calibri"/>
                <w:sz w:val="20"/>
                <w:szCs w:val="20"/>
              </w:rPr>
            </w:pPr>
            <w:r w:rsidRPr="00FB0C8F">
              <w:rPr>
                <w:rFonts w:ascii="Calibri" w:hAnsi="Calibri" w:cs="Calibri"/>
                <w:sz w:val="20"/>
                <w:szCs w:val="20"/>
              </w:rPr>
              <w:t xml:space="preserve">žiadosti o vysvetlenie </w:t>
            </w:r>
            <w:r>
              <w:rPr>
                <w:rFonts w:ascii="Calibri" w:hAnsi="Calibri" w:cs="Calibri"/>
                <w:sz w:val="20"/>
                <w:szCs w:val="20"/>
              </w:rPr>
              <w:t>Výzvy na súťaž</w:t>
            </w:r>
            <w:r w:rsidRPr="00FB0C8F">
              <w:rPr>
                <w:rFonts w:ascii="Calibri" w:hAnsi="Calibri" w:cs="Calibri"/>
                <w:sz w:val="20"/>
                <w:szCs w:val="20"/>
              </w:rPr>
              <w:t xml:space="preserve"> / súťažných podmienok a vysvetlenie zaslané záujemcom / uchádzačom, resp. súhrn otázok a odpovedí z procesu vysvetľovania, vrátane preukázania doručenia, </w:t>
            </w:r>
            <w:r>
              <w:rPr>
                <w:rFonts w:ascii="Calibri" w:hAnsi="Calibri" w:cs="Calibri"/>
                <w:sz w:val="20"/>
                <w:szCs w:val="20"/>
              </w:rPr>
              <w:t xml:space="preserve">prípadne zverejnené </w:t>
            </w:r>
            <w:r w:rsidRPr="00FB0C8F">
              <w:rPr>
                <w:rFonts w:ascii="Calibri" w:hAnsi="Calibri" w:cs="Calibri"/>
                <w:sz w:val="20"/>
                <w:szCs w:val="20"/>
              </w:rPr>
              <w:t xml:space="preserve">úpravy </w:t>
            </w:r>
            <w:r>
              <w:rPr>
                <w:rFonts w:ascii="Calibri" w:hAnsi="Calibri" w:cs="Calibri"/>
                <w:sz w:val="20"/>
                <w:szCs w:val="20"/>
              </w:rPr>
              <w:t>Výzvy na súťaž</w:t>
            </w:r>
            <w:r w:rsidRPr="00FB0C8F">
              <w:rPr>
                <w:rFonts w:ascii="Calibri" w:hAnsi="Calibri" w:cs="Calibri"/>
                <w:sz w:val="20"/>
                <w:szCs w:val="20"/>
              </w:rPr>
              <w:t>;</w:t>
            </w:r>
          </w:p>
        </w:tc>
      </w:tr>
      <w:tr w:rsidR="00FB0C8F" w:rsidRPr="002F3653" w14:paraId="5C5C01A2" w14:textId="77777777" w:rsidTr="00207014">
        <w:tc>
          <w:tcPr>
            <w:tcW w:w="8658" w:type="dxa"/>
            <w:tcBorders>
              <w:top w:val="single" w:sz="8" w:space="0" w:color="4F81BD"/>
              <w:bottom w:val="single" w:sz="8" w:space="0" w:color="4F81BD"/>
              <w:right w:val="single" w:sz="8" w:space="0" w:color="4F81BD"/>
            </w:tcBorders>
            <w:shd w:val="clear" w:color="auto" w:fill="auto"/>
          </w:tcPr>
          <w:p w14:paraId="7A6052F9" w14:textId="77777777" w:rsidR="00FB0C8F" w:rsidRPr="002F3653" w:rsidRDefault="0081238B" w:rsidP="007F59C5">
            <w:pPr>
              <w:pStyle w:val="Default"/>
              <w:numPr>
                <w:ilvl w:val="0"/>
                <w:numId w:val="34"/>
              </w:numPr>
              <w:spacing w:line="276" w:lineRule="auto"/>
              <w:ind w:left="317" w:hanging="283"/>
              <w:rPr>
                <w:rFonts w:ascii="Calibri" w:hAnsi="Calibri" w:cs="Calibri"/>
                <w:sz w:val="20"/>
                <w:szCs w:val="20"/>
              </w:rPr>
            </w:pPr>
            <w:r>
              <w:rPr>
                <w:rFonts w:ascii="Calibri" w:hAnsi="Calibri" w:cs="Calibri"/>
                <w:sz w:val="20"/>
                <w:szCs w:val="20"/>
              </w:rPr>
              <w:t>a</w:t>
            </w:r>
            <w:r w:rsidRPr="002F3653">
              <w:rPr>
                <w:rFonts w:ascii="Calibri" w:hAnsi="Calibri" w:cs="Calibri"/>
                <w:sz w:val="20"/>
                <w:szCs w:val="20"/>
              </w:rPr>
              <w:t>k ponuky hodnotili poverené osoby resp. komisia</w:t>
            </w:r>
            <w:r w:rsidRPr="00FB0C8F">
              <w:rPr>
                <w:rFonts w:ascii="Calibri" w:hAnsi="Calibri" w:cs="Calibri"/>
                <w:sz w:val="20"/>
                <w:szCs w:val="20"/>
              </w:rPr>
              <w:t xml:space="preserve"> </w:t>
            </w:r>
            <w:r w:rsidR="00FB0C8F" w:rsidRPr="00FB0C8F">
              <w:rPr>
                <w:rFonts w:ascii="Calibri" w:hAnsi="Calibri" w:cs="Calibri"/>
                <w:sz w:val="20"/>
                <w:szCs w:val="20"/>
              </w:rPr>
              <w:t>doklad o zriadení komisie na vyhodnotenie ponúk</w:t>
            </w:r>
            <w:r w:rsidR="00FB0C8F">
              <w:rPr>
                <w:rFonts w:ascii="Calibri" w:hAnsi="Calibri" w:cs="Calibri"/>
                <w:sz w:val="20"/>
                <w:szCs w:val="20"/>
              </w:rPr>
              <w:t>, životopis, čestné vyhlásenie o neprítomnosti konfliktu členov komisie</w:t>
            </w:r>
            <w:r w:rsidR="00FB0C8F" w:rsidRPr="00FB0C8F">
              <w:rPr>
                <w:rFonts w:ascii="Calibri" w:hAnsi="Calibri" w:cs="Calibri"/>
                <w:sz w:val="20"/>
                <w:szCs w:val="20"/>
              </w:rPr>
              <w:t xml:space="preserve"> (ak relevantné)</w:t>
            </w:r>
            <w:r>
              <w:rPr>
                <w:rFonts w:ascii="Calibri" w:hAnsi="Calibri" w:cs="Calibri"/>
                <w:sz w:val="20"/>
                <w:szCs w:val="20"/>
              </w:rPr>
              <w:t>;</w:t>
            </w:r>
          </w:p>
        </w:tc>
      </w:tr>
      <w:tr w:rsidR="00FB0C8F" w:rsidRPr="002F3653" w14:paraId="2B0FF8F5" w14:textId="77777777" w:rsidTr="00207014">
        <w:tc>
          <w:tcPr>
            <w:tcW w:w="8658" w:type="dxa"/>
            <w:tcBorders>
              <w:top w:val="single" w:sz="8" w:space="0" w:color="4F81BD"/>
              <w:bottom w:val="single" w:sz="8" w:space="0" w:color="4F81BD"/>
              <w:right w:val="single" w:sz="8" w:space="0" w:color="4F81BD"/>
            </w:tcBorders>
            <w:shd w:val="clear" w:color="auto" w:fill="auto"/>
          </w:tcPr>
          <w:p w14:paraId="50B78256" w14:textId="77777777" w:rsidR="00FB0C8F" w:rsidRPr="002F3653" w:rsidRDefault="00FB0C8F" w:rsidP="007F59C5">
            <w:pPr>
              <w:pStyle w:val="Default"/>
              <w:numPr>
                <w:ilvl w:val="0"/>
                <w:numId w:val="34"/>
              </w:numPr>
              <w:spacing w:line="276" w:lineRule="auto"/>
              <w:ind w:left="317" w:hanging="283"/>
              <w:rPr>
                <w:rFonts w:ascii="Calibri" w:hAnsi="Calibri" w:cs="Calibri"/>
                <w:sz w:val="20"/>
                <w:szCs w:val="20"/>
              </w:rPr>
            </w:pPr>
            <w:r w:rsidRPr="00FB0C8F">
              <w:rPr>
                <w:rFonts w:ascii="Calibri" w:hAnsi="Calibri" w:cs="Calibri"/>
                <w:sz w:val="20"/>
                <w:szCs w:val="20"/>
              </w:rPr>
              <w:t>žiadosť o vysvetlenie časti ponuky a doklad o doručení (ak relevantné)</w:t>
            </w:r>
            <w:r w:rsidR="0081238B">
              <w:rPr>
                <w:rFonts w:ascii="Calibri" w:hAnsi="Calibri" w:cs="Calibri"/>
                <w:sz w:val="20"/>
                <w:szCs w:val="20"/>
              </w:rPr>
              <w:t>;</w:t>
            </w:r>
          </w:p>
        </w:tc>
      </w:tr>
      <w:tr w:rsidR="0081238B" w:rsidRPr="002F3653" w14:paraId="755364A0" w14:textId="77777777" w:rsidTr="00207014">
        <w:tc>
          <w:tcPr>
            <w:tcW w:w="8658" w:type="dxa"/>
            <w:tcBorders>
              <w:top w:val="single" w:sz="8" w:space="0" w:color="4F81BD"/>
              <w:bottom w:val="single" w:sz="8" w:space="0" w:color="4F81BD"/>
              <w:right w:val="single" w:sz="8" w:space="0" w:color="4F81BD"/>
            </w:tcBorders>
            <w:shd w:val="clear" w:color="auto" w:fill="auto"/>
          </w:tcPr>
          <w:p w14:paraId="1ECE8F12" w14:textId="77777777" w:rsidR="0081238B" w:rsidRPr="00FB0C8F" w:rsidRDefault="0081238B" w:rsidP="007F59C5">
            <w:pPr>
              <w:pStyle w:val="Default"/>
              <w:numPr>
                <w:ilvl w:val="0"/>
                <w:numId w:val="34"/>
              </w:numPr>
              <w:spacing w:line="276" w:lineRule="auto"/>
              <w:ind w:left="317" w:hanging="283"/>
              <w:rPr>
                <w:rFonts w:ascii="Calibri" w:hAnsi="Calibri" w:cs="Calibri"/>
                <w:sz w:val="20"/>
                <w:szCs w:val="20"/>
              </w:rPr>
            </w:pPr>
            <w:r w:rsidRPr="0081238B">
              <w:rPr>
                <w:rFonts w:ascii="Calibri" w:hAnsi="Calibri" w:cs="Calibri"/>
                <w:sz w:val="20"/>
                <w:szCs w:val="20"/>
              </w:rPr>
              <w:t>odpoveď uchádzačov na žiadosť o</w:t>
            </w:r>
            <w:r w:rsidR="00BC4C74">
              <w:rPr>
                <w:rFonts w:ascii="Calibri" w:hAnsi="Calibri" w:cs="Calibri"/>
                <w:sz w:val="20"/>
                <w:szCs w:val="20"/>
              </w:rPr>
              <w:t> </w:t>
            </w:r>
            <w:r w:rsidRPr="0081238B">
              <w:rPr>
                <w:rFonts w:ascii="Calibri" w:hAnsi="Calibri" w:cs="Calibri"/>
                <w:sz w:val="20"/>
                <w:szCs w:val="20"/>
              </w:rPr>
              <w:t>vysvetlenie</w:t>
            </w:r>
            <w:r w:rsidR="00BC4C74">
              <w:rPr>
                <w:rFonts w:ascii="Calibri" w:hAnsi="Calibri" w:cs="Calibri"/>
                <w:sz w:val="20"/>
                <w:szCs w:val="20"/>
              </w:rPr>
              <w:t xml:space="preserve"> ponuky</w:t>
            </w:r>
            <w:r w:rsidRPr="0081238B">
              <w:rPr>
                <w:rFonts w:ascii="Calibri" w:hAnsi="Calibri" w:cs="Calibri"/>
                <w:sz w:val="20"/>
                <w:szCs w:val="20"/>
              </w:rPr>
              <w:t xml:space="preserve"> a doklad o doručení (ak relevantné)</w:t>
            </w:r>
            <w:r>
              <w:rPr>
                <w:rFonts w:ascii="Calibri" w:hAnsi="Calibri" w:cs="Calibri"/>
                <w:sz w:val="20"/>
                <w:szCs w:val="20"/>
              </w:rPr>
              <w:t>;</w:t>
            </w:r>
          </w:p>
        </w:tc>
      </w:tr>
      <w:tr w:rsidR="001A3F45" w:rsidRPr="002F3653" w14:paraId="3F9B8224" w14:textId="77777777" w:rsidTr="00207014">
        <w:tc>
          <w:tcPr>
            <w:tcW w:w="8658" w:type="dxa"/>
            <w:tcBorders>
              <w:top w:val="single" w:sz="8" w:space="0" w:color="4F81BD"/>
              <w:bottom w:val="single" w:sz="8" w:space="0" w:color="4F81BD"/>
              <w:right w:val="single" w:sz="8" w:space="0" w:color="4F81BD"/>
            </w:tcBorders>
            <w:shd w:val="clear" w:color="auto" w:fill="auto"/>
          </w:tcPr>
          <w:p w14:paraId="1B484C15" w14:textId="77777777" w:rsidR="001A3F45" w:rsidRPr="002F3653" w:rsidRDefault="00387FB4" w:rsidP="007F59C5">
            <w:pPr>
              <w:pStyle w:val="Default"/>
              <w:numPr>
                <w:ilvl w:val="0"/>
                <w:numId w:val="43"/>
              </w:numPr>
              <w:spacing w:line="276" w:lineRule="auto"/>
              <w:rPr>
                <w:rFonts w:ascii="Calibri" w:hAnsi="Calibri" w:cs="Calibri"/>
                <w:sz w:val="20"/>
                <w:szCs w:val="20"/>
              </w:rPr>
            </w:pPr>
            <w:r w:rsidRPr="00387FB4">
              <w:rPr>
                <w:rFonts w:ascii="Calibri" w:hAnsi="Calibri" w:cs="Calibri"/>
                <w:sz w:val="20"/>
                <w:szCs w:val="20"/>
              </w:rPr>
              <w:t>výpis z registra konečných užívateľov výhod úspešného uchádzača/ združenia uchádzačov vrátane ich subdodávateľov v zmysle zákona č. 315/2016 Z. z. o registri partnerov verejného sektora v spojitosti s § 11 zákona č. 343/2015 ZVO</w:t>
            </w:r>
            <w:r>
              <w:rPr>
                <w:rFonts w:ascii="Calibri" w:hAnsi="Calibri" w:cs="Calibri"/>
                <w:sz w:val="20"/>
                <w:szCs w:val="20"/>
              </w:rPr>
              <w:t xml:space="preserve"> (ak relevantné v danom kroku)</w:t>
            </w:r>
            <w:r w:rsidR="0081238B">
              <w:rPr>
                <w:rFonts w:ascii="Calibri" w:hAnsi="Calibri" w:cs="Calibri"/>
                <w:sz w:val="20"/>
                <w:szCs w:val="20"/>
              </w:rPr>
              <w:t>;</w:t>
            </w:r>
          </w:p>
        </w:tc>
      </w:tr>
      <w:tr w:rsidR="00387FB4" w:rsidRPr="002F3653" w14:paraId="6659670C" w14:textId="77777777" w:rsidTr="00207014">
        <w:tc>
          <w:tcPr>
            <w:tcW w:w="8658" w:type="dxa"/>
            <w:tcBorders>
              <w:top w:val="single" w:sz="8" w:space="0" w:color="4F81BD"/>
              <w:bottom w:val="single" w:sz="8" w:space="0" w:color="4F81BD"/>
              <w:right w:val="single" w:sz="8" w:space="0" w:color="4F81BD"/>
            </w:tcBorders>
            <w:shd w:val="clear" w:color="auto" w:fill="auto"/>
          </w:tcPr>
          <w:p w14:paraId="4BDC87FA" w14:textId="77777777" w:rsidR="00387FB4" w:rsidRPr="00387FB4" w:rsidRDefault="00387FB4" w:rsidP="007F59C5">
            <w:pPr>
              <w:pStyle w:val="Default"/>
              <w:numPr>
                <w:ilvl w:val="0"/>
                <w:numId w:val="43"/>
              </w:numPr>
              <w:spacing w:line="276" w:lineRule="auto"/>
              <w:rPr>
                <w:rFonts w:ascii="Calibri" w:hAnsi="Calibri" w:cs="Calibri"/>
                <w:sz w:val="20"/>
                <w:szCs w:val="20"/>
              </w:rPr>
            </w:pPr>
            <w:r w:rsidRPr="00387FB4">
              <w:rPr>
                <w:rFonts w:ascii="Calibri" w:hAnsi="Calibri" w:cs="Calibri"/>
                <w:sz w:val="20"/>
                <w:szCs w:val="20"/>
              </w:rPr>
              <w:t xml:space="preserve">aktuálny zoznam subdodávateľov, resp. prehlásenie, že nenastali zmeny v zozname subdodávateľov </w:t>
            </w:r>
            <w:r w:rsidR="0081238B">
              <w:rPr>
                <w:rFonts w:ascii="Calibri" w:hAnsi="Calibri" w:cs="Calibri"/>
                <w:sz w:val="20"/>
                <w:szCs w:val="20"/>
              </w:rPr>
              <w:t xml:space="preserve">pred podpisom </w:t>
            </w:r>
            <w:r w:rsidRPr="00387FB4">
              <w:rPr>
                <w:rFonts w:ascii="Calibri" w:hAnsi="Calibri" w:cs="Calibri"/>
                <w:sz w:val="20"/>
                <w:szCs w:val="20"/>
              </w:rPr>
              <w:t>zmluvy</w:t>
            </w:r>
            <w:r w:rsidR="0081238B">
              <w:rPr>
                <w:rFonts w:ascii="Calibri" w:hAnsi="Calibri" w:cs="Calibri"/>
                <w:sz w:val="20"/>
                <w:szCs w:val="20"/>
              </w:rPr>
              <w:t>.</w:t>
            </w:r>
          </w:p>
        </w:tc>
      </w:tr>
    </w:tbl>
    <w:p w14:paraId="0ED3206A" w14:textId="77777777" w:rsidR="002A53A5" w:rsidRDefault="00207014" w:rsidP="007F59C5">
      <w:pPr>
        <w:pStyle w:val="Default"/>
        <w:numPr>
          <w:ilvl w:val="0"/>
          <w:numId w:val="30"/>
        </w:numPr>
        <w:tabs>
          <w:tab w:val="clear" w:pos="720"/>
        </w:tabs>
        <w:spacing w:before="120" w:after="120" w:line="276" w:lineRule="auto"/>
        <w:ind w:left="540" w:hanging="540"/>
        <w:jc w:val="both"/>
        <w:rPr>
          <w:rFonts w:ascii="Calibri" w:hAnsi="Calibri" w:cs="Calibri"/>
          <w:sz w:val="20"/>
          <w:szCs w:val="20"/>
        </w:rPr>
      </w:pPr>
      <w:r w:rsidRPr="002F3653">
        <w:rPr>
          <w:rFonts w:ascii="Calibri" w:hAnsi="Calibri" w:cs="Calibri"/>
          <w:sz w:val="20"/>
          <w:szCs w:val="20"/>
        </w:rPr>
        <w:t xml:space="preserve">RO postupuje pri kontrole </w:t>
      </w:r>
      <w:r w:rsidR="009E3A82" w:rsidRPr="002F3653">
        <w:rPr>
          <w:rFonts w:ascii="Calibri" w:hAnsi="Calibri" w:cs="Calibri"/>
          <w:sz w:val="20"/>
          <w:szCs w:val="20"/>
        </w:rPr>
        <w:t>zadávania zákazky</w:t>
      </w:r>
      <w:r w:rsidRPr="002F3653">
        <w:rPr>
          <w:rFonts w:ascii="Calibri" w:hAnsi="Calibri" w:cs="Calibri"/>
          <w:sz w:val="20"/>
          <w:szCs w:val="20"/>
        </w:rPr>
        <w:t xml:space="preserve"> podľa ustanovení kapitoly č. 3 Metodického pokynu CKO č. 12, pričom </w:t>
      </w:r>
      <w:r w:rsidR="002A53A5" w:rsidRPr="002F3653">
        <w:rPr>
          <w:rFonts w:ascii="Calibri" w:hAnsi="Calibri" w:cs="Calibri"/>
          <w:sz w:val="20"/>
          <w:szCs w:val="20"/>
        </w:rPr>
        <w:t xml:space="preserve"> primerane</w:t>
      </w:r>
      <w:r w:rsidR="00CF2660" w:rsidRPr="002F3653">
        <w:rPr>
          <w:rFonts w:ascii="Calibri" w:hAnsi="Calibri" w:cs="Calibri"/>
          <w:sz w:val="20"/>
          <w:szCs w:val="20"/>
        </w:rPr>
        <w:t xml:space="preserve"> aplikuje postup</w:t>
      </w:r>
      <w:r w:rsidR="002A53A5" w:rsidRPr="002F3653">
        <w:rPr>
          <w:rFonts w:ascii="Calibri" w:hAnsi="Calibri" w:cs="Calibri"/>
          <w:sz w:val="20"/>
          <w:szCs w:val="20"/>
        </w:rPr>
        <w:t xml:space="preserve"> podľa odsekov </w:t>
      </w:r>
      <w:r w:rsidR="002B7365">
        <w:rPr>
          <w:rFonts w:ascii="Calibri" w:hAnsi="Calibri" w:cs="Calibri"/>
          <w:sz w:val="20"/>
          <w:szCs w:val="20"/>
        </w:rPr>
        <w:t>6</w:t>
      </w:r>
      <w:r w:rsidR="002B7365" w:rsidRPr="002F3653">
        <w:rPr>
          <w:rFonts w:ascii="Calibri" w:hAnsi="Calibri" w:cs="Calibri"/>
          <w:sz w:val="20"/>
          <w:szCs w:val="20"/>
        </w:rPr>
        <w:t xml:space="preserve"> </w:t>
      </w:r>
      <w:r w:rsidR="002A53A5" w:rsidRPr="002F3653">
        <w:rPr>
          <w:rFonts w:ascii="Calibri" w:hAnsi="Calibri" w:cs="Calibri"/>
          <w:sz w:val="20"/>
          <w:szCs w:val="20"/>
        </w:rPr>
        <w:t xml:space="preserve">– </w:t>
      </w:r>
      <w:r w:rsidR="002B7365">
        <w:rPr>
          <w:rFonts w:ascii="Calibri" w:hAnsi="Calibri" w:cs="Calibri"/>
          <w:sz w:val="20"/>
          <w:szCs w:val="20"/>
        </w:rPr>
        <w:t>8</w:t>
      </w:r>
      <w:r w:rsidR="002B7365" w:rsidRPr="002F3653">
        <w:rPr>
          <w:rFonts w:ascii="Calibri" w:hAnsi="Calibri" w:cs="Calibri"/>
          <w:sz w:val="20"/>
          <w:szCs w:val="20"/>
        </w:rPr>
        <w:t xml:space="preserve"> </w:t>
      </w:r>
      <w:r w:rsidR="002A53A5" w:rsidRPr="002F3653">
        <w:rPr>
          <w:rFonts w:ascii="Calibri" w:hAnsi="Calibri" w:cs="Calibri"/>
          <w:sz w:val="20"/>
          <w:szCs w:val="20"/>
        </w:rPr>
        <w:t>vyššie</w:t>
      </w:r>
      <w:r w:rsidR="00524460" w:rsidRPr="002F3653">
        <w:rPr>
          <w:rFonts w:ascii="Calibri" w:hAnsi="Calibri" w:cs="Calibri"/>
          <w:sz w:val="20"/>
          <w:szCs w:val="20"/>
        </w:rPr>
        <w:t xml:space="preserve">, resp. postup podľa </w:t>
      </w:r>
      <w:hyperlink w:anchor="_Postup_finančnej_kontroly" w:history="1">
        <w:r w:rsidR="00524460" w:rsidRPr="002F3653">
          <w:rPr>
            <w:rStyle w:val="Hypertextovprepojenie"/>
            <w:rFonts w:ascii="Calibri" w:hAnsi="Calibri" w:cs="Calibri"/>
            <w:sz w:val="20"/>
            <w:szCs w:val="20"/>
          </w:rPr>
          <w:t xml:space="preserve">podkapitoly 2.3. </w:t>
        </w:r>
      </w:hyperlink>
      <w:r w:rsidR="00524460" w:rsidRPr="002F3653">
        <w:rPr>
          <w:rFonts w:ascii="Calibri" w:hAnsi="Calibri" w:cs="Calibri"/>
          <w:sz w:val="20"/>
          <w:szCs w:val="20"/>
        </w:rPr>
        <w:t xml:space="preserve"> </w:t>
      </w:r>
    </w:p>
    <w:p w14:paraId="548F28F2" w14:textId="77777777" w:rsidR="00792FAD" w:rsidRDefault="00792FAD" w:rsidP="007F59C5">
      <w:pPr>
        <w:pStyle w:val="Default"/>
        <w:numPr>
          <w:ilvl w:val="0"/>
          <w:numId w:val="30"/>
        </w:numPr>
        <w:tabs>
          <w:tab w:val="clear" w:pos="720"/>
        </w:tabs>
        <w:spacing w:before="120" w:after="120" w:line="276" w:lineRule="auto"/>
        <w:ind w:left="540" w:hanging="540"/>
        <w:jc w:val="both"/>
        <w:rPr>
          <w:rFonts w:ascii="Calibri" w:hAnsi="Calibri" w:cs="Calibri"/>
          <w:sz w:val="20"/>
          <w:szCs w:val="20"/>
        </w:rPr>
      </w:pPr>
      <w:r w:rsidRPr="002F3653">
        <w:rPr>
          <w:rFonts w:ascii="Calibri" w:hAnsi="Calibri" w:cs="Calibri"/>
          <w:sz w:val="20"/>
          <w:szCs w:val="20"/>
        </w:rPr>
        <w:t>Ak je dokumentácia z VO na základe kontroly RO v súlade s podmienkami poskytnutia pomoci EŠIF, RO vyjadrí súhlas s uzatvorením zmluvy s úspešným uchádzačom prostredníctvom listu RO /vnútorného listu</w:t>
      </w:r>
      <w:r w:rsidRPr="002F3653">
        <w:rPr>
          <w:rStyle w:val="Odkaznapoznmkupodiarou"/>
          <w:rFonts w:ascii="Calibri" w:hAnsi="Calibri" w:cs="Calibri"/>
          <w:sz w:val="20"/>
          <w:szCs w:val="20"/>
        </w:rPr>
        <w:footnoteReference w:id="118"/>
      </w:r>
      <w:r w:rsidRPr="002F3653">
        <w:rPr>
          <w:rFonts w:ascii="Calibri" w:hAnsi="Calibri" w:cs="Calibri"/>
          <w:sz w:val="20"/>
          <w:szCs w:val="20"/>
        </w:rPr>
        <w:t>. Až následne po doručení tejto informácie je žiadateľ/prijímateľ oprávnený pristúpiť k uzavretiu zmluvy s úspešným uchádzačom a jej následnému zverejneniu v zmysle zákona o slobodnom prístupe k informáciám.</w:t>
      </w:r>
    </w:p>
    <w:p w14:paraId="1322ACB9" w14:textId="77777777" w:rsidR="00645D99" w:rsidRDefault="00645D99" w:rsidP="007F59C5">
      <w:pPr>
        <w:pStyle w:val="Default"/>
        <w:numPr>
          <w:ilvl w:val="0"/>
          <w:numId w:val="30"/>
        </w:numPr>
        <w:tabs>
          <w:tab w:val="clear" w:pos="720"/>
        </w:tabs>
        <w:spacing w:before="120" w:after="120" w:line="276" w:lineRule="auto"/>
        <w:ind w:left="540" w:hanging="540"/>
        <w:jc w:val="both"/>
        <w:rPr>
          <w:rFonts w:ascii="Calibri" w:hAnsi="Calibri" w:cs="Calibri"/>
          <w:sz w:val="20"/>
          <w:szCs w:val="20"/>
        </w:rPr>
      </w:pPr>
      <w:r w:rsidRPr="002F3653">
        <w:rPr>
          <w:rFonts w:ascii="Calibri" w:hAnsi="Calibri" w:cs="Calibri"/>
          <w:sz w:val="20"/>
          <w:szCs w:val="20"/>
        </w:rPr>
        <w:t xml:space="preserve">Žiadateľ/Prijímateľ </w:t>
      </w:r>
      <w:r w:rsidRPr="002F3653">
        <w:rPr>
          <w:rFonts w:ascii="Calibri" w:hAnsi="Calibri" w:cs="Calibri"/>
          <w:b/>
          <w:sz w:val="20"/>
          <w:szCs w:val="20"/>
        </w:rPr>
        <w:t>do 30 pracovných dní</w:t>
      </w:r>
      <w:r w:rsidRPr="002F3653">
        <w:rPr>
          <w:rFonts w:ascii="Calibri" w:hAnsi="Calibri" w:cs="Calibri"/>
          <w:sz w:val="20"/>
          <w:szCs w:val="20"/>
        </w:rPr>
        <w:t xml:space="preserve"> odo dňa </w:t>
      </w:r>
      <w:r>
        <w:rPr>
          <w:rFonts w:ascii="Calibri" w:hAnsi="Calibri" w:cs="Calibri"/>
          <w:sz w:val="20"/>
          <w:szCs w:val="20"/>
        </w:rPr>
        <w:t>zverejnenia</w:t>
      </w:r>
      <w:r w:rsidRPr="002F3653">
        <w:rPr>
          <w:rFonts w:ascii="Calibri" w:hAnsi="Calibri" w:cs="Calibri"/>
          <w:sz w:val="20"/>
          <w:szCs w:val="20"/>
        </w:rPr>
        <w:t xml:space="preserve"> zmluvy s úspešným uchádzačom povinne predkladá na RO na kontrolu (spôsobom uvedeným v podkapitole </w:t>
      </w:r>
      <w:hyperlink w:anchor="_Predkladanie_dokumentácie_z_1" w:history="1">
        <w:r w:rsidRPr="002F3653">
          <w:rPr>
            <w:rStyle w:val="Hypertextovprepojenie"/>
            <w:rFonts w:ascii="Calibri" w:hAnsi="Calibri" w:cs="Calibri"/>
            <w:sz w:val="20"/>
            <w:szCs w:val="20"/>
          </w:rPr>
          <w:t>2.2</w:t>
        </w:r>
      </w:hyperlink>
      <w:r w:rsidRPr="002F3653">
        <w:rPr>
          <w:rFonts w:ascii="Calibri" w:hAnsi="Calibri" w:cs="Calibri"/>
          <w:sz w:val="20"/>
          <w:szCs w:val="20"/>
        </w:rPr>
        <w:t xml:space="preserve"> odsekoch 2 až 4 tejto príručky) dokumentáciu z obstarávania zákaziek z výnimky uvedenú v nasledujúcej tabuľke.</w:t>
      </w:r>
    </w:p>
    <w:p w14:paraId="344902C2" w14:textId="77777777" w:rsidR="00387FB4" w:rsidRPr="002F3653" w:rsidRDefault="00387FB4" w:rsidP="00387FB4">
      <w:pPr>
        <w:pStyle w:val="Popis"/>
        <w:spacing w:after="0"/>
        <w:rPr>
          <w:rFonts w:cs="Calibri"/>
          <w:color w:val="4F81BD"/>
        </w:rPr>
      </w:pPr>
      <w:r w:rsidRPr="002F3653">
        <w:rPr>
          <w:color w:val="4F81BD"/>
        </w:rPr>
        <w:t xml:space="preserve">Tabuľka </w:t>
      </w:r>
      <w:r w:rsidR="00580426">
        <w:rPr>
          <w:color w:val="4F81BD"/>
        </w:rPr>
        <w:t>1</w:t>
      </w:r>
      <w:r w:rsidR="00523019">
        <w:rPr>
          <w:color w:val="4F81BD"/>
        </w:rPr>
        <w:t>1</w:t>
      </w:r>
      <w:r w:rsidR="00BC4C74" w:rsidRPr="002F3653">
        <w:rPr>
          <w:color w:val="4F81BD"/>
        </w:rPr>
        <w:t xml:space="preserve"> </w:t>
      </w:r>
      <w:r w:rsidRPr="002F3653">
        <w:rPr>
          <w:color w:val="4F81BD"/>
        </w:rPr>
        <w:t xml:space="preserve">Rozsah dokumentácie </w:t>
      </w:r>
      <w:r>
        <w:rPr>
          <w:color w:val="4F81BD"/>
        </w:rPr>
        <w:t xml:space="preserve">po podpise </w:t>
      </w:r>
      <w:r w:rsidRPr="002F3653">
        <w:rPr>
          <w:color w:val="4F81BD"/>
        </w:rPr>
        <w:t xml:space="preserve">zmluvy – zákazky z výnimky </w:t>
      </w:r>
    </w:p>
    <w:tbl>
      <w:tblPr>
        <w:tblW w:w="0" w:type="auto"/>
        <w:tblInd w:w="392" w:type="dxa"/>
        <w:tblBorders>
          <w:top w:val="single" w:sz="8" w:space="0" w:color="4F81BD"/>
          <w:left w:val="single" w:sz="8" w:space="0" w:color="4F81BD"/>
          <w:bottom w:val="single" w:sz="8" w:space="0" w:color="4F81BD"/>
          <w:right w:val="single" w:sz="8" w:space="0" w:color="4F81BD"/>
        </w:tblBorders>
        <w:tblLook w:val="04A0" w:firstRow="1" w:lastRow="0" w:firstColumn="1" w:lastColumn="0" w:noHBand="0" w:noVBand="1"/>
      </w:tblPr>
      <w:tblGrid>
        <w:gridCol w:w="8658"/>
      </w:tblGrid>
      <w:tr w:rsidR="00387FB4" w:rsidRPr="002F3653" w14:paraId="2425633B" w14:textId="77777777" w:rsidTr="001C6993">
        <w:trPr>
          <w:trHeight w:val="228"/>
        </w:trPr>
        <w:tc>
          <w:tcPr>
            <w:tcW w:w="8658" w:type="dxa"/>
            <w:shd w:val="clear" w:color="auto" w:fill="4F81BD"/>
          </w:tcPr>
          <w:p w14:paraId="6FFBA63D" w14:textId="77777777" w:rsidR="00387FB4" w:rsidRPr="002F3653" w:rsidRDefault="00387FB4" w:rsidP="00387FB4">
            <w:pPr>
              <w:pStyle w:val="Default"/>
              <w:spacing w:line="276" w:lineRule="auto"/>
              <w:jc w:val="both"/>
              <w:rPr>
                <w:rFonts w:ascii="Calibri" w:hAnsi="Calibri" w:cs="Calibri"/>
                <w:b/>
                <w:bCs/>
                <w:color w:val="FFFFFF"/>
                <w:sz w:val="20"/>
                <w:szCs w:val="20"/>
              </w:rPr>
            </w:pPr>
            <w:r w:rsidRPr="002F3653">
              <w:rPr>
                <w:rFonts w:ascii="Calibri" w:hAnsi="Calibri" w:cs="Calibri"/>
                <w:b/>
                <w:bCs/>
                <w:color w:val="FFFFFF"/>
                <w:sz w:val="20"/>
                <w:szCs w:val="20"/>
              </w:rPr>
              <w:t xml:space="preserve">Dokumentácia </w:t>
            </w:r>
            <w:r w:rsidRPr="001F0996">
              <w:rPr>
                <w:rFonts w:ascii="Calibri" w:hAnsi="Calibri" w:cs="Calibri"/>
                <w:b/>
                <w:bCs/>
                <w:color w:val="FFFFFF"/>
                <w:sz w:val="20"/>
                <w:szCs w:val="20"/>
              </w:rPr>
              <w:t xml:space="preserve">po </w:t>
            </w:r>
            <w:r>
              <w:rPr>
                <w:rFonts w:ascii="Calibri" w:hAnsi="Calibri" w:cs="Calibri"/>
                <w:b/>
                <w:bCs/>
                <w:color w:val="FFFFFF"/>
                <w:sz w:val="20"/>
                <w:szCs w:val="20"/>
              </w:rPr>
              <w:t>podpise</w:t>
            </w:r>
            <w:r w:rsidRPr="001F0996">
              <w:rPr>
                <w:rFonts w:ascii="Calibri" w:hAnsi="Calibri" w:cs="Calibri"/>
                <w:b/>
                <w:bCs/>
                <w:color w:val="FFFFFF"/>
                <w:sz w:val="20"/>
                <w:szCs w:val="20"/>
              </w:rPr>
              <w:t xml:space="preserve"> </w:t>
            </w:r>
            <w:r w:rsidRPr="002F3653">
              <w:rPr>
                <w:rFonts w:ascii="Calibri" w:hAnsi="Calibri" w:cs="Calibri"/>
                <w:b/>
                <w:bCs/>
                <w:color w:val="FFFFFF"/>
                <w:sz w:val="20"/>
                <w:szCs w:val="20"/>
              </w:rPr>
              <w:t xml:space="preserve">zmluvy – zákazky z výnimky  </w:t>
            </w:r>
          </w:p>
        </w:tc>
      </w:tr>
      <w:tr w:rsidR="00387FB4" w:rsidRPr="002F3653" w14:paraId="3EF74059" w14:textId="77777777" w:rsidTr="001C6993">
        <w:tc>
          <w:tcPr>
            <w:tcW w:w="8658" w:type="dxa"/>
            <w:tcBorders>
              <w:top w:val="single" w:sz="8" w:space="0" w:color="4F81BD"/>
              <w:bottom w:val="single" w:sz="8" w:space="0" w:color="4F81BD"/>
              <w:right w:val="single" w:sz="8" w:space="0" w:color="4F81BD"/>
            </w:tcBorders>
            <w:shd w:val="clear" w:color="auto" w:fill="auto"/>
          </w:tcPr>
          <w:p w14:paraId="495C85A8" w14:textId="77777777" w:rsidR="00387FB4" w:rsidRPr="001A33B8" w:rsidRDefault="00387FB4" w:rsidP="007F59C5">
            <w:pPr>
              <w:pStyle w:val="Default"/>
              <w:numPr>
                <w:ilvl w:val="0"/>
                <w:numId w:val="34"/>
              </w:numPr>
              <w:spacing w:line="276" w:lineRule="auto"/>
              <w:ind w:left="317"/>
              <w:jc w:val="both"/>
              <w:rPr>
                <w:rFonts w:ascii="Calibri" w:hAnsi="Calibri" w:cs="Calibri"/>
                <w:sz w:val="20"/>
                <w:szCs w:val="20"/>
              </w:rPr>
            </w:pPr>
            <w:r w:rsidRPr="001A33B8">
              <w:rPr>
                <w:rFonts w:ascii="Calibri" w:hAnsi="Calibri" w:cs="Calibri"/>
                <w:sz w:val="20"/>
                <w:szCs w:val="20"/>
              </w:rPr>
              <w:t>originál resp. overená (štatutárnym zástupcom alebo ním poverenou osobou vrátane poverenia) kópia zmluvy</w:t>
            </w:r>
            <w:r w:rsidR="0081238B">
              <w:rPr>
                <w:rFonts w:ascii="Calibri" w:hAnsi="Calibri" w:cs="Calibri"/>
                <w:sz w:val="20"/>
                <w:szCs w:val="20"/>
              </w:rPr>
              <w:t>/ čiastkovej zmluvy</w:t>
            </w:r>
            <w:r w:rsidR="00BC4C74">
              <w:rPr>
                <w:rFonts w:ascii="Calibri" w:hAnsi="Calibri" w:cs="Calibri"/>
                <w:sz w:val="20"/>
                <w:szCs w:val="20"/>
              </w:rPr>
              <w:t>/ objednávky</w:t>
            </w:r>
          </w:p>
          <w:p w14:paraId="7D8052D9" w14:textId="77777777" w:rsidR="00387FB4" w:rsidRPr="002F3653" w:rsidRDefault="00387FB4" w:rsidP="001C6993">
            <w:pPr>
              <w:pStyle w:val="Default"/>
              <w:spacing w:line="276" w:lineRule="auto"/>
              <w:ind w:left="317"/>
              <w:rPr>
                <w:rFonts w:ascii="Calibri" w:hAnsi="Calibri" w:cs="Calibri"/>
                <w:sz w:val="20"/>
                <w:szCs w:val="20"/>
              </w:rPr>
            </w:pPr>
            <w:r w:rsidRPr="002F3653">
              <w:rPr>
                <w:rFonts w:ascii="Calibri" w:hAnsi="Calibri" w:cs="Calibri"/>
                <w:sz w:val="20"/>
                <w:szCs w:val="20"/>
              </w:rPr>
              <w:t>vrátane všetkých jej príloh</w:t>
            </w:r>
            <w:r w:rsidRPr="002F3653">
              <w:rPr>
                <w:rFonts w:ascii="Calibri" w:hAnsi="Calibri" w:cs="Calibri"/>
                <w:sz w:val="20"/>
                <w:szCs w:val="20"/>
                <w:vertAlign w:val="superscript"/>
              </w:rPr>
              <w:footnoteReference w:id="119"/>
            </w:r>
            <w:r w:rsidR="00BC4C74">
              <w:rPr>
                <w:rFonts w:ascii="Calibri" w:hAnsi="Calibri" w:cs="Calibri"/>
                <w:sz w:val="20"/>
                <w:szCs w:val="20"/>
              </w:rPr>
              <w:t>;</w:t>
            </w:r>
          </w:p>
        </w:tc>
      </w:tr>
      <w:tr w:rsidR="00387FB4" w:rsidRPr="002F3653" w14:paraId="122C0D3E" w14:textId="77777777" w:rsidTr="001C6993">
        <w:tc>
          <w:tcPr>
            <w:tcW w:w="8658" w:type="dxa"/>
            <w:tcBorders>
              <w:top w:val="single" w:sz="8" w:space="0" w:color="4F81BD"/>
              <w:bottom w:val="single" w:sz="8" w:space="0" w:color="4F81BD"/>
              <w:right w:val="single" w:sz="8" w:space="0" w:color="4F81BD"/>
            </w:tcBorders>
            <w:shd w:val="clear" w:color="auto" w:fill="auto"/>
          </w:tcPr>
          <w:p w14:paraId="2E6C775E" w14:textId="77777777" w:rsidR="00387FB4" w:rsidRPr="002F3653" w:rsidRDefault="0081238B" w:rsidP="007F59C5">
            <w:pPr>
              <w:pStyle w:val="Default"/>
              <w:numPr>
                <w:ilvl w:val="0"/>
                <w:numId w:val="34"/>
              </w:numPr>
              <w:spacing w:line="276" w:lineRule="auto"/>
              <w:ind w:left="317"/>
              <w:jc w:val="both"/>
              <w:rPr>
                <w:rFonts w:ascii="Calibri" w:hAnsi="Calibri" w:cs="Calibri"/>
                <w:sz w:val="20"/>
                <w:szCs w:val="20"/>
              </w:rPr>
            </w:pPr>
            <w:r w:rsidRPr="0081238B">
              <w:rPr>
                <w:rFonts w:ascii="Calibri" w:hAnsi="Calibri" w:cs="Calibri"/>
                <w:sz w:val="20"/>
                <w:szCs w:val="20"/>
              </w:rPr>
              <w:t xml:space="preserve">doklad o zverejnení </w:t>
            </w:r>
            <w:r w:rsidR="00BC4C74" w:rsidRPr="001A33B8">
              <w:rPr>
                <w:rFonts w:ascii="Calibri" w:hAnsi="Calibri" w:cs="Calibri"/>
                <w:sz w:val="20"/>
                <w:szCs w:val="20"/>
              </w:rPr>
              <w:t>zmluvy</w:t>
            </w:r>
            <w:r w:rsidR="00BC4C74">
              <w:rPr>
                <w:rFonts w:ascii="Calibri" w:hAnsi="Calibri" w:cs="Calibri"/>
                <w:sz w:val="20"/>
                <w:szCs w:val="20"/>
              </w:rPr>
              <w:t>/ čiastkovej zmluvy/ objednávky</w:t>
            </w:r>
            <w:r w:rsidRPr="0081238B">
              <w:rPr>
                <w:rFonts w:ascii="Calibri" w:hAnsi="Calibri" w:cs="Calibri"/>
                <w:sz w:val="20"/>
                <w:szCs w:val="20"/>
              </w:rPr>
              <w:t xml:space="preserve"> vrátane príloh</w:t>
            </w:r>
            <w:r w:rsidR="00BC4C74">
              <w:rPr>
                <w:rStyle w:val="Odkaznapoznmkupodiarou"/>
                <w:rFonts w:ascii="Calibri" w:hAnsi="Calibri" w:cs="Calibri"/>
                <w:sz w:val="20"/>
                <w:szCs w:val="20"/>
              </w:rPr>
              <w:footnoteReference w:id="120"/>
            </w:r>
            <w:r w:rsidRPr="0081238B">
              <w:rPr>
                <w:rFonts w:ascii="Calibri" w:hAnsi="Calibri" w:cs="Calibri"/>
                <w:sz w:val="20"/>
                <w:szCs w:val="20"/>
              </w:rPr>
              <w:t xml:space="preserve"> v Centrálnom registri zmlúv (ak relevantné)</w:t>
            </w:r>
            <w:r w:rsidR="00BC4C74">
              <w:rPr>
                <w:rFonts w:ascii="Calibri" w:hAnsi="Calibri" w:cs="Calibri"/>
                <w:sz w:val="20"/>
                <w:szCs w:val="20"/>
              </w:rPr>
              <w:t>;</w:t>
            </w:r>
          </w:p>
        </w:tc>
      </w:tr>
      <w:tr w:rsidR="00387FB4" w:rsidRPr="002F3653" w14:paraId="36CFDFED" w14:textId="77777777" w:rsidTr="001C6993">
        <w:tc>
          <w:tcPr>
            <w:tcW w:w="8658" w:type="dxa"/>
            <w:tcBorders>
              <w:top w:val="single" w:sz="8" w:space="0" w:color="4F81BD"/>
              <w:bottom w:val="single" w:sz="8" w:space="0" w:color="4F81BD"/>
              <w:right w:val="single" w:sz="8" w:space="0" w:color="4F81BD"/>
            </w:tcBorders>
            <w:shd w:val="clear" w:color="auto" w:fill="auto"/>
          </w:tcPr>
          <w:p w14:paraId="3F04D0ED" w14:textId="77777777" w:rsidR="00387FB4" w:rsidRPr="002F3653" w:rsidRDefault="0081238B" w:rsidP="007F59C5">
            <w:pPr>
              <w:pStyle w:val="Default"/>
              <w:numPr>
                <w:ilvl w:val="0"/>
                <w:numId w:val="34"/>
              </w:numPr>
              <w:spacing w:line="276" w:lineRule="auto"/>
              <w:ind w:left="317" w:hanging="283"/>
              <w:rPr>
                <w:rFonts w:ascii="Calibri" w:hAnsi="Calibri" w:cs="Calibri"/>
                <w:sz w:val="20"/>
                <w:szCs w:val="20"/>
              </w:rPr>
            </w:pPr>
            <w:r w:rsidRPr="00387FB4">
              <w:rPr>
                <w:rFonts w:ascii="Calibri" w:hAnsi="Calibri" w:cs="Calibri"/>
                <w:sz w:val="20"/>
                <w:szCs w:val="20"/>
              </w:rPr>
              <w:t>výpis z registra konečných užívateľov výhod úspešného uchádzača/ združenia uchádzačov vrátane ich subdodávateľov v zmysle zákona č. 315/2016 Z. z. o registri partnerov verejného sektora v spojitosti s § 11 zákona č. 343/2015 ZVO</w:t>
            </w:r>
            <w:r w:rsidR="00BC4C74">
              <w:rPr>
                <w:rFonts w:ascii="Calibri" w:hAnsi="Calibri" w:cs="Calibri"/>
                <w:sz w:val="20"/>
                <w:szCs w:val="20"/>
              </w:rPr>
              <w:t>;</w:t>
            </w:r>
          </w:p>
        </w:tc>
      </w:tr>
      <w:tr w:rsidR="00387FB4" w:rsidRPr="002F3653" w14:paraId="0A6134C3" w14:textId="77777777" w:rsidTr="001C6993">
        <w:tc>
          <w:tcPr>
            <w:tcW w:w="8658" w:type="dxa"/>
            <w:tcBorders>
              <w:top w:val="single" w:sz="8" w:space="0" w:color="4F81BD"/>
              <w:bottom w:val="single" w:sz="8" w:space="0" w:color="4F81BD"/>
              <w:right w:val="single" w:sz="8" w:space="0" w:color="4F81BD"/>
            </w:tcBorders>
            <w:shd w:val="clear" w:color="auto" w:fill="auto"/>
          </w:tcPr>
          <w:p w14:paraId="5FCE5A0B" w14:textId="77777777" w:rsidR="00387FB4" w:rsidRPr="002F3653" w:rsidRDefault="0081238B" w:rsidP="007F59C5">
            <w:pPr>
              <w:pStyle w:val="Default"/>
              <w:numPr>
                <w:ilvl w:val="0"/>
                <w:numId w:val="34"/>
              </w:numPr>
              <w:spacing w:line="276" w:lineRule="auto"/>
              <w:ind w:left="317" w:hanging="283"/>
              <w:rPr>
                <w:rFonts w:ascii="Calibri" w:hAnsi="Calibri" w:cs="Calibri"/>
                <w:sz w:val="20"/>
                <w:szCs w:val="20"/>
              </w:rPr>
            </w:pPr>
            <w:r w:rsidRPr="00387FB4">
              <w:rPr>
                <w:rFonts w:ascii="Calibri" w:hAnsi="Calibri" w:cs="Calibri"/>
                <w:sz w:val="20"/>
                <w:szCs w:val="20"/>
              </w:rPr>
              <w:t xml:space="preserve">aktuálny zoznam subdodávateľov, resp. prehlásenie, že nenastali zmeny v zozname subdodávateľov </w:t>
            </w:r>
            <w:r>
              <w:rPr>
                <w:rFonts w:ascii="Calibri" w:hAnsi="Calibri" w:cs="Calibri"/>
                <w:sz w:val="20"/>
                <w:szCs w:val="20"/>
              </w:rPr>
              <w:t xml:space="preserve">po podpise </w:t>
            </w:r>
            <w:r w:rsidRPr="00387FB4">
              <w:rPr>
                <w:rFonts w:ascii="Calibri" w:hAnsi="Calibri" w:cs="Calibri"/>
                <w:sz w:val="20"/>
                <w:szCs w:val="20"/>
              </w:rPr>
              <w:t>zmluvy</w:t>
            </w:r>
            <w:r>
              <w:rPr>
                <w:rFonts w:ascii="Calibri" w:hAnsi="Calibri" w:cs="Calibri"/>
                <w:sz w:val="20"/>
                <w:szCs w:val="20"/>
              </w:rPr>
              <w:t>.</w:t>
            </w:r>
          </w:p>
        </w:tc>
      </w:tr>
    </w:tbl>
    <w:p w14:paraId="4E31CB5F" w14:textId="77777777" w:rsidR="00387FB4" w:rsidRPr="002F3653" w:rsidDel="00990112" w:rsidRDefault="00387FB4" w:rsidP="00387FB4">
      <w:pPr>
        <w:pStyle w:val="Default"/>
        <w:spacing w:before="120" w:after="120" w:line="276" w:lineRule="auto"/>
        <w:ind w:left="540"/>
        <w:jc w:val="both"/>
        <w:rPr>
          <w:del w:id="1539" w:author="uzivatel" w:date="2020-11-20T13:49:00Z"/>
          <w:rFonts w:ascii="Calibri" w:hAnsi="Calibri" w:cs="Calibri"/>
          <w:sz w:val="20"/>
          <w:szCs w:val="20"/>
        </w:rPr>
      </w:pPr>
    </w:p>
    <w:p w14:paraId="6753CDA2" w14:textId="77777777" w:rsidR="00AC6DAB" w:rsidRPr="00946184" w:rsidRDefault="00F651EF" w:rsidP="007F59C5">
      <w:pPr>
        <w:pStyle w:val="Odsekzoznamu"/>
        <w:numPr>
          <w:ilvl w:val="0"/>
          <w:numId w:val="30"/>
        </w:numPr>
        <w:tabs>
          <w:tab w:val="clear" w:pos="720"/>
        </w:tabs>
        <w:autoSpaceDE w:val="0"/>
        <w:autoSpaceDN w:val="0"/>
        <w:adjustRightInd w:val="0"/>
        <w:spacing w:before="120" w:after="120" w:line="276" w:lineRule="auto"/>
        <w:ind w:left="540" w:hanging="540"/>
        <w:contextualSpacing w:val="0"/>
        <w:jc w:val="both"/>
        <w:rPr>
          <w:ins w:id="1540" w:author="uzivatel" w:date="2020-11-20T13:49:00Z"/>
          <w:rFonts w:ascii="Calibri" w:hAnsi="Calibri" w:cs="Calibri"/>
          <w:sz w:val="20"/>
          <w:szCs w:val="20"/>
        </w:rPr>
      </w:pPr>
      <w:r w:rsidRPr="002F3653">
        <w:rPr>
          <w:rFonts w:ascii="Calibri" w:hAnsi="Calibri" w:cs="Calibri"/>
          <w:sz w:val="20"/>
          <w:szCs w:val="20"/>
        </w:rPr>
        <w:lastRenderedPageBreak/>
        <w:t xml:space="preserve">Pri uzatváraní dodatku k existujúcej zmluve </w:t>
      </w:r>
      <w:r w:rsidR="002C279D" w:rsidRPr="002F3653">
        <w:rPr>
          <w:rFonts w:ascii="Calibri" w:hAnsi="Calibri" w:cs="Calibri"/>
          <w:sz w:val="20"/>
          <w:szCs w:val="20"/>
        </w:rPr>
        <w:t>dodávateľom</w:t>
      </w:r>
      <w:r w:rsidR="00CD6D35" w:rsidRPr="002F3653">
        <w:rPr>
          <w:rFonts w:ascii="Calibri" w:hAnsi="Calibri" w:cs="Calibri"/>
          <w:sz w:val="20"/>
          <w:szCs w:val="20"/>
        </w:rPr>
        <w:t xml:space="preserve"> </w:t>
      </w:r>
      <w:r w:rsidR="00360325" w:rsidRPr="002F3653">
        <w:rPr>
          <w:rFonts w:ascii="Calibri" w:eastAsia="Calibri" w:hAnsi="Calibri" w:cs="Calibri"/>
          <w:color w:val="000000"/>
          <w:sz w:val="20"/>
          <w:szCs w:val="20"/>
        </w:rPr>
        <w:t>ž</w:t>
      </w:r>
      <w:r w:rsidR="00360325" w:rsidRPr="002F3653">
        <w:rPr>
          <w:rFonts w:ascii="Calibri" w:hAnsi="Calibri" w:cs="Calibri"/>
          <w:sz w:val="20"/>
          <w:szCs w:val="20"/>
        </w:rPr>
        <w:t>iadateľ/</w:t>
      </w:r>
      <w:r w:rsidRPr="002F3653">
        <w:rPr>
          <w:rFonts w:ascii="Calibri" w:hAnsi="Calibri" w:cs="Calibri"/>
          <w:sz w:val="20"/>
          <w:szCs w:val="20"/>
        </w:rPr>
        <w:t xml:space="preserve">prijímateľ postupuje v súlade s ustanoveniami </w:t>
      </w:r>
      <w:r w:rsidR="0098532E" w:rsidRPr="002F3653">
        <w:rPr>
          <w:rFonts w:ascii="Calibri" w:hAnsi="Calibri" w:cs="Calibri"/>
          <w:sz w:val="20"/>
          <w:szCs w:val="20"/>
        </w:rPr>
        <w:t>Obchodného zákonníka</w:t>
      </w:r>
      <w:r w:rsidRPr="002F3653">
        <w:rPr>
          <w:rFonts w:ascii="Calibri" w:hAnsi="Calibri" w:cs="Calibri"/>
          <w:sz w:val="20"/>
          <w:szCs w:val="20"/>
        </w:rPr>
        <w:t xml:space="preserve">, pričom primerane aplikuje v tomto prípade aj postup  </w:t>
      </w:r>
      <w:r w:rsidR="00E2565C" w:rsidRPr="002F3653">
        <w:rPr>
          <w:rFonts w:ascii="Calibri" w:hAnsi="Calibri" w:cs="Calibri"/>
          <w:sz w:val="20"/>
          <w:szCs w:val="20"/>
        </w:rPr>
        <w:t xml:space="preserve">v zmysle </w:t>
      </w:r>
      <w:hyperlink w:anchor="_Postup_pred_podpisom" w:history="1">
        <w:r w:rsidR="00E2565C" w:rsidRPr="00946184">
          <w:rPr>
            <w:rStyle w:val="Hypertextovprepojenie"/>
            <w:rFonts w:ascii="Calibri" w:hAnsi="Calibri" w:cs="Calibri"/>
            <w:sz w:val="20"/>
            <w:szCs w:val="20"/>
          </w:rPr>
          <w:t>kapitoly 3</w:t>
        </w:r>
      </w:hyperlink>
      <w:r w:rsidR="00E2565C" w:rsidRPr="00946184">
        <w:rPr>
          <w:rFonts w:ascii="Calibri" w:hAnsi="Calibri" w:cs="Calibri"/>
          <w:sz w:val="20"/>
          <w:szCs w:val="20"/>
        </w:rPr>
        <w:t xml:space="preserve"> odsekov 34 až </w:t>
      </w:r>
      <w:r w:rsidR="009E3A82" w:rsidRPr="00946184">
        <w:rPr>
          <w:rFonts w:ascii="Calibri" w:hAnsi="Calibri" w:cs="Calibri"/>
          <w:sz w:val="20"/>
          <w:szCs w:val="20"/>
        </w:rPr>
        <w:t>39</w:t>
      </w:r>
      <w:r w:rsidR="00E2565C" w:rsidRPr="00946184">
        <w:rPr>
          <w:rFonts w:ascii="Calibri" w:hAnsi="Calibri" w:cs="Calibri"/>
          <w:sz w:val="20"/>
          <w:szCs w:val="20"/>
        </w:rPr>
        <w:t xml:space="preserve"> tejto príručky</w:t>
      </w:r>
      <w:r w:rsidR="00E2565C" w:rsidRPr="00946184" w:rsidDel="00E2565C">
        <w:rPr>
          <w:rFonts w:ascii="Calibri" w:hAnsi="Calibri" w:cs="Calibri"/>
          <w:sz w:val="20"/>
          <w:szCs w:val="20"/>
        </w:rPr>
        <w:t xml:space="preserve"> </w:t>
      </w:r>
      <w:r w:rsidRPr="00946184">
        <w:rPr>
          <w:rFonts w:ascii="Calibri" w:hAnsi="Calibri" w:cs="Calibri"/>
          <w:sz w:val="20"/>
          <w:szCs w:val="20"/>
        </w:rPr>
        <w:t>.</w:t>
      </w:r>
    </w:p>
    <w:p w14:paraId="15049CB1" w14:textId="77777777" w:rsidR="00990112" w:rsidRPr="00946184" w:rsidRDefault="00990112" w:rsidP="007F59C5">
      <w:pPr>
        <w:pStyle w:val="Odsekzoznamu"/>
        <w:numPr>
          <w:ilvl w:val="0"/>
          <w:numId w:val="30"/>
        </w:numPr>
        <w:tabs>
          <w:tab w:val="clear" w:pos="720"/>
        </w:tabs>
        <w:autoSpaceDE w:val="0"/>
        <w:autoSpaceDN w:val="0"/>
        <w:adjustRightInd w:val="0"/>
        <w:spacing w:before="120" w:after="120" w:line="276" w:lineRule="auto"/>
        <w:ind w:left="540" w:hanging="540"/>
        <w:contextualSpacing w:val="0"/>
        <w:jc w:val="both"/>
        <w:rPr>
          <w:rFonts w:ascii="Calibri" w:hAnsi="Calibri" w:cs="Calibri"/>
          <w:sz w:val="20"/>
          <w:szCs w:val="20"/>
        </w:rPr>
      </w:pPr>
      <w:ins w:id="1541" w:author="uzivatel" w:date="2020-11-20T13:49:00Z">
        <w:r w:rsidRPr="00946184">
          <w:rPr>
            <w:rFonts w:ascii="Calibri" w:hAnsi="Calibri" w:cs="Calibri"/>
            <w:sz w:val="20"/>
            <w:szCs w:val="20"/>
          </w:rPr>
          <w:t>Pravidlá v zmysle tejto kapi</w:t>
        </w:r>
      </w:ins>
      <w:ins w:id="1542" w:author="uzivatel" w:date="2020-11-20T13:50:00Z">
        <w:r w:rsidRPr="00946184">
          <w:rPr>
            <w:rFonts w:ascii="Calibri" w:hAnsi="Calibri" w:cs="Calibri"/>
            <w:sz w:val="20"/>
            <w:szCs w:val="20"/>
          </w:rPr>
          <w:t>t</w:t>
        </w:r>
      </w:ins>
      <w:ins w:id="1543" w:author="uzivatel" w:date="2020-11-20T13:49:00Z">
        <w:r w:rsidRPr="00946184">
          <w:rPr>
            <w:rFonts w:ascii="Calibri" w:hAnsi="Calibri" w:cs="Calibri"/>
            <w:sz w:val="20"/>
            <w:szCs w:val="20"/>
          </w:rPr>
          <w:t xml:space="preserve">oly sa týkajú aj výnimiek pre osoby podľa § 8 ods. 2 písm. a) alebo písm. b) ZVO, pričom tento typ prijímateľa nie je povinný postupovať podľa </w:t>
        </w:r>
      </w:ins>
      <w:ins w:id="1544" w:author="uzivatel" w:date="2020-11-20T13:50:00Z">
        <w:r w:rsidRPr="00946184">
          <w:rPr>
            <w:rFonts w:ascii="Calibri" w:hAnsi="Calibri" w:cs="Calibri"/>
            <w:sz w:val="20"/>
            <w:szCs w:val="20"/>
          </w:rPr>
          <w:t>kap</w:t>
        </w:r>
      </w:ins>
      <w:ins w:id="1545" w:author="uzivatel" w:date="2020-11-20T13:51:00Z">
        <w:r w:rsidRPr="00946184">
          <w:rPr>
            <w:rFonts w:ascii="Calibri" w:hAnsi="Calibri" w:cs="Calibri"/>
            <w:sz w:val="20"/>
            <w:szCs w:val="20"/>
          </w:rPr>
          <w:t xml:space="preserve">itoly  </w:t>
        </w:r>
      </w:ins>
      <w:ins w:id="1546" w:author="uzivatel" w:date="2020-11-20T13:50:00Z">
        <w:r w:rsidRPr="00946184">
          <w:rPr>
            <w:rFonts w:ascii="Calibri" w:hAnsi="Calibri" w:cs="Calibri"/>
            <w:sz w:val="20"/>
            <w:szCs w:val="20"/>
          </w:rPr>
          <w:t xml:space="preserve">6.5 </w:t>
        </w:r>
      </w:ins>
      <w:ins w:id="1547" w:author="uzivatel" w:date="2020-11-20T13:51:00Z">
        <w:r w:rsidRPr="00946184">
          <w:rPr>
            <w:rFonts w:ascii="Calibri" w:hAnsi="Calibri" w:cs="Calibri"/>
            <w:sz w:val="20"/>
            <w:szCs w:val="20"/>
          </w:rPr>
          <w:t xml:space="preserve">tejto príručky </w:t>
        </w:r>
      </w:ins>
      <w:ins w:id="1548" w:author="uzivatel" w:date="2020-11-20T13:49:00Z">
        <w:r w:rsidRPr="00946184">
          <w:rPr>
            <w:rFonts w:ascii="Calibri" w:hAnsi="Calibri" w:cs="Calibri"/>
            <w:sz w:val="20"/>
            <w:szCs w:val="20"/>
          </w:rPr>
          <w:t>ani v prípade, ak mu verejný obstarávateľ poskytne 50% a menej finančných prostriedkov na dodanie tovaru, uskutočnenie stavebných prác a poskytnutie služieb z NFP.</w:t>
        </w:r>
      </w:ins>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0"/>
      </w:tblGrid>
      <w:tr w:rsidR="003165F6" w:rsidRPr="002F3653" w14:paraId="590B1804" w14:textId="77777777" w:rsidTr="008B0FDF">
        <w:tc>
          <w:tcPr>
            <w:tcW w:w="8800" w:type="dxa"/>
            <w:tcBorders>
              <w:top w:val="single" w:sz="8" w:space="0" w:color="4F81BD"/>
              <w:left w:val="single" w:sz="8" w:space="0" w:color="4F81BD"/>
              <w:bottom w:val="single" w:sz="8" w:space="0" w:color="4F81BD"/>
              <w:right w:val="single" w:sz="8" w:space="0" w:color="4F81BD"/>
            </w:tcBorders>
            <w:shd w:val="clear" w:color="auto" w:fill="DBE5F1"/>
          </w:tcPr>
          <w:p w14:paraId="6CFBE7CC" w14:textId="77777777" w:rsidR="003165F6" w:rsidRPr="002F3653" w:rsidRDefault="003165F6" w:rsidP="003F614D">
            <w:pPr>
              <w:pStyle w:val="Odsekzoznamu"/>
              <w:autoSpaceDE w:val="0"/>
              <w:autoSpaceDN w:val="0"/>
              <w:adjustRightInd w:val="0"/>
              <w:spacing w:line="276" w:lineRule="auto"/>
              <w:ind w:left="0"/>
              <w:contextualSpacing w:val="0"/>
              <w:jc w:val="both"/>
              <w:rPr>
                <w:rFonts w:ascii="Calibri" w:hAnsi="Calibri" w:cs="Calibri"/>
                <w:sz w:val="20"/>
                <w:szCs w:val="20"/>
              </w:rPr>
            </w:pPr>
            <w:r w:rsidRPr="002F3653">
              <w:rPr>
                <w:rFonts w:ascii="Calibri" w:hAnsi="Calibri" w:cs="Calibri"/>
                <w:sz w:val="20"/>
                <w:szCs w:val="20"/>
              </w:rPr>
              <w:t>Pravidlá zadávania zákaziek z výnimky sa nevzťahujú na:</w:t>
            </w:r>
          </w:p>
          <w:p w14:paraId="16F8717A" w14:textId="77777777" w:rsidR="003165F6" w:rsidRPr="002F3653" w:rsidRDefault="003165F6" w:rsidP="007F59C5">
            <w:pPr>
              <w:pStyle w:val="Odsekzoznamu"/>
              <w:numPr>
                <w:ilvl w:val="0"/>
                <w:numId w:val="32"/>
              </w:numPr>
              <w:autoSpaceDE w:val="0"/>
              <w:autoSpaceDN w:val="0"/>
              <w:adjustRightInd w:val="0"/>
              <w:spacing w:line="276" w:lineRule="auto"/>
              <w:ind w:left="743" w:hanging="284"/>
              <w:contextualSpacing w:val="0"/>
              <w:jc w:val="both"/>
              <w:rPr>
                <w:rFonts w:ascii="Calibri" w:hAnsi="Calibri" w:cs="Calibri"/>
                <w:sz w:val="20"/>
                <w:szCs w:val="20"/>
              </w:rPr>
            </w:pPr>
            <w:r w:rsidRPr="002F3653">
              <w:rPr>
                <w:rFonts w:ascii="Calibri" w:hAnsi="Calibri" w:cs="Calibri"/>
                <w:sz w:val="20"/>
                <w:szCs w:val="20"/>
              </w:rPr>
              <w:t>uzatváranie pracovných zmlúv, dohôd o prácach vykonávaných mimo pracovného pomeru alebo obdobného pracovného vzťahu v zmysle § 1</w:t>
            </w:r>
            <w:r w:rsidR="00C46F83" w:rsidRPr="002F3653">
              <w:rPr>
                <w:rFonts w:ascii="Calibri" w:hAnsi="Calibri" w:cs="Calibri"/>
                <w:sz w:val="20"/>
                <w:szCs w:val="20"/>
              </w:rPr>
              <w:t>,</w:t>
            </w:r>
            <w:r w:rsidRPr="002F3653">
              <w:rPr>
                <w:rFonts w:ascii="Calibri" w:hAnsi="Calibri" w:cs="Calibri"/>
                <w:sz w:val="20"/>
                <w:szCs w:val="20"/>
              </w:rPr>
              <w:t xml:space="preserve"> ods. 2</w:t>
            </w:r>
            <w:r w:rsidR="00C46F83" w:rsidRPr="002F3653">
              <w:rPr>
                <w:rFonts w:ascii="Calibri" w:hAnsi="Calibri" w:cs="Calibri"/>
                <w:sz w:val="20"/>
                <w:szCs w:val="20"/>
              </w:rPr>
              <w:t>,</w:t>
            </w:r>
            <w:r w:rsidRPr="002F3653">
              <w:rPr>
                <w:rFonts w:ascii="Calibri" w:hAnsi="Calibri" w:cs="Calibri"/>
                <w:sz w:val="20"/>
                <w:szCs w:val="20"/>
              </w:rPr>
              <w:t xml:space="preserve"> písm. g) ZVO,</w:t>
            </w:r>
          </w:p>
          <w:p w14:paraId="54260C3E" w14:textId="77777777" w:rsidR="003165F6" w:rsidRPr="002F3653" w:rsidRDefault="003165F6" w:rsidP="007F59C5">
            <w:pPr>
              <w:pStyle w:val="Odsekzoznamu"/>
              <w:numPr>
                <w:ilvl w:val="0"/>
                <w:numId w:val="32"/>
              </w:numPr>
              <w:autoSpaceDE w:val="0"/>
              <w:autoSpaceDN w:val="0"/>
              <w:adjustRightInd w:val="0"/>
              <w:spacing w:line="276" w:lineRule="auto"/>
              <w:ind w:left="743" w:hanging="284"/>
              <w:contextualSpacing w:val="0"/>
              <w:jc w:val="both"/>
              <w:rPr>
                <w:rFonts w:ascii="Calibri" w:hAnsi="Calibri" w:cs="Calibri"/>
                <w:sz w:val="20"/>
                <w:szCs w:val="20"/>
              </w:rPr>
            </w:pPr>
            <w:r w:rsidRPr="002F3653">
              <w:rPr>
                <w:rFonts w:ascii="Calibri" w:hAnsi="Calibri" w:cs="Calibri"/>
                <w:sz w:val="20"/>
                <w:szCs w:val="20"/>
              </w:rPr>
              <w:t xml:space="preserve">zabezpečenie služieb spojených s realizáciou seminárov, konferencií, školení a pod. V tomto prípade postupuje </w:t>
            </w:r>
            <w:r w:rsidR="00360325" w:rsidRPr="002F3653">
              <w:rPr>
                <w:rFonts w:ascii="Calibri" w:eastAsia="Calibri" w:hAnsi="Calibri" w:cs="Calibri"/>
                <w:color w:val="000000"/>
                <w:sz w:val="20"/>
                <w:szCs w:val="20"/>
              </w:rPr>
              <w:t>ž</w:t>
            </w:r>
            <w:r w:rsidR="00360325" w:rsidRPr="002F3653">
              <w:rPr>
                <w:rFonts w:ascii="Calibri" w:hAnsi="Calibri" w:cs="Calibri"/>
                <w:sz w:val="20"/>
                <w:szCs w:val="20"/>
              </w:rPr>
              <w:t>iadateľ/</w:t>
            </w:r>
            <w:r w:rsidRPr="002F3653">
              <w:rPr>
                <w:rFonts w:ascii="Calibri" w:hAnsi="Calibri" w:cs="Calibri"/>
                <w:sz w:val="20"/>
                <w:szCs w:val="20"/>
              </w:rPr>
              <w:t>prijímateľ podľa ZVO a teda, napr. zabezpečenie konferencie vrátane prenájmu priestorov, ich ozvučenie a poskytnutie občerstvenia, sa považuje za poskytnutie služby ktorej obstaranie spadá plne pod režim ZVO,</w:t>
            </w:r>
          </w:p>
          <w:p w14:paraId="52B085D5" w14:textId="77777777" w:rsidR="003165F6" w:rsidRPr="002F3653" w:rsidRDefault="003165F6" w:rsidP="007F59C5">
            <w:pPr>
              <w:pStyle w:val="Odsekzoznamu"/>
              <w:numPr>
                <w:ilvl w:val="0"/>
                <w:numId w:val="32"/>
              </w:numPr>
              <w:autoSpaceDE w:val="0"/>
              <w:autoSpaceDN w:val="0"/>
              <w:adjustRightInd w:val="0"/>
              <w:spacing w:line="276" w:lineRule="auto"/>
              <w:ind w:left="743" w:hanging="284"/>
              <w:contextualSpacing w:val="0"/>
              <w:jc w:val="both"/>
              <w:rPr>
                <w:rFonts w:ascii="Calibri" w:hAnsi="Calibri" w:cs="Calibri"/>
                <w:sz w:val="20"/>
                <w:szCs w:val="20"/>
              </w:rPr>
            </w:pPr>
            <w:r w:rsidRPr="002F3653">
              <w:rPr>
                <w:rFonts w:ascii="Calibri" w:hAnsi="Calibri" w:cs="Calibri"/>
                <w:sz w:val="20"/>
                <w:szCs w:val="20"/>
              </w:rPr>
              <w:t>prípady, ak výsledok prieskumu trhu nepreukáže hospodárnosť zadávanej zákazky podľa § 1</w:t>
            </w:r>
            <w:r w:rsidR="00C46F83" w:rsidRPr="002F3653">
              <w:rPr>
                <w:rFonts w:ascii="Calibri" w:hAnsi="Calibri" w:cs="Calibri"/>
                <w:sz w:val="20"/>
                <w:szCs w:val="20"/>
              </w:rPr>
              <w:t>,</w:t>
            </w:r>
            <w:r w:rsidRPr="002F3653">
              <w:rPr>
                <w:rFonts w:ascii="Calibri" w:hAnsi="Calibri" w:cs="Calibri"/>
                <w:sz w:val="20"/>
                <w:szCs w:val="20"/>
              </w:rPr>
              <w:t xml:space="preserve"> ods. </w:t>
            </w:r>
            <w:r w:rsidR="006A7742" w:rsidRPr="002F3653">
              <w:rPr>
                <w:rFonts w:ascii="Calibri" w:hAnsi="Calibri" w:cs="Calibri"/>
                <w:sz w:val="20"/>
                <w:szCs w:val="20"/>
              </w:rPr>
              <w:t>12</w:t>
            </w:r>
            <w:r w:rsidR="00C46F83" w:rsidRPr="002F3653">
              <w:rPr>
                <w:rFonts w:ascii="Calibri" w:hAnsi="Calibri" w:cs="Calibri"/>
                <w:sz w:val="20"/>
                <w:szCs w:val="20"/>
              </w:rPr>
              <w:t>,</w:t>
            </w:r>
            <w:r w:rsidRPr="002F3653">
              <w:rPr>
                <w:rFonts w:ascii="Calibri" w:hAnsi="Calibri" w:cs="Calibri"/>
                <w:sz w:val="20"/>
                <w:szCs w:val="20"/>
              </w:rPr>
              <w:t xml:space="preserve"> písm. d) ZVO a </w:t>
            </w:r>
            <w:r w:rsidR="00360325" w:rsidRPr="002F3653">
              <w:rPr>
                <w:rFonts w:ascii="Calibri" w:eastAsia="Calibri" w:hAnsi="Calibri" w:cs="Calibri"/>
                <w:color w:val="000000"/>
                <w:sz w:val="20"/>
                <w:szCs w:val="20"/>
              </w:rPr>
              <w:t>ž</w:t>
            </w:r>
            <w:r w:rsidR="00360325" w:rsidRPr="002F3653">
              <w:rPr>
                <w:rFonts w:ascii="Calibri" w:hAnsi="Calibri" w:cs="Calibri"/>
                <w:sz w:val="20"/>
                <w:szCs w:val="20"/>
              </w:rPr>
              <w:t>iadateľ/</w:t>
            </w:r>
            <w:r w:rsidRPr="002F3653">
              <w:rPr>
                <w:rFonts w:ascii="Calibri" w:hAnsi="Calibri" w:cs="Calibri"/>
                <w:sz w:val="20"/>
                <w:szCs w:val="20"/>
              </w:rPr>
              <w:t>prijímateľ je v tomto prípade povinný postupovať pri zadávaní zákazky v zmysle pravidiel a postupov ZVO.</w:t>
            </w:r>
          </w:p>
        </w:tc>
      </w:tr>
    </w:tbl>
    <w:p w14:paraId="19A530EA" w14:textId="77777777" w:rsidR="008756BB" w:rsidRPr="002F3653" w:rsidRDefault="00796D5D" w:rsidP="00796D5D">
      <w:pPr>
        <w:pStyle w:val="Nadpis2"/>
        <w:spacing w:line="276" w:lineRule="auto"/>
      </w:pPr>
      <w:bookmarkStart w:id="1549" w:name="_Toc11050245"/>
      <w:bookmarkStart w:id="1550" w:name="_Toc11050246"/>
      <w:bookmarkStart w:id="1551" w:name="_Toc11050247"/>
      <w:bookmarkStart w:id="1552" w:name="_Toc11050248"/>
      <w:bookmarkStart w:id="1553" w:name="_Toc11050249"/>
      <w:bookmarkStart w:id="1554" w:name="_Toc11050250"/>
      <w:bookmarkStart w:id="1555" w:name="_Toc417161544"/>
      <w:bookmarkStart w:id="1556" w:name="_Toc11153187"/>
      <w:bookmarkEnd w:id="1549"/>
      <w:bookmarkEnd w:id="1550"/>
      <w:bookmarkEnd w:id="1551"/>
      <w:bookmarkEnd w:id="1552"/>
      <w:bookmarkEnd w:id="1553"/>
      <w:bookmarkEnd w:id="1554"/>
      <w:r>
        <w:t xml:space="preserve">6.3 </w:t>
      </w:r>
      <w:r w:rsidR="008756BB" w:rsidRPr="002F3653">
        <w:t>Zadávanie zákaziek vnútorným obstarávaním</w:t>
      </w:r>
      <w:bookmarkEnd w:id="1555"/>
      <w:bookmarkEnd w:id="1556"/>
    </w:p>
    <w:p w14:paraId="71524437" w14:textId="77777777" w:rsidR="002B7365" w:rsidRPr="002B7365" w:rsidRDefault="00E2565C" w:rsidP="007F59C5">
      <w:pPr>
        <w:pStyle w:val="Odsekzoznamu"/>
        <w:numPr>
          <w:ilvl w:val="0"/>
          <w:numId w:val="31"/>
        </w:numPr>
        <w:tabs>
          <w:tab w:val="left" w:pos="540"/>
        </w:tabs>
        <w:spacing w:after="120" w:line="276" w:lineRule="auto"/>
        <w:ind w:left="539" w:hanging="539"/>
        <w:contextualSpacing w:val="0"/>
        <w:jc w:val="both"/>
        <w:rPr>
          <w:rFonts w:asciiTheme="minorHAnsi" w:hAnsiTheme="minorHAnsi" w:cs="Calibri"/>
          <w:sz w:val="20"/>
          <w:szCs w:val="20"/>
        </w:rPr>
      </w:pPr>
      <w:r w:rsidRPr="002F3653">
        <w:rPr>
          <w:rFonts w:ascii="Calibri" w:hAnsi="Calibri" w:cs="Calibri"/>
          <w:sz w:val="20"/>
          <w:szCs w:val="20"/>
        </w:rPr>
        <w:t xml:space="preserve">Pri zadávaní zákaziek vnútorným obstarávaním (in-house) je žiadateľ/prijímateľ povinný </w:t>
      </w:r>
      <w:r w:rsidR="002B7365">
        <w:rPr>
          <w:rFonts w:ascii="Calibri" w:hAnsi="Calibri" w:cs="Calibri"/>
          <w:sz w:val="20"/>
          <w:szCs w:val="20"/>
        </w:rPr>
        <w:t>v zmysle</w:t>
      </w:r>
      <w:r w:rsidR="002B7365" w:rsidRPr="002F3653">
        <w:rPr>
          <w:rFonts w:ascii="Calibri" w:hAnsi="Calibri" w:cs="Calibri"/>
          <w:sz w:val="20"/>
          <w:szCs w:val="20"/>
        </w:rPr>
        <w:t xml:space="preserve"> § 1 ods. </w:t>
      </w:r>
      <w:r w:rsidR="002B7365">
        <w:rPr>
          <w:rFonts w:ascii="Calibri" w:hAnsi="Calibri" w:cs="Calibri"/>
          <w:sz w:val="20"/>
          <w:szCs w:val="20"/>
        </w:rPr>
        <w:t>4</w:t>
      </w:r>
      <w:r w:rsidR="002B7365" w:rsidRPr="002F3653">
        <w:rPr>
          <w:rFonts w:ascii="Calibri" w:hAnsi="Calibri" w:cs="Calibri"/>
          <w:sz w:val="20"/>
          <w:szCs w:val="20"/>
        </w:rPr>
        <w:t xml:space="preserve"> až </w:t>
      </w:r>
      <w:r w:rsidR="002B7365">
        <w:rPr>
          <w:rFonts w:ascii="Calibri" w:hAnsi="Calibri" w:cs="Calibri"/>
          <w:sz w:val="20"/>
          <w:szCs w:val="20"/>
        </w:rPr>
        <w:t>9</w:t>
      </w:r>
      <w:r w:rsidR="002B7365" w:rsidRPr="002F3653">
        <w:rPr>
          <w:rFonts w:ascii="Calibri" w:hAnsi="Calibri" w:cs="Calibri"/>
          <w:sz w:val="20"/>
          <w:szCs w:val="20"/>
        </w:rPr>
        <w:t xml:space="preserve"> ZVO </w:t>
      </w:r>
      <w:r w:rsidRPr="002F3653">
        <w:rPr>
          <w:rFonts w:ascii="Calibri" w:hAnsi="Calibri" w:cs="Calibri"/>
          <w:sz w:val="20"/>
          <w:szCs w:val="20"/>
        </w:rPr>
        <w:t>postupovať podľa pravidiel uvedených v kapitole č. 4 Metodického pokynu CKO č. 12.</w:t>
      </w:r>
    </w:p>
    <w:p w14:paraId="7C0FEF8F" w14:textId="77777777" w:rsidR="002B7365" w:rsidRPr="002B7365" w:rsidRDefault="002B7365" w:rsidP="007F59C5">
      <w:pPr>
        <w:pStyle w:val="Odsekzoznamu"/>
        <w:numPr>
          <w:ilvl w:val="0"/>
          <w:numId w:val="31"/>
        </w:numPr>
        <w:tabs>
          <w:tab w:val="left" w:pos="540"/>
        </w:tabs>
        <w:spacing w:before="120" w:line="276" w:lineRule="auto"/>
        <w:ind w:left="539" w:hanging="539"/>
        <w:contextualSpacing w:val="0"/>
        <w:jc w:val="both"/>
        <w:rPr>
          <w:rFonts w:asciiTheme="minorHAnsi" w:hAnsiTheme="minorHAnsi" w:cs="Calibri"/>
          <w:sz w:val="20"/>
          <w:szCs w:val="20"/>
        </w:rPr>
      </w:pPr>
      <w:r w:rsidRPr="002B7365">
        <w:rPr>
          <w:rFonts w:asciiTheme="minorHAnsi" w:hAnsiTheme="minorHAnsi"/>
          <w:sz w:val="20"/>
          <w:szCs w:val="20"/>
        </w:rPr>
        <w:t xml:space="preserve">Ustanovenie § 1 ods. 4 ZVO upravuje nasledujúce požiadavky, ktoré je nevyhnutné </w:t>
      </w:r>
      <w:ins w:id="1557" w:author="uzivatel" w:date="2020-11-20T14:31:00Z">
        <w:r w:rsidR="00604B5C">
          <w:rPr>
            <w:rFonts w:asciiTheme="minorHAnsi" w:hAnsiTheme="minorHAnsi"/>
            <w:sz w:val="20"/>
            <w:szCs w:val="20"/>
          </w:rPr>
          <w:t xml:space="preserve">kumulatívne </w:t>
        </w:r>
      </w:ins>
      <w:r w:rsidRPr="002B7365">
        <w:rPr>
          <w:rFonts w:asciiTheme="minorHAnsi" w:hAnsiTheme="minorHAnsi"/>
          <w:sz w:val="20"/>
          <w:szCs w:val="20"/>
        </w:rPr>
        <w:t>splniť na zadanie civilnej in-house zákazky alebo koncesie, ktorá je zadávaná verejným obstarávateľom právnickej osobe:</w:t>
      </w:r>
    </w:p>
    <w:p w14:paraId="0A662B47" w14:textId="77777777" w:rsidR="002B7365" w:rsidRPr="002B7365" w:rsidRDefault="002B7365" w:rsidP="007F59C5">
      <w:pPr>
        <w:pStyle w:val="Odsekzoznamu"/>
        <w:numPr>
          <w:ilvl w:val="0"/>
          <w:numId w:val="39"/>
        </w:numPr>
        <w:spacing w:before="120" w:after="120"/>
        <w:ind w:left="851" w:hanging="283"/>
        <w:contextualSpacing w:val="0"/>
        <w:jc w:val="both"/>
        <w:rPr>
          <w:rFonts w:asciiTheme="minorHAnsi" w:hAnsiTheme="minorHAnsi"/>
          <w:b/>
          <w:sz w:val="20"/>
          <w:szCs w:val="20"/>
        </w:rPr>
      </w:pPr>
      <w:r w:rsidRPr="002B7365">
        <w:rPr>
          <w:rFonts w:asciiTheme="minorHAnsi" w:hAnsiTheme="minorHAnsi"/>
          <w:b/>
          <w:sz w:val="20"/>
          <w:szCs w:val="20"/>
        </w:rPr>
        <w:t xml:space="preserve">verejný obstarávateľ vykonáva nad právnickou osobou kontrolu obdobnú kontrole, akú vykonáva nad vlastnými organizačnými zložkami, </w:t>
      </w:r>
    </w:p>
    <w:p w14:paraId="0C96ECAE" w14:textId="77777777" w:rsidR="002B7365" w:rsidRPr="002B7365" w:rsidRDefault="002B7365" w:rsidP="007F59C5">
      <w:pPr>
        <w:pStyle w:val="Odsekzoznamu"/>
        <w:numPr>
          <w:ilvl w:val="0"/>
          <w:numId w:val="39"/>
        </w:numPr>
        <w:spacing w:before="120" w:after="120"/>
        <w:ind w:left="851" w:hanging="283"/>
        <w:contextualSpacing w:val="0"/>
        <w:jc w:val="both"/>
        <w:rPr>
          <w:rFonts w:asciiTheme="minorHAnsi" w:hAnsiTheme="minorHAnsi"/>
          <w:b/>
          <w:sz w:val="20"/>
          <w:szCs w:val="20"/>
        </w:rPr>
      </w:pPr>
      <w:r w:rsidRPr="002B7365">
        <w:rPr>
          <w:rFonts w:asciiTheme="minorHAnsi" w:hAnsiTheme="minorHAnsi"/>
          <w:b/>
          <w:sz w:val="20"/>
          <w:szCs w:val="20"/>
        </w:rPr>
        <w:t xml:space="preserve">viac ako 80% činností kontrolovanej právnickej osoby sa vykonáva pri plnení úloh, ktorými ju poveril kontrolujúci verejný obstarávateľ alebo iné právnické osoby kontrolované týmto verejným obstarávateľom a </w:t>
      </w:r>
    </w:p>
    <w:p w14:paraId="1502974B" w14:textId="77777777" w:rsidR="002B7365" w:rsidRPr="002B7365" w:rsidRDefault="002B7365" w:rsidP="007F59C5">
      <w:pPr>
        <w:pStyle w:val="Odsekzoznamu"/>
        <w:numPr>
          <w:ilvl w:val="0"/>
          <w:numId w:val="39"/>
        </w:numPr>
        <w:spacing w:before="120" w:after="120"/>
        <w:ind w:left="851" w:hanging="283"/>
        <w:contextualSpacing w:val="0"/>
        <w:jc w:val="both"/>
      </w:pPr>
      <w:r w:rsidRPr="002B7365">
        <w:rPr>
          <w:rFonts w:asciiTheme="minorHAnsi" w:hAnsiTheme="minorHAnsi"/>
          <w:b/>
          <w:sz w:val="20"/>
          <w:szCs w:val="20"/>
        </w:rPr>
        <w:t>v kontrolovanej právnickej osobe nie je žiadna priama účasť súkromného kapitálu.</w:t>
      </w:r>
    </w:p>
    <w:p w14:paraId="1F72E80C" w14:textId="77777777" w:rsidR="009D05D2" w:rsidRDefault="009D05D2" w:rsidP="009D05D2">
      <w:pPr>
        <w:pStyle w:val="Odsekzoznamu"/>
        <w:tabs>
          <w:tab w:val="left" w:pos="540"/>
        </w:tabs>
        <w:autoSpaceDE w:val="0"/>
        <w:autoSpaceDN w:val="0"/>
        <w:adjustRightInd w:val="0"/>
        <w:spacing w:before="120" w:after="120" w:line="276" w:lineRule="auto"/>
        <w:ind w:left="540"/>
        <w:contextualSpacing w:val="0"/>
        <w:jc w:val="both"/>
        <w:rPr>
          <w:rFonts w:ascii="Calibri" w:hAnsi="Calibri"/>
          <w:sz w:val="20"/>
          <w:szCs w:val="20"/>
        </w:rPr>
      </w:pPr>
      <w:r w:rsidRPr="009D05D2">
        <w:rPr>
          <w:rFonts w:ascii="Calibri" w:hAnsi="Calibri"/>
          <w:sz w:val="20"/>
          <w:szCs w:val="20"/>
        </w:rPr>
        <w:t>Podmienky podľa § 1 ods. 4 písm. a) až c) ZVO musia byť splnené kumulatívne</w:t>
      </w:r>
      <w:del w:id="1558" w:author="uzivatel" w:date="2020-11-20T14:33:00Z">
        <w:r w:rsidRPr="009D05D2" w:rsidDel="00604B5C">
          <w:rPr>
            <w:rFonts w:ascii="Calibri" w:hAnsi="Calibri"/>
            <w:sz w:val="20"/>
            <w:szCs w:val="20"/>
          </w:rPr>
          <w:delText>, aby mohol verejný obstarávateľ zadať zákazku kontrolovanej právnickej osobe</w:delText>
        </w:r>
      </w:del>
      <w:r w:rsidRPr="009D05D2">
        <w:rPr>
          <w:rFonts w:ascii="Calibri" w:hAnsi="Calibri"/>
          <w:sz w:val="20"/>
          <w:szCs w:val="20"/>
        </w:rPr>
        <w:t xml:space="preserve"> a zároveň musia byť splnené počas celého trvania realizácie predmetnej zákazky</w:t>
      </w:r>
      <w:r>
        <w:rPr>
          <w:rFonts w:ascii="Calibri" w:hAnsi="Calibri"/>
          <w:sz w:val="20"/>
          <w:szCs w:val="20"/>
        </w:rPr>
        <w:t>.</w:t>
      </w:r>
    </w:p>
    <w:p w14:paraId="163CD8FF" w14:textId="77777777" w:rsidR="00DF46B0" w:rsidRDefault="00DF46B0" w:rsidP="009D05D2">
      <w:pPr>
        <w:pStyle w:val="Odsekzoznamu"/>
        <w:tabs>
          <w:tab w:val="left" w:pos="540"/>
        </w:tabs>
        <w:autoSpaceDE w:val="0"/>
        <w:autoSpaceDN w:val="0"/>
        <w:adjustRightInd w:val="0"/>
        <w:spacing w:before="120" w:after="120" w:line="276" w:lineRule="auto"/>
        <w:ind w:left="540"/>
        <w:contextualSpacing w:val="0"/>
        <w:jc w:val="both"/>
        <w:rPr>
          <w:rFonts w:ascii="Calibri" w:hAnsi="Calibri" w:cs="Calibri"/>
          <w:sz w:val="20"/>
          <w:szCs w:val="20"/>
        </w:rPr>
      </w:pPr>
      <w:r w:rsidRPr="002F3653">
        <w:rPr>
          <w:rFonts w:ascii="Calibri" w:hAnsi="Calibri" w:cs="Calibri"/>
          <w:sz w:val="20"/>
          <w:szCs w:val="20"/>
        </w:rPr>
        <w:t>Pre splnenie vyššie uvedených podmienok vnútorného obstarávania sú pre žiadateľa/prijímateľa rozhodujúce skutočnosti uvedené v kapitole 4 Metodického pokynu CKO č. 12</w:t>
      </w:r>
      <w:r>
        <w:rPr>
          <w:rFonts w:ascii="Calibri" w:hAnsi="Calibri" w:cs="Calibri"/>
          <w:sz w:val="20"/>
          <w:szCs w:val="20"/>
        </w:rPr>
        <w:t>.</w:t>
      </w:r>
    </w:p>
    <w:tbl>
      <w:tblPr>
        <w:tblStyle w:val="Mriekatabuky"/>
        <w:tblW w:w="0" w:type="auto"/>
        <w:tblInd w:w="392"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shd w:val="clear" w:color="auto" w:fill="B8CCE4" w:themeFill="accent1" w:themeFillTint="66"/>
        <w:tblLook w:val="04A0" w:firstRow="1" w:lastRow="0" w:firstColumn="1" w:lastColumn="0" w:noHBand="0" w:noVBand="1"/>
      </w:tblPr>
      <w:tblGrid>
        <w:gridCol w:w="8668"/>
      </w:tblGrid>
      <w:tr w:rsidR="00DF46B0" w14:paraId="72221136" w14:textId="77777777" w:rsidTr="008B0FDF">
        <w:tc>
          <w:tcPr>
            <w:tcW w:w="8788" w:type="dxa"/>
            <w:shd w:val="clear" w:color="auto" w:fill="B8CCE4" w:themeFill="accent1" w:themeFillTint="66"/>
          </w:tcPr>
          <w:p w14:paraId="375D70CD" w14:textId="77777777" w:rsidR="007E20F5" w:rsidRPr="007E20F5" w:rsidRDefault="007E20F5" w:rsidP="008B0FDF">
            <w:pPr>
              <w:pStyle w:val="Odsekzoznamu"/>
              <w:autoSpaceDE w:val="0"/>
              <w:autoSpaceDN w:val="0"/>
              <w:adjustRightInd w:val="0"/>
              <w:spacing w:before="60" w:after="60" w:line="276" w:lineRule="auto"/>
              <w:ind w:left="34" w:right="34"/>
              <w:contextualSpacing w:val="0"/>
              <w:jc w:val="both"/>
              <w:rPr>
                <w:rFonts w:ascii="Calibri" w:hAnsi="Calibri" w:cs="Calibri"/>
                <w:i/>
                <w:sz w:val="20"/>
                <w:szCs w:val="20"/>
              </w:rPr>
            </w:pPr>
            <w:r w:rsidRPr="007E20F5">
              <w:rPr>
                <w:rFonts w:ascii="Calibri" w:hAnsi="Calibri" w:cs="Calibri"/>
                <w:i/>
                <w:sz w:val="20"/>
                <w:szCs w:val="20"/>
              </w:rPr>
              <w:t>Upozornenie:</w:t>
            </w:r>
          </w:p>
          <w:p w14:paraId="16BD2ADD" w14:textId="77777777" w:rsidR="00DF46B0" w:rsidRDefault="00DF46B0" w:rsidP="008B0FDF">
            <w:pPr>
              <w:pStyle w:val="Odsekzoznamu"/>
              <w:autoSpaceDE w:val="0"/>
              <w:autoSpaceDN w:val="0"/>
              <w:adjustRightInd w:val="0"/>
              <w:spacing w:before="60" w:after="60" w:line="276" w:lineRule="auto"/>
              <w:ind w:left="34" w:right="34"/>
              <w:contextualSpacing w:val="0"/>
              <w:jc w:val="both"/>
              <w:rPr>
                <w:rFonts w:ascii="Calibri" w:hAnsi="Calibri" w:cs="Calibri"/>
                <w:sz w:val="20"/>
                <w:szCs w:val="20"/>
              </w:rPr>
            </w:pPr>
            <w:r w:rsidRPr="00DF46B0">
              <w:rPr>
                <w:rFonts w:ascii="Calibri" w:hAnsi="Calibri" w:cs="Calibri"/>
                <w:sz w:val="20"/>
                <w:szCs w:val="20"/>
              </w:rPr>
              <w:t>Všeobecné pravidlo zadávania in-house zákaziek, však platí aj v opačnom prevedení, nakoľko v zmysle ustanovenia § 1 ods. 7 ZVO kontrolovaná právnická osoba, ktorá je verejným obstarávateľom, môže režimom vnútorného obstarávania (in-house) zadať zákazku svojmu kontrolujúcemu verejnému obstarávateľovi alebo inej právnickej osobe kontrolovanej tým istým verejným obstarávateľom. Obdobne však platí pravidlo, že v právnickej osobe, ktorej sa zadáva zákazka, nesmie byť účasť súkromného kapitálu.</w:t>
            </w:r>
          </w:p>
        </w:tc>
      </w:tr>
    </w:tbl>
    <w:p w14:paraId="1FFB35E9" w14:textId="77777777" w:rsidR="008756BB" w:rsidRPr="002F3653" w:rsidRDefault="00D520E6" w:rsidP="007F59C5">
      <w:pPr>
        <w:pStyle w:val="Odsekzoznamu"/>
        <w:numPr>
          <w:ilvl w:val="0"/>
          <w:numId w:val="31"/>
        </w:numPr>
        <w:tabs>
          <w:tab w:val="left" w:pos="540"/>
        </w:tabs>
        <w:autoSpaceDE w:val="0"/>
        <w:autoSpaceDN w:val="0"/>
        <w:adjustRightInd w:val="0"/>
        <w:spacing w:before="120" w:after="120" w:line="276" w:lineRule="auto"/>
        <w:ind w:left="540" w:hanging="540"/>
        <w:contextualSpacing w:val="0"/>
        <w:jc w:val="both"/>
        <w:rPr>
          <w:rFonts w:ascii="Calibri" w:hAnsi="Calibri" w:cs="Calibri"/>
          <w:sz w:val="20"/>
          <w:szCs w:val="20"/>
        </w:rPr>
      </w:pPr>
      <w:r w:rsidRPr="002F3653">
        <w:rPr>
          <w:rFonts w:ascii="Calibri" w:hAnsi="Calibri" w:cs="Calibri"/>
          <w:sz w:val="20"/>
          <w:szCs w:val="20"/>
        </w:rPr>
        <w:t xml:space="preserve">Zákazka zadávaná medzi dvoma verejnými obstarávateľmi alebo dvoma obstarávateľmi nezakladá nárok na výnimku z aplikácie ZVO, pričom ale z judikatúry </w:t>
      </w:r>
      <w:r w:rsidR="00E1381E" w:rsidRPr="002F3653">
        <w:rPr>
          <w:rFonts w:ascii="Calibri" w:hAnsi="Calibri" w:cs="Calibri"/>
          <w:sz w:val="20"/>
          <w:szCs w:val="20"/>
        </w:rPr>
        <w:t xml:space="preserve">Európskeho dvora audítorov </w:t>
      </w:r>
      <w:r w:rsidRPr="002F3653">
        <w:rPr>
          <w:rFonts w:ascii="Calibri" w:hAnsi="Calibri" w:cs="Calibri"/>
          <w:sz w:val="20"/>
          <w:szCs w:val="20"/>
        </w:rPr>
        <w:t xml:space="preserve">vyplýva, že „právne predpisy EÚ neobmedzujú slobodu verejného obstarávateľa využívať pri výkone zverených úloh vo </w:t>
      </w:r>
      <w:r w:rsidRPr="002F3653">
        <w:rPr>
          <w:rFonts w:ascii="Calibri" w:hAnsi="Calibri" w:cs="Calibri"/>
          <w:sz w:val="20"/>
          <w:szCs w:val="20"/>
        </w:rPr>
        <w:lastRenderedPageBreak/>
        <w:t xml:space="preserve">verejnom záujme vlastné administratívne, technické a iné zdroje, ani ho nenúti, aby sa obracal na vonkajšie subjekty, ktoré nie sú súčasťou jeho vlastnej štruktúry“ </w:t>
      </w:r>
      <w:r w:rsidRPr="002F3653">
        <w:rPr>
          <w:rStyle w:val="Odkaznapoznmkupodiarou"/>
          <w:rFonts w:ascii="Calibri" w:hAnsi="Calibri" w:cs="Calibri"/>
          <w:sz w:val="20"/>
          <w:szCs w:val="20"/>
        </w:rPr>
        <w:footnoteReference w:id="121"/>
      </w:r>
      <w:r w:rsidRPr="002F3653">
        <w:rPr>
          <w:rFonts w:ascii="Calibri" w:hAnsi="Calibri" w:cs="Calibri"/>
          <w:sz w:val="20"/>
          <w:szCs w:val="20"/>
        </w:rPr>
        <w:t xml:space="preserve"> .</w:t>
      </w:r>
    </w:p>
    <w:p w14:paraId="034FF7B3" w14:textId="77777777" w:rsidR="0039013C" w:rsidRPr="0039013C" w:rsidRDefault="00DF46B0" w:rsidP="00B53E23">
      <w:pPr>
        <w:pStyle w:val="Odsekzoznamu"/>
        <w:numPr>
          <w:ilvl w:val="0"/>
          <w:numId w:val="31"/>
        </w:numPr>
        <w:spacing w:line="276" w:lineRule="auto"/>
        <w:ind w:left="567" w:hanging="567"/>
        <w:jc w:val="both"/>
        <w:rPr>
          <w:rFonts w:ascii="Calibri" w:hAnsi="Calibri" w:cs="Calibri"/>
          <w:sz w:val="20"/>
          <w:szCs w:val="20"/>
        </w:rPr>
      </w:pPr>
      <w:r w:rsidRPr="0039013C">
        <w:rPr>
          <w:rFonts w:ascii="Calibri" w:hAnsi="Calibri" w:cs="Calibri"/>
          <w:sz w:val="20"/>
          <w:szCs w:val="20"/>
        </w:rPr>
        <w:t>Verejný obstarávateľ môže zadať in-house zákazku právnickej osobe len na vykonávanie tých činností týkajúcich sa dodania tovaru, uskutočnenia stavebných prác alebo poskytnutia služieb, ktoré je právnická osoba oprávnená vykonávať (napr. na základe výpisu z Obchodného registra)</w:t>
      </w:r>
      <w:r w:rsidR="0039013C" w:rsidRPr="0039013C">
        <w:rPr>
          <w:rFonts w:ascii="Calibri" w:hAnsi="Calibri" w:cs="Calibri"/>
          <w:sz w:val="20"/>
          <w:szCs w:val="20"/>
        </w:rPr>
        <w:t xml:space="preserve">, ), resp. ktoré je oprávnený vykonávať dodávateľ právnickej osoby na základe výsledku postupu zadávania zákazky, ktorý bol v súlade so ZVO. </w:t>
      </w:r>
    </w:p>
    <w:p w14:paraId="2DDE4F84" w14:textId="77777777" w:rsidR="001A3F45" w:rsidRPr="0039013C" w:rsidRDefault="001A3F45" w:rsidP="007F59C5">
      <w:pPr>
        <w:pStyle w:val="Odsekzoznamu"/>
        <w:numPr>
          <w:ilvl w:val="0"/>
          <w:numId w:val="31"/>
        </w:numPr>
        <w:autoSpaceDE w:val="0"/>
        <w:autoSpaceDN w:val="0"/>
        <w:adjustRightInd w:val="0"/>
        <w:spacing w:before="120" w:after="120" w:line="276" w:lineRule="auto"/>
        <w:ind w:left="540" w:hanging="540"/>
        <w:contextualSpacing w:val="0"/>
        <w:jc w:val="both"/>
        <w:rPr>
          <w:rFonts w:ascii="Calibri" w:hAnsi="Calibri" w:cs="Calibri"/>
          <w:sz w:val="20"/>
          <w:szCs w:val="20"/>
        </w:rPr>
      </w:pPr>
      <w:r w:rsidRPr="0039013C">
        <w:rPr>
          <w:rFonts w:ascii="Calibri" w:hAnsi="Calibri"/>
          <w:sz w:val="20"/>
        </w:rPr>
        <w:t>Ž</w:t>
      </w:r>
      <w:r w:rsidRPr="0039013C">
        <w:rPr>
          <w:rFonts w:ascii="Calibri" w:hAnsi="Calibri" w:cs="Calibri"/>
          <w:sz w:val="20"/>
          <w:szCs w:val="20"/>
        </w:rPr>
        <w:t>iadateľ/</w:t>
      </w:r>
      <w:r w:rsidR="003932D8" w:rsidRPr="0039013C">
        <w:rPr>
          <w:rFonts w:ascii="Calibri" w:hAnsi="Calibri" w:cs="Calibri"/>
          <w:sz w:val="20"/>
          <w:szCs w:val="20"/>
        </w:rPr>
        <w:t>P</w:t>
      </w:r>
      <w:r w:rsidRPr="0039013C">
        <w:rPr>
          <w:rFonts w:ascii="Calibri" w:hAnsi="Calibri" w:cs="Calibri"/>
          <w:sz w:val="20"/>
          <w:szCs w:val="20"/>
        </w:rPr>
        <w:t>rijímateľ predkladá dokumentáciu z</w:t>
      </w:r>
      <w:r w:rsidR="003F3FEF" w:rsidRPr="0039013C">
        <w:rPr>
          <w:rFonts w:ascii="Calibri" w:hAnsi="Calibri" w:cs="Calibri"/>
          <w:sz w:val="20"/>
          <w:szCs w:val="20"/>
        </w:rPr>
        <w:t>o zadávania zákazky vnútorným obstarávaním</w:t>
      </w:r>
      <w:r w:rsidR="009768B0" w:rsidRPr="0039013C">
        <w:rPr>
          <w:rFonts w:ascii="Calibri" w:hAnsi="Calibri" w:cs="Calibri"/>
          <w:sz w:val="20"/>
          <w:szCs w:val="20"/>
        </w:rPr>
        <w:t xml:space="preserve"> na </w:t>
      </w:r>
      <w:r w:rsidR="00686C05" w:rsidRPr="0039013C">
        <w:rPr>
          <w:rFonts w:ascii="Calibri" w:hAnsi="Calibri" w:cs="Calibri"/>
          <w:sz w:val="20"/>
          <w:szCs w:val="20"/>
        </w:rPr>
        <w:t>finančnú kontrolu na RO</w:t>
      </w:r>
      <w:r w:rsidR="003F3FEF" w:rsidRPr="0039013C">
        <w:rPr>
          <w:rFonts w:ascii="Calibri" w:hAnsi="Calibri" w:cs="Calibri"/>
          <w:sz w:val="20"/>
          <w:szCs w:val="20"/>
        </w:rPr>
        <w:t xml:space="preserve"> </w:t>
      </w:r>
      <w:r w:rsidRPr="0039013C">
        <w:rPr>
          <w:rFonts w:ascii="Calibri" w:hAnsi="Calibri" w:cs="Calibri"/>
          <w:b/>
          <w:sz w:val="20"/>
          <w:szCs w:val="20"/>
        </w:rPr>
        <w:t>do 30 pracovných dní</w:t>
      </w:r>
      <w:r w:rsidRPr="0039013C">
        <w:rPr>
          <w:rFonts w:ascii="Calibri" w:hAnsi="Calibri" w:cs="Calibri"/>
          <w:sz w:val="20"/>
          <w:szCs w:val="20"/>
        </w:rPr>
        <w:t xml:space="preserve"> odo dňa </w:t>
      </w:r>
      <w:r w:rsidR="003A7897" w:rsidRPr="0039013C">
        <w:rPr>
          <w:rFonts w:ascii="Calibri" w:hAnsi="Calibri" w:cs="Calibri"/>
          <w:sz w:val="20"/>
          <w:szCs w:val="20"/>
        </w:rPr>
        <w:t xml:space="preserve">zverejnenia </w:t>
      </w:r>
      <w:r w:rsidRPr="0039013C">
        <w:rPr>
          <w:rFonts w:ascii="Calibri" w:hAnsi="Calibri" w:cs="Calibri"/>
          <w:sz w:val="20"/>
          <w:szCs w:val="20"/>
        </w:rPr>
        <w:t>zmluvy s úspešným uchádzačom</w:t>
      </w:r>
      <w:r w:rsidR="003F3FEF" w:rsidRPr="0039013C">
        <w:rPr>
          <w:rFonts w:ascii="Calibri" w:hAnsi="Calibri" w:cs="Calibri"/>
          <w:sz w:val="20"/>
          <w:szCs w:val="20"/>
        </w:rPr>
        <w:t xml:space="preserve"> </w:t>
      </w:r>
      <w:r w:rsidR="003932D8" w:rsidRPr="0039013C">
        <w:rPr>
          <w:rFonts w:ascii="Calibri" w:hAnsi="Calibri" w:cs="Calibri"/>
          <w:sz w:val="20"/>
          <w:szCs w:val="20"/>
        </w:rPr>
        <w:t>(</w:t>
      </w:r>
      <w:r w:rsidR="003F3FEF" w:rsidRPr="0039013C">
        <w:rPr>
          <w:rFonts w:ascii="Calibri" w:hAnsi="Calibri" w:cs="Calibri"/>
          <w:sz w:val="20"/>
          <w:szCs w:val="20"/>
        </w:rPr>
        <w:t xml:space="preserve">spôsobom uvedeným v podkapitole </w:t>
      </w:r>
      <w:hyperlink w:anchor="_Predkladanie_dokumentácie_z_1" w:history="1">
        <w:r w:rsidR="00200A53" w:rsidRPr="0039013C">
          <w:rPr>
            <w:rStyle w:val="Hypertextovprepojenie"/>
            <w:rFonts w:asciiTheme="minorHAnsi" w:hAnsiTheme="minorHAnsi" w:cs="Calibri"/>
            <w:sz w:val="20"/>
            <w:szCs w:val="20"/>
          </w:rPr>
          <w:t>2.2</w:t>
        </w:r>
      </w:hyperlink>
      <w:r w:rsidR="003F3FEF" w:rsidRPr="0039013C">
        <w:rPr>
          <w:rFonts w:ascii="Calibri" w:hAnsi="Calibri" w:cs="Calibri"/>
          <w:sz w:val="20"/>
          <w:szCs w:val="20"/>
        </w:rPr>
        <w:t xml:space="preserve"> odsekoch 2 až 4 tejto príručky</w:t>
      </w:r>
      <w:r w:rsidR="003932D8" w:rsidRPr="0039013C">
        <w:rPr>
          <w:rFonts w:ascii="Calibri" w:hAnsi="Calibri" w:cs="Calibri"/>
          <w:sz w:val="20"/>
          <w:szCs w:val="20"/>
        </w:rPr>
        <w:t>)</w:t>
      </w:r>
      <w:r w:rsidR="003F3FEF" w:rsidRPr="0039013C">
        <w:rPr>
          <w:rFonts w:ascii="Calibri" w:hAnsi="Calibri" w:cs="Calibri"/>
          <w:sz w:val="20"/>
          <w:szCs w:val="20"/>
        </w:rPr>
        <w:t xml:space="preserve"> </w:t>
      </w:r>
      <w:r w:rsidRPr="0039013C">
        <w:rPr>
          <w:rFonts w:ascii="Calibri" w:hAnsi="Calibri" w:cs="Calibri"/>
          <w:sz w:val="20"/>
          <w:szCs w:val="20"/>
        </w:rPr>
        <w:t xml:space="preserve"> v rozsahu uvedenom v</w:t>
      </w:r>
      <w:r w:rsidR="003F3FEF" w:rsidRPr="0039013C">
        <w:rPr>
          <w:rFonts w:ascii="Calibri" w:hAnsi="Calibri" w:cs="Calibri"/>
          <w:sz w:val="20"/>
          <w:szCs w:val="20"/>
        </w:rPr>
        <w:t> tejto podkapitole</w:t>
      </w:r>
      <w:r w:rsidRPr="0039013C">
        <w:rPr>
          <w:rFonts w:ascii="Calibri" w:hAnsi="Calibri" w:cs="Calibri"/>
          <w:sz w:val="20"/>
          <w:szCs w:val="20"/>
        </w:rPr>
        <w:t xml:space="preserve"> ods.</w:t>
      </w:r>
      <w:r w:rsidR="009E3A82" w:rsidRPr="0039013C">
        <w:rPr>
          <w:rFonts w:ascii="Calibri" w:hAnsi="Calibri" w:cs="Calibri"/>
          <w:sz w:val="20"/>
          <w:szCs w:val="20"/>
        </w:rPr>
        <w:t xml:space="preserve"> </w:t>
      </w:r>
      <w:r w:rsidR="003932D8" w:rsidRPr="0039013C">
        <w:rPr>
          <w:rFonts w:ascii="Calibri" w:hAnsi="Calibri" w:cs="Calibri"/>
          <w:sz w:val="20"/>
          <w:szCs w:val="20"/>
        </w:rPr>
        <w:t>8</w:t>
      </w:r>
      <w:r w:rsidR="009E3A82" w:rsidRPr="0039013C">
        <w:rPr>
          <w:rFonts w:ascii="Calibri" w:hAnsi="Calibri" w:cs="Calibri"/>
          <w:sz w:val="20"/>
          <w:szCs w:val="20"/>
        </w:rPr>
        <w:t xml:space="preserve"> (tabuľke č. 12)</w:t>
      </w:r>
      <w:r w:rsidRPr="0039013C">
        <w:rPr>
          <w:rFonts w:ascii="Calibri" w:hAnsi="Calibri" w:cs="Calibri"/>
          <w:sz w:val="20"/>
          <w:szCs w:val="20"/>
        </w:rPr>
        <w:t>.</w:t>
      </w:r>
    </w:p>
    <w:p w14:paraId="449D4B5B" w14:textId="77777777" w:rsidR="00754070" w:rsidRPr="002F3653" w:rsidRDefault="00DF7AF5" w:rsidP="007F59C5">
      <w:pPr>
        <w:pStyle w:val="Odsekzoznamu"/>
        <w:numPr>
          <w:ilvl w:val="0"/>
          <w:numId w:val="31"/>
        </w:numPr>
        <w:spacing w:before="120" w:after="120" w:line="276" w:lineRule="auto"/>
        <w:ind w:left="540" w:hanging="540"/>
        <w:contextualSpacing w:val="0"/>
        <w:jc w:val="both"/>
        <w:rPr>
          <w:rFonts w:ascii="Calibri" w:hAnsi="Calibri" w:cs="Calibri"/>
          <w:sz w:val="20"/>
          <w:szCs w:val="20"/>
        </w:rPr>
      </w:pPr>
      <w:r w:rsidRPr="002F3653">
        <w:rPr>
          <w:rFonts w:ascii="Calibri" w:eastAsia="Calibri" w:hAnsi="Calibri" w:cs="Calibri"/>
          <w:color w:val="000000"/>
          <w:sz w:val="20"/>
          <w:szCs w:val="20"/>
        </w:rPr>
        <w:t>Ž</w:t>
      </w:r>
      <w:r w:rsidRPr="002F3653">
        <w:rPr>
          <w:rFonts w:ascii="Calibri" w:hAnsi="Calibri" w:cs="Calibri"/>
          <w:sz w:val="20"/>
          <w:szCs w:val="20"/>
        </w:rPr>
        <w:t>iadateľ/</w:t>
      </w:r>
      <w:r w:rsidR="00E13FE3" w:rsidRPr="002F3653">
        <w:rPr>
          <w:rFonts w:ascii="Calibri" w:hAnsi="Calibri" w:cs="Calibri"/>
          <w:sz w:val="20"/>
          <w:szCs w:val="20"/>
        </w:rPr>
        <w:t xml:space="preserve">Prijímateľ </w:t>
      </w:r>
      <w:r w:rsidR="003F3FEF" w:rsidRPr="002F3653">
        <w:rPr>
          <w:rFonts w:ascii="Calibri" w:hAnsi="Calibri" w:cs="Calibri"/>
          <w:sz w:val="20"/>
          <w:szCs w:val="20"/>
        </w:rPr>
        <w:t xml:space="preserve">môže </w:t>
      </w:r>
      <w:r w:rsidR="00E13FE3" w:rsidRPr="002F3653">
        <w:rPr>
          <w:rFonts w:ascii="Calibri" w:hAnsi="Calibri" w:cs="Calibri"/>
          <w:sz w:val="20"/>
          <w:szCs w:val="20"/>
        </w:rPr>
        <w:t xml:space="preserve">pred zadaním zákazky </w:t>
      </w:r>
      <w:r w:rsidR="00E13FE3" w:rsidRPr="002F3653">
        <w:rPr>
          <w:rFonts w:ascii="Calibri" w:eastAsia="Calibri" w:hAnsi="Calibri" w:cs="Calibri"/>
          <w:sz w:val="20"/>
          <w:szCs w:val="20"/>
          <w:lang w:eastAsia="en-US"/>
        </w:rPr>
        <w:t xml:space="preserve">formou </w:t>
      </w:r>
      <w:r w:rsidR="00FD0638" w:rsidRPr="002F3653">
        <w:rPr>
          <w:rFonts w:ascii="Calibri" w:eastAsia="Calibri" w:hAnsi="Calibri" w:cs="Calibri"/>
          <w:sz w:val="20"/>
          <w:szCs w:val="20"/>
          <w:lang w:eastAsia="en-US"/>
        </w:rPr>
        <w:t>vnútorného obstarávania</w:t>
      </w:r>
      <w:r w:rsidR="00E13FE3" w:rsidRPr="002F3653">
        <w:rPr>
          <w:rFonts w:ascii="Calibri" w:eastAsia="Calibri" w:hAnsi="Calibri" w:cs="Calibri"/>
          <w:sz w:val="20"/>
          <w:szCs w:val="20"/>
          <w:lang w:eastAsia="en-US"/>
        </w:rPr>
        <w:t xml:space="preserve"> </w:t>
      </w:r>
      <w:r w:rsidR="003F3FEF" w:rsidRPr="002F3653">
        <w:rPr>
          <w:rFonts w:ascii="Calibri" w:hAnsi="Calibri" w:cs="Calibri"/>
          <w:sz w:val="20"/>
          <w:szCs w:val="20"/>
        </w:rPr>
        <w:t xml:space="preserve">predložiť </w:t>
      </w:r>
      <w:r w:rsidR="00E13FE3" w:rsidRPr="002F3653">
        <w:rPr>
          <w:rFonts w:ascii="Calibri" w:hAnsi="Calibri" w:cs="Calibri"/>
          <w:sz w:val="20"/>
          <w:szCs w:val="20"/>
        </w:rPr>
        <w:t xml:space="preserve">na RO (spôsobom uvedeným </w:t>
      </w:r>
      <w:r w:rsidR="00B05775" w:rsidRPr="002F3653">
        <w:rPr>
          <w:rFonts w:ascii="Calibri" w:hAnsi="Calibri" w:cs="Calibri"/>
          <w:sz w:val="20"/>
          <w:szCs w:val="20"/>
        </w:rPr>
        <w:t>v</w:t>
      </w:r>
      <w:r w:rsidR="002A635C" w:rsidRPr="002F3653">
        <w:rPr>
          <w:rFonts w:ascii="Calibri" w:hAnsi="Calibri" w:cs="Calibri"/>
          <w:sz w:val="20"/>
          <w:szCs w:val="20"/>
        </w:rPr>
        <w:t> </w:t>
      </w:r>
      <w:r w:rsidR="00D47E74" w:rsidRPr="002F3653">
        <w:rPr>
          <w:rFonts w:ascii="Calibri" w:hAnsi="Calibri" w:cs="Calibri"/>
          <w:sz w:val="20"/>
          <w:szCs w:val="20"/>
        </w:rPr>
        <w:t>pod</w:t>
      </w:r>
      <w:r w:rsidR="002A635C" w:rsidRPr="002F3653">
        <w:rPr>
          <w:rFonts w:ascii="Calibri" w:hAnsi="Calibri" w:cs="Calibri"/>
          <w:sz w:val="20"/>
          <w:szCs w:val="20"/>
        </w:rPr>
        <w:t xml:space="preserve">kapitole </w:t>
      </w:r>
      <w:hyperlink w:anchor="_Predkladanie_dokumentácie_z_1" w:history="1">
        <w:r w:rsidR="00200A53" w:rsidRPr="002F3653">
          <w:rPr>
            <w:rStyle w:val="Hypertextovprepojenie"/>
            <w:rFonts w:asciiTheme="minorHAnsi" w:hAnsiTheme="minorHAnsi" w:cs="Calibri"/>
            <w:sz w:val="20"/>
            <w:szCs w:val="20"/>
          </w:rPr>
          <w:t>2.2</w:t>
        </w:r>
      </w:hyperlink>
      <w:r w:rsidR="00200A53" w:rsidRPr="002F3653">
        <w:rPr>
          <w:rFonts w:asciiTheme="minorHAnsi" w:hAnsiTheme="minorHAnsi" w:cs="Calibri"/>
          <w:color w:val="000000"/>
          <w:sz w:val="20"/>
          <w:szCs w:val="20"/>
        </w:rPr>
        <w:t xml:space="preserve"> </w:t>
      </w:r>
      <w:r w:rsidR="00B05775" w:rsidRPr="002F3653">
        <w:rPr>
          <w:rFonts w:ascii="Calibri" w:hAnsi="Calibri" w:cs="Calibri"/>
          <w:sz w:val="20"/>
          <w:szCs w:val="20"/>
        </w:rPr>
        <w:t>odsekoch</w:t>
      </w:r>
      <w:r w:rsidR="00E1381E" w:rsidRPr="002F3653">
        <w:rPr>
          <w:rFonts w:ascii="Calibri" w:hAnsi="Calibri" w:cs="Calibri"/>
          <w:sz w:val="20"/>
          <w:szCs w:val="20"/>
        </w:rPr>
        <w:t xml:space="preserve"> 2 </w:t>
      </w:r>
      <w:r w:rsidR="00D47E74" w:rsidRPr="002F3653">
        <w:rPr>
          <w:rFonts w:ascii="Calibri" w:hAnsi="Calibri" w:cs="Calibri"/>
          <w:sz w:val="20"/>
          <w:szCs w:val="20"/>
        </w:rPr>
        <w:t xml:space="preserve">až </w:t>
      </w:r>
      <w:r w:rsidR="00E1381E" w:rsidRPr="002F3653">
        <w:rPr>
          <w:rFonts w:ascii="Calibri" w:hAnsi="Calibri" w:cs="Calibri"/>
          <w:sz w:val="20"/>
          <w:szCs w:val="20"/>
        </w:rPr>
        <w:t>4 tejto príručky</w:t>
      </w:r>
      <w:r w:rsidR="00E13FE3" w:rsidRPr="002F3653">
        <w:rPr>
          <w:rFonts w:ascii="Calibri" w:hAnsi="Calibri" w:cs="Calibri"/>
          <w:sz w:val="20"/>
          <w:szCs w:val="20"/>
        </w:rPr>
        <w:t xml:space="preserve">) </w:t>
      </w:r>
      <w:r w:rsidR="00754070" w:rsidRPr="002F3653">
        <w:rPr>
          <w:rFonts w:ascii="Calibri" w:hAnsi="Calibri" w:cs="Calibri"/>
          <w:sz w:val="20"/>
          <w:szCs w:val="20"/>
        </w:rPr>
        <w:t xml:space="preserve">dokumentáciu uvedenú v nasledujúcej tabuľke. </w:t>
      </w:r>
      <w:r w:rsidR="00F83BBC" w:rsidRPr="002F3653">
        <w:rPr>
          <w:rFonts w:ascii="Calibri" w:hAnsi="Calibri" w:cs="Calibri"/>
          <w:sz w:val="20"/>
          <w:szCs w:val="20"/>
        </w:rPr>
        <w:t xml:space="preserve">RO je oprávnený </w:t>
      </w:r>
      <w:r w:rsidR="00C04145" w:rsidRPr="002F3653">
        <w:rPr>
          <w:rFonts w:ascii="Calibri" w:hAnsi="Calibri" w:cs="Calibri"/>
          <w:sz w:val="20"/>
          <w:szCs w:val="20"/>
        </w:rPr>
        <w:t xml:space="preserve">túto </w:t>
      </w:r>
      <w:r w:rsidR="00F83BBC" w:rsidRPr="002F3653">
        <w:rPr>
          <w:rFonts w:ascii="Calibri" w:hAnsi="Calibri" w:cs="Calibri"/>
          <w:sz w:val="20"/>
          <w:szCs w:val="20"/>
        </w:rPr>
        <w:t>žiadosť o ex-ante kontrolu odmietnuť.</w:t>
      </w:r>
    </w:p>
    <w:p w14:paraId="6160A8B7" w14:textId="77777777" w:rsidR="00754070" w:rsidRPr="002F3653" w:rsidRDefault="00754070" w:rsidP="003A7897">
      <w:pPr>
        <w:pStyle w:val="Popis"/>
        <w:spacing w:after="0"/>
        <w:rPr>
          <w:rFonts w:cs="Calibri"/>
          <w:color w:val="4F81BD"/>
        </w:rPr>
      </w:pPr>
      <w:bookmarkStart w:id="1559" w:name="_Toc464993127"/>
      <w:r w:rsidRPr="002F3653">
        <w:rPr>
          <w:color w:val="4F81BD"/>
        </w:rPr>
        <w:t xml:space="preserve">Tabuľka </w:t>
      </w:r>
      <w:r w:rsidR="00580426">
        <w:rPr>
          <w:color w:val="4F81BD"/>
        </w:rPr>
        <w:t>1</w:t>
      </w:r>
      <w:r w:rsidR="00523019">
        <w:rPr>
          <w:color w:val="4F81BD"/>
        </w:rPr>
        <w:t>2</w:t>
      </w:r>
      <w:r w:rsidR="00BC4C74" w:rsidRPr="002F3653">
        <w:rPr>
          <w:color w:val="4F81BD"/>
        </w:rPr>
        <w:t xml:space="preserve"> </w:t>
      </w:r>
      <w:r w:rsidRPr="002F3653">
        <w:rPr>
          <w:color w:val="4F81BD"/>
        </w:rPr>
        <w:t xml:space="preserve">Rozsah dokumentácie pred zadaním zákazky formou vnútorného obstarávania </w:t>
      </w:r>
      <w:r w:rsidR="00C433CE" w:rsidRPr="002F3653">
        <w:rPr>
          <w:color w:val="4F81BD"/>
        </w:rPr>
        <w:t xml:space="preserve">(ak uplatnené zo strany </w:t>
      </w:r>
      <w:r w:rsidR="00E2565C" w:rsidRPr="002F3653">
        <w:rPr>
          <w:color w:val="4F81BD"/>
        </w:rPr>
        <w:t>žiadateľa</w:t>
      </w:r>
      <w:r w:rsidR="003932D8" w:rsidRPr="002F3653">
        <w:rPr>
          <w:color w:val="4F81BD"/>
        </w:rPr>
        <w:t>/</w:t>
      </w:r>
      <w:r w:rsidR="00E2565C" w:rsidRPr="002F3653">
        <w:rPr>
          <w:color w:val="4F81BD"/>
        </w:rPr>
        <w:t>prijímateľa</w:t>
      </w:r>
      <w:r w:rsidR="00C433CE" w:rsidRPr="002F3653">
        <w:rPr>
          <w:color w:val="4F81BD"/>
        </w:rPr>
        <w:t>)</w:t>
      </w:r>
      <w:bookmarkEnd w:id="1559"/>
    </w:p>
    <w:tbl>
      <w:tblPr>
        <w:tblW w:w="0" w:type="auto"/>
        <w:tblInd w:w="392" w:type="dxa"/>
        <w:tblBorders>
          <w:top w:val="single" w:sz="8" w:space="0" w:color="4F81BD"/>
          <w:left w:val="single" w:sz="8" w:space="0" w:color="4F81BD"/>
          <w:bottom w:val="single" w:sz="8" w:space="0" w:color="4F81BD"/>
          <w:right w:val="single" w:sz="8" w:space="0" w:color="4F81BD"/>
        </w:tblBorders>
        <w:tblLook w:val="04A0" w:firstRow="1" w:lastRow="0" w:firstColumn="1" w:lastColumn="0" w:noHBand="0" w:noVBand="1"/>
      </w:tblPr>
      <w:tblGrid>
        <w:gridCol w:w="8647"/>
      </w:tblGrid>
      <w:tr w:rsidR="00754070" w:rsidRPr="002F3653" w14:paraId="1DB0FE74" w14:textId="77777777" w:rsidTr="00AC6DAB">
        <w:trPr>
          <w:trHeight w:val="228"/>
        </w:trPr>
        <w:tc>
          <w:tcPr>
            <w:tcW w:w="8647" w:type="dxa"/>
            <w:shd w:val="clear" w:color="auto" w:fill="4F81BD"/>
          </w:tcPr>
          <w:p w14:paraId="54355955" w14:textId="77777777" w:rsidR="00754070" w:rsidRPr="002F3653" w:rsidRDefault="00754070" w:rsidP="00F3300A">
            <w:pPr>
              <w:pStyle w:val="Default"/>
              <w:jc w:val="both"/>
              <w:rPr>
                <w:rFonts w:ascii="Calibri" w:hAnsi="Calibri" w:cs="Calibri"/>
                <w:b/>
                <w:bCs/>
                <w:color w:val="FFFFFF"/>
                <w:sz w:val="20"/>
                <w:szCs w:val="20"/>
              </w:rPr>
            </w:pPr>
            <w:r w:rsidRPr="002F3653">
              <w:rPr>
                <w:rFonts w:ascii="Calibri" w:hAnsi="Calibri" w:cs="Calibri"/>
                <w:b/>
                <w:bCs/>
                <w:color w:val="FFFFFF"/>
                <w:sz w:val="20"/>
                <w:szCs w:val="20"/>
              </w:rPr>
              <w:t xml:space="preserve">Dokumentácia pred zadaním zákazky formou vnútorného obstarávania  </w:t>
            </w:r>
          </w:p>
        </w:tc>
      </w:tr>
      <w:tr w:rsidR="00754070" w:rsidRPr="002F3653" w14:paraId="6ACFE102" w14:textId="77777777" w:rsidTr="00AC6DAB">
        <w:tc>
          <w:tcPr>
            <w:tcW w:w="8647" w:type="dxa"/>
            <w:tcBorders>
              <w:top w:val="single" w:sz="8" w:space="0" w:color="4F81BD"/>
              <w:bottom w:val="single" w:sz="8" w:space="0" w:color="4F81BD"/>
              <w:right w:val="single" w:sz="8" w:space="0" w:color="4F81BD"/>
            </w:tcBorders>
            <w:shd w:val="clear" w:color="auto" w:fill="auto"/>
          </w:tcPr>
          <w:p w14:paraId="2A1E6330" w14:textId="77777777" w:rsidR="00754070" w:rsidRPr="002F3653" w:rsidRDefault="00754070" w:rsidP="007F59C5">
            <w:pPr>
              <w:pStyle w:val="Odsekzoznamu"/>
              <w:numPr>
                <w:ilvl w:val="0"/>
                <w:numId w:val="34"/>
              </w:numPr>
              <w:ind w:left="318" w:hanging="284"/>
              <w:contextualSpacing w:val="0"/>
              <w:jc w:val="both"/>
              <w:rPr>
                <w:rFonts w:ascii="Calibri" w:eastAsia="Calibri" w:hAnsi="Calibri" w:cs="Calibri"/>
                <w:sz w:val="20"/>
                <w:szCs w:val="20"/>
                <w:lang w:eastAsia="en-US"/>
              </w:rPr>
            </w:pPr>
            <w:r w:rsidRPr="002F3653">
              <w:rPr>
                <w:rFonts w:ascii="Calibri" w:eastAsia="Calibri" w:hAnsi="Calibri" w:cs="Calibri"/>
                <w:sz w:val="20"/>
                <w:szCs w:val="20"/>
                <w:lang w:eastAsia="en-US"/>
              </w:rPr>
              <w:t>zdôvodnenie zadávania zákazky formou in-house zákazky</w:t>
            </w:r>
          </w:p>
        </w:tc>
      </w:tr>
      <w:tr w:rsidR="00754070" w:rsidRPr="002F3653" w14:paraId="18AE1A51" w14:textId="77777777" w:rsidTr="00AC6DAB">
        <w:tc>
          <w:tcPr>
            <w:tcW w:w="8647" w:type="dxa"/>
            <w:tcBorders>
              <w:top w:val="single" w:sz="8" w:space="0" w:color="4F81BD"/>
              <w:bottom w:val="single" w:sz="8" w:space="0" w:color="4F81BD"/>
              <w:right w:val="single" w:sz="8" w:space="0" w:color="4F81BD"/>
            </w:tcBorders>
            <w:shd w:val="clear" w:color="auto" w:fill="auto"/>
          </w:tcPr>
          <w:p w14:paraId="43F7E8E3" w14:textId="77777777" w:rsidR="00754070" w:rsidRPr="002F3653" w:rsidRDefault="00754070" w:rsidP="007F59C5">
            <w:pPr>
              <w:pStyle w:val="Odsekzoznamu"/>
              <w:numPr>
                <w:ilvl w:val="0"/>
                <w:numId w:val="34"/>
              </w:numPr>
              <w:ind w:left="318" w:hanging="284"/>
              <w:contextualSpacing w:val="0"/>
              <w:jc w:val="both"/>
              <w:rPr>
                <w:rFonts w:ascii="Calibri" w:eastAsia="Calibri" w:hAnsi="Calibri" w:cs="Calibri"/>
                <w:sz w:val="20"/>
                <w:szCs w:val="20"/>
                <w:lang w:eastAsia="en-US"/>
              </w:rPr>
            </w:pPr>
            <w:r w:rsidRPr="002F3653">
              <w:rPr>
                <w:rFonts w:ascii="Calibri" w:eastAsia="Calibri" w:hAnsi="Calibri" w:cs="Calibri"/>
                <w:sz w:val="20"/>
                <w:szCs w:val="20"/>
                <w:lang w:eastAsia="en-US"/>
              </w:rPr>
              <w:t xml:space="preserve">určenie predpokladanej hodnoty zákazky </w:t>
            </w:r>
            <w:r w:rsidRPr="002F3653">
              <w:rPr>
                <w:rFonts w:ascii="Calibri" w:hAnsi="Calibri" w:cs="Calibri"/>
                <w:color w:val="000000"/>
                <w:sz w:val="20"/>
                <w:szCs w:val="20"/>
              </w:rPr>
              <w:t xml:space="preserve">v zmysle prílohy č. </w:t>
            </w:r>
            <w:r w:rsidR="00F51EAF">
              <w:rPr>
                <w:rFonts w:ascii="Calibri" w:hAnsi="Calibri" w:cs="Calibri"/>
                <w:color w:val="000000"/>
                <w:sz w:val="20"/>
                <w:szCs w:val="20"/>
              </w:rPr>
              <w:t>4</w:t>
            </w:r>
            <w:r w:rsidR="00C73F25" w:rsidRPr="002F3653">
              <w:rPr>
                <w:rStyle w:val="Odkaznapoznmkupodiarou"/>
                <w:rFonts w:asciiTheme="minorHAnsi" w:hAnsiTheme="minorHAnsi" w:cs="Calibri"/>
                <w:color w:val="000000"/>
                <w:sz w:val="20"/>
                <w:szCs w:val="20"/>
              </w:rPr>
              <w:footnoteReference w:id="122"/>
            </w:r>
            <w:r w:rsidR="00F51EAF">
              <w:rPr>
                <w:rFonts w:ascii="Calibri" w:hAnsi="Calibri" w:cs="Calibri"/>
                <w:color w:val="000000"/>
                <w:sz w:val="20"/>
                <w:szCs w:val="20"/>
              </w:rPr>
              <w:t xml:space="preserve"> </w:t>
            </w:r>
            <w:r w:rsidR="00F51EAF">
              <w:rPr>
                <w:rFonts w:asciiTheme="minorHAnsi" w:hAnsiTheme="minorHAnsi" w:cs="Calibri"/>
                <w:sz w:val="20"/>
                <w:szCs w:val="20"/>
              </w:rPr>
              <w:t>(prílohy č. 14 v prípade CEF)</w:t>
            </w:r>
            <w:r w:rsidRPr="002F3653">
              <w:rPr>
                <w:rFonts w:ascii="Calibri" w:hAnsi="Calibri" w:cs="Calibri"/>
                <w:color w:val="000000"/>
                <w:sz w:val="20"/>
                <w:szCs w:val="20"/>
              </w:rPr>
              <w:t xml:space="preserve"> </w:t>
            </w:r>
            <w:r w:rsidR="00D833A8">
              <w:rPr>
                <w:rFonts w:ascii="Calibri" w:hAnsi="Calibri" w:cs="Calibri"/>
                <w:color w:val="000000"/>
                <w:sz w:val="20"/>
                <w:szCs w:val="20"/>
              </w:rPr>
              <w:t>a preukázanie</w:t>
            </w:r>
            <w:r w:rsidRPr="002F3653">
              <w:rPr>
                <w:rFonts w:ascii="Calibri" w:eastAsia="Calibri" w:hAnsi="Calibri" w:cs="Calibri"/>
                <w:sz w:val="20"/>
                <w:szCs w:val="20"/>
                <w:lang w:eastAsia="en-US"/>
              </w:rPr>
              <w:t xml:space="preserve"> hospodárnosti v nadväznosti na povinnosť hospodárnosti vyplývajúcej zo zákona o finančnej kontrole a zo  zákona o rozpočtových pravidlách</w:t>
            </w:r>
            <w:r w:rsidRPr="002F3653">
              <w:rPr>
                <w:rFonts w:ascii="Calibri" w:hAnsi="Calibri" w:cs="Calibri"/>
                <w:color w:val="000000"/>
                <w:sz w:val="20"/>
                <w:szCs w:val="20"/>
              </w:rPr>
              <w:t>, vrátane dokladov pre jej kalkuláciu</w:t>
            </w:r>
          </w:p>
        </w:tc>
      </w:tr>
      <w:tr w:rsidR="00754070" w:rsidRPr="002F3653" w14:paraId="7708079B" w14:textId="77777777" w:rsidTr="00AC6DAB">
        <w:tc>
          <w:tcPr>
            <w:tcW w:w="8647" w:type="dxa"/>
            <w:tcBorders>
              <w:top w:val="single" w:sz="8" w:space="0" w:color="4F81BD"/>
              <w:bottom w:val="single" w:sz="8" w:space="0" w:color="4F81BD"/>
              <w:right w:val="single" w:sz="8" w:space="0" w:color="4F81BD"/>
            </w:tcBorders>
            <w:shd w:val="clear" w:color="auto" w:fill="auto"/>
          </w:tcPr>
          <w:p w14:paraId="6A3464B3" w14:textId="77777777" w:rsidR="00754070" w:rsidRPr="002F3653" w:rsidRDefault="00754070" w:rsidP="007F59C5">
            <w:pPr>
              <w:pStyle w:val="Default"/>
              <w:numPr>
                <w:ilvl w:val="0"/>
                <w:numId w:val="34"/>
              </w:numPr>
              <w:ind w:left="318" w:hanging="284"/>
              <w:jc w:val="both"/>
              <w:rPr>
                <w:rFonts w:ascii="Calibri" w:hAnsi="Calibri" w:cs="Calibri"/>
                <w:sz w:val="20"/>
                <w:szCs w:val="20"/>
              </w:rPr>
            </w:pPr>
            <w:r w:rsidRPr="002F3653">
              <w:rPr>
                <w:rFonts w:ascii="Calibri" w:hAnsi="Calibri" w:cs="Calibri"/>
                <w:sz w:val="20"/>
                <w:szCs w:val="20"/>
                <w:lang w:eastAsia="en-US"/>
              </w:rPr>
              <w:t>návrh zmluvy so subjektom, prípadne aj návrhy všetkých dodatkov</w:t>
            </w:r>
          </w:p>
        </w:tc>
      </w:tr>
      <w:tr w:rsidR="00754070" w:rsidRPr="002F3653" w14:paraId="74245B56" w14:textId="77777777" w:rsidTr="00AC6DAB">
        <w:tc>
          <w:tcPr>
            <w:tcW w:w="8647" w:type="dxa"/>
            <w:tcBorders>
              <w:top w:val="single" w:sz="8" w:space="0" w:color="4F81BD"/>
              <w:bottom w:val="single" w:sz="8" w:space="0" w:color="4F81BD"/>
              <w:right w:val="single" w:sz="8" w:space="0" w:color="4F81BD"/>
            </w:tcBorders>
            <w:shd w:val="clear" w:color="auto" w:fill="auto"/>
          </w:tcPr>
          <w:p w14:paraId="0A18CAAF" w14:textId="77777777" w:rsidR="00754070" w:rsidRPr="00FD762E" w:rsidRDefault="00754070" w:rsidP="007F59C5">
            <w:pPr>
              <w:pStyle w:val="Default"/>
              <w:numPr>
                <w:ilvl w:val="0"/>
                <w:numId w:val="34"/>
              </w:numPr>
              <w:ind w:left="318" w:hanging="284"/>
              <w:jc w:val="both"/>
              <w:rPr>
                <w:rFonts w:ascii="Calibri" w:hAnsi="Calibri" w:cs="Calibri"/>
                <w:sz w:val="20"/>
                <w:szCs w:val="20"/>
              </w:rPr>
            </w:pPr>
            <w:r w:rsidRPr="00FD762E">
              <w:rPr>
                <w:rFonts w:ascii="Calibri" w:hAnsi="Calibri" w:cs="Calibri"/>
                <w:sz w:val="20"/>
                <w:szCs w:val="20"/>
                <w:lang w:eastAsia="en-US"/>
              </w:rPr>
              <w:t xml:space="preserve">doklady </w:t>
            </w:r>
            <w:r w:rsidR="00FD762E" w:rsidRPr="00FD762E">
              <w:rPr>
                <w:rFonts w:ascii="Calibri" w:hAnsi="Calibri" w:cs="Calibri"/>
                <w:sz w:val="20"/>
                <w:szCs w:val="20"/>
                <w:lang w:eastAsia="en-US"/>
              </w:rPr>
              <w:t xml:space="preserve">neexistenciu priamej účasti súkromného kapitálu </w:t>
            </w:r>
            <w:r w:rsidRPr="00FD762E">
              <w:rPr>
                <w:rFonts w:ascii="Calibri" w:hAnsi="Calibri" w:cs="Calibri"/>
                <w:sz w:val="20"/>
                <w:szCs w:val="20"/>
                <w:lang w:eastAsia="en-US"/>
              </w:rPr>
              <w:t>- doklad potvrdzujúci právnu subjektivitu subjektu (napr. doklad o pridelení IČO, výpis z OR SR nie starší ako 3 mesiace ku dňu predloženia dokumentácie), zriaďovacia listina vrátane všetkých relevantných dodatkov, zakladateľská listina, spoločenská zmluva, výpis z centrálneho depozitára cenných papierov</w:t>
            </w:r>
          </w:p>
        </w:tc>
      </w:tr>
      <w:tr w:rsidR="00754070" w:rsidRPr="002F3653" w14:paraId="35820D4D" w14:textId="77777777" w:rsidTr="00AC6DAB">
        <w:tc>
          <w:tcPr>
            <w:tcW w:w="8647" w:type="dxa"/>
            <w:tcBorders>
              <w:top w:val="single" w:sz="8" w:space="0" w:color="4F81BD"/>
              <w:bottom w:val="single" w:sz="8" w:space="0" w:color="4F81BD"/>
              <w:right w:val="single" w:sz="8" w:space="0" w:color="4F81BD"/>
            </w:tcBorders>
            <w:shd w:val="clear" w:color="auto" w:fill="auto"/>
          </w:tcPr>
          <w:p w14:paraId="31D0E230" w14:textId="77777777" w:rsidR="00754070" w:rsidRPr="002F3653" w:rsidRDefault="00FD762E" w:rsidP="007F59C5">
            <w:pPr>
              <w:pStyle w:val="Default"/>
              <w:numPr>
                <w:ilvl w:val="0"/>
                <w:numId w:val="34"/>
              </w:numPr>
              <w:jc w:val="both"/>
              <w:rPr>
                <w:rFonts w:ascii="Calibri" w:hAnsi="Calibri" w:cs="Calibri"/>
                <w:sz w:val="20"/>
                <w:szCs w:val="20"/>
              </w:rPr>
            </w:pPr>
            <w:r>
              <w:rPr>
                <w:rFonts w:ascii="Calibri" w:hAnsi="Calibri" w:cs="Calibri"/>
                <w:sz w:val="20"/>
                <w:szCs w:val="20"/>
                <w:lang w:eastAsia="en-US"/>
              </w:rPr>
              <w:t xml:space="preserve">doklady </w:t>
            </w:r>
            <w:r w:rsidRPr="002F3653">
              <w:rPr>
                <w:rFonts w:ascii="Calibri" w:hAnsi="Calibri" w:cs="Calibri"/>
                <w:sz w:val="20"/>
                <w:szCs w:val="20"/>
                <w:lang w:eastAsia="en-US"/>
              </w:rPr>
              <w:t>preuk</w:t>
            </w:r>
            <w:r>
              <w:rPr>
                <w:rFonts w:ascii="Calibri" w:hAnsi="Calibri" w:cs="Calibri"/>
                <w:sz w:val="20"/>
                <w:szCs w:val="20"/>
                <w:lang w:eastAsia="en-US"/>
              </w:rPr>
              <w:t>azujúce</w:t>
            </w:r>
            <w:r w:rsidRPr="00C15216">
              <w:rPr>
                <w:rFonts w:ascii="Calibri" w:hAnsi="Calibri" w:cs="Calibri"/>
                <w:sz w:val="20"/>
                <w:szCs w:val="20"/>
                <w:lang w:eastAsia="en-US"/>
              </w:rPr>
              <w:t xml:space="preserve"> splnenie podmienky vykonávania základnej činnosti pre verejného obstarávateľa</w:t>
            </w:r>
            <w:r w:rsidRPr="002F3653">
              <w:rPr>
                <w:rFonts w:ascii="Calibri" w:hAnsi="Calibri" w:cs="Calibri"/>
                <w:sz w:val="20"/>
                <w:szCs w:val="20"/>
                <w:lang w:eastAsia="en-US"/>
              </w:rPr>
              <w:t xml:space="preserve"> </w:t>
            </w:r>
            <w:r>
              <w:rPr>
                <w:rFonts w:ascii="Calibri" w:hAnsi="Calibri" w:cs="Calibri"/>
                <w:sz w:val="20"/>
                <w:szCs w:val="20"/>
                <w:lang w:eastAsia="en-US"/>
              </w:rPr>
              <w:t>(</w:t>
            </w:r>
            <w:r w:rsidRPr="00C15216">
              <w:rPr>
                <w:rFonts w:ascii="Calibri" w:hAnsi="Calibri" w:cs="Calibri"/>
                <w:sz w:val="20"/>
                <w:szCs w:val="20"/>
                <w:lang w:eastAsia="en-US"/>
              </w:rPr>
              <w:t>napr. výročné správy, auditné správy, účtovná závierka, analytická evidencia v účtovníctve a pod. za posledné 3 ukončené účtovné obdobia,</w:t>
            </w:r>
            <w:r w:rsidR="00121E07">
              <w:rPr>
                <w:rFonts w:ascii="Calibri" w:hAnsi="Calibri" w:cs="Calibri"/>
                <w:sz w:val="20"/>
                <w:szCs w:val="20"/>
                <w:lang w:eastAsia="en-US"/>
              </w:rPr>
              <w:t xml:space="preserve"> </w:t>
            </w:r>
            <w:r w:rsidR="00121E07" w:rsidRPr="00121E07">
              <w:rPr>
                <w:rFonts w:ascii="Calibri" w:hAnsi="Calibri" w:cs="Calibri"/>
                <w:sz w:val="20"/>
                <w:szCs w:val="20"/>
                <w:lang w:eastAsia="en-US"/>
              </w:rPr>
              <w:t>(ak sú dostupné, v závislosti od vzniku alebo začatia prevádzkovania činnosti)</w:t>
            </w:r>
            <w:r w:rsidRPr="00C15216">
              <w:rPr>
                <w:rFonts w:ascii="Calibri" w:hAnsi="Calibri" w:cs="Calibri"/>
                <w:sz w:val="20"/>
                <w:szCs w:val="20"/>
                <w:lang w:eastAsia="en-US"/>
              </w:rPr>
              <w:t xml:space="preserve"> alebo podnikateľský plán</w:t>
            </w:r>
            <w:r w:rsidR="00121E07">
              <w:rPr>
                <w:rFonts w:ascii="Calibri" w:hAnsi="Calibri" w:cs="Calibri"/>
                <w:sz w:val="20"/>
                <w:szCs w:val="20"/>
                <w:lang w:eastAsia="en-US"/>
              </w:rPr>
              <w:t xml:space="preserve"> </w:t>
            </w:r>
            <w:r w:rsidR="00121E07" w:rsidRPr="00121E07">
              <w:rPr>
                <w:rFonts w:ascii="Calibri" w:hAnsi="Calibri" w:cs="Calibri"/>
                <w:sz w:val="20"/>
                <w:szCs w:val="20"/>
                <w:lang w:eastAsia="en-US"/>
              </w:rPr>
              <w:t>v prípade, že tieto doklady nie sú z dôvodu momentu vzniku subjektu dostupné</w:t>
            </w:r>
            <w:r>
              <w:rPr>
                <w:rFonts w:ascii="Calibri" w:hAnsi="Calibri" w:cs="Calibri"/>
                <w:sz w:val="20"/>
                <w:szCs w:val="20"/>
                <w:lang w:eastAsia="en-US"/>
              </w:rPr>
              <w:t>)</w:t>
            </w:r>
          </w:p>
        </w:tc>
      </w:tr>
      <w:tr w:rsidR="00754070" w:rsidRPr="002F3653" w14:paraId="497DDF9C" w14:textId="77777777" w:rsidTr="00AC6DAB">
        <w:tc>
          <w:tcPr>
            <w:tcW w:w="8647" w:type="dxa"/>
            <w:tcBorders>
              <w:top w:val="single" w:sz="8" w:space="0" w:color="4F81BD"/>
              <w:bottom w:val="single" w:sz="8" w:space="0" w:color="4F81BD"/>
              <w:right w:val="single" w:sz="8" w:space="0" w:color="4F81BD"/>
            </w:tcBorders>
            <w:shd w:val="clear" w:color="auto" w:fill="auto"/>
          </w:tcPr>
          <w:p w14:paraId="59450FD9" w14:textId="77777777" w:rsidR="00754070" w:rsidRPr="002F3653" w:rsidRDefault="00FD762E" w:rsidP="007F59C5">
            <w:pPr>
              <w:pStyle w:val="Default"/>
              <w:numPr>
                <w:ilvl w:val="0"/>
                <w:numId w:val="34"/>
              </w:numPr>
              <w:ind w:left="318" w:hanging="284"/>
              <w:jc w:val="both"/>
              <w:rPr>
                <w:rFonts w:ascii="Calibri" w:hAnsi="Calibri" w:cs="Calibri"/>
                <w:sz w:val="20"/>
                <w:szCs w:val="20"/>
                <w:lang w:eastAsia="en-US"/>
              </w:rPr>
            </w:pPr>
            <w:r>
              <w:rPr>
                <w:rFonts w:ascii="Calibri" w:hAnsi="Calibri" w:cs="Calibri"/>
                <w:sz w:val="20"/>
                <w:szCs w:val="20"/>
                <w:lang w:eastAsia="en-US"/>
              </w:rPr>
              <w:t xml:space="preserve">doklady preukazujúce </w:t>
            </w:r>
            <w:r w:rsidRPr="00C15216">
              <w:rPr>
                <w:rFonts w:ascii="Calibri" w:hAnsi="Calibri" w:cs="Calibri"/>
                <w:sz w:val="20"/>
                <w:szCs w:val="20"/>
                <w:lang w:eastAsia="en-US"/>
              </w:rPr>
              <w:t>vykonávania kontroly nad subjektom (napr. zriaďovacia listina vrátane všetkých relevantných dodatkov, výpis z OR SR nie starší ako 3 mesiace</w:t>
            </w:r>
            <w:r>
              <w:rPr>
                <w:rFonts w:ascii="Calibri" w:hAnsi="Calibri" w:cs="Calibri"/>
                <w:sz w:val="20"/>
                <w:szCs w:val="20"/>
                <w:lang w:eastAsia="en-US"/>
              </w:rPr>
              <w:t xml:space="preserve"> </w:t>
            </w:r>
            <w:r w:rsidRPr="00FD762E">
              <w:rPr>
                <w:rFonts w:ascii="Calibri" w:hAnsi="Calibri" w:cs="Calibri"/>
                <w:sz w:val="20"/>
                <w:szCs w:val="20"/>
                <w:lang w:eastAsia="en-US"/>
              </w:rPr>
              <w:t>ku dňu predloženia dokumentácie</w:t>
            </w:r>
            <w:r w:rsidRPr="00C15216">
              <w:rPr>
                <w:rFonts w:ascii="Calibri" w:hAnsi="Calibri" w:cs="Calibri"/>
                <w:sz w:val="20"/>
                <w:szCs w:val="20"/>
                <w:lang w:eastAsia="en-US"/>
              </w:rPr>
              <w:t>, výpis z centrálneho depozitára cenných papierov)</w:t>
            </w:r>
          </w:p>
        </w:tc>
      </w:tr>
      <w:tr w:rsidR="00754070" w:rsidRPr="002F3653" w:rsidDel="00604B5C" w14:paraId="57E71895" w14:textId="77777777" w:rsidTr="00AC6DAB">
        <w:trPr>
          <w:del w:id="1560" w:author="uzivatel" w:date="2020-11-20T14:39:00Z"/>
        </w:trPr>
        <w:tc>
          <w:tcPr>
            <w:tcW w:w="8647" w:type="dxa"/>
            <w:tcBorders>
              <w:top w:val="single" w:sz="8" w:space="0" w:color="4F81BD"/>
              <w:bottom w:val="single" w:sz="8" w:space="0" w:color="4F81BD"/>
              <w:right w:val="single" w:sz="8" w:space="0" w:color="4F81BD"/>
            </w:tcBorders>
            <w:shd w:val="clear" w:color="auto" w:fill="auto"/>
          </w:tcPr>
          <w:p w14:paraId="7CF82D19" w14:textId="77777777" w:rsidR="00754070" w:rsidRPr="002F3653" w:rsidDel="00604B5C" w:rsidRDefault="00754070" w:rsidP="007F59C5">
            <w:pPr>
              <w:pStyle w:val="Default"/>
              <w:numPr>
                <w:ilvl w:val="0"/>
                <w:numId w:val="34"/>
              </w:numPr>
              <w:ind w:left="318" w:hanging="284"/>
              <w:jc w:val="both"/>
              <w:rPr>
                <w:del w:id="1561" w:author="uzivatel" w:date="2020-11-20T14:39:00Z"/>
                <w:rFonts w:ascii="Calibri" w:hAnsi="Calibri" w:cs="Calibri"/>
                <w:sz w:val="20"/>
                <w:szCs w:val="20"/>
                <w:lang w:eastAsia="en-US"/>
              </w:rPr>
            </w:pPr>
            <w:del w:id="1562" w:author="uzivatel" w:date="2020-11-20T14:39:00Z">
              <w:r w:rsidRPr="002F3653" w:rsidDel="00604B5C">
                <w:rPr>
                  <w:rFonts w:ascii="Calibri" w:hAnsi="Calibri" w:cs="Calibri"/>
                  <w:sz w:val="20"/>
                  <w:szCs w:val="20"/>
                  <w:lang w:eastAsia="en-US"/>
                </w:rPr>
                <w:delText xml:space="preserve">čestné vyhlásenie </w:delText>
              </w:r>
              <w:r w:rsidR="00DF7AF5" w:rsidRPr="002F3653" w:rsidDel="00604B5C">
                <w:rPr>
                  <w:rFonts w:ascii="Calibri" w:hAnsi="Calibri" w:cs="Calibri"/>
                  <w:sz w:val="20"/>
                  <w:szCs w:val="20"/>
                </w:rPr>
                <w:delText>žiadateľa/</w:delText>
              </w:r>
              <w:r w:rsidRPr="002F3653" w:rsidDel="00604B5C">
                <w:rPr>
                  <w:rFonts w:ascii="Calibri" w:hAnsi="Calibri" w:cs="Calibri"/>
                  <w:sz w:val="20"/>
                  <w:szCs w:val="20"/>
                  <w:lang w:eastAsia="en-US"/>
                </w:rPr>
                <w:delText xml:space="preserve">prijímateľa o splnení všetkých podmienok uvedených v </w:delText>
              </w:r>
              <w:r w:rsidR="00FD762E" w:rsidRPr="00773931" w:rsidDel="00604B5C">
                <w:rPr>
                  <w:rFonts w:ascii="Calibri" w:hAnsi="Calibri" w:cs="Calibri"/>
                  <w:sz w:val="20"/>
                  <w:szCs w:val="20"/>
                  <w:lang w:eastAsia="en-US"/>
                </w:rPr>
                <w:delText>ods. 3</w:delText>
              </w:r>
              <w:r w:rsidR="00FD762E" w:rsidDel="00604B5C">
                <w:rPr>
                  <w:rFonts w:ascii="Calibri" w:hAnsi="Calibri" w:cs="Calibri"/>
                  <w:sz w:val="20"/>
                  <w:szCs w:val="20"/>
                  <w:lang w:eastAsia="en-US"/>
                </w:rPr>
                <w:delText xml:space="preserve"> tejto podkapitoly</w:delText>
              </w:r>
            </w:del>
          </w:p>
        </w:tc>
      </w:tr>
    </w:tbl>
    <w:p w14:paraId="57A6F9BF" w14:textId="77777777" w:rsidR="00E13FE3" w:rsidRPr="002F3653" w:rsidRDefault="00A478EA" w:rsidP="007F59C5">
      <w:pPr>
        <w:pStyle w:val="Odsekzoznamu"/>
        <w:numPr>
          <w:ilvl w:val="0"/>
          <w:numId w:val="31"/>
        </w:numPr>
        <w:autoSpaceDE w:val="0"/>
        <w:autoSpaceDN w:val="0"/>
        <w:adjustRightInd w:val="0"/>
        <w:spacing w:before="120" w:after="120" w:line="276" w:lineRule="auto"/>
        <w:ind w:left="540" w:hanging="540"/>
        <w:contextualSpacing w:val="0"/>
        <w:jc w:val="both"/>
        <w:rPr>
          <w:rFonts w:ascii="Calibri" w:hAnsi="Calibri" w:cs="Calibri"/>
          <w:sz w:val="20"/>
          <w:szCs w:val="20"/>
        </w:rPr>
      </w:pPr>
      <w:r w:rsidRPr="002F3653">
        <w:rPr>
          <w:rFonts w:ascii="Calibri" w:hAnsi="Calibri" w:cs="Calibri"/>
          <w:sz w:val="20"/>
          <w:szCs w:val="20"/>
        </w:rPr>
        <w:t>V</w:t>
      </w:r>
      <w:r w:rsidR="00C433CE" w:rsidRPr="002F3653">
        <w:rPr>
          <w:rFonts w:ascii="Calibri" w:hAnsi="Calibri" w:cs="Calibri"/>
          <w:sz w:val="20"/>
          <w:szCs w:val="20"/>
        </w:rPr>
        <w:t> </w:t>
      </w:r>
      <w:r w:rsidRPr="002F3653">
        <w:rPr>
          <w:rFonts w:ascii="Calibri" w:hAnsi="Calibri" w:cs="Calibri"/>
          <w:sz w:val="20"/>
          <w:szCs w:val="20"/>
        </w:rPr>
        <w:t>prípade</w:t>
      </w:r>
      <w:r w:rsidR="00C433CE" w:rsidRPr="002F3653">
        <w:rPr>
          <w:rFonts w:ascii="Calibri" w:hAnsi="Calibri" w:cs="Calibri"/>
          <w:sz w:val="20"/>
          <w:szCs w:val="20"/>
        </w:rPr>
        <w:t xml:space="preserve"> ak </w:t>
      </w:r>
      <w:r w:rsidR="002C279D" w:rsidRPr="002F3653">
        <w:rPr>
          <w:rFonts w:ascii="Calibri" w:hAnsi="Calibri" w:cs="Calibri"/>
          <w:sz w:val="20"/>
          <w:szCs w:val="20"/>
        </w:rPr>
        <w:t>ž</w:t>
      </w:r>
      <w:r w:rsidR="00C433CE" w:rsidRPr="002F3653">
        <w:rPr>
          <w:rFonts w:ascii="Calibri" w:hAnsi="Calibri" w:cs="Calibri"/>
          <w:sz w:val="20"/>
          <w:szCs w:val="20"/>
        </w:rPr>
        <w:t>iadateľ/</w:t>
      </w:r>
      <w:r w:rsidR="002C279D" w:rsidRPr="002F3653">
        <w:rPr>
          <w:rFonts w:ascii="Calibri" w:hAnsi="Calibri" w:cs="Calibri"/>
          <w:sz w:val="20"/>
          <w:szCs w:val="20"/>
        </w:rPr>
        <w:t>p</w:t>
      </w:r>
      <w:r w:rsidR="00C433CE" w:rsidRPr="002F3653">
        <w:rPr>
          <w:rFonts w:ascii="Calibri" w:hAnsi="Calibri" w:cs="Calibri"/>
          <w:sz w:val="20"/>
          <w:szCs w:val="20"/>
        </w:rPr>
        <w:t xml:space="preserve">rijímateľ využil možnosť predložiť na RO dokumentáciu pred zadaním zákazky vnútorným obstarávaním a </w:t>
      </w:r>
      <w:r w:rsidRPr="002F3653">
        <w:rPr>
          <w:rFonts w:ascii="Calibri" w:hAnsi="Calibri" w:cs="Calibri"/>
          <w:sz w:val="20"/>
          <w:szCs w:val="20"/>
        </w:rPr>
        <w:t xml:space="preserve"> RO počas kontroly požiada o doplnenie údajov alebo identifikuje nedostatky v procese zadávania zákazky, je </w:t>
      </w:r>
      <w:r w:rsidR="00DF7AF5" w:rsidRPr="002F3653">
        <w:rPr>
          <w:rFonts w:ascii="Calibri" w:eastAsia="Calibri" w:hAnsi="Calibri" w:cs="Calibri"/>
          <w:color w:val="000000"/>
          <w:sz w:val="20"/>
          <w:szCs w:val="20"/>
        </w:rPr>
        <w:t>ž</w:t>
      </w:r>
      <w:r w:rsidR="00DF7AF5" w:rsidRPr="002F3653">
        <w:rPr>
          <w:rFonts w:ascii="Calibri" w:hAnsi="Calibri" w:cs="Calibri"/>
          <w:sz w:val="20"/>
          <w:szCs w:val="20"/>
        </w:rPr>
        <w:t>iadateľ/</w:t>
      </w:r>
      <w:r w:rsidRPr="002F3653">
        <w:rPr>
          <w:rFonts w:ascii="Calibri" w:hAnsi="Calibri" w:cs="Calibri"/>
          <w:sz w:val="20"/>
          <w:szCs w:val="20"/>
        </w:rPr>
        <w:t>prijímateľ povinný ďalej postupovať v zmysle</w:t>
      </w:r>
      <w:r w:rsidRPr="002F3653" w:rsidDel="00A478EA">
        <w:rPr>
          <w:rFonts w:ascii="Calibri" w:hAnsi="Calibri" w:cs="Calibri"/>
          <w:sz w:val="20"/>
          <w:szCs w:val="20"/>
        </w:rPr>
        <w:t xml:space="preserve"> </w:t>
      </w:r>
      <w:r w:rsidR="00D47E74" w:rsidRPr="002F3653">
        <w:rPr>
          <w:rFonts w:ascii="Calibri" w:hAnsi="Calibri" w:cs="Calibri"/>
          <w:sz w:val="20"/>
          <w:szCs w:val="20"/>
        </w:rPr>
        <w:t>pod</w:t>
      </w:r>
      <w:r w:rsidR="002A635C" w:rsidRPr="002F3653">
        <w:rPr>
          <w:rFonts w:ascii="Calibri" w:hAnsi="Calibri" w:cs="Calibri"/>
          <w:sz w:val="20"/>
          <w:szCs w:val="20"/>
        </w:rPr>
        <w:t xml:space="preserve">kapitoly </w:t>
      </w:r>
      <w:hyperlink w:anchor="_2.3_Finančná_kontrola" w:history="1">
        <w:r w:rsidR="00EB1FBA" w:rsidRPr="002F3653">
          <w:rPr>
            <w:rStyle w:val="Hypertextovprepojenie"/>
            <w:rFonts w:asciiTheme="minorHAnsi" w:hAnsiTheme="minorHAnsi" w:cs="Calibri"/>
            <w:sz w:val="20"/>
            <w:szCs w:val="20"/>
          </w:rPr>
          <w:t>2.3</w:t>
        </w:r>
      </w:hyperlink>
      <w:r w:rsidR="00CC06B0" w:rsidRPr="002F3653">
        <w:rPr>
          <w:rFonts w:ascii="Calibri" w:hAnsi="Calibri" w:cs="Calibri"/>
          <w:sz w:val="20"/>
          <w:szCs w:val="20"/>
        </w:rPr>
        <w:t xml:space="preserve"> </w:t>
      </w:r>
      <w:r w:rsidR="00B05775" w:rsidRPr="002F3653">
        <w:rPr>
          <w:rFonts w:ascii="Calibri" w:hAnsi="Calibri" w:cs="Calibri"/>
          <w:sz w:val="20"/>
          <w:szCs w:val="20"/>
        </w:rPr>
        <w:t>odseku</w:t>
      </w:r>
      <w:r w:rsidR="00E1381E" w:rsidRPr="002F3653">
        <w:rPr>
          <w:rFonts w:ascii="Calibri" w:hAnsi="Calibri" w:cs="Calibri"/>
          <w:sz w:val="20"/>
          <w:szCs w:val="20"/>
        </w:rPr>
        <w:t xml:space="preserve"> </w:t>
      </w:r>
      <w:r w:rsidR="00217CCB" w:rsidRPr="002F3653">
        <w:rPr>
          <w:rFonts w:ascii="Calibri" w:hAnsi="Calibri" w:cs="Calibri"/>
          <w:sz w:val="20"/>
          <w:szCs w:val="20"/>
        </w:rPr>
        <w:t xml:space="preserve">6 </w:t>
      </w:r>
      <w:r w:rsidR="00E1381E" w:rsidRPr="002F3653">
        <w:rPr>
          <w:rFonts w:ascii="Calibri" w:hAnsi="Calibri" w:cs="Calibri"/>
          <w:sz w:val="20"/>
          <w:szCs w:val="20"/>
        </w:rPr>
        <w:t>tejto príručky</w:t>
      </w:r>
      <w:r w:rsidR="003C4AAE" w:rsidRPr="002F3653">
        <w:rPr>
          <w:rFonts w:ascii="Calibri" w:hAnsi="Calibri" w:cs="Calibri"/>
          <w:sz w:val="20"/>
          <w:szCs w:val="20"/>
        </w:rPr>
        <w:t>.</w:t>
      </w:r>
      <w:r w:rsidR="00E13FE3" w:rsidRPr="002F3653">
        <w:rPr>
          <w:rFonts w:ascii="Calibri" w:hAnsi="Calibri" w:cs="Calibri"/>
          <w:sz w:val="20"/>
          <w:szCs w:val="20"/>
        </w:rPr>
        <w:t xml:space="preserve"> </w:t>
      </w:r>
    </w:p>
    <w:p w14:paraId="3BC80AA0" w14:textId="77777777" w:rsidR="00AE3C68" w:rsidRPr="002F3653" w:rsidRDefault="00C433CE" w:rsidP="007F59C5">
      <w:pPr>
        <w:pStyle w:val="Odsekzoznamu"/>
        <w:numPr>
          <w:ilvl w:val="0"/>
          <w:numId w:val="31"/>
        </w:numPr>
        <w:autoSpaceDE w:val="0"/>
        <w:autoSpaceDN w:val="0"/>
        <w:adjustRightInd w:val="0"/>
        <w:spacing w:before="120" w:after="120" w:line="276" w:lineRule="auto"/>
        <w:ind w:left="540" w:hanging="540"/>
        <w:contextualSpacing w:val="0"/>
        <w:jc w:val="both"/>
        <w:rPr>
          <w:rFonts w:ascii="Calibri" w:hAnsi="Calibri" w:cs="Calibri"/>
          <w:sz w:val="20"/>
          <w:szCs w:val="20"/>
        </w:rPr>
      </w:pPr>
      <w:r w:rsidRPr="002F3653">
        <w:rPr>
          <w:rFonts w:ascii="Calibri" w:hAnsi="Calibri" w:cs="Calibri"/>
          <w:sz w:val="20"/>
          <w:szCs w:val="20"/>
        </w:rPr>
        <w:t xml:space="preserve">V prípade ak </w:t>
      </w:r>
      <w:r w:rsidR="002C279D" w:rsidRPr="002F3653">
        <w:rPr>
          <w:rFonts w:ascii="Calibri" w:hAnsi="Calibri" w:cs="Calibri"/>
          <w:sz w:val="20"/>
          <w:szCs w:val="20"/>
        </w:rPr>
        <w:t xml:space="preserve">žiadateľ/prijímateľ </w:t>
      </w:r>
      <w:r w:rsidRPr="002F3653">
        <w:rPr>
          <w:rFonts w:ascii="Calibri" w:hAnsi="Calibri" w:cs="Calibri"/>
          <w:sz w:val="20"/>
          <w:szCs w:val="20"/>
        </w:rPr>
        <w:t>využil možnosť predložiť</w:t>
      </w:r>
      <w:r w:rsidR="009768B0" w:rsidRPr="002F3653">
        <w:rPr>
          <w:rFonts w:ascii="Calibri" w:hAnsi="Calibri" w:cs="Calibri"/>
          <w:sz w:val="20"/>
          <w:szCs w:val="20"/>
        </w:rPr>
        <w:t xml:space="preserve"> </w:t>
      </w:r>
      <w:r w:rsidRPr="002F3653">
        <w:rPr>
          <w:rFonts w:ascii="Calibri" w:hAnsi="Calibri" w:cs="Calibri"/>
          <w:sz w:val="20"/>
          <w:szCs w:val="20"/>
        </w:rPr>
        <w:t xml:space="preserve">na RO dokumentáciu pred zadaním zákazky vnútorným obstarávaním a  </w:t>
      </w:r>
      <w:r w:rsidR="00E13FE3" w:rsidRPr="002F3653">
        <w:rPr>
          <w:rFonts w:ascii="Calibri" w:eastAsia="Calibri" w:hAnsi="Calibri" w:cs="Calibri"/>
          <w:sz w:val="20"/>
          <w:szCs w:val="20"/>
          <w:lang w:eastAsia="en-US"/>
        </w:rPr>
        <w:t>RO identifikuje pri kontrole obstarávania nesplnenie podmienok pre aplikáciu tohto spôsobu zadávania zákazky</w:t>
      </w:r>
      <w:r w:rsidR="00121E07">
        <w:rPr>
          <w:rFonts w:ascii="Calibri" w:eastAsia="Calibri" w:hAnsi="Calibri" w:cs="Calibri"/>
          <w:sz w:val="20"/>
          <w:szCs w:val="20"/>
          <w:lang w:eastAsia="en-US"/>
        </w:rPr>
        <w:t xml:space="preserve"> </w:t>
      </w:r>
      <w:r w:rsidR="00121E07" w:rsidRPr="0013418F">
        <w:rPr>
          <w:rFonts w:ascii="Calibri" w:eastAsia="Calibri" w:hAnsi="Calibri" w:cs="Calibri"/>
          <w:sz w:val="20"/>
          <w:szCs w:val="20"/>
          <w:lang w:eastAsia="en-US"/>
        </w:rPr>
        <w:t>s vplyvom na oprávnenosť výdavkov alebo nesplnenie podmienok na uplatnenie výnimky spod pôsobnosti ZVO</w:t>
      </w:r>
      <w:r w:rsidR="00121E07" w:rsidRPr="002F3653">
        <w:rPr>
          <w:rFonts w:ascii="Calibri" w:eastAsia="Calibri" w:hAnsi="Calibri" w:cs="Calibri"/>
          <w:sz w:val="20"/>
          <w:szCs w:val="20"/>
          <w:lang w:eastAsia="en-US"/>
        </w:rPr>
        <w:t>, je oprávnený vylúčiť výdavky takéhoto obstarávania z financovania v plnom rozsahu</w:t>
      </w:r>
      <w:r w:rsidR="00121E07" w:rsidRPr="0013418F">
        <w:rPr>
          <w:rFonts w:ascii="Calibri" w:eastAsia="Calibri" w:hAnsi="Calibri" w:cs="Calibri"/>
          <w:sz w:val="20"/>
          <w:szCs w:val="20"/>
          <w:lang w:eastAsia="en-US"/>
        </w:rPr>
        <w:t xml:space="preserve">, ak ide o zadávanie zákazky vo finančnom limite nadlimitnej zákazky alebo podlimitnej zákazky. V tomto prípade zároveň odporučí prijímateľovi postupovať pri zadaní predmetnej </w:t>
      </w:r>
      <w:r w:rsidR="00121E07" w:rsidRPr="0013418F">
        <w:rPr>
          <w:rFonts w:ascii="Calibri" w:eastAsia="Calibri" w:hAnsi="Calibri" w:cs="Calibri"/>
          <w:sz w:val="20"/>
          <w:szCs w:val="20"/>
          <w:lang w:eastAsia="en-US"/>
        </w:rPr>
        <w:lastRenderedPageBreak/>
        <w:t>zákazky v zmysle postupov a pravidiel ZVO. V prípade zákazky vo finančnom limite zákazky s nízkou hodnotou sa postupuje na základe analógie a proporcionality podľa metodického pokynu CKO č. 5.</w:t>
      </w:r>
    </w:p>
    <w:p w14:paraId="044C67BB" w14:textId="77777777" w:rsidR="003932D8" w:rsidRPr="002F3653" w:rsidRDefault="003932D8" w:rsidP="007F59C5">
      <w:pPr>
        <w:pStyle w:val="Odsekzoznamu"/>
        <w:numPr>
          <w:ilvl w:val="0"/>
          <w:numId w:val="31"/>
        </w:numPr>
        <w:autoSpaceDE w:val="0"/>
        <w:autoSpaceDN w:val="0"/>
        <w:adjustRightInd w:val="0"/>
        <w:spacing w:before="120" w:after="120" w:line="276" w:lineRule="auto"/>
        <w:ind w:left="540" w:hanging="540"/>
        <w:contextualSpacing w:val="0"/>
        <w:jc w:val="both"/>
        <w:rPr>
          <w:rFonts w:ascii="Calibri" w:eastAsia="Calibri" w:hAnsi="Calibri" w:cs="Calibri"/>
          <w:sz w:val="20"/>
          <w:szCs w:val="20"/>
          <w:lang w:eastAsia="en-US"/>
        </w:rPr>
      </w:pPr>
      <w:r w:rsidRPr="002F3653">
        <w:rPr>
          <w:rFonts w:ascii="Calibri" w:eastAsia="Calibri" w:hAnsi="Calibri" w:cs="Calibri"/>
          <w:sz w:val="20"/>
          <w:szCs w:val="20"/>
          <w:lang w:eastAsia="en-US"/>
        </w:rPr>
        <w:t xml:space="preserve">Ak </w:t>
      </w:r>
      <w:r w:rsidR="002C279D" w:rsidRPr="002F3653">
        <w:rPr>
          <w:rFonts w:ascii="Calibri" w:hAnsi="Calibri" w:cs="Calibri"/>
          <w:sz w:val="20"/>
          <w:szCs w:val="20"/>
        </w:rPr>
        <w:t xml:space="preserve">žiadateľ/prijímateľ </w:t>
      </w:r>
      <w:r w:rsidRPr="002F3653">
        <w:rPr>
          <w:rFonts w:ascii="Calibri" w:eastAsia="Calibri" w:hAnsi="Calibri" w:cs="Calibri"/>
          <w:sz w:val="20"/>
          <w:szCs w:val="20"/>
          <w:lang w:eastAsia="en-US"/>
        </w:rPr>
        <w:t>využil možnosť predložiť na RO dokumentáciu pred zadaním zákazky vnútorným obstarávaním a RO neidentifikuje žiadne nedostatky a výzva na súťaž je v súlade so základnými pr</w:t>
      </w:r>
      <w:r w:rsidR="00A442D2">
        <w:rPr>
          <w:rFonts w:ascii="Calibri" w:eastAsia="Calibri" w:hAnsi="Calibri" w:cs="Calibri"/>
          <w:sz w:val="20"/>
          <w:szCs w:val="20"/>
          <w:lang w:eastAsia="en-US"/>
        </w:rPr>
        <w:t>avidlami</w:t>
      </w:r>
      <w:r w:rsidRPr="002F3653">
        <w:rPr>
          <w:rFonts w:ascii="Calibri" w:eastAsia="Calibri" w:hAnsi="Calibri" w:cs="Calibri"/>
          <w:sz w:val="20"/>
          <w:szCs w:val="20"/>
          <w:lang w:eastAsia="en-US"/>
        </w:rPr>
        <w:t xml:space="preserve"> VO, RO túto skutočnosť oznámi žiadateľovi/prijímateľovi listom GPM</w:t>
      </w:r>
      <w:r w:rsidR="008B6C28" w:rsidRPr="002F3653">
        <w:rPr>
          <w:rFonts w:ascii="Calibri" w:hAnsi="Calibri" w:cs="Calibri"/>
          <w:sz w:val="20"/>
          <w:szCs w:val="20"/>
        </w:rPr>
        <w:t>/vnútorným listom</w:t>
      </w:r>
      <w:r w:rsidR="008B6C28" w:rsidRPr="002F3653">
        <w:rPr>
          <w:rStyle w:val="Odkaznapoznmkupodiarou"/>
          <w:rFonts w:ascii="Calibri" w:hAnsi="Calibri" w:cs="Calibri"/>
          <w:sz w:val="20"/>
          <w:szCs w:val="20"/>
        </w:rPr>
        <w:footnoteReference w:id="123"/>
      </w:r>
      <w:r w:rsidR="009932CD" w:rsidRPr="002F3653">
        <w:rPr>
          <w:rFonts w:ascii="Calibri" w:eastAsia="Calibri" w:hAnsi="Calibri" w:cs="Calibri"/>
          <w:sz w:val="20"/>
          <w:szCs w:val="20"/>
          <w:lang w:eastAsia="en-US"/>
        </w:rPr>
        <w:t xml:space="preserve"> alebo elektronicky</w:t>
      </w:r>
      <w:r w:rsidRPr="002F3653">
        <w:rPr>
          <w:rFonts w:ascii="Calibri" w:eastAsia="Calibri" w:hAnsi="Calibri" w:cs="Calibri"/>
          <w:sz w:val="20"/>
          <w:szCs w:val="20"/>
          <w:lang w:eastAsia="en-US"/>
        </w:rPr>
        <w:t xml:space="preserve">. </w:t>
      </w:r>
    </w:p>
    <w:p w14:paraId="02342EFA" w14:textId="77777777" w:rsidR="00FD0638" w:rsidRPr="002F3653" w:rsidRDefault="00DF7AF5" w:rsidP="007F59C5">
      <w:pPr>
        <w:pStyle w:val="Odsekzoznamu"/>
        <w:numPr>
          <w:ilvl w:val="0"/>
          <w:numId w:val="31"/>
        </w:numPr>
        <w:autoSpaceDE w:val="0"/>
        <w:autoSpaceDN w:val="0"/>
        <w:adjustRightInd w:val="0"/>
        <w:spacing w:before="120" w:after="120" w:line="276" w:lineRule="auto"/>
        <w:ind w:left="540" w:hanging="540"/>
        <w:contextualSpacing w:val="0"/>
        <w:jc w:val="both"/>
        <w:rPr>
          <w:rFonts w:ascii="Calibri" w:hAnsi="Calibri" w:cs="Calibri"/>
          <w:sz w:val="20"/>
          <w:szCs w:val="20"/>
        </w:rPr>
      </w:pPr>
      <w:r w:rsidRPr="002F3653">
        <w:rPr>
          <w:rFonts w:ascii="Calibri" w:eastAsia="Calibri" w:hAnsi="Calibri" w:cs="Calibri"/>
          <w:color w:val="000000"/>
          <w:sz w:val="20"/>
          <w:szCs w:val="20"/>
        </w:rPr>
        <w:t>Ž</w:t>
      </w:r>
      <w:r w:rsidRPr="002F3653">
        <w:rPr>
          <w:rFonts w:ascii="Calibri" w:hAnsi="Calibri" w:cs="Calibri"/>
          <w:sz w:val="20"/>
          <w:szCs w:val="20"/>
        </w:rPr>
        <w:t>iadateľ/</w:t>
      </w:r>
      <w:r w:rsidR="00FD0638" w:rsidRPr="002F3653">
        <w:rPr>
          <w:rFonts w:ascii="Calibri" w:hAnsi="Calibri" w:cs="Calibri"/>
          <w:sz w:val="20"/>
          <w:szCs w:val="20"/>
        </w:rPr>
        <w:t xml:space="preserve">Prijímateľ </w:t>
      </w:r>
      <w:r w:rsidR="00FD0638" w:rsidRPr="002F3653">
        <w:rPr>
          <w:rFonts w:ascii="Calibri" w:hAnsi="Calibri" w:cs="Calibri"/>
          <w:b/>
          <w:sz w:val="20"/>
          <w:szCs w:val="20"/>
        </w:rPr>
        <w:t>do 30 pracovných dní</w:t>
      </w:r>
      <w:r w:rsidR="00FD0638" w:rsidRPr="002F3653">
        <w:rPr>
          <w:rFonts w:ascii="Calibri" w:hAnsi="Calibri" w:cs="Calibri"/>
          <w:sz w:val="20"/>
          <w:szCs w:val="20"/>
        </w:rPr>
        <w:t xml:space="preserve"> odo dňa </w:t>
      </w:r>
      <w:r w:rsidR="003A7897">
        <w:rPr>
          <w:rFonts w:ascii="Calibri" w:hAnsi="Calibri" w:cs="Calibri"/>
          <w:sz w:val="20"/>
          <w:szCs w:val="20"/>
        </w:rPr>
        <w:t>zverejnenia</w:t>
      </w:r>
      <w:r w:rsidR="003A7897" w:rsidRPr="002F3653">
        <w:rPr>
          <w:rFonts w:ascii="Calibri" w:hAnsi="Calibri" w:cs="Calibri"/>
          <w:sz w:val="20"/>
          <w:szCs w:val="20"/>
        </w:rPr>
        <w:t xml:space="preserve"> </w:t>
      </w:r>
      <w:r w:rsidR="00FD0638" w:rsidRPr="002F3653">
        <w:rPr>
          <w:rFonts w:ascii="Calibri" w:hAnsi="Calibri" w:cs="Calibri"/>
          <w:sz w:val="20"/>
          <w:szCs w:val="20"/>
        </w:rPr>
        <w:t>zmluvy s úspešným uchádzačom povinne predkladá</w:t>
      </w:r>
      <w:r w:rsidR="00727646" w:rsidRPr="002F3653">
        <w:rPr>
          <w:rFonts w:ascii="Calibri" w:hAnsi="Calibri" w:cs="Calibri"/>
          <w:sz w:val="20"/>
          <w:szCs w:val="20"/>
        </w:rPr>
        <w:t xml:space="preserve"> na RO</w:t>
      </w:r>
      <w:r w:rsidR="00FD0638" w:rsidRPr="002F3653">
        <w:rPr>
          <w:rFonts w:ascii="Calibri" w:hAnsi="Calibri" w:cs="Calibri"/>
          <w:sz w:val="20"/>
          <w:szCs w:val="20"/>
        </w:rPr>
        <w:t xml:space="preserve"> (spôsobom </w:t>
      </w:r>
      <w:r w:rsidR="00E1381E" w:rsidRPr="002F3653">
        <w:rPr>
          <w:rFonts w:ascii="Calibri" w:hAnsi="Calibri" w:cs="Calibri"/>
          <w:sz w:val="20"/>
          <w:szCs w:val="20"/>
        </w:rPr>
        <w:t xml:space="preserve">uvedenom </w:t>
      </w:r>
      <w:r w:rsidR="00B05775" w:rsidRPr="002F3653">
        <w:rPr>
          <w:rFonts w:ascii="Calibri" w:hAnsi="Calibri" w:cs="Calibri"/>
          <w:sz w:val="20"/>
          <w:szCs w:val="20"/>
        </w:rPr>
        <w:t>v</w:t>
      </w:r>
      <w:r w:rsidR="002A635C" w:rsidRPr="002F3653">
        <w:rPr>
          <w:rFonts w:ascii="Calibri" w:hAnsi="Calibri" w:cs="Calibri"/>
          <w:sz w:val="20"/>
          <w:szCs w:val="20"/>
        </w:rPr>
        <w:t> </w:t>
      </w:r>
      <w:r w:rsidR="00D47E74" w:rsidRPr="002F3653">
        <w:rPr>
          <w:rFonts w:ascii="Calibri" w:hAnsi="Calibri" w:cs="Calibri"/>
          <w:sz w:val="20"/>
          <w:szCs w:val="20"/>
        </w:rPr>
        <w:t>pod</w:t>
      </w:r>
      <w:r w:rsidR="002A635C" w:rsidRPr="002F3653">
        <w:rPr>
          <w:rFonts w:ascii="Calibri" w:hAnsi="Calibri" w:cs="Calibri"/>
          <w:sz w:val="20"/>
          <w:szCs w:val="20"/>
        </w:rPr>
        <w:t xml:space="preserve">kapitole </w:t>
      </w:r>
      <w:hyperlink w:anchor="_Predkladanie_dokumentácie_z_1" w:history="1">
        <w:r w:rsidR="00200A53" w:rsidRPr="002F3653">
          <w:rPr>
            <w:rStyle w:val="Hypertextovprepojenie"/>
            <w:rFonts w:asciiTheme="minorHAnsi" w:hAnsiTheme="minorHAnsi" w:cs="Calibri"/>
            <w:sz w:val="20"/>
            <w:szCs w:val="20"/>
          </w:rPr>
          <w:t>2.2</w:t>
        </w:r>
      </w:hyperlink>
      <w:r w:rsidR="00200A53" w:rsidRPr="002F3653">
        <w:rPr>
          <w:rFonts w:asciiTheme="minorHAnsi" w:hAnsiTheme="minorHAnsi" w:cs="Calibri"/>
          <w:color w:val="000000"/>
          <w:sz w:val="20"/>
          <w:szCs w:val="20"/>
        </w:rPr>
        <w:t xml:space="preserve"> </w:t>
      </w:r>
      <w:r w:rsidR="00B05775" w:rsidRPr="002F3653">
        <w:rPr>
          <w:rFonts w:ascii="Calibri" w:hAnsi="Calibri" w:cs="Calibri"/>
          <w:sz w:val="20"/>
          <w:szCs w:val="20"/>
        </w:rPr>
        <w:t>odsekoch</w:t>
      </w:r>
      <w:r w:rsidR="00E1381E" w:rsidRPr="002F3653">
        <w:rPr>
          <w:rFonts w:ascii="Calibri" w:hAnsi="Calibri" w:cs="Calibri"/>
          <w:sz w:val="20"/>
          <w:szCs w:val="20"/>
        </w:rPr>
        <w:t xml:space="preserve"> 2 </w:t>
      </w:r>
      <w:r w:rsidR="00D47E74" w:rsidRPr="002F3653">
        <w:rPr>
          <w:rFonts w:ascii="Calibri" w:hAnsi="Calibri" w:cs="Calibri"/>
          <w:sz w:val="20"/>
          <w:szCs w:val="20"/>
        </w:rPr>
        <w:t xml:space="preserve">až </w:t>
      </w:r>
      <w:r w:rsidR="00E1381E" w:rsidRPr="002F3653">
        <w:rPr>
          <w:rFonts w:ascii="Calibri" w:hAnsi="Calibri" w:cs="Calibri"/>
          <w:sz w:val="20"/>
          <w:szCs w:val="20"/>
        </w:rPr>
        <w:t>4 tejto príručky</w:t>
      </w:r>
      <w:r w:rsidR="00FD0638" w:rsidRPr="002F3653">
        <w:rPr>
          <w:rFonts w:ascii="Calibri" w:hAnsi="Calibri" w:cs="Calibri"/>
          <w:sz w:val="20"/>
          <w:szCs w:val="20"/>
        </w:rPr>
        <w:t>)</w:t>
      </w:r>
      <w:r w:rsidR="00F83BBC" w:rsidRPr="002F3653">
        <w:rPr>
          <w:rFonts w:ascii="Calibri" w:hAnsi="Calibri" w:cs="Calibri"/>
          <w:sz w:val="20"/>
          <w:szCs w:val="20"/>
        </w:rPr>
        <w:t xml:space="preserve"> na ex-post kontrolu </w:t>
      </w:r>
      <w:r w:rsidR="00FD0638" w:rsidRPr="002F3653">
        <w:rPr>
          <w:rFonts w:ascii="Calibri" w:hAnsi="Calibri" w:cs="Calibri"/>
          <w:sz w:val="20"/>
          <w:szCs w:val="20"/>
        </w:rPr>
        <w:t xml:space="preserve"> </w:t>
      </w:r>
      <w:r w:rsidR="00754070" w:rsidRPr="002F3653">
        <w:rPr>
          <w:rFonts w:ascii="Calibri" w:hAnsi="Calibri" w:cs="Calibri"/>
          <w:sz w:val="20"/>
          <w:szCs w:val="20"/>
        </w:rPr>
        <w:t xml:space="preserve">najmä </w:t>
      </w:r>
      <w:r w:rsidR="00FD0638" w:rsidRPr="002F3653">
        <w:rPr>
          <w:rFonts w:ascii="Calibri" w:hAnsi="Calibri" w:cs="Calibri"/>
          <w:sz w:val="20"/>
          <w:szCs w:val="20"/>
        </w:rPr>
        <w:t>dokumentáciu z procesu vnútorného</w:t>
      </w:r>
      <w:r w:rsidR="002044FD" w:rsidRPr="002F3653">
        <w:rPr>
          <w:rFonts w:ascii="Calibri" w:hAnsi="Calibri" w:cs="Calibri"/>
          <w:sz w:val="20"/>
          <w:szCs w:val="20"/>
        </w:rPr>
        <w:t xml:space="preserve"> </w:t>
      </w:r>
      <w:r w:rsidR="00FD0638" w:rsidRPr="002F3653">
        <w:rPr>
          <w:rFonts w:ascii="Calibri" w:hAnsi="Calibri" w:cs="Calibri"/>
          <w:sz w:val="20"/>
          <w:szCs w:val="20"/>
        </w:rPr>
        <w:t xml:space="preserve">obstarávania </w:t>
      </w:r>
      <w:r w:rsidR="00754070" w:rsidRPr="002F3653">
        <w:rPr>
          <w:rFonts w:ascii="Calibri" w:hAnsi="Calibri" w:cs="Calibri"/>
          <w:sz w:val="20"/>
          <w:szCs w:val="20"/>
        </w:rPr>
        <w:t xml:space="preserve">uvedenú v nasledujúcej tabuľke. </w:t>
      </w:r>
    </w:p>
    <w:p w14:paraId="26FAEF95" w14:textId="77777777" w:rsidR="00754070" w:rsidRPr="002F3653" w:rsidRDefault="00754070" w:rsidP="0016693E">
      <w:pPr>
        <w:pStyle w:val="Popis"/>
        <w:spacing w:after="0"/>
        <w:ind w:left="288" w:hanging="288"/>
        <w:rPr>
          <w:rFonts w:cs="Calibri"/>
          <w:color w:val="4F81BD"/>
        </w:rPr>
      </w:pPr>
      <w:bookmarkStart w:id="1563" w:name="_Toc464993128"/>
      <w:r w:rsidRPr="002F3653">
        <w:rPr>
          <w:color w:val="4F81BD"/>
        </w:rPr>
        <w:t xml:space="preserve">Tabuľka </w:t>
      </w:r>
      <w:r w:rsidR="00BC4C74">
        <w:rPr>
          <w:color w:val="4F81BD"/>
        </w:rPr>
        <w:t>1</w:t>
      </w:r>
      <w:r w:rsidR="00523019">
        <w:rPr>
          <w:color w:val="4F81BD"/>
        </w:rPr>
        <w:t>3</w:t>
      </w:r>
      <w:r w:rsidR="00BC4C74" w:rsidRPr="002F3653">
        <w:rPr>
          <w:color w:val="4F81BD"/>
        </w:rPr>
        <w:t xml:space="preserve"> </w:t>
      </w:r>
      <w:r w:rsidRPr="002F3653">
        <w:rPr>
          <w:color w:val="4F81BD"/>
        </w:rPr>
        <w:t xml:space="preserve">Rozsah dokumentácie po </w:t>
      </w:r>
      <w:r w:rsidR="0016693E" w:rsidRPr="0016693E">
        <w:rPr>
          <w:color w:val="4F81BD"/>
        </w:rPr>
        <w:t xml:space="preserve">zverejnení </w:t>
      </w:r>
      <w:r w:rsidRPr="002F3653">
        <w:rPr>
          <w:color w:val="4F81BD"/>
        </w:rPr>
        <w:t>zmluvy - zákazky formou vnútorného obstarávania</w:t>
      </w:r>
      <w:bookmarkEnd w:id="1563"/>
      <w:r w:rsidRPr="002F3653">
        <w:rPr>
          <w:color w:val="4F81BD"/>
        </w:rPr>
        <w:t xml:space="preserve"> </w:t>
      </w:r>
    </w:p>
    <w:tbl>
      <w:tblPr>
        <w:tblW w:w="0" w:type="auto"/>
        <w:tblInd w:w="392" w:type="dxa"/>
        <w:tblBorders>
          <w:top w:val="single" w:sz="8" w:space="0" w:color="4F81BD"/>
          <w:left w:val="single" w:sz="8" w:space="0" w:color="4F81BD"/>
          <w:bottom w:val="single" w:sz="8" w:space="0" w:color="4F81BD"/>
          <w:right w:val="single" w:sz="8" w:space="0" w:color="4F81BD"/>
        </w:tblBorders>
        <w:tblLook w:val="04A0" w:firstRow="1" w:lastRow="0" w:firstColumn="1" w:lastColumn="0" w:noHBand="0" w:noVBand="1"/>
      </w:tblPr>
      <w:tblGrid>
        <w:gridCol w:w="8658"/>
      </w:tblGrid>
      <w:tr w:rsidR="00754070" w:rsidRPr="002F3653" w14:paraId="5D373D3E" w14:textId="77777777" w:rsidTr="00524460">
        <w:trPr>
          <w:trHeight w:val="228"/>
        </w:trPr>
        <w:tc>
          <w:tcPr>
            <w:tcW w:w="8658" w:type="dxa"/>
            <w:shd w:val="clear" w:color="auto" w:fill="4F81BD"/>
          </w:tcPr>
          <w:p w14:paraId="03C5FAE8" w14:textId="77777777" w:rsidR="00754070" w:rsidRPr="002F3653" w:rsidRDefault="00754070" w:rsidP="0016693E">
            <w:pPr>
              <w:pStyle w:val="Default"/>
              <w:jc w:val="both"/>
              <w:rPr>
                <w:rFonts w:ascii="Calibri" w:hAnsi="Calibri" w:cs="Calibri"/>
                <w:b/>
                <w:bCs/>
                <w:color w:val="FFFFFF"/>
                <w:sz w:val="20"/>
                <w:szCs w:val="20"/>
              </w:rPr>
            </w:pPr>
            <w:r w:rsidRPr="002F3653">
              <w:rPr>
                <w:rFonts w:ascii="Calibri" w:hAnsi="Calibri" w:cs="Calibri"/>
                <w:b/>
                <w:bCs/>
                <w:color w:val="FFFFFF"/>
                <w:sz w:val="20"/>
                <w:szCs w:val="20"/>
              </w:rPr>
              <w:t xml:space="preserve">Dokumentácia po </w:t>
            </w:r>
            <w:r w:rsidR="0016693E" w:rsidRPr="0016693E">
              <w:rPr>
                <w:rFonts w:ascii="Calibri" w:hAnsi="Calibri" w:cs="Calibri"/>
                <w:b/>
                <w:bCs/>
                <w:color w:val="FFFFFF"/>
                <w:sz w:val="20"/>
                <w:szCs w:val="20"/>
              </w:rPr>
              <w:t xml:space="preserve">zverejnení </w:t>
            </w:r>
            <w:r w:rsidRPr="002F3653">
              <w:rPr>
                <w:rFonts w:ascii="Calibri" w:hAnsi="Calibri" w:cs="Calibri"/>
                <w:b/>
                <w:bCs/>
                <w:color w:val="FFFFFF"/>
                <w:sz w:val="20"/>
                <w:szCs w:val="20"/>
              </w:rPr>
              <w:t xml:space="preserve">zmluvy - zákazky formou vnútorného obstarávania  </w:t>
            </w:r>
          </w:p>
        </w:tc>
      </w:tr>
      <w:tr w:rsidR="00754070" w:rsidRPr="002F3653" w14:paraId="39809C74" w14:textId="77777777" w:rsidTr="00524460">
        <w:tc>
          <w:tcPr>
            <w:tcW w:w="8658" w:type="dxa"/>
            <w:tcBorders>
              <w:top w:val="single" w:sz="8" w:space="0" w:color="4F81BD"/>
              <w:bottom w:val="single" w:sz="8" w:space="0" w:color="4F81BD"/>
              <w:right w:val="single" w:sz="8" w:space="0" w:color="4F81BD"/>
            </w:tcBorders>
            <w:shd w:val="clear" w:color="auto" w:fill="auto"/>
          </w:tcPr>
          <w:p w14:paraId="2B355EBF" w14:textId="77777777" w:rsidR="00754070" w:rsidRPr="002F3653" w:rsidRDefault="00754070" w:rsidP="007F59C5">
            <w:pPr>
              <w:pStyle w:val="Odsekzoznamu"/>
              <w:numPr>
                <w:ilvl w:val="0"/>
                <w:numId w:val="34"/>
              </w:numPr>
              <w:ind w:left="318" w:hanging="284"/>
              <w:contextualSpacing w:val="0"/>
              <w:jc w:val="both"/>
              <w:rPr>
                <w:rFonts w:ascii="Calibri" w:eastAsia="Calibri" w:hAnsi="Calibri" w:cs="Calibri"/>
                <w:sz w:val="20"/>
                <w:szCs w:val="20"/>
                <w:lang w:eastAsia="en-US"/>
              </w:rPr>
            </w:pPr>
            <w:r w:rsidRPr="002F3653">
              <w:rPr>
                <w:rFonts w:ascii="Calibri" w:eastAsia="Calibri" w:hAnsi="Calibri" w:cs="Calibri"/>
                <w:sz w:val="20"/>
                <w:szCs w:val="20"/>
                <w:lang w:eastAsia="en-US"/>
              </w:rPr>
              <w:t>výsledná zmluva so subjektom, vrátane všetkých jej príloh a prípadných dodatkov</w:t>
            </w:r>
          </w:p>
        </w:tc>
      </w:tr>
      <w:tr w:rsidR="00754070" w:rsidRPr="002F3653" w14:paraId="6F781575" w14:textId="77777777" w:rsidTr="00524460">
        <w:tc>
          <w:tcPr>
            <w:tcW w:w="8658" w:type="dxa"/>
            <w:tcBorders>
              <w:top w:val="single" w:sz="8" w:space="0" w:color="4F81BD"/>
              <w:bottom w:val="single" w:sz="8" w:space="0" w:color="4F81BD"/>
              <w:right w:val="single" w:sz="8" w:space="0" w:color="4F81BD"/>
            </w:tcBorders>
            <w:shd w:val="clear" w:color="auto" w:fill="auto"/>
          </w:tcPr>
          <w:p w14:paraId="15FEEA88" w14:textId="77777777" w:rsidR="00754070" w:rsidRPr="002F3653" w:rsidRDefault="00C433CE" w:rsidP="007F59C5">
            <w:pPr>
              <w:pStyle w:val="Odsekzoznamu"/>
              <w:numPr>
                <w:ilvl w:val="0"/>
                <w:numId w:val="34"/>
              </w:numPr>
              <w:ind w:left="318" w:hanging="284"/>
              <w:contextualSpacing w:val="0"/>
              <w:jc w:val="both"/>
              <w:rPr>
                <w:rFonts w:ascii="Calibri" w:eastAsia="Calibri" w:hAnsi="Calibri" w:cs="Calibri"/>
                <w:sz w:val="20"/>
                <w:szCs w:val="20"/>
                <w:lang w:eastAsia="en-US"/>
              </w:rPr>
            </w:pPr>
            <w:r w:rsidRPr="002F3653">
              <w:rPr>
                <w:rFonts w:ascii="Calibri" w:hAnsi="Calibri" w:cs="Calibri"/>
                <w:sz w:val="20"/>
                <w:szCs w:val="20"/>
              </w:rPr>
              <w:t xml:space="preserve">dokumentácia uvedená v tabuľke </w:t>
            </w:r>
            <w:r w:rsidR="00E2565C" w:rsidRPr="002F3653">
              <w:rPr>
                <w:rFonts w:ascii="Calibri" w:hAnsi="Calibri" w:cs="Calibri"/>
                <w:sz w:val="20"/>
                <w:szCs w:val="20"/>
              </w:rPr>
              <w:t>11</w:t>
            </w:r>
            <w:r w:rsidRPr="002F3653">
              <w:rPr>
                <w:rFonts w:ascii="Calibri" w:hAnsi="Calibri" w:cs="Calibri"/>
                <w:sz w:val="20"/>
                <w:szCs w:val="20"/>
              </w:rPr>
              <w:t>, ak žiadateľ/prijímateľ nevyužil možnosť zaslať dokumentáciu na kontrolu pred zadaním zákazky vnútorným obstarávaním</w:t>
            </w:r>
            <w:r w:rsidR="001C2095" w:rsidRPr="002F3653">
              <w:rPr>
                <w:rFonts w:ascii="Calibri" w:hAnsi="Calibri" w:cs="Calibri"/>
                <w:sz w:val="20"/>
                <w:szCs w:val="20"/>
              </w:rPr>
              <w:t xml:space="preserve"> (okrem návrhu zmluvy)</w:t>
            </w:r>
          </w:p>
        </w:tc>
      </w:tr>
    </w:tbl>
    <w:p w14:paraId="6CDC103A" w14:textId="77777777" w:rsidR="002A53A5" w:rsidRPr="002F3653" w:rsidRDefault="00524460" w:rsidP="007F59C5">
      <w:pPr>
        <w:pStyle w:val="Odsekzoznamu"/>
        <w:numPr>
          <w:ilvl w:val="0"/>
          <w:numId w:val="31"/>
        </w:numPr>
        <w:spacing w:before="120" w:after="120" w:line="276" w:lineRule="auto"/>
        <w:ind w:left="540" w:hanging="540"/>
        <w:contextualSpacing w:val="0"/>
        <w:jc w:val="both"/>
        <w:rPr>
          <w:rFonts w:ascii="Calibri" w:eastAsia="Calibri" w:hAnsi="Calibri" w:cs="Calibri"/>
          <w:sz w:val="20"/>
          <w:szCs w:val="20"/>
          <w:lang w:eastAsia="en-US"/>
        </w:rPr>
      </w:pPr>
      <w:r w:rsidRPr="002F3653">
        <w:rPr>
          <w:rFonts w:ascii="Calibri" w:hAnsi="Calibri" w:cs="Calibri"/>
          <w:sz w:val="20"/>
          <w:szCs w:val="20"/>
        </w:rPr>
        <w:t xml:space="preserve">RO pri kontrole </w:t>
      </w:r>
      <w:r w:rsidR="009E3A82" w:rsidRPr="002F3653">
        <w:rPr>
          <w:rFonts w:ascii="Calibri" w:hAnsi="Calibri" w:cs="Calibri"/>
          <w:sz w:val="20"/>
          <w:szCs w:val="20"/>
        </w:rPr>
        <w:t>zadávania zákazky</w:t>
      </w:r>
      <w:r w:rsidRPr="002F3653">
        <w:rPr>
          <w:rFonts w:ascii="Calibri" w:hAnsi="Calibri" w:cs="Calibri"/>
          <w:sz w:val="20"/>
          <w:szCs w:val="20"/>
        </w:rPr>
        <w:t xml:space="preserve"> </w:t>
      </w:r>
      <w:r w:rsidR="009E3A82" w:rsidRPr="002F3653">
        <w:rPr>
          <w:rFonts w:ascii="Calibri" w:hAnsi="Calibri" w:cs="Calibri"/>
          <w:sz w:val="20"/>
          <w:szCs w:val="20"/>
        </w:rPr>
        <w:t xml:space="preserve">postupuje podľa kapitoly 6 Metodického pokynu CKO č. 12, pričom </w:t>
      </w:r>
      <w:r w:rsidRPr="002F3653">
        <w:rPr>
          <w:rFonts w:ascii="Calibri" w:hAnsi="Calibri" w:cs="Calibri"/>
          <w:sz w:val="20"/>
          <w:szCs w:val="20"/>
        </w:rPr>
        <w:t xml:space="preserve"> primerane aplikuje postup podľa odsekov </w:t>
      </w:r>
      <w:r w:rsidR="00FF6594" w:rsidRPr="002F3653">
        <w:rPr>
          <w:rFonts w:ascii="Calibri" w:hAnsi="Calibri" w:cs="Calibri"/>
          <w:sz w:val="20"/>
          <w:szCs w:val="20"/>
        </w:rPr>
        <w:t>6 - 8</w:t>
      </w:r>
      <w:r w:rsidRPr="002F3653">
        <w:rPr>
          <w:rFonts w:ascii="Calibri" w:hAnsi="Calibri" w:cs="Calibri"/>
          <w:sz w:val="20"/>
          <w:szCs w:val="20"/>
        </w:rPr>
        <w:t xml:space="preserve"> vyššie, resp. postup podľa </w:t>
      </w:r>
      <w:hyperlink w:anchor="_Postup_finančnej_kontroly" w:history="1">
        <w:r w:rsidRPr="002F3653">
          <w:rPr>
            <w:rStyle w:val="Hypertextovprepojenie"/>
            <w:rFonts w:ascii="Calibri" w:hAnsi="Calibri" w:cs="Calibri"/>
            <w:sz w:val="20"/>
            <w:szCs w:val="20"/>
          </w:rPr>
          <w:t xml:space="preserve">podkapitoly 2.3. </w:t>
        </w:r>
      </w:hyperlink>
    </w:p>
    <w:p w14:paraId="51678279" w14:textId="77777777" w:rsidR="00FD0638" w:rsidRPr="000D771C" w:rsidRDefault="0098532E" w:rsidP="007F59C5">
      <w:pPr>
        <w:pStyle w:val="Odsekzoznamu"/>
        <w:numPr>
          <w:ilvl w:val="0"/>
          <w:numId w:val="31"/>
        </w:numPr>
        <w:spacing w:before="120" w:after="120" w:line="276" w:lineRule="auto"/>
        <w:ind w:left="540" w:hanging="540"/>
        <w:contextualSpacing w:val="0"/>
        <w:jc w:val="both"/>
        <w:rPr>
          <w:rFonts w:ascii="Calibri" w:eastAsia="Calibri" w:hAnsi="Calibri" w:cs="Calibri"/>
          <w:sz w:val="20"/>
          <w:szCs w:val="20"/>
          <w:lang w:eastAsia="en-US"/>
        </w:rPr>
      </w:pPr>
      <w:r w:rsidRPr="002F3653">
        <w:rPr>
          <w:rFonts w:ascii="Calibri" w:hAnsi="Calibri" w:cs="Calibri"/>
          <w:sz w:val="20"/>
          <w:szCs w:val="20"/>
        </w:rPr>
        <w:t>Pri uzatváraní dodatku k existujúcej zmluve s </w:t>
      </w:r>
      <w:r w:rsidR="002C279D" w:rsidRPr="002F3653">
        <w:rPr>
          <w:rFonts w:ascii="Calibri" w:hAnsi="Calibri" w:cs="Calibri"/>
          <w:sz w:val="20"/>
          <w:szCs w:val="20"/>
        </w:rPr>
        <w:t>dodávateľom</w:t>
      </w:r>
      <w:r w:rsidRPr="002F3653">
        <w:rPr>
          <w:rFonts w:ascii="Calibri" w:hAnsi="Calibri" w:cs="Calibri"/>
          <w:sz w:val="20"/>
          <w:szCs w:val="20"/>
        </w:rPr>
        <w:t xml:space="preserve"> </w:t>
      </w:r>
      <w:r w:rsidR="00DF7AF5" w:rsidRPr="002F3653">
        <w:rPr>
          <w:rFonts w:ascii="Calibri" w:eastAsia="Calibri" w:hAnsi="Calibri" w:cs="Calibri"/>
          <w:color w:val="000000"/>
          <w:sz w:val="20"/>
          <w:szCs w:val="20"/>
        </w:rPr>
        <w:t>ž</w:t>
      </w:r>
      <w:r w:rsidR="00DF7AF5" w:rsidRPr="002F3653">
        <w:rPr>
          <w:rFonts w:ascii="Calibri" w:hAnsi="Calibri" w:cs="Calibri"/>
          <w:sz w:val="20"/>
          <w:szCs w:val="20"/>
        </w:rPr>
        <w:t>iadateľ/</w:t>
      </w:r>
      <w:r w:rsidRPr="002F3653">
        <w:rPr>
          <w:rFonts w:ascii="Calibri" w:hAnsi="Calibri" w:cs="Calibri"/>
          <w:sz w:val="20"/>
          <w:szCs w:val="20"/>
        </w:rPr>
        <w:t xml:space="preserve">prijímateľ postupuje v súlade s ustanoveniami Obchodného zákonníka, pričom primerane aplikuje v tomto prípade aj postup  </w:t>
      </w:r>
      <w:r w:rsidR="00E2565C" w:rsidRPr="002F3653">
        <w:rPr>
          <w:rFonts w:ascii="Calibri" w:hAnsi="Calibri" w:cs="Calibri"/>
          <w:sz w:val="20"/>
          <w:szCs w:val="20"/>
        </w:rPr>
        <w:t xml:space="preserve">v zmysle </w:t>
      </w:r>
      <w:hyperlink w:anchor="_Postup_pred_podpisom" w:history="1">
        <w:r w:rsidR="00E2565C" w:rsidRPr="002F3653">
          <w:rPr>
            <w:rStyle w:val="Hypertextovprepojenie"/>
            <w:rFonts w:ascii="Calibri" w:hAnsi="Calibri" w:cs="Calibri"/>
            <w:sz w:val="20"/>
            <w:szCs w:val="20"/>
          </w:rPr>
          <w:t>kapitoly 3</w:t>
        </w:r>
      </w:hyperlink>
      <w:r w:rsidR="00E2565C" w:rsidRPr="002F3653">
        <w:rPr>
          <w:rFonts w:ascii="Calibri" w:hAnsi="Calibri" w:cs="Calibri"/>
          <w:sz w:val="20"/>
          <w:szCs w:val="20"/>
        </w:rPr>
        <w:t xml:space="preserve"> odsekov 34 až 39 tejto príručky</w:t>
      </w:r>
      <w:r w:rsidR="00E2565C" w:rsidRPr="002F3653" w:rsidDel="00E2565C">
        <w:rPr>
          <w:rFonts w:ascii="Calibri" w:hAnsi="Calibri" w:cs="Calibri"/>
          <w:sz w:val="20"/>
          <w:szCs w:val="20"/>
        </w:rPr>
        <w:t xml:space="preserve"> </w:t>
      </w:r>
      <w:r w:rsidRPr="002F3653">
        <w:rPr>
          <w:rFonts w:ascii="Calibri" w:hAnsi="Calibri" w:cs="Calibri"/>
          <w:sz w:val="20"/>
          <w:szCs w:val="20"/>
        </w:rPr>
        <w:t>.</w:t>
      </w:r>
      <w:r w:rsidR="000D771C">
        <w:rPr>
          <w:rFonts w:ascii="Calibri" w:hAnsi="Calibri" w:cs="Calibri"/>
          <w:sz w:val="20"/>
          <w:szCs w:val="20"/>
        </w:rPr>
        <w:t xml:space="preserve"> </w:t>
      </w:r>
    </w:p>
    <w:p w14:paraId="0B052A1C" w14:textId="77777777" w:rsidR="000D771C" w:rsidRPr="002F3653" w:rsidRDefault="000D771C" w:rsidP="007F59C5">
      <w:pPr>
        <w:pStyle w:val="Odsekzoznamu"/>
        <w:numPr>
          <w:ilvl w:val="0"/>
          <w:numId w:val="31"/>
        </w:numPr>
        <w:spacing w:before="120" w:after="120" w:line="276" w:lineRule="auto"/>
        <w:ind w:left="540" w:hanging="540"/>
        <w:contextualSpacing w:val="0"/>
        <w:jc w:val="both"/>
        <w:rPr>
          <w:rFonts w:ascii="Calibri" w:eastAsia="Calibri" w:hAnsi="Calibri" w:cs="Calibri"/>
          <w:sz w:val="20"/>
          <w:szCs w:val="20"/>
          <w:lang w:eastAsia="en-US"/>
        </w:rPr>
      </w:pPr>
      <w:r>
        <w:rPr>
          <w:rFonts w:ascii="Calibri" w:hAnsi="Calibri" w:cs="Calibri"/>
          <w:sz w:val="20"/>
          <w:szCs w:val="20"/>
        </w:rPr>
        <w:t xml:space="preserve">V prípade zákaziek zadávaných vnútorným obstarávaním, </w:t>
      </w:r>
      <w:r w:rsidRPr="000D771C">
        <w:rPr>
          <w:rFonts w:ascii="Calibri" w:hAnsi="Calibri" w:cs="Calibri"/>
          <w:sz w:val="20"/>
          <w:szCs w:val="20"/>
        </w:rPr>
        <w:t>keď verejný obstarávateľ vykonáva spoločnú kontrolu nad kontrolovanou právnickou osobou</w:t>
      </w:r>
      <w:r>
        <w:rPr>
          <w:rFonts w:ascii="Calibri" w:hAnsi="Calibri" w:cs="Calibri"/>
          <w:sz w:val="20"/>
          <w:szCs w:val="20"/>
        </w:rPr>
        <w:t xml:space="preserve"> sa uplatňujú pravidlá v zmysle kap. 4.2 </w:t>
      </w:r>
      <w:r w:rsidRPr="002F3653">
        <w:rPr>
          <w:rFonts w:ascii="Calibri" w:hAnsi="Calibri" w:cs="Calibri"/>
          <w:sz w:val="20"/>
          <w:szCs w:val="20"/>
        </w:rPr>
        <w:t>Metodického pokynu</w:t>
      </w:r>
      <w:r>
        <w:rPr>
          <w:rFonts w:ascii="Calibri" w:hAnsi="Calibri" w:cs="Calibri"/>
          <w:sz w:val="20"/>
          <w:szCs w:val="20"/>
        </w:rPr>
        <w:t xml:space="preserve"> CKO č.12</w:t>
      </w:r>
    </w:p>
    <w:p w14:paraId="602D38F4" w14:textId="77777777" w:rsidR="008756BB" w:rsidRPr="002F3653" w:rsidRDefault="00796D5D" w:rsidP="00796D5D">
      <w:pPr>
        <w:pStyle w:val="Nadpis2"/>
        <w:spacing w:line="276" w:lineRule="auto"/>
      </w:pPr>
      <w:bookmarkStart w:id="1564" w:name="_Toc417161545"/>
      <w:bookmarkStart w:id="1565" w:name="_Toc11153188"/>
      <w:r>
        <w:t xml:space="preserve">6.4 </w:t>
      </w:r>
      <w:r w:rsidR="00DB47ED" w:rsidRPr="002F3653">
        <w:t>Zadávanie zákaziek na základe horizontálnej spolupráce</w:t>
      </w:r>
      <w:bookmarkEnd w:id="1564"/>
      <w:bookmarkEnd w:id="1565"/>
    </w:p>
    <w:p w14:paraId="41EEDF1A" w14:textId="77777777" w:rsidR="00F83BBC" w:rsidRPr="002F3653" w:rsidRDefault="00F83BBC" w:rsidP="007F59C5">
      <w:pPr>
        <w:pStyle w:val="Odsekzoznamu"/>
        <w:numPr>
          <w:ilvl w:val="0"/>
          <w:numId w:val="33"/>
        </w:numPr>
        <w:tabs>
          <w:tab w:val="clear" w:pos="720"/>
          <w:tab w:val="num" w:pos="540"/>
        </w:tabs>
        <w:ind w:left="540" w:hanging="540"/>
        <w:jc w:val="both"/>
        <w:rPr>
          <w:rFonts w:ascii="Calibri" w:hAnsi="Calibri" w:cs="Calibri"/>
          <w:bCs/>
          <w:sz w:val="20"/>
          <w:szCs w:val="20"/>
        </w:rPr>
      </w:pPr>
      <w:r w:rsidRPr="002F3653">
        <w:rPr>
          <w:rFonts w:ascii="Calibri" w:hAnsi="Calibri" w:cs="Calibri"/>
          <w:bCs/>
          <w:sz w:val="20"/>
          <w:szCs w:val="20"/>
        </w:rPr>
        <w:t>Prijímateľ je povinný pri zadávaní zákaziek na základe horizontálnej spolupráce postupovať podľa kapitol</w:t>
      </w:r>
      <w:r w:rsidR="009E3A82" w:rsidRPr="002F3653">
        <w:rPr>
          <w:rFonts w:ascii="Calibri" w:hAnsi="Calibri" w:cs="Calibri"/>
          <w:bCs/>
          <w:sz w:val="20"/>
          <w:szCs w:val="20"/>
        </w:rPr>
        <w:t>y</w:t>
      </w:r>
      <w:r w:rsidRPr="002F3653">
        <w:rPr>
          <w:rFonts w:ascii="Calibri" w:hAnsi="Calibri" w:cs="Calibri"/>
          <w:bCs/>
          <w:sz w:val="20"/>
          <w:szCs w:val="20"/>
        </w:rPr>
        <w:t xml:space="preserve"> 5 Metodického pokynu CKO č. 12.</w:t>
      </w:r>
    </w:p>
    <w:p w14:paraId="03F1C8F5" w14:textId="77777777" w:rsidR="00B24E39" w:rsidRPr="002F3653" w:rsidRDefault="00932138" w:rsidP="007F59C5">
      <w:pPr>
        <w:pStyle w:val="Odsekzoznamu"/>
        <w:numPr>
          <w:ilvl w:val="0"/>
          <w:numId w:val="33"/>
        </w:numPr>
        <w:tabs>
          <w:tab w:val="clear" w:pos="720"/>
        </w:tabs>
        <w:autoSpaceDE w:val="0"/>
        <w:autoSpaceDN w:val="0"/>
        <w:adjustRightInd w:val="0"/>
        <w:spacing w:before="120" w:after="120" w:line="276" w:lineRule="auto"/>
        <w:ind w:left="540" w:hanging="540"/>
        <w:contextualSpacing w:val="0"/>
        <w:jc w:val="both"/>
        <w:rPr>
          <w:rFonts w:ascii="Calibri" w:hAnsi="Calibri" w:cs="Calibri"/>
          <w:b/>
          <w:bCs/>
          <w:sz w:val="20"/>
          <w:szCs w:val="20"/>
        </w:rPr>
      </w:pPr>
      <w:r w:rsidRPr="002F3653">
        <w:rPr>
          <w:rFonts w:ascii="Calibri" w:eastAsia="Calibri" w:hAnsi="Calibri" w:cs="Calibri"/>
          <w:sz w:val="20"/>
          <w:szCs w:val="20"/>
          <w:lang w:eastAsia="en-US"/>
        </w:rPr>
        <w:t xml:space="preserve">V zmysle </w:t>
      </w:r>
      <w:r w:rsidR="0097778F" w:rsidRPr="002F3653">
        <w:rPr>
          <w:rFonts w:ascii="Calibri" w:eastAsia="Calibri" w:hAnsi="Calibri" w:cs="Calibri"/>
          <w:sz w:val="20"/>
          <w:szCs w:val="20"/>
          <w:lang w:eastAsia="en-US"/>
        </w:rPr>
        <w:t xml:space="preserve">rozhodnutí </w:t>
      </w:r>
      <w:r w:rsidR="00F508CD" w:rsidRPr="002F3653">
        <w:rPr>
          <w:rFonts w:ascii="Calibri" w:eastAsia="Calibri" w:hAnsi="Calibri" w:cs="Calibri"/>
          <w:sz w:val="20"/>
          <w:szCs w:val="20"/>
          <w:lang w:eastAsia="en-US"/>
        </w:rPr>
        <w:t xml:space="preserve">Európskeho súdneho dvora </w:t>
      </w:r>
      <w:r w:rsidRPr="002F3653">
        <w:rPr>
          <w:rFonts w:ascii="Calibri" w:eastAsia="Calibri" w:hAnsi="Calibri" w:cs="Calibri"/>
          <w:sz w:val="20"/>
          <w:szCs w:val="20"/>
          <w:lang w:eastAsia="en-US"/>
        </w:rPr>
        <w:t>právo EÚ tiež nevyžaduje, aby verejní obstarávatelia na spoločné vykonávanie svojich úloh verejných služieb používali určitú právnu formu</w:t>
      </w:r>
      <w:r w:rsidRPr="002F3653">
        <w:rPr>
          <w:rStyle w:val="Odkaznapoznmkupodiarou"/>
          <w:rFonts w:ascii="Calibri" w:eastAsia="Calibri" w:hAnsi="Calibri" w:cs="Calibri"/>
          <w:sz w:val="20"/>
          <w:szCs w:val="20"/>
          <w:lang w:eastAsia="en-US"/>
        </w:rPr>
        <w:footnoteReference w:id="124"/>
      </w:r>
      <w:r w:rsidRPr="002F3653">
        <w:rPr>
          <w:rFonts w:ascii="Calibri" w:eastAsia="Calibri" w:hAnsi="Calibri" w:cs="Calibri"/>
          <w:sz w:val="20"/>
          <w:szCs w:val="20"/>
          <w:lang w:eastAsia="en-US"/>
        </w:rPr>
        <w:t xml:space="preserve">. </w:t>
      </w:r>
    </w:p>
    <w:p w14:paraId="6DB710AE" w14:textId="77777777" w:rsidR="003F3A9A" w:rsidRPr="003F3A9A" w:rsidRDefault="003F3A9A" w:rsidP="003F3A9A">
      <w:pPr>
        <w:pStyle w:val="Odsekzoznamu"/>
        <w:autoSpaceDE w:val="0"/>
        <w:autoSpaceDN w:val="0"/>
        <w:adjustRightInd w:val="0"/>
        <w:spacing w:before="120" w:after="120" w:line="276" w:lineRule="auto"/>
        <w:ind w:left="540"/>
        <w:contextualSpacing w:val="0"/>
        <w:jc w:val="both"/>
        <w:rPr>
          <w:rFonts w:asciiTheme="minorHAnsi" w:eastAsia="Calibri" w:hAnsiTheme="minorHAnsi" w:cs="Calibri"/>
          <w:sz w:val="20"/>
          <w:szCs w:val="20"/>
          <w:lang w:eastAsia="en-US"/>
        </w:rPr>
      </w:pPr>
      <w:r w:rsidRPr="003F3A9A">
        <w:rPr>
          <w:rFonts w:asciiTheme="minorHAnsi" w:eastAsia="Calibri" w:hAnsiTheme="minorHAnsi" w:cs="Calibri"/>
          <w:sz w:val="20"/>
          <w:szCs w:val="20"/>
          <w:lang w:eastAsia="en-US"/>
        </w:rPr>
        <w:t xml:space="preserve">Uvedený druh spolupráce je upravený v ustanovení § 1 ods. 10 ZVO a o výnimku z pôsobnosti ZVO ide v prípade, ak je zmluva alebo koncesná zmluva uzavretá výlučne medzi dvoma alebo viacerými verejnými obstarávateľmi a ak sú splnené tieto podmienky: </w:t>
      </w:r>
    </w:p>
    <w:p w14:paraId="2307CD76" w14:textId="77777777" w:rsidR="003F3A9A" w:rsidRPr="003F3A9A" w:rsidRDefault="003F3A9A" w:rsidP="007F59C5">
      <w:pPr>
        <w:pStyle w:val="Odsekzoznamu"/>
        <w:numPr>
          <w:ilvl w:val="1"/>
          <w:numId w:val="40"/>
        </w:numPr>
        <w:autoSpaceDE w:val="0"/>
        <w:autoSpaceDN w:val="0"/>
        <w:adjustRightInd w:val="0"/>
        <w:spacing w:before="120" w:after="120"/>
        <w:ind w:left="851" w:hanging="283"/>
        <w:contextualSpacing w:val="0"/>
        <w:jc w:val="both"/>
        <w:rPr>
          <w:rFonts w:asciiTheme="minorHAnsi" w:eastAsiaTheme="minorHAnsi" w:hAnsiTheme="minorHAnsi"/>
          <w:sz w:val="20"/>
          <w:szCs w:val="20"/>
          <w:lang w:eastAsia="en-US"/>
        </w:rPr>
      </w:pPr>
      <w:r w:rsidRPr="003F3A9A">
        <w:rPr>
          <w:rFonts w:asciiTheme="minorHAnsi" w:eastAsiaTheme="minorHAnsi" w:hAnsiTheme="minorHAnsi"/>
          <w:sz w:val="20"/>
          <w:szCs w:val="20"/>
          <w:lang w:eastAsia="en-US"/>
        </w:rPr>
        <w:t xml:space="preserve">touto zmluvou sa ustanovuje alebo vykonáva spolupráca medzi zúčastnenými verejnými obstarávateľmi s cieľom zabezpečiť, aby sa služby vo verejnom záujme, ktoré musia poskytovať, poskytovali v záujme dosahovania ich spoločných cieľov, </w:t>
      </w:r>
    </w:p>
    <w:p w14:paraId="7D61F138" w14:textId="77777777" w:rsidR="003F3A9A" w:rsidRPr="003F3A9A" w:rsidRDefault="003F3A9A" w:rsidP="007F59C5">
      <w:pPr>
        <w:pStyle w:val="Odsekzoznamu"/>
        <w:numPr>
          <w:ilvl w:val="1"/>
          <w:numId w:val="40"/>
        </w:numPr>
        <w:autoSpaceDE w:val="0"/>
        <w:autoSpaceDN w:val="0"/>
        <w:adjustRightInd w:val="0"/>
        <w:spacing w:before="120" w:after="120"/>
        <w:ind w:left="851" w:hanging="283"/>
        <w:contextualSpacing w:val="0"/>
        <w:jc w:val="both"/>
        <w:rPr>
          <w:rFonts w:asciiTheme="minorHAnsi" w:eastAsiaTheme="minorHAnsi" w:hAnsiTheme="minorHAnsi"/>
          <w:sz w:val="20"/>
          <w:szCs w:val="20"/>
          <w:lang w:eastAsia="en-US"/>
        </w:rPr>
      </w:pPr>
      <w:r w:rsidRPr="003F3A9A">
        <w:rPr>
          <w:rFonts w:asciiTheme="minorHAnsi" w:eastAsiaTheme="minorHAnsi" w:hAnsiTheme="minorHAnsi"/>
          <w:sz w:val="20"/>
          <w:szCs w:val="20"/>
          <w:lang w:eastAsia="en-US"/>
        </w:rPr>
        <w:t>vykonávanie spolupráce sa riadi výlučne aspektmi týkajúcimi sa verejného záujmu a</w:t>
      </w:r>
    </w:p>
    <w:p w14:paraId="316FEAE1" w14:textId="77777777" w:rsidR="00DB47ED" w:rsidRPr="003A7897" w:rsidRDefault="003F3A9A" w:rsidP="007F59C5">
      <w:pPr>
        <w:pStyle w:val="Odsekzoznamu"/>
        <w:numPr>
          <w:ilvl w:val="1"/>
          <w:numId w:val="40"/>
        </w:numPr>
        <w:autoSpaceDE w:val="0"/>
        <w:autoSpaceDN w:val="0"/>
        <w:adjustRightInd w:val="0"/>
        <w:spacing w:before="120" w:after="120"/>
        <w:ind w:left="851" w:hanging="283"/>
        <w:contextualSpacing w:val="0"/>
        <w:jc w:val="both"/>
        <w:rPr>
          <w:sz w:val="10"/>
          <w:szCs w:val="10"/>
        </w:rPr>
      </w:pPr>
      <w:r w:rsidRPr="003F3A9A">
        <w:rPr>
          <w:rFonts w:asciiTheme="minorHAnsi" w:eastAsiaTheme="minorHAnsi" w:hAnsiTheme="minorHAnsi"/>
          <w:sz w:val="20"/>
          <w:szCs w:val="20"/>
          <w:lang w:eastAsia="en-US"/>
        </w:rPr>
        <w:t>zúčastnení verejní obstarávatelia vykonávajú na otvorenom trhu menej ako 20% činností, ktorých sa spolupráca týka</w:t>
      </w:r>
      <w:r>
        <w:rPr>
          <w:rFonts w:asciiTheme="minorHAnsi" w:eastAsiaTheme="minorHAnsi" w:hAnsiTheme="minorHAnsi"/>
          <w:sz w:val="20"/>
          <w:szCs w:val="20"/>
          <w:lang w:eastAsia="en-US"/>
        </w:rPr>
        <w:t xml:space="preserve">. </w:t>
      </w:r>
    </w:p>
    <w:p w14:paraId="2D928531" w14:textId="77777777" w:rsidR="00226C7A" w:rsidRPr="00226C7A" w:rsidRDefault="003F0FEE" w:rsidP="007F59C5">
      <w:pPr>
        <w:pStyle w:val="Odsekzoznamu"/>
        <w:numPr>
          <w:ilvl w:val="0"/>
          <w:numId w:val="33"/>
        </w:numPr>
        <w:tabs>
          <w:tab w:val="clear" w:pos="720"/>
        </w:tabs>
        <w:autoSpaceDE w:val="0"/>
        <w:autoSpaceDN w:val="0"/>
        <w:adjustRightInd w:val="0"/>
        <w:spacing w:before="120" w:after="120" w:line="276" w:lineRule="auto"/>
        <w:ind w:left="540" w:hanging="540"/>
        <w:contextualSpacing w:val="0"/>
        <w:jc w:val="both"/>
        <w:rPr>
          <w:rFonts w:ascii="Calibri" w:hAnsi="Calibri" w:cs="Calibri"/>
          <w:bCs/>
          <w:sz w:val="20"/>
          <w:szCs w:val="20"/>
        </w:rPr>
      </w:pPr>
      <w:r w:rsidRPr="002F3653">
        <w:rPr>
          <w:rFonts w:ascii="Calibri" w:hAnsi="Calibri" w:cs="Calibri"/>
          <w:bCs/>
          <w:sz w:val="20"/>
          <w:szCs w:val="20"/>
        </w:rPr>
        <w:t>Pre odlíšenie skutočnej spolupráce od bežnej verejnej zákazky je podstatné, že sa spolupráca zameriava na spoločné zaistenie výkonu verejnej úlohy, ktorú majú vykonať všetci spolupracujúci partneri</w:t>
      </w:r>
      <w:r w:rsidR="00226C7A">
        <w:rPr>
          <w:rFonts w:ascii="Calibri" w:hAnsi="Calibri" w:cs="Calibri"/>
          <w:bCs/>
          <w:sz w:val="20"/>
          <w:szCs w:val="20"/>
        </w:rPr>
        <w:t xml:space="preserve">, </w:t>
      </w:r>
      <w:r w:rsidR="00226C7A" w:rsidRPr="00226C7A">
        <w:rPr>
          <w:rFonts w:ascii="Calibri" w:hAnsi="Calibri" w:cs="Calibri"/>
          <w:bCs/>
          <w:sz w:val="20"/>
          <w:szCs w:val="20"/>
        </w:rPr>
        <w:t xml:space="preserve">nakoľko služby vo verejnom záujme musia spolupracujúci verejní obstarávatelia dosahovať v záujme dosahovania spoločných cieľov. Spoločné ciele týkajúce sa verejného záujmu je potrebné interpretovať v takom kontexte, že predmet spolupráce a jej potenciálny výsledok musí byť cieľom oboch spolupracujúcich verejných obstarávateľov, t. j. výsledok spolupráce plní ciele, úlohy oboch zúčastnených verejných </w:t>
      </w:r>
      <w:r w:rsidR="00226C7A" w:rsidRPr="00226C7A">
        <w:rPr>
          <w:rFonts w:ascii="Calibri" w:hAnsi="Calibri" w:cs="Calibri"/>
          <w:bCs/>
          <w:sz w:val="20"/>
          <w:szCs w:val="20"/>
        </w:rPr>
        <w:lastRenderedPageBreak/>
        <w:t xml:space="preserve">obstarávateľov, ktoré im vyplývajú zo štatútu, zakladateľskej listiny, organizačného poriadku alebo priamo z legislatívy. </w:t>
      </w:r>
    </w:p>
    <w:p w14:paraId="690C7F44" w14:textId="77777777" w:rsidR="003F0FEE" w:rsidRPr="002F3653" w:rsidRDefault="003F0FEE" w:rsidP="007F59C5">
      <w:pPr>
        <w:pStyle w:val="Odsekzoznamu"/>
        <w:numPr>
          <w:ilvl w:val="0"/>
          <w:numId w:val="33"/>
        </w:numPr>
        <w:tabs>
          <w:tab w:val="clear" w:pos="720"/>
        </w:tabs>
        <w:autoSpaceDE w:val="0"/>
        <w:autoSpaceDN w:val="0"/>
        <w:adjustRightInd w:val="0"/>
        <w:spacing w:before="120" w:after="120" w:line="276" w:lineRule="auto"/>
        <w:ind w:left="540" w:hanging="540"/>
        <w:contextualSpacing w:val="0"/>
        <w:jc w:val="both"/>
        <w:rPr>
          <w:rFonts w:ascii="Calibri" w:hAnsi="Calibri" w:cs="Calibri"/>
          <w:bCs/>
          <w:sz w:val="20"/>
          <w:szCs w:val="20"/>
        </w:rPr>
      </w:pPr>
      <w:r w:rsidRPr="002F3653">
        <w:rPr>
          <w:rFonts w:ascii="Calibri" w:hAnsi="Calibri" w:cs="Calibri"/>
          <w:bCs/>
          <w:sz w:val="20"/>
          <w:szCs w:val="20"/>
        </w:rPr>
        <w:t xml:space="preserve">Takýto spoločný výkon je charakteristický účasťou a vzájomnými záväzkami zmluvných partnerov, ktoré vedú k vzájomným </w:t>
      </w:r>
      <w:r w:rsidR="002C279D" w:rsidRPr="002F3653">
        <w:rPr>
          <w:rFonts w:ascii="Calibri" w:hAnsi="Calibri" w:cs="Calibri"/>
          <w:bCs/>
          <w:sz w:val="20"/>
          <w:szCs w:val="20"/>
        </w:rPr>
        <w:t>synergiám</w:t>
      </w:r>
      <w:r w:rsidRPr="002F3653">
        <w:rPr>
          <w:rStyle w:val="Odkaznapoznmkupodiarou"/>
          <w:rFonts w:ascii="Calibri" w:hAnsi="Calibri" w:cs="Calibri"/>
          <w:bCs/>
          <w:sz w:val="20"/>
          <w:szCs w:val="20"/>
        </w:rPr>
        <w:footnoteReference w:id="125"/>
      </w:r>
      <w:r w:rsidRPr="002F3653">
        <w:rPr>
          <w:rFonts w:ascii="Calibri" w:hAnsi="Calibri" w:cs="Calibri"/>
          <w:bCs/>
          <w:sz w:val="20"/>
          <w:szCs w:val="20"/>
        </w:rPr>
        <w:t xml:space="preserve"> a zákazka musí mať spoločný cieľ</w:t>
      </w:r>
      <w:r w:rsidR="003F3A9A">
        <w:rPr>
          <w:rFonts w:ascii="Calibri" w:hAnsi="Calibri" w:cs="Calibri"/>
          <w:bCs/>
          <w:sz w:val="20"/>
          <w:szCs w:val="20"/>
        </w:rPr>
        <w:t xml:space="preserve"> </w:t>
      </w:r>
      <w:r w:rsidR="003F3A9A" w:rsidRPr="003F3A9A">
        <w:rPr>
          <w:rFonts w:ascii="Calibri" w:hAnsi="Calibri" w:cs="Calibri"/>
          <w:bCs/>
          <w:sz w:val="20"/>
          <w:szCs w:val="20"/>
        </w:rPr>
        <w:t>a riadiť sa výlučne aspektmi týkajúcimi sa verejného záujmu. Verejný záujem</w:t>
      </w:r>
      <w:r w:rsidR="00372ECF">
        <w:rPr>
          <w:rFonts w:ascii="Calibri" w:hAnsi="Calibri" w:cs="Calibri"/>
          <w:bCs/>
          <w:sz w:val="20"/>
          <w:szCs w:val="20"/>
        </w:rPr>
        <w:t xml:space="preserve"> je</w:t>
      </w:r>
      <w:r w:rsidR="003F3A9A" w:rsidRPr="003F3A9A">
        <w:rPr>
          <w:rFonts w:ascii="Calibri" w:hAnsi="Calibri" w:cs="Calibri"/>
          <w:bCs/>
          <w:sz w:val="20"/>
          <w:szCs w:val="20"/>
        </w:rPr>
        <w:t xml:space="preserve"> časovo a miestne premenný stav, a preto sa musí posudzovať len v konkrétnej situácii, v konkrétnom mieste a v konkrétnom čase. Spoluprácu týkajúcu sa verejného záujmu</w:t>
      </w:r>
      <w:r w:rsidRPr="002F3653">
        <w:rPr>
          <w:rFonts w:ascii="Calibri" w:hAnsi="Calibri" w:cs="Calibri"/>
          <w:bCs/>
          <w:sz w:val="20"/>
          <w:szCs w:val="20"/>
        </w:rPr>
        <w:t xml:space="preserve"> je možné všeobecne definovať ako spoluprácu nekomerčnej povahy, ktorá je vylúčená z pravidiel </w:t>
      </w:r>
      <w:r w:rsidR="00145F5E" w:rsidRPr="002F3653">
        <w:rPr>
          <w:rFonts w:ascii="Calibri" w:hAnsi="Calibri" w:cs="Calibri"/>
          <w:bCs/>
          <w:sz w:val="20"/>
          <w:szCs w:val="20"/>
        </w:rPr>
        <w:t>VO</w:t>
      </w:r>
      <w:r w:rsidRPr="002F3653">
        <w:rPr>
          <w:rFonts w:ascii="Calibri" w:hAnsi="Calibri" w:cs="Calibri"/>
          <w:bCs/>
          <w:sz w:val="20"/>
          <w:szCs w:val="20"/>
        </w:rPr>
        <w:t xml:space="preserve">, pričom táto spolupráca zahŕňa len subjekty - verejných obstarávateľov, ktorí v zásade nepôsobia na trhu s komerčným cieľom. </w:t>
      </w:r>
      <w:r w:rsidR="003F3A9A" w:rsidRPr="003F3A9A">
        <w:rPr>
          <w:rFonts w:ascii="Calibri" w:hAnsi="Calibri" w:cs="Calibri"/>
          <w:bCs/>
          <w:sz w:val="20"/>
          <w:szCs w:val="20"/>
        </w:rPr>
        <w:t>Preto aj keď zmluva alebo koncesná zmluva uzavretá medzi dvoma alebo viacerými verejnými obstarávateľmi  môže zahŕňať vzájomné práva a povinnosti, nemôže zahŕňať iné finan</w:t>
      </w:r>
      <w:r w:rsidR="003F3A9A" w:rsidRPr="003F3A9A">
        <w:rPr>
          <w:rFonts w:ascii="Calibri" w:hAnsi="Calibri" w:cs="Calibri" w:hint="eastAsia"/>
          <w:bCs/>
          <w:sz w:val="20"/>
          <w:szCs w:val="20"/>
        </w:rPr>
        <w:t>č</w:t>
      </w:r>
      <w:r w:rsidR="003F3A9A" w:rsidRPr="003F3A9A">
        <w:rPr>
          <w:rFonts w:ascii="Calibri" w:hAnsi="Calibri" w:cs="Calibri"/>
          <w:bCs/>
          <w:sz w:val="20"/>
          <w:szCs w:val="20"/>
        </w:rPr>
        <w:t>né prevody medzi verejnými spolupracujúcimi partnermi než tie, ktoré zodpovedajú úhrade skuto</w:t>
      </w:r>
      <w:r w:rsidR="003F3A9A" w:rsidRPr="003F3A9A">
        <w:rPr>
          <w:rFonts w:ascii="Calibri" w:hAnsi="Calibri" w:cs="Calibri" w:hint="eastAsia"/>
          <w:bCs/>
          <w:sz w:val="20"/>
          <w:szCs w:val="20"/>
        </w:rPr>
        <w:t>č</w:t>
      </w:r>
      <w:r w:rsidR="003F3A9A" w:rsidRPr="003F3A9A">
        <w:rPr>
          <w:rFonts w:ascii="Calibri" w:hAnsi="Calibri" w:cs="Calibri"/>
          <w:bCs/>
          <w:sz w:val="20"/>
          <w:szCs w:val="20"/>
        </w:rPr>
        <w:t>ných nákladov za práce/služby/tovary.</w:t>
      </w:r>
    </w:p>
    <w:p w14:paraId="1F7B4512" w14:textId="77777777" w:rsidR="003F0FEE" w:rsidRPr="000C5A24" w:rsidRDefault="007F3F8C" w:rsidP="00C4466D">
      <w:pPr>
        <w:pStyle w:val="Odsekzoznamu"/>
        <w:autoSpaceDE w:val="0"/>
        <w:autoSpaceDN w:val="0"/>
        <w:adjustRightInd w:val="0"/>
        <w:spacing w:before="120" w:after="120" w:line="276" w:lineRule="auto"/>
        <w:ind w:left="540"/>
        <w:contextualSpacing w:val="0"/>
        <w:jc w:val="both"/>
        <w:rPr>
          <w:rFonts w:ascii="Calibri" w:hAnsi="Calibri" w:cs="Calibri"/>
          <w:bCs/>
          <w:sz w:val="20"/>
          <w:szCs w:val="20"/>
        </w:rPr>
      </w:pPr>
      <w:r w:rsidRPr="002F3653">
        <w:rPr>
          <w:rFonts w:ascii="Calibri" w:hAnsi="Calibri" w:cs="Calibri"/>
          <w:bCs/>
          <w:sz w:val="20"/>
          <w:szCs w:val="20"/>
        </w:rPr>
        <w:t>V znení E</w:t>
      </w:r>
      <w:r w:rsidR="00F508CD" w:rsidRPr="002F3653">
        <w:rPr>
          <w:rFonts w:ascii="Calibri" w:hAnsi="Calibri" w:cs="Calibri"/>
          <w:bCs/>
          <w:sz w:val="20"/>
          <w:szCs w:val="20"/>
        </w:rPr>
        <w:t>urópskeho súdneho dvora</w:t>
      </w:r>
      <w:r w:rsidRPr="002F3653">
        <w:rPr>
          <w:rFonts w:ascii="Calibri" w:hAnsi="Calibri" w:cs="Calibri"/>
          <w:bCs/>
          <w:sz w:val="20"/>
          <w:szCs w:val="20"/>
        </w:rPr>
        <w:t xml:space="preserve"> však </w:t>
      </w:r>
      <w:r w:rsidR="004A12A4" w:rsidRPr="004A12A4">
        <w:rPr>
          <w:rFonts w:ascii="Calibri" w:hAnsi="Calibri" w:cs="Calibri"/>
          <w:bCs/>
          <w:sz w:val="20"/>
          <w:szCs w:val="20"/>
        </w:rPr>
        <w:t>zmluva alebo koncesná zmluva uzavretá medzi dvoma alebo viacerými verejnými obstarávateľmi</w:t>
      </w:r>
      <w:r w:rsidR="004A12A4" w:rsidRPr="0064788D">
        <w:rPr>
          <w:bCs/>
        </w:rPr>
        <w:t xml:space="preserve"> </w:t>
      </w:r>
      <w:r w:rsidR="003F0FEE" w:rsidRPr="002F3653">
        <w:rPr>
          <w:rFonts w:ascii="Calibri" w:hAnsi="Calibri" w:cs="Calibri"/>
          <w:bCs/>
          <w:sz w:val="20"/>
          <w:szCs w:val="20"/>
        </w:rPr>
        <w:t>musí mať na rozdiel od bežnej verejnej zákazky charakter reálnej spolupráce, v ktorej jedna strana za odplatu vykonáva určitú úlohu</w:t>
      </w:r>
      <w:r w:rsidR="00F508CD" w:rsidRPr="002F3653">
        <w:rPr>
          <w:rFonts w:ascii="Calibri" w:hAnsi="Calibri" w:cs="Calibri"/>
          <w:bCs/>
          <w:sz w:val="20"/>
          <w:szCs w:val="20"/>
        </w:rPr>
        <w:t>.</w:t>
      </w:r>
      <w:r w:rsidR="003F0FEE" w:rsidRPr="002F3653">
        <w:rPr>
          <w:rFonts w:ascii="Calibri" w:hAnsi="Calibri" w:cs="Calibri"/>
          <w:bCs/>
          <w:sz w:val="20"/>
          <w:szCs w:val="20"/>
          <w:vertAlign w:val="superscript"/>
        </w:rPr>
        <w:t>.</w:t>
      </w:r>
      <w:r w:rsidR="003F0FEE" w:rsidRPr="002F3653">
        <w:rPr>
          <w:rFonts w:ascii="Calibri" w:hAnsi="Calibri" w:cs="Calibri"/>
          <w:bCs/>
          <w:sz w:val="20"/>
          <w:szCs w:val="20"/>
        </w:rPr>
        <w:t xml:space="preserve"> Jednostranné prideľovanie úlohy jedným </w:t>
      </w:r>
      <w:r w:rsidR="003F0FEE" w:rsidRPr="000C5A24">
        <w:rPr>
          <w:rFonts w:ascii="Calibri" w:hAnsi="Calibri" w:cs="Calibri"/>
          <w:bCs/>
          <w:sz w:val="20"/>
          <w:szCs w:val="20"/>
        </w:rPr>
        <w:t>verejným obstarávateľom druhému sa nemôže považovať za spoluprácu.</w:t>
      </w:r>
    </w:p>
    <w:p w14:paraId="5715968F" w14:textId="77777777" w:rsidR="003F0FEE" w:rsidRPr="000C5A24" w:rsidRDefault="000C5A24" w:rsidP="007F59C5">
      <w:pPr>
        <w:pStyle w:val="Odsekzoznamu"/>
        <w:numPr>
          <w:ilvl w:val="0"/>
          <w:numId w:val="33"/>
        </w:numPr>
        <w:tabs>
          <w:tab w:val="clear" w:pos="720"/>
        </w:tabs>
        <w:autoSpaceDE w:val="0"/>
        <w:autoSpaceDN w:val="0"/>
        <w:adjustRightInd w:val="0"/>
        <w:spacing w:before="120" w:after="120" w:line="276" w:lineRule="auto"/>
        <w:ind w:left="540" w:hanging="540"/>
        <w:contextualSpacing w:val="0"/>
        <w:jc w:val="both"/>
        <w:rPr>
          <w:rFonts w:ascii="Calibri" w:hAnsi="Calibri" w:cs="Calibri"/>
          <w:bCs/>
          <w:sz w:val="20"/>
          <w:szCs w:val="20"/>
        </w:rPr>
      </w:pPr>
      <w:r w:rsidRPr="000C5A24">
        <w:rPr>
          <w:rFonts w:ascii="Calibri" w:hAnsi="Calibri" w:cs="Calibri"/>
          <w:bCs/>
          <w:sz w:val="20"/>
          <w:szCs w:val="20"/>
        </w:rPr>
        <w:t>ZVO ďalej upravuje výnimku, ktorú je možné použiť v prípade, ak ide o dodanie tovaru, uskutočnenie stavebných prác alebo poskytnutie služby, ktorých odberateľom je verejný obstarávateľ a dodávateľom verejný obstarávateľ, ktorý priamo dodáva tovar, uskutočňuje stavebnú prácu alebo poskytuje službu. Výnimka je predmetom úpravy v ustanovení § 1 ods. 12 písm. q) ZVO, pričom z pohľadu finančného limitu musí ísť o podlimitnú zákazku alebo zákazku s nízkou hodnotou. Dôležitou podmienkou však je, že obstarávaný predmet zákazky musí zabezpečiť priamo verejný obstarávateľ podľa § 7 ZVO, t. j. vlastnými kapacitami, nie prostredníctvom tretej osoby</w:t>
      </w:r>
      <w:r w:rsidR="003F0FEE" w:rsidRPr="000C5A24">
        <w:rPr>
          <w:rFonts w:ascii="Calibri" w:hAnsi="Calibri" w:cs="Calibri"/>
          <w:bCs/>
          <w:sz w:val="20"/>
          <w:szCs w:val="20"/>
        </w:rPr>
        <w:t>.</w:t>
      </w:r>
    </w:p>
    <w:p w14:paraId="723DCFAD" w14:textId="77777777" w:rsidR="00545F89" w:rsidRPr="002F3653" w:rsidRDefault="00545F89" w:rsidP="007F59C5">
      <w:pPr>
        <w:pStyle w:val="Odsekzoznamu"/>
        <w:numPr>
          <w:ilvl w:val="0"/>
          <w:numId w:val="33"/>
        </w:numPr>
        <w:tabs>
          <w:tab w:val="clear" w:pos="720"/>
        </w:tabs>
        <w:autoSpaceDE w:val="0"/>
        <w:autoSpaceDN w:val="0"/>
        <w:adjustRightInd w:val="0"/>
        <w:spacing w:before="120" w:after="120" w:line="276" w:lineRule="auto"/>
        <w:ind w:left="540" w:hanging="540"/>
        <w:contextualSpacing w:val="0"/>
        <w:jc w:val="both"/>
        <w:rPr>
          <w:rFonts w:ascii="Calibri" w:hAnsi="Calibri" w:cs="Calibri"/>
          <w:bCs/>
          <w:sz w:val="20"/>
          <w:szCs w:val="20"/>
        </w:rPr>
      </w:pPr>
      <w:r w:rsidRPr="002F3653">
        <w:rPr>
          <w:rFonts w:ascii="Calibri" w:hAnsi="Calibri" w:cs="Calibri"/>
          <w:bCs/>
          <w:sz w:val="20"/>
          <w:szCs w:val="20"/>
        </w:rPr>
        <w:t>Na určenie percentuálneho podielu činností sa berie do úvahy priemerný celkový obrat alebo iný ukazovateľ</w:t>
      </w:r>
      <w:r w:rsidR="00AE1769" w:rsidRPr="002F3653">
        <w:rPr>
          <w:rFonts w:ascii="Calibri" w:hAnsi="Calibri" w:cs="Calibri"/>
          <w:bCs/>
          <w:sz w:val="20"/>
          <w:szCs w:val="20"/>
        </w:rPr>
        <w:t xml:space="preserve"> (</w:t>
      </w:r>
      <w:r w:rsidRPr="002F3653">
        <w:rPr>
          <w:rFonts w:ascii="Calibri" w:hAnsi="Calibri" w:cs="Calibri"/>
          <w:bCs/>
          <w:sz w:val="20"/>
          <w:szCs w:val="20"/>
        </w:rPr>
        <w:t>napr. náklady vzniknuté príslušnej právnickej osobe alebo verejnému obstarávateľovi, pokiaľ ide o služby, tovary a práce za tri roky predchádzajúce zadaniu zákazky</w:t>
      </w:r>
      <w:r w:rsidR="00AE1769" w:rsidRPr="002F3653">
        <w:rPr>
          <w:rFonts w:ascii="Calibri" w:hAnsi="Calibri" w:cs="Calibri"/>
          <w:bCs/>
          <w:sz w:val="20"/>
          <w:szCs w:val="20"/>
        </w:rPr>
        <w:t>)</w:t>
      </w:r>
      <w:r w:rsidRPr="002F3653">
        <w:rPr>
          <w:rFonts w:ascii="Calibri" w:hAnsi="Calibri" w:cs="Calibri"/>
          <w:bCs/>
          <w:sz w:val="20"/>
          <w:szCs w:val="20"/>
        </w:rPr>
        <w:t>.</w:t>
      </w:r>
    </w:p>
    <w:p w14:paraId="485516FC" w14:textId="77777777" w:rsidR="00545F89" w:rsidRPr="002F3653" w:rsidRDefault="00545F89" w:rsidP="00C4466D">
      <w:pPr>
        <w:pStyle w:val="Odsekzoznamu"/>
        <w:autoSpaceDE w:val="0"/>
        <w:autoSpaceDN w:val="0"/>
        <w:adjustRightInd w:val="0"/>
        <w:spacing w:before="120" w:after="120" w:line="276" w:lineRule="auto"/>
        <w:ind w:left="540"/>
        <w:contextualSpacing w:val="0"/>
        <w:jc w:val="both"/>
        <w:rPr>
          <w:rFonts w:ascii="Calibri" w:hAnsi="Calibri" w:cs="Calibri"/>
          <w:bCs/>
          <w:sz w:val="20"/>
          <w:szCs w:val="20"/>
        </w:rPr>
      </w:pPr>
      <w:r w:rsidRPr="002F3653">
        <w:rPr>
          <w:rFonts w:ascii="Calibri" w:hAnsi="Calibri" w:cs="Calibri"/>
          <w:bCs/>
          <w:sz w:val="20"/>
          <w:szCs w:val="20"/>
        </w:rPr>
        <w:t>Ak z dôvodu dátumu, ku ktorému príslušná právnická osoba alebo verejný obstarávateľ boli založení alebo začali činnosť alebo v dôsledku reorganizácie ich činnosti takýto obrat alebo alternatívny ukazovateľ založený na činnosti</w:t>
      </w:r>
      <w:r w:rsidR="00AE1769" w:rsidRPr="002F3653">
        <w:rPr>
          <w:rFonts w:ascii="Calibri" w:hAnsi="Calibri" w:cs="Calibri"/>
          <w:bCs/>
          <w:sz w:val="20"/>
          <w:szCs w:val="20"/>
        </w:rPr>
        <w:t xml:space="preserve"> (</w:t>
      </w:r>
      <w:r w:rsidRPr="002F3653">
        <w:rPr>
          <w:rFonts w:ascii="Calibri" w:hAnsi="Calibri" w:cs="Calibri"/>
          <w:bCs/>
          <w:sz w:val="20"/>
          <w:szCs w:val="20"/>
        </w:rPr>
        <w:t>napr</w:t>
      </w:r>
      <w:r w:rsidR="00AE1769" w:rsidRPr="002F3653">
        <w:rPr>
          <w:rFonts w:ascii="Calibri" w:hAnsi="Calibri" w:cs="Calibri"/>
          <w:bCs/>
          <w:sz w:val="20"/>
          <w:szCs w:val="20"/>
        </w:rPr>
        <w:t>.</w:t>
      </w:r>
      <w:r w:rsidRPr="002F3653">
        <w:rPr>
          <w:rFonts w:ascii="Calibri" w:hAnsi="Calibri" w:cs="Calibri"/>
          <w:bCs/>
          <w:sz w:val="20"/>
          <w:szCs w:val="20"/>
        </w:rPr>
        <w:t xml:space="preserve"> náklady</w:t>
      </w:r>
      <w:r w:rsidR="00AE1769" w:rsidRPr="002F3653">
        <w:rPr>
          <w:rFonts w:ascii="Calibri" w:hAnsi="Calibri" w:cs="Calibri"/>
          <w:bCs/>
          <w:sz w:val="20"/>
          <w:szCs w:val="20"/>
        </w:rPr>
        <w:t>)</w:t>
      </w:r>
      <w:r w:rsidRPr="002F3653">
        <w:rPr>
          <w:rFonts w:ascii="Calibri" w:hAnsi="Calibri" w:cs="Calibri"/>
          <w:bCs/>
          <w:sz w:val="20"/>
          <w:szCs w:val="20"/>
        </w:rPr>
        <w:t>, nie je za predchádzajúce tri roky k dispozícii alebo už nie je relevantný, je postačujúce preukázať, najmä prostredníctvom podnikateľských plánov, že meranie činnosti je dôveryhodné.</w:t>
      </w:r>
    </w:p>
    <w:p w14:paraId="035F9432" w14:textId="77777777" w:rsidR="00545F89" w:rsidRPr="002F3653" w:rsidRDefault="00545F89" w:rsidP="007F59C5">
      <w:pPr>
        <w:pStyle w:val="Odsekzoznamu"/>
        <w:numPr>
          <w:ilvl w:val="0"/>
          <w:numId w:val="33"/>
        </w:numPr>
        <w:tabs>
          <w:tab w:val="clear" w:pos="720"/>
        </w:tabs>
        <w:autoSpaceDE w:val="0"/>
        <w:autoSpaceDN w:val="0"/>
        <w:adjustRightInd w:val="0"/>
        <w:spacing w:before="120" w:after="120" w:line="276" w:lineRule="auto"/>
        <w:ind w:left="540" w:hanging="540"/>
        <w:contextualSpacing w:val="0"/>
        <w:jc w:val="both"/>
        <w:rPr>
          <w:rFonts w:ascii="Calibri" w:hAnsi="Calibri" w:cs="Calibri"/>
          <w:bCs/>
          <w:sz w:val="20"/>
          <w:szCs w:val="20"/>
        </w:rPr>
      </w:pPr>
      <w:r w:rsidRPr="002F3653">
        <w:rPr>
          <w:rFonts w:ascii="Calibri" w:hAnsi="Calibri" w:cs="Calibri"/>
          <w:bCs/>
          <w:sz w:val="20"/>
          <w:szCs w:val="20"/>
        </w:rPr>
        <w:t xml:space="preserve">Pravidlá uvedené v tejto </w:t>
      </w:r>
      <w:r w:rsidR="003F0FEE" w:rsidRPr="002F3653">
        <w:rPr>
          <w:rFonts w:ascii="Calibri" w:hAnsi="Calibri" w:cs="Calibri"/>
          <w:bCs/>
          <w:sz w:val="20"/>
          <w:szCs w:val="20"/>
        </w:rPr>
        <w:t>pod</w:t>
      </w:r>
      <w:r w:rsidRPr="002F3653">
        <w:rPr>
          <w:rFonts w:ascii="Calibri" w:hAnsi="Calibri" w:cs="Calibri"/>
          <w:bCs/>
          <w:sz w:val="20"/>
          <w:szCs w:val="20"/>
        </w:rPr>
        <w:t>kapitole sa vzťahujú len na vzájomnú horizontálnu spoluprácu viacerých subjektov, pričom jednotlivé subjekty samostatne zostávajú verejnými obstarávateľmi, ktorí sú povinní pri obstarávaní tovarov, prác a služieb potrebných na výkon svojich činností naďalej postupovať v zmysle ZVO.</w:t>
      </w:r>
    </w:p>
    <w:p w14:paraId="04C5030E" w14:textId="77777777" w:rsidR="00754070" w:rsidRPr="002F3653" w:rsidRDefault="00DF7AF5" w:rsidP="007F59C5">
      <w:pPr>
        <w:pStyle w:val="Odsekzoznamu"/>
        <w:numPr>
          <w:ilvl w:val="0"/>
          <w:numId w:val="33"/>
        </w:numPr>
        <w:tabs>
          <w:tab w:val="clear" w:pos="720"/>
        </w:tabs>
        <w:autoSpaceDE w:val="0"/>
        <w:autoSpaceDN w:val="0"/>
        <w:adjustRightInd w:val="0"/>
        <w:spacing w:before="120" w:after="120" w:line="276" w:lineRule="auto"/>
        <w:ind w:left="540" w:hanging="540"/>
        <w:contextualSpacing w:val="0"/>
        <w:jc w:val="both"/>
        <w:rPr>
          <w:rFonts w:ascii="Calibri" w:hAnsi="Calibri" w:cs="Calibri"/>
          <w:bCs/>
          <w:sz w:val="20"/>
          <w:szCs w:val="20"/>
        </w:rPr>
      </w:pPr>
      <w:r w:rsidRPr="002F3653">
        <w:rPr>
          <w:rFonts w:ascii="Calibri" w:eastAsia="Calibri" w:hAnsi="Calibri" w:cs="Calibri"/>
          <w:color w:val="000000"/>
          <w:sz w:val="20"/>
          <w:szCs w:val="20"/>
        </w:rPr>
        <w:t>Ž</w:t>
      </w:r>
      <w:r w:rsidRPr="002F3653">
        <w:rPr>
          <w:rFonts w:ascii="Calibri" w:hAnsi="Calibri" w:cs="Calibri"/>
          <w:sz w:val="20"/>
          <w:szCs w:val="20"/>
        </w:rPr>
        <w:t>iadateľ/</w:t>
      </w:r>
      <w:r w:rsidR="004C51B9" w:rsidRPr="002F3653">
        <w:rPr>
          <w:rFonts w:ascii="Calibri" w:hAnsi="Calibri" w:cs="Calibri"/>
          <w:sz w:val="20"/>
          <w:szCs w:val="20"/>
        </w:rPr>
        <w:t xml:space="preserve">Prijímateľ </w:t>
      </w:r>
      <w:r w:rsidR="00DA4093" w:rsidRPr="002F3653">
        <w:rPr>
          <w:rFonts w:ascii="Calibri" w:hAnsi="Calibri" w:cs="Calibri"/>
          <w:sz w:val="20"/>
          <w:szCs w:val="20"/>
        </w:rPr>
        <w:t xml:space="preserve">môže </w:t>
      </w:r>
      <w:r w:rsidR="004C51B9" w:rsidRPr="002F3653">
        <w:rPr>
          <w:rFonts w:ascii="Calibri" w:hAnsi="Calibri" w:cs="Calibri"/>
          <w:sz w:val="20"/>
          <w:szCs w:val="20"/>
        </w:rPr>
        <w:t xml:space="preserve">pred zadaním zákazky </w:t>
      </w:r>
      <w:r w:rsidR="004C51B9" w:rsidRPr="002F3653">
        <w:rPr>
          <w:rFonts w:ascii="Calibri" w:eastAsia="Calibri" w:hAnsi="Calibri" w:cs="Calibri"/>
          <w:sz w:val="20"/>
          <w:szCs w:val="20"/>
          <w:lang w:eastAsia="en-US"/>
        </w:rPr>
        <w:t xml:space="preserve">formou </w:t>
      </w:r>
      <w:r w:rsidR="004C51B9" w:rsidRPr="002F3653">
        <w:rPr>
          <w:rFonts w:ascii="Calibri" w:hAnsi="Calibri" w:cs="Calibri"/>
          <w:sz w:val="20"/>
          <w:szCs w:val="20"/>
        </w:rPr>
        <w:t xml:space="preserve">horizontálnej spolupráce </w:t>
      </w:r>
      <w:r w:rsidR="00DA4093" w:rsidRPr="002F3653">
        <w:rPr>
          <w:rFonts w:ascii="Calibri" w:hAnsi="Calibri" w:cs="Calibri"/>
          <w:sz w:val="20"/>
          <w:szCs w:val="20"/>
        </w:rPr>
        <w:t xml:space="preserve">predložiť </w:t>
      </w:r>
      <w:r w:rsidR="004C51B9" w:rsidRPr="002F3653">
        <w:rPr>
          <w:rFonts w:ascii="Calibri" w:hAnsi="Calibri" w:cs="Calibri"/>
          <w:sz w:val="20"/>
          <w:szCs w:val="20"/>
        </w:rPr>
        <w:t xml:space="preserve">na RO (spôsobom uvedeným </w:t>
      </w:r>
      <w:r w:rsidR="00B05775" w:rsidRPr="002F3653">
        <w:rPr>
          <w:rFonts w:ascii="Calibri" w:hAnsi="Calibri" w:cs="Calibri"/>
          <w:sz w:val="20"/>
          <w:szCs w:val="20"/>
        </w:rPr>
        <w:t>v</w:t>
      </w:r>
      <w:r w:rsidR="002A635C" w:rsidRPr="002F3653">
        <w:rPr>
          <w:rFonts w:ascii="Calibri" w:hAnsi="Calibri" w:cs="Calibri"/>
          <w:sz w:val="20"/>
          <w:szCs w:val="20"/>
        </w:rPr>
        <w:t> </w:t>
      </w:r>
      <w:r w:rsidR="00152B32" w:rsidRPr="002F3653">
        <w:rPr>
          <w:rFonts w:ascii="Calibri" w:hAnsi="Calibri" w:cs="Calibri"/>
          <w:sz w:val="20"/>
          <w:szCs w:val="20"/>
        </w:rPr>
        <w:t>pod</w:t>
      </w:r>
      <w:r w:rsidR="002A635C" w:rsidRPr="002F3653">
        <w:rPr>
          <w:rFonts w:ascii="Calibri" w:hAnsi="Calibri" w:cs="Calibri"/>
          <w:sz w:val="20"/>
          <w:szCs w:val="20"/>
        </w:rPr>
        <w:t xml:space="preserve">kapitole </w:t>
      </w:r>
      <w:hyperlink w:anchor="_Predkladanie_dokumentácie_z_1" w:history="1">
        <w:r w:rsidR="00200A53" w:rsidRPr="002F3653">
          <w:rPr>
            <w:rStyle w:val="Hypertextovprepojenie"/>
            <w:rFonts w:asciiTheme="minorHAnsi" w:hAnsiTheme="minorHAnsi" w:cs="Calibri"/>
            <w:sz w:val="20"/>
            <w:szCs w:val="20"/>
          </w:rPr>
          <w:t>2.2</w:t>
        </w:r>
      </w:hyperlink>
      <w:r w:rsidR="00200A53" w:rsidRPr="002F3653">
        <w:rPr>
          <w:rFonts w:asciiTheme="minorHAnsi" w:hAnsiTheme="minorHAnsi" w:cs="Calibri"/>
          <w:color w:val="000000"/>
          <w:sz w:val="20"/>
          <w:szCs w:val="20"/>
        </w:rPr>
        <w:t xml:space="preserve"> </w:t>
      </w:r>
      <w:r w:rsidR="00B05775" w:rsidRPr="002F3653">
        <w:rPr>
          <w:rFonts w:ascii="Calibri" w:hAnsi="Calibri" w:cs="Calibri"/>
          <w:sz w:val="20"/>
          <w:szCs w:val="20"/>
        </w:rPr>
        <w:t>odsekoch</w:t>
      </w:r>
      <w:r w:rsidR="00F508CD" w:rsidRPr="002F3653">
        <w:rPr>
          <w:rFonts w:ascii="Calibri" w:hAnsi="Calibri" w:cs="Calibri"/>
          <w:sz w:val="20"/>
          <w:szCs w:val="20"/>
        </w:rPr>
        <w:t xml:space="preserve"> 2 – 4 tejto príručky</w:t>
      </w:r>
      <w:r w:rsidR="004C51B9" w:rsidRPr="002F3653">
        <w:rPr>
          <w:rFonts w:ascii="Calibri" w:hAnsi="Calibri" w:cs="Calibri"/>
          <w:sz w:val="20"/>
          <w:szCs w:val="20"/>
        </w:rPr>
        <w:t>) dokumentáciu</w:t>
      </w:r>
      <w:r w:rsidR="00754070" w:rsidRPr="002F3653">
        <w:rPr>
          <w:rFonts w:ascii="Calibri" w:hAnsi="Calibri" w:cs="Calibri"/>
          <w:sz w:val="20"/>
          <w:szCs w:val="20"/>
        </w:rPr>
        <w:t xml:space="preserve"> uvedenú v nasledujúcej tabuľke.</w:t>
      </w:r>
      <w:r w:rsidR="00F83BBC" w:rsidRPr="002F3653">
        <w:rPr>
          <w:rFonts w:ascii="Calibri" w:hAnsi="Calibri" w:cs="Calibri"/>
          <w:sz w:val="20"/>
          <w:szCs w:val="20"/>
        </w:rPr>
        <w:t xml:space="preserve"> RO je oprávnený žiadosť o kontrolu odmietnuť.</w:t>
      </w:r>
    </w:p>
    <w:p w14:paraId="1512EF1B" w14:textId="77777777" w:rsidR="00754070" w:rsidRPr="002F3653" w:rsidRDefault="00754070" w:rsidP="002B73B5">
      <w:pPr>
        <w:pStyle w:val="Popis"/>
        <w:spacing w:after="0"/>
        <w:jc w:val="both"/>
        <w:rPr>
          <w:rFonts w:cs="Calibri"/>
          <w:color w:val="4F81BD"/>
        </w:rPr>
      </w:pPr>
      <w:bookmarkStart w:id="1566" w:name="_Toc464993129"/>
      <w:r w:rsidRPr="002F3653">
        <w:rPr>
          <w:color w:val="4F81BD"/>
        </w:rPr>
        <w:t xml:space="preserve">Tabuľka </w:t>
      </w:r>
      <w:r w:rsidR="00BC4C74">
        <w:rPr>
          <w:color w:val="4F81BD"/>
        </w:rPr>
        <w:t>1</w:t>
      </w:r>
      <w:r w:rsidR="00523019">
        <w:rPr>
          <w:color w:val="4F81BD"/>
        </w:rPr>
        <w:t>4</w:t>
      </w:r>
      <w:r w:rsidR="00BC4C74" w:rsidRPr="002F3653">
        <w:rPr>
          <w:color w:val="4F81BD"/>
        </w:rPr>
        <w:t xml:space="preserve"> </w:t>
      </w:r>
      <w:r w:rsidRPr="002F3653">
        <w:rPr>
          <w:color w:val="4F81BD"/>
        </w:rPr>
        <w:t xml:space="preserve">Rozsah dokumentácie pred zadaním zákazky zadávané formou horizontálnej spolupráce </w:t>
      </w:r>
      <w:r w:rsidR="00DA4093" w:rsidRPr="002F3653">
        <w:rPr>
          <w:color w:val="4F81BD"/>
        </w:rPr>
        <w:t xml:space="preserve">(ak uplatnené zo strany </w:t>
      </w:r>
      <w:r w:rsidR="00F83BBC" w:rsidRPr="002F3653">
        <w:rPr>
          <w:color w:val="4F81BD"/>
        </w:rPr>
        <w:t>žiadateľa</w:t>
      </w:r>
      <w:r w:rsidR="003932D8" w:rsidRPr="002F3653">
        <w:rPr>
          <w:color w:val="4F81BD"/>
        </w:rPr>
        <w:t>/</w:t>
      </w:r>
      <w:r w:rsidR="00F83BBC" w:rsidRPr="002F3653">
        <w:rPr>
          <w:color w:val="4F81BD"/>
        </w:rPr>
        <w:t>prijímateľa</w:t>
      </w:r>
      <w:r w:rsidR="00DA4093" w:rsidRPr="002F3653">
        <w:rPr>
          <w:color w:val="4F81BD"/>
        </w:rPr>
        <w:t>)</w:t>
      </w:r>
      <w:bookmarkEnd w:id="1566"/>
    </w:p>
    <w:tbl>
      <w:tblPr>
        <w:tblW w:w="0" w:type="auto"/>
        <w:tblInd w:w="392" w:type="dxa"/>
        <w:tblBorders>
          <w:top w:val="single" w:sz="8" w:space="0" w:color="4F81BD"/>
          <w:left w:val="single" w:sz="8" w:space="0" w:color="4F81BD"/>
          <w:bottom w:val="single" w:sz="8" w:space="0" w:color="4F81BD"/>
          <w:right w:val="single" w:sz="8" w:space="0" w:color="4F81BD"/>
        </w:tblBorders>
        <w:tblLook w:val="04A0" w:firstRow="1" w:lastRow="0" w:firstColumn="1" w:lastColumn="0" w:noHBand="0" w:noVBand="1"/>
      </w:tblPr>
      <w:tblGrid>
        <w:gridCol w:w="8658"/>
      </w:tblGrid>
      <w:tr w:rsidR="00754070" w:rsidRPr="002F3653" w14:paraId="42763C19" w14:textId="77777777" w:rsidTr="00AC6DAB">
        <w:trPr>
          <w:trHeight w:val="228"/>
        </w:trPr>
        <w:tc>
          <w:tcPr>
            <w:tcW w:w="8788" w:type="dxa"/>
            <w:shd w:val="clear" w:color="auto" w:fill="4F81BD"/>
          </w:tcPr>
          <w:p w14:paraId="126B8912" w14:textId="77777777" w:rsidR="00754070" w:rsidRPr="002F3653" w:rsidRDefault="00754070" w:rsidP="00F3300A">
            <w:pPr>
              <w:pStyle w:val="Default"/>
              <w:jc w:val="both"/>
              <w:rPr>
                <w:rFonts w:ascii="Calibri" w:hAnsi="Calibri" w:cs="Calibri"/>
                <w:b/>
                <w:bCs/>
                <w:color w:val="FFFFFF"/>
                <w:sz w:val="20"/>
                <w:szCs w:val="20"/>
              </w:rPr>
            </w:pPr>
            <w:r w:rsidRPr="002F3653">
              <w:rPr>
                <w:rFonts w:ascii="Calibri" w:hAnsi="Calibri" w:cs="Calibri"/>
                <w:b/>
                <w:bCs/>
                <w:color w:val="FFFFFF"/>
                <w:sz w:val="20"/>
                <w:szCs w:val="20"/>
              </w:rPr>
              <w:t xml:space="preserve">Dokumentácia pred zadaním zákazky formou horizontálne spolupráce  </w:t>
            </w:r>
          </w:p>
        </w:tc>
      </w:tr>
      <w:tr w:rsidR="00754070" w:rsidRPr="002F3653" w14:paraId="25109616" w14:textId="77777777" w:rsidTr="00AC6DAB">
        <w:tc>
          <w:tcPr>
            <w:tcW w:w="8788" w:type="dxa"/>
            <w:tcBorders>
              <w:top w:val="single" w:sz="8" w:space="0" w:color="4F81BD"/>
              <w:bottom w:val="single" w:sz="8" w:space="0" w:color="4F81BD"/>
              <w:right w:val="single" w:sz="8" w:space="0" w:color="4F81BD"/>
            </w:tcBorders>
            <w:shd w:val="clear" w:color="auto" w:fill="auto"/>
          </w:tcPr>
          <w:p w14:paraId="4CEC6CA3" w14:textId="77777777" w:rsidR="00754070" w:rsidRPr="002F3653" w:rsidRDefault="00754070" w:rsidP="007F59C5">
            <w:pPr>
              <w:pStyle w:val="Odsekzoznamu"/>
              <w:numPr>
                <w:ilvl w:val="0"/>
                <w:numId w:val="34"/>
              </w:numPr>
              <w:ind w:left="318" w:hanging="284"/>
              <w:contextualSpacing w:val="0"/>
              <w:jc w:val="both"/>
              <w:rPr>
                <w:rFonts w:ascii="Calibri" w:eastAsia="Calibri" w:hAnsi="Calibri" w:cs="Calibri"/>
                <w:sz w:val="20"/>
                <w:szCs w:val="20"/>
                <w:lang w:eastAsia="en-US"/>
              </w:rPr>
            </w:pPr>
            <w:r w:rsidRPr="002F3653">
              <w:rPr>
                <w:rFonts w:ascii="Calibri" w:eastAsia="Calibri" w:hAnsi="Calibri" w:cs="Calibri"/>
                <w:sz w:val="20"/>
                <w:szCs w:val="20"/>
                <w:lang w:eastAsia="en-US"/>
              </w:rPr>
              <w:t xml:space="preserve">zdôvodnenie zadávania zákazky formou horizontálnej </w:t>
            </w:r>
            <w:r w:rsidR="00D4578E" w:rsidRPr="002F3653">
              <w:rPr>
                <w:rFonts w:ascii="Calibri" w:eastAsia="Calibri" w:hAnsi="Calibri" w:cs="Calibri"/>
                <w:sz w:val="20"/>
                <w:szCs w:val="20"/>
                <w:lang w:eastAsia="en-US"/>
              </w:rPr>
              <w:t>spolupráce</w:t>
            </w:r>
          </w:p>
        </w:tc>
      </w:tr>
      <w:tr w:rsidR="00754070" w:rsidRPr="002F3653" w14:paraId="17DBD919" w14:textId="77777777" w:rsidTr="00AC6DAB">
        <w:tc>
          <w:tcPr>
            <w:tcW w:w="8788" w:type="dxa"/>
            <w:tcBorders>
              <w:top w:val="single" w:sz="8" w:space="0" w:color="4F81BD"/>
              <w:bottom w:val="single" w:sz="8" w:space="0" w:color="4F81BD"/>
              <w:right w:val="single" w:sz="8" w:space="0" w:color="4F81BD"/>
            </w:tcBorders>
            <w:shd w:val="clear" w:color="auto" w:fill="auto"/>
          </w:tcPr>
          <w:p w14:paraId="085AA0EA" w14:textId="77777777" w:rsidR="00754070" w:rsidRPr="002F3653" w:rsidRDefault="00754070" w:rsidP="007F59C5">
            <w:pPr>
              <w:pStyle w:val="Odsekzoznamu"/>
              <w:numPr>
                <w:ilvl w:val="0"/>
                <w:numId w:val="34"/>
              </w:numPr>
              <w:ind w:left="318" w:hanging="284"/>
              <w:contextualSpacing w:val="0"/>
              <w:jc w:val="both"/>
              <w:rPr>
                <w:rFonts w:ascii="Calibri" w:eastAsia="Calibri" w:hAnsi="Calibri" w:cs="Calibri"/>
                <w:sz w:val="20"/>
                <w:szCs w:val="20"/>
                <w:lang w:eastAsia="en-US"/>
              </w:rPr>
            </w:pPr>
            <w:r w:rsidRPr="002F3653">
              <w:rPr>
                <w:rFonts w:ascii="Calibri" w:eastAsia="Calibri" w:hAnsi="Calibri" w:cs="Calibri"/>
                <w:sz w:val="20"/>
                <w:szCs w:val="20"/>
                <w:lang w:eastAsia="en-US"/>
              </w:rPr>
              <w:t xml:space="preserve">určenie predpokladanej hodnoty zákazky </w:t>
            </w:r>
            <w:r w:rsidRPr="002F3653">
              <w:rPr>
                <w:rFonts w:ascii="Calibri" w:hAnsi="Calibri" w:cs="Calibri"/>
                <w:color w:val="000000"/>
                <w:sz w:val="20"/>
                <w:szCs w:val="20"/>
              </w:rPr>
              <w:t xml:space="preserve">v zmysle prílohy č. </w:t>
            </w:r>
            <w:r w:rsidR="007E20F5">
              <w:rPr>
                <w:rFonts w:ascii="Calibri" w:hAnsi="Calibri" w:cs="Calibri"/>
                <w:color w:val="000000"/>
                <w:sz w:val="20"/>
                <w:szCs w:val="20"/>
              </w:rPr>
              <w:t>4</w:t>
            </w:r>
            <w:r w:rsidR="00C73F25" w:rsidRPr="002F3653">
              <w:rPr>
                <w:rStyle w:val="Odkaznapoznmkupodiarou"/>
                <w:rFonts w:asciiTheme="minorHAnsi" w:hAnsiTheme="minorHAnsi" w:cs="Calibri"/>
                <w:color w:val="000000"/>
                <w:sz w:val="20"/>
                <w:szCs w:val="20"/>
              </w:rPr>
              <w:footnoteReference w:id="126"/>
            </w:r>
            <w:r w:rsidRPr="002F3653">
              <w:rPr>
                <w:rFonts w:ascii="Calibri" w:hAnsi="Calibri" w:cs="Calibri"/>
                <w:color w:val="000000"/>
                <w:sz w:val="20"/>
                <w:szCs w:val="20"/>
              </w:rPr>
              <w:t xml:space="preserve"> </w:t>
            </w:r>
            <w:r w:rsidR="00F51EAF">
              <w:rPr>
                <w:rFonts w:asciiTheme="minorHAnsi" w:hAnsiTheme="minorHAnsi" w:cs="Calibri"/>
                <w:sz w:val="20"/>
                <w:szCs w:val="20"/>
              </w:rPr>
              <w:t>(prílohy č. 13 v prípade CEF)</w:t>
            </w:r>
            <w:r w:rsidR="00D833A8">
              <w:rPr>
                <w:rFonts w:ascii="Calibri" w:eastAsia="Calibri" w:hAnsi="Calibri" w:cs="Calibri"/>
                <w:sz w:val="20"/>
                <w:szCs w:val="20"/>
                <w:lang w:eastAsia="en-US"/>
              </w:rPr>
              <w:t> a</w:t>
            </w:r>
            <w:r w:rsidR="007E20F5">
              <w:rPr>
                <w:rFonts w:ascii="Calibri" w:eastAsia="Calibri" w:hAnsi="Calibri" w:cs="Calibri"/>
                <w:sz w:val="20"/>
                <w:szCs w:val="20"/>
                <w:lang w:eastAsia="en-US"/>
              </w:rPr>
              <w:t> </w:t>
            </w:r>
            <w:r w:rsidR="00D833A8">
              <w:rPr>
                <w:rFonts w:ascii="Calibri" w:eastAsia="Calibri" w:hAnsi="Calibri" w:cs="Calibri"/>
                <w:sz w:val="20"/>
                <w:szCs w:val="20"/>
                <w:lang w:eastAsia="en-US"/>
              </w:rPr>
              <w:t>preukázanie</w:t>
            </w:r>
            <w:r w:rsidR="007E20F5">
              <w:rPr>
                <w:rFonts w:ascii="Calibri" w:eastAsia="Calibri" w:hAnsi="Calibri" w:cs="Calibri"/>
                <w:sz w:val="20"/>
                <w:szCs w:val="20"/>
                <w:lang w:eastAsia="en-US"/>
              </w:rPr>
              <w:t xml:space="preserve"> </w:t>
            </w:r>
            <w:r w:rsidRPr="002F3653">
              <w:rPr>
                <w:rFonts w:ascii="Calibri" w:eastAsia="Calibri" w:hAnsi="Calibri" w:cs="Calibri"/>
                <w:sz w:val="20"/>
                <w:szCs w:val="20"/>
                <w:lang w:eastAsia="en-US"/>
              </w:rPr>
              <w:t>hospodárnosti v nadväznosti na povinnosť hospodárnosti vyplývajúcej zo zákona o finančnej kontrole a zo  zákona o rozpočtových pravidlách</w:t>
            </w:r>
            <w:r w:rsidRPr="002F3653">
              <w:rPr>
                <w:rFonts w:ascii="Calibri" w:hAnsi="Calibri" w:cs="Calibri"/>
                <w:color w:val="000000"/>
                <w:sz w:val="20"/>
                <w:szCs w:val="20"/>
              </w:rPr>
              <w:t>, vrátane dokladov pre jej kalkuláciu</w:t>
            </w:r>
          </w:p>
        </w:tc>
      </w:tr>
      <w:tr w:rsidR="00754070" w:rsidRPr="002F3653" w14:paraId="53DF9EDA" w14:textId="77777777" w:rsidTr="00AC6DAB">
        <w:tc>
          <w:tcPr>
            <w:tcW w:w="8788" w:type="dxa"/>
            <w:tcBorders>
              <w:top w:val="single" w:sz="8" w:space="0" w:color="4F81BD"/>
              <w:bottom w:val="single" w:sz="8" w:space="0" w:color="4F81BD"/>
              <w:right w:val="single" w:sz="8" w:space="0" w:color="4F81BD"/>
            </w:tcBorders>
            <w:shd w:val="clear" w:color="auto" w:fill="auto"/>
          </w:tcPr>
          <w:p w14:paraId="68244E60" w14:textId="77777777" w:rsidR="00754070" w:rsidRPr="002F3653" w:rsidRDefault="00754070" w:rsidP="007F59C5">
            <w:pPr>
              <w:pStyle w:val="Default"/>
              <w:numPr>
                <w:ilvl w:val="0"/>
                <w:numId w:val="34"/>
              </w:numPr>
              <w:ind w:left="318" w:hanging="284"/>
              <w:jc w:val="both"/>
              <w:rPr>
                <w:rFonts w:ascii="Calibri" w:hAnsi="Calibri" w:cs="Calibri"/>
                <w:sz w:val="20"/>
                <w:szCs w:val="20"/>
              </w:rPr>
            </w:pPr>
            <w:r w:rsidRPr="002F3653">
              <w:rPr>
                <w:rFonts w:ascii="Calibri" w:hAnsi="Calibri" w:cs="Calibri"/>
                <w:sz w:val="20"/>
                <w:szCs w:val="20"/>
                <w:lang w:eastAsia="en-US"/>
              </w:rPr>
              <w:t>návrh zmluvy s verejným obstarávateľo</w:t>
            </w:r>
            <w:r w:rsidR="0097778F" w:rsidRPr="002F3653">
              <w:rPr>
                <w:rFonts w:ascii="Calibri" w:hAnsi="Calibri" w:cs="Calibri"/>
                <w:sz w:val="20"/>
                <w:szCs w:val="20"/>
                <w:lang w:eastAsia="en-US"/>
              </w:rPr>
              <w:t>m</w:t>
            </w:r>
            <w:r w:rsidRPr="002F3653">
              <w:rPr>
                <w:rFonts w:ascii="Calibri" w:hAnsi="Calibri" w:cs="Calibri"/>
                <w:sz w:val="20"/>
                <w:szCs w:val="20"/>
                <w:lang w:eastAsia="en-US"/>
              </w:rPr>
              <w:t>, prípadne aj návrhy všetkých dodatkov</w:t>
            </w:r>
          </w:p>
        </w:tc>
      </w:tr>
      <w:tr w:rsidR="00773931" w:rsidRPr="002F3653" w14:paraId="11C7DBD9" w14:textId="77777777" w:rsidTr="00AC6DAB">
        <w:tc>
          <w:tcPr>
            <w:tcW w:w="8788" w:type="dxa"/>
            <w:tcBorders>
              <w:top w:val="single" w:sz="8" w:space="0" w:color="4F81BD"/>
              <w:bottom w:val="single" w:sz="8" w:space="0" w:color="4F81BD"/>
              <w:right w:val="single" w:sz="8" w:space="0" w:color="4F81BD"/>
            </w:tcBorders>
            <w:shd w:val="clear" w:color="auto" w:fill="auto"/>
          </w:tcPr>
          <w:p w14:paraId="44DDF334" w14:textId="77777777" w:rsidR="00773931" w:rsidRPr="002F3653" w:rsidRDefault="00773931" w:rsidP="007F59C5">
            <w:pPr>
              <w:pStyle w:val="Default"/>
              <w:numPr>
                <w:ilvl w:val="0"/>
                <w:numId w:val="34"/>
              </w:numPr>
              <w:ind w:left="318" w:hanging="284"/>
              <w:jc w:val="both"/>
              <w:rPr>
                <w:rFonts w:ascii="Calibri" w:hAnsi="Calibri" w:cs="Calibri"/>
                <w:sz w:val="20"/>
                <w:szCs w:val="20"/>
                <w:lang w:eastAsia="en-US"/>
              </w:rPr>
            </w:pPr>
            <w:r w:rsidRPr="00773931">
              <w:rPr>
                <w:rFonts w:ascii="Calibri" w:hAnsi="Calibri" w:cs="Calibri"/>
                <w:sz w:val="20"/>
                <w:szCs w:val="20"/>
                <w:lang w:eastAsia="en-US"/>
              </w:rPr>
              <w:lastRenderedPageBreak/>
              <w:t xml:space="preserve">čestné vyhlásenie </w:t>
            </w:r>
            <w:r>
              <w:rPr>
                <w:rFonts w:ascii="Calibri" w:hAnsi="Calibri" w:cs="Calibri"/>
                <w:sz w:val="20"/>
                <w:szCs w:val="20"/>
                <w:lang w:eastAsia="en-US"/>
              </w:rPr>
              <w:t>žiadateľa/</w:t>
            </w:r>
            <w:r w:rsidRPr="00773931">
              <w:rPr>
                <w:rFonts w:ascii="Calibri" w:hAnsi="Calibri" w:cs="Calibri"/>
                <w:sz w:val="20"/>
                <w:szCs w:val="20"/>
                <w:lang w:eastAsia="en-US"/>
              </w:rPr>
              <w:t>prijímateľa o splnení všetkých podmienok uvedených v ods. 2</w:t>
            </w:r>
            <w:r w:rsidR="00FD762E">
              <w:rPr>
                <w:rFonts w:ascii="Calibri" w:hAnsi="Calibri" w:cs="Calibri"/>
                <w:sz w:val="20"/>
                <w:szCs w:val="20"/>
                <w:lang w:eastAsia="en-US"/>
              </w:rPr>
              <w:t xml:space="preserve"> tejto podkapitoly</w:t>
            </w:r>
            <w:r w:rsidR="00673141">
              <w:rPr>
                <w:rFonts w:ascii="Calibri" w:hAnsi="Calibri" w:cs="Calibri"/>
                <w:sz w:val="20"/>
                <w:szCs w:val="20"/>
                <w:lang w:eastAsia="en-US"/>
              </w:rPr>
              <w:t>,</w:t>
            </w:r>
          </w:p>
        </w:tc>
      </w:tr>
      <w:tr w:rsidR="00754070" w:rsidRPr="002F3653" w14:paraId="1A0B00E1" w14:textId="77777777" w:rsidTr="00AC6DAB">
        <w:tc>
          <w:tcPr>
            <w:tcW w:w="8788" w:type="dxa"/>
            <w:tcBorders>
              <w:top w:val="single" w:sz="8" w:space="0" w:color="4F81BD"/>
              <w:bottom w:val="single" w:sz="8" w:space="0" w:color="4F81BD"/>
              <w:right w:val="single" w:sz="8" w:space="0" w:color="4F81BD"/>
            </w:tcBorders>
            <w:shd w:val="clear" w:color="auto" w:fill="auto"/>
          </w:tcPr>
          <w:p w14:paraId="3B49D206" w14:textId="77777777" w:rsidR="00754070" w:rsidRPr="002F3653" w:rsidRDefault="00754070" w:rsidP="007F59C5">
            <w:pPr>
              <w:pStyle w:val="Default"/>
              <w:numPr>
                <w:ilvl w:val="0"/>
                <w:numId w:val="34"/>
              </w:numPr>
              <w:jc w:val="both"/>
              <w:rPr>
                <w:rFonts w:ascii="Calibri" w:hAnsi="Calibri" w:cs="Calibri"/>
                <w:sz w:val="20"/>
                <w:szCs w:val="20"/>
              </w:rPr>
            </w:pPr>
            <w:r w:rsidRPr="002F3653">
              <w:rPr>
                <w:rFonts w:ascii="Calibri" w:hAnsi="Calibri" w:cs="Calibri"/>
                <w:sz w:val="20"/>
                <w:szCs w:val="20"/>
                <w:lang w:eastAsia="en-US"/>
              </w:rPr>
              <w:t xml:space="preserve">doklady preukazujúce splnenie podmienky uvedenej v ods. </w:t>
            </w:r>
            <w:r w:rsidR="004A12A4">
              <w:rPr>
                <w:rFonts w:ascii="Calibri" w:hAnsi="Calibri" w:cs="Calibri"/>
                <w:sz w:val="20"/>
                <w:szCs w:val="20"/>
                <w:lang w:eastAsia="en-US"/>
              </w:rPr>
              <w:t>2</w:t>
            </w:r>
            <w:r w:rsidR="004A12A4" w:rsidRPr="002F3653">
              <w:rPr>
                <w:rFonts w:ascii="Calibri" w:hAnsi="Calibri" w:cs="Calibri"/>
                <w:sz w:val="20"/>
                <w:szCs w:val="20"/>
                <w:lang w:eastAsia="en-US"/>
              </w:rPr>
              <w:t xml:space="preserve"> </w:t>
            </w:r>
            <w:r w:rsidRPr="002F3653">
              <w:rPr>
                <w:rFonts w:ascii="Calibri" w:hAnsi="Calibri" w:cs="Calibri"/>
                <w:sz w:val="20"/>
                <w:szCs w:val="20"/>
                <w:lang w:eastAsia="en-US"/>
              </w:rPr>
              <w:t xml:space="preserve">tejto podkapitoly - najmä preukázanie reálnej spolupráce a spoločného cieľa (napr. na základe schválenej </w:t>
            </w:r>
            <w:r w:rsidR="001566BA" w:rsidRPr="002F3653">
              <w:rPr>
                <w:rFonts w:ascii="Calibri" w:hAnsi="Calibri" w:cs="Calibri"/>
                <w:sz w:val="20"/>
                <w:szCs w:val="20"/>
                <w:lang w:eastAsia="en-US"/>
              </w:rPr>
              <w:t>Žo</w:t>
            </w:r>
            <w:r w:rsidRPr="002F3653">
              <w:rPr>
                <w:rFonts w:ascii="Calibri" w:hAnsi="Calibri" w:cs="Calibri"/>
                <w:sz w:val="20"/>
                <w:szCs w:val="20"/>
                <w:lang w:eastAsia="en-US"/>
              </w:rPr>
              <w:t>NFP, dohody/memoranda o spolupráci,</w:t>
            </w:r>
            <w:r w:rsidR="00D833A8">
              <w:rPr>
                <w:rFonts w:ascii="Calibri" w:hAnsi="Calibri" w:cs="Calibri"/>
                <w:sz w:val="20"/>
                <w:szCs w:val="20"/>
                <w:lang w:eastAsia="en-US"/>
              </w:rPr>
              <w:t xml:space="preserve"> </w:t>
            </w:r>
            <w:r w:rsidR="00D833A8" w:rsidRPr="00D833A8">
              <w:rPr>
                <w:rFonts w:ascii="Calibri" w:hAnsi="Calibri" w:cs="Calibri"/>
                <w:sz w:val="20"/>
                <w:szCs w:val="20"/>
                <w:lang w:eastAsia="en-US"/>
              </w:rPr>
              <w:t>štatútu, zakladateľskej listiny</w:t>
            </w:r>
            <w:r w:rsidRPr="002F3653">
              <w:rPr>
                <w:rFonts w:ascii="Calibri" w:hAnsi="Calibri" w:cs="Calibri"/>
                <w:sz w:val="20"/>
                <w:szCs w:val="20"/>
                <w:lang w:eastAsia="en-US"/>
              </w:rPr>
              <w:t xml:space="preserve"> a pod.), preukázanie verejného záujmu (napr. preukázaním nekomerčnej povahy spolupráce, legislatívne určenými činnosťami subjektov a pod.), preukázanie nižšieho ako 20 % podielu činností na otvorenom trhu (napr. prostredníctvom výročnej správy, auditnej správy, účtovnej závierky, analytickej evidencie v účtovníctve a pod. za posledné tri ukončené účtovné obdobia</w:t>
            </w:r>
            <w:r w:rsidR="00372ECF">
              <w:rPr>
                <w:rFonts w:ascii="Calibri" w:hAnsi="Calibri" w:cs="Calibri"/>
                <w:sz w:val="20"/>
                <w:szCs w:val="20"/>
                <w:lang w:eastAsia="en-US"/>
              </w:rPr>
              <w:t xml:space="preserve"> </w:t>
            </w:r>
            <w:r w:rsidR="00372ECF" w:rsidRPr="00372ECF">
              <w:rPr>
                <w:rFonts w:ascii="Calibri" w:hAnsi="Calibri" w:cs="Calibri"/>
                <w:sz w:val="20"/>
                <w:szCs w:val="20"/>
                <w:lang w:eastAsia="en-US"/>
              </w:rPr>
              <w:t>(ak sú dostupné, v závislosti od vzniku alebo začatia prevádzkovania činnosti)</w:t>
            </w:r>
            <w:r w:rsidRPr="002F3653">
              <w:rPr>
                <w:rFonts w:ascii="Calibri" w:hAnsi="Calibri" w:cs="Calibri"/>
                <w:sz w:val="20"/>
                <w:szCs w:val="20"/>
                <w:lang w:eastAsia="en-US"/>
              </w:rPr>
              <w:t>, alebo podnikateľským plánom</w:t>
            </w:r>
            <w:r w:rsidR="00372ECF">
              <w:rPr>
                <w:rFonts w:ascii="Calibri" w:hAnsi="Calibri" w:cs="Calibri"/>
                <w:sz w:val="20"/>
                <w:szCs w:val="20"/>
                <w:lang w:eastAsia="en-US"/>
              </w:rPr>
              <w:t xml:space="preserve">, </w:t>
            </w:r>
            <w:r w:rsidR="00372ECF" w:rsidRPr="00372ECF">
              <w:rPr>
                <w:rFonts w:ascii="Calibri" w:hAnsi="Calibri" w:cs="Calibri"/>
                <w:sz w:val="20"/>
                <w:szCs w:val="20"/>
                <w:lang w:eastAsia="en-US"/>
              </w:rPr>
              <w:t>v prípade, že tieto doklady nie sú z dôvodu momentu vzniku subjektu dostupné</w:t>
            </w:r>
            <w:r w:rsidRPr="002F3653">
              <w:rPr>
                <w:rFonts w:ascii="Calibri" w:hAnsi="Calibri" w:cs="Calibri"/>
                <w:sz w:val="20"/>
                <w:szCs w:val="20"/>
                <w:lang w:eastAsia="en-US"/>
              </w:rPr>
              <w:t xml:space="preserve">), preukázanie výšky nákladov v zmysle ods. </w:t>
            </w:r>
            <w:r w:rsidR="00D07DD5">
              <w:rPr>
                <w:rFonts w:ascii="Calibri" w:hAnsi="Calibri" w:cs="Calibri"/>
                <w:sz w:val="20"/>
                <w:szCs w:val="20"/>
                <w:lang w:eastAsia="en-US"/>
              </w:rPr>
              <w:t>5</w:t>
            </w:r>
            <w:r w:rsidR="00D07DD5" w:rsidRPr="002F3653">
              <w:rPr>
                <w:rFonts w:ascii="Calibri" w:hAnsi="Calibri" w:cs="Calibri"/>
                <w:sz w:val="20"/>
                <w:szCs w:val="20"/>
                <w:lang w:eastAsia="en-US"/>
              </w:rPr>
              <w:t xml:space="preserve"> </w:t>
            </w:r>
            <w:r w:rsidRPr="002F3653">
              <w:rPr>
                <w:rFonts w:ascii="Calibri" w:hAnsi="Calibri" w:cs="Calibri"/>
                <w:sz w:val="20"/>
                <w:szCs w:val="20"/>
                <w:lang w:eastAsia="en-US"/>
              </w:rPr>
              <w:t>tejto podkapitoly</w:t>
            </w:r>
            <w:r w:rsidR="00D07DD5">
              <w:rPr>
                <w:rFonts w:ascii="Calibri" w:hAnsi="Calibri" w:cs="Calibri"/>
                <w:sz w:val="20"/>
                <w:szCs w:val="20"/>
                <w:lang w:eastAsia="en-US"/>
              </w:rPr>
              <w:t xml:space="preserve"> </w:t>
            </w:r>
          </w:p>
        </w:tc>
      </w:tr>
    </w:tbl>
    <w:p w14:paraId="332D8344" w14:textId="77777777" w:rsidR="00376F0C" w:rsidRPr="002F3653" w:rsidRDefault="00376F0C" w:rsidP="007F59C5">
      <w:pPr>
        <w:pStyle w:val="Odsekzoznamu"/>
        <w:numPr>
          <w:ilvl w:val="0"/>
          <w:numId w:val="33"/>
        </w:numPr>
        <w:tabs>
          <w:tab w:val="clear" w:pos="720"/>
        </w:tabs>
        <w:autoSpaceDE w:val="0"/>
        <w:autoSpaceDN w:val="0"/>
        <w:adjustRightInd w:val="0"/>
        <w:spacing w:before="120" w:after="120" w:line="276" w:lineRule="auto"/>
        <w:ind w:left="540" w:hanging="540"/>
        <w:contextualSpacing w:val="0"/>
        <w:jc w:val="both"/>
        <w:rPr>
          <w:rFonts w:ascii="Calibri" w:hAnsi="Calibri" w:cs="Calibri"/>
          <w:sz w:val="20"/>
          <w:szCs w:val="20"/>
        </w:rPr>
      </w:pPr>
      <w:r w:rsidRPr="002F3653">
        <w:rPr>
          <w:rFonts w:ascii="Calibri" w:hAnsi="Calibri" w:cs="Calibri"/>
          <w:sz w:val="20"/>
          <w:szCs w:val="20"/>
        </w:rPr>
        <w:t>V prípade</w:t>
      </w:r>
      <w:r w:rsidR="00DB2595" w:rsidRPr="002F3653">
        <w:rPr>
          <w:rFonts w:ascii="Calibri" w:hAnsi="Calibri" w:cs="Calibri"/>
          <w:sz w:val="20"/>
          <w:szCs w:val="20"/>
        </w:rPr>
        <w:t xml:space="preserve"> ak </w:t>
      </w:r>
      <w:r w:rsidR="002C279D" w:rsidRPr="002F3653">
        <w:rPr>
          <w:rFonts w:ascii="Calibri" w:hAnsi="Calibri" w:cs="Calibri"/>
          <w:sz w:val="20"/>
          <w:szCs w:val="20"/>
        </w:rPr>
        <w:t xml:space="preserve">žiadateľ/prijímateľ </w:t>
      </w:r>
      <w:r w:rsidR="00DB2595" w:rsidRPr="002F3653">
        <w:rPr>
          <w:rFonts w:ascii="Calibri" w:hAnsi="Calibri" w:cs="Calibri"/>
          <w:sz w:val="20"/>
          <w:szCs w:val="20"/>
        </w:rPr>
        <w:t xml:space="preserve">využil možnosť predložiť na RO dokumentáciu pred zadaním zákazky formou horizontálnej spolupráce a </w:t>
      </w:r>
      <w:r w:rsidRPr="002F3653">
        <w:rPr>
          <w:rFonts w:ascii="Calibri" w:hAnsi="Calibri" w:cs="Calibri"/>
          <w:sz w:val="20"/>
          <w:szCs w:val="20"/>
        </w:rPr>
        <w:t xml:space="preserve"> RO počas kontroly požiada o doplnenie údajov alebo identifikuje nedostatky v procese zadávania zákazky, je </w:t>
      </w:r>
      <w:r w:rsidR="00DF7AF5" w:rsidRPr="002F3653">
        <w:rPr>
          <w:rFonts w:ascii="Calibri" w:eastAsia="Calibri" w:hAnsi="Calibri" w:cs="Calibri"/>
          <w:color w:val="000000"/>
          <w:sz w:val="20"/>
          <w:szCs w:val="20"/>
        </w:rPr>
        <w:t>ž</w:t>
      </w:r>
      <w:r w:rsidR="00DF7AF5" w:rsidRPr="002F3653">
        <w:rPr>
          <w:rFonts w:ascii="Calibri" w:hAnsi="Calibri" w:cs="Calibri"/>
          <w:sz w:val="20"/>
          <w:szCs w:val="20"/>
        </w:rPr>
        <w:t>iadateľ/</w:t>
      </w:r>
      <w:r w:rsidRPr="002F3653">
        <w:rPr>
          <w:rFonts w:ascii="Calibri" w:hAnsi="Calibri" w:cs="Calibri"/>
          <w:sz w:val="20"/>
          <w:szCs w:val="20"/>
        </w:rPr>
        <w:t>prijímateľ povinný ďalej postupovať v</w:t>
      </w:r>
      <w:r w:rsidR="00152B32" w:rsidRPr="002F3653">
        <w:rPr>
          <w:rFonts w:ascii="Calibri" w:hAnsi="Calibri" w:cs="Calibri"/>
          <w:sz w:val="20"/>
          <w:szCs w:val="20"/>
        </w:rPr>
        <w:t> </w:t>
      </w:r>
      <w:r w:rsidRPr="002F3653">
        <w:rPr>
          <w:rFonts w:ascii="Calibri" w:hAnsi="Calibri" w:cs="Calibri"/>
          <w:sz w:val="20"/>
          <w:szCs w:val="20"/>
        </w:rPr>
        <w:t>zmysle</w:t>
      </w:r>
      <w:r w:rsidR="00152B32" w:rsidRPr="002F3653">
        <w:rPr>
          <w:rFonts w:ascii="Calibri" w:hAnsi="Calibri" w:cs="Calibri"/>
          <w:sz w:val="20"/>
          <w:szCs w:val="20"/>
        </w:rPr>
        <w:t xml:space="preserve"> pod</w:t>
      </w:r>
      <w:r w:rsidR="002A635C" w:rsidRPr="002F3653">
        <w:rPr>
          <w:rFonts w:ascii="Calibri" w:hAnsi="Calibri" w:cs="Calibri"/>
          <w:sz w:val="20"/>
          <w:szCs w:val="20"/>
        </w:rPr>
        <w:t xml:space="preserve">kapitoly </w:t>
      </w:r>
      <w:hyperlink w:anchor="_2.3_Finančná_kontrola" w:history="1">
        <w:r w:rsidR="00EB1FBA" w:rsidRPr="002F3653">
          <w:rPr>
            <w:rStyle w:val="Hypertextovprepojenie"/>
            <w:rFonts w:asciiTheme="minorHAnsi" w:hAnsiTheme="minorHAnsi" w:cs="Calibri"/>
            <w:sz w:val="20"/>
            <w:szCs w:val="20"/>
          </w:rPr>
          <w:t>2.3</w:t>
        </w:r>
      </w:hyperlink>
      <w:r w:rsidR="00217CCB" w:rsidRPr="002F3653">
        <w:rPr>
          <w:rFonts w:ascii="Calibri" w:hAnsi="Calibri" w:cs="Calibri"/>
          <w:sz w:val="20"/>
          <w:szCs w:val="20"/>
        </w:rPr>
        <w:t xml:space="preserve"> odseku 6  </w:t>
      </w:r>
      <w:r w:rsidR="00F508CD" w:rsidRPr="002F3653">
        <w:rPr>
          <w:rFonts w:ascii="Calibri" w:hAnsi="Calibri" w:cs="Calibri"/>
          <w:sz w:val="20"/>
          <w:szCs w:val="20"/>
        </w:rPr>
        <w:t>tejto príručky</w:t>
      </w:r>
      <w:r w:rsidRPr="002F3653">
        <w:rPr>
          <w:rFonts w:ascii="Calibri" w:hAnsi="Calibri" w:cs="Calibri"/>
          <w:sz w:val="20"/>
          <w:szCs w:val="20"/>
        </w:rPr>
        <w:t xml:space="preserve">. </w:t>
      </w:r>
    </w:p>
    <w:p w14:paraId="7411A523" w14:textId="77777777" w:rsidR="00376F0C" w:rsidRPr="002F3653" w:rsidRDefault="00376F0C" w:rsidP="007F59C5">
      <w:pPr>
        <w:pStyle w:val="Odsekzoznamu"/>
        <w:numPr>
          <w:ilvl w:val="0"/>
          <w:numId w:val="33"/>
        </w:numPr>
        <w:tabs>
          <w:tab w:val="clear" w:pos="720"/>
          <w:tab w:val="num" w:pos="567"/>
        </w:tabs>
        <w:autoSpaceDE w:val="0"/>
        <w:autoSpaceDN w:val="0"/>
        <w:adjustRightInd w:val="0"/>
        <w:spacing w:before="120" w:after="120" w:line="276" w:lineRule="auto"/>
        <w:ind w:left="567" w:hanging="567"/>
        <w:contextualSpacing w:val="0"/>
        <w:jc w:val="both"/>
        <w:rPr>
          <w:rFonts w:ascii="Calibri" w:eastAsia="Calibri" w:hAnsi="Calibri" w:cs="Calibri"/>
          <w:sz w:val="20"/>
          <w:szCs w:val="20"/>
          <w:lang w:eastAsia="en-US"/>
        </w:rPr>
      </w:pPr>
      <w:r w:rsidRPr="002F3653">
        <w:rPr>
          <w:rFonts w:ascii="Calibri" w:eastAsia="Calibri" w:hAnsi="Calibri" w:cs="Calibri"/>
          <w:sz w:val="20"/>
          <w:szCs w:val="20"/>
          <w:lang w:eastAsia="en-US"/>
        </w:rPr>
        <w:t>V prípade</w:t>
      </w:r>
      <w:r w:rsidR="00DB2595" w:rsidRPr="002F3653">
        <w:rPr>
          <w:rFonts w:ascii="Calibri" w:hAnsi="Calibri" w:cs="Calibri"/>
          <w:sz w:val="20"/>
          <w:szCs w:val="20"/>
        </w:rPr>
        <w:t xml:space="preserve"> ak </w:t>
      </w:r>
      <w:r w:rsidR="002C279D" w:rsidRPr="002F3653">
        <w:rPr>
          <w:rFonts w:ascii="Calibri" w:hAnsi="Calibri" w:cs="Calibri"/>
          <w:sz w:val="20"/>
          <w:szCs w:val="20"/>
        </w:rPr>
        <w:t xml:space="preserve">žiadateľ/prijímateľ </w:t>
      </w:r>
      <w:r w:rsidR="00DB2595" w:rsidRPr="002F3653">
        <w:rPr>
          <w:rFonts w:ascii="Calibri" w:hAnsi="Calibri" w:cs="Calibri"/>
          <w:sz w:val="20"/>
          <w:szCs w:val="20"/>
        </w:rPr>
        <w:t xml:space="preserve">využil možnosť predložiť na RO dokumentáciu pred zadaním zákazky formou horizontálnej spolupráce a </w:t>
      </w:r>
      <w:r w:rsidRPr="002F3653">
        <w:rPr>
          <w:rFonts w:ascii="Calibri" w:eastAsia="Calibri" w:hAnsi="Calibri" w:cs="Calibri"/>
          <w:sz w:val="20"/>
          <w:szCs w:val="20"/>
          <w:lang w:eastAsia="en-US"/>
        </w:rPr>
        <w:t>RO identifikuje pri kontrole obstarávania nesplnenie podmienok pre aplikáciu tohto spôsobu zadávania zákazky</w:t>
      </w:r>
      <w:r w:rsidR="0013418F">
        <w:rPr>
          <w:rFonts w:ascii="Calibri" w:eastAsia="Calibri" w:hAnsi="Calibri" w:cs="Calibri"/>
          <w:sz w:val="20"/>
          <w:szCs w:val="20"/>
          <w:lang w:eastAsia="en-US"/>
        </w:rPr>
        <w:t xml:space="preserve"> </w:t>
      </w:r>
      <w:r w:rsidR="0013418F" w:rsidRPr="0013418F">
        <w:rPr>
          <w:rFonts w:ascii="Calibri" w:eastAsia="Calibri" w:hAnsi="Calibri" w:cs="Calibri"/>
          <w:sz w:val="20"/>
          <w:szCs w:val="20"/>
          <w:lang w:eastAsia="en-US"/>
        </w:rPr>
        <w:t>s vplyvom na oprávnenosť výdavkov alebo nesplnenie podmienok na uplatnenie výnimky spod pôsobnosti ZVO</w:t>
      </w:r>
      <w:r w:rsidRPr="002F3653">
        <w:rPr>
          <w:rFonts w:ascii="Calibri" w:eastAsia="Calibri" w:hAnsi="Calibri" w:cs="Calibri"/>
          <w:sz w:val="20"/>
          <w:szCs w:val="20"/>
          <w:lang w:eastAsia="en-US"/>
        </w:rPr>
        <w:t>, je oprávnený vylúčiť výdavky takéhoto obstarávania z financovania v plnom rozsahu</w:t>
      </w:r>
      <w:r w:rsidR="0013418F" w:rsidRPr="0013418F">
        <w:rPr>
          <w:rFonts w:ascii="Calibri" w:eastAsia="Calibri" w:hAnsi="Calibri" w:cs="Calibri"/>
          <w:sz w:val="20"/>
          <w:szCs w:val="20"/>
          <w:lang w:eastAsia="en-US"/>
        </w:rPr>
        <w:t>, ak ide o zadávanie zákazky vo finančnom limite nadlimitnej zákazky alebo podlimitnej zákazky. V tomto prípade zároveň odporučí prijímateľovi postupovať pri zadaní predmetnej zákazky v zmysle postupov a pravidiel ZVO. V prípade zákazky vo finančnom limite zákazky s nízkou hodnotou sa postupuje na základe analógie a proporcionality podľa metodického pokynu CKO č. 5.</w:t>
      </w:r>
      <w:r w:rsidRPr="002F3653">
        <w:rPr>
          <w:rFonts w:ascii="Calibri" w:eastAsia="Calibri" w:hAnsi="Calibri" w:cs="Calibri"/>
          <w:sz w:val="20"/>
          <w:szCs w:val="20"/>
          <w:lang w:eastAsia="en-US"/>
        </w:rPr>
        <w:t xml:space="preserve"> </w:t>
      </w:r>
    </w:p>
    <w:p w14:paraId="63F91CF5" w14:textId="77777777" w:rsidR="001C2095" w:rsidRPr="002F3653" w:rsidRDefault="001C2095" w:rsidP="007F59C5">
      <w:pPr>
        <w:pStyle w:val="Odsekzoznamu"/>
        <w:numPr>
          <w:ilvl w:val="0"/>
          <w:numId w:val="33"/>
        </w:numPr>
        <w:tabs>
          <w:tab w:val="clear" w:pos="720"/>
        </w:tabs>
        <w:autoSpaceDE w:val="0"/>
        <w:autoSpaceDN w:val="0"/>
        <w:adjustRightInd w:val="0"/>
        <w:spacing w:before="120" w:after="120" w:line="276" w:lineRule="auto"/>
        <w:ind w:left="540" w:hanging="540"/>
        <w:contextualSpacing w:val="0"/>
        <w:jc w:val="both"/>
        <w:rPr>
          <w:rFonts w:ascii="Calibri" w:eastAsia="Calibri" w:hAnsi="Calibri" w:cs="Calibri"/>
          <w:sz w:val="20"/>
          <w:szCs w:val="20"/>
          <w:lang w:eastAsia="en-US"/>
        </w:rPr>
      </w:pPr>
      <w:r w:rsidRPr="002F3653">
        <w:rPr>
          <w:rFonts w:ascii="Calibri" w:eastAsia="Calibri" w:hAnsi="Calibri" w:cs="Calibri"/>
          <w:sz w:val="20"/>
          <w:szCs w:val="20"/>
          <w:lang w:eastAsia="en-US"/>
        </w:rPr>
        <w:t xml:space="preserve">Ak </w:t>
      </w:r>
      <w:r w:rsidR="002C279D" w:rsidRPr="002F3653">
        <w:rPr>
          <w:rFonts w:ascii="Calibri" w:hAnsi="Calibri" w:cs="Calibri"/>
          <w:sz w:val="20"/>
          <w:szCs w:val="20"/>
        </w:rPr>
        <w:t xml:space="preserve">žiadateľ/prijímateľ </w:t>
      </w:r>
      <w:r w:rsidRPr="002F3653">
        <w:rPr>
          <w:rFonts w:ascii="Calibri" w:eastAsia="Calibri" w:hAnsi="Calibri" w:cs="Calibri"/>
          <w:sz w:val="20"/>
          <w:szCs w:val="20"/>
          <w:lang w:eastAsia="en-US"/>
        </w:rPr>
        <w:t>využil možnosť predložiť na RO dokumentáciu pred zadaním zákazky vnútorným obstarávaním a RO neidentifikuje žiadne nedostatky a výzva na súťaž je v súlade so základnými pr</w:t>
      </w:r>
      <w:r w:rsidR="00A442D2">
        <w:rPr>
          <w:rFonts w:ascii="Calibri" w:eastAsia="Calibri" w:hAnsi="Calibri" w:cs="Calibri"/>
          <w:sz w:val="20"/>
          <w:szCs w:val="20"/>
          <w:lang w:eastAsia="en-US"/>
        </w:rPr>
        <w:t>avidlami</w:t>
      </w:r>
      <w:r w:rsidRPr="002F3653">
        <w:rPr>
          <w:rFonts w:ascii="Calibri" w:eastAsia="Calibri" w:hAnsi="Calibri" w:cs="Calibri"/>
          <w:sz w:val="20"/>
          <w:szCs w:val="20"/>
          <w:lang w:eastAsia="en-US"/>
        </w:rPr>
        <w:t xml:space="preserve"> VO, RO túto skutočnosť oznámi žiadateľovi/prijímateľovi listom GPM</w:t>
      </w:r>
      <w:r w:rsidR="008B6C28" w:rsidRPr="002F3653">
        <w:rPr>
          <w:rFonts w:ascii="Calibri" w:hAnsi="Calibri" w:cs="Calibri"/>
          <w:sz w:val="20"/>
          <w:szCs w:val="20"/>
        </w:rPr>
        <w:t>/vnútorným listom</w:t>
      </w:r>
      <w:r w:rsidR="008B6C28" w:rsidRPr="002F3653">
        <w:rPr>
          <w:rStyle w:val="Odkaznapoznmkupodiarou"/>
          <w:rFonts w:ascii="Calibri" w:hAnsi="Calibri" w:cs="Calibri"/>
          <w:sz w:val="20"/>
          <w:szCs w:val="20"/>
        </w:rPr>
        <w:footnoteReference w:id="127"/>
      </w:r>
      <w:r w:rsidR="009932CD" w:rsidRPr="002F3653">
        <w:rPr>
          <w:rFonts w:ascii="Calibri" w:eastAsia="Calibri" w:hAnsi="Calibri" w:cs="Calibri"/>
          <w:sz w:val="20"/>
          <w:szCs w:val="20"/>
          <w:lang w:eastAsia="en-US"/>
        </w:rPr>
        <w:t xml:space="preserve"> alebo elektronicky</w:t>
      </w:r>
      <w:r w:rsidRPr="002F3653">
        <w:rPr>
          <w:rFonts w:ascii="Calibri" w:eastAsia="Calibri" w:hAnsi="Calibri" w:cs="Calibri"/>
          <w:sz w:val="20"/>
          <w:szCs w:val="20"/>
          <w:lang w:eastAsia="en-US"/>
        </w:rPr>
        <w:t xml:space="preserve">. </w:t>
      </w:r>
    </w:p>
    <w:p w14:paraId="66D8DCE9" w14:textId="77777777" w:rsidR="00376F0C" w:rsidRPr="002F3653" w:rsidRDefault="00DF7AF5" w:rsidP="007F59C5">
      <w:pPr>
        <w:pStyle w:val="Odsekzoznamu"/>
        <w:numPr>
          <w:ilvl w:val="0"/>
          <w:numId w:val="33"/>
        </w:numPr>
        <w:tabs>
          <w:tab w:val="clear" w:pos="720"/>
        </w:tabs>
        <w:spacing w:before="120" w:after="60" w:line="276" w:lineRule="auto"/>
        <w:ind w:left="540" w:hanging="540"/>
        <w:contextualSpacing w:val="0"/>
        <w:jc w:val="both"/>
        <w:rPr>
          <w:rFonts w:ascii="Calibri" w:hAnsi="Calibri" w:cs="Calibri"/>
          <w:sz w:val="20"/>
          <w:szCs w:val="20"/>
        </w:rPr>
      </w:pPr>
      <w:r w:rsidRPr="002F3653">
        <w:rPr>
          <w:rFonts w:ascii="Calibri" w:eastAsia="Calibri" w:hAnsi="Calibri" w:cs="Calibri"/>
          <w:color w:val="000000"/>
          <w:sz w:val="20"/>
          <w:szCs w:val="20"/>
        </w:rPr>
        <w:t>Ž</w:t>
      </w:r>
      <w:r w:rsidRPr="002F3653">
        <w:rPr>
          <w:rFonts w:ascii="Calibri" w:hAnsi="Calibri" w:cs="Calibri"/>
          <w:sz w:val="20"/>
          <w:szCs w:val="20"/>
        </w:rPr>
        <w:t>iadateľ/</w:t>
      </w:r>
      <w:r w:rsidR="00376F0C" w:rsidRPr="002F3653">
        <w:rPr>
          <w:rFonts w:ascii="Calibri" w:hAnsi="Calibri" w:cs="Calibri"/>
          <w:sz w:val="20"/>
          <w:szCs w:val="20"/>
        </w:rPr>
        <w:t xml:space="preserve">Prijímateľ </w:t>
      </w:r>
      <w:r w:rsidR="00376F0C" w:rsidRPr="002F3653">
        <w:rPr>
          <w:rFonts w:ascii="Calibri" w:hAnsi="Calibri" w:cs="Calibri"/>
          <w:b/>
          <w:sz w:val="20"/>
          <w:szCs w:val="20"/>
        </w:rPr>
        <w:t>do 30 pracovných dní</w:t>
      </w:r>
      <w:r w:rsidR="00376F0C" w:rsidRPr="002F3653">
        <w:rPr>
          <w:rFonts w:ascii="Calibri" w:hAnsi="Calibri" w:cs="Calibri"/>
          <w:sz w:val="20"/>
          <w:szCs w:val="20"/>
        </w:rPr>
        <w:t xml:space="preserve"> odo dňa </w:t>
      </w:r>
      <w:r w:rsidR="003A7897">
        <w:rPr>
          <w:rFonts w:ascii="Calibri" w:hAnsi="Calibri" w:cs="Calibri"/>
          <w:sz w:val="20"/>
          <w:szCs w:val="20"/>
        </w:rPr>
        <w:t>zverejnenia</w:t>
      </w:r>
      <w:r w:rsidR="003A7897" w:rsidRPr="002F3653">
        <w:rPr>
          <w:rFonts w:ascii="Calibri" w:hAnsi="Calibri" w:cs="Calibri"/>
          <w:sz w:val="20"/>
          <w:szCs w:val="20"/>
        </w:rPr>
        <w:t xml:space="preserve"> </w:t>
      </w:r>
      <w:r w:rsidR="00376F0C" w:rsidRPr="002F3653">
        <w:rPr>
          <w:rFonts w:ascii="Calibri" w:hAnsi="Calibri" w:cs="Calibri"/>
          <w:sz w:val="20"/>
          <w:szCs w:val="20"/>
        </w:rPr>
        <w:t>zmluvy s úspešným uchádzačom povinne predkladá</w:t>
      </w:r>
      <w:r w:rsidR="00727646" w:rsidRPr="002F3653">
        <w:rPr>
          <w:rFonts w:ascii="Calibri" w:hAnsi="Calibri" w:cs="Calibri"/>
          <w:sz w:val="20"/>
          <w:szCs w:val="20"/>
        </w:rPr>
        <w:t xml:space="preserve"> na RO</w:t>
      </w:r>
      <w:r w:rsidR="00376F0C" w:rsidRPr="002F3653">
        <w:rPr>
          <w:rFonts w:ascii="Calibri" w:hAnsi="Calibri" w:cs="Calibri"/>
          <w:sz w:val="20"/>
          <w:szCs w:val="20"/>
        </w:rPr>
        <w:t xml:space="preserve"> (spôsobom </w:t>
      </w:r>
      <w:r w:rsidR="00F508CD" w:rsidRPr="002F3653">
        <w:rPr>
          <w:rFonts w:ascii="Calibri" w:hAnsi="Calibri" w:cs="Calibri"/>
          <w:sz w:val="20"/>
          <w:szCs w:val="20"/>
        </w:rPr>
        <w:t xml:space="preserve">uvedenom </w:t>
      </w:r>
      <w:r w:rsidR="00B05775" w:rsidRPr="002F3653">
        <w:rPr>
          <w:rFonts w:ascii="Calibri" w:hAnsi="Calibri" w:cs="Calibri"/>
          <w:sz w:val="20"/>
          <w:szCs w:val="20"/>
        </w:rPr>
        <w:t>v</w:t>
      </w:r>
      <w:r w:rsidR="002A635C" w:rsidRPr="002F3653">
        <w:rPr>
          <w:rFonts w:ascii="Calibri" w:hAnsi="Calibri" w:cs="Calibri"/>
          <w:sz w:val="20"/>
          <w:szCs w:val="20"/>
        </w:rPr>
        <w:t> </w:t>
      </w:r>
      <w:r w:rsidR="00152B32" w:rsidRPr="002F3653">
        <w:rPr>
          <w:rFonts w:ascii="Calibri" w:hAnsi="Calibri" w:cs="Calibri"/>
          <w:sz w:val="20"/>
          <w:szCs w:val="20"/>
        </w:rPr>
        <w:t>pod</w:t>
      </w:r>
      <w:r w:rsidR="002A635C" w:rsidRPr="002F3653">
        <w:rPr>
          <w:rFonts w:ascii="Calibri" w:hAnsi="Calibri" w:cs="Calibri"/>
          <w:sz w:val="20"/>
          <w:szCs w:val="20"/>
        </w:rPr>
        <w:t xml:space="preserve">kapitole </w:t>
      </w:r>
      <w:hyperlink w:anchor="_Predkladanie_dokumentácie_z_1" w:history="1">
        <w:r w:rsidR="00200A53" w:rsidRPr="002F3653">
          <w:rPr>
            <w:rStyle w:val="Hypertextovprepojenie"/>
            <w:rFonts w:asciiTheme="minorHAnsi" w:hAnsiTheme="minorHAnsi" w:cs="Calibri"/>
            <w:sz w:val="20"/>
            <w:szCs w:val="20"/>
          </w:rPr>
          <w:t>2.2</w:t>
        </w:r>
      </w:hyperlink>
      <w:r w:rsidR="00200A53" w:rsidRPr="002F3653">
        <w:rPr>
          <w:rFonts w:asciiTheme="minorHAnsi" w:hAnsiTheme="minorHAnsi" w:cs="Calibri"/>
          <w:color w:val="000000"/>
          <w:sz w:val="20"/>
          <w:szCs w:val="20"/>
        </w:rPr>
        <w:t xml:space="preserve"> </w:t>
      </w:r>
      <w:r w:rsidR="00B05775" w:rsidRPr="002F3653">
        <w:rPr>
          <w:rFonts w:ascii="Calibri" w:hAnsi="Calibri" w:cs="Calibri"/>
          <w:sz w:val="20"/>
          <w:szCs w:val="20"/>
        </w:rPr>
        <w:t>odsekoch</w:t>
      </w:r>
      <w:r w:rsidR="002A635C" w:rsidRPr="002F3653">
        <w:rPr>
          <w:rFonts w:ascii="Calibri" w:hAnsi="Calibri" w:cs="Calibri"/>
          <w:sz w:val="20"/>
          <w:szCs w:val="20"/>
        </w:rPr>
        <w:t xml:space="preserve"> </w:t>
      </w:r>
      <w:r w:rsidR="00F508CD" w:rsidRPr="002F3653">
        <w:rPr>
          <w:rFonts w:ascii="Calibri" w:hAnsi="Calibri" w:cs="Calibri"/>
          <w:sz w:val="20"/>
          <w:szCs w:val="20"/>
        </w:rPr>
        <w:t>2 – 4 tejto príručky</w:t>
      </w:r>
      <w:r w:rsidR="00376F0C" w:rsidRPr="002F3653">
        <w:rPr>
          <w:rFonts w:ascii="Calibri" w:hAnsi="Calibri" w:cs="Calibri"/>
          <w:sz w:val="20"/>
          <w:szCs w:val="20"/>
        </w:rPr>
        <w:t xml:space="preserve">) </w:t>
      </w:r>
      <w:r w:rsidR="00F83BBC" w:rsidRPr="002F3653">
        <w:rPr>
          <w:rFonts w:ascii="Calibri" w:hAnsi="Calibri" w:cs="Calibri"/>
          <w:sz w:val="20"/>
          <w:szCs w:val="20"/>
        </w:rPr>
        <w:t xml:space="preserve">na ex-post kontrolu </w:t>
      </w:r>
      <w:r w:rsidR="00376F0C" w:rsidRPr="002F3653">
        <w:rPr>
          <w:rFonts w:ascii="Calibri" w:hAnsi="Calibri" w:cs="Calibri"/>
          <w:sz w:val="20"/>
          <w:szCs w:val="20"/>
        </w:rPr>
        <w:t xml:space="preserve">dokumentáciu z procesu zadávania zákazky formou horizontálnej spolupráce </w:t>
      </w:r>
      <w:r w:rsidR="00754070" w:rsidRPr="002F3653">
        <w:rPr>
          <w:rFonts w:ascii="Calibri" w:hAnsi="Calibri" w:cs="Calibri"/>
          <w:sz w:val="20"/>
          <w:szCs w:val="20"/>
        </w:rPr>
        <w:t>uvedenú v nasledujúcej tabuľke.</w:t>
      </w:r>
    </w:p>
    <w:p w14:paraId="289FC4CA" w14:textId="77777777" w:rsidR="00754070" w:rsidRPr="002F3653" w:rsidRDefault="00754070" w:rsidP="002B73B5">
      <w:pPr>
        <w:pStyle w:val="Popis"/>
        <w:spacing w:after="0"/>
        <w:ind w:left="274"/>
        <w:jc w:val="both"/>
        <w:rPr>
          <w:rFonts w:cs="Calibri"/>
          <w:color w:val="4F81BD"/>
        </w:rPr>
      </w:pPr>
      <w:bookmarkStart w:id="1567" w:name="_Toc464993130"/>
      <w:r w:rsidRPr="002F3653">
        <w:rPr>
          <w:color w:val="4F81BD"/>
        </w:rPr>
        <w:t xml:space="preserve">Tabuľka </w:t>
      </w:r>
      <w:r w:rsidR="00BC4C74">
        <w:rPr>
          <w:color w:val="4F81BD"/>
        </w:rPr>
        <w:t>1</w:t>
      </w:r>
      <w:r w:rsidR="00523019">
        <w:rPr>
          <w:color w:val="4F81BD"/>
        </w:rPr>
        <w:t>5</w:t>
      </w:r>
      <w:r w:rsidRPr="002F3653">
        <w:rPr>
          <w:color w:val="4F81BD"/>
        </w:rPr>
        <w:t xml:space="preserve"> Rozsah dokumentácie po </w:t>
      </w:r>
      <w:r w:rsidR="0016693E" w:rsidRPr="0016693E">
        <w:rPr>
          <w:color w:val="4F81BD"/>
        </w:rPr>
        <w:t xml:space="preserve">zverejnení </w:t>
      </w:r>
      <w:r w:rsidRPr="002F3653">
        <w:rPr>
          <w:color w:val="4F81BD"/>
        </w:rPr>
        <w:t xml:space="preserve">zmluvy – zákazky zadávané formou horizontálnej </w:t>
      </w:r>
      <w:r w:rsidR="00AC6DAB" w:rsidRPr="002F3653">
        <w:rPr>
          <w:color w:val="4F81BD"/>
        </w:rPr>
        <w:t xml:space="preserve"> </w:t>
      </w:r>
      <w:r w:rsidRPr="002F3653">
        <w:rPr>
          <w:color w:val="4F81BD"/>
        </w:rPr>
        <w:t>spolupráce</w:t>
      </w:r>
      <w:bookmarkEnd w:id="1567"/>
      <w:r w:rsidRPr="002F3653">
        <w:rPr>
          <w:color w:val="4F81BD"/>
        </w:rPr>
        <w:t xml:space="preserve"> </w:t>
      </w:r>
    </w:p>
    <w:tbl>
      <w:tblPr>
        <w:tblW w:w="0" w:type="auto"/>
        <w:tblInd w:w="392" w:type="dxa"/>
        <w:tblBorders>
          <w:top w:val="single" w:sz="8" w:space="0" w:color="4F81BD"/>
          <w:left w:val="single" w:sz="8" w:space="0" w:color="4F81BD"/>
          <w:bottom w:val="single" w:sz="8" w:space="0" w:color="4F81BD"/>
          <w:right w:val="single" w:sz="8" w:space="0" w:color="4F81BD"/>
        </w:tblBorders>
        <w:tblLook w:val="04A0" w:firstRow="1" w:lastRow="0" w:firstColumn="1" w:lastColumn="0" w:noHBand="0" w:noVBand="1"/>
      </w:tblPr>
      <w:tblGrid>
        <w:gridCol w:w="8658"/>
      </w:tblGrid>
      <w:tr w:rsidR="00754070" w:rsidRPr="002F3653" w14:paraId="758FC29A" w14:textId="77777777" w:rsidTr="00F83BBC">
        <w:trPr>
          <w:trHeight w:val="228"/>
        </w:trPr>
        <w:tc>
          <w:tcPr>
            <w:tcW w:w="8658" w:type="dxa"/>
            <w:shd w:val="clear" w:color="auto" w:fill="4F81BD"/>
          </w:tcPr>
          <w:p w14:paraId="144D53AD" w14:textId="77777777" w:rsidR="00754070" w:rsidRPr="002F3653" w:rsidRDefault="00754070" w:rsidP="00F3300A">
            <w:pPr>
              <w:pStyle w:val="Default"/>
              <w:jc w:val="both"/>
              <w:rPr>
                <w:rFonts w:ascii="Calibri" w:hAnsi="Calibri" w:cs="Calibri"/>
                <w:b/>
                <w:bCs/>
                <w:color w:val="FFFFFF"/>
                <w:sz w:val="20"/>
                <w:szCs w:val="20"/>
              </w:rPr>
            </w:pPr>
            <w:r w:rsidRPr="002F3653">
              <w:rPr>
                <w:rFonts w:ascii="Calibri" w:hAnsi="Calibri" w:cs="Calibri"/>
                <w:b/>
                <w:bCs/>
                <w:color w:val="FFFFFF"/>
                <w:sz w:val="20"/>
                <w:szCs w:val="20"/>
              </w:rPr>
              <w:t xml:space="preserve">Dokumentácia pred zadaním zákazky formou horizontálne spolupráce  </w:t>
            </w:r>
          </w:p>
        </w:tc>
      </w:tr>
      <w:tr w:rsidR="00754070" w:rsidRPr="002F3653" w14:paraId="7C794500" w14:textId="77777777" w:rsidTr="00F83BBC">
        <w:tc>
          <w:tcPr>
            <w:tcW w:w="8658" w:type="dxa"/>
            <w:tcBorders>
              <w:top w:val="single" w:sz="8" w:space="0" w:color="4F81BD"/>
              <w:bottom w:val="single" w:sz="8" w:space="0" w:color="4F81BD"/>
              <w:right w:val="single" w:sz="8" w:space="0" w:color="4F81BD"/>
            </w:tcBorders>
            <w:shd w:val="clear" w:color="auto" w:fill="auto"/>
          </w:tcPr>
          <w:p w14:paraId="272974F9" w14:textId="77777777" w:rsidR="00754070" w:rsidRPr="002F3653" w:rsidRDefault="00754070" w:rsidP="007F59C5">
            <w:pPr>
              <w:pStyle w:val="Odsekzoznamu"/>
              <w:numPr>
                <w:ilvl w:val="0"/>
                <w:numId w:val="34"/>
              </w:numPr>
              <w:ind w:left="318" w:hanging="284"/>
              <w:contextualSpacing w:val="0"/>
              <w:jc w:val="both"/>
              <w:rPr>
                <w:rFonts w:ascii="Calibri" w:eastAsia="Calibri" w:hAnsi="Calibri" w:cs="Calibri"/>
                <w:sz w:val="20"/>
                <w:szCs w:val="20"/>
                <w:lang w:eastAsia="en-US"/>
              </w:rPr>
            </w:pPr>
            <w:r w:rsidRPr="002F3653">
              <w:rPr>
                <w:rFonts w:ascii="Calibri" w:eastAsia="Calibri" w:hAnsi="Calibri" w:cs="Calibri"/>
                <w:sz w:val="20"/>
                <w:szCs w:val="20"/>
                <w:lang w:eastAsia="en-US"/>
              </w:rPr>
              <w:t>výsledná zmluv</w:t>
            </w:r>
            <w:r w:rsidR="0076033A" w:rsidRPr="002F3653">
              <w:rPr>
                <w:rFonts w:ascii="Calibri" w:eastAsia="Calibri" w:hAnsi="Calibri" w:cs="Calibri"/>
                <w:sz w:val="20"/>
                <w:szCs w:val="20"/>
                <w:lang w:eastAsia="en-US"/>
              </w:rPr>
              <w:t>a</w:t>
            </w:r>
            <w:r w:rsidRPr="002F3653">
              <w:rPr>
                <w:rFonts w:ascii="Calibri" w:eastAsia="Calibri" w:hAnsi="Calibri" w:cs="Calibri"/>
                <w:sz w:val="20"/>
                <w:szCs w:val="20"/>
                <w:lang w:eastAsia="en-US"/>
              </w:rPr>
              <w:t xml:space="preserve"> so subjektom, vrátane všetkých jej príloh a prípadných dodatkov</w:t>
            </w:r>
          </w:p>
        </w:tc>
      </w:tr>
      <w:tr w:rsidR="00754070" w:rsidRPr="002F3653" w14:paraId="1C79D841" w14:textId="77777777" w:rsidTr="00F83BBC">
        <w:tc>
          <w:tcPr>
            <w:tcW w:w="8658" w:type="dxa"/>
            <w:tcBorders>
              <w:top w:val="single" w:sz="8" w:space="0" w:color="4F81BD"/>
              <w:bottom w:val="single" w:sz="8" w:space="0" w:color="4F81BD"/>
              <w:right w:val="single" w:sz="8" w:space="0" w:color="4F81BD"/>
            </w:tcBorders>
            <w:shd w:val="clear" w:color="auto" w:fill="auto"/>
          </w:tcPr>
          <w:p w14:paraId="53591B51" w14:textId="77777777" w:rsidR="00754070" w:rsidRPr="002F3653" w:rsidRDefault="001C2095" w:rsidP="007F59C5">
            <w:pPr>
              <w:pStyle w:val="Odsekzoznamu"/>
              <w:numPr>
                <w:ilvl w:val="0"/>
                <w:numId w:val="34"/>
              </w:numPr>
              <w:ind w:left="318" w:hanging="284"/>
              <w:contextualSpacing w:val="0"/>
              <w:jc w:val="both"/>
              <w:rPr>
                <w:rFonts w:ascii="Calibri" w:eastAsia="Calibri" w:hAnsi="Calibri" w:cs="Calibri"/>
                <w:sz w:val="20"/>
                <w:szCs w:val="20"/>
                <w:lang w:eastAsia="en-US"/>
              </w:rPr>
            </w:pPr>
            <w:r w:rsidRPr="002F3653">
              <w:rPr>
                <w:rFonts w:ascii="Calibri" w:hAnsi="Calibri" w:cs="Calibri"/>
                <w:sz w:val="20"/>
                <w:szCs w:val="20"/>
              </w:rPr>
              <w:t>dokumentácia uvedená v tabuľke 12, ak žiadateľ/prijímateľ nevyužil možnosť zaslať dokumentáciu na kontrolu pred zadaním zákazky formou horizontálnej spolupráce (okrem návrhu zmluvy)</w:t>
            </w:r>
          </w:p>
        </w:tc>
      </w:tr>
    </w:tbl>
    <w:p w14:paraId="096A09B0" w14:textId="77777777" w:rsidR="009E3A82" w:rsidRPr="002F3653" w:rsidRDefault="009E3A82" w:rsidP="007F59C5">
      <w:pPr>
        <w:pStyle w:val="Odsekzoznamu"/>
        <w:numPr>
          <w:ilvl w:val="0"/>
          <w:numId w:val="33"/>
        </w:numPr>
        <w:tabs>
          <w:tab w:val="clear" w:pos="720"/>
          <w:tab w:val="num" w:pos="540"/>
        </w:tabs>
        <w:spacing w:before="120" w:after="120" w:line="276" w:lineRule="auto"/>
        <w:ind w:left="540" w:hanging="540"/>
        <w:contextualSpacing w:val="0"/>
        <w:jc w:val="both"/>
        <w:rPr>
          <w:rFonts w:ascii="Calibri" w:eastAsia="Calibri" w:hAnsi="Calibri" w:cs="Calibri"/>
          <w:sz w:val="20"/>
          <w:szCs w:val="20"/>
          <w:lang w:eastAsia="en-US"/>
        </w:rPr>
      </w:pPr>
      <w:r w:rsidRPr="002F3653">
        <w:rPr>
          <w:rFonts w:ascii="Calibri" w:hAnsi="Calibri" w:cs="Calibri"/>
          <w:sz w:val="20"/>
          <w:szCs w:val="20"/>
        </w:rPr>
        <w:t xml:space="preserve">RO pri kontrole zadávania zákazky postupuje podľa kapitoly 6 Metodického pokynu CKO č. 12, pričom  primerane aplikuje postup podľa odsekov 8 - 10 vyššie, resp. postup podľa </w:t>
      </w:r>
      <w:hyperlink w:anchor="_Postup_finančnej_kontroly" w:history="1">
        <w:r w:rsidRPr="002F3653">
          <w:rPr>
            <w:rStyle w:val="Hypertextovprepojenie"/>
            <w:rFonts w:ascii="Calibri" w:hAnsi="Calibri" w:cs="Calibri"/>
            <w:sz w:val="20"/>
            <w:szCs w:val="20"/>
          </w:rPr>
          <w:t xml:space="preserve">podkapitoly 2.3. </w:t>
        </w:r>
      </w:hyperlink>
    </w:p>
    <w:p w14:paraId="440250C5" w14:textId="77777777" w:rsidR="003D1C2B" w:rsidRPr="003A7897" w:rsidRDefault="0098532E" w:rsidP="007F59C5">
      <w:pPr>
        <w:pStyle w:val="Odsekzoznamu"/>
        <w:numPr>
          <w:ilvl w:val="0"/>
          <w:numId w:val="33"/>
        </w:numPr>
        <w:tabs>
          <w:tab w:val="clear" w:pos="720"/>
        </w:tabs>
        <w:autoSpaceDE w:val="0"/>
        <w:autoSpaceDN w:val="0"/>
        <w:adjustRightInd w:val="0"/>
        <w:spacing w:before="120" w:after="120" w:line="276" w:lineRule="auto"/>
        <w:ind w:left="540" w:hanging="540"/>
        <w:contextualSpacing w:val="0"/>
        <w:jc w:val="both"/>
        <w:rPr>
          <w:rFonts w:asciiTheme="minorHAnsi" w:hAnsiTheme="minorHAnsi" w:cs="Calibri"/>
          <w:sz w:val="20"/>
          <w:szCs w:val="20"/>
        </w:rPr>
      </w:pPr>
      <w:r w:rsidRPr="002F3653">
        <w:rPr>
          <w:rFonts w:ascii="Calibri" w:hAnsi="Calibri" w:cs="Calibri"/>
          <w:sz w:val="20"/>
          <w:szCs w:val="20"/>
        </w:rPr>
        <w:t>Pri uzatváraní dodatku k existujúcej zmluve s </w:t>
      </w:r>
      <w:r w:rsidR="002C279D" w:rsidRPr="002F3653">
        <w:rPr>
          <w:rFonts w:ascii="Calibri" w:hAnsi="Calibri" w:cs="Calibri"/>
          <w:sz w:val="20"/>
          <w:szCs w:val="20"/>
        </w:rPr>
        <w:t>dodávateľom</w:t>
      </w:r>
      <w:r w:rsidRPr="002F3653">
        <w:rPr>
          <w:rFonts w:ascii="Calibri" w:hAnsi="Calibri" w:cs="Calibri"/>
          <w:sz w:val="20"/>
          <w:szCs w:val="20"/>
        </w:rPr>
        <w:t xml:space="preserve"> </w:t>
      </w:r>
      <w:r w:rsidR="00DF7AF5" w:rsidRPr="002F3653">
        <w:rPr>
          <w:rFonts w:ascii="Calibri" w:eastAsia="Calibri" w:hAnsi="Calibri" w:cs="Calibri"/>
          <w:color w:val="000000"/>
          <w:sz w:val="20"/>
          <w:szCs w:val="20"/>
        </w:rPr>
        <w:t>ž</w:t>
      </w:r>
      <w:r w:rsidR="00DF7AF5" w:rsidRPr="002F3653">
        <w:rPr>
          <w:rFonts w:ascii="Calibri" w:hAnsi="Calibri" w:cs="Calibri"/>
          <w:sz w:val="20"/>
          <w:szCs w:val="20"/>
        </w:rPr>
        <w:t>iadateľ/</w:t>
      </w:r>
      <w:r w:rsidRPr="002F3653">
        <w:rPr>
          <w:rFonts w:ascii="Calibri" w:hAnsi="Calibri" w:cs="Calibri"/>
          <w:sz w:val="20"/>
          <w:szCs w:val="20"/>
        </w:rPr>
        <w:t xml:space="preserve">prijímateľ postupuje v súlade s ustanoveniami Obchodného zákonníka, pričom primerane aplikuje v tomto prípade aj postup v zmysle </w:t>
      </w:r>
      <w:hyperlink w:anchor="_Postup_pred_podpisom" w:history="1">
        <w:r w:rsidR="00E2565C" w:rsidRPr="002F3653">
          <w:rPr>
            <w:rStyle w:val="Hypertextovprepojenie"/>
            <w:rFonts w:ascii="Calibri" w:hAnsi="Calibri" w:cs="Calibri"/>
            <w:sz w:val="20"/>
            <w:szCs w:val="20"/>
          </w:rPr>
          <w:t>kapitoly 3</w:t>
        </w:r>
      </w:hyperlink>
      <w:r w:rsidR="00E2565C" w:rsidRPr="002F3653">
        <w:rPr>
          <w:rFonts w:ascii="Calibri" w:hAnsi="Calibri" w:cs="Calibri"/>
          <w:sz w:val="20"/>
          <w:szCs w:val="20"/>
        </w:rPr>
        <w:t xml:space="preserve"> odsekov 34 až 39 tejto príručky</w:t>
      </w:r>
      <w:r w:rsidR="00E2565C" w:rsidRPr="002F3653" w:rsidDel="00E2565C">
        <w:rPr>
          <w:rFonts w:ascii="Calibri" w:hAnsi="Calibri" w:cs="Calibri"/>
          <w:sz w:val="20"/>
          <w:szCs w:val="20"/>
        </w:rPr>
        <w:t xml:space="preserve"> </w:t>
      </w:r>
      <w:r w:rsidRPr="002F3653">
        <w:rPr>
          <w:rFonts w:ascii="Calibri" w:hAnsi="Calibri" w:cs="Calibri"/>
          <w:sz w:val="20"/>
          <w:szCs w:val="20"/>
        </w:rPr>
        <w:t>.</w:t>
      </w:r>
    </w:p>
    <w:p w14:paraId="27E1795F" w14:textId="77777777" w:rsidR="00A14E1C" w:rsidRPr="002F3653" w:rsidRDefault="00796D5D" w:rsidP="00796D5D">
      <w:pPr>
        <w:pStyle w:val="Nadpis2"/>
        <w:spacing w:line="276" w:lineRule="auto"/>
      </w:pPr>
      <w:bookmarkStart w:id="1568" w:name="_Toc11049566"/>
      <w:bookmarkStart w:id="1569" w:name="_Toc11153189"/>
      <w:bookmarkEnd w:id="1568"/>
      <w:r>
        <w:lastRenderedPageBreak/>
        <w:t xml:space="preserve">6.5 </w:t>
      </w:r>
      <w:r w:rsidR="00A14E1C">
        <w:t xml:space="preserve">Pravidlá </w:t>
      </w:r>
      <w:r w:rsidR="00A14E1C" w:rsidRPr="0066502E">
        <w:t xml:space="preserve">obstarávania a kontroly zákaziek zadávaných osobou, ktorej poskytne verejný obstarávateľ 50% a menej finančných prostriedkov </w:t>
      </w:r>
      <w:r w:rsidR="00A14E1C" w:rsidRPr="00716A8D">
        <w:t xml:space="preserve">na dodanie tovaru, uskutočnenie stavebných prác a poskytnutie služieb </w:t>
      </w:r>
      <w:r w:rsidR="00A14E1C" w:rsidRPr="0066502E">
        <w:t>z</w:t>
      </w:r>
      <w:r w:rsidR="00A14E1C">
        <w:t> </w:t>
      </w:r>
      <w:r w:rsidR="00A14E1C" w:rsidRPr="0066502E">
        <w:t>NFP</w:t>
      </w:r>
      <w:bookmarkEnd w:id="1569"/>
    </w:p>
    <w:p w14:paraId="0FFA0942" w14:textId="77777777" w:rsidR="00A14E1C" w:rsidRDefault="00A14E1C" w:rsidP="007F59C5">
      <w:pPr>
        <w:pStyle w:val="Odsekzoznamu"/>
        <w:numPr>
          <w:ilvl w:val="3"/>
          <w:numId w:val="33"/>
        </w:numPr>
        <w:tabs>
          <w:tab w:val="clear" w:pos="2880"/>
          <w:tab w:val="num" w:pos="2552"/>
        </w:tabs>
        <w:spacing w:before="120"/>
        <w:ind w:left="567" w:hanging="567"/>
        <w:contextualSpacing w:val="0"/>
        <w:jc w:val="both"/>
        <w:rPr>
          <w:ins w:id="1570" w:author="uzivatel" w:date="2020-11-20T14:50:00Z"/>
          <w:rFonts w:asciiTheme="minorHAnsi" w:hAnsiTheme="minorHAnsi" w:cs="Calibri"/>
          <w:bCs/>
          <w:sz w:val="20"/>
          <w:szCs w:val="20"/>
        </w:rPr>
      </w:pPr>
      <w:r w:rsidRPr="00D809F8">
        <w:rPr>
          <w:rFonts w:asciiTheme="minorHAnsi" w:hAnsiTheme="minorHAnsi" w:cs="Calibri"/>
          <w:bCs/>
          <w:sz w:val="20"/>
          <w:szCs w:val="20"/>
        </w:rPr>
        <w:t xml:space="preserve">Prijímateľ je povinný pri zadávaní zákaziek </w:t>
      </w:r>
      <w:r w:rsidR="005C62E6" w:rsidRPr="00D809F8">
        <w:rPr>
          <w:rFonts w:asciiTheme="minorHAnsi" w:hAnsiTheme="minorHAnsi"/>
          <w:sz w:val="20"/>
          <w:szCs w:val="20"/>
        </w:rPr>
        <w:t>osobe, ktorá nie je verejným obstarávateľom ani obstarávateľom</w:t>
      </w:r>
      <w:r w:rsidR="00DA3A6C" w:rsidRPr="00D809F8">
        <w:rPr>
          <w:rFonts w:asciiTheme="minorHAnsi" w:hAnsiTheme="minorHAnsi"/>
          <w:sz w:val="20"/>
          <w:szCs w:val="20"/>
        </w:rPr>
        <w:t xml:space="preserve"> a ktorej poskytuje</w:t>
      </w:r>
      <w:r w:rsidR="005C62E6" w:rsidRPr="00D809F8">
        <w:rPr>
          <w:rFonts w:asciiTheme="minorHAnsi" w:hAnsiTheme="minorHAnsi"/>
          <w:sz w:val="20"/>
          <w:szCs w:val="20"/>
        </w:rPr>
        <w:t xml:space="preserve"> časť finančných prostriedkov predstavujúcich percentuálny podiel rovnaký alebo nižší ako 50 % finančných prostriedkov na dodanie tovaru, uskutočnenie stavebných prác a poskytnutie služieb</w:t>
      </w:r>
      <w:r w:rsidR="00DA3A6C" w:rsidRPr="00D809F8">
        <w:rPr>
          <w:rFonts w:asciiTheme="minorHAnsi" w:hAnsiTheme="minorHAnsi"/>
          <w:sz w:val="20"/>
          <w:szCs w:val="20"/>
        </w:rPr>
        <w:t xml:space="preserve">, </w:t>
      </w:r>
      <w:r w:rsidRPr="00D809F8">
        <w:rPr>
          <w:rFonts w:asciiTheme="minorHAnsi" w:hAnsiTheme="minorHAnsi" w:cs="Calibri"/>
          <w:bCs/>
          <w:sz w:val="20"/>
          <w:szCs w:val="20"/>
        </w:rPr>
        <w:t xml:space="preserve">postupovať podľa </w:t>
      </w:r>
      <w:r w:rsidR="00D42918" w:rsidRPr="00D809F8">
        <w:rPr>
          <w:rFonts w:asciiTheme="minorHAnsi" w:hAnsiTheme="minorHAnsi" w:cs="Calibri"/>
          <w:bCs/>
          <w:sz w:val="20"/>
          <w:szCs w:val="20"/>
        </w:rPr>
        <w:t>tejto časti</w:t>
      </w:r>
      <w:r w:rsidR="00D81326">
        <w:rPr>
          <w:rFonts w:asciiTheme="minorHAnsi" w:hAnsiTheme="minorHAnsi" w:cs="Calibri"/>
          <w:bCs/>
          <w:sz w:val="20"/>
          <w:szCs w:val="20"/>
        </w:rPr>
        <w:t xml:space="preserve"> príručky</w:t>
      </w:r>
      <w:r w:rsidR="00D42918" w:rsidRPr="00D809F8">
        <w:rPr>
          <w:rFonts w:asciiTheme="minorHAnsi" w:hAnsiTheme="minorHAnsi" w:cs="Calibri"/>
          <w:bCs/>
          <w:sz w:val="20"/>
          <w:szCs w:val="20"/>
        </w:rPr>
        <w:t xml:space="preserve"> a </w:t>
      </w:r>
      <w:r w:rsidRPr="00D809F8">
        <w:rPr>
          <w:rFonts w:asciiTheme="minorHAnsi" w:hAnsiTheme="minorHAnsi" w:cs="Calibri"/>
          <w:bCs/>
          <w:sz w:val="20"/>
          <w:szCs w:val="20"/>
        </w:rPr>
        <w:t>kapitoly 7 Metodického pokynu CKO č. 12.</w:t>
      </w:r>
      <w:r w:rsidR="005C62E6" w:rsidRPr="00D809F8">
        <w:rPr>
          <w:rFonts w:asciiTheme="minorHAnsi" w:hAnsiTheme="minorHAnsi" w:cs="Calibri"/>
          <w:bCs/>
          <w:sz w:val="20"/>
          <w:szCs w:val="20"/>
        </w:rPr>
        <w:t xml:space="preserve"> </w:t>
      </w:r>
    </w:p>
    <w:p w14:paraId="0641D0FE" w14:textId="77777777" w:rsidR="003D3622" w:rsidRPr="00D809F8" w:rsidRDefault="003D3622" w:rsidP="003D3622">
      <w:pPr>
        <w:pStyle w:val="Odsekzoznamu"/>
        <w:spacing w:before="120"/>
        <w:ind w:left="567"/>
        <w:contextualSpacing w:val="0"/>
        <w:jc w:val="both"/>
        <w:rPr>
          <w:rFonts w:asciiTheme="minorHAnsi" w:hAnsiTheme="minorHAnsi" w:cs="Calibri"/>
          <w:bCs/>
          <w:sz w:val="20"/>
          <w:szCs w:val="20"/>
        </w:rPr>
      </w:pPr>
      <w:ins w:id="1571" w:author="uzivatel" w:date="2020-11-20T14:50:00Z">
        <w:r w:rsidRPr="003D3622">
          <w:rPr>
            <w:rFonts w:asciiTheme="minorHAnsi" w:hAnsiTheme="minorHAnsi" w:cs="Calibri"/>
            <w:bCs/>
            <w:sz w:val="20"/>
            <w:szCs w:val="20"/>
          </w:rPr>
          <w:t xml:space="preserve">Ak zákazku zadáva osoba, ktorej verejný obstarávateľ poskytne časť finančných prostriedkov z NFP predstavujúcich percentuálny podiel rovnaký alebo nižší ako 50% finančných prostriedkov na dodanie tovaru, uskutočnenie stavebných prác a poskytnutie služieb a zákazka napĺňa podmienky na uplatnenie výnimky podľa § 1 ods. 2 až 14 ZVO alebo podľa § 8 ods. 2 ZVO, postupuje prijímateľ pri zadávaní zákazky podľa časti </w:t>
        </w:r>
      </w:ins>
      <w:ins w:id="1572" w:author="uzivatel" w:date="2020-11-20T14:51:00Z">
        <w:r>
          <w:rPr>
            <w:rFonts w:asciiTheme="minorHAnsi" w:hAnsiTheme="minorHAnsi" w:cs="Calibri"/>
            <w:bCs/>
            <w:sz w:val="20"/>
            <w:szCs w:val="20"/>
          </w:rPr>
          <w:t>kapitoly 6.2 tejto príručky</w:t>
        </w:r>
      </w:ins>
      <w:ins w:id="1573" w:author="uzivatel" w:date="2020-11-20T14:50:00Z">
        <w:r w:rsidRPr="003D3622">
          <w:rPr>
            <w:rFonts w:asciiTheme="minorHAnsi" w:hAnsiTheme="minorHAnsi" w:cs="Calibri"/>
            <w:bCs/>
            <w:sz w:val="20"/>
            <w:szCs w:val="20"/>
          </w:rPr>
          <w:t xml:space="preserve"> a nie je povinný uplatniť procesné pravidlá podľa tejto kapitoly.</w:t>
        </w:r>
      </w:ins>
    </w:p>
    <w:p w14:paraId="25FB539A" w14:textId="77777777" w:rsidR="005C62E6" w:rsidRPr="00D809F8" w:rsidRDefault="005C62E6" w:rsidP="007F59C5">
      <w:pPr>
        <w:pStyle w:val="Odsekzoznamu"/>
        <w:numPr>
          <w:ilvl w:val="3"/>
          <w:numId w:val="33"/>
        </w:numPr>
        <w:tabs>
          <w:tab w:val="clear" w:pos="2880"/>
          <w:tab w:val="num" w:pos="2552"/>
        </w:tabs>
        <w:spacing w:before="120"/>
        <w:ind w:left="567" w:hanging="567"/>
        <w:contextualSpacing w:val="0"/>
        <w:rPr>
          <w:rFonts w:asciiTheme="minorHAnsi" w:hAnsiTheme="minorHAnsi" w:cs="Calibri"/>
          <w:bCs/>
          <w:sz w:val="20"/>
          <w:szCs w:val="20"/>
        </w:rPr>
      </w:pPr>
      <w:r w:rsidRPr="00D809F8">
        <w:rPr>
          <w:rFonts w:asciiTheme="minorHAnsi" w:hAnsiTheme="minorHAnsi" w:cs="Calibri"/>
          <w:bCs/>
          <w:sz w:val="20"/>
          <w:szCs w:val="20"/>
        </w:rPr>
        <w:t>Zákazky zadávané osobami, ktorým poskytne verejný obstarávateľ 50% a menej finančných prostriedkov na dodanie tovaru, uskutočnenie stavebných prác a poskytnutie služieb z NFP sa delia na:</w:t>
      </w:r>
    </w:p>
    <w:p w14:paraId="35C2FEAE" w14:textId="77777777" w:rsidR="005C62E6" w:rsidRPr="00D809F8" w:rsidRDefault="005C62E6" w:rsidP="007F59C5">
      <w:pPr>
        <w:pStyle w:val="Odsekzoznamu"/>
        <w:numPr>
          <w:ilvl w:val="0"/>
          <w:numId w:val="45"/>
        </w:numPr>
        <w:spacing w:before="120"/>
        <w:contextualSpacing w:val="0"/>
        <w:jc w:val="both"/>
        <w:rPr>
          <w:rFonts w:asciiTheme="minorHAnsi" w:hAnsiTheme="minorHAnsi" w:cs="Calibri"/>
          <w:bCs/>
          <w:sz w:val="20"/>
          <w:szCs w:val="20"/>
        </w:rPr>
      </w:pPr>
      <w:r w:rsidRPr="00D809F8">
        <w:rPr>
          <w:rFonts w:asciiTheme="minorHAnsi" w:hAnsiTheme="minorHAnsi" w:cs="Calibri"/>
          <w:bCs/>
          <w:sz w:val="20"/>
          <w:szCs w:val="20"/>
        </w:rPr>
        <w:t>zákazky, ktorých hodnota bez DPH sa rovná, alebo presahuje 100 000 eur (ďalej len „zákazky nad 100 000 eur“),</w:t>
      </w:r>
    </w:p>
    <w:p w14:paraId="14B13AD8" w14:textId="77777777" w:rsidR="005C62E6" w:rsidRPr="00D809F8" w:rsidRDefault="005C62E6" w:rsidP="007F59C5">
      <w:pPr>
        <w:pStyle w:val="Odsekzoznamu"/>
        <w:numPr>
          <w:ilvl w:val="0"/>
          <w:numId w:val="45"/>
        </w:numPr>
        <w:spacing w:before="120"/>
        <w:contextualSpacing w:val="0"/>
        <w:jc w:val="both"/>
        <w:rPr>
          <w:rFonts w:asciiTheme="minorHAnsi" w:hAnsiTheme="minorHAnsi" w:cs="Calibri"/>
          <w:bCs/>
          <w:sz w:val="20"/>
          <w:szCs w:val="20"/>
        </w:rPr>
      </w:pPr>
      <w:r w:rsidRPr="00D809F8">
        <w:rPr>
          <w:rFonts w:asciiTheme="minorHAnsi" w:hAnsiTheme="minorHAnsi" w:cs="Calibri"/>
          <w:bCs/>
          <w:sz w:val="20"/>
          <w:szCs w:val="20"/>
        </w:rPr>
        <w:t xml:space="preserve">zákazky, ktorých hodnota bez DPH je nižšia ako 100 000 eur (ďalej len „zákazky </w:t>
      </w:r>
      <w:r w:rsidRPr="00D809F8">
        <w:rPr>
          <w:rFonts w:asciiTheme="minorHAnsi" w:hAnsiTheme="minorHAnsi" w:cs="Calibri"/>
          <w:bCs/>
          <w:sz w:val="20"/>
          <w:szCs w:val="20"/>
        </w:rPr>
        <w:br/>
        <w:t>do 100 000 eur“).</w:t>
      </w:r>
    </w:p>
    <w:p w14:paraId="6E2B3DF1" w14:textId="77777777" w:rsidR="005C62E6" w:rsidRPr="00D809F8" w:rsidRDefault="005C62E6" w:rsidP="007F59C5">
      <w:pPr>
        <w:pStyle w:val="Odsekzoznamu"/>
        <w:numPr>
          <w:ilvl w:val="3"/>
          <w:numId w:val="33"/>
        </w:numPr>
        <w:tabs>
          <w:tab w:val="clear" w:pos="2880"/>
          <w:tab w:val="num" w:pos="2552"/>
        </w:tabs>
        <w:spacing w:before="120"/>
        <w:ind w:left="567" w:hanging="567"/>
        <w:contextualSpacing w:val="0"/>
        <w:jc w:val="both"/>
        <w:rPr>
          <w:rFonts w:asciiTheme="minorHAnsi" w:hAnsiTheme="minorHAnsi" w:cs="Calibri"/>
          <w:bCs/>
          <w:sz w:val="20"/>
          <w:szCs w:val="20"/>
        </w:rPr>
      </w:pPr>
      <w:r w:rsidRPr="00D809F8">
        <w:rPr>
          <w:rFonts w:asciiTheme="minorHAnsi" w:hAnsiTheme="minorHAnsi" w:cs="Calibri"/>
          <w:bCs/>
          <w:sz w:val="20"/>
          <w:szCs w:val="20"/>
        </w:rPr>
        <w:t xml:space="preserve">V prípade zákaziek tohto typu nie je potrebné v osobitnom postupe určovať predpokladanú hodnotu zákazky, ale rozhodujúce je, aby zmluva, ktorá je uzatvorená </w:t>
      </w:r>
      <w:r w:rsidRPr="00D809F8">
        <w:rPr>
          <w:rFonts w:asciiTheme="minorHAnsi" w:hAnsiTheme="minorHAnsi" w:cs="Calibri"/>
          <w:bCs/>
          <w:sz w:val="20"/>
          <w:szCs w:val="20"/>
        </w:rPr>
        <w:br/>
        <w:t>s úspešným dodávateľom, bola vo finančnom limite, ktorý je spojený s možnosťou uplatnenia postupu podľa tejto časti.</w:t>
      </w:r>
    </w:p>
    <w:p w14:paraId="0BF43FB7" w14:textId="77777777" w:rsidR="003B595C" w:rsidRPr="00D809F8" w:rsidRDefault="00482E4C" w:rsidP="007F59C5">
      <w:pPr>
        <w:pStyle w:val="Odsekzoznamu"/>
        <w:numPr>
          <w:ilvl w:val="3"/>
          <w:numId w:val="33"/>
        </w:numPr>
        <w:tabs>
          <w:tab w:val="clear" w:pos="2880"/>
          <w:tab w:val="num" w:pos="2552"/>
        </w:tabs>
        <w:spacing w:before="120"/>
        <w:ind w:left="567" w:hanging="567"/>
        <w:contextualSpacing w:val="0"/>
        <w:jc w:val="both"/>
        <w:rPr>
          <w:rFonts w:asciiTheme="minorHAnsi" w:hAnsiTheme="minorHAnsi" w:cs="Calibri"/>
          <w:bCs/>
          <w:sz w:val="20"/>
          <w:szCs w:val="20"/>
        </w:rPr>
      </w:pPr>
      <w:r>
        <w:rPr>
          <w:rFonts w:asciiTheme="minorHAnsi" w:hAnsiTheme="minorHAnsi" w:cs="Calibri"/>
          <w:bCs/>
          <w:sz w:val="20"/>
          <w:szCs w:val="20"/>
        </w:rPr>
        <w:t>Kompletnú d</w:t>
      </w:r>
      <w:r w:rsidR="003B595C" w:rsidRPr="00D809F8">
        <w:rPr>
          <w:rFonts w:asciiTheme="minorHAnsi" w:hAnsiTheme="minorHAnsi" w:cs="Calibri"/>
          <w:bCs/>
          <w:sz w:val="20"/>
          <w:szCs w:val="20"/>
        </w:rPr>
        <w:t xml:space="preserve">okumentáciu na kontrolu obstarávania predkladá prijímateľ po podpise zmluvy s úspešným dodávateľom. </w:t>
      </w:r>
      <w:ins w:id="1574" w:author="uzivatel" w:date="2020-11-20T15:01:00Z">
        <w:r w:rsidR="007D5025">
          <w:rPr>
            <w:rFonts w:asciiTheme="minorHAnsi" w:hAnsiTheme="minorHAnsi" w:cs="Calibri"/>
            <w:bCs/>
            <w:sz w:val="20"/>
            <w:szCs w:val="20"/>
          </w:rPr>
          <w:t>V</w:t>
        </w:r>
        <w:r w:rsidR="007D5025" w:rsidRPr="007D5025">
          <w:rPr>
            <w:rFonts w:asciiTheme="minorHAnsi" w:hAnsiTheme="minorHAnsi" w:cs="Calibri"/>
            <w:bCs/>
            <w:sz w:val="20"/>
            <w:szCs w:val="20"/>
          </w:rPr>
          <w:t xml:space="preserve"> prípade zákaziek nad 100 000 eur </w:t>
        </w:r>
        <w:r w:rsidR="007D5025">
          <w:rPr>
            <w:rFonts w:asciiTheme="minorHAnsi" w:hAnsiTheme="minorHAnsi" w:cs="Calibri"/>
            <w:bCs/>
            <w:sz w:val="20"/>
            <w:szCs w:val="20"/>
          </w:rPr>
          <w:t xml:space="preserve">sa </w:t>
        </w:r>
        <w:r w:rsidR="007D5025" w:rsidRPr="007D5025">
          <w:rPr>
            <w:rFonts w:asciiTheme="minorHAnsi" w:hAnsiTheme="minorHAnsi" w:cs="Calibri"/>
            <w:bCs/>
            <w:sz w:val="20"/>
            <w:szCs w:val="20"/>
          </w:rPr>
          <w:t xml:space="preserve">Prijímateľ môže dobrovoľne rozhodnúť predložiť dokumentáciu na </w:t>
        </w:r>
      </w:ins>
      <w:ins w:id="1575" w:author="uzivatel" w:date="2020-11-20T15:02:00Z">
        <w:r w:rsidR="007D5025" w:rsidRPr="007D5025">
          <w:rPr>
            <w:rFonts w:asciiTheme="minorHAnsi" w:hAnsiTheme="minorHAnsi" w:cs="Calibri"/>
            <w:bCs/>
            <w:sz w:val="20"/>
            <w:szCs w:val="20"/>
          </w:rPr>
          <w:t xml:space="preserve">ex-ante </w:t>
        </w:r>
      </w:ins>
      <w:ins w:id="1576" w:author="uzivatel" w:date="2020-11-20T15:01:00Z">
        <w:r w:rsidR="007D5025" w:rsidRPr="007D5025">
          <w:rPr>
            <w:rFonts w:asciiTheme="minorHAnsi" w:hAnsiTheme="minorHAnsi" w:cs="Calibri"/>
            <w:bCs/>
            <w:sz w:val="20"/>
            <w:szCs w:val="20"/>
          </w:rPr>
          <w:t xml:space="preserve">kontrolu ešte pred podpisom zmluvy s úspešným dodávateľom. </w:t>
        </w:r>
      </w:ins>
      <w:r w:rsidR="003B595C" w:rsidRPr="00D809F8">
        <w:rPr>
          <w:rFonts w:asciiTheme="minorHAnsi" w:hAnsiTheme="minorHAnsi" w:cs="Calibri"/>
          <w:bCs/>
          <w:sz w:val="20"/>
          <w:szCs w:val="20"/>
        </w:rPr>
        <w:t>V prípade zákaziek nad 100 000 eur musí byť plnenie založené na písomnom zmluvnom vzťahu. V prípade zákaziek do 100 000 eur nie je povinnosťou uzavrieť písomnú zmluvu, prijímateľ môže predložiť aj objednávku, ktorá v tomto prípade pre potreby finančnej kontroly obstarávania nahrádza písomný zmluvný vzťah.</w:t>
      </w:r>
    </w:p>
    <w:p w14:paraId="343CF805" w14:textId="77777777" w:rsidR="00AE4E18" w:rsidRDefault="003B595C" w:rsidP="007F59C5">
      <w:pPr>
        <w:pStyle w:val="Odsekzoznamu"/>
        <w:numPr>
          <w:ilvl w:val="3"/>
          <w:numId w:val="33"/>
        </w:numPr>
        <w:tabs>
          <w:tab w:val="clear" w:pos="2880"/>
          <w:tab w:val="num" w:pos="2552"/>
        </w:tabs>
        <w:spacing w:before="120"/>
        <w:ind w:left="567" w:hanging="567"/>
        <w:contextualSpacing w:val="0"/>
        <w:jc w:val="both"/>
        <w:rPr>
          <w:ins w:id="1577" w:author="Chromíková, Katarína" w:date="2020-12-11T17:19:00Z"/>
          <w:rFonts w:asciiTheme="minorHAnsi" w:hAnsiTheme="minorHAnsi" w:cs="Calibri"/>
          <w:bCs/>
          <w:sz w:val="20"/>
          <w:szCs w:val="20"/>
        </w:rPr>
      </w:pPr>
      <w:r w:rsidRPr="00D809F8">
        <w:rPr>
          <w:rFonts w:asciiTheme="minorHAnsi" w:hAnsiTheme="minorHAnsi" w:cs="Calibri"/>
          <w:bCs/>
          <w:sz w:val="20"/>
          <w:szCs w:val="20"/>
        </w:rPr>
        <w:t xml:space="preserve">Minimálne povinné náležitosti objednávky sú najmä: </w:t>
      </w:r>
    </w:p>
    <w:p w14:paraId="2203958F" w14:textId="77777777" w:rsidR="00AE4E18" w:rsidRDefault="003B595C" w:rsidP="007F59C5">
      <w:pPr>
        <w:pStyle w:val="Odsekzoznamu"/>
        <w:numPr>
          <w:ilvl w:val="0"/>
          <w:numId w:val="56"/>
        </w:numPr>
        <w:spacing w:before="120"/>
        <w:jc w:val="both"/>
        <w:rPr>
          <w:ins w:id="1578" w:author="Chromíková, Katarína" w:date="2020-12-11T17:19:00Z"/>
          <w:rFonts w:asciiTheme="minorHAnsi" w:hAnsiTheme="minorHAnsi" w:cs="Calibri"/>
          <w:bCs/>
          <w:sz w:val="20"/>
          <w:szCs w:val="20"/>
        </w:rPr>
      </w:pPr>
      <w:r w:rsidRPr="00AE4E18">
        <w:rPr>
          <w:rFonts w:asciiTheme="minorHAnsi" w:hAnsiTheme="minorHAnsi" w:cs="Calibri"/>
          <w:bCs/>
          <w:sz w:val="20"/>
          <w:szCs w:val="20"/>
        </w:rPr>
        <w:t xml:space="preserve">dátum jej vyhotovenia, </w:t>
      </w:r>
    </w:p>
    <w:p w14:paraId="7E8D5C32" w14:textId="77777777" w:rsidR="00AE4E18" w:rsidRDefault="003B595C" w:rsidP="007F59C5">
      <w:pPr>
        <w:pStyle w:val="Odsekzoznamu"/>
        <w:numPr>
          <w:ilvl w:val="0"/>
          <w:numId w:val="56"/>
        </w:numPr>
        <w:spacing w:before="120"/>
        <w:jc w:val="both"/>
        <w:rPr>
          <w:ins w:id="1579" w:author="Chromíková, Katarína" w:date="2020-12-11T17:20:00Z"/>
          <w:rFonts w:asciiTheme="minorHAnsi" w:hAnsiTheme="minorHAnsi" w:cs="Calibri"/>
          <w:bCs/>
          <w:sz w:val="20"/>
          <w:szCs w:val="20"/>
        </w:rPr>
      </w:pPr>
      <w:r w:rsidRPr="00AE4E18">
        <w:rPr>
          <w:rFonts w:asciiTheme="minorHAnsi" w:hAnsiTheme="minorHAnsi" w:cs="Calibri"/>
          <w:bCs/>
          <w:sz w:val="20"/>
          <w:szCs w:val="20"/>
        </w:rPr>
        <w:t xml:space="preserve">kompletné a správne identifikačné údaje objednávateľa a dodávateľa (t. j.  obchodné meno/ názov, IČO, adresu sídla, príp. kontaktné miesta), </w:t>
      </w:r>
    </w:p>
    <w:p w14:paraId="1016F4C9" w14:textId="77777777" w:rsidR="00AE4E18" w:rsidRDefault="003B595C" w:rsidP="007F59C5">
      <w:pPr>
        <w:pStyle w:val="Odsekzoznamu"/>
        <w:numPr>
          <w:ilvl w:val="0"/>
          <w:numId w:val="56"/>
        </w:numPr>
        <w:spacing w:before="120"/>
        <w:jc w:val="both"/>
        <w:rPr>
          <w:ins w:id="1580" w:author="Chromíková, Katarína" w:date="2020-12-11T17:20:00Z"/>
          <w:rFonts w:asciiTheme="minorHAnsi" w:hAnsiTheme="minorHAnsi" w:cs="Calibri"/>
          <w:bCs/>
          <w:sz w:val="20"/>
          <w:szCs w:val="20"/>
        </w:rPr>
      </w:pPr>
      <w:del w:id="1581" w:author="Chromíková, Katarína" w:date="2020-12-11T17:20:00Z">
        <w:r w:rsidRPr="00AE4E18" w:rsidDel="00AE4E18">
          <w:rPr>
            <w:rFonts w:asciiTheme="minorHAnsi" w:hAnsiTheme="minorHAnsi" w:cs="Calibri"/>
            <w:bCs/>
            <w:sz w:val="20"/>
            <w:szCs w:val="20"/>
          </w:rPr>
          <w:delText xml:space="preserve">jednoznačnú </w:delText>
        </w:r>
      </w:del>
      <w:ins w:id="1582" w:author="Chromíková, Katarína" w:date="2020-12-11T17:20:00Z">
        <w:r w:rsidR="00AE4E18" w:rsidRPr="00AE4E18">
          <w:rPr>
            <w:rFonts w:asciiTheme="minorHAnsi" w:hAnsiTheme="minorHAnsi" w:cs="Calibri"/>
            <w:bCs/>
            <w:sz w:val="20"/>
            <w:szCs w:val="20"/>
          </w:rPr>
          <w:t>jednoznačn</w:t>
        </w:r>
        <w:r w:rsidR="00AE4E18">
          <w:rPr>
            <w:rFonts w:asciiTheme="minorHAnsi" w:hAnsiTheme="minorHAnsi" w:cs="Calibri"/>
            <w:bCs/>
            <w:sz w:val="20"/>
            <w:szCs w:val="20"/>
          </w:rPr>
          <w:t>á</w:t>
        </w:r>
        <w:r w:rsidR="00AE4E18" w:rsidRPr="00AE4E18">
          <w:rPr>
            <w:rFonts w:asciiTheme="minorHAnsi" w:hAnsiTheme="minorHAnsi" w:cs="Calibri"/>
            <w:bCs/>
            <w:sz w:val="20"/>
            <w:szCs w:val="20"/>
          </w:rPr>
          <w:t xml:space="preserve"> </w:t>
        </w:r>
      </w:ins>
      <w:del w:id="1583" w:author="Chromíková, Katarína" w:date="2020-12-11T17:20:00Z">
        <w:r w:rsidRPr="00AE4E18" w:rsidDel="00AE4E18">
          <w:rPr>
            <w:rFonts w:asciiTheme="minorHAnsi" w:hAnsiTheme="minorHAnsi" w:cs="Calibri"/>
            <w:bCs/>
            <w:sz w:val="20"/>
            <w:szCs w:val="20"/>
          </w:rPr>
          <w:delText xml:space="preserve">špecifikáciu </w:delText>
        </w:r>
      </w:del>
      <w:ins w:id="1584" w:author="Chromíková, Katarína" w:date="2020-12-11T17:20:00Z">
        <w:r w:rsidR="00AE4E18" w:rsidRPr="00AE4E18">
          <w:rPr>
            <w:rFonts w:asciiTheme="minorHAnsi" w:hAnsiTheme="minorHAnsi" w:cs="Calibri"/>
            <w:bCs/>
            <w:sz w:val="20"/>
            <w:szCs w:val="20"/>
          </w:rPr>
          <w:t>špecifikáci</w:t>
        </w:r>
        <w:r w:rsidR="00AE4E18">
          <w:rPr>
            <w:rFonts w:asciiTheme="minorHAnsi" w:hAnsiTheme="minorHAnsi" w:cs="Calibri"/>
            <w:bCs/>
            <w:sz w:val="20"/>
            <w:szCs w:val="20"/>
          </w:rPr>
          <w:t>a</w:t>
        </w:r>
        <w:r w:rsidR="00AE4E18" w:rsidRPr="00AE4E18">
          <w:rPr>
            <w:rFonts w:asciiTheme="minorHAnsi" w:hAnsiTheme="minorHAnsi" w:cs="Calibri"/>
            <w:bCs/>
            <w:sz w:val="20"/>
            <w:szCs w:val="20"/>
          </w:rPr>
          <w:t xml:space="preserve"> </w:t>
        </w:r>
      </w:ins>
      <w:r w:rsidRPr="00AE4E18">
        <w:rPr>
          <w:rFonts w:asciiTheme="minorHAnsi" w:hAnsiTheme="minorHAnsi" w:cs="Calibri"/>
          <w:bCs/>
          <w:sz w:val="20"/>
          <w:szCs w:val="20"/>
        </w:rPr>
        <w:t xml:space="preserve">predmetu zákazky,  </w:t>
      </w:r>
    </w:p>
    <w:p w14:paraId="5BB977FE" w14:textId="77777777" w:rsidR="00AE4E18" w:rsidRDefault="003B595C" w:rsidP="007F59C5">
      <w:pPr>
        <w:pStyle w:val="Odsekzoznamu"/>
        <w:numPr>
          <w:ilvl w:val="0"/>
          <w:numId w:val="56"/>
        </w:numPr>
        <w:spacing w:before="120"/>
        <w:jc w:val="both"/>
        <w:rPr>
          <w:ins w:id="1585" w:author="Chromíková, Katarína" w:date="2020-12-11T17:20:00Z"/>
          <w:rFonts w:asciiTheme="minorHAnsi" w:hAnsiTheme="minorHAnsi" w:cs="Calibri"/>
          <w:bCs/>
          <w:sz w:val="20"/>
          <w:szCs w:val="20"/>
        </w:rPr>
      </w:pPr>
      <w:del w:id="1586" w:author="Chromíková, Katarína" w:date="2020-12-11T17:20:00Z">
        <w:r w:rsidRPr="00AE4E18" w:rsidDel="00AE4E18">
          <w:rPr>
            <w:rFonts w:asciiTheme="minorHAnsi" w:hAnsiTheme="minorHAnsi" w:cs="Calibri"/>
            <w:bCs/>
            <w:sz w:val="20"/>
            <w:szCs w:val="20"/>
          </w:rPr>
          <w:delText xml:space="preserve">dohodnutú </w:delText>
        </w:r>
      </w:del>
      <w:ins w:id="1587" w:author="Chromíková, Katarína" w:date="2020-12-11T17:20:00Z">
        <w:r w:rsidR="00AE4E18" w:rsidRPr="00AE4E18">
          <w:rPr>
            <w:rFonts w:asciiTheme="minorHAnsi" w:hAnsiTheme="minorHAnsi" w:cs="Calibri"/>
            <w:bCs/>
            <w:sz w:val="20"/>
            <w:szCs w:val="20"/>
          </w:rPr>
          <w:t>dohodnut</w:t>
        </w:r>
        <w:r w:rsidR="00AE4E18">
          <w:rPr>
            <w:rFonts w:asciiTheme="minorHAnsi" w:hAnsiTheme="minorHAnsi" w:cs="Calibri"/>
            <w:bCs/>
            <w:sz w:val="20"/>
            <w:szCs w:val="20"/>
          </w:rPr>
          <w:t>á</w:t>
        </w:r>
        <w:r w:rsidR="00AE4E18" w:rsidRPr="00AE4E18">
          <w:rPr>
            <w:rFonts w:asciiTheme="minorHAnsi" w:hAnsiTheme="minorHAnsi" w:cs="Calibri"/>
            <w:bCs/>
            <w:sz w:val="20"/>
            <w:szCs w:val="20"/>
          </w:rPr>
          <w:t xml:space="preserve"> </w:t>
        </w:r>
      </w:ins>
      <w:del w:id="1588" w:author="Chromíková, Katarína" w:date="2020-12-11T17:20:00Z">
        <w:r w:rsidRPr="00AE4E18" w:rsidDel="00AE4E18">
          <w:rPr>
            <w:rFonts w:asciiTheme="minorHAnsi" w:hAnsiTheme="minorHAnsi" w:cs="Calibri"/>
            <w:bCs/>
            <w:sz w:val="20"/>
            <w:szCs w:val="20"/>
          </w:rPr>
          <w:delText xml:space="preserve">cenu </w:delText>
        </w:r>
      </w:del>
      <w:ins w:id="1589" w:author="Chromíková, Katarína" w:date="2020-12-11T17:20:00Z">
        <w:r w:rsidR="00AE4E18" w:rsidRPr="00AE4E18">
          <w:rPr>
            <w:rFonts w:asciiTheme="minorHAnsi" w:hAnsiTheme="minorHAnsi" w:cs="Calibri"/>
            <w:bCs/>
            <w:sz w:val="20"/>
            <w:szCs w:val="20"/>
          </w:rPr>
          <w:t>cen</w:t>
        </w:r>
        <w:r w:rsidR="00AE4E18">
          <w:rPr>
            <w:rFonts w:asciiTheme="minorHAnsi" w:hAnsiTheme="minorHAnsi" w:cs="Calibri"/>
            <w:bCs/>
            <w:sz w:val="20"/>
            <w:szCs w:val="20"/>
          </w:rPr>
          <w:t>a</w:t>
        </w:r>
        <w:r w:rsidR="00AE4E18" w:rsidRPr="00AE4E18">
          <w:rPr>
            <w:rFonts w:asciiTheme="minorHAnsi" w:hAnsiTheme="minorHAnsi" w:cs="Calibri"/>
            <w:bCs/>
            <w:sz w:val="20"/>
            <w:szCs w:val="20"/>
          </w:rPr>
          <w:t xml:space="preserve"> </w:t>
        </w:r>
      </w:ins>
      <w:r w:rsidRPr="00AE4E18">
        <w:rPr>
          <w:rFonts w:asciiTheme="minorHAnsi" w:hAnsiTheme="minorHAnsi" w:cs="Calibri"/>
          <w:bCs/>
          <w:sz w:val="20"/>
          <w:szCs w:val="20"/>
        </w:rPr>
        <w:t>(bez DPH, výška DPH a cena s DPH; v prípade, že dodávateľ nie je platca DPH, uvedie sa konečná cena),</w:t>
      </w:r>
    </w:p>
    <w:p w14:paraId="753D3538" w14:textId="77777777" w:rsidR="00AE4E18" w:rsidRDefault="003B595C" w:rsidP="007F59C5">
      <w:pPr>
        <w:pStyle w:val="Odsekzoznamu"/>
        <w:numPr>
          <w:ilvl w:val="0"/>
          <w:numId w:val="56"/>
        </w:numPr>
        <w:spacing w:before="120"/>
        <w:jc w:val="both"/>
        <w:rPr>
          <w:ins w:id="1590" w:author="Chromíková, Katarína" w:date="2020-12-11T17:20:00Z"/>
          <w:rFonts w:asciiTheme="minorHAnsi" w:hAnsiTheme="minorHAnsi" w:cs="Calibri"/>
          <w:bCs/>
          <w:sz w:val="20"/>
          <w:szCs w:val="20"/>
        </w:rPr>
      </w:pPr>
      <w:del w:id="1591" w:author="Chromíková, Katarína" w:date="2020-12-11T17:20:00Z">
        <w:r w:rsidRPr="00AE4E18" w:rsidDel="00AE4E18">
          <w:rPr>
            <w:rFonts w:asciiTheme="minorHAnsi" w:hAnsiTheme="minorHAnsi" w:cs="Calibri"/>
            <w:bCs/>
            <w:sz w:val="20"/>
            <w:szCs w:val="20"/>
          </w:rPr>
          <w:delText> </w:delText>
        </w:r>
      </w:del>
      <w:r w:rsidRPr="00AE4E18">
        <w:rPr>
          <w:rFonts w:asciiTheme="minorHAnsi" w:hAnsiTheme="minorHAnsi" w:cs="Calibri"/>
          <w:bCs/>
          <w:sz w:val="20"/>
          <w:szCs w:val="20"/>
        </w:rPr>
        <w:t>lehot</w:t>
      </w:r>
      <w:del w:id="1592" w:author="Chromíková, Katarína" w:date="2020-12-11T17:20:00Z">
        <w:r w:rsidRPr="00AE4E18" w:rsidDel="00AE4E18">
          <w:rPr>
            <w:rFonts w:asciiTheme="minorHAnsi" w:hAnsiTheme="minorHAnsi" w:cs="Calibri"/>
            <w:bCs/>
            <w:sz w:val="20"/>
            <w:szCs w:val="20"/>
          </w:rPr>
          <w:delText>u</w:delText>
        </w:r>
      </w:del>
      <w:ins w:id="1593" w:author="Chromíková, Katarína" w:date="2020-12-11T17:20:00Z">
        <w:r w:rsidR="00AE4E18">
          <w:rPr>
            <w:rFonts w:asciiTheme="minorHAnsi" w:hAnsiTheme="minorHAnsi" w:cs="Calibri"/>
            <w:bCs/>
            <w:sz w:val="20"/>
            <w:szCs w:val="20"/>
          </w:rPr>
          <w:t>a</w:t>
        </w:r>
      </w:ins>
      <w:r w:rsidRPr="00AE4E18">
        <w:rPr>
          <w:rFonts w:asciiTheme="minorHAnsi" w:hAnsiTheme="minorHAnsi" w:cs="Calibri"/>
          <w:bCs/>
          <w:sz w:val="20"/>
          <w:szCs w:val="20"/>
        </w:rPr>
        <w:t xml:space="preserve"> a miesto plnenia,</w:t>
      </w:r>
      <w:r w:rsidR="00782524" w:rsidRPr="00AE4E18">
        <w:rPr>
          <w:rFonts w:asciiTheme="minorHAnsi" w:hAnsiTheme="minorHAnsi" w:cs="Calibri"/>
          <w:bCs/>
          <w:sz w:val="20"/>
          <w:szCs w:val="20"/>
        </w:rPr>
        <w:t> </w:t>
      </w:r>
      <w:del w:id="1594" w:author="Chromíková, Katarína" w:date="2020-12-11T17:20:00Z">
        <w:r w:rsidR="00782524" w:rsidRPr="00AE4E18" w:rsidDel="00AE4E18">
          <w:rPr>
            <w:rFonts w:asciiTheme="minorHAnsi" w:hAnsiTheme="minorHAnsi" w:cs="Calibri"/>
            <w:bCs/>
            <w:sz w:val="20"/>
            <w:szCs w:val="20"/>
          </w:rPr>
          <w:delText xml:space="preserve">kód projektu v ITMS2014+ </w:delText>
        </w:r>
        <w:r w:rsidRPr="00AE4E18" w:rsidDel="00AE4E18">
          <w:rPr>
            <w:rFonts w:asciiTheme="minorHAnsi" w:hAnsiTheme="minorHAnsi" w:cs="Calibri"/>
            <w:bCs/>
            <w:sz w:val="20"/>
            <w:szCs w:val="20"/>
          </w:rPr>
          <w:delText xml:space="preserve">(ak relevantné), </w:delText>
        </w:r>
      </w:del>
    </w:p>
    <w:p w14:paraId="482F9F67" w14:textId="77777777" w:rsidR="00AE4E18" w:rsidRDefault="003B595C" w:rsidP="007F59C5">
      <w:pPr>
        <w:pStyle w:val="Odsekzoznamu"/>
        <w:numPr>
          <w:ilvl w:val="0"/>
          <w:numId w:val="56"/>
        </w:numPr>
        <w:spacing w:before="120"/>
        <w:jc w:val="both"/>
        <w:rPr>
          <w:ins w:id="1595" w:author="Chromíková, Katarína" w:date="2020-12-11T17:20:00Z"/>
          <w:rFonts w:asciiTheme="minorHAnsi" w:hAnsiTheme="minorHAnsi" w:cs="Calibri"/>
          <w:bCs/>
          <w:sz w:val="20"/>
          <w:szCs w:val="20"/>
        </w:rPr>
      </w:pPr>
      <w:r w:rsidRPr="00AE4E18">
        <w:rPr>
          <w:rFonts w:asciiTheme="minorHAnsi" w:hAnsiTheme="minorHAnsi" w:cs="Calibri"/>
          <w:bCs/>
          <w:sz w:val="20"/>
          <w:szCs w:val="20"/>
        </w:rPr>
        <w:t xml:space="preserve">ďalšie náležitosti podľa požiadaviek objednávateľa. </w:t>
      </w:r>
    </w:p>
    <w:p w14:paraId="66030835" w14:textId="77777777" w:rsidR="003B595C" w:rsidRPr="00AE4E18" w:rsidRDefault="003B595C" w:rsidP="00AE4E18">
      <w:pPr>
        <w:spacing w:before="120"/>
        <w:ind w:left="567"/>
        <w:jc w:val="both"/>
        <w:rPr>
          <w:rFonts w:asciiTheme="minorHAnsi" w:hAnsiTheme="minorHAnsi" w:cs="Calibri"/>
          <w:bCs/>
          <w:sz w:val="20"/>
          <w:szCs w:val="20"/>
        </w:rPr>
      </w:pPr>
      <w:r w:rsidRPr="00AE4E18">
        <w:rPr>
          <w:rFonts w:asciiTheme="minorHAnsi" w:hAnsiTheme="minorHAnsi" w:cs="Calibri"/>
          <w:bCs/>
          <w:sz w:val="20"/>
          <w:szCs w:val="20"/>
        </w:rPr>
        <w:t xml:space="preserve">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 objednávke. </w:t>
      </w:r>
    </w:p>
    <w:p w14:paraId="1D5ED8A2" w14:textId="77777777" w:rsidR="003B595C" w:rsidRPr="00D809F8" w:rsidRDefault="003B595C" w:rsidP="007F59C5">
      <w:pPr>
        <w:pStyle w:val="Odsekzoznamu"/>
        <w:numPr>
          <w:ilvl w:val="3"/>
          <w:numId w:val="33"/>
        </w:numPr>
        <w:tabs>
          <w:tab w:val="clear" w:pos="2880"/>
          <w:tab w:val="num" w:pos="2552"/>
        </w:tabs>
        <w:spacing w:before="120"/>
        <w:ind w:left="567" w:hanging="567"/>
        <w:contextualSpacing w:val="0"/>
        <w:jc w:val="both"/>
        <w:rPr>
          <w:rFonts w:asciiTheme="minorHAnsi" w:hAnsiTheme="minorHAnsi" w:cs="Calibri"/>
          <w:bCs/>
          <w:sz w:val="20"/>
          <w:szCs w:val="20"/>
        </w:rPr>
      </w:pPr>
      <w:r w:rsidRPr="00D809F8">
        <w:rPr>
          <w:rFonts w:asciiTheme="minorHAnsi" w:hAnsiTheme="minorHAnsi" w:cs="Calibri"/>
          <w:bCs/>
          <w:sz w:val="20"/>
          <w:szCs w:val="20"/>
        </w:rPr>
        <w:t xml:space="preserve">Pri obstarávaní zákaziek tohto typu je prijímateľ povinný vykonať prieskum trhu, ktorého pravidlá sú upravené v závislosti od hodnoty zákazky.  </w:t>
      </w:r>
    </w:p>
    <w:p w14:paraId="5AA99099" w14:textId="77777777" w:rsidR="003B595C" w:rsidRPr="00D809F8" w:rsidRDefault="003B595C" w:rsidP="007F59C5">
      <w:pPr>
        <w:pStyle w:val="Odsekzoznamu"/>
        <w:numPr>
          <w:ilvl w:val="3"/>
          <w:numId w:val="33"/>
        </w:numPr>
        <w:tabs>
          <w:tab w:val="clear" w:pos="2880"/>
          <w:tab w:val="num" w:pos="2552"/>
        </w:tabs>
        <w:spacing w:before="120"/>
        <w:ind w:left="567" w:hanging="567"/>
        <w:contextualSpacing w:val="0"/>
        <w:jc w:val="both"/>
        <w:rPr>
          <w:rFonts w:asciiTheme="minorHAnsi" w:hAnsiTheme="minorHAnsi" w:cs="Calibri"/>
          <w:bCs/>
          <w:sz w:val="20"/>
          <w:szCs w:val="20"/>
        </w:rPr>
      </w:pPr>
      <w:r w:rsidRPr="00D809F8">
        <w:rPr>
          <w:rFonts w:asciiTheme="minorHAnsi" w:hAnsiTheme="minorHAnsi" w:cs="Calibri"/>
          <w:bCs/>
          <w:sz w:val="20"/>
          <w:szCs w:val="20"/>
        </w:rPr>
        <w:t>Prijímateľ vo výzve na predkladanie ponúk:</w:t>
      </w:r>
    </w:p>
    <w:p w14:paraId="361D1DF1" w14:textId="77777777" w:rsidR="003B595C" w:rsidRPr="00D809F8" w:rsidRDefault="003B595C" w:rsidP="007F59C5">
      <w:pPr>
        <w:pStyle w:val="Odsekzoznamu"/>
        <w:numPr>
          <w:ilvl w:val="0"/>
          <w:numId w:val="46"/>
        </w:numPr>
        <w:spacing w:before="120"/>
        <w:contextualSpacing w:val="0"/>
        <w:jc w:val="both"/>
        <w:rPr>
          <w:rFonts w:asciiTheme="minorHAnsi" w:hAnsiTheme="minorHAnsi" w:cs="Calibri"/>
          <w:bCs/>
          <w:sz w:val="20"/>
          <w:szCs w:val="20"/>
        </w:rPr>
      </w:pPr>
      <w:r w:rsidRPr="00D809F8">
        <w:rPr>
          <w:rFonts w:asciiTheme="minorHAnsi" w:hAnsiTheme="minorHAnsi" w:cs="Calibri"/>
          <w:bCs/>
          <w:sz w:val="20"/>
          <w:szCs w:val="20"/>
        </w:rPr>
        <w:t xml:space="preserve">uvedie presnú identifikáciu prijímateľa, ktorý zadáva zákazku, </w:t>
      </w:r>
    </w:p>
    <w:p w14:paraId="161270A8" w14:textId="77777777" w:rsidR="003B595C" w:rsidRPr="00D809F8" w:rsidRDefault="003B595C" w:rsidP="007F59C5">
      <w:pPr>
        <w:pStyle w:val="Odsekzoznamu"/>
        <w:numPr>
          <w:ilvl w:val="0"/>
          <w:numId w:val="46"/>
        </w:numPr>
        <w:spacing w:before="120"/>
        <w:contextualSpacing w:val="0"/>
        <w:jc w:val="both"/>
        <w:rPr>
          <w:rFonts w:asciiTheme="minorHAnsi" w:hAnsiTheme="minorHAnsi" w:cs="Calibri"/>
          <w:bCs/>
          <w:sz w:val="20"/>
          <w:szCs w:val="20"/>
        </w:rPr>
      </w:pPr>
      <w:r w:rsidRPr="00D809F8">
        <w:rPr>
          <w:rFonts w:asciiTheme="minorHAnsi" w:hAnsiTheme="minorHAnsi" w:cs="Calibri"/>
          <w:bCs/>
          <w:sz w:val="20"/>
          <w:szCs w:val="20"/>
        </w:rPr>
        <w:t xml:space="preserve">jednoznačne, jasne </w:t>
      </w:r>
      <w:r w:rsidR="00BA1B32" w:rsidRPr="00D809F8">
        <w:rPr>
          <w:rFonts w:asciiTheme="minorHAnsi" w:hAnsiTheme="minorHAnsi" w:cs="Calibri"/>
          <w:bCs/>
          <w:sz w:val="20"/>
          <w:szCs w:val="20"/>
        </w:rPr>
        <w:t xml:space="preserve">úplne </w:t>
      </w:r>
      <w:r w:rsidRPr="00D809F8">
        <w:rPr>
          <w:rFonts w:asciiTheme="minorHAnsi" w:hAnsiTheme="minorHAnsi" w:cs="Calibri"/>
          <w:bCs/>
          <w:sz w:val="20"/>
          <w:szCs w:val="20"/>
        </w:rPr>
        <w:t xml:space="preserve">a určito vymedzí celý predmet  zákazky (presne stanoví špecifikáciu tovaru alebo poskytovaných služieb, popíše parametre tovaru/poskytovaných služieb; pri stavebných prácach vymedzí položkovite materiál, uvedie mernú jednotku, množstvo, uvedie požadovaný </w:t>
      </w:r>
      <w:r w:rsidR="00DD7807" w:rsidRPr="00D809F8">
        <w:rPr>
          <w:rFonts w:asciiTheme="minorHAnsi" w:hAnsiTheme="minorHAnsi" w:cs="Calibri"/>
          <w:bCs/>
          <w:sz w:val="20"/>
          <w:szCs w:val="20"/>
        </w:rPr>
        <w:t xml:space="preserve">rozsah prác atď.), určí lehotu </w:t>
      </w:r>
      <w:r w:rsidRPr="00D809F8">
        <w:rPr>
          <w:rFonts w:asciiTheme="minorHAnsi" w:hAnsiTheme="minorHAnsi" w:cs="Calibri"/>
          <w:bCs/>
          <w:sz w:val="20"/>
          <w:szCs w:val="20"/>
        </w:rPr>
        <w:t>a miesto dodania predmetu zákazky;</w:t>
      </w:r>
    </w:p>
    <w:p w14:paraId="5C78A928" w14:textId="77777777" w:rsidR="003B595C" w:rsidRPr="00D809F8" w:rsidRDefault="003B595C" w:rsidP="007F59C5">
      <w:pPr>
        <w:pStyle w:val="Odsekzoznamu"/>
        <w:numPr>
          <w:ilvl w:val="0"/>
          <w:numId w:val="46"/>
        </w:numPr>
        <w:spacing w:before="120"/>
        <w:contextualSpacing w:val="0"/>
        <w:jc w:val="both"/>
        <w:rPr>
          <w:rFonts w:asciiTheme="minorHAnsi" w:hAnsiTheme="minorHAnsi" w:cs="Calibri"/>
          <w:bCs/>
          <w:sz w:val="20"/>
          <w:szCs w:val="20"/>
        </w:rPr>
      </w:pPr>
      <w:r w:rsidRPr="00D809F8">
        <w:rPr>
          <w:rFonts w:asciiTheme="minorHAnsi" w:hAnsiTheme="minorHAnsi" w:cs="Calibri"/>
          <w:bCs/>
          <w:sz w:val="20"/>
          <w:szCs w:val="20"/>
        </w:rPr>
        <w:t xml:space="preserve"> </w:t>
      </w:r>
      <w:r w:rsidRPr="00D809F8">
        <w:rPr>
          <w:rFonts w:asciiTheme="minorHAnsi" w:hAnsiTheme="minorHAnsi" w:cs="Calibri"/>
          <w:bCs/>
          <w:iCs/>
          <w:sz w:val="20"/>
          <w:szCs w:val="20"/>
        </w:rPr>
        <w:t xml:space="preserve">určí technické požiadavky v opise predmetu zákazky. V prípade, ak technické požiadavky v opise predmetu zákazky odkazujú na konkrétny produkt a ak by tým dochádzalo k znevýhodneniu alebo k </w:t>
      </w:r>
      <w:r w:rsidRPr="00D809F8">
        <w:rPr>
          <w:rFonts w:asciiTheme="minorHAnsi" w:hAnsiTheme="minorHAnsi" w:cs="Calibri"/>
          <w:bCs/>
          <w:iCs/>
          <w:sz w:val="20"/>
          <w:szCs w:val="20"/>
        </w:rPr>
        <w:lastRenderedPageBreak/>
        <w:t xml:space="preserve">vylúčeniu určitých záujemcov alebo tovarov, musí byť opis zákazky v tejto časti doplnený slovami „alebo ekvivalentný“ (pozn. uvedené pravidlo platí iba pre zákazky nad 100 000 eur, nakoľko výzvy </w:t>
      </w:r>
      <w:r w:rsidRPr="00D809F8">
        <w:rPr>
          <w:rFonts w:asciiTheme="minorHAnsi" w:hAnsiTheme="minorHAnsi" w:cs="Calibri"/>
          <w:bCs/>
          <w:iCs/>
          <w:sz w:val="20"/>
          <w:szCs w:val="20"/>
        </w:rPr>
        <w:br/>
        <w:t>na predkladanie ponúk v prípade týchto zákaziek sú zverejňované);</w:t>
      </w:r>
    </w:p>
    <w:p w14:paraId="1BFE525A" w14:textId="77777777" w:rsidR="003B595C" w:rsidRPr="00D809F8" w:rsidRDefault="00BA1B32" w:rsidP="007F59C5">
      <w:pPr>
        <w:pStyle w:val="Odsekzoznamu"/>
        <w:numPr>
          <w:ilvl w:val="0"/>
          <w:numId w:val="46"/>
        </w:numPr>
        <w:spacing w:before="120"/>
        <w:contextualSpacing w:val="0"/>
        <w:jc w:val="both"/>
        <w:rPr>
          <w:rFonts w:asciiTheme="minorHAnsi" w:hAnsiTheme="minorHAnsi" w:cs="Calibri"/>
          <w:bCs/>
          <w:sz w:val="20"/>
          <w:szCs w:val="20"/>
        </w:rPr>
      </w:pPr>
      <w:r w:rsidRPr="00D809F8">
        <w:rPr>
          <w:rFonts w:asciiTheme="minorHAnsi" w:hAnsiTheme="minorHAnsi" w:cs="Calibri"/>
          <w:bCs/>
          <w:sz w:val="20"/>
          <w:szCs w:val="20"/>
        </w:rPr>
        <w:t xml:space="preserve">môže vyžadovať </w:t>
      </w:r>
      <w:r w:rsidR="003B595C" w:rsidRPr="00D809F8">
        <w:rPr>
          <w:rFonts w:asciiTheme="minorHAnsi" w:hAnsiTheme="minorHAnsi" w:cs="Calibri"/>
          <w:bCs/>
          <w:sz w:val="20"/>
          <w:szCs w:val="20"/>
        </w:rPr>
        <w:t xml:space="preserve">od potenciálnych dodávateľov doklad o oprávnení dodávať tovar, uskutočňovať stavebné práce alebo poskytovať službu v rozsahu, ktorý zodpovedá predmetu  zákazky </w:t>
      </w:r>
      <w:r w:rsidRPr="00D809F8">
        <w:rPr>
          <w:rFonts w:asciiTheme="minorHAnsi" w:hAnsiTheme="minorHAnsi" w:cs="Calibri"/>
          <w:bCs/>
          <w:sz w:val="20"/>
          <w:szCs w:val="20"/>
        </w:rPr>
        <w:t xml:space="preserve">(ak prijímateľ uvedené nevyžaduje od potenciálnych dodávateľov, ich oprávnenie realizovať predmet zákazky je povinný overiť prijímateľ v procese vyhodnotenia ponúk a RO pri výkone kontroly/finančnej kontroly obstarávania); </w:t>
      </w:r>
      <w:r w:rsidR="003B595C" w:rsidRPr="00D809F8">
        <w:rPr>
          <w:rFonts w:asciiTheme="minorHAnsi" w:hAnsiTheme="minorHAnsi" w:cs="Calibri"/>
          <w:bCs/>
          <w:sz w:val="20"/>
          <w:szCs w:val="20"/>
          <w:vertAlign w:val="superscript"/>
        </w:rPr>
        <w:footnoteReference w:id="128"/>
      </w:r>
      <w:r w:rsidR="003B595C" w:rsidRPr="00D809F8">
        <w:rPr>
          <w:rFonts w:asciiTheme="minorHAnsi" w:hAnsiTheme="minorHAnsi" w:cs="Calibri"/>
          <w:bCs/>
          <w:sz w:val="20"/>
          <w:szCs w:val="20"/>
        </w:rPr>
        <w:t xml:space="preserve"> </w:t>
      </w:r>
    </w:p>
    <w:p w14:paraId="06AA12FA" w14:textId="77777777" w:rsidR="003B595C" w:rsidRPr="00D809F8" w:rsidRDefault="003B595C" w:rsidP="007F59C5">
      <w:pPr>
        <w:pStyle w:val="Odsekzoznamu"/>
        <w:numPr>
          <w:ilvl w:val="0"/>
          <w:numId w:val="46"/>
        </w:numPr>
        <w:spacing w:before="120"/>
        <w:contextualSpacing w:val="0"/>
        <w:jc w:val="both"/>
        <w:rPr>
          <w:rFonts w:asciiTheme="minorHAnsi" w:hAnsiTheme="minorHAnsi" w:cs="Calibri"/>
          <w:bCs/>
          <w:sz w:val="20"/>
          <w:szCs w:val="20"/>
        </w:rPr>
      </w:pPr>
      <w:r w:rsidRPr="00D809F8">
        <w:rPr>
          <w:rFonts w:asciiTheme="minorHAnsi" w:hAnsiTheme="minorHAnsi" w:cs="Calibri"/>
          <w:bCs/>
          <w:sz w:val="20"/>
          <w:szCs w:val="20"/>
        </w:rPr>
        <w:t xml:space="preserve">môže požadovať na preukázanie podmienok účasti týkajúcich sa finančného </w:t>
      </w:r>
      <w:r w:rsidRPr="00D809F8">
        <w:rPr>
          <w:rFonts w:asciiTheme="minorHAnsi" w:hAnsiTheme="minorHAnsi" w:cs="Calibri"/>
          <w:bCs/>
          <w:sz w:val="20"/>
          <w:szCs w:val="20"/>
        </w:rPr>
        <w:br/>
        <w:t>a ekonomického postavenia a technickej spôsobilosti alebo odbornej spôsobilosti</w:t>
      </w:r>
      <w:r w:rsidR="000E4530" w:rsidRPr="00D809F8">
        <w:rPr>
          <w:rStyle w:val="Odkaznapoznmkupodiarou"/>
          <w:rFonts w:asciiTheme="minorHAnsi" w:hAnsiTheme="minorHAnsi" w:cs="Calibri"/>
          <w:bCs/>
          <w:sz w:val="20"/>
          <w:szCs w:val="20"/>
        </w:rPr>
        <w:footnoteReference w:id="129"/>
      </w:r>
      <w:r w:rsidRPr="00D809F8">
        <w:rPr>
          <w:rFonts w:asciiTheme="minorHAnsi" w:hAnsiTheme="minorHAnsi" w:cs="Calibri"/>
          <w:bCs/>
          <w:sz w:val="20"/>
          <w:szCs w:val="20"/>
        </w:rPr>
        <w:t xml:space="preserve"> predloženie dokladov, a to najmä:</w:t>
      </w:r>
    </w:p>
    <w:p w14:paraId="45A6B0D9" w14:textId="77777777" w:rsidR="003B595C" w:rsidRPr="00D809F8" w:rsidRDefault="003B595C" w:rsidP="007F59C5">
      <w:pPr>
        <w:pStyle w:val="Odsekzoznamu"/>
        <w:numPr>
          <w:ilvl w:val="1"/>
          <w:numId w:val="33"/>
        </w:numPr>
        <w:spacing w:before="120"/>
        <w:contextualSpacing w:val="0"/>
        <w:jc w:val="both"/>
        <w:rPr>
          <w:rFonts w:asciiTheme="minorHAnsi" w:hAnsiTheme="minorHAnsi" w:cs="Calibri"/>
          <w:bCs/>
          <w:sz w:val="20"/>
          <w:szCs w:val="20"/>
        </w:rPr>
      </w:pPr>
      <w:r w:rsidRPr="00D809F8">
        <w:rPr>
          <w:rFonts w:asciiTheme="minorHAnsi" w:hAnsiTheme="minorHAnsi" w:cs="Calibri"/>
          <w:bCs/>
          <w:sz w:val="20"/>
          <w:szCs w:val="20"/>
        </w:rPr>
        <w:t>prehľad o celkovom obrate a ak je to vhodné, prehľad o dosiahnutom obrate v oblasti, ktorej sa predmet  zákazky alebo koncesie týka, najviac za posledné tri hospodárske roky,</w:t>
      </w:r>
    </w:p>
    <w:p w14:paraId="26DB5F3B" w14:textId="77777777" w:rsidR="003B595C" w:rsidRPr="00D809F8" w:rsidRDefault="003B595C" w:rsidP="007F59C5">
      <w:pPr>
        <w:pStyle w:val="Odsekzoznamu"/>
        <w:numPr>
          <w:ilvl w:val="4"/>
          <w:numId w:val="33"/>
        </w:numPr>
        <w:tabs>
          <w:tab w:val="clear" w:pos="3600"/>
        </w:tabs>
        <w:spacing w:before="120"/>
        <w:ind w:left="2127" w:hanging="709"/>
        <w:contextualSpacing w:val="0"/>
        <w:jc w:val="both"/>
        <w:rPr>
          <w:rFonts w:asciiTheme="minorHAnsi" w:hAnsiTheme="minorHAnsi" w:cs="Calibri"/>
          <w:bCs/>
          <w:sz w:val="20"/>
          <w:szCs w:val="20"/>
        </w:rPr>
      </w:pPr>
      <w:r w:rsidRPr="00D809F8">
        <w:rPr>
          <w:rFonts w:asciiTheme="minorHAnsi" w:hAnsiTheme="minorHAnsi" w:cs="Calibri"/>
          <w:bCs/>
          <w:sz w:val="20"/>
          <w:szCs w:val="20"/>
        </w:rPr>
        <w:t xml:space="preserve">požiadavka na výšku obratu za hospodársky rok nesmie presiahnuť dvojnásobok hodnoty danej položky v rozpočte projektu, vypočítanú </w:t>
      </w:r>
      <w:r w:rsidRPr="00D809F8">
        <w:rPr>
          <w:rFonts w:asciiTheme="minorHAnsi" w:hAnsiTheme="minorHAnsi" w:cs="Calibri"/>
          <w:bCs/>
          <w:sz w:val="20"/>
          <w:szCs w:val="20"/>
        </w:rPr>
        <w:br/>
        <w:t>na obdobie 12 mesiacov, ak je trvanie zmluvy dlhšie ako 12 mesiacov,</w:t>
      </w:r>
    </w:p>
    <w:p w14:paraId="48E13193" w14:textId="77777777" w:rsidR="003B595C" w:rsidRPr="00D809F8" w:rsidRDefault="003B595C" w:rsidP="007F59C5">
      <w:pPr>
        <w:pStyle w:val="Odsekzoznamu"/>
        <w:numPr>
          <w:ilvl w:val="4"/>
          <w:numId w:val="33"/>
        </w:numPr>
        <w:tabs>
          <w:tab w:val="clear" w:pos="3600"/>
        </w:tabs>
        <w:spacing w:before="120"/>
        <w:ind w:left="2127" w:hanging="709"/>
        <w:contextualSpacing w:val="0"/>
        <w:jc w:val="both"/>
        <w:rPr>
          <w:rFonts w:asciiTheme="minorHAnsi" w:hAnsiTheme="minorHAnsi" w:cs="Calibri"/>
          <w:bCs/>
          <w:sz w:val="20"/>
          <w:szCs w:val="20"/>
        </w:rPr>
      </w:pPr>
      <w:r w:rsidRPr="00D809F8">
        <w:rPr>
          <w:rFonts w:asciiTheme="minorHAnsi" w:hAnsiTheme="minorHAnsi" w:cs="Calibri"/>
          <w:bCs/>
          <w:sz w:val="20"/>
          <w:szCs w:val="20"/>
        </w:rPr>
        <w:t>požiadavka na výšku obratu za hospodársky rok nesmie presiahnuť dvojnásobok hodnoty danej položky v rozpočte projektu, ak je trvanie zmluvy kratšie ako 12 mesiacov,</w:t>
      </w:r>
    </w:p>
    <w:p w14:paraId="0237B7C3" w14:textId="77777777" w:rsidR="003B595C" w:rsidRPr="00D809F8" w:rsidRDefault="003B595C" w:rsidP="007F59C5">
      <w:pPr>
        <w:pStyle w:val="Odsekzoznamu"/>
        <w:numPr>
          <w:ilvl w:val="4"/>
          <w:numId w:val="33"/>
        </w:numPr>
        <w:tabs>
          <w:tab w:val="clear" w:pos="3600"/>
        </w:tabs>
        <w:spacing w:before="120"/>
        <w:ind w:left="2127" w:hanging="709"/>
        <w:contextualSpacing w:val="0"/>
        <w:jc w:val="both"/>
        <w:rPr>
          <w:rFonts w:asciiTheme="minorHAnsi" w:hAnsiTheme="minorHAnsi" w:cs="Calibri"/>
          <w:bCs/>
          <w:sz w:val="20"/>
          <w:szCs w:val="20"/>
        </w:rPr>
      </w:pPr>
      <w:r w:rsidRPr="00D809F8">
        <w:rPr>
          <w:rFonts w:asciiTheme="minorHAnsi" w:hAnsiTheme="minorHAnsi" w:cs="Calibri"/>
          <w:bCs/>
          <w:sz w:val="20"/>
          <w:szCs w:val="20"/>
        </w:rPr>
        <w:t>ak prijímateľ vyžaduje obrat za viac ako jeden hospodársky rok, jeho výšku môže určiť iba súhrnne za určené obdobie;</w:t>
      </w:r>
    </w:p>
    <w:p w14:paraId="2E9161C6" w14:textId="77777777" w:rsidR="003B595C" w:rsidRPr="00D809F8" w:rsidRDefault="003B595C" w:rsidP="007F59C5">
      <w:pPr>
        <w:pStyle w:val="Odsekzoznamu"/>
        <w:numPr>
          <w:ilvl w:val="1"/>
          <w:numId w:val="33"/>
        </w:numPr>
        <w:spacing w:before="120"/>
        <w:contextualSpacing w:val="0"/>
        <w:jc w:val="both"/>
        <w:rPr>
          <w:rFonts w:asciiTheme="minorHAnsi" w:hAnsiTheme="minorHAnsi" w:cs="Calibri"/>
          <w:bCs/>
          <w:sz w:val="20"/>
          <w:szCs w:val="20"/>
        </w:rPr>
      </w:pPr>
      <w:r w:rsidRPr="00D809F8">
        <w:rPr>
          <w:rFonts w:asciiTheme="minorHAnsi" w:hAnsiTheme="minorHAnsi" w:cs="Calibri"/>
          <w:bCs/>
          <w:sz w:val="20"/>
          <w:szCs w:val="20"/>
        </w:rPr>
        <w:t xml:space="preserve">zoznam dodávok tovaru alebo poskytnutých služieb za predchádzajúce tri roky </w:t>
      </w:r>
      <w:r w:rsidRPr="00D809F8">
        <w:rPr>
          <w:rFonts w:asciiTheme="minorHAnsi" w:hAnsiTheme="minorHAnsi" w:cs="Calibri"/>
          <w:bCs/>
          <w:sz w:val="20"/>
          <w:szCs w:val="20"/>
        </w:rPr>
        <w:br/>
        <w:t xml:space="preserve">od vyhlásenia zákazky s uvedením cien, lehôt dodania a odberateľov; </w:t>
      </w:r>
    </w:p>
    <w:p w14:paraId="1A60A9AC" w14:textId="77777777" w:rsidR="003B595C" w:rsidRPr="00D809F8" w:rsidRDefault="003B595C" w:rsidP="007F59C5">
      <w:pPr>
        <w:pStyle w:val="Odsekzoznamu"/>
        <w:numPr>
          <w:ilvl w:val="1"/>
          <w:numId w:val="33"/>
        </w:numPr>
        <w:spacing w:before="120"/>
        <w:contextualSpacing w:val="0"/>
        <w:jc w:val="both"/>
        <w:rPr>
          <w:rFonts w:asciiTheme="minorHAnsi" w:hAnsiTheme="minorHAnsi" w:cs="Calibri"/>
          <w:bCs/>
          <w:sz w:val="20"/>
          <w:szCs w:val="20"/>
        </w:rPr>
      </w:pPr>
      <w:r w:rsidRPr="00D809F8">
        <w:rPr>
          <w:rFonts w:asciiTheme="minorHAnsi" w:hAnsiTheme="minorHAnsi" w:cs="Calibri"/>
          <w:bCs/>
          <w:sz w:val="20"/>
          <w:szCs w:val="20"/>
        </w:rPr>
        <w:t xml:space="preserve">zoznam stavebných prác uskutočnených za predchádzajúcich päť rokov od vyhlásenia zákazky s uvedením cien, miest a lehôt uskutočnenia stavebných prác; </w:t>
      </w:r>
    </w:p>
    <w:p w14:paraId="0959F392" w14:textId="77777777" w:rsidR="003B595C" w:rsidRPr="00D809F8" w:rsidRDefault="003B595C" w:rsidP="007F59C5">
      <w:pPr>
        <w:pStyle w:val="Odsekzoznamu"/>
        <w:numPr>
          <w:ilvl w:val="1"/>
          <w:numId w:val="33"/>
        </w:numPr>
        <w:spacing w:before="120"/>
        <w:contextualSpacing w:val="0"/>
        <w:jc w:val="both"/>
        <w:rPr>
          <w:rFonts w:asciiTheme="minorHAnsi" w:hAnsiTheme="minorHAnsi" w:cs="Calibri"/>
          <w:bCs/>
          <w:sz w:val="20"/>
          <w:szCs w:val="20"/>
        </w:rPr>
      </w:pPr>
      <w:r w:rsidRPr="00D809F8">
        <w:rPr>
          <w:rFonts w:asciiTheme="minorHAnsi" w:hAnsiTheme="minorHAnsi" w:cs="Calibri"/>
          <w:bCs/>
          <w:sz w:val="20"/>
          <w:szCs w:val="20"/>
        </w:rPr>
        <w:t xml:space="preserve">ak ide o stavebné práce alebo služby, údaje o vzdelaní a odbornej praxi </w:t>
      </w:r>
      <w:r w:rsidRPr="00D809F8">
        <w:rPr>
          <w:rFonts w:asciiTheme="minorHAnsi" w:hAnsiTheme="minorHAnsi" w:cs="Calibri"/>
          <w:bCs/>
          <w:sz w:val="20"/>
          <w:szCs w:val="20"/>
        </w:rPr>
        <w:br/>
        <w:t>alebo o odbornej kvalifikácií osôb určených na plnenie zmluvy,</w:t>
      </w:r>
    </w:p>
    <w:p w14:paraId="5AE1D179" w14:textId="77777777" w:rsidR="000E4530" w:rsidRPr="00D809F8" w:rsidRDefault="003B595C" w:rsidP="007F59C5">
      <w:pPr>
        <w:pStyle w:val="Odsekzoznamu"/>
        <w:numPr>
          <w:ilvl w:val="1"/>
          <w:numId w:val="33"/>
        </w:numPr>
        <w:spacing w:before="120"/>
        <w:contextualSpacing w:val="0"/>
        <w:jc w:val="both"/>
        <w:rPr>
          <w:rFonts w:asciiTheme="minorHAnsi" w:hAnsiTheme="minorHAnsi" w:cs="Calibri"/>
          <w:bCs/>
          <w:sz w:val="20"/>
          <w:szCs w:val="20"/>
        </w:rPr>
      </w:pPr>
      <w:r w:rsidRPr="00D809F8">
        <w:rPr>
          <w:rFonts w:asciiTheme="minorHAnsi" w:hAnsiTheme="minorHAnsi" w:cs="Calibri"/>
          <w:bCs/>
          <w:sz w:val="20"/>
          <w:szCs w:val="20"/>
        </w:rPr>
        <w:t>údaje o strojovom, prevádzkovom alebo technickom vybavení, ktoré má uchádzač alebo záujemca k dispozícií na uskutočnenie stavebných prác alebo na poskytnutie služby</w:t>
      </w:r>
    </w:p>
    <w:p w14:paraId="242DF9F5" w14:textId="77777777" w:rsidR="003B595C" w:rsidRPr="00D809F8" w:rsidRDefault="003B595C" w:rsidP="007F59C5">
      <w:pPr>
        <w:pStyle w:val="Odsekzoznamu"/>
        <w:numPr>
          <w:ilvl w:val="0"/>
          <w:numId w:val="46"/>
        </w:numPr>
        <w:spacing w:before="120"/>
        <w:contextualSpacing w:val="0"/>
        <w:jc w:val="both"/>
        <w:rPr>
          <w:rFonts w:asciiTheme="minorHAnsi" w:hAnsiTheme="minorHAnsi" w:cs="Calibri"/>
          <w:bCs/>
          <w:sz w:val="20"/>
          <w:szCs w:val="20"/>
        </w:rPr>
      </w:pPr>
      <w:r w:rsidRPr="00D809F8">
        <w:rPr>
          <w:rFonts w:asciiTheme="minorHAnsi" w:hAnsiTheme="minorHAnsi" w:cs="Calibri"/>
          <w:sz w:val="20"/>
          <w:szCs w:val="20"/>
        </w:rPr>
        <w:t>stanoví nediskriminačné kritériá pre vyhodnotenie ponúk, ktoré súvisia s predmetom zákazky  a ich relatívnu váhu (pozn.: v prípade určenia kritéria na vyhodnotenie ponúk „najnižšia cena“, nie je potrebné uvádzať váhovosť),</w:t>
      </w:r>
    </w:p>
    <w:p w14:paraId="12DAEE2B" w14:textId="77777777" w:rsidR="003B595C" w:rsidRPr="00D809F8" w:rsidRDefault="003B595C" w:rsidP="007F59C5">
      <w:pPr>
        <w:pStyle w:val="Odsekzoznamu"/>
        <w:numPr>
          <w:ilvl w:val="0"/>
          <w:numId w:val="46"/>
        </w:numPr>
        <w:spacing w:before="120"/>
        <w:contextualSpacing w:val="0"/>
        <w:jc w:val="both"/>
        <w:rPr>
          <w:rFonts w:asciiTheme="minorHAnsi" w:hAnsiTheme="minorHAnsi" w:cs="Calibri"/>
          <w:bCs/>
          <w:sz w:val="20"/>
          <w:szCs w:val="20"/>
        </w:rPr>
      </w:pPr>
      <w:r w:rsidRPr="00D809F8">
        <w:rPr>
          <w:rFonts w:asciiTheme="minorHAnsi" w:hAnsiTheme="minorHAnsi" w:cs="Calibri"/>
          <w:bCs/>
          <w:sz w:val="20"/>
          <w:szCs w:val="20"/>
        </w:rPr>
        <w:t xml:space="preserve">stanoví lehotu na predkladanie ponúk, ktorá musí byť primeraná a musí zohľadniť zložitosť a charakter predmetu zákazky, čas nevyhnutne potrebný na vypracovanie </w:t>
      </w:r>
      <w:r w:rsidRPr="00D809F8">
        <w:rPr>
          <w:rFonts w:asciiTheme="minorHAnsi" w:hAnsiTheme="minorHAnsi" w:cs="Calibri"/>
          <w:bCs/>
          <w:sz w:val="20"/>
          <w:szCs w:val="20"/>
        </w:rPr>
        <w:br/>
        <w:t>a doručenie ponuky,</w:t>
      </w:r>
    </w:p>
    <w:p w14:paraId="73EFAA01" w14:textId="77777777" w:rsidR="003B595C" w:rsidRDefault="003B595C" w:rsidP="007F59C5">
      <w:pPr>
        <w:pStyle w:val="Odsekzoznamu"/>
        <w:numPr>
          <w:ilvl w:val="0"/>
          <w:numId w:val="46"/>
        </w:numPr>
        <w:spacing w:before="120"/>
        <w:contextualSpacing w:val="0"/>
        <w:jc w:val="both"/>
        <w:rPr>
          <w:ins w:id="1596" w:author="uzivatel" w:date="2020-11-20T14:59:00Z"/>
          <w:rFonts w:asciiTheme="minorHAnsi" w:hAnsiTheme="minorHAnsi" w:cs="Calibri"/>
          <w:bCs/>
          <w:sz w:val="20"/>
          <w:szCs w:val="20"/>
        </w:rPr>
      </w:pPr>
      <w:r w:rsidRPr="00D809F8">
        <w:rPr>
          <w:rFonts w:asciiTheme="minorHAnsi" w:hAnsiTheme="minorHAnsi" w:cs="Calibri"/>
          <w:bCs/>
          <w:sz w:val="20"/>
          <w:szCs w:val="20"/>
        </w:rPr>
        <w:t xml:space="preserve">uvedie miesto a spôsob predkladania ponúk, </w:t>
      </w:r>
      <w:del w:id="1597" w:author="uzivatel" w:date="2020-11-20T14:58:00Z">
        <w:r w:rsidRPr="00D809F8" w:rsidDel="007D5025">
          <w:rPr>
            <w:rFonts w:asciiTheme="minorHAnsi" w:hAnsiTheme="minorHAnsi" w:cs="Calibri"/>
            <w:bCs/>
            <w:sz w:val="20"/>
            <w:szCs w:val="20"/>
          </w:rPr>
          <w:delText>napr. min. 2</w:delText>
        </w:r>
      </w:del>
      <w:ins w:id="1598" w:author="uzivatel" w:date="2020-11-20T14:58:00Z">
        <w:r w:rsidR="007D5025">
          <w:rPr>
            <w:rFonts w:asciiTheme="minorHAnsi" w:hAnsiTheme="minorHAnsi" w:cs="Calibri"/>
            <w:bCs/>
            <w:sz w:val="20"/>
            <w:szCs w:val="20"/>
          </w:rPr>
          <w:t>spravidla adr</w:t>
        </w:r>
      </w:ins>
      <w:ins w:id="1599" w:author="uzivatel" w:date="2020-11-20T14:59:00Z">
        <w:r w:rsidR="007D5025">
          <w:rPr>
            <w:rFonts w:asciiTheme="minorHAnsi" w:hAnsiTheme="minorHAnsi" w:cs="Calibri"/>
            <w:bCs/>
            <w:sz w:val="20"/>
            <w:szCs w:val="20"/>
          </w:rPr>
          <w:t>e</w:t>
        </w:r>
      </w:ins>
      <w:ins w:id="1600" w:author="uzivatel" w:date="2020-11-20T14:58:00Z">
        <w:r w:rsidR="007D5025">
          <w:rPr>
            <w:rFonts w:asciiTheme="minorHAnsi" w:hAnsiTheme="minorHAnsi" w:cs="Calibri"/>
            <w:bCs/>
            <w:sz w:val="20"/>
            <w:szCs w:val="20"/>
          </w:rPr>
          <w:t>su/</w:t>
        </w:r>
      </w:ins>
      <w:del w:id="1601" w:author="uzivatel" w:date="2020-11-20T14:59:00Z">
        <w:r w:rsidRPr="00D809F8" w:rsidDel="007D5025">
          <w:rPr>
            <w:rFonts w:asciiTheme="minorHAnsi" w:hAnsiTheme="minorHAnsi" w:cs="Calibri"/>
            <w:bCs/>
            <w:sz w:val="20"/>
            <w:szCs w:val="20"/>
          </w:rPr>
          <w:delText xml:space="preserve"> </w:delText>
        </w:r>
      </w:del>
      <w:r w:rsidRPr="00D809F8">
        <w:rPr>
          <w:rFonts w:asciiTheme="minorHAnsi" w:hAnsiTheme="minorHAnsi" w:cs="Calibri"/>
          <w:bCs/>
          <w:sz w:val="20"/>
          <w:szCs w:val="20"/>
        </w:rPr>
        <w:t>adresy elektronickej komunikácie, na ktoré sa ponuky predkladajú;</w:t>
      </w:r>
    </w:p>
    <w:p w14:paraId="4C59E605" w14:textId="77777777" w:rsidR="007D5025" w:rsidRPr="00D809F8" w:rsidRDefault="007D5025" w:rsidP="007F59C5">
      <w:pPr>
        <w:pStyle w:val="Odsekzoznamu"/>
        <w:numPr>
          <w:ilvl w:val="0"/>
          <w:numId w:val="46"/>
        </w:numPr>
        <w:spacing w:before="120"/>
        <w:contextualSpacing w:val="0"/>
        <w:jc w:val="both"/>
        <w:rPr>
          <w:rFonts w:asciiTheme="minorHAnsi" w:hAnsiTheme="minorHAnsi" w:cs="Calibri"/>
          <w:bCs/>
          <w:sz w:val="20"/>
          <w:szCs w:val="20"/>
        </w:rPr>
      </w:pPr>
      <w:ins w:id="1602" w:author="uzivatel" w:date="2020-11-20T14:59:00Z">
        <w:r>
          <w:rPr>
            <w:rFonts w:asciiTheme="minorHAnsi" w:hAnsiTheme="minorHAnsi" w:cs="Calibri"/>
            <w:bCs/>
            <w:sz w:val="20"/>
            <w:szCs w:val="20"/>
          </w:rPr>
          <w:t xml:space="preserve">určí platobné podmienky; </w:t>
        </w:r>
      </w:ins>
    </w:p>
    <w:p w14:paraId="2FDA18D2" w14:textId="77777777" w:rsidR="000E4530" w:rsidRPr="007E137D" w:rsidRDefault="00BA1B32" w:rsidP="007F59C5">
      <w:pPr>
        <w:numPr>
          <w:ilvl w:val="0"/>
          <w:numId w:val="46"/>
        </w:numPr>
        <w:spacing w:before="120" w:after="0" w:line="240" w:lineRule="auto"/>
        <w:ind w:left="924" w:hanging="357"/>
        <w:jc w:val="both"/>
        <w:rPr>
          <w:rFonts w:asciiTheme="minorHAnsi" w:hAnsiTheme="minorHAnsi" w:cs="Calibri"/>
          <w:bCs/>
          <w:vanish/>
          <w:sz w:val="20"/>
          <w:szCs w:val="20"/>
        </w:rPr>
      </w:pPr>
      <w:r w:rsidRPr="007D5025">
        <w:rPr>
          <w:rFonts w:asciiTheme="minorHAnsi" w:eastAsia="Times New Roman" w:hAnsiTheme="minorHAnsi" w:cs="Calibri"/>
          <w:bCs/>
          <w:sz w:val="20"/>
          <w:szCs w:val="20"/>
          <w:lang w:eastAsia="sk-SK"/>
        </w:rPr>
        <w:t>vyžaduje, aby úspešný</w:t>
      </w:r>
      <w:r w:rsidRPr="00D809F8">
        <w:rPr>
          <w:rFonts w:asciiTheme="minorHAnsi" w:hAnsiTheme="minorHAnsi"/>
          <w:sz w:val="20"/>
          <w:szCs w:val="20"/>
        </w:rPr>
        <w:t xml:space="preserve"> dodávateľ v zmluve alebo rámcovej dohode najneskôr  v čase jej uzavretia uviedol údaje o všetkých známych subdodávateľoch, údaje o osobe oprávnenej konať za subdodávateľa v rozsahu meno a priezvisko, adresa pobytu, dátum narodenia, ak ide </w:t>
      </w:r>
      <w:r w:rsidRPr="00D809F8">
        <w:rPr>
          <w:rFonts w:asciiTheme="minorHAnsi" w:hAnsiTheme="minorHAnsi"/>
          <w:sz w:val="20"/>
          <w:szCs w:val="20"/>
        </w:rPr>
        <w:lastRenderedPageBreak/>
        <w:t>o subdodávateľa, ktorý má povinnosť zápisu do registra partnerov verejného sektora.</w:t>
      </w:r>
      <w:bookmarkStart w:id="1603" w:name="_Toc11049569"/>
      <w:bookmarkStart w:id="1604" w:name="_Toc11050254"/>
      <w:bookmarkEnd w:id="1603"/>
      <w:bookmarkEnd w:id="1604"/>
    </w:p>
    <w:p w14:paraId="5CF7034F" w14:textId="77777777" w:rsidR="00BA1B32" w:rsidRPr="00E7219F" w:rsidRDefault="002046AC" w:rsidP="007F59C5">
      <w:pPr>
        <w:pStyle w:val="Odsekzoznamu"/>
        <w:numPr>
          <w:ilvl w:val="0"/>
          <w:numId w:val="48"/>
        </w:numPr>
        <w:tabs>
          <w:tab w:val="clear" w:pos="720"/>
          <w:tab w:val="num" w:pos="426"/>
        </w:tabs>
        <w:autoSpaceDE w:val="0"/>
        <w:autoSpaceDN w:val="0"/>
        <w:adjustRightInd w:val="0"/>
        <w:spacing w:before="120" w:after="120" w:line="276" w:lineRule="auto"/>
        <w:ind w:left="426" w:hanging="426"/>
        <w:contextualSpacing w:val="0"/>
        <w:jc w:val="both"/>
        <w:rPr>
          <w:rFonts w:ascii="Calibri" w:eastAsia="Calibri" w:hAnsi="Calibri" w:cs="Calibri"/>
          <w:sz w:val="20"/>
          <w:szCs w:val="20"/>
          <w:lang w:eastAsia="en-US"/>
        </w:rPr>
      </w:pPr>
      <w:r>
        <w:rPr>
          <w:rFonts w:ascii="Calibri" w:eastAsia="Calibri" w:hAnsi="Calibri" w:cs="Calibri"/>
          <w:sz w:val="20"/>
          <w:szCs w:val="20"/>
          <w:lang w:eastAsia="en-US"/>
        </w:rPr>
        <w:t xml:space="preserve"> </w:t>
      </w:r>
      <w:r w:rsidR="003B595C" w:rsidRPr="00E7219F">
        <w:rPr>
          <w:rFonts w:ascii="Calibri" w:eastAsia="Calibri" w:hAnsi="Calibri" w:cs="Calibri"/>
          <w:sz w:val="20"/>
          <w:szCs w:val="20"/>
          <w:lang w:eastAsia="en-US"/>
        </w:rPr>
        <w:t>Ponuka potenciálneho dodávateľa musí byť predložená v slovenskom alebo českom jazyku</w:t>
      </w:r>
      <w:r w:rsidR="00E7219F">
        <w:rPr>
          <w:rStyle w:val="Odkaznapoznmkupodiarou"/>
          <w:rFonts w:ascii="Calibri" w:eastAsia="Calibri" w:hAnsi="Calibri" w:cs="Calibri"/>
          <w:sz w:val="20"/>
          <w:szCs w:val="20"/>
          <w:lang w:eastAsia="en-US"/>
        </w:rPr>
        <w:footnoteReference w:id="130"/>
      </w:r>
      <w:r w:rsidR="003B595C" w:rsidRPr="00E7219F">
        <w:rPr>
          <w:rFonts w:ascii="Calibri" w:eastAsia="Calibri" w:hAnsi="Calibri" w:cs="Calibri"/>
          <w:sz w:val="20"/>
          <w:szCs w:val="20"/>
          <w:lang w:eastAsia="en-US"/>
        </w:rPr>
        <w:t xml:space="preserve">. </w:t>
      </w:r>
    </w:p>
    <w:p w14:paraId="0B46D16F" w14:textId="77777777" w:rsidR="00731631" w:rsidRDefault="00C33AD0" w:rsidP="007F59C5">
      <w:pPr>
        <w:pStyle w:val="Odsekzoznamu"/>
        <w:numPr>
          <w:ilvl w:val="0"/>
          <w:numId w:val="48"/>
        </w:numPr>
        <w:tabs>
          <w:tab w:val="clear" w:pos="720"/>
        </w:tabs>
        <w:autoSpaceDE w:val="0"/>
        <w:autoSpaceDN w:val="0"/>
        <w:adjustRightInd w:val="0"/>
        <w:spacing w:before="120" w:after="120" w:line="276" w:lineRule="auto"/>
        <w:ind w:left="426" w:hanging="426"/>
        <w:contextualSpacing w:val="0"/>
        <w:jc w:val="both"/>
        <w:rPr>
          <w:rFonts w:ascii="Calibri" w:eastAsia="Calibri" w:hAnsi="Calibri" w:cs="Calibri"/>
          <w:sz w:val="20"/>
          <w:szCs w:val="20"/>
          <w:lang w:eastAsia="en-US"/>
        </w:rPr>
      </w:pPr>
      <w:r w:rsidRPr="00C33AD0">
        <w:rPr>
          <w:rFonts w:ascii="Calibri" w:eastAsia="Calibri" w:hAnsi="Calibri" w:cs="Calibri"/>
          <w:sz w:val="20"/>
          <w:szCs w:val="20"/>
          <w:lang w:eastAsia="en-US"/>
        </w:rPr>
        <w:t xml:space="preserve">Ak bola predložená viac ako jedna ponuka, prijímateľ vyhodnocuje splnenie požiadaviek na predmet zákazky a splnenie podmienok účasti (ak relevantné) po vyhodnotení ponúk na základe kritériá/kritérií na vyhodnotenie ponúk, a to iba v prípade dodávateľa, ktorý sa umiestnil na prvom mieste v poradí. Uvedené pravidlá nevylučujú, aby prijímateľ vyhodnotil splnenie požiadaviek na predmet zákazky a splnenie podmienok účasti v prípade všetkých dodávateľov, ktorí predložili ponuku. </w:t>
      </w:r>
    </w:p>
    <w:p w14:paraId="36DD39BC" w14:textId="77777777" w:rsidR="00731631" w:rsidRPr="00731631" w:rsidRDefault="00731631" w:rsidP="007F59C5">
      <w:pPr>
        <w:pStyle w:val="Odsekzoznamu"/>
        <w:numPr>
          <w:ilvl w:val="0"/>
          <w:numId w:val="48"/>
        </w:numPr>
        <w:tabs>
          <w:tab w:val="clear" w:pos="720"/>
        </w:tabs>
        <w:ind w:left="426" w:hanging="426"/>
        <w:jc w:val="both"/>
        <w:rPr>
          <w:rFonts w:ascii="Calibri" w:eastAsia="Calibri" w:hAnsi="Calibri" w:cs="Calibri"/>
          <w:sz w:val="20"/>
          <w:szCs w:val="20"/>
          <w:lang w:eastAsia="en-US"/>
        </w:rPr>
      </w:pPr>
      <w:r w:rsidRPr="00731631">
        <w:rPr>
          <w:rFonts w:ascii="Calibri" w:eastAsia="Calibri" w:hAnsi="Calibri" w:cs="Calibri"/>
          <w:sz w:val="20"/>
          <w:szCs w:val="20"/>
          <w:lang w:eastAsia="en-US"/>
        </w:rPr>
        <w:t>Prijímateľ požiada dodávateľa o vysvetlenie alebo doplnenie dokladov predložených</w:t>
      </w:r>
      <w:r>
        <w:rPr>
          <w:rFonts w:ascii="Calibri" w:eastAsia="Calibri" w:hAnsi="Calibri" w:cs="Calibri"/>
          <w:sz w:val="20"/>
          <w:szCs w:val="20"/>
          <w:lang w:eastAsia="en-US"/>
        </w:rPr>
        <w:t xml:space="preserve"> </w:t>
      </w:r>
      <w:r w:rsidRPr="00731631">
        <w:rPr>
          <w:rFonts w:ascii="Calibri" w:eastAsia="Calibri" w:hAnsi="Calibri" w:cs="Calibri"/>
          <w:sz w:val="20"/>
          <w:szCs w:val="20"/>
          <w:lang w:eastAsia="en-US"/>
        </w:rPr>
        <w:t>v ponuke, ak z predložených dokladov nemožno posúdiť ich platnosť, splnenie podmienky účasti alebo splnenie požiadavky na predmet zákazky. Ak dodávateľ v lehote určenej prijímateľom nedoručí vysvetlenie alebo doplnenie predložených dokladov, alebo ak aj napriek predloženému vysvetleniu ponuky podľa záverov prijímateľa nespĺňa podmienky účasti alebo požiadavky na predmet zákazky, prijímateľ ponuku tohto dodávateľa vylúči a vyhodnocuje splnenie podmienok účasti a požiadaviek na predmet zákazky u ďalšieho dodávateľa v poradí.</w:t>
      </w:r>
    </w:p>
    <w:p w14:paraId="5FFCB3CB" w14:textId="77777777" w:rsidR="000E4530" w:rsidRPr="00E7219F" w:rsidRDefault="003B595C" w:rsidP="007F59C5">
      <w:pPr>
        <w:pStyle w:val="Odsekzoznamu"/>
        <w:numPr>
          <w:ilvl w:val="0"/>
          <w:numId w:val="48"/>
        </w:numPr>
        <w:tabs>
          <w:tab w:val="clear" w:pos="720"/>
        </w:tabs>
        <w:autoSpaceDE w:val="0"/>
        <w:autoSpaceDN w:val="0"/>
        <w:adjustRightInd w:val="0"/>
        <w:spacing w:before="120" w:after="120" w:line="276" w:lineRule="auto"/>
        <w:ind w:left="426" w:hanging="426"/>
        <w:contextualSpacing w:val="0"/>
        <w:jc w:val="both"/>
        <w:rPr>
          <w:rFonts w:ascii="Calibri" w:eastAsia="Calibri" w:hAnsi="Calibri" w:cs="Calibri"/>
          <w:sz w:val="20"/>
          <w:szCs w:val="20"/>
          <w:lang w:eastAsia="en-US"/>
        </w:rPr>
      </w:pPr>
      <w:r w:rsidRPr="00E7219F">
        <w:rPr>
          <w:rFonts w:ascii="Calibri" w:eastAsia="Calibri" w:hAnsi="Calibri" w:cs="Calibri"/>
          <w:sz w:val="20"/>
          <w:szCs w:val="20"/>
          <w:lang w:eastAsia="en-US"/>
        </w:rPr>
        <w:t>Prijímateľ je povinný uzatvoriť zmluvu/zadať objednávku v</w:t>
      </w:r>
      <w:r w:rsidR="00D81326">
        <w:rPr>
          <w:rFonts w:ascii="Calibri" w:eastAsia="Calibri" w:hAnsi="Calibri" w:cs="Calibri"/>
          <w:sz w:val="20"/>
          <w:szCs w:val="20"/>
          <w:lang w:eastAsia="en-US"/>
        </w:rPr>
        <w:t> </w:t>
      </w:r>
      <w:r w:rsidRPr="00E7219F">
        <w:rPr>
          <w:rFonts w:ascii="Calibri" w:eastAsia="Calibri" w:hAnsi="Calibri" w:cs="Calibri"/>
          <w:sz w:val="20"/>
          <w:szCs w:val="20"/>
          <w:lang w:eastAsia="en-US"/>
        </w:rPr>
        <w:t>súlade</w:t>
      </w:r>
      <w:r w:rsidR="00D81326">
        <w:rPr>
          <w:rFonts w:ascii="Calibri" w:eastAsia="Calibri" w:hAnsi="Calibri" w:cs="Calibri"/>
          <w:sz w:val="20"/>
          <w:szCs w:val="20"/>
          <w:lang w:eastAsia="en-US"/>
        </w:rPr>
        <w:t xml:space="preserve"> </w:t>
      </w:r>
      <w:r w:rsidRPr="00E7219F">
        <w:rPr>
          <w:rFonts w:ascii="Calibri" w:eastAsia="Calibri" w:hAnsi="Calibri" w:cs="Calibri"/>
          <w:sz w:val="20"/>
          <w:szCs w:val="20"/>
          <w:lang w:eastAsia="en-US"/>
        </w:rPr>
        <w:t xml:space="preserve">s výzvou </w:t>
      </w:r>
      <w:r w:rsidR="00D81326">
        <w:rPr>
          <w:rFonts w:ascii="Calibri" w:eastAsia="Calibri" w:hAnsi="Calibri" w:cs="Calibri"/>
          <w:sz w:val="20"/>
          <w:szCs w:val="20"/>
          <w:lang w:eastAsia="en-US"/>
        </w:rPr>
        <w:t xml:space="preserve"> </w:t>
      </w:r>
      <w:r w:rsidRPr="00E7219F">
        <w:rPr>
          <w:rFonts w:ascii="Calibri" w:eastAsia="Calibri" w:hAnsi="Calibri" w:cs="Calibri"/>
          <w:sz w:val="20"/>
          <w:szCs w:val="20"/>
          <w:lang w:eastAsia="en-US"/>
        </w:rPr>
        <w:t xml:space="preserve">na predkladanie ponúk a s ponukou úspešného dodávateľa. </w:t>
      </w:r>
    </w:p>
    <w:p w14:paraId="7C8A4C0F" w14:textId="77777777" w:rsidR="00D81326" w:rsidRDefault="003B595C" w:rsidP="007F59C5">
      <w:pPr>
        <w:pStyle w:val="Odsekzoznamu"/>
        <w:numPr>
          <w:ilvl w:val="0"/>
          <w:numId w:val="48"/>
        </w:numPr>
        <w:tabs>
          <w:tab w:val="clear" w:pos="720"/>
        </w:tabs>
        <w:autoSpaceDE w:val="0"/>
        <w:autoSpaceDN w:val="0"/>
        <w:adjustRightInd w:val="0"/>
        <w:spacing w:before="120" w:after="120" w:line="276" w:lineRule="auto"/>
        <w:ind w:left="426" w:hanging="426"/>
        <w:contextualSpacing w:val="0"/>
        <w:jc w:val="both"/>
        <w:rPr>
          <w:rFonts w:ascii="Calibri" w:eastAsia="Calibri" w:hAnsi="Calibri" w:cs="Calibri"/>
          <w:sz w:val="20"/>
          <w:szCs w:val="20"/>
          <w:lang w:eastAsia="en-US"/>
        </w:rPr>
      </w:pPr>
      <w:r w:rsidRPr="00E7219F">
        <w:rPr>
          <w:rFonts w:ascii="Calibri" w:eastAsia="Calibri" w:hAnsi="Calibri" w:cs="Calibri"/>
          <w:sz w:val="20"/>
          <w:szCs w:val="20"/>
          <w:lang w:eastAsia="en-US"/>
        </w:rPr>
        <w:t xml:space="preserve">Prijímateľ môže zrušiť použitý postup zadávania zákazky, </w:t>
      </w:r>
    </w:p>
    <w:p w14:paraId="6094C911" w14:textId="77777777" w:rsidR="00D81326" w:rsidRDefault="003B595C" w:rsidP="007F59C5">
      <w:pPr>
        <w:pStyle w:val="Odsekzoznamu"/>
        <w:numPr>
          <w:ilvl w:val="1"/>
          <w:numId w:val="48"/>
        </w:numPr>
        <w:autoSpaceDE w:val="0"/>
        <w:autoSpaceDN w:val="0"/>
        <w:adjustRightInd w:val="0"/>
        <w:spacing w:before="120" w:after="120" w:line="276" w:lineRule="auto"/>
        <w:contextualSpacing w:val="0"/>
        <w:jc w:val="both"/>
        <w:rPr>
          <w:rFonts w:ascii="Calibri" w:eastAsia="Calibri" w:hAnsi="Calibri" w:cs="Calibri"/>
          <w:sz w:val="20"/>
          <w:szCs w:val="20"/>
          <w:lang w:eastAsia="en-US"/>
        </w:rPr>
      </w:pPr>
      <w:r w:rsidRPr="00E7219F">
        <w:rPr>
          <w:rFonts w:ascii="Calibri" w:eastAsia="Calibri" w:hAnsi="Calibri" w:cs="Calibri"/>
          <w:sz w:val="20"/>
          <w:szCs w:val="20"/>
          <w:lang w:eastAsia="en-US"/>
        </w:rPr>
        <w:t>ak</w:t>
      </w:r>
      <w:r w:rsidR="00E7219F">
        <w:rPr>
          <w:rFonts w:ascii="Calibri" w:eastAsia="Calibri" w:hAnsi="Calibri" w:cs="Calibri"/>
          <w:sz w:val="20"/>
          <w:szCs w:val="20"/>
          <w:lang w:eastAsia="en-US"/>
        </w:rPr>
        <w:t xml:space="preserve"> </w:t>
      </w:r>
      <w:r w:rsidRPr="00E7219F">
        <w:rPr>
          <w:rFonts w:ascii="Calibri" w:eastAsia="Calibri" w:hAnsi="Calibri" w:cs="Calibri"/>
          <w:sz w:val="20"/>
          <w:szCs w:val="20"/>
          <w:lang w:eastAsia="en-US"/>
        </w:rPr>
        <w:t xml:space="preserve">ani jeden potenciálny dodávateľ nesplnil podmienky uvedené vo výzve </w:t>
      </w:r>
      <w:r w:rsidR="00D81326">
        <w:rPr>
          <w:rFonts w:ascii="Calibri" w:eastAsia="Calibri" w:hAnsi="Calibri" w:cs="Calibri"/>
          <w:sz w:val="20"/>
          <w:szCs w:val="20"/>
          <w:lang w:eastAsia="en-US"/>
        </w:rPr>
        <w:t xml:space="preserve"> </w:t>
      </w:r>
      <w:r w:rsidRPr="00E7219F">
        <w:rPr>
          <w:rFonts w:ascii="Calibri" w:eastAsia="Calibri" w:hAnsi="Calibri" w:cs="Calibri"/>
          <w:sz w:val="20"/>
          <w:szCs w:val="20"/>
          <w:lang w:eastAsia="en-US"/>
        </w:rPr>
        <w:t>na predkladanie ponúk,</w:t>
      </w:r>
      <w:r w:rsidR="00E7219F">
        <w:rPr>
          <w:rFonts w:ascii="Calibri" w:eastAsia="Calibri" w:hAnsi="Calibri" w:cs="Calibri"/>
          <w:sz w:val="20"/>
          <w:szCs w:val="20"/>
          <w:lang w:eastAsia="en-US"/>
        </w:rPr>
        <w:t xml:space="preserve"> </w:t>
      </w:r>
    </w:p>
    <w:p w14:paraId="46F2877D" w14:textId="77777777" w:rsidR="003B595C" w:rsidRPr="00E7219F" w:rsidRDefault="003B595C" w:rsidP="007F59C5">
      <w:pPr>
        <w:pStyle w:val="Odsekzoznamu"/>
        <w:numPr>
          <w:ilvl w:val="1"/>
          <w:numId w:val="48"/>
        </w:numPr>
        <w:autoSpaceDE w:val="0"/>
        <w:autoSpaceDN w:val="0"/>
        <w:adjustRightInd w:val="0"/>
        <w:spacing w:before="120" w:after="120" w:line="276" w:lineRule="auto"/>
        <w:contextualSpacing w:val="0"/>
        <w:jc w:val="both"/>
        <w:rPr>
          <w:rFonts w:ascii="Calibri" w:eastAsia="Calibri" w:hAnsi="Calibri" w:cs="Calibri"/>
          <w:sz w:val="20"/>
          <w:szCs w:val="20"/>
          <w:lang w:eastAsia="en-US"/>
        </w:rPr>
      </w:pPr>
      <w:r w:rsidRPr="00E7219F">
        <w:rPr>
          <w:rFonts w:ascii="Calibri" w:eastAsia="Calibri" w:hAnsi="Calibri" w:cs="Calibri"/>
          <w:sz w:val="20"/>
          <w:szCs w:val="20"/>
          <w:lang w:eastAsia="en-US"/>
        </w:rPr>
        <w:t>ak sa zmenili okolnosti, za ktorých sa vyhlásilo obstarávanie (pozn. tieto okolnosti je prijímateľ povinný pomenovať a odôvodniť zrušenie postupu zadávania zákazky)</w:t>
      </w:r>
    </w:p>
    <w:p w14:paraId="614498FB" w14:textId="77777777" w:rsidR="00E7219F" w:rsidRDefault="003B595C" w:rsidP="007F59C5">
      <w:pPr>
        <w:pStyle w:val="Odsekzoznamu"/>
        <w:numPr>
          <w:ilvl w:val="0"/>
          <w:numId w:val="48"/>
        </w:numPr>
        <w:tabs>
          <w:tab w:val="clear" w:pos="720"/>
        </w:tabs>
        <w:autoSpaceDE w:val="0"/>
        <w:autoSpaceDN w:val="0"/>
        <w:adjustRightInd w:val="0"/>
        <w:spacing w:before="120" w:after="120" w:line="276" w:lineRule="auto"/>
        <w:ind w:left="426" w:hanging="426"/>
        <w:contextualSpacing w:val="0"/>
        <w:jc w:val="both"/>
        <w:rPr>
          <w:rFonts w:ascii="Calibri" w:eastAsia="Calibri" w:hAnsi="Calibri" w:cs="Calibri"/>
          <w:sz w:val="20"/>
          <w:szCs w:val="20"/>
          <w:lang w:eastAsia="en-US"/>
        </w:rPr>
      </w:pPr>
      <w:r w:rsidRPr="00D81326">
        <w:rPr>
          <w:rFonts w:ascii="Calibri" w:eastAsia="Calibri" w:hAnsi="Calibri" w:cs="Calibri"/>
          <w:b/>
          <w:sz w:val="20"/>
          <w:szCs w:val="20"/>
          <w:lang w:eastAsia="en-US"/>
        </w:rPr>
        <w:t>Lehota na výkon kontroly je 20 pracovných dní v prípade zákaziek nad 100 000 eur a 15 pracovných dní v prípade zákaziek do 100 000 eur.</w:t>
      </w:r>
      <w:r w:rsidRPr="00E7219F">
        <w:rPr>
          <w:rFonts w:ascii="Calibri" w:eastAsia="Calibri" w:hAnsi="Calibri" w:cs="Calibri"/>
          <w:sz w:val="20"/>
          <w:szCs w:val="20"/>
          <w:lang w:eastAsia="en-US"/>
        </w:rPr>
        <w:t xml:space="preserve"> </w:t>
      </w:r>
      <w:r w:rsidR="00E7219F" w:rsidRPr="00E7219F">
        <w:rPr>
          <w:rFonts w:ascii="Calibri" w:eastAsia="Calibri" w:hAnsi="Calibri" w:cs="Calibri"/>
          <w:sz w:val="20"/>
          <w:szCs w:val="20"/>
          <w:lang w:eastAsia="en-US"/>
        </w:rPr>
        <w:t>RO požad</w:t>
      </w:r>
      <w:r w:rsidR="00D81326">
        <w:rPr>
          <w:rFonts w:ascii="Calibri" w:eastAsia="Calibri" w:hAnsi="Calibri" w:cs="Calibri"/>
          <w:sz w:val="20"/>
          <w:szCs w:val="20"/>
          <w:lang w:eastAsia="en-US"/>
        </w:rPr>
        <w:t xml:space="preserve">uje </w:t>
      </w:r>
      <w:r w:rsidRPr="00E7219F">
        <w:rPr>
          <w:rFonts w:ascii="Calibri" w:eastAsia="Calibri" w:hAnsi="Calibri" w:cs="Calibri"/>
          <w:sz w:val="20"/>
          <w:szCs w:val="20"/>
          <w:lang w:eastAsia="en-US"/>
        </w:rPr>
        <w:t>predl</w:t>
      </w:r>
      <w:r w:rsidR="00D81326">
        <w:rPr>
          <w:rFonts w:ascii="Calibri" w:eastAsia="Calibri" w:hAnsi="Calibri" w:cs="Calibri"/>
          <w:sz w:val="20"/>
          <w:szCs w:val="20"/>
          <w:lang w:eastAsia="en-US"/>
        </w:rPr>
        <w:t xml:space="preserve">ožiť </w:t>
      </w:r>
      <w:r w:rsidRPr="00E7219F">
        <w:rPr>
          <w:rFonts w:ascii="Calibri" w:eastAsia="Calibri" w:hAnsi="Calibri" w:cs="Calibri"/>
          <w:sz w:val="20"/>
          <w:szCs w:val="20"/>
          <w:lang w:eastAsia="en-US"/>
        </w:rPr>
        <w:t>tak</w:t>
      </w:r>
      <w:r w:rsidR="00D81326">
        <w:rPr>
          <w:rFonts w:ascii="Calibri" w:eastAsia="Calibri" w:hAnsi="Calibri" w:cs="Calibri"/>
          <w:sz w:val="20"/>
          <w:szCs w:val="20"/>
          <w:lang w:eastAsia="en-US"/>
        </w:rPr>
        <w:t>ú</w:t>
      </w:r>
      <w:r w:rsidRPr="00E7219F">
        <w:rPr>
          <w:rFonts w:ascii="Calibri" w:eastAsia="Calibri" w:hAnsi="Calibri" w:cs="Calibri"/>
          <w:sz w:val="20"/>
          <w:szCs w:val="20"/>
          <w:lang w:eastAsia="en-US"/>
        </w:rPr>
        <w:t>to dokumentáci</w:t>
      </w:r>
      <w:r w:rsidR="00D81326">
        <w:rPr>
          <w:rFonts w:ascii="Calibri" w:eastAsia="Calibri" w:hAnsi="Calibri" w:cs="Calibri"/>
          <w:sz w:val="20"/>
          <w:szCs w:val="20"/>
          <w:lang w:eastAsia="en-US"/>
        </w:rPr>
        <w:t>u</w:t>
      </w:r>
      <w:r w:rsidRPr="00E7219F">
        <w:rPr>
          <w:rFonts w:ascii="Calibri" w:eastAsia="Calibri" w:hAnsi="Calibri" w:cs="Calibri"/>
          <w:sz w:val="20"/>
          <w:szCs w:val="20"/>
          <w:lang w:eastAsia="en-US"/>
        </w:rPr>
        <w:t xml:space="preserve"> na kontrolu ešte </w:t>
      </w:r>
      <w:r w:rsidR="00E7219F" w:rsidRPr="00E7219F">
        <w:rPr>
          <w:rFonts w:ascii="Calibri" w:eastAsia="Calibri" w:hAnsi="Calibri" w:cs="Calibri"/>
          <w:sz w:val="20"/>
          <w:szCs w:val="20"/>
          <w:lang w:eastAsia="en-US"/>
        </w:rPr>
        <w:t xml:space="preserve">pred podpisom zmluvy  </w:t>
      </w:r>
      <w:r w:rsidRPr="00E7219F">
        <w:rPr>
          <w:rFonts w:ascii="Calibri" w:eastAsia="Calibri" w:hAnsi="Calibri" w:cs="Calibri"/>
          <w:sz w:val="20"/>
          <w:szCs w:val="20"/>
          <w:lang w:eastAsia="en-US"/>
        </w:rPr>
        <w:t>s úspešným dodávateľom na</w:t>
      </w:r>
      <w:r w:rsidR="00E9336D">
        <w:rPr>
          <w:rFonts w:ascii="Calibri" w:eastAsia="Calibri" w:hAnsi="Calibri" w:cs="Calibri"/>
          <w:sz w:val="20"/>
          <w:szCs w:val="20"/>
          <w:lang w:eastAsia="en-US"/>
        </w:rPr>
        <w:t xml:space="preserve"> druhú</w:t>
      </w:r>
      <w:r w:rsidRPr="00E7219F">
        <w:rPr>
          <w:rFonts w:ascii="Calibri" w:eastAsia="Calibri" w:hAnsi="Calibri" w:cs="Calibri"/>
          <w:sz w:val="20"/>
          <w:szCs w:val="20"/>
          <w:lang w:eastAsia="en-US"/>
        </w:rPr>
        <w:t xml:space="preserve"> ex-ante kontrolu</w:t>
      </w:r>
      <w:r w:rsidR="00E9336D">
        <w:rPr>
          <w:rFonts w:ascii="Calibri" w:eastAsia="Calibri" w:hAnsi="Calibri" w:cs="Calibri"/>
          <w:sz w:val="20"/>
          <w:szCs w:val="20"/>
          <w:lang w:eastAsia="en-US"/>
        </w:rPr>
        <w:t xml:space="preserve"> (po vyhodnotení ponúk pred podpisom zmlvuy)</w:t>
      </w:r>
      <w:r w:rsidRPr="00E7219F">
        <w:rPr>
          <w:rFonts w:ascii="Calibri" w:eastAsia="Calibri" w:hAnsi="Calibri" w:cs="Calibri"/>
          <w:sz w:val="20"/>
          <w:szCs w:val="20"/>
          <w:lang w:eastAsia="en-US"/>
        </w:rPr>
        <w:t xml:space="preserve"> v</w:t>
      </w:r>
      <w:r w:rsidR="00E9336D">
        <w:rPr>
          <w:rFonts w:ascii="Calibri" w:eastAsia="Calibri" w:hAnsi="Calibri" w:cs="Calibri"/>
          <w:sz w:val="20"/>
          <w:szCs w:val="20"/>
          <w:lang w:eastAsia="en-US"/>
        </w:rPr>
        <w:t> </w:t>
      </w:r>
      <w:r w:rsidRPr="00E7219F">
        <w:rPr>
          <w:rFonts w:ascii="Calibri" w:eastAsia="Calibri" w:hAnsi="Calibri" w:cs="Calibri"/>
          <w:sz w:val="20"/>
          <w:szCs w:val="20"/>
          <w:lang w:eastAsia="en-US"/>
        </w:rPr>
        <w:t>prí</w:t>
      </w:r>
      <w:r w:rsidR="00E7219F" w:rsidRPr="00E7219F">
        <w:rPr>
          <w:rFonts w:ascii="Calibri" w:eastAsia="Calibri" w:hAnsi="Calibri" w:cs="Calibri"/>
          <w:sz w:val="20"/>
          <w:szCs w:val="20"/>
          <w:lang w:eastAsia="en-US"/>
        </w:rPr>
        <w:t>pade</w:t>
      </w:r>
      <w:r w:rsidR="00E9336D">
        <w:rPr>
          <w:rFonts w:ascii="Calibri" w:eastAsia="Calibri" w:hAnsi="Calibri" w:cs="Calibri"/>
          <w:sz w:val="20"/>
          <w:szCs w:val="20"/>
          <w:lang w:eastAsia="en-US"/>
        </w:rPr>
        <w:t xml:space="preserve"> vyššie uvedených</w:t>
      </w:r>
      <w:r w:rsidR="00E7219F" w:rsidRPr="00E7219F">
        <w:rPr>
          <w:rFonts w:ascii="Calibri" w:eastAsia="Calibri" w:hAnsi="Calibri" w:cs="Calibri"/>
          <w:sz w:val="20"/>
          <w:szCs w:val="20"/>
          <w:lang w:eastAsia="en-US"/>
        </w:rPr>
        <w:t xml:space="preserve"> zákaziek </w:t>
      </w:r>
      <w:r w:rsidR="00E9336D">
        <w:rPr>
          <w:rFonts w:ascii="Calibri" w:eastAsia="Calibri" w:hAnsi="Calibri" w:cs="Calibri"/>
          <w:sz w:val="20"/>
          <w:szCs w:val="20"/>
          <w:lang w:eastAsia="en-US"/>
        </w:rPr>
        <w:t>(</w:t>
      </w:r>
      <w:r w:rsidR="00E7219F" w:rsidRPr="00E7219F">
        <w:rPr>
          <w:rFonts w:ascii="Calibri" w:eastAsia="Calibri" w:hAnsi="Calibri" w:cs="Calibri"/>
          <w:sz w:val="20"/>
          <w:szCs w:val="20"/>
          <w:lang w:eastAsia="en-US"/>
        </w:rPr>
        <w:t>nad</w:t>
      </w:r>
      <w:r w:rsidR="00E9336D">
        <w:rPr>
          <w:rFonts w:ascii="Calibri" w:eastAsia="Calibri" w:hAnsi="Calibri" w:cs="Calibri"/>
          <w:sz w:val="20"/>
          <w:szCs w:val="20"/>
          <w:lang w:eastAsia="en-US"/>
        </w:rPr>
        <w:t>/do</w:t>
      </w:r>
      <w:r w:rsidR="00E7219F" w:rsidRPr="00E7219F">
        <w:rPr>
          <w:rFonts w:ascii="Calibri" w:eastAsia="Calibri" w:hAnsi="Calibri" w:cs="Calibri"/>
          <w:sz w:val="20"/>
          <w:szCs w:val="20"/>
          <w:lang w:eastAsia="en-US"/>
        </w:rPr>
        <w:t xml:space="preserve"> 100 000 eur</w:t>
      </w:r>
      <w:r w:rsidR="00E9336D">
        <w:rPr>
          <w:rFonts w:ascii="Calibri" w:eastAsia="Calibri" w:hAnsi="Calibri" w:cs="Calibri"/>
          <w:sz w:val="20"/>
          <w:szCs w:val="20"/>
          <w:lang w:eastAsia="en-US"/>
        </w:rPr>
        <w:t>)</w:t>
      </w:r>
      <w:r w:rsidR="00E7219F" w:rsidRPr="00E7219F">
        <w:rPr>
          <w:rFonts w:ascii="Calibri" w:eastAsia="Calibri" w:hAnsi="Calibri" w:cs="Calibri"/>
          <w:sz w:val="20"/>
          <w:szCs w:val="20"/>
          <w:lang w:eastAsia="en-US"/>
        </w:rPr>
        <w:t xml:space="preserve">,  </w:t>
      </w:r>
      <w:r w:rsidRPr="00E7219F">
        <w:rPr>
          <w:rFonts w:ascii="Calibri" w:eastAsia="Calibri" w:hAnsi="Calibri" w:cs="Calibri"/>
          <w:sz w:val="20"/>
          <w:szCs w:val="20"/>
          <w:lang w:eastAsia="en-US"/>
        </w:rPr>
        <w:t>tak lehota na výkon ex-ante kontroly je 20 pracovných dní a lehota na</w:t>
      </w:r>
      <w:r w:rsidR="00E7219F" w:rsidRPr="00E7219F">
        <w:rPr>
          <w:rFonts w:ascii="Calibri" w:eastAsia="Calibri" w:hAnsi="Calibri" w:cs="Calibri"/>
          <w:sz w:val="20"/>
          <w:szCs w:val="20"/>
          <w:lang w:eastAsia="en-US"/>
        </w:rPr>
        <w:t xml:space="preserve"> následnú ex-post kontrolu je 7 </w:t>
      </w:r>
      <w:r w:rsidRPr="00E7219F">
        <w:rPr>
          <w:rFonts w:ascii="Calibri" w:eastAsia="Calibri" w:hAnsi="Calibri" w:cs="Calibri"/>
          <w:sz w:val="20"/>
          <w:szCs w:val="20"/>
          <w:lang w:eastAsia="en-US"/>
        </w:rPr>
        <w:t>pracovných dní.</w:t>
      </w:r>
    </w:p>
    <w:p w14:paraId="1FADB578" w14:textId="77777777" w:rsidR="00E7219F" w:rsidRPr="00E7219F" w:rsidRDefault="00E7219F" w:rsidP="00E7219F">
      <w:pPr>
        <w:pStyle w:val="Odsekzoznamu"/>
        <w:autoSpaceDE w:val="0"/>
        <w:autoSpaceDN w:val="0"/>
        <w:adjustRightInd w:val="0"/>
        <w:spacing w:before="120" w:after="120" w:line="276" w:lineRule="auto"/>
        <w:ind w:left="426"/>
        <w:contextualSpacing w:val="0"/>
        <w:jc w:val="both"/>
        <w:rPr>
          <w:rFonts w:ascii="Calibri" w:eastAsia="Calibri" w:hAnsi="Calibri" w:cs="Calibri"/>
          <w:sz w:val="20"/>
          <w:szCs w:val="20"/>
          <w:lang w:eastAsia="en-US"/>
        </w:rPr>
      </w:pPr>
      <w:r w:rsidRPr="00E7219F">
        <w:rPr>
          <w:rFonts w:ascii="Calibri" w:hAnsi="Calibri" w:cs="Calibri"/>
          <w:sz w:val="20"/>
          <w:szCs w:val="20"/>
        </w:rPr>
        <w:t>Ak nie je dodržaná lehota na výkon kontroly z dôvodov na strane RO, je RO povinný informovať prijímateľa o dôvodoch nedodržania termínu, ako aj o novom predpokladanom termíne vydania návrhu správy/správy z kontroly. Pri nedodržaní oznámeného predpokladaného termínu RO opakovane zabezpečí informovanosť prijímateľa za rovnakých podmienok.</w:t>
      </w:r>
    </w:p>
    <w:p w14:paraId="66177FBA" w14:textId="77777777" w:rsidR="007E137D" w:rsidRPr="007B57A9" w:rsidRDefault="00E7219F" w:rsidP="007B57A9">
      <w:pPr>
        <w:pStyle w:val="Odsekzoznamu"/>
        <w:autoSpaceDE w:val="0"/>
        <w:autoSpaceDN w:val="0"/>
        <w:adjustRightInd w:val="0"/>
        <w:spacing w:before="120" w:after="120" w:line="276" w:lineRule="auto"/>
        <w:ind w:left="540"/>
        <w:contextualSpacing w:val="0"/>
        <w:jc w:val="both"/>
        <w:rPr>
          <w:rStyle w:val="Hypertextovprepojenie"/>
          <w:rFonts w:ascii="Calibri" w:eastAsia="Calibri" w:hAnsi="Calibri" w:cs="Calibri"/>
          <w:color w:val="auto"/>
          <w:sz w:val="20"/>
          <w:szCs w:val="20"/>
          <w:u w:val="none"/>
          <w:lang w:eastAsia="en-US"/>
        </w:rPr>
      </w:pPr>
      <w:r w:rsidRPr="007B57A9">
        <w:rPr>
          <w:rFonts w:ascii="Calibri" w:hAnsi="Calibri" w:cs="Calibri"/>
          <w:sz w:val="20"/>
          <w:szCs w:val="20"/>
        </w:rPr>
        <w:t xml:space="preserve">Žiadateľ/Prijímateľ predkladá dokumentáciu </w:t>
      </w:r>
      <w:r w:rsidRPr="007B57A9">
        <w:rPr>
          <w:rFonts w:ascii="Calibri" w:hAnsi="Calibri" w:cs="Calibri"/>
          <w:b/>
          <w:sz w:val="20"/>
          <w:szCs w:val="20"/>
        </w:rPr>
        <w:t>na kontrolu</w:t>
      </w:r>
      <w:r w:rsidRPr="007B57A9">
        <w:rPr>
          <w:rFonts w:ascii="Calibri" w:hAnsi="Calibri" w:cs="Calibri"/>
          <w:sz w:val="20"/>
          <w:szCs w:val="20"/>
        </w:rPr>
        <w:t xml:space="preserve"> na RO spôsobom uvedeným v podkapitole </w:t>
      </w:r>
      <w:hyperlink w:anchor="_Predkladanie_dokumentácie_z_1" w:history="1">
        <w:r w:rsidRPr="007B57A9">
          <w:rPr>
            <w:rStyle w:val="Hypertextovprepojenie"/>
            <w:rFonts w:asciiTheme="minorHAnsi" w:hAnsiTheme="minorHAnsi" w:cs="Calibri"/>
            <w:sz w:val="20"/>
            <w:szCs w:val="20"/>
          </w:rPr>
          <w:t>2.2</w:t>
        </w:r>
      </w:hyperlink>
      <w:r w:rsidRPr="007B57A9">
        <w:rPr>
          <w:rStyle w:val="Hypertextovprepojenie"/>
          <w:rFonts w:asciiTheme="minorHAnsi" w:hAnsiTheme="minorHAnsi" w:cs="Calibri"/>
          <w:sz w:val="20"/>
          <w:szCs w:val="20"/>
        </w:rPr>
        <w:t xml:space="preserve"> </w:t>
      </w:r>
      <w:r w:rsidR="00B26581" w:rsidRPr="007B57A9">
        <w:rPr>
          <w:rStyle w:val="Hypertextovprepojenie"/>
          <w:rFonts w:asciiTheme="minorHAnsi" w:hAnsiTheme="minorHAnsi" w:cs="Calibri"/>
          <w:color w:val="auto"/>
          <w:sz w:val="20"/>
          <w:szCs w:val="20"/>
          <w:u w:val="none"/>
        </w:rPr>
        <w:t>tejto príručky.</w:t>
      </w:r>
    </w:p>
    <w:p w14:paraId="2E8BF92F" w14:textId="77777777" w:rsidR="00B26581" w:rsidRDefault="00E9336D" w:rsidP="007F59C5">
      <w:pPr>
        <w:pStyle w:val="Odsekzoznamu"/>
        <w:numPr>
          <w:ilvl w:val="0"/>
          <w:numId w:val="48"/>
        </w:numPr>
        <w:tabs>
          <w:tab w:val="clear" w:pos="720"/>
          <w:tab w:val="num" w:pos="567"/>
        </w:tabs>
        <w:spacing w:before="240" w:after="240"/>
        <w:ind w:left="567" w:hanging="567"/>
        <w:jc w:val="both"/>
        <w:rPr>
          <w:rFonts w:ascii="Calibri" w:eastAsia="Calibri" w:hAnsi="Calibri" w:cs="Calibri"/>
          <w:sz w:val="20"/>
          <w:szCs w:val="20"/>
          <w:lang w:eastAsia="en-US"/>
        </w:rPr>
      </w:pPr>
      <w:r w:rsidRPr="002F3653">
        <w:rPr>
          <w:rFonts w:ascii="Calibri" w:hAnsi="Calibri" w:cs="Calibri"/>
          <w:sz w:val="20"/>
          <w:szCs w:val="20"/>
        </w:rPr>
        <w:t>Žiadateľ</w:t>
      </w:r>
      <w:r w:rsidRPr="007E137D">
        <w:rPr>
          <w:rFonts w:ascii="Calibri" w:eastAsia="Calibri" w:hAnsi="Calibri" w:cs="Calibri"/>
          <w:sz w:val="20"/>
          <w:szCs w:val="20"/>
          <w:lang w:eastAsia="en-US"/>
        </w:rPr>
        <w:t xml:space="preserve"> </w:t>
      </w:r>
      <w:r>
        <w:rPr>
          <w:rFonts w:ascii="Calibri" w:eastAsia="Calibri" w:hAnsi="Calibri" w:cs="Calibri"/>
          <w:sz w:val="20"/>
          <w:szCs w:val="20"/>
          <w:lang w:eastAsia="en-US"/>
        </w:rPr>
        <w:t>/</w:t>
      </w:r>
      <w:r w:rsidR="007E137D" w:rsidRPr="007E137D">
        <w:rPr>
          <w:rFonts w:ascii="Calibri" w:eastAsia="Calibri" w:hAnsi="Calibri" w:cs="Calibri"/>
          <w:sz w:val="20"/>
          <w:szCs w:val="20"/>
          <w:lang w:eastAsia="en-US"/>
        </w:rPr>
        <w:t>Prijímateľ je oprávnený predložiť dokumentáciu k obstarávaniu zákaziek s</w:t>
      </w:r>
      <w:r w:rsidRPr="00E9336D">
        <w:rPr>
          <w:rFonts w:ascii="Calibri" w:eastAsia="Calibri" w:hAnsi="Calibri" w:cs="Calibri"/>
          <w:b/>
          <w:sz w:val="20"/>
          <w:szCs w:val="20"/>
          <w:lang w:eastAsia="en-US"/>
        </w:rPr>
        <w:t xml:space="preserve"> </w:t>
      </w:r>
      <w:r w:rsidRPr="00D81326">
        <w:rPr>
          <w:rFonts w:ascii="Calibri" w:eastAsia="Calibri" w:hAnsi="Calibri" w:cs="Calibri"/>
          <w:b/>
          <w:sz w:val="20"/>
          <w:szCs w:val="20"/>
          <w:lang w:eastAsia="en-US"/>
        </w:rPr>
        <w:t>nad 100 000 eur</w:t>
      </w:r>
      <w:r>
        <w:rPr>
          <w:rFonts w:ascii="Calibri" w:eastAsia="Calibri" w:hAnsi="Calibri" w:cs="Calibri"/>
          <w:b/>
          <w:sz w:val="20"/>
          <w:szCs w:val="20"/>
          <w:lang w:eastAsia="en-US"/>
        </w:rPr>
        <w:t xml:space="preserve"> ako aj </w:t>
      </w:r>
      <w:r w:rsidRPr="00D81326">
        <w:rPr>
          <w:rFonts w:ascii="Calibri" w:eastAsia="Calibri" w:hAnsi="Calibri" w:cs="Calibri"/>
          <w:b/>
          <w:sz w:val="20"/>
          <w:szCs w:val="20"/>
          <w:lang w:eastAsia="en-US"/>
        </w:rPr>
        <w:t>zákaziek do 100 000 eur</w:t>
      </w:r>
      <w:r w:rsidR="007E137D" w:rsidRPr="007E137D">
        <w:rPr>
          <w:rFonts w:ascii="Calibri" w:eastAsia="Calibri" w:hAnsi="Calibri" w:cs="Calibri"/>
          <w:sz w:val="20"/>
          <w:szCs w:val="20"/>
          <w:lang w:eastAsia="en-US"/>
        </w:rPr>
        <w:t xml:space="preserve"> pred vyhlásením zákazky/oslovením subjektov v rámci prieskumu trhu, pričom v tomto prípade tak urobí spôsobom uvedeným v </w:t>
      </w:r>
      <w:r>
        <w:rPr>
          <w:rFonts w:ascii="Calibri" w:eastAsia="Calibri" w:hAnsi="Calibri" w:cs="Calibri"/>
          <w:sz w:val="20"/>
          <w:szCs w:val="20"/>
          <w:lang w:eastAsia="en-US"/>
        </w:rPr>
        <w:t>podkapitole 2.2 odsekoch 2 až 4.</w:t>
      </w:r>
    </w:p>
    <w:p w14:paraId="4AE34828" w14:textId="77777777" w:rsidR="00E9336D" w:rsidRDefault="00E9336D" w:rsidP="00E9336D">
      <w:pPr>
        <w:pStyle w:val="Odsekzoznamu"/>
        <w:spacing w:before="240" w:after="240"/>
        <w:ind w:left="567"/>
        <w:jc w:val="both"/>
        <w:rPr>
          <w:rFonts w:ascii="Calibri" w:eastAsia="Calibri" w:hAnsi="Calibri" w:cs="Calibri"/>
          <w:sz w:val="20"/>
          <w:szCs w:val="20"/>
          <w:lang w:eastAsia="en-US"/>
        </w:rPr>
      </w:pPr>
    </w:p>
    <w:p w14:paraId="0C53F655" w14:textId="77777777" w:rsidR="00E9336D" w:rsidRPr="00DD282E" w:rsidRDefault="00E9336D" w:rsidP="007F59C5">
      <w:pPr>
        <w:pStyle w:val="Odsekzoznamu"/>
        <w:numPr>
          <w:ilvl w:val="0"/>
          <w:numId w:val="48"/>
        </w:numPr>
        <w:tabs>
          <w:tab w:val="clear" w:pos="720"/>
          <w:tab w:val="num" w:pos="142"/>
        </w:tabs>
        <w:ind w:left="567" w:hanging="567"/>
        <w:jc w:val="both"/>
        <w:rPr>
          <w:rFonts w:ascii="Calibri" w:eastAsia="Calibri" w:hAnsi="Calibri" w:cs="Calibri"/>
          <w:b/>
          <w:sz w:val="20"/>
          <w:szCs w:val="20"/>
          <w:lang w:eastAsia="en-US"/>
        </w:rPr>
      </w:pPr>
      <w:r w:rsidRPr="00DD282E">
        <w:rPr>
          <w:rFonts w:ascii="Calibri" w:eastAsia="Calibri" w:hAnsi="Calibri" w:cs="Calibri"/>
          <w:b/>
          <w:sz w:val="20"/>
          <w:szCs w:val="20"/>
          <w:lang w:eastAsia="en-US"/>
        </w:rPr>
        <w:t>Výzva na predkladanie ponúk a záznam z prieskumu trhu musí byť zverejnený na webovom sídle prijímateľa alebo inom vhodnom webovom sídle do 31. decembra 2028 alebo aj po tomto dátume, ak do 31. decembra 2028 nedošlo k vysporiadaniu finančných vzťahov medzi poskytovateľom a prijímateľom v súlade so zmluvou o poskytnutí NFP alebo rozhodnutím o schválení žiadosti o NFP.</w:t>
      </w:r>
    </w:p>
    <w:p w14:paraId="0C1DDF84" w14:textId="77777777" w:rsidR="007E137D" w:rsidRPr="007E137D" w:rsidRDefault="007E137D" w:rsidP="007E137D">
      <w:pPr>
        <w:pStyle w:val="Odsekzoznamu"/>
        <w:spacing w:before="240" w:after="240"/>
        <w:ind w:left="567"/>
        <w:jc w:val="both"/>
        <w:rPr>
          <w:rFonts w:ascii="Calibri" w:eastAsia="Calibri" w:hAnsi="Calibri" w:cs="Calibri"/>
          <w:sz w:val="20"/>
          <w:szCs w:val="20"/>
          <w:lang w:eastAsia="en-US"/>
        </w:rPr>
      </w:pPr>
    </w:p>
    <w:p w14:paraId="71148D1D" w14:textId="77777777" w:rsidR="003B595C" w:rsidRDefault="007E137D" w:rsidP="007F59C5">
      <w:pPr>
        <w:pStyle w:val="Odsekzoznamu"/>
        <w:numPr>
          <w:ilvl w:val="0"/>
          <w:numId w:val="48"/>
        </w:numPr>
        <w:tabs>
          <w:tab w:val="clear" w:pos="720"/>
        </w:tabs>
        <w:autoSpaceDE w:val="0"/>
        <w:autoSpaceDN w:val="0"/>
        <w:adjustRightInd w:val="0"/>
        <w:spacing w:before="240" w:after="240" w:line="276" w:lineRule="auto"/>
        <w:ind w:left="540" w:hanging="540"/>
        <w:contextualSpacing w:val="0"/>
        <w:jc w:val="both"/>
        <w:rPr>
          <w:rFonts w:ascii="Calibri" w:hAnsi="Calibri" w:cs="Calibri"/>
          <w:sz w:val="20"/>
          <w:szCs w:val="20"/>
        </w:rPr>
      </w:pPr>
      <w:r w:rsidRPr="002F3653">
        <w:rPr>
          <w:rFonts w:ascii="Calibri" w:hAnsi="Calibri" w:cs="Calibri"/>
          <w:sz w:val="20"/>
          <w:szCs w:val="20"/>
        </w:rPr>
        <w:t>Žiadateľ/</w:t>
      </w:r>
      <w:r w:rsidR="003B595C" w:rsidRPr="00B26581">
        <w:rPr>
          <w:rFonts w:ascii="Calibri" w:hAnsi="Calibri" w:cs="Calibri"/>
          <w:sz w:val="20"/>
          <w:szCs w:val="20"/>
        </w:rPr>
        <w:t>Prijímateľ nemôže „umelo“ rozdeliť predmet zákazky na samostatné časti s cieľom vyhnúť sa použitiu postupov spojených so zadávaním zákaziek nad 100 000 eur.</w:t>
      </w:r>
    </w:p>
    <w:p w14:paraId="3C767A49" w14:textId="77777777" w:rsidR="00586155" w:rsidRPr="00D129F7" w:rsidRDefault="00586155" w:rsidP="007F59C5">
      <w:pPr>
        <w:pStyle w:val="Odsekzoznamu"/>
        <w:numPr>
          <w:ilvl w:val="0"/>
          <w:numId w:val="48"/>
        </w:numPr>
        <w:tabs>
          <w:tab w:val="clear" w:pos="720"/>
        </w:tabs>
        <w:autoSpaceDE w:val="0"/>
        <w:autoSpaceDN w:val="0"/>
        <w:adjustRightInd w:val="0"/>
        <w:spacing w:before="240" w:after="240" w:line="276" w:lineRule="auto"/>
        <w:ind w:left="540" w:hanging="540"/>
        <w:jc w:val="both"/>
        <w:rPr>
          <w:rFonts w:asciiTheme="minorHAnsi" w:hAnsiTheme="minorHAnsi" w:cs="Calibri"/>
          <w:sz w:val="20"/>
          <w:szCs w:val="20"/>
        </w:rPr>
      </w:pPr>
      <w:r w:rsidRPr="00D129F7">
        <w:rPr>
          <w:rFonts w:asciiTheme="minorHAnsi" w:hAnsiTheme="minorHAnsi" w:cs="Calibri"/>
          <w:sz w:val="20"/>
          <w:szCs w:val="20"/>
        </w:rPr>
        <w:t>Celý postup prijímateľa pri zadávaní zákazky bude zhrnutý v zázname z prieskumu trhu, ktorého minimálne náležitosti sú nasledovné:</w:t>
      </w:r>
    </w:p>
    <w:p w14:paraId="283E19F6" w14:textId="77777777" w:rsidR="00586155" w:rsidRPr="00D129F7" w:rsidRDefault="00586155" w:rsidP="007F59C5">
      <w:pPr>
        <w:pStyle w:val="Odsekzoznamu"/>
        <w:numPr>
          <w:ilvl w:val="1"/>
          <w:numId w:val="48"/>
        </w:numPr>
        <w:spacing w:before="240" w:after="240" w:line="276" w:lineRule="auto"/>
        <w:jc w:val="both"/>
        <w:rPr>
          <w:rFonts w:asciiTheme="minorHAnsi" w:hAnsiTheme="minorHAnsi" w:cs="Calibri"/>
          <w:sz w:val="20"/>
          <w:szCs w:val="20"/>
        </w:rPr>
      </w:pPr>
      <w:r w:rsidRPr="00D129F7">
        <w:rPr>
          <w:rFonts w:asciiTheme="minorHAnsi" w:hAnsiTheme="minorHAnsi" w:cs="Calibri"/>
          <w:sz w:val="20"/>
          <w:szCs w:val="20"/>
        </w:rPr>
        <w:lastRenderedPageBreak/>
        <w:t xml:space="preserve">identifikácia prijímateľa, </w:t>
      </w:r>
    </w:p>
    <w:p w14:paraId="7176CB3B" w14:textId="77777777" w:rsidR="00586155" w:rsidRPr="00D129F7" w:rsidRDefault="00586155" w:rsidP="007F59C5">
      <w:pPr>
        <w:pStyle w:val="Odsekzoznamu"/>
        <w:numPr>
          <w:ilvl w:val="1"/>
          <w:numId w:val="48"/>
        </w:numPr>
        <w:spacing w:before="240" w:after="240" w:line="276" w:lineRule="auto"/>
        <w:jc w:val="both"/>
        <w:rPr>
          <w:rFonts w:asciiTheme="minorHAnsi" w:hAnsiTheme="minorHAnsi" w:cs="Calibri"/>
          <w:sz w:val="20"/>
          <w:szCs w:val="20"/>
        </w:rPr>
      </w:pPr>
      <w:r w:rsidRPr="00D129F7">
        <w:rPr>
          <w:rFonts w:asciiTheme="minorHAnsi" w:hAnsiTheme="minorHAnsi" w:cs="Calibri"/>
          <w:sz w:val="20"/>
          <w:szCs w:val="20"/>
        </w:rPr>
        <w:t xml:space="preserve">názov zákazky, </w:t>
      </w:r>
    </w:p>
    <w:p w14:paraId="755F809B" w14:textId="77777777" w:rsidR="00586155" w:rsidRPr="00D129F7" w:rsidRDefault="00586155" w:rsidP="007F59C5">
      <w:pPr>
        <w:pStyle w:val="Odsekzoznamu"/>
        <w:numPr>
          <w:ilvl w:val="1"/>
          <w:numId w:val="48"/>
        </w:numPr>
        <w:spacing w:before="240" w:after="240" w:line="276" w:lineRule="auto"/>
        <w:jc w:val="both"/>
        <w:rPr>
          <w:rFonts w:asciiTheme="minorHAnsi" w:hAnsiTheme="minorHAnsi" w:cs="Calibri"/>
          <w:sz w:val="20"/>
          <w:szCs w:val="20"/>
        </w:rPr>
      </w:pPr>
      <w:r w:rsidRPr="00D129F7">
        <w:rPr>
          <w:rFonts w:asciiTheme="minorHAnsi" w:hAnsiTheme="minorHAnsi" w:cs="Calibri"/>
          <w:sz w:val="20"/>
          <w:szCs w:val="20"/>
        </w:rPr>
        <w:t xml:space="preserve">predmet zákazky, </w:t>
      </w:r>
    </w:p>
    <w:p w14:paraId="6BD5A2FB" w14:textId="77777777" w:rsidR="00586155" w:rsidRPr="00D129F7" w:rsidRDefault="00586155" w:rsidP="007F59C5">
      <w:pPr>
        <w:pStyle w:val="Odsekzoznamu"/>
        <w:numPr>
          <w:ilvl w:val="1"/>
          <w:numId w:val="48"/>
        </w:numPr>
        <w:spacing w:before="240" w:after="240" w:line="276" w:lineRule="auto"/>
        <w:jc w:val="both"/>
        <w:rPr>
          <w:rFonts w:asciiTheme="minorHAnsi" w:hAnsiTheme="minorHAnsi" w:cs="Calibri"/>
          <w:sz w:val="20"/>
          <w:szCs w:val="20"/>
        </w:rPr>
      </w:pPr>
      <w:r w:rsidRPr="00D129F7">
        <w:rPr>
          <w:rFonts w:asciiTheme="minorHAnsi" w:hAnsiTheme="minorHAnsi" w:cs="Calibri"/>
          <w:sz w:val="20"/>
          <w:szCs w:val="20"/>
        </w:rPr>
        <w:t xml:space="preserve">určenie kritéria/kritérií na vyhodnotenie ponúk, </w:t>
      </w:r>
    </w:p>
    <w:p w14:paraId="7DDA6DF1" w14:textId="77777777" w:rsidR="00586155" w:rsidRPr="00D129F7" w:rsidRDefault="00586155" w:rsidP="007F59C5">
      <w:pPr>
        <w:pStyle w:val="Odsekzoznamu"/>
        <w:numPr>
          <w:ilvl w:val="1"/>
          <w:numId w:val="48"/>
        </w:numPr>
        <w:spacing w:before="240" w:after="240" w:line="276" w:lineRule="auto"/>
        <w:jc w:val="both"/>
        <w:rPr>
          <w:rFonts w:asciiTheme="minorHAnsi" w:hAnsiTheme="minorHAnsi" w:cs="Calibri"/>
          <w:sz w:val="20"/>
          <w:szCs w:val="20"/>
        </w:rPr>
      </w:pPr>
      <w:r w:rsidRPr="00D129F7">
        <w:rPr>
          <w:rFonts w:asciiTheme="minorHAnsi" w:hAnsiTheme="minorHAnsi" w:cs="Calibri"/>
          <w:sz w:val="20"/>
          <w:szCs w:val="20"/>
        </w:rPr>
        <w:t xml:space="preserve">spôsob vykonania prieskumu a identifikovanie podkladov, na základe ktorých boli ponuky vyhodnocované, </w:t>
      </w:r>
    </w:p>
    <w:p w14:paraId="3FB8B302" w14:textId="77777777" w:rsidR="00586155" w:rsidRPr="00D129F7" w:rsidRDefault="00586155" w:rsidP="007F59C5">
      <w:pPr>
        <w:pStyle w:val="Odsekzoznamu"/>
        <w:numPr>
          <w:ilvl w:val="1"/>
          <w:numId w:val="48"/>
        </w:numPr>
        <w:spacing w:before="240" w:after="240" w:line="276" w:lineRule="auto"/>
        <w:jc w:val="both"/>
        <w:rPr>
          <w:rFonts w:asciiTheme="minorHAnsi" w:hAnsiTheme="minorHAnsi" w:cs="Calibri"/>
          <w:sz w:val="20"/>
          <w:szCs w:val="20"/>
        </w:rPr>
      </w:pPr>
      <w:r w:rsidRPr="00D129F7">
        <w:rPr>
          <w:rFonts w:asciiTheme="minorHAnsi" w:hAnsiTheme="minorHAnsi" w:cs="Calibri"/>
          <w:sz w:val="20"/>
          <w:szCs w:val="20"/>
        </w:rPr>
        <w:t>zoznam oslovených potenciálnych dodávateľov</w:t>
      </w:r>
      <w:r w:rsidRPr="00D129F7" w:rsidDel="009F4C07">
        <w:rPr>
          <w:rFonts w:asciiTheme="minorHAnsi" w:hAnsiTheme="minorHAnsi" w:cs="Calibri"/>
          <w:sz w:val="20"/>
          <w:szCs w:val="20"/>
        </w:rPr>
        <w:t xml:space="preserve"> </w:t>
      </w:r>
      <w:r w:rsidRPr="00D129F7">
        <w:rPr>
          <w:rFonts w:asciiTheme="minorHAnsi" w:hAnsiTheme="minorHAnsi" w:cs="Calibri"/>
          <w:sz w:val="20"/>
          <w:szCs w:val="20"/>
        </w:rPr>
        <w:t xml:space="preserve">a dátum ich oslovenia, </w:t>
      </w:r>
    </w:p>
    <w:p w14:paraId="2BB82254" w14:textId="77777777" w:rsidR="00586155" w:rsidRPr="00D129F7" w:rsidRDefault="00586155" w:rsidP="007F59C5">
      <w:pPr>
        <w:pStyle w:val="Odsekzoznamu"/>
        <w:numPr>
          <w:ilvl w:val="1"/>
          <w:numId w:val="48"/>
        </w:numPr>
        <w:spacing w:before="240" w:after="240" w:line="276" w:lineRule="auto"/>
        <w:jc w:val="both"/>
        <w:rPr>
          <w:rFonts w:asciiTheme="minorHAnsi" w:hAnsiTheme="minorHAnsi" w:cs="Calibri"/>
          <w:sz w:val="20"/>
          <w:szCs w:val="20"/>
        </w:rPr>
      </w:pPr>
      <w:r w:rsidRPr="00D129F7">
        <w:rPr>
          <w:rFonts w:asciiTheme="minorHAnsi" w:hAnsiTheme="minorHAnsi" w:cs="Calibri"/>
          <w:sz w:val="20"/>
          <w:szCs w:val="20"/>
        </w:rPr>
        <w:t>informácia o skutočnosti, že prijímateľ overil, či sú oslovení potenciálni dodávatelia oprávnení dodávať tovary, uskutočňovať stavebné práce alebo poskytovať služby v rozsahu predmetu zákazky, pričom prijímateľ je povinný uviesť spôsob overenia (napr. webové sídlo www.orsr.sk)</w:t>
      </w:r>
    </w:p>
    <w:p w14:paraId="5209B8BF" w14:textId="77777777" w:rsidR="00586155" w:rsidRPr="00D129F7" w:rsidRDefault="00586155" w:rsidP="007F59C5">
      <w:pPr>
        <w:pStyle w:val="Odsekzoznamu"/>
        <w:numPr>
          <w:ilvl w:val="1"/>
          <w:numId w:val="48"/>
        </w:numPr>
        <w:spacing w:before="240" w:after="240" w:line="276" w:lineRule="auto"/>
        <w:jc w:val="both"/>
        <w:rPr>
          <w:rFonts w:asciiTheme="minorHAnsi" w:hAnsiTheme="minorHAnsi" w:cs="Calibri"/>
          <w:sz w:val="20"/>
          <w:szCs w:val="20"/>
        </w:rPr>
      </w:pPr>
      <w:r w:rsidRPr="00D129F7">
        <w:rPr>
          <w:rFonts w:asciiTheme="minorHAnsi" w:hAnsiTheme="minorHAnsi" w:cs="Calibri"/>
          <w:sz w:val="20"/>
          <w:szCs w:val="20"/>
        </w:rPr>
        <w:t xml:space="preserve">dátum vyhodnotenia ponúk, </w:t>
      </w:r>
    </w:p>
    <w:p w14:paraId="5A01551F" w14:textId="77777777" w:rsidR="00586155" w:rsidRPr="00D129F7" w:rsidRDefault="00586155" w:rsidP="007F59C5">
      <w:pPr>
        <w:pStyle w:val="Odsekzoznamu"/>
        <w:numPr>
          <w:ilvl w:val="1"/>
          <w:numId w:val="48"/>
        </w:numPr>
        <w:spacing w:before="240" w:after="240" w:line="276" w:lineRule="auto"/>
        <w:jc w:val="both"/>
        <w:rPr>
          <w:rFonts w:asciiTheme="minorHAnsi" w:hAnsiTheme="minorHAnsi" w:cs="Calibri"/>
          <w:sz w:val="20"/>
          <w:szCs w:val="20"/>
        </w:rPr>
      </w:pPr>
      <w:r w:rsidRPr="00D129F7">
        <w:rPr>
          <w:rFonts w:asciiTheme="minorHAnsi" w:hAnsiTheme="minorHAnsi" w:cs="Calibri"/>
          <w:sz w:val="20"/>
          <w:szCs w:val="20"/>
        </w:rPr>
        <w:t xml:space="preserve">zoznam potenciálnych dodávateľov, ktorí predložili ponuku, </w:t>
      </w:r>
    </w:p>
    <w:p w14:paraId="002B6905" w14:textId="77777777" w:rsidR="00586155" w:rsidRPr="00D129F7" w:rsidRDefault="00586155" w:rsidP="007F59C5">
      <w:pPr>
        <w:pStyle w:val="Odsekzoznamu"/>
        <w:numPr>
          <w:ilvl w:val="1"/>
          <w:numId w:val="48"/>
        </w:numPr>
        <w:spacing w:before="240" w:after="240" w:line="276" w:lineRule="auto"/>
        <w:jc w:val="both"/>
        <w:rPr>
          <w:rFonts w:asciiTheme="minorHAnsi" w:hAnsiTheme="minorHAnsi" w:cs="Calibri"/>
          <w:sz w:val="20"/>
          <w:szCs w:val="20"/>
        </w:rPr>
      </w:pPr>
      <w:r w:rsidRPr="00D129F7">
        <w:rPr>
          <w:rFonts w:asciiTheme="minorHAnsi" w:hAnsiTheme="minorHAnsi" w:cs="Calibri"/>
          <w:sz w:val="20"/>
          <w:szCs w:val="20"/>
        </w:rPr>
        <w:t xml:space="preserve">identifikácia a vyhodnotenie splnenia jednotlivých  podmienok účasti a návrhov </w:t>
      </w:r>
      <w:r w:rsidRPr="00D129F7">
        <w:rPr>
          <w:rFonts w:asciiTheme="minorHAnsi" w:hAnsiTheme="minorHAnsi" w:cs="Calibri"/>
          <w:sz w:val="20"/>
          <w:szCs w:val="20"/>
        </w:rPr>
        <w:br/>
        <w:t xml:space="preserve">na plnenie kritérií, </w:t>
      </w:r>
    </w:p>
    <w:p w14:paraId="1C68A7BB" w14:textId="77777777" w:rsidR="00586155" w:rsidRPr="00D129F7" w:rsidRDefault="00586155" w:rsidP="007F59C5">
      <w:pPr>
        <w:pStyle w:val="Odsekzoznamu"/>
        <w:numPr>
          <w:ilvl w:val="1"/>
          <w:numId w:val="48"/>
        </w:numPr>
        <w:spacing w:before="240" w:after="240" w:line="276" w:lineRule="auto"/>
        <w:jc w:val="both"/>
        <w:rPr>
          <w:rFonts w:asciiTheme="minorHAnsi" w:hAnsiTheme="minorHAnsi" w:cs="Calibri"/>
          <w:sz w:val="20"/>
          <w:szCs w:val="20"/>
        </w:rPr>
      </w:pPr>
      <w:r w:rsidRPr="00D129F7">
        <w:rPr>
          <w:rFonts w:asciiTheme="minorHAnsi" w:hAnsiTheme="minorHAnsi" w:cs="Calibri"/>
          <w:sz w:val="20"/>
          <w:szCs w:val="20"/>
        </w:rPr>
        <w:t xml:space="preserve">identifikácia úspešného dodávateľa/poskytovateľa/zhotoviteľa, </w:t>
      </w:r>
    </w:p>
    <w:p w14:paraId="75F76C46" w14:textId="77777777" w:rsidR="00586155" w:rsidRPr="00D129F7" w:rsidRDefault="00586155" w:rsidP="007F59C5">
      <w:pPr>
        <w:pStyle w:val="Odsekzoznamu"/>
        <w:numPr>
          <w:ilvl w:val="1"/>
          <w:numId w:val="48"/>
        </w:numPr>
        <w:spacing w:before="240" w:after="240" w:line="276" w:lineRule="auto"/>
        <w:jc w:val="both"/>
        <w:rPr>
          <w:rFonts w:asciiTheme="minorHAnsi" w:hAnsiTheme="minorHAnsi" w:cs="Calibri"/>
          <w:sz w:val="20"/>
          <w:szCs w:val="20"/>
        </w:rPr>
      </w:pPr>
      <w:r w:rsidRPr="00D129F7">
        <w:rPr>
          <w:rFonts w:asciiTheme="minorHAnsi" w:hAnsiTheme="minorHAnsi" w:cs="Calibri"/>
          <w:sz w:val="20"/>
          <w:szCs w:val="20"/>
        </w:rPr>
        <w:t xml:space="preserve">konečná zmluvná cena ponuky úspešného uchádzača (uviesť cenu s DPH aj </w:t>
      </w:r>
      <w:r w:rsidRPr="00D129F7">
        <w:rPr>
          <w:rFonts w:asciiTheme="minorHAnsi" w:hAnsiTheme="minorHAnsi" w:cs="Calibri"/>
          <w:sz w:val="20"/>
          <w:szCs w:val="20"/>
        </w:rPr>
        <w:br/>
        <w:t xml:space="preserve">bez DPH; v prípade, že dodávateľ nie je platca DPH, uvedie sa konečná cena), </w:t>
      </w:r>
    </w:p>
    <w:p w14:paraId="3001C2A0" w14:textId="77777777" w:rsidR="00586155" w:rsidRPr="00D129F7" w:rsidRDefault="00586155" w:rsidP="007F59C5">
      <w:pPr>
        <w:pStyle w:val="Odsekzoznamu"/>
        <w:numPr>
          <w:ilvl w:val="1"/>
          <w:numId w:val="48"/>
        </w:numPr>
        <w:spacing w:before="240" w:after="240" w:line="276" w:lineRule="auto"/>
        <w:jc w:val="both"/>
        <w:rPr>
          <w:rFonts w:asciiTheme="minorHAnsi" w:hAnsiTheme="minorHAnsi" w:cs="Calibri"/>
          <w:sz w:val="20"/>
          <w:szCs w:val="20"/>
        </w:rPr>
      </w:pPr>
      <w:r w:rsidRPr="00D129F7">
        <w:rPr>
          <w:rFonts w:asciiTheme="minorHAnsi" w:hAnsiTheme="minorHAnsi" w:cs="Calibri"/>
          <w:sz w:val="20"/>
          <w:szCs w:val="20"/>
        </w:rPr>
        <w:t>typ a podmienky realizácie zmluvy (najmä lehota plnenia a miesto realizácie),</w:t>
      </w:r>
    </w:p>
    <w:p w14:paraId="4E943E14" w14:textId="77777777" w:rsidR="00586155" w:rsidRPr="00D129F7" w:rsidRDefault="00586155" w:rsidP="007F59C5">
      <w:pPr>
        <w:pStyle w:val="Odsekzoznamu"/>
        <w:numPr>
          <w:ilvl w:val="1"/>
          <w:numId w:val="48"/>
        </w:numPr>
        <w:spacing w:before="240" w:after="240" w:line="276" w:lineRule="auto"/>
        <w:jc w:val="both"/>
        <w:rPr>
          <w:rFonts w:asciiTheme="minorHAnsi" w:hAnsiTheme="minorHAnsi" w:cs="Calibri"/>
          <w:sz w:val="20"/>
          <w:szCs w:val="20"/>
        </w:rPr>
      </w:pPr>
      <w:r w:rsidRPr="00D129F7">
        <w:rPr>
          <w:rFonts w:asciiTheme="minorHAnsi" w:hAnsiTheme="minorHAnsi" w:cs="Calibri"/>
          <w:sz w:val="20"/>
          <w:szCs w:val="20"/>
        </w:rPr>
        <w:t>meno, funkcia, dátum a podpis zodpovednej osoby/osôb, ktoré vykonali prieskum.</w:t>
      </w:r>
    </w:p>
    <w:p w14:paraId="281E69D2" w14:textId="77777777" w:rsidR="001B5CBF" w:rsidRPr="00D129F7" w:rsidRDefault="00D129F7" w:rsidP="00D129F7">
      <w:pPr>
        <w:spacing w:before="240" w:after="240"/>
        <w:ind w:left="567"/>
        <w:jc w:val="both"/>
        <w:rPr>
          <w:rFonts w:cs="Calibri"/>
          <w:sz w:val="20"/>
          <w:szCs w:val="20"/>
        </w:rPr>
      </w:pPr>
      <w:r>
        <w:rPr>
          <w:rFonts w:cs="Calibri"/>
          <w:sz w:val="20"/>
          <w:szCs w:val="20"/>
        </w:rPr>
        <w:t xml:space="preserve">Žiadateľ/Prijímateľ môže použiť vzor dokumenty „Záznam z prieskumu trhu“, ktorý tvorí prílohu č. 7 </w:t>
      </w:r>
      <w:r w:rsidR="00F51EAF">
        <w:rPr>
          <w:rFonts w:asciiTheme="minorHAnsi" w:hAnsiTheme="minorHAnsi" w:cs="Calibri"/>
          <w:sz w:val="20"/>
          <w:szCs w:val="20"/>
        </w:rPr>
        <w:t xml:space="preserve">(prílohu č. 14 v prípade CEF) </w:t>
      </w:r>
      <w:r>
        <w:rPr>
          <w:rFonts w:cs="Calibri"/>
          <w:sz w:val="20"/>
          <w:szCs w:val="20"/>
        </w:rPr>
        <w:t>tejto Príručky.</w:t>
      </w:r>
    </w:p>
    <w:p w14:paraId="31CE6DFD" w14:textId="77777777" w:rsidR="001B5CBF" w:rsidDel="00040D1F" w:rsidRDefault="001B5CBF" w:rsidP="007F59C5">
      <w:pPr>
        <w:pStyle w:val="Odsekzoznamu"/>
        <w:numPr>
          <w:ilvl w:val="0"/>
          <w:numId w:val="48"/>
        </w:numPr>
        <w:tabs>
          <w:tab w:val="clear" w:pos="720"/>
          <w:tab w:val="num" w:pos="426"/>
        </w:tabs>
        <w:ind w:left="426" w:hanging="426"/>
        <w:jc w:val="both"/>
        <w:rPr>
          <w:del w:id="1605" w:author="uzivatel" w:date="2020-11-20T15:24:00Z"/>
          <w:rFonts w:ascii="Calibri" w:hAnsi="Calibri" w:cs="Calibri"/>
          <w:sz w:val="20"/>
          <w:szCs w:val="20"/>
        </w:rPr>
      </w:pPr>
      <w:del w:id="1606" w:author="uzivatel" w:date="2020-11-20T15:24:00Z">
        <w:r w:rsidRPr="001B5CBF" w:rsidDel="00040D1F">
          <w:rPr>
            <w:rFonts w:ascii="Calibri" w:hAnsi="Calibri" w:cs="Calibri"/>
            <w:b/>
            <w:sz w:val="20"/>
            <w:szCs w:val="20"/>
          </w:rPr>
          <w:delText>Záznam z prieskumu trhu musí byť zverejnený</w:delText>
        </w:r>
        <w:r w:rsidRPr="001B5CBF" w:rsidDel="00040D1F">
          <w:rPr>
            <w:rFonts w:ascii="Calibri" w:hAnsi="Calibri" w:cs="Calibri"/>
            <w:sz w:val="20"/>
            <w:szCs w:val="20"/>
          </w:rPr>
          <w:delText xml:space="preserve"> na webovom sídle prijímateľa alebo inom vhodnom webovom sídle </w:delText>
        </w:r>
        <w:r w:rsidRPr="001B5CBF" w:rsidDel="00040D1F">
          <w:rPr>
            <w:rFonts w:ascii="Calibri" w:hAnsi="Calibri" w:cs="Calibri"/>
            <w:b/>
            <w:sz w:val="20"/>
            <w:szCs w:val="20"/>
          </w:rPr>
          <w:delText>do 5 pracovných dní od dátumu vyhodnotenia ponúk</w:delText>
        </w:r>
        <w:r w:rsidRPr="001B5CBF" w:rsidDel="00040D1F">
          <w:rPr>
            <w:rFonts w:ascii="Calibri" w:hAnsi="Calibri" w:cs="Calibri"/>
            <w:sz w:val="20"/>
            <w:szCs w:val="20"/>
          </w:rPr>
          <w:delText>.</w:delText>
        </w:r>
      </w:del>
    </w:p>
    <w:p w14:paraId="575E4E70" w14:textId="77777777" w:rsidR="00836583" w:rsidDel="00040D1F" w:rsidRDefault="00836583" w:rsidP="00836583">
      <w:pPr>
        <w:pStyle w:val="Odsekzoznamu"/>
        <w:ind w:left="426"/>
        <w:jc w:val="both"/>
        <w:rPr>
          <w:del w:id="1607" w:author="uzivatel" w:date="2020-11-20T15:24:00Z"/>
          <w:rFonts w:ascii="Calibri" w:hAnsi="Calibri" w:cs="Calibri"/>
          <w:sz w:val="20"/>
          <w:szCs w:val="20"/>
        </w:rPr>
      </w:pPr>
    </w:p>
    <w:p w14:paraId="57F3FC1F" w14:textId="77777777" w:rsidR="00586155" w:rsidRPr="00D129F7" w:rsidRDefault="00836583" w:rsidP="007F59C5">
      <w:pPr>
        <w:pStyle w:val="Odsekzoznamu"/>
        <w:numPr>
          <w:ilvl w:val="0"/>
          <w:numId w:val="48"/>
        </w:numPr>
        <w:tabs>
          <w:tab w:val="clear" w:pos="720"/>
          <w:tab w:val="num" w:pos="426"/>
        </w:tabs>
        <w:ind w:left="426" w:hanging="426"/>
        <w:jc w:val="both"/>
        <w:rPr>
          <w:rFonts w:ascii="Calibri" w:hAnsi="Calibri" w:cs="Calibri"/>
          <w:sz w:val="20"/>
          <w:szCs w:val="20"/>
        </w:rPr>
      </w:pPr>
      <w:r w:rsidRPr="00836583">
        <w:rPr>
          <w:rFonts w:ascii="Calibri" w:hAnsi="Calibri" w:cs="Calibri"/>
          <w:sz w:val="20"/>
          <w:szCs w:val="20"/>
        </w:rPr>
        <w:t>Prijímateľ nesmie uzavrieť zmluvu, konce</w:t>
      </w:r>
      <w:r>
        <w:rPr>
          <w:rFonts w:ascii="Calibri" w:hAnsi="Calibri" w:cs="Calibri"/>
          <w:sz w:val="20"/>
          <w:szCs w:val="20"/>
        </w:rPr>
        <w:t xml:space="preserve">snú zmluvu alebo rámcovú dohodu </w:t>
      </w:r>
      <w:r w:rsidRPr="00836583">
        <w:rPr>
          <w:rFonts w:ascii="Calibri" w:hAnsi="Calibri" w:cs="Calibri"/>
          <w:sz w:val="20"/>
          <w:szCs w:val="20"/>
        </w:rPr>
        <w:t>s dodávateľom alebo dodávateľmi, ktorí majú povinnosť zapisovať sa do registra partnerov verejného sektora a nie sú zapísaní v registri partnerov verejného sektora, alebo ktorých subdodávatelia, ktorí majú povinnosť zapisovať sa do registra partnerov verejného sektora a nie sú zapísaní v registri partnerov verejného sektora.</w:t>
      </w:r>
    </w:p>
    <w:p w14:paraId="461C1E82" w14:textId="77777777" w:rsidR="001E649E" w:rsidRPr="00BA1B32" w:rsidRDefault="00796D5D" w:rsidP="001E2914">
      <w:pPr>
        <w:pStyle w:val="Nadpis2"/>
      </w:pPr>
      <w:bookmarkStart w:id="1608" w:name="_Toc11153190"/>
      <w:r>
        <w:t xml:space="preserve">6.5.1 </w:t>
      </w:r>
      <w:r w:rsidR="001E649E" w:rsidRPr="00BA1B32">
        <w:t>Zákazky nad 100 000 eur</w:t>
      </w:r>
      <w:bookmarkEnd w:id="1608"/>
    </w:p>
    <w:p w14:paraId="3FCB349F" w14:textId="77777777" w:rsidR="001E649E" w:rsidRPr="00C50A12" w:rsidRDefault="001E649E" w:rsidP="007F59C5">
      <w:pPr>
        <w:pStyle w:val="Odsekzoznamu"/>
        <w:numPr>
          <w:ilvl w:val="0"/>
          <w:numId w:val="48"/>
        </w:numPr>
        <w:tabs>
          <w:tab w:val="clear" w:pos="720"/>
        </w:tabs>
        <w:autoSpaceDE w:val="0"/>
        <w:autoSpaceDN w:val="0"/>
        <w:adjustRightInd w:val="0"/>
        <w:spacing w:before="120" w:after="120" w:line="276" w:lineRule="auto"/>
        <w:ind w:left="540" w:hanging="540"/>
        <w:contextualSpacing w:val="0"/>
        <w:jc w:val="both"/>
        <w:rPr>
          <w:rFonts w:ascii="Calibri" w:hAnsi="Calibri" w:cs="Calibri"/>
          <w:sz w:val="20"/>
          <w:szCs w:val="20"/>
        </w:rPr>
      </w:pPr>
      <w:bookmarkStart w:id="1609" w:name="_Toc404872048"/>
      <w:bookmarkStart w:id="1610" w:name="_Toc404872123"/>
      <w:r w:rsidRPr="00C50A12">
        <w:rPr>
          <w:rFonts w:ascii="Calibri" w:hAnsi="Calibri" w:cs="Calibri"/>
          <w:sz w:val="20"/>
          <w:szCs w:val="20"/>
        </w:rPr>
        <w:t>V prípade zákaziek nad 100 000 eur prijímateľ musí vykonať všetky ďalej uvedené úkony, ktoré majú zabezpečiť získanie čo najvyššieho počtu písomných ponúk na obstaranie tovarov, stavebných prác alebo služieb. Za písomnú ponuku sa považuje aj ponuka podaná elektronicky (napr. formou e-mailovej komunikácie). Súčasťou dokumentácie musia byť doklady potvrdzujúce kroky uchádzačov v súlade s podmienkami uvedenými vo výzve na predkladanie ponúk.</w:t>
      </w:r>
    </w:p>
    <w:p w14:paraId="71AE97F8" w14:textId="77777777" w:rsidR="001E649E" w:rsidRDefault="001E649E" w:rsidP="007F59C5">
      <w:pPr>
        <w:pStyle w:val="Odsekzoznamu"/>
        <w:numPr>
          <w:ilvl w:val="0"/>
          <w:numId w:val="48"/>
        </w:numPr>
        <w:tabs>
          <w:tab w:val="clear" w:pos="720"/>
        </w:tabs>
        <w:autoSpaceDE w:val="0"/>
        <w:autoSpaceDN w:val="0"/>
        <w:adjustRightInd w:val="0"/>
        <w:spacing w:before="120" w:after="120" w:line="276" w:lineRule="auto"/>
        <w:ind w:left="540" w:hanging="540"/>
        <w:contextualSpacing w:val="0"/>
        <w:jc w:val="both"/>
        <w:rPr>
          <w:rFonts w:ascii="Calibri" w:hAnsi="Calibri" w:cs="Calibri"/>
          <w:sz w:val="20"/>
          <w:szCs w:val="20"/>
        </w:rPr>
      </w:pPr>
      <w:r w:rsidRPr="00C50A12">
        <w:rPr>
          <w:rFonts w:ascii="Calibri" w:hAnsi="Calibri" w:cs="Calibri"/>
          <w:sz w:val="20"/>
          <w:szCs w:val="20"/>
        </w:rPr>
        <w:t xml:space="preserve">Prijímateľ je povinný zverejniť výzvu na predkladanie ponúk na svojom webovom sídle/alebo inom vhodnom webovom sídle. </w:t>
      </w:r>
      <w:r w:rsidRPr="00990EC2">
        <w:rPr>
          <w:rFonts w:ascii="Calibri" w:hAnsi="Calibri" w:cs="Calibri"/>
          <w:b/>
          <w:sz w:val="20"/>
          <w:szCs w:val="20"/>
        </w:rPr>
        <w:t>Minimálna lehota na predkladanie ponúk je 7 pracovných dní odo dňa zverejnenia výzvy na predkladanie ponúk na webovom sídle prijímateľa v prípade zákaziek na tovary a poskytnutie služieb a minimálne 12 pracovných dní v prípade zákaziek na uskutočnenie stavebných prác</w:t>
      </w:r>
      <w:r w:rsidR="00DD282E">
        <w:rPr>
          <w:rFonts w:ascii="Calibri" w:hAnsi="Calibri" w:cs="Calibri"/>
          <w:sz w:val="20"/>
          <w:szCs w:val="20"/>
        </w:rPr>
        <w:t xml:space="preserve"> </w:t>
      </w:r>
      <w:r w:rsidR="00B26581" w:rsidRPr="00C50A12">
        <w:rPr>
          <w:rFonts w:ascii="Calibri" w:hAnsi="Calibri" w:cs="Calibri"/>
          <w:sz w:val="20"/>
          <w:szCs w:val="20"/>
        </w:rPr>
        <w:t xml:space="preserve">(do lehoty sa nezapočítava deň zverejnenia, čo znamená, že lehota pre záujemcov o zákazku musí byť minimálne celých 7 pracovných </w:t>
      </w:r>
      <w:r w:rsidR="00990EC2">
        <w:rPr>
          <w:rFonts w:ascii="Calibri" w:hAnsi="Calibri" w:cs="Calibri"/>
          <w:sz w:val="20"/>
          <w:szCs w:val="20"/>
        </w:rPr>
        <w:t xml:space="preserve">dní, resp. 12 pracovných dní). </w:t>
      </w:r>
      <w:r w:rsidR="00B26581" w:rsidRPr="00C50A12">
        <w:rPr>
          <w:rFonts w:ascii="Calibri" w:hAnsi="Calibri" w:cs="Calibri"/>
          <w:sz w:val="20"/>
          <w:szCs w:val="20"/>
        </w:rPr>
        <w:t>Príklad: Prijímateľ zverejní výzvu na predkladanie ponúk k zákazke na dodanie tovarov v pondelok, minimálna lehota na predkladanie ponúk uplynie najskôr budúci týždeň v stredu o polnoci za predpokladu, že nejde o pracovný týždeň, v rámci ktorého je štátny sviatok. Prijímateľom sa však odporúča určiť lehotu nasledujúci pracovný deň, čo by pri tomto modelovom prípade bol štvrtok v ľubovoľnú hodinu</w:t>
      </w:r>
      <w:r w:rsidRPr="00C50A12">
        <w:rPr>
          <w:rFonts w:ascii="Calibri" w:hAnsi="Calibri" w:cs="Calibri"/>
          <w:sz w:val="20"/>
          <w:szCs w:val="20"/>
        </w:rPr>
        <w:t>. Prijímateľ je povinný zdokumentovať toto zverejnenie hodnoverným spôsobom (spravidla printscreen tej časti webového sídla, kde bola výzva na predkladanie ponúk zverejnená</w:t>
      </w:r>
      <w:r w:rsidR="00B26581" w:rsidRPr="00C50A12">
        <w:rPr>
          <w:rFonts w:ascii="Calibri" w:hAnsi="Calibri" w:cs="Calibri"/>
          <w:sz w:val="20"/>
          <w:szCs w:val="20"/>
        </w:rPr>
        <w:t>; z printscreenu bude jednoznačne zrejmý dátum zverejnenia výzvy, ktorý musí byť zhodný s dátumom oslovenia minimálne troch potenciálnych dodávateľov a zaslaním informácie o zverejnení výzvy na osobitný mailový kontakt zakazkycko@vlada.gov.sk</w:t>
      </w:r>
      <w:r w:rsidRPr="00C50A12">
        <w:rPr>
          <w:rFonts w:ascii="Calibri" w:hAnsi="Calibri" w:cs="Calibri"/>
          <w:sz w:val="20"/>
          <w:szCs w:val="20"/>
        </w:rPr>
        <w:t xml:space="preserve">). Zadávanie tejto zákazky je </w:t>
      </w:r>
      <w:r w:rsidRPr="00C50A12">
        <w:rPr>
          <w:rFonts w:ascii="Calibri" w:hAnsi="Calibri" w:cs="Calibri"/>
          <w:sz w:val="20"/>
          <w:szCs w:val="20"/>
        </w:rPr>
        <w:lastRenderedPageBreak/>
        <w:t>realizované zverejnením výzvy na predkladanie ponúk, v rámci ktorej prijímateľ uvedie najmä náležitosti podľa ods. 7 tejto časti</w:t>
      </w:r>
      <w:r w:rsidR="00DD282E">
        <w:rPr>
          <w:rFonts w:ascii="Calibri" w:hAnsi="Calibri" w:cs="Calibri"/>
          <w:sz w:val="20"/>
          <w:szCs w:val="20"/>
        </w:rPr>
        <w:t xml:space="preserve"> Príručky</w:t>
      </w:r>
      <w:r w:rsidRPr="00C50A12">
        <w:rPr>
          <w:rFonts w:ascii="Calibri" w:hAnsi="Calibri" w:cs="Calibri"/>
          <w:sz w:val="20"/>
          <w:szCs w:val="20"/>
        </w:rPr>
        <w:t xml:space="preserve">. </w:t>
      </w:r>
    </w:p>
    <w:p w14:paraId="5208E7A0" w14:textId="77777777" w:rsidR="00EE5920" w:rsidRPr="00C50A12" w:rsidRDefault="00EE5920" w:rsidP="007F59C5">
      <w:pPr>
        <w:pStyle w:val="Odsekzoznamu"/>
        <w:numPr>
          <w:ilvl w:val="0"/>
          <w:numId w:val="48"/>
        </w:numPr>
        <w:tabs>
          <w:tab w:val="clear" w:pos="720"/>
        </w:tabs>
        <w:autoSpaceDE w:val="0"/>
        <w:autoSpaceDN w:val="0"/>
        <w:adjustRightInd w:val="0"/>
        <w:spacing w:before="120" w:after="120" w:line="276" w:lineRule="auto"/>
        <w:ind w:left="540" w:hanging="540"/>
        <w:contextualSpacing w:val="0"/>
        <w:jc w:val="both"/>
        <w:rPr>
          <w:rFonts w:ascii="Calibri" w:hAnsi="Calibri" w:cs="Calibri"/>
          <w:sz w:val="20"/>
          <w:szCs w:val="20"/>
        </w:rPr>
      </w:pPr>
      <w:r w:rsidRPr="00EE5920">
        <w:rPr>
          <w:rFonts w:ascii="Calibri" w:hAnsi="Calibri" w:cs="Calibri"/>
          <w:sz w:val="20"/>
          <w:szCs w:val="20"/>
        </w:rPr>
        <w:t>V prípade technických špecifikácií uvedených vo výzve na predkladanie ponúk je možné odvolávať sa na konkrétneho výrobcu, výrobný postup, obchodné označenie, patent, typ, oblasť alebo miesto pôvodu alebo výroby za predpokladu, že všetci potenciálni dodávatelia oslovení s výzvou na predkladanie ponúk sú spôsobilí dodať predmet zákazky spĺňajúci určené technické špecifikácie.</w:t>
      </w:r>
    </w:p>
    <w:p w14:paraId="3AAAB992" w14:textId="77777777" w:rsidR="001E649E" w:rsidRPr="00C50A12" w:rsidRDefault="001E649E" w:rsidP="007F59C5">
      <w:pPr>
        <w:pStyle w:val="Odsekzoznamu"/>
        <w:numPr>
          <w:ilvl w:val="0"/>
          <w:numId w:val="48"/>
        </w:numPr>
        <w:tabs>
          <w:tab w:val="clear" w:pos="720"/>
        </w:tabs>
        <w:autoSpaceDE w:val="0"/>
        <w:autoSpaceDN w:val="0"/>
        <w:adjustRightInd w:val="0"/>
        <w:spacing w:before="120" w:after="120" w:line="276" w:lineRule="auto"/>
        <w:ind w:left="540" w:hanging="540"/>
        <w:contextualSpacing w:val="0"/>
        <w:jc w:val="both"/>
        <w:rPr>
          <w:rFonts w:ascii="Calibri" w:hAnsi="Calibri" w:cs="Calibri"/>
          <w:sz w:val="20"/>
          <w:szCs w:val="20"/>
        </w:rPr>
      </w:pPr>
      <w:r w:rsidRPr="00C50A12">
        <w:rPr>
          <w:rFonts w:ascii="Calibri" w:hAnsi="Calibri" w:cs="Calibri"/>
          <w:sz w:val="20"/>
          <w:szCs w:val="20"/>
        </w:rPr>
        <w:t xml:space="preserve">Prijímateľ je povinný v ten istý deň ako zverejní výzvu na predkladanie ponúk na svojom webovom sídle, zaslať informáciu o tomto zverejnení aj na osobitný mailový kontakt </w:t>
      </w:r>
      <w:hyperlink r:id="rId23" w:history="1">
        <w:r w:rsidRPr="00C50A12">
          <w:rPr>
            <w:rFonts w:ascii="Calibri" w:hAnsi="Calibri" w:cs="Calibri"/>
            <w:sz w:val="20"/>
            <w:szCs w:val="20"/>
          </w:rPr>
          <w:t>zakazkycko@vlada.gov.sk</w:t>
        </w:r>
      </w:hyperlink>
      <w:r w:rsidRPr="00C50A12">
        <w:rPr>
          <w:rFonts w:ascii="Calibri" w:hAnsi="Calibri" w:cs="Calibri"/>
          <w:sz w:val="20"/>
          <w:szCs w:val="20"/>
        </w:rPr>
        <w:t xml:space="preserve">. Táto informácia bude následne zverejnená na webovom sídle </w:t>
      </w:r>
      <w:hyperlink r:id="rId24" w:history="1">
        <w:r w:rsidRPr="00C50A12">
          <w:rPr>
            <w:rFonts w:ascii="Calibri" w:hAnsi="Calibri" w:cs="Calibri"/>
            <w:sz w:val="20"/>
            <w:szCs w:val="20"/>
          </w:rPr>
          <w:t>www.partnerskadohoda.gov.sk</w:t>
        </w:r>
      </w:hyperlink>
      <w:r w:rsidRPr="00C50A12">
        <w:rPr>
          <w:rFonts w:ascii="Calibri" w:hAnsi="Calibri" w:cs="Calibri"/>
          <w:sz w:val="20"/>
          <w:szCs w:val="20"/>
        </w:rPr>
        <w:t xml:space="preserve"> </w:t>
      </w:r>
    </w:p>
    <w:p w14:paraId="429DE4B7" w14:textId="77777777" w:rsidR="001E649E" w:rsidRPr="00C50A12" w:rsidRDefault="001E649E" w:rsidP="007F59C5">
      <w:pPr>
        <w:pStyle w:val="Odsekzoznamu"/>
        <w:numPr>
          <w:ilvl w:val="0"/>
          <w:numId w:val="48"/>
        </w:numPr>
        <w:tabs>
          <w:tab w:val="clear" w:pos="720"/>
        </w:tabs>
        <w:autoSpaceDE w:val="0"/>
        <w:autoSpaceDN w:val="0"/>
        <w:adjustRightInd w:val="0"/>
        <w:spacing w:before="120" w:after="120" w:line="276" w:lineRule="auto"/>
        <w:ind w:left="540" w:hanging="540"/>
        <w:contextualSpacing w:val="0"/>
        <w:jc w:val="both"/>
        <w:rPr>
          <w:rFonts w:ascii="Calibri" w:hAnsi="Calibri" w:cs="Calibri"/>
          <w:sz w:val="20"/>
          <w:szCs w:val="20"/>
        </w:rPr>
      </w:pPr>
      <w:r w:rsidRPr="00C50A12">
        <w:rPr>
          <w:rFonts w:ascii="Calibri" w:hAnsi="Calibri" w:cs="Calibri"/>
          <w:sz w:val="20"/>
          <w:szCs w:val="20"/>
        </w:rPr>
        <w:t xml:space="preserve">V prípade, že prijímateľ nedodrží povinnosť zaslania informácie na osobitný e-mailový kontakt </w:t>
      </w:r>
      <w:hyperlink r:id="rId25" w:history="1">
        <w:r w:rsidRPr="00C50A12">
          <w:rPr>
            <w:rFonts w:ascii="Calibri" w:hAnsi="Calibri" w:cs="Calibri"/>
            <w:sz w:val="20"/>
            <w:szCs w:val="20"/>
          </w:rPr>
          <w:t>zakazkycko@vlada.gov.sk</w:t>
        </w:r>
      </w:hyperlink>
      <w:r w:rsidRPr="00C50A12">
        <w:rPr>
          <w:rFonts w:ascii="Calibri" w:hAnsi="Calibri" w:cs="Calibri"/>
          <w:sz w:val="20"/>
          <w:szCs w:val="20"/>
        </w:rPr>
        <w:t xml:space="preserve"> v ten istý deň ako zverejní výzvu na predkladanie ponúk a túto informáciu zašle neskôr (avšak v lehote na predkladanie ponúk), je povinný predĺžiť lehotu na predkladanie ponúk o dobu omeškania zaslania informácie na osobitný mailový kontakt (informácia zaslaná zverejňovateľovi už má obsahovať túto predĺženú lehotu). Toto predĺženie sa musí rovnako vykonať aj v ostatných dokumentoch, ktoré prijímateľ vypracoval za účelom vyhláse</w:t>
      </w:r>
      <w:r w:rsidR="0073547A" w:rsidRPr="00C50A12">
        <w:rPr>
          <w:rFonts w:ascii="Calibri" w:hAnsi="Calibri" w:cs="Calibri"/>
          <w:sz w:val="20"/>
          <w:szCs w:val="20"/>
        </w:rPr>
        <w:t xml:space="preserve">nia zadávania zákazky, najmä vo výzve </w:t>
      </w:r>
      <w:r w:rsidRPr="00C50A12">
        <w:rPr>
          <w:rFonts w:ascii="Calibri" w:hAnsi="Calibri" w:cs="Calibri"/>
          <w:sz w:val="20"/>
          <w:szCs w:val="20"/>
        </w:rPr>
        <w:t xml:space="preserve">na predkladanie ponúk zverejnenej na webovom sídle prijímateľa alebo inom vhodnom webovom sídle. V prípade predlžovania lehoty na prekladanie ponúk je prijímateľ povinný toto predĺženie preukázateľne oznámiť všetkým osloveným potenciálnym dodávateľom. </w:t>
      </w:r>
    </w:p>
    <w:p w14:paraId="3E5C0FAE" w14:textId="40ED43D5" w:rsidR="001E649E" w:rsidRPr="00C50A12" w:rsidRDefault="001E649E" w:rsidP="007F59C5">
      <w:pPr>
        <w:pStyle w:val="Odsekzoznamu"/>
        <w:numPr>
          <w:ilvl w:val="0"/>
          <w:numId w:val="48"/>
        </w:numPr>
        <w:tabs>
          <w:tab w:val="clear" w:pos="720"/>
        </w:tabs>
        <w:autoSpaceDE w:val="0"/>
        <w:autoSpaceDN w:val="0"/>
        <w:adjustRightInd w:val="0"/>
        <w:spacing w:before="120" w:after="120" w:line="276" w:lineRule="auto"/>
        <w:ind w:left="540" w:hanging="540"/>
        <w:contextualSpacing w:val="0"/>
        <w:jc w:val="both"/>
        <w:rPr>
          <w:rFonts w:ascii="Calibri" w:hAnsi="Calibri" w:cs="Calibri"/>
          <w:sz w:val="20"/>
          <w:szCs w:val="20"/>
        </w:rPr>
      </w:pPr>
      <w:r w:rsidRPr="00C50A12">
        <w:rPr>
          <w:rFonts w:ascii="Calibri" w:hAnsi="Calibri" w:cs="Calibri"/>
          <w:sz w:val="20"/>
          <w:szCs w:val="20"/>
        </w:rPr>
        <w:t xml:space="preserve">Prijímateľ </w:t>
      </w:r>
      <w:del w:id="1611" w:author="uzivatel" w:date="2020-11-20T15:18:00Z">
        <w:r w:rsidRPr="00C50A12" w:rsidDel="00040D1F">
          <w:rPr>
            <w:rFonts w:ascii="Calibri" w:hAnsi="Calibri" w:cs="Calibri"/>
            <w:sz w:val="20"/>
            <w:szCs w:val="20"/>
          </w:rPr>
          <w:delText>je súčasne so zverejnením</w:delText>
        </w:r>
      </w:del>
      <w:ins w:id="1612" w:author="uzivatel" w:date="2020-11-20T15:18:00Z">
        <w:r w:rsidR="00040D1F">
          <w:rPr>
            <w:rFonts w:ascii="Calibri" w:hAnsi="Calibri" w:cs="Calibri"/>
            <w:sz w:val="20"/>
            <w:szCs w:val="20"/>
          </w:rPr>
          <w:t>môže po zverejnení</w:t>
        </w:r>
      </w:ins>
      <w:r w:rsidRPr="00C50A12">
        <w:rPr>
          <w:rFonts w:ascii="Calibri" w:hAnsi="Calibri" w:cs="Calibri"/>
          <w:sz w:val="20"/>
          <w:szCs w:val="20"/>
        </w:rPr>
        <w:t xml:space="preserve"> výzvy na predkladanie ponúk a jej zaslaním </w:t>
      </w:r>
      <w:r w:rsidRPr="00C50A12">
        <w:rPr>
          <w:rFonts w:ascii="Calibri" w:hAnsi="Calibri" w:cs="Calibri"/>
          <w:sz w:val="20"/>
          <w:szCs w:val="20"/>
        </w:rPr>
        <w:br/>
        <w:t xml:space="preserve">na zverejnenie, zároveň </w:t>
      </w:r>
      <w:del w:id="1613" w:author="uzivatel" w:date="2020-11-20T15:18:00Z">
        <w:r w:rsidRPr="00C50A12" w:rsidDel="00040D1F">
          <w:rPr>
            <w:rFonts w:ascii="Calibri" w:hAnsi="Calibri" w:cs="Calibri"/>
            <w:sz w:val="20"/>
            <w:szCs w:val="20"/>
          </w:rPr>
          <w:delText xml:space="preserve">povinný </w:delText>
        </w:r>
      </w:del>
      <w:r w:rsidRPr="00C50A12">
        <w:rPr>
          <w:rFonts w:ascii="Calibri" w:hAnsi="Calibri" w:cs="Calibri"/>
          <w:sz w:val="20"/>
          <w:szCs w:val="20"/>
        </w:rPr>
        <w:t xml:space="preserve">zaslať túto výzvu </w:t>
      </w:r>
      <w:del w:id="1614" w:author="uzivatel" w:date="2020-11-20T15:18:00Z">
        <w:r w:rsidRPr="00C50A12" w:rsidDel="00040D1F">
          <w:rPr>
            <w:rFonts w:ascii="Calibri" w:hAnsi="Calibri" w:cs="Calibri"/>
            <w:sz w:val="20"/>
            <w:szCs w:val="20"/>
          </w:rPr>
          <w:delText xml:space="preserve">minimálne trom </w:delText>
        </w:r>
      </w:del>
      <w:r w:rsidRPr="00C50A12">
        <w:rPr>
          <w:rFonts w:ascii="Calibri" w:hAnsi="Calibri" w:cs="Calibri"/>
          <w:sz w:val="20"/>
          <w:szCs w:val="20"/>
        </w:rPr>
        <w:t xml:space="preserve">vybraným potenciálnym dodávateľom. Uvedené úkony musia byť realizované v rovnaký deň. Oslovovaní potenciálni dodávatelia musia byť subjekty, ktoré sú v čase zadávania a realizácie zákazky oprávnené dodávať tovar, uskutočňovať stavebné práce alebo poskytovať služby v rozsahu predmetu zákazky (identifikácia prebieha najmä cez informácie verejne uvedené v obchodnom registri alebo v živnostenskom registri). Pre overenie tohto zaslania je potrebné nastavenie e-mailovej notifikácie (potvrdenie odoslania, prijatia resp. prečítania e-mailu) ako aj uvádzanie e-mailových adries záujemcov medzi adresátov takým spôsobom, ktorý zabezpečí vzájomné utajenie identifikácie týchto subjektov. Pokiaľ prijímateľ nedodrží povinnosť zaslať túto výzvu v tom istom dni ako o nej informuje zaslaním informácie na osobitný e-mailový kontakt </w:t>
      </w:r>
      <w:hyperlink r:id="rId26" w:history="1">
        <w:r w:rsidRPr="00C50A12">
          <w:rPr>
            <w:rFonts w:ascii="Calibri" w:hAnsi="Calibri" w:cs="Calibri"/>
            <w:sz w:val="20"/>
            <w:szCs w:val="20"/>
          </w:rPr>
          <w:t>zakazkycko@vlada.gov.sk</w:t>
        </w:r>
      </w:hyperlink>
      <w:r w:rsidRPr="00C50A12">
        <w:rPr>
          <w:rFonts w:ascii="Calibri" w:hAnsi="Calibri" w:cs="Calibri"/>
          <w:sz w:val="20"/>
          <w:szCs w:val="20"/>
        </w:rPr>
        <w:t xml:space="preserve">, vo veci predĺženia lehoty na predkladanie ponúk postupuje obdobne ako je uvedené v odseku </w:t>
      </w:r>
      <w:r w:rsidR="00FF6315" w:rsidRPr="00C50A12">
        <w:rPr>
          <w:rFonts w:ascii="Calibri" w:hAnsi="Calibri" w:cs="Calibri"/>
          <w:sz w:val="20"/>
          <w:szCs w:val="20"/>
        </w:rPr>
        <w:t>17</w:t>
      </w:r>
      <w:r w:rsidRPr="00C50A12">
        <w:rPr>
          <w:rFonts w:ascii="Calibri" w:hAnsi="Calibri" w:cs="Calibri"/>
          <w:sz w:val="20"/>
          <w:szCs w:val="20"/>
        </w:rPr>
        <w:t xml:space="preserve">. Oslovenie </w:t>
      </w:r>
      <w:del w:id="1615" w:author="uzivatel" w:date="2020-11-20T15:18:00Z">
        <w:r w:rsidRPr="00C50A12" w:rsidDel="00040D1F">
          <w:rPr>
            <w:rFonts w:ascii="Calibri" w:hAnsi="Calibri" w:cs="Calibri"/>
            <w:sz w:val="20"/>
            <w:szCs w:val="20"/>
          </w:rPr>
          <w:delText xml:space="preserve">minimálne troch </w:delText>
        </w:r>
      </w:del>
      <w:r w:rsidRPr="00C50A12">
        <w:rPr>
          <w:rFonts w:ascii="Calibri" w:hAnsi="Calibri" w:cs="Calibri"/>
          <w:sz w:val="20"/>
          <w:szCs w:val="20"/>
        </w:rPr>
        <w:t xml:space="preserve">potenciálnych dodávateľov, ktorí sú oprávnení dodávať tovary, uskutočňovať stavebné práce alebo poskytovať služby v rozsahu predmetu zákazky neznamená, že prijímateľ musí v lehote na predkladanie ponúk obdržať ponuky od potenciálnych dodávateľov, ktorých priamo oslovil. Zákazka môže byť realizovaná aj v prípade predloženia 1 alebo 2 ponúk. </w:t>
      </w:r>
      <w:ins w:id="1616" w:author="uzivatel" w:date="2020-11-20T15:19:00Z">
        <w:r w:rsidR="00040D1F" w:rsidRPr="00040D1F">
          <w:rPr>
            <w:rFonts w:ascii="Calibri" w:hAnsi="Calibri" w:cs="Calibri"/>
            <w:sz w:val="20"/>
            <w:szCs w:val="20"/>
          </w:rPr>
          <w:t>V prípade, ak bola predložená iba jedna ponuka, prijímateľ dohľadá minimálne jednu ďalšiu ponuku na webe alebo ju identifikuje pomocou CRZ</w:t>
        </w:r>
        <w:r w:rsidR="00040D1F">
          <w:t>.</w:t>
        </w:r>
      </w:ins>
    </w:p>
    <w:p w14:paraId="6CD25FD3" w14:textId="77777777" w:rsidR="001E649E" w:rsidRPr="00C50A12" w:rsidRDefault="001E649E" w:rsidP="007F59C5">
      <w:pPr>
        <w:pStyle w:val="Odsekzoznamu"/>
        <w:numPr>
          <w:ilvl w:val="0"/>
          <w:numId w:val="48"/>
        </w:numPr>
        <w:tabs>
          <w:tab w:val="clear" w:pos="720"/>
        </w:tabs>
        <w:autoSpaceDE w:val="0"/>
        <w:autoSpaceDN w:val="0"/>
        <w:adjustRightInd w:val="0"/>
        <w:spacing w:before="120" w:after="120" w:line="276" w:lineRule="auto"/>
        <w:ind w:left="540" w:hanging="540"/>
        <w:contextualSpacing w:val="0"/>
        <w:jc w:val="both"/>
        <w:rPr>
          <w:rFonts w:ascii="Calibri" w:hAnsi="Calibri" w:cs="Calibri"/>
          <w:sz w:val="20"/>
          <w:szCs w:val="20"/>
        </w:rPr>
      </w:pPr>
      <w:r w:rsidRPr="00C50A12">
        <w:rPr>
          <w:rFonts w:ascii="Calibri" w:hAnsi="Calibri" w:cs="Calibri"/>
          <w:sz w:val="20"/>
          <w:szCs w:val="20"/>
        </w:rPr>
        <w:t xml:space="preserve">Vo výnimočných prípadoch, kedy ide o jedinečný predmet zákazky, </w:t>
      </w:r>
      <w:del w:id="1617" w:author="uzivatel" w:date="2020-11-20T15:20:00Z">
        <w:r w:rsidRPr="00C50A12" w:rsidDel="00040D1F">
          <w:rPr>
            <w:rFonts w:ascii="Calibri" w:hAnsi="Calibri" w:cs="Calibri"/>
            <w:sz w:val="20"/>
            <w:szCs w:val="20"/>
          </w:rPr>
          <w:delText xml:space="preserve">môže </w:delText>
        </w:r>
      </w:del>
      <w:r w:rsidRPr="00C50A12">
        <w:rPr>
          <w:rFonts w:ascii="Calibri" w:hAnsi="Calibri" w:cs="Calibri"/>
          <w:sz w:val="20"/>
          <w:szCs w:val="20"/>
        </w:rPr>
        <w:t xml:space="preserve">prijímateľ </w:t>
      </w:r>
      <w:ins w:id="1618" w:author="uzivatel" w:date="2020-11-20T15:20:00Z">
        <w:r w:rsidR="00040D1F" w:rsidRPr="00040D1F">
          <w:rPr>
            <w:rFonts w:ascii="Calibri" w:hAnsi="Calibri" w:cs="Calibri"/>
            <w:sz w:val="20"/>
            <w:szCs w:val="20"/>
          </w:rPr>
          <w:t>osloví záujemcu, ktorý je spôsobilý realizovať jedinečný predmet zákazky alebo disponuje ponukou záujemcu spôsobilého realizovať jedinečný predmet zákazky. Jedinečnosť predmetu zákazky</w:t>
        </w:r>
      </w:ins>
      <w:del w:id="1619" w:author="uzivatel" w:date="2020-11-20T15:20:00Z">
        <w:r w:rsidRPr="00C50A12" w:rsidDel="00040D1F">
          <w:rPr>
            <w:rFonts w:ascii="Calibri" w:hAnsi="Calibri" w:cs="Calibri"/>
            <w:sz w:val="20"/>
            <w:szCs w:val="20"/>
          </w:rPr>
          <w:delText>osloviť aj menej ako troch potenciálnych dodávateľov, pričom táto výnimka</w:delText>
        </w:r>
      </w:del>
      <w:r w:rsidRPr="00C50A12">
        <w:rPr>
          <w:rFonts w:ascii="Calibri" w:hAnsi="Calibri" w:cs="Calibri"/>
          <w:sz w:val="20"/>
          <w:szCs w:val="20"/>
        </w:rPr>
        <w:t xml:space="preserve"> musí byť </w:t>
      </w:r>
      <w:del w:id="1620" w:author="uzivatel" w:date="2020-11-20T15:21:00Z">
        <w:r w:rsidRPr="00C50A12" w:rsidDel="00040D1F">
          <w:rPr>
            <w:rFonts w:ascii="Calibri" w:hAnsi="Calibri" w:cs="Calibri"/>
            <w:sz w:val="20"/>
            <w:szCs w:val="20"/>
          </w:rPr>
          <w:br/>
        </w:r>
      </w:del>
      <w:r w:rsidRPr="00C50A12">
        <w:rPr>
          <w:rFonts w:ascii="Calibri" w:hAnsi="Calibri" w:cs="Calibri"/>
          <w:sz w:val="20"/>
          <w:szCs w:val="20"/>
        </w:rPr>
        <w:t xml:space="preserve">zo strany prijímateľa riadne zdôvodnená a podložená ešte pred vyhlásením zákazky a dôkazné bremeno preukázania skutočnosti, že na relevantnom trhu neexistuje viac ako 1 </w:t>
      </w:r>
      <w:del w:id="1621" w:author="uzivatel" w:date="2020-11-20T15:21:00Z">
        <w:r w:rsidRPr="00C50A12" w:rsidDel="00040D1F">
          <w:rPr>
            <w:rFonts w:ascii="Calibri" w:hAnsi="Calibri" w:cs="Calibri"/>
            <w:sz w:val="20"/>
            <w:szCs w:val="20"/>
          </w:rPr>
          <w:delText xml:space="preserve">alebo 2 </w:delText>
        </w:r>
      </w:del>
      <w:r w:rsidRPr="00C50A12">
        <w:rPr>
          <w:rFonts w:ascii="Calibri" w:hAnsi="Calibri" w:cs="Calibri"/>
          <w:sz w:val="20"/>
          <w:szCs w:val="20"/>
        </w:rPr>
        <w:t>dodávate</w:t>
      </w:r>
      <w:del w:id="1622" w:author="uzivatel" w:date="2020-11-20T15:21:00Z">
        <w:r w:rsidRPr="00C50A12" w:rsidDel="00040D1F">
          <w:rPr>
            <w:rFonts w:ascii="Calibri" w:hAnsi="Calibri" w:cs="Calibri"/>
            <w:sz w:val="20"/>
            <w:szCs w:val="20"/>
          </w:rPr>
          <w:delText>li</w:delText>
        </w:r>
      </w:del>
      <w:ins w:id="1623" w:author="uzivatel" w:date="2020-11-20T15:21:00Z">
        <w:r w:rsidR="00040D1F">
          <w:rPr>
            <w:rFonts w:ascii="Calibri" w:hAnsi="Calibri" w:cs="Calibri"/>
            <w:sz w:val="20"/>
            <w:szCs w:val="20"/>
          </w:rPr>
          <w:t>ľ</w:t>
        </w:r>
      </w:ins>
      <w:del w:id="1624" w:author="uzivatel" w:date="2020-11-20T15:21:00Z">
        <w:r w:rsidRPr="00C50A12" w:rsidDel="00040D1F">
          <w:rPr>
            <w:rFonts w:ascii="Calibri" w:hAnsi="Calibri" w:cs="Calibri"/>
            <w:sz w:val="20"/>
            <w:szCs w:val="20"/>
          </w:rPr>
          <w:delText>a</w:delText>
        </w:r>
      </w:del>
      <w:r w:rsidRPr="00C50A12">
        <w:rPr>
          <w:rFonts w:ascii="Calibri" w:hAnsi="Calibri" w:cs="Calibri"/>
          <w:sz w:val="20"/>
          <w:szCs w:val="20"/>
        </w:rPr>
        <w:t xml:space="preserve"> znáša prijímateľ. Odôvodnenie k jedinečnému</w:t>
      </w:r>
      <w:r w:rsidR="00FF6315" w:rsidRPr="00D81326">
        <w:rPr>
          <w:rStyle w:val="Odkaznapoznmkupodiarou"/>
          <w:rFonts w:eastAsia="Calibri"/>
          <w:sz w:val="20"/>
          <w:szCs w:val="20"/>
          <w:lang w:eastAsia="en-US"/>
        </w:rPr>
        <w:footnoteReference w:id="131"/>
      </w:r>
      <w:r w:rsidRPr="00C50A12">
        <w:rPr>
          <w:rFonts w:ascii="Calibri" w:hAnsi="Calibri" w:cs="Calibri"/>
          <w:sz w:val="20"/>
          <w:szCs w:val="20"/>
        </w:rPr>
        <w:t xml:space="preserve"> predmetu zákazky musí byť súčasťou dokumentácie k zákazke. </w:t>
      </w:r>
      <w:ins w:id="1625" w:author="uzivatel" w:date="2020-11-20T15:22:00Z">
        <w:r w:rsidR="00040D1F" w:rsidRPr="00040D1F">
          <w:rPr>
            <w:rFonts w:ascii="Calibri" w:hAnsi="Calibri" w:cs="Calibri"/>
            <w:sz w:val="20"/>
            <w:szCs w:val="20"/>
          </w:rPr>
          <w:t xml:space="preserve">Súčasťou odôvodnenia jedinečnosti predmetu zákazky musí byť vyhlásenie prijímateľa k overeniu hospodárnosti, a to najmä porovnanie jedinečného predmetu zákazky s inou zákazkou, ktorá vykazuje určité spoločné znaky. </w:t>
        </w:r>
      </w:ins>
      <w:r w:rsidRPr="00C50A12">
        <w:rPr>
          <w:rFonts w:ascii="Calibri" w:hAnsi="Calibri" w:cs="Calibri"/>
          <w:sz w:val="20"/>
          <w:szCs w:val="20"/>
        </w:rPr>
        <w:t xml:space="preserve">Aj v tomto výnimočnom prípade je však povinnosťou prijímateľa zverejniť zákazku na webovom sídle a zaslať informáciu o tomto zverejnení na osobitný mailový kontakt </w:t>
      </w:r>
      <w:hyperlink r:id="rId27" w:history="1">
        <w:r w:rsidRPr="00C50A12">
          <w:rPr>
            <w:rFonts w:ascii="Calibri" w:hAnsi="Calibri" w:cs="Calibri"/>
            <w:sz w:val="20"/>
            <w:szCs w:val="20"/>
          </w:rPr>
          <w:t>zakazkycko@vlada.gov.sk</w:t>
        </w:r>
      </w:hyperlink>
      <w:r w:rsidRPr="00C50A12">
        <w:rPr>
          <w:rFonts w:ascii="Calibri" w:hAnsi="Calibri" w:cs="Calibri"/>
          <w:sz w:val="20"/>
          <w:szCs w:val="20"/>
        </w:rPr>
        <w:t xml:space="preserve">. </w:t>
      </w:r>
    </w:p>
    <w:p w14:paraId="5DB304C8" w14:textId="77777777" w:rsidR="001E649E" w:rsidRPr="00C50A12" w:rsidRDefault="001E649E" w:rsidP="007F59C5">
      <w:pPr>
        <w:pStyle w:val="Odsekzoznamu"/>
        <w:numPr>
          <w:ilvl w:val="0"/>
          <w:numId w:val="48"/>
        </w:numPr>
        <w:tabs>
          <w:tab w:val="clear" w:pos="720"/>
        </w:tabs>
        <w:autoSpaceDE w:val="0"/>
        <w:autoSpaceDN w:val="0"/>
        <w:adjustRightInd w:val="0"/>
        <w:spacing w:before="120" w:after="120" w:line="276" w:lineRule="auto"/>
        <w:ind w:left="540" w:hanging="540"/>
        <w:contextualSpacing w:val="0"/>
        <w:jc w:val="both"/>
        <w:rPr>
          <w:rFonts w:ascii="Calibri" w:hAnsi="Calibri" w:cs="Calibri"/>
          <w:sz w:val="20"/>
          <w:szCs w:val="20"/>
        </w:rPr>
      </w:pPr>
      <w:r w:rsidRPr="00C50A12">
        <w:rPr>
          <w:rFonts w:ascii="Calibri" w:hAnsi="Calibri" w:cs="Calibri"/>
          <w:sz w:val="20"/>
          <w:szCs w:val="20"/>
        </w:rPr>
        <w:lastRenderedPageBreak/>
        <w:t xml:space="preserve">Ak prijímateľovi nebude predložená žiadna ponuka a splnil všetky postupy uvedené v predchádzajúcich odsekoch, je oprávnený vyzvať na rokovanie </w:t>
      </w:r>
      <w:ins w:id="1626" w:author="uzivatel" w:date="2020-11-20T15:23:00Z">
        <w:r w:rsidR="00040D1F" w:rsidRPr="00040D1F">
          <w:rPr>
            <w:rFonts w:ascii="Calibri" w:hAnsi="Calibri" w:cs="Calibri"/>
            <w:sz w:val="20"/>
            <w:szCs w:val="20"/>
          </w:rPr>
          <w:t>jedného alebo viacerých</w:t>
        </w:r>
      </w:ins>
      <w:del w:id="1627" w:author="uzivatel" w:date="2020-11-20T15:23:00Z">
        <w:r w:rsidRPr="00C50A12" w:rsidDel="00040D1F">
          <w:rPr>
            <w:rFonts w:ascii="Calibri" w:hAnsi="Calibri" w:cs="Calibri"/>
            <w:sz w:val="20"/>
            <w:szCs w:val="20"/>
          </w:rPr>
          <w:delText>min. 3</w:delText>
        </w:r>
      </w:del>
      <w:r w:rsidRPr="00C50A12">
        <w:rPr>
          <w:rFonts w:ascii="Calibri" w:hAnsi="Calibri" w:cs="Calibri"/>
          <w:sz w:val="20"/>
          <w:szCs w:val="20"/>
        </w:rPr>
        <w:t xml:space="preserve"> potenciálnych dodávateľov, s kt</w:t>
      </w:r>
      <w:r w:rsidR="00FF6315" w:rsidRPr="00C50A12">
        <w:rPr>
          <w:rFonts w:ascii="Calibri" w:hAnsi="Calibri" w:cs="Calibri"/>
          <w:sz w:val="20"/>
          <w:szCs w:val="20"/>
        </w:rPr>
        <w:t xml:space="preserve">orými rokuje o zadaní zákazky. </w:t>
      </w:r>
      <w:r w:rsidRPr="00C50A12">
        <w:rPr>
          <w:rFonts w:ascii="Calibri" w:hAnsi="Calibri" w:cs="Calibri"/>
          <w:sz w:val="20"/>
          <w:szCs w:val="20"/>
        </w:rPr>
        <w:t>Predmetom týchto rokovaní nemôže byť zúženie predmetu zákazky, úprava podmienok účasti, podmienok realizácie zákazky ani kritérií na vyhodnotenie ponúk uvedených vo výzve na predkladanie ponúk. Z rokovania je prijímateľ povinný vyhotoviť zápis,  ako aj zdôvodniť výber záujemcu alebo záujemcov, ktorí boli vyzvaní na rokovanie. Prijímateľ je oprávnený vyzvať na rokovanie aj menej ako troch potenciálnych dodávateľov, pričom táto výnimka musí byť zo strany prijímateľa riadne zdôvodnená a prijímateľ nesie dôkazné bremeno preukázania skutočnosti, že na relevantnom trhu neexistuje viac ako 1 alebo 2 dodávatelia. Odôvodnenie tejto skutočnosti musí byť súčasťou dokumentácie k zákazke.</w:t>
      </w:r>
    </w:p>
    <w:p w14:paraId="37CB527C" w14:textId="77777777" w:rsidR="00FF6315" w:rsidRPr="00C50A12" w:rsidRDefault="00FF6315" w:rsidP="007F59C5">
      <w:pPr>
        <w:pStyle w:val="Odsekzoznamu"/>
        <w:numPr>
          <w:ilvl w:val="0"/>
          <w:numId w:val="48"/>
        </w:numPr>
        <w:tabs>
          <w:tab w:val="clear" w:pos="720"/>
        </w:tabs>
        <w:autoSpaceDE w:val="0"/>
        <w:autoSpaceDN w:val="0"/>
        <w:adjustRightInd w:val="0"/>
        <w:spacing w:before="120" w:after="120" w:line="276" w:lineRule="auto"/>
        <w:ind w:left="540" w:hanging="540"/>
        <w:contextualSpacing w:val="0"/>
        <w:jc w:val="both"/>
        <w:rPr>
          <w:rFonts w:ascii="Calibri" w:hAnsi="Calibri" w:cs="Calibri"/>
          <w:sz w:val="20"/>
          <w:szCs w:val="20"/>
        </w:rPr>
      </w:pPr>
      <w:r w:rsidRPr="00C50A12">
        <w:rPr>
          <w:rFonts w:ascii="Calibri" w:hAnsi="Calibri" w:cs="Calibri"/>
          <w:sz w:val="20"/>
          <w:szCs w:val="20"/>
        </w:rPr>
        <w:t xml:space="preserve">Celý postup prijímateľa pri zadávaní zákazky bude zhrnutý v zázname z prieskumu trhu. </w:t>
      </w:r>
      <w:del w:id="1628" w:author="uzivatel" w:date="2020-11-20T15:32:00Z">
        <w:r w:rsidRPr="00990EC2" w:rsidDel="007F2142">
          <w:rPr>
            <w:rFonts w:ascii="Calibri" w:hAnsi="Calibri" w:cs="Calibri"/>
            <w:b/>
            <w:sz w:val="20"/>
            <w:szCs w:val="20"/>
          </w:rPr>
          <w:delText>Záznam z prieskumu trhu musí byť zverejnený na webovom sídle prijímateľa alebo inom vhodnom webovom sídle do 5 pracovných dní od dátumu vyhodnotenia ponúk</w:delText>
        </w:r>
        <w:r w:rsidRPr="00C50A12" w:rsidDel="007F2142">
          <w:rPr>
            <w:rFonts w:ascii="Calibri" w:hAnsi="Calibri" w:cs="Calibri"/>
            <w:sz w:val="20"/>
            <w:szCs w:val="20"/>
          </w:rPr>
          <w:delText>.</w:delText>
        </w:r>
      </w:del>
    </w:p>
    <w:p w14:paraId="0E28331F" w14:textId="77777777" w:rsidR="001E649E" w:rsidRPr="00C50A12" w:rsidRDefault="001E649E" w:rsidP="007F59C5">
      <w:pPr>
        <w:pStyle w:val="Odsekzoznamu"/>
        <w:numPr>
          <w:ilvl w:val="0"/>
          <w:numId w:val="48"/>
        </w:numPr>
        <w:tabs>
          <w:tab w:val="clear" w:pos="720"/>
        </w:tabs>
        <w:autoSpaceDE w:val="0"/>
        <w:autoSpaceDN w:val="0"/>
        <w:adjustRightInd w:val="0"/>
        <w:spacing w:before="120" w:after="120" w:line="276" w:lineRule="auto"/>
        <w:ind w:left="540" w:hanging="540"/>
        <w:contextualSpacing w:val="0"/>
        <w:jc w:val="both"/>
        <w:rPr>
          <w:rFonts w:ascii="Calibri" w:hAnsi="Calibri" w:cs="Calibri"/>
          <w:sz w:val="20"/>
          <w:szCs w:val="20"/>
        </w:rPr>
      </w:pPr>
      <w:r w:rsidRPr="00C50A12">
        <w:rPr>
          <w:rFonts w:ascii="Calibri" w:hAnsi="Calibri" w:cs="Calibri"/>
          <w:sz w:val="20"/>
          <w:szCs w:val="20"/>
        </w:rPr>
        <w:t>Prijímateľ nesmie uzavrieť zmluvu, koncesnú zmluvu alebo rámcovú dohodu                                         s dodávateľom alebo dodávateľmi, ktorí majú povinnosť zapisovať sa do registra partnerov verejného sektora a nie sú zapísaní v registri partnerov verejného sektora, alebo ktorých subdodávatelia, ktorí majú povinnosť zapisovať sa do registra partnerov verejného sektora a nie sú zapísaní v registri partnerov verejného sektora.</w:t>
      </w:r>
    </w:p>
    <w:p w14:paraId="373DD818" w14:textId="77777777" w:rsidR="00FF6315" w:rsidRPr="00FF6315" w:rsidRDefault="00796D5D" w:rsidP="001E2914">
      <w:pPr>
        <w:pStyle w:val="Nadpis2"/>
      </w:pPr>
      <w:bookmarkStart w:id="1629" w:name="_Toc453234037"/>
      <w:bookmarkStart w:id="1630" w:name="_Toc501630089"/>
      <w:bookmarkStart w:id="1631" w:name="_Toc526773843"/>
      <w:bookmarkStart w:id="1632" w:name="_Toc528593054"/>
      <w:bookmarkStart w:id="1633" w:name="_Toc11153191"/>
      <w:bookmarkEnd w:id="1609"/>
      <w:bookmarkEnd w:id="1610"/>
      <w:r>
        <w:t xml:space="preserve">6.5.2 </w:t>
      </w:r>
      <w:r w:rsidR="00FF6315" w:rsidRPr="00FF6315">
        <w:t>Zákazky do 100 000 eur</w:t>
      </w:r>
      <w:bookmarkEnd w:id="1629"/>
      <w:bookmarkEnd w:id="1630"/>
      <w:bookmarkEnd w:id="1631"/>
      <w:bookmarkEnd w:id="1632"/>
      <w:bookmarkEnd w:id="1633"/>
    </w:p>
    <w:p w14:paraId="5A97F486" w14:textId="77777777" w:rsidR="00FF6315" w:rsidRPr="00C50A12" w:rsidRDefault="00FF6315" w:rsidP="007F59C5">
      <w:pPr>
        <w:pStyle w:val="Odsekzoznamu"/>
        <w:numPr>
          <w:ilvl w:val="0"/>
          <w:numId w:val="48"/>
        </w:numPr>
        <w:tabs>
          <w:tab w:val="clear" w:pos="720"/>
          <w:tab w:val="num" w:pos="567"/>
        </w:tabs>
        <w:autoSpaceDE w:val="0"/>
        <w:autoSpaceDN w:val="0"/>
        <w:adjustRightInd w:val="0"/>
        <w:spacing w:before="120" w:after="120" w:line="276" w:lineRule="auto"/>
        <w:ind w:left="567" w:hanging="567"/>
        <w:contextualSpacing w:val="0"/>
        <w:jc w:val="both"/>
        <w:rPr>
          <w:rFonts w:ascii="Calibri" w:hAnsi="Calibri" w:cs="Calibri"/>
          <w:sz w:val="20"/>
          <w:szCs w:val="20"/>
        </w:rPr>
      </w:pPr>
      <w:r w:rsidRPr="00C50A12">
        <w:rPr>
          <w:rFonts w:ascii="Calibri" w:hAnsi="Calibri" w:cs="Calibri"/>
          <w:sz w:val="20"/>
          <w:szCs w:val="20"/>
        </w:rPr>
        <w:t>Pri zadávaní zákaziek do 100 000 eur je prijímateľ povinný zaslať výzvu na predkladanie ponúk minimálne trom vybraným potenciálnym dodávateľom</w:t>
      </w:r>
      <w:r w:rsidR="00731631">
        <w:rPr>
          <w:rFonts w:ascii="Calibri" w:hAnsi="Calibri" w:cs="Calibri"/>
          <w:sz w:val="20"/>
          <w:szCs w:val="20"/>
        </w:rPr>
        <w:t xml:space="preserve"> </w:t>
      </w:r>
      <w:r w:rsidR="00731631" w:rsidRPr="00731631">
        <w:rPr>
          <w:rFonts w:ascii="Calibri" w:hAnsi="Calibri" w:cs="Calibri"/>
          <w:sz w:val="20"/>
          <w:szCs w:val="20"/>
        </w:rPr>
        <w:t>alebo identifikovať minimálne troch potenciálnych dodávateľov a ich cenové ponuky (napr. cez webové rozhranie)</w:t>
      </w:r>
      <w:r w:rsidRPr="00C50A12">
        <w:rPr>
          <w:rFonts w:ascii="Calibri" w:hAnsi="Calibri" w:cs="Calibri"/>
          <w:sz w:val="20"/>
          <w:szCs w:val="20"/>
        </w:rPr>
        <w:t>. Oslovovaní</w:t>
      </w:r>
      <w:r w:rsidR="00731631">
        <w:rPr>
          <w:rFonts w:ascii="Calibri" w:hAnsi="Calibri" w:cs="Calibri"/>
          <w:sz w:val="20"/>
          <w:szCs w:val="20"/>
        </w:rPr>
        <w:t>/identifikovaní</w:t>
      </w:r>
      <w:r w:rsidRPr="00C50A12">
        <w:rPr>
          <w:rFonts w:ascii="Calibri" w:hAnsi="Calibri" w:cs="Calibri"/>
          <w:sz w:val="20"/>
          <w:szCs w:val="20"/>
        </w:rPr>
        <w:t xml:space="preserve"> potenciálni dodávatelia</w:t>
      </w:r>
      <w:r w:rsidRPr="00C50A12" w:rsidDel="009F4C07">
        <w:rPr>
          <w:rFonts w:ascii="Calibri" w:hAnsi="Calibri" w:cs="Calibri"/>
          <w:sz w:val="20"/>
          <w:szCs w:val="20"/>
        </w:rPr>
        <w:t xml:space="preserve"> </w:t>
      </w:r>
      <w:r w:rsidRPr="00C50A12">
        <w:rPr>
          <w:rFonts w:ascii="Calibri" w:hAnsi="Calibri" w:cs="Calibri"/>
          <w:sz w:val="20"/>
          <w:szCs w:val="20"/>
        </w:rPr>
        <w:t xml:space="preserve">musia byť subjekty, ktoré sú v čase zadávania a realizácie zákazky oprávnené dodávať tovar, uskutočňovať stavebné práce alebo poskytovať služby v rozsahu predmetu zákazky (identifikácia prebieha najmä cez informácie verejne uvedené v obchodnom registri alebo v živnostenskom registri). </w:t>
      </w:r>
      <w:r w:rsidR="00731631" w:rsidRPr="00731631">
        <w:rPr>
          <w:rFonts w:ascii="Calibri" w:hAnsi="Calibri" w:cs="Calibri"/>
          <w:sz w:val="20"/>
          <w:szCs w:val="20"/>
        </w:rPr>
        <w:t xml:space="preserve">V prípade zaslania výzvy na predkladanie ponúk, je </w:t>
      </w:r>
      <w:r w:rsidR="00731631">
        <w:rPr>
          <w:rFonts w:ascii="Calibri" w:hAnsi="Calibri" w:cs="Calibri"/>
          <w:sz w:val="20"/>
          <w:szCs w:val="20"/>
        </w:rPr>
        <w:t>p</w:t>
      </w:r>
      <w:r w:rsidRPr="00C50A12">
        <w:rPr>
          <w:rFonts w:ascii="Calibri" w:hAnsi="Calibri" w:cs="Calibri"/>
          <w:sz w:val="20"/>
          <w:szCs w:val="20"/>
        </w:rPr>
        <w:t>re overenie tohto zaslania je potrebné nastavenie e-mailovej notifikácie (potvrdenie odoslania, prijatia resp. prečítania e-mailu) ako aj uvádzanie e-mailových adries záujemcov medzi adresátov takým spôsobom, ktorý zabezpečí vzájomné utajenie identifikácie týchto subjektov</w:t>
      </w:r>
      <w:r w:rsidRPr="00990EC2">
        <w:rPr>
          <w:rFonts w:ascii="Calibri" w:hAnsi="Calibri" w:cs="Calibri"/>
          <w:b/>
          <w:sz w:val="20"/>
          <w:szCs w:val="20"/>
        </w:rPr>
        <w:t xml:space="preserve">. Minimálna lehota na predkladanie ponúk je </w:t>
      </w:r>
      <w:del w:id="1634" w:author="uzivatel" w:date="2020-11-20T15:25:00Z">
        <w:r w:rsidRPr="00990EC2" w:rsidDel="00040D1F">
          <w:rPr>
            <w:rFonts w:ascii="Calibri" w:hAnsi="Calibri" w:cs="Calibri"/>
            <w:b/>
            <w:sz w:val="20"/>
            <w:szCs w:val="20"/>
          </w:rPr>
          <w:delText xml:space="preserve">7 </w:delText>
        </w:r>
      </w:del>
      <w:ins w:id="1635" w:author="uzivatel" w:date="2020-11-20T15:25:00Z">
        <w:r w:rsidR="00040D1F">
          <w:rPr>
            <w:rFonts w:ascii="Calibri" w:hAnsi="Calibri" w:cs="Calibri"/>
            <w:b/>
            <w:sz w:val="20"/>
            <w:szCs w:val="20"/>
          </w:rPr>
          <w:t>5</w:t>
        </w:r>
        <w:r w:rsidR="00040D1F" w:rsidRPr="00990EC2">
          <w:rPr>
            <w:rFonts w:ascii="Calibri" w:hAnsi="Calibri" w:cs="Calibri"/>
            <w:b/>
            <w:sz w:val="20"/>
            <w:szCs w:val="20"/>
          </w:rPr>
          <w:t xml:space="preserve"> </w:t>
        </w:r>
      </w:ins>
      <w:r w:rsidRPr="00990EC2">
        <w:rPr>
          <w:rFonts w:ascii="Calibri" w:hAnsi="Calibri" w:cs="Calibri"/>
          <w:b/>
          <w:sz w:val="20"/>
          <w:szCs w:val="20"/>
        </w:rPr>
        <w:t>pracovných dní odo dňa oslovenia minimálne troch potenciálnych dodávateľov</w:t>
      </w:r>
      <w:r w:rsidR="00990EC2">
        <w:rPr>
          <w:rFonts w:ascii="Calibri" w:hAnsi="Calibri" w:cs="Calibri"/>
          <w:sz w:val="20"/>
          <w:szCs w:val="20"/>
        </w:rPr>
        <w:t xml:space="preserve"> </w:t>
      </w:r>
      <w:r w:rsidR="00990EC2" w:rsidRPr="00990EC2">
        <w:rPr>
          <w:rFonts w:ascii="Calibri" w:hAnsi="Calibri" w:cs="Calibri"/>
          <w:sz w:val="20"/>
          <w:szCs w:val="20"/>
        </w:rPr>
        <w:t xml:space="preserve">(do lehoty sa nezapočítava deň </w:t>
      </w:r>
      <w:r w:rsidR="00731631">
        <w:rPr>
          <w:rFonts w:ascii="Calibri" w:hAnsi="Calibri" w:cs="Calibri"/>
          <w:sz w:val="20"/>
          <w:szCs w:val="20"/>
        </w:rPr>
        <w:t>osloveni</w:t>
      </w:r>
      <w:r w:rsidR="00731631" w:rsidRPr="00990EC2">
        <w:rPr>
          <w:rFonts w:ascii="Calibri" w:hAnsi="Calibri" w:cs="Calibri"/>
          <w:sz w:val="20"/>
          <w:szCs w:val="20"/>
        </w:rPr>
        <w:t>a</w:t>
      </w:r>
      <w:r w:rsidR="00990EC2" w:rsidRPr="00990EC2">
        <w:rPr>
          <w:rFonts w:ascii="Calibri" w:hAnsi="Calibri" w:cs="Calibri"/>
          <w:sz w:val="20"/>
          <w:szCs w:val="20"/>
        </w:rPr>
        <w:t xml:space="preserve">, čo znamená, že lehota pre záujemcov o zákazku musí byť minimálne celých </w:t>
      </w:r>
      <w:del w:id="1636" w:author="uzivatel" w:date="2020-11-20T15:25:00Z">
        <w:r w:rsidR="00990EC2" w:rsidRPr="00990EC2" w:rsidDel="00040D1F">
          <w:rPr>
            <w:rFonts w:ascii="Calibri" w:hAnsi="Calibri" w:cs="Calibri"/>
            <w:sz w:val="20"/>
            <w:szCs w:val="20"/>
          </w:rPr>
          <w:delText xml:space="preserve">7 </w:delText>
        </w:r>
      </w:del>
      <w:ins w:id="1637" w:author="uzivatel" w:date="2020-11-20T15:25:00Z">
        <w:r w:rsidR="00040D1F">
          <w:rPr>
            <w:rFonts w:ascii="Calibri" w:hAnsi="Calibri" w:cs="Calibri"/>
            <w:sz w:val="20"/>
            <w:szCs w:val="20"/>
          </w:rPr>
          <w:t>5</w:t>
        </w:r>
        <w:r w:rsidR="00040D1F" w:rsidRPr="00990EC2">
          <w:rPr>
            <w:rFonts w:ascii="Calibri" w:hAnsi="Calibri" w:cs="Calibri"/>
            <w:sz w:val="20"/>
            <w:szCs w:val="20"/>
          </w:rPr>
          <w:t xml:space="preserve"> </w:t>
        </w:r>
      </w:ins>
      <w:r w:rsidR="00990EC2" w:rsidRPr="00990EC2">
        <w:rPr>
          <w:rFonts w:ascii="Calibri" w:hAnsi="Calibri" w:cs="Calibri"/>
          <w:sz w:val="20"/>
          <w:szCs w:val="20"/>
        </w:rPr>
        <w:t>pracovných dní)</w:t>
      </w:r>
      <w:r w:rsidRPr="00C50A12">
        <w:rPr>
          <w:rFonts w:ascii="Calibri" w:hAnsi="Calibri" w:cs="Calibri"/>
          <w:sz w:val="20"/>
          <w:szCs w:val="20"/>
        </w:rPr>
        <w:t xml:space="preserve">. </w:t>
      </w:r>
    </w:p>
    <w:p w14:paraId="128C906C" w14:textId="77777777" w:rsidR="00FF6315" w:rsidRPr="00C50A12" w:rsidRDefault="00FF6315" w:rsidP="007F59C5">
      <w:pPr>
        <w:pStyle w:val="Odsekzoznamu"/>
        <w:numPr>
          <w:ilvl w:val="0"/>
          <w:numId w:val="48"/>
        </w:numPr>
        <w:tabs>
          <w:tab w:val="clear" w:pos="720"/>
        </w:tabs>
        <w:autoSpaceDE w:val="0"/>
        <w:autoSpaceDN w:val="0"/>
        <w:adjustRightInd w:val="0"/>
        <w:spacing w:before="120" w:after="120" w:line="276" w:lineRule="auto"/>
        <w:ind w:left="540" w:hanging="540"/>
        <w:contextualSpacing w:val="0"/>
        <w:jc w:val="both"/>
        <w:rPr>
          <w:rFonts w:ascii="Calibri" w:hAnsi="Calibri" w:cs="Calibri"/>
          <w:sz w:val="20"/>
          <w:szCs w:val="20"/>
        </w:rPr>
      </w:pPr>
      <w:r w:rsidRPr="00C50A12">
        <w:rPr>
          <w:rFonts w:ascii="Calibri" w:hAnsi="Calibri" w:cs="Calibri"/>
          <w:sz w:val="20"/>
          <w:szCs w:val="20"/>
        </w:rPr>
        <w:t>V prípade zákaziek do 100 000 eur nie je potrebné predloženie písomných ponúk, avšak prijímateľ musí zdôvodniť výber úspešného dodávateľa na základe prieskumu trhu  (napr. formou faxu, web stránky, katalógov, cenových ponúk, atď. okrem telefonického prieskumu). Tento prieskum musí byť riadne zdokumentovaný a musí byť z neho hodnoverne zrejmý výsledok výberu úspešného uchádzača. Pri tomto spôsobe vykonania prieskumu trhu je prijímateľ povinný  identifikovať minimálne troch potenciálnych dodávateľov a ich cenové ponuky (napr. cez webové rozhranie). Identifikovaní dodávatelia musia byť subjekty, ktoré sú oprávnené dodávať tovar, uskutočňovať stavebné práce alebo poskytovať služby v rozsahu predmetu zákazky (identifikácia prebieha najmä cez informácie verejne uvedené obchodnom registri alebo živnostenskom registri).</w:t>
      </w:r>
    </w:p>
    <w:p w14:paraId="358D4D9C" w14:textId="77777777" w:rsidR="00FF6315" w:rsidRPr="00C50A12" w:rsidRDefault="00BD1757" w:rsidP="007F59C5">
      <w:pPr>
        <w:pStyle w:val="Odsekzoznamu"/>
        <w:numPr>
          <w:ilvl w:val="0"/>
          <w:numId w:val="48"/>
        </w:numPr>
        <w:tabs>
          <w:tab w:val="clear" w:pos="720"/>
        </w:tabs>
        <w:autoSpaceDE w:val="0"/>
        <w:autoSpaceDN w:val="0"/>
        <w:adjustRightInd w:val="0"/>
        <w:spacing w:before="120" w:after="120" w:line="276" w:lineRule="auto"/>
        <w:ind w:left="540" w:hanging="540"/>
        <w:contextualSpacing w:val="0"/>
        <w:jc w:val="both"/>
        <w:rPr>
          <w:rFonts w:ascii="Calibri" w:hAnsi="Calibri" w:cs="Calibri"/>
          <w:sz w:val="20"/>
          <w:szCs w:val="20"/>
        </w:rPr>
      </w:pPr>
      <w:r w:rsidRPr="00C50A12">
        <w:rPr>
          <w:rFonts w:ascii="Calibri" w:hAnsi="Calibri" w:cs="Calibri"/>
          <w:sz w:val="20"/>
          <w:szCs w:val="20"/>
        </w:rPr>
        <w:t>P</w:t>
      </w:r>
      <w:r w:rsidR="00FF6315" w:rsidRPr="00C50A12">
        <w:rPr>
          <w:rFonts w:ascii="Calibri" w:hAnsi="Calibri" w:cs="Calibri"/>
          <w:sz w:val="20"/>
          <w:szCs w:val="20"/>
        </w:rPr>
        <w:t xml:space="preserve">rijímateľ je povinný vyhodnotiť ponuky v súlade s podmienkami a kritériami, ktoré si pre tento účel </w:t>
      </w:r>
      <w:r w:rsidR="00990EC2">
        <w:rPr>
          <w:rFonts w:ascii="Calibri" w:hAnsi="Calibri" w:cs="Calibri"/>
          <w:sz w:val="20"/>
          <w:szCs w:val="20"/>
        </w:rPr>
        <w:t xml:space="preserve">vopred </w:t>
      </w:r>
      <w:r w:rsidR="00FF6315" w:rsidRPr="00C50A12">
        <w:rPr>
          <w:rFonts w:ascii="Calibri" w:hAnsi="Calibri" w:cs="Calibri"/>
          <w:sz w:val="20"/>
          <w:szCs w:val="20"/>
        </w:rPr>
        <w:t xml:space="preserve">určil. Vo výnimočných prípadoch, kedy </w:t>
      </w:r>
      <w:del w:id="1638" w:author="uzivatel" w:date="2020-11-20T15:30:00Z">
        <w:r w:rsidR="00FF6315" w:rsidRPr="00C50A12" w:rsidDel="007F2142">
          <w:rPr>
            <w:rFonts w:ascii="Calibri" w:hAnsi="Calibri" w:cs="Calibri"/>
            <w:sz w:val="20"/>
            <w:szCs w:val="20"/>
          </w:rPr>
          <w:delText>môže ísť</w:delText>
        </w:r>
      </w:del>
      <w:ins w:id="1639" w:author="uzivatel" w:date="2020-11-20T15:30:00Z">
        <w:r w:rsidR="007F2142">
          <w:rPr>
            <w:rFonts w:ascii="Calibri" w:hAnsi="Calibri" w:cs="Calibri"/>
            <w:sz w:val="20"/>
            <w:szCs w:val="20"/>
          </w:rPr>
          <w:t>ide</w:t>
        </w:r>
      </w:ins>
      <w:r w:rsidR="00FF6315" w:rsidRPr="00C50A12">
        <w:rPr>
          <w:rFonts w:ascii="Calibri" w:hAnsi="Calibri" w:cs="Calibri"/>
          <w:sz w:val="20"/>
          <w:szCs w:val="20"/>
        </w:rPr>
        <w:t xml:space="preserve"> o jedinečný predmet zákazky</w:t>
      </w:r>
      <w:r w:rsidRPr="00C50A12">
        <w:rPr>
          <w:rFonts w:ascii="Calibri" w:hAnsi="Calibri" w:cs="Calibri"/>
          <w:sz w:val="20"/>
          <w:szCs w:val="20"/>
        </w:rPr>
        <w:t>,</w:t>
      </w:r>
      <w:r w:rsidR="00FF6315" w:rsidRPr="00C50A12">
        <w:rPr>
          <w:rFonts w:ascii="Calibri" w:hAnsi="Calibri" w:cs="Calibri"/>
          <w:sz w:val="20"/>
          <w:szCs w:val="20"/>
        </w:rPr>
        <w:t xml:space="preserve"> </w:t>
      </w:r>
      <w:del w:id="1640" w:author="uzivatel" w:date="2020-11-20T15:30:00Z">
        <w:r w:rsidR="00FF6315" w:rsidRPr="00C50A12" w:rsidDel="007F2142">
          <w:rPr>
            <w:rFonts w:ascii="Calibri" w:hAnsi="Calibri" w:cs="Calibri"/>
            <w:sz w:val="20"/>
            <w:szCs w:val="20"/>
          </w:rPr>
          <w:delText xml:space="preserve">môže </w:delText>
        </w:r>
      </w:del>
      <w:r w:rsidR="00FF6315" w:rsidRPr="00C50A12">
        <w:rPr>
          <w:rFonts w:ascii="Calibri" w:hAnsi="Calibri" w:cs="Calibri"/>
          <w:sz w:val="20"/>
          <w:szCs w:val="20"/>
        </w:rPr>
        <w:t xml:space="preserve">prijímateľ </w:t>
      </w:r>
      <w:ins w:id="1641" w:author="uzivatel" w:date="2020-11-20T15:30:00Z">
        <w:r w:rsidR="007F2142" w:rsidRPr="007F2142">
          <w:rPr>
            <w:rFonts w:ascii="Calibri" w:hAnsi="Calibri" w:cs="Calibri"/>
            <w:sz w:val="20"/>
            <w:szCs w:val="20"/>
          </w:rPr>
          <w:t>osloví záujemcu, ktorý je spôsobilý realizovať jedinečný predmet zákazky alebo disponuje ponukou záujemcu spôsobilého realizovať jedinečný predmet zákazky (ak na relevantnom trhu pôsobia iba 2 záujemcovia, osloví prijímateľ dvoch záujemcov). Jedinečnosť predmetu zákazky musí byť zo strany prijímateľa riadne zdôvodnená a podložená ešte pred vyhlásením zákazky</w:t>
        </w:r>
      </w:ins>
      <w:del w:id="1642" w:author="uzivatel" w:date="2020-11-20T15:30:00Z">
        <w:r w:rsidR="00FF6315" w:rsidRPr="00C50A12" w:rsidDel="007F2142">
          <w:rPr>
            <w:rFonts w:ascii="Calibri" w:hAnsi="Calibri" w:cs="Calibri"/>
            <w:sz w:val="20"/>
            <w:szCs w:val="20"/>
          </w:rPr>
          <w:delText>osloviť/identifikovať aj menej ako troch potenciálnych dodávateľov, pričom táto výnimka musí byť zo strany prijímateľa riadne zdôvodnená a podložená</w:delText>
        </w:r>
      </w:del>
      <w:r w:rsidR="00FF6315" w:rsidRPr="00C50A12">
        <w:rPr>
          <w:rFonts w:ascii="Calibri" w:hAnsi="Calibri" w:cs="Calibri"/>
          <w:sz w:val="20"/>
          <w:szCs w:val="20"/>
        </w:rPr>
        <w:t xml:space="preserve"> a dôkazné bremeno preukázania skutočnosti, že na relevantnom trhu neexistuje </w:t>
      </w:r>
      <w:r w:rsidR="00FF6315" w:rsidRPr="00C50A12">
        <w:rPr>
          <w:rFonts w:ascii="Calibri" w:hAnsi="Calibri" w:cs="Calibri"/>
          <w:sz w:val="20"/>
          <w:szCs w:val="20"/>
        </w:rPr>
        <w:lastRenderedPageBreak/>
        <w:t>viac ako 1 alebo 2 dodávatelia znáša prijímateľ. Odôvodnenie k jedinečnému</w:t>
      </w:r>
      <w:r w:rsidRPr="00990EC2">
        <w:rPr>
          <w:rStyle w:val="Odkaznapoznmkupodiarou"/>
          <w:rFonts w:eastAsia="Calibri"/>
          <w:sz w:val="20"/>
          <w:szCs w:val="20"/>
          <w:lang w:eastAsia="en-US"/>
        </w:rPr>
        <w:footnoteReference w:id="132"/>
      </w:r>
      <w:r w:rsidR="00FF6315" w:rsidRPr="00C50A12">
        <w:rPr>
          <w:rFonts w:ascii="Calibri" w:hAnsi="Calibri" w:cs="Calibri"/>
          <w:sz w:val="20"/>
          <w:szCs w:val="20"/>
        </w:rPr>
        <w:t xml:space="preserve"> predmetu zákazky musí byť súčasťou dokumentácie k zákazke. </w:t>
      </w:r>
      <w:ins w:id="1643" w:author="uzivatel" w:date="2020-11-20T15:31:00Z">
        <w:r w:rsidR="007F2142" w:rsidRPr="007F2142">
          <w:rPr>
            <w:rFonts w:ascii="Calibri" w:hAnsi="Calibri" w:cs="Calibri"/>
            <w:sz w:val="20"/>
            <w:szCs w:val="20"/>
          </w:rPr>
          <w:t>Súčasťou odôvodnenia jedinečnosti predmetu zákazky musí byť vyhlásenie prijímateľa k overeniu hospodárnosti</w:t>
        </w:r>
        <w:del w:id="1644" w:author="autor">
          <w:r w:rsidR="007F2142" w:rsidRPr="007F2142">
            <w:rPr>
              <w:rFonts w:ascii="Calibri" w:hAnsi="Calibri" w:cs="Calibri"/>
              <w:sz w:val="20"/>
              <w:szCs w:val="20"/>
            </w:rPr>
            <w:delText xml:space="preserve"> inštitút odborného alebo znaleckého posudku.</w:delText>
          </w:r>
        </w:del>
        <w:r w:rsidR="007F2142" w:rsidRPr="007F2142">
          <w:rPr>
            <w:rFonts w:ascii="Calibri" w:hAnsi="Calibri" w:cs="Calibri"/>
            <w:sz w:val="20"/>
            <w:szCs w:val="20"/>
          </w:rPr>
          <w:t>, a to najmä porovnanie jedinečného predmetu zákazky s inou zákazkou, ktorá vykazuje určité spoločné znaky.</w:t>
        </w:r>
      </w:ins>
    </w:p>
    <w:p w14:paraId="08E7335D" w14:textId="77777777" w:rsidR="00FF6315" w:rsidRPr="00C50A12" w:rsidRDefault="00FF6315" w:rsidP="007F59C5">
      <w:pPr>
        <w:pStyle w:val="Odsekzoznamu"/>
        <w:numPr>
          <w:ilvl w:val="0"/>
          <w:numId w:val="48"/>
        </w:numPr>
        <w:tabs>
          <w:tab w:val="clear" w:pos="720"/>
        </w:tabs>
        <w:autoSpaceDE w:val="0"/>
        <w:autoSpaceDN w:val="0"/>
        <w:adjustRightInd w:val="0"/>
        <w:spacing w:before="120" w:after="120" w:line="276" w:lineRule="auto"/>
        <w:ind w:left="540" w:hanging="540"/>
        <w:contextualSpacing w:val="0"/>
        <w:jc w:val="both"/>
        <w:rPr>
          <w:rFonts w:ascii="Calibri" w:hAnsi="Calibri" w:cs="Calibri"/>
          <w:sz w:val="20"/>
          <w:szCs w:val="20"/>
        </w:rPr>
      </w:pPr>
      <w:r w:rsidRPr="00C50A12">
        <w:rPr>
          <w:rFonts w:ascii="Calibri" w:hAnsi="Calibri" w:cs="Calibri"/>
          <w:sz w:val="20"/>
          <w:szCs w:val="20"/>
        </w:rPr>
        <w:t xml:space="preserve">Ak prijímateľ oslovil na základe výzvy na predkladanie ponúk minimálne troch potenciálnych dodávateľov a v stanovenej lehote na predkladanie ponúk nebola predložená žiadna ponuka, je oprávnený vyzvať na rokovanie jedného alebo viacerých potenciálnych dodávateľov, s ktorými rokuje o zadaní zákazky. Predmetom týchto rokovaní nemôže byť zúženie predmetu zákazky alebo iná úprava podmienok realizácie zákazky ani úprava kritérií na vyhodnotenie ponúk. Z rokovania je prijímateľ povinný vyhotoviť zápis, ako aj zdôvodniť výber záujemcu alebo záujemcov, ktorí boli vyzvaní na rokovanie. </w:t>
      </w:r>
    </w:p>
    <w:p w14:paraId="28AA3A86" w14:textId="77777777" w:rsidR="00FF6315" w:rsidRPr="00C50A12" w:rsidRDefault="00FF6315" w:rsidP="007F59C5">
      <w:pPr>
        <w:pStyle w:val="Odsekzoznamu"/>
        <w:numPr>
          <w:ilvl w:val="0"/>
          <w:numId w:val="48"/>
        </w:numPr>
        <w:tabs>
          <w:tab w:val="clear" w:pos="720"/>
        </w:tabs>
        <w:autoSpaceDE w:val="0"/>
        <w:autoSpaceDN w:val="0"/>
        <w:adjustRightInd w:val="0"/>
        <w:spacing w:before="120" w:after="120" w:line="276" w:lineRule="auto"/>
        <w:ind w:left="540" w:hanging="540"/>
        <w:contextualSpacing w:val="0"/>
        <w:jc w:val="both"/>
        <w:rPr>
          <w:rFonts w:ascii="Calibri" w:hAnsi="Calibri" w:cs="Calibri"/>
          <w:sz w:val="20"/>
          <w:szCs w:val="20"/>
        </w:rPr>
      </w:pPr>
      <w:r w:rsidRPr="00C50A12">
        <w:rPr>
          <w:rFonts w:ascii="Calibri" w:hAnsi="Calibri" w:cs="Calibri"/>
          <w:sz w:val="20"/>
          <w:szCs w:val="20"/>
        </w:rPr>
        <w:t>Pri zákazkách do 100 000 eur nie je prijímateľ povinný zverejňovať zadávanie takejto zákazky na svojom webovom sídle</w:t>
      </w:r>
      <w:r w:rsidR="00990EC2">
        <w:rPr>
          <w:rStyle w:val="Odkaznapoznmkupodiarou"/>
          <w:rFonts w:ascii="Calibri" w:hAnsi="Calibri" w:cs="Calibri"/>
          <w:sz w:val="20"/>
          <w:szCs w:val="20"/>
        </w:rPr>
        <w:footnoteReference w:id="133"/>
      </w:r>
      <w:r w:rsidRPr="00C50A12">
        <w:rPr>
          <w:rFonts w:ascii="Calibri" w:hAnsi="Calibri" w:cs="Calibri"/>
          <w:sz w:val="20"/>
          <w:szCs w:val="20"/>
        </w:rPr>
        <w:t xml:space="preserve">. </w:t>
      </w:r>
    </w:p>
    <w:p w14:paraId="2593E1F3" w14:textId="77777777" w:rsidR="00FF6315" w:rsidRPr="00C50A12" w:rsidRDefault="00990EC2" w:rsidP="007F59C5">
      <w:pPr>
        <w:pStyle w:val="Odsekzoznamu"/>
        <w:numPr>
          <w:ilvl w:val="0"/>
          <w:numId w:val="48"/>
        </w:numPr>
        <w:tabs>
          <w:tab w:val="clear" w:pos="720"/>
        </w:tabs>
        <w:autoSpaceDE w:val="0"/>
        <w:autoSpaceDN w:val="0"/>
        <w:adjustRightInd w:val="0"/>
        <w:spacing w:before="120" w:after="120" w:line="276" w:lineRule="auto"/>
        <w:ind w:left="540" w:hanging="540"/>
        <w:contextualSpacing w:val="0"/>
        <w:jc w:val="both"/>
        <w:rPr>
          <w:rFonts w:ascii="Calibri" w:hAnsi="Calibri" w:cs="Calibri"/>
          <w:sz w:val="20"/>
          <w:szCs w:val="20"/>
        </w:rPr>
      </w:pPr>
      <w:r w:rsidRPr="00C50A12">
        <w:rPr>
          <w:rFonts w:ascii="Calibri" w:hAnsi="Calibri" w:cs="Calibri"/>
          <w:sz w:val="20"/>
          <w:szCs w:val="20"/>
        </w:rPr>
        <w:t>Celý postup prijímateľa pri zadávaní zákazky bude zhrnutý v zázname z prieskumu trhu</w:t>
      </w:r>
      <w:r>
        <w:rPr>
          <w:rStyle w:val="Odkaznapoznmkupodiarou"/>
          <w:rFonts w:ascii="Calibri" w:hAnsi="Calibri" w:cs="Calibri"/>
          <w:sz w:val="20"/>
          <w:szCs w:val="20"/>
        </w:rPr>
        <w:footnoteReference w:id="134"/>
      </w:r>
      <w:r w:rsidRPr="00C50A12">
        <w:rPr>
          <w:rFonts w:ascii="Calibri" w:hAnsi="Calibri" w:cs="Calibri"/>
          <w:sz w:val="20"/>
          <w:szCs w:val="20"/>
        </w:rPr>
        <w:t xml:space="preserve">. </w:t>
      </w:r>
      <w:del w:id="1645" w:author="uzivatel" w:date="2020-11-20T15:32:00Z">
        <w:r w:rsidR="00FF6315" w:rsidRPr="00990EC2" w:rsidDel="007F2142">
          <w:rPr>
            <w:rFonts w:ascii="Calibri" w:hAnsi="Calibri" w:cs="Calibri"/>
            <w:b/>
            <w:sz w:val="20"/>
            <w:szCs w:val="20"/>
          </w:rPr>
          <w:delText>Záznam z prieskumu trhu musí byť zverejnený na webovom sídle prijímateľa alebo inom vhodnom webovom sídle do 5 pracovných dní od dátumu vyhodnotenia ponúk</w:delText>
        </w:r>
        <w:r w:rsidR="00FF6315" w:rsidRPr="00C50A12" w:rsidDel="007F2142">
          <w:rPr>
            <w:rFonts w:ascii="Calibri" w:hAnsi="Calibri" w:cs="Calibri"/>
            <w:sz w:val="20"/>
            <w:szCs w:val="20"/>
          </w:rPr>
          <w:delText>.</w:delText>
        </w:r>
      </w:del>
    </w:p>
    <w:p w14:paraId="354FF4C1" w14:textId="77777777" w:rsidR="00FF6315" w:rsidRPr="00C50A12" w:rsidRDefault="00FF6315" w:rsidP="007F59C5">
      <w:pPr>
        <w:pStyle w:val="Odsekzoznamu"/>
        <w:numPr>
          <w:ilvl w:val="0"/>
          <w:numId w:val="48"/>
        </w:numPr>
        <w:tabs>
          <w:tab w:val="clear" w:pos="720"/>
        </w:tabs>
        <w:autoSpaceDE w:val="0"/>
        <w:autoSpaceDN w:val="0"/>
        <w:adjustRightInd w:val="0"/>
        <w:spacing w:before="120" w:after="120" w:line="276" w:lineRule="auto"/>
        <w:ind w:left="540" w:hanging="540"/>
        <w:contextualSpacing w:val="0"/>
        <w:jc w:val="both"/>
        <w:rPr>
          <w:rFonts w:ascii="Calibri" w:hAnsi="Calibri" w:cs="Calibri"/>
          <w:sz w:val="20"/>
          <w:szCs w:val="20"/>
        </w:rPr>
      </w:pPr>
      <w:r w:rsidRPr="00C50A12">
        <w:rPr>
          <w:rFonts w:ascii="Calibri" w:hAnsi="Calibri" w:cs="Calibri"/>
          <w:sz w:val="20"/>
          <w:szCs w:val="20"/>
        </w:rPr>
        <w:t>V rámci kontroly zákaziek do 100 000 eur môže RO vykonať kontrolu obstarávania ako súčasť kontroly predmetného výdavku v rámci ŽoP. V takom prípade je RO povinný overiť v rámci kontroly ŽoP dodržanie pravidiel na zadávanie tohto typu zákazky.</w:t>
      </w:r>
    </w:p>
    <w:p w14:paraId="576D62E8" w14:textId="77777777" w:rsidR="00FF6315" w:rsidRPr="0020230F" w:rsidRDefault="00FF6315" w:rsidP="007F59C5">
      <w:pPr>
        <w:pStyle w:val="Odsekzoznamu"/>
        <w:numPr>
          <w:ilvl w:val="0"/>
          <w:numId w:val="48"/>
        </w:numPr>
        <w:tabs>
          <w:tab w:val="clear" w:pos="720"/>
        </w:tabs>
        <w:autoSpaceDE w:val="0"/>
        <w:autoSpaceDN w:val="0"/>
        <w:adjustRightInd w:val="0"/>
        <w:spacing w:before="120" w:after="120" w:line="276" w:lineRule="auto"/>
        <w:ind w:left="540" w:hanging="540"/>
        <w:contextualSpacing w:val="0"/>
        <w:jc w:val="both"/>
        <w:rPr>
          <w:rFonts w:ascii="Calibri" w:hAnsi="Calibri" w:cs="Calibri"/>
          <w:sz w:val="20"/>
          <w:szCs w:val="20"/>
        </w:rPr>
      </w:pPr>
      <w:r w:rsidRPr="00C50A12">
        <w:rPr>
          <w:rFonts w:ascii="Calibri" w:hAnsi="Calibri" w:cs="Calibri"/>
          <w:sz w:val="20"/>
          <w:szCs w:val="20"/>
        </w:rPr>
        <w:t xml:space="preserve">V prípade zákaziek podľa tejto </w:t>
      </w:r>
      <w:r w:rsidRPr="0020230F">
        <w:rPr>
          <w:rFonts w:ascii="Calibri" w:hAnsi="Calibri" w:cs="Calibri"/>
          <w:sz w:val="20"/>
          <w:szCs w:val="20"/>
        </w:rPr>
        <w:t xml:space="preserve">kapitoly, </w:t>
      </w:r>
      <w:r w:rsidR="0020230F" w:rsidRPr="00946184">
        <w:rPr>
          <w:rFonts w:ascii="Calibri" w:hAnsi="Calibri" w:cs="Calibri"/>
          <w:sz w:val="20"/>
          <w:szCs w:val="20"/>
        </w:rPr>
        <w:t>nespadajúcich pod ZVO, ktoré nie sú zákazkami podľa § 1 ods. 14 ZVO</w:t>
      </w:r>
      <w:r w:rsidR="006B10BC" w:rsidRPr="00946184">
        <w:rPr>
          <w:rFonts w:ascii="Calibri" w:hAnsi="Calibri" w:cs="Calibri"/>
          <w:sz w:val="20"/>
          <w:szCs w:val="20"/>
        </w:rPr>
        <w:t xml:space="preserve"> </w:t>
      </w:r>
      <w:r w:rsidR="0020230F" w:rsidRPr="00946184">
        <w:rPr>
          <w:rFonts w:ascii="Calibri" w:hAnsi="Calibri" w:cs="Calibri"/>
          <w:sz w:val="20"/>
          <w:szCs w:val="20"/>
        </w:rPr>
        <w:t xml:space="preserve">a </w:t>
      </w:r>
      <w:r w:rsidRPr="00946184">
        <w:rPr>
          <w:rFonts w:ascii="Calibri" w:hAnsi="Calibri" w:cs="Calibri"/>
          <w:sz w:val="20"/>
          <w:szCs w:val="20"/>
        </w:rPr>
        <w:t>ktorých hodnota je do</w:t>
      </w:r>
      <w:r w:rsidRPr="00C50A12">
        <w:rPr>
          <w:rFonts w:ascii="Calibri" w:hAnsi="Calibri" w:cs="Calibri"/>
          <w:sz w:val="20"/>
          <w:szCs w:val="20"/>
        </w:rPr>
        <w:t xml:space="preserve"> 10</w:t>
      </w:r>
      <w:ins w:id="1646" w:author="uzivatel" w:date="2020-11-20T15:33:00Z">
        <w:r w:rsidR="007F2142">
          <w:rPr>
            <w:rFonts w:ascii="Calibri" w:hAnsi="Calibri" w:cs="Calibri"/>
            <w:sz w:val="20"/>
            <w:szCs w:val="20"/>
          </w:rPr>
          <w:t>0</w:t>
        </w:r>
      </w:ins>
      <w:r w:rsidRPr="00C50A12">
        <w:rPr>
          <w:rFonts w:ascii="Calibri" w:hAnsi="Calibri" w:cs="Calibri"/>
          <w:sz w:val="20"/>
          <w:szCs w:val="20"/>
        </w:rPr>
        <w:t xml:space="preserve"> 000 eur bez DPH, je možné určiť úspešného dodávateľa priamym zadaním, ak </w:t>
      </w:r>
      <w:del w:id="1647" w:author="uzivatel" w:date="2020-11-20T15:34:00Z">
        <w:r w:rsidRPr="00C50A12" w:rsidDel="007F2142">
          <w:rPr>
            <w:rFonts w:ascii="Calibri" w:hAnsi="Calibri" w:cs="Calibri"/>
            <w:sz w:val="20"/>
            <w:szCs w:val="20"/>
          </w:rPr>
          <w:delText xml:space="preserve">RO </w:delText>
        </w:r>
      </w:del>
      <w:ins w:id="1648" w:author="uzivatel" w:date="2020-11-20T15:34:00Z">
        <w:r w:rsidR="007F2142">
          <w:rPr>
            <w:rFonts w:ascii="Calibri" w:hAnsi="Calibri" w:cs="Calibri"/>
            <w:sz w:val="20"/>
            <w:szCs w:val="20"/>
          </w:rPr>
          <w:t>sú</w:t>
        </w:r>
        <w:r w:rsidR="007F2142" w:rsidRPr="00C50A12">
          <w:rPr>
            <w:rFonts w:ascii="Calibri" w:hAnsi="Calibri" w:cs="Calibri"/>
            <w:sz w:val="20"/>
            <w:szCs w:val="20"/>
          </w:rPr>
          <w:t xml:space="preserve"> </w:t>
        </w:r>
      </w:ins>
      <w:r w:rsidRPr="00C50A12">
        <w:rPr>
          <w:rFonts w:ascii="Calibri" w:hAnsi="Calibri" w:cs="Calibri"/>
          <w:sz w:val="20"/>
          <w:szCs w:val="20"/>
        </w:rPr>
        <w:t>vo vzťahu k predmetu zákazky urč</w:t>
      </w:r>
      <w:ins w:id="1649" w:author="uzivatel" w:date="2020-11-20T15:34:00Z">
        <w:r w:rsidR="007F2142">
          <w:rPr>
            <w:rFonts w:ascii="Calibri" w:hAnsi="Calibri" w:cs="Calibri"/>
            <w:sz w:val="20"/>
            <w:szCs w:val="20"/>
          </w:rPr>
          <w:t>ené</w:t>
        </w:r>
      </w:ins>
      <w:del w:id="1650" w:author="uzivatel" w:date="2020-11-20T15:34:00Z">
        <w:r w:rsidRPr="00C50A12" w:rsidDel="007F2142">
          <w:rPr>
            <w:rFonts w:ascii="Calibri" w:hAnsi="Calibri" w:cs="Calibri"/>
            <w:sz w:val="20"/>
            <w:szCs w:val="20"/>
          </w:rPr>
          <w:delText>il</w:delText>
        </w:r>
      </w:del>
      <w:r w:rsidRPr="00C50A12">
        <w:rPr>
          <w:rFonts w:ascii="Calibri" w:hAnsi="Calibri" w:cs="Calibri"/>
          <w:sz w:val="20"/>
          <w:szCs w:val="20"/>
        </w:rPr>
        <w:t xml:space="preserve"> na dané výdavky finančné </w:t>
      </w:r>
      <w:r w:rsidRPr="0020230F">
        <w:rPr>
          <w:rFonts w:ascii="Calibri" w:hAnsi="Calibri" w:cs="Calibri"/>
          <w:sz w:val="20"/>
          <w:szCs w:val="20"/>
        </w:rPr>
        <w:t xml:space="preserve">limity, </w:t>
      </w:r>
      <w:r w:rsidR="0020230F" w:rsidRPr="0020230F">
        <w:rPr>
          <w:rFonts w:ascii="Calibri" w:hAnsi="Calibri" w:cs="Calibri"/>
          <w:sz w:val="20"/>
          <w:szCs w:val="20"/>
        </w:rPr>
        <w:t xml:space="preserve">percentuálne limity alebo benchmarky, </w:t>
      </w:r>
      <w:r w:rsidRPr="0020230F">
        <w:rPr>
          <w:rFonts w:ascii="Calibri" w:hAnsi="Calibri" w:cs="Calibri"/>
          <w:sz w:val="20"/>
          <w:szCs w:val="20"/>
        </w:rPr>
        <w:t xml:space="preserve">ktoré zohľadňujú dodržanie pravidiel hospodárnosti v súlade s metodickým pokynom CKO č. 18 </w:t>
      </w:r>
      <w:hyperlink r:id="rId28" w:history="1">
        <w:r w:rsidRPr="0020230F">
          <w:rPr>
            <w:rFonts w:ascii="Calibri" w:hAnsi="Calibri" w:cs="Calibri"/>
            <w:sz w:val="20"/>
            <w:szCs w:val="20"/>
          </w:rPr>
          <w:t>k overovaniu hospodárnosti výdavkov</w:t>
        </w:r>
      </w:hyperlink>
      <w:r w:rsidRPr="0020230F">
        <w:rPr>
          <w:rFonts w:ascii="Calibri" w:hAnsi="Calibri" w:cs="Calibri"/>
          <w:sz w:val="20"/>
          <w:szCs w:val="20"/>
        </w:rPr>
        <w:t>. V prípade pria</w:t>
      </w:r>
      <w:r w:rsidRPr="00C50A12">
        <w:rPr>
          <w:rFonts w:ascii="Calibri" w:hAnsi="Calibri" w:cs="Calibri"/>
          <w:sz w:val="20"/>
          <w:szCs w:val="20"/>
        </w:rPr>
        <w:t xml:space="preserve">meho zadania zákazky do </w:t>
      </w:r>
      <w:r w:rsidR="003A76E6">
        <w:rPr>
          <w:rFonts w:ascii="Calibri" w:hAnsi="Calibri" w:cs="Calibri"/>
          <w:sz w:val="20"/>
          <w:szCs w:val="20"/>
        </w:rPr>
        <w:t>10</w:t>
      </w:r>
      <w:ins w:id="1651" w:author="uzivatel" w:date="2020-11-20T15:34:00Z">
        <w:r w:rsidR="007F2142">
          <w:rPr>
            <w:rFonts w:ascii="Calibri" w:hAnsi="Calibri" w:cs="Calibri"/>
            <w:sz w:val="20"/>
            <w:szCs w:val="20"/>
          </w:rPr>
          <w:t>0</w:t>
        </w:r>
      </w:ins>
      <w:r w:rsidRPr="00C50A12">
        <w:rPr>
          <w:rFonts w:ascii="Calibri" w:hAnsi="Calibri" w:cs="Calibri"/>
          <w:sz w:val="20"/>
          <w:szCs w:val="20"/>
        </w:rPr>
        <w:t> 000 eur bez DPH nemusí byť výsledkom zmluva alebo objednávka,  postačuje účtovný doklad, napr. faktúra, pokladničné bloky, dodacie listy v prípadoch, že dodanie tovaru nie je zdokladované priamo na faktúre. Prijímateľ v </w:t>
      </w:r>
      <w:r w:rsidRPr="0020230F">
        <w:rPr>
          <w:rFonts w:ascii="Calibri" w:hAnsi="Calibri" w:cs="Calibri"/>
          <w:sz w:val="20"/>
          <w:szCs w:val="20"/>
        </w:rPr>
        <w:t>prípade zákaziek tohto typu nevyhotovuje záznam z prieskumu trhu.</w:t>
      </w:r>
    </w:p>
    <w:p w14:paraId="1A785379" w14:textId="77777777" w:rsidR="0020230F" w:rsidRPr="0020230F" w:rsidRDefault="0020230F" w:rsidP="007F59C5">
      <w:pPr>
        <w:pStyle w:val="Odsekzoznamu"/>
        <w:numPr>
          <w:ilvl w:val="0"/>
          <w:numId w:val="48"/>
        </w:numPr>
        <w:tabs>
          <w:tab w:val="clear" w:pos="720"/>
        </w:tabs>
        <w:autoSpaceDE w:val="0"/>
        <w:autoSpaceDN w:val="0"/>
        <w:adjustRightInd w:val="0"/>
        <w:spacing w:before="120" w:after="120" w:line="276" w:lineRule="auto"/>
        <w:ind w:left="540" w:hanging="540"/>
        <w:contextualSpacing w:val="0"/>
        <w:jc w:val="both"/>
        <w:rPr>
          <w:rFonts w:ascii="Calibri" w:hAnsi="Calibri" w:cs="Calibri"/>
          <w:sz w:val="20"/>
          <w:szCs w:val="20"/>
        </w:rPr>
      </w:pPr>
      <w:r w:rsidRPr="0020230F">
        <w:rPr>
          <w:rFonts w:asciiTheme="minorHAnsi" w:hAnsiTheme="minorHAnsi"/>
          <w:sz w:val="20"/>
          <w:szCs w:val="20"/>
        </w:rPr>
        <w:t xml:space="preserve">Novela ZVO účinná od 1.1.2019, ktorá zaviedla novú kategóriu zákaziek, na ktoré sa nevzťahuje pôsobnosť ZVO, tzv. zákazky malého rozsahu podľa § 1 ods. 14 ZVO, ktorých predpokladaná hodnota je nižšia ako 5 000 EUR </w:t>
      </w:r>
      <w:r w:rsidR="00BD414A">
        <w:rPr>
          <w:rFonts w:asciiTheme="minorHAnsi" w:hAnsiTheme="minorHAnsi"/>
          <w:sz w:val="20"/>
          <w:szCs w:val="20"/>
        </w:rPr>
        <w:t xml:space="preserve">bez DPH </w:t>
      </w:r>
      <w:r w:rsidRPr="0020230F">
        <w:rPr>
          <w:rFonts w:asciiTheme="minorHAnsi" w:hAnsiTheme="minorHAnsi"/>
          <w:sz w:val="20"/>
          <w:szCs w:val="20"/>
        </w:rPr>
        <w:t xml:space="preserve">v priebehu kalendárneho roka alebo počas platnosti zmluvy, ak sa zmluva uzatvára na dlhšie obdobie ako jeden kalendárny rok. V prípade zákaziek do 5 000 EUR, ktoré spĺňajú podmienky podľa § 1 ods. 14 ZVO, je možné určiť úspešného uchádzača priamym zadaním, pričom hospodárnosť bude overená </w:t>
      </w:r>
      <w:r w:rsidR="00341729" w:rsidRPr="00341729">
        <w:rPr>
          <w:rFonts w:asciiTheme="minorHAnsi" w:hAnsiTheme="minorHAnsi"/>
          <w:sz w:val="20"/>
          <w:szCs w:val="20"/>
        </w:rPr>
        <w:t>v rámci administratívnej finančnej kontroly obstarávania</w:t>
      </w:r>
      <w:r w:rsidR="00341729">
        <w:rPr>
          <w:rFonts w:asciiTheme="minorHAnsi" w:hAnsiTheme="minorHAnsi"/>
          <w:sz w:val="20"/>
          <w:szCs w:val="20"/>
        </w:rPr>
        <w:t xml:space="preserve">, resp. </w:t>
      </w:r>
      <w:r w:rsidRPr="0020230F">
        <w:rPr>
          <w:rFonts w:asciiTheme="minorHAnsi" w:hAnsiTheme="minorHAnsi"/>
          <w:sz w:val="20"/>
          <w:szCs w:val="20"/>
        </w:rPr>
        <w:t xml:space="preserve">v rámci administratívnej finančnej kontroly žiadosti o platbu, ktorá bude obsahovať výdavky z predmetnej zákazky. </w:t>
      </w:r>
      <w:r w:rsidR="00341729">
        <w:rPr>
          <w:rFonts w:asciiTheme="minorHAnsi" w:hAnsiTheme="minorHAnsi"/>
          <w:sz w:val="20"/>
          <w:szCs w:val="20"/>
        </w:rPr>
        <w:t>Žiadateľ/</w:t>
      </w:r>
      <w:r w:rsidR="00341729" w:rsidRPr="00341729">
        <w:rPr>
          <w:rFonts w:asciiTheme="minorHAnsi" w:hAnsiTheme="minorHAnsi"/>
          <w:sz w:val="20"/>
          <w:szCs w:val="20"/>
        </w:rPr>
        <w:t xml:space="preserve">Prijímateľ je pri zadávaní zákazky do 5 000 EUR bez DPH podľa § 1 ods. 14 ZVO povinný predložiť na RO vyhlásenie, že v priebehu kalendárneho roka neobstará rovnaký predmet zákazky v celkovej hodnote vyššej ako 5 000 EUR bez DPH. </w:t>
      </w:r>
      <w:r w:rsidRPr="0020230F">
        <w:rPr>
          <w:rFonts w:asciiTheme="minorHAnsi" w:hAnsiTheme="minorHAnsi"/>
          <w:sz w:val="20"/>
          <w:szCs w:val="20"/>
        </w:rPr>
        <w:t>Pri predkladaní zákazky na kontrolu cez ITMS2014+, prostredníctvom modulu "Verejné obstarávanie", je prijímateľ povinný uviesť, spolu s názvom predmetu zákazky aj kód žiadosti o platbu, ktorá obsahuje výdavky z predmetnej zákazky, pričom výstupy z tejto administratívnej finančnej kontroly budú v správe z kontroly žiadosti o platbu umiestnenej v module "Kontrola žiadosti o platbu".</w:t>
      </w:r>
    </w:p>
    <w:p w14:paraId="1526FFBC" w14:textId="77777777" w:rsidR="005C6079" w:rsidRDefault="005C6079" w:rsidP="005C6079">
      <w:pPr>
        <w:pStyle w:val="Nadpis2"/>
      </w:pPr>
      <w:bookmarkStart w:id="1652" w:name="_Toc23253297"/>
      <w:bookmarkStart w:id="1653" w:name="_Toc11153192"/>
      <w:r>
        <w:t>6.5.3 Všeobecné p</w:t>
      </w:r>
      <w:r w:rsidRPr="00BB54F6">
        <w:t>ravid</w:t>
      </w:r>
      <w:r>
        <w:t>lá pre zmeny zmluvy, ktoré sú v režime výnimky</w:t>
      </w:r>
      <w:bookmarkEnd w:id="1652"/>
    </w:p>
    <w:p w14:paraId="142D7A4F" w14:textId="77777777" w:rsidR="005C6079" w:rsidRPr="005C6079" w:rsidRDefault="005C6079" w:rsidP="007F59C5">
      <w:pPr>
        <w:pStyle w:val="Odsekzoznamu"/>
        <w:numPr>
          <w:ilvl w:val="0"/>
          <w:numId w:val="48"/>
        </w:numPr>
        <w:tabs>
          <w:tab w:val="clear" w:pos="720"/>
        </w:tabs>
        <w:autoSpaceDE w:val="0"/>
        <w:autoSpaceDN w:val="0"/>
        <w:adjustRightInd w:val="0"/>
        <w:spacing w:before="120" w:after="60" w:line="276" w:lineRule="auto"/>
        <w:ind w:left="539" w:hanging="539"/>
        <w:contextualSpacing w:val="0"/>
        <w:jc w:val="both"/>
        <w:rPr>
          <w:rFonts w:asciiTheme="minorHAnsi" w:hAnsiTheme="minorHAnsi"/>
          <w:sz w:val="20"/>
          <w:szCs w:val="20"/>
        </w:rPr>
      </w:pPr>
      <w:r w:rsidRPr="005C6079">
        <w:rPr>
          <w:rFonts w:asciiTheme="minorHAnsi" w:hAnsiTheme="minorHAnsi"/>
          <w:sz w:val="20"/>
          <w:szCs w:val="20"/>
        </w:rPr>
        <w:t>Zmluvu/rámcovú dohodu, ktorá bola uzavretá ako výsledok postupu zadávania zákazky, na ktorú sa nevzťahuje pôsobnosť ZVO možno zmeniť počas jej trvania bez nového obstarávania, ak</w:t>
      </w:r>
      <w:r>
        <w:rPr>
          <w:rFonts w:asciiTheme="minorHAnsi" w:hAnsiTheme="minorHAnsi"/>
          <w:sz w:val="20"/>
          <w:szCs w:val="20"/>
        </w:rPr>
        <w:t>:</w:t>
      </w:r>
      <w:r w:rsidRPr="005C6079">
        <w:rPr>
          <w:rFonts w:asciiTheme="minorHAnsi" w:hAnsiTheme="minorHAnsi"/>
          <w:sz w:val="20"/>
          <w:szCs w:val="20"/>
        </w:rPr>
        <w:t xml:space="preserve"> </w:t>
      </w:r>
    </w:p>
    <w:p w14:paraId="2FB9E637" w14:textId="77777777" w:rsidR="005C6079" w:rsidRPr="000336ED" w:rsidRDefault="005C6079" w:rsidP="00CF0351">
      <w:pPr>
        <w:pStyle w:val="Odsekzoznamu"/>
        <w:autoSpaceDE w:val="0"/>
        <w:autoSpaceDN w:val="0"/>
        <w:adjustRightInd w:val="0"/>
        <w:spacing w:before="60" w:after="60" w:line="276" w:lineRule="auto"/>
        <w:ind w:left="709" w:hanging="169"/>
        <w:contextualSpacing w:val="0"/>
        <w:jc w:val="both"/>
        <w:rPr>
          <w:rFonts w:asciiTheme="minorHAnsi" w:hAnsiTheme="minorHAnsi"/>
          <w:sz w:val="20"/>
          <w:szCs w:val="20"/>
        </w:rPr>
      </w:pPr>
      <w:r w:rsidRPr="000336ED">
        <w:rPr>
          <w:rFonts w:asciiTheme="minorHAnsi" w:hAnsiTheme="minorHAnsi"/>
          <w:sz w:val="20"/>
          <w:szCs w:val="20"/>
        </w:rPr>
        <w:lastRenderedPageBreak/>
        <w:t xml:space="preserve">a) pôvodná zmluva, rámcová dohoda obsahuje jasné, presné a jednoznačné podmienky jej úpravy, napr. pravidlá na nahradenie pôvodného dodávateľa novým dodávateľom, pravidlá na úpravy ceny alebo opcie, rozsah, povahu možných úprav a opcií a podmienky ich uplatnenia; nemožno určiť takú podmienku, ktorou by sa menil charakter zmluvy/rámcovej dohody, </w:t>
      </w:r>
    </w:p>
    <w:p w14:paraId="09C1AAB2" w14:textId="77777777" w:rsidR="005C6079" w:rsidRPr="000336ED" w:rsidRDefault="005C6079" w:rsidP="00CF0351">
      <w:pPr>
        <w:pStyle w:val="Odsekzoznamu"/>
        <w:autoSpaceDE w:val="0"/>
        <w:autoSpaceDN w:val="0"/>
        <w:adjustRightInd w:val="0"/>
        <w:spacing w:before="60" w:after="60" w:line="276" w:lineRule="auto"/>
        <w:ind w:left="709" w:hanging="142"/>
        <w:contextualSpacing w:val="0"/>
        <w:jc w:val="both"/>
        <w:rPr>
          <w:rFonts w:asciiTheme="minorHAnsi" w:hAnsiTheme="minorHAnsi"/>
          <w:sz w:val="20"/>
          <w:szCs w:val="20"/>
        </w:rPr>
      </w:pPr>
      <w:r w:rsidRPr="000336ED">
        <w:rPr>
          <w:rFonts w:asciiTheme="minorHAnsi" w:hAnsiTheme="minorHAnsi"/>
          <w:sz w:val="20"/>
          <w:szCs w:val="20"/>
        </w:rPr>
        <w:t>b) ide o doplňujúce tovary, stavebné práce alebo služby, ktoré sú nevyhnutné, nie sú zahrnuté do pôvodnej zmluvy/rámcovej dohody a poskytuje ich pôvodný dodávateľ, pričom v tomto prípade je potrebné overiť hospodárnosť výdavkov spojených s doplňujúcimi tovarmi, stavebnými prácami alebo službami na základe nástrojov k overovaniu hospodárnosti výdavkov,</w:t>
      </w:r>
    </w:p>
    <w:p w14:paraId="65BE128E" w14:textId="77777777" w:rsidR="005C6079" w:rsidRPr="000336ED" w:rsidRDefault="005C6079" w:rsidP="00CF0351">
      <w:pPr>
        <w:pStyle w:val="Odsekzoznamu"/>
        <w:autoSpaceDE w:val="0"/>
        <w:autoSpaceDN w:val="0"/>
        <w:adjustRightInd w:val="0"/>
        <w:spacing w:before="60" w:after="60" w:line="276" w:lineRule="auto"/>
        <w:ind w:left="709" w:hanging="169"/>
        <w:contextualSpacing w:val="0"/>
        <w:jc w:val="both"/>
        <w:rPr>
          <w:rFonts w:asciiTheme="minorHAnsi" w:hAnsiTheme="minorHAnsi"/>
          <w:sz w:val="20"/>
          <w:szCs w:val="20"/>
        </w:rPr>
      </w:pPr>
      <w:r w:rsidRPr="000336ED">
        <w:rPr>
          <w:rFonts w:asciiTheme="minorHAnsi" w:hAnsiTheme="minorHAnsi"/>
          <w:sz w:val="20"/>
          <w:szCs w:val="20"/>
        </w:rPr>
        <w:t>c) potreba zmeny vyplynula z nepredvídateľných okolností a zmenou sa nemení charakter zmluvy/rámcovej dohody; v tomto prípade je potrebné overiť hospodárnosť výdavkov iba v tom prípade, ak ide o nové tovary, stavebné práce alebo služby (prijímateľ využije nástroje k overovaniu hospodárnosti výdavkov); ak sú predmetom zmeny zmluvy/rámcovej dohody tovary, stavebné práce alebo služby rovnakého charakteru, ako bol predmet zákazky obstarávania (napr. v dôsledku živelnej pohromy je spôsobená škoda na tovare alebo prebiehajúcich stavebných prácach a predmetom dodatku vyplývajúceho z nepredvídateľných okolností je nákup/realizácia identických tovarov/stavebných prác, ktoré boli súčasťou pôvodnej zmluvy a v rámci dodatku nakúpených za rovnakú cenu), v rámci ktorého už bola overená hospodárnosť, prijímateľ nie je povinný overovať hospodárnosť opakovane,</w:t>
      </w:r>
    </w:p>
    <w:p w14:paraId="47DAABA6" w14:textId="77777777" w:rsidR="005C6079" w:rsidRPr="000336ED" w:rsidRDefault="005C6079" w:rsidP="00CF0351">
      <w:pPr>
        <w:pStyle w:val="Odsekzoznamu"/>
        <w:autoSpaceDE w:val="0"/>
        <w:autoSpaceDN w:val="0"/>
        <w:adjustRightInd w:val="0"/>
        <w:spacing w:before="60" w:after="60" w:line="276" w:lineRule="auto"/>
        <w:ind w:left="709" w:hanging="169"/>
        <w:contextualSpacing w:val="0"/>
        <w:jc w:val="both"/>
        <w:rPr>
          <w:rFonts w:asciiTheme="minorHAnsi" w:hAnsiTheme="minorHAnsi"/>
          <w:sz w:val="20"/>
          <w:szCs w:val="20"/>
        </w:rPr>
      </w:pPr>
      <w:r w:rsidRPr="000336ED">
        <w:rPr>
          <w:rFonts w:asciiTheme="minorHAnsi" w:hAnsiTheme="minorHAnsi"/>
          <w:sz w:val="20"/>
          <w:szCs w:val="20"/>
        </w:rPr>
        <w:t>d) ide o nahradenie pôvodného dodávateľa novým dodávateľom na základe skutočnosti, že iný hospodársky subjekt, ktorý spĺňa pôvodne určené podmienky obstarávania, je právnym nástupcom pôvodného dodávateľa v dôsledku jeho reorganizácie, vrátane zlúčenia a splynutia alebo úpadku, za predpokladu, že pôvodná zmluva, rámcová dohoda sa podstatne nemení a cieľom zmeny nie je vyhnúť sa použitiu postupov a pravidiel podľa ZVO,</w:t>
      </w:r>
    </w:p>
    <w:p w14:paraId="2AF7E5E2" w14:textId="77777777" w:rsidR="005C6079" w:rsidRPr="000336ED" w:rsidRDefault="005C6079" w:rsidP="00CF0351">
      <w:pPr>
        <w:pStyle w:val="Odsekzoznamu"/>
        <w:autoSpaceDE w:val="0"/>
        <w:autoSpaceDN w:val="0"/>
        <w:adjustRightInd w:val="0"/>
        <w:spacing w:before="60" w:after="60" w:line="276" w:lineRule="auto"/>
        <w:ind w:left="709" w:hanging="169"/>
        <w:contextualSpacing w:val="0"/>
        <w:jc w:val="both"/>
        <w:rPr>
          <w:rFonts w:asciiTheme="minorHAnsi" w:hAnsiTheme="minorHAnsi"/>
          <w:sz w:val="20"/>
          <w:szCs w:val="20"/>
        </w:rPr>
      </w:pPr>
      <w:r w:rsidRPr="000336ED">
        <w:rPr>
          <w:rFonts w:asciiTheme="minorHAnsi" w:hAnsiTheme="minorHAnsi"/>
          <w:sz w:val="20"/>
          <w:szCs w:val="20"/>
        </w:rPr>
        <w:t xml:space="preserve">e) nedochádza k podstatnej zmene pôvodnej zmluvy, rámcovej dohody bez ohľadu na hodnotu tejto zmeny. </w:t>
      </w:r>
    </w:p>
    <w:p w14:paraId="033ADC22" w14:textId="77777777" w:rsidR="005C6079" w:rsidRPr="000336ED" w:rsidRDefault="005C6079" w:rsidP="007F59C5">
      <w:pPr>
        <w:pStyle w:val="Odsekzoznamu"/>
        <w:numPr>
          <w:ilvl w:val="0"/>
          <w:numId w:val="48"/>
        </w:numPr>
        <w:tabs>
          <w:tab w:val="clear" w:pos="720"/>
        </w:tabs>
        <w:autoSpaceDE w:val="0"/>
        <w:autoSpaceDN w:val="0"/>
        <w:adjustRightInd w:val="0"/>
        <w:spacing w:before="120" w:after="60" w:line="276" w:lineRule="auto"/>
        <w:ind w:left="539" w:hanging="539"/>
        <w:contextualSpacing w:val="0"/>
        <w:jc w:val="both"/>
        <w:rPr>
          <w:rFonts w:asciiTheme="minorHAnsi" w:hAnsiTheme="minorHAnsi"/>
          <w:sz w:val="20"/>
          <w:szCs w:val="20"/>
        </w:rPr>
      </w:pPr>
      <w:r w:rsidRPr="000336ED">
        <w:rPr>
          <w:rFonts w:asciiTheme="minorHAnsi" w:hAnsiTheme="minorHAnsi"/>
          <w:sz w:val="20"/>
          <w:szCs w:val="20"/>
        </w:rPr>
        <w:t>Podstatnou zmenou pôvodnej zmluvy/rámcovej dohody sa rozu</w:t>
      </w:r>
      <w:r w:rsidR="000336ED" w:rsidRPr="000336ED">
        <w:rPr>
          <w:rFonts w:asciiTheme="minorHAnsi" w:hAnsiTheme="minorHAnsi"/>
          <w:sz w:val="20"/>
          <w:szCs w:val="20"/>
        </w:rPr>
        <w:t>mie taká zmena, ktorou sa najmä:</w:t>
      </w:r>
    </w:p>
    <w:p w14:paraId="041BAD57" w14:textId="77777777" w:rsidR="005C6079" w:rsidRPr="000336ED" w:rsidRDefault="005C6079" w:rsidP="00CF0351">
      <w:pPr>
        <w:pStyle w:val="Odsekzoznamu"/>
        <w:autoSpaceDE w:val="0"/>
        <w:autoSpaceDN w:val="0"/>
        <w:adjustRightInd w:val="0"/>
        <w:spacing w:before="60" w:after="60" w:line="276" w:lineRule="auto"/>
        <w:ind w:left="709" w:hanging="170"/>
        <w:contextualSpacing w:val="0"/>
        <w:jc w:val="both"/>
        <w:rPr>
          <w:rFonts w:asciiTheme="minorHAnsi" w:hAnsiTheme="minorHAnsi"/>
          <w:sz w:val="20"/>
          <w:szCs w:val="20"/>
        </w:rPr>
      </w:pPr>
      <w:r w:rsidRPr="000336ED">
        <w:rPr>
          <w:rFonts w:asciiTheme="minorHAnsi" w:hAnsiTheme="minorHAnsi"/>
          <w:sz w:val="20"/>
          <w:szCs w:val="20"/>
        </w:rPr>
        <w:t xml:space="preserve">a) dopĺňajú alebo menia podstatným spôsobom podmienky, ktoré by v pôvodnom postupe obstarávania umožnili účasť iných hospodárskych subjektov, alebo ktoré by umožnili prijať inú ponuku ako pôvodne prijatú ponuku, </w:t>
      </w:r>
    </w:p>
    <w:p w14:paraId="34D5A3CC" w14:textId="77777777" w:rsidR="005C6079" w:rsidRPr="000336ED" w:rsidRDefault="005C6079" w:rsidP="00CF0351">
      <w:pPr>
        <w:pStyle w:val="Odsekzoznamu"/>
        <w:autoSpaceDE w:val="0"/>
        <w:autoSpaceDN w:val="0"/>
        <w:adjustRightInd w:val="0"/>
        <w:spacing w:before="60" w:after="60" w:line="276" w:lineRule="auto"/>
        <w:ind w:left="709" w:hanging="170"/>
        <w:contextualSpacing w:val="0"/>
        <w:jc w:val="both"/>
        <w:rPr>
          <w:rFonts w:asciiTheme="minorHAnsi" w:hAnsiTheme="minorHAnsi"/>
          <w:sz w:val="20"/>
          <w:szCs w:val="20"/>
        </w:rPr>
      </w:pPr>
      <w:r w:rsidRPr="000336ED">
        <w:rPr>
          <w:rFonts w:asciiTheme="minorHAnsi" w:hAnsiTheme="minorHAnsi"/>
          <w:sz w:val="20"/>
          <w:szCs w:val="20"/>
        </w:rPr>
        <w:t xml:space="preserve">b) zvyšuje cena za predmet zákazky spôsobom, ktorý pôvodná zmluva/rámcová dohoda neupravovala, resp. sa zvyšuje cena za predmet zákazky bez uvedenia dôvodu a bez poskytnutie protiplnenia vo forme doplňujúcich tovarov, stavebných prác alebo služieb, ktoré súvisia s predmetom pôvodnej zákazky. </w:t>
      </w:r>
    </w:p>
    <w:p w14:paraId="02F994A2" w14:textId="77777777" w:rsidR="005C6079" w:rsidRPr="000336ED" w:rsidRDefault="005C6079" w:rsidP="007F59C5">
      <w:pPr>
        <w:pStyle w:val="Odsekzoznamu"/>
        <w:numPr>
          <w:ilvl w:val="0"/>
          <w:numId w:val="48"/>
        </w:numPr>
        <w:tabs>
          <w:tab w:val="clear" w:pos="720"/>
        </w:tabs>
        <w:autoSpaceDE w:val="0"/>
        <w:autoSpaceDN w:val="0"/>
        <w:adjustRightInd w:val="0"/>
        <w:spacing w:before="120" w:after="60" w:line="276" w:lineRule="auto"/>
        <w:ind w:left="539" w:hanging="539"/>
        <w:contextualSpacing w:val="0"/>
        <w:jc w:val="both"/>
        <w:rPr>
          <w:rFonts w:asciiTheme="minorHAnsi" w:hAnsiTheme="minorHAnsi"/>
          <w:sz w:val="20"/>
          <w:szCs w:val="20"/>
        </w:rPr>
      </w:pPr>
      <w:r w:rsidRPr="000336ED">
        <w:rPr>
          <w:rFonts w:asciiTheme="minorHAnsi" w:hAnsiTheme="minorHAnsi"/>
          <w:sz w:val="20"/>
          <w:szCs w:val="20"/>
        </w:rPr>
        <w:t>Zmluvu/rámcovú dohodu možno zmeniť počas jej trvania bez nového obstarávania aj vtedy, ak hodnota dodatku/dodatkov je nižšia ako</w:t>
      </w:r>
      <w:r w:rsidR="000336ED">
        <w:rPr>
          <w:rFonts w:asciiTheme="minorHAnsi" w:hAnsiTheme="minorHAnsi"/>
          <w:sz w:val="20"/>
          <w:szCs w:val="20"/>
        </w:rPr>
        <w:t>:</w:t>
      </w:r>
      <w:r w:rsidRPr="000336ED">
        <w:rPr>
          <w:rFonts w:asciiTheme="minorHAnsi" w:hAnsiTheme="minorHAnsi"/>
          <w:sz w:val="20"/>
          <w:szCs w:val="20"/>
        </w:rPr>
        <w:t xml:space="preserve"> </w:t>
      </w:r>
    </w:p>
    <w:p w14:paraId="3BC7B2AD" w14:textId="77777777" w:rsidR="005C6079" w:rsidRPr="000336ED" w:rsidRDefault="005C6079" w:rsidP="00CF0351">
      <w:pPr>
        <w:pStyle w:val="Odsekzoznamu"/>
        <w:autoSpaceDE w:val="0"/>
        <w:autoSpaceDN w:val="0"/>
        <w:adjustRightInd w:val="0"/>
        <w:spacing w:before="60" w:after="60" w:line="276" w:lineRule="auto"/>
        <w:ind w:left="709" w:hanging="169"/>
        <w:contextualSpacing w:val="0"/>
        <w:jc w:val="both"/>
        <w:rPr>
          <w:rFonts w:asciiTheme="minorHAnsi" w:hAnsiTheme="minorHAnsi"/>
          <w:sz w:val="20"/>
          <w:szCs w:val="20"/>
        </w:rPr>
      </w:pPr>
      <w:r w:rsidRPr="000336ED">
        <w:rPr>
          <w:rFonts w:asciiTheme="minorHAnsi" w:hAnsiTheme="minorHAnsi"/>
          <w:sz w:val="20"/>
          <w:szCs w:val="20"/>
        </w:rPr>
        <w:t xml:space="preserve">a) 20 % hodnoty pôvodnej zmluvy alebo rámcovej dohody, ak ide o zákazku na uskutočnenie stavebných prác, </w:t>
      </w:r>
    </w:p>
    <w:p w14:paraId="771E724C" w14:textId="77777777" w:rsidR="005C6079" w:rsidRDefault="005C6079" w:rsidP="00CF0351">
      <w:pPr>
        <w:pStyle w:val="Odsekzoznamu"/>
        <w:autoSpaceDE w:val="0"/>
        <w:autoSpaceDN w:val="0"/>
        <w:adjustRightInd w:val="0"/>
        <w:spacing w:before="60" w:after="60" w:line="276" w:lineRule="auto"/>
        <w:ind w:left="709" w:hanging="169"/>
        <w:contextualSpacing w:val="0"/>
        <w:jc w:val="both"/>
      </w:pPr>
      <w:r w:rsidRPr="000336ED">
        <w:rPr>
          <w:rFonts w:asciiTheme="minorHAnsi" w:hAnsiTheme="minorHAnsi"/>
          <w:sz w:val="20"/>
          <w:szCs w:val="20"/>
        </w:rPr>
        <w:t>b) 15 % hodnoty pôvodnej zmluvy alebo rámcovej dohody, ak ide o zákazku na dodanie tovaru alebo na poskytnutie služby</w:t>
      </w:r>
      <w:r>
        <w:t xml:space="preserve">, </w:t>
      </w:r>
    </w:p>
    <w:p w14:paraId="6613C5CB" w14:textId="77777777" w:rsidR="005C6079" w:rsidRPr="000336ED" w:rsidRDefault="005C6079" w:rsidP="00CF0351">
      <w:pPr>
        <w:pStyle w:val="Odsekzoznamu"/>
        <w:autoSpaceDE w:val="0"/>
        <w:autoSpaceDN w:val="0"/>
        <w:adjustRightInd w:val="0"/>
        <w:spacing w:before="60" w:after="60" w:line="276" w:lineRule="auto"/>
        <w:ind w:left="540"/>
        <w:contextualSpacing w:val="0"/>
        <w:jc w:val="both"/>
        <w:rPr>
          <w:rFonts w:asciiTheme="minorHAnsi" w:hAnsiTheme="minorHAnsi"/>
          <w:sz w:val="20"/>
          <w:szCs w:val="20"/>
        </w:rPr>
      </w:pPr>
      <w:r w:rsidRPr="000336ED">
        <w:rPr>
          <w:rFonts w:asciiTheme="minorHAnsi" w:hAnsiTheme="minorHAnsi"/>
          <w:sz w:val="20"/>
          <w:szCs w:val="20"/>
        </w:rPr>
        <w:t xml:space="preserve">Zmenou sa nesmie meniť charakter zmluvy/rámcovej dohody. </w:t>
      </w:r>
    </w:p>
    <w:p w14:paraId="1F97E413" w14:textId="72676BE1" w:rsidR="005C6079" w:rsidRPr="000336ED" w:rsidRDefault="005C6079" w:rsidP="007F59C5">
      <w:pPr>
        <w:pStyle w:val="Odsekzoznamu"/>
        <w:numPr>
          <w:ilvl w:val="0"/>
          <w:numId w:val="48"/>
        </w:numPr>
        <w:tabs>
          <w:tab w:val="clear" w:pos="720"/>
        </w:tabs>
        <w:autoSpaceDE w:val="0"/>
        <w:autoSpaceDN w:val="0"/>
        <w:adjustRightInd w:val="0"/>
        <w:spacing w:before="120" w:after="60" w:line="276" w:lineRule="auto"/>
        <w:ind w:left="539" w:hanging="539"/>
        <w:contextualSpacing w:val="0"/>
        <w:jc w:val="both"/>
        <w:rPr>
          <w:rFonts w:asciiTheme="minorHAnsi" w:hAnsiTheme="minorHAnsi"/>
          <w:sz w:val="20"/>
          <w:szCs w:val="20"/>
        </w:rPr>
      </w:pPr>
      <w:r w:rsidRPr="000336ED">
        <w:rPr>
          <w:rFonts w:asciiTheme="minorHAnsi" w:hAnsiTheme="minorHAnsi"/>
          <w:sz w:val="20"/>
          <w:szCs w:val="20"/>
        </w:rPr>
        <w:t xml:space="preserve">Zmeny zmluvy/rámcovej dohody nie je možné vykonať, ak by sa </w:t>
      </w:r>
      <w:ins w:id="1654" w:author="uzivatel" w:date="2020-12-17T16:26:00Z">
        <w:r w:rsidR="00946184">
          <w:rPr>
            <w:rFonts w:ascii="Calibri" w:hAnsi="Calibri" w:cs="Calibri"/>
            <w:sz w:val="20"/>
            <w:szCs w:val="20"/>
          </w:rPr>
          <w:t>žiadateľ/</w:t>
        </w:r>
      </w:ins>
      <w:r w:rsidRPr="000336ED">
        <w:rPr>
          <w:rFonts w:asciiTheme="minorHAnsi" w:hAnsiTheme="minorHAnsi"/>
          <w:sz w:val="20"/>
          <w:szCs w:val="20"/>
        </w:rPr>
        <w:t>prijímateľ vyhol použitiu postupov podľa ZVO, napr. uzavrel by dodatok k zmluve v režime výnimky, ktorá je viazaná na finančný limit podlimitnej zákazky a zákazky s nízkou hodnotou (§ 1 ods. 12 ZVO) a zmena zmluvy by navýšila cenu za predmet zákazky do hodnoty nadlimitného postupu zadávania zákazky.</w:t>
      </w:r>
    </w:p>
    <w:p w14:paraId="211572E3" w14:textId="77777777" w:rsidR="005C6079" w:rsidRPr="000336ED" w:rsidRDefault="005C6079" w:rsidP="00CF0351">
      <w:pPr>
        <w:autoSpaceDE w:val="0"/>
        <w:autoSpaceDN w:val="0"/>
        <w:adjustRightInd w:val="0"/>
        <w:spacing w:before="60" w:after="60"/>
        <w:ind w:firstLine="539"/>
        <w:jc w:val="both"/>
        <w:rPr>
          <w:rFonts w:asciiTheme="minorHAnsi" w:hAnsiTheme="minorHAnsi"/>
          <w:sz w:val="20"/>
          <w:szCs w:val="20"/>
        </w:rPr>
      </w:pPr>
      <w:r w:rsidRPr="000336ED">
        <w:rPr>
          <w:rFonts w:asciiTheme="minorHAnsi" w:hAnsiTheme="minorHAnsi"/>
          <w:sz w:val="20"/>
          <w:szCs w:val="20"/>
        </w:rPr>
        <w:t>Zmena zmluvy/rámcovej dohody musí byť písomná.</w:t>
      </w:r>
    </w:p>
    <w:p w14:paraId="4EE53AF7" w14:textId="77777777" w:rsidR="005C6079" w:rsidRPr="000336ED" w:rsidRDefault="005C6079" w:rsidP="007F59C5">
      <w:pPr>
        <w:pStyle w:val="Odsekzoznamu"/>
        <w:numPr>
          <w:ilvl w:val="0"/>
          <w:numId w:val="48"/>
        </w:numPr>
        <w:tabs>
          <w:tab w:val="clear" w:pos="720"/>
        </w:tabs>
        <w:autoSpaceDE w:val="0"/>
        <w:autoSpaceDN w:val="0"/>
        <w:adjustRightInd w:val="0"/>
        <w:spacing w:before="120" w:after="120" w:line="276" w:lineRule="auto"/>
        <w:ind w:left="540" w:hanging="540"/>
        <w:contextualSpacing w:val="0"/>
        <w:jc w:val="both"/>
        <w:rPr>
          <w:rFonts w:asciiTheme="minorHAnsi" w:hAnsiTheme="minorHAnsi"/>
          <w:sz w:val="20"/>
          <w:szCs w:val="20"/>
        </w:rPr>
      </w:pPr>
      <w:r w:rsidRPr="000336ED">
        <w:rPr>
          <w:rFonts w:asciiTheme="minorHAnsi" w:hAnsiTheme="minorHAnsi"/>
          <w:sz w:val="20"/>
          <w:szCs w:val="20"/>
        </w:rPr>
        <w:t>Kontrola/finančná kontrola dodatkov k zákazkám v režime výnimky sa vykonáva po podpise dodatku</w:t>
      </w:r>
      <w:r w:rsidR="00F22428">
        <w:rPr>
          <w:rFonts w:asciiTheme="minorHAnsi" w:hAnsiTheme="minorHAnsi"/>
          <w:sz w:val="20"/>
          <w:szCs w:val="20"/>
        </w:rPr>
        <w:t xml:space="preserve">, v zmysle postupov kap. 3 časť </w:t>
      </w:r>
      <w:r w:rsidR="00F22428" w:rsidRPr="00F22428">
        <w:rPr>
          <w:rFonts w:asciiTheme="minorHAnsi" w:hAnsiTheme="minorHAnsi"/>
          <w:i/>
          <w:sz w:val="20"/>
          <w:szCs w:val="20"/>
        </w:rPr>
        <w:t>„Postup po zverejnení dodatku k zmluve s dodávateľom“</w:t>
      </w:r>
      <w:r w:rsidRPr="000336ED">
        <w:rPr>
          <w:rFonts w:asciiTheme="minorHAnsi" w:hAnsiTheme="minorHAnsi"/>
          <w:sz w:val="20"/>
          <w:szCs w:val="20"/>
        </w:rPr>
        <w:t>. Kontrola návrhu dodatku pred jeho podpisom je fakultatívna</w:t>
      </w:r>
      <w:r w:rsidR="000336ED">
        <w:rPr>
          <w:rFonts w:asciiTheme="minorHAnsi" w:hAnsiTheme="minorHAnsi"/>
          <w:sz w:val="20"/>
          <w:szCs w:val="20"/>
        </w:rPr>
        <w:t xml:space="preserve">, pričom postup a predkladanie dokumentácie sa vykonáva rovnako v prípade dodatkov v zmysle kap. 3 časť </w:t>
      </w:r>
      <w:r w:rsidR="000336ED" w:rsidRPr="000336ED">
        <w:rPr>
          <w:rFonts w:asciiTheme="minorHAnsi" w:hAnsiTheme="minorHAnsi"/>
          <w:i/>
          <w:sz w:val="20"/>
          <w:szCs w:val="20"/>
        </w:rPr>
        <w:t>„Postup pred podpisom dodatku k zmluve s dodávateľom“</w:t>
      </w:r>
      <w:r w:rsidR="000336ED" w:rsidRPr="000336ED">
        <w:rPr>
          <w:rFonts w:asciiTheme="minorHAnsi" w:hAnsiTheme="minorHAnsi"/>
          <w:sz w:val="20"/>
          <w:szCs w:val="20"/>
        </w:rPr>
        <w:t>.</w:t>
      </w:r>
    </w:p>
    <w:p w14:paraId="4B140107" w14:textId="77777777" w:rsidR="00DB709E" w:rsidRPr="00DB709E" w:rsidRDefault="00796D5D" w:rsidP="001E2914">
      <w:pPr>
        <w:pStyle w:val="Nadpis2"/>
      </w:pPr>
      <w:r>
        <w:lastRenderedPageBreak/>
        <w:t>6.5.</w:t>
      </w:r>
      <w:r w:rsidR="005C6079">
        <w:t>4</w:t>
      </w:r>
      <w:r>
        <w:t xml:space="preserve"> </w:t>
      </w:r>
      <w:r w:rsidR="00DB709E" w:rsidRPr="00DB709E">
        <w:t>Všeobecné pravidlá pre predkladanie dokumentácie</w:t>
      </w:r>
      <w:bookmarkEnd w:id="1653"/>
    </w:p>
    <w:p w14:paraId="59784794" w14:textId="3950F8D9" w:rsidR="00DB709E" w:rsidRDefault="00946184" w:rsidP="007F59C5">
      <w:pPr>
        <w:pStyle w:val="Odsekzoznamu"/>
        <w:numPr>
          <w:ilvl w:val="0"/>
          <w:numId w:val="48"/>
        </w:numPr>
        <w:tabs>
          <w:tab w:val="clear" w:pos="720"/>
        </w:tabs>
        <w:autoSpaceDE w:val="0"/>
        <w:autoSpaceDN w:val="0"/>
        <w:adjustRightInd w:val="0"/>
        <w:spacing w:before="120" w:after="120" w:line="276" w:lineRule="auto"/>
        <w:ind w:left="540" w:hanging="540"/>
        <w:contextualSpacing w:val="0"/>
        <w:jc w:val="both"/>
        <w:rPr>
          <w:ins w:id="1655" w:author="uzivatel" w:date="2020-11-20T15:37:00Z"/>
          <w:rFonts w:ascii="Calibri" w:hAnsi="Calibri" w:cs="Calibri"/>
          <w:sz w:val="20"/>
          <w:szCs w:val="20"/>
        </w:rPr>
      </w:pPr>
      <w:ins w:id="1656" w:author="uzivatel" w:date="2020-12-17T16:26:00Z">
        <w:r>
          <w:rPr>
            <w:rFonts w:ascii="Calibri" w:hAnsi="Calibri" w:cs="Calibri"/>
            <w:sz w:val="20"/>
            <w:szCs w:val="20"/>
          </w:rPr>
          <w:t>Ž</w:t>
        </w:r>
        <w:r>
          <w:rPr>
            <w:rFonts w:ascii="Calibri" w:hAnsi="Calibri" w:cs="Calibri"/>
            <w:sz w:val="20"/>
            <w:szCs w:val="20"/>
          </w:rPr>
          <w:t>iadateľ/</w:t>
        </w:r>
      </w:ins>
      <w:r w:rsidR="00DB709E" w:rsidRPr="00C50A12">
        <w:rPr>
          <w:rFonts w:ascii="Calibri" w:hAnsi="Calibri" w:cs="Calibri"/>
          <w:sz w:val="20"/>
          <w:szCs w:val="20"/>
        </w:rPr>
        <w:t>Prijímateľ predkladá dokumentáciu na </w:t>
      </w:r>
      <w:ins w:id="1657" w:author="uzivatel" w:date="2020-11-20T15:36:00Z">
        <w:r w:rsidR="007F2142">
          <w:rPr>
            <w:rFonts w:ascii="Calibri" w:hAnsi="Calibri" w:cs="Calibri"/>
            <w:sz w:val="20"/>
            <w:szCs w:val="20"/>
          </w:rPr>
          <w:t xml:space="preserve">kontrolu/ </w:t>
        </w:r>
      </w:ins>
      <w:r w:rsidR="00DB709E" w:rsidRPr="00C50A12">
        <w:rPr>
          <w:rFonts w:ascii="Calibri" w:hAnsi="Calibri" w:cs="Calibri"/>
          <w:sz w:val="20"/>
          <w:szCs w:val="20"/>
        </w:rPr>
        <w:t xml:space="preserve">finančnú kontrolu obstarávania po podpise zmluvy oboma zmluvnými stranami. </w:t>
      </w:r>
      <w:ins w:id="1658" w:author="uzivatel" w:date="2020-12-17T16:26:00Z">
        <w:r>
          <w:rPr>
            <w:rFonts w:ascii="Calibri" w:hAnsi="Calibri" w:cs="Calibri"/>
            <w:sz w:val="20"/>
            <w:szCs w:val="20"/>
          </w:rPr>
          <w:t>Ž</w:t>
        </w:r>
        <w:r>
          <w:rPr>
            <w:rFonts w:ascii="Calibri" w:hAnsi="Calibri" w:cs="Calibri"/>
            <w:sz w:val="20"/>
            <w:szCs w:val="20"/>
          </w:rPr>
          <w:t>iadateľ/</w:t>
        </w:r>
      </w:ins>
      <w:ins w:id="1659" w:author="uzivatel" w:date="2020-11-20T15:37:00Z">
        <w:r w:rsidR="007F2142" w:rsidRPr="007F2142">
          <w:rPr>
            <w:rFonts w:ascii="Calibri" w:hAnsi="Calibri" w:cs="Calibri"/>
            <w:sz w:val="20"/>
            <w:szCs w:val="20"/>
          </w:rPr>
          <w:t xml:space="preserve">Prijímateľ sa môže dobrovoľne rozhodnúť predložiť dokumentáciu na </w:t>
        </w:r>
        <w:del w:id="1660" w:author="autor">
          <w:r w:rsidR="007F2142" w:rsidRPr="007F2142">
            <w:rPr>
              <w:rFonts w:ascii="Calibri" w:hAnsi="Calibri" w:cs="Calibri"/>
              <w:sz w:val="20"/>
              <w:szCs w:val="20"/>
            </w:rPr>
            <w:delText>predkladanie takejto dokumentácie ešte</w:delText>
          </w:r>
        </w:del>
        <w:r w:rsidR="007F2142" w:rsidRPr="007F2142">
          <w:rPr>
            <w:rFonts w:ascii="Calibri" w:hAnsi="Calibri" w:cs="Calibri"/>
            <w:sz w:val="20"/>
            <w:szCs w:val="20"/>
          </w:rPr>
          <w:t>kontrolu pred podpisom zmluvy, ak ide o zákazku v režime výnimky vo finančnom limite nadlimitnej zákazky alebo, ak ide o zákazku nad 100 000 eur zadávanú osobou, ktorej poskytne verejný obstarávateľ 50% a menej finančných prostriedkov na dodanie tovaru, uskutočnenie stavebných prác a poskytnutie služieb z NFP.</w:t>
        </w:r>
      </w:ins>
      <w:del w:id="1661" w:author="uzivatel" w:date="2020-11-20T15:37:00Z">
        <w:r w:rsidR="00DB709E" w:rsidRPr="00C50A12" w:rsidDel="007F2142">
          <w:rPr>
            <w:rFonts w:ascii="Calibri" w:hAnsi="Calibri" w:cs="Calibri"/>
            <w:sz w:val="20"/>
            <w:szCs w:val="20"/>
          </w:rPr>
          <w:delText>RO je oprávnený požadovať predkladanie takejto dokumentácie ešte pred podpisom zmluvy s úspešným dodávateľom na ex ante kontrolu.</w:delText>
        </w:r>
      </w:del>
      <w:r w:rsidR="00DB709E" w:rsidRPr="00C50A12">
        <w:rPr>
          <w:rFonts w:ascii="Calibri" w:hAnsi="Calibri" w:cs="Calibri"/>
          <w:sz w:val="20"/>
          <w:szCs w:val="20"/>
        </w:rPr>
        <w:t xml:space="preserve"> </w:t>
      </w:r>
    </w:p>
    <w:p w14:paraId="765ED107" w14:textId="7DE37815" w:rsidR="007F2142" w:rsidRPr="00C50A12" w:rsidRDefault="007F2142" w:rsidP="007F59C5">
      <w:pPr>
        <w:pStyle w:val="Odsekzoznamu"/>
        <w:numPr>
          <w:ilvl w:val="0"/>
          <w:numId w:val="48"/>
        </w:numPr>
        <w:tabs>
          <w:tab w:val="clear" w:pos="720"/>
        </w:tabs>
        <w:autoSpaceDE w:val="0"/>
        <w:autoSpaceDN w:val="0"/>
        <w:adjustRightInd w:val="0"/>
        <w:spacing w:before="120" w:after="120" w:line="276" w:lineRule="auto"/>
        <w:ind w:left="540" w:hanging="540"/>
        <w:contextualSpacing w:val="0"/>
        <w:jc w:val="both"/>
        <w:rPr>
          <w:rFonts w:ascii="Calibri" w:hAnsi="Calibri" w:cs="Calibri"/>
          <w:sz w:val="20"/>
          <w:szCs w:val="20"/>
        </w:rPr>
      </w:pPr>
      <w:ins w:id="1662" w:author="uzivatel" w:date="2020-11-20T15:38:00Z">
        <w:r w:rsidRPr="007F2142">
          <w:rPr>
            <w:rFonts w:ascii="Calibri" w:hAnsi="Calibri" w:cs="Calibri"/>
            <w:sz w:val="20"/>
            <w:szCs w:val="20"/>
          </w:rPr>
          <w:t xml:space="preserve">Odporúča sa, aby </w:t>
        </w:r>
      </w:ins>
      <w:ins w:id="1663" w:author="uzivatel" w:date="2020-12-17T16:25:00Z">
        <w:r w:rsidR="00946184">
          <w:rPr>
            <w:rFonts w:ascii="Calibri" w:hAnsi="Calibri" w:cs="Calibri"/>
            <w:sz w:val="20"/>
            <w:szCs w:val="20"/>
          </w:rPr>
          <w:t>žiadateľ/</w:t>
        </w:r>
      </w:ins>
      <w:ins w:id="1664" w:author="uzivatel" w:date="2020-11-20T15:38:00Z">
        <w:r w:rsidRPr="007F2142">
          <w:rPr>
            <w:rFonts w:ascii="Calibri" w:hAnsi="Calibri" w:cs="Calibri"/>
            <w:sz w:val="20"/>
            <w:szCs w:val="20"/>
          </w:rPr>
          <w:t>prijímateľ určil odkladaciu podmienku účinnosti v zmluve, uzavretej s</w:t>
        </w:r>
        <w:del w:id="1665" w:author="autor">
          <w:r w:rsidRPr="007F2142">
            <w:rPr>
              <w:rFonts w:ascii="Calibri" w:hAnsi="Calibri" w:cs="Calibri"/>
              <w:sz w:val="20"/>
              <w:szCs w:val="20"/>
            </w:rPr>
            <w:delText xml:space="preserve"> </w:delText>
          </w:r>
        </w:del>
        <w:r w:rsidRPr="007F2142">
          <w:rPr>
            <w:rFonts w:ascii="Calibri" w:hAnsi="Calibri" w:cs="Calibri"/>
            <w:sz w:val="20"/>
            <w:szCs w:val="20"/>
          </w:rPr>
          <w:t xml:space="preserve"> úspešným dodávateľom </w:t>
        </w:r>
        <w:del w:id="1666" w:author="autor">
          <w:r w:rsidRPr="007F2142">
            <w:rPr>
              <w:rFonts w:ascii="Calibri" w:hAnsi="Calibri" w:cs="Calibri"/>
              <w:sz w:val="20"/>
              <w:szCs w:val="20"/>
            </w:rPr>
            <w:delText xml:space="preserve">na </w:delText>
          </w:r>
        </w:del>
        <w:r w:rsidRPr="007F2142">
          <w:rPr>
            <w:rFonts w:ascii="Calibri" w:hAnsi="Calibri" w:cs="Calibri"/>
            <w:sz w:val="20"/>
            <w:szCs w:val="20"/>
          </w:rPr>
          <w:t xml:space="preserve">v prípade zákaziek, ktoré neboli predmetom druhej ex ante </w:t>
        </w:r>
        <w:del w:id="1667" w:author="autor">
          <w:r w:rsidRPr="007F2142">
            <w:rPr>
              <w:rFonts w:ascii="Calibri" w:hAnsi="Calibri" w:cs="Calibri"/>
              <w:sz w:val="20"/>
              <w:szCs w:val="20"/>
            </w:rPr>
            <w:delText xml:space="preserve">kontrolu. </w:delText>
          </w:r>
        </w:del>
        <w:r w:rsidRPr="007F2142">
          <w:rPr>
            <w:rFonts w:ascii="Calibri" w:hAnsi="Calibri" w:cs="Calibri"/>
            <w:sz w:val="20"/>
            <w:szCs w:val="20"/>
          </w:rPr>
          <w:t xml:space="preserve">kontroly. Zmluva s úspešným uchádzačom by v prípade zákaziek podľa predchádzajúcej vety nadobudla účinnosť po ukončení finančnej kontroly, v rámci ktorej RO neidentifikoval nedostatky, ktoré by mali alebo mohli mať vplyv na výsledok zadávania zákazky (po doručení správy z kontroly </w:t>
        </w:r>
      </w:ins>
      <w:ins w:id="1668" w:author="uzivatel" w:date="2020-12-17T16:25:00Z">
        <w:r w:rsidR="00946184">
          <w:rPr>
            <w:rFonts w:ascii="Calibri" w:hAnsi="Calibri" w:cs="Calibri"/>
            <w:sz w:val="20"/>
            <w:szCs w:val="20"/>
          </w:rPr>
          <w:t>žiadateľ</w:t>
        </w:r>
      </w:ins>
      <w:ins w:id="1669" w:author="uzivatel" w:date="2020-12-17T16:26:00Z">
        <w:r w:rsidR="00946184">
          <w:rPr>
            <w:rFonts w:ascii="Calibri" w:hAnsi="Calibri" w:cs="Calibri"/>
            <w:sz w:val="20"/>
            <w:szCs w:val="20"/>
          </w:rPr>
          <w:t>ovi</w:t>
        </w:r>
      </w:ins>
      <w:ins w:id="1670" w:author="uzivatel" w:date="2020-12-17T16:25:00Z">
        <w:r w:rsidR="00946184">
          <w:rPr>
            <w:rFonts w:ascii="Calibri" w:hAnsi="Calibri" w:cs="Calibri"/>
            <w:sz w:val="20"/>
            <w:szCs w:val="20"/>
          </w:rPr>
          <w:t>/</w:t>
        </w:r>
      </w:ins>
      <w:ins w:id="1671" w:author="uzivatel" w:date="2020-11-20T15:38:00Z">
        <w:r w:rsidRPr="007F2142">
          <w:rPr>
            <w:rFonts w:ascii="Calibri" w:hAnsi="Calibri" w:cs="Calibri"/>
            <w:sz w:val="20"/>
            <w:szCs w:val="20"/>
          </w:rPr>
          <w:t xml:space="preserve">prijímateľovi), alebo v rámci ktorej </w:t>
        </w:r>
      </w:ins>
      <w:ins w:id="1672" w:author="uzivatel" w:date="2020-12-17T16:25:00Z">
        <w:r w:rsidR="00946184">
          <w:rPr>
            <w:rFonts w:ascii="Calibri" w:hAnsi="Calibri" w:cs="Calibri"/>
            <w:sz w:val="20"/>
            <w:szCs w:val="20"/>
          </w:rPr>
          <w:t>žiadateľ/</w:t>
        </w:r>
      </w:ins>
      <w:ins w:id="1673" w:author="uzivatel" w:date="2020-11-20T15:38:00Z">
        <w:r w:rsidRPr="007F2142">
          <w:rPr>
            <w:rFonts w:ascii="Calibri" w:hAnsi="Calibri" w:cs="Calibri"/>
            <w:sz w:val="20"/>
            <w:szCs w:val="20"/>
          </w:rPr>
          <w:t>prijímateľ súhlasil s výškou ex ante finančnej opravy uvedenej v návrhu správy/správe z kontroly a splnil podmienky na uplatnenie ex ante finančnej opravy.</w:t>
        </w:r>
      </w:ins>
    </w:p>
    <w:p w14:paraId="2E85F8B3" w14:textId="3AC17DF1" w:rsidR="00DB709E" w:rsidRPr="00C50A12" w:rsidRDefault="00DB709E" w:rsidP="007F59C5">
      <w:pPr>
        <w:pStyle w:val="Odsekzoznamu"/>
        <w:numPr>
          <w:ilvl w:val="0"/>
          <w:numId w:val="48"/>
        </w:numPr>
        <w:tabs>
          <w:tab w:val="clear" w:pos="720"/>
        </w:tabs>
        <w:autoSpaceDE w:val="0"/>
        <w:autoSpaceDN w:val="0"/>
        <w:adjustRightInd w:val="0"/>
        <w:spacing w:before="120" w:after="120" w:line="276" w:lineRule="auto"/>
        <w:ind w:left="540" w:hanging="540"/>
        <w:contextualSpacing w:val="0"/>
        <w:jc w:val="both"/>
        <w:rPr>
          <w:rFonts w:ascii="Calibri" w:hAnsi="Calibri" w:cs="Calibri"/>
          <w:sz w:val="20"/>
          <w:szCs w:val="20"/>
        </w:rPr>
      </w:pPr>
      <w:r w:rsidRPr="00C50A12">
        <w:rPr>
          <w:rFonts w:ascii="Calibri" w:hAnsi="Calibri" w:cs="Calibri"/>
          <w:sz w:val="20"/>
          <w:szCs w:val="20"/>
        </w:rPr>
        <w:t xml:space="preserve">V prípade zmluvných vzťahov, ktoré už existovali pred momentom nadobudnutia účinnosti Zmluvy o poskytnutí NFP a prípadoch kedy nie je zmluvné plnenie založené za zmluvnom vzťahu (napr. objednávky) predkladá </w:t>
      </w:r>
      <w:ins w:id="1674" w:author="uzivatel" w:date="2020-12-17T16:25:00Z">
        <w:r w:rsidR="00946184">
          <w:rPr>
            <w:rFonts w:ascii="Calibri" w:hAnsi="Calibri" w:cs="Calibri"/>
            <w:sz w:val="20"/>
            <w:szCs w:val="20"/>
          </w:rPr>
          <w:t>žiadateľ/</w:t>
        </w:r>
      </w:ins>
      <w:r w:rsidRPr="00C50A12">
        <w:rPr>
          <w:rFonts w:ascii="Calibri" w:hAnsi="Calibri" w:cs="Calibri"/>
          <w:sz w:val="20"/>
          <w:szCs w:val="20"/>
        </w:rPr>
        <w:t>prijímateľ dokumentáciu na finančnú kontrolu najneskôr pred predložením prvej žiadosti o platbu obsahujúcej výdavky vychádzajúce z tejto zmluvy.</w:t>
      </w:r>
    </w:p>
    <w:p w14:paraId="64A2A7F1" w14:textId="77777777" w:rsidR="00B91AE0" w:rsidRDefault="00B91AE0" w:rsidP="00B91AE0">
      <w:pPr>
        <w:pStyle w:val="Nadpis2"/>
      </w:pPr>
      <w:bookmarkStart w:id="1675" w:name="_Toc11153193"/>
      <w:r>
        <w:t>6.5.</w:t>
      </w:r>
      <w:r w:rsidR="005C6079">
        <w:t>5</w:t>
      </w:r>
      <w:r>
        <w:t xml:space="preserve"> Prechodné ustanovenia</w:t>
      </w:r>
      <w:bookmarkEnd w:id="1675"/>
    </w:p>
    <w:p w14:paraId="4F11BC3D" w14:textId="77777777" w:rsidR="00B91AE0" w:rsidRDefault="00B91AE0" w:rsidP="007F59C5">
      <w:pPr>
        <w:pStyle w:val="Odsekzoznamu"/>
        <w:numPr>
          <w:ilvl w:val="0"/>
          <w:numId w:val="48"/>
        </w:numPr>
        <w:tabs>
          <w:tab w:val="clear" w:pos="720"/>
          <w:tab w:val="num" w:pos="426"/>
        </w:tabs>
        <w:autoSpaceDE w:val="0"/>
        <w:autoSpaceDN w:val="0"/>
        <w:adjustRightInd w:val="0"/>
        <w:spacing w:before="120" w:after="120"/>
        <w:ind w:left="426" w:hanging="426"/>
        <w:jc w:val="both"/>
        <w:rPr>
          <w:rFonts w:asciiTheme="minorHAnsi" w:hAnsiTheme="minorHAnsi"/>
          <w:sz w:val="20"/>
          <w:szCs w:val="20"/>
          <w:lang w:eastAsia="cs-CZ"/>
        </w:rPr>
      </w:pPr>
      <w:r w:rsidRPr="00B91AE0">
        <w:rPr>
          <w:rFonts w:asciiTheme="minorHAnsi" w:hAnsiTheme="minorHAnsi"/>
          <w:sz w:val="20"/>
          <w:szCs w:val="20"/>
          <w:lang w:eastAsia="cs-CZ"/>
        </w:rPr>
        <w:t>Ak bola zákazka vyhlásená osobou, ktorej verejný obstarávateľ poskytne 50% a menej finančných prostriedkov na dodanie tovaru, uskutočnenie stavebných prác a poskytnutie služieb z NFP v období od 26.9.2018 do dátumu účinnosti metodického výkladu CKO č. 6 a bol použitý niektorý z postupov podľa metodického pokynu CKO</w:t>
      </w:r>
      <w:r w:rsidR="00F83064">
        <w:rPr>
          <w:rFonts w:asciiTheme="minorHAnsi" w:hAnsiTheme="minorHAnsi"/>
          <w:sz w:val="20"/>
          <w:szCs w:val="20"/>
          <w:lang w:eastAsia="cs-CZ"/>
        </w:rPr>
        <w:t xml:space="preserve"> </w:t>
      </w:r>
      <w:r w:rsidRPr="00B91AE0">
        <w:rPr>
          <w:rFonts w:asciiTheme="minorHAnsi" w:hAnsiTheme="minorHAnsi"/>
          <w:sz w:val="20"/>
          <w:szCs w:val="20"/>
          <w:lang w:eastAsia="cs-CZ"/>
        </w:rPr>
        <w:t xml:space="preserve">č. 12, verzia 3, postup prijímateľa posudzuje RO podľa pravidiel uvedených v metodickom pokyne CKO č. 12, verzia 3. </w:t>
      </w:r>
    </w:p>
    <w:p w14:paraId="766F5B61" w14:textId="77777777" w:rsidR="00B91AE0" w:rsidRPr="00B91AE0" w:rsidRDefault="00B91AE0" w:rsidP="00B91AE0">
      <w:pPr>
        <w:pStyle w:val="Odsekzoznamu"/>
        <w:tabs>
          <w:tab w:val="num" w:pos="426"/>
        </w:tabs>
        <w:autoSpaceDE w:val="0"/>
        <w:autoSpaceDN w:val="0"/>
        <w:adjustRightInd w:val="0"/>
        <w:spacing w:before="120" w:after="120"/>
        <w:ind w:left="426"/>
        <w:jc w:val="both"/>
        <w:rPr>
          <w:rFonts w:asciiTheme="minorHAnsi" w:hAnsiTheme="minorHAnsi"/>
          <w:sz w:val="20"/>
          <w:szCs w:val="20"/>
          <w:lang w:eastAsia="cs-CZ"/>
        </w:rPr>
      </w:pPr>
    </w:p>
    <w:p w14:paraId="291195AC" w14:textId="77777777" w:rsidR="00B91AE0" w:rsidRPr="00B91AE0" w:rsidRDefault="00B91AE0" w:rsidP="007F59C5">
      <w:pPr>
        <w:pStyle w:val="Odsekzoznamu"/>
        <w:numPr>
          <w:ilvl w:val="0"/>
          <w:numId w:val="48"/>
        </w:numPr>
        <w:tabs>
          <w:tab w:val="clear" w:pos="720"/>
          <w:tab w:val="num" w:pos="426"/>
        </w:tabs>
        <w:autoSpaceDE w:val="0"/>
        <w:autoSpaceDN w:val="0"/>
        <w:adjustRightInd w:val="0"/>
        <w:spacing w:before="120" w:after="120"/>
        <w:ind w:left="426" w:hanging="426"/>
        <w:jc w:val="both"/>
        <w:rPr>
          <w:rFonts w:asciiTheme="minorHAnsi" w:hAnsiTheme="minorHAnsi"/>
          <w:sz w:val="20"/>
          <w:szCs w:val="20"/>
          <w:lang w:eastAsia="cs-CZ"/>
        </w:rPr>
      </w:pPr>
      <w:r w:rsidRPr="00B91AE0">
        <w:rPr>
          <w:rFonts w:asciiTheme="minorHAnsi" w:hAnsiTheme="minorHAnsi"/>
          <w:sz w:val="20"/>
          <w:szCs w:val="20"/>
          <w:lang w:eastAsia="cs-CZ"/>
        </w:rPr>
        <w:t>Ak bola zákazka vyhlásená osobou, ktorej verejný obstarávateľ poskytne 50% a menej finančných prostriedkov na dodanie tovaru, uskutočnenie stavebných prác a poskytnutie služieb z NFP v období od 26.9.2018 do dátumu účinnosti metodického výkladu CKO č. 6 prostredníctvom EKS, postup prijímateľa posudzuje RO podľa pravidiel uvedených v kapitole 3.3.7.2.9 Systému riadenia EŠIF, verzia 6, ktorá upravuje kontrolu verejného obstarávania realizovaného cez elektronické trhovisko.</w:t>
      </w:r>
    </w:p>
    <w:p w14:paraId="22A79DA9" w14:textId="77777777" w:rsidR="00B91AE0" w:rsidRPr="00B91AE0" w:rsidRDefault="00B91AE0" w:rsidP="00B91AE0">
      <w:pPr>
        <w:pStyle w:val="Odsekzoznamu"/>
        <w:tabs>
          <w:tab w:val="num" w:pos="426"/>
        </w:tabs>
        <w:autoSpaceDE w:val="0"/>
        <w:autoSpaceDN w:val="0"/>
        <w:adjustRightInd w:val="0"/>
        <w:spacing w:before="120" w:after="120"/>
        <w:ind w:left="426" w:hanging="426"/>
        <w:jc w:val="both"/>
        <w:rPr>
          <w:rFonts w:asciiTheme="minorHAnsi" w:hAnsiTheme="minorHAnsi"/>
          <w:sz w:val="20"/>
          <w:szCs w:val="20"/>
          <w:lang w:eastAsia="cs-CZ"/>
        </w:rPr>
      </w:pPr>
    </w:p>
    <w:p w14:paraId="13581C63" w14:textId="77777777" w:rsidR="00B91AE0" w:rsidRPr="00B91AE0" w:rsidRDefault="00B91AE0" w:rsidP="007F59C5">
      <w:pPr>
        <w:pStyle w:val="Odsekzoznamu"/>
        <w:numPr>
          <w:ilvl w:val="0"/>
          <w:numId w:val="48"/>
        </w:numPr>
        <w:tabs>
          <w:tab w:val="clear" w:pos="720"/>
          <w:tab w:val="num" w:pos="426"/>
        </w:tabs>
        <w:autoSpaceDE w:val="0"/>
        <w:autoSpaceDN w:val="0"/>
        <w:adjustRightInd w:val="0"/>
        <w:spacing w:before="120" w:after="120"/>
        <w:ind w:left="426" w:hanging="426"/>
        <w:jc w:val="both"/>
        <w:rPr>
          <w:rFonts w:asciiTheme="minorHAnsi" w:hAnsiTheme="minorHAnsi"/>
          <w:sz w:val="20"/>
          <w:szCs w:val="20"/>
          <w:lang w:eastAsia="cs-CZ"/>
        </w:rPr>
      </w:pPr>
      <w:r w:rsidRPr="00B91AE0">
        <w:rPr>
          <w:rFonts w:asciiTheme="minorHAnsi" w:hAnsiTheme="minorHAnsi"/>
          <w:sz w:val="20"/>
          <w:szCs w:val="20"/>
          <w:lang w:eastAsia="cs-CZ"/>
        </w:rPr>
        <w:t>Ak bola zákazka vyhlásená osobou, ktorej verejný obstarávateľ poskytne 50% a menej finančných prostriedkov na dodanie tovaru, uskutočnenie stavebných prác a poskytnutie služieb z NFP v období od 26.9.2018 do dátumu účinnosti metodického výkladu CKO č. 6 podlimitným postupom bez využitia elektronického trhoviska so zverejnením výzvy na predkladanie ponúk vo vestníku, pričom ešte nebolo úspešnému uchádzačovi odoslané oznámenie, že jeho ponuka sa prijíma, je prijímateľ povinný zrušiť postup zadávania zákazky.</w:t>
      </w:r>
    </w:p>
    <w:p w14:paraId="3645BA16" w14:textId="77777777" w:rsidR="00B91AE0" w:rsidRPr="00B91AE0" w:rsidRDefault="00B91AE0" w:rsidP="00B91AE0">
      <w:pPr>
        <w:pStyle w:val="Odsekzoznamu"/>
        <w:tabs>
          <w:tab w:val="num" w:pos="426"/>
        </w:tabs>
        <w:autoSpaceDE w:val="0"/>
        <w:autoSpaceDN w:val="0"/>
        <w:adjustRightInd w:val="0"/>
        <w:spacing w:before="120" w:after="120"/>
        <w:ind w:left="426" w:hanging="426"/>
        <w:jc w:val="both"/>
        <w:rPr>
          <w:rFonts w:asciiTheme="minorHAnsi" w:hAnsiTheme="minorHAnsi"/>
          <w:sz w:val="20"/>
          <w:szCs w:val="20"/>
          <w:lang w:eastAsia="cs-CZ"/>
        </w:rPr>
      </w:pPr>
    </w:p>
    <w:p w14:paraId="2C00B9B5" w14:textId="77777777" w:rsidR="00B91AE0" w:rsidRPr="00B91AE0" w:rsidRDefault="00B91AE0" w:rsidP="007F59C5">
      <w:pPr>
        <w:pStyle w:val="Odsekzoznamu"/>
        <w:numPr>
          <w:ilvl w:val="0"/>
          <w:numId w:val="48"/>
        </w:numPr>
        <w:tabs>
          <w:tab w:val="clear" w:pos="720"/>
          <w:tab w:val="num" w:pos="426"/>
        </w:tabs>
        <w:autoSpaceDE w:val="0"/>
        <w:autoSpaceDN w:val="0"/>
        <w:adjustRightInd w:val="0"/>
        <w:spacing w:before="120" w:after="120"/>
        <w:ind w:left="426" w:hanging="426"/>
        <w:jc w:val="both"/>
        <w:rPr>
          <w:rFonts w:asciiTheme="minorHAnsi" w:hAnsiTheme="minorHAnsi"/>
          <w:sz w:val="20"/>
          <w:szCs w:val="20"/>
          <w:lang w:eastAsia="cs-CZ"/>
        </w:rPr>
      </w:pPr>
      <w:r w:rsidRPr="00B91AE0">
        <w:rPr>
          <w:rFonts w:asciiTheme="minorHAnsi" w:hAnsiTheme="minorHAnsi"/>
          <w:sz w:val="20"/>
          <w:szCs w:val="20"/>
          <w:lang w:eastAsia="cs-CZ"/>
        </w:rPr>
        <w:t>Ak bola zákazka vyhlásená osobou, ktorej verejný obstarávateľ poskytne 50% a menej finančných prostriedkov na dodanie tovaru, uskutočnenie stavebných prác  a poskytnutie služieb z NFP v období od 26.9.2018 do dátumu účinnosti metodického výkladu CKO č. 6 postupom zadávania zákazky s nízkou hodnotou, postup prijímateľa posudzuje RO podľa pravidiel uvedených v kapitole 3.3.7.2.5.1 Systému riadenia EŠIF a Metodickom pokyne CKO č. 14 (zákazka nad 15 000 eur), resp. v kapitole 3.3.7.2.5.2 Systému riadenia EŠIF (zákazka do 15 000 eur).</w:t>
      </w:r>
    </w:p>
    <w:p w14:paraId="32E114D2" w14:textId="77777777" w:rsidR="00B91AE0" w:rsidRPr="00B91AE0" w:rsidRDefault="00B91AE0" w:rsidP="00B91AE0">
      <w:pPr>
        <w:pStyle w:val="Odsekzoznamu"/>
        <w:tabs>
          <w:tab w:val="num" w:pos="426"/>
        </w:tabs>
        <w:autoSpaceDE w:val="0"/>
        <w:autoSpaceDN w:val="0"/>
        <w:adjustRightInd w:val="0"/>
        <w:spacing w:before="120" w:after="120"/>
        <w:ind w:left="426" w:hanging="426"/>
        <w:jc w:val="both"/>
        <w:rPr>
          <w:rFonts w:asciiTheme="minorHAnsi" w:hAnsiTheme="minorHAnsi"/>
          <w:sz w:val="20"/>
          <w:szCs w:val="20"/>
          <w:lang w:eastAsia="cs-CZ"/>
        </w:rPr>
      </w:pPr>
    </w:p>
    <w:p w14:paraId="7FE87B60" w14:textId="77777777" w:rsidR="00B91AE0" w:rsidRPr="00B91AE0" w:rsidRDefault="00B91AE0" w:rsidP="007F59C5">
      <w:pPr>
        <w:pStyle w:val="Odsekzoznamu"/>
        <w:numPr>
          <w:ilvl w:val="0"/>
          <w:numId w:val="48"/>
        </w:numPr>
        <w:tabs>
          <w:tab w:val="clear" w:pos="720"/>
          <w:tab w:val="num" w:pos="426"/>
        </w:tabs>
        <w:autoSpaceDE w:val="0"/>
        <w:autoSpaceDN w:val="0"/>
        <w:adjustRightInd w:val="0"/>
        <w:spacing w:before="120" w:after="120" w:line="276" w:lineRule="auto"/>
        <w:ind w:left="426" w:hanging="426"/>
        <w:contextualSpacing w:val="0"/>
        <w:jc w:val="both"/>
        <w:rPr>
          <w:rFonts w:asciiTheme="minorHAnsi" w:hAnsiTheme="minorHAnsi"/>
          <w:sz w:val="20"/>
          <w:szCs w:val="20"/>
          <w:lang w:eastAsia="cs-CZ"/>
        </w:rPr>
      </w:pPr>
      <w:r w:rsidRPr="00B91AE0">
        <w:rPr>
          <w:rFonts w:asciiTheme="minorHAnsi" w:hAnsiTheme="minorHAnsi"/>
          <w:sz w:val="20"/>
          <w:szCs w:val="20"/>
          <w:lang w:eastAsia="cs-CZ"/>
        </w:rPr>
        <w:t>Ak bola zákazka vyhlásená osobou, ktorej verejný obstarávateľ poskytne 50% a menej finančných prostriedkov na dodanie tovaru, uskutočnenie stavebných prác a poskytnutie služieb z NFP v období pred 26.9.2018 podľa ZVO a zákazka bola  ukončená podpisom zmluvy/rámcovej dohody s úspešným uchádzačom, je táto osoba povinná v prípade zmien zmluvy/rámcovej dohody postupovať podľa § 18 ZVO</w:t>
      </w:r>
    </w:p>
    <w:p w14:paraId="14D20FD5" w14:textId="77777777" w:rsidR="00A14E1C" w:rsidRPr="00C50A12" w:rsidRDefault="00A14E1C" w:rsidP="00C50A12">
      <w:pPr>
        <w:pStyle w:val="Odsekzoznamu"/>
        <w:autoSpaceDE w:val="0"/>
        <w:autoSpaceDN w:val="0"/>
        <w:adjustRightInd w:val="0"/>
        <w:spacing w:before="120" w:after="120" w:line="276" w:lineRule="auto"/>
        <w:ind w:left="540"/>
        <w:contextualSpacing w:val="0"/>
        <w:jc w:val="both"/>
      </w:pPr>
    </w:p>
    <w:p w14:paraId="59B61EE4" w14:textId="77777777" w:rsidR="00961032" w:rsidRPr="00C50A12" w:rsidRDefault="00961032" w:rsidP="00C50A12">
      <w:pPr>
        <w:pStyle w:val="Nadpis1"/>
        <w:rPr>
          <w:rFonts w:ascii="Calibri" w:hAnsi="Calibri"/>
        </w:rPr>
      </w:pPr>
      <w:r w:rsidRPr="00C50A12">
        <w:rPr>
          <w:rFonts w:ascii="Calibri" w:hAnsi="Calibri" w:cs="Calibri"/>
          <w:color w:val="auto"/>
          <w:kern w:val="0"/>
          <w:sz w:val="20"/>
          <w:szCs w:val="20"/>
          <w:lang w:eastAsia="sk-SK"/>
        </w:rPr>
        <w:br w:type="page"/>
      </w:r>
      <w:bookmarkStart w:id="1676" w:name="_Toc11153194"/>
      <w:r w:rsidRPr="002F3653">
        <w:lastRenderedPageBreak/>
        <w:t>Zoznam použitých skratiek</w:t>
      </w:r>
      <w:bookmarkEnd w:id="1676"/>
    </w:p>
    <w:p w14:paraId="3ACBF9BA" w14:textId="77777777" w:rsidR="00961032" w:rsidRPr="00C50A12" w:rsidRDefault="00961032" w:rsidP="00C50A12">
      <w:pPr>
        <w:autoSpaceDE w:val="0"/>
        <w:autoSpaceDN w:val="0"/>
        <w:adjustRightInd w:val="0"/>
        <w:spacing w:before="120" w:after="120"/>
        <w:jc w:val="both"/>
        <w:rPr>
          <w:rFonts w:cs="Calibri"/>
          <w:sz w:val="20"/>
          <w:szCs w:val="20"/>
        </w:rPr>
      </w:pPr>
    </w:p>
    <w:p w14:paraId="3E3839CD" w14:textId="77777777" w:rsidR="00961032" w:rsidRPr="002F3653" w:rsidRDefault="00961032" w:rsidP="003F614D">
      <w:pPr>
        <w:pStyle w:val="Pta"/>
        <w:tabs>
          <w:tab w:val="clear" w:pos="4536"/>
          <w:tab w:val="clear" w:pos="9072"/>
        </w:tabs>
        <w:spacing w:line="276" w:lineRule="auto"/>
        <w:rPr>
          <w:rFonts w:ascii="Calibri" w:hAnsi="Calibri" w:cs="Calibri"/>
          <w:lang w:val="sk-SK"/>
        </w:rPr>
      </w:pPr>
      <w:r w:rsidRPr="002F3653">
        <w:rPr>
          <w:rFonts w:ascii="Calibri" w:hAnsi="Calibri" w:cs="Calibri"/>
          <w:b/>
          <w:bCs/>
          <w:lang w:val="sk-SK"/>
        </w:rPr>
        <w:t>CKO</w:t>
      </w:r>
      <w:r w:rsidRPr="002F3653">
        <w:rPr>
          <w:rFonts w:ascii="Calibri" w:hAnsi="Calibri" w:cs="Calibri"/>
          <w:lang w:val="sk-SK"/>
        </w:rPr>
        <w:tab/>
      </w:r>
      <w:r w:rsidRPr="002F3653">
        <w:rPr>
          <w:rFonts w:ascii="Calibri" w:hAnsi="Calibri" w:cs="Calibri"/>
          <w:lang w:val="sk-SK"/>
        </w:rPr>
        <w:tab/>
        <w:t xml:space="preserve">Centrálny koordinačný orgán </w:t>
      </w:r>
    </w:p>
    <w:p w14:paraId="0E0E302A" w14:textId="77777777" w:rsidR="00961032" w:rsidRPr="002F3653" w:rsidRDefault="00961032" w:rsidP="000857DA">
      <w:pPr>
        <w:pStyle w:val="Pta"/>
        <w:tabs>
          <w:tab w:val="clear" w:pos="4536"/>
          <w:tab w:val="clear" w:pos="9072"/>
        </w:tabs>
        <w:spacing w:line="276" w:lineRule="auto"/>
        <w:rPr>
          <w:rFonts w:ascii="Calibri" w:hAnsi="Calibri" w:cs="Calibri"/>
          <w:lang w:val="sk-SK"/>
        </w:rPr>
      </w:pPr>
      <w:r w:rsidRPr="002F3653">
        <w:rPr>
          <w:rFonts w:ascii="Calibri" w:hAnsi="Calibri" w:cs="Calibri"/>
          <w:b/>
          <w:lang w:val="sk-SK"/>
        </w:rPr>
        <w:t>CRZ</w:t>
      </w:r>
      <w:r w:rsidRPr="002F3653">
        <w:rPr>
          <w:rFonts w:ascii="Calibri" w:hAnsi="Calibri" w:cs="Calibri"/>
          <w:lang w:val="sk-SK"/>
        </w:rPr>
        <w:tab/>
      </w:r>
      <w:r w:rsidRPr="002F3653">
        <w:rPr>
          <w:rFonts w:ascii="Calibri" w:hAnsi="Calibri" w:cs="Calibri"/>
          <w:lang w:val="sk-SK"/>
        </w:rPr>
        <w:tab/>
        <w:t>Centrálny register zmlúv</w:t>
      </w:r>
    </w:p>
    <w:p w14:paraId="515A61B2" w14:textId="77777777" w:rsidR="00961032" w:rsidRPr="002F3653" w:rsidRDefault="00961032" w:rsidP="00414FC4">
      <w:pPr>
        <w:pStyle w:val="Pta"/>
        <w:tabs>
          <w:tab w:val="clear" w:pos="4536"/>
          <w:tab w:val="clear" w:pos="9072"/>
        </w:tabs>
        <w:spacing w:line="276" w:lineRule="auto"/>
        <w:rPr>
          <w:rFonts w:ascii="Calibri" w:hAnsi="Calibri" w:cs="Calibri"/>
          <w:lang w:val="sk-SK"/>
        </w:rPr>
      </w:pPr>
      <w:r w:rsidRPr="002F3653">
        <w:rPr>
          <w:rFonts w:ascii="Calibri" w:hAnsi="Calibri" w:cs="Calibri"/>
          <w:b/>
          <w:bCs/>
          <w:lang w:val="sk-SK"/>
        </w:rPr>
        <w:t>DPH</w:t>
      </w:r>
      <w:r w:rsidRPr="002F3653">
        <w:rPr>
          <w:rFonts w:ascii="Calibri" w:hAnsi="Calibri" w:cs="Calibri"/>
          <w:lang w:val="sk-SK"/>
        </w:rPr>
        <w:tab/>
      </w:r>
      <w:r w:rsidRPr="002F3653">
        <w:rPr>
          <w:rFonts w:ascii="Calibri" w:hAnsi="Calibri" w:cs="Calibri"/>
          <w:lang w:val="sk-SK"/>
        </w:rPr>
        <w:tab/>
        <w:t>Daň z pridanej hodnoty</w:t>
      </w:r>
    </w:p>
    <w:p w14:paraId="1362CA79" w14:textId="77777777" w:rsidR="00961032" w:rsidRPr="002F3653" w:rsidRDefault="00961032" w:rsidP="00414FC4">
      <w:pPr>
        <w:pStyle w:val="Pta"/>
        <w:tabs>
          <w:tab w:val="clear" w:pos="4536"/>
          <w:tab w:val="clear" w:pos="9072"/>
        </w:tabs>
        <w:spacing w:line="276" w:lineRule="auto"/>
        <w:rPr>
          <w:rFonts w:ascii="Calibri" w:hAnsi="Calibri" w:cs="Calibri"/>
          <w:lang w:val="sk-SK"/>
        </w:rPr>
      </w:pPr>
      <w:r w:rsidRPr="002F3653">
        <w:rPr>
          <w:rFonts w:ascii="Calibri" w:hAnsi="Calibri" w:cs="Calibri"/>
          <w:b/>
          <w:bCs/>
          <w:lang w:val="sk-SK"/>
        </w:rPr>
        <w:t>EK</w:t>
      </w:r>
      <w:r w:rsidRPr="002F3653">
        <w:rPr>
          <w:rFonts w:ascii="Calibri" w:hAnsi="Calibri" w:cs="Calibri"/>
          <w:lang w:val="sk-SK"/>
        </w:rPr>
        <w:tab/>
      </w:r>
      <w:r w:rsidRPr="002F3653">
        <w:rPr>
          <w:rFonts w:ascii="Calibri" w:hAnsi="Calibri" w:cs="Calibri"/>
          <w:lang w:val="sk-SK"/>
        </w:rPr>
        <w:tab/>
        <w:t>Európska komisia</w:t>
      </w:r>
    </w:p>
    <w:p w14:paraId="4FFE5182" w14:textId="77777777" w:rsidR="007968DC" w:rsidRPr="002F3653" w:rsidRDefault="002C279D" w:rsidP="00414FC4">
      <w:pPr>
        <w:pStyle w:val="Pta"/>
        <w:tabs>
          <w:tab w:val="clear" w:pos="4536"/>
          <w:tab w:val="clear" w:pos="9072"/>
        </w:tabs>
        <w:spacing w:line="276" w:lineRule="auto"/>
        <w:rPr>
          <w:rFonts w:ascii="Calibri" w:hAnsi="Calibri" w:cs="Calibri"/>
          <w:lang w:val="sk-SK"/>
        </w:rPr>
      </w:pPr>
      <w:r w:rsidRPr="002F3653">
        <w:rPr>
          <w:rFonts w:ascii="Calibri" w:hAnsi="Calibri" w:cs="Calibri"/>
          <w:b/>
          <w:lang w:val="sk-SK"/>
        </w:rPr>
        <w:t>EKS</w:t>
      </w:r>
      <w:r w:rsidRPr="002F3653">
        <w:rPr>
          <w:rFonts w:ascii="Calibri" w:hAnsi="Calibri" w:cs="Calibri"/>
          <w:lang w:val="sk-SK"/>
        </w:rPr>
        <w:tab/>
      </w:r>
      <w:r w:rsidRPr="002F3653">
        <w:rPr>
          <w:rFonts w:ascii="Calibri" w:hAnsi="Calibri" w:cs="Calibri"/>
          <w:lang w:val="sk-SK"/>
        </w:rPr>
        <w:tab/>
        <w:t>Elektronický kontraktačný systém</w:t>
      </w:r>
    </w:p>
    <w:p w14:paraId="6A89C1FD" w14:textId="77777777" w:rsidR="00961032" w:rsidRPr="002F3653" w:rsidRDefault="00961032" w:rsidP="00414FC4">
      <w:pPr>
        <w:pStyle w:val="Pta"/>
        <w:tabs>
          <w:tab w:val="clear" w:pos="4536"/>
          <w:tab w:val="clear" w:pos="9072"/>
        </w:tabs>
        <w:spacing w:line="276" w:lineRule="auto"/>
        <w:rPr>
          <w:rFonts w:ascii="Calibri" w:hAnsi="Calibri" w:cs="Calibri"/>
          <w:lang w:val="sk-SK"/>
        </w:rPr>
      </w:pPr>
      <w:r w:rsidRPr="002F3653">
        <w:rPr>
          <w:rFonts w:ascii="Calibri" w:hAnsi="Calibri" w:cs="Calibri"/>
          <w:b/>
          <w:lang w:val="sk-SK"/>
        </w:rPr>
        <w:t>EP</w:t>
      </w:r>
      <w:r w:rsidRPr="002F3653">
        <w:rPr>
          <w:rFonts w:ascii="Calibri" w:hAnsi="Calibri" w:cs="Calibri"/>
          <w:b/>
          <w:lang w:val="sk-SK"/>
        </w:rPr>
        <w:tab/>
      </w:r>
      <w:r w:rsidRPr="002F3653">
        <w:rPr>
          <w:rFonts w:ascii="Calibri" w:hAnsi="Calibri" w:cs="Calibri"/>
          <w:b/>
          <w:lang w:val="sk-SK"/>
        </w:rPr>
        <w:tab/>
      </w:r>
      <w:r w:rsidRPr="002F3653">
        <w:rPr>
          <w:rFonts w:ascii="Calibri" w:hAnsi="Calibri" w:cs="Calibri"/>
          <w:lang w:val="sk-SK"/>
        </w:rPr>
        <w:t>Európsky parlament</w:t>
      </w:r>
    </w:p>
    <w:p w14:paraId="41E3F7FA" w14:textId="77777777" w:rsidR="00961032" w:rsidRPr="002F3653" w:rsidRDefault="00961032" w:rsidP="00414FC4">
      <w:pPr>
        <w:pStyle w:val="Pta"/>
        <w:tabs>
          <w:tab w:val="clear" w:pos="4536"/>
          <w:tab w:val="clear" w:pos="9072"/>
        </w:tabs>
        <w:spacing w:line="276" w:lineRule="auto"/>
        <w:rPr>
          <w:rFonts w:ascii="Calibri" w:hAnsi="Calibri" w:cs="Calibri"/>
          <w:lang w:val="sk-SK"/>
        </w:rPr>
      </w:pPr>
      <w:r w:rsidRPr="002F3653">
        <w:rPr>
          <w:rFonts w:ascii="Calibri" w:hAnsi="Calibri" w:cs="Calibri"/>
          <w:b/>
          <w:lang w:val="sk-SK"/>
        </w:rPr>
        <w:t>ES</w:t>
      </w:r>
      <w:r w:rsidRPr="002F3653">
        <w:rPr>
          <w:rFonts w:ascii="Calibri" w:hAnsi="Calibri" w:cs="Calibri"/>
          <w:lang w:val="sk-SK"/>
        </w:rPr>
        <w:tab/>
      </w:r>
      <w:r w:rsidRPr="002F3653">
        <w:rPr>
          <w:rFonts w:ascii="Calibri" w:hAnsi="Calibri" w:cs="Calibri"/>
          <w:lang w:val="sk-SK"/>
        </w:rPr>
        <w:tab/>
        <w:t>Európske spoločenstvá</w:t>
      </w:r>
    </w:p>
    <w:p w14:paraId="61AD0F54" w14:textId="77777777" w:rsidR="00961032" w:rsidRPr="002F3653" w:rsidRDefault="00961032" w:rsidP="00D47E74">
      <w:pPr>
        <w:pStyle w:val="Pta"/>
        <w:tabs>
          <w:tab w:val="clear" w:pos="4536"/>
          <w:tab w:val="clear" w:pos="9072"/>
        </w:tabs>
        <w:spacing w:line="276" w:lineRule="auto"/>
        <w:rPr>
          <w:rFonts w:ascii="Calibri" w:hAnsi="Calibri" w:cs="Calibri"/>
          <w:lang w:val="sk-SK"/>
        </w:rPr>
      </w:pPr>
      <w:r w:rsidRPr="002F3653">
        <w:rPr>
          <w:rFonts w:ascii="Calibri" w:hAnsi="Calibri" w:cs="Calibri"/>
          <w:b/>
          <w:lang w:val="sk-SK"/>
        </w:rPr>
        <w:t>ESD</w:t>
      </w:r>
      <w:r w:rsidRPr="002F3653">
        <w:rPr>
          <w:rFonts w:ascii="Calibri" w:hAnsi="Calibri" w:cs="Calibri"/>
          <w:lang w:val="sk-SK"/>
        </w:rPr>
        <w:tab/>
      </w:r>
      <w:r w:rsidRPr="002F3653">
        <w:rPr>
          <w:rFonts w:ascii="Calibri" w:hAnsi="Calibri" w:cs="Calibri"/>
          <w:lang w:val="sk-SK"/>
        </w:rPr>
        <w:tab/>
        <w:t>Európsky súdny dvor</w:t>
      </w:r>
    </w:p>
    <w:p w14:paraId="4731FDBB" w14:textId="77777777" w:rsidR="00961032" w:rsidRPr="002F3653" w:rsidRDefault="00961032" w:rsidP="00152B32">
      <w:pPr>
        <w:pStyle w:val="Pta"/>
        <w:tabs>
          <w:tab w:val="clear" w:pos="4536"/>
          <w:tab w:val="clear" w:pos="9072"/>
        </w:tabs>
        <w:spacing w:line="276" w:lineRule="auto"/>
        <w:ind w:left="1440" w:hanging="1440"/>
        <w:rPr>
          <w:rFonts w:ascii="Calibri" w:hAnsi="Calibri" w:cs="Calibri"/>
          <w:lang w:val="sk-SK"/>
        </w:rPr>
      </w:pPr>
      <w:r w:rsidRPr="002F3653">
        <w:rPr>
          <w:rFonts w:ascii="Calibri" w:hAnsi="Calibri" w:cs="Calibri"/>
          <w:b/>
          <w:bCs/>
          <w:lang w:val="sk-SK"/>
        </w:rPr>
        <w:t>EŠIF</w:t>
      </w:r>
      <w:r w:rsidRPr="002F3653">
        <w:rPr>
          <w:rFonts w:ascii="Calibri" w:hAnsi="Calibri" w:cs="Calibri"/>
          <w:lang w:val="sk-SK"/>
        </w:rPr>
        <w:tab/>
        <w:t>Európske štrukturálne a investičné fondy</w:t>
      </w:r>
    </w:p>
    <w:p w14:paraId="63DFBE35" w14:textId="77777777" w:rsidR="00961032" w:rsidRPr="002F3653" w:rsidRDefault="00961032" w:rsidP="006742C4">
      <w:pPr>
        <w:pStyle w:val="Pta"/>
        <w:tabs>
          <w:tab w:val="clear" w:pos="4536"/>
          <w:tab w:val="clear" w:pos="9072"/>
        </w:tabs>
        <w:spacing w:line="276" w:lineRule="auto"/>
        <w:rPr>
          <w:rFonts w:ascii="Calibri" w:hAnsi="Calibri" w:cs="Calibri"/>
          <w:lang w:val="sk-SK"/>
        </w:rPr>
      </w:pPr>
      <w:r w:rsidRPr="002F3653">
        <w:rPr>
          <w:rFonts w:ascii="Calibri" w:hAnsi="Calibri" w:cs="Calibri"/>
          <w:b/>
          <w:bCs/>
          <w:lang w:val="sk-SK"/>
        </w:rPr>
        <w:t>EÚ</w:t>
      </w:r>
      <w:r w:rsidRPr="002F3653">
        <w:rPr>
          <w:rFonts w:ascii="Calibri" w:hAnsi="Calibri" w:cs="Calibri"/>
          <w:lang w:val="sk-SK"/>
        </w:rPr>
        <w:tab/>
      </w:r>
      <w:r w:rsidRPr="002F3653">
        <w:rPr>
          <w:rFonts w:ascii="Calibri" w:hAnsi="Calibri" w:cs="Calibri"/>
          <w:lang w:val="sk-SK"/>
        </w:rPr>
        <w:tab/>
        <w:t>Európska únia</w:t>
      </w:r>
    </w:p>
    <w:p w14:paraId="1990D7D7" w14:textId="77777777" w:rsidR="00961032" w:rsidRPr="002F3653" w:rsidRDefault="00961032" w:rsidP="006742C4">
      <w:pPr>
        <w:pStyle w:val="Pta"/>
        <w:tabs>
          <w:tab w:val="clear" w:pos="4536"/>
          <w:tab w:val="clear" w:pos="9072"/>
        </w:tabs>
        <w:spacing w:line="276" w:lineRule="auto"/>
        <w:rPr>
          <w:rFonts w:ascii="Calibri" w:hAnsi="Calibri" w:cs="Calibri"/>
          <w:lang w:val="sk-SK"/>
        </w:rPr>
      </w:pPr>
      <w:r w:rsidRPr="002F3653">
        <w:rPr>
          <w:rFonts w:ascii="Calibri" w:hAnsi="Calibri" w:cs="Calibri"/>
          <w:b/>
          <w:bCs/>
          <w:lang w:val="sk-SK"/>
        </w:rPr>
        <w:t>GPM</w:t>
      </w:r>
      <w:r w:rsidRPr="002F3653">
        <w:rPr>
          <w:rFonts w:ascii="Calibri" w:hAnsi="Calibri" w:cs="Calibri"/>
          <w:b/>
          <w:bCs/>
          <w:lang w:val="sk-SK"/>
        </w:rPr>
        <w:tab/>
      </w:r>
      <w:r w:rsidRPr="002F3653">
        <w:rPr>
          <w:rFonts w:ascii="Calibri" w:hAnsi="Calibri" w:cs="Calibri"/>
          <w:b/>
          <w:bCs/>
          <w:lang w:val="sk-SK"/>
        </w:rPr>
        <w:tab/>
      </w:r>
      <w:r w:rsidR="00B21607" w:rsidRPr="002F3653">
        <w:rPr>
          <w:rFonts w:ascii="Calibri" w:hAnsi="Calibri" w:cs="Calibri"/>
          <w:lang w:val="sk-SK"/>
        </w:rPr>
        <w:t>Generálny projektový manažér</w:t>
      </w:r>
      <w:r w:rsidR="00B76AD2" w:rsidRPr="002F3653">
        <w:rPr>
          <w:rFonts w:ascii="Calibri" w:hAnsi="Calibri" w:cs="Calibri"/>
          <w:lang w:val="sk-SK"/>
        </w:rPr>
        <w:t xml:space="preserve"> </w:t>
      </w:r>
      <w:r w:rsidR="004D5F44" w:rsidRPr="002F3653">
        <w:rPr>
          <w:rFonts w:ascii="Calibri" w:hAnsi="Calibri" w:cs="Calibri"/>
          <w:lang w:val="sk-SK"/>
        </w:rPr>
        <w:t>riadiaceho orgánu</w:t>
      </w:r>
    </w:p>
    <w:p w14:paraId="64B50BC0" w14:textId="77777777" w:rsidR="00961032" w:rsidRPr="002F3653" w:rsidRDefault="00961032" w:rsidP="006742C4">
      <w:pPr>
        <w:pStyle w:val="Pta"/>
        <w:tabs>
          <w:tab w:val="clear" w:pos="4536"/>
          <w:tab w:val="clear" w:pos="9072"/>
        </w:tabs>
        <w:spacing w:line="276" w:lineRule="auto"/>
        <w:rPr>
          <w:rFonts w:ascii="Calibri" w:hAnsi="Calibri" w:cs="Calibri"/>
          <w:lang w:val="sk-SK"/>
        </w:rPr>
      </w:pPr>
      <w:r w:rsidRPr="002F3653">
        <w:rPr>
          <w:rFonts w:ascii="Calibri" w:hAnsi="Calibri" w:cs="Calibri"/>
          <w:b/>
          <w:lang w:val="sk-SK"/>
        </w:rPr>
        <w:t>IČO</w:t>
      </w:r>
      <w:r w:rsidRPr="002F3653">
        <w:rPr>
          <w:rFonts w:ascii="Calibri" w:hAnsi="Calibri" w:cs="Calibri"/>
          <w:lang w:val="sk-SK"/>
        </w:rPr>
        <w:tab/>
      </w:r>
      <w:r w:rsidRPr="002F3653">
        <w:rPr>
          <w:rFonts w:ascii="Calibri" w:hAnsi="Calibri" w:cs="Calibri"/>
          <w:lang w:val="sk-SK"/>
        </w:rPr>
        <w:tab/>
        <w:t>Identifikačné číslo organizácie</w:t>
      </w:r>
    </w:p>
    <w:p w14:paraId="1090AAE1" w14:textId="77777777" w:rsidR="00961032" w:rsidRPr="002F3653" w:rsidRDefault="00961032" w:rsidP="006742C4">
      <w:pPr>
        <w:pStyle w:val="Pta"/>
        <w:tabs>
          <w:tab w:val="clear" w:pos="4536"/>
          <w:tab w:val="clear" w:pos="9072"/>
        </w:tabs>
        <w:spacing w:line="276" w:lineRule="auto"/>
        <w:ind w:left="1418" w:hanging="1418"/>
        <w:rPr>
          <w:rFonts w:ascii="Calibri" w:hAnsi="Calibri" w:cs="Calibri"/>
          <w:lang w:val="sk-SK"/>
        </w:rPr>
      </w:pPr>
      <w:r w:rsidRPr="002F3653">
        <w:rPr>
          <w:rFonts w:ascii="Calibri" w:hAnsi="Calibri" w:cs="Calibri"/>
          <w:b/>
          <w:bCs/>
          <w:lang w:val="sk-SK"/>
        </w:rPr>
        <w:t>ITMS2014+</w:t>
      </w:r>
      <w:r w:rsidRPr="002F3653">
        <w:rPr>
          <w:rFonts w:ascii="Calibri" w:hAnsi="Calibri" w:cs="Calibri"/>
          <w:lang w:val="sk-SK"/>
        </w:rPr>
        <w:tab/>
        <w:t xml:space="preserve">Informačný monitorovací systém pre programové obdobie 2014 – 2020 </w:t>
      </w:r>
    </w:p>
    <w:p w14:paraId="18F84352" w14:textId="77777777" w:rsidR="00961032" w:rsidRPr="002F3653" w:rsidRDefault="00961032" w:rsidP="006742C4">
      <w:pPr>
        <w:pStyle w:val="Pta"/>
        <w:tabs>
          <w:tab w:val="clear" w:pos="4536"/>
          <w:tab w:val="clear" w:pos="9072"/>
        </w:tabs>
        <w:spacing w:line="276" w:lineRule="auto"/>
        <w:rPr>
          <w:rFonts w:ascii="Calibri" w:hAnsi="Calibri" w:cs="Calibri"/>
          <w:lang w:val="sk-SK"/>
        </w:rPr>
      </w:pPr>
      <w:r w:rsidRPr="002F3653">
        <w:rPr>
          <w:rFonts w:ascii="Calibri" w:hAnsi="Calibri" w:cs="Calibri"/>
          <w:b/>
          <w:bCs/>
          <w:lang w:val="sk-SK"/>
        </w:rPr>
        <w:t>KF</w:t>
      </w:r>
      <w:r w:rsidRPr="002F3653">
        <w:rPr>
          <w:rFonts w:ascii="Calibri" w:hAnsi="Calibri" w:cs="Calibri"/>
          <w:lang w:val="sk-SK"/>
        </w:rPr>
        <w:tab/>
      </w:r>
      <w:r w:rsidRPr="002F3653">
        <w:rPr>
          <w:rFonts w:ascii="Calibri" w:hAnsi="Calibri" w:cs="Calibri"/>
          <w:lang w:val="sk-SK"/>
        </w:rPr>
        <w:tab/>
        <w:t>Kohézny fond</w:t>
      </w:r>
    </w:p>
    <w:p w14:paraId="073B6281" w14:textId="77777777" w:rsidR="00961032" w:rsidRPr="002F3653" w:rsidRDefault="0073229E" w:rsidP="00E41F0D">
      <w:pPr>
        <w:pStyle w:val="Pta"/>
        <w:keepNext/>
        <w:keepLines/>
        <w:tabs>
          <w:tab w:val="clear" w:pos="4536"/>
          <w:tab w:val="clear" w:pos="9072"/>
        </w:tabs>
        <w:spacing w:line="276" w:lineRule="auto"/>
        <w:ind w:left="1410" w:hanging="1410"/>
        <w:jc w:val="both"/>
        <w:rPr>
          <w:rFonts w:ascii="Calibri" w:hAnsi="Calibri" w:cs="Calibri"/>
          <w:lang w:val="sk-SK"/>
        </w:rPr>
      </w:pPr>
      <w:r>
        <w:rPr>
          <w:rFonts w:ascii="Calibri" w:hAnsi="Calibri" w:cs="Calibri"/>
          <w:b/>
          <w:bCs/>
          <w:lang w:val="sk-SK"/>
        </w:rPr>
        <w:t>MDV SR</w:t>
      </w:r>
      <w:r w:rsidR="00961032" w:rsidRPr="002F3653">
        <w:rPr>
          <w:rFonts w:ascii="Calibri" w:hAnsi="Calibri" w:cs="Calibri"/>
          <w:lang w:val="sk-SK"/>
        </w:rPr>
        <w:tab/>
        <w:t xml:space="preserve">Ministerstvo dopravy </w:t>
      </w:r>
      <w:r>
        <w:rPr>
          <w:rFonts w:ascii="Calibri" w:hAnsi="Calibri" w:cs="Calibri"/>
          <w:lang w:val="sk-SK"/>
        </w:rPr>
        <w:t>a</w:t>
      </w:r>
      <w:r w:rsidR="00961032" w:rsidRPr="002F3653">
        <w:rPr>
          <w:rFonts w:ascii="Calibri" w:hAnsi="Calibri" w:cs="Calibri"/>
          <w:lang w:val="sk-SK"/>
        </w:rPr>
        <w:t> výstavby SR – riadiaci orgán pre Operačný program Integrovaná infraštruktúra</w:t>
      </w:r>
      <w:r w:rsidR="00961032" w:rsidRPr="002F3653">
        <w:rPr>
          <w:rFonts w:ascii="Calibri" w:hAnsi="Calibri" w:cs="Calibri"/>
          <w:lang w:val="sk-SK"/>
        </w:rPr>
        <w:tab/>
      </w:r>
    </w:p>
    <w:p w14:paraId="0C3EADCE" w14:textId="77777777" w:rsidR="00CB4DDA" w:rsidRDefault="00CB4DDA" w:rsidP="006742C4">
      <w:pPr>
        <w:pStyle w:val="Pta"/>
        <w:keepNext/>
        <w:keepLines/>
        <w:tabs>
          <w:tab w:val="clear" w:pos="4536"/>
          <w:tab w:val="clear" w:pos="9072"/>
        </w:tabs>
        <w:spacing w:line="276" w:lineRule="auto"/>
        <w:ind w:left="1410" w:hanging="1410"/>
        <w:rPr>
          <w:ins w:id="1677" w:author="autor" w:date="2020-12-02T16:53:00Z"/>
          <w:rFonts w:ascii="Calibri" w:hAnsi="Calibri" w:cs="Calibri"/>
          <w:b/>
          <w:bCs/>
          <w:lang w:val="sk-SK"/>
        </w:rPr>
      </w:pPr>
      <w:ins w:id="1678" w:author="autor" w:date="2020-12-02T16:53:00Z">
        <w:r>
          <w:rPr>
            <w:rFonts w:ascii="Calibri" w:hAnsi="Calibri" w:cs="Calibri"/>
            <w:b/>
            <w:bCs/>
            <w:lang w:val="sk-SK"/>
          </w:rPr>
          <w:t>MIRRI SR</w:t>
        </w:r>
        <w:r>
          <w:rPr>
            <w:rFonts w:ascii="Calibri" w:hAnsi="Calibri" w:cs="Calibri"/>
            <w:b/>
            <w:bCs/>
            <w:lang w:val="sk-SK"/>
          </w:rPr>
          <w:tab/>
        </w:r>
        <w:r w:rsidRPr="00CB4DDA">
          <w:rPr>
            <w:rFonts w:ascii="Calibri" w:hAnsi="Calibri" w:cs="Calibri"/>
          </w:rPr>
          <w:t>Ministerstvo investícií, regionálneho rozvoja a informatizácie Slovenskej republiky</w:t>
        </w:r>
      </w:ins>
    </w:p>
    <w:p w14:paraId="5B9E817D" w14:textId="77777777" w:rsidR="00961032" w:rsidRPr="002F3653" w:rsidRDefault="00961032" w:rsidP="006742C4">
      <w:pPr>
        <w:pStyle w:val="Pta"/>
        <w:keepNext/>
        <w:keepLines/>
        <w:tabs>
          <w:tab w:val="clear" w:pos="4536"/>
          <w:tab w:val="clear" w:pos="9072"/>
        </w:tabs>
        <w:spacing w:line="276" w:lineRule="auto"/>
        <w:ind w:left="1410" w:hanging="1410"/>
        <w:rPr>
          <w:rFonts w:ascii="Calibri" w:hAnsi="Calibri" w:cs="Calibri"/>
          <w:lang w:val="sk-SK"/>
        </w:rPr>
      </w:pPr>
      <w:r w:rsidRPr="002F3653">
        <w:rPr>
          <w:rFonts w:ascii="Calibri" w:hAnsi="Calibri" w:cs="Calibri"/>
          <w:b/>
          <w:bCs/>
          <w:lang w:val="sk-SK"/>
        </w:rPr>
        <w:t>MP</w:t>
      </w:r>
      <w:r w:rsidRPr="002F3653">
        <w:rPr>
          <w:rFonts w:ascii="Calibri" w:hAnsi="Calibri" w:cs="Calibri"/>
          <w:b/>
          <w:bCs/>
          <w:lang w:val="sk-SK"/>
        </w:rPr>
        <w:tab/>
      </w:r>
      <w:r w:rsidRPr="002F3653">
        <w:rPr>
          <w:rFonts w:ascii="Calibri" w:hAnsi="Calibri" w:cs="Calibri"/>
          <w:bCs/>
          <w:lang w:val="sk-SK"/>
        </w:rPr>
        <w:t>Metodický pokyn</w:t>
      </w:r>
    </w:p>
    <w:p w14:paraId="6ADA8774" w14:textId="77777777" w:rsidR="00961032" w:rsidRPr="002F3653" w:rsidRDefault="00961032" w:rsidP="006742C4">
      <w:pPr>
        <w:pStyle w:val="Pta"/>
        <w:tabs>
          <w:tab w:val="clear" w:pos="4536"/>
          <w:tab w:val="clear" w:pos="9072"/>
        </w:tabs>
        <w:spacing w:line="276" w:lineRule="auto"/>
        <w:ind w:left="1418" w:hanging="1418"/>
        <w:rPr>
          <w:rFonts w:ascii="Calibri" w:hAnsi="Calibri" w:cs="Calibri"/>
          <w:lang w:val="sk-SK"/>
        </w:rPr>
      </w:pPr>
      <w:r w:rsidRPr="002F3653">
        <w:rPr>
          <w:rFonts w:ascii="Calibri" w:hAnsi="Calibri" w:cs="Calibri"/>
          <w:b/>
          <w:bCs/>
          <w:lang w:val="sk-SK"/>
        </w:rPr>
        <w:t>NFP</w:t>
      </w:r>
      <w:r w:rsidRPr="002F3653">
        <w:rPr>
          <w:rFonts w:ascii="Calibri" w:hAnsi="Calibri" w:cs="Calibri"/>
          <w:lang w:val="sk-SK"/>
        </w:rPr>
        <w:tab/>
        <w:t>Nenávratný finančný príspevok</w:t>
      </w:r>
    </w:p>
    <w:p w14:paraId="5C8B4E52" w14:textId="77777777" w:rsidR="00961032" w:rsidRPr="002F3653" w:rsidRDefault="00961032" w:rsidP="006742C4">
      <w:pPr>
        <w:pStyle w:val="Pta"/>
        <w:tabs>
          <w:tab w:val="clear" w:pos="4536"/>
          <w:tab w:val="clear" w:pos="9072"/>
        </w:tabs>
        <w:spacing w:line="276" w:lineRule="auto"/>
        <w:ind w:left="1418" w:hanging="1418"/>
        <w:rPr>
          <w:rFonts w:ascii="Calibri" w:hAnsi="Calibri" w:cs="Calibri"/>
          <w:lang w:val="sk-SK"/>
        </w:rPr>
      </w:pPr>
      <w:r w:rsidRPr="002F3653">
        <w:rPr>
          <w:rFonts w:ascii="Calibri" w:hAnsi="Calibri" w:cs="Calibri"/>
          <w:b/>
          <w:bCs/>
          <w:lang w:val="sk-SK"/>
        </w:rPr>
        <w:t>NKÚ</w:t>
      </w:r>
      <w:r w:rsidRPr="002F3653">
        <w:rPr>
          <w:rFonts w:ascii="Calibri" w:hAnsi="Calibri" w:cs="Calibri"/>
          <w:b/>
          <w:bCs/>
          <w:lang w:val="sk-SK"/>
        </w:rPr>
        <w:tab/>
      </w:r>
      <w:r w:rsidRPr="002F3653">
        <w:rPr>
          <w:rFonts w:ascii="Calibri" w:hAnsi="Calibri" w:cs="Calibri"/>
          <w:bCs/>
          <w:lang w:val="sk-SK"/>
        </w:rPr>
        <w:t>Národný kontrolný úrad</w:t>
      </w:r>
    </w:p>
    <w:p w14:paraId="67489041" w14:textId="77777777" w:rsidR="00961032" w:rsidRPr="002F3653" w:rsidRDefault="00961032" w:rsidP="006742C4">
      <w:pPr>
        <w:pStyle w:val="Pta"/>
        <w:tabs>
          <w:tab w:val="clear" w:pos="4536"/>
          <w:tab w:val="clear" w:pos="9072"/>
        </w:tabs>
        <w:spacing w:line="276" w:lineRule="auto"/>
        <w:rPr>
          <w:rFonts w:ascii="Calibri" w:hAnsi="Calibri" w:cs="Calibri"/>
          <w:lang w:val="sk-SK"/>
        </w:rPr>
      </w:pPr>
      <w:r w:rsidRPr="002F3653">
        <w:rPr>
          <w:rFonts w:ascii="Calibri" w:hAnsi="Calibri" w:cs="Calibri"/>
          <w:b/>
          <w:bCs/>
          <w:lang w:val="sk-SK"/>
        </w:rPr>
        <w:t>OPII</w:t>
      </w:r>
      <w:r w:rsidRPr="002F3653">
        <w:rPr>
          <w:rFonts w:ascii="Calibri" w:hAnsi="Calibri" w:cs="Calibri"/>
          <w:lang w:val="sk-SK"/>
        </w:rPr>
        <w:tab/>
      </w:r>
      <w:r w:rsidRPr="002F3653">
        <w:rPr>
          <w:rFonts w:ascii="Calibri" w:hAnsi="Calibri" w:cs="Calibri"/>
          <w:lang w:val="sk-SK"/>
        </w:rPr>
        <w:tab/>
        <w:t>Operačný program Integrovaná infraštruktúra</w:t>
      </w:r>
    </w:p>
    <w:p w14:paraId="65D3001A" w14:textId="77777777" w:rsidR="00961032" w:rsidRPr="002F3653" w:rsidRDefault="00961032" w:rsidP="006742C4">
      <w:pPr>
        <w:pStyle w:val="Pta"/>
        <w:tabs>
          <w:tab w:val="clear" w:pos="4536"/>
          <w:tab w:val="clear" w:pos="9072"/>
        </w:tabs>
        <w:spacing w:line="276" w:lineRule="auto"/>
        <w:rPr>
          <w:rFonts w:ascii="Calibri" w:hAnsi="Calibri" w:cs="Calibri"/>
          <w:lang w:val="sk-SK"/>
        </w:rPr>
      </w:pPr>
      <w:r w:rsidRPr="002F3653">
        <w:rPr>
          <w:rFonts w:ascii="Calibri" w:hAnsi="Calibri" w:cs="Calibri"/>
          <w:b/>
          <w:bCs/>
          <w:lang w:val="sk-SK"/>
        </w:rPr>
        <w:t>OR</w:t>
      </w:r>
      <w:r w:rsidRPr="002F3653">
        <w:rPr>
          <w:rFonts w:ascii="Calibri" w:hAnsi="Calibri" w:cs="Calibri"/>
          <w:lang w:val="sk-SK"/>
        </w:rPr>
        <w:t xml:space="preserve">             </w:t>
      </w:r>
      <w:r w:rsidRPr="002F3653">
        <w:rPr>
          <w:rFonts w:ascii="Calibri" w:hAnsi="Calibri" w:cs="Calibri"/>
          <w:lang w:val="sk-SK"/>
        </w:rPr>
        <w:tab/>
        <w:t>Obchodný register</w:t>
      </w:r>
    </w:p>
    <w:p w14:paraId="6AB7D443" w14:textId="77777777" w:rsidR="00961032" w:rsidRPr="002F3653" w:rsidRDefault="00961032" w:rsidP="006742C4">
      <w:pPr>
        <w:pStyle w:val="Pta"/>
        <w:tabs>
          <w:tab w:val="clear" w:pos="4536"/>
          <w:tab w:val="clear" w:pos="9072"/>
        </w:tabs>
        <w:spacing w:line="276" w:lineRule="auto"/>
        <w:rPr>
          <w:rFonts w:ascii="Calibri" w:hAnsi="Calibri" w:cs="Calibri"/>
          <w:lang w:val="sk-SK"/>
        </w:rPr>
      </w:pPr>
      <w:r w:rsidRPr="002F3653">
        <w:rPr>
          <w:rFonts w:ascii="Calibri" w:hAnsi="Calibri" w:cs="Calibri"/>
          <w:b/>
          <w:lang w:val="sk-SK"/>
        </w:rPr>
        <w:t>PHZ</w:t>
      </w:r>
      <w:r w:rsidRPr="002F3653">
        <w:rPr>
          <w:rFonts w:ascii="Calibri" w:hAnsi="Calibri" w:cs="Calibri"/>
          <w:b/>
          <w:lang w:val="sk-SK"/>
        </w:rPr>
        <w:tab/>
      </w:r>
      <w:r w:rsidRPr="002F3653">
        <w:rPr>
          <w:rFonts w:ascii="Calibri" w:hAnsi="Calibri" w:cs="Calibri"/>
          <w:b/>
          <w:lang w:val="sk-SK"/>
        </w:rPr>
        <w:tab/>
      </w:r>
      <w:r w:rsidRPr="002F3653">
        <w:rPr>
          <w:rFonts w:ascii="Calibri" w:hAnsi="Calibri" w:cs="Calibri"/>
          <w:lang w:val="sk-SK"/>
        </w:rPr>
        <w:t>Predpokladaná hodnota zákazky</w:t>
      </w:r>
    </w:p>
    <w:p w14:paraId="295700FB" w14:textId="77777777" w:rsidR="00961032" w:rsidRDefault="00961032" w:rsidP="006742C4">
      <w:pPr>
        <w:pStyle w:val="Pta"/>
        <w:tabs>
          <w:tab w:val="clear" w:pos="4536"/>
          <w:tab w:val="clear" w:pos="9072"/>
        </w:tabs>
        <w:spacing w:line="276" w:lineRule="auto"/>
        <w:rPr>
          <w:rFonts w:ascii="Calibri" w:hAnsi="Calibri" w:cs="Calibri"/>
          <w:lang w:val="sk-SK"/>
        </w:rPr>
      </w:pPr>
      <w:r w:rsidRPr="002F3653">
        <w:rPr>
          <w:rFonts w:ascii="Calibri" w:hAnsi="Calibri" w:cs="Calibri"/>
          <w:b/>
          <w:bCs/>
          <w:lang w:val="sk-SK"/>
        </w:rPr>
        <w:t>RO</w:t>
      </w:r>
      <w:r w:rsidRPr="002F3653">
        <w:rPr>
          <w:rFonts w:ascii="Calibri" w:hAnsi="Calibri" w:cs="Calibri"/>
          <w:lang w:val="sk-SK"/>
        </w:rPr>
        <w:tab/>
      </w:r>
      <w:r w:rsidRPr="002F3653">
        <w:rPr>
          <w:rFonts w:ascii="Calibri" w:hAnsi="Calibri" w:cs="Calibri"/>
          <w:lang w:val="sk-SK"/>
        </w:rPr>
        <w:tab/>
        <w:t>Riadiaci orgán pre Operačný program Integrovaná infraštruktúra</w:t>
      </w:r>
    </w:p>
    <w:p w14:paraId="09CD7394" w14:textId="77777777" w:rsidR="001F7D5C" w:rsidRPr="001F7D5C" w:rsidRDefault="001F7D5C" w:rsidP="006742C4">
      <w:pPr>
        <w:pStyle w:val="Pta"/>
        <w:tabs>
          <w:tab w:val="clear" w:pos="4536"/>
          <w:tab w:val="clear" w:pos="9072"/>
        </w:tabs>
        <w:spacing w:line="276" w:lineRule="auto"/>
        <w:rPr>
          <w:rFonts w:ascii="Calibri" w:hAnsi="Calibri" w:cs="Calibri"/>
          <w:b/>
          <w:lang w:val="sk-SK"/>
        </w:rPr>
      </w:pPr>
      <w:r w:rsidRPr="001F7D5C">
        <w:rPr>
          <w:rFonts w:ascii="Calibri" w:hAnsi="Calibri" w:cs="Calibri"/>
          <w:b/>
          <w:lang w:val="sk-SK"/>
        </w:rPr>
        <w:t>RPVS</w:t>
      </w:r>
      <w:r>
        <w:rPr>
          <w:rFonts w:ascii="Calibri" w:hAnsi="Calibri" w:cs="Calibri"/>
          <w:b/>
          <w:lang w:val="sk-SK"/>
        </w:rPr>
        <w:t xml:space="preserve">                      </w:t>
      </w:r>
      <w:r w:rsidRPr="001F7D5C">
        <w:rPr>
          <w:rFonts w:ascii="Calibri" w:hAnsi="Calibri" w:cs="Calibri"/>
          <w:lang w:val="sk-SK"/>
        </w:rPr>
        <w:t>Register partnerov verejného sektora</w:t>
      </w:r>
    </w:p>
    <w:p w14:paraId="29D7B8CD" w14:textId="77777777" w:rsidR="002A635C" w:rsidRPr="002F3653" w:rsidRDefault="002A635C" w:rsidP="006742C4">
      <w:pPr>
        <w:pStyle w:val="Pta"/>
        <w:tabs>
          <w:tab w:val="clear" w:pos="4536"/>
          <w:tab w:val="clear" w:pos="9072"/>
        </w:tabs>
        <w:spacing w:line="276" w:lineRule="auto"/>
        <w:rPr>
          <w:rFonts w:ascii="Calibri" w:hAnsi="Calibri" w:cs="Calibri"/>
          <w:lang w:val="sk-SK"/>
        </w:rPr>
      </w:pPr>
      <w:r w:rsidRPr="002F3653">
        <w:rPr>
          <w:rFonts w:ascii="Calibri" w:hAnsi="Calibri"/>
          <w:b/>
          <w:lang w:val="sk-SK"/>
        </w:rPr>
        <w:t>SO</w:t>
      </w:r>
      <w:r w:rsidRPr="002F3653">
        <w:rPr>
          <w:rFonts w:ascii="Calibri" w:hAnsi="Calibri" w:cs="Calibri"/>
          <w:lang w:val="sk-SK"/>
        </w:rPr>
        <w:tab/>
      </w:r>
      <w:r w:rsidRPr="002F3653">
        <w:rPr>
          <w:rFonts w:ascii="Calibri" w:hAnsi="Calibri" w:cs="Calibri"/>
          <w:lang w:val="sk-SK"/>
        </w:rPr>
        <w:tab/>
        <w:t>Sprostredkovateľský orgán</w:t>
      </w:r>
      <w:r w:rsidR="006742C4" w:rsidRPr="002F3653">
        <w:rPr>
          <w:rFonts w:ascii="Calibri" w:hAnsi="Calibri" w:cs="Calibri"/>
          <w:lang w:val="sk-SK"/>
        </w:rPr>
        <w:t xml:space="preserve"> pre Operačný program Integrovaná infraštruktúra</w:t>
      </w:r>
    </w:p>
    <w:p w14:paraId="53D9679D" w14:textId="77777777" w:rsidR="00961032" w:rsidRPr="002F3653" w:rsidRDefault="00961032" w:rsidP="006742C4">
      <w:pPr>
        <w:pStyle w:val="Pta"/>
        <w:tabs>
          <w:tab w:val="clear" w:pos="4536"/>
          <w:tab w:val="clear" w:pos="9072"/>
        </w:tabs>
        <w:spacing w:line="276" w:lineRule="auto"/>
        <w:ind w:left="1418" w:hanging="1418"/>
        <w:jc w:val="both"/>
        <w:rPr>
          <w:rFonts w:ascii="Calibri" w:hAnsi="Calibri" w:cs="Calibri"/>
          <w:lang w:val="sk-SK"/>
        </w:rPr>
      </w:pPr>
      <w:r w:rsidRPr="002F3653">
        <w:rPr>
          <w:rFonts w:ascii="Calibri" w:hAnsi="Calibri" w:cs="Calibri"/>
          <w:b/>
          <w:bCs/>
          <w:lang w:val="sk-SK"/>
        </w:rPr>
        <w:t xml:space="preserve">SR </w:t>
      </w:r>
      <w:r w:rsidRPr="002F3653">
        <w:rPr>
          <w:rFonts w:ascii="Calibri" w:hAnsi="Calibri" w:cs="Calibri"/>
          <w:lang w:val="sk-SK"/>
        </w:rPr>
        <w:tab/>
        <w:t>Slovenská republika</w:t>
      </w:r>
    </w:p>
    <w:p w14:paraId="5668D564" w14:textId="77777777" w:rsidR="00961032" w:rsidRPr="002F3653" w:rsidRDefault="00961032" w:rsidP="006742C4">
      <w:pPr>
        <w:pStyle w:val="Pta"/>
        <w:tabs>
          <w:tab w:val="clear" w:pos="4536"/>
          <w:tab w:val="clear" w:pos="9072"/>
        </w:tabs>
        <w:spacing w:line="276" w:lineRule="auto"/>
        <w:ind w:left="1418" w:hanging="1418"/>
        <w:rPr>
          <w:rFonts w:ascii="Calibri" w:hAnsi="Calibri" w:cs="Calibri"/>
          <w:bCs/>
          <w:lang w:val="sk-SK"/>
        </w:rPr>
      </w:pPr>
      <w:r w:rsidRPr="002F3653">
        <w:rPr>
          <w:rFonts w:ascii="Calibri" w:hAnsi="Calibri" w:cs="Calibri"/>
          <w:b/>
          <w:bCs/>
          <w:lang w:val="sk-SK"/>
        </w:rPr>
        <w:t>SR EŠIF</w:t>
      </w:r>
      <w:r w:rsidRPr="002F3653">
        <w:rPr>
          <w:rFonts w:ascii="Calibri" w:hAnsi="Calibri" w:cs="Calibri"/>
          <w:b/>
          <w:bCs/>
          <w:lang w:val="sk-SK"/>
        </w:rPr>
        <w:tab/>
      </w:r>
      <w:r w:rsidRPr="002F3653">
        <w:rPr>
          <w:rFonts w:ascii="Calibri" w:hAnsi="Calibri" w:cs="Calibri"/>
          <w:bCs/>
          <w:lang w:val="sk-SK"/>
        </w:rPr>
        <w:t>Systém riadenia európskych štrukturálnych a investičných fondov pre programové obdobie 2014 - 2020</w:t>
      </w:r>
    </w:p>
    <w:p w14:paraId="0ECF31A0" w14:textId="77777777" w:rsidR="00961032" w:rsidRPr="002F3653" w:rsidRDefault="00961032" w:rsidP="006742C4">
      <w:pPr>
        <w:pStyle w:val="Pta"/>
        <w:tabs>
          <w:tab w:val="clear" w:pos="4536"/>
          <w:tab w:val="clear" w:pos="9072"/>
        </w:tabs>
        <w:spacing w:line="276" w:lineRule="auto"/>
        <w:rPr>
          <w:rFonts w:ascii="Calibri" w:hAnsi="Calibri" w:cs="Calibri"/>
          <w:lang w:val="sk-SK"/>
        </w:rPr>
      </w:pPr>
      <w:r w:rsidRPr="002F3653">
        <w:rPr>
          <w:rFonts w:ascii="Calibri" w:hAnsi="Calibri" w:cs="Calibri"/>
          <w:b/>
          <w:bCs/>
          <w:lang w:val="sk-SK"/>
        </w:rPr>
        <w:t>VO</w:t>
      </w:r>
      <w:r w:rsidRPr="002F3653">
        <w:rPr>
          <w:rFonts w:ascii="Calibri" w:hAnsi="Calibri" w:cs="Calibri"/>
          <w:lang w:val="sk-SK"/>
        </w:rPr>
        <w:tab/>
      </w:r>
      <w:r w:rsidRPr="002F3653">
        <w:rPr>
          <w:rFonts w:ascii="Calibri" w:hAnsi="Calibri" w:cs="Calibri"/>
          <w:lang w:val="sk-SK"/>
        </w:rPr>
        <w:tab/>
        <w:t>Verejné obstarávanie</w:t>
      </w:r>
    </w:p>
    <w:p w14:paraId="3DAF87DD" w14:textId="77777777" w:rsidR="00961032" w:rsidRPr="002F3653" w:rsidRDefault="00961032" w:rsidP="006742C4">
      <w:pPr>
        <w:pStyle w:val="Pta"/>
        <w:tabs>
          <w:tab w:val="clear" w:pos="4536"/>
          <w:tab w:val="clear" w:pos="9072"/>
        </w:tabs>
        <w:spacing w:line="276" w:lineRule="auto"/>
        <w:rPr>
          <w:rFonts w:ascii="Calibri" w:hAnsi="Calibri" w:cs="Calibri"/>
          <w:lang w:val="sk-SK"/>
        </w:rPr>
      </w:pPr>
      <w:r w:rsidRPr="002F3653">
        <w:rPr>
          <w:rFonts w:ascii="Calibri" w:hAnsi="Calibri" w:cs="Calibri"/>
          <w:b/>
          <w:bCs/>
          <w:lang w:val="sk-SK"/>
        </w:rPr>
        <w:t>VZP</w:t>
      </w:r>
      <w:r w:rsidRPr="002F3653">
        <w:rPr>
          <w:rFonts w:ascii="Calibri" w:hAnsi="Calibri" w:cs="Calibri"/>
          <w:lang w:val="sk-SK"/>
        </w:rPr>
        <w:tab/>
      </w:r>
      <w:r w:rsidRPr="002F3653">
        <w:rPr>
          <w:rFonts w:ascii="Calibri" w:hAnsi="Calibri" w:cs="Calibri"/>
          <w:lang w:val="sk-SK"/>
        </w:rPr>
        <w:tab/>
        <w:t>Všeobecné zmluvné podmienky (príloha č. 1 Zmluvy o poskytnutí NFP)</w:t>
      </w:r>
    </w:p>
    <w:p w14:paraId="11FC00BB" w14:textId="77777777" w:rsidR="000B6812" w:rsidRPr="002F3653" w:rsidDel="00CB4DDA" w:rsidRDefault="00DE6365" w:rsidP="001B77B7">
      <w:pPr>
        <w:spacing w:after="0" w:line="240" w:lineRule="auto"/>
        <w:jc w:val="both"/>
        <w:rPr>
          <w:del w:id="1679" w:author="autor" w:date="2020-12-02T16:53:00Z"/>
          <w:rFonts w:cs="Calibri"/>
          <w:b/>
          <w:bCs/>
        </w:rPr>
      </w:pPr>
      <w:del w:id="1680" w:author="autor" w:date="2020-12-02T16:53:00Z">
        <w:r w:rsidRPr="002F3653" w:rsidDel="00CB4DDA">
          <w:rPr>
            <w:rFonts w:eastAsia="Times New Roman" w:cs="Calibri"/>
            <w:b/>
            <w:bCs/>
            <w:sz w:val="20"/>
            <w:szCs w:val="20"/>
            <w:lang w:eastAsia="cs-CZ"/>
          </w:rPr>
          <w:delText>ÚPPVII</w:delText>
        </w:r>
        <w:r w:rsidR="000B6812" w:rsidRPr="002F3653" w:rsidDel="00CB4DDA">
          <w:tab/>
        </w:r>
        <w:r w:rsidR="000B6812" w:rsidRPr="002F3653" w:rsidDel="00CB4DDA">
          <w:tab/>
        </w:r>
        <w:r w:rsidR="000B6812" w:rsidRPr="002F3653" w:rsidDel="00CB4DDA">
          <w:rPr>
            <w:rFonts w:eastAsia="Times New Roman" w:cs="Calibri"/>
            <w:sz w:val="20"/>
            <w:szCs w:val="20"/>
            <w:lang w:eastAsia="cs-CZ"/>
          </w:rPr>
          <w:delText>Úrad podpredsedu vlády Slovenskej republiky pre investície a</w:delText>
        </w:r>
        <w:r w:rsidR="001B77B7" w:rsidRPr="002F3653" w:rsidDel="00CB4DDA">
          <w:rPr>
            <w:rFonts w:eastAsia="Times New Roman" w:cs="Calibri"/>
            <w:sz w:val="20"/>
            <w:szCs w:val="20"/>
            <w:lang w:eastAsia="cs-CZ"/>
          </w:rPr>
          <w:delText> </w:delText>
        </w:r>
        <w:r w:rsidR="000B6812" w:rsidRPr="002F3653" w:rsidDel="00CB4DDA">
          <w:rPr>
            <w:rFonts w:eastAsia="Times New Roman" w:cs="Calibri"/>
            <w:sz w:val="20"/>
            <w:szCs w:val="20"/>
            <w:lang w:eastAsia="cs-CZ"/>
          </w:rPr>
          <w:delText>informatizáciu</w:delText>
        </w:r>
        <w:r w:rsidR="001B77B7" w:rsidRPr="002F3653" w:rsidDel="00CB4DDA">
          <w:rPr>
            <w:rFonts w:eastAsia="Times New Roman" w:cs="Calibri"/>
            <w:sz w:val="20"/>
            <w:szCs w:val="20"/>
            <w:lang w:eastAsia="cs-CZ"/>
          </w:rPr>
          <w:delText xml:space="preserve"> </w:delText>
        </w:r>
      </w:del>
    </w:p>
    <w:p w14:paraId="0BB4B870" w14:textId="77777777" w:rsidR="002A635C" w:rsidRPr="002F3653" w:rsidRDefault="00961032" w:rsidP="00CB4DDA">
      <w:pPr>
        <w:spacing w:after="0" w:line="240" w:lineRule="auto"/>
        <w:jc w:val="both"/>
        <w:rPr>
          <w:rFonts w:cs="Calibri"/>
        </w:rPr>
      </w:pPr>
      <w:r w:rsidRPr="002F3653">
        <w:rPr>
          <w:rFonts w:cs="Calibri"/>
          <w:b/>
          <w:bCs/>
        </w:rPr>
        <w:t>ÚVO</w:t>
      </w:r>
      <w:r w:rsidRPr="002F3653">
        <w:rPr>
          <w:rFonts w:cs="Calibri"/>
          <w:b/>
          <w:bCs/>
        </w:rPr>
        <w:tab/>
      </w:r>
      <w:r w:rsidRPr="002F3653">
        <w:rPr>
          <w:rFonts w:cs="Calibri"/>
          <w:b/>
          <w:bCs/>
        </w:rPr>
        <w:tab/>
      </w:r>
      <w:r w:rsidRPr="002F3653">
        <w:rPr>
          <w:rFonts w:cs="Calibri"/>
        </w:rPr>
        <w:t>Úrad pre verejné obstarávanie</w:t>
      </w:r>
    </w:p>
    <w:p w14:paraId="2F146480" w14:textId="77777777" w:rsidR="00961032" w:rsidRPr="002F3653" w:rsidRDefault="006742C4" w:rsidP="006742C4">
      <w:pPr>
        <w:pStyle w:val="Pta"/>
        <w:tabs>
          <w:tab w:val="clear" w:pos="4536"/>
          <w:tab w:val="clear" w:pos="9072"/>
        </w:tabs>
        <w:spacing w:line="276" w:lineRule="auto"/>
        <w:rPr>
          <w:rFonts w:ascii="Calibri" w:hAnsi="Calibri" w:cs="Calibri"/>
          <w:lang w:val="sk-SK"/>
        </w:rPr>
      </w:pPr>
      <w:r w:rsidRPr="002F3653">
        <w:rPr>
          <w:rFonts w:ascii="Calibri" w:hAnsi="Calibri"/>
          <w:b/>
          <w:lang w:val="sk-SK"/>
        </w:rPr>
        <w:t>Zb.</w:t>
      </w:r>
      <w:r w:rsidR="002A635C" w:rsidRPr="002F3653">
        <w:rPr>
          <w:rFonts w:ascii="Calibri" w:hAnsi="Calibri" w:cs="Calibri"/>
          <w:lang w:val="sk-SK"/>
        </w:rPr>
        <w:tab/>
      </w:r>
      <w:r w:rsidR="002A635C" w:rsidRPr="002F3653">
        <w:rPr>
          <w:rFonts w:ascii="Calibri" w:hAnsi="Calibri" w:cs="Calibri"/>
          <w:lang w:val="sk-SK"/>
        </w:rPr>
        <w:tab/>
      </w:r>
      <w:r w:rsidR="009E3A82" w:rsidRPr="002F3653">
        <w:rPr>
          <w:rFonts w:ascii="Calibri" w:hAnsi="Calibri" w:cs="Calibri"/>
          <w:lang w:val="sk-SK"/>
        </w:rPr>
        <w:t xml:space="preserve">Zbierka </w:t>
      </w:r>
    </w:p>
    <w:p w14:paraId="3C6044BD" w14:textId="77777777" w:rsidR="00961032" w:rsidRPr="002F3653" w:rsidRDefault="00961032" w:rsidP="006742C4">
      <w:pPr>
        <w:pStyle w:val="Pta"/>
        <w:tabs>
          <w:tab w:val="clear" w:pos="4536"/>
          <w:tab w:val="clear" w:pos="9072"/>
        </w:tabs>
        <w:spacing w:line="276" w:lineRule="auto"/>
        <w:rPr>
          <w:rFonts w:ascii="Calibri" w:hAnsi="Calibri" w:cs="Calibri"/>
          <w:lang w:val="sk-SK"/>
        </w:rPr>
      </w:pPr>
      <w:r w:rsidRPr="002F3653">
        <w:rPr>
          <w:rFonts w:ascii="Calibri" w:hAnsi="Calibri" w:cs="Calibri"/>
          <w:b/>
          <w:lang w:val="sk-SK"/>
        </w:rPr>
        <w:t xml:space="preserve">Z. z. </w:t>
      </w:r>
      <w:r w:rsidRPr="002F3653">
        <w:rPr>
          <w:rFonts w:ascii="Calibri" w:hAnsi="Calibri" w:cs="Calibri"/>
          <w:b/>
          <w:lang w:val="sk-SK"/>
        </w:rPr>
        <w:tab/>
      </w:r>
      <w:r w:rsidRPr="002F3653">
        <w:rPr>
          <w:rFonts w:ascii="Calibri" w:hAnsi="Calibri" w:cs="Calibri"/>
          <w:b/>
          <w:lang w:val="sk-SK"/>
        </w:rPr>
        <w:tab/>
      </w:r>
      <w:r w:rsidRPr="002F3653">
        <w:rPr>
          <w:rFonts w:ascii="Calibri" w:hAnsi="Calibri" w:cs="Calibri"/>
          <w:lang w:val="sk-SK"/>
        </w:rPr>
        <w:t>Zbierka zákonov</w:t>
      </w:r>
    </w:p>
    <w:p w14:paraId="5439D004" w14:textId="77777777" w:rsidR="00961032" w:rsidRPr="002F3653" w:rsidRDefault="00961032" w:rsidP="006742C4">
      <w:pPr>
        <w:pStyle w:val="Pta"/>
        <w:tabs>
          <w:tab w:val="clear" w:pos="4536"/>
          <w:tab w:val="clear" w:pos="9072"/>
        </w:tabs>
        <w:spacing w:line="276" w:lineRule="auto"/>
        <w:ind w:left="1410" w:hanging="1410"/>
        <w:rPr>
          <w:rFonts w:ascii="Calibri" w:hAnsi="Calibri" w:cs="Calibri"/>
          <w:b/>
          <w:lang w:val="sk-SK"/>
        </w:rPr>
      </w:pPr>
      <w:r w:rsidRPr="002F3653">
        <w:rPr>
          <w:rFonts w:ascii="Calibri" w:hAnsi="Calibri" w:cs="Calibri"/>
          <w:b/>
          <w:lang w:val="sk-SK"/>
        </w:rPr>
        <w:t>ZVO</w:t>
      </w:r>
      <w:r w:rsidRPr="002F3653">
        <w:rPr>
          <w:rFonts w:ascii="Calibri" w:hAnsi="Calibri" w:cs="Calibri"/>
          <w:b/>
          <w:lang w:val="sk-SK"/>
        </w:rPr>
        <w:tab/>
      </w:r>
      <w:r w:rsidRPr="002F3653">
        <w:rPr>
          <w:rFonts w:ascii="Calibri" w:hAnsi="Calibri" w:cs="Calibri"/>
          <w:b/>
          <w:lang w:val="sk-SK"/>
        </w:rPr>
        <w:tab/>
      </w:r>
      <w:r w:rsidRPr="002F3653">
        <w:rPr>
          <w:rFonts w:ascii="Calibri" w:hAnsi="Calibri" w:cs="Calibri"/>
          <w:lang w:val="sk-SK"/>
        </w:rPr>
        <w:t xml:space="preserve">Zákon č. </w:t>
      </w:r>
      <w:r w:rsidR="00242D8B" w:rsidRPr="002F3653">
        <w:rPr>
          <w:rFonts w:ascii="Calibri" w:hAnsi="Calibri" w:cs="Calibri"/>
          <w:lang w:val="sk-SK"/>
        </w:rPr>
        <w:t xml:space="preserve">343/2015 Z. z. o verejnom obstarávaní a o zmene a doplnení niektorých zákonov </w:t>
      </w:r>
    </w:p>
    <w:p w14:paraId="48EDFCA0" w14:textId="77777777" w:rsidR="00961032" w:rsidRPr="002F3653" w:rsidRDefault="00961032" w:rsidP="006742C4">
      <w:pPr>
        <w:pStyle w:val="Pta"/>
        <w:tabs>
          <w:tab w:val="clear" w:pos="4536"/>
          <w:tab w:val="clear" w:pos="9072"/>
        </w:tabs>
        <w:spacing w:line="276" w:lineRule="auto"/>
        <w:rPr>
          <w:rFonts w:ascii="Calibri" w:hAnsi="Calibri" w:cs="Calibri"/>
          <w:lang w:val="sk-SK"/>
        </w:rPr>
      </w:pPr>
      <w:r w:rsidRPr="002F3653">
        <w:rPr>
          <w:rFonts w:ascii="Calibri" w:hAnsi="Calibri" w:cs="Calibri"/>
          <w:b/>
          <w:lang w:val="sk-SK"/>
        </w:rPr>
        <w:t>ŽoNFP</w:t>
      </w:r>
      <w:r w:rsidRPr="002F3653">
        <w:rPr>
          <w:rFonts w:ascii="Calibri" w:hAnsi="Calibri" w:cs="Calibri"/>
          <w:lang w:val="sk-SK"/>
        </w:rPr>
        <w:tab/>
      </w:r>
      <w:r w:rsidRPr="002F3653">
        <w:rPr>
          <w:rFonts w:ascii="Calibri" w:hAnsi="Calibri" w:cs="Calibri"/>
          <w:lang w:val="sk-SK"/>
        </w:rPr>
        <w:tab/>
        <w:t>Žiadosť o nenávratný finančný príspevok</w:t>
      </w:r>
    </w:p>
    <w:p w14:paraId="6D01516D" w14:textId="77777777" w:rsidR="006846EC" w:rsidRPr="002F3653" w:rsidRDefault="006846EC" w:rsidP="006742C4">
      <w:pPr>
        <w:pStyle w:val="Pta"/>
        <w:tabs>
          <w:tab w:val="clear" w:pos="4536"/>
          <w:tab w:val="clear" w:pos="9072"/>
        </w:tabs>
        <w:spacing w:line="276" w:lineRule="auto"/>
        <w:rPr>
          <w:rFonts w:ascii="Calibri" w:hAnsi="Calibri" w:cs="Calibri"/>
          <w:b/>
          <w:lang w:val="sk-SK"/>
        </w:rPr>
      </w:pPr>
      <w:r w:rsidRPr="002F3653">
        <w:rPr>
          <w:rFonts w:ascii="Calibri" w:hAnsi="Calibri" w:cs="Calibri"/>
          <w:b/>
          <w:lang w:val="sk-SK"/>
        </w:rPr>
        <w:t>ŽoP</w:t>
      </w:r>
      <w:r w:rsidRPr="002F3653">
        <w:rPr>
          <w:rFonts w:ascii="Calibri" w:hAnsi="Calibri" w:cs="Calibri"/>
          <w:b/>
          <w:lang w:val="sk-SK"/>
        </w:rPr>
        <w:tab/>
      </w:r>
      <w:r w:rsidRPr="002F3653">
        <w:rPr>
          <w:rFonts w:ascii="Calibri" w:hAnsi="Calibri" w:cs="Calibri"/>
          <w:b/>
          <w:lang w:val="sk-SK"/>
        </w:rPr>
        <w:tab/>
      </w:r>
      <w:r w:rsidRPr="002F3653">
        <w:rPr>
          <w:rFonts w:ascii="Calibri" w:hAnsi="Calibri" w:cs="Calibri"/>
          <w:lang w:val="sk-SK"/>
        </w:rPr>
        <w:t>Žiadosť o platbu</w:t>
      </w:r>
    </w:p>
    <w:p w14:paraId="669DB17D" w14:textId="77777777" w:rsidR="00961032" w:rsidRPr="002F3653" w:rsidRDefault="00961032" w:rsidP="006742C4">
      <w:pPr>
        <w:pStyle w:val="Nadpis1"/>
        <w:spacing w:line="276" w:lineRule="auto"/>
        <w:rPr>
          <w:lang w:val="sk-SK"/>
        </w:rPr>
      </w:pPr>
      <w:r w:rsidRPr="002F3653">
        <w:rPr>
          <w:lang w:val="sk-SK"/>
        </w:rPr>
        <w:br w:type="page"/>
      </w:r>
      <w:bookmarkStart w:id="1681" w:name="_Toc11153195"/>
      <w:r w:rsidRPr="002F3653">
        <w:rPr>
          <w:lang w:val="sk-SK"/>
        </w:rPr>
        <w:lastRenderedPageBreak/>
        <w:t>Prílohy</w:t>
      </w:r>
      <w:bookmarkEnd w:id="1681"/>
    </w:p>
    <w:p w14:paraId="4AAF0205" w14:textId="77777777" w:rsidR="004525B2" w:rsidRPr="002F3653" w:rsidRDefault="004525B2" w:rsidP="00193D67">
      <w:pPr>
        <w:rPr>
          <w:lang w:eastAsia="x-none"/>
        </w:rPr>
      </w:pPr>
    </w:p>
    <w:tbl>
      <w:tblPr>
        <w:tblW w:w="8755" w:type="dxa"/>
        <w:tblBorders>
          <w:top w:val="single" w:sz="8" w:space="0" w:color="4F81BD"/>
          <w:left w:val="single" w:sz="8" w:space="0" w:color="4F81BD"/>
          <w:bottom w:val="single" w:sz="8" w:space="0" w:color="4F81BD"/>
          <w:right w:val="single" w:sz="8" w:space="0" w:color="4F81BD"/>
        </w:tblBorders>
        <w:tblLook w:val="04A0" w:firstRow="1" w:lastRow="0" w:firstColumn="1" w:lastColumn="0" w:noHBand="0" w:noVBand="1"/>
      </w:tblPr>
      <w:tblGrid>
        <w:gridCol w:w="837"/>
        <w:gridCol w:w="6248"/>
        <w:gridCol w:w="139"/>
        <w:gridCol w:w="1531"/>
      </w:tblGrid>
      <w:tr w:rsidR="00961032" w:rsidRPr="002F3653" w14:paraId="58877967" w14:textId="77777777" w:rsidTr="00ED1169">
        <w:tc>
          <w:tcPr>
            <w:tcW w:w="837" w:type="dxa"/>
            <w:shd w:val="clear" w:color="auto" w:fill="4F81BD"/>
            <w:vAlign w:val="center"/>
          </w:tcPr>
          <w:p w14:paraId="36ED4C17" w14:textId="77777777" w:rsidR="00961032" w:rsidRPr="002F3653" w:rsidRDefault="00961032" w:rsidP="006742C4">
            <w:pPr>
              <w:spacing w:after="0"/>
              <w:ind w:right="34"/>
              <w:rPr>
                <w:rFonts w:cs="Calibri"/>
                <w:bCs/>
                <w:color w:val="FFFFFF"/>
                <w:sz w:val="20"/>
                <w:szCs w:val="20"/>
              </w:rPr>
            </w:pPr>
            <w:r w:rsidRPr="002F3653">
              <w:rPr>
                <w:rFonts w:cs="Calibri"/>
                <w:b/>
                <w:bCs/>
                <w:color w:val="FFFFFF"/>
                <w:sz w:val="20"/>
                <w:szCs w:val="20"/>
              </w:rPr>
              <w:t>Číslo prílohy</w:t>
            </w:r>
          </w:p>
        </w:tc>
        <w:tc>
          <w:tcPr>
            <w:tcW w:w="6248" w:type="dxa"/>
            <w:shd w:val="clear" w:color="auto" w:fill="4F81BD"/>
            <w:vAlign w:val="center"/>
          </w:tcPr>
          <w:p w14:paraId="488CD2C4" w14:textId="77777777" w:rsidR="00961032" w:rsidRPr="002F3653" w:rsidRDefault="00961032" w:rsidP="006742C4">
            <w:pPr>
              <w:spacing w:after="0"/>
              <w:ind w:left="-79"/>
              <w:rPr>
                <w:rFonts w:cs="Calibri"/>
                <w:bCs/>
                <w:color w:val="FFFFFF"/>
                <w:sz w:val="20"/>
                <w:szCs w:val="20"/>
              </w:rPr>
            </w:pPr>
            <w:r w:rsidRPr="002F3653">
              <w:rPr>
                <w:rFonts w:cs="Calibri"/>
                <w:b/>
                <w:bCs/>
                <w:color w:val="FFFFFF"/>
                <w:sz w:val="20"/>
                <w:szCs w:val="20"/>
              </w:rPr>
              <w:t>Názov prílohy</w:t>
            </w:r>
          </w:p>
        </w:tc>
        <w:tc>
          <w:tcPr>
            <w:tcW w:w="1670" w:type="dxa"/>
            <w:gridSpan w:val="2"/>
            <w:shd w:val="clear" w:color="auto" w:fill="4F81BD"/>
            <w:vAlign w:val="center"/>
          </w:tcPr>
          <w:p w14:paraId="5D7E7CD2" w14:textId="77777777" w:rsidR="00961032" w:rsidRPr="002F3653" w:rsidRDefault="00961032" w:rsidP="006742C4">
            <w:pPr>
              <w:spacing w:after="0"/>
              <w:ind w:left="459"/>
              <w:rPr>
                <w:rFonts w:cs="Calibri"/>
                <w:bCs/>
                <w:color w:val="FFFFFF"/>
                <w:sz w:val="20"/>
                <w:szCs w:val="20"/>
              </w:rPr>
            </w:pPr>
            <w:r w:rsidRPr="002F3653">
              <w:rPr>
                <w:rFonts w:cs="Calibri"/>
                <w:b/>
                <w:bCs/>
                <w:color w:val="FFFFFF"/>
                <w:sz w:val="20"/>
                <w:szCs w:val="20"/>
              </w:rPr>
              <w:t>Dátum poslednej revízie</w:t>
            </w:r>
          </w:p>
        </w:tc>
      </w:tr>
      <w:tr w:rsidR="00961032" w:rsidRPr="002F3653" w14:paraId="08A37781" w14:textId="77777777" w:rsidTr="00ED1169">
        <w:tc>
          <w:tcPr>
            <w:tcW w:w="837" w:type="dxa"/>
            <w:tcBorders>
              <w:top w:val="single" w:sz="8" w:space="0" w:color="4F81BD"/>
              <w:bottom w:val="single" w:sz="8" w:space="0" w:color="4F81BD"/>
            </w:tcBorders>
            <w:shd w:val="clear" w:color="auto" w:fill="DBE5F1"/>
            <w:vAlign w:val="center"/>
          </w:tcPr>
          <w:p w14:paraId="60493A95" w14:textId="77777777" w:rsidR="00961032" w:rsidRPr="002F3653" w:rsidRDefault="00961032" w:rsidP="006742C4">
            <w:pPr>
              <w:spacing w:after="0"/>
              <w:rPr>
                <w:rFonts w:cs="Calibri"/>
                <w:bCs/>
                <w:sz w:val="20"/>
                <w:szCs w:val="20"/>
                <w:lang w:eastAsia="x-none"/>
              </w:rPr>
            </w:pPr>
            <w:r w:rsidRPr="002F3653">
              <w:rPr>
                <w:rFonts w:cs="Calibri"/>
                <w:bCs/>
                <w:sz w:val="20"/>
                <w:szCs w:val="20"/>
                <w:lang w:eastAsia="x-none"/>
              </w:rPr>
              <w:t>1.</w:t>
            </w:r>
          </w:p>
        </w:tc>
        <w:tc>
          <w:tcPr>
            <w:tcW w:w="6387" w:type="dxa"/>
            <w:gridSpan w:val="2"/>
            <w:tcBorders>
              <w:top w:val="single" w:sz="8" w:space="0" w:color="4F81BD"/>
              <w:bottom w:val="single" w:sz="8" w:space="0" w:color="4F81BD"/>
            </w:tcBorders>
            <w:shd w:val="clear" w:color="auto" w:fill="auto"/>
            <w:vAlign w:val="center"/>
          </w:tcPr>
          <w:p w14:paraId="745961FC" w14:textId="77777777" w:rsidR="00961032" w:rsidRPr="002F3653" w:rsidRDefault="00961032" w:rsidP="006742C4">
            <w:pPr>
              <w:spacing w:after="0"/>
              <w:rPr>
                <w:rFonts w:cs="Calibri"/>
                <w:sz w:val="20"/>
                <w:szCs w:val="20"/>
                <w:lang w:eastAsia="x-none"/>
              </w:rPr>
            </w:pPr>
            <w:r w:rsidRPr="002F3653">
              <w:rPr>
                <w:rFonts w:cs="Calibri"/>
                <w:sz w:val="20"/>
                <w:szCs w:val="20"/>
                <w:lang w:eastAsia="x-none"/>
              </w:rPr>
              <w:t xml:space="preserve">Žiadosť o vykonanie </w:t>
            </w:r>
            <w:r w:rsidR="000E7112" w:rsidRPr="002F3653">
              <w:rPr>
                <w:rFonts w:cs="Calibri"/>
                <w:sz w:val="20"/>
                <w:szCs w:val="20"/>
                <w:lang w:eastAsia="x-none"/>
              </w:rPr>
              <w:t>finančnej</w:t>
            </w:r>
            <w:r w:rsidR="00F35D96" w:rsidRPr="002F3653">
              <w:rPr>
                <w:rFonts w:cs="Calibri"/>
                <w:sz w:val="20"/>
                <w:szCs w:val="20"/>
                <w:lang w:eastAsia="x-none"/>
              </w:rPr>
              <w:t xml:space="preserve"> </w:t>
            </w:r>
            <w:r w:rsidRPr="002F3653">
              <w:rPr>
                <w:rFonts w:cs="Calibri"/>
                <w:sz w:val="20"/>
                <w:szCs w:val="20"/>
                <w:lang w:eastAsia="x-none"/>
              </w:rPr>
              <w:t xml:space="preserve">kontroly </w:t>
            </w:r>
            <w:r w:rsidR="00281063" w:rsidRPr="002F3653">
              <w:rPr>
                <w:rFonts w:cs="Calibri"/>
                <w:sz w:val="20"/>
                <w:szCs w:val="20"/>
                <w:lang w:eastAsia="x-none"/>
              </w:rPr>
              <w:t xml:space="preserve">VO </w:t>
            </w:r>
            <w:r w:rsidRPr="002F3653">
              <w:rPr>
                <w:rFonts w:cs="Calibri"/>
                <w:sz w:val="20"/>
                <w:szCs w:val="20"/>
                <w:lang w:eastAsia="x-none"/>
              </w:rPr>
              <w:t>(</w:t>
            </w:r>
            <w:r w:rsidR="002B73B5">
              <w:rPr>
                <w:rFonts w:cs="Calibri"/>
                <w:sz w:val="20"/>
                <w:szCs w:val="20"/>
                <w:lang w:eastAsia="x-none"/>
              </w:rPr>
              <w:t>formulár</w:t>
            </w:r>
            <w:r w:rsidRPr="002F3653">
              <w:rPr>
                <w:rFonts w:cs="Calibri"/>
                <w:sz w:val="20"/>
                <w:szCs w:val="20"/>
                <w:lang w:eastAsia="x-none"/>
              </w:rPr>
              <w:t>)</w:t>
            </w:r>
          </w:p>
          <w:p w14:paraId="2410E40E" w14:textId="77777777" w:rsidR="00961032" w:rsidRPr="002F3653" w:rsidRDefault="00961032" w:rsidP="002C279D">
            <w:pPr>
              <w:spacing w:after="0"/>
              <w:rPr>
                <w:rFonts w:cs="Calibri"/>
                <w:sz w:val="20"/>
                <w:szCs w:val="20"/>
                <w:lang w:eastAsia="x-none"/>
              </w:rPr>
            </w:pPr>
          </w:p>
        </w:tc>
        <w:tc>
          <w:tcPr>
            <w:tcW w:w="1531" w:type="dxa"/>
            <w:tcBorders>
              <w:top w:val="single" w:sz="8" w:space="0" w:color="4F81BD"/>
              <w:bottom w:val="single" w:sz="8" w:space="0" w:color="4F81BD"/>
            </w:tcBorders>
            <w:shd w:val="clear" w:color="auto" w:fill="auto"/>
            <w:vAlign w:val="center"/>
          </w:tcPr>
          <w:p w14:paraId="3709A8F4" w14:textId="77777777" w:rsidR="00961032" w:rsidRPr="002F3653" w:rsidRDefault="00E603C7" w:rsidP="001E2914">
            <w:pPr>
              <w:spacing w:after="0"/>
              <w:ind w:left="-533"/>
              <w:jc w:val="right"/>
              <w:rPr>
                <w:rFonts w:cs="Calibri"/>
                <w:sz w:val="20"/>
                <w:szCs w:val="20"/>
                <w:lang w:eastAsia="x-none"/>
              </w:rPr>
            </w:pPr>
            <w:r>
              <w:rPr>
                <w:rFonts w:cs="Calibri"/>
                <w:sz w:val="20"/>
                <w:szCs w:val="20"/>
                <w:lang w:eastAsia="x-none"/>
              </w:rPr>
              <w:t>1</w:t>
            </w:r>
            <w:r w:rsidR="001E2914">
              <w:rPr>
                <w:rFonts w:cs="Calibri"/>
                <w:sz w:val="20"/>
                <w:szCs w:val="20"/>
                <w:lang w:eastAsia="x-none"/>
              </w:rPr>
              <w:t>3</w:t>
            </w:r>
            <w:r>
              <w:rPr>
                <w:rFonts w:cs="Calibri"/>
                <w:sz w:val="20"/>
                <w:szCs w:val="20"/>
                <w:lang w:eastAsia="x-none"/>
              </w:rPr>
              <w:t>.</w:t>
            </w:r>
            <w:r w:rsidR="001E2914">
              <w:rPr>
                <w:rFonts w:cs="Calibri"/>
                <w:sz w:val="20"/>
                <w:szCs w:val="20"/>
                <w:lang w:eastAsia="x-none"/>
              </w:rPr>
              <w:t>06</w:t>
            </w:r>
            <w:r>
              <w:rPr>
                <w:rFonts w:cs="Calibri"/>
                <w:sz w:val="20"/>
                <w:szCs w:val="20"/>
                <w:lang w:eastAsia="x-none"/>
              </w:rPr>
              <w:t>.</w:t>
            </w:r>
            <w:r w:rsidR="001E2914">
              <w:rPr>
                <w:rFonts w:cs="Calibri"/>
                <w:sz w:val="20"/>
                <w:szCs w:val="20"/>
                <w:lang w:eastAsia="x-none"/>
              </w:rPr>
              <w:t>2019</w:t>
            </w:r>
          </w:p>
        </w:tc>
      </w:tr>
      <w:tr w:rsidR="001E2914" w:rsidRPr="002F3653" w14:paraId="41CCB6D7" w14:textId="77777777" w:rsidTr="00CC58CB">
        <w:tc>
          <w:tcPr>
            <w:tcW w:w="837" w:type="dxa"/>
            <w:shd w:val="clear" w:color="auto" w:fill="DBE5F1"/>
            <w:vAlign w:val="center"/>
          </w:tcPr>
          <w:p w14:paraId="022C41B2" w14:textId="77777777" w:rsidR="001E2914" w:rsidRPr="002F3653" w:rsidRDefault="001E2914" w:rsidP="001E2914">
            <w:pPr>
              <w:spacing w:after="0"/>
              <w:rPr>
                <w:rFonts w:cs="Calibri"/>
                <w:bCs/>
                <w:sz w:val="20"/>
                <w:szCs w:val="20"/>
                <w:lang w:eastAsia="x-none"/>
              </w:rPr>
            </w:pPr>
            <w:r w:rsidRPr="002F3653">
              <w:rPr>
                <w:rFonts w:cs="Calibri"/>
                <w:bCs/>
                <w:sz w:val="20"/>
                <w:szCs w:val="20"/>
                <w:lang w:eastAsia="x-none"/>
              </w:rPr>
              <w:t>2.</w:t>
            </w:r>
          </w:p>
        </w:tc>
        <w:tc>
          <w:tcPr>
            <w:tcW w:w="6387" w:type="dxa"/>
            <w:gridSpan w:val="2"/>
            <w:shd w:val="clear" w:color="auto" w:fill="auto"/>
            <w:vAlign w:val="center"/>
          </w:tcPr>
          <w:p w14:paraId="76E0F51F" w14:textId="77777777" w:rsidR="001E2914" w:rsidRPr="002F3653" w:rsidRDefault="001E2914" w:rsidP="001E2914">
            <w:pPr>
              <w:spacing w:after="0"/>
              <w:rPr>
                <w:rFonts w:cs="Calibri"/>
                <w:sz w:val="20"/>
                <w:szCs w:val="20"/>
                <w:lang w:eastAsia="x-none"/>
              </w:rPr>
            </w:pPr>
            <w:r w:rsidRPr="002F3653">
              <w:rPr>
                <w:rFonts w:cs="Calibri"/>
                <w:sz w:val="20"/>
                <w:szCs w:val="20"/>
                <w:lang w:eastAsia="x-none"/>
              </w:rPr>
              <w:t xml:space="preserve">Čestné vyhlásenie týkajúce sa </w:t>
            </w:r>
            <w:r>
              <w:rPr>
                <w:rFonts w:cs="Calibri"/>
                <w:sz w:val="20"/>
                <w:szCs w:val="20"/>
                <w:lang w:eastAsia="x-none"/>
              </w:rPr>
              <w:t>dokumentácie z VO</w:t>
            </w:r>
            <w:r w:rsidRPr="002F3653" w:rsidDel="002B73B5">
              <w:rPr>
                <w:rFonts w:cs="Calibri"/>
                <w:sz w:val="20"/>
                <w:szCs w:val="20"/>
                <w:lang w:eastAsia="x-none"/>
              </w:rPr>
              <w:t xml:space="preserve"> </w:t>
            </w:r>
            <w:r w:rsidRPr="002F3653">
              <w:rPr>
                <w:rFonts w:cs="Calibri"/>
                <w:sz w:val="20"/>
                <w:szCs w:val="20"/>
                <w:lang w:eastAsia="x-none"/>
              </w:rPr>
              <w:t>(formulár)</w:t>
            </w:r>
          </w:p>
        </w:tc>
        <w:tc>
          <w:tcPr>
            <w:tcW w:w="1531" w:type="dxa"/>
            <w:shd w:val="clear" w:color="auto" w:fill="auto"/>
          </w:tcPr>
          <w:p w14:paraId="2F288D97" w14:textId="77777777" w:rsidR="001E2914" w:rsidRPr="002F3653" w:rsidRDefault="001E2914" w:rsidP="001E2914">
            <w:pPr>
              <w:spacing w:after="0"/>
              <w:ind w:left="-533"/>
              <w:jc w:val="right"/>
              <w:rPr>
                <w:rFonts w:cs="Calibri"/>
                <w:sz w:val="20"/>
                <w:szCs w:val="20"/>
                <w:lang w:eastAsia="x-none"/>
              </w:rPr>
            </w:pPr>
            <w:r w:rsidRPr="00285F87">
              <w:rPr>
                <w:rFonts w:cs="Calibri"/>
                <w:sz w:val="20"/>
                <w:szCs w:val="20"/>
                <w:lang w:eastAsia="x-none"/>
              </w:rPr>
              <w:t>13.06.2019</w:t>
            </w:r>
          </w:p>
        </w:tc>
      </w:tr>
      <w:tr w:rsidR="001E2914" w:rsidRPr="002F3653" w14:paraId="4A62F684" w14:textId="77777777" w:rsidTr="00CC58CB">
        <w:tc>
          <w:tcPr>
            <w:tcW w:w="837" w:type="dxa"/>
            <w:tcBorders>
              <w:top w:val="single" w:sz="8" w:space="0" w:color="4F81BD"/>
              <w:bottom w:val="single" w:sz="8" w:space="0" w:color="4F81BD"/>
            </w:tcBorders>
            <w:shd w:val="clear" w:color="auto" w:fill="DBE5F1"/>
            <w:vAlign w:val="center"/>
          </w:tcPr>
          <w:p w14:paraId="658F3FE7" w14:textId="77777777" w:rsidR="001E2914" w:rsidRPr="002F3653" w:rsidRDefault="001E2914" w:rsidP="001E2914">
            <w:pPr>
              <w:spacing w:after="0"/>
              <w:rPr>
                <w:rFonts w:cs="Calibri"/>
                <w:bCs/>
                <w:sz w:val="20"/>
                <w:szCs w:val="20"/>
                <w:lang w:eastAsia="x-none"/>
              </w:rPr>
            </w:pPr>
            <w:r w:rsidRPr="002F3653">
              <w:rPr>
                <w:rFonts w:cs="Calibri"/>
                <w:bCs/>
                <w:sz w:val="20"/>
                <w:szCs w:val="20"/>
                <w:lang w:eastAsia="x-none"/>
              </w:rPr>
              <w:t>3.</w:t>
            </w:r>
          </w:p>
        </w:tc>
        <w:tc>
          <w:tcPr>
            <w:tcW w:w="6387" w:type="dxa"/>
            <w:gridSpan w:val="2"/>
            <w:tcBorders>
              <w:top w:val="single" w:sz="8" w:space="0" w:color="4F81BD"/>
              <w:bottom w:val="single" w:sz="8" w:space="0" w:color="4F81BD"/>
            </w:tcBorders>
            <w:shd w:val="clear" w:color="auto" w:fill="auto"/>
            <w:vAlign w:val="center"/>
          </w:tcPr>
          <w:p w14:paraId="43936D0A" w14:textId="77777777" w:rsidR="001E2914" w:rsidRPr="002F3653" w:rsidRDefault="001E2914" w:rsidP="001E2914">
            <w:pPr>
              <w:spacing w:after="0"/>
              <w:rPr>
                <w:rFonts w:cs="Calibri"/>
                <w:sz w:val="20"/>
                <w:szCs w:val="20"/>
                <w:lang w:eastAsia="x-none"/>
              </w:rPr>
            </w:pPr>
            <w:r w:rsidRPr="002F3653">
              <w:rPr>
                <w:rFonts w:cs="Calibri"/>
                <w:sz w:val="20"/>
                <w:szCs w:val="20"/>
                <w:lang w:eastAsia="x-none"/>
              </w:rPr>
              <w:t>Vyhlásenie o neprítom</w:t>
            </w:r>
            <w:r>
              <w:rPr>
                <w:rFonts w:cs="Calibri"/>
                <w:sz w:val="20"/>
                <w:szCs w:val="20"/>
                <w:lang w:eastAsia="x-none"/>
              </w:rPr>
              <w:t>nosti konfliktu záujmov</w:t>
            </w:r>
            <w:r w:rsidRPr="002F3653">
              <w:rPr>
                <w:rFonts w:cs="Calibri"/>
                <w:sz w:val="20"/>
                <w:szCs w:val="20"/>
                <w:lang w:eastAsia="x-none"/>
              </w:rPr>
              <w:t xml:space="preserve"> (formulár)</w:t>
            </w:r>
          </w:p>
        </w:tc>
        <w:tc>
          <w:tcPr>
            <w:tcW w:w="1531" w:type="dxa"/>
            <w:tcBorders>
              <w:top w:val="single" w:sz="8" w:space="0" w:color="4F81BD"/>
              <w:bottom w:val="single" w:sz="8" w:space="0" w:color="4F81BD"/>
            </w:tcBorders>
            <w:shd w:val="clear" w:color="auto" w:fill="auto"/>
          </w:tcPr>
          <w:p w14:paraId="09CAF699" w14:textId="77777777" w:rsidR="001E2914" w:rsidRPr="002F3653" w:rsidRDefault="001E2914" w:rsidP="001E2914">
            <w:pPr>
              <w:spacing w:after="0"/>
              <w:ind w:left="-533"/>
              <w:jc w:val="right"/>
              <w:rPr>
                <w:rFonts w:cs="Calibri"/>
                <w:sz w:val="20"/>
                <w:szCs w:val="20"/>
                <w:lang w:eastAsia="x-none"/>
              </w:rPr>
            </w:pPr>
            <w:r w:rsidRPr="00285F87">
              <w:rPr>
                <w:rFonts w:cs="Calibri"/>
                <w:sz w:val="20"/>
                <w:szCs w:val="20"/>
                <w:lang w:eastAsia="x-none"/>
              </w:rPr>
              <w:t>13.06.2019</w:t>
            </w:r>
          </w:p>
        </w:tc>
      </w:tr>
      <w:tr w:rsidR="001E2914" w:rsidRPr="002F3653" w14:paraId="0D85AAE2" w14:textId="77777777" w:rsidTr="00CC58CB">
        <w:tc>
          <w:tcPr>
            <w:tcW w:w="837" w:type="dxa"/>
            <w:shd w:val="clear" w:color="auto" w:fill="DBE5F1"/>
            <w:vAlign w:val="center"/>
          </w:tcPr>
          <w:p w14:paraId="519802DD" w14:textId="77777777" w:rsidR="001E2914" w:rsidRPr="002F3653" w:rsidRDefault="001E2914" w:rsidP="001E2914">
            <w:pPr>
              <w:spacing w:after="0"/>
              <w:rPr>
                <w:rFonts w:cs="Calibri"/>
                <w:bCs/>
                <w:sz w:val="20"/>
                <w:szCs w:val="20"/>
                <w:lang w:eastAsia="x-none"/>
              </w:rPr>
            </w:pPr>
            <w:r w:rsidRPr="002F3653">
              <w:rPr>
                <w:rFonts w:cs="Calibri"/>
                <w:bCs/>
                <w:sz w:val="20"/>
                <w:szCs w:val="20"/>
                <w:lang w:eastAsia="x-none"/>
              </w:rPr>
              <w:t>4.</w:t>
            </w:r>
          </w:p>
        </w:tc>
        <w:tc>
          <w:tcPr>
            <w:tcW w:w="6387" w:type="dxa"/>
            <w:gridSpan w:val="2"/>
            <w:shd w:val="clear" w:color="auto" w:fill="auto"/>
            <w:vAlign w:val="center"/>
          </w:tcPr>
          <w:p w14:paraId="4FB2BB1D" w14:textId="77777777" w:rsidR="001E2914" w:rsidRPr="002F3653" w:rsidRDefault="001E2914" w:rsidP="001E2914">
            <w:pPr>
              <w:spacing w:after="0"/>
              <w:rPr>
                <w:rFonts w:cs="Calibri"/>
                <w:sz w:val="20"/>
                <w:szCs w:val="20"/>
                <w:lang w:eastAsia="x-none"/>
              </w:rPr>
            </w:pPr>
            <w:r w:rsidRPr="002F3653">
              <w:rPr>
                <w:rFonts w:cs="Calibri"/>
                <w:sz w:val="20"/>
                <w:szCs w:val="20"/>
                <w:lang w:eastAsia="x-none"/>
              </w:rPr>
              <w:t>Určenie predpokladanej hodnoty zákazky (formulár)</w:t>
            </w:r>
          </w:p>
        </w:tc>
        <w:tc>
          <w:tcPr>
            <w:tcW w:w="1531" w:type="dxa"/>
            <w:shd w:val="clear" w:color="auto" w:fill="auto"/>
          </w:tcPr>
          <w:p w14:paraId="16C137C8" w14:textId="77777777" w:rsidR="001E2914" w:rsidRPr="002F3653" w:rsidRDefault="001E2914" w:rsidP="00EB760F">
            <w:pPr>
              <w:spacing w:after="0"/>
              <w:ind w:left="-533"/>
              <w:jc w:val="right"/>
              <w:rPr>
                <w:rFonts w:cs="Calibri"/>
                <w:sz w:val="20"/>
                <w:szCs w:val="20"/>
                <w:lang w:eastAsia="x-none"/>
              </w:rPr>
            </w:pPr>
            <w:r w:rsidRPr="00285F87">
              <w:rPr>
                <w:rFonts w:cs="Calibri"/>
                <w:sz w:val="20"/>
                <w:szCs w:val="20"/>
                <w:lang w:eastAsia="x-none"/>
              </w:rPr>
              <w:t>1</w:t>
            </w:r>
            <w:r w:rsidR="00EB760F">
              <w:rPr>
                <w:rFonts w:cs="Calibri"/>
                <w:sz w:val="20"/>
                <w:szCs w:val="20"/>
                <w:lang w:eastAsia="x-none"/>
              </w:rPr>
              <w:t>4</w:t>
            </w:r>
            <w:r w:rsidRPr="00285F87">
              <w:rPr>
                <w:rFonts w:cs="Calibri"/>
                <w:sz w:val="20"/>
                <w:szCs w:val="20"/>
                <w:lang w:eastAsia="x-none"/>
              </w:rPr>
              <w:t>.</w:t>
            </w:r>
            <w:r w:rsidR="00EB760F">
              <w:rPr>
                <w:rFonts w:cs="Calibri"/>
                <w:sz w:val="20"/>
                <w:szCs w:val="20"/>
                <w:lang w:eastAsia="x-none"/>
              </w:rPr>
              <w:t>12</w:t>
            </w:r>
            <w:r w:rsidRPr="00285F87">
              <w:rPr>
                <w:rFonts w:cs="Calibri"/>
                <w:sz w:val="20"/>
                <w:szCs w:val="20"/>
                <w:lang w:eastAsia="x-none"/>
              </w:rPr>
              <w:t>.2019</w:t>
            </w:r>
          </w:p>
        </w:tc>
      </w:tr>
      <w:tr w:rsidR="001E2914" w:rsidRPr="002F3653" w14:paraId="615A7FE7" w14:textId="77777777" w:rsidTr="00CC58CB">
        <w:tc>
          <w:tcPr>
            <w:tcW w:w="837" w:type="dxa"/>
            <w:tcBorders>
              <w:top w:val="single" w:sz="8" w:space="0" w:color="4F81BD"/>
              <w:bottom w:val="single" w:sz="8" w:space="0" w:color="4F81BD"/>
            </w:tcBorders>
            <w:shd w:val="clear" w:color="auto" w:fill="DBE5F1"/>
            <w:vAlign w:val="center"/>
          </w:tcPr>
          <w:p w14:paraId="5BF94E8E" w14:textId="77777777" w:rsidR="001E2914" w:rsidRPr="002F3653" w:rsidRDefault="001E2914" w:rsidP="001E2914">
            <w:pPr>
              <w:spacing w:after="0"/>
              <w:rPr>
                <w:rFonts w:cs="Calibri"/>
                <w:bCs/>
                <w:sz w:val="20"/>
                <w:szCs w:val="20"/>
                <w:lang w:eastAsia="x-none"/>
              </w:rPr>
            </w:pPr>
            <w:r w:rsidRPr="002F3653">
              <w:rPr>
                <w:rFonts w:cs="Calibri"/>
                <w:bCs/>
                <w:sz w:val="20"/>
                <w:szCs w:val="20"/>
                <w:lang w:eastAsia="x-none"/>
              </w:rPr>
              <w:t>5.</w:t>
            </w:r>
          </w:p>
        </w:tc>
        <w:tc>
          <w:tcPr>
            <w:tcW w:w="6387" w:type="dxa"/>
            <w:gridSpan w:val="2"/>
            <w:tcBorders>
              <w:top w:val="single" w:sz="8" w:space="0" w:color="4F81BD"/>
              <w:bottom w:val="single" w:sz="8" w:space="0" w:color="4F81BD"/>
            </w:tcBorders>
            <w:shd w:val="clear" w:color="auto" w:fill="auto"/>
            <w:vAlign w:val="center"/>
          </w:tcPr>
          <w:p w14:paraId="06478F1B" w14:textId="77777777" w:rsidR="001E2914" w:rsidRPr="002F3653" w:rsidRDefault="001E2914" w:rsidP="001E2914">
            <w:pPr>
              <w:spacing w:after="0"/>
              <w:rPr>
                <w:rFonts w:cs="Calibri"/>
                <w:sz w:val="20"/>
                <w:szCs w:val="20"/>
                <w:lang w:eastAsia="x-none"/>
              </w:rPr>
            </w:pPr>
            <w:r w:rsidRPr="002F3653">
              <w:rPr>
                <w:rFonts w:cs="Calibri"/>
                <w:sz w:val="20"/>
                <w:szCs w:val="20"/>
                <w:lang w:eastAsia="x-none"/>
              </w:rPr>
              <w:t>Čestné vyhlásenie člena komisie na vyhodnotenie ponúk</w:t>
            </w:r>
            <w:r>
              <w:rPr>
                <w:rFonts w:cs="Calibri"/>
                <w:sz w:val="20"/>
                <w:szCs w:val="20"/>
                <w:lang w:eastAsia="x-none"/>
              </w:rPr>
              <w:t xml:space="preserve"> (formulár)</w:t>
            </w:r>
          </w:p>
        </w:tc>
        <w:tc>
          <w:tcPr>
            <w:tcW w:w="1531" w:type="dxa"/>
            <w:tcBorders>
              <w:top w:val="single" w:sz="8" w:space="0" w:color="4F81BD"/>
              <w:bottom w:val="single" w:sz="8" w:space="0" w:color="4F81BD"/>
            </w:tcBorders>
            <w:shd w:val="clear" w:color="auto" w:fill="auto"/>
          </w:tcPr>
          <w:p w14:paraId="0249B968" w14:textId="77777777" w:rsidR="001E2914" w:rsidRPr="002F3653" w:rsidRDefault="001E2914" w:rsidP="001E2914">
            <w:pPr>
              <w:spacing w:after="0"/>
              <w:ind w:left="-533"/>
              <w:jc w:val="right"/>
              <w:rPr>
                <w:rFonts w:cs="Calibri"/>
                <w:sz w:val="20"/>
                <w:szCs w:val="20"/>
                <w:lang w:eastAsia="x-none"/>
              </w:rPr>
            </w:pPr>
            <w:r w:rsidRPr="00285F87">
              <w:rPr>
                <w:rFonts w:cs="Calibri"/>
                <w:sz w:val="20"/>
                <w:szCs w:val="20"/>
                <w:lang w:eastAsia="x-none"/>
              </w:rPr>
              <w:t>13.06.2019</w:t>
            </w:r>
          </w:p>
        </w:tc>
      </w:tr>
      <w:tr w:rsidR="001E2914" w:rsidRPr="002F3653" w14:paraId="6D856F21" w14:textId="77777777" w:rsidTr="00CC58CB">
        <w:tc>
          <w:tcPr>
            <w:tcW w:w="837" w:type="dxa"/>
            <w:tcBorders>
              <w:top w:val="single" w:sz="8" w:space="0" w:color="4F81BD"/>
              <w:bottom w:val="single" w:sz="8" w:space="0" w:color="4F81BD"/>
            </w:tcBorders>
            <w:shd w:val="clear" w:color="auto" w:fill="DBE5F1"/>
            <w:vAlign w:val="center"/>
          </w:tcPr>
          <w:p w14:paraId="67E9B8CE" w14:textId="77777777" w:rsidR="001E2914" w:rsidRPr="002F3653" w:rsidRDefault="001E2914" w:rsidP="001E2914">
            <w:pPr>
              <w:spacing w:after="0"/>
              <w:rPr>
                <w:rFonts w:cs="Calibri"/>
                <w:bCs/>
                <w:sz w:val="20"/>
                <w:szCs w:val="20"/>
                <w:lang w:eastAsia="x-none"/>
              </w:rPr>
            </w:pPr>
            <w:r w:rsidRPr="002F3653">
              <w:rPr>
                <w:rFonts w:cs="Calibri"/>
                <w:bCs/>
                <w:sz w:val="20"/>
                <w:szCs w:val="20"/>
                <w:lang w:eastAsia="x-none"/>
              </w:rPr>
              <w:t>6.</w:t>
            </w:r>
          </w:p>
        </w:tc>
        <w:tc>
          <w:tcPr>
            <w:tcW w:w="6387" w:type="dxa"/>
            <w:gridSpan w:val="2"/>
            <w:tcBorders>
              <w:top w:val="single" w:sz="8" w:space="0" w:color="4F81BD"/>
              <w:bottom w:val="single" w:sz="8" w:space="0" w:color="4F81BD"/>
            </w:tcBorders>
            <w:shd w:val="clear" w:color="auto" w:fill="auto"/>
            <w:vAlign w:val="center"/>
          </w:tcPr>
          <w:p w14:paraId="0C63994C" w14:textId="77777777" w:rsidR="001E2914" w:rsidRPr="002F3653" w:rsidRDefault="001E2914" w:rsidP="001E2914">
            <w:pPr>
              <w:spacing w:after="0"/>
              <w:rPr>
                <w:rFonts w:cs="Calibri"/>
                <w:sz w:val="20"/>
                <w:szCs w:val="20"/>
                <w:lang w:eastAsia="x-none"/>
              </w:rPr>
            </w:pPr>
            <w:r>
              <w:rPr>
                <w:rFonts w:cs="Calibri"/>
                <w:sz w:val="20"/>
                <w:szCs w:val="20"/>
                <w:lang w:eastAsia="x-none"/>
              </w:rPr>
              <w:t>Výzva na predkladanie ponúk</w:t>
            </w:r>
            <w:r w:rsidRPr="002F3653">
              <w:rPr>
                <w:rFonts w:cs="Calibri"/>
                <w:sz w:val="20"/>
                <w:szCs w:val="20"/>
                <w:lang w:eastAsia="x-none"/>
              </w:rPr>
              <w:t xml:space="preserve"> (vzor)</w:t>
            </w:r>
          </w:p>
        </w:tc>
        <w:tc>
          <w:tcPr>
            <w:tcW w:w="1531" w:type="dxa"/>
            <w:tcBorders>
              <w:top w:val="single" w:sz="8" w:space="0" w:color="4F81BD"/>
              <w:bottom w:val="single" w:sz="8" w:space="0" w:color="4F81BD"/>
            </w:tcBorders>
            <w:shd w:val="clear" w:color="auto" w:fill="auto"/>
          </w:tcPr>
          <w:p w14:paraId="63FC9FA5" w14:textId="77777777" w:rsidR="001E2914" w:rsidRPr="002F3653" w:rsidRDefault="001E2914" w:rsidP="001E2914">
            <w:pPr>
              <w:spacing w:after="0"/>
              <w:ind w:left="-533"/>
              <w:jc w:val="right"/>
              <w:rPr>
                <w:rFonts w:cs="Calibri"/>
                <w:sz w:val="20"/>
                <w:szCs w:val="20"/>
                <w:lang w:eastAsia="x-none"/>
              </w:rPr>
            </w:pPr>
            <w:r w:rsidRPr="00285F87">
              <w:rPr>
                <w:rFonts w:cs="Calibri"/>
                <w:sz w:val="20"/>
                <w:szCs w:val="20"/>
                <w:lang w:eastAsia="x-none"/>
              </w:rPr>
              <w:t>13.06.2019</w:t>
            </w:r>
          </w:p>
        </w:tc>
      </w:tr>
      <w:tr w:rsidR="001E2914" w:rsidRPr="0031344D" w14:paraId="059274F2" w14:textId="77777777" w:rsidTr="00CC58CB">
        <w:tc>
          <w:tcPr>
            <w:tcW w:w="837" w:type="dxa"/>
            <w:tcBorders>
              <w:top w:val="single" w:sz="8" w:space="0" w:color="4F81BD"/>
              <w:bottom w:val="single" w:sz="8" w:space="0" w:color="4F81BD"/>
            </w:tcBorders>
            <w:shd w:val="clear" w:color="auto" w:fill="DBE5F1"/>
            <w:vAlign w:val="center"/>
          </w:tcPr>
          <w:p w14:paraId="33053E4C" w14:textId="77777777" w:rsidR="001E2914" w:rsidRPr="002F3653" w:rsidRDefault="001E2914" w:rsidP="001E2914">
            <w:pPr>
              <w:spacing w:after="0"/>
              <w:rPr>
                <w:rFonts w:cs="Calibri"/>
                <w:bCs/>
                <w:sz w:val="20"/>
                <w:szCs w:val="20"/>
                <w:lang w:eastAsia="x-none"/>
              </w:rPr>
            </w:pPr>
            <w:r w:rsidRPr="002F3653">
              <w:rPr>
                <w:rFonts w:cs="Calibri"/>
                <w:bCs/>
                <w:sz w:val="20"/>
                <w:szCs w:val="20"/>
                <w:lang w:eastAsia="x-none"/>
              </w:rPr>
              <w:t>7.</w:t>
            </w:r>
          </w:p>
        </w:tc>
        <w:tc>
          <w:tcPr>
            <w:tcW w:w="6387" w:type="dxa"/>
            <w:gridSpan w:val="2"/>
            <w:tcBorders>
              <w:top w:val="single" w:sz="8" w:space="0" w:color="4F81BD"/>
              <w:bottom w:val="single" w:sz="8" w:space="0" w:color="4F81BD"/>
            </w:tcBorders>
            <w:shd w:val="clear" w:color="auto" w:fill="auto"/>
            <w:vAlign w:val="center"/>
          </w:tcPr>
          <w:p w14:paraId="6B33C671" w14:textId="77777777" w:rsidR="001E2914" w:rsidRPr="002F3653" w:rsidRDefault="001E2914" w:rsidP="001E2914">
            <w:pPr>
              <w:spacing w:after="0"/>
              <w:rPr>
                <w:rFonts w:cs="Calibri"/>
                <w:sz w:val="20"/>
                <w:szCs w:val="20"/>
                <w:lang w:eastAsia="x-none"/>
              </w:rPr>
            </w:pPr>
            <w:r>
              <w:rPr>
                <w:rFonts w:cs="Calibri"/>
                <w:sz w:val="20"/>
                <w:szCs w:val="20"/>
                <w:lang w:eastAsia="x-none"/>
              </w:rPr>
              <w:t>Záznam z prieskumu trhu (vzor)</w:t>
            </w:r>
          </w:p>
        </w:tc>
        <w:tc>
          <w:tcPr>
            <w:tcW w:w="1531" w:type="dxa"/>
            <w:tcBorders>
              <w:top w:val="single" w:sz="8" w:space="0" w:color="4F81BD"/>
              <w:bottom w:val="single" w:sz="8" w:space="0" w:color="4F81BD"/>
            </w:tcBorders>
            <w:shd w:val="clear" w:color="auto" w:fill="auto"/>
          </w:tcPr>
          <w:p w14:paraId="3C50DF47" w14:textId="0ACF3F4A" w:rsidR="001E2914" w:rsidRPr="0031344D" w:rsidRDefault="001E2914" w:rsidP="00F9182F">
            <w:pPr>
              <w:spacing w:after="0"/>
              <w:ind w:left="-533"/>
              <w:jc w:val="right"/>
              <w:rPr>
                <w:rFonts w:cs="Calibri"/>
                <w:sz w:val="20"/>
                <w:szCs w:val="20"/>
                <w:lang w:eastAsia="x-none"/>
              </w:rPr>
            </w:pPr>
            <w:del w:id="1682" w:author="uzivatel" w:date="2020-12-17T16:27:00Z">
              <w:r w:rsidRPr="00285F87" w:rsidDel="00C4151E">
                <w:rPr>
                  <w:rFonts w:cs="Calibri"/>
                  <w:sz w:val="20"/>
                  <w:szCs w:val="20"/>
                  <w:lang w:eastAsia="x-none"/>
                </w:rPr>
                <w:delText>1</w:delText>
              </w:r>
              <w:r w:rsidR="00BB5D44" w:rsidDel="00C4151E">
                <w:rPr>
                  <w:rFonts w:cs="Calibri"/>
                  <w:sz w:val="20"/>
                  <w:szCs w:val="20"/>
                  <w:lang w:eastAsia="x-none"/>
                </w:rPr>
                <w:delText>4</w:delText>
              </w:r>
            </w:del>
            <w:ins w:id="1683" w:author="uzivatel" w:date="2020-12-17T16:27:00Z">
              <w:r w:rsidR="00C4151E">
                <w:rPr>
                  <w:rFonts w:cs="Calibri"/>
                  <w:sz w:val="20"/>
                  <w:szCs w:val="20"/>
                  <w:lang w:eastAsia="x-none"/>
                </w:rPr>
                <w:t>21</w:t>
              </w:r>
            </w:ins>
            <w:bookmarkStart w:id="1684" w:name="_GoBack"/>
            <w:bookmarkEnd w:id="1684"/>
            <w:r w:rsidRPr="00285F87">
              <w:rPr>
                <w:rFonts w:cs="Calibri"/>
                <w:sz w:val="20"/>
                <w:szCs w:val="20"/>
                <w:lang w:eastAsia="x-none"/>
              </w:rPr>
              <w:t>.</w:t>
            </w:r>
            <w:r w:rsidR="00BB5D44">
              <w:rPr>
                <w:rFonts w:cs="Calibri"/>
                <w:sz w:val="20"/>
                <w:szCs w:val="20"/>
                <w:lang w:eastAsia="x-none"/>
              </w:rPr>
              <w:t>12</w:t>
            </w:r>
            <w:r w:rsidRPr="00285F87">
              <w:rPr>
                <w:rFonts w:cs="Calibri"/>
                <w:sz w:val="20"/>
                <w:szCs w:val="20"/>
                <w:lang w:eastAsia="x-none"/>
              </w:rPr>
              <w:t>.</w:t>
            </w:r>
            <w:del w:id="1685" w:author="autor" w:date="2020-12-04T12:15:00Z">
              <w:r w:rsidRPr="00285F87" w:rsidDel="00F9182F">
                <w:rPr>
                  <w:rFonts w:cs="Calibri"/>
                  <w:sz w:val="20"/>
                  <w:szCs w:val="20"/>
                  <w:lang w:eastAsia="x-none"/>
                </w:rPr>
                <w:delText>2019</w:delText>
              </w:r>
            </w:del>
            <w:ins w:id="1686" w:author="autor" w:date="2020-12-04T12:15:00Z">
              <w:r w:rsidR="00F9182F" w:rsidRPr="00285F87">
                <w:rPr>
                  <w:rFonts w:cs="Calibri"/>
                  <w:sz w:val="20"/>
                  <w:szCs w:val="20"/>
                  <w:lang w:eastAsia="x-none"/>
                </w:rPr>
                <w:t>20</w:t>
              </w:r>
              <w:r w:rsidR="00F9182F">
                <w:rPr>
                  <w:rFonts w:cs="Calibri"/>
                  <w:sz w:val="20"/>
                  <w:szCs w:val="20"/>
                  <w:lang w:eastAsia="x-none"/>
                </w:rPr>
                <w:t>20</w:t>
              </w:r>
            </w:ins>
          </w:p>
        </w:tc>
      </w:tr>
      <w:tr w:rsidR="001E2914" w:rsidRPr="0031344D" w14:paraId="29ED4365" w14:textId="77777777" w:rsidTr="00CC58CB">
        <w:tc>
          <w:tcPr>
            <w:tcW w:w="837" w:type="dxa"/>
            <w:tcBorders>
              <w:top w:val="single" w:sz="8" w:space="0" w:color="4F81BD"/>
              <w:bottom w:val="single" w:sz="8" w:space="0" w:color="4F81BD"/>
            </w:tcBorders>
            <w:shd w:val="clear" w:color="auto" w:fill="DBE5F1"/>
            <w:vAlign w:val="center"/>
          </w:tcPr>
          <w:p w14:paraId="5E9D2CB2" w14:textId="77777777" w:rsidR="001E2914" w:rsidRPr="002F3653" w:rsidRDefault="001E2914" w:rsidP="001E2914">
            <w:pPr>
              <w:spacing w:after="0"/>
              <w:rPr>
                <w:rFonts w:cs="Calibri"/>
                <w:bCs/>
                <w:sz w:val="20"/>
                <w:szCs w:val="20"/>
                <w:lang w:eastAsia="x-none"/>
              </w:rPr>
            </w:pPr>
            <w:r>
              <w:rPr>
                <w:rFonts w:cs="Calibri"/>
                <w:bCs/>
                <w:sz w:val="20"/>
                <w:szCs w:val="20"/>
                <w:lang w:eastAsia="x-none"/>
              </w:rPr>
              <w:t>8.</w:t>
            </w:r>
          </w:p>
        </w:tc>
        <w:tc>
          <w:tcPr>
            <w:tcW w:w="6387" w:type="dxa"/>
            <w:gridSpan w:val="2"/>
            <w:tcBorders>
              <w:top w:val="single" w:sz="8" w:space="0" w:color="4F81BD"/>
              <w:bottom w:val="single" w:sz="8" w:space="0" w:color="4F81BD"/>
            </w:tcBorders>
            <w:shd w:val="clear" w:color="auto" w:fill="auto"/>
            <w:vAlign w:val="center"/>
          </w:tcPr>
          <w:p w14:paraId="4EC89F20" w14:textId="77777777" w:rsidR="001E2914" w:rsidRPr="002F3653" w:rsidRDefault="001E2914" w:rsidP="001E2914">
            <w:pPr>
              <w:spacing w:after="0"/>
              <w:rPr>
                <w:rFonts w:cs="Calibri"/>
                <w:sz w:val="20"/>
                <w:szCs w:val="20"/>
                <w:lang w:eastAsia="x-none"/>
              </w:rPr>
            </w:pPr>
            <w:r w:rsidRPr="002F3653">
              <w:rPr>
                <w:rFonts w:cs="Calibri"/>
                <w:sz w:val="20"/>
                <w:szCs w:val="20"/>
                <w:lang w:eastAsia="x-none"/>
              </w:rPr>
              <w:t xml:space="preserve">Údaje zasielané na e-mailový kontakt CKO (zákazky nad </w:t>
            </w:r>
            <w:r>
              <w:rPr>
                <w:rFonts w:cs="Calibri"/>
                <w:sz w:val="20"/>
                <w:szCs w:val="20"/>
                <w:lang w:eastAsia="x-none"/>
              </w:rPr>
              <w:t xml:space="preserve">30 </w:t>
            </w:r>
            <w:r w:rsidRPr="002F3653">
              <w:rPr>
                <w:rFonts w:cs="Calibri"/>
                <w:sz w:val="20"/>
                <w:szCs w:val="20"/>
                <w:lang w:eastAsia="x-none"/>
              </w:rPr>
              <w:t>000 EU</w:t>
            </w:r>
            <w:r>
              <w:rPr>
                <w:rFonts w:cs="Calibri"/>
                <w:sz w:val="20"/>
                <w:szCs w:val="20"/>
                <w:lang w:eastAsia="x-none"/>
              </w:rPr>
              <w:t>R)</w:t>
            </w:r>
          </w:p>
        </w:tc>
        <w:tc>
          <w:tcPr>
            <w:tcW w:w="1531" w:type="dxa"/>
            <w:tcBorders>
              <w:top w:val="single" w:sz="8" w:space="0" w:color="4F81BD"/>
              <w:bottom w:val="single" w:sz="8" w:space="0" w:color="4F81BD"/>
            </w:tcBorders>
            <w:shd w:val="clear" w:color="auto" w:fill="auto"/>
          </w:tcPr>
          <w:p w14:paraId="018D6F23" w14:textId="77777777" w:rsidR="001E2914" w:rsidRDefault="001E2914" w:rsidP="001E2914">
            <w:pPr>
              <w:spacing w:after="0"/>
              <w:ind w:left="-533"/>
              <w:jc w:val="right"/>
              <w:rPr>
                <w:rFonts w:cs="Calibri"/>
                <w:sz w:val="20"/>
                <w:szCs w:val="20"/>
                <w:lang w:eastAsia="x-none"/>
              </w:rPr>
            </w:pPr>
            <w:r w:rsidRPr="00285F87">
              <w:rPr>
                <w:rFonts w:cs="Calibri"/>
                <w:sz w:val="20"/>
                <w:szCs w:val="20"/>
                <w:lang w:eastAsia="x-none"/>
              </w:rPr>
              <w:t>13.06.2019</w:t>
            </w:r>
          </w:p>
        </w:tc>
      </w:tr>
      <w:tr w:rsidR="001E2914" w:rsidRPr="0031344D" w14:paraId="28A4D010" w14:textId="77777777" w:rsidTr="00CC58CB">
        <w:tc>
          <w:tcPr>
            <w:tcW w:w="837" w:type="dxa"/>
            <w:tcBorders>
              <w:top w:val="single" w:sz="8" w:space="0" w:color="4F81BD"/>
              <w:bottom w:val="single" w:sz="8" w:space="0" w:color="4F81BD"/>
            </w:tcBorders>
            <w:shd w:val="clear" w:color="auto" w:fill="DBE5F1"/>
            <w:vAlign w:val="center"/>
          </w:tcPr>
          <w:p w14:paraId="0E3F3D95" w14:textId="77777777" w:rsidR="001E2914" w:rsidRDefault="001E2914" w:rsidP="001E2914">
            <w:pPr>
              <w:spacing w:after="0"/>
              <w:rPr>
                <w:rFonts w:cs="Calibri"/>
                <w:bCs/>
                <w:sz w:val="20"/>
                <w:szCs w:val="20"/>
                <w:lang w:eastAsia="x-none"/>
              </w:rPr>
            </w:pPr>
            <w:r>
              <w:rPr>
                <w:rFonts w:cs="Calibri"/>
                <w:bCs/>
                <w:sz w:val="20"/>
                <w:szCs w:val="20"/>
                <w:lang w:eastAsia="x-none"/>
              </w:rPr>
              <w:t>9.</w:t>
            </w:r>
          </w:p>
        </w:tc>
        <w:tc>
          <w:tcPr>
            <w:tcW w:w="6387" w:type="dxa"/>
            <w:gridSpan w:val="2"/>
            <w:tcBorders>
              <w:top w:val="single" w:sz="8" w:space="0" w:color="4F81BD"/>
              <w:bottom w:val="single" w:sz="8" w:space="0" w:color="4F81BD"/>
            </w:tcBorders>
            <w:shd w:val="clear" w:color="auto" w:fill="auto"/>
            <w:vAlign w:val="center"/>
          </w:tcPr>
          <w:p w14:paraId="2B2A2B79" w14:textId="77777777" w:rsidR="001E2914" w:rsidRPr="002F3653" w:rsidRDefault="001E2914" w:rsidP="001E2914">
            <w:pPr>
              <w:spacing w:after="0"/>
              <w:rPr>
                <w:rFonts w:cs="Calibri"/>
                <w:sz w:val="20"/>
                <w:szCs w:val="20"/>
                <w:lang w:eastAsia="x-none"/>
              </w:rPr>
            </w:pPr>
            <w:r>
              <w:rPr>
                <w:rFonts w:cs="Calibri"/>
                <w:sz w:val="20"/>
                <w:szCs w:val="20"/>
                <w:lang w:eastAsia="x-none"/>
              </w:rPr>
              <w:t xml:space="preserve">Podnet na výkon kontroly na Úrad pre verejné obstarávanie –OPII                            </w:t>
            </w:r>
          </w:p>
        </w:tc>
        <w:tc>
          <w:tcPr>
            <w:tcW w:w="1531" w:type="dxa"/>
            <w:tcBorders>
              <w:top w:val="single" w:sz="8" w:space="0" w:color="4F81BD"/>
              <w:bottom w:val="single" w:sz="8" w:space="0" w:color="4F81BD"/>
            </w:tcBorders>
            <w:shd w:val="clear" w:color="auto" w:fill="auto"/>
          </w:tcPr>
          <w:p w14:paraId="0BD294D8" w14:textId="77777777" w:rsidR="001E2914" w:rsidRDefault="001E2914" w:rsidP="00BB5D44">
            <w:pPr>
              <w:spacing w:after="0"/>
              <w:ind w:left="-533"/>
              <w:jc w:val="right"/>
              <w:rPr>
                <w:rFonts w:cs="Calibri"/>
                <w:sz w:val="20"/>
                <w:szCs w:val="20"/>
                <w:lang w:eastAsia="x-none"/>
              </w:rPr>
            </w:pPr>
            <w:r w:rsidRPr="00285F87">
              <w:rPr>
                <w:rFonts w:cs="Calibri"/>
                <w:sz w:val="20"/>
                <w:szCs w:val="20"/>
                <w:lang w:eastAsia="x-none"/>
              </w:rPr>
              <w:t>1</w:t>
            </w:r>
            <w:r w:rsidR="00BB5D44">
              <w:rPr>
                <w:rFonts w:cs="Calibri"/>
                <w:sz w:val="20"/>
                <w:szCs w:val="20"/>
                <w:lang w:eastAsia="x-none"/>
              </w:rPr>
              <w:t>4</w:t>
            </w:r>
            <w:r w:rsidRPr="00285F87">
              <w:rPr>
                <w:rFonts w:cs="Calibri"/>
                <w:sz w:val="20"/>
                <w:szCs w:val="20"/>
                <w:lang w:eastAsia="x-none"/>
              </w:rPr>
              <w:t>.</w:t>
            </w:r>
            <w:r w:rsidR="00BB5D44">
              <w:rPr>
                <w:rFonts w:cs="Calibri"/>
                <w:sz w:val="20"/>
                <w:szCs w:val="20"/>
                <w:lang w:eastAsia="x-none"/>
              </w:rPr>
              <w:t>12</w:t>
            </w:r>
            <w:r w:rsidRPr="00285F87">
              <w:rPr>
                <w:rFonts w:cs="Calibri"/>
                <w:sz w:val="20"/>
                <w:szCs w:val="20"/>
                <w:lang w:eastAsia="x-none"/>
              </w:rPr>
              <w:t>.2019</w:t>
            </w:r>
          </w:p>
        </w:tc>
      </w:tr>
      <w:tr w:rsidR="00F00449" w:rsidRPr="0031344D" w14:paraId="7FEABCBC" w14:textId="77777777" w:rsidTr="00CC58CB">
        <w:tc>
          <w:tcPr>
            <w:tcW w:w="837" w:type="dxa"/>
            <w:tcBorders>
              <w:top w:val="single" w:sz="8" w:space="0" w:color="4F81BD"/>
              <w:bottom w:val="single" w:sz="8" w:space="0" w:color="4F81BD"/>
            </w:tcBorders>
            <w:shd w:val="clear" w:color="auto" w:fill="DBE5F1"/>
            <w:vAlign w:val="center"/>
          </w:tcPr>
          <w:p w14:paraId="55CED0BD" w14:textId="77777777" w:rsidR="00F00449" w:rsidRDefault="00F00449" w:rsidP="00F00449">
            <w:pPr>
              <w:spacing w:after="0"/>
              <w:rPr>
                <w:rFonts w:cs="Calibri"/>
                <w:bCs/>
                <w:sz w:val="20"/>
                <w:szCs w:val="20"/>
                <w:lang w:eastAsia="x-none"/>
              </w:rPr>
            </w:pPr>
            <w:r>
              <w:rPr>
                <w:rFonts w:cs="Calibri"/>
                <w:bCs/>
                <w:sz w:val="20"/>
                <w:szCs w:val="20"/>
                <w:lang w:eastAsia="x-none"/>
              </w:rPr>
              <w:t>10.</w:t>
            </w:r>
          </w:p>
        </w:tc>
        <w:tc>
          <w:tcPr>
            <w:tcW w:w="6387" w:type="dxa"/>
            <w:gridSpan w:val="2"/>
            <w:tcBorders>
              <w:top w:val="single" w:sz="8" w:space="0" w:color="4F81BD"/>
              <w:bottom w:val="single" w:sz="8" w:space="0" w:color="4F81BD"/>
            </w:tcBorders>
            <w:shd w:val="clear" w:color="auto" w:fill="auto"/>
            <w:vAlign w:val="center"/>
          </w:tcPr>
          <w:p w14:paraId="7A2AB976" w14:textId="77777777" w:rsidR="00F00449" w:rsidRPr="00496C02" w:rsidRDefault="00F00449" w:rsidP="00F00449">
            <w:pPr>
              <w:spacing w:after="0"/>
              <w:rPr>
                <w:rFonts w:cs="Calibri"/>
                <w:sz w:val="20"/>
                <w:szCs w:val="20"/>
                <w:lang w:eastAsia="x-none"/>
              </w:rPr>
            </w:pPr>
            <w:r>
              <w:rPr>
                <w:rFonts w:cs="Calibri"/>
                <w:sz w:val="20"/>
                <w:szCs w:val="20"/>
                <w:lang w:eastAsia="x-none"/>
              </w:rPr>
              <w:t>Informácia o zverejnení výzvy na predkladanie ponúk</w:t>
            </w:r>
            <w:r w:rsidRPr="00496C02" w:rsidDel="00494377">
              <w:rPr>
                <w:rFonts w:cs="Calibri"/>
                <w:sz w:val="20"/>
                <w:szCs w:val="20"/>
                <w:lang w:eastAsia="x-none"/>
              </w:rPr>
              <w:t xml:space="preserve"> </w:t>
            </w:r>
          </w:p>
        </w:tc>
        <w:tc>
          <w:tcPr>
            <w:tcW w:w="1531" w:type="dxa"/>
            <w:tcBorders>
              <w:top w:val="single" w:sz="8" w:space="0" w:color="4F81BD"/>
              <w:bottom w:val="single" w:sz="8" w:space="0" w:color="4F81BD"/>
            </w:tcBorders>
            <w:shd w:val="clear" w:color="auto" w:fill="auto"/>
          </w:tcPr>
          <w:p w14:paraId="5419E172" w14:textId="77777777" w:rsidR="00F00449" w:rsidRDefault="00A52420" w:rsidP="00A52420">
            <w:pPr>
              <w:spacing w:after="0"/>
              <w:ind w:left="-533"/>
              <w:jc w:val="right"/>
              <w:rPr>
                <w:rFonts w:cs="Calibri"/>
                <w:sz w:val="20"/>
                <w:szCs w:val="20"/>
                <w:lang w:eastAsia="x-none"/>
              </w:rPr>
            </w:pPr>
            <w:r>
              <w:rPr>
                <w:rFonts w:cs="Calibri"/>
                <w:sz w:val="20"/>
                <w:szCs w:val="20"/>
                <w:lang w:eastAsia="x-none"/>
              </w:rPr>
              <w:t>01</w:t>
            </w:r>
            <w:r w:rsidR="00F00449" w:rsidRPr="00285F87">
              <w:rPr>
                <w:rFonts w:cs="Calibri"/>
                <w:sz w:val="20"/>
                <w:szCs w:val="20"/>
                <w:lang w:eastAsia="x-none"/>
              </w:rPr>
              <w:t>.0</w:t>
            </w:r>
            <w:r>
              <w:rPr>
                <w:rFonts w:cs="Calibri"/>
                <w:sz w:val="20"/>
                <w:szCs w:val="20"/>
                <w:lang w:eastAsia="x-none"/>
              </w:rPr>
              <w:t>9</w:t>
            </w:r>
            <w:r w:rsidR="00F00449" w:rsidRPr="00285F87">
              <w:rPr>
                <w:rFonts w:cs="Calibri"/>
                <w:sz w:val="20"/>
                <w:szCs w:val="20"/>
                <w:lang w:eastAsia="x-none"/>
              </w:rPr>
              <w:t>.20</w:t>
            </w:r>
            <w:r>
              <w:rPr>
                <w:rFonts w:cs="Calibri"/>
                <w:sz w:val="20"/>
                <w:szCs w:val="20"/>
                <w:lang w:eastAsia="x-none"/>
              </w:rPr>
              <w:t>20</w:t>
            </w:r>
          </w:p>
        </w:tc>
      </w:tr>
      <w:tr w:rsidR="00F00449" w:rsidRPr="0031344D" w14:paraId="49A1DF98" w14:textId="77777777" w:rsidTr="00CC58CB">
        <w:tc>
          <w:tcPr>
            <w:tcW w:w="837" w:type="dxa"/>
            <w:tcBorders>
              <w:top w:val="single" w:sz="8" w:space="0" w:color="4F81BD"/>
              <w:bottom w:val="single" w:sz="8" w:space="0" w:color="4F81BD"/>
            </w:tcBorders>
            <w:shd w:val="clear" w:color="auto" w:fill="DBE5F1"/>
            <w:vAlign w:val="center"/>
          </w:tcPr>
          <w:p w14:paraId="6B576ED5" w14:textId="77777777" w:rsidR="00F00449" w:rsidRDefault="00F00449" w:rsidP="00F00449">
            <w:pPr>
              <w:spacing w:after="0"/>
              <w:rPr>
                <w:rFonts w:cs="Calibri"/>
                <w:bCs/>
                <w:sz w:val="20"/>
                <w:szCs w:val="20"/>
                <w:lang w:eastAsia="x-none"/>
              </w:rPr>
            </w:pPr>
            <w:r>
              <w:rPr>
                <w:rFonts w:cs="Calibri"/>
                <w:bCs/>
                <w:sz w:val="20"/>
                <w:szCs w:val="20"/>
                <w:lang w:eastAsia="x-none"/>
              </w:rPr>
              <w:t>11.</w:t>
            </w:r>
          </w:p>
        </w:tc>
        <w:tc>
          <w:tcPr>
            <w:tcW w:w="6387" w:type="dxa"/>
            <w:gridSpan w:val="2"/>
            <w:tcBorders>
              <w:top w:val="single" w:sz="8" w:space="0" w:color="4F81BD"/>
              <w:bottom w:val="single" w:sz="8" w:space="0" w:color="4F81BD"/>
            </w:tcBorders>
            <w:shd w:val="clear" w:color="auto" w:fill="auto"/>
            <w:vAlign w:val="center"/>
          </w:tcPr>
          <w:p w14:paraId="1443C902" w14:textId="77777777" w:rsidR="00F00449" w:rsidRDefault="00F00449" w:rsidP="00F00449">
            <w:pPr>
              <w:spacing w:after="0"/>
              <w:rPr>
                <w:rFonts w:cs="Calibri"/>
                <w:sz w:val="20"/>
                <w:szCs w:val="20"/>
                <w:lang w:eastAsia="x-none"/>
              </w:rPr>
            </w:pPr>
            <w:r w:rsidRPr="00585177">
              <w:rPr>
                <w:rFonts w:cs="Calibri"/>
                <w:sz w:val="20"/>
                <w:szCs w:val="20"/>
                <w:lang w:eastAsia="x-none"/>
              </w:rPr>
              <w:t>Žiadosť o kontrolu a čestné vyhlásenie</w:t>
            </w:r>
            <w:r>
              <w:rPr>
                <w:rFonts w:cs="Calibri"/>
                <w:sz w:val="20"/>
                <w:szCs w:val="20"/>
                <w:lang w:eastAsia="x-none"/>
              </w:rPr>
              <w:t xml:space="preserve"> </w:t>
            </w:r>
            <w:r w:rsidRPr="00585177">
              <w:rPr>
                <w:rFonts w:cs="Calibri"/>
                <w:sz w:val="20"/>
                <w:szCs w:val="20"/>
                <w:lang w:eastAsia="x-none"/>
              </w:rPr>
              <w:t>CEF</w:t>
            </w:r>
          </w:p>
        </w:tc>
        <w:tc>
          <w:tcPr>
            <w:tcW w:w="1531" w:type="dxa"/>
            <w:tcBorders>
              <w:top w:val="single" w:sz="8" w:space="0" w:color="4F81BD"/>
              <w:bottom w:val="single" w:sz="8" w:space="0" w:color="4F81BD"/>
            </w:tcBorders>
            <w:shd w:val="clear" w:color="auto" w:fill="auto"/>
          </w:tcPr>
          <w:p w14:paraId="07830D4C" w14:textId="77777777" w:rsidR="00F00449" w:rsidRPr="00285F87" w:rsidRDefault="00A52420" w:rsidP="00F00449">
            <w:pPr>
              <w:spacing w:after="0"/>
              <w:ind w:left="-533"/>
              <w:jc w:val="right"/>
              <w:rPr>
                <w:rFonts w:cs="Calibri"/>
                <w:sz w:val="20"/>
                <w:szCs w:val="20"/>
                <w:lang w:eastAsia="x-none"/>
              </w:rPr>
            </w:pPr>
            <w:r>
              <w:rPr>
                <w:rFonts w:cs="Calibri"/>
                <w:sz w:val="20"/>
                <w:szCs w:val="20"/>
                <w:lang w:eastAsia="x-none"/>
              </w:rPr>
              <w:t>01</w:t>
            </w:r>
            <w:r w:rsidRPr="00285F87">
              <w:rPr>
                <w:rFonts w:cs="Calibri"/>
                <w:sz w:val="20"/>
                <w:szCs w:val="20"/>
                <w:lang w:eastAsia="x-none"/>
              </w:rPr>
              <w:t>.0</w:t>
            </w:r>
            <w:r>
              <w:rPr>
                <w:rFonts w:cs="Calibri"/>
                <w:sz w:val="20"/>
                <w:szCs w:val="20"/>
                <w:lang w:eastAsia="x-none"/>
              </w:rPr>
              <w:t>9</w:t>
            </w:r>
            <w:r w:rsidRPr="00285F87">
              <w:rPr>
                <w:rFonts w:cs="Calibri"/>
                <w:sz w:val="20"/>
                <w:szCs w:val="20"/>
                <w:lang w:eastAsia="x-none"/>
              </w:rPr>
              <w:t>.20</w:t>
            </w:r>
            <w:r>
              <w:rPr>
                <w:rFonts w:cs="Calibri"/>
                <w:sz w:val="20"/>
                <w:szCs w:val="20"/>
                <w:lang w:eastAsia="x-none"/>
              </w:rPr>
              <w:t>20</w:t>
            </w:r>
          </w:p>
        </w:tc>
      </w:tr>
      <w:tr w:rsidR="00F00449" w:rsidRPr="0031344D" w14:paraId="51F6301D" w14:textId="77777777" w:rsidTr="00CC58CB">
        <w:tc>
          <w:tcPr>
            <w:tcW w:w="837" w:type="dxa"/>
            <w:tcBorders>
              <w:top w:val="single" w:sz="8" w:space="0" w:color="4F81BD"/>
              <w:bottom w:val="single" w:sz="8" w:space="0" w:color="4F81BD"/>
            </w:tcBorders>
            <w:shd w:val="clear" w:color="auto" w:fill="DBE5F1"/>
            <w:vAlign w:val="center"/>
          </w:tcPr>
          <w:p w14:paraId="620BB2E4" w14:textId="77777777" w:rsidR="00F00449" w:rsidRDefault="00F00449" w:rsidP="00F00449">
            <w:pPr>
              <w:spacing w:after="0"/>
              <w:rPr>
                <w:rFonts w:cs="Calibri"/>
                <w:bCs/>
                <w:sz w:val="20"/>
                <w:szCs w:val="20"/>
                <w:lang w:eastAsia="x-none"/>
              </w:rPr>
            </w:pPr>
            <w:r>
              <w:rPr>
                <w:rFonts w:cs="Calibri"/>
                <w:bCs/>
                <w:sz w:val="20"/>
                <w:szCs w:val="20"/>
                <w:lang w:eastAsia="x-none"/>
              </w:rPr>
              <w:t>12.</w:t>
            </w:r>
          </w:p>
        </w:tc>
        <w:tc>
          <w:tcPr>
            <w:tcW w:w="6387" w:type="dxa"/>
            <w:gridSpan w:val="2"/>
            <w:tcBorders>
              <w:top w:val="single" w:sz="8" w:space="0" w:color="4F81BD"/>
              <w:bottom w:val="single" w:sz="8" w:space="0" w:color="4F81BD"/>
            </w:tcBorders>
            <w:shd w:val="clear" w:color="auto" w:fill="auto"/>
            <w:vAlign w:val="center"/>
          </w:tcPr>
          <w:p w14:paraId="75DACB83" w14:textId="77777777" w:rsidR="00F00449" w:rsidRDefault="00F00449" w:rsidP="00F00449">
            <w:pPr>
              <w:spacing w:after="0"/>
              <w:rPr>
                <w:rFonts w:cs="Calibri"/>
                <w:sz w:val="20"/>
                <w:szCs w:val="20"/>
                <w:lang w:eastAsia="x-none"/>
              </w:rPr>
            </w:pPr>
            <w:r w:rsidRPr="00585177">
              <w:rPr>
                <w:rFonts w:cs="Calibri"/>
                <w:sz w:val="20"/>
                <w:szCs w:val="20"/>
                <w:lang w:eastAsia="x-none"/>
              </w:rPr>
              <w:t>Vyhlásenie ku konfliktu záujmov</w:t>
            </w:r>
            <w:r>
              <w:rPr>
                <w:rFonts w:cs="Calibri"/>
                <w:sz w:val="20"/>
                <w:szCs w:val="20"/>
                <w:lang w:eastAsia="x-none"/>
              </w:rPr>
              <w:t xml:space="preserve"> </w:t>
            </w:r>
            <w:r w:rsidRPr="00585177">
              <w:rPr>
                <w:rFonts w:cs="Calibri"/>
                <w:sz w:val="20"/>
                <w:szCs w:val="20"/>
                <w:lang w:eastAsia="x-none"/>
              </w:rPr>
              <w:t>CEF</w:t>
            </w:r>
          </w:p>
        </w:tc>
        <w:tc>
          <w:tcPr>
            <w:tcW w:w="1531" w:type="dxa"/>
            <w:tcBorders>
              <w:top w:val="single" w:sz="8" w:space="0" w:color="4F81BD"/>
              <w:bottom w:val="single" w:sz="8" w:space="0" w:color="4F81BD"/>
            </w:tcBorders>
            <w:shd w:val="clear" w:color="auto" w:fill="auto"/>
          </w:tcPr>
          <w:p w14:paraId="65BE5600" w14:textId="77777777" w:rsidR="00F00449" w:rsidRPr="00285F87" w:rsidRDefault="00A52420" w:rsidP="00F00449">
            <w:pPr>
              <w:spacing w:after="0"/>
              <w:ind w:left="-533"/>
              <w:jc w:val="right"/>
              <w:rPr>
                <w:rFonts w:cs="Calibri"/>
                <w:sz w:val="20"/>
                <w:szCs w:val="20"/>
                <w:lang w:eastAsia="x-none"/>
              </w:rPr>
            </w:pPr>
            <w:r>
              <w:rPr>
                <w:rFonts w:cs="Calibri"/>
                <w:sz w:val="20"/>
                <w:szCs w:val="20"/>
                <w:lang w:eastAsia="x-none"/>
              </w:rPr>
              <w:t>01</w:t>
            </w:r>
            <w:r w:rsidRPr="00285F87">
              <w:rPr>
                <w:rFonts w:cs="Calibri"/>
                <w:sz w:val="20"/>
                <w:szCs w:val="20"/>
                <w:lang w:eastAsia="x-none"/>
              </w:rPr>
              <w:t>.0</w:t>
            </w:r>
            <w:r>
              <w:rPr>
                <w:rFonts w:cs="Calibri"/>
                <w:sz w:val="20"/>
                <w:szCs w:val="20"/>
                <w:lang w:eastAsia="x-none"/>
              </w:rPr>
              <w:t>9</w:t>
            </w:r>
            <w:r w:rsidRPr="00285F87">
              <w:rPr>
                <w:rFonts w:cs="Calibri"/>
                <w:sz w:val="20"/>
                <w:szCs w:val="20"/>
                <w:lang w:eastAsia="x-none"/>
              </w:rPr>
              <w:t>.20</w:t>
            </w:r>
            <w:r>
              <w:rPr>
                <w:rFonts w:cs="Calibri"/>
                <w:sz w:val="20"/>
                <w:szCs w:val="20"/>
                <w:lang w:eastAsia="x-none"/>
              </w:rPr>
              <w:t>20</w:t>
            </w:r>
          </w:p>
        </w:tc>
      </w:tr>
      <w:tr w:rsidR="00F00449" w:rsidRPr="0031344D" w14:paraId="7FC8B9B9" w14:textId="77777777" w:rsidTr="00CC58CB">
        <w:tc>
          <w:tcPr>
            <w:tcW w:w="837" w:type="dxa"/>
            <w:tcBorders>
              <w:top w:val="single" w:sz="8" w:space="0" w:color="4F81BD"/>
              <w:bottom w:val="single" w:sz="8" w:space="0" w:color="4F81BD"/>
            </w:tcBorders>
            <w:shd w:val="clear" w:color="auto" w:fill="DBE5F1"/>
            <w:vAlign w:val="center"/>
          </w:tcPr>
          <w:p w14:paraId="6CA0BAE0" w14:textId="77777777" w:rsidR="00F00449" w:rsidRDefault="00F00449" w:rsidP="00F00449">
            <w:pPr>
              <w:spacing w:after="0"/>
              <w:rPr>
                <w:rFonts w:cs="Calibri"/>
                <w:bCs/>
                <w:sz w:val="20"/>
                <w:szCs w:val="20"/>
                <w:lang w:eastAsia="x-none"/>
              </w:rPr>
            </w:pPr>
            <w:r>
              <w:rPr>
                <w:rFonts w:cs="Calibri"/>
                <w:bCs/>
                <w:sz w:val="20"/>
                <w:szCs w:val="20"/>
                <w:lang w:eastAsia="x-none"/>
              </w:rPr>
              <w:t>13.</w:t>
            </w:r>
          </w:p>
        </w:tc>
        <w:tc>
          <w:tcPr>
            <w:tcW w:w="6387" w:type="dxa"/>
            <w:gridSpan w:val="2"/>
            <w:tcBorders>
              <w:top w:val="single" w:sz="8" w:space="0" w:color="4F81BD"/>
              <w:bottom w:val="single" w:sz="8" w:space="0" w:color="4F81BD"/>
            </w:tcBorders>
            <w:shd w:val="clear" w:color="auto" w:fill="auto"/>
            <w:vAlign w:val="center"/>
          </w:tcPr>
          <w:p w14:paraId="6D2E0441" w14:textId="77777777" w:rsidR="00F00449" w:rsidRDefault="00F00449" w:rsidP="00F00449">
            <w:pPr>
              <w:spacing w:after="0"/>
              <w:rPr>
                <w:rFonts w:cs="Calibri"/>
                <w:sz w:val="20"/>
                <w:szCs w:val="20"/>
                <w:lang w:eastAsia="x-none"/>
              </w:rPr>
            </w:pPr>
            <w:r w:rsidRPr="00585177">
              <w:rPr>
                <w:rFonts w:cs="Calibri"/>
                <w:sz w:val="20"/>
                <w:szCs w:val="20"/>
                <w:lang w:eastAsia="x-none"/>
              </w:rPr>
              <w:t>Formulár  PHZ</w:t>
            </w:r>
            <w:r>
              <w:rPr>
                <w:rFonts w:cs="Calibri"/>
                <w:sz w:val="20"/>
                <w:szCs w:val="20"/>
                <w:lang w:eastAsia="x-none"/>
              </w:rPr>
              <w:t xml:space="preserve"> - </w:t>
            </w:r>
            <w:r w:rsidRPr="00585177">
              <w:rPr>
                <w:rFonts w:cs="Calibri"/>
                <w:sz w:val="20"/>
                <w:szCs w:val="20"/>
                <w:lang w:eastAsia="x-none"/>
              </w:rPr>
              <w:t>CEF</w:t>
            </w:r>
          </w:p>
        </w:tc>
        <w:tc>
          <w:tcPr>
            <w:tcW w:w="1531" w:type="dxa"/>
            <w:tcBorders>
              <w:top w:val="single" w:sz="8" w:space="0" w:color="4F81BD"/>
              <w:bottom w:val="single" w:sz="8" w:space="0" w:color="4F81BD"/>
            </w:tcBorders>
            <w:shd w:val="clear" w:color="auto" w:fill="auto"/>
          </w:tcPr>
          <w:p w14:paraId="19662C93" w14:textId="77777777" w:rsidR="00F00449" w:rsidRPr="00285F87" w:rsidRDefault="00A52420" w:rsidP="00F00449">
            <w:pPr>
              <w:spacing w:after="0"/>
              <w:ind w:left="-533"/>
              <w:jc w:val="right"/>
              <w:rPr>
                <w:rFonts w:cs="Calibri"/>
                <w:sz w:val="20"/>
                <w:szCs w:val="20"/>
                <w:lang w:eastAsia="x-none"/>
              </w:rPr>
            </w:pPr>
            <w:r>
              <w:rPr>
                <w:rFonts w:cs="Calibri"/>
                <w:sz w:val="20"/>
                <w:szCs w:val="20"/>
                <w:lang w:eastAsia="x-none"/>
              </w:rPr>
              <w:t>01</w:t>
            </w:r>
            <w:r w:rsidRPr="00285F87">
              <w:rPr>
                <w:rFonts w:cs="Calibri"/>
                <w:sz w:val="20"/>
                <w:szCs w:val="20"/>
                <w:lang w:eastAsia="x-none"/>
              </w:rPr>
              <w:t>.0</w:t>
            </w:r>
            <w:r>
              <w:rPr>
                <w:rFonts w:cs="Calibri"/>
                <w:sz w:val="20"/>
                <w:szCs w:val="20"/>
                <w:lang w:eastAsia="x-none"/>
              </w:rPr>
              <w:t>9</w:t>
            </w:r>
            <w:r w:rsidRPr="00285F87">
              <w:rPr>
                <w:rFonts w:cs="Calibri"/>
                <w:sz w:val="20"/>
                <w:szCs w:val="20"/>
                <w:lang w:eastAsia="x-none"/>
              </w:rPr>
              <w:t>.20</w:t>
            </w:r>
            <w:r>
              <w:rPr>
                <w:rFonts w:cs="Calibri"/>
                <w:sz w:val="20"/>
                <w:szCs w:val="20"/>
                <w:lang w:eastAsia="x-none"/>
              </w:rPr>
              <w:t>20</w:t>
            </w:r>
          </w:p>
        </w:tc>
      </w:tr>
      <w:tr w:rsidR="00F00449" w:rsidRPr="0031344D" w14:paraId="15461B6A" w14:textId="77777777" w:rsidTr="00CC58CB">
        <w:tc>
          <w:tcPr>
            <w:tcW w:w="837" w:type="dxa"/>
            <w:tcBorders>
              <w:top w:val="single" w:sz="8" w:space="0" w:color="4F81BD"/>
              <w:bottom w:val="single" w:sz="8" w:space="0" w:color="4F81BD"/>
            </w:tcBorders>
            <w:shd w:val="clear" w:color="auto" w:fill="DBE5F1"/>
            <w:vAlign w:val="center"/>
          </w:tcPr>
          <w:p w14:paraId="5289E27F" w14:textId="77777777" w:rsidR="00F00449" w:rsidRDefault="00F00449" w:rsidP="00F00449">
            <w:pPr>
              <w:spacing w:after="0"/>
              <w:rPr>
                <w:rFonts w:cs="Calibri"/>
                <w:bCs/>
                <w:sz w:val="20"/>
                <w:szCs w:val="20"/>
                <w:lang w:eastAsia="x-none"/>
              </w:rPr>
            </w:pPr>
            <w:r>
              <w:rPr>
                <w:rFonts w:cs="Calibri"/>
                <w:bCs/>
                <w:sz w:val="20"/>
                <w:szCs w:val="20"/>
                <w:lang w:eastAsia="x-none"/>
              </w:rPr>
              <w:t>14.</w:t>
            </w:r>
          </w:p>
        </w:tc>
        <w:tc>
          <w:tcPr>
            <w:tcW w:w="6387" w:type="dxa"/>
            <w:gridSpan w:val="2"/>
            <w:tcBorders>
              <w:top w:val="single" w:sz="8" w:space="0" w:color="4F81BD"/>
              <w:bottom w:val="single" w:sz="8" w:space="0" w:color="4F81BD"/>
            </w:tcBorders>
            <w:shd w:val="clear" w:color="auto" w:fill="auto"/>
            <w:vAlign w:val="center"/>
          </w:tcPr>
          <w:p w14:paraId="0EC2F862" w14:textId="77777777" w:rsidR="00F00449" w:rsidRDefault="00F00449" w:rsidP="00F00449">
            <w:pPr>
              <w:spacing w:after="0"/>
              <w:rPr>
                <w:rFonts w:cs="Calibri"/>
                <w:sz w:val="20"/>
                <w:szCs w:val="20"/>
                <w:lang w:eastAsia="x-none"/>
              </w:rPr>
            </w:pPr>
            <w:r w:rsidRPr="00585177">
              <w:rPr>
                <w:rFonts w:cs="Calibri"/>
                <w:sz w:val="20"/>
                <w:szCs w:val="20"/>
                <w:lang w:eastAsia="x-none"/>
              </w:rPr>
              <w:t>Záznam z prieskumu trhu</w:t>
            </w:r>
            <w:r>
              <w:rPr>
                <w:rFonts w:cs="Calibri"/>
                <w:sz w:val="20"/>
                <w:szCs w:val="20"/>
                <w:lang w:eastAsia="x-none"/>
              </w:rPr>
              <w:t xml:space="preserve"> - </w:t>
            </w:r>
            <w:r w:rsidRPr="00585177">
              <w:rPr>
                <w:rFonts w:cs="Calibri"/>
                <w:sz w:val="20"/>
                <w:szCs w:val="20"/>
                <w:lang w:eastAsia="x-none"/>
              </w:rPr>
              <w:t>CEF</w:t>
            </w:r>
          </w:p>
        </w:tc>
        <w:tc>
          <w:tcPr>
            <w:tcW w:w="1531" w:type="dxa"/>
            <w:tcBorders>
              <w:top w:val="single" w:sz="8" w:space="0" w:color="4F81BD"/>
              <w:bottom w:val="single" w:sz="8" w:space="0" w:color="4F81BD"/>
            </w:tcBorders>
            <w:shd w:val="clear" w:color="auto" w:fill="auto"/>
          </w:tcPr>
          <w:p w14:paraId="68BF7DB3" w14:textId="77777777" w:rsidR="00F00449" w:rsidRPr="00285F87" w:rsidRDefault="00A52420" w:rsidP="00F00449">
            <w:pPr>
              <w:spacing w:after="0"/>
              <w:ind w:left="-533"/>
              <w:jc w:val="right"/>
              <w:rPr>
                <w:rFonts w:cs="Calibri"/>
                <w:sz w:val="20"/>
                <w:szCs w:val="20"/>
                <w:lang w:eastAsia="x-none"/>
              </w:rPr>
            </w:pPr>
            <w:r>
              <w:rPr>
                <w:rFonts w:cs="Calibri"/>
                <w:sz w:val="20"/>
                <w:szCs w:val="20"/>
                <w:lang w:eastAsia="x-none"/>
              </w:rPr>
              <w:t>01</w:t>
            </w:r>
            <w:r w:rsidRPr="00285F87">
              <w:rPr>
                <w:rFonts w:cs="Calibri"/>
                <w:sz w:val="20"/>
                <w:szCs w:val="20"/>
                <w:lang w:eastAsia="x-none"/>
              </w:rPr>
              <w:t>.0</w:t>
            </w:r>
            <w:r>
              <w:rPr>
                <w:rFonts w:cs="Calibri"/>
                <w:sz w:val="20"/>
                <w:szCs w:val="20"/>
                <w:lang w:eastAsia="x-none"/>
              </w:rPr>
              <w:t>9</w:t>
            </w:r>
            <w:r w:rsidRPr="00285F87">
              <w:rPr>
                <w:rFonts w:cs="Calibri"/>
                <w:sz w:val="20"/>
                <w:szCs w:val="20"/>
                <w:lang w:eastAsia="x-none"/>
              </w:rPr>
              <w:t>.20</w:t>
            </w:r>
            <w:r>
              <w:rPr>
                <w:rFonts w:cs="Calibri"/>
                <w:sz w:val="20"/>
                <w:szCs w:val="20"/>
                <w:lang w:eastAsia="x-none"/>
              </w:rPr>
              <w:t>20</w:t>
            </w:r>
          </w:p>
        </w:tc>
      </w:tr>
      <w:tr w:rsidR="00F00449" w:rsidRPr="0031344D" w14:paraId="1696BC40" w14:textId="77777777" w:rsidTr="00CC58CB">
        <w:tc>
          <w:tcPr>
            <w:tcW w:w="837" w:type="dxa"/>
            <w:tcBorders>
              <w:top w:val="single" w:sz="8" w:space="0" w:color="4F81BD"/>
              <w:bottom w:val="single" w:sz="8" w:space="0" w:color="4F81BD"/>
            </w:tcBorders>
            <w:shd w:val="clear" w:color="auto" w:fill="DBE5F1"/>
            <w:vAlign w:val="center"/>
          </w:tcPr>
          <w:p w14:paraId="3D966DC0" w14:textId="77777777" w:rsidR="00F00449" w:rsidRDefault="00F00449" w:rsidP="00F00449">
            <w:pPr>
              <w:spacing w:after="0"/>
              <w:rPr>
                <w:rFonts w:cs="Calibri"/>
                <w:bCs/>
                <w:sz w:val="20"/>
                <w:szCs w:val="20"/>
                <w:lang w:eastAsia="x-none"/>
              </w:rPr>
            </w:pPr>
            <w:r>
              <w:rPr>
                <w:rFonts w:cs="Calibri"/>
                <w:bCs/>
                <w:sz w:val="20"/>
                <w:szCs w:val="20"/>
                <w:lang w:eastAsia="x-none"/>
              </w:rPr>
              <w:t>15.</w:t>
            </w:r>
          </w:p>
        </w:tc>
        <w:tc>
          <w:tcPr>
            <w:tcW w:w="6387" w:type="dxa"/>
            <w:gridSpan w:val="2"/>
            <w:tcBorders>
              <w:top w:val="single" w:sz="8" w:space="0" w:color="4F81BD"/>
              <w:bottom w:val="single" w:sz="8" w:space="0" w:color="4F81BD"/>
            </w:tcBorders>
            <w:shd w:val="clear" w:color="auto" w:fill="auto"/>
            <w:vAlign w:val="center"/>
          </w:tcPr>
          <w:p w14:paraId="4EFD3A16" w14:textId="77777777" w:rsidR="00F00449" w:rsidRDefault="00F00449" w:rsidP="00F00449">
            <w:pPr>
              <w:spacing w:after="0"/>
              <w:rPr>
                <w:rFonts w:cs="Calibri"/>
                <w:sz w:val="20"/>
                <w:szCs w:val="20"/>
                <w:lang w:eastAsia="x-none"/>
              </w:rPr>
            </w:pPr>
            <w:r w:rsidRPr="00585177">
              <w:rPr>
                <w:rFonts w:cs="Calibri"/>
                <w:sz w:val="20"/>
                <w:szCs w:val="20"/>
                <w:lang w:eastAsia="x-none"/>
              </w:rPr>
              <w:t>Podanie podnetu na kontrolu UVO</w:t>
            </w:r>
            <w:r>
              <w:rPr>
                <w:rFonts w:cs="Calibri"/>
                <w:sz w:val="20"/>
                <w:szCs w:val="20"/>
                <w:lang w:eastAsia="x-none"/>
              </w:rPr>
              <w:t xml:space="preserve"> - </w:t>
            </w:r>
            <w:r w:rsidRPr="00585177">
              <w:rPr>
                <w:rFonts w:cs="Calibri"/>
                <w:sz w:val="20"/>
                <w:szCs w:val="20"/>
                <w:lang w:eastAsia="x-none"/>
              </w:rPr>
              <w:t>CEF</w:t>
            </w:r>
          </w:p>
        </w:tc>
        <w:tc>
          <w:tcPr>
            <w:tcW w:w="1531" w:type="dxa"/>
            <w:tcBorders>
              <w:top w:val="single" w:sz="8" w:space="0" w:color="4F81BD"/>
              <w:bottom w:val="single" w:sz="8" w:space="0" w:color="4F81BD"/>
            </w:tcBorders>
            <w:shd w:val="clear" w:color="auto" w:fill="auto"/>
          </w:tcPr>
          <w:p w14:paraId="63AA47F0" w14:textId="77777777" w:rsidR="00F00449" w:rsidRPr="00285F87" w:rsidRDefault="00A52420" w:rsidP="00F00449">
            <w:pPr>
              <w:spacing w:after="0"/>
              <w:ind w:left="-533"/>
              <w:jc w:val="right"/>
              <w:rPr>
                <w:rFonts w:cs="Calibri"/>
                <w:sz w:val="20"/>
                <w:szCs w:val="20"/>
                <w:lang w:eastAsia="x-none"/>
              </w:rPr>
            </w:pPr>
            <w:r>
              <w:rPr>
                <w:rFonts w:cs="Calibri"/>
                <w:sz w:val="20"/>
                <w:szCs w:val="20"/>
                <w:lang w:eastAsia="x-none"/>
              </w:rPr>
              <w:t>01</w:t>
            </w:r>
            <w:r w:rsidRPr="00285F87">
              <w:rPr>
                <w:rFonts w:cs="Calibri"/>
                <w:sz w:val="20"/>
                <w:szCs w:val="20"/>
                <w:lang w:eastAsia="x-none"/>
              </w:rPr>
              <w:t>.0</w:t>
            </w:r>
            <w:r>
              <w:rPr>
                <w:rFonts w:cs="Calibri"/>
                <w:sz w:val="20"/>
                <w:szCs w:val="20"/>
                <w:lang w:eastAsia="x-none"/>
              </w:rPr>
              <w:t>9</w:t>
            </w:r>
            <w:r w:rsidRPr="00285F87">
              <w:rPr>
                <w:rFonts w:cs="Calibri"/>
                <w:sz w:val="20"/>
                <w:szCs w:val="20"/>
                <w:lang w:eastAsia="x-none"/>
              </w:rPr>
              <w:t>.20</w:t>
            </w:r>
            <w:r>
              <w:rPr>
                <w:rFonts w:cs="Calibri"/>
                <w:sz w:val="20"/>
                <w:szCs w:val="20"/>
                <w:lang w:eastAsia="x-none"/>
              </w:rPr>
              <w:t>20</w:t>
            </w:r>
          </w:p>
        </w:tc>
      </w:tr>
    </w:tbl>
    <w:p w14:paraId="2FC0929B" w14:textId="77777777" w:rsidR="00961032" w:rsidRPr="0031344D" w:rsidRDefault="00961032" w:rsidP="00193D67">
      <w:pPr>
        <w:rPr>
          <w:lang w:eastAsia="x-none"/>
        </w:rPr>
      </w:pPr>
    </w:p>
    <w:p w14:paraId="09C5165C" w14:textId="77777777" w:rsidR="00C172E2" w:rsidRPr="0031344D" w:rsidRDefault="00C172E2" w:rsidP="00DA2543">
      <w:pPr>
        <w:pStyle w:val="Odsekzoznamu"/>
        <w:autoSpaceDE w:val="0"/>
        <w:autoSpaceDN w:val="0"/>
        <w:adjustRightInd w:val="0"/>
        <w:spacing w:before="120" w:after="120" w:line="276" w:lineRule="auto"/>
        <w:ind w:left="0"/>
        <w:contextualSpacing w:val="0"/>
        <w:jc w:val="both"/>
        <w:rPr>
          <w:rFonts w:ascii="Calibri" w:hAnsi="Calibri" w:cs="Calibri"/>
          <w:sz w:val="20"/>
          <w:szCs w:val="20"/>
        </w:rPr>
      </w:pPr>
    </w:p>
    <w:sectPr w:rsidR="00C172E2" w:rsidRPr="0031344D" w:rsidSect="00A82859">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D04F38" w14:textId="77777777" w:rsidR="00C138E2" w:rsidRDefault="00C138E2" w:rsidP="00AF29A1">
      <w:pPr>
        <w:spacing w:after="0" w:line="240" w:lineRule="auto"/>
      </w:pPr>
      <w:r>
        <w:separator/>
      </w:r>
    </w:p>
  </w:endnote>
  <w:endnote w:type="continuationSeparator" w:id="0">
    <w:p w14:paraId="201C9B99" w14:textId="77777777" w:rsidR="00C138E2" w:rsidRDefault="00C138E2" w:rsidP="00AF29A1">
      <w:pPr>
        <w:spacing w:after="0" w:line="240" w:lineRule="auto"/>
      </w:pPr>
      <w:r>
        <w:continuationSeparator/>
      </w:r>
    </w:p>
  </w:endnote>
  <w:endnote w:type="continuationNotice" w:id="1">
    <w:p w14:paraId="3CD389B7" w14:textId="77777777" w:rsidR="00C138E2" w:rsidRDefault="00C138E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1"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BatangChe">
    <w:panose1 w:val="02030609000101010101"/>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AF8605" w14:textId="77777777" w:rsidR="00C138E2" w:rsidRPr="009A5CBF" w:rsidRDefault="00C138E2" w:rsidP="00E15463">
    <w:pPr>
      <w:pStyle w:val="Pta"/>
      <w:jc w:val="right"/>
      <w:rPr>
        <w:rFonts w:ascii="Calibri" w:hAnsi="Calibri" w:cs="Calibri"/>
      </w:rPr>
    </w:pPr>
    <w:r w:rsidRPr="009A5CBF">
      <w:rPr>
        <w:rFonts w:cs="Calibri"/>
      </w:rPr>
      <w:fldChar w:fldCharType="begin"/>
    </w:r>
    <w:r w:rsidRPr="009A5CBF">
      <w:rPr>
        <w:rFonts w:ascii="Calibri" w:hAnsi="Calibri" w:cs="Calibri"/>
      </w:rPr>
      <w:instrText>PAGE   \* MERGEFORMAT</w:instrText>
    </w:r>
    <w:r w:rsidRPr="009A5CBF">
      <w:rPr>
        <w:rFonts w:cs="Calibri"/>
      </w:rPr>
      <w:fldChar w:fldCharType="separate"/>
    </w:r>
    <w:r w:rsidR="00CD0F7C" w:rsidRPr="00CD0F7C">
      <w:rPr>
        <w:rFonts w:ascii="Calibri" w:hAnsi="Calibri" w:cs="Calibri"/>
        <w:noProof/>
        <w:lang w:val="sk-SK"/>
      </w:rPr>
      <w:t>80</w:t>
    </w:r>
    <w:r w:rsidRPr="009A5CBF">
      <w:rPr>
        <w:rFonts w:cs="Calibr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84EBA0" w14:textId="77777777" w:rsidR="00C138E2" w:rsidRDefault="00C138E2" w:rsidP="00AF29A1">
      <w:pPr>
        <w:spacing w:after="0" w:line="240" w:lineRule="auto"/>
      </w:pPr>
      <w:r>
        <w:separator/>
      </w:r>
    </w:p>
  </w:footnote>
  <w:footnote w:type="continuationSeparator" w:id="0">
    <w:p w14:paraId="2215E481" w14:textId="77777777" w:rsidR="00C138E2" w:rsidRDefault="00C138E2" w:rsidP="00AF29A1">
      <w:pPr>
        <w:spacing w:after="0" w:line="240" w:lineRule="auto"/>
      </w:pPr>
      <w:r>
        <w:continuationSeparator/>
      </w:r>
    </w:p>
  </w:footnote>
  <w:footnote w:type="continuationNotice" w:id="1">
    <w:p w14:paraId="43256AFC" w14:textId="77777777" w:rsidR="00C138E2" w:rsidRDefault="00C138E2">
      <w:pPr>
        <w:spacing w:after="0" w:line="240" w:lineRule="auto"/>
      </w:pPr>
    </w:p>
  </w:footnote>
  <w:footnote w:id="2">
    <w:p w14:paraId="02249DAE" w14:textId="77777777" w:rsidR="00C138E2" w:rsidRPr="00E36FB6" w:rsidDel="00CB4DDA" w:rsidRDefault="00C138E2">
      <w:pPr>
        <w:pStyle w:val="Textpoznmkypodiarou"/>
        <w:rPr>
          <w:del w:id="15" w:author="autor" w:date="2020-12-02T16:54:00Z"/>
          <w:rFonts w:asciiTheme="minorHAnsi" w:hAnsiTheme="minorHAnsi"/>
          <w:sz w:val="16"/>
          <w:szCs w:val="16"/>
        </w:rPr>
      </w:pPr>
      <w:del w:id="16" w:author="autor" w:date="2020-12-02T16:54:00Z">
        <w:r w:rsidRPr="00E36FB6" w:rsidDel="00CB4DDA">
          <w:rPr>
            <w:rStyle w:val="Odkaznapoznmkupodiarou"/>
            <w:rFonts w:asciiTheme="minorHAnsi" w:hAnsiTheme="minorHAnsi"/>
            <w:sz w:val="16"/>
            <w:szCs w:val="16"/>
          </w:rPr>
          <w:footnoteRef/>
        </w:r>
        <w:r w:rsidRPr="00E36FB6" w:rsidDel="00CB4DDA">
          <w:rPr>
            <w:rFonts w:asciiTheme="minorHAnsi" w:hAnsiTheme="minorHAnsi"/>
            <w:sz w:val="16"/>
            <w:szCs w:val="16"/>
          </w:rPr>
          <w:delText xml:space="preserve"> </w:delText>
        </w:r>
        <w:r w:rsidRPr="00E36FB6" w:rsidDel="00CB4DDA">
          <w:rPr>
            <w:rFonts w:asciiTheme="minorHAnsi" w:hAnsiTheme="minorHAnsi"/>
            <w:iCs/>
            <w:sz w:val="16"/>
            <w:szCs w:val="16"/>
          </w:rPr>
          <w:delText xml:space="preserve">Uznesením vlády č. 354/2016 zo dňa 22.08.2016 k určeniu sprostredkovateľského orgánu pre OPII došlo k zmene bodu A.3. Uznesenia vlády SR č. 171/2014, tak, že ako </w:delText>
        </w:r>
        <w:r w:rsidRPr="00E36FB6" w:rsidDel="00CB4DDA">
          <w:rPr>
            <w:rFonts w:asciiTheme="minorHAnsi" w:hAnsiTheme="minorHAnsi"/>
            <w:bCs/>
            <w:iCs/>
            <w:sz w:val="16"/>
            <w:szCs w:val="16"/>
          </w:rPr>
          <w:delText>nový SO pre OPII bol určený Úrad podpredsedu vlády Slovenskej republiky pre investície a informatizáciu</w:delText>
        </w:r>
        <w:r w:rsidRPr="00E36FB6" w:rsidDel="00CB4DDA">
          <w:rPr>
            <w:rFonts w:asciiTheme="minorHAnsi" w:hAnsiTheme="minorHAnsi"/>
            <w:iCs/>
            <w:sz w:val="16"/>
            <w:szCs w:val="16"/>
          </w:rPr>
          <w:delText>.</w:delText>
        </w:r>
      </w:del>
    </w:p>
  </w:footnote>
  <w:footnote w:id="3">
    <w:p w14:paraId="51C1C319" w14:textId="77777777" w:rsidR="00C138E2" w:rsidDel="008B6527" w:rsidRDefault="00C138E2">
      <w:pPr>
        <w:pStyle w:val="Textpoznmkypodiarou"/>
        <w:rPr>
          <w:del w:id="21" w:author="uzivatel" w:date="2020-12-15T17:36:00Z"/>
        </w:rPr>
      </w:pPr>
      <w:del w:id="22" w:author="uzivatel" w:date="2020-12-15T17:36:00Z">
        <w:r w:rsidDel="008B6527">
          <w:rPr>
            <w:rStyle w:val="Odkaznapoznmkupodiarou"/>
          </w:rPr>
          <w:footnoteRef/>
        </w:r>
        <w:r w:rsidDel="008B6527">
          <w:delText xml:space="preserve"> </w:delText>
        </w:r>
        <w:r w:rsidDel="008B6527">
          <w:fldChar w:fldCharType="begin"/>
        </w:r>
        <w:r w:rsidDel="008B6527">
          <w:delInstrText xml:space="preserve"> HYPERLINK "https://www.opii.gov.sk/metodicke-dokumenty/verejne-obstaravanie" </w:delInstrText>
        </w:r>
        <w:r w:rsidDel="008B6527">
          <w:fldChar w:fldCharType="separate"/>
        </w:r>
        <w:r w:rsidDel="008B6527">
          <w:rPr>
            <w:rStyle w:val="Hypertextovprepojenie"/>
          </w:rPr>
          <w:delText>https://www.opii.gov.sk/metodicke-dokumenty/verejne-obstaravanie</w:delText>
        </w:r>
        <w:r w:rsidDel="008B6527">
          <w:rPr>
            <w:rStyle w:val="Hypertextovprepojenie"/>
          </w:rPr>
          <w:fldChar w:fldCharType="end"/>
        </w:r>
      </w:del>
    </w:p>
  </w:footnote>
  <w:footnote w:id="4">
    <w:p w14:paraId="11667A57" w14:textId="77777777" w:rsidR="00C138E2" w:rsidRDefault="00C138E2" w:rsidP="00EB760F">
      <w:pPr>
        <w:pStyle w:val="Textpoznmkypodiarou"/>
      </w:pPr>
      <w:r>
        <w:rPr>
          <w:rStyle w:val="Odkaznapoznmkupodiarou"/>
        </w:rPr>
        <w:footnoteRef/>
      </w:r>
      <w:r>
        <w:t xml:space="preserve"> </w:t>
      </w:r>
      <w:hyperlink r:id="rId1" w:history="1">
        <w:r w:rsidRPr="00711AF9">
          <w:rPr>
            <w:rStyle w:val="Hypertextovprepojenie"/>
            <w:sz w:val="16"/>
            <w:szCs w:val="16"/>
          </w:rPr>
          <w:t>https://www.uvo.gov.sk/metodika-zadavania-zakaziek-5ae.html</w:t>
        </w:r>
      </w:hyperlink>
      <w:r>
        <w:t xml:space="preserve"> </w:t>
      </w:r>
    </w:p>
  </w:footnote>
  <w:footnote w:id="5">
    <w:p w14:paraId="2370276F" w14:textId="77777777" w:rsidR="00C138E2" w:rsidRPr="00E36FB6" w:rsidRDefault="00C138E2" w:rsidP="003E6C77">
      <w:pPr>
        <w:pStyle w:val="Textpoznmkypodiarou"/>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w:t>
      </w:r>
      <w:r w:rsidRPr="00E36FB6">
        <w:rPr>
          <w:rFonts w:asciiTheme="minorHAnsi" w:hAnsiTheme="minorHAnsi" w:cs="Calibri"/>
          <w:sz w:val="16"/>
          <w:szCs w:val="16"/>
        </w:rPr>
        <w:t>Nariadenie Európskeho parlamentu a Rady (ES) č. 2195/2002 z 5. novembra 2002 o spoločnom slovníku obstarávania (CPV) - mimoriadne vydanie Ú. v. EÚ, kap. 6/zv. 5 v platnom znení.</w:t>
      </w:r>
    </w:p>
  </w:footnote>
  <w:footnote w:id="6">
    <w:p w14:paraId="20A5A046" w14:textId="77777777" w:rsidR="00C138E2" w:rsidRDefault="00C138E2" w:rsidP="00874877">
      <w:pPr>
        <w:pStyle w:val="Textpoznmkypodiarou"/>
        <w:jc w:val="both"/>
      </w:pPr>
      <w:r>
        <w:rPr>
          <w:rStyle w:val="Odkaznapoznmkupodiarou"/>
        </w:rPr>
        <w:footnoteRef/>
      </w:r>
      <w:r>
        <w:t xml:space="preserve">  </w:t>
      </w:r>
      <w:hyperlink r:id="rId2" w:history="1">
        <w:r w:rsidRPr="00E652D4">
          <w:rPr>
            <w:rStyle w:val="Hypertextovprepojenie"/>
            <w:rFonts w:asciiTheme="minorHAnsi" w:hAnsiTheme="minorHAnsi" w:cs="Calibri"/>
            <w:sz w:val="16"/>
            <w:szCs w:val="16"/>
          </w:rPr>
          <w:t>https://</w:t>
        </w:r>
      </w:hyperlink>
      <w:hyperlink r:id="rId3" w:history="1">
        <w:r w:rsidRPr="00E652D4">
          <w:rPr>
            <w:rStyle w:val="Hypertextovprepojenie"/>
            <w:rFonts w:asciiTheme="minorHAnsi" w:hAnsiTheme="minorHAnsi" w:cs="Calibri"/>
            <w:sz w:val="16"/>
            <w:szCs w:val="16"/>
          </w:rPr>
          <w:t>www.opii.gov.sk/metodicke-dokumenty/verejne-obstaravanie</w:t>
        </w:r>
      </w:hyperlink>
    </w:p>
  </w:footnote>
  <w:footnote w:id="7">
    <w:p w14:paraId="0D0253D5" w14:textId="77777777" w:rsidR="00C138E2" w:rsidRPr="00E36FB6" w:rsidRDefault="00C138E2" w:rsidP="00EC79B2">
      <w:pPr>
        <w:pStyle w:val="Textpoznmkypodiarou"/>
        <w:jc w:val="both"/>
        <w:rPr>
          <w:rFonts w:asciiTheme="minorHAnsi" w:hAnsiTheme="minorHAnsi" w:cs="Calibri"/>
          <w:sz w:val="16"/>
          <w:szCs w:val="16"/>
        </w:rPr>
      </w:pPr>
      <w:r w:rsidRPr="00E36FB6">
        <w:rPr>
          <w:rStyle w:val="Odkaznapoznmkupodiarou"/>
          <w:rFonts w:asciiTheme="minorHAnsi" w:hAnsiTheme="minorHAnsi" w:cs="Calibri"/>
          <w:sz w:val="16"/>
          <w:szCs w:val="16"/>
        </w:rPr>
        <w:footnoteRef/>
      </w:r>
      <w:r w:rsidRPr="00E36FB6">
        <w:rPr>
          <w:rFonts w:asciiTheme="minorHAnsi" w:hAnsiTheme="minorHAnsi" w:cs="Calibri"/>
          <w:sz w:val="16"/>
          <w:szCs w:val="16"/>
        </w:rPr>
        <w:t xml:space="preserve"> Bez potreby vyhotovovania osobitného dodatku k Zmluve o poskytnutí NFP, a to len na základe oznámenia RO prijímateľovi</w:t>
      </w:r>
    </w:p>
  </w:footnote>
  <w:footnote w:id="8">
    <w:p w14:paraId="2D56C0E9" w14:textId="77777777" w:rsidR="00C138E2" w:rsidRPr="00E36FB6" w:rsidRDefault="00C138E2" w:rsidP="00022C31">
      <w:pPr>
        <w:pStyle w:val="Textpoznmkypodiarou"/>
        <w:ind w:left="180" w:hanging="180"/>
        <w:jc w:val="both"/>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Rozdelenie zákazky na časti v tomto prípade nie je nedovoleným rozdelením zákazky, nakoľko takto rozdelené zákazky sú zadávané v rámci jedného VO a nie samostatnými postupmi.</w:t>
      </w:r>
      <w:r>
        <w:rPr>
          <w:rFonts w:asciiTheme="minorHAnsi" w:hAnsiTheme="minorHAnsi"/>
          <w:sz w:val="16"/>
          <w:szCs w:val="16"/>
        </w:rPr>
        <w:t xml:space="preserve"> Výkladové</w:t>
      </w:r>
      <w:r w:rsidRPr="00C22228">
        <w:rPr>
          <w:rFonts w:asciiTheme="minorHAnsi" w:hAnsiTheme="minorHAnsi"/>
          <w:sz w:val="16"/>
          <w:szCs w:val="16"/>
        </w:rPr>
        <w:t xml:space="preserve"> stanov</w:t>
      </w:r>
      <w:r>
        <w:rPr>
          <w:rFonts w:asciiTheme="minorHAnsi" w:hAnsiTheme="minorHAnsi"/>
          <w:sz w:val="16"/>
          <w:szCs w:val="16"/>
        </w:rPr>
        <w:t>i</w:t>
      </w:r>
      <w:r w:rsidRPr="00C22228">
        <w:rPr>
          <w:rFonts w:asciiTheme="minorHAnsi" w:hAnsiTheme="minorHAnsi"/>
          <w:sz w:val="16"/>
          <w:szCs w:val="16"/>
        </w:rPr>
        <w:t>sk</w:t>
      </w:r>
      <w:r>
        <w:rPr>
          <w:rFonts w:asciiTheme="minorHAnsi" w:hAnsiTheme="minorHAnsi"/>
          <w:sz w:val="16"/>
          <w:szCs w:val="16"/>
        </w:rPr>
        <w:t>o</w:t>
      </w:r>
      <w:r w:rsidRPr="00C22228">
        <w:rPr>
          <w:rFonts w:asciiTheme="minorHAnsi" w:hAnsiTheme="minorHAnsi"/>
          <w:sz w:val="16"/>
          <w:szCs w:val="16"/>
        </w:rPr>
        <w:t xml:space="preserve"> </w:t>
      </w:r>
      <w:r>
        <w:rPr>
          <w:rFonts w:asciiTheme="minorHAnsi" w:hAnsiTheme="minorHAnsi"/>
          <w:sz w:val="16"/>
          <w:szCs w:val="16"/>
        </w:rPr>
        <w:t>ÚVO</w:t>
      </w:r>
      <w:r w:rsidRPr="00C22228">
        <w:rPr>
          <w:rFonts w:asciiTheme="minorHAnsi" w:hAnsiTheme="minorHAnsi"/>
          <w:sz w:val="16"/>
          <w:szCs w:val="16"/>
        </w:rPr>
        <w:t xml:space="preserve"> - zákon č. 343/2015 Z. z.</w:t>
      </w:r>
      <w:r>
        <w:rPr>
          <w:rFonts w:asciiTheme="minorHAnsi" w:hAnsiTheme="minorHAnsi"/>
          <w:sz w:val="16"/>
          <w:szCs w:val="16"/>
        </w:rPr>
        <w:t xml:space="preserve"> č. 02/2018</w:t>
      </w:r>
    </w:p>
  </w:footnote>
  <w:footnote w:id="9">
    <w:p w14:paraId="74337CC3" w14:textId="77777777" w:rsidR="00C138E2" w:rsidRPr="00E36FB6" w:rsidRDefault="00C138E2" w:rsidP="005A6C8A">
      <w:pPr>
        <w:pStyle w:val="Textpoznmkypodiarou"/>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w:t>
      </w:r>
      <w:hyperlink r:id="rId4" w:history="1">
        <w:r w:rsidRPr="00E36FB6">
          <w:rPr>
            <w:rStyle w:val="Hypertextovprepojenie"/>
            <w:rFonts w:asciiTheme="minorHAnsi" w:hAnsiTheme="minorHAnsi"/>
            <w:sz w:val="16"/>
            <w:szCs w:val="16"/>
          </w:rPr>
          <w:t>http://www.uvo.gov.sk/test-beznej-dostupnosti-424.html</w:t>
        </w:r>
      </w:hyperlink>
    </w:p>
  </w:footnote>
  <w:footnote w:id="10">
    <w:p w14:paraId="76464809" w14:textId="77777777" w:rsidR="00C138E2" w:rsidRPr="00E36FB6" w:rsidRDefault="00C138E2" w:rsidP="00377404">
      <w:pPr>
        <w:pStyle w:val="Textpoznmkypodiarou"/>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w:t>
      </w:r>
      <w:hyperlink r:id="rId5" w:history="1">
        <w:r w:rsidRPr="00E36FB6">
          <w:rPr>
            <w:rStyle w:val="Hypertextovprepojenie"/>
            <w:rFonts w:asciiTheme="minorHAnsi" w:hAnsiTheme="minorHAnsi"/>
            <w:sz w:val="16"/>
            <w:szCs w:val="16"/>
          </w:rPr>
          <w:t>https://www.eks.sk/</w:t>
        </w:r>
      </w:hyperlink>
      <w:r w:rsidRPr="00E36FB6">
        <w:rPr>
          <w:rFonts w:asciiTheme="minorHAnsi" w:hAnsiTheme="minorHAnsi"/>
          <w:sz w:val="16"/>
          <w:szCs w:val="16"/>
        </w:rPr>
        <w:t xml:space="preserve"> </w:t>
      </w:r>
    </w:p>
  </w:footnote>
  <w:footnote w:id="11">
    <w:p w14:paraId="01468393" w14:textId="77777777" w:rsidR="00C138E2" w:rsidRPr="00E36FB6" w:rsidRDefault="00C138E2">
      <w:pPr>
        <w:pStyle w:val="Textpoznmkypodiarou"/>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Výnimkou sú zákazky, ktoré dodáva/poskytuje iba obmedzený počet dodávateľov, resp. jeden dodávateľ. Uvedené musí žiadateľ/prijímateľ zdôvodniť v dokumente, ktorým určuje PHZ.</w:t>
      </w:r>
    </w:p>
  </w:footnote>
  <w:footnote w:id="12">
    <w:p w14:paraId="09324D16" w14:textId="77777777" w:rsidR="00C138E2" w:rsidRPr="0074651F" w:rsidRDefault="00C138E2" w:rsidP="00BB1A52">
      <w:pPr>
        <w:pStyle w:val="Textpoznmkypodiarou"/>
        <w:jc w:val="both"/>
        <w:rPr>
          <w:rFonts w:asciiTheme="minorHAnsi" w:hAnsiTheme="minorHAnsi"/>
          <w:sz w:val="16"/>
          <w:szCs w:val="16"/>
        </w:rPr>
      </w:pPr>
      <w:r>
        <w:rPr>
          <w:rStyle w:val="Odkaznapoznmkupodiarou"/>
        </w:rPr>
        <w:footnoteRef/>
      </w:r>
      <w:r>
        <w:t xml:space="preserve"> </w:t>
      </w:r>
      <w:r w:rsidRPr="00BB1A52">
        <w:rPr>
          <w:rFonts w:asciiTheme="minorHAnsi" w:hAnsiTheme="minorHAnsi"/>
          <w:sz w:val="16"/>
          <w:szCs w:val="16"/>
        </w:rPr>
        <w:t>Použitie tejto metodiky je povinné pre investície s odhadovanou hodnotou nad 10 miliónov EUR s DPH v oblasti informatizácie a nad 40 mil. EUR s DPH v ostatných projektoch, v zmysle uznesenia č. 453/2018 z 10. októbra 2018, pokiaľ vláda SR nestanoví inak. (V prípade, ak verejné obstarávanie bolo vyhlásené pred vyššie uvedeným dátumom rozhodujúce limity sa aplikujú, avšak bez DPH).</w:t>
      </w:r>
    </w:p>
  </w:footnote>
  <w:footnote w:id="13">
    <w:p w14:paraId="69C3FEB0" w14:textId="77777777" w:rsidR="00C138E2" w:rsidRPr="00E36FB6" w:rsidRDefault="00C138E2" w:rsidP="00A10661">
      <w:pPr>
        <w:pStyle w:val="Textpoznmkypodiarou"/>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Lehota sa začína počítať nasledujúci deň po odoslaní informácie o výsledku. </w:t>
      </w:r>
    </w:p>
  </w:footnote>
  <w:footnote w:id="14">
    <w:p w14:paraId="1F0E8609" w14:textId="77777777" w:rsidR="00C138E2" w:rsidRPr="00E36FB6" w:rsidRDefault="00C138E2" w:rsidP="00FE266C">
      <w:pPr>
        <w:pStyle w:val="Textpoznmkypodiarou"/>
        <w:jc w:val="both"/>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Odkladná 16. dňová lehota sa neuplatní v prípade priameho rokovacieho konania, v ktorom možno vyzvať na rokovanie jedného záujemcu</w:t>
      </w:r>
      <w:r>
        <w:rPr>
          <w:rFonts w:asciiTheme="minorHAnsi" w:hAnsiTheme="minorHAnsi"/>
          <w:sz w:val="16"/>
          <w:szCs w:val="16"/>
        </w:rPr>
        <w:t>,</w:t>
      </w:r>
      <w:r w:rsidRPr="00E36FB6">
        <w:rPr>
          <w:rFonts w:asciiTheme="minorHAnsi" w:hAnsiTheme="minorHAnsi"/>
          <w:sz w:val="16"/>
          <w:szCs w:val="16"/>
        </w:rPr>
        <w:t xml:space="preserve"> prípade uzavretia zmluvy na základe rámcovej dohody uzavretej s jedným hospodárskym subjektom</w:t>
      </w:r>
      <w:r>
        <w:rPr>
          <w:rFonts w:asciiTheme="minorHAnsi" w:hAnsiTheme="minorHAnsi"/>
          <w:sz w:val="16"/>
          <w:szCs w:val="16"/>
        </w:rPr>
        <w:t xml:space="preserve">, v prípade </w:t>
      </w:r>
      <w:r w:rsidRPr="00FE266C">
        <w:rPr>
          <w:rFonts w:asciiTheme="minorHAnsi" w:hAnsiTheme="minorHAnsi"/>
          <w:sz w:val="16"/>
          <w:szCs w:val="16"/>
        </w:rPr>
        <w:t>uzavretie zmluvy verejným obstarávateľom na základe rámcovej dohody uzavretej s viacerými hospodárskymi subjektmi alebo</w:t>
      </w:r>
      <w:r>
        <w:rPr>
          <w:rFonts w:asciiTheme="minorHAnsi" w:hAnsiTheme="minorHAnsi"/>
          <w:sz w:val="16"/>
          <w:szCs w:val="16"/>
        </w:rPr>
        <w:t xml:space="preserve"> </w:t>
      </w:r>
      <w:r w:rsidRPr="00FE266C">
        <w:rPr>
          <w:rFonts w:asciiTheme="minorHAnsi" w:hAnsiTheme="minorHAnsi"/>
          <w:sz w:val="16"/>
          <w:szCs w:val="16"/>
        </w:rPr>
        <w:t>uzavretie zmluvy v rámci dynamického nákupného systému</w:t>
      </w:r>
      <w:r w:rsidRPr="00E36FB6">
        <w:rPr>
          <w:rFonts w:asciiTheme="minorHAnsi" w:hAnsiTheme="minorHAnsi"/>
          <w:sz w:val="16"/>
          <w:szCs w:val="16"/>
        </w:rPr>
        <w:t>.</w:t>
      </w:r>
    </w:p>
  </w:footnote>
  <w:footnote w:id="15">
    <w:p w14:paraId="0B38CC35" w14:textId="77777777" w:rsidR="00C138E2" w:rsidRPr="00E36FB6" w:rsidRDefault="00C138E2" w:rsidP="00AC0DD3">
      <w:pPr>
        <w:pStyle w:val="Textpoznmkypodiarou"/>
        <w:jc w:val="both"/>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V prípade, ak je zmluva s úspešným uchádzačom uzatvorená ešte pred podpisom Zmluvy o poskytnutí NFP, prijímateľ je povinný po </w:t>
      </w:r>
      <w:r w:rsidRPr="0016693E">
        <w:rPr>
          <w:rFonts w:asciiTheme="minorHAnsi" w:hAnsiTheme="minorHAnsi"/>
          <w:sz w:val="16"/>
          <w:szCs w:val="16"/>
        </w:rPr>
        <w:t xml:space="preserve">zverejnení </w:t>
      </w:r>
      <w:r w:rsidRPr="00E36FB6">
        <w:rPr>
          <w:rFonts w:asciiTheme="minorHAnsi" w:hAnsiTheme="minorHAnsi"/>
          <w:sz w:val="16"/>
          <w:szCs w:val="16"/>
        </w:rPr>
        <w:t>Zmluvy o poskytnutí NFP doplní uvedené povinnosti do uzatvorenej zmluvy, napr. formou dodatku k uzatvorenej zmluve s úspešným uchádzačom.</w:t>
      </w:r>
    </w:p>
  </w:footnote>
  <w:footnote w:id="16">
    <w:p w14:paraId="1CFEC4EE" w14:textId="77777777" w:rsidR="00C138E2" w:rsidRDefault="00C138E2" w:rsidP="00B8186C">
      <w:pPr>
        <w:pStyle w:val="Textpoznmkypodiarou"/>
        <w:jc w:val="both"/>
        <w:rPr>
          <w:rFonts w:asciiTheme="minorHAnsi" w:hAnsiTheme="minorHAnsi"/>
          <w:sz w:val="16"/>
          <w:szCs w:val="16"/>
        </w:rPr>
      </w:pPr>
      <w:r w:rsidRPr="003E2DDB">
        <w:rPr>
          <w:rStyle w:val="Odkaznapoznmkupodiarou"/>
          <w:rFonts w:asciiTheme="minorHAnsi" w:hAnsiTheme="minorHAnsi" w:cs="Calibri"/>
          <w:sz w:val="16"/>
          <w:szCs w:val="16"/>
        </w:rPr>
        <w:footnoteRef/>
      </w:r>
      <w:r>
        <w:t xml:space="preserve"> </w:t>
      </w:r>
      <w:r w:rsidRPr="0067605E">
        <w:t>U</w:t>
      </w:r>
      <w:r w:rsidRPr="0067605E">
        <w:rPr>
          <w:rFonts w:asciiTheme="minorHAnsi" w:hAnsiTheme="minorHAnsi"/>
          <w:sz w:val="16"/>
          <w:szCs w:val="16"/>
        </w:rPr>
        <w:t>vedená povinnosť pre orgány verejnej moci vyplýva zo schválenej „</w:t>
      </w:r>
      <w:r w:rsidRPr="0067605E">
        <w:rPr>
          <w:rFonts w:asciiTheme="minorHAnsi" w:hAnsiTheme="minorHAnsi"/>
          <w:i/>
          <w:sz w:val="16"/>
          <w:szCs w:val="16"/>
        </w:rPr>
        <w:t>Metodiky a inštitucionálneho rámca tvorby verejných stratégií</w:t>
      </w:r>
      <w:r w:rsidRPr="0067605E">
        <w:rPr>
          <w:rFonts w:asciiTheme="minorHAnsi" w:hAnsiTheme="minorHAnsi"/>
          <w:sz w:val="16"/>
          <w:szCs w:val="16"/>
        </w:rPr>
        <w:t>“ zo dňa 26/04/2017 Úradom podpredsedu vlády Slovenskej republiky pre investície a informatizáciu dokumentu, konkrétne ide: Povinnosť zverejňovať vypracované CBA a obstarané štúdie realizovateľnosti sa nevzťahuje na tie štúdie a analýzy, pri ktorých bolo začaté verejné obstarávanie na zhotoviteľa alebo samotné vypracovanie štúdie a analýzy CBA vlastnými kapacitami pred schválením metodiky (Odkaz: Rámec na hodnotenie verejných investičných projektov v SR, str. 34, bod 166).</w:t>
      </w:r>
    </w:p>
    <w:p w14:paraId="74D5905C" w14:textId="77777777" w:rsidR="00C138E2" w:rsidRDefault="00C138E2" w:rsidP="00B8186C">
      <w:pPr>
        <w:pStyle w:val="Textpoznmkypodiarou"/>
        <w:jc w:val="both"/>
      </w:pPr>
      <w:r w:rsidRPr="00C10B69">
        <w:rPr>
          <w:rFonts w:asciiTheme="minorHAnsi" w:hAnsiTheme="minorHAnsi"/>
          <w:sz w:val="16"/>
          <w:szCs w:val="16"/>
        </w:rPr>
        <w:t>https://www.vicepremier.gov.sk/index.php/investicie/narodny-infrastrukturny-plan/vladne-materialy/navrh-metodiky-a-institucionalny-ramec-tvorby-verejnych-strategii/index.html</w:t>
      </w:r>
    </w:p>
  </w:footnote>
  <w:footnote w:id="17">
    <w:p w14:paraId="40101893" w14:textId="77777777" w:rsidR="00C138E2" w:rsidRPr="00E36FB6" w:rsidRDefault="00C138E2" w:rsidP="00B150BC">
      <w:pPr>
        <w:pStyle w:val="Textpoznmkypodiarou"/>
        <w:jc w:val="both"/>
        <w:rPr>
          <w:rFonts w:asciiTheme="minorHAnsi" w:hAnsiTheme="minorHAnsi" w:cs="Calibri"/>
          <w:sz w:val="16"/>
          <w:szCs w:val="16"/>
        </w:rPr>
      </w:pPr>
      <w:r w:rsidRPr="00E36FB6">
        <w:rPr>
          <w:rStyle w:val="Odkaznapoznmkupodiarou"/>
          <w:rFonts w:asciiTheme="minorHAnsi" w:hAnsiTheme="minorHAnsi" w:cs="Calibri"/>
          <w:sz w:val="16"/>
          <w:szCs w:val="16"/>
        </w:rPr>
        <w:footnoteRef/>
      </w:r>
      <w:r w:rsidRPr="00E36FB6">
        <w:rPr>
          <w:rFonts w:asciiTheme="minorHAnsi" w:hAnsiTheme="minorHAnsi" w:cs="Calibri"/>
          <w:sz w:val="16"/>
          <w:szCs w:val="16"/>
        </w:rPr>
        <w:t xml:space="preserve"> Zákon č. 546/2010 Z. z., ktorým sa dopĺňa zákon č. 40/1964 Zb. Občiansky zákonník v znení neskorších predpisov a ktorým sa menia a dopĺňajú niektoré zákony, v § 47a odsek 1 stanovuje: „Ak zákon ustanovuje povinné zverejnenie zmluvy, zmluva je účinná dňom nasledujúcim po dni jej zverejnenia“</w:t>
      </w:r>
    </w:p>
  </w:footnote>
  <w:footnote w:id="18">
    <w:p w14:paraId="448BA2AF" w14:textId="77777777" w:rsidR="00C138E2" w:rsidRDefault="00C138E2" w:rsidP="00AF46FC">
      <w:pPr>
        <w:pStyle w:val="Textpoznmkypodiarou"/>
        <w:jc w:val="both"/>
      </w:pPr>
      <w:r>
        <w:rPr>
          <w:rStyle w:val="Odkaznapoznmkupodiarou"/>
        </w:rPr>
        <w:footnoteRef/>
      </w:r>
      <w:r>
        <w:t xml:space="preserve"> </w:t>
      </w:r>
      <w:r w:rsidRPr="00AF46FC">
        <w:rPr>
          <w:rFonts w:asciiTheme="minorHAnsi" w:hAnsiTheme="minorHAnsi"/>
          <w:sz w:val="16"/>
          <w:szCs w:val="16"/>
        </w:rPr>
        <w:t>Uvedeným nie je dotknuté právo prijímateľa na „dobrovoľné“ podanie podnetu na ÚVO podľa § 169 ods. 1 písm. b) ZVO alebo právo RO na podanie podnetu podľa § 169 ods. 1 písm. c) ZVO. Ak prijímateľ alebo RO toto právo využije a podá podne</w:t>
      </w:r>
      <w:r>
        <w:rPr>
          <w:rFonts w:asciiTheme="minorHAnsi" w:hAnsiTheme="minorHAnsi"/>
          <w:sz w:val="16"/>
          <w:szCs w:val="16"/>
        </w:rPr>
        <w:t xml:space="preserve">t na ÚVO, spôsobom podľa podkapitoly </w:t>
      </w:r>
      <w:r w:rsidRPr="00AF46FC">
        <w:rPr>
          <w:rFonts w:asciiTheme="minorHAnsi" w:hAnsiTheme="minorHAnsi"/>
          <w:sz w:val="16"/>
          <w:szCs w:val="16"/>
        </w:rPr>
        <w:t>2.</w:t>
      </w:r>
      <w:r>
        <w:rPr>
          <w:rFonts w:asciiTheme="minorHAnsi" w:hAnsiTheme="minorHAnsi"/>
          <w:sz w:val="16"/>
          <w:szCs w:val="16"/>
        </w:rPr>
        <w:t>4</w:t>
      </w:r>
      <w:r w:rsidRPr="00AF46FC">
        <w:rPr>
          <w:rFonts w:asciiTheme="minorHAnsi" w:hAnsiTheme="minorHAnsi"/>
          <w:sz w:val="16"/>
          <w:szCs w:val="16"/>
        </w:rPr>
        <w:t xml:space="preserve"> upravujúce súčinnosť medzi RO a ÚVO platia primerane a rozhodnutie ÚVO predstavuje podklad pre RO na vypracovanie návrhu správy z kontroly (v prípade zistení nedostatkov) alebo správy z kontroly (v prípade, ak neboli zistené nedostatky alebo RO po vydaní rozhodnutia ÚVO o zastavení konania netrvá na predbežne zistených nedostatkoch).</w:t>
      </w:r>
    </w:p>
  </w:footnote>
  <w:footnote w:id="19">
    <w:p w14:paraId="3BECE0E7" w14:textId="77777777" w:rsidR="00C138E2" w:rsidRDefault="00C138E2" w:rsidP="00A20E6F">
      <w:pPr>
        <w:pStyle w:val="Textpoznmkypodiarou"/>
        <w:jc w:val="both"/>
      </w:pPr>
      <w:r>
        <w:rPr>
          <w:rStyle w:val="Odkaznapoznmkupodiarou"/>
        </w:rPr>
        <w:footnoteRef/>
      </w:r>
      <w:r>
        <w:t xml:space="preserve"> </w:t>
      </w:r>
      <w:ins w:id="86" w:author="autor" w:date="2020-12-02T16:55:00Z">
        <w:r w:rsidRPr="00CB4DDA">
          <w:rPr>
            <w:rFonts w:asciiTheme="minorHAnsi" w:hAnsiTheme="minorHAnsi"/>
            <w:sz w:val="16"/>
            <w:szCs w:val="16"/>
          </w:rPr>
          <w:t>Ministerstvo investícií, regionálneho rozvoja a informatizácie Slovenskej republiky</w:t>
        </w:r>
      </w:ins>
      <w:del w:id="87" w:author="autor" w:date="2020-12-02T16:55:00Z">
        <w:r w:rsidRPr="00354E69" w:rsidDel="00CB4DDA">
          <w:rPr>
            <w:rFonts w:asciiTheme="minorHAnsi" w:hAnsiTheme="minorHAnsi"/>
            <w:sz w:val="16"/>
            <w:szCs w:val="16"/>
          </w:rPr>
          <w:delText>Úrad podpredsedu vlády Slovenskej republiky pre investície a informatizáciu</w:delText>
        </w:r>
      </w:del>
      <w:r w:rsidRPr="00354E69">
        <w:rPr>
          <w:rFonts w:asciiTheme="minorHAnsi" w:hAnsiTheme="minorHAnsi"/>
          <w:sz w:val="16"/>
          <w:szCs w:val="16"/>
        </w:rPr>
        <w:t>, Sekcia sprostredkovateľského orgánu informatizácie spoločnosti, Štefánikova 15, 811 05 Bratislava (po7opii@vicepremier.gov.sk)</w:t>
      </w:r>
    </w:p>
  </w:footnote>
  <w:footnote w:id="20">
    <w:p w14:paraId="097CC2C8" w14:textId="77777777" w:rsidR="00C138E2" w:rsidRDefault="00C138E2">
      <w:pPr>
        <w:pStyle w:val="Textpoznmkypodiarou"/>
      </w:pPr>
      <w:r>
        <w:rPr>
          <w:rStyle w:val="Odkaznapoznmkupodiarou"/>
        </w:rPr>
        <w:footnoteRef/>
      </w:r>
      <w:r>
        <w:t xml:space="preserve"> </w:t>
      </w:r>
      <w:r w:rsidRPr="005E1570">
        <w:rPr>
          <w:sz w:val="16"/>
        </w:rPr>
        <w:t>RO požaduje</w:t>
      </w:r>
      <w:r>
        <w:rPr>
          <w:sz w:val="16"/>
        </w:rPr>
        <w:t xml:space="preserve">, aby </w:t>
      </w:r>
      <w:r w:rsidRPr="005E1570">
        <w:rPr>
          <w:rFonts w:asciiTheme="minorHAnsi" w:hAnsiTheme="minorHAnsi" w:cs="Calibri"/>
          <w:sz w:val="16"/>
        </w:rPr>
        <w:t>žiadateľ/prijímateľ</w:t>
      </w:r>
      <w:r>
        <w:rPr>
          <w:rFonts w:asciiTheme="minorHAnsi" w:hAnsiTheme="minorHAnsi" w:cs="Calibri"/>
          <w:sz w:val="16"/>
        </w:rPr>
        <w:t xml:space="preserve"> nahral do ITMS2014+ kompletnú dokumentáciu z procesu zadávania zákazky (nadlimitnej/podlimitnej ) aj v prípade ak na zadávanie zákazky využil </w:t>
      </w:r>
      <w:r w:rsidRPr="003A205C">
        <w:rPr>
          <w:rFonts w:asciiTheme="minorHAnsi" w:hAnsiTheme="minorHAnsi" w:cs="Calibri"/>
          <w:sz w:val="16"/>
        </w:rPr>
        <w:t>informačný systém, prostredníctvom ktorého sa verejné obstarávanie realiz</w:t>
      </w:r>
      <w:r>
        <w:rPr>
          <w:rFonts w:asciiTheme="minorHAnsi" w:hAnsiTheme="minorHAnsi" w:cs="Calibri"/>
          <w:sz w:val="16"/>
        </w:rPr>
        <w:t xml:space="preserve">ovalo, a to najmä na účely </w:t>
      </w:r>
      <w:r w:rsidRPr="003A205C">
        <w:rPr>
          <w:rFonts w:asciiTheme="minorHAnsi" w:hAnsiTheme="minorHAnsi" w:cs="Calibri"/>
          <w:sz w:val="16"/>
        </w:rPr>
        <w:t>výkonu auditu a kontroly počas celej doby archivácie</w:t>
      </w:r>
    </w:p>
  </w:footnote>
  <w:footnote w:id="21">
    <w:p w14:paraId="1249235D" w14:textId="77777777" w:rsidR="00C138E2" w:rsidRPr="00E36FB6" w:rsidRDefault="00C138E2" w:rsidP="006100CD">
      <w:pPr>
        <w:pStyle w:val="Textpoznmkypodiarou"/>
        <w:jc w:val="both"/>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Aj dokumentácia predložená elektronicky (CD/DVD a cez ITMS2014+) sa pre potreby kontroly VO považuje za kópiu originálnej dokumentácie.</w:t>
      </w:r>
    </w:p>
  </w:footnote>
  <w:footnote w:id="22">
    <w:p w14:paraId="1ADE5CD0" w14:textId="77777777" w:rsidR="00C138E2" w:rsidRPr="00E36FB6" w:rsidRDefault="00C138E2" w:rsidP="00AF5677">
      <w:pPr>
        <w:pStyle w:val="Textpoznmkypodiarou"/>
        <w:jc w:val="both"/>
        <w:rPr>
          <w:rFonts w:asciiTheme="minorHAnsi" w:hAnsiTheme="minorHAnsi" w:cs="Arial"/>
          <w:sz w:val="16"/>
          <w:szCs w:val="16"/>
        </w:rPr>
      </w:pPr>
      <w:r w:rsidRPr="00E36FB6">
        <w:rPr>
          <w:rStyle w:val="Odkaznapoznmkupodiarou"/>
          <w:rFonts w:asciiTheme="minorHAnsi" w:hAnsiTheme="minorHAnsi" w:cs="Arial"/>
          <w:sz w:val="16"/>
          <w:szCs w:val="16"/>
        </w:rPr>
        <w:footnoteRef/>
      </w:r>
      <w:r w:rsidRPr="00E36FB6">
        <w:rPr>
          <w:rFonts w:asciiTheme="minorHAnsi" w:hAnsiTheme="minorHAnsi" w:cs="Arial"/>
          <w:sz w:val="16"/>
          <w:szCs w:val="16"/>
        </w:rPr>
        <w:t xml:space="preserve"> Zmluva s úspešným uchádzačom je už platná a účinná.</w:t>
      </w:r>
    </w:p>
  </w:footnote>
  <w:footnote w:id="23">
    <w:p w14:paraId="5F9B499D" w14:textId="77777777" w:rsidR="00C138E2" w:rsidRPr="00E36FB6" w:rsidRDefault="00C138E2" w:rsidP="003F397D">
      <w:pPr>
        <w:pStyle w:val="Textpoznmkypodiarou"/>
        <w:jc w:val="both"/>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Podľa toho, ktorý z týchto úkonov je neskorší.</w:t>
      </w:r>
    </w:p>
  </w:footnote>
  <w:footnote w:id="24">
    <w:p w14:paraId="6363F2C3" w14:textId="77777777" w:rsidR="00C138E2" w:rsidRPr="00E36FB6" w:rsidRDefault="00C138E2" w:rsidP="0060257D">
      <w:pPr>
        <w:pStyle w:val="Textpoznmkypodiarou"/>
        <w:jc w:val="both"/>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Neuplatňuje sa v prípade projektov financovaných z CEF</w:t>
      </w:r>
      <w:r>
        <w:rPr>
          <w:rFonts w:asciiTheme="minorHAnsi" w:hAnsiTheme="minorHAnsi"/>
          <w:sz w:val="16"/>
          <w:szCs w:val="16"/>
        </w:rPr>
        <w:t>, predkladajú sa listinne na RO</w:t>
      </w:r>
    </w:p>
  </w:footnote>
  <w:footnote w:id="25">
    <w:p w14:paraId="0C64FDCE" w14:textId="77777777" w:rsidR="00C138E2" w:rsidRPr="00921C70" w:rsidRDefault="00C138E2" w:rsidP="0059107A">
      <w:pPr>
        <w:pStyle w:val="Textpoznmkypodiarou"/>
        <w:jc w:val="both"/>
        <w:rPr>
          <w:sz w:val="16"/>
        </w:rPr>
      </w:pPr>
      <w:r>
        <w:rPr>
          <w:rStyle w:val="Odkaznapoznmkupodiarou"/>
        </w:rPr>
        <w:footnoteRef/>
      </w:r>
      <w:r>
        <w:t xml:space="preserve"> </w:t>
      </w:r>
      <w:r w:rsidRPr="005E1570">
        <w:rPr>
          <w:sz w:val="16"/>
        </w:rPr>
        <w:t>RO požaduje</w:t>
      </w:r>
      <w:r>
        <w:rPr>
          <w:sz w:val="16"/>
        </w:rPr>
        <w:t xml:space="preserve">, aby </w:t>
      </w:r>
      <w:r w:rsidRPr="005E1570">
        <w:rPr>
          <w:rFonts w:asciiTheme="minorHAnsi" w:hAnsiTheme="minorHAnsi" w:cs="Calibri"/>
          <w:sz w:val="16"/>
        </w:rPr>
        <w:t>žiadateľ/prijímateľ</w:t>
      </w:r>
      <w:r>
        <w:rPr>
          <w:rFonts w:asciiTheme="minorHAnsi" w:hAnsiTheme="minorHAnsi" w:cs="Calibri"/>
          <w:sz w:val="16"/>
        </w:rPr>
        <w:t xml:space="preserve"> nahral do ITMS2014+ kompletnú dokumentáciu z procesu zadávania zákazky (nadlimitnej/podlimitnej ) aj v prípade ak na zadávanie zákazky využil </w:t>
      </w:r>
      <w:r w:rsidRPr="003A205C">
        <w:rPr>
          <w:rFonts w:asciiTheme="minorHAnsi" w:hAnsiTheme="minorHAnsi" w:cs="Calibri"/>
          <w:sz w:val="16"/>
        </w:rPr>
        <w:t>informačný systém, prostredníctvom ktorého sa verejné obstarávanie realiz</w:t>
      </w:r>
      <w:r>
        <w:rPr>
          <w:rFonts w:asciiTheme="minorHAnsi" w:hAnsiTheme="minorHAnsi" w:cs="Calibri"/>
          <w:sz w:val="16"/>
        </w:rPr>
        <w:t xml:space="preserve">ovalo, a to najmä na účely </w:t>
      </w:r>
      <w:r w:rsidRPr="003A205C">
        <w:rPr>
          <w:rFonts w:asciiTheme="minorHAnsi" w:hAnsiTheme="minorHAnsi" w:cs="Calibri"/>
          <w:sz w:val="16"/>
        </w:rPr>
        <w:t>výkonu auditu a kontroly počas celej doby archivácie</w:t>
      </w:r>
      <w:r>
        <w:rPr>
          <w:rFonts w:asciiTheme="minorHAnsi" w:hAnsiTheme="minorHAnsi" w:cs="Calibri"/>
          <w:sz w:val="16"/>
        </w:rPr>
        <w:t>.</w:t>
      </w:r>
    </w:p>
  </w:footnote>
  <w:footnote w:id="26">
    <w:p w14:paraId="19698EF2" w14:textId="77777777" w:rsidR="00C138E2" w:rsidRDefault="00C138E2" w:rsidP="00877FDD">
      <w:pPr>
        <w:pStyle w:val="Textpoznmkypodiarou"/>
        <w:jc w:val="both"/>
      </w:pPr>
      <w:r>
        <w:rPr>
          <w:rStyle w:val="Odkaznapoznmkupodiarou"/>
        </w:rPr>
        <w:footnoteRef/>
      </w:r>
      <w:r>
        <w:t xml:space="preserve"> </w:t>
      </w:r>
      <w:r w:rsidRPr="00276369">
        <w:rPr>
          <w:rFonts w:asciiTheme="minorHAnsi" w:hAnsiTheme="minorHAnsi"/>
          <w:sz w:val="16"/>
          <w:szCs w:val="16"/>
        </w:rPr>
        <w:t>Minimálny rozsah dokumentácie, ktorú prijímateľ povinne predkladá cez ITMS2014+ v prípade prvej ex-ante kontroly je určený v Tabuľke č. 4 modul A tejto príručky (kap.3). Minimálny rozsah dokumentácie, ktorú prijímateľ povinne predkladá cez ITMS2014+ v prípade druhej ex-ante kontroly / štandardnej ex-post kontroly je definovaný rozsahom dokumentácie zverejňovanej v profile podľa § 64 ZVO</w:t>
      </w:r>
      <w:r w:rsidRPr="00F975F5">
        <w:rPr>
          <w:rFonts w:asciiTheme="minorHAnsi" w:hAnsiTheme="minorHAnsi"/>
        </w:rPr>
        <w:t xml:space="preserve"> </w:t>
      </w:r>
      <w:r w:rsidRPr="00276369">
        <w:rPr>
          <w:sz w:val="16"/>
          <w:szCs w:val="16"/>
        </w:rPr>
        <w:t>v závislosti od hodnoty a typu zákazky (pozn. uvedená povinnosť platí pre všetkých prijímateľov a nevzťahuje sa na informácie podľa § 64 ods. 1 písm. d) a písm. e) ZVO).</w:t>
      </w:r>
    </w:p>
  </w:footnote>
  <w:footnote w:id="27">
    <w:p w14:paraId="019D9BDB" w14:textId="77777777" w:rsidR="00C138E2" w:rsidRDefault="00C138E2" w:rsidP="000F4134">
      <w:pPr>
        <w:pStyle w:val="Textpoznmkypodiarou"/>
        <w:jc w:val="both"/>
      </w:pPr>
      <w:r w:rsidRPr="000D7376">
        <w:rPr>
          <w:rStyle w:val="Odkaznapoznmkupodiarou"/>
          <w:sz w:val="16"/>
          <w:szCs w:val="16"/>
        </w:rPr>
        <w:footnoteRef/>
      </w:r>
      <w:r w:rsidRPr="000D7376">
        <w:rPr>
          <w:rStyle w:val="Odkaznapoznmkupodiarou"/>
          <w:sz w:val="16"/>
          <w:szCs w:val="16"/>
        </w:rPr>
        <w:t xml:space="preserve"> </w:t>
      </w:r>
      <w:r>
        <w:rPr>
          <w:sz w:val="16"/>
          <w:szCs w:val="16"/>
        </w:rPr>
        <w:t>Napríklad rozsiahla projektová dokumentácia, ktorá má viac ako 100MB.</w:t>
      </w:r>
    </w:p>
  </w:footnote>
  <w:footnote w:id="28">
    <w:p w14:paraId="1670CE0B" w14:textId="77777777" w:rsidR="00C138E2" w:rsidRPr="00D94F80" w:rsidRDefault="00C138E2" w:rsidP="0060257D">
      <w:pPr>
        <w:pStyle w:val="Textpoznmkypodiarou"/>
        <w:jc w:val="both"/>
        <w:rPr>
          <w:sz w:val="16"/>
          <w:szCs w:val="16"/>
        </w:rPr>
      </w:pPr>
      <w:r w:rsidRPr="00D94F80">
        <w:rPr>
          <w:rStyle w:val="Odkaznapoznmkupodiarou"/>
          <w:sz w:val="16"/>
          <w:szCs w:val="16"/>
        </w:rPr>
        <w:footnoteRef/>
      </w:r>
      <w:r>
        <w:rPr>
          <w:sz w:val="16"/>
          <w:szCs w:val="16"/>
        </w:rPr>
        <w:t xml:space="preserve"> </w:t>
      </w:r>
      <w:r w:rsidRPr="00D94F80">
        <w:rPr>
          <w:sz w:val="16"/>
          <w:szCs w:val="16"/>
        </w:rPr>
        <w:t>V zmysle usmernenia zverejneného na https://www.itms2014.sk/aktuality/aktualita?id=d9c5a24d-f5a6-42ee-afc9-c0e085ab3875 sa evidencia dodatkov k zmluvám vykonáva do času aktualizácie funkcionality evidovania dodatkov výlučne prostredníctvom neverejnej časti ITMS2014+, tzn. prijímateľ do času aktualizácie predmetnej funkcionality písomne požiada  o zaevidovanie dodatku/ov k zmluvám príslušného projektového manažér RO</w:t>
      </w:r>
      <w:r>
        <w:rPr>
          <w:sz w:val="16"/>
          <w:szCs w:val="16"/>
        </w:rPr>
        <w:t>.</w:t>
      </w:r>
    </w:p>
  </w:footnote>
  <w:footnote w:id="29">
    <w:p w14:paraId="009D394B" w14:textId="77777777" w:rsidR="00C138E2" w:rsidRPr="00E36FB6" w:rsidRDefault="00C138E2" w:rsidP="003F397D">
      <w:pPr>
        <w:pStyle w:val="Textpoznmkypodiarou"/>
        <w:jc w:val="both"/>
        <w:rPr>
          <w:rFonts w:asciiTheme="minorHAnsi" w:eastAsia="Times New Roman" w:hAnsiTheme="minorHAnsi" w:cs="Calibri"/>
          <w:bCs/>
          <w:sz w:val="16"/>
          <w:szCs w:val="16"/>
          <w:lang w:eastAsia="sk-SK"/>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w:t>
      </w:r>
      <w:r w:rsidRPr="00E36FB6">
        <w:rPr>
          <w:rFonts w:asciiTheme="minorHAnsi" w:eastAsia="Times New Roman" w:hAnsiTheme="minorHAnsi" w:cs="Calibri"/>
          <w:bCs/>
          <w:sz w:val="16"/>
          <w:szCs w:val="16"/>
          <w:lang w:eastAsia="sk-SK"/>
        </w:rPr>
        <w:t xml:space="preserve">V prípade, že táto podmienka nie je splnená, RO vykonáva pre predloženú dokumentáciu iba ex-ante posúdenie, pričom po zaradení projektu do zoznamu projektov OPII Žiadateľ/prijímateľ predloží predmetnú dokumentáciu na kontrolu RO ešte raz spôsobom uvedeným touto príručkou. Až po opätovnom predložení dokumentácie </w:t>
      </w:r>
      <w:r w:rsidRPr="00913094">
        <w:rPr>
          <w:rFonts w:asciiTheme="minorHAnsi" w:eastAsia="Times New Roman" w:hAnsiTheme="minorHAnsi" w:cs="Calibri"/>
          <w:bCs/>
          <w:sz w:val="16"/>
          <w:szCs w:val="16"/>
          <w:lang w:eastAsia="sk-SK"/>
        </w:rPr>
        <w:t>po zverejnení</w:t>
      </w:r>
      <w:r w:rsidRPr="00913094" w:rsidDel="008F4793">
        <w:rPr>
          <w:rFonts w:asciiTheme="minorHAnsi" w:eastAsia="Times New Roman" w:hAnsiTheme="minorHAnsi" w:cs="Calibri"/>
          <w:bCs/>
          <w:sz w:val="16"/>
          <w:szCs w:val="16"/>
          <w:lang w:eastAsia="sk-SK"/>
        </w:rPr>
        <w:t xml:space="preserve"> </w:t>
      </w:r>
      <w:r w:rsidRPr="00913094">
        <w:rPr>
          <w:rFonts w:asciiTheme="minorHAnsi" w:eastAsia="Times New Roman" w:hAnsiTheme="minorHAnsi" w:cs="Calibri"/>
          <w:bCs/>
          <w:sz w:val="16"/>
          <w:szCs w:val="16"/>
          <w:lang w:eastAsia="sk-SK"/>
        </w:rPr>
        <w:t>zmluvy o </w:t>
      </w:r>
      <w:r w:rsidRPr="009437D5">
        <w:rPr>
          <w:rFonts w:asciiTheme="minorHAnsi" w:eastAsia="Times New Roman" w:hAnsiTheme="minorHAnsi" w:cs="Calibri"/>
          <w:bCs/>
          <w:sz w:val="16"/>
          <w:szCs w:val="16"/>
          <w:lang w:eastAsia="sk-SK"/>
        </w:rPr>
        <w:t>NFP</w:t>
      </w:r>
      <w:r w:rsidRPr="009437D5">
        <w:rPr>
          <w:rFonts w:cs="Arial"/>
        </w:rPr>
        <w:t xml:space="preserve"> </w:t>
      </w:r>
      <w:r w:rsidRPr="009437D5">
        <w:rPr>
          <w:rFonts w:asciiTheme="minorHAnsi" w:eastAsia="Times New Roman" w:hAnsiTheme="minorHAnsi" w:cs="Calibri"/>
          <w:bCs/>
          <w:sz w:val="16"/>
          <w:szCs w:val="16"/>
          <w:lang w:eastAsia="sk-SK"/>
        </w:rPr>
        <w:t>RO</w:t>
      </w:r>
      <w:r w:rsidRPr="00E36FB6">
        <w:rPr>
          <w:rFonts w:asciiTheme="minorHAnsi" w:eastAsia="Times New Roman" w:hAnsiTheme="minorHAnsi" w:cs="Calibri"/>
          <w:bCs/>
          <w:sz w:val="16"/>
          <w:szCs w:val="16"/>
          <w:lang w:eastAsia="sk-SK"/>
        </w:rPr>
        <w:t xml:space="preserve"> vydá závery z tejto kontroly v zmysle zákona o finančnej kontrole.</w:t>
      </w:r>
    </w:p>
  </w:footnote>
  <w:footnote w:id="30">
    <w:p w14:paraId="2AABA131" w14:textId="77777777" w:rsidR="00C138E2" w:rsidRPr="00E36FB6" w:rsidRDefault="00C138E2">
      <w:pPr>
        <w:pStyle w:val="Textpoznmkypodiarou"/>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w:t>
      </w:r>
      <w:r w:rsidRPr="00E36FB6">
        <w:rPr>
          <w:rFonts w:asciiTheme="minorHAnsi" w:eastAsia="Times New Roman" w:hAnsiTheme="minorHAnsi" w:cs="Calibri"/>
          <w:bCs/>
          <w:sz w:val="16"/>
          <w:szCs w:val="16"/>
          <w:lang w:eastAsia="sk-SK"/>
        </w:rPr>
        <w:t>V prípade, že táto podmienka nie je splnená, RO vykonáva pre predloženú dokumentáciu iba ex-ante posúdenie.</w:t>
      </w:r>
    </w:p>
  </w:footnote>
  <w:footnote w:id="31">
    <w:p w14:paraId="155393B5" w14:textId="77777777" w:rsidR="00C138E2" w:rsidRPr="004E1E05" w:rsidRDefault="00C138E2">
      <w:pPr>
        <w:pStyle w:val="Textpoznmkypodiarou"/>
        <w:rPr>
          <w:rFonts w:asciiTheme="minorHAnsi" w:eastAsia="Times New Roman" w:hAnsiTheme="minorHAnsi" w:cs="Calibri"/>
          <w:bCs/>
          <w:sz w:val="16"/>
          <w:szCs w:val="16"/>
          <w:lang w:eastAsia="sk-SK"/>
        </w:rPr>
      </w:pPr>
      <w:ins w:id="188" w:author="uzivatel" w:date="2020-12-01T19:50:00Z">
        <w:r>
          <w:rPr>
            <w:rStyle w:val="Odkaznapoznmkupodiarou"/>
          </w:rPr>
          <w:footnoteRef/>
        </w:r>
        <w:r>
          <w:t xml:space="preserve"> </w:t>
        </w:r>
        <w:r w:rsidRPr="004E1E05">
          <w:rPr>
            <w:rFonts w:asciiTheme="minorHAnsi" w:eastAsia="Times New Roman" w:hAnsiTheme="minorHAnsi" w:cs="Calibri"/>
            <w:bCs/>
            <w:sz w:val="16"/>
            <w:szCs w:val="16"/>
            <w:lang w:eastAsia="sk-SK"/>
          </w:rPr>
          <w:t>Pričom sa zohľadňuje skutočnosť, že v</w:t>
        </w:r>
      </w:ins>
      <w:ins w:id="189" w:author="uzivatel" w:date="2020-12-01T19:51:00Z">
        <w:r w:rsidRPr="004E1E05">
          <w:rPr>
            <w:rFonts w:asciiTheme="minorHAnsi" w:eastAsia="Times New Roman" w:hAnsiTheme="minorHAnsi" w:cs="Calibri"/>
            <w:bCs/>
            <w:sz w:val="16"/>
            <w:szCs w:val="16"/>
            <w:lang w:eastAsia="sk-SK"/>
          </w:rPr>
          <w:t> </w:t>
        </w:r>
      </w:ins>
      <w:ins w:id="190" w:author="uzivatel" w:date="2020-12-01T19:50:00Z">
        <w:r w:rsidRPr="004E1E05">
          <w:rPr>
            <w:rFonts w:asciiTheme="minorHAnsi" w:eastAsia="Times New Roman" w:hAnsiTheme="minorHAnsi" w:cs="Calibri"/>
            <w:bCs/>
            <w:sz w:val="16"/>
            <w:szCs w:val="16"/>
            <w:lang w:eastAsia="sk-SK"/>
          </w:rPr>
          <w:t xml:space="preserve">prípade </w:t>
        </w:r>
      </w:ins>
      <w:ins w:id="191" w:author="uzivatel" w:date="2020-12-01T19:51:00Z">
        <w:r w:rsidRPr="004E1E05">
          <w:rPr>
            <w:rFonts w:asciiTheme="minorHAnsi" w:eastAsia="Times New Roman" w:hAnsiTheme="minorHAnsi" w:cs="Calibri"/>
            <w:bCs/>
            <w:sz w:val="16"/>
            <w:szCs w:val="16"/>
            <w:lang w:eastAsia="sk-SK"/>
          </w:rPr>
          <w:t>ex-ante kontroly má žiadateľ/prijímateľ právo o túto kontrolu požiadať.</w:t>
        </w:r>
      </w:ins>
    </w:p>
  </w:footnote>
  <w:footnote w:id="32">
    <w:p w14:paraId="4256453F" w14:textId="77777777" w:rsidR="00C138E2" w:rsidRPr="00E36FB6" w:rsidRDefault="00C138E2" w:rsidP="004E5871">
      <w:pPr>
        <w:pStyle w:val="Textpoznmkypodiarou"/>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w:t>
      </w:r>
      <w:r>
        <w:rPr>
          <w:rFonts w:asciiTheme="minorHAnsi" w:hAnsiTheme="minorHAnsi"/>
          <w:sz w:val="16"/>
          <w:szCs w:val="16"/>
        </w:rPr>
        <w:t>V zmysle Všeobecného metodického usmernenia ÚVO č.2/2017</w:t>
      </w:r>
    </w:p>
  </w:footnote>
  <w:footnote w:id="33">
    <w:p w14:paraId="02AB4819" w14:textId="77777777" w:rsidR="00C138E2" w:rsidRPr="00E36FB6" w:rsidRDefault="00C138E2" w:rsidP="003F397D">
      <w:pPr>
        <w:pStyle w:val="Textpoznmkypodiarou"/>
        <w:jc w:val="both"/>
        <w:rPr>
          <w:rFonts w:asciiTheme="minorHAnsi" w:hAnsiTheme="minorHAnsi" w:cs="Calibri"/>
          <w:sz w:val="16"/>
          <w:szCs w:val="16"/>
        </w:rPr>
      </w:pPr>
      <w:r w:rsidRPr="00E36FB6">
        <w:rPr>
          <w:rStyle w:val="Odkaznapoznmkupodiarou"/>
          <w:rFonts w:asciiTheme="minorHAnsi" w:hAnsiTheme="minorHAnsi" w:cs="Calibri"/>
          <w:sz w:val="16"/>
          <w:szCs w:val="16"/>
        </w:rPr>
        <w:footnoteRef/>
      </w:r>
      <w:r w:rsidRPr="00E36FB6">
        <w:rPr>
          <w:rFonts w:asciiTheme="minorHAnsi" w:hAnsiTheme="minorHAnsi" w:cs="Calibri"/>
          <w:sz w:val="16"/>
          <w:szCs w:val="16"/>
        </w:rPr>
        <w:t xml:space="preserve"> V zmysle § 22 zákona o finančnej kontrole</w:t>
      </w:r>
    </w:p>
  </w:footnote>
  <w:footnote w:id="34">
    <w:p w14:paraId="7FF9A21F" w14:textId="77777777" w:rsidR="00C138E2" w:rsidRDefault="00C138E2" w:rsidP="009710F1">
      <w:pPr>
        <w:pStyle w:val="Textpoznmkypodiarou"/>
        <w:jc w:val="both"/>
      </w:pPr>
      <w:r>
        <w:rPr>
          <w:rStyle w:val="Odkaznapoznmkupodiarou"/>
        </w:rPr>
        <w:footnoteRef/>
      </w:r>
      <w:r>
        <w:t xml:space="preserve"> </w:t>
      </w:r>
      <w:r w:rsidRPr="009710F1">
        <w:rPr>
          <w:rFonts w:asciiTheme="minorHAnsi" w:hAnsiTheme="minorHAnsi" w:cs="Calibri"/>
          <w:sz w:val="16"/>
          <w:szCs w:val="16"/>
        </w:rPr>
        <w:t>Uvedené platí v prípade prvej ex-ante kontrole</w:t>
      </w:r>
      <w:r>
        <w:rPr>
          <w:rFonts w:asciiTheme="minorHAnsi" w:hAnsiTheme="minorHAnsi" w:cs="Calibri"/>
          <w:sz w:val="16"/>
          <w:szCs w:val="16"/>
        </w:rPr>
        <w:t>, nakoľko d</w:t>
      </w:r>
      <w:r w:rsidRPr="009710F1">
        <w:rPr>
          <w:rFonts w:asciiTheme="minorHAnsi" w:hAnsiTheme="minorHAnsi" w:cs="Calibri"/>
          <w:sz w:val="16"/>
          <w:szCs w:val="16"/>
        </w:rPr>
        <w:t>oplnením dokumentácie nemô</w:t>
      </w:r>
      <w:r>
        <w:rPr>
          <w:rFonts w:asciiTheme="minorHAnsi" w:hAnsiTheme="minorHAnsi" w:cs="Calibri"/>
          <w:sz w:val="16"/>
          <w:szCs w:val="16"/>
        </w:rPr>
        <w:t>že dôjsť</w:t>
      </w:r>
      <w:r w:rsidRPr="009710F1">
        <w:rPr>
          <w:rFonts w:asciiTheme="minorHAnsi" w:hAnsiTheme="minorHAnsi" w:cs="Calibri"/>
          <w:sz w:val="16"/>
          <w:szCs w:val="16"/>
        </w:rPr>
        <w:t xml:space="preserve"> k zmene pôvodne predložených dokladov, resp. údajov v nich uvedených</w:t>
      </w:r>
      <w:r>
        <w:rPr>
          <w:rFonts w:asciiTheme="minorHAnsi" w:hAnsiTheme="minorHAnsi" w:cs="Calibri"/>
          <w:sz w:val="16"/>
          <w:szCs w:val="16"/>
        </w:rPr>
        <w:t xml:space="preserve"> (platí najmä v prípade druhej ex-ante kontroly, štandardnej ex-post kontroly alebo následnej ex-post kontroly)</w:t>
      </w:r>
      <w:r w:rsidRPr="009710F1">
        <w:rPr>
          <w:rFonts w:asciiTheme="minorHAnsi" w:hAnsiTheme="minorHAnsi" w:cs="Calibri"/>
          <w:sz w:val="16"/>
          <w:szCs w:val="16"/>
        </w:rPr>
        <w:t>.</w:t>
      </w:r>
    </w:p>
  </w:footnote>
  <w:footnote w:id="35">
    <w:p w14:paraId="26CD8490" w14:textId="77777777" w:rsidR="00C138E2" w:rsidRPr="00E36FB6" w:rsidRDefault="00C138E2" w:rsidP="003F397D">
      <w:pPr>
        <w:pStyle w:val="Textpoznmkypodiarou"/>
        <w:jc w:val="both"/>
        <w:rPr>
          <w:rFonts w:asciiTheme="minorHAnsi" w:hAnsiTheme="minorHAnsi" w:cs="Calibri"/>
          <w:sz w:val="16"/>
          <w:szCs w:val="16"/>
        </w:rPr>
      </w:pPr>
      <w:r w:rsidRPr="00E36FB6">
        <w:rPr>
          <w:rStyle w:val="Odkaznapoznmkupodiarou"/>
          <w:rFonts w:asciiTheme="minorHAnsi" w:hAnsiTheme="minorHAnsi" w:cs="Calibri"/>
          <w:sz w:val="16"/>
          <w:szCs w:val="16"/>
        </w:rPr>
        <w:footnoteRef/>
      </w:r>
      <w:r w:rsidRPr="00E36FB6">
        <w:rPr>
          <w:rFonts w:asciiTheme="minorHAnsi" w:hAnsiTheme="minorHAnsi" w:cs="Calibri"/>
          <w:sz w:val="16"/>
          <w:szCs w:val="16"/>
        </w:rPr>
        <w:t xml:space="preserve"> </w:t>
      </w:r>
      <w:r w:rsidRPr="002435A0">
        <w:rPr>
          <w:rFonts w:asciiTheme="minorHAnsi" w:hAnsiTheme="minorHAnsi" w:cs="Calibri"/>
          <w:sz w:val="16"/>
          <w:szCs w:val="16"/>
        </w:rPr>
        <w:t>Lehota RO na posúdenie dokumentácie prestáva plynúť dňom odoslania výzvy na úpravu/doplnenie dokumentácie, resp. odoslaním návrhu správy z kontroly</w:t>
      </w:r>
      <w:r w:rsidRPr="000F4134">
        <w:rPr>
          <w:rFonts w:asciiTheme="minorHAnsi" w:hAnsiTheme="minorHAnsi" w:cs="Calibri"/>
          <w:sz w:val="16"/>
          <w:szCs w:val="16"/>
        </w:rPr>
        <w:t xml:space="preserve">. </w:t>
      </w:r>
      <w:r w:rsidRPr="000F4134">
        <w:rPr>
          <w:rFonts w:asciiTheme="minorHAnsi" w:hAnsiTheme="minorHAnsi" w:cs="Calibri"/>
          <w:color w:val="FF0000"/>
          <w:sz w:val="16"/>
          <w:szCs w:val="16"/>
        </w:rPr>
        <w:t xml:space="preserve">Prvým </w:t>
      </w:r>
      <w:r w:rsidRPr="005E538F">
        <w:rPr>
          <w:rFonts w:asciiTheme="minorHAnsi" w:hAnsiTheme="minorHAnsi" w:cs="Calibri"/>
          <w:color w:val="FF0000"/>
          <w:sz w:val="16"/>
          <w:szCs w:val="16"/>
        </w:rPr>
        <w:t xml:space="preserve">pracovným dňom nasledujúcim </w:t>
      </w:r>
      <w:r>
        <w:rPr>
          <w:rFonts w:asciiTheme="minorHAnsi" w:hAnsiTheme="minorHAnsi" w:cs="Calibri"/>
          <w:color w:val="FF0000"/>
          <w:sz w:val="16"/>
          <w:szCs w:val="16"/>
        </w:rPr>
        <w:t xml:space="preserve"> </w:t>
      </w:r>
      <w:r>
        <w:rPr>
          <w:rFonts w:asciiTheme="minorHAnsi" w:hAnsiTheme="minorHAnsi" w:cs="Calibri"/>
          <w:sz w:val="16"/>
          <w:szCs w:val="16"/>
        </w:rPr>
        <w:t>p</w:t>
      </w:r>
      <w:r w:rsidRPr="002435A0">
        <w:rPr>
          <w:rFonts w:asciiTheme="minorHAnsi" w:hAnsiTheme="minorHAnsi" w:cs="Calibri"/>
          <w:sz w:val="16"/>
          <w:szCs w:val="16"/>
        </w:rPr>
        <w:t>o</w:t>
      </w:r>
      <w:r>
        <w:rPr>
          <w:rFonts w:asciiTheme="minorHAnsi" w:hAnsiTheme="minorHAnsi" w:cs="Calibri"/>
          <w:sz w:val="16"/>
          <w:szCs w:val="16"/>
        </w:rPr>
        <w:t xml:space="preserve"> dni</w:t>
      </w:r>
      <w:r w:rsidRPr="002435A0">
        <w:rPr>
          <w:rFonts w:asciiTheme="minorHAnsi" w:hAnsiTheme="minorHAnsi" w:cs="Calibri"/>
          <w:sz w:val="16"/>
          <w:szCs w:val="16"/>
        </w:rPr>
        <w:t xml:space="preserve"> doručen</w:t>
      </w:r>
      <w:r>
        <w:rPr>
          <w:rFonts w:asciiTheme="minorHAnsi" w:hAnsiTheme="minorHAnsi" w:cs="Calibri"/>
          <w:sz w:val="16"/>
          <w:szCs w:val="16"/>
        </w:rPr>
        <w:t>ia</w:t>
      </w:r>
      <w:r w:rsidRPr="002435A0">
        <w:rPr>
          <w:rFonts w:asciiTheme="minorHAnsi" w:hAnsiTheme="minorHAnsi" w:cs="Calibri"/>
          <w:sz w:val="16"/>
          <w:szCs w:val="16"/>
        </w:rPr>
        <w:t xml:space="preserve"> odpovede žiadateľa/prijímateľa RO </w:t>
      </w:r>
      <w:r>
        <w:rPr>
          <w:rFonts w:asciiTheme="minorHAnsi" w:hAnsiTheme="minorHAnsi" w:cs="Calibri"/>
          <w:sz w:val="16"/>
          <w:szCs w:val="16"/>
        </w:rPr>
        <w:t>pokračuje plynutie</w:t>
      </w:r>
      <w:r w:rsidRPr="002435A0">
        <w:rPr>
          <w:rFonts w:asciiTheme="minorHAnsi" w:hAnsiTheme="minorHAnsi" w:cs="Calibri"/>
          <w:sz w:val="16"/>
          <w:szCs w:val="16"/>
        </w:rPr>
        <w:t xml:space="preserve"> lehot</w:t>
      </w:r>
      <w:r>
        <w:rPr>
          <w:rFonts w:asciiTheme="minorHAnsi" w:hAnsiTheme="minorHAnsi" w:cs="Calibri"/>
          <w:sz w:val="16"/>
          <w:szCs w:val="16"/>
        </w:rPr>
        <w:t>y</w:t>
      </w:r>
      <w:r w:rsidRPr="002435A0">
        <w:rPr>
          <w:rFonts w:asciiTheme="minorHAnsi" w:hAnsiTheme="minorHAnsi" w:cs="Calibri"/>
          <w:sz w:val="16"/>
          <w:szCs w:val="16"/>
        </w:rPr>
        <w:t xml:space="preserve"> na posúdenie dokumentácie.</w:t>
      </w:r>
    </w:p>
  </w:footnote>
  <w:footnote w:id="36">
    <w:p w14:paraId="3563581D" w14:textId="77777777" w:rsidR="00C138E2" w:rsidDel="00136D3C" w:rsidRDefault="00C138E2" w:rsidP="00845583">
      <w:pPr>
        <w:pStyle w:val="Textpoznmkypodiarou"/>
        <w:jc w:val="both"/>
        <w:rPr>
          <w:del w:id="211" w:author="uzivatel" w:date="2020-12-17T14:15:00Z"/>
        </w:rPr>
      </w:pPr>
      <w:del w:id="212" w:author="uzivatel" w:date="2020-12-17T14:15:00Z">
        <w:r w:rsidDel="00136D3C">
          <w:rPr>
            <w:rStyle w:val="Odkaznapoznmkupodiarou"/>
          </w:rPr>
          <w:footnoteRef/>
        </w:r>
        <w:r w:rsidDel="00136D3C">
          <w:delText xml:space="preserve"> </w:delText>
        </w:r>
        <w:r w:rsidRPr="00845583" w:rsidDel="00136D3C">
          <w:rPr>
            <w:sz w:val="16"/>
            <w:szCs w:val="16"/>
          </w:rPr>
          <w:delText>RO vyhotoví správu z kontroly kde bude uvedené, že finančnú operáciu je potrebné zastaviť a výdavky z predmetného VO nebudú pripustené do financovania v plnom rozsahu.</w:delText>
        </w:r>
      </w:del>
    </w:p>
  </w:footnote>
  <w:footnote w:id="37">
    <w:p w14:paraId="3F38152B" w14:textId="77777777" w:rsidR="00C138E2" w:rsidRPr="00E36FB6" w:rsidRDefault="00C138E2" w:rsidP="002433FD">
      <w:pPr>
        <w:pStyle w:val="Textpoznmkypodiarou"/>
        <w:rPr>
          <w:rFonts w:asciiTheme="minorHAnsi" w:hAnsiTheme="minorHAnsi" w:cs="Calibri"/>
          <w:color w:val="000000"/>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w:t>
      </w:r>
      <w:r w:rsidRPr="00E36FB6">
        <w:rPr>
          <w:rFonts w:asciiTheme="minorHAnsi" w:hAnsiTheme="minorHAnsi" w:cs="Calibri"/>
          <w:color w:val="000000"/>
          <w:sz w:val="16"/>
          <w:szCs w:val="16"/>
        </w:rPr>
        <w:t xml:space="preserve">RO môže rozhodnúť, že oznámenie/informácia RO o vykonaní základnej finančnej kontroly bude pre účely tejto príručky považovaná </w:t>
      </w:r>
      <w:r>
        <w:rPr>
          <w:rFonts w:asciiTheme="minorHAnsi" w:hAnsiTheme="minorHAnsi" w:cs="Calibri"/>
          <w:color w:val="000000"/>
          <w:sz w:val="16"/>
          <w:szCs w:val="16"/>
        </w:rPr>
        <w:t>návrh</w:t>
      </w:r>
      <w:r w:rsidRPr="00E36FB6">
        <w:rPr>
          <w:rFonts w:asciiTheme="minorHAnsi" w:hAnsiTheme="minorHAnsi" w:cs="Calibri"/>
          <w:color w:val="000000"/>
          <w:sz w:val="16"/>
          <w:szCs w:val="16"/>
        </w:rPr>
        <w:t xml:space="preserve"> správ</w:t>
      </w:r>
      <w:r>
        <w:rPr>
          <w:rFonts w:asciiTheme="minorHAnsi" w:hAnsiTheme="minorHAnsi" w:cs="Calibri"/>
          <w:color w:val="000000"/>
          <w:sz w:val="16"/>
          <w:szCs w:val="16"/>
        </w:rPr>
        <w:t>y</w:t>
      </w:r>
      <w:r w:rsidRPr="00E36FB6">
        <w:rPr>
          <w:rFonts w:asciiTheme="minorHAnsi" w:hAnsiTheme="minorHAnsi" w:cs="Calibri"/>
          <w:color w:val="000000"/>
          <w:sz w:val="16"/>
          <w:szCs w:val="16"/>
        </w:rPr>
        <w:t xml:space="preserve"> z kontroly / správa z kontroly.</w:t>
      </w:r>
    </w:p>
  </w:footnote>
  <w:footnote w:id="38">
    <w:p w14:paraId="6590FB25" w14:textId="77777777" w:rsidR="00C138E2" w:rsidRPr="00E36FB6" w:rsidRDefault="00C138E2" w:rsidP="00427845">
      <w:pPr>
        <w:pStyle w:val="Textpoznmkypodiarou"/>
        <w:rPr>
          <w:rFonts w:asciiTheme="minorHAnsi" w:hAnsiTheme="minorHAnsi" w:cs="Calibri"/>
          <w:color w:val="000000"/>
          <w:sz w:val="16"/>
          <w:szCs w:val="16"/>
        </w:rPr>
      </w:pPr>
      <w:r w:rsidRPr="00E36FB6">
        <w:rPr>
          <w:rStyle w:val="Odkaznapoznmkupodiarou"/>
          <w:rFonts w:asciiTheme="minorHAnsi" w:hAnsiTheme="minorHAnsi" w:cs="Calibri"/>
          <w:sz w:val="16"/>
          <w:szCs w:val="16"/>
        </w:rPr>
        <w:footnoteRef/>
      </w:r>
      <w:r w:rsidRPr="00E36FB6">
        <w:rPr>
          <w:rFonts w:asciiTheme="minorHAnsi" w:hAnsiTheme="minorHAnsi" w:cs="Calibri"/>
          <w:sz w:val="16"/>
          <w:szCs w:val="16"/>
        </w:rPr>
        <w:t xml:space="preserve"> </w:t>
      </w:r>
      <w:r w:rsidRPr="00E36FB6">
        <w:rPr>
          <w:rFonts w:asciiTheme="minorHAnsi" w:hAnsiTheme="minorHAnsi" w:cs="Calibri"/>
          <w:color w:val="000000"/>
          <w:sz w:val="16"/>
          <w:szCs w:val="16"/>
        </w:rPr>
        <w:t>v zmysle článku 132 všeobecného nariadenia</w:t>
      </w:r>
    </w:p>
  </w:footnote>
  <w:footnote w:id="39">
    <w:p w14:paraId="05FFA332" w14:textId="77777777" w:rsidR="00C138E2" w:rsidRPr="00907D18" w:rsidDel="00817140" w:rsidRDefault="00C138E2" w:rsidP="00907D18">
      <w:pPr>
        <w:pStyle w:val="Textpoznmkypodiarou"/>
        <w:rPr>
          <w:del w:id="290" w:author="Chromíková, Katarína" w:date="2020-12-10T16:26:00Z"/>
          <w:sz w:val="16"/>
          <w:szCs w:val="16"/>
        </w:rPr>
      </w:pPr>
      <w:del w:id="291" w:author="Chromíková, Katarína" w:date="2020-12-10T16:26:00Z">
        <w:r w:rsidDel="00817140">
          <w:rPr>
            <w:rStyle w:val="Odkaznapoznmkupodiarou"/>
          </w:rPr>
          <w:footnoteRef/>
        </w:r>
        <w:r w:rsidDel="00817140">
          <w:delText xml:space="preserve"> </w:delText>
        </w:r>
        <w:r w:rsidRPr="00907D18" w:rsidDel="00817140">
          <w:rPr>
            <w:rFonts w:asciiTheme="minorHAnsi" w:hAnsiTheme="minorHAnsi"/>
            <w:sz w:val="16"/>
            <w:szCs w:val="16"/>
          </w:rPr>
          <w:delText>Netýka sa prípadov plnenia čiastkových zadaní/opätovného otvárania rámcovej dohody a DNS</w:delText>
        </w:r>
      </w:del>
    </w:p>
    <w:p w14:paraId="3B246618" w14:textId="77777777" w:rsidR="00C138E2" w:rsidDel="00817140" w:rsidRDefault="00C138E2">
      <w:pPr>
        <w:pStyle w:val="Textpoznmkypodiarou"/>
        <w:rPr>
          <w:del w:id="292" w:author="Chromíková, Katarína" w:date="2020-12-10T16:26:00Z"/>
        </w:rPr>
      </w:pPr>
    </w:p>
  </w:footnote>
  <w:footnote w:id="40">
    <w:p w14:paraId="7E6D71A5" w14:textId="77777777" w:rsidR="00C138E2" w:rsidRDefault="00C138E2" w:rsidP="000C5A24">
      <w:pPr>
        <w:pStyle w:val="Textpoznmkypodiarou"/>
      </w:pPr>
      <w:r w:rsidRPr="000C5A24">
        <w:rPr>
          <w:rStyle w:val="Odkaznapoznmkupodiarou"/>
        </w:rPr>
        <w:footnoteRef/>
      </w:r>
      <w:r w:rsidRPr="000C5A24">
        <w:t xml:space="preserve"> </w:t>
      </w:r>
      <w:r w:rsidRPr="000C5A24">
        <w:rPr>
          <w:sz w:val="16"/>
          <w:szCs w:val="16"/>
        </w:rPr>
        <w:t xml:space="preserve">Ako písomná forma sa okrem listinnej môže použiť aj </w:t>
      </w:r>
      <w:r w:rsidRPr="000C5A24">
        <w:rPr>
          <w:b/>
          <w:sz w:val="16"/>
          <w:szCs w:val="16"/>
          <w:u w:val="single"/>
        </w:rPr>
        <w:t>elektronické podanie</w:t>
      </w:r>
      <w:r w:rsidRPr="000C5A24">
        <w:rPr>
          <w:b/>
          <w:sz w:val="16"/>
          <w:szCs w:val="16"/>
        </w:rPr>
        <w:t xml:space="preserve"> </w:t>
      </w:r>
      <w:r w:rsidRPr="000C5A24">
        <w:rPr>
          <w:rFonts w:eastAsia="Times New Roman"/>
          <w:b/>
          <w:sz w:val="16"/>
          <w:szCs w:val="16"/>
          <w:lang w:eastAsia="sk-SK"/>
        </w:rPr>
        <w:t>prostredníctvom elektronickej schránky RO zriadenej v rámci ústredného portálu verejnej správy</w:t>
      </w:r>
    </w:p>
  </w:footnote>
  <w:footnote w:id="41">
    <w:p w14:paraId="47ADB95B" w14:textId="77777777" w:rsidR="00C138E2" w:rsidRPr="00E36FB6" w:rsidRDefault="00C138E2">
      <w:pPr>
        <w:pStyle w:val="Textpoznmkypodiarou"/>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V prípade že  je prijímateľ/žiadateľ a poskytovateľ tá istá osoba</w:t>
      </w:r>
    </w:p>
  </w:footnote>
  <w:footnote w:id="42">
    <w:p w14:paraId="6EACBFFB" w14:textId="77777777" w:rsidR="00C138E2" w:rsidRDefault="00C138E2" w:rsidP="00306680">
      <w:pPr>
        <w:pStyle w:val="Textpoznmkypodiarou"/>
        <w:jc w:val="both"/>
      </w:pPr>
      <w:r>
        <w:rPr>
          <w:rStyle w:val="Odkaznapoznmkupodiarou"/>
        </w:rPr>
        <w:footnoteRef/>
      </w:r>
      <w:r>
        <w:t xml:space="preserve"> </w:t>
      </w:r>
      <w:r w:rsidRPr="00306680">
        <w:rPr>
          <w:sz w:val="16"/>
          <w:szCs w:val="16"/>
        </w:rPr>
        <w:t>Medzi najzávažnejšie prípady konfliktu záujmov patria prípady, ak zainteresovaná osoba je blízkou osobou podľa § 116 a § 117 Občianskeho zákonníka vo vzťahu k uchádzačovi záujemcovi/subdodávateľovi alebo ak zainteresovaná osoba zároveň vystupuje na strane uchádzača/záujemcu/subdodávateľa alebo ak je v konflikte záujmov člen komisie na vyhodnotenie ponúk, pričom nebol z komisie vylúčený a nahradený nominovaným náhradníkom.</w:t>
      </w:r>
    </w:p>
  </w:footnote>
  <w:footnote w:id="43">
    <w:p w14:paraId="744DFDE9" w14:textId="77777777" w:rsidR="00C138E2" w:rsidRPr="00E36FB6" w:rsidRDefault="00C138E2" w:rsidP="008720A0">
      <w:pPr>
        <w:pStyle w:val="Textpoznmkypodiarou"/>
        <w:jc w:val="both"/>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Uvedené neplatí, ak už daná osoba vyhlásenie o neprítomnosti konfliktu záujmov predložila v rámci kontroly predošlej fázy predmetného procesu VO a súčasne u danej osoby nenastali také skutočnosti, ktoré by predošlé vyhlásenie mohli zmeniť.</w:t>
      </w:r>
    </w:p>
  </w:footnote>
  <w:footnote w:id="44">
    <w:p w14:paraId="6F12CC0D" w14:textId="77777777" w:rsidR="00C138E2" w:rsidRDefault="00C138E2">
      <w:pPr>
        <w:pStyle w:val="Textpoznmkypodiarou"/>
      </w:pPr>
      <w:r>
        <w:rPr>
          <w:rStyle w:val="Odkaznapoznmkupodiarou"/>
        </w:rPr>
        <w:footnoteRef/>
      </w:r>
      <w:r>
        <w:t xml:space="preserve"> </w:t>
      </w:r>
      <w:r w:rsidRPr="00D665D0">
        <w:rPr>
          <w:rFonts w:asciiTheme="minorHAnsi" w:hAnsiTheme="minorHAnsi"/>
          <w:sz w:val="16"/>
          <w:szCs w:val="16"/>
        </w:rPr>
        <w:t>Žiadateľovi/Prijímateľovi sa odporúča prijať vnútorný predpis alebo interný riadiaci akt, ktorý zmapuje procesy súvisiace s prípravou a realizáciou verejného obstarávania vo väzbe na možnosť vzniku konfliktu záujmov</w:t>
      </w:r>
      <w:r>
        <w:rPr>
          <w:rFonts w:asciiTheme="minorHAnsi" w:hAnsiTheme="minorHAnsi"/>
          <w:sz w:val="16"/>
          <w:szCs w:val="16"/>
        </w:rPr>
        <w:t>.</w:t>
      </w:r>
    </w:p>
  </w:footnote>
  <w:footnote w:id="45">
    <w:p w14:paraId="3F2B0B07" w14:textId="77777777" w:rsidR="00C138E2" w:rsidRPr="00E36FB6" w:rsidRDefault="00C138E2" w:rsidP="00870D0A">
      <w:pPr>
        <w:pStyle w:val="Textpoznmkypodiarou"/>
        <w:jc w:val="both"/>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Na účely definovania rodinného príslušníka alebo príbuzného sa použije § 117 zákona č. 40/1964 Zb. Občiansky zákonník v znení neskorších predpisov, t.j. je ním príbuzný v priamom rade, ako aj príbuzný v pobočnom rade.</w:t>
      </w:r>
    </w:p>
  </w:footnote>
  <w:footnote w:id="46">
    <w:p w14:paraId="7152F291" w14:textId="77777777" w:rsidR="00C138E2" w:rsidRPr="00E36FB6" w:rsidRDefault="00C138E2" w:rsidP="00870D0A">
      <w:pPr>
        <w:pStyle w:val="Textpoznmkypodiarou"/>
        <w:jc w:val="both"/>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 116 a 117 zákona č. 40/1964 Zb. Občiansky zákonník v znení neskorších predpisov</w:t>
      </w:r>
    </w:p>
  </w:footnote>
  <w:footnote w:id="47">
    <w:p w14:paraId="16309B84" w14:textId="77777777" w:rsidR="00C138E2" w:rsidRDefault="00C138E2">
      <w:pPr>
        <w:pStyle w:val="Textpoznmkypodiarou"/>
      </w:pPr>
      <w:r>
        <w:rPr>
          <w:rStyle w:val="Odkaznapoznmkupodiarou"/>
        </w:rPr>
        <w:footnoteRef/>
      </w:r>
      <w:r>
        <w:t xml:space="preserve"> </w:t>
      </w:r>
      <w:r>
        <w:rPr>
          <w:rFonts w:asciiTheme="minorHAnsi" w:hAnsiTheme="minorHAnsi" w:cs="Calibri"/>
        </w:rPr>
        <w:t>prílohy č. 13 v prípade CEF</w:t>
      </w:r>
    </w:p>
  </w:footnote>
  <w:footnote w:id="48">
    <w:p w14:paraId="61CACDB9" w14:textId="77777777" w:rsidR="00C138E2" w:rsidRDefault="00C138E2" w:rsidP="004910BE">
      <w:pPr>
        <w:pStyle w:val="Textpoznmkypodiarou"/>
        <w:jc w:val="both"/>
        <w:rPr>
          <w:ins w:id="351" w:author="uzivatel" w:date="2020-12-01T19:55:00Z"/>
        </w:rPr>
      </w:pPr>
      <w:ins w:id="352" w:author="uzivatel" w:date="2020-12-01T19:55:00Z">
        <w:r>
          <w:rPr>
            <w:rStyle w:val="Odkaznapoznmkupodiarou"/>
          </w:rPr>
          <w:footnoteRef/>
        </w:r>
        <w:r>
          <w:t xml:space="preserve"> zákon č. 315/2016 Z.z. </w:t>
        </w:r>
        <w:r w:rsidRPr="009D510F">
          <w:t>o registri partnerov verejného sektora a o zmene a doplnení niektorých zákonov</w:t>
        </w:r>
      </w:ins>
    </w:p>
  </w:footnote>
  <w:footnote w:id="49">
    <w:p w14:paraId="3C4329F1" w14:textId="77777777" w:rsidR="00C138E2" w:rsidRPr="00E36FB6" w:rsidRDefault="00C138E2" w:rsidP="00A56F0D">
      <w:pPr>
        <w:pStyle w:val="Textpoznmkypodiarou"/>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V prípade projektov , kedy Poskytovateľ a Prijímateľ je tá istá osoba</w:t>
      </w:r>
    </w:p>
  </w:footnote>
  <w:footnote w:id="50">
    <w:p w14:paraId="77ACE66D" w14:textId="77777777" w:rsidR="00C138E2" w:rsidRPr="000B17AD" w:rsidDel="007C686D" w:rsidRDefault="00C138E2">
      <w:pPr>
        <w:pStyle w:val="Textpoznmkypodiarou"/>
        <w:rPr>
          <w:del w:id="458" w:author="Chromíková, Katarína" w:date="2020-12-10T16:49:00Z"/>
          <w:rFonts w:asciiTheme="minorHAnsi" w:hAnsiTheme="minorHAnsi"/>
          <w:sz w:val="16"/>
          <w:szCs w:val="16"/>
        </w:rPr>
      </w:pPr>
      <w:del w:id="459" w:author="Chromíková, Katarína" w:date="2020-12-10T16:49:00Z">
        <w:r w:rsidRPr="000B17AD" w:rsidDel="007C686D">
          <w:rPr>
            <w:rStyle w:val="Odkaznapoznmkupodiarou"/>
            <w:rFonts w:asciiTheme="minorHAnsi" w:hAnsiTheme="minorHAnsi"/>
            <w:sz w:val="16"/>
            <w:szCs w:val="16"/>
          </w:rPr>
          <w:footnoteRef/>
        </w:r>
        <w:r w:rsidRPr="000B17AD" w:rsidDel="007C686D">
          <w:rPr>
            <w:rFonts w:asciiTheme="minorHAnsi" w:hAnsiTheme="minorHAnsi"/>
            <w:sz w:val="16"/>
            <w:szCs w:val="16"/>
          </w:rPr>
          <w:delText xml:space="preserve"> V prípade projektov , kedy Poskytovateľ a Prijímateľ je tá istá osoba</w:delText>
        </w:r>
      </w:del>
    </w:p>
  </w:footnote>
  <w:footnote w:id="51">
    <w:p w14:paraId="3F10E8AC" w14:textId="77777777" w:rsidR="00C138E2" w:rsidRPr="000B17AD" w:rsidDel="007C686D" w:rsidRDefault="00C138E2" w:rsidP="0059107A">
      <w:pPr>
        <w:pStyle w:val="Textpoznmkypodiarou"/>
        <w:rPr>
          <w:del w:id="484" w:author="Chromíková, Katarína" w:date="2020-12-10T16:51:00Z"/>
          <w:sz w:val="16"/>
          <w:szCs w:val="16"/>
        </w:rPr>
      </w:pPr>
      <w:del w:id="485" w:author="Chromíková, Katarína" w:date="2020-12-10T16:51:00Z">
        <w:r w:rsidRPr="000B17AD" w:rsidDel="007C686D">
          <w:rPr>
            <w:rStyle w:val="Odkaznapoznmkupodiarou"/>
            <w:sz w:val="16"/>
            <w:szCs w:val="16"/>
          </w:rPr>
          <w:footnoteRef/>
        </w:r>
        <w:r w:rsidRPr="000B17AD" w:rsidDel="007C686D">
          <w:rPr>
            <w:sz w:val="16"/>
            <w:szCs w:val="16"/>
          </w:rPr>
          <w:delText xml:space="preserve"> pre vyvrátenie akýchkoľvek pochybností RO oboznámi žiadateľa/prijímateľa iba v prípade ak vykonaná zmena nebola v súlade so ZVO</w:delText>
        </w:r>
      </w:del>
    </w:p>
  </w:footnote>
  <w:footnote w:id="52">
    <w:p w14:paraId="06BAD8BE" w14:textId="77777777" w:rsidR="00C138E2" w:rsidRPr="000B17AD" w:rsidDel="007C686D" w:rsidRDefault="00C138E2" w:rsidP="005F2679">
      <w:pPr>
        <w:pStyle w:val="Textpoznmkypodiarou"/>
        <w:rPr>
          <w:del w:id="495" w:author="Chromíková, Katarína" w:date="2020-12-10T16:53:00Z"/>
          <w:rFonts w:asciiTheme="minorHAnsi" w:hAnsiTheme="minorHAnsi"/>
          <w:sz w:val="16"/>
          <w:szCs w:val="16"/>
        </w:rPr>
      </w:pPr>
      <w:del w:id="496" w:author="Chromíková, Katarína" w:date="2020-12-10T16:53:00Z">
        <w:r w:rsidRPr="000B17AD" w:rsidDel="007C686D">
          <w:rPr>
            <w:rStyle w:val="Odkaznapoznmkupodiarou"/>
            <w:rFonts w:asciiTheme="minorHAnsi" w:hAnsiTheme="minorHAnsi"/>
            <w:sz w:val="16"/>
            <w:szCs w:val="16"/>
          </w:rPr>
          <w:footnoteRef/>
        </w:r>
        <w:r w:rsidRPr="000B17AD" w:rsidDel="007C686D">
          <w:rPr>
            <w:rFonts w:asciiTheme="minorHAnsi" w:hAnsiTheme="minorHAnsi"/>
            <w:sz w:val="16"/>
            <w:szCs w:val="16"/>
          </w:rPr>
          <w:delText xml:space="preserve"> V prípade projektov , kedy Poskytovateľ a Prijímateľ je tá istá osoba</w:delText>
        </w:r>
      </w:del>
    </w:p>
  </w:footnote>
  <w:footnote w:id="53">
    <w:p w14:paraId="4919A4B9" w14:textId="77777777" w:rsidR="00C138E2" w:rsidRPr="000B17AD" w:rsidDel="007C686D" w:rsidRDefault="00C138E2" w:rsidP="00E57FAB">
      <w:pPr>
        <w:autoSpaceDE w:val="0"/>
        <w:autoSpaceDN w:val="0"/>
        <w:adjustRightInd w:val="0"/>
        <w:spacing w:after="0" w:line="240" w:lineRule="auto"/>
        <w:jc w:val="both"/>
        <w:rPr>
          <w:del w:id="519" w:author="Chromíková, Katarína" w:date="2020-12-10T16:56:00Z"/>
          <w:rFonts w:asciiTheme="minorHAnsi" w:hAnsiTheme="minorHAnsi"/>
          <w:sz w:val="16"/>
          <w:szCs w:val="16"/>
        </w:rPr>
      </w:pPr>
      <w:del w:id="520" w:author="Chromíková, Katarína" w:date="2020-12-10T16:56:00Z">
        <w:r w:rsidRPr="000B17AD" w:rsidDel="007C686D">
          <w:rPr>
            <w:rStyle w:val="Odkaznapoznmkupodiarou"/>
            <w:rFonts w:asciiTheme="minorHAnsi" w:hAnsiTheme="minorHAnsi"/>
            <w:sz w:val="16"/>
            <w:szCs w:val="16"/>
          </w:rPr>
          <w:footnoteRef/>
        </w:r>
        <w:r w:rsidRPr="000B17AD" w:rsidDel="007C686D">
          <w:rPr>
            <w:rFonts w:asciiTheme="minorHAnsi" w:hAnsiTheme="minorHAnsi"/>
            <w:sz w:val="16"/>
            <w:szCs w:val="16"/>
          </w:rPr>
          <w:delText xml:space="preserve"> Žiadateľ/Prijímateľ môže vymenovať do komisie aj ďalších členov bez práva vyhodnocovať ponuky a je oprávnený určiť náhradníkov v rovnakom počte ako počet členov komisie.</w:delText>
        </w:r>
      </w:del>
    </w:p>
  </w:footnote>
  <w:footnote w:id="54">
    <w:p w14:paraId="77D133C8" w14:textId="77777777" w:rsidR="00C138E2" w:rsidRPr="000B17AD" w:rsidDel="007C686D" w:rsidRDefault="00C138E2" w:rsidP="00523019">
      <w:pPr>
        <w:pStyle w:val="Textpoznmkypodiarou"/>
        <w:rPr>
          <w:del w:id="530" w:author="Chromíková, Katarína" w:date="2020-12-10T16:56:00Z"/>
          <w:sz w:val="16"/>
          <w:szCs w:val="16"/>
        </w:rPr>
      </w:pPr>
      <w:del w:id="531" w:author="Chromíková, Katarína" w:date="2020-12-10T16:56:00Z">
        <w:r w:rsidRPr="000B17AD" w:rsidDel="007C686D">
          <w:rPr>
            <w:rStyle w:val="Odkaznapoznmkupodiarou"/>
            <w:sz w:val="16"/>
            <w:szCs w:val="16"/>
          </w:rPr>
          <w:footnoteRef/>
        </w:r>
        <w:r w:rsidRPr="000B17AD" w:rsidDel="007C686D">
          <w:rPr>
            <w:sz w:val="16"/>
            <w:szCs w:val="16"/>
          </w:rPr>
          <w:delText xml:space="preserve"> ak ide o rokovacie konanie so zverejnením, súťažný dialóg alebo inovatívne partnerstvo.</w:delText>
        </w:r>
      </w:del>
    </w:p>
  </w:footnote>
  <w:footnote w:id="55">
    <w:p w14:paraId="2FBC730C" w14:textId="77777777" w:rsidR="00C138E2" w:rsidRPr="000B17AD" w:rsidDel="007C686D" w:rsidRDefault="00C138E2">
      <w:pPr>
        <w:pStyle w:val="Textpoznmkypodiarou"/>
        <w:rPr>
          <w:del w:id="550" w:author="Chromíková, Katarína" w:date="2020-12-10T16:58:00Z"/>
          <w:rFonts w:asciiTheme="minorHAnsi" w:hAnsiTheme="minorHAnsi" w:cs="Calibri"/>
          <w:sz w:val="16"/>
          <w:szCs w:val="16"/>
        </w:rPr>
      </w:pPr>
      <w:del w:id="551" w:author="Chromíková, Katarína" w:date="2020-12-10T16:58:00Z">
        <w:r w:rsidRPr="000B17AD" w:rsidDel="007C686D">
          <w:rPr>
            <w:rStyle w:val="Odkaznapoznmkupodiarou"/>
            <w:rFonts w:asciiTheme="minorHAnsi" w:hAnsiTheme="minorHAnsi" w:cs="Calibri"/>
            <w:sz w:val="16"/>
            <w:szCs w:val="16"/>
          </w:rPr>
          <w:footnoteRef/>
        </w:r>
        <w:r w:rsidRPr="000B17AD" w:rsidDel="007C686D">
          <w:rPr>
            <w:rFonts w:asciiTheme="minorHAnsi" w:hAnsiTheme="minorHAnsi" w:cs="Calibri"/>
            <w:sz w:val="16"/>
            <w:szCs w:val="16"/>
          </w:rPr>
          <w:delText xml:space="preserve"> Možnosť aplikovania pre obstarávanie tovarov alebo služieb, ktoré sú bežne dostupné na trhu.</w:delText>
        </w:r>
      </w:del>
    </w:p>
  </w:footnote>
  <w:footnote w:id="56">
    <w:p w14:paraId="6B9662B5" w14:textId="77777777" w:rsidR="00C138E2" w:rsidRPr="000B17AD" w:rsidDel="00064AE0" w:rsidRDefault="00C138E2">
      <w:pPr>
        <w:pStyle w:val="Textpoznmkypodiarou"/>
        <w:rPr>
          <w:del w:id="625" w:author="Chromíková, Katarína" w:date="2020-12-11T12:40:00Z"/>
          <w:sz w:val="16"/>
          <w:szCs w:val="16"/>
        </w:rPr>
      </w:pPr>
      <w:del w:id="626" w:author="Chromíková, Katarína" w:date="2020-12-11T12:40:00Z">
        <w:r w:rsidRPr="000B17AD" w:rsidDel="00064AE0">
          <w:rPr>
            <w:rFonts w:asciiTheme="minorHAnsi" w:hAnsiTheme="minorHAnsi"/>
            <w:sz w:val="16"/>
            <w:szCs w:val="16"/>
          </w:rPr>
          <w:footnoteRef/>
        </w:r>
        <w:r w:rsidRPr="000B17AD" w:rsidDel="00064AE0">
          <w:rPr>
            <w:rFonts w:asciiTheme="minorHAnsi" w:hAnsiTheme="minorHAnsi"/>
            <w:sz w:val="16"/>
            <w:szCs w:val="16"/>
          </w:rPr>
          <w:delText xml:space="preserve"> Netýka sa prípadov plnenia čiastkových zadaní/opätovného otvárania rámcovej dohody a DNS</w:delText>
        </w:r>
      </w:del>
    </w:p>
  </w:footnote>
  <w:footnote w:id="57">
    <w:p w14:paraId="0355A14F" w14:textId="77777777" w:rsidR="00C138E2" w:rsidRPr="000B17AD" w:rsidDel="00064AE0" w:rsidRDefault="00C138E2">
      <w:pPr>
        <w:pStyle w:val="Textpoznmkypodiarou"/>
        <w:rPr>
          <w:del w:id="634" w:author="Chromíková, Katarína" w:date="2020-12-11T12:40:00Z"/>
          <w:rFonts w:asciiTheme="minorHAnsi" w:hAnsiTheme="minorHAnsi"/>
          <w:sz w:val="16"/>
          <w:szCs w:val="16"/>
        </w:rPr>
      </w:pPr>
      <w:del w:id="635" w:author="Chromíková, Katarína" w:date="2020-12-11T12:40:00Z">
        <w:r w:rsidRPr="000B17AD" w:rsidDel="00064AE0">
          <w:rPr>
            <w:rStyle w:val="Odkaznapoznmkupodiarou"/>
            <w:sz w:val="16"/>
            <w:szCs w:val="16"/>
          </w:rPr>
          <w:footnoteRef/>
        </w:r>
        <w:r w:rsidRPr="000B17AD" w:rsidDel="00064AE0">
          <w:rPr>
            <w:sz w:val="16"/>
            <w:szCs w:val="16"/>
          </w:rPr>
          <w:delText xml:space="preserve"> </w:delText>
        </w:r>
        <w:r w:rsidRPr="000B17AD" w:rsidDel="00064AE0">
          <w:rPr>
            <w:rFonts w:asciiTheme="minorHAnsi" w:hAnsiTheme="minorHAnsi"/>
            <w:sz w:val="16"/>
            <w:szCs w:val="16"/>
          </w:rPr>
          <w:delText>Lehota na vydanie rozhodnutia neplynie v prípade podľa § 173 ods. 4 ZVO (nedoručenie kompletnej dokumentácie v origináli).</w:delText>
        </w:r>
      </w:del>
    </w:p>
  </w:footnote>
  <w:footnote w:id="58">
    <w:p w14:paraId="071A0861" w14:textId="77777777" w:rsidR="00C138E2" w:rsidRPr="000B17AD" w:rsidDel="00072883" w:rsidRDefault="00C138E2" w:rsidP="008B6C28">
      <w:pPr>
        <w:pStyle w:val="Textpoznmkypodiarou"/>
        <w:rPr>
          <w:del w:id="682" w:author="Chromíková, Katarína" w:date="2020-12-11T12:47:00Z"/>
          <w:rFonts w:asciiTheme="minorHAnsi" w:hAnsiTheme="minorHAnsi"/>
          <w:sz w:val="16"/>
          <w:szCs w:val="16"/>
        </w:rPr>
      </w:pPr>
      <w:del w:id="683" w:author="Chromíková, Katarína" w:date="2020-12-11T12:47:00Z">
        <w:r w:rsidRPr="000B17AD" w:rsidDel="00072883">
          <w:rPr>
            <w:rStyle w:val="Odkaznapoznmkupodiarou"/>
            <w:rFonts w:asciiTheme="minorHAnsi" w:hAnsiTheme="minorHAnsi"/>
            <w:sz w:val="16"/>
            <w:szCs w:val="16"/>
          </w:rPr>
          <w:footnoteRef/>
        </w:r>
        <w:r w:rsidRPr="000B17AD" w:rsidDel="00072883">
          <w:rPr>
            <w:rFonts w:asciiTheme="minorHAnsi" w:hAnsiTheme="minorHAnsi"/>
            <w:sz w:val="16"/>
            <w:szCs w:val="16"/>
          </w:rPr>
          <w:delText xml:space="preserve"> V prípade projektov, kedy poskytovateľ a prijímateľ je tá istá osoba</w:delText>
        </w:r>
      </w:del>
    </w:p>
  </w:footnote>
  <w:footnote w:id="59">
    <w:p w14:paraId="0CC018F4" w14:textId="77777777" w:rsidR="00C138E2" w:rsidRDefault="00C138E2" w:rsidP="003114D8">
      <w:pPr>
        <w:pStyle w:val="Textpoznmkypodiarou"/>
        <w:jc w:val="both"/>
        <w:rPr>
          <w:ins w:id="731" w:author="Chromíková, Katarína" w:date="2020-12-11T12:52:00Z"/>
        </w:rPr>
      </w:pPr>
      <w:ins w:id="732" w:author="Chromíková, Katarína" w:date="2020-12-11T12:52:00Z">
        <w:r w:rsidRPr="000B17AD">
          <w:rPr>
            <w:rStyle w:val="Odkaznapoznmkupodiarou"/>
            <w:sz w:val="16"/>
            <w:szCs w:val="16"/>
          </w:rPr>
          <w:footnoteRef/>
        </w:r>
        <w:r w:rsidRPr="000B17AD">
          <w:rPr>
            <w:sz w:val="16"/>
            <w:szCs w:val="16"/>
          </w:rPr>
          <w:t xml:space="preserve"> zákon č. 315/2016 Z.z. o registri partnerov verejného sektora a o zmene a doplnení niektorých zákonov</w:t>
        </w:r>
      </w:ins>
    </w:p>
  </w:footnote>
  <w:footnote w:id="60">
    <w:p w14:paraId="408A0675" w14:textId="77777777" w:rsidR="00C138E2" w:rsidRPr="000B17AD" w:rsidRDefault="00C138E2" w:rsidP="003114D8">
      <w:pPr>
        <w:pStyle w:val="Textpoznmkypodiarou"/>
        <w:jc w:val="both"/>
        <w:rPr>
          <w:ins w:id="755" w:author="Chromíková, Katarína" w:date="2020-12-11T12:55:00Z"/>
          <w:rFonts w:asciiTheme="minorHAnsi" w:hAnsiTheme="minorHAnsi"/>
          <w:sz w:val="16"/>
          <w:szCs w:val="16"/>
        </w:rPr>
      </w:pPr>
      <w:ins w:id="756" w:author="Chromíková, Katarína" w:date="2020-12-11T12:55:00Z">
        <w:r w:rsidRPr="000B17AD">
          <w:rPr>
            <w:rStyle w:val="Odkaznapoznmkupodiarou"/>
            <w:rFonts w:asciiTheme="minorHAnsi" w:hAnsiTheme="minorHAnsi"/>
            <w:sz w:val="16"/>
            <w:szCs w:val="16"/>
          </w:rPr>
          <w:footnoteRef/>
        </w:r>
        <w:r w:rsidRPr="000B17AD">
          <w:rPr>
            <w:rFonts w:asciiTheme="minorHAnsi" w:hAnsiTheme="minorHAnsi"/>
            <w:sz w:val="16"/>
            <w:szCs w:val="16"/>
          </w:rPr>
          <w:t xml:space="preserve"> MP CKO č. 5 k určovaniu finančných opráv, ktoré má riadiaci orgán uplatňovať pri nedodržaní pravidiel a postupov verejného obstarávania</w:t>
        </w:r>
      </w:ins>
    </w:p>
  </w:footnote>
  <w:footnote w:id="61">
    <w:p w14:paraId="0A268ABA" w14:textId="77777777" w:rsidR="00C138E2" w:rsidRPr="000B17AD" w:rsidRDefault="00C138E2" w:rsidP="00C62071">
      <w:pPr>
        <w:pStyle w:val="Textpoznmkypodiarou"/>
        <w:jc w:val="both"/>
        <w:rPr>
          <w:ins w:id="780" w:author="Chromíková, Katarína" w:date="2020-12-11T13:08:00Z"/>
          <w:sz w:val="16"/>
          <w:szCs w:val="16"/>
        </w:rPr>
      </w:pPr>
      <w:ins w:id="781" w:author="Chromíková, Katarína" w:date="2020-12-11T13:08:00Z">
        <w:r w:rsidRPr="000B17AD">
          <w:rPr>
            <w:rStyle w:val="Odkaznapoznmkupodiarou"/>
            <w:sz w:val="16"/>
            <w:szCs w:val="16"/>
          </w:rPr>
          <w:footnoteRef/>
        </w:r>
        <w:r w:rsidRPr="000B17AD">
          <w:rPr>
            <w:sz w:val="16"/>
            <w:szCs w:val="16"/>
          </w:rPr>
          <w:t xml:space="preserve"> MP CKO č. 5 k určovaniu finančných opráv, ktoré má riadiaci orgán uplatňovať pri nedodržaní pravidiel a postupov verejného obstarávania</w:t>
        </w:r>
      </w:ins>
    </w:p>
  </w:footnote>
  <w:footnote w:id="62">
    <w:p w14:paraId="03A4BB58" w14:textId="77777777" w:rsidR="00C138E2" w:rsidRDefault="00C138E2" w:rsidP="000B17AD">
      <w:pPr>
        <w:pStyle w:val="Textpoznmkypodiarou"/>
        <w:jc w:val="both"/>
        <w:rPr>
          <w:ins w:id="824" w:author="Chromíková, Katarína" w:date="2020-12-11T13:50:00Z"/>
        </w:rPr>
      </w:pPr>
      <w:ins w:id="825" w:author="Chromíková, Katarína" w:date="2020-12-11T13:50:00Z">
        <w:r w:rsidRPr="000B17AD">
          <w:rPr>
            <w:rStyle w:val="Odkaznapoznmkupodiarou"/>
            <w:sz w:val="16"/>
            <w:szCs w:val="16"/>
          </w:rPr>
          <w:footnoteRef/>
        </w:r>
        <w:r w:rsidRPr="000B17AD">
          <w:rPr>
            <w:sz w:val="16"/>
            <w:szCs w:val="16"/>
          </w:rPr>
          <w:t xml:space="preserve"> MP CKO č. 5 k určovaniu finančných opráv, ktoré má riadiaci orgán uplatňovať pri nedodržaní pravidiel a postupov verejného obstarávania</w:t>
        </w:r>
      </w:ins>
    </w:p>
  </w:footnote>
  <w:footnote w:id="63">
    <w:p w14:paraId="61B3D42B" w14:textId="77777777" w:rsidR="00C138E2" w:rsidRPr="000B17AD" w:rsidRDefault="00C138E2" w:rsidP="000B17AD">
      <w:pPr>
        <w:pStyle w:val="Textpoznmkypodiarou"/>
        <w:jc w:val="both"/>
        <w:rPr>
          <w:ins w:id="832" w:author="Chromíková, Katarína" w:date="2020-12-11T13:50:00Z"/>
          <w:sz w:val="16"/>
          <w:szCs w:val="16"/>
        </w:rPr>
      </w:pPr>
      <w:ins w:id="833" w:author="Chromíková, Katarína" w:date="2020-12-11T13:50:00Z">
        <w:r w:rsidRPr="000B17AD">
          <w:rPr>
            <w:rStyle w:val="Odkaznapoznmkupodiarou"/>
            <w:sz w:val="16"/>
            <w:szCs w:val="16"/>
          </w:rPr>
          <w:footnoteRef/>
        </w:r>
        <w:r w:rsidRPr="000B17AD">
          <w:rPr>
            <w:sz w:val="16"/>
            <w:szCs w:val="16"/>
          </w:rPr>
          <w:t xml:space="preserve"> ex ante finančná oprava:  individuálne zníženie hodnoty deklarovaných výdavkov z dôvodu zistení porušenia legislatívy SR alebo EÚ, najmä v oblasti VO. Výška individuálnej ex ante finančnej opravy sa určí v zodpovedajúcej sume neoprávnených výdavkov, resp. ako percentuálna sadzba zo sumy oprávnených výdavkov zákazky v rámci schváleného NFP alebo jeho časti, a to vo fáze pred úhradou dotknutej zákazky v ŽoP, v rámci ktorej boli nedostatky identifikované.</w:t>
        </w:r>
      </w:ins>
    </w:p>
  </w:footnote>
  <w:footnote w:id="64">
    <w:p w14:paraId="4ADF4E1C" w14:textId="77777777" w:rsidR="00C138E2" w:rsidRPr="00C924F9" w:rsidRDefault="00C138E2" w:rsidP="00393077">
      <w:pPr>
        <w:pStyle w:val="Textpoznmkypodiarou"/>
        <w:jc w:val="both"/>
        <w:rPr>
          <w:ins w:id="872" w:author="Chromíková, Katarína" w:date="2020-12-11T16:06:00Z"/>
          <w:sz w:val="16"/>
          <w:szCs w:val="16"/>
        </w:rPr>
      </w:pPr>
      <w:ins w:id="873" w:author="Chromíková, Katarína" w:date="2020-12-11T16:06:00Z">
        <w:r w:rsidRPr="00C924F9">
          <w:rPr>
            <w:rStyle w:val="Odkaznapoznmkupodiarou"/>
            <w:sz w:val="16"/>
            <w:szCs w:val="16"/>
          </w:rPr>
          <w:footnoteRef/>
        </w:r>
        <w:r w:rsidRPr="00C924F9">
          <w:rPr>
            <w:sz w:val="16"/>
            <w:szCs w:val="16"/>
          </w:rPr>
          <w:t xml:space="preserve"> MP CKO č. 5 k určovaniu finančných opráv, ktoré má riadiaci orgán uplatňovať pri nedodržaní pravidiel a postupov verejného obstarávania</w:t>
        </w:r>
      </w:ins>
    </w:p>
  </w:footnote>
  <w:footnote w:id="65">
    <w:p w14:paraId="73C475DD" w14:textId="77777777" w:rsidR="00C138E2" w:rsidDel="00404597" w:rsidRDefault="00C138E2" w:rsidP="000A2573">
      <w:pPr>
        <w:pStyle w:val="Textpoznmkypodiarou"/>
        <w:jc w:val="both"/>
        <w:rPr>
          <w:del w:id="899" w:author="uzivatel" w:date="2020-12-17T15:19:00Z"/>
        </w:rPr>
      </w:pPr>
      <w:del w:id="900" w:author="uzivatel" w:date="2020-12-17T15:19:00Z">
        <w:r w:rsidRPr="002B173D" w:rsidDel="00404597">
          <w:rPr>
            <w:rStyle w:val="Odkaznapoznmkupodiarou"/>
            <w:rFonts w:asciiTheme="minorHAnsi" w:hAnsiTheme="minorHAnsi" w:cs="Calibri"/>
            <w:sz w:val="16"/>
            <w:szCs w:val="16"/>
          </w:rPr>
          <w:footnoteRef/>
        </w:r>
        <w:r w:rsidDel="00404597">
          <w:delText xml:space="preserve"> </w:delText>
        </w:r>
        <w:r w:rsidRPr="00C00C13" w:rsidDel="00404597">
          <w:rPr>
            <w:rFonts w:asciiTheme="minorHAnsi" w:hAnsiTheme="minorHAnsi" w:cs="Calibri"/>
            <w:sz w:val="16"/>
            <w:szCs w:val="16"/>
          </w:rPr>
          <w:delText>podľa § 5a zákona</w:delText>
        </w:r>
        <w:r w:rsidDel="00404597">
          <w:rPr>
            <w:rFonts w:asciiTheme="minorHAnsi" w:hAnsiTheme="minorHAnsi" w:cs="Calibri"/>
            <w:sz w:val="16"/>
            <w:szCs w:val="16"/>
          </w:rPr>
          <w:delText xml:space="preserve"> č. 211/2000 Z. z.</w:delText>
        </w:r>
        <w:r w:rsidRPr="00C00C13" w:rsidDel="00404597">
          <w:rPr>
            <w:rFonts w:asciiTheme="minorHAnsi" w:hAnsiTheme="minorHAnsi" w:cs="Calibri"/>
            <w:sz w:val="16"/>
            <w:szCs w:val="16"/>
          </w:rPr>
          <w:delText xml:space="preserve"> o slobodnom prístupe k informáciám</w:delText>
        </w:r>
      </w:del>
    </w:p>
  </w:footnote>
  <w:footnote w:id="66">
    <w:p w14:paraId="52EA9C7D" w14:textId="77777777" w:rsidR="00C138E2" w:rsidRPr="00E36FB6" w:rsidDel="00404597" w:rsidRDefault="00C138E2" w:rsidP="000A2573">
      <w:pPr>
        <w:pStyle w:val="Textpoznmkypodiarou"/>
        <w:jc w:val="both"/>
        <w:rPr>
          <w:del w:id="901" w:author="uzivatel" w:date="2020-12-17T15:19:00Z"/>
          <w:rFonts w:asciiTheme="minorHAnsi" w:hAnsiTheme="minorHAnsi" w:cs="Calibri"/>
          <w:sz w:val="16"/>
          <w:szCs w:val="16"/>
        </w:rPr>
      </w:pPr>
      <w:del w:id="902" w:author="uzivatel" w:date="2020-12-17T15:19:00Z">
        <w:r w:rsidRPr="00E36FB6" w:rsidDel="00404597">
          <w:rPr>
            <w:rStyle w:val="Odkaznapoznmkupodiarou"/>
            <w:rFonts w:asciiTheme="minorHAnsi" w:hAnsiTheme="minorHAnsi" w:cs="Calibri"/>
            <w:sz w:val="16"/>
            <w:szCs w:val="16"/>
          </w:rPr>
          <w:footnoteRef/>
        </w:r>
        <w:r w:rsidRPr="00E36FB6" w:rsidDel="00404597">
          <w:rPr>
            <w:rFonts w:asciiTheme="minorHAnsi" w:hAnsiTheme="minorHAnsi" w:cs="Calibri"/>
            <w:sz w:val="16"/>
            <w:szCs w:val="16"/>
          </w:rPr>
          <w:delText xml:space="preserve"> podľa toho, ktorý z uvedených úkonov nastane neskôr</w:delText>
        </w:r>
      </w:del>
    </w:p>
  </w:footnote>
  <w:footnote w:id="67">
    <w:p w14:paraId="5C106343" w14:textId="77777777" w:rsidR="00C138E2" w:rsidRPr="0074762A" w:rsidDel="00404597" w:rsidRDefault="00C138E2" w:rsidP="00523019">
      <w:pPr>
        <w:pStyle w:val="Textpoznmkypodiarou"/>
        <w:rPr>
          <w:del w:id="923" w:author="uzivatel" w:date="2020-12-17T15:19:00Z"/>
          <w:sz w:val="16"/>
          <w:szCs w:val="16"/>
        </w:rPr>
      </w:pPr>
      <w:del w:id="924" w:author="uzivatel" w:date="2020-12-17T15:19:00Z">
        <w:r w:rsidRPr="0074762A" w:rsidDel="00404597">
          <w:rPr>
            <w:rStyle w:val="Odkaznapoznmkupodiarou"/>
            <w:sz w:val="16"/>
            <w:szCs w:val="16"/>
          </w:rPr>
          <w:footnoteRef/>
        </w:r>
        <w:r w:rsidRPr="0074762A" w:rsidDel="00404597">
          <w:rPr>
            <w:sz w:val="16"/>
            <w:szCs w:val="16"/>
          </w:rPr>
          <w:delText xml:space="preserve"> Uvedené sa vzťahuje na všetky </w:delText>
        </w:r>
        <w:r w:rsidDel="00404597">
          <w:rPr>
            <w:sz w:val="16"/>
            <w:szCs w:val="16"/>
          </w:rPr>
          <w:delText>postupy zadávania zákazky tzn. nadlimitné/podlimitné, zákazky podľa § 117 alebo výnimky zo ZVO.</w:delText>
        </w:r>
      </w:del>
    </w:p>
  </w:footnote>
  <w:footnote w:id="68">
    <w:p w14:paraId="7BBCE2D1" w14:textId="77777777" w:rsidR="00C138E2" w:rsidRPr="00E36FB6" w:rsidDel="00404597" w:rsidRDefault="00C138E2" w:rsidP="000A2573">
      <w:pPr>
        <w:pStyle w:val="Default"/>
        <w:ind w:left="187" w:hanging="180"/>
        <w:jc w:val="both"/>
        <w:rPr>
          <w:del w:id="925" w:author="uzivatel" w:date="2020-12-17T15:19:00Z"/>
          <w:rFonts w:asciiTheme="minorHAnsi" w:hAnsiTheme="minorHAnsi" w:cs="Calibri"/>
          <w:sz w:val="16"/>
          <w:szCs w:val="16"/>
        </w:rPr>
      </w:pPr>
      <w:del w:id="926" w:author="uzivatel" w:date="2020-12-17T15:19:00Z">
        <w:r w:rsidRPr="00E36FB6" w:rsidDel="00404597">
          <w:rPr>
            <w:rStyle w:val="Odkaznapoznmkupodiarou"/>
            <w:rFonts w:asciiTheme="minorHAnsi" w:hAnsiTheme="minorHAnsi"/>
            <w:sz w:val="16"/>
            <w:szCs w:val="16"/>
          </w:rPr>
          <w:footnoteRef/>
        </w:r>
        <w:r w:rsidRPr="00E36FB6" w:rsidDel="00404597">
          <w:rPr>
            <w:rFonts w:asciiTheme="minorHAnsi" w:hAnsiTheme="minorHAnsi"/>
            <w:sz w:val="16"/>
            <w:szCs w:val="16"/>
          </w:rPr>
          <w:delText xml:space="preserve"> </w:delText>
        </w:r>
        <w:r w:rsidRPr="00E36FB6" w:rsidDel="00404597">
          <w:rPr>
            <w:rFonts w:asciiTheme="minorHAnsi" w:hAnsiTheme="minorHAnsi" w:cs="Calibri"/>
            <w:sz w:val="16"/>
            <w:szCs w:val="16"/>
          </w:rPr>
          <w:delText>Uveden</w:delText>
        </w:r>
        <w:r w:rsidDel="00404597">
          <w:rPr>
            <w:rFonts w:asciiTheme="minorHAnsi" w:hAnsiTheme="minorHAnsi" w:cs="Calibri"/>
            <w:sz w:val="16"/>
            <w:szCs w:val="16"/>
          </w:rPr>
          <w:delText xml:space="preserve">é </w:delText>
        </w:r>
        <w:r w:rsidRPr="00E36FB6" w:rsidDel="00404597">
          <w:rPr>
            <w:rFonts w:asciiTheme="minorHAnsi" w:hAnsiTheme="minorHAnsi" w:cs="Calibri"/>
            <w:sz w:val="16"/>
            <w:szCs w:val="16"/>
          </w:rPr>
          <w:delText xml:space="preserve"> sa vzťahuje aj na prípady, keď sa dodatok vzťahuje na časť výdavkov, ktoré nie sú oprávnenými výdavkami, avšak sú súčasťou zákazky, ktorá je spolufinancovaná EŠIF</w:delText>
        </w:r>
        <w:r w:rsidDel="00404597">
          <w:rPr>
            <w:rFonts w:asciiTheme="minorHAnsi" w:hAnsiTheme="minorHAnsi" w:cs="Calibri"/>
            <w:sz w:val="16"/>
            <w:szCs w:val="16"/>
          </w:rPr>
          <w:delText>.</w:delText>
        </w:r>
      </w:del>
    </w:p>
  </w:footnote>
  <w:footnote w:id="69">
    <w:p w14:paraId="18567832" w14:textId="77777777" w:rsidR="00C138E2" w:rsidRPr="00E36FB6" w:rsidDel="00404597" w:rsidRDefault="00C138E2" w:rsidP="00F34A7C">
      <w:pPr>
        <w:pStyle w:val="Default"/>
        <w:ind w:left="187" w:hanging="187"/>
        <w:jc w:val="both"/>
        <w:rPr>
          <w:del w:id="927" w:author="uzivatel" w:date="2020-12-17T15:19:00Z"/>
          <w:rFonts w:asciiTheme="minorHAnsi" w:hAnsiTheme="minorHAnsi" w:cs="Arial"/>
          <w:sz w:val="16"/>
          <w:szCs w:val="16"/>
        </w:rPr>
      </w:pPr>
      <w:del w:id="928" w:author="uzivatel" w:date="2020-12-17T15:19:00Z">
        <w:r w:rsidRPr="00A13F53" w:rsidDel="00404597">
          <w:rPr>
            <w:rStyle w:val="Odkaznapoznmkupodiarou"/>
            <w:rFonts w:asciiTheme="minorHAnsi" w:hAnsiTheme="minorHAnsi"/>
            <w:sz w:val="16"/>
            <w:szCs w:val="16"/>
          </w:rPr>
          <w:footnoteRef/>
        </w:r>
        <w:r w:rsidRPr="00A13F53" w:rsidDel="00404597">
          <w:rPr>
            <w:rStyle w:val="Odkaznapoznmkupodiarou"/>
          </w:rPr>
          <w:delText xml:space="preserve"> </w:delText>
        </w:r>
        <w:r w:rsidRPr="00DB1B23" w:rsidDel="00404597">
          <w:rPr>
            <w:rFonts w:asciiTheme="minorHAnsi" w:hAnsiTheme="minorHAnsi" w:cs="Calibri"/>
            <w:sz w:val="16"/>
            <w:szCs w:val="16"/>
          </w:rPr>
          <w:delText>Keď sa dodatkom menia identifikačné a kontaktné údaje zmluvných strán (napr. adresa sídla, kontaktné osoby, číslo bankového účtu a pod.), kontrola pred podpisom dodatku sa nevykonáva a prijímateľ predkladá takýto dodatok až po jeho podpise oboma zmluvnými stranami. Ak zmenu vyplývajúcu z realizácie zákazky nie je možné z dôvodu mimoriadnej udalosti (živelná pohroma, havária alebo situácia bezprostredne ohrozujúca život, alebo zdravie ľudí alebo životné prostredie) riešiť v danom rozhodnom čase dodatkom, resp. nie je udržateľné čakať na výsledok kontroly/finančnej kontroly RO v rámci dodatku riešiaceho takúto mimoriadnu situáciu, prijímateľ zašle návrh dodatku, alebo už samotný podpísaný dodatok až po pominutí tejto mimoriadnej udalosti súčasne so zdôvodnením. Ak sa takáto situácia rieši v rámci priameho rokovacieho konania podľa § 81 ZVO, pričom výsledkom tohto postupu je nová zmluva, RO postupuje pri kontrole podľa príslušnej kapitoly Systému riadenia EŠIF. Pokiaľ prijímateľ plánuje upraviť existujúci zmluvný vzťah na základe priameho rokovacieho konania, je v tomto prípade povinný  predložiť na RO návrh oznámenia o zámere uzavrieť zmluvu a odôvodnenie použitia priameho rokovacieho konania (viď. kapitola 3.3.7.2.1). Až po kontrole tohto oznámenia a posúdení oprávnenosti použitia priameho rokovacieho konania je prijímateľ oprávnený začať realizovať tento postup</w:delText>
        </w:r>
        <w:r w:rsidDel="00404597">
          <w:rPr>
            <w:rFonts w:asciiTheme="minorHAnsi" w:hAnsiTheme="minorHAnsi" w:cs="Calibri"/>
            <w:sz w:val="16"/>
            <w:szCs w:val="16"/>
          </w:rPr>
          <w:delText>.</w:delText>
        </w:r>
      </w:del>
    </w:p>
  </w:footnote>
  <w:footnote w:id="70">
    <w:p w14:paraId="484DCAD7" w14:textId="77777777" w:rsidR="00C138E2" w:rsidDel="00404597" w:rsidRDefault="00C138E2">
      <w:pPr>
        <w:pStyle w:val="Textpoznmkypodiarou"/>
        <w:rPr>
          <w:del w:id="933" w:author="uzivatel" w:date="2020-12-17T15:19:00Z"/>
        </w:rPr>
      </w:pPr>
      <w:del w:id="934" w:author="uzivatel" w:date="2020-12-17T15:19:00Z">
        <w:r w:rsidRPr="005633EA" w:rsidDel="00404597">
          <w:rPr>
            <w:rStyle w:val="Odkaznapoznmkupodiarou"/>
            <w:rFonts w:asciiTheme="minorHAnsi" w:hAnsiTheme="minorHAnsi"/>
            <w:sz w:val="16"/>
            <w:szCs w:val="16"/>
          </w:rPr>
          <w:footnoteRef/>
        </w:r>
        <w:r w:rsidDel="00404597">
          <w:delText xml:space="preserve"> </w:delText>
        </w:r>
        <w:r w:rsidRPr="001D68B0" w:rsidDel="00404597">
          <w:rPr>
            <w:rFonts w:asciiTheme="minorHAnsi" w:hAnsiTheme="minorHAnsi"/>
            <w:sz w:val="16"/>
            <w:szCs w:val="16"/>
          </w:rPr>
          <w:delText>V zmysle ude</w:delText>
        </w:r>
        <w:r w:rsidDel="00404597">
          <w:rPr>
            <w:rFonts w:asciiTheme="minorHAnsi" w:hAnsiTheme="minorHAnsi"/>
            <w:sz w:val="16"/>
            <w:szCs w:val="16"/>
          </w:rPr>
          <w:delText>l</w:delText>
        </w:r>
        <w:r w:rsidRPr="001D68B0" w:rsidDel="00404597">
          <w:rPr>
            <w:rFonts w:asciiTheme="minorHAnsi" w:hAnsiTheme="minorHAnsi"/>
            <w:sz w:val="16"/>
            <w:szCs w:val="16"/>
          </w:rPr>
          <w:delText>enej výnimky</w:delText>
        </w:r>
        <w:r w:rsidDel="00404597">
          <w:rPr>
            <w:rFonts w:asciiTheme="minorHAnsi" w:hAnsiTheme="minorHAnsi"/>
            <w:sz w:val="16"/>
            <w:szCs w:val="16"/>
          </w:rPr>
          <w:delText xml:space="preserve"> listom č. 1160/2019/OVO-11 zo dňa 09/01/2019 Centrálnym koordinačným orgánom. Uvedená výnimka sa nevzťahuje v rámci projektov prioritnej osi 8 – Technická pomoc, kde lehota na výkon kontroly návrhu dodatkov je 10 pracovných dní.</w:delText>
        </w:r>
      </w:del>
    </w:p>
  </w:footnote>
  <w:footnote w:id="71">
    <w:p w14:paraId="6B6B682E" w14:textId="77777777" w:rsidR="00C138E2" w:rsidRPr="00E36FB6" w:rsidDel="00404597" w:rsidRDefault="00C138E2" w:rsidP="002C7A8A">
      <w:pPr>
        <w:pStyle w:val="Textpoznmkypodiarou"/>
        <w:ind w:left="426" w:hanging="426"/>
        <w:rPr>
          <w:del w:id="940" w:author="uzivatel" w:date="2020-12-17T15:19:00Z"/>
          <w:rFonts w:asciiTheme="minorHAnsi" w:hAnsiTheme="minorHAnsi"/>
          <w:sz w:val="16"/>
          <w:szCs w:val="16"/>
        </w:rPr>
      </w:pPr>
      <w:del w:id="941" w:author="uzivatel" w:date="2020-12-17T15:19:00Z">
        <w:r w:rsidRPr="00E36FB6" w:rsidDel="00404597">
          <w:rPr>
            <w:rStyle w:val="Odkaznapoznmkupodiarou"/>
            <w:rFonts w:asciiTheme="minorHAnsi" w:hAnsiTheme="minorHAnsi"/>
            <w:sz w:val="16"/>
            <w:szCs w:val="16"/>
          </w:rPr>
          <w:footnoteRef/>
        </w:r>
        <w:r w:rsidRPr="00E36FB6" w:rsidDel="00404597">
          <w:rPr>
            <w:rFonts w:asciiTheme="minorHAnsi" w:hAnsiTheme="minorHAnsi"/>
            <w:sz w:val="16"/>
            <w:szCs w:val="16"/>
          </w:rPr>
          <w:delText xml:space="preserve"> V prípade projektov , kedy Poskytovateľ a Prijímateľ je tá istá osoba</w:delText>
        </w:r>
      </w:del>
    </w:p>
  </w:footnote>
  <w:footnote w:id="72">
    <w:p w14:paraId="128890E5" w14:textId="77777777" w:rsidR="00C138E2" w:rsidRDefault="00C138E2" w:rsidP="006B65B0">
      <w:pPr>
        <w:pStyle w:val="Textpoznmkypodiarou"/>
      </w:pPr>
      <w:r w:rsidRPr="00A13F53">
        <w:rPr>
          <w:rStyle w:val="Odkaznapoznmkupodiarou"/>
          <w:rFonts w:asciiTheme="minorHAnsi" w:hAnsiTheme="minorHAnsi"/>
          <w:color w:val="000000"/>
          <w:sz w:val="16"/>
          <w:szCs w:val="16"/>
          <w:lang w:eastAsia="sk-SK"/>
        </w:rPr>
        <w:footnoteRef/>
      </w:r>
      <w:r>
        <w:t xml:space="preserve"> </w:t>
      </w:r>
      <w:r w:rsidRPr="00E6702F">
        <w:rPr>
          <w:sz w:val="16"/>
          <w:szCs w:val="16"/>
        </w:rPr>
        <w:t>č.9745-5000/2016 z 14.6.2016</w:t>
      </w:r>
    </w:p>
  </w:footnote>
  <w:footnote w:id="73">
    <w:p w14:paraId="1C2B4F20" w14:textId="77777777" w:rsidR="00C138E2" w:rsidRDefault="00C138E2" w:rsidP="006B65B0">
      <w:pPr>
        <w:pStyle w:val="Textpoznmkypodiarou"/>
      </w:pPr>
      <w:r w:rsidRPr="00A13F53">
        <w:rPr>
          <w:rStyle w:val="Odkaznapoznmkupodiarou"/>
          <w:rFonts w:asciiTheme="minorHAnsi" w:hAnsiTheme="minorHAnsi"/>
          <w:color w:val="000000"/>
          <w:sz w:val="16"/>
          <w:szCs w:val="16"/>
          <w:lang w:eastAsia="sk-SK"/>
        </w:rPr>
        <w:footnoteRef/>
      </w:r>
      <w:r>
        <w:t xml:space="preserve"> </w:t>
      </w:r>
      <w:r w:rsidRPr="00E6702F">
        <w:rPr>
          <w:sz w:val="16"/>
          <w:szCs w:val="16"/>
        </w:rPr>
        <w:t>č. 15170-5000/2016 z 8.9.2016</w:t>
      </w:r>
    </w:p>
  </w:footnote>
  <w:footnote w:id="74">
    <w:p w14:paraId="44873F5D" w14:textId="77777777" w:rsidR="00C138E2" w:rsidRPr="00980C80" w:rsidDel="00A60CE8" w:rsidRDefault="00C138E2">
      <w:pPr>
        <w:pStyle w:val="Textpoznmkypodiarou"/>
        <w:rPr>
          <w:del w:id="966" w:author="Chromíková, Katarína" w:date="2020-12-11T16:16:00Z"/>
          <w:sz w:val="16"/>
          <w:szCs w:val="16"/>
        </w:rPr>
      </w:pPr>
      <w:del w:id="967" w:author="Chromíková, Katarína" w:date="2020-12-11T16:16:00Z">
        <w:r w:rsidRPr="00980C80" w:rsidDel="00A60CE8">
          <w:rPr>
            <w:rStyle w:val="Odkaznapoznmkupodiarou"/>
            <w:rFonts w:asciiTheme="minorHAnsi" w:hAnsiTheme="minorHAnsi"/>
            <w:color w:val="000000"/>
            <w:sz w:val="16"/>
            <w:szCs w:val="16"/>
            <w:lang w:eastAsia="sk-SK"/>
          </w:rPr>
          <w:footnoteRef/>
        </w:r>
        <w:r w:rsidRPr="00980C80" w:rsidDel="00A60CE8">
          <w:rPr>
            <w:rStyle w:val="Odkaznapoznmkupodiarou"/>
            <w:rFonts w:asciiTheme="minorHAnsi" w:hAnsiTheme="minorHAnsi"/>
            <w:color w:val="000000"/>
            <w:sz w:val="16"/>
            <w:szCs w:val="16"/>
            <w:lang w:eastAsia="sk-SK"/>
          </w:rPr>
          <w:delText xml:space="preserve"> </w:delText>
        </w:r>
        <w:r w:rsidRPr="00980C80" w:rsidDel="00A60CE8">
          <w:rPr>
            <w:rFonts w:asciiTheme="minorHAnsi" w:hAnsiTheme="minorHAnsi"/>
            <w:sz w:val="16"/>
            <w:szCs w:val="16"/>
          </w:rPr>
          <w:delText>V zmysle udelenej výnimky listom č. 1160/2019/OVO-11 zo dňa 09/01/2019 Centrálnym koordinačným orgánom.</w:delText>
        </w:r>
      </w:del>
    </w:p>
  </w:footnote>
  <w:footnote w:id="75">
    <w:p w14:paraId="1396AA3B" w14:textId="77777777" w:rsidR="00C138E2" w:rsidRPr="00980C80" w:rsidDel="00A60CE8" w:rsidRDefault="00C138E2">
      <w:pPr>
        <w:pStyle w:val="Textpoznmkypodiarou"/>
        <w:rPr>
          <w:del w:id="970" w:author="Chromíková, Katarína" w:date="2020-12-11T16:16:00Z"/>
          <w:sz w:val="16"/>
          <w:szCs w:val="16"/>
        </w:rPr>
      </w:pPr>
      <w:del w:id="971" w:author="Chromíková, Katarína" w:date="2020-12-11T16:16:00Z">
        <w:r w:rsidRPr="00980C80" w:rsidDel="00A60CE8">
          <w:rPr>
            <w:rStyle w:val="Odkaznapoznmkupodiarou"/>
            <w:rFonts w:asciiTheme="minorHAnsi" w:hAnsiTheme="minorHAnsi"/>
            <w:color w:val="000000"/>
            <w:sz w:val="16"/>
            <w:szCs w:val="16"/>
            <w:lang w:eastAsia="sk-SK"/>
          </w:rPr>
          <w:footnoteRef/>
        </w:r>
        <w:r w:rsidRPr="00980C80" w:rsidDel="00A60CE8">
          <w:rPr>
            <w:sz w:val="16"/>
            <w:szCs w:val="16"/>
          </w:rPr>
          <w:delText xml:space="preserve"> </w:delText>
        </w:r>
        <w:r w:rsidRPr="00980C80" w:rsidDel="00A60CE8">
          <w:rPr>
            <w:rFonts w:asciiTheme="minorHAnsi" w:hAnsiTheme="minorHAnsi" w:cs="Calibri"/>
            <w:sz w:val="16"/>
            <w:szCs w:val="16"/>
          </w:rPr>
          <w:delText>podľa § 5a zákona č. 211/2000 Z. z. o slobodnom prístupe k informáciám</w:delText>
        </w:r>
      </w:del>
    </w:p>
  </w:footnote>
  <w:footnote w:id="76">
    <w:p w14:paraId="160D4BF0" w14:textId="77777777" w:rsidR="00C138E2" w:rsidRDefault="00C138E2" w:rsidP="00980C80">
      <w:pPr>
        <w:pStyle w:val="Textpoznmkypodiarou"/>
        <w:jc w:val="both"/>
        <w:rPr>
          <w:ins w:id="1052" w:author="Chromíková, Katarína" w:date="2020-12-11T16:35:00Z"/>
        </w:rPr>
      </w:pPr>
      <w:ins w:id="1053" w:author="Chromíková, Katarína" w:date="2020-12-11T16:35:00Z">
        <w:r w:rsidRPr="00980C80">
          <w:rPr>
            <w:rStyle w:val="Odkaznapoznmkupodiarou"/>
            <w:sz w:val="16"/>
            <w:szCs w:val="16"/>
          </w:rPr>
          <w:footnoteRef/>
        </w:r>
        <w:r w:rsidRPr="00980C80">
          <w:rPr>
            <w:sz w:val="16"/>
            <w:szCs w:val="16"/>
          </w:rPr>
          <w:t xml:space="preserve"> MP CKO č. 5 k určovaniu finančných opráv, ktoré má riadiaci orgán uplatňovať pri nedodržaní pravidiel a postupov verejného obstarávania</w:t>
        </w:r>
      </w:ins>
    </w:p>
  </w:footnote>
  <w:footnote w:id="77">
    <w:p w14:paraId="1726FA00" w14:textId="77777777" w:rsidR="00C138E2" w:rsidDel="00980C80" w:rsidRDefault="00C138E2" w:rsidP="00B614E4">
      <w:pPr>
        <w:pStyle w:val="Textpoznmkypodiarou"/>
        <w:rPr>
          <w:del w:id="1072" w:author="Chromíková, Katarína" w:date="2020-12-11T16:41:00Z"/>
        </w:rPr>
      </w:pPr>
      <w:del w:id="1073" w:author="Chromíková, Katarína" w:date="2020-12-11T16:41:00Z">
        <w:r w:rsidRPr="00A13F53" w:rsidDel="00980C80">
          <w:rPr>
            <w:rStyle w:val="Odkaznapoznmkupodiarou"/>
            <w:rFonts w:asciiTheme="minorHAnsi" w:hAnsiTheme="minorHAnsi"/>
            <w:color w:val="000000"/>
            <w:sz w:val="16"/>
            <w:szCs w:val="16"/>
            <w:lang w:eastAsia="sk-SK"/>
          </w:rPr>
          <w:footnoteRef/>
        </w:r>
        <w:r w:rsidDel="00980C80">
          <w:delText xml:space="preserve"> </w:delText>
        </w:r>
        <w:r w:rsidRPr="00381DEC" w:rsidDel="00980C80">
          <w:rPr>
            <w:rFonts w:asciiTheme="minorHAnsi" w:hAnsiTheme="minorHAnsi"/>
            <w:sz w:val="16"/>
            <w:szCs w:val="16"/>
          </w:rPr>
          <w:delText>https://www.uvo.gov.sk/test-beznej-dostupnosti-424.html</w:delText>
        </w:r>
      </w:del>
    </w:p>
  </w:footnote>
  <w:footnote w:id="78">
    <w:p w14:paraId="4D51943C" w14:textId="77777777" w:rsidR="00C138E2" w:rsidDel="00980C80" w:rsidRDefault="00C138E2" w:rsidP="00B614E4">
      <w:pPr>
        <w:pStyle w:val="Textpoznmkypodiarou"/>
        <w:rPr>
          <w:del w:id="1076" w:author="Chromíková, Katarína" w:date="2020-12-11T16:41:00Z"/>
        </w:rPr>
      </w:pPr>
      <w:del w:id="1077" w:author="Chromíková, Katarína" w:date="2020-12-11T16:41:00Z">
        <w:r w:rsidRPr="00A13F53" w:rsidDel="00980C80">
          <w:rPr>
            <w:rStyle w:val="Odkaznapoznmkupodiarou"/>
            <w:rFonts w:asciiTheme="minorHAnsi" w:hAnsiTheme="minorHAnsi"/>
            <w:color w:val="000000"/>
            <w:sz w:val="16"/>
            <w:szCs w:val="16"/>
            <w:lang w:eastAsia="sk-SK"/>
          </w:rPr>
          <w:footnoteRef/>
        </w:r>
        <w:r w:rsidDel="00980C80">
          <w:delText xml:space="preserve"> </w:delText>
        </w:r>
        <w:r w:rsidRPr="00381DEC" w:rsidDel="00980C80">
          <w:rPr>
            <w:rFonts w:asciiTheme="minorHAnsi" w:hAnsiTheme="minorHAnsi"/>
            <w:sz w:val="16"/>
            <w:szCs w:val="16"/>
          </w:rPr>
          <w:delText>https://www.uvo.gov.sk/test-beznej-dostupnosti-424.html</w:delText>
        </w:r>
      </w:del>
    </w:p>
  </w:footnote>
  <w:footnote w:id="79">
    <w:p w14:paraId="4DB0B184" w14:textId="77777777" w:rsidR="00C138E2" w:rsidRPr="00E36FB6" w:rsidRDefault="00C138E2" w:rsidP="003A7897">
      <w:pPr>
        <w:pStyle w:val="Textpoznmkypodiarou"/>
        <w:jc w:val="both"/>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V prípade zákaziek do </w:t>
      </w:r>
      <w:r>
        <w:rPr>
          <w:rFonts w:asciiTheme="minorHAnsi" w:hAnsiTheme="minorHAnsi"/>
          <w:sz w:val="16"/>
          <w:szCs w:val="16"/>
        </w:rPr>
        <w:t>30</w:t>
      </w:r>
      <w:r w:rsidRPr="00E36FB6">
        <w:rPr>
          <w:rFonts w:asciiTheme="minorHAnsi" w:hAnsiTheme="minorHAnsi"/>
          <w:sz w:val="16"/>
          <w:szCs w:val="16"/>
        </w:rPr>
        <w:t xml:space="preserve"> 000,- EUR, bude výzva na súťaž pre účely kontroly RO slúžiť ako špecifikácia predmetu zákazky, ktorá bude zadaná potenciálnym záujemcom o zákazku </w:t>
      </w:r>
    </w:p>
  </w:footnote>
  <w:footnote w:id="80">
    <w:p w14:paraId="0E96E820" w14:textId="77777777" w:rsidR="00C138E2" w:rsidRPr="00E36FB6" w:rsidRDefault="00C138E2" w:rsidP="003A7897">
      <w:pPr>
        <w:pStyle w:val="Textpoznmkypodiarou"/>
        <w:jc w:val="both"/>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Resp. v zmysle internej riadiacej dokumentácie RO OPII, ak je v rámci projektu Poskytovateľ a Prijímateľ tá istá osoba, </w:t>
      </w:r>
    </w:p>
  </w:footnote>
  <w:footnote w:id="81">
    <w:p w14:paraId="4E53DEED" w14:textId="77777777" w:rsidR="00C138E2" w:rsidRPr="00E36FB6" w:rsidRDefault="00C138E2" w:rsidP="003A7897">
      <w:pPr>
        <w:pStyle w:val="Textpoznmkypodiarou"/>
        <w:jc w:val="both"/>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Resp. v zmysle internej riadiacej dokumentácie RO OPII, ak je v rámci projektu </w:t>
      </w:r>
      <w:r>
        <w:rPr>
          <w:rFonts w:asciiTheme="minorHAnsi" w:hAnsiTheme="minorHAnsi"/>
          <w:sz w:val="16"/>
          <w:szCs w:val="16"/>
        </w:rPr>
        <w:t>p</w:t>
      </w:r>
      <w:r w:rsidRPr="00E36FB6">
        <w:rPr>
          <w:rFonts w:asciiTheme="minorHAnsi" w:hAnsiTheme="minorHAnsi"/>
          <w:sz w:val="16"/>
          <w:szCs w:val="16"/>
        </w:rPr>
        <w:t>oskytovateľ a </w:t>
      </w:r>
      <w:r>
        <w:rPr>
          <w:rFonts w:asciiTheme="minorHAnsi" w:hAnsiTheme="minorHAnsi"/>
          <w:sz w:val="16"/>
          <w:szCs w:val="16"/>
        </w:rPr>
        <w:t>p</w:t>
      </w:r>
      <w:r w:rsidRPr="00E36FB6">
        <w:rPr>
          <w:rFonts w:asciiTheme="minorHAnsi" w:hAnsiTheme="minorHAnsi"/>
          <w:sz w:val="16"/>
          <w:szCs w:val="16"/>
        </w:rPr>
        <w:t xml:space="preserve">rijímateľ tá istá osoba, </w:t>
      </w:r>
    </w:p>
  </w:footnote>
  <w:footnote w:id="82">
    <w:p w14:paraId="029C18FF" w14:textId="77777777" w:rsidR="00C138E2" w:rsidRPr="00E36FB6" w:rsidDel="00AB4C1D" w:rsidRDefault="00C138E2" w:rsidP="003A7897">
      <w:pPr>
        <w:pStyle w:val="Textpoznmkypodiarou"/>
        <w:jc w:val="both"/>
        <w:rPr>
          <w:del w:id="1093" w:author="Chromíková, Katarína" w:date="2020-12-11T16:45:00Z"/>
          <w:rFonts w:asciiTheme="minorHAnsi" w:hAnsiTheme="minorHAnsi" w:cs="Calibri"/>
          <w:sz w:val="16"/>
          <w:szCs w:val="16"/>
        </w:rPr>
      </w:pPr>
      <w:del w:id="1094" w:author="Chromíková, Katarína" w:date="2020-12-11T16:45:00Z">
        <w:r w:rsidRPr="00E36FB6" w:rsidDel="00AB4C1D">
          <w:rPr>
            <w:rStyle w:val="Odkaznapoznmkupodiarou"/>
            <w:rFonts w:asciiTheme="minorHAnsi" w:hAnsiTheme="minorHAnsi" w:cs="Calibri"/>
            <w:sz w:val="16"/>
            <w:szCs w:val="16"/>
          </w:rPr>
          <w:footnoteRef/>
        </w:r>
        <w:r w:rsidRPr="00E36FB6" w:rsidDel="00AB4C1D">
          <w:rPr>
            <w:rFonts w:asciiTheme="minorHAnsi" w:hAnsiTheme="minorHAnsi" w:cs="Calibri"/>
            <w:sz w:val="16"/>
            <w:szCs w:val="16"/>
          </w:rPr>
          <w:delText xml:space="preserve"> Ako aj či náklady na obstarávanie predmetu zákazky boli primerané kvalite a cene.</w:delText>
        </w:r>
      </w:del>
    </w:p>
  </w:footnote>
  <w:footnote w:id="83">
    <w:p w14:paraId="39779B85" w14:textId="77777777" w:rsidR="00C138E2" w:rsidRPr="00E36FB6" w:rsidDel="00AB4C1D" w:rsidRDefault="00C138E2" w:rsidP="003A7897">
      <w:pPr>
        <w:pStyle w:val="Textpoznmkypodiarou"/>
        <w:jc w:val="both"/>
        <w:rPr>
          <w:del w:id="1095" w:author="Chromíková, Katarína" w:date="2020-12-11T16:45:00Z"/>
          <w:rFonts w:asciiTheme="minorHAnsi" w:hAnsiTheme="minorHAnsi"/>
          <w:sz w:val="16"/>
          <w:szCs w:val="16"/>
        </w:rPr>
      </w:pPr>
      <w:del w:id="1096" w:author="Chromíková, Katarína" w:date="2020-12-11T16:45:00Z">
        <w:r w:rsidRPr="00E36FB6" w:rsidDel="00AB4C1D">
          <w:rPr>
            <w:rStyle w:val="Odkaznapoznmkupodiarou"/>
            <w:rFonts w:asciiTheme="minorHAnsi" w:hAnsiTheme="minorHAnsi"/>
            <w:sz w:val="16"/>
            <w:szCs w:val="16"/>
          </w:rPr>
          <w:footnoteRef/>
        </w:r>
        <w:r w:rsidRPr="00E36FB6" w:rsidDel="00AB4C1D">
          <w:rPr>
            <w:rFonts w:asciiTheme="minorHAnsi" w:hAnsiTheme="minorHAnsi"/>
            <w:sz w:val="16"/>
            <w:szCs w:val="16"/>
          </w:rPr>
          <w:delText xml:space="preserve"> V prípade projektov, kedy </w:delText>
        </w:r>
        <w:r w:rsidDel="00AB4C1D">
          <w:rPr>
            <w:rFonts w:asciiTheme="minorHAnsi" w:hAnsiTheme="minorHAnsi"/>
            <w:sz w:val="16"/>
            <w:szCs w:val="16"/>
          </w:rPr>
          <w:delText>p</w:delText>
        </w:r>
        <w:r w:rsidRPr="00E36FB6" w:rsidDel="00AB4C1D">
          <w:rPr>
            <w:rFonts w:asciiTheme="minorHAnsi" w:hAnsiTheme="minorHAnsi"/>
            <w:sz w:val="16"/>
            <w:szCs w:val="16"/>
          </w:rPr>
          <w:delText>oskytovateľ a </w:delText>
        </w:r>
        <w:r w:rsidDel="00AB4C1D">
          <w:rPr>
            <w:rFonts w:asciiTheme="minorHAnsi" w:hAnsiTheme="minorHAnsi"/>
            <w:sz w:val="16"/>
            <w:szCs w:val="16"/>
          </w:rPr>
          <w:delText>p</w:delText>
        </w:r>
        <w:r w:rsidRPr="00E36FB6" w:rsidDel="00AB4C1D">
          <w:rPr>
            <w:rFonts w:asciiTheme="minorHAnsi" w:hAnsiTheme="minorHAnsi"/>
            <w:sz w:val="16"/>
            <w:szCs w:val="16"/>
          </w:rPr>
          <w:delText>rijímateľ je tá istá osoba</w:delText>
        </w:r>
      </w:del>
    </w:p>
  </w:footnote>
  <w:footnote w:id="84">
    <w:p w14:paraId="3C960F97" w14:textId="77777777" w:rsidR="00C138E2" w:rsidRPr="00E36FB6" w:rsidRDefault="00C138E2" w:rsidP="00C31D99">
      <w:pPr>
        <w:pStyle w:val="Textpoznmkypodiarou"/>
        <w:jc w:val="both"/>
        <w:rPr>
          <w:rFonts w:asciiTheme="minorHAnsi" w:hAnsiTheme="minorHAnsi" w:cs="Calibri"/>
          <w:sz w:val="16"/>
          <w:szCs w:val="16"/>
        </w:rPr>
      </w:pPr>
      <w:r w:rsidRPr="00E36FB6">
        <w:rPr>
          <w:rStyle w:val="Odkaznapoznmkupodiarou"/>
          <w:rFonts w:asciiTheme="minorHAnsi" w:hAnsiTheme="minorHAnsi" w:cs="Calibri"/>
          <w:sz w:val="16"/>
          <w:szCs w:val="16"/>
        </w:rPr>
        <w:footnoteRef/>
      </w:r>
      <w:r w:rsidRPr="00E36FB6">
        <w:rPr>
          <w:rFonts w:asciiTheme="minorHAnsi" w:hAnsiTheme="minorHAnsi" w:cs="Calibri"/>
          <w:sz w:val="16"/>
          <w:szCs w:val="16"/>
        </w:rPr>
        <w:t xml:space="preserve"> RO môže žiadateľovi/ prijímateľovi udeliť výnimku z predkladania vybraných príloh (napr. rozsiahla technická dokumentácia)</w:t>
      </w:r>
    </w:p>
  </w:footnote>
  <w:footnote w:id="85">
    <w:p w14:paraId="63E0EF44" w14:textId="77777777" w:rsidR="00C138E2" w:rsidRPr="00E36FB6" w:rsidRDefault="00C138E2" w:rsidP="00C31D99">
      <w:pPr>
        <w:pStyle w:val="Textpoznmkypodiarou"/>
        <w:jc w:val="both"/>
        <w:rPr>
          <w:rFonts w:asciiTheme="minorHAnsi" w:hAnsiTheme="minorHAnsi" w:cs="Calibri"/>
          <w:sz w:val="16"/>
          <w:szCs w:val="16"/>
        </w:rPr>
      </w:pPr>
      <w:r w:rsidRPr="00E36FB6">
        <w:rPr>
          <w:rStyle w:val="Odkaznapoznmkupodiarou"/>
          <w:rFonts w:asciiTheme="minorHAnsi" w:hAnsiTheme="minorHAnsi" w:cs="Calibri"/>
          <w:sz w:val="16"/>
          <w:szCs w:val="16"/>
        </w:rPr>
        <w:footnoteRef/>
      </w:r>
      <w:r w:rsidRPr="00E36FB6">
        <w:rPr>
          <w:rFonts w:asciiTheme="minorHAnsi" w:hAnsiTheme="minorHAnsi" w:cs="Calibri"/>
          <w:sz w:val="16"/>
          <w:szCs w:val="16"/>
        </w:rPr>
        <w:t xml:space="preserve"> Jednoznačne a hodnoverne preukazujúci formálne, prípadne aj vecné naplnenie výsledku VO</w:t>
      </w:r>
    </w:p>
  </w:footnote>
  <w:footnote w:id="86">
    <w:p w14:paraId="4747F49F" w14:textId="77777777" w:rsidR="00C138E2" w:rsidRDefault="00C138E2" w:rsidP="00C31D99">
      <w:pPr>
        <w:pStyle w:val="Textpoznmkypodiarou"/>
        <w:jc w:val="both"/>
      </w:pPr>
      <w:r w:rsidRPr="00A13F53">
        <w:rPr>
          <w:rStyle w:val="Odkaznapoznmkupodiarou"/>
          <w:rFonts w:asciiTheme="minorHAnsi" w:hAnsiTheme="minorHAnsi"/>
          <w:color w:val="000000"/>
          <w:sz w:val="16"/>
          <w:szCs w:val="16"/>
          <w:lang w:eastAsia="sk-SK"/>
        </w:rPr>
        <w:footnoteRef/>
      </w:r>
      <w:r>
        <w:t xml:space="preserve"> </w:t>
      </w:r>
      <w:r w:rsidRPr="00E95537">
        <w:rPr>
          <w:rFonts w:asciiTheme="minorHAnsi" w:hAnsiTheme="minorHAnsi" w:cs="Calibri"/>
          <w:sz w:val="16"/>
          <w:szCs w:val="16"/>
        </w:rPr>
        <w:t>Za písomnú ponuku sa pokladá aj ponuka podaná elektronicky. Súčasťou dokumentácie musia byť doklady potvrdzujúce kroky uchádzačov v súlade s časovým harmonogramom uvedeným vo výzve na súťaž.</w:t>
      </w:r>
    </w:p>
  </w:footnote>
  <w:footnote w:id="87">
    <w:p w14:paraId="2E804756" w14:textId="77777777" w:rsidR="00C138E2" w:rsidRPr="00E36FB6" w:rsidRDefault="00C138E2" w:rsidP="00C31D99">
      <w:pPr>
        <w:pStyle w:val="Textpoznmkypodiarou"/>
        <w:jc w:val="both"/>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Resp. v zmysle internej riadiacej dokumentácie RO OPII, ak je v rámci projektu Poskytovateľ a Prijímateľ tá istá osoba, </w:t>
      </w:r>
    </w:p>
  </w:footnote>
  <w:footnote w:id="88">
    <w:p w14:paraId="0A3D8457" w14:textId="77777777" w:rsidR="00C138E2" w:rsidRPr="00E36FB6" w:rsidDel="00AB4C1D" w:rsidRDefault="00C138E2">
      <w:pPr>
        <w:pStyle w:val="Textpoznmkypodiarou"/>
        <w:rPr>
          <w:del w:id="1146" w:author="Chromíková, Katarína" w:date="2020-12-11T16:45:00Z"/>
          <w:rFonts w:asciiTheme="minorHAnsi" w:hAnsiTheme="minorHAnsi"/>
          <w:sz w:val="16"/>
          <w:szCs w:val="16"/>
        </w:rPr>
      </w:pPr>
      <w:del w:id="1147" w:author="Chromíková, Katarína" w:date="2020-12-11T16:45:00Z">
        <w:r w:rsidRPr="00E36FB6" w:rsidDel="00AB4C1D">
          <w:rPr>
            <w:rStyle w:val="Odkaznapoznmkupodiarou"/>
            <w:rFonts w:asciiTheme="minorHAnsi" w:hAnsiTheme="minorHAnsi"/>
            <w:sz w:val="16"/>
            <w:szCs w:val="16"/>
          </w:rPr>
          <w:footnoteRef/>
        </w:r>
        <w:r w:rsidRPr="00E36FB6" w:rsidDel="00AB4C1D">
          <w:rPr>
            <w:rFonts w:asciiTheme="minorHAnsi" w:hAnsiTheme="minorHAnsi"/>
            <w:sz w:val="16"/>
            <w:szCs w:val="16"/>
          </w:rPr>
          <w:delText xml:space="preserve"> Ak je zadávanie zákazky realizované cez objednávky na základe plnenia v rámci súvisiacej rámcovej dohody, uvedené sa neaplikuje.</w:delText>
        </w:r>
      </w:del>
    </w:p>
  </w:footnote>
  <w:footnote w:id="89">
    <w:p w14:paraId="750AA5C4" w14:textId="77777777" w:rsidR="00C138E2" w:rsidDel="00AB4C1D" w:rsidRDefault="00C138E2" w:rsidP="00795550">
      <w:pPr>
        <w:pStyle w:val="Textpoznmkypodiarou"/>
        <w:jc w:val="both"/>
        <w:rPr>
          <w:del w:id="1158" w:author="Chromíková, Katarína" w:date="2020-12-11T16:45:00Z"/>
        </w:rPr>
      </w:pPr>
      <w:del w:id="1159" w:author="Chromíková, Katarína" w:date="2020-12-11T16:45:00Z">
        <w:r w:rsidRPr="00A13F53" w:rsidDel="00AB4C1D">
          <w:rPr>
            <w:rStyle w:val="Odkaznapoznmkupodiarou"/>
            <w:rFonts w:asciiTheme="minorHAnsi" w:hAnsiTheme="minorHAnsi"/>
            <w:color w:val="000000"/>
            <w:sz w:val="16"/>
            <w:szCs w:val="16"/>
            <w:lang w:eastAsia="sk-SK"/>
          </w:rPr>
          <w:footnoteRef/>
        </w:r>
        <w:r w:rsidDel="00AB4C1D">
          <w:delText xml:space="preserve"> </w:delText>
        </w:r>
        <w:r w:rsidRPr="00795550" w:rsidDel="00AB4C1D">
          <w:rPr>
            <w:rFonts w:asciiTheme="minorHAnsi" w:hAnsiTheme="minorHAnsi"/>
            <w:sz w:val="16"/>
            <w:szCs w:val="16"/>
          </w:rPr>
          <w:delText>MP CKO č. 5 k určovaniu finančných opráv, ktoré má riadiaci orgán uplatňovať pri nedodržaní pravidiel a postupov verejného obstarávania</w:delText>
        </w:r>
      </w:del>
    </w:p>
  </w:footnote>
  <w:footnote w:id="90">
    <w:p w14:paraId="348637D4" w14:textId="77777777" w:rsidR="00C138E2" w:rsidRPr="00AB4C1D" w:rsidRDefault="00C138E2">
      <w:pPr>
        <w:pStyle w:val="Textpoznmkypodiarou"/>
        <w:rPr>
          <w:rFonts w:asciiTheme="minorHAnsi" w:hAnsiTheme="minorHAnsi"/>
          <w:sz w:val="16"/>
          <w:szCs w:val="16"/>
        </w:rPr>
      </w:pPr>
      <w:r w:rsidRPr="00A13F53">
        <w:rPr>
          <w:rStyle w:val="Odkaznapoznmkupodiarou"/>
          <w:rFonts w:asciiTheme="minorHAnsi" w:hAnsiTheme="minorHAnsi"/>
          <w:color w:val="000000"/>
          <w:sz w:val="16"/>
          <w:szCs w:val="16"/>
          <w:lang w:eastAsia="sk-SK"/>
        </w:rPr>
        <w:footnoteRef/>
      </w:r>
      <w:r>
        <w:t xml:space="preserve"> </w:t>
      </w:r>
      <w:r w:rsidRPr="00785D91">
        <w:rPr>
          <w:rFonts w:asciiTheme="minorHAnsi" w:hAnsiTheme="minorHAnsi"/>
          <w:sz w:val="16"/>
          <w:szCs w:val="16"/>
        </w:rPr>
        <w:t xml:space="preserve">Zákazky nad </w:t>
      </w:r>
      <w:r>
        <w:rPr>
          <w:rFonts w:asciiTheme="minorHAnsi" w:hAnsiTheme="minorHAnsi"/>
          <w:sz w:val="16"/>
          <w:szCs w:val="16"/>
        </w:rPr>
        <w:t>30</w:t>
      </w:r>
      <w:r w:rsidRPr="00785D91">
        <w:rPr>
          <w:rFonts w:asciiTheme="minorHAnsi" w:hAnsiTheme="minorHAnsi"/>
          <w:sz w:val="16"/>
          <w:szCs w:val="16"/>
        </w:rPr>
        <w:t xml:space="preserve"> 000 EUR na účely tejto podkapitoly sú zákazky s nízkymi hodnotami podľa § 117 ZVO na tovary, stavebné práce alebo </w:t>
      </w:r>
      <w:r w:rsidRPr="00AB4C1D">
        <w:rPr>
          <w:rFonts w:asciiTheme="minorHAnsi" w:hAnsiTheme="minorHAnsi"/>
          <w:sz w:val="16"/>
          <w:szCs w:val="16"/>
        </w:rPr>
        <w:t>služby, ktoré nie sú bežne dostupné na trhu.</w:t>
      </w:r>
    </w:p>
  </w:footnote>
  <w:footnote w:id="91">
    <w:p w14:paraId="1C18A1F3" w14:textId="77777777" w:rsidR="00C138E2" w:rsidRPr="00AB4C1D" w:rsidRDefault="00C138E2" w:rsidP="00AB4C1D">
      <w:pPr>
        <w:pStyle w:val="Textpoznmkypodiarou"/>
        <w:rPr>
          <w:ins w:id="1205" w:author="Chromíková, Katarína" w:date="2020-12-11T16:47:00Z"/>
          <w:sz w:val="16"/>
          <w:szCs w:val="16"/>
        </w:rPr>
      </w:pPr>
      <w:ins w:id="1206" w:author="Chromíková, Katarína" w:date="2020-12-11T16:47:00Z">
        <w:r w:rsidRPr="00AB4C1D">
          <w:rPr>
            <w:rStyle w:val="Odkaznapoznmkupodiarou"/>
            <w:sz w:val="16"/>
            <w:szCs w:val="16"/>
          </w:rPr>
          <w:footnoteRef/>
        </w:r>
        <w:r w:rsidRPr="00AB4C1D">
          <w:rPr>
            <w:sz w:val="16"/>
            <w:szCs w:val="16"/>
          </w:rPr>
          <w:t xml:space="preserve"> MP CKO č. 14 k zadávaniu zákaziek s nízkou hodnotou</w:t>
        </w:r>
      </w:ins>
    </w:p>
  </w:footnote>
  <w:footnote w:id="92">
    <w:p w14:paraId="7809AA43" w14:textId="77777777" w:rsidR="00C138E2" w:rsidRDefault="00C138E2" w:rsidP="00AB4C1D">
      <w:pPr>
        <w:pStyle w:val="Textpoznmkypodiarou"/>
        <w:jc w:val="both"/>
        <w:rPr>
          <w:ins w:id="1209" w:author="Chromíková, Katarína" w:date="2020-12-11T16:47:00Z"/>
        </w:rPr>
      </w:pPr>
      <w:ins w:id="1210" w:author="Chromíková, Katarína" w:date="2020-12-11T16:47:00Z">
        <w:r w:rsidRPr="00AB4C1D">
          <w:rPr>
            <w:rStyle w:val="Odkaznapoznmkupodiarou"/>
            <w:sz w:val="16"/>
            <w:szCs w:val="16"/>
          </w:rPr>
          <w:footnoteRef/>
        </w:r>
        <w:r w:rsidRPr="00AB4C1D">
          <w:rPr>
            <w:sz w:val="16"/>
            <w:szCs w:val="16"/>
          </w:rPr>
          <w:t xml:space="preserve"> MP CKO č. 5 k určovaniu finančných opráv, ktoré má riadiaci orgán uplatňovať pri nedodržaní pravidiel a postupov verejného obstarávania</w:t>
        </w:r>
      </w:ins>
    </w:p>
  </w:footnote>
  <w:footnote w:id="93">
    <w:p w14:paraId="25D5B504" w14:textId="77777777" w:rsidR="00C138E2" w:rsidRPr="00AB4C1D" w:rsidRDefault="00C138E2" w:rsidP="00AB4C1D">
      <w:pPr>
        <w:pStyle w:val="Textpoznmkypodiarou"/>
        <w:rPr>
          <w:ins w:id="1253" w:author="Chromíková, Katarína" w:date="2020-12-11T16:47:00Z"/>
          <w:sz w:val="16"/>
          <w:szCs w:val="16"/>
        </w:rPr>
      </w:pPr>
      <w:ins w:id="1254" w:author="Chromíková, Katarína" w:date="2020-12-11T16:47:00Z">
        <w:r w:rsidRPr="00AB4C1D">
          <w:rPr>
            <w:rStyle w:val="Odkaznapoznmkupodiarou"/>
            <w:sz w:val="16"/>
            <w:szCs w:val="16"/>
          </w:rPr>
          <w:footnoteRef/>
        </w:r>
        <w:r w:rsidRPr="00AB4C1D">
          <w:rPr>
            <w:sz w:val="16"/>
            <w:szCs w:val="16"/>
          </w:rPr>
          <w:t xml:space="preserve"> MP CKO č. 18 k overovaniu hospodárnosti výdavkov</w:t>
        </w:r>
      </w:ins>
    </w:p>
  </w:footnote>
  <w:footnote w:id="94">
    <w:p w14:paraId="128E2ADB" w14:textId="77777777" w:rsidR="00C138E2" w:rsidRPr="00256524" w:rsidDel="00AB4C1D" w:rsidRDefault="00C138E2">
      <w:pPr>
        <w:pStyle w:val="Textpoznmkypodiarou"/>
        <w:rPr>
          <w:del w:id="1317" w:author="Chromíková, Katarína" w:date="2020-12-11T16:47:00Z"/>
          <w:rFonts w:asciiTheme="minorHAnsi" w:hAnsiTheme="minorHAnsi" w:cs="Calibri"/>
          <w:sz w:val="16"/>
          <w:szCs w:val="16"/>
        </w:rPr>
      </w:pPr>
      <w:del w:id="1318" w:author="Chromíková, Katarína" w:date="2020-12-11T16:47:00Z">
        <w:r w:rsidRPr="00256524" w:rsidDel="00AB4C1D">
          <w:rPr>
            <w:rStyle w:val="Odkaznapoznmkupodiarou"/>
            <w:rFonts w:asciiTheme="minorHAnsi" w:hAnsiTheme="minorHAnsi" w:cs="Calibri"/>
            <w:sz w:val="16"/>
            <w:szCs w:val="16"/>
          </w:rPr>
          <w:footnoteRef/>
        </w:r>
        <w:r w:rsidRPr="00256524" w:rsidDel="00AB4C1D">
          <w:rPr>
            <w:rFonts w:asciiTheme="minorHAnsi" w:hAnsiTheme="minorHAnsi" w:cs="Calibri"/>
            <w:sz w:val="16"/>
            <w:szCs w:val="16"/>
          </w:rPr>
          <w:delText xml:space="preserve"> Alebo v printovom médiu</w:delText>
        </w:r>
      </w:del>
    </w:p>
  </w:footnote>
  <w:footnote w:id="95">
    <w:p w14:paraId="730EC336" w14:textId="77777777" w:rsidR="00C138E2" w:rsidRPr="00256524" w:rsidDel="00AB4C1D" w:rsidRDefault="00C138E2" w:rsidP="002A540A">
      <w:pPr>
        <w:pStyle w:val="Textpoznmkypodiarou"/>
        <w:rPr>
          <w:del w:id="1319" w:author="Chromíková, Katarína" w:date="2020-12-11T16:47:00Z"/>
          <w:rFonts w:asciiTheme="minorHAnsi" w:hAnsiTheme="minorHAnsi" w:cs="Calibri"/>
          <w:sz w:val="16"/>
          <w:szCs w:val="16"/>
        </w:rPr>
      </w:pPr>
      <w:del w:id="1320" w:author="Chromíková, Katarína" w:date="2020-12-11T16:47:00Z">
        <w:r w:rsidRPr="00256524" w:rsidDel="00AB4C1D">
          <w:rPr>
            <w:rStyle w:val="Odkaznapoznmkupodiarou"/>
            <w:rFonts w:asciiTheme="minorHAnsi" w:hAnsiTheme="minorHAnsi" w:cs="Calibri"/>
            <w:sz w:val="16"/>
            <w:szCs w:val="16"/>
          </w:rPr>
          <w:footnoteRef/>
        </w:r>
        <w:r w:rsidRPr="00256524" w:rsidDel="00AB4C1D">
          <w:rPr>
            <w:rFonts w:asciiTheme="minorHAnsi" w:hAnsiTheme="minorHAnsi" w:cs="Calibri"/>
            <w:sz w:val="16"/>
            <w:szCs w:val="16"/>
          </w:rPr>
          <w:delText xml:space="preserve"> Napr. printscreen z webstránky so zreteľne uvedeným dátumom  zverejnenia </w:delText>
        </w:r>
      </w:del>
    </w:p>
  </w:footnote>
  <w:footnote w:id="96">
    <w:p w14:paraId="1863DC8A" w14:textId="77777777" w:rsidR="00C138E2" w:rsidRPr="00256524" w:rsidDel="00AB4C1D" w:rsidRDefault="00C138E2" w:rsidP="00F3324D">
      <w:pPr>
        <w:pStyle w:val="Textpoznmkypodiarou"/>
        <w:rPr>
          <w:del w:id="1332" w:author="Chromíková, Katarína" w:date="2020-12-11T16:47:00Z"/>
          <w:rFonts w:asciiTheme="minorHAnsi" w:hAnsiTheme="minorHAnsi" w:cs="Calibri"/>
          <w:sz w:val="16"/>
          <w:szCs w:val="16"/>
        </w:rPr>
      </w:pPr>
      <w:del w:id="1333" w:author="Chromíková, Katarína" w:date="2020-12-11T16:47:00Z">
        <w:r w:rsidRPr="00256524" w:rsidDel="00AB4C1D">
          <w:rPr>
            <w:rStyle w:val="Odkaznapoznmkupodiarou"/>
            <w:rFonts w:asciiTheme="minorHAnsi" w:hAnsiTheme="minorHAnsi" w:cs="Calibri"/>
            <w:sz w:val="16"/>
            <w:szCs w:val="16"/>
          </w:rPr>
          <w:footnoteRef/>
        </w:r>
        <w:r w:rsidRPr="00256524" w:rsidDel="00AB4C1D">
          <w:rPr>
            <w:rFonts w:asciiTheme="minorHAnsi" w:hAnsiTheme="minorHAnsi" w:cs="Calibri"/>
            <w:sz w:val="16"/>
            <w:szCs w:val="16"/>
          </w:rPr>
          <w:delText xml:space="preserve"> Telefonický kontakt slúži len pre účely technických otázok súvisiacich s plnením uvedenej povinnosti a nie pre účely poskytovania metodických usmernení a konzultácii spojených s prípravou a realizáciou zákaziek. </w:delText>
        </w:r>
      </w:del>
    </w:p>
  </w:footnote>
  <w:footnote w:id="97">
    <w:p w14:paraId="4A105F97" w14:textId="77777777" w:rsidR="00C138E2" w:rsidRPr="00256524" w:rsidDel="00AB4C1D" w:rsidRDefault="00C138E2" w:rsidP="007C48A9">
      <w:pPr>
        <w:pStyle w:val="Textpoznmkypodiarou"/>
        <w:rPr>
          <w:del w:id="1340" w:author="Chromíková, Katarína" w:date="2020-12-11T16:47:00Z"/>
          <w:rFonts w:asciiTheme="minorHAnsi" w:hAnsiTheme="minorHAnsi" w:cs="Calibri"/>
          <w:sz w:val="16"/>
          <w:szCs w:val="16"/>
        </w:rPr>
      </w:pPr>
      <w:del w:id="1341" w:author="Chromíková, Katarína" w:date="2020-12-11T16:47:00Z">
        <w:r w:rsidRPr="00256524" w:rsidDel="00AB4C1D">
          <w:rPr>
            <w:rStyle w:val="Odkaznapoznmkupodiarou"/>
            <w:rFonts w:asciiTheme="minorHAnsi" w:hAnsiTheme="minorHAnsi" w:cs="Calibri"/>
            <w:sz w:val="16"/>
            <w:szCs w:val="16"/>
          </w:rPr>
          <w:footnoteRef/>
        </w:r>
        <w:r w:rsidRPr="00256524" w:rsidDel="00AB4C1D">
          <w:rPr>
            <w:rFonts w:asciiTheme="minorHAnsi" w:hAnsiTheme="minorHAnsi" w:cs="Calibri"/>
            <w:sz w:val="16"/>
            <w:szCs w:val="16"/>
          </w:rPr>
          <w:delText xml:space="preserve"> Z dôvodu možných technických problémov pri zverejňovaní sa žiadateľovi/prijímateľovi odporúča vždy si archivovať informáciu o zaslaní výzvy na súťaž na osobitný mailový kontakt CKO</w:delText>
        </w:r>
      </w:del>
    </w:p>
  </w:footnote>
  <w:footnote w:id="98">
    <w:p w14:paraId="71300C4E" w14:textId="77777777" w:rsidR="00C138E2" w:rsidRPr="00256524" w:rsidDel="00AB4C1D" w:rsidRDefault="00C138E2" w:rsidP="00C73F25">
      <w:pPr>
        <w:pStyle w:val="Textpoznmkypodiarou"/>
        <w:rPr>
          <w:del w:id="1382" w:author="Chromíková, Katarína" w:date="2020-12-11T16:47:00Z"/>
          <w:rFonts w:asciiTheme="minorHAnsi" w:hAnsiTheme="minorHAnsi"/>
          <w:sz w:val="16"/>
          <w:szCs w:val="16"/>
        </w:rPr>
      </w:pPr>
      <w:del w:id="1383" w:author="Chromíková, Katarína" w:date="2020-12-11T16:47:00Z">
        <w:r w:rsidRPr="00256524" w:rsidDel="00AB4C1D">
          <w:rPr>
            <w:rStyle w:val="Odkaznapoznmkupodiarou"/>
            <w:rFonts w:asciiTheme="minorHAnsi" w:hAnsiTheme="minorHAnsi"/>
            <w:sz w:val="16"/>
            <w:szCs w:val="16"/>
          </w:rPr>
          <w:footnoteRef/>
        </w:r>
        <w:r w:rsidRPr="00256524" w:rsidDel="00AB4C1D">
          <w:rPr>
            <w:rFonts w:asciiTheme="minorHAnsi" w:hAnsiTheme="minorHAnsi"/>
            <w:sz w:val="16"/>
            <w:szCs w:val="16"/>
          </w:rPr>
          <w:delText xml:space="preserve"> Resp. v zmysle internej riadiacej dokumentácie RO OPII, ak je v rámci projektu poskytovateľ a prijímateľ tá istá osoba, </w:delText>
        </w:r>
      </w:del>
    </w:p>
  </w:footnote>
  <w:footnote w:id="99">
    <w:p w14:paraId="5B54EE1E" w14:textId="77777777" w:rsidR="00C138E2" w:rsidRDefault="00C138E2" w:rsidP="00256524">
      <w:pPr>
        <w:pStyle w:val="Textpoznmkypodiarou"/>
        <w:jc w:val="both"/>
        <w:rPr>
          <w:ins w:id="1466" w:author="Chromíková, Katarína" w:date="2020-12-11T17:05:00Z"/>
        </w:rPr>
      </w:pPr>
      <w:ins w:id="1467" w:author="Chromíková, Katarína" w:date="2020-12-11T17:05:00Z">
        <w:r w:rsidRPr="00256524">
          <w:rPr>
            <w:rStyle w:val="Odkaznapoznmkupodiarou"/>
            <w:sz w:val="16"/>
            <w:szCs w:val="16"/>
          </w:rPr>
          <w:footnoteRef/>
        </w:r>
        <w:r w:rsidRPr="00256524">
          <w:rPr>
            <w:sz w:val="16"/>
            <w:szCs w:val="16"/>
          </w:rPr>
          <w:t xml:space="preserve"> MP CKO č. 18 k overovaniu hospodárnosti výdavkov</w:t>
        </w:r>
      </w:ins>
    </w:p>
  </w:footnote>
  <w:footnote w:id="100">
    <w:p w14:paraId="643FD062" w14:textId="77777777" w:rsidR="00C138E2" w:rsidRPr="00E36FB6" w:rsidDel="00256524" w:rsidRDefault="00C138E2" w:rsidP="00C73F25">
      <w:pPr>
        <w:pStyle w:val="Textpoznmkypodiarou"/>
        <w:rPr>
          <w:del w:id="1491" w:author="Chromíková, Katarína" w:date="2020-12-11T17:05:00Z"/>
          <w:rFonts w:asciiTheme="minorHAnsi" w:hAnsiTheme="minorHAnsi"/>
          <w:sz w:val="16"/>
          <w:szCs w:val="16"/>
        </w:rPr>
      </w:pPr>
      <w:del w:id="1492" w:author="Chromíková, Katarína" w:date="2020-12-11T17:05:00Z">
        <w:r w:rsidRPr="00E36FB6" w:rsidDel="00256524">
          <w:rPr>
            <w:rStyle w:val="Odkaznapoznmkupodiarou"/>
            <w:rFonts w:asciiTheme="minorHAnsi" w:hAnsiTheme="minorHAnsi"/>
            <w:sz w:val="16"/>
            <w:szCs w:val="16"/>
          </w:rPr>
          <w:footnoteRef/>
        </w:r>
        <w:r w:rsidRPr="00E36FB6" w:rsidDel="00256524">
          <w:rPr>
            <w:rFonts w:asciiTheme="minorHAnsi" w:hAnsiTheme="minorHAnsi"/>
            <w:sz w:val="16"/>
            <w:szCs w:val="16"/>
          </w:rPr>
          <w:delText xml:space="preserve"> Resp. v zmysle internej riadiacej dokumentácie RO OPII, ak je v rámci projektu Poskytovateľ a Prijímateľ tá istá osoba, </w:delText>
        </w:r>
      </w:del>
    </w:p>
  </w:footnote>
  <w:footnote w:id="101">
    <w:p w14:paraId="7F2A377C" w14:textId="77777777" w:rsidR="00C138E2" w:rsidDel="00256524" w:rsidRDefault="00C138E2">
      <w:pPr>
        <w:pStyle w:val="Textpoznmkypodiarou"/>
        <w:rPr>
          <w:del w:id="1512" w:author="Chromíková, Katarína" w:date="2020-12-11T17:05:00Z"/>
        </w:rPr>
      </w:pPr>
      <w:del w:id="1513" w:author="Chromíková, Katarína" w:date="2020-12-11T17:05:00Z">
        <w:r w:rsidRPr="00A13F53" w:rsidDel="00256524">
          <w:rPr>
            <w:rStyle w:val="Odkaznapoznmkupodiarou"/>
            <w:rFonts w:asciiTheme="minorHAnsi" w:hAnsiTheme="minorHAnsi"/>
            <w:color w:val="000000"/>
            <w:sz w:val="16"/>
            <w:szCs w:val="16"/>
            <w:lang w:eastAsia="sk-SK"/>
          </w:rPr>
          <w:footnoteRef/>
        </w:r>
        <w:r w:rsidDel="00256524">
          <w:delText xml:space="preserve"> </w:delText>
        </w:r>
        <w:r w:rsidRPr="00E64AFC" w:rsidDel="00256524">
          <w:rPr>
            <w:rFonts w:asciiTheme="minorHAnsi" w:hAnsiTheme="minorHAnsi"/>
            <w:sz w:val="16"/>
            <w:szCs w:val="16"/>
          </w:rPr>
          <w:delText>MP CKO č. 18 k overovaniu hospodárnosti výdavkov</w:delText>
        </w:r>
      </w:del>
    </w:p>
  </w:footnote>
  <w:footnote w:id="102">
    <w:p w14:paraId="119F81DE" w14:textId="77777777" w:rsidR="00C138E2" w:rsidRPr="002063DA" w:rsidRDefault="00C138E2" w:rsidP="00C31D99">
      <w:pPr>
        <w:pStyle w:val="Textpoznmkypodiarou"/>
        <w:jc w:val="both"/>
        <w:rPr>
          <w:rFonts w:asciiTheme="minorHAnsi" w:hAnsiTheme="minorHAnsi"/>
          <w:sz w:val="16"/>
          <w:szCs w:val="16"/>
        </w:rPr>
      </w:pPr>
      <w:r w:rsidRPr="00A13F53">
        <w:rPr>
          <w:rStyle w:val="Odkaznapoznmkupodiarou"/>
          <w:rFonts w:asciiTheme="minorHAnsi" w:hAnsiTheme="minorHAnsi"/>
          <w:color w:val="000000"/>
          <w:sz w:val="16"/>
          <w:szCs w:val="16"/>
          <w:lang w:eastAsia="sk-SK"/>
        </w:rPr>
        <w:footnoteRef/>
      </w:r>
      <w:r>
        <w:t xml:space="preserve"> </w:t>
      </w:r>
      <w:r w:rsidRPr="002063DA">
        <w:rPr>
          <w:rFonts w:asciiTheme="minorHAnsi" w:hAnsiTheme="minorHAnsi"/>
          <w:sz w:val="16"/>
          <w:szCs w:val="16"/>
        </w:rPr>
        <w:t>Žiadateľ/Prijímateľ je povinný postupovať v zmysle výkladových stanovísk ÚVO č. 1/2017</w:t>
      </w:r>
      <w:r>
        <w:rPr>
          <w:rFonts w:asciiTheme="minorHAnsi" w:hAnsiTheme="minorHAnsi"/>
          <w:sz w:val="16"/>
          <w:szCs w:val="16"/>
        </w:rPr>
        <w:t>,</w:t>
      </w:r>
      <w:r w:rsidRPr="002063DA">
        <w:rPr>
          <w:rFonts w:asciiTheme="minorHAnsi" w:hAnsiTheme="minorHAnsi"/>
          <w:sz w:val="16"/>
          <w:szCs w:val="16"/>
        </w:rPr>
        <w:t> č. 2/2017</w:t>
      </w:r>
      <w:r>
        <w:rPr>
          <w:rFonts w:asciiTheme="minorHAnsi" w:hAnsiTheme="minorHAnsi"/>
          <w:sz w:val="16"/>
          <w:szCs w:val="16"/>
        </w:rPr>
        <w:t>, č. 3 2017</w:t>
      </w:r>
    </w:p>
  </w:footnote>
  <w:footnote w:id="103">
    <w:p w14:paraId="2F45D1D4" w14:textId="77777777" w:rsidR="00C138E2" w:rsidRPr="00E36FB6" w:rsidRDefault="00C138E2" w:rsidP="00C31D99">
      <w:pPr>
        <w:pStyle w:val="Textpoznmkypodiarou"/>
        <w:jc w:val="both"/>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Resp. v zmysle internej riadiacej dokumentácie RO OPII, ak je v rámci projektu Poskytovateľ a Prijímateľ tá istá osoba, </w:t>
      </w:r>
    </w:p>
  </w:footnote>
  <w:footnote w:id="104">
    <w:p w14:paraId="248F83FD" w14:textId="77777777" w:rsidR="00C138E2" w:rsidRPr="00E36FB6" w:rsidRDefault="00C138E2" w:rsidP="008B6C28">
      <w:pPr>
        <w:pStyle w:val="Textpoznmkypodiarou"/>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V prípade projektov , kedy Poskytovateľ a Prijímateľ je tá istá osoba</w:t>
      </w:r>
    </w:p>
  </w:footnote>
  <w:footnote w:id="105">
    <w:p w14:paraId="30C74FD0" w14:textId="77777777" w:rsidR="00C138E2" w:rsidRDefault="00C138E2" w:rsidP="00382BD7">
      <w:pPr>
        <w:pStyle w:val="Textpoznmkypodiarou"/>
      </w:pPr>
      <w:r>
        <w:rPr>
          <w:rStyle w:val="Odkaznapoznmkupodiarou"/>
        </w:rPr>
        <w:footnoteRef/>
      </w:r>
      <w:r>
        <w:t xml:space="preserve"> </w:t>
      </w:r>
      <w:r w:rsidRPr="00382BD7">
        <w:rPr>
          <w:rFonts w:asciiTheme="minorHAnsi" w:hAnsiTheme="minorHAnsi"/>
          <w:sz w:val="16"/>
          <w:szCs w:val="16"/>
        </w:rPr>
        <w:t>Čl. XV Osobitné ustanovenia o Zákazkách financovaných z fondov EÚ</w:t>
      </w:r>
      <w:r>
        <w:rPr>
          <w:rFonts w:asciiTheme="minorHAnsi" w:hAnsiTheme="minorHAnsi"/>
          <w:sz w:val="16"/>
          <w:szCs w:val="16"/>
        </w:rPr>
        <w:t xml:space="preserve"> - OPET</w:t>
      </w:r>
    </w:p>
  </w:footnote>
  <w:footnote w:id="106">
    <w:p w14:paraId="694D9C4D" w14:textId="77777777" w:rsidR="00C138E2" w:rsidRDefault="00C138E2" w:rsidP="00C523DC">
      <w:pPr>
        <w:pStyle w:val="Textpoznmkypodiarou"/>
        <w:jc w:val="both"/>
      </w:pPr>
      <w:r>
        <w:rPr>
          <w:rStyle w:val="Odkaznapoznmkupodiarou"/>
        </w:rPr>
        <w:footnoteRef/>
      </w:r>
      <w:r>
        <w:t xml:space="preserve"> </w:t>
      </w:r>
      <w:r>
        <w:rPr>
          <w:rFonts w:asciiTheme="minorHAnsi" w:hAnsiTheme="minorHAnsi"/>
          <w:sz w:val="16"/>
          <w:szCs w:val="16"/>
        </w:rPr>
        <w:t>O</w:t>
      </w:r>
      <w:r w:rsidRPr="002434F7">
        <w:rPr>
          <w:rFonts w:asciiTheme="minorHAnsi" w:hAnsiTheme="minorHAnsi"/>
          <w:sz w:val="16"/>
          <w:szCs w:val="16"/>
        </w:rPr>
        <w:t>d 1.3.2018 je účinná nová verzia OPET (obchodné podmienky elektronického trhoviska), podľa ktorej účinnosť zmluvy pri zákazkách financovaných z fondov EÚ už nebude viazaná na výsledok kontroly príslušného riadiaceho orgánu</w:t>
      </w:r>
      <w:r>
        <w:rPr>
          <w:rFonts w:asciiTheme="minorHAnsi" w:hAnsiTheme="minorHAnsi"/>
          <w:sz w:val="16"/>
          <w:szCs w:val="16"/>
        </w:rPr>
        <w:t xml:space="preserve"> </w:t>
      </w:r>
      <w:r w:rsidRPr="002434F7">
        <w:rPr>
          <w:rFonts w:asciiTheme="minorHAnsi" w:hAnsiTheme="minorHAnsi"/>
          <w:sz w:val="16"/>
          <w:szCs w:val="16"/>
        </w:rPr>
        <w:t>(v súlade s čl. IV, bod 4.2 VZP OPET).</w:t>
      </w:r>
      <w:r>
        <w:rPr>
          <w:rFonts w:asciiTheme="minorHAnsi" w:hAnsiTheme="minorHAnsi"/>
          <w:sz w:val="16"/>
          <w:szCs w:val="16"/>
        </w:rPr>
        <w:t xml:space="preserve"> </w:t>
      </w:r>
      <w:r w:rsidRPr="002434F7">
        <w:rPr>
          <w:rFonts w:asciiTheme="minorHAnsi" w:hAnsiTheme="minorHAnsi"/>
          <w:sz w:val="16"/>
          <w:szCs w:val="16"/>
        </w:rPr>
        <w:t>Uvedené znamená, že aj zákazky financované z fondov EÚ nadobúdajú účinnosť deň nasledujúci po jej zverejnení v</w:t>
      </w:r>
      <w:r>
        <w:rPr>
          <w:rFonts w:asciiTheme="minorHAnsi" w:hAnsiTheme="minorHAnsi"/>
          <w:sz w:val="16"/>
          <w:szCs w:val="16"/>
        </w:rPr>
        <w:t> </w:t>
      </w:r>
      <w:r w:rsidRPr="002434F7">
        <w:rPr>
          <w:rFonts w:asciiTheme="minorHAnsi" w:hAnsiTheme="minorHAnsi"/>
          <w:sz w:val="16"/>
          <w:szCs w:val="16"/>
        </w:rPr>
        <w:t>CRZ</w:t>
      </w:r>
      <w:r>
        <w:rPr>
          <w:rFonts w:asciiTheme="minorHAnsi" w:hAnsiTheme="minorHAnsi"/>
          <w:sz w:val="16"/>
          <w:szCs w:val="16"/>
        </w:rPr>
        <w:t>.</w:t>
      </w:r>
    </w:p>
  </w:footnote>
  <w:footnote w:id="107">
    <w:p w14:paraId="61722996" w14:textId="77777777" w:rsidR="00C138E2" w:rsidRDefault="00C138E2" w:rsidP="00602513">
      <w:pPr>
        <w:pStyle w:val="Textpoznmkypodiarou"/>
        <w:jc w:val="both"/>
      </w:pPr>
      <w:r>
        <w:rPr>
          <w:rStyle w:val="Odkaznapoznmkupodiarou"/>
        </w:rPr>
        <w:footnoteRef/>
      </w:r>
      <w:r>
        <w:t xml:space="preserve"> </w:t>
      </w:r>
      <w:r w:rsidRPr="00D4244A">
        <w:rPr>
          <w:sz w:val="16"/>
          <w:szCs w:val="16"/>
        </w:rPr>
        <w:t xml:space="preserve">V prípade zákaziek </w:t>
      </w:r>
      <w:ins w:id="1523" w:author="uzivatel" w:date="2020-11-20T14:06:00Z">
        <w:r w:rsidRPr="00A630D0">
          <w:rPr>
            <w:sz w:val="16"/>
            <w:szCs w:val="16"/>
          </w:rPr>
          <w:t>podľa § 1 ods. 2 až 13 ZVO, ktorá je v hodnote do 5 000,- EUR bez DPH</w:t>
        </w:r>
        <w:r>
          <w:rPr>
            <w:sz w:val="16"/>
            <w:szCs w:val="16"/>
          </w:rPr>
          <w:t xml:space="preserve">, resp. </w:t>
        </w:r>
      </w:ins>
      <w:r w:rsidRPr="00D4244A">
        <w:rPr>
          <w:sz w:val="16"/>
          <w:szCs w:val="16"/>
        </w:rPr>
        <w:t>do 5 000 EUR, ktoré spĺňajú podmienky podľa § 1 ods. 14 ZVO, je možné určiť úspešného uchádzača priamym zadaním. Žiadateľ/Prijímateľ je povinný overiť hospodárnosť, ktorú predloží v rámci finančnej kontroly. Žiadateľ/Prijímateľ je povinný uviesť, ktoré nástroje na overenie hospodárnosti využil, resp. archivuje podpornú dokumentáciu k overeniu hospodárnosti. Pri predkladaní zákazky na kontrolu cez ITMS2014+, prostredníctvom modulu "Verejné obstarávanie", je žiadateľ/prijímateľ povinný uviesť, spolu s názvom predmetu zákazky aj kód žiadosti o platbu, ktorá obsahuje výdavky z predmetnej zákazky, pričom výstupy z tejto administratívnej finančnej kontroly budú v správe z kontroly žiadosti o platbu umiestnenej v module "Kontrola žiadosti o platbu".</w:t>
      </w:r>
      <w:r w:rsidRPr="00602513">
        <w:t xml:space="preserve"> </w:t>
      </w:r>
    </w:p>
  </w:footnote>
  <w:footnote w:id="108">
    <w:p w14:paraId="73B243BE" w14:textId="77777777" w:rsidR="00C138E2" w:rsidRPr="00482785" w:rsidRDefault="00C138E2" w:rsidP="00990112">
      <w:pPr>
        <w:pStyle w:val="Textpoznmkypodiarou"/>
        <w:rPr>
          <w:ins w:id="1531" w:author="uzivatel" w:date="2020-11-20T13:44:00Z"/>
          <w:rFonts w:asciiTheme="minorHAnsi" w:hAnsiTheme="minorHAnsi"/>
        </w:rPr>
      </w:pPr>
      <w:ins w:id="1532" w:author="uzivatel" w:date="2020-11-20T13:44:00Z">
        <w:r>
          <w:rPr>
            <w:rStyle w:val="Odkaznapoznmkupodiarou"/>
          </w:rPr>
          <w:footnoteRef/>
        </w:r>
        <w:r>
          <w:t xml:space="preserve"> </w:t>
        </w:r>
        <w:r w:rsidRPr="00482785">
          <w:rPr>
            <w:rFonts w:asciiTheme="minorHAnsi" w:hAnsiTheme="minorHAnsi"/>
            <w:sz w:val="16"/>
          </w:rPr>
          <w:t>Ak relevantné</w:t>
        </w:r>
      </w:ins>
    </w:p>
  </w:footnote>
  <w:footnote w:id="109">
    <w:p w14:paraId="18DDD194" w14:textId="77777777" w:rsidR="00C138E2" w:rsidRPr="00427B45" w:rsidRDefault="00C138E2" w:rsidP="00427B45">
      <w:pPr>
        <w:pStyle w:val="Textpoznmkypodiarou"/>
        <w:jc w:val="both"/>
      </w:pPr>
      <w:r>
        <w:rPr>
          <w:rStyle w:val="Odkaznapoznmkupodiarou"/>
        </w:rPr>
        <w:footnoteRef/>
      </w:r>
      <w:r>
        <w:t xml:space="preserve"> </w:t>
      </w:r>
      <w:r w:rsidRPr="00427B45">
        <w:rPr>
          <w:sz w:val="16"/>
          <w:szCs w:val="16"/>
        </w:rPr>
        <w:t>Obdobne zákazky spojené s dodaním hnuteľného tovaru (napr. kancelárske vybavenie prenajatých priestorov) nespadajú pod režim výnimky podľa § 1 ods. 2 písm. c) ZVO. Služby bezprostredne spojené s nájmom (napr. prevádzkové náklady), ktoré nie je z objektívnych dôvodov možné obstarať ako samostatnú zákazku, je možné zahrnúť do zákazky na nadobúdanie existujúcich stavieb alebo nájom existujúcich stavieb a iných nehnuteľností.</w:t>
      </w:r>
    </w:p>
    <w:p w14:paraId="10BDD07E" w14:textId="77777777" w:rsidR="00C138E2" w:rsidRDefault="00C138E2">
      <w:pPr>
        <w:pStyle w:val="Textpoznmkypodiarou"/>
      </w:pPr>
    </w:p>
  </w:footnote>
  <w:footnote w:id="110">
    <w:p w14:paraId="5CF42E50" w14:textId="77777777" w:rsidR="00C138E2" w:rsidRPr="00E36FB6" w:rsidRDefault="00C138E2" w:rsidP="00C73F25">
      <w:pPr>
        <w:pStyle w:val="Textpoznmkypodiarou"/>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Resp. v zmysle internej riadiacej dokumentácie RO OPII, ak je v rámci projektu Poskytovateľ a Prijímateľ tá istá osoba</w:t>
      </w:r>
    </w:p>
  </w:footnote>
  <w:footnote w:id="111">
    <w:p w14:paraId="1EA1AA47" w14:textId="77777777" w:rsidR="00C138E2" w:rsidRPr="00E36FB6" w:rsidRDefault="00C138E2" w:rsidP="00C73F25">
      <w:pPr>
        <w:pStyle w:val="Textpoznmkypodiarou"/>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Resp. v zmysle internej riadiacej dokumentácie RO OPII, ak je v rámci projektu Poskytovateľ a Prijímateľ tá istá osoba </w:t>
      </w:r>
    </w:p>
  </w:footnote>
  <w:footnote w:id="112">
    <w:p w14:paraId="3B0E18E5" w14:textId="77777777" w:rsidR="00C138E2" w:rsidRPr="00E36FB6" w:rsidRDefault="00C138E2" w:rsidP="008B6C28">
      <w:pPr>
        <w:pStyle w:val="Textpoznmkypodiarou"/>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V prípade projektov , kedy Poskytovateľ a Prijímateľ je tá istá osoba</w:t>
      </w:r>
    </w:p>
  </w:footnote>
  <w:footnote w:id="113">
    <w:p w14:paraId="26DDDE63" w14:textId="77777777" w:rsidR="00C138E2" w:rsidRPr="00E36FB6" w:rsidRDefault="00C138E2" w:rsidP="00DB24DE">
      <w:pPr>
        <w:pStyle w:val="Textpoznmkypodiarou"/>
        <w:rPr>
          <w:rFonts w:asciiTheme="minorHAnsi" w:hAnsiTheme="minorHAnsi" w:cs="Calibri"/>
          <w:sz w:val="16"/>
          <w:szCs w:val="16"/>
        </w:rPr>
      </w:pPr>
      <w:r w:rsidRPr="00E36FB6">
        <w:rPr>
          <w:rStyle w:val="Odkaznapoznmkupodiarou"/>
          <w:rFonts w:asciiTheme="minorHAnsi" w:hAnsiTheme="minorHAnsi" w:cs="Calibri"/>
          <w:sz w:val="16"/>
          <w:szCs w:val="16"/>
        </w:rPr>
        <w:footnoteRef/>
      </w:r>
      <w:r w:rsidRPr="00E36FB6">
        <w:rPr>
          <w:rFonts w:asciiTheme="minorHAnsi" w:hAnsiTheme="minorHAnsi" w:cs="Calibri"/>
          <w:sz w:val="16"/>
          <w:szCs w:val="16"/>
        </w:rPr>
        <w:t xml:space="preserve"> Alebo v printovom médiu</w:t>
      </w:r>
    </w:p>
  </w:footnote>
  <w:footnote w:id="114">
    <w:p w14:paraId="28A94399" w14:textId="77777777" w:rsidR="00C138E2" w:rsidRPr="00E36FB6" w:rsidRDefault="00C138E2" w:rsidP="00DB24DE">
      <w:pPr>
        <w:pStyle w:val="Textpoznmkypodiarou"/>
        <w:rPr>
          <w:rFonts w:asciiTheme="minorHAnsi" w:hAnsiTheme="minorHAnsi" w:cs="Calibri"/>
          <w:sz w:val="16"/>
          <w:szCs w:val="16"/>
        </w:rPr>
      </w:pPr>
      <w:r w:rsidRPr="00E36FB6">
        <w:rPr>
          <w:rStyle w:val="Odkaznapoznmkupodiarou"/>
          <w:rFonts w:asciiTheme="minorHAnsi" w:hAnsiTheme="minorHAnsi" w:cs="Calibri"/>
          <w:sz w:val="16"/>
          <w:szCs w:val="16"/>
        </w:rPr>
        <w:footnoteRef/>
      </w:r>
      <w:r w:rsidRPr="00E36FB6">
        <w:rPr>
          <w:rFonts w:asciiTheme="minorHAnsi" w:hAnsiTheme="minorHAnsi" w:cs="Calibri"/>
          <w:sz w:val="16"/>
          <w:szCs w:val="16"/>
        </w:rPr>
        <w:t xml:space="preserve"> Napr. printscreen z webstránky so zreteľne uvedeným dátumom  zverejnenia </w:t>
      </w:r>
    </w:p>
  </w:footnote>
  <w:footnote w:id="115">
    <w:p w14:paraId="009310F0" w14:textId="77777777" w:rsidR="00C138E2" w:rsidRPr="00E36FB6" w:rsidRDefault="00C138E2">
      <w:pPr>
        <w:pStyle w:val="Textpoznmkypodiarou"/>
        <w:rPr>
          <w:rFonts w:asciiTheme="minorHAnsi" w:hAnsiTheme="minorHAnsi" w:cs="Calibri"/>
          <w:sz w:val="16"/>
          <w:szCs w:val="16"/>
        </w:rPr>
      </w:pPr>
      <w:r w:rsidRPr="00E36FB6">
        <w:rPr>
          <w:rStyle w:val="Odkaznapoznmkupodiarou"/>
          <w:rFonts w:asciiTheme="minorHAnsi" w:hAnsiTheme="minorHAnsi" w:cs="Calibri"/>
          <w:sz w:val="16"/>
          <w:szCs w:val="16"/>
        </w:rPr>
        <w:footnoteRef/>
      </w:r>
      <w:r w:rsidRPr="00E36FB6">
        <w:rPr>
          <w:rFonts w:asciiTheme="minorHAnsi" w:hAnsiTheme="minorHAnsi" w:cs="Calibri"/>
          <w:sz w:val="16"/>
          <w:szCs w:val="16"/>
        </w:rPr>
        <w:t xml:space="preserve"> Predmetom týchto rokovaní nemôže byť zúženie predmetu zákazky, úprava podmienok účasti, podmienok realizácie zmluvy ani kritérií na vyhodnotenie ponúk uvedených vo výzve na </w:t>
      </w:r>
      <w:r>
        <w:rPr>
          <w:rFonts w:asciiTheme="minorHAnsi" w:hAnsiTheme="minorHAnsi" w:cs="Calibri"/>
          <w:sz w:val="16"/>
          <w:szCs w:val="16"/>
        </w:rPr>
        <w:t>predkladanie ponúk</w:t>
      </w:r>
      <w:r w:rsidRPr="00E36FB6">
        <w:rPr>
          <w:rFonts w:asciiTheme="minorHAnsi" w:hAnsiTheme="minorHAnsi" w:cs="Calibri"/>
          <w:sz w:val="16"/>
          <w:szCs w:val="16"/>
        </w:rPr>
        <w:t>.</w:t>
      </w:r>
    </w:p>
  </w:footnote>
  <w:footnote w:id="116">
    <w:p w14:paraId="24FD7E30" w14:textId="77777777" w:rsidR="00C138E2" w:rsidRPr="001F0996" w:rsidRDefault="00C138E2">
      <w:pPr>
        <w:pStyle w:val="Textpoznmkypodiarou"/>
        <w:rPr>
          <w:rFonts w:asciiTheme="minorHAnsi" w:hAnsiTheme="minorHAnsi" w:cs="Calibri"/>
          <w:sz w:val="16"/>
          <w:szCs w:val="16"/>
        </w:rPr>
      </w:pPr>
      <w:r>
        <w:rPr>
          <w:rStyle w:val="Odkaznapoznmkupodiarou"/>
        </w:rPr>
        <w:footnoteRef/>
      </w:r>
      <w:r>
        <w:t xml:space="preserve"> </w:t>
      </w:r>
      <w:r w:rsidRPr="001F0996">
        <w:rPr>
          <w:rFonts w:asciiTheme="minorHAnsi" w:hAnsiTheme="minorHAnsi" w:cs="Calibri"/>
          <w:sz w:val="16"/>
          <w:szCs w:val="16"/>
        </w:rPr>
        <w:t>RO aplikuje možnosť vyplývajúcu z</w:t>
      </w:r>
      <w:r>
        <w:rPr>
          <w:rFonts w:asciiTheme="minorHAnsi" w:hAnsiTheme="minorHAnsi" w:cs="Calibri"/>
          <w:sz w:val="16"/>
          <w:szCs w:val="16"/>
        </w:rPr>
        <w:t xml:space="preserve"> dokumentu </w:t>
      </w:r>
      <w:r w:rsidRPr="001F0996">
        <w:rPr>
          <w:rFonts w:asciiTheme="minorHAnsi" w:hAnsiTheme="minorHAnsi" w:cs="Calibri"/>
          <w:sz w:val="16"/>
          <w:szCs w:val="16"/>
        </w:rPr>
        <w:t>MP CKO č. 12</w:t>
      </w:r>
      <w:r>
        <w:rPr>
          <w:rFonts w:asciiTheme="minorHAnsi" w:hAnsiTheme="minorHAnsi" w:cs="Calibri"/>
          <w:sz w:val="16"/>
          <w:szCs w:val="16"/>
        </w:rPr>
        <w:t>, kapitola 3 bod 10-12, a teda v prípade výnimiek požaduje povinnú druhú ex-ante kontrolu (po vyhodnotení ponúk pred podpisom zmluvy s úspešným uchádzačom).</w:t>
      </w:r>
    </w:p>
  </w:footnote>
  <w:footnote w:id="117">
    <w:p w14:paraId="2BDEB75B" w14:textId="77777777" w:rsidR="00C138E2" w:rsidRPr="00E36FB6" w:rsidRDefault="00C138E2" w:rsidP="00387FB4">
      <w:pPr>
        <w:pStyle w:val="Textpoznmkypodiarou"/>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Resp. v zmysle internej riadiacej dokumentácie RO OPII, ak je v rámci projektu Poskytovateľ a Prijímateľ tá istá osoba, </w:t>
      </w:r>
    </w:p>
  </w:footnote>
  <w:footnote w:id="118">
    <w:p w14:paraId="1A2CDAB7" w14:textId="77777777" w:rsidR="00C138E2" w:rsidRPr="00E36FB6" w:rsidRDefault="00C138E2" w:rsidP="00792FAD">
      <w:pPr>
        <w:pStyle w:val="Textpoznmkypodiarou"/>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V prípade projektov, kedy </w:t>
      </w:r>
      <w:r>
        <w:rPr>
          <w:rFonts w:asciiTheme="minorHAnsi" w:hAnsiTheme="minorHAnsi"/>
          <w:sz w:val="16"/>
          <w:szCs w:val="16"/>
        </w:rPr>
        <w:t>p</w:t>
      </w:r>
      <w:r w:rsidRPr="00E36FB6">
        <w:rPr>
          <w:rFonts w:asciiTheme="minorHAnsi" w:hAnsiTheme="minorHAnsi"/>
          <w:sz w:val="16"/>
          <w:szCs w:val="16"/>
        </w:rPr>
        <w:t>oskytovateľ a </w:t>
      </w:r>
      <w:r>
        <w:rPr>
          <w:rFonts w:asciiTheme="minorHAnsi" w:hAnsiTheme="minorHAnsi"/>
          <w:sz w:val="16"/>
          <w:szCs w:val="16"/>
        </w:rPr>
        <w:t>p</w:t>
      </w:r>
      <w:r w:rsidRPr="00E36FB6">
        <w:rPr>
          <w:rFonts w:asciiTheme="minorHAnsi" w:hAnsiTheme="minorHAnsi"/>
          <w:sz w:val="16"/>
          <w:szCs w:val="16"/>
        </w:rPr>
        <w:t>rijímateľ je tá istá osoba</w:t>
      </w:r>
    </w:p>
  </w:footnote>
  <w:footnote w:id="119">
    <w:p w14:paraId="45CF6699" w14:textId="77777777" w:rsidR="00C138E2" w:rsidRPr="00E36FB6" w:rsidRDefault="00C138E2" w:rsidP="00387FB4">
      <w:pPr>
        <w:pStyle w:val="Textpoznmkypodiarou"/>
        <w:rPr>
          <w:rFonts w:asciiTheme="minorHAnsi" w:hAnsiTheme="minorHAnsi" w:cs="Calibri"/>
          <w:sz w:val="16"/>
          <w:szCs w:val="16"/>
        </w:rPr>
      </w:pPr>
      <w:r w:rsidRPr="00E36FB6">
        <w:rPr>
          <w:rStyle w:val="Odkaznapoznmkupodiarou"/>
          <w:rFonts w:asciiTheme="minorHAnsi" w:hAnsiTheme="minorHAnsi" w:cs="Calibri"/>
          <w:sz w:val="16"/>
          <w:szCs w:val="16"/>
        </w:rPr>
        <w:footnoteRef/>
      </w:r>
      <w:r w:rsidRPr="00E36FB6">
        <w:rPr>
          <w:rFonts w:asciiTheme="minorHAnsi" w:hAnsiTheme="minorHAnsi" w:cs="Calibri"/>
          <w:sz w:val="16"/>
          <w:szCs w:val="16"/>
        </w:rPr>
        <w:t xml:space="preserve"> RO môže žiadateľovi/prijímateľovi udeliť výnimku z predkladania vybraných príloh (napr. rozsiahla technická dokumentácia)</w:t>
      </w:r>
    </w:p>
  </w:footnote>
  <w:footnote w:id="120">
    <w:p w14:paraId="409FE20C" w14:textId="77777777" w:rsidR="00C138E2" w:rsidRDefault="00C138E2">
      <w:pPr>
        <w:pStyle w:val="Textpoznmkypodiarou"/>
      </w:pPr>
      <w:r>
        <w:rPr>
          <w:rStyle w:val="Odkaznapoznmkupodiarou"/>
        </w:rPr>
        <w:footnoteRef/>
      </w:r>
      <w:r>
        <w:t xml:space="preserve"> </w:t>
      </w:r>
      <w:r w:rsidRPr="00E36FB6">
        <w:rPr>
          <w:rFonts w:asciiTheme="minorHAnsi" w:hAnsiTheme="minorHAnsi" w:cs="Calibri"/>
          <w:sz w:val="16"/>
          <w:szCs w:val="16"/>
        </w:rPr>
        <w:t>RO môže žiadateľovi/prijímateľovi udeliť výnimku z predkladania vybraných príloh (napr. rozsiahla technická dokumentácia)</w:t>
      </w:r>
    </w:p>
  </w:footnote>
  <w:footnote w:id="121">
    <w:p w14:paraId="50AFBC14" w14:textId="77777777" w:rsidR="00C138E2" w:rsidRPr="00E36FB6" w:rsidRDefault="00C138E2" w:rsidP="00D520E6">
      <w:pPr>
        <w:pStyle w:val="Textpoznmkypodiarou"/>
        <w:rPr>
          <w:rFonts w:asciiTheme="minorHAnsi" w:hAnsiTheme="minorHAnsi" w:cs="Calibri"/>
          <w:sz w:val="16"/>
          <w:szCs w:val="16"/>
        </w:rPr>
      </w:pPr>
      <w:r w:rsidRPr="00E36FB6">
        <w:rPr>
          <w:rStyle w:val="Odkaznapoznmkupodiarou"/>
          <w:rFonts w:asciiTheme="minorHAnsi" w:hAnsiTheme="minorHAnsi" w:cs="Calibri"/>
          <w:sz w:val="16"/>
          <w:szCs w:val="16"/>
        </w:rPr>
        <w:footnoteRef/>
      </w:r>
      <w:r w:rsidRPr="00E36FB6">
        <w:rPr>
          <w:rFonts w:asciiTheme="minorHAnsi" w:hAnsiTheme="minorHAnsi" w:cs="Calibri"/>
          <w:sz w:val="16"/>
          <w:szCs w:val="16"/>
        </w:rPr>
        <w:t xml:space="preserve"> Vec C-26/03, Stadt Halle and RPL Recyclingpark Lochau GmbH/Arbeitsgemeinschaft  Thermische Restabfall- und Energieverwertungsanlage TREA Leuna, Zb. 2005, s. I-00001, ods. 48.</w:t>
      </w:r>
    </w:p>
  </w:footnote>
  <w:footnote w:id="122">
    <w:p w14:paraId="00CF1D51" w14:textId="77777777" w:rsidR="00C138E2" w:rsidRPr="00E36FB6" w:rsidRDefault="00C138E2" w:rsidP="00C73F25">
      <w:pPr>
        <w:pStyle w:val="Textpoznmkypodiarou"/>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Resp. v zmysle internej riadiacej dokumentácie RO OPII, ak je v rámci projektu Poskytovateľ a Prijímateľ tá istá osoba, </w:t>
      </w:r>
    </w:p>
  </w:footnote>
  <w:footnote w:id="123">
    <w:p w14:paraId="24A45BEF" w14:textId="77777777" w:rsidR="00C138E2" w:rsidRPr="00E36FB6" w:rsidRDefault="00C138E2" w:rsidP="008B6C28">
      <w:pPr>
        <w:pStyle w:val="Textpoznmkypodiarou"/>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V prípade projektov , kedy Poskytovateľ a Prijímateľ je tá istá osoba</w:t>
      </w:r>
    </w:p>
  </w:footnote>
  <w:footnote w:id="124">
    <w:p w14:paraId="50679972" w14:textId="77777777" w:rsidR="00C138E2" w:rsidRPr="00E36FB6" w:rsidRDefault="00C138E2" w:rsidP="00932138">
      <w:pPr>
        <w:pStyle w:val="Textpoznmkypodiarou"/>
        <w:rPr>
          <w:rFonts w:asciiTheme="minorHAnsi" w:hAnsiTheme="minorHAnsi" w:cs="Calibr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w:t>
      </w:r>
      <w:r w:rsidRPr="00E36FB6">
        <w:rPr>
          <w:rFonts w:asciiTheme="minorHAnsi" w:hAnsiTheme="minorHAnsi" w:cs="Calibri"/>
          <w:sz w:val="16"/>
          <w:szCs w:val="16"/>
        </w:rPr>
        <w:t>Vec C-480/06, Komisia/Nemecko, Zb. 2009, s. I-04747, ods. 47</w:t>
      </w:r>
    </w:p>
  </w:footnote>
  <w:footnote w:id="125">
    <w:p w14:paraId="3176838B" w14:textId="77777777" w:rsidR="00C138E2" w:rsidRPr="00E36FB6" w:rsidRDefault="00C138E2" w:rsidP="003F0FEE">
      <w:pPr>
        <w:pStyle w:val="Textpoznmkypodiarou"/>
        <w:rPr>
          <w:rFonts w:asciiTheme="minorHAnsi" w:hAnsiTheme="minorHAnsi" w:cs="Calibri"/>
          <w:sz w:val="16"/>
          <w:szCs w:val="16"/>
        </w:rPr>
      </w:pPr>
      <w:r w:rsidRPr="00E36FB6">
        <w:rPr>
          <w:rStyle w:val="Odkaznapoznmkupodiarou"/>
          <w:rFonts w:asciiTheme="minorHAnsi" w:hAnsiTheme="minorHAnsi" w:cs="Calibri"/>
          <w:sz w:val="16"/>
          <w:szCs w:val="16"/>
        </w:rPr>
        <w:footnoteRef/>
      </w:r>
      <w:r w:rsidRPr="00E36FB6">
        <w:rPr>
          <w:rFonts w:asciiTheme="minorHAnsi" w:hAnsiTheme="minorHAnsi" w:cs="Calibri"/>
          <w:sz w:val="16"/>
          <w:szCs w:val="16"/>
        </w:rPr>
        <w:t xml:space="preserve"> </w:t>
      </w:r>
      <w:r w:rsidRPr="00E36FB6">
        <w:rPr>
          <w:rFonts w:asciiTheme="minorHAnsi" w:hAnsiTheme="minorHAnsi" w:cs="Calibri"/>
          <w:bCs/>
          <w:sz w:val="16"/>
          <w:szCs w:val="16"/>
        </w:rPr>
        <w:t>Z toho nevyhnutne nevyplýva, že každý zo spolupracujúcich partnerov sa rovnako podieľa na plnení úlohy, teda spolupráca môže byť založená na rozdelení úloh alebo na určitej špecializácii</w:t>
      </w:r>
    </w:p>
  </w:footnote>
  <w:footnote w:id="126">
    <w:p w14:paraId="2AA1347A" w14:textId="77777777" w:rsidR="00C138E2" w:rsidRPr="00E36FB6" w:rsidRDefault="00C138E2" w:rsidP="00C73F25">
      <w:pPr>
        <w:pStyle w:val="Textpoznmkypodiarou"/>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Resp. v zmysle internej riadiacej dokumentácie RO OPII, ak je v rámci projektu Poskytovateľ a Prijímateľ tá istá osoba, </w:t>
      </w:r>
    </w:p>
  </w:footnote>
  <w:footnote w:id="127">
    <w:p w14:paraId="05670304" w14:textId="77777777" w:rsidR="00C138E2" w:rsidRPr="00E36FB6" w:rsidRDefault="00C138E2" w:rsidP="008B6C28">
      <w:pPr>
        <w:pStyle w:val="Textpoznmkypodiarou"/>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V prípade projektov, kedy Poskytovateľ a Prijímateľ je tá istá osoba</w:t>
      </w:r>
    </w:p>
  </w:footnote>
  <w:footnote w:id="128">
    <w:p w14:paraId="5BEB69FF" w14:textId="77777777" w:rsidR="00C138E2" w:rsidRDefault="00C138E2" w:rsidP="003B595C">
      <w:pPr>
        <w:pStyle w:val="Textpoznmkypodiarou"/>
        <w:jc w:val="both"/>
      </w:pPr>
      <w:r>
        <w:rPr>
          <w:rStyle w:val="Odkaznapoznmkupodiarou"/>
          <w:rFonts w:eastAsiaTheme="majorEastAsia"/>
        </w:rPr>
        <w:footnoteRef/>
      </w:r>
      <w:r>
        <w:t xml:space="preserve"> </w:t>
      </w:r>
      <w:r w:rsidRPr="00D809F8">
        <w:rPr>
          <w:sz w:val="16"/>
          <w:szCs w:val="16"/>
        </w:rPr>
        <w:t>§ 1 ods. 3 zákona č. 177/2018 Z. z. o niektorých opatreniach na znižovanie administratívnej záťaže využívaním informačných systémov verejnej správy a o zmene a doplnení niektorých zákonov (zákon proti byrokracii)</w:t>
      </w:r>
    </w:p>
  </w:footnote>
  <w:footnote w:id="129">
    <w:p w14:paraId="714E48A8" w14:textId="77777777" w:rsidR="00C138E2" w:rsidRPr="000E4530" w:rsidRDefault="00C138E2" w:rsidP="000E4530">
      <w:pPr>
        <w:pStyle w:val="Textpoznmkypodiarou"/>
        <w:jc w:val="both"/>
        <w:rPr>
          <w:bCs/>
        </w:rPr>
      </w:pPr>
      <w:r>
        <w:rPr>
          <w:rStyle w:val="Odkaznapoznmkupodiarou"/>
        </w:rPr>
        <w:footnoteRef/>
      </w:r>
      <w:r>
        <w:t xml:space="preserve"> </w:t>
      </w:r>
      <w:r w:rsidRPr="00D809F8">
        <w:rPr>
          <w:bCs/>
          <w:sz w:val="16"/>
          <w:szCs w:val="16"/>
        </w:rPr>
        <w:t>Potenciálny dodávateľ môže predbežne nahradiť doklady na preukázanie splnenia podmienok účasti finančného a ekonomického postavenia a technickej spôsobilosti alebo odbornej spôsobilosti čestným vyhlásením, pričom na požiadanie poskytne prijímateľovi doklady, ktoré čestným vyhlásením nahradil; potenciálny dodávateľ, ktorý bol vyhodnotený ako úspešný je povinný pred podpisom zmluvy/zadaním objednávky predložiť všetky doklady, ktoré predbežne nahradil čestným vyhlásením; potenciálny dodávateľ</w:t>
      </w:r>
      <w:r w:rsidRPr="00D809F8" w:rsidDel="00824689">
        <w:rPr>
          <w:bCs/>
          <w:sz w:val="16"/>
          <w:szCs w:val="16"/>
        </w:rPr>
        <w:t xml:space="preserve"> </w:t>
      </w:r>
      <w:r w:rsidRPr="00D809F8">
        <w:rPr>
          <w:bCs/>
          <w:sz w:val="16"/>
          <w:szCs w:val="16"/>
        </w:rPr>
        <w:t>doručí d</w:t>
      </w:r>
      <w:r>
        <w:rPr>
          <w:bCs/>
          <w:sz w:val="16"/>
          <w:szCs w:val="16"/>
        </w:rPr>
        <w:t xml:space="preserve">oklady prijímateľovi do piatich pracovných </w:t>
      </w:r>
      <w:r w:rsidRPr="00D809F8">
        <w:rPr>
          <w:bCs/>
          <w:sz w:val="16"/>
          <w:szCs w:val="16"/>
        </w:rPr>
        <w:t>dní</w:t>
      </w:r>
      <w:r>
        <w:rPr>
          <w:bCs/>
          <w:sz w:val="16"/>
          <w:szCs w:val="16"/>
        </w:rPr>
        <w:t xml:space="preserve"> </w:t>
      </w:r>
      <w:r w:rsidRPr="00D809F8">
        <w:rPr>
          <w:bCs/>
          <w:sz w:val="16"/>
          <w:szCs w:val="16"/>
        </w:rPr>
        <w:t>odo dňa doručenia žiadosti, ak prijímateľ neurčil dlhšiu lehotu; ak potenciálny dodávateľ</w:t>
      </w:r>
      <w:r w:rsidRPr="00D809F8" w:rsidDel="00824689">
        <w:rPr>
          <w:bCs/>
          <w:sz w:val="16"/>
          <w:szCs w:val="16"/>
        </w:rPr>
        <w:t xml:space="preserve"> </w:t>
      </w:r>
      <w:r w:rsidRPr="00D809F8">
        <w:rPr>
          <w:bCs/>
          <w:sz w:val="16"/>
          <w:szCs w:val="16"/>
        </w:rPr>
        <w:t>nedoručí doklady v stanovenej lehote, jeho ponuka nebude prijatá a ako úspešný bude vyhodnotený potenciálny dodávateľ, ktorý sa umiestnil ako druhý v poradí;</w:t>
      </w:r>
    </w:p>
    <w:p w14:paraId="634639E2" w14:textId="77777777" w:rsidR="00C138E2" w:rsidRDefault="00C138E2">
      <w:pPr>
        <w:pStyle w:val="Textpoznmkypodiarou"/>
      </w:pPr>
    </w:p>
  </w:footnote>
  <w:footnote w:id="130">
    <w:p w14:paraId="18277FD3" w14:textId="77777777" w:rsidR="00C138E2" w:rsidRDefault="00C138E2">
      <w:pPr>
        <w:pStyle w:val="Textpoznmkypodiarou"/>
      </w:pPr>
      <w:r>
        <w:rPr>
          <w:rStyle w:val="Odkaznapoznmkupodiarou"/>
        </w:rPr>
        <w:footnoteRef/>
      </w:r>
      <w:r>
        <w:t xml:space="preserve"> </w:t>
      </w:r>
      <w:r w:rsidRPr="00E7219F">
        <w:rPr>
          <w:rFonts w:asciiTheme="minorHAnsi" w:hAnsiTheme="minorHAnsi" w:cs="Calibri"/>
          <w:bCs/>
          <w:sz w:val="16"/>
          <w:szCs w:val="16"/>
        </w:rPr>
        <w:t>Ak má tento sídlo mimo územia Slovenskej republiky, doklady a dokumenty tvoriace súčasť ponuky musia byť predložené v pôvodnom jazyku a súčasne musia byť preložené do slovenského jazyka</w:t>
      </w:r>
      <w:r>
        <w:rPr>
          <w:rFonts w:asciiTheme="minorHAnsi" w:hAnsiTheme="minorHAnsi" w:cs="Calibri"/>
          <w:bCs/>
          <w:sz w:val="16"/>
          <w:szCs w:val="16"/>
        </w:rPr>
        <w:t xml:space="preserve"> </w:t>
      </w:r>
      <w:r w:rsidRPr="00C33AD0">
        <w:rPr>
          <w:rFonts w:asciiTheme="minorHAnsi" w:hAnsiTheme="minorHAnsi" w:cs="Calibri"/>
          <w:bCs/>
          <w:sz w:val="16"/>
          <w:szCs w:val="16"/>
        </w:rPr>
        <w:t>(nevyžaduje sa úradný preklad)</w:t>
      </w:r>
      <w:r w:rsidRPr="00E7219F">
        <w:rPr>
          <w:rFonts w:asciiTheme="minorHAnsi" w:hAnsiTheme="minorHAnsi" w:cs="Calibri"/>
          <w:bCs/>
          <w:sz w:val="16"/>
          <w:szCs w:val="16"/>
        </w:rPr>
        <w:t>, okrem dokladov predložených v českom jazyku.</w:t>
      </w:r>
    </w:p>
  </w:footnote>
  <w:footnote w:id="131">
    <w:p w14:paraId="3E5F8AA2" w14:textId="77777777" w:rsidR="00C138E2" w:rsidRDefault="00C138E2">
      <w:pPr>
        <w:pStyle w:val="Textpoznmkypodiarou"/>
      </w:pPr>
      <w:r>
        <w:rPr>
          <w:rStyle w:val="Odkaznapoznmkupodiarou"/>
        </w:rPr>
        <w:footnoteRef/>
      </w:r>
      <w:r>
        <w:t xml:space="preserve"> </w:t>
      </w:r>
      <w:r w:rsidRPr="00FF6315">
        <w:t>pre účely preukázania hospodárnosti</w:t>
      </w:r>
      <w:r>
        <w:t xml:space="preserve"> sa odporúča využiť</w:t>
      </w:r>
      <w:r w:rsidRPr="00FF6315">
        <w:t xml:space="preserve"> inštitút odborného alebo znaleckého posudku</w:t>
      </w:r>
    </w:p>
  </w:footnote>
  <w:footnote w:id="132">
    <w:p w14:paraId="72563F8A" w14:textId="77777777" w:rsidR="00C138E2" w:rsidRDefault="00C138E2">
      <w:pPr>
        <w:pStyle w:val="Textpoznmkypodiarou"/>
      </w:pPr>
      <w:r>
        <w:rPr>
          <w:rStyle w:val="Odkaznapoznmkupodiarou"/>
        </w:rPr>
        <w:footnoteRef/>
      </w:r>
      <w:r>
        <w:t xml:space="preserve"> </w:t>
      </w:r>
      <w:r w:rsidRPr="00BD1757">
        <w:t>pre účely preukázania hospodárnosti sa odporúča využiť inštitút odborného alebo znaleckého posudku</w:t>
      </w:r>
    </w:p>
  </w:footnote>
  <w:footnote w:id="133">
    <w:p w14:paraId="71D09767" w14:textId="77777777" w:rsidR="00C138E2" w:rsidRDefault="00C138E2">
      <w:pPr>
        <w:pStyle w:val="Textpoznmkypodiarou"/>
      </w:pPr>
      <w:r>
        <w:rPr>
          <w:rStyle w:val="Odkaznapoznmkupodiarou"/>
        </w:rPr>
        <w:footnoteRef/>
      </w:r>
      <w:r>
        <w:t xml:space="preserve"> </w:t>
      </w:r>
      <w:r w:rsidRPr="00990EC2">
        <w:rPr>
          <w:sz w:val="16"/>
          <w:szCs w:val="16"/>
        </w:rPr>
        <w:t>viď bod 14 tejto časti Príručky</w:t>
      </w:r>
    </w:p>
  </w:footnote>
  <w:footnote w:id="134">
    <w:p w14:paraId="6A4D3770" w14:textId="77777777" w:rsidR="00C138E2" w:rsidRDefault="00C138E2">
      <w:pPr>
        <w:pStyle w:val="Textpoznmkypodiarou"/>
      </w:pPr>
      <w:r>
        <w:rPr>
          <w:rStyle w:val="Odkaznapoznmkupodiarou"/>
        </w:rPr>
        <w:footnoteRef/>
      </w:r>
      <w:r>
        <w:t xml:space="preserve"> </w:t>
      </w:r>
      <w:r w:rsidRPr="003A76E6">
        <w:rPr>
          <w:sz w:val="16"/>
          <w:szCs w:val="16"/>
        </w:rPr>
        <w:t>minimálne náležitosti</w:t>
      </w:r>
      <w:r>
        <w:t xml:space="preserve"> </w:t>
      </w:r>
      <w:r w:rsidRPr="00990EC2">
        <w:rPr>
          <w:sz w:val="16"/>
          <w:szCs w:val="16"/>
        </w:rPr>
        <w:t>viď bod 1</w:t>
      </w:r>
      <w:r>
        <w:rPr>
          <w:sz w:val="16"/>
          <w:szCs w:val="16"/>
        </w:rPr>
        <w:t>6</w:t>
      </w:r>
      <w:r w:rsidRPr="00990EC2">
        <w:rPr>
          <w:sz w:val="16"/>
          <w:szCs w:val="16"/>
        </w:rPr>
        <w:t xml:space="preserve"> tejto časti Príručky</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91111"/>
    <w:multiLevelType w:val="hybridMultilevel"/>
    <w:tmpl w:val="B310DD76"/>
    <w:lvl w:ilvl="0" w:tplc="B77A65A2">
      <w:start w:val="1"/>
      <w:numFmt w:val="decimal"/>
      <w:lvlText w:val="%1."/>
      <w:lvlJc w:val="left"/>
      <w:pPr>
        <w:ind w:left="720" w:hanging="360"/>
      </w:pPr>
      <w:rPr>
        <w:rFonts w:asciiTheme="minorHAnsi" w:hAnsiTheme="minorHAnsi"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48310F"/>
    <w:multiLevelType w:val="hybridMultilevel"/>
    <w:tmpl w:val="CAACC01C"/>
    <w:lvl w:ilvl="0" w:tplc="9A3EEB68">
      <w:start w:val="1"/>
      <w:numFmt w:val="decimal"/>
      <w:lvlText w:val="%1."/>
      <w:lvlJc w:val="left"/>
      <w:pPr>
        <w:ind w:left="36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5851EB"/>
    <w:multiLevelType w:val="hybridMultilevel"/>
    <w:tmpl w:val="BF34A156"/>
    <w:lvl w:ilvl="0" w:tplc="04090019">
      <w:start w:val="1"/>
      <w:numFmt w:val="lowerLetter"/>
      <w:lvlText w:val="%1."/>
      <w:lvlJc w:val="left"/>
      <w:pPr>
        <w:ind w:left="1050" w:hanging="360"/>
      </w:pPr>
    </w:lvl>
    <w:lvl w:ilvl="1" w:tplc="04090019" w:tentative="1">
      <w:start w:val="1"/>
      <w:numFmt w:val="lowerLetter"/>
      <w:lvlText w:val="%2."/>
      <w:lvlJc w:val="left"/>
      <w:pPr>
        <w:ind w:left="1770" w:hanging="360"/>
      </w:pPr>
    </w:lvl>
    <w:lvl w:ilvl="2" w:tplc="0409001B" w:tentative="1">
      <w:start w:val="1"/>
      <w:numFmt w:val="lowerRoman"/>
      <w:lvlText w:val="%3."/>
      <w:lvlJc w:val="right"/>
      <w:pPr>
        <w:ind w:left="2490" w:hanging="180"/>
      </w:pPr>
    </w:lvl>
    <w:lvl w:ilvl="3" w:tplc="0409000F" w:tentative="1">
      <w:start w:val="1"/>
      <w:numFmt w:val="decimal"/>
      <w:lvlText w:val="%4."/>
      <w:lvlJc w:val="left"/>
      <w:pPr>
        <w:ind w:left="3210" w:hanging="360"/>
      </w:pPr>
    </w:lvl>
    <w:lvl w:ilvl="4" w:tplc="04090019" w:tentative="1">
      <w:start w:val="1"/>
      <w:numFmt w:val="lowerLetter"/>
      <w:lvlText w:val="%5."/>
      <w:lvlJc w:val="left"/>
      <w:pPr>
        <w:ind w:left="3930" w:hanging="360"/>
      </w:pPr>
    </w:lvl>
    <w:lvl w:ilvl="5" w:tplc="0409001B" w:tentative="1">
      <w:start w:val="1"/>
      <w:numFmt w:val="lowerRoman"/>
      <w:lvlText w:val="%6."/>
      <w:lvlJc w:val="right"/>
      <w:pPr>
        <w:ind w:left="4650" w:hanging="180"/>
      </w:pPr>
    </w:lvl>
    <w:lvl w:ilvl="6" w:tplc="0409000F" w:tentative="1">
      <w:start w:val="1"/>
      <w:numFmt w:val="decimal"/>
      <w:lvlText w:val="%7."/>
      <w:lvlJc w:val="left"/>
      <w:pPr>
        <w:ind w:left="5370" w:hanging="360"/>
      </w:pPr>
    </w:lvl>
    <w:lvl w:ilvl="7" w:tplc="04090019" w:tentative="1">
      <w:start w:val="1"/>
      <w:numFmt w:val="lowerLetter"/>
      <w:lvlText w:val="%8."/>
      <w:lvlJc w:val="left"/>
      <w:pPr>
        <w:ind w:left="6090" w:hanging="360"/>
      </w:pPr>
    </w:lvl>
    <w:lvl w:ilvl="8" w:tplc="0409001B" w:tentative="1">
      <w:start w:val="1"/>
      <w:numFmt w:val="lowerRoman"/>
      <w:lvlText w:val="%9."/>
      <w:lvlJc w:val="right"/>
      <w:pPr>
        <w:ind w:left="6810" w:hanging="180"/>
      </w:pPr>
    </w:lvl>
  </w:abstractNum>
  <w:abstractNum w:abstractNumId="3" w15:restartNumberingAfterBreak="0">
    <w:nsid w:val="0CE55D8F"/>
    <w:multiLevelType w:val="hybridMultilevel"/>
    <w:tmpl w:val="DE2A9E1A"/>
    <w:lvl w:ilvl="0" w:tplc="041B0001">
      <w:start w:val="1"/>
      <w:numFmt w:val="bullet"/>
      <w:lvlText w:val=""/>
      <w:lvlJc w:val="left"/>
      <w:pPr>
        <w:ind w:left="720" w:hanging="360"/>
      </w:pPr>
      <w:rPr>
        <w:rFonts w:ascii="Symbol" w:hAnsi="Symbol"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 w15:restartNumberingAfterBreak="0">
    <w:nsid w:val="0F4F767A"/>
    <w:multiLevelType w:val="hybridMultilevel"/>
    <w:tmpl w:val="DA1E56A8"/>
    <w:lvl w:ilvl="0" w:tplc="D1A8BF3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556458"/>
    <w:multiLevelType w:val="hybridMultilevel"/>
    <w:tmpl w:val="D116C49A"/>
    <w:lvl w:ilvl="0" w:tplc="F1B678E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1797076"/>
    <w:multiLevelType w:val="hybridMultilevel"/>
    <w:tmpl w:val="6EE49A14"/>
    <w:lvl w:ilvl="0" w:tplc="D1A8BF3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4522B3"/>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8" w15:restartNumberingAfterBreak="0">
    <w:nsid w:val="139316BE"/>
    <w:multiLevelType w:val="hybridMultilevel"/>
    <w:tmpl w:val="BB1809AC"/>
    <w:lvl w:ilvl="0" w:tplc="0409000F">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9" w15:restartNumberingAfterBreak="0">
    <w:nsid w:val="13C778FE"/>
    <w:multiLevelType w:val="hybridMultilevel"/>
    <w:tmpl w:val="D452F350"/>
    <w:lvl w:ilvl="0" w:tplc="859AC744">
      <w:start w:val="8"/>
      <w:numFmt w:val="decimal"/>
      <w:lvlText w:val="%1."/>
      <w:lvlJc w:val="left"/>
      <w:pPr>
        <w:tabs>
          <w:tab w:val="num" w:pos="720"/>
        </w:tabs>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4356878"/>
    <w:multiLevelType w:val="hybridMultilevel"/>
    <w:tmpl w:val="BD8AD0EC"/>
    <w:lvl w:ilvl="0" w:tplc="F9A4B82A">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1" w15:restartNumberingAfterBreak="0">
    <w:nsid w:val="14635858"/>
    <w:multiLevelType w:val="hybridMultilevel"/>
    <w:tmpl w:val="EAB836F2"/>
    <w:lvl w:ilvl="0" w:tplc="0809000B">
      <w:start w:val="1"/>
      <w:numFmt w:val="bullet"/>
      <w:lvlText w:val=""/>
      <w:lvlJc w:val="left"/>
      <w:pPr>
        <w:ind w:left="1428" w:hanging="360"/>
      </w:pPr>
      <w:rPr>
        <w:rFonts w:ascii="Wingdings" w:hAnsi="Wingdings" w:cs="Wingdings" w:hint="default"/>
      </w:rPr>
    </w:lvl>
    <w:lvl w:ilvl="1" w:tplc="5DBA1902">
      <w:start w:val="1"/>
      <w:numFmt w:val="decimal"/>
      <w:lvlText w:val="%2."/>
      <w:lvlJc w:val="left"/>
      <w:pPr>
        <w:ind w:left="2148" w:hanging="360"/>
      </w:pPr>
      <w:rPr>
        <w:rFonts w:hint="default"/>
        <w:u w:val="single"/>
      </w:rPr>
    </w:lvl>
    <w:lvl w:ilvl="2" w:tplc="0809001B">
      <w:start w:val="1"/>
      <w:numFmt w:val="lowerRoman"/>
      <w:lvlText w:val="%3."/>
      <w:lvlJc w:val="right"/>
      <w:pPr>
        <w:ind w:left="2868" w:hanging="180"/>
      </w:pPr>
    </w:lvl>
    <w:lvl w:ilvl="3" w:tplc="0809000F">
      <w:start w:val="1"/>
      <w:numFmt w:val="decimal"/>
      <w:lvlText w:val="%4."/>
      <w:lvlJc w:val="left"/>
      <w:pPr>
        <w:ind w:left="3588" w:hanging="360"/>
      </w:pPr>
    </w:lvl>
    <w:lvl w:ilvl="4" w:tplc="08090019">
      <w:start w:val="1"/>
      <w:numFmt w:val="lowerLetter"/>
      <w:lvlText w:val="%5."/>
      <w:lvlJc w:val="left"/>
      <w:pPr>
        <w:ind w:left="4308" w:hanging="360"/>
      </w:pPr>
    </w:lvl>
    <w:lvl w:ilvl="5" w:tplc="0809001B">
      <w:start w:val="1"/>
      <w:numFmt w:val="lowerRoman"/>
      <w:lvlText w:val="%6."/>
      <w:lvlJc w:val="right"/>
      <w:pPr>
        <w:ind w:left="5028" w:hanging="180"/>
      </w:pPr>
    </w:lvl>
    <w:lvl w:ilvl="6" w:tplc="0809000F">
      <w:start w:val="1"/>
      <w:numFmt w:val="decimal"/>
      <w:lvlText w:val="%7."/>
      <w:lvlJc w:val="left"/>
      <w:pPr>
        <w:ind w:left="5748" w:hanging="360"/>
      </w:pPr>
    </w:lvl>
    <w:lvl w:ilvl="7" w:tplc="08090019">
      <w:start w:val="1"/>
      <w:numFmt w:val="lowerLetter"/>
      <w:lvlText w:val="%8."/>
      <w:lvlJc w:val="left"/>
      <w:pPr>
        <w:ind w:left="6468" w:hanging="360"/>
      </w:pPr>
    </w:lvl>
    <w:lvl w:ilvl="8" w:tplc="0809001B">
      <w:start w:val="1"/>
      <w:numFmt w:val="lowerRoman"/>
      <w:lvlText w:val="%9."/>
      <w:lvlJc w:val="right"/>
      <w:pPr>
        <w:ind w:left="7188" w:hanging="180"/>
      </w:pPr>
    </w:lvl>
  </w:abstractNum>
  <w:abstractNum w:abstractNumId="12" w15:restartNumberingAfterBreak="0">
    <w:nsid w:val="158E1EE6"/>
    <w:multiLevelType w:val="hybridMultilevel"/>
    <w:tmpl w:val="4BFEDE02"/>
    <w:lvl w:ilvl="0" w:tplc="D1A8BF3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5AC2966"/>
    <w:multiLevelType w:val="hybridMultilevel"/>
    <w:tmpl w:val="DD6E4744"/>
    <w:lvl w:ilvl="0" w:tplc="5A0A9826">
      <w:start w:val="1"/>
      <w:numFmt w:val="bullet"/>
      <w:lvlText w:val="-"/>
      <w:lvlJc w:val="left"/>
      <w:pPr>
        <w:ind w:left="786" w:hanging="360"/>
      </w:pPr>
      <w:rPr>
        <w:rFonts w:ascii="Arial" w:hAnsi="Arial"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4" w15:restartNumberingAfterBreak="0">
    <w:nsid w:val="16A31BAA"/>
    <w:multiLevelType w:val="hybridMultilevel"/>
    <w:tmpl w:val="DC568334"/>
    <w:lvl w:ilvl="0" w:tplc="DBC2453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7B651A"/>
    <w:multiLevelType w:val="hybridMultilevel"/>
    <w:tmpl w:val="D66A34F2"/>
    <w:lvl w:ilvl="0" w:tplc="041B0001">
      <w:start w:val="1"/>
      <w:numFmt w:val="bullet"/>
      <w:lvlText w:val=""/>
      <w:lvlJc w:val="left"/>
      <w:pPr>
        <w:ind w:left="720" w:hanging="360"/>
      </w:pPr>
      <w:rPr>
        <w:rFonts w:ascii="Symbol" w:hAnsi="Symbol"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15:restartNumberingAfterBreak="0">
    <w:nsid w:val="1C09410B"/>
    <w:multiLevelType w:val="hybridMultilevel"/>
    <w:tmpl w:val="189A318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1C4A75D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1CD42EFC"/>
    <w:multiLevelType w:val="hybridMultilevel"/>
    <w:tmpl w:val="343ADB64"/>
    <w:lvl w:ilvl="0" w:tplc="0409000F">
      <w:start w:val="1"/>
      <w:numFmt w:val="decimal"/>
      <w:lvlText w:val="%1."/>
      <w:lvlJc w:val="left"/>
      <w:pPr>
        <w:ind w:left="1260" w:hanging="360"/>
      </w:pPr>
    </w:lvl>
    <w:lvl w:ilvl="1" w:tplc="04090019">
      <w:start w:val="1"/>
      <w:numFmt w:val="lowerLetter"/>
      <w:lvlText w:val="%2."/>
      <w:lvlJc w:val="left"/>
      <w:pPr>
        <w:ind w:left="1980" w:hanging="360"/>
      </w:pPr>
    </w:lvl>
    <w:lvl w:ilvl="2" w:tplc="0409001B">
      <w:start w:val="1"/>
      <w:numFmt w:val="lowerRoman"/>
      <w:lvlText w:val="%3."/>
      <w:lvlJc w:val="right"/>
      <w:pPr>
        <w:ind w:left="2700" w:hanging="180"/>
      </w:pPr>
    </w:lvl>
    <w:lvl w:ilvl="3" w:tplc="0409000F">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9" w15:restartNumberingAfterBreak="0">
    <w:nsid w:val="1DC96CB3"/>
    <w:multiLevelType w:val="hybridMultilevel"/>
    <w:tmpl w:val="A0EC1030"/>
    <w:lvl w:ilvl="0" w:tplc="04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1EC17BF6"/>
    <w:multiLevelType w:val="hybridMultilevel"/>
    <w:tmpl w:val="A176A3AC"/>
    <w:lvl w:ilvl="0" w:tplc="041B0017">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1" w15:restartNumberingAfterBreak="0">
    <w:nsid w:val="238E3C9D"/>
    <w:multiLevelType w:val="hybridMultilevel"/>
    <w:tmpl w:val="A4E0D198"/>
    <w:lvl w:ilvl="0" w:tplc="1278F528">
      <w:numFmt w:val="bullet"/>
      <w:lvlText w:val="-"/>
      <w:lvlJc w:val="left"/>
      <w:pPr>
        <w:tabs>
          <w:tab w:val="num" w:pos="720"/>
        </w:tabs>
        <w:ind w:left="720" w:hanging="360"/>
      </w:pPr>
      <w:rPr>
        <w:rFonts w:ascii="Times New Roman" w:eastAsia="Times New Roman" w:hAnsi="Times New Roman" w:cs="Times New Roman"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49B75F2"/>
    <w:multiLevelType w:val="hybridMultilevel"/>
    <w:tmpl w:val="46164B3A"/>
    <w:lvl w:ilvl="0" w:tplc="041B0017">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3566C2"/>
    <w:multiLevelType w:val="hybridMultilevel"/>
    <w:tmpl w:val="B308C952"/>
    <w:lvl w:ilvl="0" w:tplc="D1A8BF3C">
      <w:numFmt w:val="bullet"/>
      <w:lvlText w:val="-"/>
      <w:lvlJc w:val="left"/>
      <w:pPr>
        <w:tabs>
          <w:tab w:val="num" w:pos="720"/>
        </w:tabs>
        <w:ind w:left="720" w:hanging="360"/>
      </w:pPr>
      <w:rPr>
        <w:rFonts w:ascii="Arial" w:eastAsia="Times New Roman" w:hAnsi="Arial" w:cs="Arial" w:hint="default"/>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D652A3BA">
      <w:start w:val="1"/>
      <w:numFmt w:val="decimal"/>
      <w:lvlText w:val="%4."/>
      <w:lvlJc w:val="left"/>
      <w:pPr>
        <w:tabs>
          <w:tab w:val="num" w:pos="2880"/>
        </w:tabs>
        <w:ind w:left="2880" w:hanging="360"/>
      </w:pPr>
      <w:rPr>
        <w:rFonts w:cs="Times New Roman"/>
        <w:color w:val="auto"/>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2C9D3CF9"/>
    <w:multiLevelType w:val="hybridMultilevel"/>
    <w:tmpl w:val="A0E6310E"/>
    <w:lvl w:ilvl="0" w:tplc="04090019">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5" w15:restartNumberingAfterBreak="0">
    <w:nsid w:val="2E3B3978"/>
    <w:multiLevelType w:val="hybridMultilevel"/>
    <w:tmpl w:val="BEB8498C"/>
    <w:lvl w:ilvl="0" w:tplc="04090019">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6" w15:restartNumberingAfterBreak="0">
    <w:nsid w:val="30FC680A"/>
    <w:multiLevelType w:val="hybridMultilevel"/>
    <w:tmpl w:val="A6C0810C"/>
    <w:lvl w:ilvl="0" w:tplc="06508436">
      <w:start w:val="1"/>
      <w:numFmt w:val="decimal"/>
      <w:lvlText w:val="%1."/>
      <w:lvlJc w:val="left"/>
      <w:pPr>
        <w:ind w:left="1260" w:hanging="360"/>
      </w:pPr>
      <w:rPr>
        <w:b w:val="0"/>
      </w:rPr>
    </w:lvl>
    <w:lvl w:ilvl="1" w:tplc="04090019">
      <w:start w:val="1"/>
      <w:numFmt w:val="lowerLetter"/>
      <w:lvlText w:val="%2."/>
      <w:lvlJc w:val="left"/>
      <w:pPr>
        <w:ind w:left="1980" w:hanging="360"/>
      </w:pPr>
    </w:lvl>
    <w:lvl w:ilvl="2" w:tplc="0409001B">
      <w:start w:val="1"/>
      <w:numFmt w:val="lowerRoman"/>
      <w:lvlText w:val="%3."/>
      <w:lvlJc w:val="right"/>
      <w:pPr>
        <w:ind w:left="2700" w:hanging="180"/>
      </w:pPr>
    </w:lvl>
    <w:lvl w:ilvl="3" w:tplc="0409000F">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7" w15:restartNumberingAfterBreak="0">
    <w:nsid w:val="35B116AD"/>
    <w:multiLevelType w:val="hybridMultilevel"/>
    <w:tmpl w:val="BCF6E0EE"/>
    <w:lvl w:ilvl="0" w:tplc="995CC626">
      <w:start w:val="1"/>
      <w:numFmt w:val="decimal"/>
      <w:lvlText w:val="%1."/>
      <w:lvlJc w:val="left"/>
      <w:pPr>
        <w:ind w:left="720" w:hanging="360"/>
      </w:pPr>
      <w:rPr>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89E46FC"/>
    <w:multiLevelType w:val="hybridMultilevel"/>
    <w:tmpl w:val="E90C10C4"/>
    <w:lvl w:ilvl="0" w:tplc="1278F528">
      <w:numFmt w:val="bullet"/>
      <w:lvlText w:val="-"/>
      <w:lvlJc w:val="left"/>
      <w:pPr>
        <w:tabs>
          <w:tab w:val="num" w:pos="720"/>
        </w:tabs>
        <w:ind w:left="720" w:hanging="360"/>
      </w:pPr>
      <w:rPr>
        <w:rFonts w:ascii="Times New Roman" w:eastAsia="Times New Roman" w:hAnsi="Times New Roman" w:cs="Times New Roman"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B2D5CEC"/>
    <w:multiLevelType w:val="hybridMultilevel"/>
    <w:tmpl w:val="03FC4D96"/>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3D8B4861"/>
    <w:multiLevelType w:val="hybridMultilevel"/>
    <w:tmpl w:val="6F3E1106"/>
    <w:lvl w:ilvl="0" w:tplc="4F664F28">
      <w:start w:val="1"/>
      <w:numFmt w:val="lowerLetter"/>
      <w:lvlText w:val="%1)"/>
      <w:lvlJc w:val="left"/>
      <w:pPr>
        <w:ind w:left="720" w:hanging="360"/>
      </w:pPr>
      <w:rPr>
        <w:rFonts w:asciiTheme="minorHAnsi" w:hAnsiTheme="minorHAnsi" w:hint="default"/>
        <w:b/>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4075777B"/>
    <w:multiLevelType w:val="hybridMultilevel"/>
    <w:tmpl w:val="C31EEE40"/>
    <w:lvl w:ilvl="0" w:tplc="5E4AAA0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30558D6"/>
    <w:multiLevelType w:val="hybridMultilevel"/>
    <w:tmpl w:val="A90E0F2A"/>
    <w:lvl w:ilvl="0" w:tplc="D1A8BF3C">
      <w:numFmt w:val="bullet"/>
      <w:lvlText w:val="-"/>
      <w:lvlJc w:val="left"/>
      <w:pPr>
        <w:tabs>
          <w:tab w:val="num" w:pos="720"/>
        </w:tabs>
        <w:ind w:left="720" w:hanging="360"/>
      </w:pPr>
      <w:rPr>
        <w:rFonts w:ascii="Arial" w:eastAsia="Times New Roman" w:hAnsi="Arial" w:cs="Arial"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43C93663"/>
    <w:multiLevelType w:val="hybridMultilevel"/>
    <w:tmpl w:val="0B6A5FE2"/>
    <w:lvl w:ilvl="0" w:tplc="E4F62EE2">
      <w:start w:val="1"/>
      <w:numFmt w:val="decimal"/>
      <w:lvlText w:val="%1."/>
      <w:lvlJc w:val="left"/>
      <w:pPr>
        <w:ind w:left="765" w:hanging="360"/>
      </w:pPr>
      <w:rPr>
        <w:b w:val="0"/>
        <w:sz w:val="20"/>
        <w:szCs w:val="20"/>
      </w:rPr>
    </w:lvl>
    <w:lvl w:ilvl="1" w:tplc="04090019">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34" w15:restartNumberingAfterBreak="0">
    <w:nsid w:val="493A072E"/>
    <w:multiLevelType w:val="hybridMultilevel"/>
    <w:tmpl w:val="236E99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95F7E09"/>
    <w:multiLevelType w:val="hybridMultilevel"/>
    <w:tmpl w:val="14FEC6BE"/>
    <w:lvl w:ilvl="0" w:tplc="5A0A9826">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B153170"/>
    <w:multiLevelType w:val="hybridMultilevel"/>
    <w:tmpl w:val="43F81258"/>
    <w:lvl w:ilvl="0" w:tplc="5A0A9826">
      <w:start w:val="1"/>
      <w:numFmt w:val="bullet"/>
      <w:lvlText w:val="-"/>
      <w:lvlJc w:val="left"/>
      <w:pPr>
        <w:ind w:left="862" w:hanging="360"/>
      </w:pPr>
      <w:rPr>
        <w:rFonts w:ascii="Arial" w:hAnsi="Aria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37" w15:restartNumberingAfterBreak="0">
    <w:nsid w:val="4EF841DC"/>
    <w:multiLevelType w:val="hybridMultilevel"/>
    <w:tmpl w:val="9D9E43A4"/>
    <w:lvl w:ilvl="0" w:tplc="5A0A9826">
      <w:start w:val="1"/>
      <w:numFmt w:val="bullet"/>
      <w:lvlText w:val="-"/>
      <w:lvlJc w:val="left"/>
      <w:pPr>
        <w:ind w:left="1353" w:hanging="360"/>
      </w:pPr>
      <w:rPr>
        <w:rFonts w:ascii="Arial" w:hAnsi="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4F815925"/>
    <w:multiLevelType w:val="hybridMultilevel"/>
    <w:tmpl w:val="714E1946"/>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9" w15:restartNumberingAfterBreak="0">
    <w:nsid w:val="51963049"/>
    <w:multiLevelType w:val="hybridMultilevel"/>
    <w:tmpl w:val="AE16F528"/>
    <w:lvl w:ilvl="0" w:tplc="0409000F">
      <w:start w:val="1"/>
      <w:numFmt w:val="decimal"/>
      <w:lvlText w:val="%1."/>
      <w:lvlJc w:val="left"/>
      <w:pPr>
        <w:tabs>
          <w:tab w:val="num" w:pos="720"/>
        </w:tabs>
        <w:ind w:left="720" w:hanging="360"/>
      </w:pPr>
    </w:lvl>
    <w:lvl w:ilvl="1" w:tplc="5A0A9826">
      <w:start w:val="1"/>
      <w:numFmt w:val="bullet"/>
      <w:lvlText w:val="-"/>
      <w:lvlJc w:val="left"/>
      <w:pPr>
        <w:tabs>
          <w:tab w:val="num" w:pos="1440"/>
        </w:tabs>
        <w:ind w:left="1440" w:hanging="360"/>
      </w:pPr>
      <w:rPr>
        <w:rFonts w:ascii="Arial" w:hAnsi="Arial" w:hint="default"/>
      </w:r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40" w15:restartNumberingAfterBreak="0">
    <w:nsid w:val="55AD1DA0"/>
    <w:multiLevelType w:val="hybridMultilevel"/>
    <w:tmpl w:val="CF4E5A52"/>
    <w:lvl w:ilvl="0" w:tplc="041B0017">
      <w:start w:val="1"/>
      <w:numFmt w:val="lowerLetter"/>
      <w:lvlText w:val="%1)"/>
      <w:lvlJc w:val="left"/>
      <w:pPr>
        <w:tabs>
          <w:tab w:val="num" w:pos="861"/>
        </w:tabs>
        <w:ind w:left="861" w:hanging="360"/>
      </w:pPr>
      <w:rPr>
        <w:rFonts w:hint="default"/>
      </w:rPr>
    </w:lvl>
    <w:lvl w:ilvl="1" w:tplc="041B0019">
      <w:start w:val="1"/>
      <w:numFmt w:val="lowerLetter"/>
      <w:lvlText w:val="%2."/>
      <w:lvlJc w:val="left"/>
      <w:pPr>
        <w:tabs>
          <w:tab w:val="num" w:pos="1581"/>
        </w:tabs>
        <w:ind w:left="1581" w:hanging="360"/>
      </w:pPr>
      <w:rPr>
        <w:rFonts w:cs="Times New Roman"/>
      </w:rPr>
    </w:lvl>
    <w:lvl w:ilvl="2" w:tplc="041B001B" w:tentative="1">
      <w:start w:val="1"/>
      <w:numFmt w:val="lowerRoman"/>
      <w:lvlText w:val="%3."/>
      <w:lvlJc w:val="right"/>
      <w:pPr>
        <w:tabs>
          <w:tab w:val="num" w:pos="2301"/>
        </w:tabs>
        <w:ind w:left="2301" w:hanging="180"/>
      </w:pPr>
      <w:rPr>
        <w:rFonts w:cs="Times New Roman"/>
      </w:rPr>
    </w:lvl>
    <w:lvl w:ilvl="3" w:tplc="041B000F">
      <w:start w:val="1"/>
      <w:numFmt w:val="decimal"/>
      <w:lvlText w:val="%4."/>
      <w:lvlJc w:val="left"/>
      <w:pPr>
        <w:tabs>
          <w:tab w:val="num" w:pos="3021"/>
        </w:tabs>
        <w:ind w:left="3021" w:hanging="360"/>
      </w:pPr>
      <w:rPr>
        <w:rFonts w:cs="Times New Roman"/>
      </w:rPr>
    </w:lvl>
    <w:lvl w:ilvl="4" w:tplc="041B0019" w:tentative="1">
      <w:start w:val="1"/>
      <w:numFmt w:val="lowerLetter"/>
      <w:lvlText w:val="%5."/>
      <w:lvlJc w:val="left"/>
      <w:pPr>
        <w:tabs>
          <w:tab w:val="num" w:pos="3741"/>
        </w:tabs>
        <w:ind w:left="3741" w:hanging="360"/>
      </w:pPr>
      <w:rPr>
        <w:rFonts w:cs="Times New Roman"/>
      </w:rPr>
    </w:lvl>
    <w:lvl w:ilvl="5" w:tplc="041B001B" w:tentative="1">
      <w:start w:val="1"/>
      <w:numFmt w:val="lowerRoman"/>
      <w:lvlText w:val="%6."/>
      <w:lvlJc w:val="right"/>
      <w:pPr>
        <w:tabs>
          <w:tab w:val="num" w:pos="4461"/>
        </w:tabs>
        <w:ind w:left="4461" w:hanging="180"/>
      </w:pPr>
      <w:rPr>
        <w:rFonts w:cs="Times New Roman"/>
      </w:rPr>
    </w:lvl>
    <w:lvl w:ilvl="6" w:tplc="041B000F" w:tentative="1">
      <w:start w:val="1"/>
      <w:numFmt w:val="decimal"/>
      <w:lvlText w:val="%7."/>
      <w:lvlJc w:val="left"/>
      <w:pPr>
        <w:tabs>
          <w:tab w:val="num" w:pos="5181"/>
        </w:tabs>
        <w:ind w:left="5181" w:hanging="360"/>
      </w:pPr>
      <w:rPr>
        <w:rFonts w:cs="Times New Roman"/>
      </w:rPr>
    </w:lvl>
    <w:lvl w:ilvl="7" w:tplc="041B0019" w:tentative="1">
      <w:start w:val="1"/>
      <w:numFmt w:val="lowerLetter"/>
      <w:lvlText w:val="%8."/>
      <w:lvlJc w:val="left"/>
      <w:pPr>
        <w:tabs>
          <w:tab w:val="num" w:pos="5901"/>
        </w:tabs>
        <w:ind w:left="5901" w:hanging="360"/>
      </w:pPr>
      <w:rPr>
        <w:rFonts w:cs="Times New Roman"/>
      </w:rPr>
    </w:lvl>
    <w:lvl w:ilvl="8" w:tplc="041B001B" w:tentative="1">
      <w:start w:val="1"/>
      <w:numFmt w:val="lowerRoman"/>
      <w:lvlText w:val="%9."/>
      <w:lvlJc w:val="right"/>
      <w:pPr>
        <w:tabs>
          <w:tab w:val="num" w:pos="6621"/>
        </w:tabs>
        <w:ind w:left="6621" w:hanging="180"/>
      </w:pPr>
      <w:rPr>
        <w:rFonts w:cs="Times New Roman"/>
      </w:rPr>
    </w:lvl>
  </w:abstractNum>
  <w:abstractNum w:abstractNumId="41" w15:restartNumberingAfterBreak="0">
    <w:nsid w:val="5BC67FFE"/>
    <w:multiLevelType w:val="hybridMultilevel"/>
    <w:tmpl w:val="1E38AB1E"/>
    <w:lvl w:ilvl="0" w:tplc="0409000F">
      <w:start w:val="1"/>
      <w:numFmt w:val="decimal"/>
      <w:lvlText w:val="%1."/>
      <w:lvlJc w:val="left"/>
      <w:pPr>
        <w:tabs>
          <w:tab w:val="num" w:pos="720"/>
        </w:tabs>
        <w:ind w:left="720" w:hanging="360"/>
      </w:pPr>
    </w:lvl>
    <w:lvl w:ilvl="1" w:tplc="5A0A9826">
      <w:start w:val="1"/>
      <w:numFmt w:val="bullet"/>
      <w:lvlText w:val="-"/>
      <w:lvlJc w:val="left"/>
      <w:pPr>
        <w:tabs>
          <w:tab w:val="num" w:pos="1440"/>
        </w:tabs>
        <w:ind w:left="1440" w:hanging="360"/>
      </w:pPr>
      <w:rPr>
        <w:rFonts w:ascii="Arial" w:hAnsi="Arial" w:hint="default"/>
      </w:r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42" w15:restartNumberingAfterBreak="0">
    <w:nsid w:val="5DA254FA"/>
    <w:multiLevelType w:val="hybridMultilevel"/>
    <w:tmpl w:val="00E8147A"/>
    <w:lvl w:ilvl="0" w:tplc="57BE983C">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3" w15:restartNumberingAfterBreak="0">
    <w:nsid w:val="5E082004"/>
    <w:multiLevelType w:val="hybridMultilevel"/>
    <w:tmpl w:val="CCA67088"/>
    <w:lvl w:ilvl="0" w:tplc="041B0017">
      <w:start w:val="1"/>
      <w:numFmt w:val="lowerLetter"/>
      <w:lvlText w:val="%1)"/>
      <w:lvlJc w:val="left"/>
      <w:pPr>
        <w:ind w:left="1211" w:hanging="360"/>
      </w:p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44" w15:restartNumberingAfterBreak="0">
    <w:nsid w:val="620A63DC"/>
    <w:multiLevelType w:val="hybridMultilevel"/>
    <w:tmpl w:val="97BEE474"/>
    <w:lvl w:ilvl="0" w:tplc="1278F528">
      <w:numFmt w:val="bullet"/>
      <w:lvlText w:val="-"/>
      <w:lvlJc w:val="left"/>
      <w:pPr>
        <w:ind w:left="360" w:hanging="360"/>
      </w:pPr>
      <w:rPr>
        <w:rFonts w:ascii="Times New Roman" w:eastAsia="Times New Roman"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5" w15:restartNumberingAfterBreak="0">
    <w:nsid w:val="66E7791D"/>
    <w:multiLevelType w:val="hybridMultilevel"/>
    <w:tmpl w:val="338258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A197E42"/>
    <w:multiLevelType w:val="hybridMultilevel"/>
    <w:tmpl w:val="E5548E90"/>
    <w:lvl w:ilvl="0" w:tplc="1278F528">
      <w:numFmt w:val="bullet"/>
      <w:lvlText w:val="-"/>
      <w:lvlJc w:val="left"/>
      <w:pPr>
        <w:ind w:left="360" w:hanging="360"/>
      </w:pPr>
      <w:rPr>
        <w:rFonts w:ascii="Times New Roman" w:eastAsia="Times New Roman"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7"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70622D7A"/>
    <w:multiLevelType w:val="hybridMultilevel"/>
    <w:tmpl w:val="E0A60460"/>
    <w:lvl w:ilvl="0" w:tplc="04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15:restartNumberingAfterBreak="0">
    <w:nsid w:val="76F2739F"/>
    <w:multiLevelType w:val="hybridMultilevel"/>
    <w:tmpl w:val="E2C8D7A0"/>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50" w15:restartNumberingAfterBreak="0">
    <w:nsid w:val="787F6D6D"/>
    <w:multiLevelType w:val="hybridMultilevel"/>
    <w:tmpl w:val="59D2336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79FC10B4"/>
    <w:multiLevelType w:val="hybridMultilevel"/>
    <w:tmpl w:val="9BBCF312"/>
    <w:lvl w:ilvl="0" w:tplc="E1FC46D4">
      <w:start w:val="1"/>
      <w:numFmt w:val="decimal"/>
      <w:lvlText w:val="%1."/>
      <w:lvlJc w:val="left"/>
      <w:pPr>
        <w:ind w:left="720" w:hanging="360"/>
      </w:pPr>
      <w:rPr>
        <w:b w:val="0"/>
        <w:color w:val="00000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2" w15:restartNumberingAfterBreak="0">
    <w:nsid w:val="7A31084D"/>
    <w:multiLevelType w:val="hybridMultilevel"/>
    <w:tmpl w:val="B5065EDE"/>
    <w:lvl w:ilvl="0" w:tplc="296693D4">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53" w15:restartNumberingAfterBreak="0">
    <w:nsid w:val="7A56768F"/>
    <w:multiLevelType w:val="hybridMultilevel"/>
    <w:tmpl w:val="F8382E12"/>
    <w:lvl w:ilvl="0" w:tplc="158635E2">
      <w:start w:val="1"/>
      <w:numFmt w:val="decimal"/>
      <w:lvlText w:val="%1."/>
      <w:lvlJc w:val="left"/>
      <w:pPr>
        <w:tabs>
          <w:tab w:val="num" w:pos="720"/>
        </w:tabs>
        <w:ind w:left="720" w:hanging="360"/>
      </w:pPr>
      <w:rPr>
        <w:b w:val="0"/>
      </w:rPr>
    </w:lvl>
    <w:lvl w:ilvl="1" w:tplc="5A0A9826">
      <w:start w:val="1"/>
      <w:numFmt w:val="bullet"/>
      <w:lvlText w:val="-"/>
      <w:lvlJc w:val="left"/>
      <w:pPr>
        <w:tabs>
          <w:tab w:val="num" w:pos="1440"/>
        </w:tabs>
        <w:ind w:left="1440" w:hanging="360"/>
      </w:pPr>
      <w:rPr>
        <w:rFonts w:ascii="Arial" w:hAnsi="Arial" w:hint="default"/>
      </w:r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54" w15:restartNumberingAfterBreak="0">
    <w:nsid w:val="7CE37422"/>
    <w:multiLevelType w:val="hybridMultilevel"/>
    <w:tmpl w:val="FEBE802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 w15:restartNumberingAfterBreak="0">
    <w:nsid w:val="7DEC1B3B"/>
    <w:multiLevelType w:val="hybridMultilevel"/>
    <w:tmpl w:val="B2A63534"/>
    <w:lvl w:ilvl="0" w:tplc="80A262AA">
      <w:start w:val="1"/>
      <w:numFmt w:val="lowerLetter"/>
      <w:lvlText w:val="%1)"/>
      <w:lvlJc w:val="left"/>
      <w:pPr>
        <w:ind w:left="786" w:hanging="360"/>
      </w:pPr>
      <w:rPr>
        <w:rFonts w:cs="Times New Roman" w:hint="default"/>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num w:numId="1">
    <w:abstractNumId w:val="50"/>
  </w:num>
  <w:num w:numId="2">
    <w:abstractNumId w:val="11"/>
  </w:num>
  <w:num w:numId="3">
    <w:abstractNumId w:val="39"/>
  </w:num>
  <w:num w:numId="4">
    <w:abstractNumId w:val="7"/>
  </w:num>
  <w:num w:numId="5">
    <w:abstractNumId w:val="16"/>
  </w:num>
  <w:num w:numId="6">
    <w:abstractNumId w:val="21"/>
  </w:num>
  <w:num w:numId="7">
    <w:abstractNumId w:val="28"/>
  </w:num>
  <w:num w:numId="8">
    <w:abstractNumId w:val="42"/>
  </w:num>
  <w:num w:numId="9">
    <w:abstractNumId w:val="45"/>
  </w:num>
  <w:num w:numId="10">
    <w:abstractNumId w:val="31"/>
  </w:num>
  <w:num w:numId="11">
    <w:abstractNumId w:val="2"/>
  </w:num>
  <w:num w:numId="12">
    <w:abstractNumId w:val="24"/>
  </w:num>
  <w:num w:numId="13">
    <w:abstractNumId w:val="48"/>
  </w:num>
  <w:num w:numId="14">
    <w:abstractNumId w:val="33"/>
  </w:num>
  <w:num w:numId="15">
    <w:abstractNumId w:val="25"/>
  </w:num>
  <w:num w:numId="16">
    <w:abstractNumId w:val="27"/>
  </w:num>
  <w:num w:numId="17">
    <w:abstractNumId w:val="19"/>
  </w:num>
  <w:num w:numId="18">
    <w:abstractNumId w:val="34"/>
  </w:num>
  <w:num w:numId="19">
    <w:abstractNumId w:val="14"/>
  </w:num>
  <w:num w:numId="20">
    <w:abstractNumId w:val="4"/>
  </w:num>
  <w:num w:numId="21">
    <w:abstractNumId w:val="5"/>
  </w:num>
  <w:num w:numId="22">
    <w:abstractNumId w:val="0"/>
  </w:num>
  <w:num w:numId="23">
    <w:abstractNumId w:val="23"/>
  </w:num>
  <w:num w:numId="24">
    <w:abstractNumId w:val="12"/>
  </w:num>
  <w:num w:numId="25">
    <w:abstractNumId w:val="6"/>
  </w:num>
  <w:num w:numId="26">
    <w:abstractNumId w:val="1"/>
  </w:num>
  <w:num w:numId="27">
    <w:abstractNumId w:val="8"/>
  </w:num>
  <w:num w:numId="28">
    <w:abstractNumId w:val="20"/>
  </w:num>
  <w:num w:numId="29">
    <w:abstractNumId w:val="40"/>
  </w:num>
  <w:num w:numId="30">
    <w:abstractNumId w:val="41"/>
  </w:num>
  <w:num w:numId="31">
    <w:abstractNumId w:val="17"/>
  </w:num>
  <w:num w:numId="32">
    <w:abstractNumId w:val="32"/>
  </w:num>
  <w:num w:numId="33">
    <w:abstractNumId w:val="53"/>
  </w:num>
  <w:num w:numId="34">
    <w:abstractNumId w:val="35"/>
  </w:num>
  <w:num w:numId="35">
    <w:abstractNumId w:val="36"/>
  </w:num>
  <w:num w:numId="36">
    <w:abstractNumId w:val="37"/>
  </w:num>
  <w:num w:numId="37">
    <w:abstractNumId w:val="26"/>
  </w:num>
  <w:num w:numId="38">
    <w:abstractNumId w:val="13"/>
  </w:num>
  <w:num w:numId="39">
    <w:abstractNumId w:val="30"/>
  </w:num>
  <w:num w:numId="40">
    <w:abstractNumId w:val="29"/>
  </w:num>
  <w:num w:numId="41">
    <w:abstractNumId w:val="47"/>
  </w:num>
  <w:num w:numId="42">
    <w:abstractNumId w:val="54"/>
  </w:num>
  <w:num w:numId="43">
    <w:abstractNumId w:val="46"/>
  </w:num>
  <w:num w:numId="44">
    <w:abstractNumId w:val="44"/>
  </w:num>
  <w:num w:numId="45">
    <w:abstractNumId w:val="52"/>
  </w:num>
  <w:num w:numId="46">
    <w:abstractNumId w:val="10"/>
  </w:num>
  <w:num w:numId="47">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9"/>
  </w:num>
  <w:num w:numId="49">
    <w:abstractNumId w:val="18"/>
  </w:num>
  <w:num w:numId="50">
    <w:abstractNumId w:val="15"/>
  </w:num>
  <w:num w:numId="51">
    <w:abstractNumId w:val="3"/>
  </w:num>
  <w:num w:numId="52">
    <w:abstractNumId w:val="22"/>
  </w:num>
  <w:num w:numId="53">
    <w:abstractNumId w:val="49"/>
  </w:num>
  <w:num w:numId="54">
    <w:abstractNumId w:val="38"/>
  </w:num>
  <w:num w:numId="55">
    <w:abstractNumId w:val="55"/>
  </w:num>
  <w:num w:numId="56">
    <w:abstractNumId w:val="43"/>
  </w:num>
  <w:numIdMacAtCleanup w:val="5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utor">
    <w15:presenceInfo w15:providerId="None" w15:userId="autor"/>
  </w15:person>
  <w15:person w15:author="uzivatel">
    <w15:presenceInfo w15:providerId="AD" w15:userId="S-1-5-21-770342266-1452753317-1341851483-6642"/>
  </w15:person>
  <w15:person w15:author="Chromíková, Katarína">
    <w15:presenceInfo w15:providerId="None" w15:userId="Chromíková, Katarín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visionView w:formatting="0"/>
  <w:trackRevisions/>
  <w:doNotTrackFormatting/>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25AF"/>
    <w:rsid w:val="000000DE"/>
    <w:rsid w:val="000019C7"/>
    <w:rsid w:val="00002940"/>
    <w:rsid w:val="00003982"/>
    <w:rsid w:val="00004BA8"/>
    <w:rsid w:val="000054E6"/>
    <w:rsid w:val="00005AFB"/>
    <w:rsid w:val="00007427"/>
    <w:rsid w:val="00007AD6"/>
    <w:rsid w:val="000103A9"/>
    <w:rsid w:val="000112A0"/>
    <w:rsid w:val="00011E47"/>
    <w:rsid w:val="000126C3"/>
    <w:rsid w:val="000127B4"/>
    <w:rsid w:val="00015A84"/>
    <w:rsid w:val="000178DE"/>
    <w:rsid w:val="0002035A"/>
    <w:rsid w:val="00020CD0"/>
    <w:rsid w:val="00020E4E"/>
    <w:rsid w:val="000222EF"/>
    <w:rsid w:val="0002241C"/>
    <w:rsid w:val="00022C31"/>
    <w:rsid w:val="00023A9A"/>
    <w:rsid w:val="00023BDD"/>
    <w:rsid w:val="00023F4B"/>
    <w:rsid w:val="00024751"/>
    <w:rsid w:val="00024F56"/>
    <w:rsid w:val="000250F7"/>
    <w:rsid w:val="00025CD2"/>
    <w:rsid w:val="00025F63"/>
    <w:rsid w:val="00026480"/>
    <w:rsid w:val="00026607"/>
    <w:rsid w:val="00027EE5"/>
    <w:rsid w:val="00027F08"/>
    <w:rsid w:val="000304D9"/>
    <w:rsid w:val="00030BF8"/>
    <w:rsid w:val="0003146D"/>
    <w:rsid w:val="0003209F"/>
    <w:rsid w:val="0003271B"/>
    <w:rsid w:val="00033074"/>
    <w:rsid w:val="000336ED"/>
    <w:rsid w:val="0003394B"/>
    <w:rsid w:val="000357AF"/>
    <w:rsid w:val="00035B30"/>
    <w:rsid w:val="00036B35"/>
    <w:rsid w:val="00036C96"/>
    <w:rsid w:val="00037628"/>
    <w:rsid w:val="00040D1F"/>
    <w:rsid w:val="00041719"/>
    <w:rsid w:val="00041838"/>
    <w:rsid w:val="00042139"/>
    <w:rsid w:val="00042560"/>
    <w:rsid w:val="0004272B"/>
    <w:rsid w:val="00042D9F"/>
    <w:rsid w:val="00042F86"/>
    <w:rsid w:val="000439F4"/>
    <w:rsid w:val="00043E88"/>
    <w:rsid w:val="00045BC6"/>
    <w:rsid w:val="00045C03"/>
    <w:rsid w:val="00046823"/>
    <w:rsid w:val="00050400"/>
    <w:rsid w:val="00050C53"/>
    <w:rsid w:val="00050E28"/>
    <w:rsid w:val="00051046"/>
    <w:rsid w:val="000513E2"/>
    <w:rsid w:val="00052A44"/>
    <w:rsid w:val="00053238"/>
    <w:rsid w:val="00053B41"/>
    <w:rsid w:val="00053E08"/>
    <w:rsid w:val="000549A0"/>
    <w:rsid w:val="00054D7F"/>
    <w:rsid w:val="00055224"/>
    <w:rsid w:val="000601B4"/>
    <w:rsid w:val="00060216"/>
    <w:rsid w:val="000608EF"/>
    <w:rsid w:val="0006125B"/>
    <w:rsid w:val="000614BC"/>
    <w:rsid w:val="000618C4"/>
    <w:rsid w:val="00061EAF"/>
    <w:rsid w:val="0006350A"/>
    <w:rsid w:val="00063DFE"/>
    <w:rsid w:val="000643A5"/>
    <w:rsid w:val="00064AE0"/>
    <w:rsid w:val="00064B85"/>
    <w:rsid w:val="00065559"/>
    <w:rsid w:val="00066368"/>
    <w:rsid w:val="000666C0"/>
    <w:rsid w:val="000675E3"/>
    <w:rsid w:val="000676A7"/>
    <w:rsid w:val="000700B0"/>
    <w:rsid w:val="00070568"/>
    <w:rsid w:val="0007086A"/>
    <w:rsid w:val="0007095D"/>
    <w:rsid w:val="00070AC8"/>
    <w:rsid w:val="00071B89"/>
    <w:rsid w:val="00072663"/>
    <w:rsid w:val="00072883"/>
    <w:rsid w:val="00073284"/>
    <w:rsid w:val="000739F0"/>
    <w:rsid w:val="0007672A"/>
    <w:rsid w:val="0007780B"/>
    <w:rsid w:val="00077C21"/>
    <w:rsid w:val="00077D6B"/>
    <w:rsid w:val="00080634"/>
    <w:rsid w:val="00080733"/>
    <w:rsid w:val="00083E1F"/>
    <w:rsid w:val="000855AA"/>
    <w:rsid w:val="000857DA"/>
    <w:rsid w:val="000863C2"/>
    <w:rsid w:val="00090F14"/>
    <w:rsid w:val="000910B6"/>
    <w:rsid w:val="00092E8C"/>
    <w:rsid w:val="00093795"/>
    <w:rsid w:val="00093B2E"/>
    <w:rsid w:val="00093B48"/>
    <w:rsid w:val="00094146"/>
    <w:rsid w:val="000A0556"/>
    <w:rsid w:val="000A0F8D"/>
    <w:rsid w:val="000A0F92"/>
    <w:rsid w:val="000A1068"/>
    <w:rsid w:val="000A1730"/>
    <w:rsid w:val="000A22A0"/>
    <w:rsid w:val="000A2573"/>
    <w:rsid w:val="000A31E0"/>
    <w:rsid w:val="000A331C"/>
    <w:rsid w:val="000A3557"/>
    <w:rsid w:val="000A3713"/>
    <w:rsid w:val="000A390F"/>
    <w:rsid w:val="000A4864"/>
    <w:rsid w:val="000A4C9B"/>
    <w:rsid w:val="000A4EDB"/>
    <w:rsid w:val="000A54CE"/>
    <w:rsid w:val="000A5602"/>
    <w:rsid w:val="000A72EA"/>
    <w:rsid w:val="000A7AD8"/>
    <w:rsid w:val="000A7CD5"/>
    <w:rsid w:val="000B009E"/>
    <w:rsid w:val="000B03F7"/>
    <w:rsid w:val="000B06DE"/>
    <w:rsid w:val="000B12AA"/>
    <w:rsid w:val="000B17AD"/>
    <w:rsid w:val="000B1BE4"/>
    <w:rsid w:val="000B1CA1"/>
    <w:rsid w:val="000B245F"/>
    <w:rsid w:val="000B2BCB"/>
    <w:rsid w:val="000B4CC8"/>
    <w:rsid w:val="000B511A"/>
    <w:rsid w:val="000B517F"/>
    <w:rsid w:val="000B6812"/>
    <w:rsid w:val="000B7545"/>
    <w:rsid w:val="000B78E2"/>
    <w:rsid w:val="000C0A4C"/>
    <w:rsid w:val="000C2ACF"/>
    <w:rsid w:val="000C5A24"/>
    <w:rsid w:val="000C6339"/>
    <w:rsid w:val="000C68A0"/>
    <w:rsid w:val="000C7E5C"/>
    <w:rsid w:val="000D03FF"/>
    <w:rsid w:val="000D11A7"/>
    <w:rsid w:val="000D1CC8"/>
    <w:rsid w:val="000D200A"/>
    <w:rsid w:val="000D4A13"/>
    <w:rsid w:val="000D5CDE"/>
    <w:rsid w:val="000D771C"/>
    <w:rsid w:val="000E137D"/>
    <w:rsid w:val="000E1807"/>
    <w:rsid w:val="000E207E"/>
    <w:rsid w:val="000E3181"/>
    <w:rsid w:val="000E4530"/>
    <w:rsid w:val="000E4F8C"/>
    <w:rsid w:val="000E53B5"/>
    <w:rsid w:val="000E6850"/>
    <w:rsid w:val="000E6917"/>
    <w:rsid w:val="000E7112"/>
    <w:rsid w:val="000E7269"/>
    <w:rsid w:val="000F19FD"/>
    <w:rsid w:val="000F20AE"/>
    <w:rsid w:val="000F235C"/>
    <w:rsid w:val="000F24F0"/>
    <w:rsid w:val="000F3459"/>
    <w:rsid w:val="000F40AE"/>
    <w:rsid w:val="000F4134"/>
    <w:rsid w:val="000F4BF3"/>
    <w:rsid w:val="000F4D40"/>
    <w:rsid w:val="000F516C"/>
    <w:rsid w:val="000F565B"/>
    <w:rsid w:val="000F5EDD"/>
    <w:rsid w:val="000F7D0C"/>
    <w:rsid w:val="00101802"/>
    <w:rsid w:val="00103118"/>
    <w:rsid w:val="00103CFF"/>
    <w:rsid w:val="00104273"/>
    <w:rsid w:val="0010454A"/>
    <w:rsid w:val="0010466C"/>
    <w:rsid w:val="00105F32"/>
    <w:rsid w:val="00106160"/>
    <w:rsid w:val="0010644E"/>
    <w:rsid w:val="00106B36"/>
    <w:rsid w:val="00106F0A"/>
    <w:rsid w:val="00107CBD"/>
    <w:rsid w:val="00107E24"/>
    <w:rsid w:val="00107E82"/>
    <w:rsid w:val="00111554"/>
    <w:rsid w:val="00115851"/>
    <w:rsid w:val="00121E07"/>
    <w:rsid w:val="00122C8E"/>
    <w:rsid w:val="001237BD"/>
    <w:rsid w:val="00124A7F"/>
    <w:rsid w:val="001252E6"/>
    <w:rsid w:val="00125CDD"/>
    <w:rsid w:val="00131739"/>
    <w:rsid w:val="00131A91"/>
    <w:rsid w:val="00131ED4"/>
    <w:rsid w:val="001320D1"/>
    <w:rsid w:val="00132476"/>
    <w:rsid w:val="00133AE6"/>
    <w:rsid w:val="0013418F"/>
    <w:rsid w:val="001352F6"/>
    <w:rsid w:val="00135594"/>
    <w:rsid w:val="00136335"/>
    <w:rsid w:val="00136B0C"/>
    <w:rsid w:val="00136C8F"/>
    <w:rsid w:val="00136D3C"/>
    <w:rsid w:val="001377AF"/>
    <w:rsid w:val="00137C02"/>
    <w:rsid w:val="00137F24"/>
    <w:rsid w:val="00141587"/>
    <w:rsid w:val="00141DA8"/>
    <w:rsid w:val="001440D6"/>
    <w:rsid w:val="00144CA9"/>
    <w:rsid w:val="00145F5E"/>
    <w:rsid w:val="00146C65"/>
    <w:rsid w:val="00147102"/>
    <w:rsid w:val="00147A91"/>
    <w:rsid w:val="001505CE"/>
    <w:rsid w:val="00150789"/>
    <w:rsid w:val="00150B15"/>
    <w:rsid w:val="0015182D"/>
    <w:rsid w:val="00152B32"/>
    <w:rsid w:val="00153D94"/>
    <w:rsid w:val="001542E9"/>
    <w:rsid w:val="00154327"/>
    <w:rsid w:val="00154418"/>
    <w:rsid w:val="001559FE"/>
    <w:rsid w:val="001566B6"/>
    <w:rsid w:val="001566BA"/>
    <w:rsid w:val="001614CC"/>
    <w:rsid w:val="0016180B"/>
    <w:rsid w:val="00161B47"/>
    <w:rsid w:val="00161F06"/>
    <w:rsid w:val="00162D0A"/>
    <w:rsid w:val="00164089"/>
    <w:rsid w:val="00164E74"/>
    <w:rsid w:val="001666B2"/>
    <w:rsid w:val="0016693E"/>
    <w:rsid w:val="00166B12"/>
    <w:rsid w:val="001672FD"/>
    <w:rsid w:val="0016787A"/>
    <w:rsid w:val="00171427"/>
    <w:rsid w:val="001716CC"/>
    <w:rsid w:val="001731AF"/>
    <w:rsid w:val="001731DF"/>
    <w:rsid w:val="00173773"/>
    <w:rsid w:val="00175C85"/>
    <w:rsid w:val="00176621"/>
    <w:rsid w:val="00177896"/>
    <w:rsid w:val="001806AD"/>
    <w:rsid w:val="0018317E"/>
    <w:rsid w:val="001853F2"/>
    <w:rsid w:val="001857EE"/>
    <w:rsid w:val="001918B5"/>
    <w:rsid w:val="00193D67"/>
    <w:rsid w:val="001957A2"/>
    <w:rsid w:val="0019587F"/>
    <w:rsid w:val="00196A9B"/>
    <w:rsid w:val="00196F93"/>
    <w:rsid w:val="001971F4"/>
    <w:rsid w:val="001A00B5"/>
    <w:rsid w:val="001A0655"/>
    <w:rsid w:val="001A0C2F"/>
    <w:rsid w:val="001A0F71"/>
    <w:rsid w:val="001A24C0"/>
    <w:rsid w:val="001A33B8"/>
    <w:rsid w:val="001A3527"/>
    <w:rsid w:val="001A3F06"/>
    <w:rsid w:val="001A3F45"/>
    <w:rsid w:val="001A4777"/>
    <w:rsid w:val="001A48B4"/>
    <w:rsid w:val="001A4A6C"/>
    <w:rsid w:val="001A54B4"/>
    <w:rsid w:val="001A553A"/>
    <w:rsid w:val="001A622D"/>
    <w:rsid w:val="001A7065"/>
    <w:rsid w:val="001A719D"/>
    <w:rsid w:val="001A7A7B"/>
    <w:rsid w:val="001B08DA"/>
    <w:rsid w:val="001B2C18"/>
    <w:rsid w:val="001B43AB"/>
    <w:rsid w:val="001B5619"/>
    <w:rsid w:val="001B5CBF"/>
    <w:rsid w:val="001B6C7E"/>
    <w:rsid w:val="001B77B7"/>
    <w:rsid w:val="001C057D"/>
    <w:rsid w:val="001C0F4A"/>
    <w:rsid w:val="001C14E5"/>
    <w:rsid w:val="001C1629"/>
    <w:rsid w:val="001C2011"/>
    <w:rsid w:val="001C2095"/>
    <w:rsid w:val="001C2348"/>
    <w:rsid w:val="001C253F"/>
    <w:rsid w:val="001C3A50"/>
    <w:rsid w:val="001C4539"/>
    <w:rsid w:val="001C48B2"/>
    <w:rsid w:val="001C689C"/>
    <w:rsid w:val="001C6993"/>
    <w:rsid w:val="001C6C67"/>
    <w:rsid w:val="001C7642"/>
    <w:rsid w:val="001C77F6"/>
    <w:rsid w:val="001C78A3"/>
    <w:rsid w:val="001D1F3A"/>
    <w:rsid w:val="001D29A9"/>
    <w:rsid w:val="001D2F62"/>
    <w:rsid w:val="001D3DC5"/>
    <w:rsid w:val="001D5795"/>
    <w:rsid w:val="001D5AF6"/>
    <w:rsid w:val="001D5BC9"/>
    <w:rsid w:val="001D68B0"/>
    <w:rsid w:val="001D6A8C"/>
    <w:rsid w:val="001D6EAA"/>
    <w:rsid w:val="001D71C5"/>
    <w:rsid w:val="001D7435"/>
    <w:rsid w:val="001D7828"/>
    <w:rsid w:val="001E010E"/>
    <w:rsid w:val="001E2269"/>
    <w:rsid w:val="001E2545"/>
    <w:rsid w:val="001E2914"/>
    <w:rsid w:val="001E34D7"/>
    <w:rsid w:val="001E3C94"/>
    <w:rsid w:val="001E4DC7"/>
    <w:rsid w:val="001E4EF7"/>
    <w:rsid w:val="001E6243"/>
    <w:rsid w:val="001E649E"/>
    <w:rsid w:val="001E7E32"/>
    <w:rsid w:val="001F097F"/>
    <w:rsid w:val="001F0996"/>
    <w:rsid w:val="001F0B2A"/>
    <w:rsid w:val="001F1665"/>
    <w:rsid w:val="001F2595"/>
    <w:rsid w:val="001F367D"/>
    <w:rsid w:val="001F6D8D"/>
    <w:rsid w:val="001F7D5C"/>
    <w:rsid w:val="0020094E"/>
    <w:rsid w:val="00200A53"/>
    <w:rsid w:val="00200B71"/>
    <w:rsid w:val="00201B50"/>
    <w:rsid w:val="00201E14"/>
    <w:rsid w:val="0020230F"/>
    <w:rsid w:val="00202C1D"/>
    <w:rsid w:val="002044FD"/>
    <w:rsid w:val="00204510"/>
    <w:rsid w:val="002046AC"/>
    <w:rsid w:val="00204B3D"/>
    <w:rsid w:val="00205AD3"/>
    <w:rsid w:val="002063C6"/>
    <w:rsid w:val="002063DA"/>
    <w:rsid w:val="00206C65"/>
    <w:rsid w:val="00207014"/>
    <w:rsid w:val="002077FF"/>
    <w:rsid w:val="00207C07"/>
    <w:rsid w:val="00215DB8"/>
    <w:rsid w:val="00217B2F"/>
    <w:rsid w:val="00217CCB"/>
    <w:rsid w:val="002206B9"/>
    <w:rsid w:val="002218D0"/>
    <w:rsid w:val="002225B7"/>
    <w:rsid w:val="00222665"/>
    <w:rsid w:val="002233EE"/>
    <w:rsid w:val="002237A7"/>
    <w:rsid w:val="00223A17"/>
    <w:rsid w:val="00226798"/>
    <w:rsid w:val="00226C7A"/>
    <w:rsid w:val="00226D76"/>
    <w:rsid w:val="00226FEE"/>
    <w:rsid w:val="0022718A"/>
    <w:rsid w:val="00232C89"/>
    <w:rsid w:val="00232CBA"/>
    <w:rsid w:val="002332F9"/>
    <w:rsid w:val="0023347F"/>
    <w:rsid w:val="00236515"/>
    <w:rsid w:val="00237283"/>
    <w:rsid w:val="00237B87"/>
    <w:rsid w:val="00237BDF"/>
    <w:rsid w:val="00240253"/>
    <w:rsid w:val="002405DC"/>
    <w:rsid w:val="0024097C"/>
    <w:rsid w:val="00240AA3"/>
    <w:rsid w:val="002425D9"/>
    <w:rsid w:val="00242D8B"/>
    <w:rsid w:val="00242D98"/>
    <w:rsid w:val="002433FD"/>
    <w:rsid w:val="002434F7"/>
    <w:rsid w:val="002435A0"/>
    <w:rsid w:val="00244D0D"/>
    <w:rsid w:val="00244E06"/>
    <w:rsid w:val="00245E50"/>
    <w:rsid w:val="00250394"/>
    <w:rsid w:val="002503E6"/>
    <w:rsid w:val="00250CE0"/>
    <w:rsid w:val="00252076"/>
    <w:rsid w:val="002521F6"/>
    <w:rsid w:val="002529EE"/>
    <w:rsid w:val="002531C2"/>
    <w:rsid w:val="002557A3"/>
    <w:rsid w:val="00255F35"/>
    <w:rsid w:val="00256524"/>
    <w:rsid w:val="002566DF"/>
    <w:rsid w:val="00256975"/>
    <w:rsid w:val="00256D8F"/>
    <w:rsid w:val="002603E4"/>
    <w:rsid w:val="002619B3"/>
    <w:rsid w:val="0026601D"/>
    <w:rsid w:val="00266B01"/>
    <w:rsid w:val="00271A8D"/>
    <w:rsid w:val="002731DC"/>
    <w:rsid w:val="00273459"/>
    <w:rsid w:val="00273BB8"/>
    <w:rsid w:val="00273C55"/>
    <w:rsid w:val="00274DFB"/>
    <w:rsid w:val="00274E0C"/>
    <w:rsid w:val="00275023"/>
    <w:rsid w:val="00275C16"/>
    <w:rsid w:val="00276369"/>
    <w:rsid w:val="002772D1"/>
    <w:rsid w:val="00277D88"/>
    <w:rsid w:val="00280468"/>
    <w:rsid w:val="00281063"/>
    <w:rsid w:val="0028483D"/>
    <w:rsid w:val="00284E38"/>
    <w:rsid w:val="00285205"/>
    <w:rsid w:val="00286244"/>
    <w:rsid w:val="00286A5D"/>
    <w:rsid w:val="002902F9"/>
    <w:rsid w:val="0029107D"/>
    <w:rsid w:val="00291942"/>
    <w:rsid w:val="00291F50"/>
    <w:rsid w:val="00293837"/>
    <w:rsid w:val="002952C5"/>
    <w:rsid w:val="002955F1"/>
    <w:rsid w:val="0029571A"/>
    <w:rsid w:val="00296C7C"/>
    <w:rsid w:val="002A134C"/>
    <w:rsid w:val="002A1A18"/>
    <w:rsid w:val="002A1D17"/>
    <w:rsid w:val="002A237A"/>
    <w:rsid w:val="002A2844"/>
    <w:rsid w:val="002A3C39"/>
    <w:rsid w:val="002A51B0"/>
    <w:rsid w:val="002A53A5"/>
    <w:rsid w:val="002A540A"/>
    <w:rsid w:val="002A635C"/>
    <w:rsid w:val="002A6FCA"/>
    <w:rsid w:val="002A6FD5"/>
    <w:rsid w:val="002A73AB"/>
    <w:rsid w:val="002A7EAC"/>
    <w:rsid w:val="002A7F39"/>
    <w:rsid w:val="002B0BCC"/>
    <w:rsid w:val="002B1700"/>
    <w:rsid w:val="002B173D"/>
    <w:rsid w:val="002B233C"/>
    <w:rsid w:val="002B28A9"/>
    <w:rsid w:val="002B2BE8"/>
    <w:rsid w:val="002B2D42"/>
    <w:rsid w:val="002B3EA7"/>
    <w:rsid w:val="002B6D08"/>
    <w:rsid w:val="002B7365"/>
    <w:rsid w:val="002B73B5"/>
    <w:rsid w:val="002B7DB7"/>
    <w:rsid w:val="002C030E"/>
    <w:rsid w:val="002C072A"/>
    <w:rsid w:val="002C0880"/>
    <w:rsid w:val="002C1C5E"/>
    <w:rsid w:val="002C279D"/>
    <w:rsid w:val="002C283F"/>
    <w:rsid w:val="002C3F2E"/>
    <w:rsid w:val="002C601F"/>
    <w:rsid w:val="002C670D"/>
    <w:rsid w:val="002C6A9B"/>
    <w:rsid w:val="002C7A8A"/>
    <w:rsid w:val="002D0A61"/>
    <w:rsid w:val="002D14A2"/>
    <w:rsid w:val="002D1DB7"/>
    <w:rsid w:val="002D2050"/>
    <w:rsid w:val="002D2698"/>
    <w:rsid w:val="002D281C"/>
    <w:rsid w:val="002D3CA1"/>
    <w:rsid w:val="002D3D25"/>
    <w:rsid w:val="002D4FC6"/>
    <w:rsid w:val="002D63C9"/>
    <w:rsid w:val="002E00ED"/>
    <w:rsid w:val="002E095C"/>
    <w:rsid w:val="002E0EEA"/>
    <w:rsid w:val="002E189B"/>
    <w:rsid w:val="002E2A4B"/>
    <w:rsid w:val="002E3B31"/>
    <w:rsid w:val="002E43E3"/>
    <w:rsid w:val="002E48DF"/>
    <w:rsid w:val="002E6150"/>
    <w:rsid w:val="002E6B68"/>
    <w:rsid w:val="002E7623"/>
    <w:rsid w:val="002E7A4D"/>
    <w:rsid w:val="002F0B18"/>
    <w:rsid w:val="002F2099"/>
    <w:rsid w:val="002F289D"/>
    <w:rsid w:val="002F28F6"/>
    <w:rsid w:val="002F31F8"/>
    <w:rsid w:val="002F3653"/>
    <w:rsid w:val="002F3672"/>
    <w:rsid w:val="002F4352"/>
    <w:rsid w:val="002F44CD"/>
    <w:rsid w:val="002F4B59"/>
    <w:rsid w:val="002F5301"/>
    <w:rsid w:val="002F61B1"/>
    <w:rsid w:val="002F63A1"/>
    <w:rsid w:val="002F7750"/>
    <w:rsid w:val="0030049B"/>
    <w:rsid w:val="00301ECE"/>
    <w:rsid w:val="003034E4"/>
    <w:rsid w:val="0030494F"/>
    <w:rsid w:val="00306680"/>
    <w:rsid w:val="0030689B"/>
    <w:rsid w:val="003114D8"/>
    <w:rsid w:val="00312CB5"/>
    <w:rsid w:val="0031344D"/>
    <w:rsid w:val="003145AB"/>
    <w:rsid w:val="00314C9F"/>
    <w:rsid w:val="00314EC6"/>
    <w:rsid w:val="003165F6"/>
    <w:rsid w:val="00317560"/>
    <w:rsid w:val="00317709"/>
    <w:rsid w:val="00317848"/>
    <w:rsid w:val="00317C6A"/>
    <w:rsid w:val="00320F55"/>
    <w:rsid w:val="00323010"/>
    <w:rsid w:val="003230E5"/>
    <w:rsid w:val="003237A2"/>
    <w:rsid w:val="00324ABE"/>
    <w:rsid w:val="00324ED3"/>
    <w:rsid w:val="00326615"/>
    <w:rsid w:val="003268A9"/>
    <w:rsid w:val="00326F03"/>
    <w:rsid w:val="00330232"/>
    <w:rsid w:val="00330551"/>
    <w:rsid w:val="00330EF3"/>
    <w:rsid w:val="00331F83"/>
    <w:rsid w:val="00333422"/>
    <w:rsid w:val="003337FF"/>
    <w:rsid w:val="0033447C"/>
    <w:rsid w:val="0033522B"/>
    <w:rsid w:val="0033530B"/>
    <w:rsid w:val="003374FE"/>
    <w:rsid w:val="0034080F"/>
    <w:rsid w:val="00341729"/>
    <w:rsid w:val="00342564"/>
    <w:rsid w:val="00342B15"/>
    <w:rsid w:val="003440FF"/>
    <w:rsid w:val="00344943"/>
    <w:rsid w:val="003473D5"/>
    <w:rsid w:val="003503AF"/>
    <w:rsid w:val="0035175E"/>
    <w:rsid w:val="003518AD"/>
    <w:rsid w:val="003518D3"/>
    <w:rsid w:val="0035250A"/>
    <w:rsid w:val="00354237"/>
    <w:rsid w:val="00354D77"/>
    <w:rsid w:val="003570B9"/>
    <w:rsid w:val="0035710F"/>
    <w:rsid w:val="00360325"/>
    <w:rsid w:val="003617A3"/>
    <w:rsid w:val="00362840"/>
    <w:rsid w:val="00363314"/>
    <w:rsid w:val="00364741"/>
    <w:rsid w:val="003658D8"/>
    <w:rsid w:val="00366059"/>
    <w:rsid w:val="003662B0"/>
    <w:rsid w:val="00366428"/>
    <w:rsid w:val="00366D0B"/>
    <w:rsid w:val="00370F64"/>
    <w:rsid w:val="00371F7B"/>
    <w:rsid w:val="00372DD6"/>
    <w:rsid w:val="00372ECF"/>
    <w:rsid w:val="003743B1"/>
    <w:rsid w:val="0037461A"/>
    <w:rsid w:val="00374C11"/>
    <w:rsid w:val="00375AC3"/>
    <w:rsid w:val="00376F0C"/>
    <w:rsid w:val="00377404"/>
    <w:rsid w:val="00377452"/>
    <w:rsid w:val="00381952"/>
    <w:rsid w:val="00381DEC"/>
    <w:rsid w:val="00382BD7"/>
    <w:rsid w:val="0038334E"/>
    <w:rsid w:val="003837A0"/>
    <w:rsid w:val="003844D2"/>
    <w:rsid w:val="00385136"/>
    <w:rsid w:val="00385242"/>
    <w:rsid w:val="003855B5"/>
    <w:rsid w:val="00387FB4"/>
    <w:rsid w:val="0039013C"/>
    <w:rsid w:val="00391015"/>
    <w:rsid w:val="003919BB"/>
    <w:rsid w:val="00392350"/>
    <w:rsid w:val="00392EE6"/>
    <w:rsid w:val="00393017"/>
    <w:rsid w:val="00393077"/>
    <w:rsid w:val="003932D8"/>
    <w:rsid w:val="00393A08"/>
    <w:rsid w:val="00395B6D"/>
    <w:rsid w:val="00395C07"/>
    <w:rsid w:val="00396125"/>
    <w:rsid w:val="003A0431"/>
    <w:rsid w:val="003A1942"/>
    <w:rsid w:val="003A27C2"/>
    <w:rsid w:val="003A31B5"/>
    <w:rsid w:val="003A33D3"/>
    <w:rsid w:val="003A63EE"/>
    <w:rsid w:val="003A76E6"/>
    <w:rsid w:val="003A7897"/>
    <w:rsid w:val="003A7BFF"/>
    <w:rsid w:val="003B0D29"/>
    <w:rsid w:val="003B13DC"/>
    <w:rsid w:val="003B13EA"/>
    <w:rsid w:val="003B1545"/>
    <w:rsid w:val="003B361E"/>
    <w:rsid w:val="003B3627"/>
    <w:rsid w:val="003B3969"/>
    <w:rsid w:val="003B52AF"/>
    <w:rsid w:val="003B595C"/>
    <w:rsid w:val="003C01E6"/>
    <w:rsid w:val="003C0DF3"/>
    <w:rsid w:val="003C0EEA"/>
    <w:rsid w:val="003C1729"/>
    <w:rsid w:val="003C2FDC"/>
    <w:rsid w:val="003C3EF4"/>
    <w:rsid w:val="003C41F8"/>
    <w:rsid w:val="003C4748"/>
    <w:rsid w:val="003C4AAE"/>
    <w:rsid w:val="003C53B1"/>
    <w:rsid w:val="003C5613"/>
    <w:rsid w:val="003C5694"/>
    <w:rsid w:val="003C5FBE"/>
    <w:rsid w:val="003D1135"/>
    <w:rsid w:val="003D172D"/>
    <w:rsid w:val="003D180E"/>
    <w:rsid w:val="003D1C2B"/>
    <w:rsid w:val="003D256E"/>
    <w:rsid w:val="003D3622"/>
    <w:rsid w:val="003D36A7"/>
    <w:rsid w:val="003D462C"/>
    <w:rsid w:val="003D48F5"/>
    <w:rsid w:val="003D51B2"/>
    <w:rsid w:val="003D53D4"/>
    <w:rsid w:val="003D5637"/>
    <w:rsid w:val="003D63E8"/>
    <w:rsid w:val="003D69C7"/>
    <w:rsid w:val="003D6B3E"/>
    <w:rsid w:val="003E29BC"/>
    <w:rsid w:val="003E2DDB"/>
    <w:rsid w:val="003E4BE0"/>
    <w:rsid w:val="003E6274"/>
    <w:rsid w:val="003E637D"/>
    <w:rsid w:val="003E6C77"/>
    <w:rsid w:val="003E7D8B"/>
    <w:rsid w:val="003F0974"/>
    <w:rsid w:val="003F0FEE"/>
    <w:rsid w:val="003F100D"/>
    <w:rsid w:val="003F22F2"/>
    <w:rsid w:val="003F2E65"/>
    <w:rsid w:val="003F397D"/>
    <w:rsid w:val="003F3A9A"/>
    <w:rsid w:val="003F3F93"/>
    <w:rsid w:val="003F3FEF"/>
    <w:rsid w:val="003F449F"/>
    <w:rsid w:val="003F614D"/>
    <w:rsid w:val="003F632A"/>
    <w:rsid w:val="003F64A4"/>
    <w:rsid w:val="003F77B4"/>
    <w:rsid w:val="003F7ECE"/>
    <w:rsid w:val="0040001C"/>
    <w:rsid w:val="00400085"/>
    <w:rsid w:val="004001FC"/>
    <w:rsid w:val="00400619"/>
    <w:rsid w:val="00400739"/>
    <w:rsid w:val="00401422"/>
    <w:rsid w:val="00401A93"/>
    <w:rsid w:val="00401BAD"/>
    <w:rsid w:val="00402E3E"/>
    <w:rsid w:val="00402F7D"/>
    <w:rsid w:val="00403C80"/>
    <w:rsid w:val="004042C0"/>
    <w:rsid w:val="00404597"/>
    <w:rsid w:val="00405B0C"/>
    <w:rsid w:val="00406480"/>
    <w:rsid w:val="0040663E"/>
    <w:rsid w:val="004067FB"/>
    <w:rsid w:val="004074F9"/>
    <w:rsid w:val="0041042D"/>
    <w:rsid w:val="00411B3C"/>
    <w:rsid w:val="004137DD"/>
    <w:rsid w:val="0041381B"/>
    <w:rsid w:val="00414723"/>
    <w:rsid w:val="004149C0"/>
    <w:rsid w:val="00414FC4"/>
    <w:rsid w:val="0041579D"/>
    <w:rsid w:val="00416EA4"/>
    <w:rsid w:val="00417435"/>
    <w:rsid w:val="00420068"/>
    <w:rsid w:val="0042015A"/>
    <w:rsid w:val="004204DE"/>
    <w:rsid w:val="0042150D"/>
    <w:rsid w:val="00421F88"/>
    <w:rsid w:val="004225BC"/>
    <w:rsid w:val="004238D4"/>
    <w:rsid w:val="00424536"/>
    <w:rsid w:val="004257BE"/>
    <w:rsid w:val="00426308"/>
    <w:rsid w:val="00426D96"/>
    <w:rsid w:val="00427845"/>
    <w:rsid w:val="00427B45"/>
    <w:rsid w:val="00432D87"/>
    <w:rsid w:val="0043367C"/>
    <w:rsid w:val="00434EC5"/>
    <w:rsid w:val="00435014"/>
    <w:rsid w:val="00435442"/>
    <w:rsid w:val="00436CF7"/>
    <w:rsid w:val="00436F4E"/>
    <w:rsid w:val="004373AA"/>
    <w:rsid w:val="00437860"/>
    <w:rsid w:val="004404E0"/>
    <w:rsid w:val="0044127C"/>
    <w:rsid w:val="00442717"/>
    <w:rsid w:val="004427E6"/>
    <w:rsid w:val="004434C0"/>
    <w:rsid w:val="00443999"/>
    <w:rsid w:val="00444166"/>
    <w:rsid w:val="0044432C"/>
    <w:rsid w:val="00445571"/>
    <w:rsid w:val="00451AE2"/>
    <w:rsid w:val="00452161"/>
    <w:rsid w:val="004525B2"/>
    <w:rsid w:val="00452D84"/>
    <w:rsid w:val="00453C0B"/>
    <w:rsid w:val="00454300"/>
    <w:rsid w:val="0045537D"/>
    <w:rsid w:val="00455767"/>
    <w:rsid w:val="00455C09"/>
    <w:rsid w:val="0045628A"/>
    <w:rsid w:val="00456E06"/>
    <w:rsid w:val="004578E8"/>
    <w:rsid w:val="00457F99"/>
    <w:rsid w:val="00464E2C"/>
    <w:rsid w:val="004655D1"/>
    <w:rsid w:val="00467B06"/>
    <w:rsid w:val="0047031A"/>
    <w:rsid w:val="00471F72"/>
    <w:rsid w:val="00472423"/>
    <w:rsid w:val="00473D1E"/>
    <w:rsid w:val="00473ECA"/>
    <w:rsid w:val="0047458B"/>
    <w:rsid w:val="004745E8"/>
    <w:rsid w:val="00474780"/>
    <w:rsid w:val="00476300"/>
    <w:rsid w:val="0047734F"/>
    <w:rsid w:val="00480311"/>
    <w:rsid w:val="00480707"/>
    <w:rsid w:val="00481886"/>
    <w:rsid w:val="00481FAD"/>
    <w:rsid w:val="00481FC0"/>
    <w:rsid w:val="00482E4C"/>
    <w:rsid w:val="0048321C"/>
    <w:rsid w:val="00483D3D"/>
    <w:rsid w:val="00484999"/>
    <w:rsid w:val="00486AA2"/>
    <w:rsid w:val="00490A78"/>
    <w:rsid w:val="004910BE"/>
    <w:rsid w:val="0049201A"/>
    <w:rsid w:val="00493E07"/>
    <w:rsid w:val="00493EDC"/>
    <w:rsid w:val="00494377"/>
    <w:rsid w:val="004950C1"/>
    <w:rsid w:val="004951C1"/>
    <w:rsid w:val="00495B21"/>
    <w:rsid w:val="004960A7"/>
    <w:rsid w:val="00496C02"/>
    <w:rsid w:val="00497C83"/>
    <w:rsid w:val="004A03B3"/>
    <w:rsid w:val="004A045E"/>
    <w:rsid w:val="004A12A4"/>
    <w:rsid w:val="004A1446"/>
    <w:rsid w:val="004A2983"/>
    <w:rsid w:val="004A2D3C"/>
    <w:rsid w:val="004A40F3"/>
    <w:rsid w:val="004A4E84"/>
    <w:rsid w:val="004A5423"/>
    <w:rsid w:val="004A6189"/>
    <w:rsid w:val="004A6A80"/>
    <w:rsid w:val="004A79D1"/>
    <w:rsid w:val="004B3416"/>
    <w:rsid w:val="004B3DE9"/>
    <w:rsid w:val="004B7ADA"/>
    <w:rsid w:val="004B7D19"/>
    <w:rsid w:val="004C03DF"/>
    <w:rsid w:val="004C2655"/>
    <w:rsid w:val="004C328F"/>
    <w:rsid w:val="004C51B9"/>
    <w:rsid w:val="004C5D42"/>
    <w:rsid w:val="004C734F"/>
    <w:rsid w:val="004D05D2"/>
    <w:rsid w:val="004D076C"/>
    <w:rsid w:val="004D2C83"/>
    <w:rsid w:val="004D306D"/>
    <w:rsid w:val="004D3A8F"/>
    <w:rsid w:val="004D4B74"/>
    <w:rsid w:val="004D5A0F"/>
    <w:rsid w:val="004D5F44"/>
    <w:rsid w:val="004D5F66"/>
    <w:rsid w:val="004D6CAB"/>
    <w:rsid w:val="004D7AFF"/>
    <w:rsid w:val="004E035F"/>
    <w:rsid w:val="004E03E3"/>
    <w:rsid w:val="004E1E05"/>
    <w:rsid w:val="004E4D79"/>
    <w:rsid w:val="004E5871"/>
    <w:rsid w:val="004E5D92"/>
    <w:rsid w:val="004E75F0"/>
    <w:rsid w:val="004F03BD"/>
    <w:rsid w:val="004F0926"/>
    <w:rsid w:val="004F10CF"/>
    <w:rsid w:val="004F258E"/>
    <w:rsid w:val="004F366F"/>
    <w:rsid w:val="004F3E10"/>
    <w:rsid w:val="004F3E52"/>
    <w:rsid w:val="004F5C7F"/>
    <w:rsid w:val="004F5E8F"/>
    <w:rsid w:val="004F6F4A"/>
    <w:rsid w:val="0050007B"/>
    <w:rsid w:val="0050046B"/>
    <w:rsid w:val="00500D45"/>
    <w:rsid w:val="00501CF6"/>
    <w:rsid w:val="005025E3"/>
    <w:rsid w:val="00502936"/>
    <w:rsid w:val="00503E62"/>
    <w:rsid w:val="00504748"/>
    <w:rsid w:val="00504EFA"/>
    <w:rsid w:val="005057F0"/>
    <w:rsid w:val="00511508"/>
    <w:rsid w:val="00511950"/>
    <w:rsid w:val="00511F97"/>
    <w:rsid w:val="00513F37"/>
    <w:rsid w:val="00515F5D"/>
    <w:rsid w:val="00516420"/>
    <w:rsid w:val="00517368"/>
    <w:rsid w:val="00517612"/>
    <w:rsid w:val="00517E7A"/>
    <w:rsid w:val="00517F71"/>
    <w:rsid w:val="00521198"/>
    <w:rsid w:val="00521BEB"/>
    <w:rsid w:val="00522083"/>
    <w:rsid w:val="00523019"/>
    <w:rsid w:val="00523F99"/>
    <w:rsid w:val="00524460"/>
    <w:rsid w:val="005247CD"/>
    <w:rsid w:val="00524929"/>
    <w:rsid w:val="00526446"/>
    <w:rsid w:val="00526EDC"/>
    <w:rsid w:val="00530412"/>
    <w:rsid w:val="0053074A"/>
    <w:rsid w:val="00532980"/>
    <w:rsid w:val="00533902"/>
    <w:rsid w:val="0053497B"/>
    <w:rsid w:val="0053498E"/>
    <w:rsid w:val="00534AE3"/>
    <w:rsid w:val="00534B29"/>
    <w:rsid w:val="00534E05"/>
    <w:rsid w:val="005356E2"/>
    <w:rsid w:val="0053596F"/>
    <w:rsid w:val="00535DD8"/>
    <w:rsid w:val="00536C32"/>
    <w:rsid w:val="00536C8A"/>
    <w:rsid w:val="00536FD9"/>
    <w:rsid w:val="00537192"/>
    <w:rsid w:val="0054126C"/>
    <w:rsid w:val="00541725"/>
    <w:rsid w:val="00542D61"/>
    <w:rsid w:val="00543173"/>
    <w:rsid w:val="00543430"/>
    <w:rsid w:val="00543D54"/>
    <w:rsid w:val="005440F7"/>
    <w:rsid w:val="00545F89"/>
    <w:rsid w:val="005462FE"/>
    <w:rsid w:val="00546314"/>
    <w:rsid w:val="005467AB"/>
    <w:rsid w:val="005474C3"/>
    <w:rsid w:val="00547A41"/>
    <w:rsid w:val="00547ACE"/>
    <w:rsid w:val="005507F6"/>
    <w:rsid w:val="00551CDF"/>
    <w:rsid w:val="00551D43"/>
    <w:rsid w:val="00552044"/>
    <w:rsid w:val="005523C3"/>
    <w:rsid w:val="00553BC1"/>
    <w:rsid w:val="00553E89"/>
    <w:rsid w:val="00554E2F"/>
    <w:rsid w:val="00554FF6"/>
    <w:rsid w:val="005551A9"/>
    <w:rsid w:val="005606A2"/>
    <w:rsid w:val="00561C67"/>
    <w:rsid w:val="00561EB6"/>
    <w:rsid w:val="005629CA"/>
    <w:rsid w:val="005633EA"/>
    <w:rsid w:val="00564E19"/>
    <w:rsid w:val="00565027"/>
    <w:rsid w:val="00565586"/>
    <w:rsid w:val="00565F61"/>
    <w:rsid w:val="00567BB9"/>
    <w:rsid w:val="00572F5A"/>
    <w:rsid w:val="00573F03"/>
    <w:rsid w:val="00575C53"/>
    <w:rsid w:val="00575DCC"/>
    <w:rsid w:val="005760D8"/>
    <w:rsid w:val="00577170"/>
    <w:rsid w:val="005800B5"/>
    <w:rsid w:val="00580426"/>
    <w:rsid w:val="00580CFA"/>
    <w:rsid w:val="00581184"/>
    <w:rsid w:val="005816EF"/>
    <w:rsid w:val="00581826"/>
    <w:rsid w:val="00581B2F"/>
    <w:rsid w:val="00583AEE"/>
    <w:rsid w:val="00583E69"/>
    <w:rsid w:val="00584062"/>
    <w:rsid w:val="00584FEC"/>
    <w:rsid w:val="00585177"/>
    <w:rsid w:val="00585407"/>
    <w:rsid w:val="00585B86"/>
    <w:rsid w:val="00586155"/>
    <w:rsid w:val="005864F5"/>
    <w:rsid w:val="00586950"/>
    <w:rsid w:val="00586A1B"/>
    <w:rsid w:val="00587EA9"/>
    <w:rsid w:val="0059047D"/>
    <w:rsid w:val="0059078F"/>
    <w:rsid w:val="0059107A"/>
    <w:rsid w:val="00591377"/>
    <w:rsid w:val="00593DE0"/>
    <w:rsid w:val="005946F5"/>
    <w:rsid w:val="0059798C"/>
    <w:rsid w:val="00597B58"/>
    <w:rsid w:val="00597D40"/>
    <w:rsid w:val="00597E02"/>
    <w:rsid w:val="005A0579"/>
    <w:rsid w:val="005A0BE6"/>
    <w:rsid w:val="005A184A"/>
    <w:rsid w:val="005A19EF"/>
    <w:rsid w:val="005A3690"/>
    <w:rsid w:val="005A46E6"/>
    <w:rsid w:val="005A4712"/>
    <w:rsid w:val="005A5569"/>
    <w:rsid w:val="005A6C8A"/>
    <w:rsid w:val="005A782C"/>
    <w:rsid w:val="005B02E2"/>
    <w:rsid w:val="005B2A36"/>
    <w:rsid w:val="005B36C2"/>
    <w:rsid w:val="005B3A36"/>
    <w:rsid w:val="005B3C4C"/>
    <w:rsid w:val="005B424A"/>
    <w:rsid w:val="005B4E0A"/>
    <w:rsid w:val="005B6F50"/>
    <w:rsid w:val="005B7041"/>
    <w:rsid w:val="005C0211"/>
    <w:rsid w:val="005C2E57"/>
    <w:rsid w:val="005C4FB6"/>
    <w:rsid w:val="005C6079"/>
    <w:rsid w:val="005C62E6"/>
    <w:rsid w:val="005C6F43"/>
    <w:rsid w:val="005C73D0"/>
    <w:rsid w:val="005D00AF"/>
    <w:rsid w:val="005D026B"/>
    <w:rsid w:val="005D2DE0"/>
    <w:rsid w:val="005D3424"/>
    <w:rsid w:val="005D3685"/>
    <w:rsid w:val="005D54DC"/>
    <w:rsid w:val="005D5C3D"/>
    <w:rsid w:val="005D5D52"/>
    <w:rsid w:val="005D6F61"/>
    <w:rsid w:val="005E0619"/>
    <w:rsid w:val="005E149C"/>
    <w:rsid w:val="005E4576"/>
    <w:rsid w:val="005E4652"/>
    <w:rsid w:val="005E47FD"/>
    <w:rsid w:val="005E4C80"/>
    <w:rsid w:val="005E5D66"/>
    <w:rsid w:val="005E77F9"/>
    <w:rsid w:val="005E78AA"/>
    <w:rsid w:val="005F0771"/>
    <w:rsid w:val="005F245E"/>
    <w:rsid w:val="005F2679"/>
    <w:rsid w:val="005F2B02"/>
    <w:rsid w:val="005F2DD2"/>
    <w:rsid w:val="005F2F9F"/>
    <w:rsid w:val="005F3350"/>
    <w:rsid w:val="005F5CCF"/>
    <w:rsid w:val="005F6591"/>
    <w:rsid w:val="00600E29"/>
    <w:rsid w:val="006011AC"/>
    <w:rsid w:val="00602513"/>
    <w:rsid w:val="0060257D"/>
    <w:rsid w:val="00604B5C"/>
    <w:rsid w:val="00605241"/>
    <w:rsid w:val="006100CD"/>
    <w:rsid w:val="006106B2"/>
    <w:rsid w:val="006116E8"/>
    <w:rsid w:val="00611F8D"/>
    <w:rsid w:val="0061397A"/>
    <w:rsid w:val="00613D95"/>
    <w:rsid w:val="0061423B"/>
    <w:rsid w:val="00614786"/>
    <w:rsid w:val="00614AEC"/>
    <w:rsid w:val="006151A4"/>
    <w:rsid w:val="00615581"/>
    <w:rsid w:val="00617AD5"/>
    <w:rsid w:val="00620784"/>
    <w:rsid w:val="00622175"/>
    <w:rsid w:val="006232BD"/>
    <w:rsid w:val="006234C8"/>
    <w:rsid w:val="00623B4F"/>
    <w:rsid w:val="00624540"/>
    <w:rsid w:val="00624A2C"/>
    <w:rsid w:val="00624D29"/>
    <w:rsid w:val="00624E99"/>
    <w:rsid w:val="0062694F"/>
    <w:rsid w:val="00626AB8"/>
    <w:rsid w:val="00626CF7"/>
    <w:rsid w:val="00631BF5"/>
    <w:rsid w:val="00633E94"/>
    <w:rsid w:val="00634534"/>
    <w:rsid w:val="00635B2F"/>
    <w:rsid w:val="00635F31"/>
    <w:rsid w:val="006369AA"/>
    <w:rsid w:val="006407CA"/>
    <w:rsid w:val="0064125C"/>
    <w:rsid w:val="006425BA"/>
    <w:rsid w:val="006448B9"/>
    <w:rsid w:val="00644A17"/>
    <w:rsid w:val="00644A9A"/>
    <w:rsid w:val="0064538E"/>
    <w:rsid w:val="00645507"/>
    <w:rsid w:val="0064551D"/>
    <w:rsid w:val="00645D99"/>
    <w:rsid w:val="0064629D"/>
    <w:rsid w:val="00647E53"/>
    <w:rsid w:val="006534AD"/>
    <w:rsid w:val="006548A8"/>
    <w:rsid w:val="00657700"/>
    <w:rsid w:val="00657AE0"/>
    <w:rsid w:val="00660B6F"/>
    <w:rsid w:val="0066424C"/>
    <w:rsid w:val="00664F94"/>
    <w:rsid w:val="00666597"/>
    <w:rsid w:val="00666E43"/>
    <w:rsid w:val="00667427"/>
    <w:rsid w:val="0067101C"/>
    <w:rsid w:val="00671523"/>
    <w:rsid w:val="0067216C"/>
    <w:rsid w:val="006722E5"/>
    <w:rsid w:val="0067298F"/>
    <w:rsid w:val="00672CB8"/>
    <w:rsid w:val="00673141"/>
    <w:rsid w:val="00673166"/>
    <w:rsid w:val="00673784"/>
    <w:rsid w:val="006742C4"/>
    <w:rsid w:val="006744E0"/>
    <w:rsid w:val="0067605E"/>
    <w:rsid w:val="00676254"/>
    <w:rsid w:val="0067662F"/>
    <w:rsid w:val="006802B9"/>
    <w:rsid w:val="0068067D"/>
    <w:rsid w:val="00680792"/>
    <w:rsid w:val="006809B9"/>
    <w:rsid w:val="00680E2E"/>
    <w:rsid w:val="00680F81"/>
    <w:rsid w:val="00682CD3"/>
    <w:rsid w:val="00683182"/>
    <w:rsid w:val="006832BC"/>
    <w:rsid w:val="006836B0"/>
    <w:rsid w:val="006838D6"/>
    <w:rsid w:val="006846EC"/>
    <w:rsid w:val="006860CD"/>
    <w:rsid w:val="00686C05"/>
    <w:rsid w:val="00687C3F"/>
    <w:rsid w:val="0069058A"/>
    <w:rsid w:val="0069277B"/>
    <w:rsid w:val="00692B7A"/>
    <w:rsid w:val="00693093"/>
    <w:rsid w:val="006939BC"/>
    <w:rsid w:val="00693F02"/>
    <w:rsid w:val="006940A1"/>
    <w:rsid w:val="00695A75"/>
    <w:rsid w:val="006976C9"/>
    <w:rsid w:val="00697C1E"/>
    <w:rsid w:val="00697E7B"/>
    <w:rsid w:val="006A0D08"/>
    <w:rsid w:val="006A0F3A"/>
    <w:rsid w:val="006A1DBD"/>
    <w:rsid w:val="006A28E1"/>
    <w:rsid w:val="006A2C78"/>
    <w:rsid w:val="006A3FB2"/>
    <w:rsid w:val="006A73F2"/>
    <w:rsid w:val="006A7742"/>
    <w:rsid w:val="006B04FC"/>
    <w:rsid w:val="006B0631"/>
    <w:rsid w:val="006B0C4F"/>
    <w:rsid w:val="006B10BC"/>
    <w:rsid w:val="006B1734"/>
    <w:rsid w:val="006B1BCA"/>
    <w:rsid w:val="006B1E83"/>
    <w:rsid w:val="006B57DB"/>
    <w:rsid w:val="006B647E"/>
    <w:rsid w:val="006B64C7"/>
    <w:rsid w:val="006B65B0"/>
    <w:rsid w:val="006B737F"/>
    <w:rsid w:val="006B78BD"/>
    <w:rsid w:val="006B7D62"/>
    <w:rsid w:val="006C0278"/>
    <w:rsid w:val="006C2BDE"/>
    <w:rsid w:val="006C3E0E"/>
    <w:rsid w:val="006C4120"/>
    <w:rsid w:val="006C4156"/>
    <w:rsid w:val="006C4296"/>
    <w:rsid w:val="006C47F5"/>
    <w:rsid w:val="006C71B5"/>
    <w:rsid w:val="006D0855"/>
    <w:rsid w:val="006D0967"/>
    <w:rsid w:val="006D1758"/>
    <w:rsid w:val="006D286C"/>
    <w:rsid w:val="006D2EBD"/>
    <w:rsid w:val="006D3662"/>
    <w:rsid w:val="006D37F7"/>
    <w:rsid w:val="006D400E"/>
    <w:rsid w:val="006D55B3"/>
    <w:rsid w:val="006D5859"/>
    <w:rsid w:val="006E005E"/>
    <w:rsid w:val="006E107F"/>
    <w:rsid w:val="006E1F14"/>
    <w:rsid w:val="006E258D"/>
    <w:rsid w:val="006E3603"/>
    <w:rsid w:val="006E3E10"/>
    <w:rsid w:val="006E5F87"/>
    <w:rsid w:val="006E6235"/>
    <w:rsid w:val="006E7C0E"/>
    <w:rsid w:val="006E7D08"/>
    <w:rsid w:val="006F0F76"/>
    <w:rsid w:val="006F21AA"/>
    <w:rsid w:val="006F34E2"/>
    <w:rsid w:val="006F4271"/>
    <w:rsid w:val="006F57FA"/>
    <w:rsid w:val="006F5818"/>
    <w:rsid w:val="006F6100"/>
    <w:rsid w:val="006F6536"/>
    <w:rsid w:val="006F6539"/>
    <w:rsid w:val="006F7257"/>
    <w:rsid w:val="00701509"/>
    <w:rsid w:val="007023DC"/>
    <w:rsid w:val="00702F4C"/>
    <w:rsid w:val="00705DC4"/>
    <w:rsid w:val="007060A0"/>
    <w:rsid w:val="00707294"/>
    <w:rsid w:val="00710034"/>
    <w:rsid w:val="00714FDD"/>
    <w:rsid w:val="00715DF8"/>
    <w:rsid w:val="00716953"/>
    <w:rsid w:val="00721464"/>
    <w:rsid w:val="00721830"/>
    <w:rsid w:val="007218EF"/>
    <w:rsid w:val="00722D66"/>
    <w:rsid w:val="007235B4"/>
    <w:rsid w:val="00723A93"/>
    <w:rsid w:val="00723AD1"/>
    <w:rsid w:val="00724EFC"/>
    <w:rsid w:val="00726A74"/>
    <w:rsid w:val="00726D44"/>
    <w:rsid w:val="007274B6"/>
    <w:rsid w:val="00727646"/>
    <w:rsid w:val="007276CB"/>
    <w:rsid w:val="00727A85"/>
    <w:rsid w:val="0073034D"/>
    <w:rsid w:val="00730595"/>
    <w:rsid w:val="00730AAD"/>
    <w:rsid w:val="00730BA6"/>
    <w:rsid w:val="00731631"/>
    <w:rsid w:val="0073168F"/>
    <w:rsid w:val="0073229E"/>
    <w:rsid w:val="0073324C"/>
    <w:rsid w:val="00733A81"/>
    <w:rsid w:val="00733DF4"/>
    <w:rsid w:val="0073425F"/>
    <w:rsid w:val="0073547A"/>
    <w:rsid w:val="00737380"/>
    <w:rsid w:val="00737946"/>
    <w:rsid w:val="00737D3D"/>
    <w:rsid w:val="007433F5"/>
    <w:rsid w:val="00743814"/>
    <w:rsid w:val="00744C0E"/>
    <w:rsid w:val="0074650B"/>
    <w:rsid w:val="00747837"/>
    <w:rsid w:val="00747B40"/>
    <w:rsid w:val="00751B45"/>
    <w:rsid w:val="00754070"/>
    <w:rsid w:val="00754288"/>
    <w:rsid w:val="00756CF8"/>
    <w:rsid w:val="00757799"/>
    <w:rsid w:val="007579EF"/>
    <w:rsid w:val="00757AC9"/>
    <w:rsid w:val="00757D48"/>
    <w:rsid w:val="0076033A"/>
    <w:rsid w:val="007607A4"/>
    <w:rsid w:val="00760C2D"/>
    <w:rsid w:val="0076137B"/>
    <w:rsid w:val="00761553"/>
    <w:rsid w:val="00762512"/>
    <w:rsid w:val="00763629"/>
    <w:rsid w:val="00763682"/>
    <w:rsid w:val="0076384A"/>
    <w:rsid w:val="00770215"/>
    <w:rsid w:val="007703C9"/>
    <w:rsid w:val="00772418"/>
    <w:rsid w:val="00772EDF"/>
    <w:rsid w:val="00773931"/>
    <w:rsid w:val="00774136"/>
    <w:rsid w:val="00774DCC"/>
    <w:rsid w:val="00775166"/>
    <w:rsid w:val="007752D7"/>
    <w:rsid w:val="007755EB"/>
    <w:rsid w:val="007757C1"/>
    <w:rsid w:val="00775A0F"/>
    <w:rsid w:val="007768EC"/>
    <w:rsid w:val="00776FA0"/>
    <w:rsid w:val="007778C1"/>
    <w:rsid w:val="00780AF2"/>
    <w:rsid w:val="00782524"/>
    <w:rsid w:val="00783401"/>
    <w:rsid w:val="00783A0B"/>
    <w:rsid w:val="0078552D"/>
    <w:rsid w:val="00785D91"/>
    <w:rsid w:val="007863B7"/>
    <w:rsid w:val="007872B3"/>
    <w:rsid w:val="007879D4"/>
    <w:rsid w:val="0079011F"/>
    <w:rsid w:val="00790773"/>
    <w:rsid w:val="007919DF"/>
    <w:rsid w:val="00792131"/>
    <w:rsid w:val="00792FAD"/>
    <w:rsid w:val="00793F97"/>
    <w:rsid w:val="007943EA"/>
    <w:rsid w:val="00795550"/>
    <w:rsid w:val="0079669D"/>
    <w:rsid w:val="007968DC"/>
    <w:rsid w:val="00796D5D"/>
    <w:rsid w:val="00797FDA"/>
    <w:rsid w:val="007A0DB7"/>
    <w:rsid w:val="007A1F24"/>
    <w:rsid w:val="007A31DB"/>
    <w:rsid w:val="007A33E7"/>
    <w:rsid w:val="007A482B"/>
    <w:rsid w:val="007A4AEB"/>
    <w:rsid w:val="007A4C62"/>
    <w:rsid w:val="007A5CF5"/>
    <w:rsid w:val="007A6698"/>
    <w:rsid w:val="007A71F7"/>
    <w:rsid w:val="007B029D"/>
    <w:rsid w:val="007B0C13"/>
    <w:rsid w:val="007B5509"/>
    <w:rsid w:val="007B5730"/>
    <w:rsid w:val="007B5788"/>
    <w:rsid w:val="007B57A9"/>
    <w:rsid w:val="007B604D"/>
    <w:rsid w:val="007B6424"/>
    <w:rsid w:val="007C030C"/>
    <w:rsid w:val="007C18AE"/>
    <w:rsid w:val="007C2062"/>
    <w:rsid w:val="007C380E"/>
    <w:rsid w:val="007C48A9"/>
    <w:rsid w:val="007C4BDD"/>
    <w:rsid w:val="007C686D"/>
    <w:rsid w:val="007C7EEF"/>
    <w:rsid w:val="007D02B9"/>
    <w:rsid w:val="007D1CD3"/>
    <w:rsid w:val="007D2A8D"/>
    <w:rsid w:val="007D317B"/>
    <w:rsid w:val="007D45A6"/>
    <w:rsid w:val="007D5025"/>
    <w:rsid w:val="007D50EF"/>
    <w:rsid w:val="007D6870"/>
    <w:rsid w:val="007D6FF1"/>
    <w:rsid w:val="007E0EAE"/>
    <w:rsid w:val="007E137D"/>
    <w:rsid w:val="007E13CD"/>
    <w:rsid w:val="007E20F5"/>
    <w:rsid w:val="007E2540"/>
    <w:rsid w:val="007E3141"/>
    <w:rsid w:val="007E50CA"/>
    <w:rsid w:val="007E5492"/>
    <w:rsid w:val="007E715A"/>
    <w:rsid w:val="007F033E"/>
    <w:rsid w:val="007F0487"/>
    <w:rsid w:val="007F20B4"/>
    <w:rsid w:val="007F2142"/>
    <w:rsid w:val="007F2A45"/>
    <w:rsid w:val="007F3063"/>
    <w:rsid w:val="007F3F8C"/>
    <w:rsid w:val="007F478C"/>
    <w:rsid w:val="007F4D16"/>
    <w:rsid w:val="007F5241"/>
    <w:rsid w:val="007F59C5"/>
    <w:rsid w:val="007F774F"/>
    <w:rsid w:val="007F7AEC"/>
    <w:rsid w:val="007F7ECD"/>
    <w:rsid w:val="007F7EE0"/>
    <w:rsid w:val="00801837"/>
    <w:rsid w:val="00802C62"/>
    <w:rsid w:val="00803E45"/>
    <w:rsid w:val="00805169"/>
    <w:rsid w:val="0080545A"/>
    <w:rsid w:val="00807E2B"/>
    <w:rsid w:val="00810E58"/>
    <w:rsid w:val="008115EF"/>
    <w:rsid w:val="008122F9"/>
    <w:rsid w:val="0081238B"/>
    <w:rsid w:val="00812751"/>
    <w:rsid w:val="00815FEB"/>
    <w:rsid w:val="00817140"/>
    <w:rsid w:val="008208F6"/>
    <w:rsid w:val="00820EA1"/>
    <w:rsid w:val="00821CA0"/>
    <w:rsid w:val="00823285"/>
    <w:rsid w:val="0082378E"/>
    <w:rsid w:val="00823D09"/>
    <w:rsid w:val="00824859"/>
    <w:rsid w:val="00825334"/>
    <w:rsid w:val="00825897"/>
    <w:rsid w:val="00825B15"/>
    <w:rsid w:val="00826811"/>
    <w:rsid w:val="0082776B"/>
    <w:rsid w:val="00827ECC"/>
    <w:rsid w:val="00827F96"/>
    <w:rsid w:val="008314DA"/>
    <w:rsid w:val="00831774"/>
    <w:rsid w:val="008332D2"/>
    <w:rsid w:val="00833864"/>
    <w:rsid w:val="00834F86"/>
    <w:rsid w:val="00835766"/>
    <w:rsid w:val="00836583"/>
    <w:rsid w:val="00836F88"/>
    <w:rsid w:val="0083782B"/>
    <w:rsid w:val="00845583"/>
    <w:rsid w:val="008458BA"/>
    <w:rsid w:val="008458E9"/>
    <w:rsid w:val="00846D72"/>
    <w:rsid w:val="00847587"/>
    <w:rsid w:val="0084771F"/>
    <w:rsid w:val="00847933"/>
    <w:rsid w:val="00847B4D"/>
    <w:rsid w:val="00847E71"/>
    <w:rsid w:val="00847F65"/>
    <w:rsid w:val="00852581"/>
    <w:rsid w:val="00854C07"/>
    <w:rsid w:val="00854D3E"/>
    <w:rsid w:val="00855D53"/>
    <w:rsid w:val="00856515"/>
    <w:rsid w:val="008610C7"/>
    <w:rsid w:val="00861312"/>
    <w:rsid w:val="0086147F"/>
    <w:rsid w:val="0086149C"/>
    <w:rsid w:val="008620EF"/>
    <w:rsid w:val="0086239E"/>
    <w:rsid w:val="008631C8"/>
    <w:rsid w:val="00863701"/>
    <w:rsid w:val="00863FAF"/>
    <w:rsid w:val="008648FB"/>
    <w:rsid w:val="0086673C"/>
    <w:rsid w:val="0086689F"/>
    <w:rsid w:val="00870BAD"/>
    <w:rsid w:val="00870D0A"/>
    <w:rsid w:val="008720A0"/>
    <w:rsid w:val="00872226"/>
    <w:rsid w:val="008729C3"/>
    <w:rsid w:val="00874877"/>
    <w:rsid w:val="00875061"/>
    <w:rsid w:val="008756BB"/>
    <w:rsid w:val="00875F48"/>
    <w:rsid w:val="00877FDD"/>
    <w:rsid w:val="00882A85"/>
    <w:rsid w:val="00883801"/>
    <w:rsid w:val="00884410"/>
    <w:rsid w:val="00884AFB"/>
    <w:rsid w:val="00885486"/>
    <w:rsid w:val="0088698D"/>
    <w:rsid w:val="008872E4"/>
    <w:rsid w:val="00890E7B"/>
    <w:rsid w:val="0089182B"/>
    <w:rsid w:val="0089192F"/>
    <w:rsid w:val="00892171"/>
    <w:rsid w:val="008929C8"/>
    <w:rsid w:val="00892EFA"/>
    <w:rsid w:val="00893D95"/>
    <w:rsid w:val="00894BE4"/>
    <w:rsid w:val="008957BA"/>
    <w:rsid w:val="0089587B"/>
    <w:rsid w:val="00895DCF"/>
    <w:rsid w:val="00896015"/>
    <w:rsid w:val="00896282"/>
    <w:rsid w:val="00896971"/>
    <w:rsid w:val="008A0732"/>
    <w:rsid w:val="008A2555"/>
    <w:rsid w:val="008A2E8F"/>
    <w:rsid w:val="008A4448"/>
    <w:rsid w:val="008A49A3"/>
    <w:rsid w:val="008A511F"/>
    <w:rsid w:val="008A5326"/>
    <w:rsid w:val="008A62AA"/>
    <w:rsid w:val="008A6771"/>
    <w:rsid w:val="008B00AC"/>
    <w:rsid w:val="008B0728"/>
    <w:rsid w:val="008B0FDF"/>
    <w:rsid w:val="008B12A9"/>
    <w:rsid w:val="008B40AA"/>
    <w:rsid w:val="008B64AC"/>
    <w:rsid w:val="008B6527"/>
    <w:rsid w:val="008B6599"/>
    <w:rsid w:val="008B6A1A"/>
    <w:rsid w:val="008B6C28"/>
    <w:rsid w:val="008B7439"/>
    <w:rsid w:val="008B7A3B"/>
    <w:rsid w:val="008B7ADF"/>
    <w:rsid w:val="008B7C45"/>
    <w:rsid w:val="008C0050"/>
    <w:rsid w:val="008C09DC"/>
    <w:rsid w:val="008C1361"/>
    <w:rsid w:val="008C36CA"/>
    <w:rsid w:val="008C48D8"/>
    <w:rsid w:val="008C5A67"/>
    <w:rsid w:val="008C5EBF"/>
    <w:rsid w:val="008C79CF"/>
    <w:rsid w:val="008D122B"/>
    <w:rsid w:val="008D17AB"/>
    <w:rsid w:val="008D3339"/>
    <w:rsid w:val="008D3F26"/>
    <w:rsid w:val="008D42BB"/>
    <w:rsid w:val="008D5AD0"/>
    <w:rsid w:val="008E078C"/>
    <w:rsid w:val="008E1999"/>
    <w:rsid w:val="008E304E"/>
    <w:rsid w:val="008E4AB0"/>
    <w:rsid w:val="008F19CB"/>
    <w:rsid w:val="008F1F9C"/>
    <w:rsid w:val="008F220E"/>
    <w:rsid w:val="008F3AFC"/>
    <w:rsid w:val="008F498F"/>
    <w:rsid w:val="008F49B4"/>
    <w:rsid w:val="008F58DF"/>
    <w:rsid w:val="008F6DA8"/>
    <w:rsid w:val="008F7FC0"/>
    <w:rsid w:val="00900783"/>
    <w:rsid w:val="0090110E"/>
    <w:rsid w:val="009011BB"/>
    <w:rsid w:val="009041FD"/>
    <w:rsid w:val="0090427E"/>
    <w:rsid w:val="00904EDF"/>
    <w:rsid w:val="00907D18"/>
    <w:rsid w:val="0091033C"/>
    <w:rsid w:val="00911447"/>
    <w:rsid w:val="00912C79"/>
    <w:rsid w:val="00913094"/>
    <w:rsid w:val="00914E33"/>
    <w:rsid w:val="0091629A"/>
    <w:rsid w:val="00916718"/>
    <w:rsid w:val="00922C88"/>
    <w:rsid w:val="00924D75"/>
    <w:rsid w:val="009254E3"/>
    <w:rsid w:val="00926A7A"/>
    <w:rsid w:val="00931E72"/>
    <w:rsid w:val="00932138"/>
    <w:rsid w:val="0093323D"/>
    <w:rsid w:val="00933679"/>
    <w:rsid w:val="00933D48"/>
    <w:rsid w:val="00934234"/>
    <w:rsid w:val="00934FAD"/>
    <w:rsid w:val="00935072"/>
    <w:rsid w:val="00936B27"/>
    <w:rsid w:val="00936D49"/>
    <w:rsid w:val="0093745A"/>
    <w:rsid w:val="00940F79"/>
    <w:rsid w:val="0094261D"/>
    <w:rsid w:val="009437D5"/>
    <w:rsid w:val="00944D35"/>
    <w:rsid w:val="00945DFB"/>
    <w:rsid w:val="00946184"/>
    <w:rsid w:val="009479CC"/>
    <w:rsid w:val="009522C8"/>
    <w:rsid w:val="00952E4F"/>
    <w:rsid w:val="0095330F"/>
    <w:rsid w:val="00954516"/>
    <w:rsid w:val="00954A28"/>
    <w:rsid w:val="00954DAA"/>
    <w:rsid w:val="00960287"/>
    <w:rsid w:val="00961032"/>
    <w:rsid w:val="0096105F"/>
    <w:rsid w:val="009616F6"/>
    <w:rsid w:val="0096285E"/>
    <w:rsid w:val="00962A00"/>
    <w:rsid w:val="00962D36"/>
    <w:rsid w:val="009635EC"/>
    <w:rsid w:val="0096366C"/>
    <w:rsid w:val="00963BA8"/>
    <w:rsid w:val="0096414E"/>
    <w:rsid w:val="00965649"/>
    <w:rsid w:val="00966738"/>
    <w:rsid w:val="00967FA1"/>
    <w:rsid w:val="009710F1"/>
    <w:rsid w:val="0097147F"/>
    <w:rsid w:val="00971618"/>
    <w:rsid w:val="009736A0"/>
    <w:rsid w:val="00975FD5"/>
    <w:rsid w:val="009768B0"/>
    <w:rsid w:val="00976A64"/>
    <w:rsid w:val="0097778F"/>
    <w:rsid w:val="00977E87"/>
    <w:rsid w:val="00980366"/>
    <w:rsid w:val="00980C80"/>
    <w:rsid w:val="00980F78"/>
    <w:rsid w:val="00980F9D"/>
    <w:rsid w:val="009815FB"/>
    <w:rsid w:val="00981A10"/>
    <w:rsid w:val="00981C2A"/>
    <w:rsid w:val="00982263"/>
    <w:rsid w:val="009823BA"/>
    <w:rsid w:val="00983607"/>
    <w:rsid w:val="00984A56"/>
    <w:rsid w:val="0098532E"/>
    <w:rsid w:val="009857BC"/>
    <w:rsid w:val="00987C48"/>
    <w:rsid w:val="00990112"/>
    <w:rsid w:val="00990EC2"/>
    <w:rsid w:val="00992797"/>
    <w:rsid w:val="009932CD"/>
    <w:rsid w:val="009937C3"/>
    <w:rsid w:val="00994E8B"/>
    <w:rsid w:val="009957E6"/>
    <w:rsid w:val="00995BAE"/>
    <w:rsid w:val="00995C9A"/>
    <w:rsid w:val="00997269"/>
    <w:rsid w:val="009A0661"/>
    <w:rsid w:val="009A1EFE"/>
    <w:rsid w:val="009A3D19"/>
    <w:rsid w:val="009A5354"/>
    <w:rsid w:val="009A5CBF"/>
    <w:rsid w:val="009A5E35"/>
    <w:rsid w:val="009A6CA6"/>
    <w:rsid w:val="009A716A"/>
    <w:rsid w:val="009A7B20"/>
    <w:rsid w:val="009B0D2A"/>
    <w:rsid w:val="009B0F09"/>
    <w:rsid w:val="009B1412"/>
    <w:rsid w:val="009B2037"/>
    <w:rsid w:val="009B3700"/>
    <w:rsid w:val="009B417A"/>
    <w:rsid w:val="009B42C1"/>
    <w:rsid w:val="009B4AAE"/>
    <w:rsid w:val="009B52B9"/>
    <w:rsid w:val="009B7F26"/>
    <w:rsid w:val="009C097E"/>
    <w:rsid w:val="009C0EF7"/>
    <w:rsid w:val="009C1E3C"/>
    <w:rsid w:val="009C26CD"/>
    <w:rsid w:val="009C3DA6"/>
    <w:rsid w:val="009C4198"/>
    <w:rsid w:val="009C4B0E"/>
    <w:rsid w:val="009C4BFC"/>
    <w:rsid w:val="009C54AD"/>
    <w:rsid w:val="009C5AB5"/>
    <w:rsid w:val="009C60A0"/>
    <w:rsid w:val="009C700D"/>
    <w:rsid w:val="009C76B3"/>
    <w:rsid w:val="009D05D2"/>
    <w:rsid w:val="009D090D"/>
    <w:rsid w:val="009D0910"/>
    <w:rsid w:val="009D0B4B"/>
    <w:rsid w:val="009D1597"/>
    <w:rsid w:val="009D306C"/>
    <w:rsid w:val="009D331E"/>
    <w:rsid w:val="009D5BE9"/>
    <w:rsid w:val="009D6136"/>
    <w:rsid w:val="009D7003"/>
    <w:rsid w:val="009E1335"/>
    <w:rsid w:val="009E1B0B"/>
    <w:rsid w:val="009E1F9C"/>
    <w:rsid w:val="009E2470"/>
    <w:rsid w:val="009E24CD"/>
    <w:rsid w:val="009E3A82"/>
    <w:rsid w:val="009E4513"/>
    <w:rsid w:val="009E47CA"/>
    <w:rsid w:val="009E5506"/>
    <w:rsid w:val="009E55A0"/>
    <w:rsid w:val="009E58FB"/>
    <w:rsid w:val="009E5CBF"/>
    <w:rsid w:val="009E6091"/>
    <w:rsid w:val="009F0F32"/>
    <w:rsid w:val="009F1E15"/>
    <w:rsid w:val="009F2819"/>
    <w:rsid w:val="009F437D"/>
    <w:rsid w:val="009F45E2"/>
    <w:rsid w:val="009F4620"/>
    <w:rsid w:val="009F5BEC"/>
    <w:rsid w:val="009F5C95"/>
    <w:rsid w:val="00A00242"/>
    <w:rsid w:val="00A0354F"/>
    <w:rsid w:val="00A06E1C"/>
    <w:rsid w:val="00A078AE"/>
    <w:rsid w:val="00A07A3F"/>
    <w:rsid w:val="00A10661"/>
    <w:rsid w:val="00A1113D"/>
    <w:rsid w:val="00A111BE"/>
    <w:rsid w:val="00A11B29"/>
    <w:rsid w:val="00A11FC1"/>
    <w:rsid w:val="00A13168"/>
    <w:rsid w:val="00A13D85"/>
    <w:rsid w:val="00A13F53"/>
    <w:rsid w:val="00A14E14"/>
    <w:rsid w:val="00A14E1C"/>
    <w:rsid w:val="00A150E5"/>
    <w:rsid w:val="00A15E42"/>
    <w:rsid w:val="00A1734E"/>
    <w:rsid w:val="00A17BDE"/>
    <w:rsid w:val="00A2037D"/>
    <w:rsid w:val="00A20E6F"/>
    <w:rsid w:val="00A22DB4"/>
    <w:rsid w:val="00A238E9"/>
    <w:rsid w:val="00A24BAB"/>
    <w:rsid w:val="00A254A3"/>
    <w:rsid w:val="00A257E6"/>
    <w:rsid w:val="00A25ED4"/>
    <w:rsid w:val="00A2727D"/>
    <w:rsid w:val="00A27700"/>
    <w:rsid w:val="00A278D0"/>
    <w:rsid w:val="00A30AA9"/>
    <w:rsid w:val="00A324B2"/>
    <w:rsid w:val="00A3295F"/>
    <w:rsid w:val="00A33372"/>
    <w:rsid w:val="00A3443D"/>
    <w:rsid w:val="00A34A97"/>
    <w:rsid w:val="00A35B3C"/>
    <w:rsid w:val="00A35C04"/>
    <w:rsid w:val="00A40974"/>
    <w:rsid w:val="00A40F10"/>
    <w:rsid w:val="00A4156E"/>
    <w:rsid w:val="00A42F1A"/>
    <w:rsid w:val="00A434C4"/>
    <w:rsid w:val="00A442D2"/>
    <w:rsid w:val="00A45F10"/>
    <w:rsid w:val="00A478EA"/>
    <w:rsid w:val="00A47ED7"/>
    <w:rsid w:val="00A508A0"/>
    <w:rsid w:val="00A50B18"/>
    <w:rsid w:val="00A51267"/>
    <w:rsid w:val="00A5237C"/>
    <w:rsid w:val="00A52420"/>
    <w:rsid w:val="00A53FDA"/>
    <w:rsid w:val="00A54825"/>
    <w:rsid w:val="00A54FDE"/>
    <w:rsid w:val="00A55A44"/>
    <w:rsid w:val="00A56974"/>
    <w:rsid w:val="00A56F0D"/>
    <w:rsid w:val="00A5706F"/>
    <w:rsid w:val="00A602BE"/>
    <w:rsid w:val="00A60806"/>
    <w:rsid w:val="00A60CE8"/>
    <w:rsid w:val="00A61985"/>
    <w:rsid w:val="00A62672"/>
    <w:rsid w:val="00A630D0"/>
    <w:rsid w:val="00A63960"/>
    <w:rsid w:val="00A6560C"/>
    <w:rsid w:val="00A65F23"/>
    <w:rsid w:val="00A65FDF"/>
    <w:rsid w:val="00A660E0"/>
    <w:rsid w:val="00A6682E"/>
    <w:rsid w:val="00A672EC"/>
    <w:rsid w:val="00A67AFA"/>
    <w:rsid w:val="00A70460"/>
    <w:rsid w:val="00A7050C"/>
    <w:rsid w:val="00A72E2D"/>
    <w:rsid w:val="00A734BF"/>
    <w:rsid w:val="00A739D8"/>
    <w:rsid w:val="00A748ED"/>
    <w:rsid w:val="00A76566"/>
    <w:rsid w:val="00A76AE5"/>
    <w:rsid w:val="00A80DAF"/>
    <w:rsid w:val="00A82859"/>
    <w:rsid w:val="00A83742"/>
    <w:rsid w:val="00A83750"/>
    <w:rsid w:val="00A86171"/>
    <w:rsid w:val="00A862AC"/>
    <w:rsid w:val="00A86416"/>
    <w:rsid w:val="00A87594"/>
    <w:rsid w:val="00A90238"/>
    <w:rsid w:val="00A9139D"/>
    <w:rsid w:val="00A91E74"/>
    <w:rsid w:val="00A927CA"/>
    <w:rsid w:val="00A95445"/>
    <w:rsid w:val="00A9765B"/>
    <w:rsid w:val="00AA0DDF"/>
    <w:rsid w:val="00AA1CA2"/>
    <w:rsid w:val="00AA28AD"/>
    <w:rsid w:val="00AA295B"/>
    <w:rsid w:val="00AA44A6"/>
    <w:rsid w:val="00AA4585"/>
    <w:rsid w:val="00AA4A4D"/>
    <w:rsid w:val="00AA505D"/>
    <w:rsid w:val="00AA519C"/>
    <w:rsid w:val="00AA5BD9"/>
    <w:rsid w:val="00AA700E"/>
    <w:rsid w:val="00AA73C6"/>
    <w:rsid w:val="00AA743C"/>
    <w:rsid w:val="00AB1F2E"/>
    <w:rsid w:val="00AB2FBE"/>
    <w:rsid w:val="00AB4AD3"/>
    <w:rsid w:val="00AB4C1D"/>
    <w:rsid w:val="00AB4D63"/>
    <w:rsid w:val="00AB548E"/>
    <w:rsid w:val="00AB5C28"/>
    <w:rsid w:val="00AB5E58"/>
    <w:rsid w:val="00AB5E97"/>
    <w:rsid w:val="00AB6155"/>
    <w:rsid w:val="00AB7743"/>
    <w:rsid w:val="00AB7C5C"/>
    <w:rsid w:val="00AC0BC9"/>
    <w:rsid w:val="00AC0C2B"/>
    <w:rsid w:val="00AC0DD3"/>
    <w:rsid w:val="00AC1B18"/>
    <w:rsid w:val="00AC22CB"/>
    <w:rsid w:val="00AC24A3"/>
    <w:rsid w:val="00AC29A8"/>
    <w:rsid w:val="00AC4D4C"/>
    <w:rsid w:val="00AC4F1A"/>
    <w:rsid w:val="00AC6593"/>
    <w:rsid w:val="00AC65DD"/>
    <w:rsid w:val="00AC6714"/>
    <w:rsid w:val="00AC6DAB"/>
    <w:rsid w:val="00AD0063"/>
    <w:rsid w:val="00AD1CF5"/>
    <w:rsid w:val="00AD1FE2"/>
    <w:rsid w:val="00AD420F"/>
    <w:rsid w:val="00AD65F9"/>
    <w:rsid w:val="00AE0AA2"/>
    <w:rsid w:val="00AE0F96"/>
    <w:rsid w:val="00AE1769"/>
    <w:rsid w:val="00AE188E"/>
    <w:rsid w:val="00AE1E78"/>
    <w:rsid w:val="00AE2366"/>
    <w:rsid w:val="00AE2FAC"/>
    <w:rsid w:val="00AE305A"/>
    <w:rsid w:val="00AE3C68"/>
    <w:rsid w:val="00AE44A8"/>
    <w:rsid w:val="00AE4E18"/>
    <w:rsid w:val="00AE6373"/>
    <w:rsid w:val="00AF18F9"/>
    <w:rsid w:val="00AF19C4"/>
    <w:rsid w:val="00AF1A2A"/>
    <w:rsid w:val="00AF2784"/>
    <w:rsid w:val="00AF2885"/>
    <w:rsid w:val="00AF29A1"/>
    <w:rsid w:val="00AF2B51"/>
    <w:rsid w:val="00AF37A3"/>
    <w:rsid w:val="00AF397E"/>
    <w:rsid w:val="00AF39D2"/>
    <w:rsid w:val="00AF3EF8"/>
    <w:rsid w:val="00AF3F75"/>
    <w:rsid w:val="00AF40D7"/>
    <w:rsid w:val="00AF44F6"/>
    <w:rsid w:val="00AF46FC"/>
    <w:rsid w:val="00AF4D44"/>
    <w:rsid w:val="00AF5677"/>
    <w:rsid w:val="00AF69EE"/>
    <w:rsid w:val="00AF6FC0"/>
    <w:rsid w:val="00AF782D"/>
    <w:rsid w:val="00B015F6"/>
    <w:rsid w:val="00B056AE"/>
    <w:rsid w:val="00B05775"/>
    <w:rsid w:val="00B07339"/>
    <w:rsid w:val="00B0797C"/>
    <w:rsid w:val="00B104CA"/>
    <w:rsid w:val="00B11B80"/>
    <w:rsid w:val="00B11D70"/>
    <w:rsid w:val="00B126B9"/>
    <w:rsid w:val="00B12BBA"/>
    <w:rsid w:val="00B13CC6"/>
    <w:rsid w:val="00B13CE8"/>
    <w:rsid w:val="00B13DCA"/>
    <w:rsid w:val="00B150BC"/>
    <w:rsid w:val="00B16088"/>
    <w:rsid w:val="00B17581"/>
    <w:rsid w:val="00B17B4E"/>
    <w:rsid w:val="00B206CF"/>
    <w:rsid w:val="00B21508"/>
    <w:rsid w:val="00B21607"/>
    <w:rsid w:val="00B22383"/>
    <w:rsid w:val="00B23603"/>
    <w:rsid w:val="00B24A60"/>
    <w:rsid w:val="00B24B4C"/>
    <w:rsid w:val="00B24E39"/>
    <w:rsid w:val="00B26214"/>
    <w:rsid w:val="00B26581"/>
    <w:rsid w:val="00B267B4"/>
    <w:rsid w:val="00B26D49"/>
    <w:rsid w:val="00B26EED"/>
    <w:rsid w:val="00B272B7"/>
    <w:rsid w:val="00B30872"/>
    <w:rsid w:val="00B30AD2"/>
    <w:rsid w:val="00B31352"/>
    <w:rsid w:val="00B31FDA"/>
    <w:rsid w:val="00B324FC"/>
    <w:rsid w:val="00B337C2"/>
    <w:rsid w:val="00B33937"/>
    <w:rsid w:val="00B33A67"/>
    <w:rsid w:val="00B33D78"/>
    <w:rsid w:val="00B353FD"/>
    <w:rsid w:val="00B35ED1"/>
    <w:rsid w:val="00B36346"/>
    <w:rsid w:val="00B3654C"/>
    <w:rsid w:val="00B3666E"/>
    <w:rsid w:val="00B36796"/>
    <w:rsid w:val="00B36B20"/>
    <w:rsid w:val="00B37580"/>
    <w:rsid w:val="00B40214"/>
    <w:rsid w:val="00B4110B"/>
    <w:rsid w:val="00B41213"/>
    <w:rsid w:val="00B419FE"/>
    <w:rsid w:val="00B43BCE"/>
    <w:rsid w:val="00B4437C"/>
    <w:rsid w:val="00B45387"/>
    <w:rsid w:val="00B458CE"/>
    <w:rsid w:val="00B45BAB"/>
    <w:rsid w:val="00B47A38"/>
    <w:rsid w:val="00B50370"/>
    <w:rsid w:val="00B5056E"/>
    <w:rsid w:val="00B50CCF"/>
    <w:rsid w:val="00B51799"/>
    <w:rsid w:val="00B51A4D"/>
    <w:rsid w:val="00B51D61"/>
    <w:rsid w:val="00B52012"/>
    <w:rsid w:val="00B53E23"/>
    <w:rsid w:val="00B547B6"/>
    <w:rsid w:val="00B57F31"/>
    <w:rsid w:val="00B6016E"/>
    <w:rsid w:val="00B614E4"/>
    <w:rsid w:val="00B61C1B"/>
    <w:rsid w:val="00B6290F"/>
    <w:rsid w:val="00B62B7A"/>
    <w:rsid w:val="00B66ACF"/>
    <w:rsid w:val="00B67BBE"/>
    <w:rsid w:val="00B7069D"/>
    <w:rsid w:val="00B7094F"/>
    <w:rsid w:val="00B70D4E"/>
    <w:rsid w:val="00B70FFA"/>
    <w:rsid w:val="00B71697"/>
    <w:rsid w:val="00B71BC8"/>
    <w:rsid w:val="00B73488"/>
    <w:rsid w:val="00B73F86"/>
    <w:rsid w:val="00B74291"/>
    <w:rsid w:val="00B768D2"/>
    <w:rsid w:val="00B76AD2"/>
    <w:rsid w:val="00B77ED4"/>
    <w:rsid w:val="00B77F3B"/>
    <w:rsid w:val="00B802BD"/>
    <w:rsid w:val="00B806E8"/>
    <w:rsid w:val="00B80E1F"/>
    <w:rsid w:val="00B81526"/>
    <w:rsid w:val="00B8186C"/>
    <w:rsid w:val="00B8204C"/>
    <w:rsid w:val="00B820B1"/>
    <w:rsid w:val="00B84E13"/>
    <w:rsid w:val="00B859A4"/>
    <w:rsid w:val="00B86474"/>
    <w:rsid w:val="00B8734C"/>
    <w:rsid w:val="00B91341"/>
    <w:rsid w:val="00B91AE0"/>
    <w:rsid w:val="00B93F7D"/>
    <w:rsid w:val="00B94662"/>
    <w:rsid w:val="00B94F86"/>
    <w:rsid w:val="00B96241"/>
    <w:rsid w:val="00B964C5"/>
    <w:rsid w:val="00B97FEF"/>
    <w:rsid w:val="00BA0550"/>
    <w:rsid w:val="00BA1B32"/>
    <w:rsid w:val="00BA3488"/>
    <w:rsid w:val="00BA369A"/>
    <w:rsid w:val="00BA3DDE"/>
    <w:rsid w:val="00BA47D8"/>
    <w:rsid w:val="00BA483F"/>
    <w:rsid w:val="00BA4BFD"/>
    <w:rsid w:val="00BA64A2"/>
    <w:rsid w:val="00BA66A6"/>
    <w:rsid w:val="00BA7CD1"/>
    <w:rsid w:val="00BB0A50"/>
    <w:rsid w:val="00BB0A7B"/>
    <w:rsid w:val="00BB1A52"/>
    <w:rsid w:val="00BB26B3"/>
    <w:rsid w:val="00BB405F"/>
    <w:rsid w:val="00BB5972"/>
    <w:rsid w:val="00BB5A94"/>
    <w:rsid w:val="00BB5D44"/>
    <w:rsid w:val="00BB6783"/>
    <w:rsid w:val="00BB6929"/>
    <w:rsid w:val="00BB7538"/>
    <w:rsid w:val="00BB7EEC"/>
    <w:rsid w:val="00BC09DD"/>
    <w:rsid w:val="00BC1CE9"/>
    <w:rsid w:val="00BC2321"/>
    <w:rsid w:val="00BC2670"/>
    <w:rsid w:val="00BC34D7"/>
    <w:rsid w:val="00BC3BEE"/>
    <w:rsid w:val="00BC453C"/>
    <w:rsid w:val="00BC484D"/>
    <w:rsid w:val="00BC4C74"/>
    <w:rsid w:val="00BC4F3D"/>
    <w:rsid w:val="00BC4FFC"/>
    <w:rsid w:val="00BC5116"/>
    <w:rsid w:val="00BC6561"/>
    <w:rsid w:val="00BC6EC6"/>
    <w:rsid w:val="00BC7600"/>
    <w:rsid w:val="00BD0C3D"/>
    <w:rsid w:val="00BD0D58"/>
    <w:rsid w:val="00BD1757"/>
    <w:rsid w:val="00BD1A9F"/>
    <w:rsid w:val="00BD26CD"/>
    <w:rsid w:val="00BD2ADC"/>
    <w:rsid w:val="00BD2D8D"/>
    <w:rsid w:val="00BD414A"/>
    <w:rsid w:val="00BD51A5"/>
    <w:rsid w:val="00BD68AC"/>
    <w:rsid w:val="00BD6D82"/>
    <w:rsid w:val="00BD7CF9"/>
    <w:rsid w:val="00BE04B3"/>
    <w:rsid w:val="00BE2A70"/>
    <w:rsid w:val="00BE2F58"/>
    <w:rsid w:val="00BE654E"/>
    <w:rsid w:val="00BE7578"/>
    <w:rsid w:val="00BE787A"/>
    <w:rsid w:val="00BE78E0"/>
    <w:rsid w:val="00BE7C22"/>
    <w:rsid w:val="00BF3C6D"/>
    <w:rsid w:val="00BF407F"/>
    <w:rsid w:val="00BF444F"/>
    <w:rsid w:val="00BF498E"/>
    <w:rsid w:val="00BF5140"/>
    <w:rsid w:val="00BF5965"/>
    <w:rsid w:val="00BF6C2E"/>
    <w:rsid w:val="00BF6F12"/>
    <w:rsid w:val="00BF7C61"/>
    <w:rsid w:val="00C0011E"/>
    <w:rsid w:val="00C00A3D"/>
    <w:rsid w:val="00C00C13"/>
    <w:rsid w:val="00C03E96"/>
    <w:rsid w:val="00C04145"/>
    <w:rsid w:val="00C042A8"/>
    <w:rsid w:val="00C05877"/>
    <w:rsid w:val="00C072F9"/>
    <w:rsid w:val="00C0766F"/>
    <w:rsid w:val="00C079B5"/>
    <w:rsid w:val="00C07F1A"/>
    <w:rsid w:val="00C10B69"/>
    <w:rsid w:val="00C11935"/>
    <w:rsid w:val="00C138E2"/>
    <w:rsid w:val="00C13ACD"/>
    <w:rsid w:val="00C14D82"/>
    <w:rsid w:val="00C15216"/>
    <w:rsid w:val="00C16747"/>
    <w:rsid w:val="00C16AC6"/>
    <w:rsid w:val="00C172E2"/>
    <w:rsid w:val="00C174BC"/>
    <w:rsid w:val="00C21100"/>
    <w:rsid w:val="00C21218"/>
    <w:rsid w:val="00C2163D"/>
    <w:rsid w:val="00C21803"/>
    <w:rsid w:val="00C239A6"/>
    <w:rsid w:val="00C2412B"/>
    <w:rsid w:val="00C25886"/>
    <w:rsid w:val="00C26730"/>
    <w:rsid w:val="00C267CA"/>
    <w:rsid w:val="00C27636"/>
    <w:rsid w:val="00C27CBD"/>
    <w:rsid w:val="00C31D99"/>
    <w:rsid w:val="00C3255F"/>
    <w:rsid w:val="00C3371D"/>
    <w:rsid w:val="00C33AD0"/>
    <w:rsid w:val="00C33C3D"/>
    <w:rsid w:val="00C33FE7"/>
    <w:rsid w:val="00C35470"/>
    <w:rsid w:val="00C35968"/>
    <w:rsid w:val="00C35ECD"/>
    <w:rsid w:val="00C360E0"/>
    <w:rsid w:val="00C3735B"/>
    <w:rsid w:val="00C37661"/>
    <w:rsid w:val="00C37D76"/>
    <w:rsid w:val="00C4073C"/>
    <w:rsid w:val="00C41514"/>
    <w:rsid w:val="00C4151E"/>
    <w:rsid w:val="00C41FBA"/>
    <w:rsid w:val="00C4284A"/>
    <w:rsid w:val="00C42F17"/>
    <w:rsid w:val="00C433CE"/>
    <w:rsid w:val="00C4466D"/>
    <w:rsid w:val="00C452AE"/>
    <w:rsid w:val="00C453D9"/>
    <w:rsid w:val="00C45DDD"/>
    <w:rsid w:val="00C46F83"/>
    <w:rsid w:val="00C47160"/>
    <w:rsid w:val="00C47214"/>
    <w:rsid w:val="00C47819"/>
    <w:rsid w:val="00C47FF1"/>
    <w:rsid w:val="00C50A12"/>
    <w:rsid w:val="00C52030"/>
    <w:rsid w:val="00C523DC"/>
    <w:rsid w:val="00C52C0D"/>
    <w:rsid w:val="00C52FD3"/>
    <w:rsid w:val="00C53726"/>
    <w:rsid w:val="00C53B19"/>
    <w:rsid w:val="00C54787"/>
    <w:rsid w:val="00C57624"/>
    <w:rsid w:val="00C6122D"/>
    <w:rsid w:val="00C62071"/>
    <w:rsid w:val="00C620F4"/>
    <w:rsid w:val="00C624B3"/>
    <w:rsid w:val="00C63A4A"/>
    <w:rsid w:val="00C64703"/>
    <w:rsid w:val="00C655E7"/>
    <w:rsid w:val="00C668B3"/>
    <w:rsid w:val="00C66C35"/>
    <w:rsid w:val="00C66F6B"/>
    <w:rsid w:val="00C673E8"/>
    <w:rsid w:val="00C67749"/>
    <w:rsid w:val="00C70D2E"/>
    <w:rsid w:val="00C70E7C"/>
    <w:rsid w:val="00C710EA"/>
    <w:rsid w:val="00C71B9A"/>
    <w:rsid w:val="00C72590"/>
    <w:rsid w:val="00C72998"/>
    <w:rsid w:val="00C72C51"/>
    <w:rsid w:val="00C734D7"/>
    <w:rsid w:val="00C73964"/>
    <w:rsid w:val="00C73C41"/>
    <w:rsid w:val="00C73F25"/>
    <w:rsid w:val="00C74BD9"/>
    <w:rsid w:val="00C768CE"/>
    <w:rsid w:val="00C76CDF"/>
    <w:rsid w:val="00C771D1"/>
    <w:rsid w:val="00C77F78"/>
    <w:rsid w:val="00C80D29"/>
    <w:rsid w:val="00C81937"/>
    <w:rsid w:val="00C81DD7"/>
    <w:rsid w:val="00C8215A"/>
    <w:rsid w:val="00C83C4D"/>
    <w:rsid w:val="00C84443"/>
    <w:rsid w:val="00C8485D"/>
    <w:rsid w:val="00C85059"/>
    <w:rsid w:val="00C86145"/>
    <w:rsid w:val="00C87FBC"/>
    <w:rsid w:val="00C9087A"/>
    <w:rsid w:val="00C924F9"/>
    <w:rsid w:val="00C93810"/>
    <w:rsid w:val="00C93E4D"/>
    <w:rsid w:val="00C94DCD"/>
    <w:rsid w:val="00C94F50"/>
    <w:rsid w:val="00C970CC"/>
    <w:rsid w:val="00CA0960"/>
    <w:rsid w:val="00CA1858"/>
    <w:rsid w:val="00CA2B24"/>
    <w:rsid w:val="00CA43D8"/>
    <w:rsid w:val="00CA46D3"/>
    <w:rsid w:val="00CA4B8F"/>
    <w:rsid w:val="00CA4BA3"/>
    <w:rsid w:val="00CA5D9B"/>
    <w:rsid w:val="00CA6DE3"/>
    <w:rsid w:val="00CA7229"/>
    <w:rsid w:val="00CA7359"/>
    <w:rsid w:val="00CA77E8"/>
    <w:rsid w:val="00CA77F8"/>
    <w:rsid w:val="00CA7BAB"/>
    <w:rsid w:val="00CB27F1"/>
    <w:rsid w:val="00CB3330"/>
    <w:rsid w:val="00CB4339"/>
    <w:rsid w:val="00CB481C"/>
    <w:rsid w:val="00CB4DDA"/>
    <w:rsid w:val="00CB4FF8"/>
    <w:rsid w:val="00CB59F1"/>
    <w:rsid w:val="00CB60BF"/>
    <w:rsid w:val="00CB6A4F"/>
    <w:rsid w:val="00CB6BC6"/>
    <w:rsid w:val="00CB76AD"/>
    <w:rsid w:val="00CB789D"/>
    <w:rsid w:val="00CC06B0"/>
    <w:rsid w:val="00CC0D39"/>
    <w:rsid w:val="00CC0EAD"/>
    <w:rsid w:val="00CC100C"/>
    <w:rsid w:val="00CC1496"/>
    <w:rsid w:val="00CC16F8"/>
    <w:rsid w:val="00CC19FF"/>
    <w:rsid w:val="00CC31BD"/>
    <w:rsid w:val="00CC3D03"/>
    <w:rsid w:val="00CC415A"/>
    <w:rsid w:val="00CC4480"/>
    <w:rsid w:val="00CC4A4C"/>
    <w:rsid w:val="00CC58CB"/>
    <w:rsid w:val="00CC5BB9"/>
    <w:rsid w:val="00CC68FF"/>
    <w:rsid w:val="00CC7888"/>
    <w:rsid w:val="00CC7B54"/>
    <w:rsid w:val="00CD0F7C"/>
    <w:rsid w:val="00CD241E"/>
    <w:rsid w:val="00CD4DFC"/>
    <w:rsid w:val="00CD6D35"/>
    <w:rsid w:val="00CE14A1"/>
    <w:rsid w:val="00CE249E"/>
    <w:rsid w:val="00CE5BA7"/>
    <w:rsid w:val="00CE6AE4"/>
    <w:rsid w:val="00CE6F44"/>
    <w:rsid w:val="00CE72B1"/>
    <w:rsid w:val="00CF02F8"/>
    <w:rsid w:val="00CF0351"/>
    <w:rsid w:val="00CF079E"/>
    <w:rsid w:val="00CF16E8"/>
    <w:rsid w:val="00CF1AED"/>
    <w:rsid w:val="00CF2660"/>
    <w:rsid w:val="00CF26D7"/>
    <w:rsid w:val="00CF28B8"/>
    <w:rsid w:val="00CF3449"/>
    <w:rsid w:val="00CF3477"/>
    <w:rsid w:val="00CF5C56"/>
    <w:rsid w:val="00CF6B4B"/>
    <w:rsid w:val="00CF7CF0"/>
    <w:rsid w:val="00D00379"/>
    <w:rsid w:val="00D00DAE"/>
    <w:rsid w:val="00D02293"/>
    <w:rsid w:val="00D0383B"/>
    <w:rsid w:val="00D038A7"/>
    <w:rsid w:val="00D038C3"/>
    <w:rsid w:val="00D0401F"/>
    <w:rsid w:val="00D04C51"/>
    <w:rsid w:val="00D051FE"/>
    <w:rsid w:val="00D05332"/>
    <w:rsid w:val="00D06363"/>
    <w:rsid w:val="00D06D8D"/>
    <w:rsid w:val="00D07DD5"/>
    <w:rsid w:val="00D11F42"/>
    <w:rsid w:val="00D129F7"/>
    <w:rsid w:val="00D132D2"/>
    <w:rsid w:val="00D13615"/>
    <w:rsid w:val="00D24193"/>
    <w:rsid w:val="00D247CE"/>
    <w:rsid w:val="00D24D16"/>
    <w:rsid w:val="00D24D58"/>
    <w:rsid w:val="00D25A30"/>
    <w:rsid w:val="00D271D9"/>
    <w:rsid w:val="00D306BA"/>
    <w:rsid w:val="00D31BBE"/>
    <w:rsid w:val="00D31E79"/>
    <w:rsid w:val="00D31F1C"/>
    <w:rsid w:val="00D323F9"/>
    <w:rsid w:val="00D354A3"/>
    <w:rsid w:val="00D357B8"/>
    <w:rsid w:val="00D35FFA"/>
    <w:rsid w:val="00D36526"/>
    <w:rsid w:val="00D367A9"/>
    <w:rsid w:val="00D379A1"/>
    <w:rsid w:val="00D41ED5"/>
    <w:rsid w:val="00D41FEA"/>
    <w:rsid w:val="00D4244A"/>
    <w:rsid w:val="00D42918"/>
    <w:rsid w:val="00D4313B"/>
    <w:rsid w:val="00D43D25"/>
    <w:rsid w:val="00D44F7D"/>
    <w:rsid w:val="00D4578E"/>
    <w:rsid w:val="00D45874"/>
    <w:rsid w:val="00D4670F"/>
    <w:rsid w:val="00D46C35"/>
    <w:rsid w:val="00D46E08"/>
    <w:rsid w:val="00D47E74"/>
    <w:rsid w:val="00D50ADB"/>
    <w:rsid w:val="00D51221"/>
    <w:rsid w:val="00D51961"/>
    <w:rsid w:val="00D520E6"/>
    <w:rsid w:val="00D52755"/>
    <w:rsid w:val="00D53509"/>
    <w:rsid w:val="00D53724"/>
    <w:rsid w:val="00D53AB7"/>
    <w:rsid w:val="00D54A7D"/>
    <w:rsid w:val="00D56A4C"/>
    <w:rsid w:val="00D57512"/>
    <w:rsid w:val="00D577E6"/>
    <w:rsid w:val="00D578C5"/>
    <w:rsid w:val="00D60165"/>
    <w:rsid w:val="00D60576"/>
    <w:rsid w:val="00D63669"/>
    <w:rsid w:val="00D640C0"/>
    <w:rsid w:val="00D64A5C"/>
    <w:rsid w:val="00D661A5"/>
    <w:rsid w:val="00D665D0"/>
    <w:rsid w:val="00D71130"/>
    <w:rsid w:val="00D716EF"/>
    <w:rsid w:val="00D71AA1"/>
    <w:rsid w:val="00D71C1B"/>
    <w:rsid w:val="00D71DD5"/>
    <w:rsid w:val="00D730D0"/>
    <w:rsid w:val="00D74596"/>
    <w:rsid w:val="00D76733"/>
    <w:rsid w:val="00D800E9"/>
    <w:rsid w:val="00D8028A"/>
    <w:rsid w:val="00D8078E"/>
    <w:rsid w:val="00D809F8"/>
    <w:rsid w:val="00D80AEE"/>
    <w:rsid w:val="00D81183"/>
    <w:rsid w:val="00D81326"/>
    <w:rsid w:val="00D82FFA"/>
    <w:rsid w:val="00D832B9"/>
    <w:rsid w:val="00D833A8"/>
    <w:rsid w:val="00D836BE"/>
    <w:rsid w:val="00D83CC0"/>
    <w:rsid w:val="00D86BD6"/>
    <w:rsid w:val="00D90069"/>
    <w:rsid w:val="00D9204F"/>
    <w:rsid w:val="00D92FC3"/>
    <w:rsid w:val="00D9356A"/>
    <w:rsid w:val="00D94F80"/>
    <w:rsid w:val="00D96854"/>
    <w:rsid w:val="00D9766B"/>
    <w:rsid w:val="00DA2543"/>
    <w:rsid w:val="00DA2794"/>
    <w:rsid w:val="00DA3A6C"/>
    <w:rsid w:val="00DA3EE9"/>
    <w:rsid w:val="00DA4093"/>
    <w:rsid w:val="00DA4DCB"/>
    <w:rsid w:val="00DA5405"/>
    <w:rsid w:val="00DA683E"/>
    <w:rsid w:val="00DB081F"/>
    <w:rsid w:val="00DB15B9"/>
    <w:rsid w:val="00DB24DE"/>
    <w:rsid w:val="00DB2595"/>
    <w:rsid w:val="00DB33D6"/>
    <w:rsid w:val="00DB367B"/>
    <w:rsid w:val="00DB47ED"/>
    <w:rsid w:val="00DB499B"/>
    <w:rsid w:val="00DB6176"/>
    <w:rsid w:val="00DB6F46"/>
    <w:rsid w:val="00DB709E"/>
    <w:rsid w:val="00DC1251"/>
    <w:rsid w:val="00DC136B"/>
    <w:rsid w:val="00DC1465"/>
    <w:rsid w:val="00DC2ADB"/>
    <w:rsid w:val="00DC43E8"/>
    <w:rsid w:val="00DC4997"/>
    <w:rsid w:val="00DC7C92"/>
    <w:rsid w:val="00DD02E3"/>
    <w:rsid w:val="00DD057A"/>
    <w:rsid w:val="00DD1F62"/>
    <w:rsid w:val="00DD282E"/>
    <w:rsid w:val="00DD28B9"/>
    <w:rsid w:val="00DD35F8"/>
    <w:rsid w:val="00DD570F"/>
    <w:rsid w:val="00DD57BF"/>
    <w:rsid w:val="00DD5F24"/>
    <w:rsid w:val="00DD62B5"/>
    <w:rsid w:val="00DD67F5"/>
    <w:rsid w:val="00DD6F36"/>
    <w:rsid w:val="00DD7807"/>
    <w:rsid w:val="00DE3077"/>
    <w:rsid w:val="00DE4638"/>
    <w:rsid w:val="00DE4DE4"/>
    <w:rsid w:val="00DE6365"/>
    <w:rsid w:val="00DE70AD"/>
    <w:rsid w:val="00DE73ED"/>
    <w:rsid w:val="00DE7C3D"/>
    <w:rsid w:val="00DF22AE"/>
    <w:rsid w:val="00DF33A8"/>
    <w:rsid w:val="00DF3894"/>
    <w:rsid w:val="00DF3F59"/>
    <w:rsid w:val="00DF46B0"/>
    <w:rsid w:val="00DF4AEF"/>
    <w:rsid w:val="00DF65C5"/>
    <w:rsid w:val="00DF67A8"/>
    <w:rsid w:val="00DF750C"/>
    <w:rsid w:val="00DF7AF5"/>
    <w:rsid w:val="00DF7C64"/>
    <w:rsid w:val="00E0045C"/>
    <w:rsid w:val="00E007A5"/>
    <w:rsid w:val="00E0134E"/>
    <w:rsid w:val="00E020AE"/>
    <w:rsid w:val="00E02A79"/>
    <w:rsid w:val="00E037A5"/>
    <w:rsid w:val="00E0457E"/>
    <w:rsid w:val="00E04DD0"/>
    <w:rsid w:val="00E04E3C"/>
    <w:rsid w:val="00E06866"/>
    <w:rsid w:val="00E06B46"/>
    <w:rsid w:val="00E07D35"/>
    <w:rsid w:val="00E07F0F"/>
    <w:rsid w:val="00E1075A"/>
    <w:rsid w:val="00E10E1A"/>
    <w:rsid w:val="00E1268C"/>
    <w:rsid w:val="00E12763"/>
    <w:rsid w:val="00E1286B"/>
    <w:rsid w:val="00E128C2"/>
    <w:rsid w:val="00E1381E"/>
    <w:rsid w:val="00E13FE3"/>
    <w:rsid w:val="00E15463"/>
    <w:rsid w:val="00E1567E"/>
    <w:rsid w:val="00E157E1"/>
    <w:rsid w:val="00E15A7C"/>
    <w:rsid w:val="00E177B8"/>
    <w:rsid w:val="00E20193"/>
    <w:rsid w:val="00E2027B"/>
    <w:rsid w:val="00E2144E"/>
    <w:rsid w:val="00E22354"/>
    <w:rsid w:val="00E22453"/>
    <w:rsid w:val="00E22490"/>
    <w:rsid w:val="00E226F3"/>
    <w:rsid w:val="00E228F6"/>
    <w:rsid w:val="00E22958"/>
    <w:rsid w:val="00E23837"/>
    <w:rsid w:val="00E2565C"/>
    <w:rsid w:val="00E26171"/>
    <w:rsid w:val="00E2630A"/>
    <w:rsid w:val="00E266A4"/>
    <w:rsid w:val="00E27009"/>
    <w:rsid w:val="00E31098"/>
    <w:rsid w:val="00E3125D"/>
    <w:rsid w:val="00E3184F"/>
    <w:rsid w:val="00E3198C"/>
    <w:rsid w:val="00E31D38"/>
    <w:rsid w:val="00E31F51"/>
    <w:rsid w:val="00E32020"/>
    <w:rsid w:val="00E32365"/>
    <w:rsid w:val="00E32D5D"/>
    <w:rsid w:val="00E335FF"/>
    <w:rsid w:val="00E33924"/>
    <w:rsid w:val="00E33E39"/>
    <w:rsid w:val="00E3424C"/>
    <w:rsid w:val="00E35864"/>
    <w:rsid w:val="00E35A96"/>
    <w:rsid w:val="00E35BDF"/>
    <w:rsid w:val="00E35DDC"/>
    <w:rsid w:val="00E36FB6"/>
    <w:rsid w:val="00E3725B"/>
    <w:rsid w:val="00E375E5"/>
    <w:rsid w:val="00E376E1"/>
    <w:rsid w:val="00E402F8"/>
    <w:rsid w:val="00E4062F"/>
    <w:rsid w:val="00E41101"/>
    <w:rsid w:val="00E41F0D"/>
    <w:rsid w:val="00E45628"/>
    <w:rsid w:val="00E46059"/>
    <w:rsid w:val="00E50DB9"/>
    <w:rsid w:val="00E51CB5"/>
    <w:rsid w:val="00E53E3A"/>
    <w:rsid w:val="00E54038"/>
    <w:rsid w:val="00E55A52"/>
    <w:rsid w:val="00E57FAB"/>
    <w:rsid w:val="00E602F2"/>
    <w:rsid w:val="00E603C7"/>
    <w:rsid w:val="00E603DC"/>
    <w:rsid w:val="00E60A03"/>
    <w:rsid w:val="00E60AAE"/>
    <w:rsid w:val="00E615B9"/>
    <w:rsid w:val="00E62210"/>
    <w:rsid w:val="00E627C8"/>
    <w:rsid w:val="00E6334D"/>
    <w:rsid w:val="00E64AFC"/>
    <w:rsid w:val="00E66106"/>
    <w:rsid w:val="00E66F4C"/>
    <w:rsid w:val="00E6702F"/>
    <w:rsid w:val="00E70F4C"/>
    <w:rsid w:val="00E71D0B"/>
    <w:rsid w:val="00E7219F"/>
    <w:rsid w:val="00E72A76"/>
    <w:rsid w:val="00E747D4"/>
    <w:rsid w:val="00E75296"/>
    <w:rsid w:val="00E769A0"/>
    <w:rsid w:val="00E779EE"/>
    <w:rsid w:val="00E80090"/>
    <w:rsid w:val="00E80FEF"/>
    <w:rsid w:val="00E82166"/>
    <w:rsid w:val="00E825AF"/>
    <w:rsid w:val="00E82642"/>
    <w:rsid w:val="00E84626"/>
    <w:rsid w:val="00E8548E"/>
    <w:rsid w:val="00E86111"/>
    <w:rsid w:val="00E8718C"/>
    <w:rsid w:val="00E873A7"/>
    <w:rsid w:val="00E87680"/>
    <w:rsid w:val="00E90C6C"/>
    <w:rsid w:val="00E91883"/>
    <w:rsid w:val="00E92F6C"/>
    <w:rsid w:val="00E93345"/>
    <w:rsid w:val="00E9336D"/>
    <w:rsid w:val="00E934BC"/>
    <w:rsid w:val="00E95537"/>
    <w:rsid w:val="00E95B6E"/>
    <w:rsid w:val="00E96BC6"/>
    <w:rsid w:val="00E96D33"/>
    <w:rsid w:val="00EA0ADD"/>
    <w:rsid w:val="00EA1D37"/>
    <w:rsid w:val="00EA5171"/>
    <w:rsid w:val="00EA5959"/>
    <w:rsid w:val="00EA7A14"/>
    <w:rsid w:val="00EB036A"/>
    <w:rsid w:val="00EB062A"/>
    <w:rsid w:val="00EB1FBA"/>
    <w:rsid w:val="00EB2657"/>
    <w:rsid w:val="00EB2CB6"/>
    <w:rsid w:val="00EB3076"/>
    <w:rsid w:val="00EB38EC"/>
    <w:rsid w:val="00EB3B2F"/>
    <w:rsid w:val="00EB3D3B"/>
    <w:rsid w:val="00EB44B5"/>
    <w:rsid w:val="00EB53CB"/>
    <w:rsid w:val="00EB5B8A"/>
    <w:rsid w:val="00EB6FE9"/>
    <w:rsid w:val="00EB760F"/>
    <w:rsid w:val="00EC142F"/>
    <w:rsid w:val="00EC2714"/>
    <w:rsid w:val="00EC2C8B"/>
    <w:rsid w:val="00EC30E4"/>
    <w:rsid w:val="00EC44F8"/>
    <w:rsid w:val="00EC4745"/>
    <w:rsid w:val="00EC584A"/>
    <w:rsid w:val="00EC5933"/>
    <w:rsid w:val="00EC6828"/>
    <w:rsid w:val="00EC79B2"/>
    <w:rsid w:val="00ED08FE"/>
    <w:rsid w:val="00ED1169"/>
    <w:rsid w:val="00ED435D"/>
    <w:rsid w:val="00ED630D"/>
    <w:rsid w:val="00ED6E43"/>
    <w:rsid w:val="00ED7304"/>
    <w:rsid w:val="00ED7578"/>
    <w:rsid w:val="00EE0705"/>
    <w:rsid w:val="00EE15D9"/>
    <w:rsid w:val="00EE35C7"/>
    <w:rsid w:val="00EE3BAF"/>
    <w:rsid w:val="00EE5920"/>
    <w:rsid w:val="00EE694C"/>
    <w:rsid w:val="00EE775D"/>
    <w:rsid w:val="00EE7C3C"/>
    <w:rsid w:val="00EE7EA0"/>
    <w:rsid w:val="00EF0DA9"/>
    <w:rsid w:val="00EF1114"/>
    <w:rsid w:val="00EF1985"/>
    <w:rsid w:val="00EF19E1"/>
    <w:rsid w:val="00EF2584"/>
    <w:rsid w:val="00EF262E"/>
    <w:rsid w:val="00EF47B4"/>
    <w:rsid w:val="00EF4869"/>
    <w:rsid w:val="00EF5163"/>
    <w:rsid w:val="00EF54B3"/>
    <w:rsid w:val="00EF56B7"/>
    <w:rsid w:val="00EF6138"/>
    <w:rsid w:val="00EF6F5B"/>
    <w:rsid w:val="00F00449"/>
    <w:rsid w:val="00F00B98"/>
    <w:rsid w:val="00F026CF"/>
    <w:rsid w:val="00F04C05"/>
    <w:rsid w:val="00F054BF"/>
    <w:rsid w:val="00F060EA"/>
    <w:rsid w:val="00F11220"/>
    <w:rsid w:val="00F1405E"/>
    <w:rsid w:val="00F14EC2"/>
    <w:rsid w:val="00F1512E"/>
    <w:rsid w:val="00F17B20"/>
    <w:rsid w:val="00F17F1F"/>
    <w:rsid w:val="00F20A0A"/>
    <w:rsid w:val="00F2176C"/>
    <w:rsid w:val="00F22428"/>
    <w:rsid w:val="00F22DBB"/>
    <w:rsid w:val="00F240A1"/>
    <w:rsid w:val="00F24693"/>
    <w:rsid w:val="00F24733"/>
    <w:rsid w:val="00F24B52"/>
    <w:rsid w:val="00F26107"/>
    <w:rsid w:val="00F26F08"/>
    <w:rsid w:val="00F271A4"/>
    <w:rsid w:val="00F30205"/>
    <w:rsid w:val="00F31F24"/>
    <w:rsid w:val="00F3300A"/>
    <w:rsid w:val="00F3324D"/>
    <w:rsid w:val="00F33AF4"/>
    <w:rsid w:val="00F33DB4"/>
    <w:rsid w:val="00F3401F"/>
    <w:rsid w:val="00F34A7C"/>
    <w:rsid w:val="00F34E8C"/>
    <w:rsid w:val="00F35D96"/>
    <w:rsid w:val="00F365D5"/>
    <w:rsid w:val="00F36B7B"/>
    <w:rsid w:val="00F40738"/>
    <w:rsid w:val="00F40D20"/>
    <w:rsid w:val="00F42B9B"/>
    <w:rsid w:val="00F430DC"/>
    <w:rsid w:val="00F437DF"/>
    <w:rsid w:val="00F467F2"/>
    <w:rsid w:val="00F508CD"/>
    <w:rsid w:val="00F511E3"/>
    <w:rsid w:val="00F51EAF"/>
    <w:rsid w:val="00F524C8"/>
    <w:rsid w:val="00F52D1E"/>
    <w:rsid w:val="00F53DA4"/>
    <w:rsid w:val="00F54A52"/>
    <w:rsid w:val="00F54B9D"/>
    <w:rsid w:val="00F55FC9"/>
    <w:rsid w:val="00F56A75"/>
    <w:rsid w:val="00F57A98"/>
    <w:rsid w:val="00F57AD4"/>
    <w:rsid w:val="00F6186C"/>
    <w:rsid w:val="00F61E33"/>
    <w:rsid w:val="00F623A8"/>
    <w:rsid w:val="00F629D4"/>
    <w:rsid w:val="00F62D7A"/>
    <w:rsid w:val="00F63107"/>
    <w:rsid w:val="00F631FA"/>
    <w:rsid w:val="00F63678"/>
    <w:rsid w:val="00F63930"/>
    <w:rsid w:val="00F646FD"/>
    <w:rsid w:val="00F64E41"/>
    <w:rsid w:val="00F651EF"/>
    <w:rsid w:val="00F66A56"/>
    <w:rsid w:val="00F66A6E"/>
    <w:rsid w:val="00F67024"/>
    <w:rsid w:val="00F67971"/>
    <w:rsid w:val="00F701DF"/>
    <w:rsid w:val="00F70571"/>
    <w:rsid w:val="00F70B9B"/>
    <w:rsid w:val="00F7153A"/>
    <w:rsid w:val="00F7157B"/>
    <w:rsid w:val="00F71600"/>
    <w:rsid w:val="00F724DA"/>
    <w:rsid w:val="00F732CF"/>
    <w:rsid w:val="00F739FC"/>
    <w:rsid w:val="00F75034"/>
    <w:rsid w:val="00F75098"/>
    <w:rsid w:val="00F75636"/>
    <w:rsid w:val="00F76206"/>
    <w:rsid w:val="00F8039D"/>
    <w:rsid w:val="00F817FC"/>
    <w:rsid w:val="00F82EE5"/>
    <w:rsid w:val="00F83064"/>
    <w:rsid w:val="00F83BBC"/>
    <w:rsid w:val="00F83FAE"/>
    <w:rsid w:val="00F840A5"/>
    <w:rsid w:val="00F85C0E"/>
    <w:rsid w:val="00F86C46"/>
    <w:rsid w:val="00F86CDA"/>
    <w:rsid w:val="00F86EAA"/>
    <w:rsid w:val="00F87A1D"/>
    <w:rsid w:val="00F90F0C"/>
    <w:rsid w:val="00F911EF"/>
    <w:rsid w:val="00F9182F"/>
    <w:rsid w:val="00F92E1F"/>
    <w:rsid w:val="00F93BAB"/>
    <w:rsid w:val="00F95378"/>
    <w:rsid w:val="00F95C56"/>
    <w:rsid w:val="00F96B63"/>
    <w:rsid w:val="00F96D68"/>
    <w:rsid w:val="00F975F5"/>
    <w:rsid w:val="00FA0CFF"/>
    <w:rsid w:val="00FA1E16"/>
    <w:rsid w:val="00FA2130"/>
    <w:rsid w:val="00FA28BE"/>
    <w:rsid w:val="00FA2BB0"/>
    <w:rsid w:val="00FA2DBC"/>
    <w:rsid w:val="00FA30EB"/>
    <w:rsid w:val="00FA38D5"/>
    <w:rsid w:val="00FA452B"/>
    <w:rsid w:val="00FA4C87"/>
    <w:rsid w:val="00FA6C92"/>
    <w:rsid w:val="00FB013F"/>
    <w:rsid w:val="00FB0C8F"/>
    <w:rsid w:val="00FB1432"/>
    <w:rsid w:val="00FB2F1C"/>
    <w:rsid w:val="00FB2FA8"/>
    <w:rsid w:val="00FB3441"/>
    <w:rsid w:val="00FB4452"/>
    <w:rsid w:val="00FB4C5E"/>
    <w:rsid w:val="00FB53C4"/>
    <w:rsid w:val="00FB7375"/>
    <w:rsid w:val="00FB76CC"/>
    <w:rsid w:val="00FB7997"/>
    <w:rsid w:val="00FC0B5C"/>
    <w:rsid w:val="00FC41EB"/>
    <w:rsid w:val="00FC4380"/>
    <w:rsid w:val="00FC45A7"/>
    <w:rsid w:val="00FC59C0"/>
    <w:rsid w:val="00FC64A8"/>
    <w:rsid w:val="00FD0638"/>
    <w:rsid w:val="00FD10FF"/>
    <w:rsid w:val="00FD1756"/>
    <w:rsid w:val="00FD2042"/>
    <w:rsid w:val="00FD2CEF"/>
    <w:rsid w:val="00FD5F10"/>
    <w:rsid w:val="00FD6255"/>
    <w:rsid w:val="00FD6C11"/>
    <w:rsid w:val="00FD762E"/>
    <w:rsid w:val="00FD76EB"/>
    <w:rsid w:val="00FD7774"/>
    <w:rsid w:val="00FE197B"/>
    <w:rsid w:val="00FE266C"/>
    <w:rsid w:val="00FE3156"/>
    <w:rsid w:val="00FE41B5"/>
    <w:rsid w:val="00FE59C3"/>
    <w:rsid w:val="00FE5AF5"/>
    <w:rsid w:val="00FE5C29"/>
    <w:rsid w:val="00FE647A"/>
    <w:rsid w:val="00FF13F9"/>
    <w:rsid w:val="00FF2ADE"/>
    <w:rsid w:val="00FF2D88"/>
    <w:rsid w:val="00FF4D8F"/>
    <w:rsid w:val="00FF5257"/>
    <w:rsid w:val="00FF59FE"/>
    <w:rsid w:val="00FF6013"/>
    <w:rsid w:val="00FF6315"/>
    <w:rsid w:val="00FF6594"/>
    <w:rsid w:val="00FF6C78"/>
    <w:rsid w:val="00FF7AC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2FF1EB0"/>
  <w15:docId w15:val="{68CBBF13-12CA-47A3-8D4E-C4795DC0E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56524"/>
    <w:pPr>
      <w:spacing w:after="200" w:line="276" w:lineRule="auto"/>
    </w:pPr>
    <w:rPr>
      <w:sz w:val="22"/>
      <w:szCs w:val="22"/>
      <w:lang w:eastAsia="en-US"/>
    </w:rPr>
  </w:style>
  <w:style w:type="paragraph" w:styleId="Nadpis1">
    <w:name w:val="heading 1"/>
    <w:basedOn w:val="Normlny"/>
    <w:next w:val="Normlny"/>
    <w:link w:val="Nadpis1Char"/>
    <w:qFormat/>
    <w:rsid w:val="004B7D19"/>
    <w:pPr>
      <w:keepNext/>
      <w:spacing w:before="240" w:after="240" w:line="240" w:lineRule="auto"/>
      <w:outlineLvl w:val="0"/>
    </w:pPr>
    <w:rPr>
      <w:rFonts w:ascii="Arial Narrow" w:eastAsia="Times New Roman" w:hAnsi="Arial Narrow"/>
      <w:b/>
      <w:bCs/>
      <w:color w:val="4F81BD"/>
      <w:kern w:val="32"/>
      <w:sz w:val="28"/>
      <w:szCs w:val="32"/>
      <w:lang w:val="x-none" w:eastAsia="x-none"/>
    </w:rPr>
  </w:style>
  <w:style w:type="paragraph" w:styleId="Nadpis2">
    <w:name w:val="heading 2"/>
    <w:basedOn w:val="Normlny"/>
    <w:next w:val="Normlny"/>
    <w:link w:val="Nadpis2Char"/>
    <w:qFormat/>
    <w:rsid w:val="009A5CBF"/>
    <w:pPr>
      <w:keepNext/>
      <w:spacing w:before="360" w:after="240" w:line="240" w:lineRule="auto"/>
      <w:outlineLvl w:val="1"/>
    </w:pPr>
    <w:rPr>
      <w:rFonts w:ascii="Arial Narrow" w:eastAsia="Times New Roman" w:hAnsi="Arial Narrow" w:cs="Arial"/>
      <w:bCs/>
      <w:iCs/>
      <w:color w:val="548DD4"/>
      <w:sz w:val="24"/>
      <w:szCs w:val="28"/>
      <w:lang w:eastAsia="cs-CZ"/>
    </w:rPr>
  </w:style>
  <w:style w:type="paragraph" w:styleId="Nadpis3">
    <w:name w:val="heading 3"/>
    <w:basedOn w:val="Normlny"/>
    <w:next w:val="Normlny"/>
    <w:link w:val="Nadpis3Char"/>
    <w:uiPriority w:val="9"/>
    <w:unhideWhenUsed/>
    <w:qFormat/>
    <w:rsid w:val="009E1F9C"/>
    <w:pPr>
      <w:keepNext/>
      <w:keepLines/>
      <w:spacing w:before="60" w:after="60"/>
      <w:outlineLvl w:val="2"/>
    </w:pPr>
    <w:rPr>
      <w:rFonts w:asciiTheme="majorHAnsi" w:eastAsiaTheme="majorEastAsia" w:hAnsiTheme="majorHAnsi" w:cstheme="majorBidi"/>
      <w:color w:val="243F60" w:themeColor="accent1" w:themeShade="7F"/>
      <w:szCs w:val="24"/>
    </w:rPr>
  </w:style>
  <w:style w:type="paragraph" w:styleId="Nadpis4">
    <w:name w:val="heading 4"/>
    <w:basedOn w:val="Normlny"/>
    <w:next w:val="Normlny"/>
    <w:link w:val="Nadpis4Char"/>
    <w:uiPriority w:val="9"/>
    <w:unhideWhenUsed/>
    <w:qFormat/>
    <w:rsid w:val="00374C11"/>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Nadpis5">
    <w:name w:val="heading 5"/>
    <w:basedOn w:val="Normlny"/>
    <w:next w:val="Normlny"/>
    <w:link w:val="Nadpis5Char"/>
    <w:uiPriority w:val="9"/>
    <w:unhideWhenUsed/>
    <w:qFormat/>
    <w:rsid w:val="00AB7743"/>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rsid w:val="00E825AF"/>
    <w:pPr>
      <w:autoSpaceDE w:val="0"/>
      <w:autoSpaceDN w:val="0"/>
      <w:adjustRightInd w:val="0"/>
    </w:pPr>
    <w:rPr>
      <w:rFonts w:ascii="Times New Roman" w:hAnsi="Times New Roman"/>
      <w:color w:val="000000"/>
      <w:sz w:val="24"/>
      <w:szCs w:val="24"/>
    </w:rPr>
  </w:style>
  <w:style w:type="paragraph" w:styleId="Textpoznmkypodiarou">
    <w:name w:val="footnote text"/>
    <w:aliases w:val="Text poznámky pod čiarou 007,_Poznámka pod čiarou,Text poznámky pod eiarou 007,Text poznámky pod èiarou 007,Stinking Styles2,Tekst przypisu- dokt,Char Char Char,Char Char Char Char Char Char Char Char Char,Char Char Ch,o,Car"/>
    <w:basedOn w:val="Normlny"/>
    <w:link w:val="TextpoznmkypodiarouChar"/>
    <w:uiPriority w:val="99"/>
    <w:unhideWhenUsed/>
    <w:qFormat/>
    <w:rsid w:val="00AF29A1"/>
    <w:pPr>
      <w:spacing w:after="0" w:line="240" w:lineRule="auto"/>
    </w:pPr>
    <w:rPr>
      <w:sz w:val="20"/>
      <w:szCs w:val="20"/>
    </w:rPr>
  </w:style>
  <w:style w:type="character" w:customStyle="1" w:styleId="TextpoznmkypodiarouChar">
    <w:name w:val="Text poznámky pod čiarou Char"/>
    <w:aliases w:val="Text poznámky pod čiarou 007 Char,_Poznámka pod čiarou Char,Text poznámky pod eiarou 007 Char,Text poznámky pod èiarou 007 Char,Stinking Styles2 Char,Tekst przypisu- dokt Char,Char Char Char Char,Char Char Ch Char,o Char"/>
    <w:link w:val="Textpoznmkypodiarou"/>
    <w:uiPriority w:val="99"/>
    <w:qFormat/>
    <w:rsid w:val="00AF29A1"/>
    <w:rPr>
      <w:lang w:eastAsia="en-US"/>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link w:val="Char2"/>
    <w:uiPriority w:val="99"/>
    <w:unhideWhenUsed/>
    <w:rsid w:val="00AF29A1"/>
    <w:rPr>
      <w:vertAlign w:val="superscript"/>
    </w:rPr>
  </w:style>
  <w:style w:type="character" w:styleId="Odkaznakomentr">
    <w:name w:val="annotation reference"/>
    <w:uiPriority w:val="99"/>
    <w:unhideWhenUsed/>
    <w:rsid w:val="009B0D2A"/>
    <w:rPr>
      <w:sz w:val="16"/>
      <w:szCs w:val="16"/>
    </w:rPr>
  </w:style>
  <w:style w:type="paragraph" w:styleId="Textkomentra">
    <w:name w:val="annotation text"/>
    <w:basedOn w:val="Normlny"/>
    <w:link w:val="TextkomentraChar"/>
    <w:uiPriority w:val="99"/>
    <w:unhideWhenUsed/>
    <w:rsid w:val="009B0D2A"/>
    <w:rPr>
      <w:sz w:val="20"/>
      <w:szCs w:val="20"/>
    </w:rPr>
  </w:style>
  <w:style w:type="character" w:customStyle="1" w:styleId="TextkomentraChar">
    <w:name w:val="Text komentára Char"/>
    <w:link w:val="Textkomentra"/>
    <w:uiPriority w:val="99"/>
    <w:rsid w:val="009B0D2A"/>
    <w:rPr>
      <w:lang w:eastAsia="en-US"/>
    </w:rPr>
  </w:style>
  <w:style w:type="paragraph" w:styleId="Predmetkomentra">
    <w:name w:val="annotation subject"/>
    <w:basedOn w:val="Textkomentra"/>
    <w:next w:val="Textkomentra"/>
    <w:link w:val="PredmetkomentraChar"/>
    <w:uiPriority w:val="99"/>
    <w:semiHidden/>
    <w:unhideWhenUsed/>
    <w:rsid w:val="009B0D2A"/>
    <w:rPr>
      <w:b/>
      <w:bCs/>
    </w:rPr>
  </w:style>
  <w:style w:type="character" w:customStyle="1" w:styleId="PredmetkomentraChar">
    <w:name w:val="Predmet komentára Char"/>
    <w:link w:val="Predmetkomentra"/>
    <w:uiPriority w:val="99"/>
    <w:semiHidden/>
    <w:rsid w:val="009B0D2A"/>
    <w:rPr>
      <w:b/>
      <w:bCs/>
      <w:lang w:eastAsia="en-US"/>
    </w:rPr>
  </w:style>
  <w:style w:type="paragraph" w:styleId="Textbubliny">
    <w:name w:val="Balloon Text"/>
    <w:basedOn w:val="Normlny"/>
    <w:link w:val="TextbublinyChar"/>
    <w:uiPriority w:val="99"/>
    <w:semiHidden/>
    <w:unhideWhenUsed/>
    <w:rsid w:val="009B0D2A"/>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9B0D2A"/>
    <w:rPr>
      <w:rFonts w:ascii="Tahoma" w:hAnsi="Tahoma" w:cs="Tahoma"/>
      <w:sz w:val="16"/>
      <w:szCs w:val="16"/>
      <w:lang w:eastAsia="en-US"/>
    </w:rPr>
  </w:style>
  <w:style w:type="paragraph" w:styleId="Pta">
    <w:name w:val="footer"/>
    <w:basedOn w:val="Normlny"/>
    <w:link w:val="PtaChar"/>
    <w:uiPriority w:val="99"/>
    <w:rsid w:val="00FC64A8"/>
    <w:pPr>
      <w:tabs>
        <w:tab w:val="center" w:pos="4536"/>
        <w:tab w:val="right" w:pos="9072"/>
      </w:tabs>
      <w:spacing w:after="0" w:line="240" w:lineRule="auto"/>
      <w:ind w:right="360"/>
    </w:pPr>
    <w:rPr>
      <w:rFonts w:ascii="Times New Roman" w:eastAsia="Times New Roman" w:hAnsi="Times New Roman"/>
      <w:sz w:val="20"/>
      <w:szCs w:val="20"/>
      <w:lang w:val="x-none" w:eastAsia="cs-CZ"/>
    </w:rPr>
  </w:style>
  <w:style w:type="character" w:customStyle="1" w:styleId="PtaChar">
    <w:name w:val="Päta Char"/>
    <w:link w:val="Pta"/>
    <w:uiPriority w:val="99"/>
    <w:rsid w:val="00FC64A8"/>
    <w:rPr>
      <w:rFonts w:ascii="Times New Roman" w:eastAsia="Times New Roman" w:hAnsi="Times New Roman"/>
      <w:lang w:val="x-none" w:eastAsia="cs-CZ"/>
    </w:rPr>
  </w:style>
  <w:style w:type="table" w:styleId="Mriekatabuky">
    <w:name w:val="Table Grid"/>
    <w:basedOn w:val="Normlnatabuka"/>
    <w:uiPriority w:val="59"/>
    <w:rsid w:val="00043E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prepojenie">
    <w:name w:val="Hyperlink"/>
    <w:uiPriority w:val="99"/>
    <w:unhideWhenUsed/>
    <w:rsid w:val="001E2269"/>
    <w:rPr>
      <w:color w:val="0000FF"/>
      <w:u w:val="single"/>
    </w:rPr>
  </w:style>
  <w:style w:type="paragraph" w:styleId="Odsekzoznamu">
    <w:name w:val="List Paragraph"/>
    <w:aliases w:val="body,Odsek zoznamu2,Colorful List - Accent 11,List Paragraph,Lettre d'introduction,Paragrafo elenco,1st level - Bullet List Paragraph,Odsek"/>
    <w:basedOn w:val="Normlny"/>
    <w:link w:val="OdsekzoznamuChar"/>
    <w:uiPriority w:val="34"/>
    <w:qFormat/>
    <w:rsid w:val="00E10E1A"/>
    <w:pPr>
      <w:spacing w:after="0" w:line="240" w:lineRule="auto"/>
      <w:ind w:left="720"/>
      <w:contextualSpacing/>
    </w:pPr>
    <w:rPr>
      <w:rFonts w:ascii="Times New Roman" w:eastAsia="Times New Roman" w:hAnsi="Times New Roman"/>
      <w:sz w:val="24"/>
      <w:szCs w:val="24"/>
      <w:lang w:eastAsia="sk-SK"/>
    </w:rPr>
  </w:style>
  <w:style w:type="character" w:customStyle="1" w:styleId="Nadpis1Char">
    <w:name w:val="Nadpis 1 Char"/>
    <w:link w:val="Nadpis1"/>
    <w:rsid w:val="009A5CBF"/>
    <w:rPr>
      <w:rFonts w:ascii="Arial Narrow" w:eastAsia="Times New Roman" w:hAnsi="Arial Narrow"/>
      <w:b/>
      <w:bCs/>
      <w:color w:val="4F81BD"/>
      <w:kern w:val="32"/>
      <w:sz w:val="28"/>
      <w:szCs w:val="32"/>
      <w:lang w:val="x-none" w:eastAsia="x-none"/>
    </w:rPr>
  </w:style>
  <w:style w:type="character" w:customStyle="1" w:styleId="Nadpis2Char">
    <w:name w:val="Nadpis 2 Char"/>
    <w:link w:val="Nadpis2"/>
    <w:rsid w:val="009A5CBF"/>
    <w:rPr>
      <w:rFonts w:ascii="Arial Narrow" w:eastAsia="Times New Roman" w:hAnsi="Arial Narrow" w:cs="Arial"/>
      <w:bCs/>
      <w:iCs/>
      <w:color w:val="548DD4"/>
      <w:sz w:val="24"/>
      <w:szCs w:val="28"/>
      <w:lang w:val="sk-SK" w:eastAsia="cs-CZ"/>
    </w:rPr>
  </w:style>
  <w:style w:type="character" w:styleId="Siln">
    <w:name w:val="Strong"/>
    <w:uiPriority w:val="22"/>
    <w:qFormat/>
    <w:rsid w:val="00D71C1B"/>
    <w:rPr>
      <w:b/>
      <w:bCs/>
    </w:rPr>
  </w:style>
  <w:style w:type="paragraph" w:customStyle="1" w:styleId="CM1">
    <w:name w:val="CM1"/>
    <w:basedOn w:val="Normlny"/>
    <w:next w:val="Normlny"/>
    <w:uiPriority w:val="99"/>
    <w:rsid w:val="00D71C1B"/>
    <w:pPr>
      <w:autoSpaceDE w:val="0"/>
      <w:autoSpaceDN w:val="0"/>
      <w:adjustRightInd w:val="0"/>
      <w:spacing w:after="0" w:line="240" w:lineRule="auto"/>
    </w:pPr>
    <w:rPr>
      <w:rFonts w:ascii="EUAlbertina" w:eastAsia="Times New Roman" w:hAnsi="EUAlbertina"/>
      <w:sz w:val="24"/>
      <w:szCs w:val="24"/>
      <w:lang w:eastAsia="sk-SK"/>
    </w:rPr>
  </w:style>
  <w:style w:type="paragraph" w:styleId="Hlavika">
    <w:name w:val="header"/>
    <w:basedOn w:val="Normlny"/>
    <w:link w:val="HlavikaChar"/>
    <w:uiPriority w:val="99"/>
    <w:unhideWhenUsed/>
    <w:rsid w:val="006116E8"/>
    <w:pPr>
      <w:tabs>
        <w:tab w:val="center" w:pos="4536"/>
        <w:tab w:val="right" w:pos="9072"/>
      </w:tabs>
    </w:pPr>
  </w:style>
  <w:style w:type="character" w:customStyle="1" w:styleId="HlavikaChar">
    <w:name w:val="Hlavička Char"/>
    <w:link w:val="Hlavika"/>
    <w:uiPriority w:val="99"/>
    <w:rsid w:val="006116E8"/>
    <w:rPr>
      <w:sz w:val="22"/>
      <w:szCs w:val="22"/>
      <w:lang w:eastAsia="en-US"/>
    </w:rPr>
  </w:style>
  <w:style w:type="table" w:customStyle="1" w:styleId="TableGrid1">
    <w:name w:val="Table Grid1"/>
    <w:basedOn w:val="Normlnatabuka"/>
    <w:next w:val="Mriekatabuky"/>
    <w:uiPriority w:val="59"/>
    <w:rsid w:val="00E33E39"/>
    <w:pPr>
      <w:ind w:left="108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rednpodfarbenie1zvraznenie1">
    <w:name w:val="Medium Shading 1 Accent 1"/>
    <w:basedOn w:val="Normlnatabuka"/>
    <w:uiPriority w:val="63"/>
    <w:rsid w:val="009A5CBF"/>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vetlzoznamzvraznenie1">
    <w:name w:val="Light List Accent 1"/>
    <w:basedOn w:val="Normlnatabuka"/>
    <w:uiPriority w:val="61"/>
    <w:rsid w:val="009A5CBF"/>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styleId="Hlavikaobsahu">
    <w:name w:val="TOC Heading"/>
    <w:basedOn w:val="Nadpis1"/>
    <w:next w:val="Normlny"/>
    <w:uiPriority w:val="39"/>
    <w:semiHidden/>
    <w:unhideWhenUsed/>
    <w:qFormat/>
    <w:rsid w:val="009A5CBF"/>
    <w:pPr>
      <w:keepLines/>
      <w:spacing w:before="480" w:after="0" w:line="276" w:lineRule="auto"/>
      <w:outlineLvl w:val="9"/>
    </w:pPr>
    <w:rPr>
      <w:rFonts w:ascii="Cambria" w:eastAsia="MS Gothic" w:hAnsi="Cambria"/>
      <w:color w:val="365F91"/>
      <w:kern w:val="0"/>
      <w:szCs w:val="28"/>
      <w:lang w:val="en-US" w:eastAsia="ja-JP"/>
    </w:rPr>
  </w:style>
  <w:style w:type="paragraph" w:styleId="Obsah1">
    <w:name w:val="toc 1"/>
    <w:basedOn w:val="Normlny"/>
    <w:next w:val="Normlny"/>
    <w:autoRedefine/>
    <w:uiPriority w:val="39"/>
    <w:unhideWhenUsed/>
    <w:qFormat/>
    <w:rsid w:val="00D9356A"/>
    <w:pPr>
      <w:tabs>
        <w:tab w:val="left" w:pos="426"/>
        <w:tab w:val="right" w:leader="dot" w:pos="9060"/>
      </w:tabs>
      <w:spacing w:after="120"/>
    </w:pPr>
    <w:rPr>
      <w:sz w:val="20"/>
    </w:rPr>
  </w:style>
  <w:style w:type="paragraph" w:styleId="Obsah2">
    <w:name w:val="toc 2"/>
    <w:basedOn w:val="Normlny"/>
    <w:next w:val="Normlny"/>
    <w:autoRedefine/>
    <w:uiPriority w:val="39"/>
    <w:unhideWhenUsed/>
    <w:qFormat/>
    <w:rsid w:val="009A5CBF"/>
    <w:pPr>
      <w:spacing w:after="120"/>
      <w:ind w:left="397"/>
    </w:pPr>
    <w:rPr>
      <w:sz w:val="20"/>
    </w:rPr>
  </w:style>
  <w:style w:type="paragraph" w:styleId="Obsah3">
    <w:name w:val="toc 3"/>
    <w:basedOn w:val="Normlny"/>
    <w:next w:val="Normlny"/>
    <w:autoRedefine/>
    <w:uiPriority w:val="39"/>
    <w:unhideWhenUsed/>
    <w:qFormat/>
    <w:rsid w:val="009A5CBF"/>
    <w:pPr>
      <w:spacing w:after="100"/>
      <w:ind w:left="440"/>
    </w:pPr>
    <w:rPr>
      <w:rFonts w:eastAsia="MS Mincho" w:cs="Arial"/>
      <w:lang w:val="en-US" w:eastAsia="ja-JP"/>
    </w:rPr>
  </w:style>
  <w:style w:type="table" w:styleId="Strednmrieka3zvraznenie1">
    <w:name w:val="Medium Grid 3 Accent 1"/>
    <w:basedOn w:val="Normlnatabuka"/>
    <w:uiPriority w:val="69"/>
    <w:rsid w:val="005467AB"/>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paragraph" w:styleId="Popis">
    <w:name w:val="caption"/>
    <w:basedOn w:val="Normlny"/>
    <w:next w:val="Normlny"/>
    <w:uiPriority w:val="35"/>
    <w:unhideWhenUsed/>
    <w:qFormat/>
    <w:rsid w:val="005467AB"/>
    <w:rPr>
      <w:b/>
      <w:bCs/>
      <w:sz w:val="20"/>
      <w:szCs w:val="20"/>
    </w:rPr>
  </w:style>
  <w:style w:type="character" w:customStyle="1" w:styleId="OdsekzoznamuChar">
    <w:name w:val="Odsek zoznamu Char"/>
    <w:aliases w:val="body Char,Odsek zoznamu2 Char,Colorful List - Accent 11 Char,List Paragraph Char,Lettre d'introduction Char,Paragrafo elenco Char,1st level - Bullet List Paragraph Char,Odsek Char"/>
    <w:link w:val="Odsekzoznamu"/>
    <w:uiPriority w:val="34"/>
    <w:rsid w:val="00A54FDE"/>
    <w:rPr>
      <w:rFonts w:ascii="Times New Roman" w:eastAsia="Times New Roman" w:hAnsi="Times New Roman"/>
      <w:sz w:val="24"/>
      <w:szCs w:val="24"/>
      <w:lang w:val="sk-SK" w:eastAsia="sk-SK"/>
    </w:rPr>
  </w:style>
  <w:style w:type="table" w:styleId="Svetlzoznamzvraznenie4">
    <w:name w:val="Light List Accent 4"/>
    <w:basedOn w:val="Normlnatabuka"/>
    <w:uiPriority w:val="61"/>
    <w:rsid w:val="00232C89"/>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Svetlzoznamzvraznenie3">
    <w:name w:val="Light List Accent 3"/>
    <w:basedOn w:val="Normlnatabuka"/>
    <w:uiPriority w:val="61"/>
    <w:rsid w:val="00232C89"/>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Svetlpodfarbeniezvraznenie5">
    <w:name w:val="Light Shading Accent 5"/>
    <w:basedOn w:val="Normlnatabuka"/>
    <w:uiPriority w:val="60"/>
    <w:rsid w:val="00FF2D88"/>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Svetlzoznamzvraznenie5">
    <w:name w:val="Light List Accent 5"/>
    <w:basedOn w:val="Normlnatabuka"/>
    <w:uiPriority w:val="61"/>
    <w:rsid w:val="00FF2D88"/>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paragraph" w:customStyle="1" w:styleId="ListParagraph1">
    <w:name w:val="List Paragraph1"/>
    <w:basedOn w:val="Normlny"/>
    <w:rsid w:val="00CE72B1"/>
    <w:pPr>
      <w:suppressAutoHyphens/>
      <w:ind w:left="720"/>
    </w:pPr>
    <w:rPr>
      <w:lang w:val="en-US"/>
    </w:rPr>
  </w:style>
  <w:style w:type="paragraph" w:styleId="Zoznamobrzkov">
    <w:name w:val="table of figures"/>
    <w:basedOn w:val="Normlny"/>
    <w:next w:val="Normlny"/>
    <w:uiPriority w:val="99"/>
    <w:unhideWhenUsed/>
    <w:rsid w:val="004525B2"/>
  </w:style>
  <w:style w:type="paragraph" w:styleId="Revzia">
    <w:name w:val="Revision"/>
    <w:hidden/>
    <w:uiPriority w:val="99"/>
    <w:semiHidden/>
    <w:rsid w:val="00DB6176"/>
    <w:rPr>
      <w:sz w:val="22"/>
      <w:szCs w:val="22"/>
      <w:lang w:eastAsia="en-US"/>
    </w:rPr>
  </w:style>
  <w:style w:type="paragraph" w:styleId="Textvysvetlivky">
    <w:name w:val="endnote text"/>
    <w:basedOn w:val="Normlny"/>
    <w:link w:val="TextvysvetlivkyChar"/>
    <w:uiPriority w:val="99"/>
    <w:semiHidden/>
    <w:unhideWhenUsed/>
    <w:rsid w:val="00070568"/>
    <w:pPr>
      <w:spacing w:after="0" w:line="240" w:lineRule="auto"/>
    </w:pPr>
    <w:rPr>
      <w:sz w:val="20"/>
      <w:szCs w:val="20"/>
    </w:rPr>
  </w:style>
  <w:style w:type="character" w:customStyle="1" w:styleId="TextvysvetlivkyChar">
    <w:name w:val="Text vysvetlivky Char"/>
    <w:basedOn w:val="Predvolenpsmoodseku"/>
    <w:link w:val="Textvysvetlivky"/>
    <w:uiPriority w:val="99"/>
    <w:semiHidden/>
    <w:rsid w:val="00070568"/>
    <w:rPr>
      <w:lang w:eastAsia="en-US"/>
    </w:rPr>
  </w:style>
  <w:style w:type="character" w:styleId="Odkaznavysvetlivku">
    <w:name w:val="endnote reference"/>
    <w:basedOn w:val="Predvolenpsmoodseku"/>
    <w:uiPriority w:val="99"/>
    <w:semiHidden/>
    <w:unhideWhenUsed/>
    <w:rsid w:val="00070568"/>
    <w:rPr>
      <w:vertAlign w:val="superscript"/>
    </w:rPr>
  </w:style>
  <w:style w:type="paragraph" w:customStyle="1" w:styleId="CM3">
    <w:name w:val="CM3"/>
    <w:basedOn w:val="Default"/>
    <w:next w:val="Default"/>
    <w:uiPriority w:val="99"/>
    <w:rsid w:val="00963BA8"/>
    <w:rPr>
      <w:rFonts w:ascii="EUAlbertina" w:hAnsi="EUAlbertina"/>
      <w:color w:val="auto"/>
    </w:rPr>
  </w:style>
  <w:style w:type="paragraph" w:customStyle="1" w:styleId="Char2">
    <w:name w:val="Char2"/>
    <w:basedOn w:val="Normlny"/>
    <w:link w:val="Odkaznapoznmkupodiarou"/>
    <w:uiPriority w:val="99"/>
    <w:rsid w:val="00317C6A"/>
    <w:pPr>
      <w:spacing w:after="160" w:line="240" w:lineRule="exact"/>
    </w:pPr>
    <w:rPr>
      <w:sz w:val="20"/>
      <w:szCs w:val="20"/>
      <w:vertAlign w:val="superscript"/>
      <w:lang w:eastAsia="sk-SK"/>
    </w:rPr>
  </w:style>
  <w:style w:type="character" w:customStyle="1" w:styleId="Nadpis3Char">
    <w:name w:val="Nadpis 3 Char"/>
    <w:basedOn w:val="Predvolenpsmoodseku"/>
    <w:link w:val="Nadpis3"/>
    <w:uiPriority w:val="9"/>
    <w:rsid w:val="009E1F9C"/>
    <w:rPr>
      <w:rFonts w:asciiTheme="majorHAnsi" w:eastAsiaTheme="majorEastAsia" w:hAnsiTheme="majorHAnsi" w:cstheme="majorBidi"/>
      <w:color w:val="243F60" w:themeColor="accent1" w:themeShade="7F"/>
      <w:sz w:val="22"/>
      <w:szCs w:val="24"/>
      <w:lang w:eastAsia="en-US"/>
    </w:rPr>
  </w:style>
  <w:style w:type="character" w:customStyle="1" w:styleId="Nadpis4Char">
    <w:name w:val="Nadpis 4 Char"/>
    <w:basedOn w:val="Predvolenpsmoodseku"/>
    <w:link w:val="Nadpis4"/>
    <w:uiPriority w:val="9"/>
    <w:rsid w:val="00374C11"/>
    <w:rPr>
      <w:rFonts w:asciiTheme="majorHAnsi" w:eastAsiaTheme="majorEastAsia" w:hAnsiTheme="majorHAnsi" w:cstheme="majorBidi"/>
      <w:i/>
      <w:iCs/>
      <w:color w:val="365F91" w:themeColor="accent1" w:themeShade="BF"/>
      <w:sz w:val="22"/>
      <w:szCs w:val="22"/>
      <w:lang w:eastAsia="en-US"/>
    </w:rPr>
  </w:style>
  <w:style w:type="character" w:customStyle="1" w:styleId="Nadpis5Char">
    <w:name w:val="Nadpis 5 Char"/>
    <w:basedOn w:val="Predvolenpsmoodseku"/>
    <w:link w:val="Nadpis5"/>
    <w:uiPriority w:val="9"/>
    <w:rsid w:val="00AB7743"/>
    <w:rPr>
      <w:rFonts w:asciiTheme="majorHAnsi" w:eastAsiaTheme="majorEastAsia" w:hAnsiTheme="majorHAnsi" w:cstheme="majorBidi"/>
      <w:color w:val="365F91" w:themeColor="accent1" w:themeShade="BF"/>
      <w:sz w:val="22"/>
      <w:szCs w:val="22"/>
      <w:lang w:eastAsia="en-US"/>
    </w:rPr>
  </w:style>
  <w:style w:type="character" w:styleId="PouitHypertextovPrepojenie">
    <w:name w:val="FollowedHyperlink"/>
    <w:basedOn w:val="Predvolenpsmoodseku"/>
    <w:uiPriority w:val="99"/>
    <w:semiHidden/>
    <w:unhideWhenUsed/>
    <w:rsid w:val="00BC5116"/>
    <w:rPr>
      <w:color w:val="800080" w:themeColor="followedHyperlink"/>
      <w:u w:val="single"/>
    </w:rPr>
  </w:style>
  <w:style w:type="paragraph" w:customStyle="1" w:styleId="SRKNorm">
    <w:name w:val="SRK Norm."/>
    <w:basedOn w:val="Normlny"/>
    <w:next w:val="Normlny"/>
    <w:qFormat/>
    <w:rsid w:val="00CA0960"/>
    <w:pPr>
      <w:numPr>
        <w:numId w:val="41"/>
      </w:numPr>
      <w:spacing w:before="200" w:line="240" w:lineRule="auto"/>
      <w:contextualSpacing/>
      <w:jc w:val="both"/>
    </w:pPr>
    <w:rPr>
      <w:rFonts w:ascii="Times New Roman" w:eastAsia="Times New Roman" w:hAnsi="Times New Roman"/>
      <w:sz w:val="24"/>
      <w:szCs w:val="24"/>
      <w:lang w:eastAsia="sk-SK"/>
    </w:rPr>
  </w:style>
  <w:style w:type="paragraph" w:customStyle="1" w:styleId="SRK4">
    <w:name w:val="SRK 4"/>
    <w:basedOn w:val="Nadpis4"/>
    <w:next w:val="Normlny"/>
    <w:autoRedefine/>
    <w:uiPriority w:val="99"/>
    <w:qFormat/>
    <w:rsid w:val="003114D8"/>
    <w:pPr>
      <w:spacing w:before="200" w:line="240" w:lineRule="auto"/>
      <w:jc w:val="both"/>
    </w:pPr>
    <w:rPr>
      <w:rFonts w:ascii="Times New Roman" w:eastAsia="Times New Roman" w:hAnsi="Times New Roman" w:cs="Times New Roman"/>
      <w:bCs/>
      <w:i w:val="0"/>
      <w:color w:val="1E4E9D"/>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179164">
      <w:bodyDiv w:val="1"/>
      <w:marLeft w:val="0"/>
      <w:marRight w:val="0"/>
      <w:marTop w:val="0"/>
      <w:marBottom w:val="0"/>
      <w:divBdr>
        <w:top w:val="none" w:sz="0" w:space="0" w:color="auto"/>
        <w:left w:val="none" w:sz="0" w:space="0" w:color="auto"/>
        <w:bottom w:val="none" w:sz="0" w:space="0" w:color="auto"/>
        <w:right w:val="none" w:sz="0" w:space="0" w:color="auto"/>
      </w:divBdr>
    </w:div>
    <w:div w:id="94447923">
      <w:bodyDiv w:val="1"/>
      <w:marLeft w:val="0"/>
      <w:marRight w:val="0"/>
      <w:marTop w:val="0"/>
      <w:marBottom w:val="0"/>
      <w:divBdr>
        <w:top w:val="none" w:sz="0" w:space="0" w:color="auto"/>
        <w:left w:val="none" w:sz="0" w:space="0" w:color="auto"/>
        <w:bottom w:val="none" w:sz="0" w:space="0" w:color="auto"/>
        <w:right w:val="none" w:sz="0" w:space="0" w:color="auto"/>
      </w:divBdr>
    </w:div>
    <w:div w:id="222914036">
      <w:bodyDiv w:val="1"/>
      <w:marLeft w:val="0"/>
      <w:marRight w:val="0"/>
      <w:marTop w:val="0"/>
      <w:marBottom w:val="0"/>
      <w:divBdr>
        <w:top w:val="none" w:sz="0" w:space="0" w:color="auto"/>
        <w:left w:val="none" w:sz="0" w:space="0" w:color="auto"/>
        <w:bottom w:val="none" w:sz="0" w:space="0" w:color="auto"/>
        <w:right w:val="none" w:sz="0" w:space="0" w:color="auto"/>
      </w:divBdr>
    </w:div>
    <w:div w:id="326053180">
      <w:bodyDiv w:val="1"/>
      <w:marLeft w:val="0"/>
      <w:marRight w:val="0"/>
      <w:marTop w:val="0"/>
      <w:marBottom w:val="0"/>
      <w:divBdr>
        <w:top w:val="none" w:sz="0" w:space="0" w:color="auto"/>
        <w:left w:val="none" w:sz="0" w:space="0" w:color="auto"/>
        <w:bottom w:val="none" w:sz="0" w:space="0" w:color="auto"/>
        <w:right w:val="none" w:sz="0" w:space="0" w:color="auto"/>
      </w:divBdr>
    </w:div>
    <w:div w:id="688603608">
      <w:bodyDiv w:val="1"/>
      <w:marLeft w:val="0"/>
      <w:marRight w:val="0"/>
      <w:marTop w:val="0"/>
      <w:marBottom w:val="0"/>
      <w:divBdr>
        <w:top w:val="none" w:sz="0" w:space="0" w:color="auto"/>
        <w:left w:val="none" w:sz="0" w:space="0" w:color="auto"/>
        <w:bottom w:val="none" w:sz="0" w:space="0" w:color="auto"/>
        <w:right w:val="none" w:sz="0" w:space="0" w:color="auto"/>
      </w:divBdr>
    </w:div>
    <w:div w:id="849106895">
      <w:bodyDiv w:val="1"/>
      <w:marLeft w:val="0"/>
      <w:marRight w:val="0"/>
      <w:marTop w:val="0"/>
      <w:marBottom w:val="0"/>
      <w:divBdr>
        <w:top w:val="none" w:sz="0" w:space="0" w:color="auto"/>
        <w:left w:val="none" w:sz="0" w:space="0" w:color="auto"/>
        <w:bottom w:val="none" w:sz="0" w:space="0" w:color="auto"/>
        <w:right w:val="none" w:sz="0" w:space="0" w:color="auto"/>
      </w:divBdr>
    </w:div>
    <w:div w:id="866332929">
      <w:bodyDiv w:val="1"/>
      <w:marLeft w:val="0"/>
      <w:marRight w:val="0"/>
      <w:marTop w:val="0"/>
      <w:marBottom w:val="0"/>
      <w:divBdr>
        <w:top w:val="none" w:sz="0" w:space="0" w:color="auto"/>
        <w:left w:val="none" w:sz="0" w:space="0" w:color="auto"/>
        <w:bottom w:val="none" w:sz="0" w:space="0" w:color="auto"/>
        <w:right w:val="none" w:sz="0" w:space="0" w:color="auto"/>
      </w:divBdr>
    </w:div>
    <w:div w:id="945692107">
      <w:bodyDiv w:val="1"/>
      <w:marLeft w:val="0"/>
      <w:marRight w:val="0"/>
      <w:marTop w:val="0"/>
      <w:marBottom w:val="0"/>
      <w:divBdr>
        <w:top w:val="none" w:sz="0" w:space="0" w:color="auto"/>
        <w:left w:val="none" w:sz="0" w:space="0" w:color="auto"/>
        <w:bottom w:val="none" w:sz="0" w:space="0" w:color="auto"/>
        <w:right w:val="none" w:sz="0" w:space="0" w:color="auto"/>
      </w:divBdr>
    </w:div>
    <w:div w:id="975794483">
      <w:bodyDiv w:val="1"/>
      <w:marLeft w:val="0"/>
      <w:marRight w:val="0"/>
      <w:marTop w:val="0"/>
      <w:marBottom w:val="0"/>
      <w:divBdr>
        <w:top w:val="none" w:sz="0" w:space="0" w:color="auto"/>
        <w:left w:val="none" w:sz="0" w:space="0" w:color="auto"/>
        <w:bottom w:val="none" w:sz="0" w:space="0" w:color="auto"/>
        <w:right w:val="none" w:sz="0" w:space="0" w:color="auto"/>
      </w:divBdr>
    </w:div>
    <w:div w:id="980306257">
      <w:bodyDiv w:val="1"/>
      <w:marLeft w:val="0"/>
      <w:marRight w:val="0"/>
      <w:marTop w:val="0"/>
      <w:marBottom w:val="0"/>
      <w:divBdr>
        <w:top w:val="none" w:sz="0" w:space="0" w:color="auto"/>
        <w:left w:val="none" w:sz="0" w:space="0" w:color="auto"/>
        <w:bottom w:val="none" w:sz="0" w:space="0" w:color="auto"/>
        <w:right w:val="none" w:sz="0" w:space="0" w:color="auto"/>
      </w:divBdr>
    </w:div>
    <w:div w:id="1055351161">
      <w:bodyDiv w:val="1"/>
      <w:marLeft w:val="0"/>
      <w:marRight w:val="0"/>
      <w:marTop w:val="0"/>
      <w:marBottom w:val="0"/>
      <w:divBdr>
        <w:top w:val="none" w:sz="0" w:space="0" w:color="auto"/>
        <w:left w:val="none" w:sz="0" w:space="0" w:color="auto"/>
        <w:bottom w:val="none" w:sz="0" w:space="0" w:color="auto"/>
        <w:right w:val="none" w:sz="0" w:space="0" w:color="auto"/>
      </w:divBdr>
    </w:div>
    <w:div w:id="1120993955">
      <w:bodyDiv w:val="1"/>
      <w:marLeft w:val="0"/>
      <w:marRight w:val="0"/>
      <w:marTop w:val="0"/>
      <w:marBottom w:val="0"/>
      <w:divBdr>
        <w:top w:val="none" w:sz="0" w:space="0" w:color="auto"/>
        <w:left w:val="none" w:sz="0" w:space="0" w:color="auto"/>
        <w:bottom w:val="none" w:sz="0" w:space="0" w:color="auto"/>
        <w:right w:val="none" w:sz="0" w:space="0" w:color="auto"/>
      </w:divBdr>
    </w:div>
    <w:div w:id="1126774032">
      <w:bodyDiv w:val="1"/>
      <w:marLeft w:val="0"/>
      <w:marRight w:val="0"/>
      <w:marTop w:val="0"/>
      <w:marBottom w:val="0"/>
      <w:divBdr>
        <w:top w:val="none" w:sz="0" w:space="0" w:color="auto"/>
        <w:left w:val="none" w:sz="0" w:space="0" w:color="auto"/>
        <w:bottom w:val="none" w:sz="0" w:space="0" w:color="auto"/>
        <w:right w:val="none" w:sz="0" w:space="0" w:color="auto"/>
      </w:divBdr>
    </w:div>
    <w:div w:id="1159156976">
      <w:bodyDiv w:val="1"/>
      <w:marLeft w:val="0"/>
      <w:marRight w:val="0"/>
      <w:marTop w:val="0"/>
      <w:marBottom w:val="0"/>
      <w:divBdr>
        <w:top w:val="none" w:sz="0" w:space="0" w:color="auto"/>
        <w:left w:val="none" w:sz="0" w:space="0" w:color="auto"/>
        <w:bottom w:val="none" w:sz="0" w:space="0" w:color="auto"/>
        <w:right w:val="none" w:sz="0" w:space="0" w:color="auto"/>
      </w:divBdr>
    </w:div>
    <w:div w:id="1167131726">
      <w:bodyDiv w:val="1"/>
      <w:marLeft w:val="0"/>
      <w:marRight w:val="0"/>
      <w:marTop w:val="0"/>
      <w:marBottom w:val="0"/>
      <w:divBdr>
        <w:top w:val="none" w:sz="0" w:space="0" w:color="auto"/>
        <w:left w:val="none" w:sz="0" w:space="0" w:color="auto"/>
        <w:bottom w:val="none" w:sz="0" w:space="0" w:color="auto"/>
        <w:right w:val="none" w:sz="0" w:space="0" w:color="auto"/>
      </w:divBdr>
    </w:div>
    <w:div w:id="1230113545">
      <w:bodyDiv w:val="1"/>
      <w:marLeft w:val="0"/>
      <w:marRight w:val="0"/>
      <w:marTop w:val="0"/>
      <w:marBottom w:val="0"/>
      <w:divBdr>
        <w:top w:val="none" w:sz="0" w:space="0" w:color="auto"/>
        <w:left w:val="none" w:sz="0" w:space="0" w:color="auto"/>
        <w:bottom w:val="none" w:sz="0" w:space="0" w:color="auto"/>
        <w:right w:val="none" w:sz="0" w:space="0" w:color="auto"/>
      </w:divBdr>
    </w:div>
    <w:div w:id="1236235258">
      <w:bodyDiv w:val="1"/>
      <w:marLeft w:val="0"/>
      <w:marRight w:val="0"/>
      <w:marTop w:val="0"/>
      <w:marBottom w:val="0"/>
      <w:divBdr>
        <w:top w:val="none" w:sz="0" w:space="0" w:color="auto"/>
        <w:left w:val="none" w:sz="0" w:space="0" w:color="auto"/>
        <w:bottom w:val="none" w:sz="0" w:space="0" w:color="auto"/>
        <w:right w:val="none" w:sz="0" w:space="0" w:color="auto"/>
      </w:divBdr>
    </w:div>
    <w:div w:id="1292592522">
      <w:bodyDiv w:val="1"/>
      <w:marLeft w:val="0"/>
      <w:marRight w:val="0"/>
      <w:marTop w:val="0"/>
      <w:marBottom w:val="0"/>
      <w:divBdr>
        <w:top w:val="none" w:sz="0" w:space="0" w:color="auto"/>
        <w:left w:val="none" w:sz="0" w:space="0" w:color="auto"/>
        <w:bottom w:val="none" w:sz="0" w:space="0" w:color="auto"/>
        <w:right w:val="none" w:sz="0" w:space="0" w:color="auto"/>
      </w:divBdr>
    </w:div>
    <w:div w:id="1315910621">
      <w:bodyDiv w:val="1"/>
      <w:marLeft w:val="0"/>
      <w:marRight w:val="0"/>
      <w:marTop w:val="0"/>
      <w:marBottom w:val="0"/>
      <w:divBdr>
        <w:top w:val="none" w:sz="0" w:space="0" w:color="auto"/>
        <w:left w:val="none" w:sz="0" w:space="0" w:color="auto"/>
        <w:bottom w:val="none" w:sz="0" w:space="0" w:color="auto"/>
        <w:right w:val="none" w:sz="0" w:space="0" w:color="auto"/>
      </w:divBdr>
    </w:div>
    <w:div w:id="1404329099">
      <w:bodyDiv w:val="1"/>
      <w:marLeft w:val="0"/>
      <w:marRight w:val="0"/>
      <w:marTop w:val="0"/>
      <w:marBottom w:val="0"/>
      <w:divBdr>
        <w:top w:val="none" w:sz="0" w:space="0" w:color="auto"/>
        <w:left w:val="none" w:sz="0" w:space="0" w:color="auto"/>
        <w:bottom w:val="none" w:sz="0" w:space="0" w:color="auto"/>
        <w:right w:val="none" w:sz="0" w:space="0" w:color="auto"/>
      </w:divBdr>
    </w:div>
    <w:div w:id="1442845563">
      <w:bodyDiv w:val="1"/>
      <w:marLeft w:val="0"/>
      <w:marRight w:val="0"/>
      <w:marTop w:val="0"/>
      <w:marBottom w:val="0"/>
      <w:divBdr>
        <w:top w:val="none" w:sz="0" w:space="0" w:color="auto"/>
        <w:left w:val="none" w:sz="0" w:space="0" w:color="auto"/>
        <w:bottom w:val="none" w:sz="0" w:space="0" w:color="auto"/>
        <w:right w:val="none" w:sz="0" w:space="0" w:color="auto"/>
      </w:divBdr>
    </w:div>
    <w:div w:id="1468082920">
      <w:bodyDiv w:val="1"/>
      <w:marLeft w:val="0"/>
      <w:marRight w:val="0"/>
      <w:marTop w:val="0"/>
      <w:marBottom w:val="0"/>
      <w:divBdr>
        <w:top w:val="none" w:sz="0" w:space="0" w:color="auto"/>
        <w:left w:val="none" w:sz="0" w:space="0" w:color="auto"/>
        <w:bottom w:val="none" w:sz="0" w:space="0" w:color="auto"/>
        <w:right w:val="none" w:sz="0" w:space="0" w:color="auto"/>
      </w:divBdr>
    </w:div>
    <w:div w:id="1530218624">
      <w:bodyDiv w:val="1"/>
      <w:marLeft w:val="0"/>
      <w:marRight w:val="0"/>
      <w:marTop w:val="0"/>
      <w:marBottom w:val="0"/>
      <w:divBdr>
        <w:top w:val="none" w:sz="0" w:space="0" w:color="auto"/>
        <w:left w:val="none" w:sz="0" w:space="0" w:color="auto"/>
        <w:bottom w:val="none" w:sz="0" w:space="0" w:color="auto"/>
        <w:right w:val="none" w:sz="0" w:space="0" w:color="auto"/>
      </w:divBdr>
    </w:div>
    <w:div w:id="1534802020">
      <w:bodyDiv w:val="1"/>
      <w:marLeft w:val="0"/>
      <w:marRight w:val="0"/>
      <w:marTop w:val="0"/>
      <w:marBottom w:val="0"/>
      <w:divBdr>
        <w:top w:val="none" w:sz="0" w:space="0" w:color="auto"/>
        <w:left w:val="none" w:sz="0" w:space="0" w:color="auto"/>
        <w:bottom w:val="none" w:sz="0" w:space="0" w:color="auto"/>
        <w:right w:val="none" w:sz="0" w:space="0" w:color="auto"/>
      </w:divBdr>
    </w:div>
    <w:div w:id="1667784603">
      <w:bodyDiv w:val="1"/>
      <w:marLeft w:val="0"/>
      <w:marRight w:val="0"/>
      <w:marTop w:val="0"/>
      <w:marBottom w:val="0"/>
      <w:divBdr>
        <w:top w:val="none" w:sz="0" w:space="0" w:color="auto"/>
        <w:left w:val="none" w:sz="0" w:space="0" w:color="auto"/>
        <w:bottom w:val="none" w:sz="0" w:space="0" w:color="auto"/>
        <w:right w:val="none" w:sz="0" w:space="0" w:color="auto"/>
      </w:divBdr>
      <w:divsChild>
        <w:div w:id="1820802131">
          <w:marLeft w:val="0"/>
          <w:marRight w:val="0"/>
          <w:marTop w:val="100"/>
          <w:marBottom w:val="100"/>
          <w:divBdr>
            <w:top w:val="none" w:sz="0" w:space="0" w:color="auto"/>
            <w:left w:val="none" w:sz="0" w:space="0" w:color="auto"/>
            <w:bottom w:val="none" w:sz="0" w:space="0" w:color="auto"/>
            <w:right w:val="none" w:sz="0" w:space="0" w:color="auto"/>
          </w:divBdr>
          <w:divsChild>
            <w:div w:id="1799570509">
              <w:marLeft w:val="0"/>
              <w:marRight w:val="0"/>
              <w:marTop w:val="225"/>
              <w:marBottom w:val="750"/>
              <w:divBdr>
                <w:top w:val="none" w:sz="0" w:space="0" w:color="auto"/>
                <w:left w:val="none" w:sz="0" w:space="0" w:color="auto"/>
                <w:bottom w:val="none" w:sz="0" w:space="0" w:color="auto"/>
                <w:right w:val="none" w:sz="0" w:space="0" w:color="auto"/>
              </w:divBdr>
              <w:divsChild>
                <w:div w:id="1700156972">
                  <w:marLeft w:val="0"/>
                  <w:marRight w:val="0"/>
                  <w:marTop w:val="0"/>
                  <w:marBottom w:val="0"/>
                  <w:divBdr>
                    <w:top w:val="none" w:sz="0" w:space="0" w:color="auto"/>
                    <w:left w:val="none" w:sz="0" w:space="0" w:color="auto"/>
                    <w:bottom w:val="none" w:sz="0" w:space="0" w:color="auto"/>
                    <w:right w:val="none" w:sz="0" w:space="0" w:color="auto"/>
                  </w:divBdr>
                  <w:divsChild>
                    <w:div w:id="116025644">
                      <w:marLeft w:val="0"/>
                      <w:marRight w:val="0"/>
                      <w:marTop w:val="0"/>
                      <w:marBottom w:val="0"/>
                      <w:divBdr>
                        <w:top w:val="none" w:sz="0" w:space="0" w:color="auto"/>
                        <w:left w:val="none" w:sz="0" w:space="0" w:color="auto"/>
                        <w:bottom w:val="none" w:sz="0" w:space="0" w:color="auto"/>
                        <w:right w:val="none" w:sz="0" w:space="0" w:color="auto"/>
                      </w:divBdr>
                      <w:divsChild>
                        <w:div w:id="1327517148">
                          <w:marLeft w:val="0"/>
                          <w:marRight w:val="0"/>
                          <w:marTop w:val="0"/>
                          <w:marBottom w:val="0"/>
                          <w:divBdr>
                            <w:top w:val="none" w:sz="0" w:space="0" w:color="auto"/>
                            <w:left w:val="none" w:sz="0" w:space="0" w:color="auto"/>
                            <w:bottom w:val="none" w:sz="0" w:space="0" w:color="auto"/>
                            <w:right w:val="none" w:sz="0" w:space="0" w:color="auto"/>
                          </w:divBdr>
                          <w:divsChild>
                            <w:div w:id="1925383721">
                              <w:marLeft w:val="0"/>
                              <w:marRight w:val="0"/>
                              <w:marTop w:val="0"/>
                              <w:marBottom w:val="0"/>
                              <w:divBdr>
                                <w:top w:val="none" w:sz="0" w:space="0" w:color="auto"/>
                                <w:left w:val="none" w:sz="0" w:space="0" w:color="auto"/>
                                <w:bottom w:val="none" w:sz="0" w:space="0" w:color="auto"/>
                                <w:right w:val="none" w:sz="0" w:space="0" w:color="auto"/>
                              </w:divBdr>
                              <w:divsChild>
                                <w:div w:id="1736471907">
                                  <w:marLeft w:val="0"/>
                                  <w:marRight w:val="0"/>
                                  <w:marTop w:val="0"/>
                                  <w:marBottom w:val="0"/>
                                  <w:divBdr>
                                    <w:top w:val="none" w:sz="0" w:space="0" w:color="auto"/>
                                    <w:left w:val="none" w:sz="0" w:space="0" w:color="auto"/>
                                    <w:bottom w:val="none" w:sz="0" w:space="0" w:color="auto"/>
                                    <w:right w:val="none" w:sz="0" w:space="0" w:color="auto"/>
                                  </w:divBdr>
                                  <w:divsChild>
                                    <w:div w:id="1474758856">
                                      <w:marLeft w:val="0"/>
                                      <w:marRight w:val="0"/>
                                      <w:marTop w:val="0"/>
                                      <w:marBottom w:val="0"/>
                                      <w:divBdr>
                                        <w:top w:val="none" w:sz="0" w:space="0" w:color="auto"/>
                                        <w:left w:val="none" w:sz="0" w:space="0" w:color="auto"/>
                                        <w:bottom w:val="none" w:sz="0" w:space="0" w:color="auto"/>
                                        <w:right w:val="none" w:sz="0" w:space="0" w:color="auto"/>
                                      </w:divBdr>
                                      <w:divsChild>
                                        <w:div w:id="1998536317">
                                          <w:marLeft w:val="0"/>
                                          <w:marRight w:val="0"/>
                                          <w:marTop w:val="0"/>
                                          <w:marBottom w:val="0"/>
                                          <w:divBdr>
                                            <w:top w:val="none" w:sz="0" w:space="0" w:color="auto"/>
                                            <w:left w:val="none" w:sz="0" w:space="0" w:color="auto"/>
                                            <w:bottom w:val="none" w:sz="0" w:space="0" w:color="auto"/>
                                            <w:right w:val="none" w:sz="0" w:space="0" w:color="auto"/>
                                          </w:divBdr>
                                          <w:divsChild>
                                            <w:div w:id="211382550">
                                              <w:marLeft w:val="0"/>
                                              <w:marRight w:val="0"/>
                                              <w:marTop w:val="0"/>
                                              <w:marBottom w:val="0"/>
                                              <w:divBdr>
                                                <w:top w:val="none" w:sz="0" w:space="0" w:color="auto"/>
                                                <w:left w:val="none" w:sz="0" w:space="0" w:color="auto"/>
                                                <w:bottom w:val="none" w:sz="0" w:space="0" w:color="auto"/>
                                                <w:right w:val="none" w:sz="0" w:space="0" w:color="auto"/>
                                              </w:divBdr>
                                              <w:divsChild>
                                                <w:div w:id="641538333">
                                                  <w:marLeft w:val="0"/>
                                                  <w:marRight w:val="0"/>
                                                  <w:marTop w:val="0"/>
                                                  <w:marBottom w:val="0"/>
                                                  <w:divBdr>
                                                    <w:top w:val="none" w:sz="0" w:space="0" w:color="auto"/>
                                                    <w:left w:val="none" w:sz="0" w:space="0" w:color="auto"/>
                                                    <w:bottom w:val="none" w:sz="0" w:space="0" w:color="auto"/>
                                                    <w:right w:val="none" w:sz="0" w:space="0" w:color="auto"/>
                                                  </w:divBdr>
                                                  <w:divsChild>
                                                    <w:div w:id="52394834">
                                                      <w:marLeft w:val="0"/>
                                                      <w:marRight w:val="0"/>
                                                      <w:marTop w:val="0"/>
                                                      <w:marBottom w:val="0"/>
                                                      <w:divBdr>
                                                        <w:top w:val="none" w:sz="0" w:space="0" w:color="auto"/>
                                                        <w:left w:val="none" w:sz="0" w:space="0" w:color="auto"/>
                                                        <w:bottom w:val="none" w:sz="0" w:space="0" w:color="auto"/>
                                                        <w:right w:val="none" w:sz="0" w:space="0" w:color="auto"/>
                                                      </w:divBdr>
                                                      <w:divsChild>
                                                        <w:div w:id="784346242">
                                                          <w:marLeft w:val="0"/>
                                                          <w:marRight w:val="0"/>
                                                          <w:marTop w:val="0"/>
                                                          <w:marBottom w:val="0"/>
                                                          <w:divBdr>
                                                            <w:top w:val="none" w:sz="0" w:space="0" w:color="auto"/>
                                                            <w:left w:val="none" w:sz="0" w:space="0" w:color="auto"/>
                                                            <w:bottom w:val="none" w:sz="0" w:space="0" w:color="auto"/>
                                                            <w:right w:val="none" w:sz="0" w:space="0" w:color="auto"/>
                                                          </w:divBdr>
                                                          <w:divsChild>
                                                            <w:div w:id="790443096">
                                                              <w:marLeft w:val="0"/>
                                                              <w:marRight w:val="0"/>
                                                              <w:marTop w:val="0"/>
                                                              <w:marBottom w:val="0"/>
                                                              <w:divBdr>
                                                                <w:top w:val="none" w:sz="0" w:space="0" w:color="auto"/>
                                                                <w:left w:val="none" w:sz="0" w:space="0" w:color="auto"/>
                                                                <w:bottom w:val="none" w:sz="0" w:space="0" w:color="auto"/>
                                                                <w:right w:val="none" w:sz="0" w:space="0" w:color="auto"/>
                                                              </w:divBdr>
                                                              <w:divsChild>
                                                                <w:div w:id="1544322658">
                                                                  <w:marLeft w:val="0"/>
                                                                  <w:marRight w:val="0"/>
                                                                  <w:marTop w:val="0"/>
                                                                  <w:marBottom w:val="0"/>
                                                                  <w:divBdr>
                                                                    <w:top w:val="none" w:sz="0" w:space="0" w:color="auto"/>
                                                                    <w:left w:val="none" w:sz="0" w:space="0" w:color="auto"/>
                                                                    <w:bottom w:val="none" w:sz="0" w:space="0" w:color="auto"/>
                                                                    <w:right w:val="none" w:sz="0" w:space="0" w:color="auto"/>
                                                                  </w:divBdr>
                                                                  <w:divsChild>
                                                                    <w:div w:id="1857035922">
                                                                      <w:marLeft w:val="0"/>
                                                                      <w:marRight w:val="0"/>
                                                                      <w:marTop w:val="0"/>
                                                                      <w:marBottom w:val="0"/>
                                                                      <w:divBdr>
                                                                        <w:top w:val="none" w:sz="0" w:space="0" w:color="auto"/>
                                                                        <w:left w:val="none" w:sz="0" w:space="0" w:color="auto"/>
                                                                        <w:bottom w:val="none" w:sz="0" w:space="0" w:color="auto"/>
                                                                        <w:right w:val="none" w:sz="0" w:space="0" w:color="auto"/>
                                                                      </w:divBdr>
                                                                      <w:divsChild>
                                                                        <w:div w:id="944851008">
                                                                          <w:marLeft w:val="0"/>
                                                                          <w:marRight w:val="0"/>
                                                                          <w:marTop w:val="0"/>
                                                                          <w:marBottom w:val="0"/>
                                                                          <w:divBdr>
                                                                            <w:top w:val="none" w:sz="0" w:space="0" w:color="auto"/>
                                                                            <w:left w:val="none" w:sz="0" w:space="0" w:color="auto"/>
                                                                            <w:bottom w:val="none" w:sz="0" w:space="0" w:color="auto"/>
                                                                            <w:right w:val="none" w:sz="0" w:space="0" w:color="auto"/>
                                                                          </w:divBdr>
                                                                          <w:divsChild>
                                                                            <w:div w:id="832719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6873219">
      <w:bodyDiv w:val="1"/>
      <w:marLeft w:val="0"/>
      <w:marRight w:val="0"/>
      <w:marTop w:val="0"/>
      <w:marBottom w:val="0"/>
      <w:divBdr>
        <w:top w:val="none" w:sz="0" w:space="0" w:color="auto"/>
        <w:left w:val="none" w:sz="0" w:space="0" w:color="auto"/>
        <w:bottom w:val="none" w:sz="0" w:space="0" w:color="auto"/>
        <w:right w:val="none" w:sz="0" w:space="0" w:color="auto"/>
      </w:divBdr>
      <w:divsChild>
        <w:div w:id="2138865389">
          <w:marLeft w:val="0"/>
          <w:marRight w:val="0"/>
          <w:marTop w:val="0"/>
          <w:marBottom w:val="0"/>
          <w:divBdr>
            <w:top w:val="none" w:sz="0" w:space="0" w:color="auto"/>
            <w:left w:val="none" w:sz="0" w:space="0" w:color="auto"/>
            <w:bottom w:val="none" w:sz="0" w:space="0" w:color="auto"/>
            <w:right w:val="none" w:sz="0" w:space="0" w:color="auto"/>
          </w:divBdr>
          <w:divsChild>
            <w:div w:id="1256860398">
              <w:marLeft w:val="0"/>
              <w:marRight w:val="0"/>
              <w:marTop w:val="0"/>
              <w:marBottom w:val="0"/>
              <w:divBdr>
                <w:top w:val="none" w:sz="0" w:space="0" w:color="auto"/>
                <w:left w:val="none" w:sz="0" w:space="0" w:color="auto"/>
                <w:bottom w:val="none" w:sz="0" w:space="0" w:color="auto"/>
                <w:right w:val="none" w:sz="0" w:space="0" w:color="auto"/>
              </w:divBdr>
              <w:divsChild>
                <w:div w:id="1618678026">
                  <w:marLeft w:val="0"/>
                  <w:marRight w:val="0"/>
                  <w:marTop w:val="0"/>
                  <w:marBottom w:val="0"/>
                  <w:divBdr>
                    <w:top w:val="none" w:sz="0" w:space="0" w:color="auto"/>
                    <w:left w:val="none" w:sz="0" w:space="0" w:color="auto"/>
                    <w:bottom w:val="none" w:sz="0" w:space="0" w:color="auto"/>
                    <w:right w:val="none" w:sz="0" w:space="0" w:color="auto"/>
                  </w:divBdr>
                  <w:divsChild>
                    <w:div w:id="1286503862">
                      <w:marLeft w:val="0"/>
                      <w:marRight w:val="0"/>
                      <w:marTop w:val="0"/>
                      <w:marBottom w:val="0"/>
                      <w:divBdr>
                        <w:top w:val="none" w:sz="0" w:space="0" w:color="auto"/>
                        <w:left w:val="none" w:sz="0" w:space="0" w:color="auto"/>
                        <w:bottom w:val="none" w:sz="0" w:space="0" w:color="auto"/>
                        <w:right w:val="none" w:sz="0" w:space="0" w:color="auto"/>
                      </w:divBdr>
                      <w:divsChild>
                        <w:div w:id="1242907228">
                          <w:marLeft w:val="0"/>
                          <w:marRight w:val="0"/>
                          <w:marTop w:val="0"/>
                          <w:marBottom w:val="0"/>
                          <w:divBdr>
                            <w:top w:val="none" w:sz="0" w:space="0" w:color="auto"/>
                            <w:left w:val="none" w:sz="0" w:space="0" w:color="auto"/>
                            <w:bottom w:val="none" w:sz="0" w:space="0" w:color="auto"/>
                            <w:right w:val="none" w:sz="0" w:space="0" w:color="auto"/>
                          </w:divBdr>
                          <w:divsChild>
                            <w:div w:id="411633753">
                              <w:marLeft w:val="0"/>
                              <w:marRight w:val="0"/>
                              <w:marTop w:val="0"/>
                              <w:marBottom w:val="0"/>
                              <w:divBdr>
                                <w:top w:val="none" w:sz="0" w:space="0" w:color="auto"/>
                                <w:left w:val="none" w:sz="0" w:space="0" w:color="auto"/>
                                <w:bottom w:val="none" w:sz="0" w:space="0" w:color="auto"/>
                                <w:right w:val="none" w:sz="0" w:space="0" w:color="auto"/>
                              </w:divBdr>
                              <w:divsChild>
                                <w:div w:id="172569427">
                                  <w:marLeft w:val="0"/>
                                  <w:marRight w:val="0"/>
                                  <w:marTop w:val="0"/>
                                  <w:marBottom w:val="60"/>
                                  <w:divBdr>
                                    <w:top w:val="none" w:sz="0" w:space="0" w:color="auto"/>
                                    <w:left w:val="none" w:sz="0" w:space="0" w:color="auto"/>
                                    <w:bottom w:val="dotted" w:sz="6" w:space="3" w:color="D3D3D3"/>
                                    <w:right w:val="none" w:sz="0" w:space="0" w:color="auto"/>
                                  </w:divBdr>
                                  <w:divsChild>
                                    <w:div w:id="1214732758">
                                      <w:marLeft w:val="0"/>
                                      <w:marRight w:val="0"/>
                                      <w:marTop w:val="0"/>
                                      <w:marBottom w:val="0"/>
                                      <w:divBdr>
                                        <w:top w:val="none" w:sz="0" w:space="0" w:color="auto"/>
                                        <w:left w:val="none" w:sz="0" w:space="0" w:color="auto"/>
                                        <w:bottom w:val="none" w:sz="0" w:space="0" w:color="auto"/>
                                        <w:right w:val="none" w:sz="0" w:space="0" w:color="auto"/>
                                      </w:divBdr>
                                      <w:divsChild>
                                        <w:div w:id="194466130">
                                          <w:marLeft w:val="0"/>
                                          <w:marRight w:val="0"/>
                                          <w:marTop w:val="0"/>
                                          <w:marBottom w:val="0"/>
                                          <w:divBdr>
                                            <w:top w:val="none" w:sz="0" w:space="0" w:color="auto"/>
                                            <w:left w:val="none" w:sz="0" w:space="0" w:color="auto"/>
                                            <w:bottom w:val="none" w:sz="0" w:space="0" w:color="auto"/>
                                            <w:right w:val="none" w:sz="0" w:space="0" w:color="auto"/>
                                          </w:divBdr>
                                          <w:divsChild>
                                            <w:div w:id="508912997">
                                              <w:marLeft w:val="0"/>
                                              <w:marRight w:val="0"/>
                                              <w:marTop w:val="0"/>
                                              <w:marBottom w:val="0"/>
                                              <w:divBdr>
                                                <w:top w:val="none" w:sz="0" w:space="0" w:color="auto"/>
                                                <w:left w:val="none" w:sz="0" w:space="0" w:color="auto"/>
                                                <w:bottom w:val="none" w:sz="0" w:space="0" w:color="auto"/>
                                                <w:right w:val="none" w:sz="0" w:space="0" w:color="auto"/>
                                              </w:divBdr>
                                              <w:divsChild>
                                                <w:div w:id="840043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26777465">
      <w:bodyDiv w:val="1"/>
      <w:marLeft w:val="0"/>
      <w:marRight w:val="0"/>
      <w:marTop w:val="0"/>
      <w:marBottom w:val="0"/>
      <w:divBdr>
        <w:top w:val="none" w:sz="0" w:space="0" w:color="auto"/>
        <w:left w:val="none" w:sz="0" w:space="0" w:color="auto"/>
        <w:bottom w:val="none" w:sz="0" w:space="0" w:color="auto"/>
        <w:right w:val="none" w:sz="0" w:space="0" w:color="auto"/>
      </w:divBdr>
    </w:div>
    <w:div w:id="1905869226">
      <w:bodyDiv w:val="1"/>
      <w:marLeft w:val="0"/>
      <w:marRight w:val="0"/>
      <w:marTop w:val="0"/>
      <w:marBottom w:val="0"/>
      <w:divBdr>
        <w:top w:val="none" w:sz="0" w:space="0" w:color="auto"/>
        <w:left w:val="none" w:sz="0" w:space="0" w:color="auto"/>
        <w:bottom w:val="none" w:sz="0" w:space="0" w:color="auto"/>
        <w:right w:val="none" w:sz="0" w:space="0" w:color="auto"/>
      </w:divBdr>
    </w:div>
    <w:div w:id="2097436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uvo.gov.sk/legislativametodika-dohlad/metodika-zadavania-zakaziek-5ae.html" TargetMode="External"/><Relationship Id="rId18" Type="http://schemas.openxmlformats.org/officeDocument/2006/relationships/image" Target="media/image4.jpeg"/><Relationship Id="rId26" Type="http://schemas.openxmlformats.org/officeDocument/2006/relationships/hyperlink" Target="mailto:zakazkycko@vlada.gov.sk" TargetMode="External"/><Relationship Id="rId3" Type="http://schemas.openxmlformats.org/officeDocument/2006/relationships/styles" Target="styles.xml"/><Relationship Id="rId21" Type="http://schemas.openxmlformats.org/officeDocument/2006/relationships/hyperlink" Target="file:///C:\Users\bazik\AppData\Local\Microsoft\Windows\Temporary%20Internet%20Files\Content.Outlook\VWIS36T2\2_Rozsah%20dokument&#225;cie%20z%20VO%20181206.xlsx" TargetMode="External"/><Relationship Id="rId7" Type="http://schemas.openxmlformats.org/officeDocument/2006/relationships/endnotes" Target="endnotes.xml"/><Relationship Id="rId12" Type="http://schemas.openxmlformats.org/officeDocument/2006/relationships/hyperlink" Target="http://www.uvo.gov.sk" TargetMode="External"/><Relationship Id="rId17" Type="http://schemas.openxmlformats.org/officeDocument/2006/relationships/image" Target="media/image3.jpeg"/><Relationship Id="rId25" Type="http://schemas.openxmlformats.org/officeDocument/2006/relationships/hyperlink" Target="mailto:zakazkycko@vlada.gov.sk" TargetMode="External"/><Relationship Id="rId2" Type="http://schemas.openxmlformats.org/officeDocument/2006/relationships/numbering" Target="numbering.xml"/><Relationship Id="rId16" Type="http://schemas.openxmlformats.org/officeDocument/2006/relationships/image" Target="media/image2.jpeg"/><Relationship Id="rId20" Type="http://schemas.openxmlformats.org/officeDocument/2006/relationships/hyperlink" Target="http://www.vicepremier.gov.sk"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artnerskadohoda.gov.sk/metodicke-pokyny-cko/" TargetMode="External"/><Relationship Id="rId24" Type="http://schemas.openxmlformats.org/officeDocument/2006/relationships/hyperlink" Target="http://www.partnerskadohoda.gov.sk" TargetMode="External"/><Relationship Id="rId5" Type="http://schemas.openxmlformats.org/officeDocument/2006/relationships/webSettings" Target="webSettings.xml"/><Relationship Id="rId15" Type="http://schemas.openxmlformats.org/officeDocument/2006/relationships/hyperlink" Target="https://www.partnerskadohoda.gov.sk/302-sk/usmernenia-a-manualy/" TargetMode="External"/><Relationship Id="rId23" Type="http://schemas.openxmlformats.org/officeDocument/2006/relationships/hyperlink" Target="mailto:zakazkycko@vlada.gov.sk" TargetMode="External"/><Relationship Id="rId28" Type="http://schemas.openxmlformats.org/officeDocument/2006/relationships/hyperlink" Target="http://www.partnerskadohoda.gov.sk/data/files/1305_mp-cko-c-18-verzia-4.zip" TargetMode="External"/><Relationship Id="rId10" Type="http://schemas.openxmlformats.org/officeDocument/2006/relationships/hyperlink" Target="http://www.uvo.gov.sk" TargetMode="External"/><Relationship Id="rId19" Type="http://schemas.openxmlformats.org/officeDocument/2006/relationships/image" Target="media/image5.jpe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ec.europa.eu/regional_policy/sk/information/publications/guidelines/2015/public-procurement-guidance-for-practitioners" TargetMode="External"/><Relationship Id="rId22" Type="http://schemas.openxmlformats.org/officeDocument/2006/relationships/hyperlink" Target="https://portal.eks.sk/SpravaOpet/Opet/VerejnyDetail" TargetMode="External"/><Relationship Id="rId27" Type="http://schemas.openxmlformats.org/officeDocument/2006/relationships/hyperlink" Target="mailto:zakazkycko@vlada.gov.sk" TargetMode="External"/><Relationship Id="rId30" Type="http://schemas.microsoft.com/office/2011/relationships/people" Target="people.xml"/></Relationships>
</file>

<file path=word/_rels/footnotes.xml.rels><?xml version="1.0" encoding="UTF-8" standalone="yes"?>
<Relationships xmlns="http://schemas.openxmlformats.org/package/2006/relationships"><Relationship Id="rId3" Type="http://schemas.openxmlformats.org/officeDocument/2006/relationships/hyperlink" Target="https://www.opii.gov.sk/metodicke-dokumenty/verejne-obstaravanie" TargetMode="External"/><Relationship Id="rId2" Type="http://schemas.openxmlformats.org/officeDocument/2006/relationships/hyperlink" Target="https://www.opii.gov.sk/metodicke-dokumenty/verejne-obstaravanie" TargetMode="External"/><Relationship Id="rId1" Type="http://schemas.openxmlformats.org/officeDocument/2006/relationships/hyperlink" Target="https://www.uvo.gov.sk/metodika-zadavania-zakaziek-5ae.html" TargetMode="External"/><Relationship Id="rId5" Type="http://schemas.openxmlformats.org/officeDocument/2006/relationships/hyperlink" Target="https://www.eks.sk/" TargetMode="External"/><Relationship Id="rId4" Type="http://schemas.openxmlformats.org/officeDocument/2006/relationships/hyperlink" Target="http://www.uvo.gov.sk/test-beznej-dostupnosti-424.html"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E1C8E9-EAD4-4596-A7BF-CC428E07B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80</Pages>
  <Words>52326</Words>
  <Characters>298264</Characters>
  <Application>Microsoft Office Word</Application>
  <DocSecurity>0</DocSecurity>
  <Lines>2485</Lines>
  <Paragraphs>699</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349891</CharactersWithSpaces>
  <SharedDoc>false</SharedDoc>
  <HLinks>
    <vt:vector size="246" baseType="variant">
      <vt:variant>
        <vt:i4>5701689</vt:i4>
      </vt:variant>
      <vt:variant>
        <vt:i4>252</vt:i4>
      </vt:variant>
      <vt:variant>
        <vt:i4>0</vt:i4>
      </vt:variant>
      <vt:variant>
        <vt:i4>5</vt:i4>
      </vt:variant>
      <vt:variant>
        <vt:lpwstr>mailto:zakazkycko@vlada.gov.sk</vt:lpwstr>
      </vt:variant>
      <vt:variant>
        <vt:lpwstr/>
      </vt:variant>
      <vt:variant>
        <vt:i4>8126498</vt:i4>
      </vt:variant>
      <vt:variant>
        <vt:i4>234</vt:i4>
      </vt:variant>
      <vt:variant>
        <vt:i4>0</vt:i4>
      </vt:variant>
      <vt:variant>
        <vt:i4>5</vt:i4>
      </vt:variant>
      <vt:variant>
        <vt:lpwstr>http://www.uvo.gov.sk/</vt:lpwstr>
      </vt:variant>
      <vt:variant>
        <vt:lpwstr/>
      </vt:variant>
      <vt:variant>
        <vt:i4>131166</vt:i4>
      </vt:variant>
      <vt:variant>
        <vt:i4>231</vt:i4>
      </vt:variant>
      <vt:variant>
        <vt:i4>0</vt:i4>
      </vt:variant>
      <vt:variant>
        <vt:i4>5</vt:i4>
      </vt:variant>
      <vt:variant>
        <vt:lpwstr>http://www.mindop.sk/</vt:lpwstr>
      </vt:variant>
      <vt:variant>
        <vt:lpwstr/>
      </vt:variant>
      <vt:variant>
        <vt:i4>8126498</vt:i4>
      </vt:variant>
      <vt:variant>
        <vt:i4>228</vt:i4>
      </vt:variant>
      <vt:variant>
        <vt:i4>0</vt:i4>
      </vt:variant>
      <vt:variant>
        <vt:i4>5</vt:i4>
      </vt:variant>
      <vt:variant>
        <vt:lpwstr>http://www.uvo.gov.sk/</vt:lpwstr>
      </vt:variant>
      <vt:variant>
        <vt:lpwstr/>
      </vt:variant>
      <vt:variant>
        <vt:i4>1310778</vt:i4>
      </vt:variant>
      <vt:variant>
        <vt:i4>221</vt:i4>
      </vt:variant>
      <vt:variant>
        <vt:i4>0</vt:i4>
      </vt:variant>
      <vt:variant>
        <vt:i4>5</vt:i4>
      </vt:variant>
      <vt:variant>
        <vt:lpwstr/>
      </vt:variant>
      <vt:variant>
        <vt:lpwstr>_Toc420187670</vt:lpwstr>
      </vt:variant>
      <vt:variant>
        <vt:i4>1376314</vt:i4>
      </vt:variant>
      <vt:variant>
        <vt:i4>215</vt:i4>
      </vt:variant>
      <vt:variant>
        <vt:i4>0</vt:i4>
      </vt:variant>
      <vt:variant>
        <vt:i4>5</vt:i4>
      </vt:variant>
      <vt:variant>
        <vt:lpwstr/>
      </vt:variant>
      <vt:variant>
        <vt:lpwstr>_Toc420187669</vt:lpwstr>
      </vt:variant>
      <vt:variant>
        <vt:i4>1376314</vt:i4>
      </vt:variant>
      <vt:variant>
        <vt:i4>209</vt:i4>
      </vt:variant>
      <vt:variant>
        <vt:i4>0</vt:i4>
      </vt:variant>
      <vt:variant>
        <vt:i4>5</vt:i4>
      </vt:variant>
      <vt:variant>
        <vt:lpwstr/>
      </vt:variant>
      <vt:variant>
        <vt:lpwstr>_Toc420187668</vt:lpwstr>
      </vt:variant>
      <vt:variant>
        <vt:i4>1376314</vt:i4>
      </vt:variant>
      <vt:variant>
        <vt:i4>203</vt:i4>
      </vt:variant>
      <vt:variant>
        <vt:i4>0</vt:i4>
      </vt:variant>
      <vt:variant>
        <vt:i4>5</vt:i4>
      </vt:variant>
      <vt:variant>
        <vt:lpwstr/>
      </vt:variant>
      <vt:variant>
        <vt:lpwstr>_Toc420187667</vt:lpwstr>
      </vt:variant>
      <vt:variant>
        <vt:i4>1376314</vt:i4>
      </vt:variant>
      <vt:variant>
        <vt:i4>197</vt:i4>
      </vt:variant>
      <vt:variant>
        <vt:i4>0</vt:i4>
      </vt:variant>
      <vt:variant>
        <vt:i4>5</vt:i4>
      </vt:variant>
      <vt:variant>
        <vt:lpwstr/>
      </vt:variant>
      <vt:variant>
        <vt:lpwstr>_Toc420187666</vt:lpwstr>
      </vt:variant>
      <vt:variant>
        <vt:i4>1376314</vt:i4>
      </vt:variant>
      <vt:variant>
        <vt:i4>191</vt:i4>
      </vt:variant>
      <vt:variant>
        <vt:i4>0</vt:i4>
      </vt:variant>
      <vt:variant>
        <vt:i4>5</vt:i4>
      </vt:variant>
      <vt:variant>
        <vt:lpwstr/>
      </vt:variant>
      <vt:variant>
        <vt:lpwstr>_Toc420187665</vt:lpwstr>
      </vt:variant>
      <vt:variant>
        <vt:i4>1376314</vt:i4>
      </vt:variant>
      <vt:variant>
        <vt:i4>185</vt:i4>
      </vt:variant>
      <vt:variant>
        <vt:i4>0</vt:i4>
      </vt:variant>
      <vt:variant>
        <vt:i4>5</vt:i4>
      </vt:variant>
      <vt:variant>
        <vt:lpwstr/>
      </vt:variant>
      <vt:variant>
        <vt:lpwstr>_Toc420187664</vt:lpwstr>
      </vt:variant>
      <vt:variant>
        <vt:i4>1376314</vt:i4>
      </vt:variant>
      <vt:variant>
        <vt:i4>179</vt:i4>
      </vt:variant>
      <vt:variant>
        <vt:i4>0</vt:i4>
      </vt:variant>
      <vt:variant>
        <vt:i4>5</vt:i4>
      </vt:variant>
      <vt:variant>
        <vt:lpwstr/>
      </vt:variant>
      <vt:variant>
        <vt:lpwstr>_Toc420187663</vt:lpwstr>
      </vt:variant>
      <vt:variant>
        <vt:i4>1376314</vt:i4>
      </vt:variant>
      <vt:variant>
        <vt:i4>173</vt:i4>
      </vt:variant>
      <vt:variant>
        <vt:i4>0</vt:i4>
      </vt:variant>
      <vt:variant>
        <vt:i4>5</vt:i4>
      </vt:variant>
      <vt:variant>
        <vt:lpwstr/>
      </vt:variant>
      <vt:variant>
        <vt:lpwstr>_Toc420187662</vt:lpwstr>
      </vt:variant>
      <vt:variant>
        <vt:i4>1376314</vt:i4>
      </vt:variant>
      <vt:variant>
        <vt:i4>167</vt:i4>
      </vt:variant>
      <vt:variant>
        <vt:i4>0</vt:i4>
      </vt:variant>
      <vt:variant>
        <vt:i4>5</vt:i4>
      </vt:variant>
      <vt:variant>
        <vt:lpwstr/>
      </vt:variant>
      <vt:variant>
        <vt:lpwstr>_Toc420187661</vt:lpwstr>
      </vt:variant>
      <vt:variant>
        <vt:i4>1376314</vt:i4>
      </vt:variant>
      <vt:variant>
        <vt:i4>161</vt:i4>
      </vt:variant>
      <vt:variant>
        <vt:i4>0</vt:i4>
      </vt:variant>
      <vt:variant>
        <vt:i4>5</vt:i4>
      </vt:variant>
      <vt:variant>
        <vt:lpwstr/>
      </vt:variant>
      <vt:variant>
        <vt:lpwstr>_Toc420187660</vt:lpwstr>
      </vt:variant>
      <vt:variant>
        <vt:i4>1441850</vt:i4>
      </vt:variant>
      <vt:variant>
        <vt:i4>155</vt:i4>
      </vt:variant>
      <vt:variant>
        <vt:i4>0</vt:i4>
      </vt:variant>
      <vt:variant>
        <vt:i4>5</vt:i4>
      </vt:variant>
      <vt:variant>
        <vt:lpwstr/>
      </vt:variant>
      <vt:variant>
        <vt:lpwstr>_Toc420187659</vt:lpwstr>
      </vt:variant>
      <vt:variant>
        <vt:i4>1441850</vt:i4>
      </vt:variant>
      <vt:variant>
        <vt:i4>149</vt:i4>
      </vt:variant>
      <vt:variant>
        <vt:i4>0</vt:i4>
      </vt:variant>
      <vt:variant>
        <vt:i4>5</vt:i4>
      </vt:variant>
      <vt:variant>
        <vt:lpwstr/>
      </vt:variant>
      <vt:variant>
        <vt:lpwstr>_Toc420187658</vt:lpwstr>
      </vt:variant>
      <vt:variant>
        <vt:i4>1179697</vt:i4>
      </vt:variant>
      <vt:variant>
        <vt:i4>140</vt:i4>
      </vt:variant>
      <vt:variant>
        <vt:i4>0</vt:i4>
      </vt:variant>
      <vt:variant>
        <vt:i4>5</vt:i4>
      </vt:variant>
      <vt:variant>
        <vt:lpwstr/>
      </vt:variant>
      <vt:variant>
        <vt:lpwstr>_Toc420331654</vt:lpwstr>
      </vt:variant>
      <vt:variant>
        <vt:i4>1179697</vt:i4>
      </vt:variant>
      <vt:variant>
        <vt:i4>134</vt:i4>
      </vt:variant>
      <vt:variant>
        <vt:i4>0</vt:i4>
      </vt:variant>
      <vt:variant>
        <vt:i4>5</vt:i4>
      </vt:variant>
      <vt:variant>
        <vt:lpwstr/>
      </vt:variant>
      <vt:variant>
        <vt:lpwstr>_Toc420331653</vt:lpwstr>
      </vt:variant>
      <vt:variant>
        <vt:i4>1179697</vt:i4>
      </vt:variant>
      <vt:variant>
        <vt:i4>128</vt:i4>
      </vt:variant>
      <vt:variant>
        <vt:i4>0</vt:i4>
      </vt:variant>
      <vt:variant>
        <vt:i4>5</vt:i4>
      </vt:variant>
      <vt:variant>
        <vt:lpwstr/>
      </vt:variant>
      <vt:variant>
        <vt:lpwstr>_Toc420331652</vt:lpwstr>
      </vt:variant>
      <vt:variant>
        <vt:i4>1179697</vt:i4>
      </vt:variant>
      <vt:variant>
        <vt:i4>122</vt:i4>
      </vt:variant>
      <vt:variant>
        <vt:i4>0</vt:i4>
      </vt:variant>
      <vt:variant>
        <vt:i4>5</vt:i4>
      </vt:variant>
      <vt:variant>
        <vt:lpwstr/>
      </vt:variant>
      <vt:variant>
        <vt:lpwstr>_Toc420331651</vt:lpwstr>
      </vt:variant>
      <vt:variant>
        <vt:i4>1179697</vt:i4>
      </vt:variant>
      <vt:variant>
        <vt:i4>116</vt:i4>
      </vt:variant>
      <vt:variant>
        <vt:i4>0</vt:i4>
      </vt:variant>
      <vt:variant>
        <vt:i4>5</vt:i4>
      </vt:variant>
      <vt:variant>
        <vt:lpwstr/>
      </vt:variant>
      <vt:variant>
        <vt:lpwstr>_Toc420331650</vt:lpwstr>
      </vt:variant>
      <vt:variant>
        <vt:i4>1245233</vt:i4>
      </vt:variant>
      <vt:variant>
        <vt:i4>110</vt:i4>
      </vt:variant>
      <vt:variant>
        <vt:i4>0</vt:i4>
      </vt:variant>
      <vt:variant>
        <vt:i4>5</vt:i4>
      </vt:variant>
      <vt:variant>
        <vt:lpwstr/>
      </vt:variant>
      <vt:variant>
        <vt:lpwstr>_Toc420331649</vt:lpwstr>
      </vt:variant>
      <vt:variant>
        <vt:i4>1245233</vt:i4>
      </vt:variant>
      <vt:variant>
        <vt:i4>104</vt:i4>
      </vt:variant>
      <vt:variant>
        <vt:i4>0</vt:i4>
      </vt:variant>
      <vt:variant>
        <vt:i4>5</vt:i4>
      </vt:variant>
      <vt:variant>
        <vt:lpwstr/>
      </vt:variant>
      <vt:variant>
        <vt:lpwstr>_Toc420331648</vt:lpwstr>
      </vt:variant>
      <vt:variant>
        <vt:i4>1245233</vt:i4>
      </vt:variant>
      <vt:variant>
        <vt:i4>98</vt:i4>
      </vt:variant>
      <vt:variant>
        <vt:i4>0</vt:i4>
      </vt:variant>
      <vt:variant>
        <vt:i4>5</vt:i4>
      </vt:variant>
      <vt:variant>
        <vt:lpwstr/>
      </vt:variant>
      <vt:variant>
        <vt:lpwstr>_Toc420331647</vt:lpwstr>
      </vt:variant>
      <vt:variant>
        <vt:i4>1245233</vt:i4>
      </vt:variant>
      <vt:variant>
        <vt:i4>92</vt:i4>
      </vt:variant>
      <vt:variant>
        <vt:i4>0</vt:i4>
      </vt:variant>
      <vt:variant>
        <vt:i4>5</vt:i4>
      </vt:variant>
      <vt:variant>
        <vt:lpwstr/>
      </vt:variant>
      <vt:variant>
        <vt:lpwstr>_Toc420331646</vt:lpwstr>
      </vt:variant>
      <vt:variant>
        <vt:i4>1245233</vt:i4>
      </vt:variant>
      <vt:variant>
        <vt:i4>86</vt:i4>
      </vt:variant>
      <vt:variant>
        <vt:i4>0</vt:i4>
      </vt:variant>
      <vt:variant>
        <vt:i4>5</vt:i4>
      </vt:variant>
      <vt:variant>
        <vt:lpwstr/>
      </vt:variant>
      <vt:variant>
        <vt:lpwstr>_Toc420331645</vt:lpwstr>
      </vt:variant>
      <vt:variant>
        <vt:i4>1245233</vt:i4>
      </vt:variant>
      <vt:variant>
        <vt:i4>80</vt:i4>
      </vt:variant>
      <vt:variant>
        <vt:i4>0</vt:i4>
      </vt:variant>
      <vt:variant>
        <vt:i4>5</vt:i4>
      </vt:variant>
      <vt:variant>
        <vt:lpwstr/>
      </vt:variant>
      <vt:variant>
        <vt:lpwstr>_Toc420331644</vt:lpwstr>
      </vt:variant>
      <vt:variant>
        <vt:i4>1245233</vt:i4>
      </vt:variant>
      <vt:variant>
        <vt:i4>74</vt:i4>
      </vt:variant>
      <vt:variant>
        <vt:i4>0</vt:i4>
      </vt:variant>
      <vt:variant>
        <vt:i4>5</vt:i4>
      </vt:variant>
      <vt:variant>
        <vt:lpwstr/>
      </vt:variant>
      <vt:variant>
        <vt:lpwstr>_Toc420331643</vt:lpwstr>
      </vt:variant>
      <vt:variant>
        <vt:i4>1245233</vt:i4>
      </vt:variant>
      <vt:variant>
        <vt:i4>68</vt:i4>
      </vt:variant>
      <vt:variant>
        <vt:i4>0</vt:i4>
      </vt:variant>
      <vt:variant>
        <vt:i4>5</vt:i4>
      </vt:variant>
      <vt:variant>
        <vt:lpwstr/>
      </vt:variant>
      <vt:variant>
        <vt:lpwstr>_Toc420331642</vt:lpwstr>
      </vt:variant>
      <vt:variant>
        <vt:i4>1245233</vt:i4>
      </vt:variant>
      <vt:variant>
        <vt:i4>62</vt:i4>
      </vt:variant>
      <vt:variant>
        <vt:i4>0</vt:i4>
      </vt:variant>
      <vt:variant>
        <vt:i4>5</vt:i4>
      </vt:variant>
      <vt:variant>
        <vt:lpwstr/>
      </vt:variant>
      <vt:variant>
        <vt:lpwstr>_Toc420331641</vt:lpwstr>
      </vt:variant>
      <vt:variant>
        <vt:i4>1245233</vt:i4>
      </vt:variant>
      <vt:variant>
        <vt:i4>56</vt:i4>
      </vt:variant>
      <vt:variant>
        <vt:i4>0</vt:i4>
      </vt:variant>
      <vt:variant>
        <vt:i4>5</vt:i4>
      </vt:variant>
      <vt:variant>
        <vt:lpwstr/>
      </vt:variant>
      <vt:variant>
        <vt:lpwstr>_Toc420331640</vt:lpwstr>
      </vt:variant>
      <vt:variant>
        <vt:i4>1310769</vt:i4>
      </vt:variant>
      <vt:variant>
        <vt:i4>50</vt:i4>
      </vt:variant>
      <vt:variant>
        <vt:i4>0</vt:i4>
      </vt:variant>
      <vt:variant>
        <vt:i4>5</vt:i4>
      </vt:variant>
      <vt:variant>
        <vt:lpwstr/>
      </vt:variant>
      <vt:variant>
        <vt:lpwstr>_Toc420331639</vt:lpwstr>
      </vt:variant>
      <vt:variant>
        <vt:i4>1310769</vt:i4>
      </vt:variant>
      <vt:variant>
        <vt:i4>44</vt:i4>
      </vt:variant>
      <vt:variant>
        <vt:i4>0</vt:i4>
      </vt:variant>
      <vt:variant>
        <vt:i4>5</vt:i4>
      </vt:variant>
      <vt:variant>
        <vt:lpwstr/>
      </vt:variant>
      <vt:variant>
        <vt:lpwstr>_Toc420331638</vt:lpwstr>
      </vt:variant>
      <vt:variant>
        <vt:i4>1310769</vt:i4>
      </vt:variant>
      <vt:variant>
        <vt:i4>38</vt:i4>
      </vt:variant>
      <vt:variant>
        <vt:i4>0</vt:i4>
      </vt:variant>
      <vt:variant>
        <vt:i4>5</vt:i4>
      </vt:variant>
      <vt:variant>
        <vt:lpwstr/>
      </vt:variant>
      <vt:variant>
        <vt:lpwstr>_Toc420331637</vt:lpwstr>
      </vt:variant>
      <vt:variant>
        <vt:i4>1310769</vt:i4>
      </vt:variant>
      <vt:variant>
        <vt:i4>32</vt:i4>
      </vt:variant>
      <vt:variant>
        <vt:i4>0</vt:i4>
      </vt:variant>
      <vt:variant>
        <vt:i4>5</vt:i4>
      </vt:variant>
      <vt:variant>
        <vt:lpwstr/>
      </vt:variant>
      <vt:variant>
        <vt:lpwstr>_Toc420331636</vt:lpwstr>
      </vt:variant>
      <vt:variant>
        <vt:i4>1310769</vt:i4>
      </vt:variant>
      <vt:variant>
        <vt:i4>26</vt:i4>
      </vt:variant>
      <vt:variant>
        <vt:i4>0</vt:i4>
      </vt:variant>
      <vt:variant>
        <vt:i4>5</vt:i4>
      </vt:variant>
      <vt:variant>
        <vt:lpwstr/>
      </vt:variant>
      <vt:variant>
        <vt:lpwstr>_Toc420331635</vt:lpwstr>
      </vt:variant>
      <vt:variant>
        <vt:i4>1310769</vt:i4>
      </vt:variant>
      <vt:variant>
        <vt:i4>20</vt:i4>
      </vt:variant>
      <vt:variant>
        <vt:i4>0</vt:i4>
      </vt:variant>
      <vt:variant>
        <vt:i4>5</vt:i4>
      </vt:variant>
      <vt:variant>
        <vt:lpwstr/>
      </vt:variant>
      <vt:variant>
        <vt:lpwstr>_Toc420331634</vt:lpwstr>
      </vt:variant>
      <vt:variant>
        <vt:i4>1310769</vt:i4>
      </vt:variant>
      <vt:variant>
        <vt:i4>14</vt:i4>
      </vt:variant>
      <vt:variant>
        <vt:i4>0</vt:i4>
      </vt:variant>
      <vt:variant>
        <vt:i4>5</vt:i4>
      </vt:variant>
      <vt:variant>
        <vt:lpwstr/>
      </vt:variant>
      <vt:variant>
        <vt:lpwstr>_Toc420331633</vt:lpwstr>
      </vt:variant>
      <vt:variant>
        <vt:i4>1310769</vt:i4>
      </vt:variant>
      <vt:variant>
        <vt:i4>8</vt:i4>
      </vt:variant>
      <vt:variant>
        <vt:i4>0</vt:i4>
      </vt:variant>
      <vt:variant>
        <vt:i4>5</vt:i4>
      </vt:variant>
      <vt:variant>
        <vt:lpwstr/>
      </vt:variant>
      <vt:variant>
        <vt:lpwstr>_Toc420331632</vt:lpwstr>
      </vt:variant>
      <vt:variant>
        <vt:i4>1310769</vt:i4>
      </vt:variant>
      <vt:variant>
        <vt:i4>2</vt:i4>
      </vt:variant>
      <vt:variant>
        <vt:i4>0</vt:i4>
      </vt:variant>
      <vt:variant>
        <vt:i4>5</vt:i4>
      </vt:variant>
      <vt:variant>
        <vt:lpwstr/>
      </vt:variant>
      <vt:variant>
        <vt:lpwstr>_Toc420331631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bazik</dc:creator>
  <cp:keywords/>
  <dc:description/>
  <cp:lastModifiedBy>uzivatel</cp:lastModifiedBy>
  <cp:revision>2</cp:revision>
  <cp:lastPrinted>2019-12-11T11:32:00Z</cp:lastPrinted>
  <dcterms:created xsi:type="dcterms:W3CDTF">2020-12-17T15:28:00Z</dcterms:created>
  <dcterms:modified xsi:type="dcterms:W3CDTF">2020-12-17T15:28:00Z</dcterms:modified>
</cp:coreProperties>
</file>